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3FFD7" w14:textId="77777777" w:rsidR="00C13CB9" w:rsidRPr="008409C0" w:rsidRDefault="00C13CB9" w:rsidP="00C13CB9">
      <w:pPr>
        <w:tabs>
          <w:tab w:val="left" w:pos="1440"/>
          <w:tab w:val="left" w:pos="3060"/>
        </w:tabs>
        <w:jc w:val="center"/>
        <w:rPr>
          <w:rFonts w:ascii="Arial" w:hAnsi="Arial" w:cs="Arial"/>
          <w:smallCaps/>
          <w:sz w:val="22"/>
          <w:szCs w:val="22"/>
          <w:lang w:val="es-ES"/>
        </w:rPr>
      </w:pPr>
    </w:p>
    <w:p w14:paraId="629E5BCD" w14:textId="77777777" w:rsidR="00B322CB" w:rsidRPr="008409C0" w:rsidRDefault="00B322CB" w:rsidP="00B322CB">
      <w:pPr>
        <w:jc w:val="center"/>
        <w:rPr>
          <w:rFonts w:ascii="Arial" w:hAnsi="Arial" w:cs="Arial"/>
          <w:b/>
          <w:sz w:val="22"/>
          <w:szCs w:val="22"/>
          <w:lang w:val="es-ES"/>
        </w:rPr>
      </w:pPr>
    </w:p>
    <w:p w14:paraId="6CFE13AE" w14:textId="77777777" w:rsidR="00FD7E28" w:rsidRDefault="00FD7E28" w:rsidP="009C2B77">
      <w:pPr>
        <w:jc w:val="center"/>
        <w:rPr>
          <w:rFonts w:ascii="Arial" w:hAnsi="Arial" w:cs="Arial"/>
          <w:b/>
          <w:sz w:val="22"/>
          <w:szCs w:val="22"/>
          <w:lang w:val="es-CO"/>
        </w:rPr>
      </w:pPr>
    </w:p>
    <w:p w14:paraId="6A45E2E2" w14:textId="77777777" w:rsidR="00FD7E28" w:rsidRDefault="00FD7E28" w:rsidP="009C2B77">
      <w:pPr>
        <w:jc w:val="center"/>
        <w:rPr>
          <w:rFonts w:ascii="Arial" w:hAnsi="Arial" w:cs="Arial"/>
          <w:b/>
          <w:sz w:val="22"/>
          <w:szCs w:val="22"/>
          <w:lang w:val="es-CO"/>
        </w:rPr>
      </w:pPr>
    </w:p>
    <w:p w14:paraId="161DEEDE" w14:textId="77777777" w:rsidR="00FD7E28" w:rsidRDefault="00FD7E28" w:rsidP="009C2B77">
      <w:pPr>
        <w:jc w:val="center"/>
        <w:rPr>
          <w:rFonts w:ascii="Arial" w:hAnsi="Arial" w:cs="Arial"/>
          <w:b/>
          <w:sz w:val="22"/>
          <w:szCs w:val="22"/>
          <w:lang w:val="es-CO"/>
        </w:rPr>
      </w:pPr>
    </w:p>
    <w:p w14:paraId="15616A4E" w14:textId="77777777" w:rsidR="00FD7E28" w:rsidRDefault="00FD7E28" w:rsidP="009C2B77">
      <w:pPr>
        <w:jc w:val="center"/>
        <w:rPr>
          <w:rFonts w:ascii="Arial" w:hAnsi="Arial" w:cs="Arial"/>
          <w:b/>
          <w:sz w:val="22"/>
          <w:szCs w:val="22"/>
          <w:lang w:val="es-CO"/>
        </w:rPr>
      </w:pPr>
    </w:p>
    <w:p w14:paraId="5537F9E4" w14:textId="77777777" w:rsidR="00FD7E28" w:rsidRDefault="00FD7E28" w:rsidP="009C2B77">
      <w:pPr>
        <w:jc w:val="center"/>
        <w:rPr>
          <w:rFonts w:ascii="Arial" w:hAnsi="Arial" w:cs="Arial"/>
          <w:b/>
          <w:sz w:val="22"/>
          <w:szCs w:val="22"/>
          <w:lang w:val="es-CO"/>
        </w:rPr>
      </w:pPr>
    </w:p>
    <w:p w14:paraId="7034C068" w14:textId="77777777" w:rsidR="009C2B77" w:rsidRPr="008409C0" w:rsidRDefault="009C2B77" w:rsidP="009C2B77">
      <w:pPr>
        <w:jc w:val="center"/>
        <w:rPr>
          <w:rFonts w:ascii="Arial" w:hAnsi="Arial" w:cs="Arial"/>
          <w:b/>
          <w:sz w:val="22"/>
          <w:szCs w:val="22"/>
          <w:lang w:val="es-CO"/>
        </w:rPr>
      </w:pPr>
      <w:r w:rsidRPr="008409C0">
        <w:rPr>
          <w:rFonts w:ascii="Arial" w:hAnsi="Arial" w:cs="Arial"/>
          <w:b/>
          <w:sz w:val="22"/>
          <w:szCs w:val="22"/>
          <w:lang w:val="es-CO"/>
        </w:rPr>
        <w:t xml:space="preserve">PROGRAMA DE DRENAJE PARA LA PAZ Y EL ALTO </w:t>
      </w:r>
    </w:p>
    <w:p w14:paraId="32C63611" w14:textId="77777777" w:rsidR="00B322CB" w:rsidRPr="008409C0" w:rsidRDefault="00B322CB" w:rsidP="00B322CB">
      <w:pPr>
        <w:jc w:val="center"/>
        <w:rPr>
          <w:rFonts w:ascii="Arial" w:hAnsi="Arial" w:cs="Arial"/>
          <w:b/>
          <w:sz w:val="22"/>
          <w:szCs w:val="22"/>
          <w:lang w:val="es-CO"/>
        </w:rPr>
      </w:pPr>
    </w:p>
    <w:p w14:paraId="7914ED62" w14:textId="77777777" w:rsidR="00B322CB" w:rsidRPr="008409C0" w:rsidRDefault="00B322CB" w:rsidP="00B322CB">
      <w:pPr>
        <w:jc w:val="center"/>
        <w:rPr>
          <w:rFonts w:ascii="Arial" w:hAnsi="Arial" w:cs="Arial"/>
          <w:b/>
          <w:sz w:val="22"/>
          <w:szCs w:val="22"/>
          <w:lang w:val="es-ES"/>
        </w:rPr>
      </w:pPr>
    </w:p>
    <w:p w14:paraId="32E3C62F" w14:textId="77777777" w:rsidR="00B322CB" w:rsidRPr="008409C0" w:rsidRDefault="00B322CB" w:rsidP="00B322CB">
      <w:pPr>
        <w:jc w:val="center"/>
        <w:rPr>
          <w:rFonts w:ascii="Arial" w:hAnsi="Arial" w:cs="Arial"/>
          <w:b/>
          <w:sz w:val="22"/>
          <w:szCs w:val="22"/>
          <w:lang w:val="es-ES"/>
        </w:rPr>
      </w:pPr>
    </w:p>
    <w:p w14:paraId="6736BD08" w14:textId="77777777" w:rsidR="00B322CB" w:rsidRPr="008409C0" w:rsidRDefault="00B322CB" w:rsidP="00B322CB">
      <w:pPr>
        <w:jc w:val="center"/>
        <w:rPr>
          <w:rFonts w:ascii="Arial" w:hAnsi="Arial" w:cs="Arial"/>
          <w:b/>
          <w:sz w:val="22"/>
          <w:szCs w:val="22"/>
          <w:lang w:val="es-ES"/>
        </w:rPr>
      </w:pPr>
    </w:p>
    <w:p w14:paraId="10A4879F" w14:textId="77777777" w:rsidR="006A5EC6" w:rsidRPr="008409C0" w:rsidRDefault="006A5EC6" w:rsidP="00B322CB">
      <w:pPr>
        <w:jc w:val="center"/>
        <w:rPr>
          <w:rFonts w:ascii="Arial" w:hAnsi="Arial" w:cs="Arial"/>
          <w:b/>
          <w:sz w:val="22"/>
          <w:szCs w:val="22"/>
          <w:lang w:val="es-ES"/>
        </w:rPr>
      </w:pPr>
    </w:p>
    <w:p w14:paraId="12F3AA25" w14:textId="77777777" w:rsidR="006A5EC6" w:rsidRPr="008409C0" w:rsidRDefault="006A5EC6" w:rsidP="00B322CB">
      <w:pPr>
        <w:jc w:val="center"/>
        <w:rPr>
          <w:rFonts w:ascii="Arial" w:hAnsi="Arial" w:cs="Arial"/>
          <w:b/>
          <w:sz w:val="22"/>
          <w:szCs w:val="22"/>
          <w:lang w:val="es-ES"/>
        </w:rPr>
      </w:pPr>
    </w:p>
    <w:p w14:paraId="28D2F694" w14:textId="77777777" w:rsidR="006A5EC6" w:rsidRPr="008409C0" w:rsidRDefault="006A5EC6" w:rsidP="00B322CB">
      <w:pPr>
        <w:jc w:val="center"/>
        <w:rPr>
          <w:rFonts w:ascii="Arial" w:hAnsi="Arial" w:cs="Arial"/>
          <w:b/>
          <w:sz w:val="22"/>
          <w:szCs w:val="22"/>
          <w:lang w:val="es-ES"/>
        </w:rPr>
      </w:pPr>
    </w:p>
    <w:p w14:paraId="404A5AE4" w14:textId="77777777" w:rsidR="006A5EC6" w:rsidRPr="008409C0" w:rsidRDefault="006A5EC6" w:rsidP="00B322CB">
      <w:pPr>
        <w:jc w:val="center"/>
        <w:rPr>
          <w:rFonts w:ascii="Arial" w:hAnsi="Arial" w:cs="Arial"/>
          <w:b/>
          <w:sz w:val="22"/>
          <w:szCs w:val="22"/>
          <w:lang w:val="es-ES"/>
        </w:rPr>
      </w:pPr>
    </w:p>
    <w:p w14:paraId="7F8DAF78" w14:textId="77777777" w:rsidR="006A5EC6" w:rsidRPr="008409C0" w:rsidRDefault="006A5EC6" w:rsidP="00B322CB">
      <w:pPr>
        <w:jc w:val="center"/>
        <w:rPr>
          <w:rFonts w:ascii="Arial" w:hAnsi="Arial" w:cs="Arial"/>
          <w:b/>
          <w:sz w:val="22"/>
          <w:szCs w:val="22"/>
          <w:lang w:val="es-ES"/>
        </w:rPr>
      </w:pPr>
    </w:p>
    <w:p w14:paraId="39FED272" w14:textId="70F392F7" w:rsidR="00B322CB" w:rsidRPr="008409C0" w:rsidRDefault="006A5EC6" w:rsidP="00B322CB">
      <w:pPr>
        <w:jc w:val="center"/>
        <w:rPr>
          <w:rFonts w:ascii="Arial" w:hAnsi="Arial" w:cs="Arial"/>
          <w:b/>
          <w:sz w:val="22"/>
          <w:szCs w:val="22"/>
          <w:lang w:val="es-ES"/>
        </w:rPr>
      </w:pPr>
      <w:r w:rsidRPr="008409C0">
        <w:rPr>
          <w:rFonts w:ascii="Arial" w:hAnsi="Arial" w:cs="Arial"/>
          <w:b/>
          <w:sz w:val="22"/>
          <w:szCs w:val="22"/>
          <w:lang w:val="es-CO"/>
        </w:rPr>
        <w:t>BO-L1114</w:t>
      </w:r>
    </w:p>
    <w:p w14:paraId="7FDC2086" w14:textId="77777777" w:rsidR="00B322CB" w:rsidRPr="008409C0" w:rsidRDefault="00B322CB" w:rsidP="00B322CB">
      <w:pPr>
        <w:jc w:val="center"/>
        <w:rPr>
          <w:rFonts w:ascii="Arial" w:hAnsi="Arial" w:cs="Arial"/>
          <w:b/>
          <w:sz w:val="22"/>
          <w:szCs w:val="22"/>
          <w:lang w:val="es-ES"/>
        </w:rPr>
      </w:pPr>
    </w:p>
    <w:p w14:paraId="4B5A0F95" w14:textId="77777777" w:rsidR="006A5EC6" w:rsidRPr="008409C0" w:rsidRDefault="006A5EC6" w:rsidP="00B322CB">
      <w:pPr>
        <w:jc w:val="center"/>
        <w:rPr>
          <w:rFonts w:ascii="Arial" w:hAnsi="Arial" w:cs="Arial"/>
          <w:b/>
          <w:sz w:val="22"/>
          <w:szCs w:val="22"/>
          <w:lang w:val="es-ES"/>
        </w:rPr>
      </w:pPr>
    </w:p>
    <w:p w14:paraId="591498BA" w14:textId="77777777" w:rsidR="006A5EC6" w:rsidRPr="008409C0" w:rsidRDefault="006A5EC6" w:rsidP="00B322CB">
      <w:pPr>
        <w:jc w:val="center"/>
        <w:rPr>
          <w:rFonts w:ascii="Arial" w:hAnsi="Arial" w:cs="Arial"/>
          <w:b/>
          <w:sz w:val="22"/>
          <w:szCs w:val="22"/>
          <w:lang w:val="es-ES"/>
        </w:rPr>
      </w:pPr>
    </w:p>
    <w:p w14:paraId="0633E9FF" w14:textId="77777777" w:rsidR="006A5EC6" w:rsidRPr="008409C0" w:rsidRDefault="006A5EC6" w:rsidP="00B322CB">
      <w:pPr>
        <w:jc w:val="center"/>
        <w:rPr>
          <w:rFonts w:ascii="Arial" w:hAnsi="Arial" w:cs="Arial"/>
          <w:b/>
          <w:sz w:val="22"/>
          <w:szCs w:val="22"/>
          <w:lang w:val="es-ES"/>
        </w:rPr>
      </w:pPr>
    </w:p>
    <w:p w14:paraId="3AD8AEF7" w14:textId="77777777" w:rsidR="00B322CB" w:rsidRPr="008409C0" w:rsidRDefault="00DD08F6" w:rsidP="00B322CB">
      <w:pPr>
        <w:jc w:val="center"/>
        <w:rPr>
          <w:rFonts w:ascii="Arial" w:hAnsi="Arial" w:cs="Arial"/>
          <w:b/>
          <w:sz w:val="22"/>
          <w:szCs w:val="22"/>
          <w:lang w:val="es-ES"/>
        </w:rPr>
      </w:pPr>
      <w:r w:rsidRPr="008409C0">
        <w:rPr>
          <w:rFonts w:ascii="Arial" w:hAnsi="Arial" w:cs="Arial"/>
          <w:b/>
          <w:sz w:val="22"/>
          <w:szCs w:val="22"/>
          <w:lang w:val="es-ES"/>
        </w:rPr>
        <w:t>INFORME</w:t>
      </w:r>
      <w:r w:rsidR="00B322CB" w:rsidRPr="008409C0">
        <w:rPr>
          <w:rFonts w:ascii="Arial" w:hAnsi="Arial" w:cs="Arial"/>
          <w:b/>
          <w:sz w:val="22"/>
          <w:szCs w:val="22"/>
          <w:lang w:val="es-ES"/>
        </w:rPr>
        <w:t xml:space="preserve"> DE GESTIÓN AMBIENTAL Y SOCIAL (</w:t>
      </w:r>
      <w:r w:rsidRPr="008409C0">
        <w:rPr>
          <w:rFonts w:ascii="Arial" w:hAnsi="Arial" w:cs="Arial"/>
          <w:b/>
          <w:sz w:val="22"/>
          <w:szCs w:val="22"/>
          <w:lang w:val="es-ES"/>
        </w:rPr>
        <w:t>I</w:t>
      </w:r>
      <w:r w:rsidR="00B322CB" w:rsidRPr="008409C0">
        <w:rPr>
          <w:rFonts w:ascii="Arial" w:hAnsi="Arial" w:cs="Arial"/>
          <w:b/>
          <w:sz w:val="22"/>
          <w:szCs w:val="22"/>
          <w:lang w:val="es-ES"/>
        </w:rPr>
        <w:t>GAS)</w:t>
      </w:r>
    </w:p>
    <w:p w14:paraId="25BCFDFE" w14:textId="77777777" w:rsidR="00B322CB" w:rsidRPr="008409C0" w:rsidRDefault="00B322CB" w:rsidP="00B322CB">
      <w:pPr>
        <w:jc w:val="center"/>
        <w:rPr>
          <w:rFonts w:ascii="Arial" w:hAnsi="Arial" w:cs="Arial"/>
          <w:b/>
          <w:sz w:val="22"/>
          <w:szCs w:val="22"/>
          <w:lang w:val="es-ES"/>
        </w:rPr>
      </w:pPr>
    </w:p>
    <w:p w14:paraId="5E68BEF5" w14:textId="77777777" w:rsidR="00B322CB" w:rsidRPr="008409C0" w:rsidRDefault="00B322CB" w:rsidP="00B322CB">
      <w:pPr>
        <w:jc w:val="center"/>
        <w:rPr>
          <w:rFonts w:ascii="Arial" w:hAnsi="Arial" w:cs="Arial"/>
          <w:b/>
          <w:sz w:val="22"/>
          <w:szCs w:val="22"/>
          <w:lang w:val="es-ES"/>
        </w:rPr>
      </w:pPr>
    </w:p>
    <w:p w14:paraId="737293FE" w14:textId="77777777" w:rsidR="00DD08F6" w:rsidRPr="008409C0" w:rsidRDefault="00DD08F6" w:rsidP="00B322CB">
      <w:pPr>
        <w:jc w:val="center"/>
        <w:rPr>
          <w:rFonts w:ascii="Arial" w:hAnsi="Arial" w:cs="Arial"/>
          <w:b/>
          <w:sz w:val="22"/>
          <w:szCs w:val="22"/>
          <w:lang w:val="es-ES"/>
        </w:rPr>
      </w:pPr>
    </w:p>
    <w:p w14:paraId="0DA4730F" w14:textId="77777777" w:rsidR="00DD08F6" w:rsidRPr="008409C0" w:rsidRDefault="00DD08F6" w:rsidP="00B322CB">
      <w:pPr>
        <w:jc w:val="center"/>
        <w:rPr>
          <w:rFonts w:ascii="Arial" w:hAnsi="Arial" w:cs="Arial"/>
          <w:b/>
          <w:sz w:val="22"/>
          <w:szCs w:val="22"/>
          <w:lang w:val="es-ES"/>
        </w:rPr>
      </w:pPr>
    </w:p>
    <w:p w14:paraId="13F7061E" w14:textId="77777777" w:rsidR="00B322CB" w:rsidRPr="008409C0" w:rsidRDefault="00B322CB" w:rsidP="00B322CB">
      <w:pPr>
        <w:jc w:val="center"/>
        <w:rPr>
          <w:rFonts w:ascii="Arial" w:hAnsi="Arial" w:cs="Arial"/>
          <w:sz w:val="22"/>
          <w:szCs w:val="22"/>
          <w:lang w:val="es-ES"/>
        </w:rPr>
      </w:pPr>
    </w:p>
    <w:p w14:paraId="06B2652C" w14:textId="77777777" w:rsidR="00B322CB" w:rsidRPr="008409C0" w:rsidRDefault="00B322CB" w:rsidP="00B322CB">
      <w:pPr>
        <w:jc w:val="center"/>
        <w:rPr>
          <w:rFonts w:ascii="Arial" w:hAnsi="Arial" w:cs="Arial"/>
          <w:sz w:val="22"/>
          <w:szCs w:val="22"/>
          <w:lang w:val="es-ES"/>
        </w:rPr>
      </w:pPr>
    </w:p>
    <w:p w14:paraId="04E00C46" w14:textId="77777777" w:rsidR="00B322CB" w:rsidRPr="008409C0" w:rsidRDefault="00B322CB" w:rsidP="00B322CB">
      <w:pPr>
        <w:jc w:val="center"/>
        <w:rPr>
          <w:rFonts w:ascii="Arial" w:hAnsi="Arial" w:cs="Arial"/>
          <w:sz w:val="22"/>
          <w:szCs w:val="22"/>
          <w:lang w:val="es-ES"/>
        </w:rPr>
      </w:pPr>
    </w:p>
    <w:p w14:paraId="22439141" w14:textId="77777777" w:rsidR="00B322CB" w:rsidRPr="008409C0" w:rsidRDefault="00A53DFD" w:rsidP="00B322CB">
      <w:pPr>
        <w:jc w:val="center"/>
        <w:rPr>
          <w:rFonts w:ascii="Arial" w:hAnsi="Arial" w:cs="Arial"/>
          <w:b/>
          <w:sz w:val="22"/>
          <w:szCs w:val="22"/>
          <w:lang w:val="es-ES"/>
        </w:rPr>
      </w:pPr>
      <w:r w:rsidRPr="008409C0">
        <w:rPr>
          <w:rFonts w:ascii="Arial" w:hAnsi="Arial" w:cs="Arial"/>
          <w:b/>
          <w:sz w:val="22"/>
          <w:szCs w:val="22"/>
          <w:lang w:val="es-ES"/>
        </w:rPr>
        <w:t>AGOSTO,</w:t>
      </w:r>
      <w:r w:rsidR="00B322CB" w:rsidRPr="008409C0">
        <w:rPr>
          <w:rFonts w:ascii="Arial" w:hAnsi="Arial" w:cs="Arial"/>
          <w:b/>
          <w:sz w:val="22"/>
          <w:szCs w:val="22"/>
          <w:lang w:val="es-ES"/>
        </w:rPr>
        <w:t xml:space="preserve"> 2016</w:t>
      </w:r>
    </w:p>
    <w:p w14:paraId="15282A75" w14:textId="77777777" w:rsidR="00C13CB9" w:rsidRPr="008409C0" w:rsidRDefault="00C13CB9" w:rsidP="00C13CB9">
      <w:pPr>
        <w:tabs>
          <w:tab w:val="left" w:pos="1440"/>
          <w:tab w:val="left" w:pos="3060"/>
        </w:tabs>
        <w:jc w:val="center"/>
        <w:rPr>
          <w:rFonts w:ascii="Arial" w:hAnsi="Arial" w:cs="Arial"/>
          <w:smallCaps/>
          <w:sz w:val="22"/>
          <w:szCs w:val="22"/>
          <w:lang w:val="es-ES"/>
        </w:rPr>
      </w:pPr>
    </w:p>
    <w:p w14:paraId="40F174B0" w14:textId="77777777" w:rsidR="00C13CB9" w:rsidRPr="008409C0" w:rsidRDefault="00C13CB9" w:rsidP="00C13CB9">
      <w:pPr>
        <w:tabs>
          <w:tab w:val="left" w:pos="1440"/>
          <w:tab w:val="left" w:pos="3060"/>
        </w:tabs>
        <w:jc w:val="center"/>
        <w:rPr>
          <w:rFonts w:ascii="Arial" w:hAnsi="Arial" w:cs="Arial"/>
          <w:smallCaps/>
          <w:sz w:val="22"/>
          <w:szCs w:val="22"/>
          <w:lang w:val="es-ES"/>
        </w:rPr>
      </w:pPr>
    </w:p>
    <w:p w14:paraId="0A1667E5" w14:textId="77777777" w:rsidR="00DD08F6" w:rsidRPr="008409C0" w:rsidRDefault="00DD08F6" w:rsidP="00C13CB9">
      <w:pPr>
        <w:tabs>
          <w:tab w:val="left" w:pos="1440"/>
          <w:tab w:val="left" w:pos="3060"/>
        </w:tabs>
        <w:jc w:val="center"/>
        <w:rPr>
          <w:rFonts w:ascii="Arial" w:hAnsi="Arial" w:cs="Arial"/>
          <w:smallCaps/>
          <w:sz w:val="22"/>
          <w:szCs w:val="22"/>
          <w:lang w:val="es-ES"/>
        </w:rPr>
      </w:pPr>
    </w:p>
    <w:p w14:paraId="189C7B82" w14:textId="77777777" w:rsidR="00DD08F6" w:rsidRPr="008409C0" w:rsidRDefault="00DD08F6" w:rsidP="00C13CB9">
      <w:pPr>
        <w:tabs>
          <w:tab w:val="left" w:pos="1440"/>
          <w:tab w:val="left" w:pos="3060"/>
        </w:tabs>
        <w:jc w:val="center"/>
        <w:rPr>
          <w:rFonts w:ascii="Arial" w:hAnsi="Arial" w:cs="Arial"/>
          <w:smallCaps/>
          <w:sz w:val="22"/>
          <w:szCs w:val="22"/>
          <w:lang w:val="es-ES"/>
        </w:rPr>
      </w:pPr>
    </w:p>
    <w:p w14:paraId="131E329C" w14:textId="77777777" w:rsidR="00DD08F6" w:rsidRPr="008409C0" w:rsidRDefault="00DD08F6" w:rsidP="00C13CB9">
      <w:pPr>
        <w:tabs>
          <w:tab w:val="left" w:pos="1440"/>
          <w:tab w:val="left" w:pos="3060"/>
        </w:tabs>
        <w:jc w:val="center"/>
        <w:rPr>
          <w:rFonts w:ascii="Arial" w:hAnsi="Arial" w:cs="Arial"/>
          <w:smallCaps/>
          <w:sz w:val="22"/>
          <w:szCs w:val="22"/>
          <w:lang w:val="es-ES"/>
        </w:rPr>
      </w:pPr>
    </w:p>
    <w:p w14:paraId="08883589" w14:textId="77777777" w:rsidR="00C13CB9" w:rsidRPr="008409C0" w:rsidRDefault="00C13CB9" w:rsidP="00C13CB9">
      <w:pPr>
        <w:tabs>
          <w:tab w:val="left" w:pos="1440"/>
          <w:tab w:val="left" w:pos="3060"/>
        </w:tabs>
        <w:jc w:val="center"/>
        <w:rPr>
          <w:rFonts w:ascii="Arial" w:hAnsi="Arial" w:cs="Arial"/>
          <w:smallCaps/>
          <w:sz w:val="22"/>
          <w:szCs w:val="22"/>
          <w:lang w:val="es-ES"/>
        </w:rPr>
      </w:pPr>
    </w:p>
    <w:p w14:paraId="6C7A7859" w14:textId="77777777" w:rsidR="00C13CB9" w:rsidRPr="008409C0" w:rsidRDefault="00C13CB9" w:rsidP="00C13CB9">
      <w:pPr>
        <w:tabs>
          <w:tab w:val="left" w:pos="1440"/>
          <w:tab w:val="left" w:pos="3060"/>
        </w:tabs>
        <w:jc w:val="center"/>
        <w:outlineLvl w:val="0"/>
        <w:rPr>
          <w:rFonts w:ascii="Arial" w:hAnsi="Arial" w:cs="Arial"/>
          <w:smallCaps/>
          <w:sz w:val="22"/>
          <w:szCs w:val="22"/>
          <w:lang w:val="es-ES"/>
        </w:rPr>
      </w:pPr>
    </w:p>
    <w:p w14:paraId="3167D549" w14:textId="5203BDCE" w:rsidR="00C13CB9" w:rsidRPr="008409C0" w:rsidRDefault="00C13CB9" w:rsidP="00DD08F6">
      <w:pPr>
        <w:pBdr>
          <w:top w:val="single" w:sz="4" w:space="1" w:color="auto"/>
          <w:left w:val="single" w:sz="4" w:space="4" w:color="auto"/>
          <w:bottom w:val="single" w:sz="4" w:space="1" w:color="auto"/>
          <w:right w:val="single" w:sz="4" w:space="4" w:color="auto"/>
        </w:pBdr>
        <w:jc w:val="both"/>
        <w:rPr>
          <w:rFonts w:ascii="Arial" w:hAnsi="Arial" w:cs="Arial"/>
          <w:sz w:val="22"/>
          <w:szCs w:val="22"/>
          <w:lang w:val="es-ES"/>
        </w:rPr>
      </w:pPr>
      <w:r w:rsidRPr="008409C0">
        <w:rPr>
          <w:rFonts w:ascii="Arial" w:hAnsi="Arial" w:cs="Arial"/>
          <w:sz w:val="22"/>
          <w:szCs w:val="22"/>
          <w:lang w:val="es-ES"/>
        </w:rPr>
        <w:t xml:space="preserve">Este documento fue preparado por el equipo de proyecto integrado por: </w:t>
      </w:r>
      <w:r w:rsidR="005101FF" w:rsidRPr="008409C0">
        <w:rPr>
          <w:rFonts w:ascii="Arial" w:hAnsi="Arial" w:cs="Arial"/>
          <w:sz w:val="22"/>
          <w:szCs w:val="22"/>
          <w:lang w:val="es-ES"/>
        </w:rPr>
        <w:t>María Julia Bocco</w:t>
      </w:r>
      <w:r w:rsidR="00DD08F6" w:rsidRPr="008409C0">
        <w:rPr>
          <w:rFonts w:ascii="Arial" w:hAnsi="Arial" w:cs="Arial"/>
          <w:sz w:val="22"/>
          <w:szCs w:val="22"/>
          <w:lang w:val="es-ES"/>
        </w:rPr>
        <w:t>, Jefe de Equipo (</w:t>
      </w:r>
      <w:r w:rsidR="005101FF" w:rsidRPr="008409C0">
        <w:rPr>
          <w:rFonts w:ascii="Arial" w:hAnsi="Arial" w:cs="Arial"/>
          <w:sz w:val="22"/>
          <w:szCs w:val="22"/>
          <w:lang w:val="es-ES"/>
        </w:rPr>
        <w:t>INE/WSA</w:t>
      </w:r>
      <w:r w:rsidR="00DD08F6" w:rsidRPr="008409C0">
        <w:rPr>
          <w:rFonts w:ascii="Arial" w:hAnsi="Arial" w:cs="Arial"/>
          <w:sz w:val="22"/>
          <w:szCs w:val="22"/>
          <w:lang w:val="es-ES"/>
        </w:rPr>
        <w:t xml:space="preserve">); </w:t>
      </w:r>
      <w:r w:rsidR="005101FF" w:rsidRPr="008409C0">
        <w:rPr>
          <w:rFonts w:ascii="Arial" w:hAnsi="Arial" w:cs="Arial"/>
          <w:sz w:val="22"/>
          <w:szCs w:val="22"/>
          <w:lang w:val="es-ES"/>
        </w:rPr>
        <w:t>Omar Garzonio</w:t>
      </w:r>
      <w:r w:rsidR="00DD08F6" w:rsidRPr="008409C0">
        <w:rPr>
          <w:rFonts w:ascii="Arial" w:hAnsi="Arial" w:cs="Arial"/>
          <w:sz w:val="22"/>
          <w:szCs w:val="22"/>
          <w:lang w:val="es-ES"/>
        </w:rPr>
        <w:t xml:space="preserve"> (</w:t>
      </w:r>
      <w:r w:rsidR="005101FF" w:rsidRPr="008409C0">
        <w:rPr>
          <w:rFonts w:ascii="Arial" w:hAnsi="Arial" w:cs="Arial"/>
          <w:sz w:val="22"/>
          <w:szCs w:val="22"/>
          <w:lang w:val="es-ES"/>
        </w:rPr>
        <w:t>WSA/CBO</w:t>
      </w:r>
      <w:r w:rsidR="00DD08F6" w:rsidRPr="008409C0">
        <w:rPr>
          <w:rFonts w:ascii="Arial" w:hAnsi="Arial" w:cs="Arial"/>
          <w:sz w:val="22"/>
          <w:szCs w:val="22"/>
          <w:lang w:val="es-ES"/>
        </w:rPr>
        <w:t xml:space="preserve">); Javier García Merino, Alfredo Rihm, Alejandra Perroni, Manuela Velásquez (INE/WSA); </w:t>
      </w:r>
      <w:r w:rsidR="00EA1801">
        <w:rPr>
          <w:rFonts w:ascii="Arial" w:hAnsi="Arial" w:cs="Arial"/>
          <w:sz w:val="22"/>
          <w:szCs w:val="22"/>
          <w:lang w:val="es-ES"/>
        </w:rPr>
        <w:t>Sergio Lacambra e Ivonne Jaimes Castellanos</w:t>
      </w:r>
      <w:r w:rsidR="00DD08F6" w:rsidRPr="008409C0">
        <w:rPr>
          <w:rFonts w:ascii="Arial" w:hAnsi="Arial" w:cs="Arial"/>
          <w:sz w:val="22"/>
          <w:szCs w:val="22"/>
          <w:lang w:val="es-ES"/>
        </w:rPr>
        <w:t xml:space="preserve"> (RND/WSA); </w:t>
      </w:r>
      <w:r w:rsidR="00EA1801">
        <w:rPr>
          <w:rFonts w:ascii="Arial" w:hAnsi="Arial" w:cs="Arial"/>
          <w:sz w:val="22"/>
          <w:szCs w:val="22"/>
          <w:lang w:val="es-ES"/>
        </w:rPr>
        <w:t>David Wilk</w:t>
      </w:r>
      <w:r w:rsidR="00DD08F6" w:rsidRPr="008409C0">
        <w:rPr>
          <w:rFonts w:ascii="Arial" w:hAnsi="Arial" w:cs="Arial"/>
          <w:sz w:val="22"/>
          <w:szCs w:val="22"/>
          <w:lang w:val="es-ES"/>
        </w:rPr>
        <w:t xml:space="preserve"> (INE/CCS); </w:t>
      </w:r>
      <w:r w:rsidR="005101FF" w:rsidRPr="008409C0">
        <w:rPr>
          <w:rFonts w:ascii="Arial" w:hAnsi="Arial" w:cs="Arial"/>
          <w:sz w:val="22"/>
          <w:szCs w:val="22"/>
          <w:lang w:val="es-ES"/>
        </w:rPr>
        <w:t>María Elena Castro,</w:t>
      </w:r>
      <w:r w:rsidR="00DD08F6" w:rsidRPr="008409C0">
        <w:rPr>
          <w:rFonts w:ascii="Arial" w:hAnsi="Arial" w:cs="Arial"/>
          <w:sz w:val="22"/>
          <w:szCs w:val="22"/>
          <w:lang w:val="es-ES"/>
        </w:rPr>
        <w:t xml:space="preserve"> Raúl Muñoz</w:t>
      </w:r>
      <w:r w:rsidR="005101FF" w:rsidRPr="008409C0">
        <w:rPr>
          <w:rFonts w:ascii="Arial" w:hAnsi="Arial" w:cs="Arial"/>
          <w:sz w:val="22"/>
          <w:szCs w:val="22"/>
          <w:lang w:val="es-ES"/>
        </w:rPr>
        <w:t xml:space="preserve"> </w:t>
      </w:r>
      <w:r w:rsidR="00DD08F6" w:rsidRPr="008409C0">
        <w:rPr>
          <w:rFonts w:ascii="Arial" w:hAnsi="Arial" w:cs="Arial"/>
          <w:sz w:val="22"/>
          <w:szCs w:val="22"/>
          <w:lang w:val="es-ES"/>
        </w:rPr>
        <w:t xml:space="preserve">(VPS/ESG). Y por </w:t>
      </w:r>
      <w:r w:rsidRPr="008409C0">
        <w:rPr>
          <w:rFonts w:ascii="Arial" w:hAnsi="Arial" w:cs="Arial"/>
          <w:sz w:val="22"/>
          <w:szCs w:val="22"/>
          <w:lang w:val="es-ES"/>
        </w:rPr>
        <w:t xml:space="preserve">Juan Andrés López Silva y </w:t>
      </w:r>
      <w:r w:rsidR="005101FF" w:rsidRPr="008409C0">
        <w:rPr>
          <w:rFonts w:ascii="Arial" w:hAnsi="Arial" w:cs="Arial"/>
          <w:sz w:val="22"/>
          <w:szCs w:val="22"/>
          <w:lang w:val="es-ES"/>
        </w:rPr>
        <w:t>Alvaro</w:t>
      </w:r>
      <w:r w:rsidR="00DB6A30" w:rsidRPr="008409C0">
        <w:rPr>
          <w:rFonts w:ascii="Arial" w:hAnsi="Arial" w:cs="Arial"/>
          <w:sz w:val="22"/>
          <w:szCs w:val="22"/>
          <w:lang w:val="es-ES"/>
        </w:rPr>
        <w:t xml:space="preserve"> Tapia</w:t>
      </w:r>
      <w:r w:rsidRPr="008409C0">
        <w:rPr>
          <w:rFonts w:ascii="Arial" w:hAnsi="Arial" w:cs="Arial"/>
          <w:sz w:val="22"/>
          <w:szCs w:val="22"/>
          <w:lang w:val="es-ES"/>
        </w:rPr>
        <w:t xml:space="preserve"> (Consultores) </w:t>
      </w:r>
    </w:p>
    <w:p w14:paraId="776E1B2C" w14:textId="77777777" w:rsidR="00C13CB9" w:rsidRPr="008409C0" w:rsidRDefault="00C13CB9" w:rsidP="00C13CB9">
      <w:pPr>
        <w:tabs>
          <w:tab w:val="left" w:pos="1440"/>
          <w:tab w:val="left" w:pos="3060"/>
        </w:tabs>
        <w:outlineLvl w:val="0"/>
        <w:rPr>
          <w:rFonts w:ascii="Arial" w:hAnsi="Arial" w:cs="Arial"/>
          <w:smallCaps/>
          <w:sz w:val="22"/>
          <w:szCs w:val="22"/>
          <w:lang w:val="es-ES"/>
        </w:rPr>
      </w:pPr>
    </w:p>
    <w:p w14:paraId="56155607" w14:textId="77777777" w:rsidR="00C13CB9" w:rsidRPr="008409C0" w:rsidRDefault="00C13CB9" w:rsidP="00C13CB9">
      <w:pPr>
        <w:tabs>
          <w:tab w:val="left" w:pos="1440"/>
          <w:tab w:val="left" w:pos="3060"/>
        </w:tabs>
        <w:jc w:val="center"/>
        <w:outlineLvl w:val="0"/>
        <w:rPr>
          <w:rFonts w:ascii="Arial" w:hAnsi="Arial" w:cs="Arial"/>
          <w:smallCaps/>
          <w:sz w:val="22"/>
          <w:szCs w:val="22"/>
          <w:lang w:val="es-ES"/>
        </w:rPr>
      </w:pPr>
    </w:p>
    <w:p w14:paraId="0B922BE1" w14:textId="77777777" w:rsidR="00C13CB9" w:rsidRPr="008409C0" w:rsidRDefault="00C13CB9" w:rsidP="00B06FC8">
      <w:pPr>
        <w:tabs>
          <w:tab w:val="left" w:pos="1440"/>
          <w:tab w:val="left" w:pos="3060"/>
        </w:tabs>
        <w:jc w:val="center"/>
        <w:rPr>
          <w:rFonts w:ascii="Arial" w:hAnsi="Arial" w:cs="Arial"/>
          <w:b/>
          <w:smallCaps/>
          <w:sz w:val="22"/>
          <w:szCs w:val="22"/>
          <w:lang w:val="es-ES"/>
        </w:rPr>
      </w:pPr>
      <w:r w:rsidRPr="008409C0">
        <w:rPr>
          <w:rFonts w:ascii="Arial" w:hAnsi="Arial" w:cs="Arial"/>
          <w:b/>
          <w:smallCaps/>
          <w:sz w:val="22"/>
          <w:szCs w:val="22"/>
          <w:lang w:val="es-ES"/>
        </w:rPr>
        <w:br w:type="page"/>
      </w:r>
      <w:r w:rsidRPr="008409C0">
        <w:rPr>
          <w:rFonts w:ascii="Arial" w:hAnsi="Arial" w:cs="Arial"/>
          <w:b/>
          <w:smallCaps/>
          <w:sz w:val="22"/>
          <w:szCs w:val="22"/>
          <w:lang w:val="es-ES"/>
        </w:rPr>
        <w:lastRenderedPageBreak/>
        <w:t>Índice</w:t>
      </w:r>
    </w:p>
    <w:p w14:paraId="01AA0858" w14:textId="77777777" w:rsidR="00C13CB9" w:rsidRPr="008409C0" w:rsidRDefault="00C13CB9" w:rsidP="00C13CB9">
      <w:pPr>
        <w:suppressLineNumbers/>
        <w:tabs>
          <w:tab w:val="left" w:pos="1440"/>
          <w:tab w:val="left" w:pos="3060"/>
        </w:tabs>
        <w:jc w:val="center"/>
        <w:rPr>
          <w:rFonts w:ascii="Arial" w:hAnsi="Arial" w:cs="Arial"/>
          <w:b/>
          <w:smallCaps/>
          <w:sz w:val="22"/>
          <w:szCs w:val="22"/>
          <w:lang w:val="es-ES"/>
        </w:rPr>
      </w:pPr>
    </w:p>
    <w:p w14:paraId="730ED4E2" w14:textId="77777777" w:rsidR="00340FBE" w:rsidRPr="008409C0" w:rsidRDefault="00C13CB9">
      <w:pPr>
        <w:pStyle w:val="TOC1"/>
        <w:rPr>
          <w:rFonts w:ascii="Arial" w:eastAsiaTheme="minorEastAsia" w:hAnsi="Arial" w:cs="Arial"/>
          <w:smallCaps w:val="0"/>
          <w:noProof/>
          <w:sz w:val="22"/>
          <w:szCs w:val="22"/>
        </w:rPr>
      </w:pPr>
      <w:r w:rsidRPr="008409C0">
        <w:rPr>
          <w:rFonts w:ascii="Arial" w:hAnsi="Arial" w:cs="Arial"/>
          <w:sz w:val="22"/>
          <w:szCs w:val="22"/>
          <w:lang w:val="es-ES"/>
        </w:rPr>
        <w:fldChar w:fldCharType="begin"/>
      </w:r>
      <w:r w:rsidRPr="008409C0">
        <w:rPr>
          <w:rFonts w:ascii="Arial" w:hAnsi="Arial" w:cs="Arial"/>
          <w:sz w:val="22"/>
          <w:szCs w:val="22"/>
          <w:lang w:val="es-ES"/>
        </w:rPr>
        <w:instrText xml:space="preserve"> TOC \o "1-3" \h \z \u </w:instrText>
      </w:r>
      <w:r w:rsidRPr="008409C0">
        <w:rPr>
          <w:rFonts w:ascii="Arial" w:hAnsi="Arial" w:cs="Arial"/>
          <w:sz w:val="22"/>
          <w:szCs w:val="22"/>
          <w:lang w:val="es-ES"/>
        </w:rPr>
        <w:fldChar w:fldCharType="separate"/>
      </w:r>
      <w:hyperlink w:anchor="_Toc459374028" w:history="1">
        <w:r w:rsidR="00340FBE" w:rsidRPr="008409C0">
          <w:rPr>
            <w:rStyle w:val="Hyperlink"/>
            <w:rFonts w:ascii="Arial" w:hAnsi="Arial" w:cs="Arial"/>
            <w:noProof/>
            <w:sz w:val="22"/>
            <w:szCs w:val="22"/>
            <w:lang w:val="es-ES"/>
          </w:rPr>
          <w:t>ACRÓNIMOS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_Toc459374028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2</w:t>
        </w:r>
        <w:r w:rsidR="00340FBE" w:rsidRPr="008409C0">
          <w:rPr>
            <w:rFonts w:ascii="Arial" w:hAnsi="Arial" w:cs="Arial"/>
            <w:noProof/>
            <w:webHidden/>
            <w:sz w:val="22"/>
            <w:szCs w:val="22"/>
          </w:rPr>
          <w:fldChar w:fldCharType="end"/>
        </w:r>
      </w:hyperlink>
    </w:p>
    <w:p w14:paraId="1B09D5CB" w14:textId="77777777" w:rsidR="00340FBE" w:rsidRPr="008409C0" w:rsidRDefault="00C961B5">
      <w:pPr>
        <w:pStyle w:val="TOC1"/>
        <w:rPr>
          <w:rFonts w:ascii="Arial" w:eastAsiaTheme="minorEastAsia" w:hAnsi="Arial" w:cs="Arial"/>
          <w:smallCaps w:val="0"/>
          <w:noProof/>
          <w:sz w:val="22"/>
          <w:szCs w:val="22"/>
        </w:rPr>
      </w:pPr>
      <w:hyperlink w:anchor="_Toc459374029" w:history="1">
        <w:r w:rsidR="00340FBE" w:rsidRPr="008409C0">
          <w:rPr>
            <w:rStyle w:val="Hyperlink"/>
            <w:rFonts w:ascii="Arial" w:hAnsi="Arial" w:cs="Arial"/>
            <w:noProof/>
            <w:sz w:val="22"/>
            <w:szCs w:val="22"/>
            <w:lang w:val="es-ES"/>
          </w:rPr>
          <w:t>I.</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Introducción</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_Toc459374029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3</w:t>
        </w:r>
        <w:r w:rsidR="00340FBE" w:rsidRPr="008409C0">
          <w:rPr>
            <w:rFonts w:ascii="Arial" w:hAnsi="Arial" w:cs="Arial"/>
            <w:noProof/>
            <w:webHidden/>
            <w:sz w:val="22"/>
            <w:szCs w:val="22"/>
          </w:rPr>
          <w:fldChar w:fldCharType="end"/>
        </w:r>
      </w:hyperlink>
    </w:p>
    <w:p w14:paraId="635B9D24" w14:textId="77777777" w:rsidR="00340FBE" w:rsidRPr="008409C0" w:rsidRDefault="00C961B5">
      <w:pPr>
        <w:pStyle w:val="TOC1"/>
        <w:rPr>
          <w:rFonts w:ascii="Arial" w:eastAsiaTheme="minorEastAsia" w:hAnsi="Arial" w:cs="Arial"/>
          <w:smallCaps w:val="0"/>
          <w:noProof/>
          <w:sz w:val="22"/>
          <w:szCs w:val="22"/>
        </w:rPr>
      </w:pPr>
      <w:hyperlink w:anchor="_Toc459374030" w:history="1">
        <w:r w:rsidR="00340FBE" w:rsidRPr="008409C0">
          <w:rPr>
            <w:rStyle w:val="Hyperlink"/>
            <w:rFonts w:ascii="Arial" w:hAnsi="Arial" w:cs="Arial"/>
            <w:noProof/>
            <w:sz w:val="22"/>
            <w:szCs w:val="22"/>
            <w:lang w:val="es-ES"/>
          </w:rPr>
          <w:t>II.</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Descripción del Programa</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_Toc459374030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3</w:t>
        </w:r>
        <w:r w:rsidR="00340FBE" w:rsidRPr="008409C0">
          <w:rPr>
            <w:rFonts w:ascii="Arial" w:hAnsi="Arial" w:cs="Arial"/>
            <w:noProof/>
            <w:webHidden/>
            <w:sz w:val="22"/>
            <w:szCs w:val="22"/>
          </w:rPr>
          <w:fldChar w:fldCharType="end"/>
        </w:r>
      </w:hyperlink>
    </w:p>
    <w:p w14:paraId="4CA86A75" w14:textId="77777777" w:rsidR="00340FBE" w:rsidRPr="008409C0" w:rsidRDefault="00C961B5">
      <w:pPr>
        <w:pStyle w:val="TOC2"/>
        <w:rPr>
          <w:rFonts w:ascii="Arial" w:eastAsiaTheme="minorEastAsia" w:hAnsi="Arial" w:cs="Arial"/>
          <w:noProof/>
          <w:sz w:val="22"/>
          <w:szCs w:val="22"/>
        </w:rPr>
      </w:pPr>
      <w:hyperlink w:anchor="_Toc459374031" w:history="1">
        <w:r w:rsidR="00340FBE" w:rsidRPr="008409C0">
          <w:rPr>
            <w:rStyle w:val="Hyperlink"/>
            <w:rFonts w:ascii="Arial" w:hAnsi="Arial" w:cs="Arial"/>
            <w:noProof/>
            <w:sz w:val="22"/>
            <w:szCs w:val="22"/>
            <w:lang w:val="es-ES_tradnl"/>
          </w:rPr>
          <w:t>A.</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Objetivo y Componentes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_Toc459374031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3</w:t>
        </w:r>
        <w:r w:rsidR="00340FBE" w:rsidRPr="008409C0">
          <w:rPr>
            <w:rFonts w:ascii="Arial" w:hAnsi="Arial" w:cs="Arial"/>
            <w:noProof/>
            <w:webHidden/>
            <w:sz w:val="22"/>
            <w:szCs w:val="22"/>
          </w:rPr>
          <w:fldChar w:fldCharType="end"/>
        </w:r>
      </w:hyperlink>
    </w:p>
    <w:p w14:paraId="7408F86C" w14:textId="77777777" w:rsidR="00340FBE" w:rsidRPr="008409C0" w:rsidRDefault="00C961B5">
      <w:pPr>
        <w:pStyle w:val="TOC2"/>
        <w:rPr>
          <w:rFonts w:ascii="Arial" w:eastAsiaTheme="minorEastAsia" w:hAnsi="Arial" w:cs="Arial"/>
          <w:noProof/>
          <w:sz w:val="22"/>
          <w:szCs w:val="22"/>
        </w:rPr>
      </w:pPr>
      <w:hyperlink w:anchor="_Toc459374032" w:history="1">
        <w:r w:rsidR="00340FBE" w:rsidRPr="008409C0">
          <w:rPr>
            <w:rStyle w:val="Hyperlink"/>
            <w:rFonts w:ascii="Arial" w:hAnsi="Arial" w:cs="Arial"/>
            <w:noProof/>
            <w:sz w:val="22"/>
            <w:szCs w:val="22"/>
            <w:lang w:val="es-ES_tradnl"/>
          </w:rPr>
          <w:t>B.</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Entorno Ambiental y Social</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_Toc459374032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4</w:t>
        </w:r>
        <w:r w:rsidR="00340FBE" w:rsidRPr="008409C0">
          <w:rPr>
            <w:rFonts w:ascii="Arial" w:hAnsi="Arial" w:cs="Arial"/>
            <w:noProof/>
            <w:webHidden/>
            <w:sz w:val="22"/>
            <w:szCs w:val="22"/>
          </w:rPr>
          <w:fldChar w:fldCharType="end"/>
        </w:r>
      </w:hyperlink>
    </w:p>
    <w:p w14:paraId="172F32FC" w14:textId="77777777" w:rsidR="00340FBE" w:rsidRPr="008409C0" w:rsidRDefault="00C961B5">
      <w:pPr>
        <w:pStyle w:val="TOC1"/>
        <w:rPr>
          <w:rFonts w:ascii="Arial" w:eastAsiaTheme="minorEastAsia" w:hAnsi="Arial" w:cs="Arial"/>
          <w:smallCaps w:val="0"/>
          <w:noProof/>
          <w:sz w:val="22"/>
          <w:szCs w:val="22"/>
        </w:rPr>
      </w:pPr>
      <w:hyperlink w:anchor="_Toc459374033" w:history="1">
        <w:r w:rsidR="00340FBE" w:rsidRPr="008409C0">
          <w:rPr>
            <w:rStyle w:val="Hyperlink"/>
            <w:rFonts w:ascii="Arial" w:hAnsi="Arial" w:cs="Arial"/>
            <w:noProof/>
            <w:sz w:val="22"/>
            <w:szCs w:val="22"/>
            <w:lang w:val="es-ES"/>
          </w:rPr>
          <w:t>III.</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Cumplimiento con los Requisitos y Estándares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_Toc459374033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6</w:t>
        </w:r>
        <w:r w:rsidR="00340FBE" w:rsidRPr="008409C0">
          <w:rPr>
            <w:rFonts w:ascii="Arial" w:hAnsi="Arial" w:cs="Arial"/>
            <w:noProof/>
            <w:webHidden/>
            <w:sz w:val="22"/>
            <w:szCs w:val="22"/>
          </w:rPr>
          <w:fldChar w:fldCharType="end"/>
        </w:r>
      </w:hyperlink>
    </w:p>
    <w:p w14:paraId="08C3A8D2" w14:textId="77777777" w:rsidR="00340FBE" w:rsidRPr="008409C0" w:rsidRDefault="00C961B5">
      <w:pPr>
        <w:pStyle w:val="TOC2"/>
        <w:rPr>
          <w:rFonts w:ascii="Arial" w:eastAsiaTheme="minorEastAsia" w:hAnsi="Arial" w:cs="Arial"/>
          <w:noProof/>
          <w:sz w:val="22"/>
          <w:szCs w:val="22"/>
        </w:rPr>
      </w:pPr>
      <w:hyperlink w:anchor="_Toc459374034" w:history="1">
        <w:r w:rsidR="00340FBE" w:rsidRPr="008409C0">
          <w:rPr>
            <w:rStyle w:val="Hyperlink"/>
            <w:rFonts w:ascii="Arial" w:hAnsi="Arial" w:cs="Arial"/>
            <w:noProof/>
            <w:sz w:val="22"/>
            <w:szCs w:val="22"/>
            <w:lang w:val="es-ES_tradnl"/>
          </w:rPr>
          <w:t>A.</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Proceso de Evaluación Ambiental y Social Nacional</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_Toc459374034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6</w:t>
        </w:r>
        <w:r w:rsidR="00340FBE" w:rsidRPr="008409C0">
          <w:rPr>
            <w:rFonts w:ascii="Arial" w:hAnsi="Arial" w:cs="Arial"/>
            <w:noProof/>
            <w:webHidden/>
            <w:sz w:val="22"/>
            <w:szCs w:val="22"/>
          </w:rPr>
          <w:fldChar w:fldCharType="end"/>
        </w:r>
      </w:hyperlink>
    </w:p>
    <w:p w14:paraId="55302767" w14:textId="77777777" w:rsidR="00340FBE" w:rsidRPr="008409C0" w:rsidRDefault="00C961B5">
      <w:pPr>
        <w:pStyle w:val="TOC2"/>
        <w:rPr>
          <w:rFonts w:ascii="Arial" w:eastAsiaTheme="minorEastAsia" w:hAnsi="Arial" w:cs="Arial"/>
          <w:noProof/>
          <w:sz w:val="22"/>
          <w:szCs w:val="22"/>
        </w:rPr>
      </w:pPr>
      <w:hyperlink w:anchor="_Toc459374035" w:history="1">
        <w:r w:rsidR="00340FBE" w:rsidRPr="008409C0">
          <w:rPr>
            <w:rStyle w:val="Hyperlink"/>
            <w:rFonts w:ascii="Arial" w:hAnsi="Arial" w:cs="Arial"/>
            <w:noProof/>
            <w:sz w:val="22"/>
            <w:szCs w:val="22"/>
            <w:lang w:val="es-ES_tradnl"/>
          </w:rPr>
          <w:t>B.</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Consistencia con Políticas y Directrices del BID</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_Toc459374035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8</w:t>
        </w:r>
        <w:r w:rsidR="00340FBE" w:rsidRPr="008409C0">
          <w:rPr>
            <w:rFonts w:ascii="Arial" w:hAnsi="Arial" w:cs="Arial"/>
            <w:noProof/>
            <w:webHidden/>
            <w:sz w:val="22"/>
            <w:szCs w:val="22"/>
          </w:rPr>
          <w:fldChar w:fldCharType="end"/>
        </w:r>
      </w:hyperlink>
    </w:p>
    <w:p w14:paraId="33646D37" w14:textId="77777777" w:rsidR="00340FBE" w:rsidRPr="008409C0" w:rsidRDefault="00C961B5">
      <w:pPr>
        <w:pStyle w:val="TOC2"/>
        <w:rPr>
          <w:rFonts w:ascii="Arial" w:eastAsiaTheme="minorEastAsia" w:hAnsi="Arial" w:cs="Arial"/>
          <w:noProof/>
          <w:sz w:val="22"/>
          <w:szCs w:val="22"/>
        </w:rPr>
      </w:pPr>
      <w:hyperlink w:anchor="_Toc459374036" w:history="1">
        <w:r w:rsidR="00340FBE" w:rsidRPr="008409C0">
          <w:rPr>
            <w:rStyle w:val="Hyperlink"/>
            <w:rFonts w:ascii="Arial" w:hAnsi="Arial" w:cs="Arial"/>
            <w:noProof/>
            <w:sz w:val="22"/>
            <w:szCs w:val="22"/>
            <w:lang w:val="es-ES_tradnl"/>
          </w:rPr>
          <w:t>C.</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Requisitos del Proyecto y Estándares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_Toc459374036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9</w:t>
        </w:r>
        <w:r w:rsidR="00340FBE" w:rsidRPr="008409C0">
          <w:rPr>
            <w:rFonts w:ascii="Arial" w:hAnsi="Arial" w:cs="Arial"/>
            <w:noProof/>
            <w:webHidden/>
            <w:sz w:val="22"/>
            <w:szCs w:val="22"/>
          </w:rPr>
          <w:fldChar w:fldCharType="end"/>
        </w:r>
      </w:hyperlink>
    </w:p>
    <w:p w14:paraId="2EBEA5CE" w14:textId="77777777" w:rsidR="00340FBE" w:rsidRPr="008409C0" w:rsidRDefault="00C961B5">
      <w:pPr>
        <w:pStyle w:val="TOC1"/>
        <w:rPr>
          <w:rFonts w:ascii="Arial" w:eastAsiaTheme="minorEastAsia" w:hAnsi="Arial" w:cs="Arial"/>
          <w:smallCaps w:val="0"/>
          <w:noProof/>
          <w:sz w:val="22"/>
          <w:szCs w:val="22"/>
        </w:rPr>
      </w:pPr>
      <w:hyperlink w:anchor="_Toc459374037" w:history="1">
        <w:r w:rsidR="00340FBE" w:rsidRPr="008409C0">
          <w:rPr>
            <w:rStyle w:val="Hyperlink"/>
            <w:rFonts w:ascii="Arial" w:hAnsi="Arial" w:cs="Arial"/>
            <w:noProof/>
            <w:sz w:val="22"/>
            <w:szCs w:val="22"/>
            <w:lang w:val="es-ES"/>
          </w:rPr>
          <w:t>IV.</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Impactos y Riesgos Ambientales y Sociales y Mitigación</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_Toc459374037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9</w:t>
        </w:r>
        <w:r w:rsidR="00340FBE" w:rsidRPr="008409C0">
          <w:rPr>
            <w:rFonts w:ascii="Arial" w:hAnsi="Arial" w:cs="Arial"/>
            <w:noProof/>
            <w:webHidden/>
            <w:sz w:val="22"/>
            <w:szCs w:val="22"/>
          </w:rPr>
          <w:fldChar w:fldCharType="end"/>
        </w:r>
      </w:hyperlink>
    </w:p>
    <w:p w14:paraId="62EBACF8" w14:textId="77777777" w:rsidR="00340FBE" w:rsidRPr="008409C0" w:rsidRDefault="00C961B5">
      <w:pPr>
        <w:pStyle w:val="TOC2"/>
        <w:rPr>
          <w:rFonts w:ascii="Arial" w:eastAsiaTheme="minorEastAsia" w:hAnsi="Arial" w:cs="Arial"/>
          <w:noProof/>
          <w:sz w:val="22"/>
          <w:szCs w:val="22"/>
        </w:rPr>
      </w:pPr>
      <w:hyperlink w:anchor="_Toc459374038" w:history="1">
        <w:r w:rsidR="00340FBE" w:rsidRPr="008409C0">
          <w:rPr>
            <w:rStyle w:val="Hyperlink"/>
            <w:rFonts w:ascii="Arial" w:hAnsi="Arial" w:cs="Arial"/>
            <w:noProof/>
            <w:sz w:val="22"/>
            <w:szCs w:val="22"/>
            <w:lang w:val="es-ES_tradnl"/>
          </w:rPr>
          <w:t>D.</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Resumen de Principales Impactos y Riesgos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_Toc459374038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9</w:t>
        </w:r>
        <w:r w:rsidR="00340FBE" w:rsidRPr="008409C0">
          <w:rPr>
            <w:rFonts w:ascii="Arial" w:hAnsi="Arial" w:cs="Arial"/>
            <w:noProof/>
            <w:webHidden/>
            <w:sz w:val="22"/>
            <w:szCs w:val="22"/>
          </w:rPr>
          <w:fldChar w:fldCharType="end"/>
        </w:r>
      </w:hyperlink>
    </w:p>
    <w:p w14:paraId="06579DD5" w14:textId="77777777" w:rsidR="00340FBE" w:rsidRPr="008409C0" w:rsidRDefault="00C961B5">
      <w:pPr>
        <w:pStyle w:val="TOC2"/>
        <w:rPr>
          <w:rFonts w:ascii="Arial" w:eastAsiaTheme="minorEastAsia" w:hAnsi="Arial" w:cs="Arial"/>
          <w:noProof/>
          <w:sz w:val="22"/>
          <w:szCs w:val="22"/>
        </w:rPr>
      </w:pPr>
      <w:hyperlink w:anchor="_Toc459374039" w:history="1">
        <w:r w:rsidR="00340FBE" w:rsidRPr="008409C0">
          <w:rPr>
            <w:rStyle w:val="Hyperlink"/>
            <w:rFonts w:ascii="Arial" w:hAnsi="Arial" w:cs="Arial"/>
            <w:noProof/>
            <w:sz w:val="22"/>
            <w:szCs w:val="22"/>
            <w:lang w:val="es-ES_tradnl"/>
          </w:rPr>
          <w:t>E.</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Impactos y Riesgos Ambientales y Sociales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_Toc459374039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10</w:t>
        </w:r>
        <w:r w:rsidR="00340FBE" w:rsidRPr="008409C0">
          <w:rPr>
            <w:rFonts w:ascii="Arial" w:hAnsi="Arial" w:cs="Arial"/>
            <w:noProof/>
            <w:webHidden/>
            <w:sz w:val="22"/>
            <w:szCs w:val="22"/>
          </w:rPr>
          <w:fldChar w:fldCharType="end"/>
        </w:r>
      </w:hyperlink>
    </w:p>
    <w:p w14:paraId="6A4EB1E5" w14:textId="77777777" w:rsidR="00340FBE" w:rsidRPr="008409C0" w:rsidRDefault="00C961B5">
      <w:pPr>
        <w:pStyle w:val="TOC2"/>
        <w:rPr>
          <w:rFonts w:ascii="Arial" w:eastAsiaTheme="minorEastAsia" w:hAnsi="Arial" w:cs="Arial"/>
          <w:noProof/>
          <w:sz w:val="22"/>
          <w:szCs w:val="22"/>
        </w:rPr>
      </w:pPr>
      <w:hyperlink w:anchor="_Toc459374040" w:history="1">
        <w:r w:rsidR="00340FBE" w:rsidRPr="008409C0">
          <w:rPr>
            <w:rStyle w:val="Hyperlink"/>
            <w:rFonts w:ascii="Arial" w:hAnsi="Arial" w:cs="Arial"/>
            <w:noProof/>
            <w:sz w:val="22"/>
            <w:szCs w:val="22"/>
            <w:lang w:val="es-ES_tradnl"/>
          </w:rPr>
          <w:t>F.</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Impactos Positivos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_Toc459374040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12</w:t>
        </w:r>
        <w:r w:rsidR="00340FBE" w:rsidRPr="008409C0">
          <w:rPr>
            <w:rFonts w:ascii="Arial" w:hAnsi="Arial" w:cs="Arial"/>
            <w:noProof/>
            <w:webHidden/>
            <w:sz w:val="22"/>
            <w:szCs w:val="22"/>
          </w:rPr>
          <w:fldChar w:fldCharType="end"/>
        </w:r>
      </w:hyperlink>
    </w:p>
    <w:p w14:paraId="680B7CE6" w14:textId="77777777" w:rsidR="00340FBE" w:rsidRPr="008409C0" w:rsidRDefault="00C961B5">
      <w:pPr>
        <w:pStyle w:val="TOC2"/>
        <w:rPr>
          <w:rFonts w:ascii="Arial" w:eastAsiaTheme="minorEastAsia" w:hAnsi="Arial" w:cs="Arial"/>
          <w:noProof/>
          <w:sz w:val="22"/>
          <w:szCs w:val="22"/>
        </w:rPr>
      </w:pPr>
      <w:hyperlink w:anchor="_Toc459374041" w:history="1">
        <w:r w:rsidR="00340FBE" w:rsidRPr="008409C0">
          <w:rPr>
            <w:rStyle w:val="Hyperlink"/>
            <w:rFonts w:ascii="Arial" w:hAnsi="Arial" w:cs="Arial"/>
            <w:noProof/>
            <w:sz w:val="22"/>
            <w:szCs w:val="22"/>
            <w:lang w:val="es-ES_tradnl"/>
          </w:rPr>
          <w:t>G.</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Adicionalidad del BID</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_Toc459374041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14</w:t>
        </w:r>
        <w:r w:rsidR="00340FBE" w:rsidRPr="008409C0">
          <w:rPr>
            <w:rFonts w:ascii="Arial" w:hAnsi="Arial" w:cs="Arial"/>
            <w:noProof/>
            <w:webHidden/>
            <w:sz w:val="22"/>
            <w:szCs w:val="22"/>
          </w:rPr>
          <w:fldChar w:fldCharType="end"/>
        </w:r>
      </w:hyperlink>
    </w:p>
    <w:p w14:paraId="1BC3742D" w14:textId="77777777" w:rsidR="00340FBE" w:rsidRPr="008409C0" w:rsidRDefault="00C961B5">
      <w:pPr>
        <w:pStyle w:val="TOC1"/>
        <w:rPr>
          <w:rFonts w:ascii="Arial" w:eastAsiaTheme="minorEastAsia" w:hAnsi="Arial" w:cs="Arial"/>
          <w:smallCaps w:val="0"/>
          <w:noProof/>
          <w:sz w:val="22"/>
          <w:szCs w:val="22"/>
        </w:rPr>
      </w:pPr>
      <w:hyperlink w:anchor="_Toc459374042" w:history="1">
        <w:r w:rsidR="00340FBE" w:rsidRPr="008409C0">
          <w:rPr>
            <w:rStyle w:val="Hyperlink"/>
            <w:rFonts w:ascii="Arial" w:hAnsi="Arial" w:cs="Arial"/>
            <w:noProof/>
            <w:sz w:val="22"/>
            <w:szCs w:val="22"/>
            <w:lang w:val="es-ES"/>
          </w:rPr>
          <w:t>V.</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Manejo y Monitoreo de Impactos y Riesgos Ambientales, Sociales, de Salud y Seguridad Ocupacional</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_Toc459374042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14</w:t>
        </w:r>
        <w:r w:rsidR="00340FBE" w:rsidRPr="008409C0">
          <w:rPr>
            <w:rFonts w:ascii="Arial" w:hAnsi="Arial" w:cs="Arial"/>
            <w:noProof/>
            <w:webHidden/>
            <w:sz w:val="22"/>
            <w:szCs w:val="22"/>
          </w:rPr>
          <w:fldChar w:fldCharType="end"/>
        </w:r>
      </w:hyperlink>
    </w:p>
    <w:p w14:paraId="344C960D" w14:textId="77777777" w:rsidR="00340FBE" w:rsidRPr="008409C0" w:rsidRDefault="00C961B5">
      <w:pPr>
        <w:pStyle w:val="TOC2"/>
        <w:rPr>
          <w:rFonts w:ascii="Arial" w:eastAsiaTheme="minorEastAsia" w:hAnsi="Arial" w:cs="Arial"/>
          <w:noProof/>
          <w:sz w:val="22"/>
          <w:szCs w:val="22"/>
        </w:rPr>
      </w:pPr>
      <w:hyperlink w:anchor="_Toc459374043" w:history="1">
        <w:r w:rsidR="00340FBE" w:rsidRPr="008409C0">
          <w:rPr>
            <w:rStyle w:val="Hyperlink"/>
            <w:rFonts w:ascii="Arial" w:hAnsi="Arial" w:cs="Arial"/>
            <w:noProof/>
            <w:sz w:val="22"/>
            <w:szCs w:val="22"/>
            <w:lang w:val="es-ES_tradnl"/>
          </w:rPr>
          <w:t>H.</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Planes y Sistemas de Manejo</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_Toc459374043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14</w:t>
        </w:r>
        <w:r w:rsidR="00340FBE" w:rsidRPr="008409C0">
          <w:rPr>
            <w:rFonts w:ascii="Arial" w:hAnsi="Arial" w:cs="Arial"/>
            <w:noProof/>
            <w:webHidden/>
            <w:sz w:val="22"/>
            <w:szCs w:val="22"/>
          </w:rPr>
          <w:fldChar w:fldCharType="end"/>
        </w:r>
      </w:hyperlink>
    </w:p>
    <w:p w14:paraId="792530EF" w14:textId="77777777" w:rsidR="00340FBE" w:rsidRPr="008409C0" w:rsidRDefault="00C961B5">
      <w:pPr>
        <w:pStyle w:val="TOC2"/>
        <w:rPr>
          <w:rFonts w:ascii="Arial" w:eastAsiaTheme="minorEastAsia" w:hAnsi="Arial" w:cs="Arial"/>
          <w:noProof/>
          <w:sz w:val="22"/>
          <w:szCs w:val="22"/>
        </w:rPr>
      </w:pPr>
      <w:hyperlink w:anchor="_Toc459374044" w:history="1">
        <w:r w:rsidR="00340FBE" w:rsidRPr="008409C0">
          <w:rPr>
            <w:rStyle w:val="Hyperlink"/>
            <w:rFonts w:ascii="Arial" w:hAnsi="Arial" w:cs="Arial"/>
            <w:noProof/>
            <w:sz w:val="22"/>
            <w:szCs w:val="22"/>
            <w:lang w:val="es-ES_tradnl"/>
          </w:rPr>
          <w:t>I.</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Monitoreo y Supervisión</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_Toc459374044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15</w:t>
        </w:r>
        <w:r w:rsidR="00340FBE" w:rsidRPr="008409C0">
          <w:rPr>
            <w:rFonts w:ascii="Arial" w:hAnsi="Arial" w:cs="Arial"/>
            <w:noProof/>
            <w:webHidden/>
            <w:sz w:val="22"/>
            <w:szCs w:val="22"/>
          </w:rPr>
          <w:fldChar w:fldCharType="end"/>
        </w:r>
      </w:hyperlink>
    </w:p>
    <w:p w14:paraId="22D33437" w14:textId="77777777" w:rsidR="00340FBE" w:rsidRPr="008409C0" w:rsidRDefault="00C961B5">
      <w:pPr>
        <w:pStyle w:val="TOC1"/>
        <w:rPr>
          <w:rFonts w:ascii="Arial" w:eastAsiaTheme="minorEastAsia" w:hAnsi="Arial" w:cs="Arial"/>
          <w:smallCaps w:val="0"/>
          <w:noProof/>
          <w:sz w:val="22"/>
          <w:szCs w:val="22"/>
        </w:rPr>
      </w:pPr>
      <w:hyperlink w:anchor="_Toc459374045" w:history="1">
        <w:r w:rsidR="00340FBE" w:rsidRPr="008409C0">
          <w:rPr>
            <w:rStyle w:val="Hyperlink"/>
            <w:rFonts w:ascii="Arial" w:hAnsi="Arial" w:cs="Arial"/>
            <w:noProof/>
            <w:sz w:val="22"/>
            <w:szCs w:val="22"/>
            <w:lang w:val="es-ES"/>
          </w:rPr>
          <w:t>VI.</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Requisitos a Ser Incluidos en Documentos Legales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_Toc459374045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15</w:t>
        </w:r>
        <w:r w:rsidR="00340FBE" w:rsidRPr="008409C0">
          <w:rPr>
            <w:rFonts w:ascii="Arial" w:hAnsi="Arial" w:cs="Arial"/>
            <w:noProof/>
            <w:webHidden/>
            <w:sz w:val="22"/>
            <w:szCs w:val="22"/>
          </w:rPr>
          <w:fldChar w:fldCharType="end"/>
        </w:r>
      </w:hyperlink>
    </w:p>
    <w:p w14:paraId="1B86F155" w14:textId="77777777" w:rsidR="00340FBE" w:rsidRPr="008409C0" w:rsidRDefault="00C961B5">
      <w:pPr>
        <w:pStyle w:val="TOC2"/>
        <w:rPr>
          <w:rFonts w:ascii="Arial" w:eastAsiaTheme="minorEastAsia" w:hAnsi="Arial" w:cs="Arial"/>
          <w:noProof/>
          <w:sz w:val="22"/>
          <w:szCs w:val="22"/>
        </w:rPr>
      </w:pPr>
      <w:hyperlink w:anchor="_Toc459374046" w:history="1">
        <w:r w:rsidR="00340FBE" w:rsidRPr="008409C0">
          <w:rPr>
            <w:rStyle w:val="Hyperlink"/>
            <w:rFonts w:ascii="Arial" w:hAnsi="Arial" w:cs="Arial"/>
            <w:noProof/>
            <w:sz w:val="22"/>
            <w:szCs w:val="22"/>
            <w:lang w:val="es-ES"/>
          </w:rPr>
          <w:t>A.</w:t>
        </w:r>
        <w:r w:rsidR="00340FBE" w:rsidRPr="008409C0">
          <w:rPr>
            <w:rFonts w:ascii="Arial" w:eastAsiaTheme="minorEastAsia" w:hAnsi="Arial" w:cs="Arial"/>
            <w:noProof/>
            <w:sz w:val="22"/>
            <w:szCs w:val="22"/>
          </w:rPr>
          <w:tab/>
        </w:r>
        <w:r w:rsidR="00340FBE" w:rsidRPr="008409C0">
          <w:rPr>
            <w:rStyle w:val="Hyperlink"/>
            <w:rFonts w:ascii="Arial" w:hAnsi="Arial" w:cs="Arial"/>
            <w:noProof/>
            <w:sz w:val="22"/>
            <w:szCs w:val="22"/>
            <w:lang w:val="es-ES"/>
          </w:rPr>
          <w:t>Condiciones Previas al Inicio de las Obras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_Toc459374046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15</w:t>
        </w:r>
        <w:r w:rsidR="00340FBE" w:rsidRPr="008409C0">
          <w:rPr>
            <w:rFonts w:ascii="Arial" w:hAnsi="Arial" w:cs="Arial"/>
            <w:noProof/>
            <w:webHidden/>
            <w:sz w:val="22"/>
            <w:szCs w:val="22"/>
          </w:rPr>
          <w:fldChar w:fldCharType="end"/>
        </w:r>
      </w:hyperlink>
    </w:p>
    <w:p w14:paraId="22E50B12" w14:textId="77777777" w:rsidR="00340FBE" w:rsidRPr="008409C0" w:rsidRDefault="00C961B5">
      <w:pPr>
        <w:pStyle w:val="TOC1"/>
        <w:rPr>
          <w:rFonts w:ascii="Arial" w:eastAsiaTheme="minorEastAsia" w:hAnsi="Arial" w:cs="Arial"/>
          <w:smallCaps w:val="0"/>
          <w:noProof/>
          <w:sz w:val="22"/>
          <w:szCs w:val="22"/>
        </w:rPr>
      </w:pPr>
      <w:hyperlink w:anchor="_Toc459374047" w:history="1">
        <w:r w:rsidR="00340FBE" w:rsidRPr="008409C0">
          <w:rPr>
            <w:rStyle w:val="Hyperlink"/>
            <w:rFonts w:ascii="Arial" w:hAnsi="Arial" w:cs="Arial"/>
            <w:noProof/>
            <w:sz w:val="22"/>
            <w:szCs w:val="22"/>
            <w:lang w:val="es-ES"/>
          </w:rPr>
          <w:t>VII.</w:t>
        </w:r>
        <w:r w:rsidR="00340FBE" w:rsidRPr="008409C0">
          <w:rPr>
            <w:rFonts w:ascii="Arial" w:eastAsiaTheme="minorEastAsia" w:hAnsi="Arial" w:cs="Arial"/>
            <w:smallCaps w:val="0"/>
            <w:noProof/>
            <w:sz w:val="22"/>
            <w:szCs w:val="22"/>
          </w:rPr>
          <w:tab/>
        </w:r>
        <w:r w:rsidR="00340FBE" w:rsidRPr="008409C0">
          <w:rPr>
            <w:rStyle w:val="Hyperlink"/>
            <w:rFonts w:ascii="Arial" w:hAnsi="Arial" w:cs="Arial"/>
            <w:noProof/>
            <w:sz w:val="22"/>
            <w:szCs w:val="22"/>
            <w:lang w:val="es-ES"/>
          </w:rPr>
          <w:t>Anexos</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_Toc459374047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w:t>
        </w:r>
        <w:r w:rsidR="00340FBE" w:rsidRPr="008409C0">
          <w:rPr>
            <w:rFonts w:ascii="Arial" w:hAnsi="Arial" w:cs="Arial"/>
            <w:noProof/>
            <w:webHidden/>
            <w:sz w:val="22"/>
            <w:szCs w:val="22"/>
          </w:rPr>
          <w:fldChar w:fldCharType="end"/>
        </w:r>
      </w:hyperlink>
    </w:p>
    <w:p w14:paraId="47E66610" w14:textId="77777777" w:rsidR="00340FBE" w:rsidRPr="008409C0" w:rsidRDefault="00C961B5">
      <w:pPr>
        <w:pStyle w:val="TOC2"/>
        <w:rPr>
          <w:rFonts w:ascii="Arial" w:eastAsiaTheme="minorEastAsia" w:hAnsi="Arial" w:cs="Arial"/>
          <w:noProof/>
          <w:sz w:val="22"/>
          <w:szCs w:val="22"/>
        </w:rPr>
      </w:pPr>
      <w:hyperlink w:anchor="_Toc459374048" w:history="1">
        <w:r w:rsidR="00340FBE" w:rsidRPr="008409C0">
          <w:rPr>
            <w:rStyle w:val="Hyperlink"/>
            <w:rFonts w:ascii="Arial" w:hAnsi="Arial" w:cs="Arial"/>
            <w:noProof/>
            <w:sz w:val="22"/>
            <w:szCs w:val="22"/>
            <w:lang w:val="es-ES"/>
          </w:rPr>
          <w:t>Anexo 1: Complimiento con las Políticas y Directivas del BID</w:t>
        </w:r>
        <w:r w:rsidR="00340FBE" w:rsidRPr="008409C0">
          <w:rPr>
            <w:rFonts w:ascii="Arial" w:hAnsi="Arial" w:cs="Arial"/>
            <w:noProof/>
            <w:webHidden/>
            <w:sz w:val="22"/>
            <w:szCs w:val="22"/>
          </w:rPr>
          <w:tab/>
        </w:r>
        <w:r w:rsidR="00340FBE" w:rsidRPr="008409C0">
          <w:rPr>
            <w:rFonts w:ascii="Arial" w:hAnsi="Arial" w:cs="Arial"/>
            <w:noProof/>
            <w:webHidden/>
            <w:sz w:val="22"/>
            <w:szCs w:val="22"/>
          </w:rPr>
          <w:fldChar w:fldCharType="begin"/>
        </w:r>
        <w:r w:rsidR="00340FBE" w:rsidRPr="008409C0">
          <w:rPr>
            <w:rFonts w:ascii="Arial" w:hAnsi="Arial" w:cs="Arial"/>
            <w:noProof/>
            <w:webHidden/>
            <w:sz w:val="22"/>
            <w:szCs w:val="22"/>
          </w:rPr>
          <w:instrText xml:space="preserve"> PAGEREF _Toc459374048 \h </w:instrText>
        </w:r>
        <w:r w:rsidR="00340FBE" w:rsidRPr="008409C0">
          <w:rPr>
            <w:rFonts w:ascii="Arial" w:hAnsi="Arial" w:cs="Arial"/>
            <w:noProof/>
            <w:webHidden/>
            <w:sz w:val="22"/>
            <w:szCs w:val="22"/>
          </w:rPr>
        </w:r>
        <w:r w:rsidR="00340FBE" w:rsidRPr="008409C0">
          <w:rPr>
            <w:rFonts w:ascii="Arial" w:hAnsi="Arial" w:cs="Arial"/>
            <w:noProof/>
            <w:webHidden/>
            <w:sz w:val="22"/>
            <w:szCs w:val="22"/>
          </w:rPr>
          <w:fldChar w:fldCharType="separate"/>
        </w:r>
        <w:r w:rsidR="008C4A16">
          <w:rPr>
            <w:rFonts w:ascii="Arial" w:hAnsi="Arial" w:cs="Arial"/>
            <w:noProof/>
            <w:webHidden/>
            <w:sz w:val="22"/>
            <w:szCs w:val="22"/>
          </w:rPr>
          <w:t>1</w:t>
        </w:r>
        <w:r w:rsidR="00340FBE" w:rsidRPr="008409C0">
          <w:rPr>
            <w:rFonts w:ascii="Arial" w:hAnsi="Arial" w:cs="Arial"/>
            <w:noProof/>
            <w:webHidden/>
            <w:sz w:val="22"/>
            <w:szCs w:val="22"/>
          </w:rPr>
          <w:fldChar w:fldCharType="end"/>
        </w:r>
      </w:hyperlink>
    </w:p>
    <w:p w14:paraId="6CE65A50" w14:textId="77777777" w:rsidR="00C13CB9" w:rsidRPr="008409C0" w:rsidRDefault="00C13CB9" w:rsidP="00C13CB9">
      <w:pPr>
        <w:rPr>
          <w:rFonts w:ascii="Arial" w:hAnsi="Arial" w:cs="Arial"/>
          <w:sz w:val="22"/>
          <w:szCs w:val="22"/>
          <w:lang w:val="es-ES"/>
        </w:rPr>
        <w:sectPr w:rsidR="00C13CB9" w:rsidRPr="008409C0" w:rsidSect="00E44649">
          <w:headerReference w:type="even" r:id="rId9"/>
          <w:headerReference w:type="default" r:id="rId10"/>
          <w:footerReference w:type="default" r:id="rId11"/>
          <w:pgSz w:w="12240" w:h="15840" w:code="1"/>
          <w:pgMar w:top="1440" w:right="1800" w:bottom="1440" w:left="1800" w:header="720" w:footer="720" w:gutter="0"/>
          <w:pgNumType w:start="0"/>
          <w:cols w:space="720"/>
          <w:titlePg/>
          <w:docGrid w:linePitch="360"/>
        </w:sectPr>
      </w:pPr>
      <w:r w:rsidRPr="008409C0">
        <w:rPr>
          <w:rFonts w:ascii="Arial" w:hAnsi="Arial" w:cs="Arial"/>
          <w:b/>
          <w:bCs/>
          <w:noProof/>
          <w:sz w:val="22"/>
          <w:szCs w:val="22"/>
          <w:lang w:val="es-ES"/>
        </w:rPr>
        <w:fldChar w:fldCharType="end"/>
      </w:r>
    </w:p>
    <w:p w14:paraId="5C239B7B" w14:textId="77777777" w:rsidR="00C13CB9" w:rsidRPr="008409C0" w:rsidRDefault="00C13CB9" w:rsidP="00C13CB9">
      <w:pPr>
        <w:pStyle w:val="Heading1"/>
        <w:numPr>
          <w:ilvl w:val="0"/>
          <w:numId w:val="0"/>
        </w:numPr>
        <w:ind w:left="360"/>
        <w:rPr>
          <w:rFonts w:ascii="Arial" w:hAnsi="Arial" w:cs="Arial"/>
          <w:color w:val="000000" w:themeColor="text1"/>
          <w:sz w:val="22"/>
          <w:szCs w:val="22"/>
          <w:lang w:val="es-ES"/>
        </w:rPr>
      </w:pPr>
      <w:bookmarkStart w:id="0" w:name="_Toc364384537"/>
      <w:bookmarkStart w:id="1" w:name="_Toc239360704"/>
      <w:bookmarkStart w:id="2" w:name="_Toc304564886"/>
      <w:bookmarkStart w:id="3" w:name="_Toc459374028"/>
      <w:bookmarkStart w:id="4" w:name="_Toc422409156"/>
      <w:bookmarkStart w:id="5" w:name="_Toc422409213"/>
      <w:r w:rsidRPr="008409C0">
        <w:rPr>
          <w:rFonts w:ascii="Arial" w:hAnsi="Arial" w:cs="Arial"/>
          <w:color w:val="000000" w:themeColor="text1"/>
          <w:sz w:val="22"/>
          <w:szCs w:val="22"/>
          <w:lang w:val="es-ES"/>
        </w:rPr>
        <w:lastRenderedPageBreak/>
        <w:t>ACRÓNIMOS</w:t>
      </w:r>
      <w:bookmarkEnd w:id="0"/>
      <w:bookmarkEnd w:id="1"/>
      <w:bookmarkEnd w:id="2"/>
      <w:bookmarkEnd w:id="3"/>
    </w:p>
    <w:p w14:paraId="5D10B797" w14:textId="77777777" w:rsidR="00C13CB9" w:rsidRPr="008409C0" w:rsidRDefault="00C13CB9" w:rsidP="00C13CB9">
      <w:pPr>
        <w:rPr>
          <w:rFonts w:ascii="Arial" w:hAnsi="Arial" w:cs="Arial"/>
          <w:sz w:val="22"/>
          <w:szCs w:val="22"/>
          <w:lang w:val="es-ES"/>
        </w:rPr>
      </w:pPr>
    </w:p>
    <w:p w14:paraId="65600A00" w14:textId="77777777" w:rsidR="00C13CB9" w:rsidRPr="008409C0" w:rsidRDefault="00C13CB9" w:rsidP="00C13CB9">
      <w:pPr>
        <w:rPr>
          <w:rFonts w:ascii="Arial" w:hAnsi="Arial" w:cs="Arial"/>
          <w:sz w:val="22"/>
          <w:szCs w:val="22"/>
          <w:lang w:val="es-ES"/>
        </w:rPr>
      </w:pPr>
    </w:p>
    <w:tbl>
      <w:tblPr>
        <w:tblStyle w:val="TableGrid"/>
        <w:tblW w:w="0" w:type="auto"/>
        <w:jc w:val="center"/>
        <w:tblLook w:val="04A0" w:firstRow="1" w:lastRow="0" w:firstColumn="1" w:lastColumn="0" w:noHBand="0" w:noVBand="1"/>
      </w:tblPr>
      <w:tblGrid>
        <w:gridCol w:w="1806"/>
        <w:gridCol w:w="6669"/>
      </w:tblGrid>
      <w:tr w:rsidR="00A53DFD" w:rsidRPr="008409C0" w14:paraId="207EFF07" w14:textId="77777777" w:rsidTr="00F946BA">
        <w:trPr>
          <w:trHeight w:val="340"/>
          <w:jc w:val="center"/>
        </w:trPr>
        <w:tc>
          <w:tcPr>
            <w:tcW w:w="1806" w:type="dxa"/>
          </w:tcPr>
          <w:p w14:paraId="306C7C4A"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AAM</w:t>
            </w:r>
          </w:p>
        </w:tc>
        <w:tc>
          <w:tcPr>
            <w:tcW w:w="6669" w:type="dxa"/>
          </w:tcPr>
          <w:p w14:paraId="4CE8F800"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proofErr w:type="spellStart"/>
            <w:r w:rsidRPr="00851289">
              <w:rPr>
                <w:rFonts w:ascii="Arial" w:hAnsi="Arial" w:cs="Arial"/>
                <w:sz w:val="20"/>
                <w:szCs w:val="20"/>
              </w:rPr>
              <w:t>Acuerdos</w:t>
            </w:r>
            <w:proofErr w:type="spellEnd"/>
            <w:r w:rsidRPr="00851289">
              <w:rPr>
                <w:rFonts w:ascii="Arial" w:hAnsi="Arial" w:cs="Arial"/>
                <w:sz w:val="20"/>
                <w:szCs w:val="20"/>
              </w:rPr>
              <w:t xml:space="preserve"> </w:t>
            </w:r>
            <w:proofErr w:type="spellStart"/>
            <w:r w:rsidRPr="00851289">
              <w:rPr>
                <w:rFonts w:ascii="Arial" w:hAnsi="Arial" w:cs="Arial"/>
                <w:sz w:val="20"/>
                <w:szCs w:val="20"/>
              </w:rPr>
              <w:t>Ambientales</w:t>
            </w:r>
            <w:proofErr w:type="spellEnd"/>
            <w:r w:rsidRPr="00851289">
              <w:rPr>
                <w:rFonts w:ascii="Arial" w:hAnsi="Arial" w:cs="Arial"/>
                <w:sz w:val="20"/>
                <w:szCs w:val="20"/>
              </w:rPr>
              <w:t xml:space="preserve"> </w:t>
            </w:r>
            <w:proofErr w:type="spellStart"/>
            <w:r w:rsidRPr="00851289">
              <w:rPr>
                <w:rFonts w:ascii="Arial" w:hAnsi="Arial" w:cs="Arial"/>
                <w:sz w:val="20"/>
                <w:szCs w:val="20"/>
              </w:rPr>
              <w:t>Multilaterales</w:t>
            </w:r>
            <w:proofErr w:type="spellEnd"/>
          </w:p>
        </w:tc>
      </w:tr>
      <w:tr w:rsidR="00A53DFD" w:rsidRPr="008409C0" w14:paraId="5244107C" w14:textId="77777777" w:rsidTr="00F946BA">
        <w:trPr>
          <w:trHeight w:val="340"/>
          <w:jc w:val="center"/>
        </w:trPr>
        <w:tc>
          <w:tcPr>
            <w:tcW w:w="1806" w:type="dxa"/>
          </w:tcPr>
          <w:p w14:paraId="430A8004"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AAS</w:t>
            </w:r>
          </w:p>
        </w:tc>
        <w:tc>
          <w:tcPr>
            <w:tcW w:w="6669" w:type="dxa"/>
          </w:tcPr>
          <w:p w14:paraId="04DDF671"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Análisis Ambiental y Social</w:t>
            </w:r>
          </w:p>
        </w:tc>
      </w:tr>
      <w:tr w:rsidR="00A53DFD" w:rsidRPr="008409C0" w14:paraId="13AE716E" w14:textId="77777777" w:rsidTr="00F946BA">
        <w:trPr>
          <w:trHeight w:val="340"/>
          <w:jc w:val="center"/>
        </w:trPr>
        <w:tc>
          <w:tcPr>
            <w:tcW w:w="1806" w:type="dxa"/>
          </w:tcPr>
          <w:p w14:paraId="1839512C"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BID</w:t>
            </w:r>
          </w:p>
        </w:tc>
        <w:tc>
          <w:tcPr>
            <w:tcW w:w="6669" w:type="dxa"/>
          </w:tcPr>
          <w:p w14:paraId="69EBBC94"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Banco Interamericano de Desarrollo </w:t>
            </w:r>
          </w:p>
        </w:tc>
      </w:tr>
      <w:tr w:rsidR="00A53DFD" w:rsidRPr="008409C0" w14:paraId="374BA654" w14:textId="77777777" w:rsidTr="00F946BA">
        <w:trPr>
          <w:trHeight w:val="340"/>
          <w:jc w:val="center"/>
        </w:trPr>
        <w:tc>
          <w:tcPr>
            <w:tcW w:w="1806" w:type="dxa"/>
          </w:tcPr>
          <w:p w14:paraId="26423F83"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CC</w:t>
            </w:r>
          </w:p>
        </w:tc>
        <w:tc>
          <w:tcPr>
            <w:tcW w:w="6669" w:type="dxa"/>
          </w:tcPr>
          <w:p w14:paraId="568B410E"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Cambio Climático</w:t>
            </w:r>
          </w:p>
        </w:tc>
      </w:tr>
      <w:tr w:rsidR="00A53DFD" w:rsidRPr="008409C0" w14:paraId="0990DFDC" w14:textId="77777777" w:rsidTr="00F946BA">
        <w:trPr>
          <w:trHeight w:val="340"/>
          <w:jc w:val="center"/>
        </w:trPr>
        <w:tc>
          <w:tcPr>
            <w:tcW w:w="1806" w:type="dxa"/>
          </w:tcPr>
          <w:p w14:paraId="6C38C219" w14:textId="77777777" w:rsidR="00A53DFD" w:rsidRPr="00851289" w:rsidRDefault="00A53DFD" w:rsidP="00F946BA">
            <w:pPr>
              <w:autoSpaceDE w:val="0"/>
              <w:autoSpaceDN w:val="0"/>
              <w:adjustRightInd w:val="0"/>
              <w:rPr>
                <w:rFonts w:ascii="Arial" w:hAnsi="Arial" w:cs="Arial"/>
                <w:sz w:val="20"/>
                <w:szCs w:val="20"/>
              </w:rPr>
            </w:pPr>
            <w:r w:rsidRPr="00851289">
              <w:rPr>
                <w:rFonts w:ascii="Arial" w:hAnsi="Arial" w:cs="Arial"/>
                <w:sz w:val="20"/>
                <w:szCs w:val="20"/>
              </w:rPr>
              <w:t>DAA</w:t>
            </w:r>
          </w:p>
        </w:tc>
        <w:tc>
          <w:tcPr>
            <w:tcW w:w="6669" w:type="dxa"/>
          </w:tcPr>
          <w:p w14:paraId="587B3443"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proofErr w:type="spellStart"/>
            <w:r w:rsidRPr="00851289">
              <w:rPr>
                <w:rFonts w:ascii="Arial" w:hAnsi="Arial" w:cs="Arial"/>
                <w:sz w:val="20"/>
                <w:szCs w:val="20"/>
              </w:rPr>
              <w:t>Declaratoria</w:t>
            </w:r>
            <w:proofErr w:type="spellEnd"/>
            <w:r w:rsidRPr="00851289">
              <w:rPr>
                <w:rFonts w:ascii="Arial" w:hAnsi="Arial" w:cs="Arial"/>
                <w:sz w:val="20"/>
                <w:szCs w:val="20"/>
              </w:rPr>
              <w:t xml:space="preserve"> de </w:t>
            </w:r>
            <w:proofErr w:type="spellStart"/>
            <w:r w:rsidRPr="00851289">
              <w:rPr>
                <w:rFonts w:ascii="Arial" w:hAnsi="Arial" w:cs="Arial"/>
                <w:sz w:val="20"/>
                <w:szCs w:val="20"/>
              </w:rPr>
              <w:t>Adecuación</w:t>
            </w:r>
            <w:proofErr w:type="spellEnd"/>
            <w:r w:rsidRPr="00851289">
              <w:rPr>
                <w:rFonts w:ascii="Arial" w:hAnsi="Arial" w:cs="Arial"/>
                <w:sz w:val="20"/>
                <w:szCs w:val="20"/>
              </w:rPr>
              <w:t xml:space="preserve"> </w:t>
            </w:r>
            <w:proofErr w:type="spellStart"/>
            <w:r w:rsidRPr="00851289">
              <w:rPr>
                <w:rFonts w:ascii="Arial" w:hAnsi="Arial" w:cs="Arial"/>
                <w:sz w:val="20"/>
                <w:szCs w:val="20"/>
              </w:rPr>
              <w:t>Ambiental</w:t>
            </w:r>
            <w:proofErr w:type="spellEnd"/>
          </w:p>
        </w:tc>
      </w:tr>
      <w:tr w:rsidR="00A53DFD" w:rsidRPr="008409C0" w14:paraId="5A821492" w14:textId="77777777" w:rsidTr="00F946BA">
        <w:trPr>
          <w:trHeight w:val="340"/>
          <w:jc w:val="center"/>
        </w:trPr>
        <w:tc>
          <w:tcPr>
            <w:tcW w:w="1806" w:type="dxa"/>
          </w:tcPr>
          <w:p w14:paraId="15E8B585"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sz w:val="20"/>
                <w:szCs w:val="20"/>
              </w:rPr>
              <w:t>DBO</w:t>
            </w:r>
          </w:p>
        </w:tc>
        <w:tc>
          <w:tcPr>
            <w:tcW w:w="6669" w:type="dxa"/>
          </w:tcPr>
          <w:p w14:paraId="1B886471"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Demanda Bioquímica de Oxigeno </w:t>
            </w:r>
          </w:p>
        </w:tc>
      </w:tr>
      <w:tr w:rsidR="00A53DFD" w:rsidRPr="008409C0" w14:paraId="531F258C" w14:textId="77777777" w:rsidTr="00F946BA">
        <w:trPr>
          <w:trHeight w:val="340"/>
          <w:jc w:val="center"/>
        </w:trPr>
        <w:tc>
          <w:tcPr>
            <w:tcW w:w="1806" w:type="dxa"/>
          </w:tcPr>
          <w:p w14:paraId="4B5C16DB" w14:textId="77777777" w:rsidR="00A53DFD" w:rsidRPr="00851289" w:rsidRDefault="00A53DFD" w:rsidP="00F946BA">
            <w:pPr>
              <w:autoSpaceDE w:val="0"/>
              <w:autoSpaceDN w:val="0"/>
              <w:adjustRightInd w:val="0"/>
              <w:rPr>
                <w:rFonts w:ascii="Arial" w:hAnsi="Arial" w:cs="Arial"/>
                <w:sz w:val="20"/>
                <w:szCs w:val="20"/>
              </w:rPr>
            </w:pPr>
            <w:r w:rsidRPr="00851289">
              <w:rPr>
                <w:rFonts w:ascii="Arial" w:hAnsi="Arial" w:cs="Arial"/>
                <w:sz w:val="20"/>
                <w:szCs w:val="20"/>
              </w:rPr>
              <w:t>DIA</w:t>
            </w:r>
          </w:p>
        </w:tc>
        <w:tc>
          <w:tcPr>
            <w:tcW w:w="6669" w:type="dxa"/>
          </w:tcPr>
          <w:p w14:paraId="26E5A607"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proofErr w:type="spellStart"/>
            <w:r w:rsidRPr="00851289">
              <w:rPr>
                <w:rFonts w:ascii="Arial" w:hAnsi="Arial" w:cs="Arial"/>
                <w:sz w:val="20"/>
                <w:szCs w:val="20"/>
              </w:rPr>
              <w:t>Declaratoria</w:t>
            </w:r>
            <w:proofErr w:type="spellEnd"/>
            <w:r w:rsidRPr="00851289">
              <w:rPr>
                <w:rFonts w:ascii="Arial" w:hAnsi="Arial" w:cs="Arial"/>
                <w:sz w:val="20"/>
                <w:szCs w:val="20"/>
              </w:rPr>
              <w:t xml:space="preserve"> de </w:t>
            </w:r>
            <w:proofErr w:type="spellStart"/>
            <w:r w:rsidRPr="00851289">
              <w:rPr>
                <w:rFonts w:ascii="Arial" w:hAnsi="Arial" w:cs="Arial"/>
                <w:sz w:val="20"/>
                <w:szCs w:val="20"/>
              </w:rPr>
              <w:t>Impacto</w:t>
            </w:r>
            <w:proofErr w:type="spellEnd"/>
            <w:r w:rsidRPr="00851289">
              <w:rPr>
                <w:rFonts w:ascii="Arial" w:hAnsi="Arial" w:cs="Arial"/>
                <w:sz w:val="20"/>
                <w:szCs w:val="20"/>
              </w:rPr>
              <w:t xml:space="preserve"> </w:t>
            </w:r>
            <w:proofErr w:type="spellStart"/>
            <w:r w:rsidRPr="00851289">
              <w:rPr>
                <w:rFonts w:ascii="Arial" w:hAnsi="Arial" w:cs="Arial"/>
                <w:sz w:val="20"/>
                <w:szCs w:val="20"/>
              </w:rPr>
              <w:t>Ambiental</w:t>
            </w:r>
            <w:proofErr w:type="spellEnd"/>
          </w:p>
        </w:tc>
      </w:tr>
      <w:tr w:rsidR="00A53DFD" w:rsidRPr="008409C0" w14:paraId="0E75C972" w14:textId="77777777" w:rsidTr="00F946BA">
        <w:trPr>
          <w:trHeight w:val="340"/>
          <w:jc w:val="center"/>
        </w:trPr>
        <w:tc>
          <w:tcPr>
            <w:tcW w:w="1806" w:type="dxa"/>
          </w:tcPr>
          <w:p w14:paraId="6CF03EE1"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EIA</w:t>
            </w:r>
          </w:p>
        </w:tc>
        <w:tc>
          <w:tcPr>
            <w:tcW w:w="6669" w:type="dxa"/>
          </w:tcPr>
          <w:p w14:paraId="57A92177"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Estudio de Impacto Ambiental </w:t>
            </w:r>
          </w:p>
        </w:tc>
      </w:tr>
      <w:tr w:rsidR="00A53DFD" w:rsidRPr="00C961B5" w14:paraId="44987770" w14:textId="77777777" w:rsidTr="00F946BA">
        <w:trPr>
          <w:trHeight w:val="340"/>
          <w:jc w:val="center"/>
        </w:trPr>
        <w:tc>
          <w:tcPr>
            <w:tcW w:w="1806" w:type="dxa"/>
          </w:tcPr>
          <w:p w14:paraId="57BDCD84"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sz w:val="20"/>
                <w:szCs w:val="20"/>
              </w:rPr>
              <w:t>EEIA</w:t>
            </w:r>
          </w:p>
        </w:tc>
        <w:tc>
          <w:tcPr>
            <w:tcW w:w="6669" w:type="dxa"/>
          </w:tcPr>
          <w:p w14:paraId="27821626"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sz w:val="20"/>
                <w:szCs w:val="20"/>
                <w:lang w:val="es-CO"/>
              </w:rPr>
              <w:t>Estudio de Evaluación de Impacto Ambiental</w:t>
            </w:r>
          </w:p>
        </w:tc>
      </w:tr>
      <w:tr w:rsidR="00A53DFD" w:rsidRPr="008409C0" w14:paraId="663FB28C" w14:textId="77777777" w:rsidTr="00F946BA">
        <w:trPr>
          <w:trHeight w:val="340"/>
          <w:jc w:val="center"/>
        </w:trPr>
        <w:tc>
          <w:tcPr>
            <w:tcW w:w="1806" w:type="dxa"/>
          </w:tcPr>
          <w:p w14:paraId="282AD00B"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GEI</w:t>
            </w:r>
          </w:p>
        </w:tc>
        <w:tc>
          <w:tcPr>
            <w:tcW w:w="6669" w:type="dxa"/>
          </w:tcPr>
          <w:p w14:paraId="0D7BECFF"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Gases de Efecto Invernadero</w:t>
            </w:r>
          </w:p>
        </w:tc>
      </w:tr>
      <w:tr w:rsidR="00A53DFD" w:rsidRPr="00C961B5" w14:paraId="789523D3" w14:textId="77777777" w:rsidTr="00F946BA">
        <w:trPr>
          <w:trHeight w:val="340"/>
          <w:jc w:val="center"/>
        </w:trPr>
        <w:tc>
          <w:tcPr>
            <w:tcW w:w="1806" w:type="dxa"/>
          </w:tcPr>
          <w:p w14:paraId="34B1A2BD"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GAMEA</w:t>
            </w:r>
          </w:p>
        </w:tc>
        <w:tc>
          <w:tcPr>
            <w:tcW w:w="6669" w:type="dxa"/>
          </w:tcPr>
          <w:p w14:paraId="1DBD0C7F"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Gobierno Autónomo Municipal de El Alto </w:t>
            </w:r>
          </w:p>
        </w:tc>
      </w:tr>
      <w:tr w:rsidR="00A53DFD" w:rsidRPr="00C961B5" w14:paraId="178A4A97" w14:textId="77777777" w:rsidTr="00F946BA">
        <w:trPr>
          <w:trHeight w:val="340"/>
          <w:jc w:val="center"/>
        </w:trPr>
        <w:tc>
          <w:tcPr>
            <w:tcW w:w="1806" w:type="dxa"/>
          </w:tcPr>
          <w:p w14:paraId="0C8C3EA1"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GMLP</w:t>
            </w:r>
          </w:p>
        </w:tc>
        <w:tc>
          <w:tcPr>
            <w:tcW w:w="6669" w:type="dxa"/>
          </w:tcPr>
          <w:p w14:paraId="7B4B6C65"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Gobierno Municipal de La Paz</w:t>
            </w:r>
          </w:p>
        </w:tc>
      </w:tr>
      <w:tr w:rsidR="00A53DFD" w:rsidRPr="008409C0" w14:paraId="5AFA171F" w14:textId="77777777" w:rsidTr="00F946BA">
        <w:trPr>
          <w:trHeight w:val="340"/>
          <w:jc w:val="center"/>
        </w:trPr>
        <w:tc>
          <w:tcPr>
            <w:tcW w:w="1806" w:type="dxa"/>
          </w:tcPr>
          <w:p w14:paraId="2F5C4BE9"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IFC</w:t>
            </w:r>
          </w:p>
        </w:tc>
        <w:tc>
          <w:tcPr>
            <w:tcW w:w="6669" w:type="dxa"/>
          </w:tcPr>
          <w:p w14:paraId="02D9074F"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International </w:t>
            </w:r>
            <w:proofErr w:type="spellStart"/>
            <w:r w:rsidRPr="00851289">
              <w:rPr>
                <w:rFonts w:ascii="Arial" w:hAnsi="Arial" w:cs="Arial"/>
                <w:color w:val="000000" w:themeColor="text1"/>
                <w:sz w:val="20"/>
                <w:szCs w:val="20"/>
                <w:lang w:val="es-ES"/>
              </w:rPr>
              <w:t>Finance</w:t>
            </w:r>
            <w:proofErr w:type="spellEnd"/>
            <w:r w:rsidRPr="00851289">
              <w:rPr>
                <w:rFonts w:ascii="Arial" w:hAnsi="Arial" w:cs="Arial"/>
                <w:color w:val="000000" w:themeColor="text1"/>
                <w:sz w:val="20"/>
                <w:szCs w:val="20"/>
                <w:lang w:val="es-ES"/>
              </w:rPr>
              <w:t xml:space="preserve"> </w:t>
            </w:r>
            <w:proofErr w:type="spellStart"/>
            <w:r w:rsidRPr="00851289">
              <w:rPr>
                <w:rFonts w:ascii="Arial" w:hAnsi="Arial" w:cs="Arial"/>
                <w:color w:val="000000" w:themeColor="text1"/>
                <w:sz w:val="20"/>
                <w:szCs w:val="20"/>
                <w:lang w:val="es-ES"/>
              </w:rPr>
              <w:t>Corporation</w:t>
            </w:r>
            <w:proofErr w:type="spellEnd"/>
            <w:r w:rsidRPr="00851289">
              <w:rPr>
                <w:rFonts w:ascii="Arial" w:hAnsi="Arial" w:cs="Arial"/>
                <w:color w:val="000000" w:themeColor="text1"/>
                <w:sz w:val="20"/>
                <w:szCs w:val="20"/>
                <w:lang w:val="es-ES"/>
              </w:rPr>
              <w:t xml:space="preserve"> </w:t>
            </w:r>
          </w:p>
        </w:tc>
      </w:tr>
      <w:tr w:rsidR="00A53DFD" w:rsidRPr="008409C0" w14:paraId="66E46B0C" w14:textId="77777777" w:rsidTr="00F946BA">
        <w:trPr>
          <w:trHeight w:val="340"/>
          <w:jc w:val="center"/>
        </w:trPr>
        <w:tc>
          <w:tcPr>
            <w:tcW w:w="1806" w:type="dxa"/>
          </w:tcPr>
          <w:p w14:paraId="4755EDA9"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IMA</w:t>
            </w:r>
          </w:p>
        </w:tc>
        <w:tc>
          <w:tcPr>
            <w:tcW w:w="6669" w:type="dxa"/>
          </w:tcPr>
          <w:p w14:paraId="468B3E5E"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Informe de Monitoreo Ambiental</w:t>
            </w:r>
          </w:p>
        </w:tc>
      </w:tr>
      <w:tr w:rsidR="00A53DFD" w:rsidRPr="008409C0" w14:paraId="0ED273F1" w14:textId="77777777" w:rsidTr="00F946BA">
        <w:trPr>
          <w:trHeight w:val="340"/>
          <w:jc w:val="center"/>
        </w:trPr>
        <w:tc>
          <w:tcPr>
            <w:tcW w:w="1806" w:type="dxa"/>
          </w:tcPr>
          <w:p w14:paraId="63EB8F76"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INRA</w:t>
            </w:r>
          </w:p>
        </w:tc>
        <w:tc>
          <w:tcPr>
            <w:tcW w:w="6669" w:type="dxa"/>
          </w:tcPr>
          <w:p w14:paraId="5EEB957B"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proofErr w:type="spellStart"/>
            <w:r w:rsidRPr="00851289">
              <w:rPr>
                <w:rFonts w:ascii="Arial" w:eastAsia="Times New Roman" w:hAnsi="Arial" w:cs="Arial"/>
                <w:sz w:val="20"/>
                <w:szCs w:val="20"/>
                <w:lang w:eastAsia="es-CL"/>
              </w:rPr>
              <w:t>Instituto</w:t>
            </w:r>
            <w:proofErr w:type="spellEnd"/>
            <w:r w:rsidRPr="00851289">
              <w:rPr>
                <w:rFonts w:ascii="Arial" w:eastAsia="Times New Roman" w:hAnsi="Arial" w:cs="Arial"/>
                <w:sz w:val="20"/>
                <w:szCs w:val="20"/>
                <w:lang w:eastAsia="es-CL"/>
              </w:rPr>
              <w:t xml:space="preserve"> Nacional de </w:t>
            </w:r>
            <w:proofErr w:type="spellStart"/>
            <w:r w:rsidRPr="00851289">
              <w:rPr>
                <w:rFonts w:ascii="Arial" w:eastAsia="Times New Roman" w:hAnsi="Arial" w:cs="Arial"/>
                <w:sz w:val="20"/>
                <w:szCs w:val="20"/>
                <w:lang w:eastAsia="es-CL"/>
              </w:rPr>
              <w:t>Reforma</w:t>
            </w:r>
            <w:proofErr w:type="spellEnd"/>
            <w:r w:rsidRPr="00851289">
              <w:rPr>
                <w:rFonts w:ascii="Arial" w:eastAsia="Times New Roman" w:hAnsi="Arial" w:cs="Arial"/>
                <w:sz w:val="20"/>
                <w:szCs w:val="20"/>
                <w:lang w:eastAsia="es-CL"/>
              </w:rPr>
              <w:t xml:space="preserve"> </w:t>
            </w:r>
            <w:proofErr w:type="spellStart"/>
            <w:r w:rsidRPr="00851289">
              <w:rPr>
                <w:rFonts w:ascii="Arial" w:eastAsia="Times New Roman" w:hAnsi="Arial" w:cs="Arial"/>
                <w:sz w:val="20"/>
                <w:szCs w:val="20"/>
                <w:lang w:eastAsia="es-CL"/>
              </w:rPr>
              <w:t>Agraria</w:t>
            </w:r>
            <w:proofErr w:type="spellEnd"/>
          </w:p>
        </w:tc>
      </w:tr>
      <w:tr w:rsidR="00A53DFD" w:rsidRPr="008409C0" w14:paraId="0E9B8768" w14:textId="77777777" w:rsidTr="00F946BA">
        <w:trPr>
          <w:trHeight w:val="340"/>
          <w:jc w:val="center"/>
        </w:trPr>
        <w:tc>
          <w:tcPr>
            <w:tcW w:w="1806" w:type="dxa"/>
          </w:tcPr>
          <w:p w14:paraId="3AB69960"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hAnsi="Arial" w:cs="Arial"/>
                <w:sz w:val="20"/>
                <w:szCs w:val="20"/>
              </w:rPr>
              <w:t>MA</w:t>
            </w:r>
          </w:p>
        </w:tc>
        <w:tc>
          <w:tcPr>
            <w:tcW w:w="6669" w:type="dxa"/>
          </w:tcPr>
          <w:p w14:paraId="0A26D3E4"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Manifiesto Ambiental </w:t>
            </w:r>
          </w:p>
        </w:tc>
      </w:tr>
      <w:tr w:rsidR="00A53DFD" w:rsidRPr="00C961B5" w14:paraId="02FE8BE1" w14:textId="77777777" w:rsidTr="00F946BA">
        <w:trPr>
          <w:trHeight w:val="340"/>
          <w:jc w:val="center"/>
        </w:trPr>
        <w:tc>
          <w:tcPr>
            <w:tcW w:w="1806" w:type="dxa"/>
          </w:tcPr>
          <w:p w14:paraId="7FA64F62"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eastAsia="Arial Unicode MS" w:hAnsi="Arial" w:cs="Arial"/>
                <w:color w:val="000000" w:themeColor="text1"/>
                <w:sz w:val="20"/>
                <w:szCs w:val="20"/>
                <w:lang w:val="es-ES"/>
              </w:rPr>
              <w:t>MGAS</w:t>
            </w:r>
          </w:p>
        </w:tc>
        <w:tc>
          <w:tcPr>
            <w:tcW w:w="6669" w:type="dxa"/>
          </w:tcPr>
          <w:p w14:paraId="2A40620E"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Marco de Gestión Ambiental y Social </w:t>
            </w:r>
          </w:p>
        </w:tc>
      </w:tr>
      <w:tr w:rsidR="00A53DFD" w:rsidRPr="00C961B5" w14:paraId="5869D864" w14:textId="77777777" w:rsidTr="00F946BA">
        <w:trPr>
          <w:trHeight w:val="340"/>
          <w:jc w:val="center"/>
        </w:trPr>
        <w:tc>
          <w:tcPr>
            <w:tcW w:w="1806" w:type="dxa"/>
          </w:tcPr>
          <w:p w14:paraId="7A48F394"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proofErr w:type="spellStart"/>
            <w:r w:rsidRPr="00851289">
              <w:rPr>
                <w:rFonts w:ascii="Arial" w:eastAsia="Arial Unicode MS" w:hAnsi="Arial" w:cs="Arial"/>
                <w:color w:val="000000" w:themeColor="text1"/>
                <w:sz w:val="20"/>
                <w:szCs w:val="20"/>
                <w:lang w:val="es-ES"/>
              </w:rPr>
              <w:t>MMAyA</w:t>
            </w:r>
            <w:proofErr w:type="spellEnd"/>
          </w:p>
        </w:tc>
        <w:tc>
          <w:tcPr>
            <w:tcW w:w="6669" w:type="dxa"/>
          </w:tcPr>
          <w:p w14:paraId="5BB5617D"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Ministerio de Medio Ambiente y Agua</w:t>
            </w:r>
          </w:p>
        </w:tc>
      </w:tr>
      <w:tr w:rsidR="00DB6A30" w:rsidRPr="008409C0" w14:paraId="15B2078E" w14:textId="77777777" w:rsidTr="00F946BA">
        <w:trPr>
          <w:trHeight w:val="340"/>
          <w:jc w:val="center"/>
        </w:trPr>
        <w:tc>
          <w:tcPr>
            <w:tcW w:w="1806" w:type="dxa"/>
          </w:tcPr>
          <w:p w14:paraId="6F9F6851" w14:textId="77777777" w:rsidR="00DB6A30" w:rsidRPr="00851289" w:rsidRDefault="00DB6A30"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MR</w:t>
            </w:r>
          </w:p>
        </w:tc>
        <w:tc>
          <w:tcPr>
            <w:tcW w:w="6669" w:type="dxa"/>
          </w:tcPr>
          <w:p w14:paraId="5171CC28" w14:textId="77777777" w:rsidR="00DB6A30" w:rsidRPr="00851289" w:rsidRDefault="00DB6A30"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Marco de Reasentamiento</w:t>
            </w:r>
          </w:p>
        </w:tc>
      </w:tr>
      <w:tr w:rsidR="00A53DFD" w:rsidRPr="00C961B5" w14:paraId="742E6D5C" w14:textId="77777777" w:rsidTr="00F946BA">
        <w:trPr>
          <w:trHeight w:val="340"/>
          <w:jc w:val="center"/>
        </w:trPr>
        <w:tc>
          <w:tcPr>
            <w:tcW w:w="1806" w:type="dxa"/>
          </w:tcPr>
          <w:p w14:paraId="69D89113"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OGC</w:t>
            </w:r>
          </w:p>
        </w:tc>
        <w:tc>
          <w:tcPr>
            <w:tcW w:w="6669" w:type="dxa"/>
          </w:tcPr>
          <w:p w14:paraId="34427279"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Organismo de Gestión de Cuenca</w:t>
            </w:r>
          </w:p>
        </w:tc>
      </w:tr>
      <w:tr w:rsidR="00A53DFD" w:rsidRPr="008409C0" w14:paraId="1EDF1CF0" w14:textId="77777777" w:rsidTr="00F946BA">
        <w:trPr>
          <w:trHeight w:val="340"/>
          <w:jc w:val="center"/>
        </w:trPr>
        <w:tc>
          <w:tcPr>
            <w:tcW w:w="1806" w:type="dxa"/>
          </w:tcPr>
          <w:p w14:paraId="342667B8"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OP</w:t>
            </w:r>
          </w:p>
        </w:tc>
        <w:tc>
          <w:tcPr>
            <w:tcW w:w="6669" w:type="dxa"/>
          </w:tcPr>
          <w:p w14:paraId="4065DD14"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Política Operativa (del BID)</w:t>
            </w:r>
          </w:p>
        </w:tc>
      </w:tr>
      <w:tr w:rsidR="00A53DFD" w:rsidRPr="008409C0" w14:paraId="3FDD6023" w14:textId="77777777" w:rsidTr="00F946BA">
        <w:trPr>
          <w:trHeight w:val="340"/>
          <w:jc w:val="center"/>
        </w:trPr>
        <w:tc>
          <w:tcPr>
            <w:tcW w:w="1806" w:type="dxa"/>
          </w:tcPr>
          <w:p w14:paraId="7065E067"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proofErr w:type="spellStart"/>
            <w:r w:rsidRPr="00851289">
              <w:rPr>
                <w:rFonts w:ascii="Arial" w:eastAsia="Arial Unicode MS" w:hAnsi="Arial" w:cs="Arial"/>
                <w:color w:val="000000" w:themeColor="text1"/>
                <w:sz w:val="20"/>
                <w:szCs w:val="20"/>
                <w:lang w:val="es-ES"/>
              </w:rPr>
              <w:t>OTBs</w:t>
            </w:r>
            <w:proofErr w:type="spellEnd"/>
          </w:p>
        </w:tc>
        <w:tc>
          <w:tcPr>
            <w:tcW w:w="6669" w:type="dxa"/>
          </w:tcPr>
          <w:p w14:paraId="0F5EB89F"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Organizaciones Territoriales de Base</w:t>
            </w:r>
          </w:p>
        </w:tc>
      </w:tr>
      <w:tr w:rsidR="00A53DFD" w:rsidRPr="008409C0" w14:paraId="0AC2823A" w14:textId="77777777" w:rsidTr="00851289">
        <w:trPr>
          <w:trHeight w:val="319"/>
          <w:jc w:val="center"/>
        </w:trPr>
        <w:tc>
          <w:tcPr>
            <w:tcW w:w="1806" w:type="dxa"/>
            <w:vAlign w:val="center"/>
          </w:tcPr>
          <w:p w14:paraId="2ABDF748" w14:textId="77777777" w:rsidR="00A53DFD" w:rsidRPr="00851289" w:rsidRDefault="00A53DFD" w:rsidP="00F946BA">
            <w:pPr>
              <w:rPr>
                <w:rFonts w:ascii="Arial" w:hAnsi="Arial" w:cs="Arial"/>
                <w:sz w:val="20"/>
                <w:szCs w:val="20"/>
              </w:rPr>
            </w:pPr>
            <w:r w:rsidRPr="00851289">
              <w:rPr>
                <w:rFonts w:ascii="Arial" w:hAnsi="Arial" w:cs="Arial"/>
                <w:sz w:val="20"/>
                <w:szCs w:val="20"/>
              </w:rPr>
              <w:t>PAA</w:t>
            </w:r>
          </w:p>
        </w:tc>
        <w:tc>
          <w:tcPr>
            <w:tcW w:w="6669" w:type="dxa"/>
            <w:vAlign w:val="center"/>
          </w:tcPr>
          <w:p w14:paraId="54C45375"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Plan de Adecuación Ambiental</w:t>
            </w:r>
          </w:p>
        </w:tc>
      </w:tr>
      <w:tr w:rsidR="00A53DFD" w:rsidRPr="00C961B5" w14:paraId="217CE70F" w14:textId="77777777" w:rsidTr="00F946BA">
        <w:trPr>
          <w:trHeight w:val="340"/>
          <w:jc w:val="center"/>
        </w:trPr>
        <w:tc>
          <w:tcPr>
            <w:tcW w:w="1806" w:type="dxa"/>
          </w:tcPr>
          <w:p w14:paraId="630AB2ED"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hAnsi="Arial" w:cs="Arial"/>
                <w:sz w:val="20"/>
                <w:szCs w:val="20"/>
              </w:rPr>
              <w:t>PASA</w:t>
            </w:r>
          </w:p>
        </w:tc>
        <w:tc>
          <w:tcPr>
            <w:tcW w:w="6669" w:type="dxa"/>
          </w:tcPr>
          <w:p w14:paraId="2C7F0F5B"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sz w:val="20"/>
                <w:szCs w:val="20"/>
                <w:lang w:val="es-CO"/>
              </w:rPr>
              <w:t>Plan de Aplicación y Seguimiento Ambiental</w:t>
            </w:r>
          </w:p>
        </w:tc>
      </w:tr>
      <w:tr w:rsidR="00A53DFD" w:rsidRPr="00C961B5" w14:paraId="166EA32B" w14:textId="77777777" w:rsidTr="00F946BA">
        <w:trPr>
          <w:trHeight w:val="340"/>
          <w:jc w:val="center"/>
        </w:trPr>
        <w:tc>
          <w:tcPr>
            <w:tcW w:w="1806" w:type="dxa"/>
          </w:tcPr>
          <w:p w14:paraId="4FB8EB7D"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PGAS</w:t>
            </w:r>
          </w:p>
        </w:tc>
        <w:tc>
          <w:tcPr>
            <w:tcW w:w="6669" w:type="dxa"/>
          </w:tcPr>
          <w:p w14:paraId="042EE75E"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Plan de Gestión Ambiental y Social </w:t>
            </w:r>
          </w:p>
        </w:tc>
      </w:tr>
      <w:tr w:rsidR="00A53DFD" w:rsidRPr="008409C0" w14:paraId="22DEC37C" w14:textId="77777777" w:rsidTr="00F946BA">
        <w:trPr>
          <w:trHeight w:val="340"/>
          <w:jc w:val="center"/>
        </w:trPr>
        <w:tc>
          <w:tcPr>
            <w:tcW w:w="1806" w:type="dxa"/>
          </w:tcPr>
          <w:p w14:paraId="2D766DEE"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PMA</w:t>
            </w:r>
          </w:p>
        </w:tc>
        <w:tc>
          <w:tcPr>
            <w:tcW w:w="6669" w:type="dxa"/>
          </w:tcPr>
          <w:p w14:paraId="33641DFA"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Plan de Manejo Ambiental </w:t>
            </w:r>
          </w:p>
        </w:tc>
      </w:tr>
      <w:tr w:rsidR="00A53DFD" w:rsidRPr="00C961B5" w14:paraId="20A1C7E2" w14:textId="77777777" w:rsidTr="00F946BA">
        <w:trPr>
          <w:trHeight w:val="340"/>
          <w:jc w:val="center"/>
        </w:trPr>
        <w:tc>
          <w:tcPr>
            <w:tcW w:w="1806" w:type="dxa"/>
          </w:tcPr>
          <w:p w14:paraId="56FE2059"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hAnsi="Arial" w:cs="Arial"/>
                <w:sz w:val="20"/>
                <w:szCs w:val="20"/>
              </w:rPr>
              <w:t>PPM</w:t>
            </w:r>
          </w:p>
        </w:tc>
        <w:tc>
          <w:tcPr>
            <w:tcW w:w="6669" w:type="dxa"/>
          </w:tcPr>
          <w:p w14:paraId="6E2BC7ED"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sz w:val="20"/>
                <w:szCs w:val="20"/>
                <w:lang w:val="es-CO"/>
              </w:rPr>
              <w:t>Programa de Prevención y Mitigación</w:t>
            </w:r>
          </w:p>
        </w:tc>
      </w:tr>
      <w:tr w:rsidR="00A53DFD" w:rsidRPr="008409C0" w14:paraId="153E6C2F" w14:textId="77777777" w:rsidTr="00F946BA">
        <w:trPr>
          <w:trHeight w:val="340"/>
          <w:jc w:val="center"/>
        </w:trPr>
        <w:tc>
          <w:tcPr>
            <w:tcW w:w="1806" w:type="dxa"/>
          </w:tcPr>
          <w:p w14:paraId="797DFB72"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PR</w:t>
            </w:r>
          </w:p>
        </w:tc>
        <w:tc>
          <w:tcPr>
            <w:tcW w:w="6669" w:type="dxa"/>
          </w:tcPr>
          <w:p w14:paraId="71243627"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 xml:space="preserve">Plan de Reasentamiento </w:t>
            </w:r>
          </w:p>
        </w:tc>
      </w:tr>
      <w:tr w:rsidR="00A53DFD" w:rsidRPr="008409C0" w14:paraId="3EE891C5" w14:textId="77777777" w:rsidTr="00F946BA">
        <w:trPr>
          <w:trHeight w:val="340"/>
          <w:jc w:val="center"/>
        </w:trPr>
        <w:tc>
          <w:tcPr>
            <w:tcW w:w="1806" w:type="dxa"/>
          </w:tcPr>
          <w:p w14:paraId="16C8FDDA"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eastAsia="Arial Unicode MS" w:hAnsi="Arial" w:cs="Arial"/>
                <w:color w:val="000000" w:themeColor="text1"/>
                <w:sz w:val="20"/>
                <w:szCs w:val="20"/>
                <w:lang w:val="es-ES"/>
              </w:rPr>
              <w:t>SAS</w:t>
            </w:r>
          </w:p>
        </w:tc>
        <w:tc>
          <w:tcPr>
            <w:tcW w:w="6669" w:type="dxa"/>
          </w:tcPr>
          <w:p w14:paraId="37BF3F34"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color w:val="000000" w:themeColor="text1"/>
                <w:sz w:val="20"/>
                <w:szCs w:val="20"/>
                <w:lang w:val="es-ES"/>
              </w:rPr>
              <w:t>Sistema de Alcantarillado Sanitario</w:t>
            </w:r>
          </w:p>
        </w:tc>
      </w:tr>
      <w:tr w:rsidR="00A53DFD" w:rsidRPr="00C961B5" w14:paraId="17D4F580" w14:textId="77777777" w:rsidTr="00F946BA">
        <w:trPr>
          <w:trHeight w:val="340"/>
          <w:jc w:val="center"/>
        </w:trPr>
        <w:tc>
          <w:tcPr>
            <w:tcW w:w="1806" w:type="dxa"/>
          </w:tcPr>
          <w:p w14:paraId="7B2D1146" w14:textId="77777777" w:rsidR="00A53DFD" w:rsidRPr="00851289" w:rsidRDefault="00A53DFD" w:rsidP="00F946BA">
            <w:pPr>
              <w:autoSpaceDE w:val="0"/>
              <w:autoSpaceDN w:val="0"/>
              <w:adjustRightInd w:val="0"/>
              <w:rPr>
                <w:rFonts w:ascii="Arial" w:eastAsia="Arial Unicode MS" w:hAnsi="Arial" w:cs="Arial"/>
                <w:color w:val="000000" w:themeColor="text1"/>
                <w:sz w:val="20"/>
                <w:szCs w:val="20"/>
                <w:lang w:val="es-ES"/>
              </w:rPr>
            </w:pPr>
            <w:r w:rsidRPr="00851289">
              <w:rPr>
                <w:rFonts w:ascii="Arial" w:hAnsi="Arial" w:cs="Arial"/>
                <w:sz w:val="20"/>
                <w:szCs w:val="20"/>
              </w:rPr>
              <w:t>TESA</w:t>
            </w:r>
          </w:p>
        </w:tc>
        <w:tc>
          <w:tcPr>
            <w:tcW w:w="6669" w:type="dxa"/>
          </w:tcPr>
          <w:p w14:paraId="0AFC9B0D" w14:textId="77777777" w:rsidR="00A53DFD" w:rsidRPr="00851289" w:rsidRDefault="00A53DFD" w:rsidP="00F946BA">
            <w:pPr>
              <w:autoSpaceDE w:val="0"/>
              <w:autoSpaceDN w:val="0"/>
              <w:adjustRightInd w:val="0"/>
              <w:rPr>
                <w:rFonts w:ascii="Arial" w:hAnsi="Arial" w:cs="Arial"/>
                <w:color w:val="000000" w:themeColor="text1"/>
                <w:sz w:val="20"/>
                <w:szCs w:val="20"/>
                <w:lang w:val="es-ES"/>
              </w:rPr>
            </w:pPr>
            <w:r w:rsidRPr="00851289">
              <w:rPr>
                <w:rFonts w:ascii="Arial" w:hAnsi="Arial" w:cs="Arial"/>
                <w:sz w:val="20"/>
                <w:szCs w:val="20"/>
                <w:lang w:val="es-CO"/>
              </w:rPr>
              <w:t>Estudio Integral Técnico Económico, Social y Ambiental</w:t>
            </w:r>
          </w:p>
        </w:tc>
      </w:tr>
      <w:tr w:rsidR="00A53DFD" w:rsidRPr="00C961B5" w14:paraId="37201E68" w14:textId="77777777" w:rsidTr="00F946BA">
        <w:trPr>
          <w:trHeight w:val="340"/>
          <w:jc w:val="center"/>
        </w:trPr>
        <w:tc>
          <w:tcPr>
            <w:tcW w:w="1806" w:type="dxa"/>
          </w:tcPr>
          <w:p w14:paraId="5FDAF6AE" w14:textId="77777777" w:rsidR="00A53DFD" w:rsidRPr="00851289" w:rsidRDefault="00A53DFD" w:rsidP="00F946BA">
            <w:pPr>
              <w:autoSpaceDE w:val="0"/>
              <w:autoSpaceDN w:val="0"/>
              <w:adjustRightInd w:val="0"/>
              <w:rPr>
                <w:rFonts w:ascii="Arial" w:hAnsi="Arial" w:cs="Arial"/>
                <w:sz w:val="20"/>
                <w:szCs w:val="20"/>
                <w:lang w:val="es-CO"/>
              </w:rPr>
            </w:pPr>
            <w:r w:rsidRPr="00851289">
              <w:rPr>
                <w:rFonts w:ascii="Arial" w:hAnsi="Arial" w:cs="Arial"/>
                <w:sz w:val="20"/>
                <w:szCs w:val="20"/>
                <w:lang w:val="es-CO"/>
              </w:rPr>
              <w:t>UCP-PAAP</w:t>
            </w:r>
          </w:p>
        </w:tc>
        <w:tc>
          <w:tcPr>
            <w:tcW w:w="6669" w:type="dxa"/>
          </w:tcPr>
          <w:p w14:paraId="6E36607A" w14:textId="77777777" w:rsidR="00A53DFD" w:rsidRPr="00851289" w:rsidRDefault="00A53DFD" w:rsidP="00A53DFD">
            <w:pPr>
              <w:rPr>
                <w:rFonts w:ascii="Arial" w:hAnsi="Arial" w:cs="Arial"/>
                <w:sz w:val="20"/>
                <w:szCs w:val="20"/>
                <w:lang w:val="es-CO"/>
              </w:rPr>
            </w:pPr>
            <w:r w:rsidRPr="00851289">
              <w:rPr>
                <w:rFonts w:ascii="Arial" w:hAnsi="Arial" w:cs="Arial"/>
                <w:sz w:val="20"/>
                <w:szCs w:val="20"/>
                <w:lang w:val="es-CO"/>
              </w:rPr>
              <w:t>Unidad Coordinadora del Programa de Agua y Alcantarillado Periurbano</w:t>
            </w:r>
          </w:p>
        </w:tc>
      </w:tr>
    </w:tbl>
    <w:p w14:paraId="663B5FCF" w14:textId="77777777" w:rsidR="00C13CB9" w:rsidRPr="008409C0" w:rsidRDefault="00C13CB9" w:rsidP="00C13CB9">
      <w:pPr>
        <w:pStyle w:val="Heading1"/>
        <w:rPr>
          <w:rFonts w:ascii="Arial" w:hAnsi="Arial" w:cs="Arial"/>
          <w:sz w:val="22"/>
          <w:szCs w:val="22"/>
          <w:lang w:val="es-ES"/>
        </w:rPr>
      </w:pPr>
      <w:bookmarkStart w:id="6" w:name="_Toc459374029"/>
      <w:r w:rsidRPr="008409C0">
        <w:rPr>
          <w:rFonts w:ascii="Arial" w:hAnsi="Arial" w:cs="Arial"/>
          <w:sz w:val="22"/>
          <w:szCs w:val="22"/>
          <w:lang w:val="es-ES"/>
        </w:rPr>
        <w:lastRenderedPageBreak/>
        <w:t>Introducción</w:t>
      </w:r>
      <w:bookmarkEnd w:id="4"/>
      <w:bookmarkEnd w:id="5"/>
      <w:bookmarkEnd w:id="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5460"/>
      </w:tblGrid>
      <w:tr w:rsidR="00C13CB9" w:rsidRPr="008409C0" w14:paraId="76D1BB47" w14:textId="77777777" w:rsidTr="004E53F7">
        <w:tc>
          <w:tcPr>
            <w:tcW w:w="3180" w:type="dxa"/>
            <w:shd w:val="clear" w:color="auto" w:fill="auto"/>
          </w:tcPr>
          <w:p w14:paraId="0ED774D9"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País</w:t>
            </w:r>
          </w:p>
        </w:tc>
        <w:tc>
          <w:tcPr>
            <w:tcW w:w="5460" w:type="dxa"/>
            <w:shd w:val="clear" w:color="auto" w:fill="auto"/>
          </w:tcPr>
          <w:p w14:paraId="7AAA6AD7" w14:textId="77777777" w:rsidR="00C13CB9" w:rsidRPr="008409C0" w:rsidRDefault="006E1493" w:rsidP="004E53F7">
            <w:pPr>
              <w:rPr>
                <w:rFonts w:ascii="Arial" w:hAnsi="Arial" w:cs="Arial"/>
                <w:sz w:val="20"/>
                <w:szCs w:val="20"/>
                <w:lang w:val="es-ES"/>
              </w:rPr>
            </w:pPr>
            <w:r w:rsidRPr="008409C0">
              <w:rPr>
                <w:rFonts w:ascii="Arial" w:hAnsi="Arial" w:cs="Arial"/>
                <w:sz w:val="20"/>
                <w:szCs w:val="20"/>
                <w:lang w:val="es-ES"/>
              </w:rPr>
              <w:t>Bolivia</w:t>
            </w:r>
          </w:p>
        </w:tc>
      </w:tr>
      <w:tr w:rsidR="00C13CB9" w:rsidRPr="008409C0" w14:paraId="6FD389A6" w14:textId="77777777" w:rsidTr="004E53F7">
        <w:tc>
          <w:tcPr>
            <w:tcW w:w="3180" w:type="dxa"/>
            <w:shd w:val="clear" w:color="auto" w:fill="auto"/>
          </w:tcPr>
          <w:p w14:paraId="670A98B0"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Sector</w:t>
            </w:r>
          </w:p>
        </w:tc>
        <w:tc>
          <w:tcPr>
            <w:tcW w:w="5460" w:type="dxa"/>
            <w:shd w:val="clear" w:color="auto" w:fill="auto"/>
          </w:tcPr>
          <w:p w14:paraId="1C90888F" w14:textId="77777777" w:rsidR="00C13CB9" w:rsidRPr="008409C0" w:rsidRDefault="006E1493" w:rsidP="004E53F7">
            <w:pPr>
              <w:rPr>
                <w:rFonts w:ascii="Arial" w:hAnsi="Arial" w:cs="Arial"/>
                <w:sz w:val="20"/>
                <w:szCs w:val="20"/>
                <w:lang w:val="es-ES"/>
              </w:rPr>
            </w:pPr>
            <w:r w:rsidRPr="008409C0">
              <w:rPr>
                <w:rFonts w:ascii="Arial" w:hAnsi="Arial" w:cs="Arial"/>
                <w:sz w:val="20"/>
                <w:szCs w:val="20"/>
                <w:lang w:val="es-ES"/>
              </w:rPr>
              <w:t>WSA</w:t>
            </w:r>
          </w:p>
        </w:tc>
      </w:tr>
      <w:tr w:rsidR="00C13CB9" w:rsidRPr="00C961B5" w14:paraId="336AE336" w14:textId="77777777" w:rsidTr="004E53F7">
        <w:tc>
          <w:tcPr>
            <w:tcW w:w="3180" w:type="dxa"/>
            <w:shd w:val="clear" w:color="auto" w:fill="auto"/>
          </w:tcPr>
          <w:p w14:paraId="21548BE2"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Nombre del Proyecto</w:t>
            </w:r>
          </w:p>
        </w:tc>
        <w:tc>
          <w:tcPr>
            <w:tcW w:w="5460" w:type="dxa"/>
            <w:shd w:val="clear" w:color="auto" w:fill="auto"/>
          </w:tcPr>
          <w:p w14:paraId="43872A34" w14:textId="170338EF" w:rsidR="00C13CB9" w:rsidRPr="008409C0" w:rsidRDefault="00A53DFD" w:rsidP="00A662A0">
            <w:pPr>
              <w:rPr>
                <w:rFonts w:ascii="Arial" w:hAnsi="Arial" w:cs="Arial"/>
                <w:sz w:val="20"/>
                <w:szCs w:val="20"/>
                <w:lang w:val="es-ES"/>
              </w:rPr>
            </w:pPr>
            <w:r w:rsidRPr="008409C0">
              <w:rPr>
                <w:rFonts w:ascii="Arial" w:hAnsi="Arial" w:cs="Arial"/>
                <w:sz w:val="20"/>
                <w:szCs w:val="20"/>
                <w:lang w:val="es-ES"/>
              </w:rPr>
              <w:t>Programa de Drenaje Pluvial III</w:t>
            </w:r>
            <w:r w:rsidR="00C13CB9" w:rsidRPr="008409C0">
              <w:rPr>
                <w:rFonts w:ascii="Arial" w:hAnsi="Arial" w:cs="Arial"/>
                <w:sz w:val="20"/>
                <w:szCs w:val="20"/>
                <w:lang w:val="es-ES"/>
              </w:rPr>
              <w:t>(</w:t>
            </w:r>
            <w:r w:rsidRPr="008409C0">
              <w:rPr>
                <w:rFonts w:ascii="Arial" w:hAnsi="Arial" w:cs="Arial"/>
                <w:sz w:val="20"/>
                <w:szCs w:val="20"/>
                <w:lang w:val="es-ES"/>
              </w:rPr>
              <w:t>BO-L1114</w:t>
            </w:r>
            <w:r w:rsidR="00C13CB9" w:rsidRPr="008409C0">
              <w:rPr>
                <w:rFonts w:ascii="Arial" w:hAnsi="Arial" w:cs="Arial"/>
                <w:sz w:val="20"/>
                <w:szCs w:val="20"/>
                <w:lang w:val="es-ES"/>
              </w:rPr>
              <w:t>)</w:t>
            </w:r>
          </w:p>
        </w:tc>
      </w:tr>
      <w:tr w:rsidR="00C13CB9" w:rsidRPr="00C961B5" w14:paraId="30A41BB9" w14:textId="77777777" w:rsidTr="004E53F7">
        <w:tc>
          <w:tcPr>
            <w:tcW w:w="3180" w:type="dxa"/>
            <w:shd w:val="clear" w:color="auto" w:fill="auto"/>
          </w:tcPr>
          <w:p w14:paraId="269B4BB0"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Agencia Ejecutora</w:t>
            </w:r>
          </w:p>
        </w:tc>
        <w:tc>
          <w:tcPr>
            <w:tcW w:w="5460" w:type="dxa"/>
            <w:shd w:val="clear" w:color="auto" w:fill="auto"/>
          </w:tcPr>
          <w:p w14:paraId="2EB353D7" w14:textId="6460F928" w:rsidR="00C13CB9" w:rsidRPr="008409C0" w:rsidRDefault="005961C1" w:rsidP="00FE1555">
            <w:pPr>
              <w:rPr>
                <w:rFonts w:ascii="Arial" w:hAnsi="Arial" w:cs="Arial"/>
                <w:sz w:val="20"/>
                <w:szCs w:val="20"/>
                <w:lang w:val="es-ES"/>
              </w:rPr>
            </w:pPr>
            <w:r w:rsidRPr="008409C0">
              <w:rPr>
                <w:rFonts w:ascii="Arial" w:hAnsi="Arial" w:cs="Arial"/>
                <w:sz w:val="20"/>
                <w:szCs w:val="20"/>
                <w:lang w:val="es-ES"/>
              </w:rPr>
              <w:t>Gobiernos Municipales de La Paz y El Alto (GMEA y GMLP)</w:t>
            </w:r>
          </w:p>
        </w:tc>
      </w:tr>
      <w:tr w:rsidR="00C13CB9" w:rsidRPr="008409C0" w14:paraId="5713393F" w14:textId="77777777" w:rsidTr="004E53F7">
        <w:tc>
          <w:tcPr>
            <w:tcW w:w="3180" w:type="dxa"/>
            <w:shd w:val="clear" w:color="auto" w:fill="auto"/>
          </w:tcPr>
          <w:p w14:paraId="22C86006"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 xml:space="preserve">Tipo de Transacción </w:t>
            </w:r>
          </w:p>
        </w:tc>
        <w:tc>
          <w:tcPr>
            <w:tcW w:w="5460" w:type="dxa"/>
            <w:shd w:val="clear" w:color="auto" w:fill="auto"/>
          </w:tcPr>
          <w:p w14:paraId="7C189B85" w14:textId="77777777" w:rsidR="00A53DFD" w:rsidRPr="008409C0" w:rsidRDefault="00C13CB9" w:rsidP="004E53F7">
            <w:pPr>
              <w:rPr>
                <w:rFonts w:ascii="Arial" w:hAnsi="Arial" w:cs="Arial"/>
                <w:sz w:val="20"/>
                <w:szCs w:val="20"/>
                <w:lang w:val="es-ES"/>
              </w:rPr>
            </w:pPr>
            <w:r w:rsidRPr="008409C0">
              <w:rPr>
                <w:rFonts w:ascii="Arial" w:hAnsi="Arial" w:cs="Arial"/>
                <w:sz w:val="20"/>
                <w:szCs w:val="20"/>
                <w:lang w:val="es-ES"/>
              </w:rPr>
              <w:t>Préstamo</w:t>
            </w:r>
          </w:p>
        </w:tc>
      </w:tr>
      <w:tr w:rsidR="00C13CB9" w:rsidRPr="008409C0" w14:paraId="22CB4F6C" w14:textId="77777777" w:rsidTr="004E53F7">
        <w:tc>
          <w:tcPr>
            <w:tcW w:w="3180" w:type="dxa"/>
            <w:shd w:val="clear" w:color="auto" w:fill="auto"/>
          </w:tcPr>
          <w:p w14:paraId="17881083"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 xml:space="preserve">Costo Total del Proyecto </w:t>
            </w:r>
          </w:p>
        </w:tc>
        <w:tc>
          <w:tcPr>
            <w:tcW w:w="5460" w:type="dxa"/>
            <w:shd w:val="clear" w:color="auto" w:fill="auto"/>
          </w:tcPr>
          <w:p w14:paraId="59EE3746" w14:textId="77777777" w:rsidR="00C13CB9" w:rsidRPr="008409C0" w:rsidRDefault="00C13CB9" w:rsidP="004E53F7">
            <w:pPr>
              <w:rPr>
                <w:rFonts w:ascii="Arial" w:hAnsi="Arial" w:cs="Arial"/>
                <w:sz w:val="20"/>
                <w:szCs w:val="20"/>
                <w:lang w:val="es-ES"/>
              </w:rPr>
            </w:pPr>
            <w:r w:rsidRPr="008409C0">
              <w:rPr>
                <w:rFonts w:ascii="Arial" w:hAnsi="Arial" w:cs="Arial"/>
                <w:sz w:val="20"/>
                <w:szCs w:val="20"/>
                <w:lang w:val="es-ES"/>
              </w:rPr>
              <w:t>US $</w:t>
            </w:r>
            <w:r w:rsidR="00FE1555" w:rsidRPr="008409C0">
              <w:rPr>
                <w:rFonts w:ascii="Arial" w:hAnsi="Arial" w:cs="Arial"/>
                <w:sz w:val="20"/>
                <w:szCs w:val="20"/>
                <w:lang w:val="es-ES"/>
              </w:rPr>
              <w:t>--</w:t>
            </w:r>
            <w:r w:rsidRPr="008409C0">
              <w:rPr>
                <w:rFonts w:ascii="Arial" w:hAnsi="Arial" w:cs="Arial"/>
                <w:sz w:val="20"/>
                <w:szCs w:val="20"/>
                <w:lang w:val="es-ES"/>
              </w:rPr>
              <w:t xml:space="preserve"> millones</w:t>
            </w:r>
          </w:p>
        </w:tc>
      </w:tr>
      <w:tr w:rsidR="00C13CB9" w:rsidRPr="008409C0" w14:paraId="69F6D751" w14:textId="77777777" w:rsidTr="004E53F7">
        <w:tc>
          <w:tcPr>
            <w:tcW w:w="3180" w:type="dxa"/>
            <w:shd w:val="clear" w:color="auto" w:fill="auto"/>
          </w:tcPr>
          <w:p w14:paraId="6CB2B7A6"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BID (CTF)</w:t>
            </w:r>
          </w:p>
        </w:tc>
        <w:tc>
          <w:tcPr>
            <w:tcW w:w="5460" w:type="dxa"/>
            <w:shd w:val="clear" w:color="auto" w:fill="auto"/>
          </w:tcPr>
          <w:p w14:paraId="1F3C5E35" w14:textId="77777777" w:rsidR="00C13CB9" w:rsidRPr="008409C0" w:rsidRDefault="00C13CB9" w:rsidP="006906A8">
            <w:pPr>
              <w:rPr>
                <w:rFonts w:ascii="Arial" w:hAnsi="Arial" w:cs="Arial"/>
                <w:sz w:val="20"/>
                <w:szCs w:val="20"/>
                <w:lang w:val="es-ES"/>
              </w:rPr>
            </w:pPr>
            <w:r w:rsidRPr="008409C0">
              <w:rPr>
                <w:rFonts w:ascii="Arial" w:hAnsi="Arial" w:cs="Arial"/>
                <w:sz w:val="20"/>
                <w:szCs w:val="20"/>
                <w:lang w:val="es-ES"/>
              </w:rPr>
              <w:t>US $</w:t>
            </w:r>
            <w:r w:rsidR="006906A8" w:rsidRPr="008409C0">
              <w:rPr>
                <w:rFonts w:ascii="Arial" w:hAnsi="Arial" w:cs="Arial"/>
                <w:sz w:val="20"/>
                <w:szCs w:val="20"/>
                <w:lang w:val="es-ES"/>
              </w:rPr>
              <w:t>30</w:t>
            </w:r>
            <w:r w:rsidRPr="008409C0">
              <w:rPr>
                <w:rFonts w:ascii="Arial" w:hAnsi="Arial" w:cs="Arial"/>
                <w:sz w:val="20"/>
                <w:szCs w:val="20"/>
                <w:lang w:val="es-ES"/>
              </w:rPr>
              <w:t xml:space="preserve"> millones</w:t>
            </w:r>
          </w:p>
        </w:tc>
      </w:tr>
      <w:tr w:rsidR="00C13CB9" w:rsidRPr="008409C0" w14:paraId="3C96EB51" w14:textId="77777777" w:rsidTr="004E53F7">
        <w:tc>
          <w:tcPr>
            <w:tcW w:w="3180" w:type="dxa"/>
            <w:shd w:val="clear" w:color="auto" w:fill="auto"/>
          </w:tcPr>
          <w:p w14:paraId="3DAF23E1"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Contrapartida Local</w:t>
            </w:r>
          </w:p>
        </w:tc>
        <w:tc>
          <w:tcPr>
            <w:tcW w:w="5460" w:type="dxa"/>
            <w:shd w:val="clear" w:color="auto" w:fill="auto"/>
          </w:tcPr>
          <w:p w14:paraId="03004655" w14:textId="77777777" w:rsidR="00C13CB9" w:rsidRPr="008409C0" w:rsidRDefault="00C13CB9" w:rsidP="004E53F7">
            <w:pPr>
              <w:rPr>
                <w:rFonts w:ascii="Arial" w:hAnsi="Arial" w:cs="Arial"/>
                <w:sz w:val="20"/>
                <w:szCs w:val="20"/>
                <w:lang w:val="es-ES"/>
              </w:rPr>
            </w:pPr>
            <w:r w:rsidRPr="008409C0">
              <w:rPr>
                <w:rFonts w:ascii="Arial" w:hAnsi="Arial" w:cs="Arial"/>
                <w:sz w:val="20"/>
                <w:szCs w:val="20"/>
                <w:lang w:val="es-ES"/>
              </w:rPr>
              <w:t>US $</w:t>
            </w:r>
            <w:r w:rsidR="00FE1555" w:rsidRPr="008409C0">
              <w:rPr>
                <w:rFonts w:ascii="Arial" w:hAnsi="Arial" w:cs="Arial"/>
                <w:sz w:val="20"/>
                <w:szCs w:val="20"/>
                <w:lang w:val="es-ES"/>
              </w:rPr>
              <w:t>--</w:t>
            </w:r>
            <w:r w:rsidRPr="008409C0">
              <w:rPr>
                <w:rFonts w:ascii="Arial" w:hAnsi="Arial" w:cs="Arial"/>
                <w:sz w:val="20"/>
                <w:szCs w:val="20"/>
                <w:lang w:val="es-ES"/>
              </w:rPr>
              <w:t xml:space="preserve"> millones</w:t>
            </w:r>
          </w:p>
        </w:tc>
      </w:tr>
      <w:tr w:rsidR="00C13CB9" w:rsidRPr="008409C0" w14:paraId="29DC56C1" w14:textId="77777777" w:rsidTr="004E53F7">
        <w:tc>
          <w:tcPr>
            <w:tcW w:w="3180" w:type="dxa"/>
            <w:shd w:val="clear" w:color="auto" w:fill="auto"/>
          </w:tcPr>
          <w:p w14:paraId="04CE645D" w14:textId="77777777" w:rsidR="00C13CB9" w:rsidRPr="008409C0" w:rsidRDefault="00C13CB9" w:rsidP="004E53F7">
            <w:pPr>
              <w:rPr>
                <w:rFonts w:ascii="Arial" w:hAnsi="Arial" w:cs="Arial"/>
                <w:b/>
                <w:sz w:val="20"/>
                <w:szCs w:val="20"/>
                <w:lang w:val="es-ES"/>
              </w:rPr>
            </w:pPr>
            <w:r w:rsidRPr="008409C0">
              <w:rPr>
                <w:rFonts w:ascii="Arial" w:hAnsi="Arial" w:cs="Arial"/>
                <w:b/>
                <w:sz w:val="20"/>
                <w:szCs w:val="20"/>
                <w:lang w:val="es-ES"/>
              </w:rPr>
              <w:t>Categoría Ambiental</w:t>
            </w:r>
          </w:p>
        </w:tc>
        <w:tc>
          <w:tcPr>
            <w:tcW w:w="5460" w:type="dxa"/>
            <w:shd w:val="clear" w:color="auto" w:fill="auto"/>
          </w:tcPr>
          <w:p w14:paraId="7CECF768" w14:textId="77777777" w:rsidR="00C13CB9" w:rsidRPr="008409C0" w:rsidRDefault="00C13CB9" w:rsidP="004E53F7">
            <w:pPr>
              <w:rPr>
                <w:rFonts w:ascii="Arial" w:hAnsi="Arial" w:cs="Arial"/>
                <w:sz w:val="20"/>
                <w:szCs w:val="20"/>
                <w:lang w:val="es-ES"/>
              </w:rPr>
            </w:pPr>
            <w:r w:rsidRPr="008409C0">
              <w:rPr>
                <w:rFonts w:ascii="Arial" w:hAnsi="Arial" w:cs="Arial"/>
                <w:sz w:val="20"/>
                <w:szCs w:val="20"/>
                <w:lang w:val="es-ES"/>
              </w:rPr>
              <w:t>Categoría B</w:t>
            </w:r>
          </w:p>
        </w:tc>
      </w:tr>
    </w:tbl>
    <w:p w14:paraId="5ECC0850" w14:textId="77777777" w:rsidR="00C13CB9" w:rsidRPr="008409C0" w:rsidRDefault="00C13CB9" w:rsidP="00FD7E28">
      <w:pPr>
        <w:pStyle w:val="Heading1"/>
        <w:spacing w:after="120"/>
        <w:rPr>
          <w:rFonts w:ascii="Arial" w:hAnsi="Arial" w:cs="Arial"/>
          <w:sz w:val="22"/>
          <w:szCs w:val="22"/>
          <w:lang w:val="es-ES"/>
        </w:rPr>
      </w:pPr>
      <w:bookmarkStart w:id="7" w:name="_Toc422409157"/>
      <w:bookmarkStart w:id="8" w:name="_Toc422409214"/>
      <w:bookmarkStart w:id="9" w:name="_Toc459374030"/>
      <w:r w:rsidRPr="008409C0">
        <w:rPr>
          <w:rFonts w:ascii="Arial" w:hAnsi="Arial" w:cs="Arial"/>
          <w:sz w:val="22"/>
          <w:szCs w:val="22"/>
          <w:lang w:val="es-ES"/>
        </w:rPr>
        <w:t>Descripción del Programa</w:t>
      </w:r>
      <w:bookmarkEnd w:id="7"/>
      <w:bookmarkEnd w:id="8"/>
      <w:bookmarkEnd w:id="9"/>
    </w:p>
    <w:p w14:paraId="5467D022" w14:textId="77777777" w:rsidR="00C13CB9" w:rsidRPr="008409C0" w:rsidRDefault="00FE1555" w:rsidP="00851289">
      <w:pPr>
        <w:pStyle w:val="Heading2"/>
        <w:ind w:left="720" w:hanging="720"/>
        <w:rPr>
          <w:rFonts w:ascii="Arial" w:hAnsi="Arial" w:cs="Arial"/>
          <w:szCs w:val="22"/>
          <w:lang w:val="es-ES"/>
        </w:rPr>
      </w:pPr>
      <w:bookmarkStart w:id="10" w:name="_Toc459374031"/>
      <w:r w:rsidRPr="008409C0">
        <w:rPr>
          <w:rFonts w:ascii="Arial" w:hAnsi="Arial" w:cs="Arial"/>
          <w:szCs w:val="22"/>
          <w:lang w:val="es-ES"/>
        </w:rPr>
        <w:t xml:space="preserve">Objetivo y </w:t>
      </w:r>
      <w:r w:rsidR="00C13CB9" w:rsidRPr="008409C0">
        <w:rPr>
          <w:rFonts w:ascii="Arial" w:hAnsi="Arial" w:cs="Arial"/>
          <w:szCs w:val="22"/>
          <w:lang w:val="es-ES"/>
        </w:rPr>
        <w:t>Componentes</w:t>
      </w:r>
      <w:bookmarkEnd w:id="10"/>
    </w:p>
    <w:p w14:paraId="2DA897D9" w14:textId="77777777" w:rsidR="001D1EB7" w:rsidRPr="008409C0" w:rsidRDefault="001D1EB7" w:rsidP="001D1EB7">
      <w:pPr>
        <w:keepNext/>
        <w:numPr>
          <w:ilvl w:val="0"/>
          <w:numId w:val="2"/>
        </w:numPr>
        <w:spacing w:after="120"/>
        <w:jc w:val="both"/>
        <w:rPr>
          <w:rFonts w:ascii="Arial" w:hAnsi="Arial" w:cs="Arial"/>
          <w:sz w:val="22"/>
          <w:szCs w:val="22"/>
          <w:lang w:val="es-ES"/>
        </w:rPr>
      </w:pPr>
      <w:r w:rsidRPr="008409C0">
        <w:rPr>
          <w:rFonts w:ascii="Arial" w:hAnsi="Arial" w:cs="Arial"/>
          <w:sz w:val="22"/>
          <w:szCs w:val="22"/>
          <w:lang w:val="es-ES"/>
        </w:rPr>
        <w:t xml:space="preserve">El Programa de Drenaje Pluvial (Fase III) tiene como objetivo general mejorar la calidad de vida de los habitantes de las ciudades de La Paz y El Alto, y reducir la vulnerabilidad a riesgos y daños causados por eventos geológicos e </w:t>
      </w:r>
      <w:proofErr w:type="spellStart"/>
      <w:r w:rsidRPr="008409C0">
        <w:rPr>
          <w:rFonts w:ascii="Arial" w:hAnsi="Arial" w:cs="Arial"/>
          <w:sz w:val="22"/>
          <w:szCs w:val="22"/>
          <w:lang w:val="es-ES"/>
        </w:rPr>
        <w:t>hidro</w:t>
      </w:r>
      <w:proofErr w:type="spellEnd"/>
      <w:r w:rsidRPr="008409C0">
        <w:rPr>
          <w:rFonts w:ascii="Arial" w:hAnsi="Arial" w:cs="Arial"/>
          <w:sz w:val="22"/>
          <w:szCs w:val="22"/>
          <w:lang w:val="es-ES"/>
        </w:rPr>
        <w:t xml:space="preserve">-meteorológicos extremos. Lo anterior,  mediante la implementación de obras de infraestructura </w:t>
      </w:r>
      <w:proofErr w:type="spellStart"/>
      <w:r w:rsidRPr="008409C0">
        <w:rPr>
          <w:rFonts w:ascii="Arial" w:hAnsi="Arial" w:cs="Arial"/>
          <w:sz w:val="22"/>
          <w:szCs w:val="22"/>
          <w:lang w:val="es-ES"/>
        </w:rPr>
        <w:t>resilientes</w:t>
      </w:r>
      <w:proofErr w:type="spellEnd"/>
      <w:r w:rsidRPr="008409C0">
        <w:rPr>
          <w:rFonts w:ascii="Arial" w:hAnsi="Arial" w:cs="Arial"/>
          <w:sz w:val="22"/>
          <w:szCs w:val="22"/>
          <w:lang w:val="es-ES"/>
        </w:rPr>
        <w:t xml:space="preserve">, y acciones complementarias que mejoren la infraestructura del sistema de drenaje pluvial de estas ciudades, su seguridad y su gestión de forma congruente con el crecimiento urbano.  </w:t>
      </w:r>
    </w:p>
    <w:p w14:paraId="37D61E19" w14:textId="11961979" w:rsidR="00447587" w:rsidRPr="008409C0" w:rsidRDefault="001D1EB7" w:rsidP="00DB6A30">
      <w:pPr>
        <w:keepNext/>
        <w:numPr>
          <w:ilvl w:val="0"/>
          <w:numId w:val="2"/>
        </w:numPr>
        <w:spacing w:after="120"/>
        <w:jc w:val="both"/>
        <w:rPr>
          <w:rFonts w:ascii="Arial" w:hAnsi="Arial" w:cs="Arial"/>
          <w:sz w:val="22"/>
          <w:szCs w:val="22"/>
          <w:lang w:val="es-ES"/>
        </w:rPr>
      </w:pPr>
      <w:r w:rsidRPr="008409C0">
        <w:rPr>
          <w:rFonts w:ascii="Arial" w:eastAsia="Arial Unicode MS" w:hAnsi="Arial" w:cs="Arial"/>
          <w:color w:val="000000"/>
          <w:sz w:val="22"/>
          <w:szCs w:val="22"/>
          <w:lang w:val="es-ES"/>
        </w:rPr>
        <w:t xml:space="preserve">El programa se divide en los siguientes componentes:  </w:t>
      </w:r>
    </w:p>
    <w:p w14:paraId="2C4D7CC0" w14:textId="77777777" w:rsidR="00C13CB9" w:rsidRPr="008409C0" w:rsidRDefault="00C13CB9" w:rsidP="00DB6A30">
      <w:pPr>
        <w:numPr>
          <w:ilvl w:val="0"/>
          <w:numId w:val="16"/>
        </w:numPr>
        <w:spacing w:after="120"/>
        <w:jc w:val="both"/>
        <w:rPr>
          <w:rFonts w:ascii="Arial" w:hAnsi="Arial" w:cs="Arial"/>
          <w:sz w:val="22"/>
          <w:szCs w:val="22"/>
          <w:lang w:val="es-ES"/>
        </w:rPr>
      </w:pPr>
      <w:r w:rsidRPr="008409C0">
        <w:rPr>
          <w:rFonts w:ascii="Arial" w:hAnsi="Arial" w:cs="Arial"/>
          <w:b/>
          <w:sz w:val="22"/>
          <w:szCs w:val="22"/>
          <w:lang w:val="es-ES"/>
        </w:rPr>
        <w:t xml:space="preserve">Componente 1. </w:t>
      </w:r>
      <w:r w:rsidR="00447587" w:rsidRPr="008409C0">
        <w:rPr>
          <w:rFonts w:ascii="Arial" w:hAnsi="Arial" w:cs="Arial"/>
          <w:b/>
          <w:sz w:val="22"/>
          <w:szCs w:val="22"/>
          <w:lang w:val="es-ES"/>
        </w:rPr>
        <w:t xml:space="preserve">Control de inundaciones, erosión y deslizamientos (US$ 28M). </w:t>
      </w:r>
      <w:r w:rsidR="00447587" w:rsidRPr="008409C0">
        <w:rPr>
          <w:rFonts w:ascii="Arial" w:hAnsi="Arial" w:cs="Arial"/>
          <w:sz w:val="22"/>
          <w:szCs w:val="22"/>
          <w:lang w:val="es-ES"/>
        </w:rPr>
        <w:t>Este incluye  la (i) construcción, rehabilitación y ampliación de obras estructurales de drenaje pluvial, como canales y embovedados de aguas pluviales; y en obras para mejorar la gestión de cauces de ríos y quebradas; el (ii) control de procesos erosivos en las cuencas de dichos cauces, como plazas de sedimentación, procesos defensivos (obras de control transversal en los cauces), reforestaciones y las (iii) obras de control de taludes. Los costos incluyen además  las actividades relacionadas con la mitigación de riesgos por aguas pluviales; los estudios de factibilidad técnica, económica, social y ambiental de las obras; el fortalecimiento para la sostenibilidad de las inversiones; y la revisión y actualización del Plan Maestro de Drenaje del Municipio El Alto.</w:t>
      </w:r>
    </w:p>
    <w:p w14:paraId="33B79928" w14:textId="77777777" w:rsidR="0025504B" w:rsidRDefault="00C13CB9" w:rsidP="0025504B">
      <w:pPr>
        <w:pStyle w:val="ListParagraph"/>
        <w:numPr>
          <w:ilvl w:val="0"/>
          <w:numId w:val="16"/>
        </w:numPr>
        <w:jc w:val="both"/>
        <w:rPr>
          <w:rFonts w:ascii="Arial" w:hAnsi="Arial" w:cs="Arial"/>
          <w:sz w:val="22"/>
          <w:szCs w:val="22"/>
          <w:lang w:val="es-ES"/>
        </w:rPr>
      </w:pPr>
      <w:r w:rsidRPr="008409C0">
        <w:rPr>
          <w:rFonts w:ascii="Arial" w:hAnsi="Arial" w:cs="Arial"/>
          <w:b/>
          <w:sz w:val="22"/>
          <w:szCs w:val="22"/>
          <w:lang w:val="es-ES"/>
        </w:rPr>
        <w:t xml:space="preserve">Componente 2. </w:t>
      </w:r>
      <w:r w:rsidR="00447587" w:rsidRPr="008409C0">
        <w:rPr>
          <w:rFonts w:ascii="Arial" w:eastAsia="Calibri" w:hAnsi="Arial" w:cs="Arial"/>
          <w:b/>
          <w:sz w:val="22"/>
          <w:szCs w:val="22"/>
          <w:lang w:val="es-ES" w:eastAsia="en-US"/>
        </w:rPr>
        <w:t xml:space="preserve">Desarrollo institucional y gestión ambiental (US$ 2 M). </w:t>
      </w:r>
      <w:r w:rsidR="00447587" w:rsidRPr="008409C0">
        <w:rPr>
          <w:rFonts w:ascii="Arial" w:eastAsia="Calibri" w:hAnsi="Arial" w:cs="Arial"/>
          <w:sz w:val="22"/>
          <w:szCs w:val="22"/>
          <w:lang w:val="es-ES" w:eastAsia="en-US"/>
        </w:rPr>
        <w:t xml:space="preserve"> Este componente incluirá acciones encaminadas a garantizar la sostenibilidad de los sistemas de drenaje mediante acciones no estructurales como (i) la educación ambiental, (ii) la gestión de residuos sólidos, (iii) el ordenamiento territorial y (iv) el fortalecimiento institucional de la gestión del sistema de drenaje. Estas actividades incorporarán a la ciudadanía en las actividades de conservación ambiental del espacio urbano, particularmente los cuerpos de agua y sus áreas aledañas, reduciendo los riesgos y desastres que se suceden a consecuencia de un inadecuado manejo de los sistemas de drenaje pluvial, y fortalecer una cultura de la prevención a través de la participación ciudadana. Adicionalmente, se espera contribuir al ordenamiento territorial de las ciudades y facilitar a futuro la ocupación </w:t>
      </w:r>
      <w:r w:rsidR="00447587" w:rsidRPr="008409C0">
        <w:rPr>
          <w:rFonts w:ascii="Arial" w:eastAsia="Calibri" w:hAnsi="Arial" w:cs="Arial"/>
          <w:sz w:val="22"/>
          <w:szCs w:val="22"/>
          <w:lang w:val="es-ES" w:eastAsia="en-US"/>
        </w:rPr>
        <w:lastRenderedPageBreak/>
        <w:t>ordenada del espacio y su adaptación a las condiciones ambientales adversas</w:t>
      </w:r>
      <w:r w:rsidR="0025504B" w:rsidRPr="008409C0">
        <w:rPr>
          <w:rFonts w:ascii="Arial" w:eastAsia="Calibri" w:hAnsi="Arial" w:cs="Arial"/>
          <w:sz w:val="22"/>
          <w:szCs w:val="22"/>
          <w:lang w:val="es-ES" w:eastAsia="en-US"/>
        </w:rPr>
        <w:t>.</w:t>
      </w:r>
      <w:r w:rsidR="0025504B" w:rsidRPr="008409C0" w:rsidDel="0025504B">
        <w:rPr>
          <w:rFonts w:ascii="Arial" w:hAnsi="Arial" w:cs="Arial"/>
          <w:sz w:val="22"/>
          <w:szCs w:val="22"/>
          <w:lang w:val="es-ES"/>
        </w:rPr>
        <w:t xml:space="preserve"> </w:t>
      </w:r>
    </w:p>
    <w:p w14:paraId="59EAD00C" w14:textId="77777777" w:rsidR="00FD7E28" w:rsidRPr="008409C0" w:rsidRDefault="00FD7E28" w:rsidP="00FD7E28">
      <w:pPr>
        <w:pStyle w:val="ListParagraph"/>
        <w:ind w:left="1080"/>
        <w:jc w:val="both"/>
        <w:rPr>
          <w:rFonts w:ascii="Arial" w:hAnsi="Arial" w:cs="Arial"/>
          <w:sz w:val="22"/>
          <w:szCs w:val="22"/>
          <w:lang w:val="es-ES"/>
        </w:rPr>
      </w:pPr>
    </w:p>
    <w:p w14:paraId="0BB80055" w14:textId="4E3A967E" w:rsidR="0025504B" w:rsidRPr="00FD7E28" w:rsidRDefault="0025504B" w:rsidP="00FD7E28">
      <w:pPr>
        <w:pStyle w:val="ListParagraph"/>
        <w:numPr>
          <w:ilvl w:val="0"/>
          <w:numId w:val="39"/>
        </w:numPr>
        <w:ind w:left="1080"/>
        <w:jc w:val="both"/>
        <w:rPr>
          <w:rFonts w:ascii="Arial" w:hAnsi="Arial" w:cs="Arial"/>
          <w:sz w:val="22"/>
          <w:szCs w:val="22"/>
          <w:lang w:val="es-ES"/>
        </w:rPr>
      </w:pPr>
      <w:r w:rsidRPr="00FD7E28">
        <w:rPr>
          <w:rFonts w:ascii="Arial" w:hAnsi="Arial" w:cs="Arial"/>
          <w:sz w:val="22"/>
          <w:szCs w:val="22"/>
          <w:lang w:val="es-ES"/>
        </w:rPr>
        <w:t>Cabe destacar que el Programa se articula en modalidad de obras múltiples, habiéndose definido los sigu</w:t>
      </w:r>
      <w:r w:rsidR="008C4A16">
        <w:rPr>
          <w:rFonts w:ascii="Arial" w:hAnsi="Arial" w:cs="Arial"/>
          <w:sz w:val="22"/>
          <w:szCs w:val="22"/>
          <w:lang w:val="es-ES"/>
        </w:rPr>
        <w:t>i</w:t>
      </w:r>
      <w:r w:rsidRPr="00FD7E28">
        <w:rPr>
          <w:rFonts w:ascii="Arial" w:hAnsi="Arial" w:cs="Arial"/>
          <w:sz w:val="22"/>
          <w:szCs w:val="22"/>
          <w:lang w:val="es-ES"/>
        </w:rPr>
        <w:t>entes sub-proyectos que serán desarrollados como parte del Programa de Drenaje Pluvial de las ciudades de La Paz y El Alto, específicamente aquellos asociados al Componente I:</w:t>
      </w:r>
    </w:p>
    <w:p w14:paraId="760932B2" w14:textId="77777777" w:rsidR="00FD7E28" w:rsidRPr="008409C0" w:rsidRDefault="00FD7E28" w:rsidP="00FD7E28">
      <w:pPr>
        <w:ind w:left="720"/>
        <w:jc w:val="both"/>
        <w:rPr>
          <w:rFonts w:ascii="Arial" w:hAnsi="Arial" w:cs="Arial"/>
          <w:sz w:val="22"/>
          <w:szCs w:val="22"/>
          <w:lang w:val="es-ES"/>
        </w:rPr>
      </w:pPr>
    </w:p>
    <w:p w14:paraId="2CF17BAC" w14:textId="77777777" w:rsidR="0025504B" w:rsidRPr="008409C0" w:rsidRDefault="0025504B" w:rsidP="00FD7E28">
      <w:pPr>
        <w:pStyle w:val="Caption"/>
        <w:keepNext/>
        <w:spacing w:after="120"/>
        <w:jc w:val="center"/>
        <w:rPr>
          <w:rFonts w:ascii="Arial" w:hAnsi="Arial" w:cs="Arial"/>
          <w:color w:val="auto"/>
          <w:sz w:val="22"/>
          <w:szCs w:val="22"/>
        </w:rPr>
      </w:pPr>
      <w:r w:rsidRPr="008409C0">
        <w:rPr>
          <w:rFonts w:ascii="Arial" w:hAnsi="Arial" w:cs="Arial"/>
          <w:color w:val="auto"/>
          <w:sz w:val="22"/>
          <w:szCs w:val="22"/>
        </w:rPr>
        <w:t>Tabla 1. Sub-proyectos incluidos en la Muestra para La Paz</w:t>
      </w:r>
    </w:p>
    <w:tbl>
      <w:tblPr>
        <w:tblStyle w:val="LightList"/>
        <w:tblW w:w="8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409"/>
        <w:gridCol w:w="4842"/>
      </w:tblGrid>
      <w:tr w:rsidR="0025504B" w:rsidRPr="008409C0" w14:paraId="05C668D1" w14:textId="77777777" w:rsidTr="00844A1F">
        <w:trPr>
          <w:cnfStyle w:val="100000000000" w:firstRow="1" w:lastRow="0" w:firstColumn="0" w:lastColumn="0" w:oddVBand="0" w:evenVBand="0" w:oddHBand="0" w:evenHBand="0" w:firstRowFirstColumn="0" w:firstRowLastColumn="0" w:lastRowFirstColumn="0" w:lastRowLastColumn="0"/>
          <w:trHeight w:val="250"/>
          <w:tblHeader/>
          <w:jc w:val="center"/>
        </w:trPr>
        <w:tc>
          <w:tcPr>
            <w:cnfStyle w:val="001000000000" w:firstRow="0" w:lastRow="0" w:firstColumn="1" w:lastColumn="0" w:oddVBand="0" w:evenVBand="0" w:oddHBand="0" w:evenHBand="0" w:firstRowFirstColumn="0" w:firstRowLastColumn="0" w:lastRowFirstColumn="0" w:lastRowLastColumn="0"/>
            <w:tcW w:w="8785" w:type="dxa"/>
            <w:gridSpan w:val="3"/>
            <w:shd w:val="clear" w:color="auto" w:fill="4F81BD" w:themeFill="accent1"/>
            <w:vAlign w:val="center"/>
          </w:tcPr>
          <w:p w14:paraId="47223134" w14:textId="77777777" w:rsidR="0025504B" w:rsidRPr="008409C0" w:rsidRDefault="0025504B" w:rsidP="00844A1F">
            <w:pPr>
              <w:spacing w:line="276" w:lineRule="auto"/>
              <w:jc w:val="center"/>
              <w:rPr>
                <w:rFonts w:ascii="Arial" w:hAnsi="Arial" w:cs="Arial"/>
                <w:sz w:val="20"/>
                <w:szCs w:val="20"/>
                <w:lang w:eastAsia="es-ES"/>
              </w:rPr>
            </w:pPr>
            <w:r w:rsidRPr="008409C0">
              <w:rPr>
                <w:rFonts w:ascii="Arial" w:eastAsiaTheme="majorEastAsia" w:hAnsi="Arial" w:cs="Arial"/>
                <w:sz w:val="20"/>
                <w:szCs w:val="20"/>
              </w:rPr>
              <w:t xml:space="preserve">El Alto </w:t>
            </w:r>
          </w:p>
        </w:tc>
      </w:tr>
      <w:tr w:rsidR="0025504B" w:rsidRPr="008409C0" w14:paraId="37354875" w14:textId="77777777" w:rsidTr="00FD7E28">
        <w:trPr>
          <w:cnfStyle w:val="100000000000" w:firstRow="1" w:lastRow="0" w:firstColumn="0" w:lastColumn="0" w:oddVBand="0" w:evenVBand="0" w:oddHBand="0" w:evenHBand="0" w:firstRowFirstColumn="0" w:firstRowLastColumn="0" w:lastRowFirstColumn="0" w:lastRowLastColumn="0"/>
          <w:trHeight w:val="397"/>
          <w:tblHeader/>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4F81BD" w:themeFill="accent1"/>
            <w:vAlign w:val="center"/>
            <w:hideMark/>
          </w:tcPr>
          <w:p w14:paraId="27AFD3FF" w14:textId="77777777" w:rsidR="0025504B" w:rsidRPr="008409C0" w:rsidRDefault="0025504B" w:rsidP="00844A1F">
            <w:pPr>
              <w:spacing w:line="276" w:lineRule="auto"/>
              <w:jc w:val="center"/>
              <w:rPr>
                <w:rFonts w:ascii="Arial" w:hAnsi="Arial" w:cs="Arial"/>
                <w:sz w:val="20"/>
                <w:szCs w:val="20"/>
                <w:lang w:val="es-CO" w:eastAsia="es-ES"/>
              </w:rPr>
            </w:pPr>
            <w:r w:rsidRPr="008409C0">
              <w:rPr>
                <w:rFonts w:ascii="Arial" w:hAnsi="Arial" w:cs="Arial"/>
                <w:sz w:val="20"/>
                <w:szCs w:val="20"/>
                <w:lang w:val="es-CO" w:eastAsia="es-ES"/>
              </w:rPr>
              <w:t>No</w:t>
            </w:r>
          </w:p>
        </w:tc>
        <w:tc>
          <w:tcPr>
            <w:tcW w:w="3409" w:type="dxa"/>
            <w:shd w:val="clear" w:color="auto" w:fill="4F81BD" w:themeFill="accent1"/>
            <w:vAlign w:val="center"/>
            <w:hideMark/>
          </w:tcPr>
          <w:p w14:paraId="1F64AEB6" w14:textId="77777777" w:rsidR="0025504B" w:rsidRPr="008409C0" w:rsidRDefault="0025504B" w:rsidP="00844A1F">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CO" w:eastAsia="es-ES"/>
              </w:rPr>
            </w:pPr>
            <w:r w:rsidRPr="008409C0">
              <w:rPr>
                <w:rFonts w:ascii="Arial" w:hAnsi="Arial" w:cs="Arial"/>
                <w:sz w:val="20"/>
                <w:szCs w:val="20"/>
                <w:lang w:val="es-CO" w:eastAsia="es-ES"/>
              </w:rPr>
              <w:t>Nombre del sub-proyecto</w:t>
            </w:r>
          </w:p>
        </w:tc>
        <w:tc>
          <w:tcPr>
            <w:tcW w:w="4842" w:type="dxa"/>
            <w:shd w:val="clear" w:color="auto" w:fill="4F81BD" w:themeFill="accent1"/>
            <w:vAlign w:val="center"/>
            <w:hideMark/>
          </w:tcPr>
          <w:p w14:paraId="748F441F" w14:textId="77777777" w:rsidR="0025504B" w:rsidRPr="008409C0" w:rsidRDefault="0025504B" w:rsidP="00844A1F">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CO" w:eastAsia="es-ES"/>
              </w:rPr>
            </w:pPr>
            <w:r w:rsidRPr="008409C0">
              <w:rPr>
                <w:rFonts w:ascii="Arial" w:hAnsi="Arial" w:cs="Arial"/>
                <w:sz w:val="20"/>
                <w:szCs w:val="20"/>
                <w:lang w:val="es-CO" w:eastAsia="es-ES"/>
              </w:rPr>
              <w:t>Tipo de Sub-proyecto</w:t>
            </w:r>
          </w:p>
        </w:tc>
      </w:tr>
      <w:tr w:rsidR="0025504B" w:rsidRPr="00C961B5" w14:paraId="5BA24116" w14:textId="77777777" w:rsidTr="00FD7E28">
        <w:trPr>
          <w:cnfStyle w:val="000000100000" w:firstRow="0" w:lastRow="0" w:firstColumn="0" w:lastColumn="0" w:oddVBand="0" w:evenVBand="0" w:oddHBand="1" w:evenHBand="0" w:firstRowFirstColumn="0" w:firstRowLastColumn="0" w:lastRowFirstColumn="0" w:lastRowLastColumn="0"/>
          <w:trHeight w:val="298"/>
          <w:jc w:val="center"/>
        </w:trPr>
        <w:tc>
          <w:tcPr>
            <w:cnfStyle w:val="001000000000" w:firstRow="0" w:lastRow="0" w:firstColumn="1" w:lastColumn="0" w:oddVBand="0" w:evenVBand="0" w:oddHBand="0" w:evenHBand="0" w:firstRowFirstColumn="0" w:firstRowLastColumn="0" w:lastRowFirstColumn="0" w:lastRowLastColumn="0"/>
            <w:tcW w:w="534" w:type="dxa"/>
            <w:noWrap/>
            <w:vAlign w:val="center"/>
            <w:hideMark/>
          </w:tcPr>
          <w:p w14:paraId="12297943" w14:textId="77777777" w:rsidR="0025504B" w:rsidRPr="008409C0" w:rsidRDefault="0025504B" w:rsidP="00844A1F">
            <w:pPr>
              <w:spacing w:line="276" w:lineRule="auto"/>
              <w:jc w:val="center"/>
              <w:rPr>
                <w:rFonts w:ascii="Arial" w:hAnsi="Arial" w:cs="Arial"/>
                <w:sz w:val="20"/>
                <w:szCs w:val="20"/>
                <w:lang w:val="es-CO" w:eastAsia="es-ES"/>
              </w:rPr>
            </w:pPr>
            <w:r w:rsidRPr="008409C0">
              <w:rPr>
                <w:rFonts w:ascii="Arial" w:hAnsi="Arial" w:cs="Arial"/>
                <w:sz w:val="20"/>
                <w:szCs w:val="20"/>
                <w:lang w:val="es-CO" w:eastAsia="es-ES"/>
              </w:rPr>
              <w:t>1</w:t>
            </w:r>
          </w:p>
        </w:tc>
        <w:tc>
          <w:tcPr>
            <w:tcW w:w="3409" w:type="dxa"/>
            <w:noWrap/>
            <w:vAlign w:val="center"/>
          </w:tcPr>
          <w:p w14:paraId="5C1DC120" w14:textId="77777777" w:rsidR="0025504B" w:rsidRPr="008409C0" w:rsidRDefault="0025504B" w:rsidP="00844A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CO"/>
              </w:rPr>
            </w:pPr>
            <w:r w:rsidRPr="008409C0">
              <w:rPr>
                <w:rFonts w:ascii="Arial" w:hAnsi="Arial" w:cs="Arial"/>
                <w:sz w:val="20"/>
                <w:szCs w:val="20"/>
                <w:lang w:val="es-CO"/>
              </w:rPr>
              <w:t>Adecuación Emisario Avenida Arica</w:t>
            </w:r>
          </w:p>
        </w:tc>
        <w:tc>
          <w:tcPr>
            <w:tcW w:w="4842" w:type="dxa"/>
            <w:noWrap/>
            <w:vAlign w:val="center"/>
            <w:hideMark/>
          </w:tcPr>
          <w:p w14:paraId="7C86D4E5" w14:textId="77777777" w:rsidR="0025504B" w:rsidRPr="008409C0" w:rsidRDefault="0025504B" w:rsidP="00844A1F">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CO" w:eastAsia="es-ES"/>
              </w:rPr>
            </w:pPr>
            <w:r w:rsidRPr="008409C0">
              <w:rPr>
                <w:rFonts w:ascii="Arial" w:eastAsiaTheme="majorEastAsia" w:hAnsi="Arial" w:cs="Arial"/>
                <w:sz w:val="20"/>
                <w:szCs w:val="20"/>
                <w:lang w:val="es-CO"/>
              </w:rPr>
              <w:t xml:space="preserve">Obras para el control de inundaciones, erosión y deslizamientos </w:t>
            </w:r>
          </w:p>
        </w:tc>
      </w:tr>
      <w:tr w:rsidR="0025504B" w:rsidRPr="00C961B5" w14:paraId="13196BE7" w14:textId="77777777" w:rsidTr="00FD7E28">
        <w:trPr>
          <w:trHeight w:val="368"/>
          <w:jc w:val="center"/>
        </w:trPr>
        <w:tc>
          <w:tcPr>
            <w:cnfStyle w:val="001000000000" w:firstRow="0" w:lastRow="0" w:firstColumn="1" w:lastColumn="0" w:oddVBand="0" w:evenVBand="0" w:oddHBand="0" w:evenHBand="0" w:firstRowFirstColumn="0" w:firstRowLastColumn="0" w:lastRowFirstColumn="0" w:lastRowLastColumn="0"/>
            <w:tcW w:w="534" w:type="dxa"/>
            <w:noWrap/>
            <w:vAlign w:val="center"/>
          </w:tcPr>
          <w:p w14:paraId="7AA7D868" w14:textId="77777777" w:rsidR="0025504B" w:rsidRPr="008409C0" w:rsidRDefault="0025504B" w:rsidP="00844A1F">
            <w:pPr>
              <w:spacing w:line="276" w:lineRule="auto"/>
              <w:jc w:val="center"/>
              <w:rPr>
                <w:rFonts w:ascii="Arial" w:eastAsiaTheme="majorEastAsia" w:hAnsi="Arial" w:cs="Arial"/>
                <w:sz w:val="20"/>
                <w:szCs w:val="20"/>
                <w:lang w:val="es-CO"/>
              </w:rPr>
            </w:pPr>
            <w:r w:rsidRPr="008409C0">
              <w:rPr>
                <w:rFonts w:ascii="Arial" w:eastAsiaTheme="majorEastAsia" w:hAnsi="Arial" w:cs="Arial"/>
                <w:sz w:val="20"/>
                <w:szCs w:val="20"/>
                <w:lang w:val="es-CO"/>
              </w:rPr>
              <w:t>2</w:t>
            </w:r>
          </w:p>
        </w:tc>
        <w:tc>
          <w:tcPr>
            <w:tcW w:w="3409" w:type="dxa"/>
            <w:vAlign w:val="center"/>
          </w:tcPr>
          <w:p w14:paraId="142611CF" w14:textId="77777777" w:rsidR="0025504B" w:rsidRPr="008409C0" w:rsidRDefault="0025504B" w:rsidP="00844A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sz w:val="20"/>
                <w:szCs w:val="20"/>
                <w:lang w:val="es-CO"/>
              </w:rPr>
            </w:pPr>
            <w:r w:rsidRPr="008409C0">
              <w:rPr>
                <w:rFonts w:ascii="Arial" w:hAnsi="Arial" w:cs="Arial"/>
                <w:sz w:val="20"/>
                <w:szCs w:val="20"/>
                <w:lang w:val="es-CO"/>
              </w:rPr>
              <w:t xml:space="preserve">Adecuación </w:t>
            </w:r>
            <w:r w:rsidRPr="008409C0">
              <w:rPr>
                <w:rFonts w:ascii="Arial" w:eastAsiaTheme="majorEastAsia" w:hAnsi="Arial" w:cs="Arial"/>
                <w:sz w:val="20"/>
                <w:szCs w:val="20"/>
                <w:lang w:val="es-CO"/>
              </w:rPr>
              <w:t>Emisario Este 6 de Marzo (Tramo Norte)</w:t>
            </w:r>
          </w:p>
        </w:tc>
        <w:tc>
          <w:tcPr>
            <w:tcW w:w="4842" w:type="dxa"/>
            <w:noWrap/>
            <w:vAlign w:val="center"/>
            <w:hideMark/>
          </w:tcPr>
          <w:p w14:paraId="1385E7C7" w14:textId="77777777" w:rsidR="0025504B" w:rsidRPr="008409C0" w:rsidRDefault="0025504B" w:rsidP="00844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sz w:val="20"/>
                <w:szCs w:val="20"/>
                <w:lang w:val="es-CO"/>
              </w:rPr>
            </w:pPr>
            <w:r w:rsidRPr="008409C0">
              <w:rPr>
                <w:rFonts w:ascii="Arial" w:eastAsiaTheme="majorEastAsia" w:hAnsi="Arial" w:cs="Arial"/>
                <w:sz w:val="20"/>
                <w:szCs w:val="20"/>
                <w:lang w:val="es-CO"/>
              </w:rPr>
              <w:t>Obras para el control de inundaciones, erosión y deslizamientos</w:t>
            </w:r>
          </w:p>
        </w:tc>
      </w:tr>
      <w:tr w:rsidR="0025504B" w:rsidRPr="008409C0" w14:paraId="1929A5A9" w14:textId="77777777" w:rsidTr="00844A1F">
        <w:trPr>
          <w:cnfStyle w:val="000000100000" w:firstRow="0" w:lastRow="0" w:firstColumn="0" w:lastColumn="0" w:oddVBand="0" w:evenVBand="0" w:oddHBand="1" w:evenHBand="0" w:firstRowFirstColumn="0" w:firstRowLastColumn="0" w:lastRowFirstColumn="0" w:lastRowLastColumn="0"/>
          <w:trHeight w:val="298"/>
          <w:jc w:val="center"/>
        </w:trPr>
        <w:tc>
          <w:tcPr>
            <w:cnfStyle w:val="001000000000" w:firstRow="0" w:lastRow="0" w:firstColumn="1" w:lastColumn="0" w:oddVBand="0" w:evenVBand="0" w:oddHBand="0" w:evenHBand="0" w:firstRowFirstColumn="0" w:firstRowLastColumn="0" w:lastRowFirstColumn="0" w:lastRowLastColumn="0"/>
            <w:tcW w:w="8785" w:type="dxa"/>
            <w:gridSpan w:val="3"/>
            <w:shd w:val="clear" w:color="auto" w:fill="548DD4" w:themeFill="text2" w:themeFillTint="99"/>
            <w:noWrap/>
            <w:vAlign w:val="center"/>
          </w:tcPr>
          <w:p w14:paraId="514D2FA5" w14:textId="77777777" w:rsidR="0025504B" w:rsidRPr="008409C0" w:rsidRDefault="0025504B" w:rsidP="00844A1F">
            <w:pPr>
              <w:spacing w:line="276" w:lineRule="auto"/>
              <w:jc w:val="center"/>
              <w:rPr>
                <w:rFonts w:ascii="Arial" w:eastAsiaTheme="majorEastAsia" w:hAnsi="Arial" w:cs="Arial"/>
                <w:color w:val="FFFFFF" w:themeColor="background1"/>
                <w:sz w:val="20"/>
                <w:szCs w:val="20"/>
              </w:rPr>
            </w:pPr>
            <w:r w:rsidRPr="008409C0">
              <w:rPr>
                <w:rFonts w:ascii="Arial" w:eastAsiaTheme="majorEastAsia" w:hAnsi="Arial" w:cs="Arial"/>
                <w:color w:val="FFFFFF" w:themeColor="background1"/>
                <w:sz w:val="20"/>
                <w:szCs w:val="20"/>
              </w:rPr>
              <w:t>La Paz</w:t>
            </w:r>
          </w:p>
        </w:tc>
      </w:tr>
      <w:tr w:rsidR="0025504B" w:rsidRPr="008409C0" w14:paraId="07091130" w14:textId="77777777" w:rsidTr="00FD7E28">
        <w:trPr>
          <w:trHeight w:val="298"/>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548DD4" w:themeFill="text2" w:themeFillTint="99"/>
            <w:noWrap/>
            <w:vAlign w:val="center"/>
          </w:tcPr>
          <w:p w14:paraId="6DC4FA44" w14:textId="77777777" w:rsidR="0025504B" w:rsidRPr="008409C0" w:rsidRDefault="0025504B" w:rsidP="00844A1F">
            <w:pPr>
              <w:spacing w:line="276" w:lineRule="auto"/>
              <w:jc w:val="center"/>
              <w:rPr>
                <w:rFonts w:ascii="Arial" w:eastAsiaTheme="majorEastAsia" w:hAnsi="Arial" w:cs="Arial"/>
                <w:color w:val="FFFFFF" w:themeColor="background1"/>
                <w:sz w:val="20"/>
                <w:szCs w:val="20"/>
              </w:rPr>
            </w:pPr>
            <w:r w:rsidRPr="008409C0">
              <w:rPr>
                <w:rFonts w:ascii="Arial" w:hAnsi="Arial" w:cs="Arial"/>
                <w:color w:val="FFFFFF" w:themeColor="background1"/>
                <w:sz w:val="20"/>
                <w:szCs w:val="20"/>
                <w:lang w:val="es-CO" w:eastAsia="es-ES"/>
              </w:rPr>
              <w:t>No</w:t>
            </w:r>
          </w:p>
        </w:tc>
        <w:tc>
          <w:tcPr>
            <w:tcW w:w="3409" w:type="dxa"/>
            <w:shd w:val="clear" w:color="auto" w:fill="548DD4" w:themeFill="text2" w:themeFillTint="99"/>
            <w:noWrap/>
            <w:vAlign w:val="center"/>
          </w:tcPr>
          <w:p w14:paraId="38C1F38C" w14:textId="77777777" w:rsidR="0025504B" w:rsidRPr="008409C0" w:rsidRDefault="0025504B" w:rsidP="00844A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
                <w:color w:val="FFFFFF" w:themeColor="background1"/>
                <w:sz w:val="20"/>
                <w:szCs w:val="20"/>
              </w:rPr>
            </w:pPr>
            <w:r w:rsidRPr="008409C0">
              <w:rPr>
                <w:rFonts w:ascii="Arial" w:hAnsi="Arial" w:cs="Arial"/>
                <w:b/>
                <w:color w:val="FFFFFF" w:themeColor="background1"/>
                <w:sz w:val="20"/>
                <w:szCs w:val="20"/>
                <w:lang w:val="es-CO" w:eastAsia="es-ES"/>
              </w:rPr>
              <w:t>Nombre del sub-proyecto</w:t>
            </w:r>
          </w:p>
        </w:tc>
        <w:tc>
          <w:tcPr>
            <w:tcW w:w="4842" w:type="dxa"/>
            <w:shd w:val="clear" w:color="auto" w:fill="548DD4" w:themeFill="text2" w:themeFillTint="99"/>
            <w:noWrap/>
            <w:vAlign w:val="center"/>
          </w:tcPr>
          <w:p w14:paraId="03A90A9E" w14:textId="77777777" w:rsidR="0025504B" w:rsidRPr="008409C0" w:rsidRDefault="0025504B" w:rsidP="00844A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b/>
                <w:color w:val="FFFFFF" w:themeColor="background1"/>
                <w:sz w:val="20"/>
                <w:szCs w:val="20"/>
              </w:rPr>
            </w:pPr>
            <w:r w:rsidRPr="008409C0">
              <w:rPr>
                <w:rFonts w:ascii="Arial" w:hAnsi="Arial" w:cs="Arial"/>
                <w:b/>
                <w:color w:val="FFFFFF" w:themeColor="background1"/>
                <w:sz w:val="20"/>
                <w:szCs w:val="20"/>
                <w:lang w:val="es-CO" w:eastAsia="es-ES"/>
              </w:rPr>
              <w:t>Tipo de Sub-proyecto</w:t>
            </w:r>
          </w:p>
        </w:tc>
      </w:tr>
      <w:tr w:rsidR="0025504B" w:rsidRPr="00C961B5" w14:paraId="3CD88E0E" w14:textId="77777777" w:rsidTr="00FD7E28">
        <w:trPr>
          <w:cnfStyle w:val="000000100000" w:firstRow="0" w:lastRow="0" w:firstColumn="0" w:lastColumn="0" w:oddVBand="0" w:evenVBand="0" w:oddHBand="1" w:evenHBand="0" w:firstRowFirstColumn="0" w:firstRowLastColumn="0" w:lastRowFirstColumn="0" w:lastRowLastColumn="0"/>
          <w:trHeight w:val="298"/>
          <w:jc w:val="center"/>
        </w:trPr>
        <w:tc>
          <w:tcPr>
            <w:cnfStyle w:val="001000000000" w:firstRow="0" w:lastRow="0" w:firstColumn="1" w:lastColumn="0" w:oddVBand="0" w:evenVBand="0" w:oddHBand="0" w:evenHBand="0" w:firstRowFirstColumn="0" w:firstRowLastColumn="0" w:lastRowFirstColumn="0" w:lastRowLastColumn="0"/>
            <w:tcW w:w="534" w:type="dxa"/>
            <w:noWrap/>
            <w:vAlign w:val="center"/>
          </w:tcPr>
          <w:p w14:paraId="01E5245A" w14:textId="77777777" w:rsidR="0025504B" w:rsidRPr="008409C0" w:rsidRDefault="0025504B" w:rsidP="00844A1F">
            <w:pPr>
              <w:spacing w:line="276" w:lineRule="auto"/>
              <w:jc w:val="center"/>
              <w:rPr>
                <w:rFonts w:ascii="Arial" w:eastAsiaTheme="majorEastAsia" w:hAnsi="Arial" w:cs="Arial"/>
                <w:sz w:val="20"/>
                <w:szCs w:val="20"/>
                <w:lang w:val="es-CO"/>
              </w:rPr>
            </w:pPr>
            <w:r w:rsidRPr="008409C0">
              <w:rPr>
                <w:rFonts w:ascii="Arial" w:eastAsiaTheme="majorEastAsia" w:hAnsi="Arial" w:cs="Arial"/>
                <w:sz w:val="20"/>
                <w:szCs w:val="20"/>
                <w:lang w:val="es-CO"/>
              </w:rPr>
              <w:t>3</w:t>
            </w:r>
          </w:p>
        </w:tc>
        <w:tc>
          <w:tcPr>
            <w:tcW w:w="3409" w:type="dxa"/>
            <w:noWrap/>
            <w:vAlign w:val="center"/>
          </w:tcPr>
          <w:p w14:paraId="4EB02FDD" w14:textId="77777777" w:rsidR="0025504B" w:rsidRPr="008409C0" w:rsidRDefault="0025504B" w:rsidP="00844A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eastAsiaTheme="majorEastAsia" w:hAnsi="Arial" w:cs="Arial"/>
                <w:sz w:val="20"/>
                <w:szCs w:val="20"/>
                <w:lang w:val="es-CO"/>
              </w:rPr>
            </w:pPr>
            <w:r w:rsidRPr="008409C0">
              <w:rPr>
                <w:rFonts w:ascii="Arial" w:eastAsiaTheme="majorEastAsia" w:hAnsi="Arial" w:cs="Arial"/>
                <w:sz w:val="20"/>
                <w:szCs w:val="20"/>
                <w:lang w:val="es-CO"/>
              </w:rPr>
              <w:t xml:space="preserve">Cuenca Río </w:t>
            </w:r>
            <w:proofErr w:type="spellStart"/>
            <w:r w:rsidRPr="008409C0">
              <w:rPr>
                <w:rFonts w:ascii="Arial" w:eastAsiaTheme="majorEastAsia" w:hAnsi="Arial" w:cs="Arial"/>
                <w:sz w:val="20"/>
                <w:szCs w:val="20"/>
                <w:lang w:val="es-CO"/>
              </w:rPr>
              <w:t>Huayllani</w:t>
            </w:r>
            <w:proofErr w:type="spellEnd"/>
          </w:p>
        </w:tc>
        <w:tc>
          <w:tcPr>
            <w:tcW w:w="4842" w:type="dxa"/>
            <w:noWrap/>
            <w:vAlign w:val="center"/>
          </w:tcPr>
          <w:p w14:paraId="582920B4" w14:textId="77777777" w:rsidR="0025504B" w:rsidRPr="008409C0" w:rsidRDefault="0025504B" w:rsidP="00844A1F">
            <w:pPr>
              <w:spacing w:line="276" w:lineRule="auto"/>
              <w:cnfStyle w:val="000000100000" w:firstRow="0" w:lastRow="0" w:firstColumn="0" w:lastColumn="0" w:oddVBand="0" w:evenVBand="0" w:oddHBand="1" w:evenHBand="0" w:firstRowFirstColumn="0" w:firstRowLastColumn="0" w:lastRowFirstColumn="0" w:lastRowLastColumn="0"/>
              <w:rPr>
                <w:rFonts w:ascii="Arial" w:eastAsiaTheme="majorEastAsia" w:hAnsi="Arial" w:cs="Arial"/>
                <w:sz w:val="20"/>
                <w:szCs w:val="20"/>
                <w:lang w:val="es-CO"/>
              </w:rPr>
            </w:pPr>
            <w:r w:rsidRPr="008409C0">
              <w:rPr>
                <w:rFonts w:ascii="Arial" w:eastAsiaTheme="majorEastAsia" w:hAnsi="Arial" w:cs="Arial"/>
                <w:sz w:val="20"/>
                <w:szCs w:val="20"/>
                <w:lang w:val="es-CO"/>
              </w:rPr>
              <w:t>Obras para el control de inundaciones, erosión y deslizamientos</w:t>
            </w:r>
          </w:p>
        </w:tc>
      </w:tr>
      <w:tr w:rsidR="0025504B" w:rsidRPr="00C961B5" w14:paraId="35344CF8" w14:textId="77777777" w:rsidTr="00FD7E28">
        <w:trPr>
          <w:trHeight w:val="298"/>
          <w:jc w:val="center"/>
        </w:trPr>
        <w:tc>
          <w:tcPr>
            <w:cnfStyle w:val="001000000000" w:firstRow="0" w:lastRow="0" w:firstColumn="1" w:lastColumn="0" w:oddVBand="0" w:evenVBand="0" w:oddHBand="0" w:evenHBand="0" w:firstRowFirstColumn="0" w:firstRowLastColumn="0" w:lastRowFirstColumn="0" w:lastRowLastColumn="0"/>
            <w:tcW w:w="534" w:type="dxa"/>
            <w:noWrap/>
            <w:vAlign w:val="center"/>
          </w:tcPr>
          <w:p w14:paraId="5ACE81CE" w14:textId="77777777" w:rsidR="0025504B" w:rsidRPr="008409C0" w:rsidRDefault="0025504B" w:rsidP="00844A1F">
            <w:pPr>
              <w:spacing w:line="276" w:lineRule="auto"/>
              <w:jc w:val="center"/>
              <w:rPr>
                <w:rFonts w:ascii="Arial" w:eastAsiaTheme="majorEastAsia" w:hAnsi="Arial" w:cs="Arial"/>
                <w:sz w:val="20"/>
                <w:szCs w:val="20"/>
              </w:rPr>
            </w:pPr>
            <w:r w:rsidRPr="008409C0">
              <w:rPr>
                <w:rFonts w:ascii="Arial" w:eastAsiaTheme="majorEastAsia" w:hAnsi="Arial" w:cs="Arial"/>
                <w:sz w:val="20"/>
                <w:szCs w:val="20"/>
              </w:rPr>
              <w:t>4</w:t>
            </w:r>
          </w:p>
        </w:tc>
        <w:tc>
          <w:tcPr>
            <w:tcW w:w="3409" w:type="dxa"/>
            <w:noWrap/>
            <w:vAlign w:val="center"/>
          </w:tcPr>
          <w:p w14:paraId="3F56AA0E" w14:textId="77777777" w:rsidR="0025504B" w:rsidRPr="008409C0" w:rsidRDefault="0025504B" w:rsidP="00844A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sz w:val="20"/>
                <w:szCs w:val="20"/>
              </w:rPr>
            </w:pPr>
            <w:r w:rsidRPr="008409C0">
              <w:rPr>
                <w:rFonts w:ascii="Arial" w:eastAsiaTheme="majorEastAsia" w:hAnsi="Arial" w:cs="Arial"/>
                <w:sz w:val="20"/>
                <w:szCs w:val="20"/>
              </w:rPr>
              <w:t xml:space="preserve">Cuenca Río </w:t>
            </w:r>
            <w:proofErr w:type="spellStart"/>
            <w:r w:rsidRPr="008409C0">
              <w:rPr>
                <w:rFonts w:ascii="Arial" w:eastAsiaTheme="majorEastAsia" w:hAnsi="Arial" w:cs="Arial"/>
                <w:sz w:val="20"/>
                <w:szCs w:val="20"/>
              </w:rPr>
              <w:t>Irpavi</w:t>
            </w:r>
            <w:proofErr w:type="spellEnd"/>
          </w:p>
        </w:tc>
        <w:tc>
          <w:tcPr>
            <w:tcW w:w="4842" w:type="dxa"/>
            <w:noWrap/>
            <w:vAlign w:val="center"/>
          </w:tcPr>
          <w:p w14:paraId="7AC6BC57" w14:textId="77777777" w:rsidR="0025504B" w:rsidRPr="008409C0" w:rsidRDefault="0025504B" w:rsidP="00844A1F">
            <w:pPr>
              <w:spacing w:line="276" w:lineRule="auto"/>
              <w:cnfStyle w:val="000000000000" w:firstRow="0" w:lastRow="0" w:firstColumn="0" w:lastColumn="0" w:oddVBand="0" w:evenVBand="0" w:oddHBand="0" w:evenHBand="0" w:firstRowFirstColumn="0" w:firstRowLastColumn="0" w:lastRowFirstColumn="0" w:lastRowLastColumn="0"/>
              <w:rPr>
                <w:rFonts w:ascii="Arial" w:eastAsiaTheme="majorEastAsia" w:hAnsi="Arial" w:cs="Arial"/>
                <w:sz w:val="20"/>
                <w:szCs w:val="20"/>
                <w:lang w:val="es-CO"/>
              </w:rPr>
            </w:pPr>
            <w:r w:rsidRPr="008409C0">
              <w:rPr>
                <w:rFonts w:ascii="Arial" w:eastAsiaTheme="majorEastAsia" w:hAnsi="Arial" w:cs="Arial"/>
                <w:sz w:val="20"/>
                <w:szCs w:val="20"/>
                <w:lang w:val="es-CO"/>
              </w:rPr>
              <w:t>Obras para el control de inundaciones, erosión y deslizamientos</w:t>
            </w:r>
          </w:p>
        </w:tc>
      </w:tr>
    </w:tbl>
    <w:p w14:paraId="1D1DB06F" w14:textId="77777777" w:rsidR="00C13CB9" w:rsidRPr="008409C0" w:rsidRDefault="00C13CB9" w:rsidP="00851289">
      <w:pPr>
        <w:pStyle w:val="Heading2"/>
        <w:ind w:left="720" w:hanging="720"/>
        <w:rPr>
          <w:rFonts w:ascii="Arial" w:hAnsi="Arial" w:cs="Arial"/>
          <w:szCs w:val="22"/>
          <w:lang w:val="es-ES"/>
        </w:rPr>
      </w:pPr>
      <w:bookmarkStart w:id="11" w:name="_Toc459374032"/>
      <w:r w:rsidRPr="008409C0">
        <w:rPr>
          <w:rFonts w:ascii="Arial" w:hAnsi="Arial" w:cs="Arial"/>
          <w:szCs w:val="22"/>
          <w:lang w:val="es-ES"/>
        </w:rPr>
        <w:t>Entorno Ambiental y Social</w:t>
      </w:r>
      <w:bookmarkEnd w:id="11"/>
    </w:p>
    <w:p w14:paraId="170649ED" w14:textId="77777777" w:rsidR="003B4542" w:rsidRPr="008409C0" w:rsidRDefault="00FE3A91" w:rsidP="007D3530">
      <w:pPr>
        <w:keepNext/>
        <w:numPr>
          <w:ilvl w:val="0"/>
          <w:numId w:val="18"/>
        </w:numPr>
        <w:spacing w:after="120"/>
        <w:jc w:val="both"/>
        <w:rPr>
          <w:rFonts w:ascii="Arial" w:hAnsi="Arial" w:cs="Arial"/>
          <w:sz w:val="22"/>
          <w:szCs w:val="22"/>
          <w:lang w:val="es-ES"/>
        </w:rPr>
      </w:pPr>
      <w:r w:rsidRPr="008409C0">
        <w:rPr>
          <w:rFonts w:ascii="Arial" w:hAnsi="Arial" w:cs="Arial"/>
          <w:sz w:val="22"/>
          <w:szCs w:val="22"/>
          <w:lang w:val="es-ES"/>
        </w:rPr>
        <w:t>Las ciudades de El Alto y La Paz se encuentran ubicadas en la zona noroeste de Bolivia y hacen parte de la Provincia Pedro Domingo Murillo en el Departamento Autónomo de La Paz. El censo de 2012 indica una población aproximadamente de 3.608.184 habitantes en toda el área metropolitana, constituyéndose en el núcleo urbano más grande y poblado del país. Estas ciudades se caracterizan por presentar un paisaje de serranía y montaña con una serie de glaciares en las cimas de mayor altura.</w:t>
      </w:r>
    </w:p>
    <w:p w14:paraId="674EB408" w14:textId="77777777" w:rsidR="00FE3A91" w:rsidRPr="008409C0" w:rsidRDefault="000476FB" w:rsidP="007D3530">
      <w:pPr>
        <w:pStyle w:val="ListParagraph"/>
        <w:keepNext/>
        <w:numPr>
          <w:ilvl w:val="0"/>
          <w:numId w:val="18"/>
        </w:numPr>
        <w:spacing w:after="120"/>
        <w:jc w:val="both"/>
        <w:rPr>
          <w:rFonts w:ascii="Arial" w:hAnsi="Arial" w:cs="Arial"/>
          <w:sz w:val="22"/>
          <w:szCs w:val="22"/>
          <w:lang w:val="es-ES"/>
        </w:rPr>
      </w:pPr>
      <w:r w:rsidRPr="008409C0">
        <w:rPr>
          <w:rFonts w:ascii="Arial" w:eastAsia="Calibri" w:hAnsi="Arial" w:cs="Arial"/>
          <w:sz w:val="22"/>
          <w:szCs w:val="22"/>
          <w:lang w:val="es-ES" w:eastAsia="en-US"/>
        </w:rPr>
        <w:t xml:space="preserve">La ciudad de El Alto es el punto de entrada y de salida, por aire y por tierra, desde y hacia la ciudad de La Paz, de la cual está separada por 13 kilómetros. Cuenta con una población de aproximadamente 903.000 habitantes para el año 2015, con una densidad de 423.0 </w:t>
      </w:r>
      <w:proofErr w:type="spellStart"/>
      <w:r w:rsidRPr="008409C0">
        <w:rPr>
          <w:rFonts w:ascii="Arial" w:eastAsia="Calibri" w:hAnsi="Arial" w:cs="Arial"/>
          <w:sz w:val="22"/>
          <w:szCs w:val="22"/>
          <w:lang w:val="es-ES" w:eastAsia="en-US"/>
        </w:rPr>
        <w:t>hab</w:t>
      </w:r>
      <w:proofErr w:type="spellEnd"/>
      <w:r w:rsidRPr="008409C0">
        <w:rPr>
          <w:rFonts w:ascii="Arial" w:eastAsia="Calibri" w:hAnsi="Arial" w:cs="Arial"/>
          <w:sz w:val="22"/>
          <w:szCs w:val="22"/>
          <w:lang w:val="es-ES" w:eastAsia="en-US"/>
        </w:rPr>
        <w:t>/km. E</w:t>
      </w:r>
      <w:r w:rsidR="00FE3A91" w:rsidRPr="008409C0">
        <w:rPr>
          <w:rFonts w:ascii="Arial" w:hAnsi="Arial" w:cs="Arial"/>
          <w:sz w:val="22"/>
          <w:szCs w:val="22"/>
          <w:lang w:val="es-ES"/>
        </w:rPr>
        <w:t xml:space="preserve">l  municipio de El Alto se encuentra conformado por el sistema hidrográfico del Altiplano Norte, el cual desemboca en el rio Desaguadero y de este en el Lago Titicaca. Los principales ríos del municipio son el: Seco, </w:t>
      </w:r>
      <w:proofErr w:type="spellStart"/>
      <w:r w:rsidR="00FE3A91" w:rsidRPr="008409C0">
        <w:rPr>
          <w:rFonts w:ascii="Arial" w:hAnsi="Arial" w:cs="Arial"/>
          <w:sz w:val="22"/>
          <w:szCs w:val="22"/>
          <w:lang w:val="es-ES"/>
        </w:rPr>
        <w:t>Seke</w:t>
      </w:r>
      <w:proofErr w:type="spellEnd"/>
      <w:r w:rsidR="00FE3A91" w:rsidRPr="008409C0">
        <w:rPr>
          <w:rFonts w:ascii="Arial" w:hAnsi="Arial" w:cs="Arial"/>
          <w:sz w:val="22"/>
          <w:szCs w:val="22"/>
          <w:lang w:val="es-ES"/>
        </w:rPr>
        <w:t xml:space="preserve">, </w:t>
      </w:r>
      <w:proofErr w:type="spellStart"/>
      <w:r w:rsidR="00FE3A91" w:rsidRPr="008409C0">
        <w:rPr>
          <w:rFonts w:ascii="Arial" w:hAnsi="Arial" w:cs="Arial"/>
          <w:sz w:val="22"/>
          <w:szCs w:val="22"/>
          <w:lang w:val="es-ES"/>
        </w:rPr>
        <w:t>Kantutani</w:t>
      </w:r>
      <w:proofErr w:type="spellEnd"/>
      <w:r w:rsidR="00FE3A91" w:rsidRPr="008409C0">
        <w:rPr>
          <w:rFonts w:ascii="Arial" w:hAnsi="Arial" w:cs="Arial"/>
          <w:sz w:val="22"/>
          <w:szCs w:val="22"/>
          <w:lang w:val="es-ES"/>
        </w:rPr>
        <w:t xml:space="preserve">, San Roque y Hernani que luego de recorrer la ciudad, desemboca en los ríos </w:t>
      </w:r>
      <w:proofErr w:type="spellStart"/>
      <w:r w:rsidR="00FE3A91" w:rsidRPr="008409C0">
        <w:rPr>
          <w:rFonts w:ascii="Arial" w:hAnsi="Arial" w:cs="Arial"/>
          <w:sz w:val="22"/>
          <w:szCs w:val="22"/>
          <w:lang w:val="es-ES"/>
        </w:rPr>
        <w:t>Wilajaque</w:t>
      </w:r>
      <w:proofErr w:type="spellEnd"/>
      <w:r w:rsidR="00FE3A91" w:rsidRPr="008409C0">
        <w:rPr>
          <w:rFonts w:ascii="Arial" w:hAnsi="Arial" w:cs="Arial"/>
          <w:sz w:val="22"/>
          <w:szCs w:val="22"/>
          <w:lang w:val="es-ES"/>
        </w:rPr>
        <w:t xml:space="preserve">, </w:t>
      </w:r>
      <w:proofErr w:type="spellStart"/>
      <w:r w:rsidR="00FE3A91" w:rsidRPr="008409C0">
        <w:rPr>
          <w:rFonts w:ascii="Arial" w:hAnsi="Arial" w:cs="Arial"/>
          <w:sz w:val="22"/>
          <w:szCs w:val="22"/>
          <w:lang w:val="es-ES"/>
        </w:rPr>
        <w:t>Vinto</w:t>
      </w:r>
      <w:proofErr w:type="spellEnd"/>
      <w:r w:rsidR="00FE3A91" w:rsidRPr="008409C0">
        <w:rPr>
          <w:rFonts w:ascii="Arial" w:hAnsi="Arial" w:cs="Arial"/>
          <w:sz w:val="22"/>
          <w:szCs w:val="22"/>
          <w:lang w:val="es-ES"/>
        </w:rPr>
        <w:t xml:space="preserve">, </w:t>
      </w:r>
      <w:proofErr w:type="spellStart"/>
      <w:r w:rsidR="00FE3A91" w:rsidRPr="008409C0">
        <w:rPr>
          <w:rFonts w:ascii="Arial" w:hAnsi="Arial" w:cs="Arial"/>
          <w:sz w:val="22"/>
          <w:szCs w:val="22"/>
          <w:lang w:val="es-ES"/>
        </w:rPr>
        <w:t>Jiskaha</w:t>
      </w:r>
      <w:proofErr w:type="spellEnd"/>
      <w:r w:rsidR="00FE3A91" w:rsidRPr="008409C0">
        <w:rPr>
          <w:rFonts w:ascii="Arial" w:hAnsi="Arial" w:cs="Arial"/>
          <w:sz w:val="22"/>
          <w:szCs w:val="22"/>
          <w:lang w:val="es-ES"/>
        </w:rPr>
        <w:t xml:space="preserve"> y Panilla. Adicionalmente, existen muchas corrientes subterráneas que se forman debido a las infiltraciones provenientes de los deshielos de la cordillera y las lluvias. </w:t>
      </w:r>
    </w:p>
    <w:p w14:paraId="515D73D1" w14:textId="77777777" w:rsidR="00FE3A91" w:rsidRPr="008409C0" w:rsidRDefault="00FE3A91" w:rsidP="007D3530">
      <w:pPr>
        <w:keepNext/>
        <w:numPr>
          <w:ilvl w:val="0"/>
          <w:numId w:val="18"/>
        </w:numPr>
        <w:spacing w:after="120"/>
        <w:jc w:val="both"/>
        <w:rPr>
          <w:rFonts w:ascii="Arial" w:hAnsi="Arial" w:cs="Arial"/>
          <w:sz w:val="22"/>
          <w:szCs w:val="22"/>
          <w:lang w:val="es-ES"/>
        </w:rPr>
      </w:pPr>
      <w:r w:rsidRPr="008409C0">
        <w:rPr>
          <w:rFonts w:ascii="Arial" w:hAnsi="Arial" w:cs="Arial"/>
          <w:sz w:val="22"/>
          <w:szCs w:val="22"/>
          <w:lang w:val="es-ES"/>
        </w:rPr>
        <w:t xml:space="preserve">Los procesos de urbanización en la ciudad y el uso inapropiado del suelo, han incrementado el riesgo de El Alto a eventos de inundación y derrumbes. La ciudad ha presentado procesos de crecimiento acelerado y la expansión urbana ha ocurrido de forma no planificada en zonas propensas a eventos naturales de alto riesgo. De esta forma, las inundaciones y derrumbes se han presentado no </w:t>
      </w:r>
      <w:r w:rsidRPr="008409C0">
        <w:rPr>
          <w:rFonts w:ascii="Arial" w:hAnsi="Arial" w:cs="Arial"/>
          <w:sz w:val="22"/>
          <w:szCs w:val="22"/>
          <w:lang w:val="es-ES"/>
        </w:rPr>
        <w:lastRenderedPageBreak/>
        <w:t xml:space="preserve">solo en depresiones naturales que se localizan en pequeñas cuencas sin un desagüe natural, sino en depresiones provocadas por la construcción de infraestructura poco planificada. Estas depresiones provocadas, se deben a la construcción de la doble vía La Paz – Oruro la cual genera un efecto de represamiento, provocando que el escurrimiento natural, como resultado de la topografía del terreno, se vea interrumpido originando grandes zonas de inundación. </w:t>
      </w:r>
    </w:p>
    <w:p w14:paraId="0930FBC3" w14:textId="77777777" w:rsidR="00FE3A91" w:rsidRPr="008409C0" w:rsidRDefault="00FE3A91" w:rsidP="007D3530">
      <w:pPr>
        <w:keepNext/>
        <w:numPr>
          <w:ilvl w:val="0"/>
          <w:numId w:val="18"/>
        </w:numPr>
        <w:spacing w:after="120"/>
        <w:jc w:val="both"/>
        <w:rPr>
          <w:rFonts w:ascii="Arial" w:hAnsi="Arial" w:cs="Arial"/>
          <w:sz w:val="22"/>
          <w:szCs w:val="22"/>
          <w:lang w:val="es-ES"/>
        </w:rPr>
      </w:pPr>
      <w:r w:rsidRPr="008409C0">
        <w:rPr>
          <w:rFonts w:ascii="Arial" w:hAnsi="Arial" w:cs="Arial"/>
          <w:sz w:val="22"/>
          <w:szCs w:val="22"/>
          <w:lang w:val="es-ES"/>
        </w:rPr>
        <w:t>El sistema de drenaje y alcantarillado de la ciudad de El Alto solucionan parcialmente el problema de inundaciones, sin embargo, los efectos de la impermeabilización de todos los barrios ubicados al este de la vía La Paz – Oruro dan como resultado un aumento del escurrimiento, que no puede ser evacuado por el drenaje vial. Además, las aguas pluviales se mezclan con los flujos de aguas negras o servidas, lo cual junto con la disposición inadecuada de residuos sólidos en los canales,  contribuye a extender el impacto de contaminación a un área de cobertura ge</w:t>
      </w:r>
      <w:r w:rsidR="00112ACA" w:rsidRPr="008409C0">
        <w:rPr>
          <w:rFonts w:ascii="Arial" w:hAnsi="Arial" w:cs="Arial"/>
          <w:sz w:val="22"/>
          <w:szCs w:val="22"/>
          <w:lang w:val="es-ES"/>
        </w:rPr>
        <w:t xml:space="preserve">ográfica más grande aguas abajo. </w:t>
      </w:r>
    </w:p>
    <w:p w14:paraId="37370B5B" w14:textId="77777777" w:rsidR="000476FB" w:rsidRPr="008409C0" w:rsidRDefault="00112ACA" w:rsidP="007D3530">
      <w:pPr>
        <w:pStyle w:val="EstiloJustificado"/>
        <w:keepNext/>
        <w:numPr>
          <w:ilvl w:val="0"/>
          <w:numId w:val="18"/>
        </w:numPr>
        <w:spacing w:after="120"/>
        <w:rPr>
          <w:rFonts w:eastAsia="Calibri"/>
          <w:lang w:val="es-ES"/>
        </w:rPr>
      </w:pPr>
      <w:r w:rsidRPr="008409C0">
        <w:rPr>
          <w:rFonts w:eastAsia="Calibri"/>
          <w:lang w:val="es-ES"/>
        </w:rPr>
        <w:t>Por otro lado, l</w:t>
      </w:r>
      <w:r w:rsidR="00FE3A91" w:rsidRPr="008409C0">
        <w:rPr>
          <w:rFonts w:eastAsia="Calibri"/>
          <w:lang w:val="es-ES"/>
        </w:rPr>
        <w:t xml:space="preserve">a ciudad de la Paz se encuentra asentada en una amplia depresión topográfica que conforma la cuenca hidrográfica denominada Valle de La Paz, a una altura entre los 2.800 y 4.000 metros sobre el nivel del mar. </w:t>
      </w:r>
      <w:r w:rsidR="000476FB" w:rsidRPr="008409C0">
        <w:rPr>
          <w:rFonts w:eastAsia="Calibri"/>
          <w:lang w:val="es-ES"/>
        </w:rPr>
        <w:t xml:space="preserve">La ciudad se encuentra ubicada en la cuenca del río La Paz, el cual desemboca en el río Beni, que resulta ser uno de los principales afluentes del río Amazonas. Se encuentra  conformada por 5 sub cuencas integradas a su vez por cerca de 360 ríos.  Estas 5 sub cuencas son las de los ríos </w:t>
      </w:r>
      <w:proofErr w:type="spellStart"/>
      <w:r w:rsidR="000476FB" w:rsidRPr="008409C0">
        <w:rPr>
          <w:rFonts w:eastAsia="Calibri"/>
          <w:lang w:val="es-ES"/>
        </w:rPr>
        <w:t>Choqueyapu</w:t>
      </w:r>
      <w:proofErr w:type="spellEnd"/>
      <w:r w:rsidR="000476FB" w:rsidRPr="008409C0">
        <w:rPr>
          <w:rFonts w:eastAsia="Calibri"/>
          <w:lang w:val="es-ES"/>
        </w:rPr>
        <w:t xml:space="preserve">, </w:t>
      </w:r>
      <w:proofErr w:type="spellStart"/>
      <w:r w:rsidR="000476FB" w:rsidRPr="008409C0">
        <w:rPr>
          <w:rFonts w:eastAsia="Calibri"/>
          <w:lang w:val="es-ES"/>
        </w:rPr>
        <w:t>Orkojahuira</w:t>
      </w:r>
      <w:proofErr w:type="spellEnd"/>
      <w:r w:rsidR="000476FB" w:rsidRPr="008409C0">
        <w:rPr>
          <w:rFonts w:eastAsia="Calibri"/>
          <w:lang w:val="es-ES"/>
        </w:rPr>
        <w:t xml:space="preserve">, </w:t>
      </w:r>
      <w:proofErr w:type="spellStart"/>
      <w:r w:rsidR="000476FB" w:rsidRPr="008409C0">
        <w:rPr>
          <w:rFonts w:eastAsia="Calibri"/>
          <w:lang w:val="es-ES"/>
        </w:rPr>
        <w:t>Irpavi</w:t>
      </w:r>
      <w:proofErr w:type="spellEnd"/>
      <w:r w:rsidR="000476FB" w:rsidRPr="008409C0">
        <w:rPr>
          <w:rFonts w:eastAsia="Calibri"/>
          <w:lang w:val="es-ES"/>
        </w:rPr>
        <w:t xml:space="preserve">, </w:t>
      </w:r>
      <w:proofErr w:type="spellStart"/>
      <w:r w:rsidR="000476FB" w:rsidRPr="008409C0">
        <w:rPr>
          <w:rFonts w:eastAsia="Calibri"/>
          <w:lang w:val="es-ES"/>
        </w:rPr>
        <w:t>Achumani</w:t>
      </w:r>
      <w:proofErr w:type="spellEnd"/>
      <w:r w:rsidR="000476FB" w:rsidRPr="008409C0">
        <w:rPr>
          <w:rFonts w:eastAsia="Calibri"/>
          <w:lang w:val="es-ES"/>
        </w:rPr>
        <w:t xml:space="preserve"> y </w:t>
      </w:r>
      <w:proofErr w:type="spellStart"/>
      <w:r w:rsidR="000476FB" w:rsidRPr="008409C0">
        <w:rPr>
          <w:rFonts w:eastAsia="Calibri"/>
          <w:lang w:val="es-ES"/>
        </w:rPr>
        <w:t>Huayallni</w:t>
      </w:r>
      <w:proofErr w:type="spellEnd"/>
      <w:r w:rsidR="000476FB" w:rsidRPr="008409C0">
        <w:rPr>
          <w:rFonts w:eastAsia="Calibri"/>
          <w:lang w:val="es-ES"/>
        </w:rPr>
        <w:t>, las cuales reciben aproximadamente 600 milímetros de precipitación pluvial anual, durante la época de lluvias de 6 meses que presenta la ciudad.</w:t>
      </w:r>
    </w:p>
    <w:p w14:paraId="55BB7FA5" w14:textId="77777777" w:rsidR="000476FB" w:rsidRPr="008409C0" w:rsidRDefault="000476FB" w:rsidP="007D3530">
      <w:pPr>
        <w:keepNext/>
        <w:numPr>
          <w:ilvl w:val="0"/>
          <w:numId w:val="18"/>
        </w:numPr>
        <w:spacing w:after="120"/>
        <w:jc w:val="both"/>
        <w:rPr>
          <w:rFonts w:ascii="Arial" w:hAnsi="Arial" w:cs="Arial"/>
          <w:sz w:val="22"/>
          <w:szCs w:val="22"/>
          <w:lang w:val="es-ES"/>
        </w:rPr>
      </w:pPr>
      <w:r w:rsidRPr="008409C0">
        <w:rPr>
          <w:rFonts w:ascii="Arial" w:hAnsi="Arial" w:cs="Arial"/>
          <w:sz w:val="22"/>
          <w:szCs w:val="22"/>
          <w:lang w:val="es-ES"/>
        </w:rPr>
        <w:t xml:space="preserve">Las cuencas </w:t>
      </w:r>
      <w:proofErr w:type="spellStart"/>
      <w:r w:rsidRPr="008409C0">
        <w:rPr>
          <w:rFonts w:ascii="Arial" w:hAnsi="Arial" w:cs="Arial"/>
          <w:sz w:val="22"/>
          <w:szCs w:val="22"/>
          <w:lang w:val="es-ES"/>
        </w:rPr>
        <w:t>Irpavi</w:t>
      </w:r>
      <w:proofErr w:type="spellEnd"/>
      <w:r w:rsidRPr="008409C0">
        <w:rPr>
          <w:rFonts w:ascii="Arial" w:hAnsi="Arial" w:cs="Arial"/>
          <w:sz w:val="22"/>
          <w:szCs w:val="22"/>
          <w:lang w:val="es-ES"/>
        </w:rPr>
        <w:t xml:space="preserve">, </w:t>
      </w:r>
      <w:proofErr w:type="spellStart"/>
      <w:r w:rsidRPr="008409C0">
        <w:rPr>
          <w:rFonts w:ascii="Arial" w:hAnsi="Arial" w:cs="Arial"/>
          <w:sz w:val="22"/>
          <w:szCs w:val="22"/>
          <w:lang w:val="es-ES"/>
        </w:rPr>
        <w:t>Achumani</w:t>
      </w:r>
      <w:proofErr w:type="spellEnd"/>
      <w:r w:rsidRPr="008409C0">
        <w:rPr>
          <w:rFonts w:ascii="Arial" w:hAnsi="Arial" w:cs="Arial"/>
          <w:sz w:val="22"/>
          <w:szCs w:val="22"/>
          <w:lang w:val="es-ES"/>
        </w:rPr>
        <w:t xml:space="preserve"> y  </w:t>
      </w:r>
      <w:proofErr w:type="spellStart"/>
      <w:r w:rsidRPr="008409C0">
        <w:rPr>
          <w:rFonts w:ascii="Arial" w:hAnsi="Arial" w:cs="Arial"/>
          <w:sz w:val="22"/>
          <w:szCs w:val="22"/>
          <w:lang w:val="es-ES"/>
        </w:rPr>
        <w:t>Huayallni</w:t>
      </w:r>
      <w:proofErr w:type="spellEnd"/>
      <w:r w:rsidRPr="008409C0">
        <w:rPr>
          <w:rFonts w:ascii="Arial" w:hAnsi="Arial" w:cs="Arial"/>
          <w:sz w:val="22"/>
          <w:szCs w:val="22"/>
          <w:lang w:val="es-ES"/>
        </w:rPr>
        <w:t xml:space="preserve"> representan casi el 30% de los cursos superficiales del sistema de drenaje pluvial de la ciudad de La Paz, mientras que las cuencas de </w:t>
      </w:r>
      <w:proofErr w:type="spellStart"/>
      <w:r w:rsidRPr="008409C0">
        <w:rPr>
          <w:rFonts w:ascii="Arial" w:hAnsi="Arial" w:cs="Arial"/>
          <w:sz w:val="22"/>
          <w:szCs w:val="22"/>
          <w:lang w:val="es-ES"/>
        </w:rPr>
        <w:t>Choqueyapu</w:t>
      </w:r>
      <w:proofErr w:type="spellEnd"/>
      <w:r w:rsidRPr="008409C0">
        <w:rPr>
          <w:rFonts w:ascii="Arial" w:hAnsi="Arial" w:cs="Arial"/>
          <w:sz w:val="22"/>
          <w:szCs w:val="22"/>
          <w:lang w:val="es-ES"/>
        </w:rPr>
        <w:t xml:space="preserve"> y el </w:t>
      </w:r>
      <w:proofErr w:type="spellStart"/>
      <w:r w:rsidRPr="008409C0">
        <w:rPr>
          <w:rFonts w:ascii="Arial" w:hAnsi="Arial" w:cs="Arial"/>
          <w:sz w:val="22"/>
          <w:szCs w:val="22"/>
          <w:lang w:val="es-ES"/>
        </w:rPr>
        <w:t>Orkojahuira</w:t>
      </w:r>
      <w:proofErr w:type="spellEnd"/>
      <w:r w:rsidRPr="008409C0">
        <w:rPr>
          <w:rFonts w:ascii="Arial" w:hAnsi="Arial" w:cs="Arial"/>
          <w:sz w:val="22"/>
          <w:szCs w:val="22"/>
          <w:lang w:val="es-ES"/>
        </w:rPr>
        <w:t xml:space="preserve"> incluyen aproximadamente el 70% de los cursos superficiales, donde se asienta la mayoría de la población. La zona urbana de la ciudad de La Paz cubre una superficie de 77.00 km2, el 16.02 % de toda la cuenca del río La Paz. Los ríos de la zona sur de la ciudad de La Paz se caracterizan por su elevado potencial de arrastre en los tramos superiores y medios. Entre los ríos que destacan por este arrastre, se encuentran el </w:t>
      </w:r>
      <w:proofErr w:type="spellStart"/>
      <w:r w:rsidRPr="008409C0">
        <w:rPr>
          <w:rFonts w:ascii="Arial" w:hAnsi="Arial" w:cs="Arial"/>
          <w:sz w:val="22"/>
          <w:szCs w:val="22"/>
          <w:lang w:val="es-ES"/>
        </w:rPr>
        <w:t>Irpavi</w:t>
      </w:r>
      <w:proofErr w:type="spellEnd"/>
      <w:r w:rsidRPr="008409C0">
        <w:rPr>
          <w:rFonts w:ascii="Arial" w:hAnsi="Arial" w:cs="Arial"/>
          <w:sz w:val="22"/>
          <w:szCs w:val="22"/>
          <w:lang w:val="es-ES"/>
        </w:rPr>
        <w:t xml:space="preserve">, el </w:t>
      </w:r>
      <w:proofErr w:type="spellStart"/>
      <w:r w:rsidRPr="008409C0">
        <w:rPr>
          <w:rFonts w:ascii="Arial" w:hAnsi="Arial" w:cs="Arial"/>
          <w:sz w:val="22"/>
          <w:szCs w:val="22"/>
          <w:lang w:val="es-ES"/>
        </w:rPr>
        <w:t>Kellumani</w:t>
      </w:r>
      <w:proofErr w:type="spellEnd"/>
      <w:r w:rsidRPr="008409C0">
        <w:rPr>
          <w:rFonts w:ascii="Arial" w:hAnsi="Arial" w:cs="Arial"/>
          <w:sz w:val="22"/>
          <w:szCs w:val="22"/>
          <w:lang w:val="es-ES"/>
        </w:rPr>
        <w:t xml:space="preserve">, el </w:t>
      </w:r>
      <w:proofErr w:type="spellStart"/>
      <w:r w:rsidRPr="008409C0">
        <w:rPr>
          <w:rFonts w:ascii="Arial" w:hAnsi="Arial" w:cs="Arial"/>
          <w:sz w:val="22"/>
          <w:szCs w:val="22"/>
          <w:lang w:val="es-ES"/>
        </w:rPr>
        <w:t>Huayllani</w:t>
      </w:r>
      <w:proofErr w:type="spellEnd"/>
      <w:r w:rsidRPr="008409C0">
        <w:rPr>
          <w:rFonts w:ascii="Arial" w:hAnsi="Arial" w:cs="Arial"/>
          <w:sz w:val="22"/>
          <w:szCs w:val="22"/>
          <w:lang w:val="es-ES"/>
        </w:rPr>
        <w:t xml:space="preserve"> y el </w:t>
      </w:r>
      <w:proofErr w:type="spellStart"/>
      <w:r w:rsidRPr="008409C0">
        <w:rPr>
          <w:rFonts w:ascii="Arial" w:hAnsi="Arial" w:cs="Arial"/>
          <w:sz w:val="22"/>
          <w:szCs w:val="22"/>
          <w:lang w:val="es-ES"/>
        </w:rPr>
        <w:t>Jillusaya</w:t>
      </w:r>
      <w:proofErr w:type="spellEnd"/>
      <w:r w:rsidRPr="008409C0">
        <w:rPr>
          <w:rFonts w:ascii="Arial" w:hAnsi="Arial" w:cs="Arial"/>
          <w:sz w:val="22"/>
          <w:szCs w:val="22"/>
          <w:lang w:val="es-ES"/>
        </w:rPr>
        <w:t xml:space="preserve">, cuyas cuencas, debido a su conformación geológica, sus pendientes escarpadas y de escasa o carente cobertura vegetal. Los factores físicos señalados favorecen la generación de procesos erosivos, el arrastre del material erosionado, y su deposición en sitios de menor pendiente, obstruyendo canalizaciones y provocando inundaciones. </w:t>
      </w:r>
    </w:p>
    <w:p w14:paraId="151CB1C3" w14:textId="77777777" w:rsidR="000476FB" w:rsidRPr="008409C0" w:rsidRDefault="000476FB" w:rsidP="007D3530">
      <w:pPr>
        <w:keepNext/>
        <w:numPr>
          <w:ilvl w:val="0"/>
          <w:numId w:val="18"/>
        </w:numPr>
        <w:spacing w:after="120"/>
        <w:jc w:val="both"/>
        <w:rPr>
          <w:rFonts w:ascii="Arial" w:hAnsi="Arial" w:cs="Arial"/>
          <w:sz w:val="22"/>
          <w:szCs w:val="22"/>
          <w:lang w:val="es-ES"/>
        </w:rPr>
      </w:pPr>
      <w:r w:rsidRPr="008409C0">
        <w:rPr>
          <w:rFonts w:ascii="Arial" w:hAnsi="Arial" w:cs="Arial"/>
          <w:sz w:val="22"/>
          <w:szCs w:val="22"/>
          <w:lang w:val="es-ES"/>
        </w:rPr>
        <w:t>La ciudad de La Paz sufre una serie de problemas, asociados al mal funcionamiento del sistema de drenaje pluvial. Lo anterior, por la incapacidad de recolección de las aguas que escurren superficialmente, por el poco mantenimiento de dichos sistemas, o por la insuficiencia en la cobertura del sistema. Los problemas citados, en algunos casos, han cobrado la vida de habitantes de la ciudad, además de causar una serie de daños a la infraestructura pública y privada, así como las respe</w:t>
      </w:r>
      <w:r w:rsidR="007D3530" w:rsidRPr="008409C0">
        <w:rPr>
          <w:rFonts w:ascii="Arial" w:hAnsi="Arial" w:cs="Arial"/>
          <w:sz w:val="22"/>
          <w:szCs w:val="22"/>
          <w:lang w:val="es-ES"/>
        </w:rPr>
        <w:t xml:space="preserve">ctivas pérdidas económicas. </w:t>
      </w:r>
    </w:p>
    <w:p w14:paraId="08DC50FF" w14:textId="77777777" w:rsidR="0010236C" w:rsidRPr="008409C0" w:rsidRDefault="007D3530" w:rsidP="0010236C">
      <w:pPr>
        <w:keepNext/>
        <w:numPr>
          <w:ilvl w:val="0"/>
          <w:numId w:val="18"/>
        </w:numPr>
        <w:spacing w:after="120"/>
        <w:jc w:val="both"/>
        <w:rPr>
          <w:rFonts w:ascii="Arial" w:hAnsi="Arial" w:cs="Arial"/>
          <w:sz w:val="22"/>
          <w:szCs w:val="22"/>
          <w:lang w:val="es-ES"/>
        </w:rPr>
      </w:pPr>
      <w:r w:rsidRPr="008409C0">
        <w:rPr>
          <w:rFonts w:ascii="Arial" w:eastAsia="Times New Roman" w:hAnsi="Arial" w:cs="Arial"/>
          <w:sz w:val="22"/>
          <w:szCs w:val="22"/>
          <w:lang w:val="es-CL" w:eastAsia="es-CL"/>
        </w:rPr>
        <w:t xml:space="preserve">Siguiendo la línea planteada, el presente Programa busca reducir  la vulnerabilidad a riesgos y daños causados por eventos geológicos e </w:t>
      </w:r>
      <w:proofErr w:type="spellStart"/>
      <w:r w:rsidRPr="008409C0">
        <w:rPr>
          <w:rFonts w:ascii="Arial" w:eastAsia="Times New Roman" w:hAnsi="Arial" w:cs="Arial"/>
          <w:sz w:val="22"/>
          <w:szCs w:val="22"/>
          <w:lang w:val="es-CL" w:eastAsia="es-CL"/>
        </w:rPr>
        <w:t>hidro</w:t>
      </w:r>
      <w:proofErr w:type="spellEnd"/>
      <w:r w:rsidRPr="008409C0">
        <w:rPr>
          <w:rFonts w:ascii="Arial" w:eastAsia="Times New Roman" w:hAnsi="Arial" w:cs="Arial"/>
          <w:sz w:val="22"/>
          <w:szCs w:val="22"/>
          <w:lang w:val="es-CL" w:eastAsia="es-CL"/>
        </w:rPr>
        <w:t>-</w:t>
      </w:r>
      <w:r w:rsidRPr="008409C0">
        <w:rPr>
          <w:rFonts w:ascii="Arial" w:eastAsia="Times New Roman" w:hAnsi="Arial" w:cs="Arial"/>
          <w:sz w:val="22"/>
          <w:szCs w:val="22"/>
          <w:lang w:val="es-CL" w:eastAsia="es-CL"/>
        </w:rPr>
        <w:lastRenderedPageBreak/>
        <w:t xml:space="preserve">meteorológicos extremos en las ciudades de La Paz y El Alto. Lo anterior,  mediante la implementación de obras de infraestructura </w:t>
      </w:r>
      <w:proofErr w:type="spellStart"/>
      <w:r w:rsidRPr="008409C0">
        <w:rPr>
          <w:rFonts w:ascii="Arial" w:eastAsia="Times New Roman" w:hAnsi="Arial" w:cs="Arial"/>
          <w:sz w:val="22"/>
          <w:szCs w:val="22"/>
          <w:lang w:val="es-CL" w:eastAsia="es-CL"/>
        </w:rPr>
        <w:t>resilientes</w:t>
      </w:r>
      <w:proofErr w:type="spellEnd"/>
      <w:r w:rsidRPr="008409C0">
        <w:rPr>
          <w:rFonts w:ascii="Arial" w:eastAsia="Times New Roman" w:hAnsi="Arial" w:cs="Arial"/>
          <w:sz w:val="22"/>
          <w:szCs w:val="22"/>
          <w:lang w:val="es-CL" w:eastAsia="es-CL"/>
        </w:rPr>
        <w:t>,  y acciones complementarias que mejoren la infraestructura de los sistemas de drenaje pluvial, su seguridad y su gestión de forma congruente con el crecimiento urbano.</w:t>
      </w:r>
    </w:p>
    <w:p w14:paraId="58680FEB" w14:textId="77777777" w:rsidR="00C13CB9" w:rsidRPr="008409C0" w:rsidRDefault="00C13CB9" w:rsidP="00FD7E28">
      <w:pPr>
        <w:pStyle w:val="Heading1"/>
        <w:spacing w:after="120"/>
        <w:rPr>
          <w:rFonts w:ascii="Arial" w:hAnsi="Arial" w:cs="Arial"/>
          <w:sz w:val="22"/>
          <w:szCs w:val="22"/>
          <w:lang w:val="es-ES"/>
        </w:rPr>
      </w:pPr>
      <w:bookmarkStart w:id="12" w:name="_Toc422409158"/>
      <w:bookmarkStart w:id="13" w:name="_Toc422409215"/>
      <w:bookmarkStart w:id="14" w:name="_Toc459374033"/>
      <w:r w:rsidRPr="008409C0">
        <w:rPr>
          <w:rFonts w:ascii="Arial" w:hAnsi="Arial" w:cs="Arial"/>
          <w:sz w:val="22"/>
          <w:szCs w:val="22"/>
          <w:lang w:val="es-ES"/>
        </w:rPr>
        <w:t>Cumplimiento con los Requisitos y Estándares</w:t>
      </w:r>
      <w:bookmarkEnd w:id="12"/>
      <w:bookmarkEnd w:id="13"/>
      <w:bookmarkEnd w:id="14"/>
    </w:p>
    <w:p w14:paraId="2B37A242" w14:textId="77777777" w:rsidR="00C13CB9" w:rsidRPr="008409C0" w:rsidRDefault="00C13CB9" w:rsidP="008409C0">
      <w:pPr>
        <w:pStyle w:val="Heading2"/>
        <w:numPr>
          <w:ilvl w:val="0"/>
          <w:numId w:val="9"/>
        </w:numPr>
        <w:ind w:left="720" w:hanging="720"/>
        <w:rPr>
          <w:rFonts w:ascii="Arial" w:hAnsi="Arial" w:cs="Arial"/>
          <w:szCs w:val="22"/>
          <w:lang w:val="es-ES"/>
        </w:rPr>
      </w:pPr>
      <w:bookmarkStart w:id="15" w:name="_Toc459374034"/>
      <w:r w:rsidRPr="008409C0">
        <w:rPr>
          <w:rFonts w:ascii="Arial" w:hAnsi="Arial" w:cs="Arial"/>
          <w:szCs w:val="22"/>
          <w:lang w:val="es-ES"/>
        </w:rPr>
        <w:t>Proceso de Evaluación Ambiental y Social Nacional</w:t>
      </w:r>
      <w:bookmarkEnd w:id="15"/>
      <w:r w:rsidRPr="008409C0">
        <w:rPr>
          <w:rFonts w:ascii="Arial" w:hAnsi="Arial" w:cs="Arial"/>
          <w:szCs w:val="22"/>
          <w:lang w:val="es-ES"/>
        </w:rPr>
        <w:tab/>
      </w:r>
    </w:p>
    <w:p w14:paraId="1058896F" w14:textId="77777777" w:rsidR="00C13CB9" w:rsidRPr="008409C0" w:rsidRDefault="00BE2054" w:rsidP="00C13CB9">
      <w:pPr>
        <w:numPr>
          <w:ilvl w:val="1"/>
          <w:numId w:val="3"/>
        </w:numPr>
        <w:spacing w:after="120"/>
        <w:ind w:left="720"/>
        <w:jc w:val="both"/>
        <w:rPr>
          <w:rFonts w:ascii="Arial" w:hAnsi="Arial" w:cs="Arial"/>
          <w:sz w:val="22"/>
          <w:szCs w:val="22"/>
          <w:lang w:val="es-ES"/>
        </w:rPr>
      </w:pPr>
      <w:r w:rsidRPr="008409C0">
        <w:rPr>
          <w:rFonts w:ascii="Arial" w:eastAsia="Times New Roman" w:hAnsi="Arial" w:cs="Arial"/>
          <w:sz w:val="22"/>
          <w:szCs w:val="22"/>
          <w:lang w:val="es-CL" w:eastAsia="es-CL"/>
        </w:rPr>
        <w:t>Bolivia</w:t>
      </w:r>
      <w:r w:rsidR="00C13CB9" w:rsidRPr="008409C0">
        <w:rPr>
          <w:rFonts w:ascii="Arial" w:hAnsi="Arial" w:cs="Arial"/>
          <w:sz w:val="22"/>
          <w:szCs w:val="22"/>
          <w:lang w:val="es-ES"/>
        </w:rPr>
        <w:t xml:space="preserve"> cuenta con extensa legislación en t</w:t>
      </w:r>
      <w:r w:rsidRPr="008409C0">
        <w:rPr>
          <w:rFonts w:ascii="Arial" w:hAnsi="Arial" w:cs="Arial"/>
          <w:sz w:val="22"/>
          <w:szCs w:val="22"/>
          <w:lang w:val="es-ES"/>
        </w:rPr>
        <w:t>érminos de regulación ambiental y social</w:t>
      </w:r>
      <w:r w:rsidR="00C13CB9" w:rsidRPr="008409C0">
        <w:rPr>
          <w:rFonts w:ascii="Arial" w:hAnsi="Arial" w:cs="Arial"/>
          <w:sz w:val="22"/>
          <w:szCs w:val="22"/>
          <w:lang w:val="es-ES"/>
        </w:rPr>
        <w:t xml:space="preserve">. Las leyes ambientales vigentes cubren todos los  aspectos en términos de protección, conservación, y uso sostenible de los recursos naturales. Además de las leyes y normas generales de protección ambiental, existen normas </w:t>
      </w:r>
      <w:r w:rsidRPr="008409C0">
        <w:rPr>
          <w:rFonts w:ascii="Arial" w:hAnsi="Arial" w:cs="Arial"/>
          <w:sz w:val="22"/>
          <w:szCs w:val="22"/>
          <w:lang w:val="es-ES"/>
        </w:rPr>
        <w:t>relacionadas con la protección de los derechos de las diferentes etnias o naciones que conforman la república</w:t>
      </w:r>
      <w:r w:rsidR="00C13CB9" w:rsidRPr="008409C0">
        <w:rPr>
          <w:rFonts w:ascii="Arial" w:hAnsi="Arial" w:cs="Arial"/>
          <w:sz w:val="22"/>
          <w:szCs w:val="22"/>
          <w:lang w:val="es-ES"/>
        </w:rPr>
        <w:t>. A continuación se presentan las normas y leyes principales.</w:t>
      </w:r>
    </w:p>
    <w:p w14:paraId="2F9D176E" w14:textId="77777777" w:rsidR="00547E72" w:rsidRPr="008409C0" w:rsidRDefault="002A5811" w:rsidP="00C13CB9">
      <w:pPr>
        <w:numPr>
          <w:ilvl w:val="1"/>
          <w:numId w:val="3"/>
        </w:numPr>
        <w:spacing w:after="120"/>
        <w:ind w:left="720"/>
        <w:jc w:val="both"/>
        <w:rPr>
          <w:rFonts w:ascii="Arial" w:hAnsi="Arial" w:cs="Arial"/>
          <w:sz w:val="22"/>
          <w:szCs w:val="22"/>
          <w:lang w:val="es-ES"/>
        </w:rPr>
      </w:pPr>
      <w:r w:rsidRPr="008409C0">
        <w:rPr>
          <w:rFonts w:ascii="Arial" w:hAnsi="Arial" w:cs="Arial"/>
          <w:color w:val="000000"/>
          <w:sz w:val="22"/>
          <w:szCs w:val="22"/>
          <w:shd w:val="clear" w:color="auto" w:fill="FFFFFF"/>
          <w:lang w:val="es-ES"/>
        </w:rPr>
        <w:t>La Ley del Medio Ambiente No. 1333 de 1992 tiene como objeto proteger y conservar el medio ambiente y los recursos naturales, regulando las acciones del hombre con relación a la naturaleza, y promoviendo el desarrollo sostenible con la finalidad de mejorar la calidad de vida de la población (Art. 1). La Ley establece los principios y disposiciones generales en materia de gestión ambiental en Bolivia y los principios básicos de planificación ambiental. Así mismo, instaura un marco institucional conformado por la Secretaría Nacional del Medio Ambiente, los Consejos Departamentales del Medio Ambiente (CODEMA), las Secretarías Departamentales del Medio Ambiente, los Ministerios y los organismos de carácter nacional, departamental, municipal y local, relacionados con la problemática ambiental.</w:t>
      </w:r>
    </w:p>
    <w:p w14:paraId="3898A1F7" w14:textId="77777777" w:rsidR="00547E72" w:rsidRPr="008409C0" w:rsidRDefault="00547E72" w:rsidP="00547E72">
      <w:pPr>
        <w:numPr>
          <w:ilvl w:val="1"/>
          <w:numId w:val="3"/>
        </w:numPr>
        <w:spacing w:after="120"/>
        <w:ind w:left="720"/>
        <w:jc w:val="both"/>
        <w:rPr>
          <w:rFonts w:ascii="Arial" w:hAnsi="Arial" w:cs="Arial"/>
          <w:color w:val="000000"/>
          <w:sz w:val="22"/>
          <w:szCs w:val="22"/>
          <w:shd w:val="clear" w:color="auto" w:fill="FFFFFF"/>
          <w:lang w:val="es-ES"/>
        </w:rPr>
      </w:pPr>
      <w:r w:rsidRPr="008409C0">
        <w:rPr>
          <w:rFonts w:ascii="Arial" w:hAnsi="Arial" w:cs="Arial"/>
          <w:color w:val="000000"/>
          <w:sz w:val="22"/>
          <w:szCs w:val="22"/>
          <w:shd w:val="clear" w:color="auto" w:fill="FFFFFF"/>
          <w:lang w:val="es-ES"/>
        </w:rPr>
        <w:t xml:space="preserve">El Título III de la presente Ley, describe los aspectos relacionados con la calidad ambiental, las actividades y factores susceptibles a degradar el medio ambiente, y la evaluación de impacto ambiental de proyectos. El Artículo 25 establece que todas las obras, actividades públicas o privadas, con carácter previo a su fase de inversión, deben contar obligatoriamente con la identificación de la categoría de evaluación de impacto ambiental (EIA) que deberá ser realizada de acuerdo a los siguientes niveles: (Categoría 1.- Requiere de EIA analítica integral; Categoría 2.- Requiere de EIA analítica específica; Categoría 3.- No requiere de EIA analítica específica pero puede ser aconsejable su revisión conceptual. Es necesaria la presentación de un Programa de Prevención y Mitigación (PPM) y de un Plan de Aplicación y Seguimiento Ambiental (PASA); Categoría 4.- No requiere de EIA). Cuando la Autoridad Ambiental Competente establece que el proyecto evaluado cumple con las condiciones requeridas desde el punto de vista de protección ambiental, otorga la correspondiente </w:t>
      </w:r>
      <w:r w:rsidRPr="008409C0">
        <w:rPr>
          <w:rFonts w:ascii="Arial" w:hAnsi="Arial" w:cs="Arial"/>
          <w:b/>
          <w:i/>
          <w:color w:val="000000"/>
          <w:sz w:val="22"/>
          <w:szCs w:val="22"/>
          <w:shd w:val="clear" w:color="auto" w:fill="FFFFFF"/>
          <w:lang w:val="es-ES"/>
        </w:rPr>
        <w:t>licencia ambiental</w:t>
      </w:r>
      <w:r w:rsidRPr="008409C0">
        <w:rPr>
          <w:rFonts w:ascii="Arial" w:hAnsi="Arial" w:cs="Arial"/>
          <w:color w:val="000000"/>
          <w:sz w:val="22"/>
          <w:szCs w:val="22"/>
          <w:shd w:val="clear" w:color="auto" w:fill="FFFFFF"/>
          <w:lang w:val="es-ES"/>
        </w:rPr>
        <w:t xml:space="preserve">. </w:t>
      </w:r>
    </w:p>
    <w:p w14:paraId="528A53C0" w14:textId="77777777" w:rsidR="00547E72" w:rsidRPr="008409C0" w:rsidRDefault="00547E72" w:rsidP="00547E72">
      <w:pPr>
        <w:numPr>
          <w:ilvl w:val="1"/>
          <w:numId w:val="3"/>
        </w:numPr>
        <w:spacing w:after="120"/>
        <w:ind w:left="720"/>
        <w:jc w:val="both"/>
        <w:rPr>
          <w:rFonts w:ascii="Arial" w:hAnsi="Arial" w:cs="Arial"/>
          <w:color w:val="000000"/>
          <w:sz w:val="22"/>
          <w:szCs w:val="22"/>
          <w:shd w:val="clear" w:color="auto" w:fill="FFFFFF"/>
          <w:lang w:val="es-ES"/>
        </w:rPr>
      </w:pPr>
      <w:r w:rsidRPr="008409C0">
        <w:rPr>
          <w:rFonts w:ascii="Arial" w:hAnsi="Arial" w:cs="Arial"/>
          <w:color w:val="000000"/>
          <w:sz w:val="22"/>
          <w:szCs w:val="22"/>
          <w:shd w:val="clear" w:color="auto" w:fill="FFFFFF"/>
          <w:lang w:val="es-ES"/>
        </w:rPr>
        <w:t>La</w:t>
      </w:r>
      <w:r w:rsidRPr="008409C0">
        <w:rPr>
          <w:rFonts w:ascii="Arial" w:hAnsi="Arial" w:cs="Arial"/>
          <w:sz w:val="22"/>
          <w:szCs w:val="22"/>
          <w:lang w:val="es-ES"/>
        </w:rPr>
        <w:t xml:space="preserve"> Ley 1333 de 1992, en virtud de su Art. 48,  cuenta con varios reglamentos conexos que regulan la legislación ambiental boliviana, a través del Decreto Supremo No. 24176 de 1995. En particular, existen reglamentos sobre Gestión Ambiental; Prevención y Control Ambiental; Actividades de Sustancias Peligrosas; Gestión de Residuos Sólidos; Materia de Contaminación Atmosférica; y el Reglamento en Materia de Contaminación Hídrica, </w:t>
      </w:r>
      <w:r w:rsidRPr="008409C0">
        <w:rPr>
          <w:rFonts w:ascii="Arial" w:hAnsi="Arial" w:cs="Arial"/>
          <w:sz w:val="22"/>
          <w:szCs w:val="22"/>
          <w:lang w:val="es-ES"/>
        </w:rPr>
        <w:lastRenderedPageBreak/>
        <w:t>especialmente relevante para esta operación. Este reglamento tipifica las aguas residual</w:t>
      </w:r>
      <w:r w:rsidR="00DD47EF" w:rsidRPr="008409C0">
        <w:rPr>
          <w:rFonts w:ascii="Arial" w:hAnsi="Arial" w:cs="Arial"/>
          <w:sz w:val="22"/>
          <w:szCs w:val="22"/>
          <w:lang w:val="es-ES"/>
        </w:rPr>
        <w:t>e</w:t>
      </w:r>
      <w:r w:rsidRPr="008409C0">
        <w:rPr>
          <w:rFonts w:ascii="Arial" w:hAnsi="Arial" w:cs="Arial"/>
          <w:sz w:val="22"/>
          <w:szCs w:val="22"/>
          <w:lang w:val="es-ES"/>
        </w:rPr>
        <w:t>s y cuerpos receptor</w:t>
      </w:r>
      <w:r w:rsidR="00DD47EF" w:rsidRPr="008409C0">
        <w:rPr>
          <w:rFonts w:ascii="Arial" w:hAnsi="Arial" w:cs="Arial"/>
          <w:sz w:val="22"/>
          <w:szCs w:val="22"/>
          <w:lang w:val="es-ES"/>
        </w:rPr>
        <w:t>e</w:t>
      </w:r>
      <w:r w:rsidRPr="008409C0">
        <w:rPr>
          <w:rFonts w:ascii="Arial" w:hAnsi="Arial" w:cs="Arial"/>
          <w:sz w:val="22"/>
          <w:szCs w:val="22"/>
          <w:lang w:val="es-ES"/>
        </w:rPr>
        <w:t>s, y establece límites permisibles para varios contaminantes.</w:t>
      </w:r>
    </w:p>
    <w:p w14:paraId="1FBBD07B" w14:textId="77777777" w:rsidR="00896CEB" w:rsidRPr="008409C0" w:rsidRDefault="00C13CB9" w:rsidP="00896CEB">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La consulta pública es exigida por </w:t>
      </w:r>
      <w:r w:rsidR="00547E72" w:rsidRPr="008409C0">
        <w:rPr>
          <w:rFonts w:ascii="Arial" w:hAnsi="Arial" w:cs="Arial"/>
          <w:sz w:val="22"/>
          <w:szCs w:val="22"/>
          <w:lang w:val="es-ES"/>
        </w:rPr>
        <w:t>la Ley 1333</w:t>
      </w:r>
      <w:r w:rsidRPr="008409C0">
        <w:rPr>
          <w:rFonts w:ascii="Arial" w:hAnsi="Arial" w:cs="Arial"/>
          <w:sz w:val="22"/>
          <w:szCs w:val="22"/>
          <w:lang w:val="es-ES"/>
        </w:rPr>
        <w:t xml:space="preserve"> </w:t>
      </w:r>
      <w:r w:rsidR="00547E72" w:rsidRPr="008409C0">
        <w:rPr>
          <w:rFonts w:ascii="Arial" w:hAnsi="Arial" w:cs="Arial"/>
          <w:sz w:val="22"/>
          <w:szCs w:val="22"/>
          <w:lang w:val="es-ES"/>
        </w:rPr>
        <w:t>la</w:t>
      </w:r>
      <w:r w:rsidRPr="008409C0">
        <w:rPr>
          <w:rFonts w:ascii="Arial" w:hAnsi="Arial" w:cs="Arial"/>
          <w:sz w:val="22"/>
          <w:szCs w:val="22"/>
          <w:lang w:val="es-ES"/>
        </w:rPr>
        <w:t xml:space="preserve"> cual,</w:t>
      </w:r>
      <w:r w:rsidR="00547E72" w:rsidRPr="008409C0">
        <w:rPr>
          <w:rFonts w:ascii="Arial" w:hAnsi="Arial" w:cs="Arial"/>
          <w:sz w:val="22"/>
          <w:szCs w:val="22"/>
          <w:lang w:val="es-ES"/>
        </w:rPr>
        <w:t xml:space="preserve"> en su Artículo 162 establece la necesidad de efectuar Consultas Públicas para tomar en cuenta observaciones, sugerencias y recomendaciones del público que pueda ser afectado por la implementación del proyecto, obra o actividad</w:t>
      </w:r>
      <w:r w:rsidR="00DD47EF" w:rsidRPr="008409C0">
        <w:rPr>
          <w:rFonts w:ascii="Arial" w:hAnsi="Arial" w:cs="Arial"/>
          <w:sz w:val="22"/>
          <w:szCs w:val="22"/>
          <w:lang w:val="es-ES"/>
        </w:rPr>
        <w:t>.</w:t>
      </w:r>
      <w:r w:rsidR="00547E72" w:rsidRPr="008409C0">
        <w:rPr>
          <w:rFonts w:ascii="Arial" w:hAnsi="Arial" w:cs="Arial"/>
          <w:sz w:val="22"/>
          <w:szCs w:val="22"/>
          <w:lang w:val="es-ES"/>
        </w:rPr>
        <w:t xml:space="preserve"> Para ello el Representante Legal de una actividad, obra o proyecto debe informar de manera oportuna y adecuada las implicancias ambientales y sociales y sus incidencias en los hábitats y poblaciones del área de influencia, las medidas de mitigación contempladas, además de incorporar mecanismos de atención y recepción de quejas, reuniones de coordinación e información con instituciones, públicas, privadas y de la sociedad civil. </w:t>
      </w:r>
    </w:p>
    <w:p w14:paraId="0339CF76" w14:textId="77777777" w:rsidR="00896CEB" w:rsidRPr="008409C0" w:rsidRDefault="00896CEB" w:rsidP="00896CEB">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Por su parte, </w:t>
      </w:r>
      <w:r w:rsidRPr="008409C0">
        <w:rPr>
          <w:rFonts w:ascii="Arial" w:hAnsi="Arial" w:cs="Arial"/>
          <w:sz w:val="22"/>
          <w:szCs w:val="22"/>
          <w:lang w:val="es-CO"/>
        </w:rPr>
        <w:t>La Ley 29338 de 2009 regula el uso y la gestión integrada de los recursos hídricos en Bolivia, comprendiendo las aguas superficiales, subterráneas y continentales, y extendiéndose a las aguas marítimas. De acuerdo a la Ley, el uso del agua debe realizarse en forma eficiente y con respeto a los derechos de terceros, promoviendo que se mantengan o mejoren sus características físico-químicas, el régimen hidrológico en beneficio del ambiente, la salud pública y la seguridad nacion</w:t>
      </w:r>
      <w:r w:rsidR="0010236C" w:rsidRPr="008409C0">
        <w:rPr>
          <w:rFonts w:ascii="Arial" w:hAnsi="Arial" w:cs="Arial"/>
          <w:sz w:val="22"/>
          <w:szCs w:val="22"/>
          <w:lang w:val="es-CO"/>
        </w:rPr>
        <w:t>al. La Ley establece los once (1</w:t>
      </w:r>
      <w:r w:rsidRPr="008409C0">
        <w:rPr>
          <w:rFonts w:ascii="Arial" w:hAnsi="Arial" w:cs="Arial"/>
          <w:sz w:val="22"/>
          <w:szCs w:val="22"/>
          <w:lang w:val="es-CO"/>
        </w:rPr>
        <w:t xml:space="preserve">1) principios para el manejo adecuado de este recurso, incluyendo la prioridad al acceso del agua, la participación de la población, la seguridad jurídica, la sostenibilidad, el respeto al recurso y la descentralización de la gestión pública del agua. Adicionalmente, la Ley regula los bienes asociados a los recursos hídricos, ya sean naturales (cauces, glaciares, </w:t>
      </w:r>
      <w:proofErr w:type="spellStart"/>
      <w:r w:rsidRPr="008409C0">
        <w:rPr>
          <w:rFonts w:ascii="Arial" w:hAnsi="Arial" w:cs="Arial"/>
          <w:sz w:val="22"/>
          <w:szCs w:val="22"/>
          <w:lang w:val="es-CO"/>
        </w:rPr>
        <w:t>etc</w:t>
      </w:r>
      <w:proofErr w:type="spellEnd"/>
      <w:r w:rsidRPr="008409C0">
        <w:rPr>
          <w:rFonts w:ascii="Arial" w:hAnsi="Arial" w:cs="Arial"/>
          <w:sz w:val="22"/>
          <w:szCs w:val="22"/>
          <w:lang w:val="es-CO"/>
        </w:rPr>
        <w:t xml:space="preserve">) o artificiales (captaciones, almacenamiento, medición, saneamiento, </w:t>
      </w:r>
      <w:proofErr w:type="spellStart"/>
      <w:r w:rsidRPr="008409C0">
        <w:rPr>
          <w:rFonts w:ascii="Arial" w:hAnsi="Arial" w:cs="Arial"/>
          <w:sz w:val="22"/>
          <w:szCs w:val="22"/>
          <w:lang w:val="es-CO"/>
        </w:rPr>
        <w:t>etc</w:t>
      </w:r>
      <w:proofErr w:type="spellEnd"/>
      <w:r w:rsidRPr="008409C0">
        <w:rPr>
          <w:rFonts w:ascii="Arial" w:hAnsi="Arial" w:cs="Arial"/>
          <w:sz w:val="22"/>
          <w:szCs w:val="22"/>
          <w:lang w:val="es-CO"/>
        </w:rPr>
        <w:t>) y crea el Sistema Nacional de Gestión de los Recursos Hídricos con el objeto de articular el accionar del Estado, conducir los procesos de gestión integrada y conservar los recursos hídricos y de bienes asociados.</w:t>
      </w:r>
    </w:p>
    <w:p w14:paraId="5BD88E00" w14:textId="77777777" w:rsidR="004F4A43" w:rsidRPr="008409C0" w:rsidRDefault="00896CEB" w:rsidP="004F4A43">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En términos sociales, l</w:t>
      </w:r>
      <w:r w:rsidR="00547E72" w:rsidRPr="008409C0">
        <w:rPr>
          <w:rFonts w:ascii="Arial" w:hAnsi="Arial" w:cs="Arial"/>
          <w:sz w:val="22"/>
          <w:szCs w:val="22"/>
          <w:lang w:val="es-ES"/>
        </w:rPr>
        <w:t xml:space="preserve">a reforma constitucional de 1995 reconoció la naturaleza pluricultural y multiétnica (CPE, 1995: art.1º) de la sociedad boliviana, la personería jurídica de los pueblos y comunidades campesinas e indígenas, sus derechos territoriales originarios y la jurisdicción y competencia de las autoridades naturales para la resolución de los conflictos en aplicación de sus usos y costumbres, entre otros derechos colectivos (CPE, 1995: art.171º). La Ley de Participación Popular (Ley 1551, 1994: art. 2) </w:t>
      </w:r>
      <w:r w:rsidR="00447A2E" w:rsidRPr="008409C0">
        <w:rPr>
          <w:rFonts w:ascii="Arial" w:hAnsi="Arial" w:cs="Arial"/>
          <w:sz w:val="22"/>
          <w:szCs w:val="22"/>
          <w:lang w:val="es-ES"/>
        </w:rPr>
        <w:t>dio representación –con voz y voto– a las comunidades campesinas e indígenas en la definición de sus prioridades de desarrollo y la fiscalización de los recursos asignados para tal fin a los municipios, muchos de los cuales pasaron a tener autoridades indígenas. Esta ley reconoce a través de las Organizaciones Territoriales de Base (OTB) a las organizaciones indígenas.</w:t>
      </w:r>
    </w:p>
    <w:p w14:paraId="1DCC6F52" w14:textId="77777777" w:rsidR="004F4A43" w:rsidRPr="008409C0" w:rsidRDefault="00547E72" w:rsidP="004F4A43">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La Ley 341 de Participación y Control Social establece el marco general de participación y control social, establece la democracia participativa, representativa y comunitaria, basada en el principio de soberanía popular que consagra la Constitución Política del Estado. La ley aplica a entidades públicas de todos los </w:t>
      </w:r>
      <w:r w:rsidR="009B3F5D" w:rsidRPr="008409C0">
        <w:rPr>
          <w:rFonts w:ascii="Arial" w:hAnsi="Arial" w:cs="Arial"/>
          <w:sz w:val="22"/>
          <w:szCs w:val="22"/>
          <w:lang w:val="es-ES"/>
        </w:rPr>
        <w:t>ó</w:t>
      </w:r>
      <w:r w:rsidRPr="008409C0">
        <w:rPr>
          <w:rFonts w:ascii="Arial" w:hAnsi="Arial" w:cs="Arial"/>
          <w:sz w:val="22"/>
          <w:szCs w:val="22"/>
          <w:lang w:val="es-ES"/>
        </w:rPr>
        <w:t>rdenes territoriales, y busca garantizar la participación, la transparencia y el control social de la gestión pública.</w:t>
      </w:r>
    </w:p>
    <w:p w14:paraId="46D754AF" w14:textId="77777777" w:rsidR="00896CEB" w:rsidRPr="008409C0" w:rsidRDefault="00DD47EF" w:rsidP="00896CEB">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lastRenderedPageBreak/>
        <w:t>L</w:t>
      </w:r>
      <w:r w:rsidRPr="008409C0">
        <w:rPr>
          <w:rFonts w:ascii="Arial" w:hAnsi="Arial" w:cs="Arial"/>
          <w:sz w:val="22"/>
          <w:szCs w:val="22"/>
          <w:lang w:val="es-CL"/>
        </w:rPr>
        <w:t xml:space="preserve">as Guías de Desarrollo </w:t>
      </w:r>
      <w:r w:rsidRPr="008409C0">
        <w:rPr>
          <w:rFonts w:ascii="Arial" w:hAnsi="Arial" w:cs="Arial"/>
          <w:color w:val="000000"/>
          <w:sz w:val="22"/>
          <w:szCs w:val="22"/>
          <w:lang w:val="es-CL"/>
        </w:rPr>
        <w:t xml:space="preserve">Comunitario – DESCOM, del Viceministerio de Agua Potable y Saneamiento, establecen una serie de lineamientos y recomendaciones para el trabajo con comunidades en el marco de proyectos de saneamiento, dentro de las que se especifica como base para garantizar la </w:t>
      </w:r>
      <w:r w:rsidRPr="008409C0">
        <w:rPr>
          <w:rFonts w:ascii="Arial" w:eastAsia="Times New Roman" w:hAnsi="Arial" w:cs="Arial"/>
          <w:sz w:val="22"/>
          <w:szCs w:val="22"/>
          <w:lang w:val="es-CL" w:eastAsia="es-CL"/>
        </w:rPr>
        <w:t>sostenibilidad en la prestación de los servicios de agua y saneamiento, la implementación de procesos participativos que articulen el desarrollo y la gestión comunitaria de los servicios con el mandato institucional de los prestadores de servicios, la educación sanitaria y ambiental, la higiene, la salud y la asistencia técnica de los gobiernos municipales.</w:t>
      </w:r>
    </w:p>
    <w:p w14:paraId="4DD8AABF" w14:textId="77777777" w:rsidR="00DE42CD" w:rsidRPr="008409C0" w:rsidRDefault="00896CEB" w:rsidP="00DE42CD">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Adicionalmente, Bolivia cuenta con la Ley 602 de 2014 la cual refuerza el marco normativo que promueve la Gestión del Riesgo de Desastres como un aspecto transversal a las políticas públicas en todos los niveles d</w:t>
      </w:r>
      <w:r w:rsidR="00DE42CD" w:rsidRPr="008409C0">
        <w:rPr>
          <w:rFonts w:ascii="Arial" w:hAnsi="Arial" w:cs="Arial"/>
          <w:sz w:val="22"/>
          <w:szCs w:val="22"/>
          <w:lang w:val="es-ES"/>
        </w:rPr>
        <w:t>e gestión territorial</w:t>
      </w:r>
      <w:r w:rsidRPr="008409C0">
        <w:rPr>
          <w:rFonts w:ascii="Arial" w:hAnsi="Arial" w:cs="Arial"/>
          <w:sz w:val="22"/>
          <w:szCs w:val="22"/>
          <w:lang w:val="es-ES"/>
        </w:rPr>
        <w:t>. Esta ley pretende regular el marco institucional y competencial para la gestión de riesgos que incluye la reducción del riesgo a través de la prevención, mitigación y recuperación y; la atención de desastres y/o emergencias a través de la preparación, alerta, respuesta y rehabilitación ante riesgos de desastres ocasionados por amenazas naturales, socio-naturales, tecnológicas y antrópicas, así como vulnerabilidades sociales, ec</w:t>
      </w:r>
      <w:r w:rsidR="00DE42CD" w:rsidRPr="008409C0">
        <w:rPr>
          <w:rFonts w:ascii="Arial" w:hAnsi="Arial" w:cs="Arial"/>
          <w:sz w:val="22"/>
          <w:szCs w:val="22"/>
          <w:lang w:val="es-ES"/>
        </w:rPr>
        <w:t xml:space="preserve">onómicas, físicas y ambientales. </w:t>
      </w:r>
    </w:p>
    <w:p w14:paraId="0C1B2DD1" w14:textId="77777777" w:rsidR="00896CEB" w:rsidRPr="008409C0" w:rsidRDefault="00896CEB" w:rsidP="00DE42CD">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Existen dos entidades a cargo, el Ministerio de Planificación del Desarrollo el cual se encarga de la reducción de riesgos y el Ministerio de Defensa orientado a los preparativos y la atención de emergencias.  De igual forma existe el Sistema Nacional de Reducción de Riesgos y Atención a Desastres y Emergencias SISRADE, el cual está conformado por  el Consejo Nacional para la Reducción de Riesgos y Atención de Desastres y/o Emergencias, entidades territoriales autónomas, entidades del nivel central del Estado y por organizaciones sociales y personas privadas. </w:t>
      </w:r>
    </w:p>
    <w:p w14:paraId="09B968E5" w14:textId="77777777" w:rsidR="00C13CB9" w:rsidRPr="008409C0" w:rsidRDefault="00C13CB9" w:rsidP="008409C0">
      <w:pPr>
        <w:pStyle w:val="Heading2"/>
        <w:ind w:left="720" w:hanging="720"/>
        <w:rPr>
          <w:rFonts w:ascii="Arial" w:hAnsi="Arial" w:cs="Arial"/>
          <w:szCs w:val="22"/>
          <w:lang w:val="es-ES"/>
        </w:rPr>
      </w:pPr>
      <w:bookmarkStart w:id="16" w:name="_Toc459374035"/>
      <w:r w:rsidRPr="008409C0">
        <w:rPr>
          <w:rFonts w:ascii="Arial" w:hAnsi="Arial" w:cs="Arial"/>
          <w:szCs w:val="22"/>
          <w:lang w:val="es-ES"/>
        </w:rPr>
        <w:t>Consistencia con Políticas y Directrices del BID</w:t>
      </w:r>
      <w:bookmarkEnd w:id="16"/>
      <w:r w:rsidRPr="008409C0">
        <w:rPr>
          <w:rFonts w:ascii="Arial" w:hAnsi="Arial" w:cs="Arial"/>
          <w:szCs w:val="22"/>
          <w:lang w:val="es-ES"/>
        </w:rPr>
        <w:t xml:space="preserve"> </w:t>
      </w:r>
    </w:p>
    <w:p w14:paraId="28F9D4FC" w14:textId="77777777" w:rsidR="00F30907" w:rsidRPr="008409C0" w:rsidRDefault="00C13CB9" w:rsidP="00F30907">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El Anexo 1, presenta un resumen del cumplimiento del Programa con la Política de Medio Ambiente y Cumplimiento de Salvaguardias (OP-703). Básicamente el programa es consistente con las políticas de salvaguardia del BID.</w:t>
      </w:r>
      <w:r w:rsidR="00416911" w:rsidRPr="008409C0">
        <w:rPr>
          <w:rFonts w:ascii="Arial" w:hAnsi="Arial" w:cs="Arial"/>
          <w:sz w:val="22"/>
          <w:szCs w:val="22"/>
          <w:lang w:val="es-ES"/>
        </w:rPr>
        <w:t xml:space="preserve"> </w:t>
      </w:r>
    </w:p>
    <w:p w14:paraId="136C9F71" w14:textId="04DF7234" w:rsidR="0025504B" w:rsidRPr="008409C0" w:rsidRDefault="00AB3814" w:rsidP="0025504B">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Los proyectos a financiar por el programa deben pasar por el proceso de categorización ambiental y de elaboración de los respectivos Programas de Prevención y Mitigación (PPM), y Planes de Aplicación y Seguimiento Ambiental (PASA) para obtener la licencia ambiental. </w:t>
      </w:r>
      <w:r w:rsidR="00B468C6" w:rsidRPr="008409C0">
        <w:rPr>
          <w:rFonts w:ascii="Arial" w:hAnsi="Arial" w:cs="Arial"/>
          <w:sz w:val="22"/>
          <w:szCs w:val="22"/>
          <w:lang w:val="es-ES"/>
        </w:rPr>
        <w:t xml:space="preserve">Esto será requisito previo al inicio de las obras para todos los proyectos a financiar por el Programa y así quedará recogido en el ROP del mismo. </w:t>
      </w:r>
      <w:r w:rsidR="004C02AD" w:rsidRPr="008409C0">
        <w:rPr>
          <w:rFonts w:ascii="Arial" w:hAnsi="Arial" w:cs="Arial"/>
          <w:sz w:val="22"/>
          <w:szCs w:val="22"/>
          <w:lang w:val="es-ES"/>
        </w:rPr>
        <w:t xml:space="preserve"> En el caso concreto de las obras de la muestra, al momento de preparación de este documento, algunos de los mismos contaban ya con licencia ambiental, y el resto contaban con los documentos de licenciamiento necesarios (fichas ambientales y PPM-PASA). </w:t>
      </w:r>
    </w:p>
    <w:p w14:paraId="492D6800" w14:textId="0B2CDC02" w:rsidR="00D05B35" w:rsidRPr="008409C0" w:rsidRDefault="0025504B" w:rsidP="006A5EC6">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En resumen y para el Programa, los proyectos de la muestra han sido evaluados durante la fase de análisis, y se puede concluir que cumplen con las políticas de salvaguardas del Banco. Según la OP-703 y la OP-102, el AAS realizado para estas obras y el MGAS desarrollado para el Programa han sido debidamente puestos a disposición del público en la página web del Ejecutor y en el portal digital del Banco. Asimismo, el proyecto fue debidamente consultado en las </w:t>
      </w:r>
      <w:r w:rsidRPr="008409C0">
        <w:rPr>
          <w:rFonts w:ascii="Arial" w:hAnsi="Arial" w:cs="Arial"/>
          <w:sz w:val="22"/>
          <w:szCs w:val="22"/>
          <w:lang w:val="es-ES"/>
        </w:rPr>
        <w:lastRenderedPageBreak/>
        <w:t>áreas de influencia para cada una de las obras de la muestra, tanto en el Municipio de La Paz como de El Alto, y los comentarios, sugerencias y preocupaciones recogidas durante las correspondientes sesiones de consulta, han sido debidamente recogidas en el Análisis Ambiental y Social (AAS), el Marco de Gestión Ambiental y Social (MGAS) y alimentaran las medidas a proponer en los Planes de Concertación social específicos para cada uno de los Municipios.</w:t>
      </w:r>
    </w:p>
    <w:p w14:paraId="6DFB9972" w14:textId="77777777" w:rsidR="00D05B35" w:rsidRPr="008409C0" w:rsidRDefault="00D05B35" w:rsidP="006A5EC6">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ES"/>
        </w:rPr>
        <w:t xml:space="preserve">Respecto de las consultas públicas, durante el mes de julio de 2016 </w:t>
      </w:r>
      <w:r w:rsidRPr="008409C0">
        <w:rPr>
          <w:rFonts w:ascii="Arial" w:hAnsi="Arial" w:cs="Arial"/>
          <w:sz w:val="22"/>
          <w:szCs w:val="22"/>
          <w:lang w:val="es-PE" w:eastAsia="es-ES"/>
        </w:rPr>
        <w:t xml:space="preserve">se realizaron 7 eventos de consulta pública, 3 en la ciudad de El Alto que abarcaron a los tres distritos beneficiados (1,2,8) y 4 en la ciudad de La Paz, de las cuales 2 fueron con vecinos de la zona urbana y 2 con </w:t>
      </w:r>
      <w:proofErr w:type="spellStart"/>
      <w:r w:rsidRPr="008409C0">
        <w:rPr>
          <w:rFonts w:ascii="Arial" w:hAnsi="Arial" w:cs="Arial"/>
          <w:sz w:val="22"/>
          <w:szCs w:val="22"/>
          <w:lang w:val="es-PE" w:eastAsia="es-ES"/>
        </w:rPr>
        <w:t>comunarios</w:t>
      </w:r>
      <w:proofErr w:type="spellEnd"/>
      <w:r w:rsidRPr="008409C0">
        <w:rPr>
          <w:rFonts w:ascii="Arial" w:hAnsi="Arial" w:cs="Arial"/>
          <w:sz w:val="22"/>
          <w:szCs w:val="22"/>
          <w:lang w:val="es-PE" w:eastAsia="es-ES"/>
        </w:rPr>
        <w:t xml:space="preserve"> indígenas del área rural de la cuenca </w:t>
      </w:r>
      <w:proofErr w:type="spellStart"/>
      <w:r w:rsidRPr="008409C0">
        <w:rPr>
          <w:rFonts w:ascii="Arial" w:hAnsi="Arial" w:cs="Arial"/>
          <w:sz w:val="22"/>
          <w:szCs w:val="22"/>
          <w:lang w:val="es-PE" w:eastAsia="es-ES"/>
        </w:rPr>
        <w:t>alt</w:t>
      </w:r>
      <w:proofErr w:type="spellEnd"/>
    </w:p>
    <w:p w14:paraId="683A9542" w14:textId="77777777" w:rsidR="00C13CB9" w:rsidRPr="008409C0" w:rsidRDefault="00C13CB9" w:rsidP="008409C0">
      <w:pPr>
        <w:pStyle w:val="Heading2"/>
        <w:ind w:left="720" w:hanging="720"/>
        <w:rPr>
          <w:rFonts w:ascii="Arial" w:hAnsi="Arial" w:cs="Arial"/>
          <w:szCs w:val="22"/>
          <w:lang w:val="es-ES"/>
        </w:rPr>
      </w:pPr>
      <w:bookmarkStart w:id="17" w:name="_Toc459374036"/>
      <w:r w:rsidRPr="008409C0">
        <w:rPr>
          <w:rFonts w:ascii="Arial" w:hAnsi="Arial" w:cs="Arial"/>
          <w:szCs w:val="22"/>
          <w:lang w:val="es-ES"/>
        </w:rPr>
        <w:t>Requisitos del Proyecto y Estándares</w:t>
      </w:r>
      <w:bookmarkEnd w:id="17"/>
      <w:r w:rsidRPr="008409C0">
        <w:rPr>
          <w:rFonts w:ascii="Arial" w:hAnsi="Arial" w:cs="Arial"/>
          <w:szCs w:val="22"/>
          <w:lang w:val="es-ES"/>
        </w:rPr>
        <w:t xml:space="preserve"> </w:t>
      </w:r>
      <w:r w:rsidRPr="008409C0">
        <w:rPr>
          <w:rFonts w:ascii="Arial" w:hAnsi="Arial" w:cs="Arial"/>
          <w:szCs w:val="22"/>
          <w:lang w:val="es-ES"/>
        </w:rPr>
        <w:tab/>
      </w:r>
      <w:r w:rsidRPr="008409C0">
        <w:rPr>
          <w:rFonts w:ascii="Arial" w:hAnsi="Arial" w:cs="Arial"/>
          <w:szCs w:val="22"/>
          <w:lang w:val="es-ES"/>
        </w:rPr>
        <w:tab/>
      </w:r>
    </w:p>
    <w:p w14:paraId="2A7D0614" w14:textId="77777777" w:rsidR="000741EC" w:rsidRPr="008409C0" w:rsidRDefault="0014130E" w:rsidP="000741EC">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CO"/>
        </w:rPr>
        <w:t xml:space="preserve">El principal aporte del Programa de Drenaje Pluvial (Fase III) </w:t>
      </w:r>
      <w:r w:rsidR="00893DD8" w:rsidRPr="008409C0">
        <w:rPr>
          <w:rFonts w:ascii="Arial" w:hAnsi="Arial" w:cs="Arial"/>
          <w:sz w:val="22"/>
          <w:szCs w:val="22"/>
          <w:lang w:val="es-ES"/>
        </w:rPr>
        <w:t xml:space="preserve">está asociado </w:t>
      </w:r>
      <w:r w:rsidRPr="008409C0">
        <w:rPr>
          <w:rFonts w:ascii="Arial" w:hAnsi="Arial" w:cs="Arial"/>
          <w:sz w:val="22"/>
          <w:szCs w:val="22"/>
          <w:lang w:val="es-CO"/>
        </w:rPr>
        <w:t xml:space="preserve">a mejorar la calidad de vida de los habitantes de las ciudades de La Paz y El Alto, y reducir la vulnerabilidad a riesgos y daños causados por eventos geológicos e </w:t>
      </w:r>
      <w:proofErr w:type="spellStart"/>
      <w:r w:rsidRPr="008409C0">
        <w:rPr>
          <w:rFonts w:ascii="Arial" w:hAnsi="Arial" w:cs="Arial"/>
          <w:sz w:val="22"/>
          <w:szCs w:val="22"/>
          <w:lang w:val="es-CO"/>
        </w:rPr>
        <w:t>hidro</w:t>
      </w:r>
      <w:proofErr w:type="spellEnd"/>
      <w:r w:rsidRPr="008409C0">
        <w:rPr>
          <w:rFonts w:ascii="Arial" w:hAnsi="Arial" w:cs="Arial"/>
          <w:sz w:val="22"/>
          <w:szCs w:val="22"/>
          <w:lang w:val="es-CO"/>
        </w:rPr>
        <w:t xml:space="preserve">-meteorológicos extremos. Lo anterior, mediante la implementación de obras de infraestructura </w:t>
      </w:r>
      <w:proofErr w:type="spellStart"/>
      <w:r w:rsidRPr="008409C0">
        <w:rPr>
          <w:rFonts w:ascii="Arial" w:hAnsi="Arial" w:cs="Arial"/>
          <w:sz w:val="22"/>
          <w:szCs w:val="22"/>
          <w:lang w:val="es-CO"/>
        </w:rPr>
        <w:t>resilientes</w:t>
      </w:r>
      <w:proofErr w:type="spellEnd"/>
      <w:r w:rsidR="00893DD8" w:rsidRPr="008409C0">
        <w:rPr>
          <w:rFonts w:ascii="Arial" w:hAnsi="Arial" w:cs="Arial"/>
          <w:sz w:val="22"/>
          <w:szCs w:val="22"/>
          <w:lang w:val="es-CO"/>
        </w:rPr>
        <w:t>,</w:t>
      </w:r>
      <w:r w:rsidRPr="008409C0">
        <w:rPr>
          <w:rFonts w:ascii="Arial" w:hAnsi="Arial" w:cs="Arial"/>
          <w:sz w:val="22"/>
          <w:szCs w:val="22"/>
          <w:lang w:val="es-CO"/>
        </w:rPr>
        <w:t xml:space="preserve"> y acciones complementarias que mejoren la infraestructura del sistema de drenaje pluvial de estas ciudades, su seguridad y su gestión de forma congruente con el crecimiento urb</w:t>
      </w:r>
      <w:r w:rsidR="00102C7F" w:rsidRPr="008409C0">
        <w:rPr>
          <w:rFonts w:ascii="Arial" w:hAnsi="Arial" w:cs="Arial"/>
          <w:sz w:val="22"/>
          <w:szCs w:val="22"/>
          <w:lang w:val="es-CO"/>
        </w:rPr>
        <w:t xml:space="preserve">ano. </w:t>
      </w:r>
    </w:p>
    <w:p w14:paraId="195F05D5" w14:textId="77777777" w:rsidR="00102C7F" w:rsidRPr="008409C0" w:rsidRDefault="00893DD8" w:rsidP="000741EC">
      <w:pPr>
        <w:numPr>
          <w:ilvl w:val="1"/>
          <w:numId w:val="3"/>
        </w:numPr>
        <w:spacing w:after="120"/>
        <w:ind w:left="720"/>
        <w:jc w:val="both"/>
        <w:rPr>
          <w:rFonts w:ascii="Arial" w:hAnsi="Arial" w:cs="Arial"/>
          <w:sz w:val="22"/>
          <w:szCs w:val="22"/>
          <w:lang w:val="es-ES"/>
        </w:rPr>
      </w:pPr>
      <w:r w:rsidRPr="008409C0">
        <w:rPr>
          <w:rFonts w:ascii="Arial" w:hAnsi="Arial" w:cs="Arial"/>
          <w:sz w:val="22"/>
          <w:szCs w:val="22"/>
          <w:lang w:val="es-CO"/>
        </w:rPr>
        <w:t xml:space="preserve">La problemática de los procesos erosivos </w:t>
      </w:r>
      <w:r w:rsidR="00102C7F" w:rsidRPr="008409C0">
        <w:rPr>
          <w:rFonts w:ascii="Arial" w:hAnsi="Arial" w:cs="Arial"/>
          <w:sz w:val="22"/>
          <w:szCs w:val="22"/>
          <w:lang w:val="es-CO"/>
        </w:rPr>
        <w:t xml:space="preserve">en los </w:t>
      </w:r>
      <w:r w:rsidR="00102C7F" w:rsidRPr="008409C0">
        <w:rPr>
          <w:rFonts w:ascii="Arial" w:hAnsi="Arial" w:cs="Arial"/>
          <w:sz w:val="22"/>
          <w:szCs w:val="22"/>
          <w:lang w:val="es-ES"/>
        </w:rPr>
        <w:t>canales de aguas pluviales</w:t>
      </w:r>
      <w:r w:rsidR="00102C7F" w:rsidRPr="008409C0">
        <w:rPr>
          <w:rFonts w:ascii="Arial" w:hAnsi="Arial" w:cs="Arial"/>
          <w:sz w:val="22"/>
          <w:szCs w:val="22"/>
          <w:lang w:val="es-CO"/>
        </w:rPr>
        <w:t xml:space="preserve"> y en las cuencas de los ríos en La Paz y El Alto, requieren de la gestión adecuada de las </w:t>
      </w:r>
      <w:r w:rsidR="00102C7F" w:rsidRPr="008409C0">
        <w:rPr>
          <w:rFonts w:ascii="Arial" w:hAnsi="Arial" w:cs="Arial"/>
          <w:sz w:val="22"/>
          <w:szCs w:val="22"/>
          <w:lang w:val="es-ES"/>
        </w:rPr>
        <w:t xml:space="preserve">obras estructurales de drenaje pluvial, </w:t>
      </w:r>
      <w:r w:rsidR="000741EC" w:rsidRPr="008409C0">
        <w:rPr>
          <w:rFonts w:ascii="Arial" w:hAnsi="Arial" w:cs="Arial"/>
          <w:sz w:val="22"/>
          <w:szCs w:val="22"/>
          <w:lang w:val="es-ES"/>
        </w:rPr>
        <w:t>así</w:t>
      </w:r>
      <w:r w:rsidR="00102C7F" w:rsidRPr="008409C0">
        <w:rPr>
          <w:rFonts w:ascii="Arial" w:hAnsi="Arial" w:cs="Arial"/>
          <w:sz w:val="22"/>
          <w:szCs w:val="22"/>
          <w:lang w:val="es-ES"/>
        </w:rPr>
        <w:t xml:space="preserve"> como de </w:t>
      </w:r>
      <w:r w:rsidR="000741EC" w:rsidRPr="008409C0">
        <w:rPr>
          <w:rFonts w:ascii="Arial" w:hAnsi="Arial" w:cs="Arial"/>
          <w:sz w:val="22"/>
          <w:szCs w:val="22"/>
          <w:lang w:val="es-ES"/>
        </w:rPr>
        <w:t>la concientización</w:t>
      </w:r>
      <w:r w:rsidR="00102C7F" w:rsidRPr="008409C0">
        <w:rPr>
          <w:rFonts w:ascii="Arial" w:hAnsi="Arial" w:cs="Arial"/>
          <w:sz w:val="22"/>
          <w:szCs w:val="22"/>
          <w:lang w:val="es-ES"/>
        </w:rPr>
        <w:t xml:space="preserve"> de la </w:t>
      </w:r>
      <w:r w:rsidR="000741EC" w:rsidRPr="008409C0">
        <w:rPr>
          <w:rFonts w:ascii="Arial" w:hAnsi="Arial" w:cs="Arial"/>
          <w:sz w:val="22"/>
          <w:szCs w:val="22"/>
          <w:lang w:val="es-ES"/>
        </w:rPr>
        <w:t>población</w:t>
      </w:r>
      <w:r w:rsidR="00102C7F" w:rsidRPr="008409C0">
        <w:rPr>
          <w:rFonts w:ascii="Arial" w:hAnsi="Arial" w:cs="Arial"/>
          <w:sz w:val="22"/>
          <w:szCs w:val="22"/>
          <w:lang w:val="es-ES"/>
        </w:rPr>
        <w:t xml:space="preserve"> respecto a los problemas que ocasiona la inadecuada disposición de los residuos sólidos en</w:t>
      </w:r>
      <w:r w:rsidR="000741EC" w:rsidRPr="008409C0">
        <w:rPr>
          <w:rFonts w:ascii="Arial" w:hAnsi="Arial" w:cs="Arial"/>
          <w:sz w:val="22"/>
          <w:szCs w:val="22"/>
          <w:lang w:val="es-ES"/>
        </w:rPr>
        <w:t xml:space="preserve"> estas</w:t>
      </w:r>
      <w:r w:rsidR="00102C7F" w:rsidRPr="008409C0">
        <w:rPr>
          <w:rFonts w:ascii="Arial" w:hAnsi="Arial" w:cs="Arial"/>
          <w:sz w:val="22"/>
          <w:szCs w:val="22"/>
          <w:lang w:val="es-ES"/>
        </w:rPr>
        <w:t xml:space="preserve"> ciudad</w:t>
      </w:r>
      <w:r w:rsidR="000741EC" w:rsidRPr="008409C0">
        <w:rPr>
          <w:rFonts w:ascii="Arial" w:hAnsi="Arial" w:cs="Arial"/>
          <w:sz w:val="22"/>
          <w:szCs w:val="22"/>
          <w:lang w:val="es-ES"/>
        </w:rPr>
        <w:t>es</w:t>
      </w:r>
      <w:r w:rsidR="00102C7F" w:rsidRPr="008409C0">
        <w:rPr>
          <w:rFonts w:ascii="Arial" w:hAnsi="Arial" w:cs="Arial"/>
          <w:sz w:val="22"/>
          <w:szCs w:val="22"/>
          <w:lang w:val="es-ES"/>
        </w:rPr>
        <w:t>.</w:t>
      </w:r>
      <w:r w:rsidR="000741EC" w:rsidRPr="008409C0">
        <w:rPr>
          <w:rFonts w:ascii="Arial" w:hAnsi="Arial" w:cs="Arial"/>
          <w:sz w:val="22"/>
          <w:szCs w:val="22"/>
          <w:lang w:val="es-ES"/>
        </w:rPr>
        <w:t xml:space="preserve"> </w:t>
      </w:r>
      <w:r w:rsidR="00102C7F" w:rsidRPr="008409C0">
        <w:rPr>
          <w:rFonts w:ascii="Arial" w:hAnsi="Arial" w:cs="Arial"/>
          <w:sz w:val="22"/>
          <w:szCs w:val="22"/>
          <w:lang w:val="es-ES"/>
        </w:rPr>
        <w:t xml:space="preserve">Los estándares aplicables a las inversiones en los emisarios y las cuencas se ajustan a las normas bolivianas, </w:t>
      </w:r>
      <w:r w:rsidR="000741EC" w:rsidRPr="008409C0">
        <w:rPr>
          <w:rFonts w:ascii="Arial" w:hAnsi="Arial" w:cs="Arial"/>
          <w:sz w:val="22"/>
          <w:szCs w:val="22"/>
          <w:lang w:val="es-ES"/>
        </w:rPr>
        <w:t xml:space="preserve">y </w:t>
      </w:r>
      <w:r w:rsidR="00102C7F" w:rsidRPr="008409C0">
        <w:rPr>
          <w:rFonts w:ascii="Arial" w:hAnsi="Arial" w:cs="Arial"/>
          <w:sz w:val="22"/>
          <w:szCs w:val="22"/>
          <w:lang w:val="es-ES"/>
        </w:rPr>
        <w:t>contribuyen a disminuir la concentración de sedimentos en los sistemas de drenaje.</w:t>
      </w:r>
    </w:p>
    <w:p w14:paraId="6B2807EE" w14:textId="77777777" w:rsidR="00C13CB9" w:rsidRPr="008409C0" w:rsidRDefault="00C13CB9" w:rsidP="00FD7E28">
      <w:pPr>
        <w:pStyle w:val="Heading1"/>
        <w:spacing w:after="120"/>
        <w:rPr>
          <w:rFonts w:ascii="Arial" w:hAnsi="Arial" w:cs="Arial"/>
          <w:sz w:val="22"/>
          <w:szCs w:val="22"/>
          <w:lang w:val="es-ES"/>
        </w:rPr>
      </w:pPr>
      <w:bookmarkStart w:id="18" w:name="_Toc422409159"/>
      <w:bookmarkStart w:id="19" w:name="_Toc422409216"/>
      <w:bookmarkStart w:id="20" w:name="_Toc459374037"/>
      <w:r w:rsidRPr="008409C0">
        <w:rPr>
          <w:rFonts w:ascii="Arial" w:hAnsi="Arial" w:cs="Arial"/>
          <w:sz w:val="22"/>
          <w:szCs w:val="22"/>
          <w:lang w:val="es-ES"/>
        </w:rPr>
        <w:t>Impactos y Riesgos Ambientales y Sociales y Mitigación</w:t>
      </w:r>
      <w:bookmarkEnd w:id="18"/>
      <w:bookmarkEnd w:id="19"/>
      <w:bookmarkEnd w:id="20"/>
    </w:p>
    <w:p w14:paraId="79C523AD" w14:textId="77777777" w:rsidR="00C13CB9" w:rsidRPr="00DD7735" w:rsidRDefault="00C13CB9" w:rsidP="00851289">
      <w:pPr>
        <w:pStyle w:val="Heading2"/>
        <w:numPr>
          <w:ilvl w:val="0"/>
          <w:numId w:val="38"/>
        </w:numPr>
        <w:ind w:left="720" w:hanging="720"/>
        <w:rPr>
          <w:rFonts w:ascii="Arial" w:hAnsi="Arial" w:cs="Arial"/>
          <w:lang w:val="es-ES"/>
        </w:rPr>
      </w:pPr>
      <w:bookmarkStart w:id="21" w:name="_Toc459374038"/>
      <w:r w:rsidRPr="00DD7735">
        <w:rPr>
          <w:rFonts w:ascii="Arial" w:hAnsi="Arial" w:cs="Arial"/>
          <w:lang w:val="es-ES"/>
        </w:rPr>
        <w:t>Resumen de Principales Impactos y Riesgos</w:t>
      </w:r>
      <w:bookmarkEnd w:id="21"/>
      <w:r w:rsidRPr="00DD7735">
        <w:rPr>
          <w:rFonts w:ascii="Arial" w:hAnsi="Arial" w:cs="Arial"/>
          <w:lang w:val="es-ES"/>
        </w:rPr>
        <w:t xml:space="preserve"> </w:t>
      </w:r>
      <w:r w:rsidRPr="00DD7735">
        <w:rPr>
          <w:rFonts w:ascii="Arial" w:hAnsi="Arial" w:cs="Arial"/>
          <w:lang w:val="es-ES"/>
        </w:rPr>
        <w:tab/>
      </w:r>
    </w:p>
    <w:p w14:paraId="1AF6AB8C" w14:textId="77777777" w:rsidR="00C13CB9" w:rsidRPr="008409C0" w:rsidRDefault="00C13CB9" w:rsidP="00AB3814">
      <w:pPr>
        <w:numPr>
          <w:ilvl w:val="1"/>
          <w:numId w:val="4"/>
        </w:numPr>
        <w:spacing w:after="120"/>
        <w:ind w:left="720"/>
        <w:jc w:val="both"/>
        <w:rPr>
          <w:rFonts w:ascii="Arial" w:hAnsi="Arial" w:cs="Arial"/>
          <w:sz w:val="22"/>
          <w:szCs w:val="22"/>
          <w:lang w:val="es-ES"/>
        </w:rPr>
      </w:pPr>
      <w:r w:rsidRPr="008409C0">
        <w:rPr>
          <w:rFonts w:ascii="Arial" w:hAnsi="Arial" w:cs="Arial"/>
          <w:sz w:val="22"/>
          <w:szCs w:val="22"/>
          <w:lang w:val="es-ES"/>
        </w:rPr>
        <w:t>Los</w:t>
      </w:r>
      <w:r w:rsidR="003E4539" w:rsidRPr="008409C0">
        <w:rPr>
          <w:rFonts w:ascii="Arial" w:hAnsi="Arial" w:cs="Arial"/>
          <w:sz w:val="22"/>
          <w:szCs w:val="22"/>
          <w:lang w:val="es-ES"/>
        </w:rPr>
        <w:t xml:space="preserve"> principales</w:t>
      </w:r>
      <w:r w:rsidRPr="008409C0">
        <w:rPr>
          <w:rFonts w:ascii="Arial" w:hAnsi="Arial" w:cs="Arial"/>
          <w:sz w:val="22"/>
          <w:szCs w:val="22"/>
          <w:lang w:val="es-ES"/>
        </w:rPr>
        <w:t xml:space="preserve"> riesgos ambientales y sociales de esta operación </w:t>
      </w:r>
      <w:r w:rsidR="003E4539" w:rsidRPr="008409C0">
        <w:rPr>
          <w:rFonts w:ascii="Arial" w:hAnsi="Arial" w:cs="Arial"/>
          <w:sz w:val="22"/>
          <w:szCs w:val="22"/>
          <w:lang w:val="es-ES"/>
        </w:rPr>
        <w:t>se encuentran asociados</w:t>
      </w:r>
      <w:r w:rsidRPr="008409C0">
        <w:rPr>
          <w:rFonts w:ascii="Arial" w:hAnsi="Arial" w:cs="Arial"/>
          <w:sz w:val="22"/>
          <w:szCs w:val="22"/>
          <w:lang w:val="es-ES"/>
        </w:rPr>
        <w:t xml:space="preserve"> </w:t>
      </w:r>
      <w:r w:rsidR="00B75CDB" w:rsidRPr="008409C0">
        <w:rPr>
          <w:rFonts w:ascii="Arial" w:hAnsi="Arial" w:cs="Arial"/>
          <w:sz w:val="22"/>
          <w:szCs w:val="22"/>
          <w:lang w:val="es-ES"/>
        </w:rPr>
        <w:t xml:space="preserve">principalmente con </w:t>
      </w:r>
      <w:r w:rsidR="00A97F03" w:rsidRPr="008409C0">
        <w:rPr>
          <w:rFonts w:ascii="Arial" w:hAnsi="Arial" w:cs="Arial"/>
          <w:sz w:val="22"/>
          <w:szCs w:val="22"/>
          <w:lang w:val="es-ES"/>
        </w:rPr>
        <w:t xml:space="preserve">las actividades de construcción, relacionadas con las excavaciones, movimientos de tierra, </w:t>
      </w:r>
      <w:r w:rsidR="00C25792" w:rsidRPr="008409C0">
        <w:rPr>
          <w:rFonts w:ascii="Arial" w:hAnsi="Arial" w:cs="Arial"/>
          <w:sz w:val="22"/>
          <w:szCs w:val="22"/>
          <w:lang w:val="es-ES"/>
        </w:rPr>
        <w:t xml:space="preserve">peligros de desestabilización de taludes, </w:t>
      </w:r>
      <w:r w:rsidR="00A97F03" w:rsidRPr="008409C0">
        <w:rPr>
          <w:rFonts w:ascii="Arial" w:hAnsi="Arial" w:cs="Arial"/>
          <w:sz w:val="22"/>
          <w:szCs w:val="22"/>
          <w:lang w:val="es-ES"/>
        </w:rPr>
        <w:t>movilización y utilización de equipos pesados, generación de escombros y desechos, y la alteración temporal de tráfico peatonal y vehicular</w:t>
      </w:r>
      <w:r w:rsidR="003E4539" w:rsidRPr="008409C0">
        <w:rPr>
          <w:rFonts w:ascii="Arial" w:hAnsi="Arial" w:cs="Arial"/>
          <w:sz w:val="22"/>
          <w:szCs w:val="22"/>
          <w:lang w:val="es-ES"/>
        </w:rPr>
        <w:t>.</w:t>
      </w:r>
      <w:r w:rsidR="00A97F03" w:rsidRPr="008409C0">
        <w:rPr>
          <w:rFonts w:ascii="Arial" w:hAnsi="Arial" w:cs="Arial"/>
          <w:sz w:val="22"/>
          <w:szCs w:val="22"/>
          <w:lang w:val="es-ES"/>
        </w:rPr>
        <w:t xml:space="preserve"> </w:t>
      </w:r>
      <w:r w:rsidR="00C25792" w:rsidRPr="008409C0">
        <w:rPr>
          <w:rFonts w:ascii="Arial" w:hAnsi="Arial" w:cs="Arial"/>
          <w:sz w:val="22"/>
          <w:szCs w:val="22"/>
          <w:lang w:val="es-ES"/>
        </w:rPr>
        <w:t xml:space="preserve">También puede darse alguna afectación de carácter económico para actividades de recolección de áridos en el Río </w:t>
      </w:r>
      <w:proofErr w:type="spellStart"/>
      <w:r w:rsidR="00C25792" w:rsidRPr="008409C0">
        <w:rPr>
          <w:rFonts w:ascii="Arial" w:hAnsi="Arial" w:cs="Arial"/>
          <w:sz w:val="22"/>
          <w:szCs w:val="22"/>
          <w:lang w:val="es-ES"/>
        </w:rPr>
        <w:t>Irpavi</w:t>
      </w:r>
      <w:proofErr w:type="spellEnd"/>
      <w:r w:rsidR="00C25792" w:rsidRPr="008409C0">
        <w:rPr>
          <w:rFonts w:ascii="Arial" w:hAnsi="Arial" w:cs="Arial"/>
          <w:sz w:val="22"/>
          <w:szCs w:val="22"/>
          <w:lang w:val="es-ES"/>
        </w:rPr>
        <w:t xml:space="preserve">, y de actividades comerciales que podrán verse afectadas por el transcurso de las obras. </w:t>
      </w:r>
      <w:r w:rsidR="00A97F03" w:rsidRPr="008409C0">
        <w:rPr>
          <w:rFonts w:ascii="Arial" w:hAnsi="Arial" w:cs="Arial"/>
          <w:sz w:val="22"/>
          <w:szCs w:val="22"/>
          <w:lang w:val="es-ES"/>
        </w:rPr>
        <w:t xml:space="preserve">El manejo social y ambiental de obra se realizará con apego a las salvaguardias ambientales y sociales del BID, dentro de los procedimientos locales de licenciamiento y manejo ambiental y social. </w:t>
      </w:r>
    </w:p>
    <w:p w14:paraId="041FCB8A" w14:textId="1691058F" w:rsidR="00ED39B9" w:rsidRPr="008409C0" w:rsidRDefault="00C13CB9" w:rsidP="00FD7E28">
      <w:pPr>
        <w:numPr>
          <w:ilvl w:val="1"/>
          <w:numId w:val="4"/>
        </w:numPr>
        <w:spacing w:after="120"/>
        <w:ind w:left="720"/>
        <w:jc w:val="both"/>
        <w:rPr>
          <w:rFonts w:ascii="Arial" w:hAnsi="Arial" w:cs="Arial"/>
          <w:sz w:val="22"/>
          <w:szCs w:val="22"/>
          <w:lang w:val="es-ES"/>
        </w:rPr>
      </w:pPr>
      <w:r w:rsidRPr="008409C0">
        <w:rPr>
          <w:rFonts w:ascii="Arial" w:hAnsi="Arial" w:cs="Arial"/>
          <w:sz w:val="22"/>
          <w:szCs w:val="22"/>
          <w:lang w:val="es-ES"/>
        </w:rPr>
        <w:t xml:space="preserve">De acuerdo </w:t>
      </w:r>
      <w:r w:rsidR="00F27372" w:rsidRPr="008409C0">
        <w:rPr>
          <w:rFonts w:ascii="Arial" w:hAnsi="Arial" w:cs="Arial"/>
          <w:sz w:val="22"/>
          <w:szCs w:val="22"/>
          <w:lang w:val="es-ES"/>
        </w:rPr>
        <w:t>con</w:t>
      </w:r>
      <w:r w:rsidRPr="008409C0">
        <w:rPr>
          <w:rFonts w:ascii="Arial" w:hAnsi="Arial" w:cs="Arial"/>
          <w:sz w:val="22"/>
          <w:szCs w:val="22"/>
          <w:lang w:val="es-ES"/>
        </w:rPr>
        <w:t xml:space="preserve">  la Política de Medio Ambiente y Cumplimiento de Salvaguardias (OP-703) –Directiva B.03 – esta operación tiene impactos </w:t>
      </w:r>
      <w:r w:rsidRPr="008409C0">
        <w:rPr>
          <w:rFonts w:ascii="Arial" w:hAnsi="Arial" w:cs="Arial"/>
          <w:sz w:val="22"/>
          <w:szCs w:val="22"/>
          <w:lang w:val="es-ES"/>
        </w:rPr>
        <w:lastRenderedPageBreak/>
        <w:t xml:space="preserve">ambientales potenciales de carácter mitigable, focalizados, temporales, y no escalables. Por tanto </w:t>
      </w:r>
      <w:r w:rsidR="005F1232" w:rsidRPr="008409C0">
        <w:rPr>
          <w:rFonts w:ascii="Arial" w:hAnsi="Arial" w:cs="Arial"/>
          <w:sz w:val="22"/>
          <w:szCs w:val="22"/>
          <w:lang w:val="es-ES"/>
        </w:rPr>
        <w:t xml:space="preserve">el proyecto se ha </w:t>
      </w:r>
      <w:r w:rsidRPr="008409C0">
        <w:rPr>
          <w:rFonts w:ascii="Arial" w:hAnsi="Arial" w:cs="Arial"/>
          <w:sz w:val="22"/>
          <w:szCs w:val="22"/>
          <w:lang w:val="es-ES"/>
        </w:rPr>
        <w:t>categor</w:t>
      </w:r>
      <w:r w:rsidR="005F1232" w:rsidRPr="008409C0">
        <w:rPr>
          <w:rFonts w:ascii="Arial" w:hAnsi="Arial" w:cs="Arial"/>
          <w:sz w:val="22"/>
          <w:szCs w:val="22"/>
          <w:lang w:val="es-ES"/>
        </w:rPr>
        <w:t xml:space="preserve">izado como de Categoría </w:t>
      </w:r>
      <w:r w:rsidRPr="008409C0">
        <w:rPr>
          <w:rFonts w:ascii="Arial" w:hAnsi="Arial" w:cs="Arial"/>
          <w:sz w:val="22"/>
          <w:szCs w:val="22"/>
          <w:lang w:val="es-ES"/>
        </w:rPr>
        <w:t xml:space="preserve"> B</w:t>
      </w:r>
      <w:r w:rsidR="005F1232" w:rsidRPr="008409C0">
        <w:rPr>
          <w:rFonts w:ascii="Arial" w:hAnsi="Arial" w:cs="Arial"/>
          <w:sz w:val="22"/>
          <w:szCs w:val="22"/>
          <w:lang w:val="es-ES"/>
        </w:rPr>
        <w:t xml:space="preserve"> de acuerdo </w:t>
      </w:r>
      <w:r w:rsidR="00F27372" w:rsidRPr="008409C0">
        <w:rPr>
          <w:rFonts w:ascii="Arial" w:hAnsi="Arial" w:cs="Arial"/>
          <w:sz w:val="22"/>
          <w:szCs w:val="22"/>
          <w:lang w:val="es-ES"/>
        </w:rPr>
        <w:t xml:space="preserve">con </w:t>
      </w:r>
      <w:r w:rsidR="005F1232" w:rsidRPr="008409C0">
        <w:rPr>
          <w:rFonts w:ascii="Arial" w:hAnsi="Arial" w:cs="Arial"/>
          <w:sz w:val="22"/>
          <w:szCs w:val="22"/>
          <w:lang w:val="es-ES"/>
        </w:rPr>
        <w:t xml:space="preserve">las políticas del Banco. Dado que se trata de un Programa de obras múltiples, dentro de los requisitos socio-ambientales del Reglamento Operativo para la selección de nuevos proyectos a financiar bajo el Programa, se especificara que no podrán ser financiadas obras de mayor nivel de impacto a las de la muestra evaluada durante la preparación del proyecto. Es decir, el Programa no podrá financiar obras nuevas que fueren asimilables por su nivel de impacto a proyectos de Categoría A de acuerdo </w:t>
      </w:r>
      <w:r w:rsidR="00F27372" w:rsidRPr="008409C0">
        <w:rPr>
          <w:rFonts w:ascii="Arial" w:hAnsi="Arial" w:cs="Arial"/>
          <w:sz w:val="22"/>
          <w:szCs w:val="22"/>
          <w:lang w:val="es-ES"/>
        </w:rPr>
        <w:t>con</w:t>
      </w:r>
      <w:r w:rsidR="005F1232" w:rsidRPr="008409C0">
        <w:rPr>
          <w:rFonts w:ascii="Arial" w:hAnsi="Arial" w:cs="Arial"/>
          <w:sz w:val="22"/>
          <w:szCs w:val="22"/>
          <w:lang w:val="es-ES"/>
        </w:rPr>
        <w:t xml:space="preserve"> las políticas de salvaguardas del Banco; o Categorías 1 o 2, de acuerdo a la normativa nacional  de licenciamiento ambiental (</w:t>
      </w:r>
      <w:r w:rsidR="005F1232" w:rsidRPr="008409C0">
        <w:rPr>
          <w:rFonts w:ascii="Arial" w:hAnsi="Arial" w:cs="Arial"/>
          <w:color w:val="000000"/>
          <w:sz w:val="22"/>
          <w:szCs w:val="22"/>
          <w:shd w:val="clear" w:color="auto" w:fill="FFFFFF"/>
          <w:lang w:val="es-ES"/>
        </w:rPr>
        <w:t>Ley del Medio Ambiente No. 1333 de 1992, Titulo III).</w:t>
      </w:r>
    </w:p>
    <w:p w14:paraId="52D03104" w14:textId="77777777" w:rsidR="00C13CB9" w:rsidRPr="008409C0" w:rsidRDefault="00C13CB9" w:rsidP="00FD7E28">
      <w:pPr>
        <w:pStyle w:val="Heading2"/>
        <w:ind w:left="720" w:hanging="720"/>
        <w:rPr>
          <w:rFonts w:ascii="Arial" w:hAnsi="Arial" w:cs="Arial"/>
          <w:szCs w:val="22"/>
          <w:lang w:val="es-ES"/>
        </w:rPr>
      </w:pPr>
      <w:bookmarkStart w:id="22" w:name="_Toc459374039"/>
      <w:r w:rsidRPr="008409C0">
        <w:rPr>
          <w:rFonts w:ascii="Arial" w:hAnsi="Arial" w:cs="Arial"/>
          <w:szCs w:val="22"/>
          <w:lang w:val="es-ES"/>
        </w:rPr>
        <w:t>Impactos y Riesgos Ambientales</w:t>
      </w:r>
      <w:r w:rsidR="00D55977" w:rsidRPr="008409C0">
        <w:rPr>
          <w:rFonts w:ascii="Arial" w:hAnsi="Arial" w:cs="Arial"/>
          <w:szCs w:val="22"/>
          <w:lang w:val="es-ES"/>
        </w:rPr>
        <w:t xml:space="preserve"> y Sociales</w:t>
      </w:r>
      <w:bookmarkEnd w:id="22"/>
    </w:p>
    <w:p w14:paraId="17F55606" w14:textId="77777777" w:rsidR="008B4D73" w:rsidRPr="008409C0" w:rsidRDefault="008B4D73" w:rsidP="008B4D73">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Las actividades de construcción relacionadas con las obras de infraestructura en los emisarios de la ciudad de El Alto y en las cuencas hídricas de La Paz, implican movimientos de  tierra, perfilado de taludes, levantamientos de capa asfáltica, y preparación de hormigón y mortero. Lo anterior</w:t>
      </w:r>
      <w:r w:rsidR="000E0861" w:rsidRPr="008409C0">
        <w:rPr>
          <w:rFonts w:ascii="Arial" w:hAnsi="Arial" w:cs="Arial"/>
          <w:sz w:val="22"/>
          <w:szCs w:val="22"/>
          <w:lang w:val="es-ES"/>
        </w:rPr>
        <w:t>,</w:t>
      </w:r>
      <w:r w:rsidRPr="008409C0">
        <w:rPr>
          <w:rFonts w:ascii="Arial" w:hAnsi="Arial" w:cs="Arial"/>
          <w:sz w:val="22"/>
          <w:szCs w:val="22"/>
          <w:lang w:val="es-ES"/>
        </w:rPr>
        <w:t xml:space="preserve"> aumentará la concentración de polvo, material </w:t>
      </w:r>
      <w:proofErr w:type="spellStart"/>
      <w:r w:rsidRPr="008409C0">
        <w:rPr>
          <w:rFonts w:ascii="Arial" w:hAnsi="Arial" w:cs="Arial"/>
          <w:sz w:val="22"/>
          <w:szCs w:val="22"/>
          <w:lang w:val="es-ES"/>
        </w:rPr>
        <w:t>particulado</w:t>
      </w:r>
      <w:proofErr w:type="spellEnd"/>
      <w:r w:rsidRPr="008409C0">
        <w:rPr>
          <w:rFonts w:ascii="Arial" w:hAnsi="Arial" w:cs="Arial"/>
          <w:sz w:val="22"/>
          <w:szCs w:val="22"/>
          <w:lang w:val="es-ES"/>
        </w:rPr>
        <w:t xml:space="preserve"> y emisiones de gases generando contaminación y afectando la calidad del aire. Adicionalmente, el uso de maquinaria como excavadoras de </w:t>
      </w:r>
      <w:r w:rsidR="00FA7F5A" w:rsidRPr="008409C0">
        <w:rPr>
          <w:rFonts w:ascii="Arial" w:hAnsi="Arial" w:cs="Arial"/>
          <w:sz w:val="22"/>
          <w:szCs w:val="22"/>
          <w:lang w:val="es-ES"/>
        </w:rPr>
        <w:t>oruga</w:t>
      </w:r>
      <w:r w:rsidRPr="008409C0">
        <w:rPr>
          <w:rFonts w:ascii="Arial" w:hAnsi="Arial" w:cs="Arial"/>
          <w:sz w:val="22"/>
          <w:szCs w:val="22"/>
          <w:lang w:val="es-ES"/>
        </w:rPr>
        <w:t xml:space="preserve">, retroexcavadoras, </w:t>
      </w:r>
      <w:proofErr w:type="spellStart"/>
      <w:r w:rsidRPr="008409C0">
        <w:rPr>
          <w:rFonts w:ascii="Arial" w:hAnsi="Arial" w:cs="Arial"/>
          <w:sz w:val="22"/>
          <w:szCs w:val="22"/>
          <w:lang w:val="es-ES"/>
        </w:rPr>
        <w:t>bu</w:t>
      </w:r>
      <w:r w:rsidR="00FA7F5A" w:rsidRPr="008409C0">
        <w:rPr>
          <w:rFonts w:ascii="Arial" w:hAnsi="Arial" w:cs="Arial"/>
          <w:sz w:val="22"/>
          <w:szCs w:val="22"/>
          <w:lang w:val="es-ES"/>
        </w:rPr>
        <w:t>l</w:t>
      </w:r>
      <w:r w:rsidRPr="008409C0">
        <w:rPr>
          <w:rFonts w:ascii="Arial" w:hAnsi="Arial" w:cs="Arial"/>
          <w:sz w:val="22"/>
          <w:szCs w:val="22"/>
          <w:lang w:val="es-ES"/>
        </w:rPr>
        <w:t>ldozers</w:t>
      </w:r>
      <w:proofErr w:type="spellEnd"/>
      <w:r w:rsidRPr="008409C0">
        <w:rPr>
          <w:rFonts w:ascii="Arial" w:hAnsi="Arial" w:cs="Arial"/>
          <w:sz w:val="22"/>
          <w:szCs w:val="22"/>
          <w:lang w:val="es-ES"/>
        </w:rPr>
        <w:t xml:space="preserve">, palas cargadoras, mezcladores de hormigón, y volquetas en las obras de adecuación, tiene a su vez repercusiones en la calidad del aire.  </w:t>
      </w:r>
    </w:p>
    <w:p w14:paraId="39F1E96A" w14:textId="77777777" w:rsidR="000E0861" w:rsidRPr="008409C0" w:rsidRDefault="000E0861"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Así mismo, las actividades de construcción traen asociado un aumento en los niveles de ruido, debido al funcionamiento de los equipos y maquinaria, y movimiento de materiales, además de modificaciones al paisaje por cambios en la topografía y en las actividades normales del área. Por esta razón, resulta adecuado programar las actividades en horas diurnas para optimizar el tiempo de uso de las maquinarias y evitar la interrupción de las horas de sueño de la población aledaña. </w:t>
      </w:r>
    </w:p>
    <w:p w14:paraId="10945B0E" w14:textId="77777777" w:rsidR="000E0861" w:rsidRPr="008409C0" w:rsidRDefault="000E0861"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La desestabilización de taludes y laderas, así como la alteración de las características edáficas del suelo, son impactos que se encuentran a su vez asociados con las obras de adecuación del Programa. El manejo de materiales, de escombros y de vertimientos en las obras, resulta ser de gran importancia para evitar la contaminación del suelo y de los cuerpos de agua cercanos. Lo anterior, permitirá a su vez reducir la erosión del suelo, su compactación, y el aumento en la salinidad o alcalinidad del mismo. </w:t>
      </w:r>
    </w:p>
    <w:p w14:paraId="2675EFDE" w14:textId="77777777" w:rsidR="000E0861" w:rsidRPr="008409C0" w:rsidRDefault="000E0861"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Adicionalmente, se prevé que las obras aumentan el peligro de accidentalidad en la zona, por lo cual resulta primordial contar con las condiciones adecuadas de seguridad ocupacional, para evitar accidentes de trabajo en la etapa de construcción. La adecuada señalización así como el equipamiento y entrenamiento adecuado de los trabajadores resulta de gran importancia para reducir el número de accidentes en la obra y asegurar la seguridad e higiene del equipo de trabajo y de la población. </w:t>
      </w:r>
    </w:p>
    <w:p w14:paraId="157FF1F1" w14:textId="77777777" w:rsidR="000E0861" w:rsidRPr="008409C0" w:rsidRDefault="000E0861"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Por su parte, las actividades de operación y mantenimiento que se tienen previstas en los proyectos de los emisarios de la ciudad de El Alto y las cuencas de la ciudad de La Paz, tienen como principal impacto ambiental las variaciones </w:t>
      </w:r>
      <w:r w:rsidRPr="008409C0">
        <w:rPr>
          <w:rFonts w:ascii="Arial" w:hAnsi="Arial" w:cs="Arial"/>
          <w:sz w:val="22"/>
          <w:szCs w:val="22"/>
          <w:lang w:val="es-ES"/>
        </w:rPr>
        <w:lastRenderedPageBreak/>
        <w:t xml:space="preserve">en el régimen hidráulico de los ríos, los arroyos, las quebradas y los canales de estas ciudades. Estas variaciones pueden traer repercusiones negativas, tales como procesos de erosión en las márgenes de los cursos de agua y aumentos en la velocidad de circulación del flujo, que pueden traer repercusiones aguas abajo del punto de derivación. Estos impactos deben ser controlados y  mitigados, considerando que las alteraciones en la parte alta o media de los cauces y emisarios de agua, pueden causar repercusiones que alcanzan terrenos fuera del área de influencia directa del proyecto. </w:t>
      </w:r>
    </w:p>
    <w:p w14:paraId="6871594E" w14:textId="77777777" w:rsidR="000E0861" w:rsidRPr="008409C0" w:rsidRDefault="000E0861"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Por otro lado, el uso y manejo adecuado de las normas de salud ocupacional y seguridad industrial deben ser a su vez considerados durante la operación y el mantenimiento de las obras en los emisarios y la cuencas hídricas,  ya que de no contar con las normas de seguridad requeridas, se aumenta la probabilidad de accidentes de los habitantes de la zona y de las personal de trabajo. Adicionalmente, es necesario que el personal cuenten con el equipo de protección personal adecuado, no se encuentren expuesto a sustancias tóxicas, y tengan una manipulación adecuada de materiales corta punzantes, explosivos, corrosivos y/o venenosos. </w:t>
      </w:r>
    </w:p>
    <w:p w14:paraId="5F7BEC5C" w14:textId="77777777" w:rsidR="000E0861" w:rsidRPr="008409C0" w:rsidRDefault="000E0861" w:rsidP="002823DC">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Así mismo, es necesario dar cumplimiento a las actividades establecidas en el Plan de Operación y Monitoreo de los proyectos,  en relación al manejo ante </w:t>
      </w:r>
      <w:r w:rsidR="002823DC" w:rsidRPr="008409C0">
        <w:rPr>
          <w:rFonts w:ascii="Arial" w:hAnsi="Arial" w:cs="Arial"/>
          <w:sz w:val="22"/>
          <w:szCs w:val="22"/>
          <w:lang w:val="es-ES"/>
        </w:rPr>
        <w:t xml:space="preserve">eventos de inundación y sequía. Para afrontar estos </w:t>
      </w:r>
      <w:r w:rsidRPr="008409C0">
        <w:rPr>
          <w:rFonts w:ascii="Arial" w:hAnsi="Arial" w:cs="Arial"/>
          <w:sz w:val="22"/>
          <w:szCs w:val="22"/>
          <w:lang w:val="es-ES"/>
        </w:rPr>
        <w:t xml:space="preserve">riesgos ante contingencias climáticas, resulta necesario capacitar al equipo de operadores de los emisarios y de las obras hidráulicas de las cuencas, así como a los habitantes de las ciudades de El Alto y La Paz. Lo anterior se garantiza a través del Plan de Emergencias, el cual proporciona el entrenamiento necesario para que los operadores realicen sus actividades de una manera segura, tomando en cuenta la protección del medio ambiente y la seguridad y salud ocupacional. </w:t>
      </w:r>
    </w:p>
    <w:p w14:paraId="30277C42" w14:textId="7C39CACD" w:rsidR="000E0861" w:rsidRPr="008409C0" w:rsidRDefault="00F27372"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Con </w:t>
      </w:r>
      <w:r w:rsidR="000E0861" w:rsidRPr="008409C0">
        <w:rPr>
          <w:rFonts w:ascii="Arial" w:hAnsi="Arial" w:cs="Arial"/>
          <w:sz w:val="22"/>
          <w:szCs w:val="22"/>
          <w:lang w:val="es-ES"/>
        </w:rPr>
        <w:t>relación a las actividades de excavación y compactación por mantenimiento preventivo o por limpiezas de las bóvedas, es posible que se generen impactos en la calidad del aire, asociados al aumento de la conc</w:t>
      </w:r>
      <w:r w:rsidR="00FA7F5A" w:rsidRPr="008409C0">
        <w:rPr>
          <w:rFonts w:ascii="Arial" w:hAnsi="Arial" w:cs="Arial"/>
          <w:sz w:val="22"/>
          <w:szCs w:val="22"/>
          <w:lang w:val="es-ES"/>
        </w:rPr>
        <w:t xml:space="preserve">entración de material </w:t>
      </w:r>
      <w:proofErr w:type="spellStart"/>
      <w:r w:rsidR="00FA7F5A" w:rsidRPr="008409C0">
        <w:rPr>
          <w:rFonts w:ascii="Arial" w:hAnsi="Arial" w:cs="Arial"/>
          <w:sz w:val="22"/>
          <w:szCs w:val="22"/>
          <w:lang w:val="es-ES"/>
        </w:rPr>
        <w:t>particula</w:t>
      </w:r>
      <w:r w:rsidR="000E0861" w:rsidRPr="008409C0">
        <w:rPr>
          <w:rFonts w:ascii="Arial" w:hAnsi="Arial" w:cs="Arial"/>
          <w:sz w:val="22"/>
          <w:szCs w:val="22"/>
          <w:lang w:val="es-ES"/>
        </w:rPr>
        <w:t>do</w:t>
      </w:r>
      <w:proofErr w:type="spellEnd"/>
      <w:r w:rsidR="000E0861" w:rsidRPr="008409C0">
        <w:rPr>
          <w:rFonts w:ascii="Arial" w:hAnsi="Arial" w:cs="Arial"/>
          <w:sz w:val="22"/>
          <w:szCs w:val="22"/>
          <w:lang w:val="es-ES"/>
        </w:rPr>
        <w:t xml:space="preserve"> y gases por el movimiento de tierra y la combustión de la maquinaria empleada. El mantenimiento deberá a su vez estar asociado al Plan de Emergencia, de tal forma que reduzca la probabilidad de variaciones en el caudal, el aumento de la erosión o eventuales accidentes de trabajo.</w:t>
      </w:r>
    </w:p>
    <w:p w14:paraId="75D6CCF6" w14:textId="78577560" w:rsidR="000E0861" w:rsidRPr="008409C0" w:rsidRDefault="002823DC" w:rsidP="003A04CB">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Por su parte, e</w:t>
      </w:r>
      <w:r w:rsidR="003A04CB" w:rsidRPr="008409C0">
        <w:rPr>
          <w:rFonts w:ascii="Arial" w:hAnsi="Arial" w:cs="Arial"/>
          <w:sz w:val="22"/>
          <w:szCs w:val="22"/>
          <w:lang w:val="es-ES"/>
        </w:rPr>
        <w:t xml:space="preserve">n relación a los impactos sociales, no se espera que en el Programa </w:t>
      </w:r>
      <w:r w:rsidR="000E0861" w:rsidRPr="008409C0">
        <w:rPr>
          <w:rFonts w:ascii="Arial" w:hAnsi="Arial" w:cs="Arial"/>
          <w:sz w:val="22"/>
          <w:szCs w:val="22"/>
          <w:lang w:val="es-ES"/>
        </w:rPr>
        <w:t xml:space="preserve">ocurran reasentamientos </w:t>
      </w:r>
      <w:r w:rsidR="0025504B" w:rsidRPr="008409C0">
        <w:rPr>
          <w:rFonts w:ascii="Arial" w:hAnsi="Arial" w:cs="Arial"/>
          <w:sz w:val="22"/>
          <w:szCs w:val="22"/>
          <w:lang w:val="es-ES"/>
        </w:rPr>
        <w:t xml:space="preserve">físicos </w:t>
      </w:r>
      <w:r w:rsidR="000E0861" w:rsidRPr="008409C0">
        <w:rPr>
          <w:rFonts w:ascii="Arial" w:hAnsi="Arial" w:cs="Arial"/>
          <w:sz w:val="22"/>
          <w:szCs w:val="22"/>
          <w:lang w:val="es-ES"/>
        </w:rPr>
        <w:t>involuntarios</w:t>
      </w:r>
      <w:r w:rsidR="00CF7B4D" w:rsidRPr="008409C0">
        <w:rPr>
          <w:rFonts w:ascii="Arial" w:hAnsi="Arial" w:cs="Arial"/>
          <w:sz w:val="22"/>
          <w:szCs w:val="22"/>
          <w:lang w:val="es-ES"/>
        </w:rPr>
        <w:t>,</w:t>
      </w:r>
      <w:r w:rsidR="000E0861" w:rsidRPr="008409C0">
        <w:rPr>
          <w:rFonts w:ascii="Arial" w:hAnsi="Arial" w:cs="Arial"/>
          <w:sz w:val="22"/>
          <w:szCs w:val="22"/>
          <w:lang w:val="es-ES"/>
        </w:rPr>
        <w:t xml:space="preserve"> ni desplazamiento económico de magnitud</w:t>
      </w:r>
      <w:r w:rsidR="0025504B" w:rsidRPr="008409C0">
        <w:rPr>
          <w:rFonts w:ascii="Arial" w:hAnsi="Arial" w:cs="Arial"/>
          <w:sz w:val="22"/>
          <w:szCs w:val="22"/>
          <w:lang w:val="es-ES"/>
        </w:rPr>
        <w:t xml:space="preserve"> (solo algún desplazamiento económico menor descrito </w:t>
      </w:r>
      <w:r w:rsidR="00844A1F" w:rsidRPr="008409C0">
        <w:rPr>
          <w:rFonts w:ascii="Arial" w:hAnsi="Arial" w:cs="Arial"/>
          <w:sz w:val="22"/>
          <w:szCs w:val="22"/>
          <w:lang w:val="es-ES"/>
        </w:rPr>
        <w:t>más</w:t>
      </w:r>
      <w:r w:rsidR="0025504B" w:rsidRPr="008409C0">
        <w:rPr>
          <w:rFonts w:ascii="Arial" w:hAnsi="Arial" w:cs="Arial"/>
          <w:sz w:val="22"/>
          <w:szCs w:val="22"/>
          <w:lang w:val="es-ES"/>
        </w:rPr>
        <w:t xml:space="preserve"> adelante en este documento ha sido identificado para las obras de la muestra, y las correspondientes medidas de mitigación han sido dispuestas)</w:t>
      </w:r>
      <w:r w:rsidR="000E0861" w:rsidRPr="008409C0">
        <w:rPr>
          <w:rFonts w:ascii="Arial" w:hAnsi="Arial" w:cs="Arial"/>
          <w:sz w:val="22"/>
          <w:szCs w:val="22"/>
          <w:lang w:val="es-ES"/>
        </w:rPr>
        <w:t xml:space="preserve">. </w:t>
      </w:r>
      <w:r w:rsidR="0025504B" w:rsidRPr="008409C0">
        <w:rPr>
          <w:rFonts w:ascii="Arial" w:hAnsi="Arial" w:cs="Arial"/>
          <w:sz w:val="22"/>
          <w:szCs w:val="22"/>
          <w:lang w:val="es-ES"/>
        </w:rPr>
        <w:t xml:space="preserve">En todo caso,  </w:t>
      </w:r>
      <w:r w:rsidR="000E0861" w:rsidRPr="008409C0">
        <w:rPr>
          <w:rFonts w:ascii="Arial" w:hAnsi="Arial" w:cs="Arial"/>
          <w:sz w:val="22"/>
          <w:szCs w:val="22"/>
          <w:lang w:val="es-ES"/>
        </w:rPr>
        <w:t xml:space="preserve">para dar flexibilidad en la selección de proyectos prioritarios dentro del programa se incluye un marco de reasentamiento en el que se definen las condiciones en que deberá llevarse a cabo el procedimiento de relocalización bajo el principio de restablecer y de ser posible mejorar las condiciones previas, de acuerdo con las políticas del BID (OP 710). </w:t>
      </w:r>
    </w:p>
    <w:p w14:paraId="4C81E32A" w14:textId="4E3ED996" w:rsidR="000E0861" w:rsidRDefault="000E0861"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Para los proyectos seleccionados durante la muestra se espera que los impactos sociales negativos se concentren durante la construcción de las obras de infraestructura del Programa, dado qu</w:t>
      </w:r>
      <w:r w:rsidR="003A04CB" w:rsidRPr="008409C0">
        <w:rPr>
          <w:rFonts w:ascii="Arial" w:hAnsi="Arial" w:cs="Arial"/>
          <w:sz w:val="22"/>
          <w:szCs w:val="22"/>
          <w:lang w:val="es-ES"/>
        </w:rPr>
        <w:t>e</w:t>
      </w:r>
      <w:r w:rsidRPr="008409C0">
        <w:rPr>
          <w:rFonts w:ascii="Arial" w:hAnsi="Arial" w:cs="Arial"/>
          <w:sz w:val="22"/>
          <w:szCs w:val="22"/>
          <w:lang w:val="es-ES"/>
        </w:rPr>
        <w:t xml:space="preserve"> es posible afectar temporalmente las condiciones de vida de los vecinos a las obras, por interrupción del tránsito </w:t>
      </w:r>
      <w:r w:rsidRPr="008409C0">
        <w:rPr>
          <w:rFonts w:ascii="Arial" w:hAnsi="Arial" w:cs="Arial"/>
          <w:sz w:val="22"/>
          <w:szCs w:val="22"/>
          <w:lang w:val="es-ES"/>
        </w:rPr>
        <w:lastRenderedPageBreak/>
        <w:t>normal de vehículos, rotura y reposición de pavimentos. Así mismo, se generará un aumento de tráfico vehicular, sobre todo tráfico pesado en el área de la obra, con el riesgo de accidentes, restricción de acceso al área de la obra y posibles conflictos entre el personal del contratista y la población local. La población también tendrá impactos temporales, localizados y bajos por efecto de generación de ruidos, polvos y eventuales molestias en el desarrollo normal de actividades próximas al lugar de la obra.</w:t>
      </w:r>
      <w:r w:rsidR="0051672B" w:rsidRPr="008409C0">
        <w:rPr>
          <w:rFonts w:ascii="Arial" w:hAnsi="Arial" w:cs="Arial"/>
          <w:sz w:val="22"/>
          <w:szCs w:val="22"/>
          <w:lang w:val="es-ES"/>
        </w:rPr>
        <w:t xml:space="preserve"> </w:t>
      </w:r>
      <w:r w:rsidR="00C32A49" w:rsidRPr="008409C0">
        <w:rPr>
          <w:rFonts w:ascii="Arial" w:hAnsi="Arial" w:cs="Arial"/>
          <w:sz w:val="22"/>
          <w:szCs w:val="22"/>
          <w:lang w:val="es-ES"/>
        </w:rPr>
        <w:t xml:space="preserve"> Si bien no se necesita de reasentamiento físico de personas, p</w:t>
      </w:r>
      <w:r w:rsidR="0051672B" w:rsidRPr="008409C0">
        <w:rPr>
          <w:rFonts w:ascii="Arial" w:hAnsi="Arial" w:cs="Arial"/>
          <w:sz w:val="22"/>
          <w:szCs w:val="22"/>
          <w:lang w:val="es-ES"/>
        </w:rPr>
        <w:t xml:space="preserve">ara los proyectos de la muestra, durante la preparación de la operación, se han identificado perdidas temporales de ingresos en areneros que trabajan en la cuenca del rio </w:t>
      </w:r>
      <w:proofErr w:type="spellStart"/>
      <w:r w:rsidR="0051672B" w:rsidRPr="008409C0">
        <w:rPr>
          <w:rFonts w:ascii="Arial" w:hAnsi="Arial" w:cs="Arial"/>
          <w:sz w:val="22"/>
          <w:szCs w:val="22"/>
          <w:lang w:val="es-ES"/>
        </w:rPr>
        <w:t>Irpavi</w:t>
      </w:r>
      <w:proofErr w:type="spellEnd"/>
      <w:r w:rsidR="0051672B" w:rsidRPr="008409C0">
        <w:rPr>
          <w:rFonts w:ascii="Arial" w:hAnsi="Arial" w:cs="Arial"/>
          <w:sz w:val="22"/>
          <w:szCs w:val="22"/>
          <w:lang w:val="es-ES"/>
        </w:rPr>
        <w:t xml:space="preserve"> (La Paz), </w:t>
      </w:r>
      <w:r w:rsidR="00CF7B4D" w:rsidRPr="008409C0">
        <w:rPr>
          <w:rFonts w:ascii="Arial" w:hAnsi="Arial" w:cs="Arial"/>
          <w:sz w:val="22"/>
          <w:szCs w:val="22"/>
          <w:lang w:val="es-ES"/>
        </w:rPr>
        <w:t>así</w:t>
      </w:r>
      <w:r w:rsidR="0051672B" w:rsidRPr="008409C0">
        <w:rPr>
          <w:rFonts w:ascii="Arial" w:hAnsi="Arial" w:cs="Arial"/>
          <w:sz w:val="22"/>
          <w:szCs w:val="22"/>
          <w:lang w:val="es-ES"/>
        </w:rPr>
        <w:t xml:space="preserve"> como comerciantes próximos al área del proyecto del emisario Arica (El Alto). Como parte del MGAS, los proyectos incorporaran las medidas de mitigación correspondientes que se describen abajo.</w:t>
      </w:r>
    </w:p>
    <w:p w14:paraId="7B3A3CC6" w14:textId="1E472B83" w:rsidR="00CA5BB5" w:rsidRPr="008409C0" w:rsidRDefault="00CA5BB5" w:rsidP="000E0861">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Por último, dadas las experiencias en algunos proyectos de las fases anteriores del Programa existe el riesgo de conflictos sociales con comunidades aledañas a los proyectos por eventuales inconformidades durante la construcción y operación de los mismos o con las medidas de mitigación propuestas, , incluyendo molestias durante la construcción de las obras, falta de información y comunicación, ausencia de un mecanismo expedito de atención a quejas y posibles problemas con trabajadores de las obras, entre otros. Para esto se requerirá la implementación de un programa permanente de relacionamiento comunitario (planes de concertación social) que incluya la consulta específica con las comunidades afectadas, mecanismos adecuados de comunicación y puntos focales (responsables) para recibir, registrar, y dar r seguimiento a quejas y reclamos así como del monitoreo de las medidas de atención a implementar.</w:t>
      </w:r>
    </w:p>
    <w:p w14:paraId="7EE89951" w14:textId="77777777" w:rsidR="00DF659A" w:rsidRPr="008409C0" w:rsidRDefault="00C13CB9" w:rsidP="00CA5BB5">
      <w:pPr>
        <w:pStyle w:val="Heading2"/>
        <w:ind w:left="720" w:hanging="720"/>
        <w:rPr>
          <w:rFonts w:ascii="Arial" w:hAnsi="Arial" w:cs="Arial"/>
          <w:szCs w:val="22"/>
          <w:lang w:val="es-ES"/>
        </w:rPr>
      </w:pPr>
      <w:bookmarkStart w:id="23" w:name="_Toc423423397"/>
      <w:bookmarkStart w:id="24" w:name="_Toc459374040"/>
      <w:r w:rsidRPr="008409C0">
        <w:rPr>
          <w:rFonts w:ascii="Arial" w:hAnsi="Arial" w:cs="Arial"/>
          <w:szCs w:val="22"/>
          <w:lang w:val="es-ES"/>
        </w:rPr>
        <w:t>Impactos Positivos</w:t>
      </w:r>
      <w:bookmarkEnd w:id="23"/>
      <w:bookmarkEnd w:id="24"/>
    </w:p>
    <w:p w14:paraId="3C4EBC60" w14:textId="77777777" w:rsidR="00DF659A" w:rsidRPr="008409C0" w:rsidRDefault="00DF659A"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Las obras de infraestructura desarrolladas en los emisarios Avenida Arica y 6 de Marzo ubicados en la ciudad de El Alto y la gestión de las cuencas en la ciudad de La Paz, traerán consigo beneficios ambientales relacionados principalmente con la mitigación de los riesgos asociadas a las inundaciones y derrumbes en el área urbana de la ciudad. Lo anterior considerando que las obras planteadas aumentarán la capacidad de almacenamiento de los sistemas de drenaje, al reducir la ocupación de sus márgenes y eliminar las obstrucciones en los sumideros y conductos, permitiendo de esta forma  un flujo constante del agua pluvial hacia los cuerpos receptores. </w:t>
      </w:r>
    </w:p>
    <w:p w14:paraId="339D83C5" w14:textId="77777777" w:rsidR="00DF659A" w:rsidRPr="008409C0" w:rsidRDefault="00DF659A"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Con los cambios previstos en el sistema de drenaje de la ciudad de El Alto, se reducirá la concentración de materia orgánica, así como los índices de contaminación física y química de las aguas pluviales que desembocan en el río Seco, llegan al río </w:t>
      </w:r>
      <w:proofErr w:type="spellStart"/>
      <w:r w:rsidRPr="008409C0">
        <w:rPr>
          <w:rFonts w:ascii="Arial" w:hAnsi="Arial" w:cs="Arial"/>
          <w:sz w:val="22"/>
          <w:szCs w:val="22"/>
          <w:lang w:val="es-ES"/>
        </w:rPr>
        <w:t>Pallina</w:t>
      </w:r>
      <w:proofErr w:type="spellEnd"/>
      <w:r w:rsidRPr="008409C0">
        <w:rPr>
          <w:rFonts w:ascii="Arial" w:hAnsi="Arial" w:cs="Arial"/>
          <w:sz w:val="22"/>
          <w:szCs w:val="22"/>
          <w:lang w:val="es-ES"/>
        </w:rPr>
        <w:t xml:space="preserve"> y alimentan finalmente el río Katari y el Lago Titicaca. Lo anterior permitirá que las concentraciones de oxígeno disuelto en los cuerpos de agua de la cuenca aumenten, garantizando la estabilidad de la flora y fauna acuática. </w:t>
      </w:r>
    </w:p>
    <w:p w14:paraId="3CD4EEB0" w14:textId="77777777" w:rsidR="00DF659A" w:rsidRPr="008409C0" w:rsidRDefault="00DF659A"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Las concentraciones de sedimentos que fluyen por el sistema de drenaje serán controlados tanto en la etapa de construcción como en la etapa de operación en las ciudades de El Alto y La Paz. De esta forma, se garantizará un seguimiento y control estricto del sistema, que permitirá reducir los eventos de erosión hídrica, </w:t>
      </w:r>
      <w:r w:rsidRPr="008409C0">
        <w:rPr>
          <w:rFonts w:ascii="Arial" w:hAnsi="Arial" w:cs="Arial"/>
          <w:sz w:val="22"/>
          <w:szCs w:val="22"/>
          <w:lang w:val="es-ES"/>
        </w:rPr>
        <w:lastRenderedPageBreak/>
        <w:t xml:space="preserve">mejorar el funcionamiento a largo plazo de las obras y hacer un uso racional del recurso hídrico. Así mismo, la adecuada gestión del sistema de drenaje, reducirá la insalubridad y el riesgo de enfermedades asociadas a los residuos acumulados en las cámaras y conductos, eliminará los malos olores generados por  la descomposición de la materia orgánica acumulada en los emisarios, erradicará la presencia de vectores, como roedores, y mejorará el aspecto paisajístico del lugar de emplazamiento de las obras. </w:t>
      </w:r>
    </w:p>
    <w:p w14:paraId="4FD5B2C6" w14:textId="77777777" w:rsidR="00DF659A" w:rsidRPr="008409C0" w:rsidRDefault="00DF659A"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Por su parte, al disminuir la permanencia de agua en las calles luego de eventos de precipitación, se reduce el impacto que tiene la fuerza de arrastre del agua en comunidades ecológicas cercanas, y  se evita la interrupción de los flujos peatonales, vehiculares y de pastoreo en la zona, eludiendo posibles accidentes y garantizando el flujo interrumpido del caudal hacia los cuerpos receptores. </w:t>
      </w:r>
    </w:p>
    <w:p w14:paraId="543831CA" w14:textId="77777777" w:rsidR="00DF659A" w:rsidRPr="008409C0" w:rsidRDefault="00DF659A" w:rsidP="00BE515D">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Los impactos sociales positivos de la las obras de infraestructura desarrolladas en los emisarios y cuencas hídricas de El Alto y  La Paz incluirán una mejora en la calidad de vida en la población aledaña gracias a la reducción de las enfermedades a corto y largo plazo asociadas a eventos de inundación, así como a la disminución en la generación de olores por la eliminación de residuos sólido</w:t>
      </w:r>
      <w:r w:rsidR="00BE515D" w:rsidRPr="008409C0">
        <w:rPr>
          <w:rFonts w:ascii="Arial" w:hAnsi="Arial" w:cs="Arial"/>
          <w:sz w:val="22"/>
          <w:szCs w:val="22"/>
          <w:lang w:val="es-ES"/>
        </w:rPr>
        <w:t xml:space="preserve">s en los conductos de drenaje. </w:t>
      </w:r>
    </w:p>
    <w:p w14:paraId="0ADB06C0" w14:textId="77777777" w:rsidR="00DF659A" w:rsidRPr="008409C0" w:rsidRDefault="00DF659A"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Considerando que el Emisario de la Avenida Arica se encuentra emplazado en la Unidad Educativa Villa Victoria y en el Colegio José Manuel Pando, es posible afirmar que las actividades desarrolladas traerán consigo impactos favorables en la salud de jóvenes y niños de los Distritos 1 y 2 de El Alto. </w:t>
      </w:r>
    </w:p>
    <w:p w14:paraId="0F9EAA9A" w14:textId="77777777" w:rsidR="00DF659A" w:rsidRPr="008409C0" w:rsidRDefault="00DF659A"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 xml:space="preserve">Por su parte, en las zonas de ubicación de los emisarios se espera una valorización de las propiedades, así como un aprovechamiento sostenible del espacio urbano. </w:t>
      </w:r>
      <w:r w:rsidR="00BE515D" w:rsidRPr="008409C0">
        <w:rPr>
          <w:rFonts w:ascii="Arial" w:hAnsi="Arial" w:cs="Arial"/>
          <w:sz w:val="22"/>
          <w:szCs w:val="22"/>
          <w:lang w:val="es-ES"/>
        </w:rPr>
        <w:t>Así mismo, a</w:t>
      </w:r>
      <w:r w:rsidRPr="008409C0">
        <w:rPr>
          <w:rFonts w:ascii="Arial" w:hAnsi="Arial" w:cs="Arial"/>
          <w:sz w:val="22"/>
          <w:szCs w:val="22"/>
          <w:lang w:val="es-ES"/>
        </w:rPr>
        <w:t xml:space="preserve">guas </w:t>
      </w:r>
      <w:r w:rsidR="00BE515D" w:rsidRPr="008409C0">
        <w:rPr>
          <w:rFonts w:ascii="Arial" w:hAnsi="Arial" w:cs="Arial"/>
          <w:sz w:val="22"/>
          <w:szCs w:val="22"/>
          <w:lang w:val="es-ES"/>
        </w:rPr>
        <w:t>abajo</w:t>
      </w:r>
      <w:r w:rsidRPr="008409C0">
        <w:rPr>
          <w:rFonts w:ascii="Arial" w:hAnsi="Arial" w:cs="Arial"/>
          <w:sz w:val="22"/>
          <w:szCs w:val="22"/>
          <w:lang w:val="es-ES"/>
        </w:rPr>
        <w:t xml:space="preserve"> de los emisarios, la mejora en la calidad de las aguas debería tener un impacto positivo en las actividades agrícolas de la cuenca, así como en las actividades productivas del lago Titicaca (mejora de calidad de cultivos, condiciones de salud del ganado, pesca, etc.), con la consecuente mejora en la economía de la población.  </w:t>
      </w:r>
    </w:p>
    <w:p w14:paraId="550387EC" w14:textId="77777777" w:rsidR="00DF659A" w:rsidRPr="008409C0" w:rsidRDefault="00BE515D"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E</w:t>
      </w:r>
      <w:r w:rsidR="00DF659A" w:rsidRPr="008409C0">
        <w:rPr>
          <w:rFonts w:ascii="Arial" w:hAnsi="Arial" w:cs="Arial"/>
          <w:sz w:val="22"/>
          <w:szCs w:val="22"/>
          <w:lang w:val="es-ES"/>
        </w:rPr>
        <w:t>l proceso de construcción y operación generará una dinamización de la economía local debido a la demande de insumos y servicios. También se prevén mejoras a nivel paisajístico con la implementación de un cierre verde perimetral, que además permita prevenir posibles accidentes relacionados con ingresos no autorizados de personas a la planta.</w:t>
      </w:r>
      <w:r w:rsidRPr="008409C0">
        <w:rPr>
          <w:rFonts w:ascii="Arial" w:hAnsi="Arial" w:cs="Arial"/>
          <w:sz w:val="22"/>
          <w:szCs w:val="22"/>
          <w:lang w:val="es-ES"/>
        </w:rPr>
        <w:t xml:space="preserve"> Adicionalmente, las obras en el sistema de drenaje mejorarán el flujo de personas y vehículos, atendiendo las problemáticas de movilidad de la población.</w:t>
      </w:r>
    </w:p>
    <w:p w14:paraId="0382487F" w14:textId="423D93C1" w:rsidR="0019326F" w:rsidRPr="008409C0" w:rsidRDefault="00BE515D" w:rsidP="00DF659A">
      <w:pPr>
        <w:numPr>
          <w:ilvl w:val="1"/>
          <w:numId w:val="4"/>
        </w:numPr>
        <w:spacing w:after="120"/>
        <w:ind w:left="709" w:hanging="709"/>
        <w:jc w:val="both"/>
        <w:rPr>
          <w:rFonts w:ascii="Arial" w:hAnsi="Arial" w:cs="Arial"/>
          <w:sz w:val="22"/>
          <w:szCs w:val="22"/>
          <w:lang w:val="es-ES"/>
        </w:rPr>
      </w:pPr>
      <w:r w:rsidRPr="008409C0">
        <w:rPr>
          <w:rFonts w:ascii="Arial" w:hAnsi="Arial" w:cs="Arial"/>
          <w:sz w:val="22"/>
          <w:szCs w:val="22"/>
          <w:lang w:val="es-ES"/>
        </w:rPr>
        <w:t>Finalmente</w:t>
      </w:r>
      <w:r w:rsidR="004C559E" w:rsidRPr="008409C0">
        <w:rPr>
          <w:rFonts w:ascii="Arial" w:hAnsi="Arial" w:cs="Arial"/>
          <w:sz w:val="22"/>
          <w:szCs w:val="22"/>
          <w:lang w:val="es-ES"/>
        </w:rPr>
        <w:t xml:space="preserve">, </w:t>
      </w:r>
      <w:r w:rsidRPr="008409C0">
        <w:rPr>
          <w:rFonts w:ascii="Arial" w:hAnsi="Arial" w:cs="Arial"/>
          <w:sz w:val="22"/>
          <w:szCs w:val="22"/>
          <w:lang w:val="es-ES"/>
        </w:rPr>
        <w:t xml:space="preserve">el proyecto </w:t>
      </w:r>
      <w:r w:rsidR="004C559E" w:rsidRPr="008409C0">
        <w:rPr>
          <w:rFonts w:ascii="Arial" w:hAnsi="Arial" w:cs="Arial"/>
          <w:sz w:val="22"/>
          <w:szCs w:val="22"/>
          <w:lang w:val="es-ES"/>
        </w:rPr>
        <w:t>incluirá</w:t>
      </w:r>
      <w:r w:rsidR="00DF659A" w:rsidRPr="008409C0">
        <w:rPr>
          <w:rFonts w:ascii="Arial" w:hAnsi="Arial" w:cs="Arial"/>
          <w:sz w:val="22"/>
          <w:szCs w:val="22"/>
          <w:lang w:val="es-ES"/>
        </w:rPr>
        <w:t xml:space="preserve"> un proceso </w:t>
      </w:r>
      <w:r w:rsidR="004C559E" w:rsidRPr="008409C0">
        <w:rPr>
          <w:rFonts w:ascii="Arial" w:hAnsi="Arial" w:cs="Arial"/>
          <w:sz w:val="22"/>
          <w:szCs w:val="22"/>
          <w:lang w:val="es-ES"/>
        </w:rPr>
        <w:t xml:space="preserve">de </w:t>
      </w:r>
      <w:r w:rsidR="00DF659A" w:rsidRPr="008409C0">
        <w:rPr>
          <w:rFonts w:ascii="Arial" w:hAnsi="Arial" w:cs="Arial"/>
          <w:sz w:val="22"/>
          <w:szCs w:val="22"/>
          <w:lang w:val="es-ES"/>
        </w:rPr>
        <w:t>sensibilización y c</w:t>
      </w:r>
      <w:r w:rsidR="004C559E" w:rsidRPr="008409C0">
        <w:rPr>
          <w:rFonts w:ascii="Arial" w:hAnsi="Arial" w:cs="Arial"/>
          <w:sz w:val="22"/>
          <w:szCs w:val="22"/>
          <w:lang w:val="es-ES"/>
        </w:rPr>
        <w:t xml:space="preserve">apacitación a la comunidad que </w:t>
      </w:r>
      <w:r w:rsidR="00DF659A" w:rsidRPr="008409C0">
        <w:rPr>
          <w:rFonts w:ascii="Arial" w:hAnsi="Arial" w:cs="Arial"/>
          <w:sz w:val="22"/>
          <w:szCs w:val="22"/>
          <w:lang w:val="es-ES"/>
        </w:rPr>
        <w:t>debe enfocarse en garantizar que las áreas recuperadas se mantengan en el tiempo y no sigan recibiendo residuos que puedan obstruirlos a futuro</w:t>
      </w:r>
      <w:r w:rsidR="000E422B" w:rsidRPr="008409C0">
        <w:rPr>
          <w:rFonts w:ascii="Arial" w:hAnsi="Arial" w:cs="Arial"/>
          <w:sz w:val="22"/>
          <w:szCs w:val="22"/>
          <w:lang w:val="es-ES"/>
        </w:rPr>
        <w:t>; este proceso se complementará con incentivos y fortalecimiento a las comunidades para involucrarlas en acciones de apoyo a los proyectos</w:t>
      </w:r>
      <w:r w:rsidR="00DF659A" w:rsidRPr="008409C0">
        <w:rPr>
          <w:rFonts w:ascii="Arial" w:hAnsi="Arial" w:cs="Arial"/>
          <w:sz w:val="22"/>
          <w:szCs w:val="22"/>
          <w:lang w:val="es-ES"/>
        </w:rPr>
        <w:t xml:space="preserve">. El objetivo final de la sensibilización </w:t>
      </w:r>
      <w:r w:rsidR="004C559E" w:rsidRPr="008409C0">
        <w:rPr>
          <w:rFonts w:ascii="Arial" w:hAnsi="Arial" w:cs="Arial"/>
          <w:sz w:val="22"/>
          <w:szCs w:val="22"/>
          <w:lang w:val="es-ES"/>
        </w:rPr>
        <w:t>será</w:t>
      </w:r>
      <w:r w:rsidR="00DF659A" w:rsidRPr="008409C0">
        <w:rPr>
          <w:rFonts w:ascii="Arial" w:hAnsi="Arial" w:cs="Arial"/>
          <w:sz w:val="22"/>
          <w:szCs w:val="22"/>
          <w:lang w:val="es-ES"/>
        </w:rPr>
        <w:t xml:space="preserve"> que la comunidad utilice el sistema formal/municipal para disposición de RSU y no disponga sus residuos en lugares no habilitados</w:t>
      </w:r>
      <w:r w:rsidR="000E422B" w:rsidRPr="008409C0">
        <w:rPr>
          <w:rFonts w:ascii="Arial" w:hAnsi="Arial" w:cs="Arial"/>
          <w:sz w:val="22"/>
          <w:szCs w:val="22"/>
          <w:lang w:val="es-ES"/>
        </w:rPr>
        <w:t xml:space="preserve"> para ello</w:t>
      </w:r>
      <w:r w:rsidR="00DF659A" w:rsidRPr="008409C0">
        <w:rPr>
          <w:rFonts w:ascii="Arial" w:hAnsi="Arial" w:cs="Arial"/>
          <w:sz w:val="22"/>
          <w:szCs w:val="22"/>
          <w:lang w:val="es-ES"/>
        </w:rPr>
        <w:t>.</w:t>
      </w:r>
    </w:p>
    <w:p w14:paraId="3823E8DC" w14:textId="77777777" w:rsidR="00C13CB9" w:rsidRPr="008409C0" w:rsidRDefault="00C13CB9" w:rsidP="00FD7E28">
      <w:pPr>
        <w:pStyle w:val="Heading2"/>
        <w:ind w:left="720" w:hanging="720"/>
        <w:rPr>
          <w:rFonts w:ascii="Arial" w:hAnsi="Arial" w:cs="Arial"/>
          <w:szCs w:val="22"/>
          <w:lang w:val="es-ES"/>
        </w:rPr>
      </w:pPr>
      <w:bookmarkStart w:id="25" w:name="_Toc459374041"/>
      <w:proofErr w:type="spellStart"/>
      <w:r w:rsidRPr="008409C0">
        <w:rPr>
          <w:rFonts w:ascii="Arial" w:hAnsi="Arial" w:cs="Arial"/>
          <w:szCs w:val="22"/>
          <w:lang w:val="es-ES"/>
        </w:rPr>
        <w:lastRenderedPageBreak/>
        <w:t>Adicionalidad</w:t>
      </w:r>
      <w:proofErr w:type="spellEnd"/>
      <w:r w:rsidRPr="008409C0">
        <w:rPr>
          <w:rFonts w:ascii="Arial" w:hAnsi="Arial" w:cs="Arial"/>
          <w:szCs w:val="22"/>
          <w:lang w:val="es-ES"/>
        </w:rPr>
        <w:t xml:space="preserve"> del BID</w:t>
      </w:r>
      <w:bookmarkEnd w:id="25"/>
    </w:p>
    <w:p w14:paraId="54A906A7" w14:textId="4AB181D8" w:rsidR="00EA315E" w:rsidRPr="008409C0" w:rsidRDefault="004A1C65" w:rsidP="00C13CB9">
      <w:pPr>
        <w:numPr>
          <w:ilvl w:val="1"/>
          <w:numId w:val="4"/>
        </w:numPr>
        <w:spacing w:after="120"/>
        <w:ind w:left="720"/>
        <w:jc w:val="both"/>
        <w:rPr>
          <w:rFonts w:ascii="Arial" w:hAnsi="Arial" w:cs="Arial"/>
          <w:sz w:val="22"/>
          <w:szCs w:val="22"/>
          <w:lang w:val="es-ES"/>
        </w:rPr>
      </w:pPr>
      <w:r w:rsidRPr="008409C0">
        <w:rPr>
          <w:rFonts w:ascii="Arial" w:hAnsi="Arial" w:cs="Arial"/>
          <w:sz w:val="22"/>
          <w:szCs w:val="22"/>
          <w:lang w:val="es-ES"/>
        </w:rPr>
        <w:t>E</w:t>
      </w:r>
      <w:r w:rsidR="00B70F81" w:rsidRPr="008409C0">
        <w:rPr>
          <w:rFonts w:ascii="Arial" w:hAnsi="Arial" w:cs="Arial"/>
          <w:sz w:val="22"/>
          <w:szCs w:val="22"/>
          <w:lang w:val="es-ES"/>
        </w:rPr>
        <w:t xml:space="preserve">l programa </w:t>
      </w:r>
      <w:r w:rsidR="00560F5D" w:rsidRPr="008409C0">
        <w:rPr>
          <w:rFonts w:ascii="Arial" w:hAnsi="Arial" w:cs="Arial"/>
          <w:sz w:val="22"/>
          <w:szCs w:val="22"/>
          <w:lang w:val="es-ES"/>
        </w:rPr>
        <w:t>contribuirá a mitigar los impactos actuales que la</w:t>
      </w:r>
      <w:r w:rsidRPr="008409C0">
        <w:rPr>
          <w:rFonts w:ascii="Arial" w:hAnsi="Arial" w:cs="Arial"/>
          <w:sz w:val="22"/>
          <w:szCs w:val="22"/>
          <w:lang w:val="es-ES"/>
        </w:rPr>
        <w:t xml:space="preserve"> erosión y</w:t>
      </w:r>
      <w:r w:rsidR="00560F5D" w:rsidRPr="008409C0">
        <w:rPr>
          <w:rFonts w:ascii="Arial" w:hAnsi="Arial" w:cs="Arial"/>
          <w:sz w:val="22"/>
          <w:szCs w:val="22"/>
          <w:lang w:val="es-ES"/>
        </w:rPr>
        <w:t xml:space="preserve"> contaminación de la cuenca</w:t>
      </w:r>
      <w:r w:rsidRPr="008409C0">
        <w:rPr>
          <w:rFonts w:ascii="Arial" w:hAnsi="Arial" w:cs="Arial"/>
          <w:sz w:val="22"/>
          <w:szCs w:val="22"/>
          <w:lang w:val="es-ES"/>
        </w:rPr>
        <w:t xml:space="preserve"> y  los emisarios</w:t>
      </w:r>
      <w:r w:rsidR="00560F5D" w:rsidRPr="008409C0">
        <w:rPr>
          <w:rFonts w:ascii="Arial" w:hAnsi="Arial" w:cs="Arial"/>
          <w:sz w:val="22"/>
          <w:szCs w:val="22"/>
          <w:lang w:val="es-ES"/>
        </w:rPr>
        <w:t xml:space="preserve"> tiene</w:t>
      </w:r>
      <w:r w:rsidRPr="008409C0">
        <w:rPr>
          <w:rFonts w:ascii="Arial" w:hAnsi="Arial" w:cs="Arial"/>
          <w:sz w:val="22"/>
          <w:szCs w:val="22"/>
          <w:lang w:val="es-ES"/>
        </w:rPr>
        <w:t>n</w:t>
      </w:r>
      <w:r w:rsidR="00560F5D" w:rsidRPr="008409C0">
        <w:rPr>
          <w:rFonts w:ascii="Arial" w:hAnsi="Arial" w:cs="Arial"/>
          <w:sz w:val="22"/>
          <w:szCs w:val="22"/>
          <w:lang w:val="es-ES"/>
        </w:rPr>
        <w:t xml:space="preserve"> sobre la población y actividades productivas</w:t>
      </w:r>
      <w:r w:rsidRPr="008409C0">
        <w:rPr>
          <w:rFonts w:ascii="Arial" w:hAnsi="Arial" w:cs="Arial"/>
          <w:sz w:val="22"/>
          <w:szCs w:val="22"/>
          <w:lang w:val="es-ES"/>
        </w:rPr>
        <w:t xml:space="preserve"> en El Alto y La Paz</w:t>
      </w:r>
      <w:r w:rsidR="00560F5D" w:rsidRPr="008409C0">
        <w:rPr>
          <w:rFonts w:ascii="Arial" w:hAnsi="Arial" w:cs="Arial"/>
          <w:sz w:val="22"/>
          <w:szCs w:val="22"/>
          <w:lang w:val="es-ES"/>
        </w:rPr>
        <w:t>. También permitirá dar solución a los impactos negativos de las instalaciones existentes, especialmente en el caso de</w:t>
      </w:r>
      <w:r w:rsidR="00E5696D" w:rsidRPr="008409C0">
        <w:rPr>
          <w:rFonts w:ascii="Arial" w:hAnsi="Arial" w:cs="Arial"/>
          <w:sz w:val="22"/>
          <w:szCs w:val="22"/>
          <w:lang w:val="es-ES"/>
        </w:rPr>
        <w:t xml:space="preserve"> los emisarios de Avenida Arica y 6 de Marzo ubicados en la ciudad de El Alto</w:t>
      </w:r>
      <w:r w:rsidR="00560F5D" w:rsidRPr="008409C0">
        <w:rPr>
          <w:rFonts w:ascii="Arial" w:hAnsi="Arial" w:cs="Arial"/>
          <w:sz w:val="22"/>
          <w:szCs w:val="22"/>
          <w:lang w:val="es-ES"/>
        </w:rPr>
        <w:t xml:space="preserve">. Así mismo, las medidas sociales contenidas en el MGAS (mecanismo de atención de quejas y reclamos, consulta, DESCOM; etc.) deberían garantizar un correcto desarrollo de los programas desde el punto de vista del relacionamiento comunitario. </w:t>
      </w:r>
      <w:r w:rsidR="00B468C6" w:rsidRPr="008409C0">
        <w:rPr>
          <w:rFonts w:ascii="Arial" w:hAnsi="Arial" w:cs="Arial"/>
          <w:sz w:val="22"/>
          <w:szCs w:val="22"/>
          <w:lang w:val="es-ES"/>
        </w:rPr>
        <w:t>El Programa incorpora como parte del MGAS el desarrollo de los correspondientes Planes de Concertación Social específicos para cada uno de los dos ejecutores (GMEA y GMLP) que, partiendo de un análisis de lecciones aprendidas de la ejecución de las fases anteriores, mejorara el relacionamiento de los ejecutores con la población en el área de influencia del Programa, a fin de garantizar la sostenibilidad social de las obras del programa.</w:t>
      </w:r>
      <w:r w:rsidR="00CF1739" w:rsidRPr="008409C0">
        <w:rPr>
          <w:rFonts w:ascii="Arial" w:hAnsi="Arial" w:cs="Arial"/>
          <w:sz w:val="22"/>
          <w:szCs w:val="22"/>
          <w:lang w:val="es-ES"/>
        </w:rPr>
        <w:t xml:space="preserve"> </w:t>
      </w:r>
    </w:p>
    <w:p w14:paraId="55F843DC" w14:textId="77777777" w:rsidR="00C13CB9" w:rsidRPr="008409C0" w:rsidRDefault="00C13CB9" w:rsidP="00DD7735">
      <w:pPr>
        <w:pStyle w:val="Heading1"/>
        <w:spacing w:before="120" w:after="120"/>
        <w:rPr>
          <w:rFonts w:ascii="Arial" w:hAnsi="Arial" w:cs="Arial"/>
          <w:sz w:val="22"/>
          <w:szCs w:val="22"/>
          <w:lang w:val="es-ES"/>
        </w:rPr>
      </w:pPr>
      <w:bookmarkStart w:id="26" w:name="_Toc422409160"/>
      <w:bookmarkStart w:id="27" w:name="_Toc422409217"/>
      <w:bookmarkStart w:id="28" w:name="_Toc459374042"/>
      <w:r w:rsidRPr="008409C0">
        <w:rPr>
          <w:rFonts w:ascii="Arial" w:hAnsi="Arial" w:cs="Arial"/>
          <w:sz w:val="22"/>
          <w:szCs w:val="22"/>
          <w:lang w:val="es-ES"/>
        </w:rPr>
        <w:t>Manejo y Monitoreo de Impactos y Riesgos Ambientales, Sociales, de Salud y Seguridad Ocupacional</w:t>
      </w:r>
      <w:bookmarkEnd w:id="26"/>
      <w:bookmarkEnd w:id="27"/>
      <w:bookmarkEnd w:id="28"/>
      <w:r w:rsidRPr="008409C0">
        <w:rPr>
          <w:rFonts w:ascii="Arial" w:hAnsi="Arial" w:cs="Arial"/>
          <w:sz w:val="22"/>
          <w:szCs w:val="22"/>
          <w:lang w:val="es-ES"/>
        </w:rPr>
        <w:t xml:space="preserve">  </w:t>
      </w:r>
    </w:p>
    <w:p w14:paraId="305030DB" w14:textId="77777777" w:rsidR="00C13CB9" w:rsidRPr="008409C0" w:rsidRDefault="00C13CB9" w:rsidP="00CA5BB5">
      <w:pPr>
        <w:pStyle w:val="Heading2"/>
        <w:numPr>
          <w:ilvl w:val="0"/>
          <w:numId w:val="37"/>
        </w:numPr>
        <w:ind w:left="720" w:hanging="720"/>
        <w:rPr>
          <w:rFonts w:ascii="Arial" w:hAnsi="Arial" w:cs="Arial"/>
          <w:szCs w:val="22"/>
          <w:lang w:val="es-ES"/>
        </w:rPr>
      </w:pPr>
      <w:bookmarkStart w:id="29" w:name="_Toc459374043"/>
      <w:r w:rsidRPr="008409C0">
        <w:rPr>
          <w:rFonts w:ascii="Arial" w:hAnsi="Arial" w:cs="Arial"/>
          <w:szCs w:val="22"/>
          <w:lang w:val="es-ES"/>
        </w:rPr>
        <w:t>Planes y Sistemas de Manejo</w:t>
      </w:r>
      <w:bookmarkEnd w:id="29"/>
    </w:p>
    <w:p w14:paraId="0F6F048C" w14:textId="4F5A23CF" w:rsidR="00C13CB9" w:rsidRDefault="00C13CB9" w:rsidP="00C13CB9">
      <w:pPr>
        <w:numPr>
          <w:ilvl w:val="1"/>
          <w:numId w:val="5"/>
        </w:numPr>
        <w:spacing w:after="120"/>
        <w:ind w:left="720"/>
        <w:jc w:val="both"/>
        <w:rPr>
          <w:rFonts w:ascii="Arial" w:hAnsi="Arial" w:cs="Arial"/>
          <w:sz w:val="22"/>
          <w:szCs w:val="22"/>
          <w:lang w:val="es-ES"/>
        </w:rPr>
      </w:pPr>
      <w:r w:rsidRPr="008409C0">
        <w:rPr>
          <w:rFonts w:ascii="Arial" w:hAnsi="Arial" w:cs="Arial"/>
          <w:sz w:val="22"/>
          <w:szCs w:val="22"/>
          <w:lang w:val="es-ES"/>
        </w:rPr>
        <w:t xml:space="preserve">Se ha desarrollado un Marco de Gestión Ambiental y Social (MGAS) que será el instrumento a ser utilizado por el Ministerio de </w:t>
      </w:r>
      <w:r w:rsidR="00CF1FD3" w:rsidRPr="008409C0">
        <w:rPr>
          <w:rFonts w:ascii="Arial" w:hAnsi="Arial" w:cs="Arial"/>
          <w:sz w:val="22"/>
          <w:szCs w:val="22"/>
          <w:lang w:val="es-ES"/>
        </w:rPr>
        <w:t>Medio Ambiente y Agua</w:t>
      </w:r>
      <w:r w:rsidRPr="008409C0">
        <w:rPr>
          <w:rFonts w:ascii="Arial" w:hAnsi="Arial" w:cs="Arial"/>
          <w:sz w:val="22"/>
          <w:szCs w:val="22"/>
          <w:lang w:val="es-ES"/>
        </w:rPr>
        <w:t xml:space="preserve">, </w:t>
      </w:r>
      <w:r w:rsidR="00CF1FD3" w:rsidRPr="008409C0">
        <w:rPr>
          <w:rFonts w:ascii="Arial" w:hAnsi="Arial" w:cs="Arial"/>
          <w:sz w:val="22"/>
          <w:szCs w:val="22"/>
          <w:lang w:val="es-ES"/>
        </w:rPr>
        <w:t xml:space="preserve">y los contratistas </w:t>
      </w:r>
      <w:r w:rsidRPr="008409C0">
        <w:rPr>
          <w:rFonts w:ascii="Arial" w:hAnsi="Arial" w:cs="Arial"/>
          <w:sz w:val="22"/>
          <w:szCs w:val="22"/>
          <w:lang w:val="es-ES"/>
        </w:rPr>
        <w:t>para cumplir con las políticas de salvaguard</w:t>
      </w:r>
      <w:r w:rsidR="00CF1FD3" w:rsidRPr="008409C0">
        <w:rPr>
          <w:rFonts w:ascii="Arial" w:hAnsi="Arial" w:cs="Arial"/>
          <w:sz w:val="22"/>
          <w:szCs w:val="22"/>
          <w:lang w:val="es-ES"/>
        </w:rPr>
        <w:t>i</w:t>
      </w:r>
      <w:r w:rsidRPr="008409C0">
        <w:rPr>
          <w:rFonts w:ascii="Arial" w:hAnsi="Arial" w:cs="Arial"/>
          <w:sz w:val="22"/>
          <w:szCs w:val="22"/>
          <w:lang w:val="es-ES"/>
        </w:rPr>
        <w:t xml:space="preserve">a ambiental y social del Banco. En particular, el MGAS establece las pautas para (i) evaluar preliminarmente cada una de las actividades que harán parte de la presente operación de acuerdo </w:t>
      </w:r>
      <w:r w:rsidR="00FC1F99" w:rsidRPr="008409C0">
        <w:rPr>
          <w:rFonts w:ascii="Arial" w:hAnsi="Arial" w:cs="Arial"/>
          <w:sz w:val="22"/>
          <w:szCs w:val="22"/>
          <w:lang w:val="es-ES"/>
        </w:rPr>
        <w:t>con</w:t>
      </w:r>
      <w:r w:rsidRPr="008409C0">
        <w:rPr>
          <w:rFonts w:ascii="Arial" w:hAnsi="Arial" w:cs="Arial"/>
          <w:sz w:val="22"/>
          <w:szCs w:val="22"/>
          <w:lang w:val="es-ES"/>
        </w:rPr>
        <w:t xml:space="preserve"> sus potenciales riesgos e impactos ambientales y sociales; (ii) clasificar las actividades en función de su riesgo ambiental y social; (iii) determinar los requisitos en materia de prevención y mitigación de dichos riesgos; (iv) determinar la elegibilidad de los proyectos en función del riesgo ambiental</w:t>
      </w:r>
      <w:r w:rsidR="00416911" w:rsidRPr="008409C0">
        <w:rPr>
          <w:rFonts w:ascii="Arial" w:hAnsi="Arial" w:cs="Arial"/>
          <w:sz w:val="22"/>
          <w:szCs w:val="22"/>
          <w:lang w:val="es-ES"/>
        </w:rPr>
        <w:t xml:space="preserve"> y social</w:t>
      </w:r>
      <w:r w:rsidRPr="008409C0">
        <w:rPr>
          <w:rFonts w:ascii="Arial" w:hAnsi="Arial" w:cs="Arial"/>
          <w:sz w:val="22"/>
          <w:szCs w:val="22"/>
          <w:lang w:val="es-ES"/>
        </w:rPr>
        <w:t>; y (v) monitorear y supervisar la operación en relación con la gestión ambiental y social</w:t>
      </w:r>
      <w:r w:rsidR="00416911" w:rsidRPr="008409C0">
        <w:rPr>
          <w:rFonts w:ascii="Arial" w:hAnsi="Arial" w:cs="Arial"/>
          <w:sz w:val="22"/>
          <w:szCs w:val="22"/>
          <w:lang w:val="es-ES"/>
        </w:rPr>
        <w:t>; (vi) realizar procesos de consulta pública y relacionamiento comunitario</w:t>
      </w:r>
      <w:r w:rsidRPr="008409C0">
        <w:rPr>
          <w:rFonts w:ascii="Arial" w:hAnsi="Arial" w:cs="Arial"/>
          <w:sz w:val="22"/>
          <w:szCs w:val="22"/>
          <w:lang w:val="es-ES"/>
        </w:rPr>
        <w:t>.</w:t>
      </w:r>
    </w:p>
    <w:p w14:paraId="2905E6EB" w14:textId="6F4B91E3" w:rsidR="00CA5BB5" w:rsidRPr="008409C0" w:rsidRDefault="00CA5BB5" w:rsidP="00C13CB9">
      <w:pPr>
        <w:numPr>
          <w:ilvl w:val="1"/>
          <w:numId w:val="5"/>
        </w:numPr>
        <w:spacing w:after="120"/>
        <w:ind w:left="720"/>
        <w:jc w:val="both"/>
        <w:rPr>
          <w:rFonts w:ascii="Arial" w:hAnsi="Arial" w:cs="Arial"/>
          <w:sz w:val="22"/>
          <w:szCs w:val="22"/>
          <w:lang w:val="es-ES"/>
        </w:rPr>
      </w:pPr>
      <w:r w:rsidRPr="008409C0">
        <w:rPr>
          <w:rFonts w:ascii="Arial" w:hAnsi="Arial" w:cs="Arial"/>
          <w:sz w:val="22"/>
          <w:szCs w:val="22"/>
          <w:lang w:val="es-ES"/>
        </w:rPr>
        <w:t xml:space="preserve">Asimismo, el MGAS  incluye las medidas y pautas para el Plan de Gestión Ambiental y Social (PGAS) para el manejo de las obras de los proyectos, en particular para el manejo de escombros y residuos sólidos, vertimientos líquidos, contaminación del aire, generación y manejo de ruido, manejo de árboles y coberturas verdes, manejo de equipo y maquinaria, seguridad industrial y salud ocupacional, manejo de tráfico peatonal y vehicular, y planes de contingencia. Para la parte social el MGAS para el Programa incluye: i) un marco de reasentamiento para el manejo de un posible reasentamiento involuntario en futuros proyectos; y ii) el modelo de un Plan de Concertación Social con especificaciones para el proceso de consulta, mecanismo de atención y resolución de quejas y reclamos, incentivos a la participación de las comunidades en apoyo a los proyectos a través de los programas de desarrollo comunitario DESCOM correspondientes y el fortalecimiento de las organizaciones participantes. De acuerdo con esta </w:t>
      </w:r>
      <w:proofErr w:type="gramStart"/>
      <w:r w:rsidRPr="008409C0">
        <w:rPr>
          <w:rFonts w:ascii="Arial" w:hAnsi="Arial" w:cs="Arial"/>
          <w:sz w:val="22"/>
          <w:szCs w:val="22"/>
          <w:lang w:val="es-ES"/>
        </w:rPr>
        <w:t>propuesta ,</w:t>
      </w:r>
      <w:proofErr w:type="gramEnd"/>
      <w:r w:rsidRPr="008409C0">
        <w:rPr>
          <w:rFonts w:ascii="Arial" w:hAnsi="Arial" w:cs="Arial"/>
          <w:sz w:val="22"/>
          <w:szCs w:val="22"/>
          <w:lang w:val="es-ES"/>
        </w:rPr>
        <w:t xml:space="preserve"> como parte de los PGAS de los proyectos de la muestra, cada una de las agencias ejecutoras (GMEA y GMLP),  se encuentran preparando, con el apoyo de consultor </w:t>
      </w:r>
      <w:r w:rsidRPr="008409C0">
        <w:rPr>
          <w:rFonts w:ascii="Arial" w:hAnsi="Arial" w:cs="Arial"/>
          <w:sz w:val="22"/>
          <w:szCs w:val="22"/>
          <w:lang w:val="es-ES"/>
        </w:rPr>
        <w:lastRenderedPageBreak/>
        <w:t xml:space="preserve">contratado por el Banco, sendos Planes de Concertación específicos, y serán finalizados antes de la fecha programada para la reunión del Directorio para el Proyecto.. Estos planes específicos contendrán medidas para mitigar impactos una vez inicie la construcción incluyendo: un Plan de Mitigación para atender las pérdidas de ingresos de los areneros que operan temporalmente en el rio </w:t>
      </w:r>
      <w:proofErr w:type="spellStart"/>
      <w:r w:rsidR="00DD1D01">
        <w:rPr>
          <w:rFonts w:ascii="Arial" w:hAnsi="Arial" w:cs="Arial"/>
          <w:sz w:val="22"/>
          <w:szCs w:val="22"/>
          <w:lang w:val="es-ES"/>
        </w:rPr>
        <w:t>I</w:t>
      </w:r>
      <w:r w:rsidRPr="008409C0">
        <w:rPr>
          <w:rFonts w:ascii="Arial" w:hAnsi="Arial" w:cs="Arial"/>
          <w:sz w:val="22"/>
          <w:szCs w:val="22"/>
          <w:lang w:val="es-ES"/>
        </w:rPr>
        <w:t>rpavi</w:t>
      </w:r>
      <w:proofErr w:type="spellEnd"/>
      <w:r w:rsidRPr="008409C0">
        <w:rPr>
          <w:rFonts w:ascii="Arial" w:hAnsi="Arial" w:cs="Arial"/>
          <w:sz w:val="22"/>
          <w:szCs w:val="22"/>
          <w:lang w:val="es-ES"/>
        </w:rPr>
        <w:t xml:space="preserve">, en el Municipio de La Paz; </w:t>
      </w:r>
      <w:r w:rsidRPr="008409C0">
        <w:rPr>
          <w:rFonts w:ascii="Arial" w:hAnsi="Arial" w:cs="Arial"/>
          <w:sz w:val="22"/>
          <w:szCs w:val="22"/>
          <w:lang w:val="es-MX"/>
        </w:rPr>
        <w:t>así</w:t>
      </w:r>
      <w:r w:rsidRPr="008409C0">
        <w:rPr>
          <w:rFonts w:ascii="Arial" w:hAnsi="Arial" w:cs="Arial"/>
          <w:sz w:val="22"/>
          <w:szCs w:val="22"/>
          <w:lang w:val="es-ES"/>
        </w:rPr>
        <w:t xml:space="preserve">así como un plan de </w:t>
      </w:r>
      <w:r w:rsidRPr="008409C0">
        <w:rPr>
          <w:rFonts w:ascii="Arial" w:hAnsi="Arial" w:cs="Arial"/>
          <w:sz w:val="22"/>
          <w:szCs w:val="22"/>
          <w:lang w:val="es-MX"/>
        </w:rPr>
        <w:t>acción</w:t>
      </w:r>
      <w:r w:rsidRPr="008409C0">
        <w:rPr>
          <w:rFonts w:ascii="Arial" w:hAnsi="Arial" w:cs="Arial"/>
          <w:sz w:val="22"/>
          <w:szCs w:val="22"/>
          <w:lang w:val="es-ES"/>
        </w:rPr>
        <w:t>acción para la  reubicación temporal</w:t>
      </w:r>
      <w:r w:rsidRPr="008409C0">
        <w:rPr>
          <w:rFonts w:ascii="Arial" w:hAnsi="Arial" w:cs="Arial"/>
          <w:sz w:val="22"/>
          <w:szCs w:val="22"/>
          <w:lang w:val="es-MX"/>
        </w:rPr>
        <w:t>,</w:t>
      </w:r>
      <w:r w:rsidRPr="008409C0">
        <w:rPr>
          <w:rFonts w:ascii="Arial" w:hAnsi="Arial" w:cs="Arial"/>
          <w:sz w:val="22"/>
          <w:szCs w:val="22"/>
          <w:lang w:val="es-ES"/>
        </w:rPr>
        <w:t xml:space="preserve"> </w:t>
      </w:r>
      <w:r w:rsidRPr="008409C0">
        <w:rPr>
          <w:rFonts w:ascii="Arial" w:hAnsi="Arial" w:cs="Arial"/>
          <w:sz w:val="22"/>
          <w:szCs w:val="22"/>
          <w:lang w:val="es-MX"/>
        </w:rPr>
        <w:t xml:space="preserve">en sitios </w:t>
      </w:r>
      <w:r w:rsidRPr="008409C0">
        <w:rPr>
          <w:rFonts w:ascii="Arial" w:hAnsi="Arial" w:cs="Arial"/>
          <w:sz w:val="22"/>
          <w:szCs w:val="22"/>
          <w:lang w:val="es-ES"/>
        </w:rPr>
        <w:t>próximos a su actual ubicación,</w:t>
      </w:r>
      <w:r w:rsidRPr="008409C0">
        <w:rPr>
          <w:rFonts w:ascii="Arial" w:hAnsi="Arial" w:cs="Arial"/>
          <w:sz w:val="22"/>
          <w:szCs w:val="22"/>
          <w:lang w:val="es-MX"/>
        </w:rPr>
        <w:t xml:space="preserve"> de los comerciantes</w:t>
      </w:r>
      <w:proofErr w:type="gramStart"/>
      <w:r w:rsidRPr="008409C0">
        <w:rPr>
          <w:rFonts w:ascii="Arial" w:hAnsi="Arial" w:cs="Arial"/>
          <w:sz w:val="22"/>
          <w:szCs w:val="22"/>
          <w:lang w:val="es-MX"/>
        </w:rPr>
        <w:t>,,</w:t>
      </w:r>
      <w:proofErr w:type="gramEnd"/>
      <w:r w:rsidRPr="008409C0">
        <w:rPr>
          <w:rFonts w:ascii="Arial" w:hAnsi="Arial" w:cs="Arial"/>
          <w:sz w:val="22"/>
          <w:szCs w:val="22"/>
          <w:lang w:val="es-ES"/>
        </w:rPr>
        <w:t xml:space="preserve"> en el Emisario de Arica en El Alto.</w:t>
      </w:r>
    </w:p>
    <w:p w14:paraId="5FE6E6BF" w14:textId="7FDC7777" w:rsidR="00C13CB9" w:rsidRPr="008409C0" w:rsidRDefault="00C13CB9" w:rsidP="00C13CB9">
      <w:pPr>
        <w:numPr>
          <w:ilvl w:val="1"/>
          <w:numId w:val="5"/>
        </w:numPr>
        <w:spacing w:after="120"/>
        <w:ind w:left="720"/>
        <w:jc w:val="both"/>
        <w:rPr>
          <w:rFonts w:ascii="Arial" w:hAnsi="Arial" w:cs="Arial"/>
          <w:sz w:val="22"/>
          <w:szCs w:val="22"/>
          <w:lang w:val="es-ES"/>
        </w:rPr>
      </w:pPr>
      <w:r w:rsidRPr="008409C0">
        <w:rPr>
          <w:rFonts w:ascii="Arial" w:hAnsi="Arial" w:cs="Arial"/>
          <w:sz w:val="22"/>
          <w:szCs w:val="22"/>
          <w:lang w:val="es-ES"/>
        </w:rPr>
        <w:t xml:space="preserve">Considerando el requisito de licencia ambiental para la disposición final de equipos, y que se trata de una operación de categoría B, </w:t>
      </w:r>
      <w:r w:rsidR="003B0655" w:rsidRPr="008409C0">
        <w:rPr>
          <w:rFonts w:ascii="Arial" w:hAnsi="Arial" w:cs="Arial"/>
          <w:sz w:val="22"/>
          <w:szCs w:val="22"/>
          <w:lang w:val="es-ES"/>
        </w:rPr>
        <w:t>se debe realizar</w:t>
      </w:r>
      <w:r w:rsidRPr="008409C0">
        <w:rPr>
          <w:rFonts w:ascii="Arial" w:hAnsi="Arial" w:cs="Arial"/>
          <w:sz w:val="22"/>
          <w:szCs w:val="22"/>
          <w:lang w:val="es-ES"/>
        </w:rPr>
        <w:t xml:space="preserve"> el respectivo proceso de consulta pública/socialización que involucre a la comunidad afectada por el programa para dar cumplimiento con la Política de Salvaguardas Ambientales del Banco. La consulta </w:t>
      </w:r>
      <w:r w:rsidR="003B0655" w:rsidRPr="008409C0">
        <w:rPr>
          <w:rFonts w:ascii="Arial" w:hAnsi="Arial" w:cs="Arial"/>
          <w:sz w:val="22"/>
          <w:szCs w:val="22"/>
          <w:lang w:val="es-ES"/>
        </w:rPr>
        <w:t>se debe convocar</w:t>
      </w:r>
      <w:r w:rsidRPr="008409C0">
        <w:rPr>
          <w:rFonts w:ascii="Arial" w:hAnsi="Arial" w:cs="Arial"/>
          <w:sz w:val="22"/>
          <w:szCs w:val="22"/>
          <w:lang w:val="es-ES"/>
        </w:rPr>
        <w:t xml:space="preserve"> de manera efectiva, a través de </w:t>
      </w:r>
      <w:r w:rsidR="00CF1FD3" w:rsidRPr="008409C0">
        <w:rPr>
          <w:rFonts w:ascii="Arial" w:hAnsi="Arial" w:cs="Arial"/>
          <w:sz w:val="22"/>
          <w:szCs w:val="22"/>
          <w:lang w:val="es-ES"/>
        </w:rPr>
        <w:t xml:space="preserve">juntas vecinales, organizaciones locales, alcaldías locales, y representantes del </w:t>
      </w:r>
      <w:proofErr w:type="spellStart"/>
      <w:r w:rsidR="00CF1FD3" w:rsidRPr="008409C0">
        <w:rPr>
          <w:rFonts w:ascii="Arial" w:hAnsi="Arial" w:cs="Arial"/>
          <w:sz w:val="22"/>
          <w:szCs w:val="22"/>
          <w:lang w:val="es-ES"/>
        </w:rPr>
        <w:t>MMAyA</w:t>
      </w:r>
      <w:proofErr w:type="spellEnd"/>
      <w:r w:rsidR="00CF1FD3" w:rsidRPr="008409C0">
        <w:rPr>
          <w:rFonts w:ascii="Arial" w:hAnsi="Arial" w:cs="Arial"/>
          <w:sz w:val="22"/>
          <w:szCs w:val="22"/>
          <w:lang w:val="es-ES"/>
        </w:rPr>
        <w:t xml:space="preserve">. </w:t>
      </w:r>
      <w:r w:rsidR="00852831" w:rsidRPr="008409C0">
        <w:rPr>
          <w:rFonts w:ascii="Arial" w:hAnsi="Arial" w:cs="Arial"/>
          <w:sz w:val="22"/>
          <w:szCs w:val="22"/>
          <w:lang w:val="es-ES"/>
        </w:rPr>
        <w:t>En cumplimiento a estos lineamientos durante la preparación del proyecto se llevó a cabo un proceso de consulta con comunidades involucradas en los proyectos de la muestra y se publicó la evaluación social y ambiental. D</w:t>
      </w:r>
      <w:r w:rsidRPr="008409C0">
        <w:rPr>
          <w:rFonts w:ascii="Arial" w:hAnsi="Arial" w:cs="Arial"/>
          <w:sz w:val="22"/>
          <w:szCs w:val="22"/>
          <w:lang w:val="es-ES"/>
        </w:rPr>
        <w:t xml:space="preserve">urante la </w:t>
      </w:r>
      <w:r w:rsidR="00852831" w:rsidRPr="008409C0">
        <w:rPr>
          <w:rFonts w:ascii="Arial" w:hAnsi="Arial" w:cs="Arial"/>
          <w:sz w:val="22"/>
          <w:szCs w:val="22"/>
          <w:lang w:val="es-ES"/>
        </w:rPr>
        <w:t xml:space="preserve">ejecución </w:t>
      </w:r>
      <w:r w:rsidRPr="008409C0">
        <w:rPr>
          <w:rFonts w:ascii="Arial" w:hAnsi="Arial" w:cs="Arial"/>
          <w:sz w:val="22"/>
          <w:szCs w:val="22"/>
          <w:lang w:val="es-ES"/>
        </w:rPr>
        <w:t>de las actividades</w:t>
      </w:r>
      <w:r w:rsidR="00852831" w:rsidRPr="008409C0">
        <w:rPr>
          <w:rFonts w:ascii="Arial" w:hAnsi="Arial" w:cs="Arial"/>
          <w:sz w:val="22"/>
          <w:szCs w:val="22"/>
          <w:lang w:val="es-ES"/>
        </w:rPr>
        <w:t xml:space="preserve"> se verificará que se ejecuten las medidas de mitigación correspondientes y que esté operando adecuadamente</w:t>
      </w:r>
      <w:r w:rsidRPr="008409C0">
        <w:rPr>
          <w:rFonts w:ascii="Arial" w:hAnsi="Arial" w:cs="Arial"/>
          <w:sz w:val="22"/>
          <w:szCs w:val="22"/>
          <w:lang w:val="es-ES"/>
        </w:rPr>
        <w:t xml:space="preserve"> </w:t>
      </w:r>
      <w:r w:rsidR="00852831" w:rsidRPr="008409C0">
        <w:rPr>
          <w:rFonts w:ascii="Arial" w:hAnsi="Arial" w:cs="Arial"/>
          <w:sz w:val="22"/>
          <w:szCs w:val="22"/>
          <w:lang w:val="es-ES"/>
        </w:rPr>
        <w:t xml:space="preserve">el </w:t>
      </w:r>
      <w:r w:rsidRPr="008409C0">
        <w:rPr>
          <w:rFonts w:ascii="Arial" w:hAnsi="Arial" w:cs="Arial"/>
          <w:sz w:val="22"/>
          <w:szCs w:val="22"/>
          <w:lang w:val="es-ES"/>
        </w:rPr>
        <w:t xml:space="preserve">mecanismo de manejo de quejas y reclamos </w:t>
      </w:r>
      <w:r w:rsidR="00852831" w:rsidRPr="008409C0">
        <w:rPr>
          <w:rFonts w:ascii="Arial" w:hAnsi="Arial" w:cs="Arial"/>
          <w:sz w:val="22"/>
          <w:szCs w:val="22"/>
          <w:lang w:val="es-ES"/>
        </w:rPr>
        <w:t xml:space="preserve">previsto </w:t>
      </w:r>
      <w:r w:rsidRPr="008409C0">
        <w:rPr>
          <w:rFonts w:ascii="Arial" w:hAnsi="Arial" w:cs="Arial"/>
          <w:sz w:val="22"/>
          <w:szCs w:val="22"/>
          <w:lang w:val="es-ES"/>
        </w:rPr>
        <w:t xml:space="preserve">para </w:t>
      </w:r>
      <w:r w:rsidR="00852831" w:rsidRPr="008409C0">
        <w:rPr>
          <w:rFonts w:ascii="Arial" w:hAnsi="Arial" w:cs="Arial"/>
          <w:sz w:val="22"/>
          <w:szCs w:val="22"/>
          <w:lang w:val="es-ES"/>
        </w:rPr>
        <w:t xml:space="preserve">evitar, </w:t>
      </w:r>
      <w:r w:rsidRPr="008409C0">
        <w:rPr>
          <w:rFonts w:ascii="Arial" w:hAnsi="Arial" w:cs="Arial"/>
          <w:sz w:val="22"/>
          <w:szCs w:val="22"/>
          <w:lang w:val="es-ES"/>
        </w:rPr>
        <w:t xml:space="preserve">minimizar </w:t>
      </w:r>
      <w:r w:rsidR="00852831" w:rsidRPr="008409C0">
        <w:rPr>
          <w:rFonts w:ascii="Arial" w:hAnsi="Arial" w:cs="Arial"/>
          <w:sz w:val="22"/>
          <w:szCs w:val="22"/>
          <w:lang w:val="es-ES"/>
        </w:rPr>
        <w:t>y/o resolver satisfactoriamente</w:t>
      </w:r>
      <w:r w:rsidRPr="008409C0">
        <w:rPr>
          <w:rFonts w:ascii="Arial" w:hAnsi="Arial" w:cs="Arial"/>
          <w:sz w:val="22"/>
          <w:szCs w:val="22"/>
          <w:lang w:val="es-ES"/>
        </w:rPr>
        <w:t xml:space="preserve"> conflictos con la comunidad debido a la implementación de los proyectos.</w:t>
      </w:r>
    </w:p>
    <w:p w14:paraId="382F1F6E" w14:textId="1DED05D8" w:rsidR="00C13CB9" w:rsidRPr="008409C0" w:rsidRDefault="00C13CB9" w:rsidP="00CA5BB5">
      <w:pPr>
        <w:pStyle w:val="Heading2"/>
        <w:numPr>
          <w:ilvl w:val="0"/>
          <w:numId w:val="37"/>
        </w:numPr>
        <w:ind w:left="720" w:hanging="720"/>
        <w:rPr>
          <w:rFonts w:ascii="Arial" w:hAnsi="Arial" w:cs="Arial"/>
          <w:szCs w:val="22"/>
          <w:lang w:val="es-ES"/>
        </w:rPr>
      </w:pPr>
      <w:bookmarkStart w:id="30" w:name="_Toc459374044"/>
      <w:r w:rsidRPr="008409C0">
        <w:rPr>
          <w:rFonts w:ascii="Arial" w:hAnsi="Arial" w:cs="Arial"/>
          <w:szCs w:val="22"/>
          <w:lang w:val="es-ES"/>
        </w:rPr>
        <w:t>Monitoreo y Supervisión</w:t>
      </w:r>
      <w:bookmarkEnd w:id="30"/>
    </w:p>
    <w:p w14:paraId="02D583F9" w14:textId="54B7D3BC" w:rsidR="00FA7F5A" w:rsidRPr="008409C0" w:rsidRDefault="00C13CB9" w:rsidP="00FA7F5A">
      <w:pPr>
        <w:widowControl w:val="0"/>
        <w:numPr>
          <w:ilvl w:val="1"/>
          <w:numId w:val="5"/>
        </w:numPr>
        <w:spacing w:after="120"/>
        <w:ind w:left="720"/>
        <w:jc w:val="both"/>
        <w:rPr>
          <w:rFonts w:ascii="Arial" w:hAnsi="Arial" w:cs="Arial"/>
          <w:sz w:val="22"/>
          <w:szCs w:val="22"/>
          <w:lang w:val="es-ES"/>
        </w:rPr>
      </w:pPr>
      <w:r w:rsidRPr="008409C0">
        <w:rPr>
          <w:rFonts w:ascii="Arial" w:hAnsi="Arial" w:cs="Arial"/>
          <w:sz w:val="22"/>
          <w:szCs w:val="22"/>
          <w:lang w:val="es-ES"/>
        </w:rPr>
        <w:t xml:space="preserve">Por su parte, el Banco, a través de la Unidad de Salvaguardas (VPS/ESG), empezará con la supervisión de la operación una vez que la misma haya sido aprobada por Directorio del Banco, para de esta manera dar seguimiento a la implementación </w:t>
      </w:r>
      <w:r w:rsidR="00416911" w:rsidRPr="008409C0">
        <w:rPr>
          <w:rFonts w:ascii="Arial" w:hAnsi="Arial" w:cs="Arial"/>
          <w:sz w:val="22"/>
          <w:szCs w:val="22"/>
          <w:lang w:val="es-ES"/>
        </w:rPr>
        <w:t>del MGAS</w:t>
      </w:r>
      <w:r w:rsidR="0037269D" w:rsidRPr="008409C0">
        <w:rPr>
          <w:rFonts w:ascii="Arial" w:hAnsi="Arial" w:cs="Arial"/>
          <w:sz w:val="22"/>
          <w:szCs w:val="22"/>
          <w:lang w:val="es-ES"/>
        </w:rPr>
        <w:t>, incluyendo la preparación de PGA satisfactorios, en</w:t>
      </w:r>
      <w:r w:rsidR="00416911" w:rsidRPr="008409C0">
        <w:rPr>
          <w:rFonts w:ascii="Arial" w:hAnsi="Arial" w:cs="Arial"/>
          <w:sz w:val="22"/>
          <w:szCs w:val="22"/>
          <w:lang w:val="es-ES"/>
        </w:rPr>
        <w:t xml:space="preserve"> </w:t>
      </w:r>
      <w:r w:rsidRPr="008409C0">
        <w:rPr>
          <w:rFonts w:ascii="Arial" w:hAnsi="Arial" w:cs="Arial"/>
          <w:sz w:val="22"/>
          <w:szCs w:val="22"/>
          <w:lang w:val="es-ES"/>
        </w:rPr>
        <w:t>cumplimiento de las salvaguardias ambientales y sociales. Es</w:t>
      </w:r>
      <w:r w:rsidR="0037269D" w:rsidRPr="008409C0">
        <w:rPr>
          <w:rFonts w:ascii="Arial" w:hAnsi="Arial" w:cs="Arial"/>
          <w:sz w:val="22"/>
          <w:szCs w:val="22"/>
          <w:lang w:val="es-ES"/>
        </w:rPr>
        <w:t xml:space="preserve">pecialmente se </w:t>
      </w:r>
      <w:r w:rsidRPr="008409C0">
        <w:rPr>
          <w:rFonts w:ascii="Arial" w:hAnsi="Arial" w:cs="Arial"/>
          <w:sz w:val="22"/>
          <w:szCs w:val="22"/>
          <w:lang w:val="es-ES"/>
        </w:rPr>
        <w:t xml:space="preserve"> supervisar</w:t>
      </w:r>
      <w:r w:rsidR="0037269D" w:rsidRPr="008409C0">
        <w:rPr>
          <w:rFonts w:ascii="Arial" w:hAnsi="Arial" w:cs="Arial"/>
          <w:sz w:val="22"/>
          <w:szCs w:val="22"/>
          <w:lang w:val="es-ES"/>
        </w:rPr>
        <w:t>á</w:t>
      </w:r>
      <w:r w:rsidRPr="008409C0">
        <w:rPr>
          <w:rFonts w:ascii="Arial" w:hAnsi="Arial" w:cs="Arial"/>
          <w:sz w:val="22"/>
          <w:szCs w:val="22"/>
          <w:lang w:val="es-ES"/>
        </w:rPr>
        <w:t xml:space="preserve"> </w:t>
      </w:r>
      <w:r w:rsidR="0037269D" w:rsidRPr="008409C0">
        <w:rPr>
          <w:rFonts w:ascii="Arial" w:hAnsi="Arial" w:cs="Arial"/>
          <w:sz w:val="22"/>
          <w:szCs w:val="22"/>
          <w:lang w:val="es-ES"/>
        </w:rPr>
        <w:t>la puesta en marcha y ejecución del Plan de Concertación Social.</w:t>
      </w:r>
      <w:r w:rsidRPr="008409C0">
        <w:rPr>
          <w:rFonts w:ascii="Arial" w:hAnsi="Arial" w:cs="Arial"/>
          <w:sz w:val="22"/>
          <w:szCs w:val="22"/>
          <w:lang w:val="es-ES"/>
        </w:rPr>
        <w:t xml:space="preserve"> </w:t>
      </w:r>
    </w:p>
    <w:p w14:paraId="02D4E13C" w14:textId="77777777" w:rsidR="00C13CB9" w:rsidRPr="008409C0" w:rsidRDefault="00C13CB9" w:rsidP="00DD7735">
      <w:pPr>
        <w:pStyle w:val="Heading1"/>
        <w:keepNext w:val="0"/>
        <w:widowControl w:val="0"/>
        <w:spacing w:after="80"/>
        <w:rPr>
          <w:rFonts w:ascii="Arial" w:hAnsi="Arial" w:cs="Arial"/>
          <w:sz w:val="22"/>
          <w:szCs w:val="22"/>
          <w:lang w:val="es-ES"/>
        </w:rPr>
      </w:pPr>
      <w:bookmarkStart w:id="31" w:name="_Toc422409161"/>
      <w:bookmarkStart w:id="32" w:name="_Toc422409218"/>
      <w:bookmarkStart w:id="33" w:name="_Toc459374045"/>
      <w:r w:rsidRPr="008409C0">
        <w:rPr>
          <w:rFonts w:ascii="Arial" w:hAnsi="Arial" w:cs="Arial"/>
          <w:sz w:val="22"/>
          <w:szCs w:val="22"/>
          <w:lang w:val="es-ES"/>
        </w:rPr>
        <w:t>Requisitos a Ser Incluidos en Documentos Legales</w:t>
      </w:r>
      <w:bookmarkEnd w:id="31"/>
      <w:bookmarkEnd w:id="32"/>
      <w:bookmarkEnd w:id="33"/>
      <w:r w:rsidRPr="008409C0">
        <w:rPr>
          <w:rFonts w:ascii="Arial" w:hAnsi="Arial" w:cs="Arial"/>
          <w:sz w:val="22"/>
          <w:szCs w:val="22"/>
          <w:lang w:val="es-ES"/>
        </w:rPr>
        <w:t xml:space="preserve"> </w:t>
      </w:r>
    </w:p>
    <w:p w14:paraId="6A1920C7" w14:textId="77777777" w:rsidR="00230084" w:rsidRPr="008409C0" w:rsidRDefault="00230084" w:rsidP="00DD7735">
      <w:pPr>
        <w:pStyle w:val="Heading2"/>
        <w:keepNext w:val="0"/>
        <w:widowControl w:val="0"/>
        <w:numPr>
          <w:ilvl w:val="0"/>
          <w:numId w:val="15"/>
        </w:numPr>
        <w:tabs>
          <w:tab w:val="left" w:pos="0"/>
        </w:tabs>
        <w:spacing w:before="120"/>
        <w:ind w:left="0" w:firstLine="0"/>
        <w:rPr>
          <w:rFonts w:ascii="Arial" w:hAnsi="Arial" w:cs="Arial"/>
          <w:szCs w:val="22"/>
          <w:lang w:val="es-CO"/>
        </w:rPr>
      </w:pPr>
      <w:bookmarkStart w:id="34" w:name="_Toc456697215"/>
      <w:bookmarkStart w:id="35" w:name="_Toc459374046"/>
      <w:r w:rsidRPr="008409C0">
        <w:rPr>
          <w:rFonts w:ascii="Arial" w:hAnsi="Arial" w:cs="Arial"/>
          <w:szCs w:val="22"/>
          <w:lang w:val="es-CO"/>
        </w:rPr>
        <w:t>Condiciones generales previas al primer desembolso:</w:t>
      </w:r>
      <w:bookmarkEnd w:id="34"/>
    </w:p>
    <w:p w14:paraId="610B623C" w14:textId="3774AF56" w:rsidR="00230084" w:rsidRPr="008409C0" w:rsidRDefault="00230084" w:rsidP="00230084">
      <w:pPr>
        <w:widowControl w:val="0"/>
        <w:numPr>
          <w:ilvl w:val="1"/>
          <w:numId w:val="6"/>
        </w:numPr>
        <w:spacing w:after="120"/>
        <w:ind w:left="720"/>
        <w:jc w:val="both"/>
        <w:rPr>
          <w:rFonts w:ascii="Arial" w:hAnsi="Arial" w:cs="Arial"/>
          <w:sz w:val="22"/>
          <w:szCs w:val="22"/>
          <w:lang w:val="es-CO"/>
        </w:rPr>
      </w:pPr>
      <w:r w:rsidRPr="008409C0">
        <w:rPr>
          <w:rFonts w:ascii="Arial" w:hAnsi="Arial" w:cs="Arial"/>
          <w:sz w:val="22"/>
          <w:szCs w:val="22"/>
          <w:lang w:val="es-CO"/>
        </w:rPr>
        <w:t xml:space="preserve">Designación de un especialista ambiental y de un especialista social </w:t>
      </w:r>
      <w:r w:rsidR="0037269D" w:rsidRPr="008409C0">
        <w:rPr>
          <w:rFonts w:ascii="Arial" w:hAnsi="Arial" w:cs="Arial"/>
          <w:sz w:val="22"/>
          <w:szCs w:val="22"/>
          <w:lang w:val="es-CO"/>
        </w:rPr>
        <w:t>en</w:t>
      </w:r>
      <w:r w:rsidR="00C32A49" w:rsidRPr="008409C0">
        <w:rPr>
          <w:rFonts w:ascii="Arial" w:hAnsi="Arial" w:cs="Arial"/>
          <w:sz w:val="22"/>
          <w:szCs w:val="22"/>
          <w:lang w:val="es-CO"/>
        </w:rPr>
        <w:t xml:space="preserve"> cada una de</w:t>
      </w:r>
      <w:r w:rsidRPr="008409C0">
        <w:rPr>
          <w:rFonts w:ascii="Arial" w:hAnsi="Arial" w:cs="Arial"/>
          <w:sz w:val="22"/>
          <w:szCs w:val="22"/>
          <w:lang w:val="es-CO"/>
        </w:rPr>
        <w:t xml:space="preserve"> la</w:t>
      </w:r>
      <w:r w:rsidR="00C32A49" w:rsidRPr="008409C0">
        <w:rPr>
          <w:rFonts w:ascii="Arial" w:hAnsi="Arial" w:cs="Arial"/>
          <w:sz w:val="22"/>
          <w:szCs w:val="22"/>
          <w:lang w:val="es-CO"/>
        </w:rPr>
        <w:t>s</w:t>
      </w:r>
      <w:r w:rsidRPr="008409C0">
        <w:rPr>
          <w:rFonts w:ascii="Arial" w:hAnsi="Arial" w:cs="Arial"/>
          <w:sz w:val="22"/>
          <w:szCs w:val="22"/>
          <w:lang w:val="es-CO"/>
        </w:rPr>
        <w:t xml:space="preserve"> Unidad</w:t>
      </w:r>
      <w:r w:rsidR="00C32A49" w:rsidRPr="008409C0">
        <w:rPr>
          <w:rFonts w:ascii="Arial" w:hAnsi="Arial" w:cs="Arial"/>
          <w:sz w:val="22"/>
          <w:szCs w:val="22"/>
          <w:lang w:val="es-CO"/>
        </w:rPr>
        <w:t>es</w:t>
      </w:r>
      <w:r w:rsidRPr="008409C0">
        <w:rPr>
          <w:rFonts w:ascii="Arial" w:hAnsi="Arial" w:cs="Arial"/>
          <w:sz w:val="22"/>
          <w:szCs w:val="22"/>
          <w:lang w:val="es-CO"/>
        </w:rPr>
        <w:t xml:space="preserve"> Ejecutora</w:t>
      </w:r>
      <w:r w:rsidR="00C32A49" w:rsidRPr="008409C0">
        <w:rPr>
          <w:rFonts w:ascii="Arial" w:hAnsi="Arial" w:cs="Arial"/>
          <w:sz w:val="22"/>
          <w:szCs w:val="22"/>
          <w:lang w:val="es-CO"/>
        </w:rPr>
        <w:t>s</w:t>
      </w:r>
      <w:r w:rsidRPr="008409C0">
        <w:rPr>
          <w:rFonts w:ascii="Arial" w:hAnsi="Arial" w:cs="Arial"/>
          <w:sz w:val="22"/>
          <w:szCs w:val="22"/>
          <w:lang w:val="es-CO"/>
        </w:rPr>
        <w:t xml:space="preserve"> del Programa</w:t>
      </w:r>
      <w:r w:rsidR="00C32A49" w:rsidRPr="008409C0">
        <w:rPr>
          <w:rFonts w:ascii="Arial" w:hAnsi="Arial" w:cs="Arial"/>
          <w:sz w:val="22"/>
          <w:szCs w:val="22"/>
          <w:lang w:val="es-CO"/>
        </w:rPr>
        <w:t xml:space="preserve"> (GMEA y GMLP).</w:t>
      </w:r>
    </w:p>
    <w:p w14:paraId="0CC47FE0" w14:textId="77777777" w:rsidR="00230084" w:rsidRDefault="00230084" w:rsidP="00230084">
      <w:pPr>
        <w:widowControl w:val="0"/>
        <w:numPr>
          <w:ilvl w:val="1"/>
          <w:numId w:val="6"/>
        </w:numPr>
        <w:spacing w:after="120"/>
        <w:ind w:left="720"/>
        <w:jc w:val="both"/>
        <w:rPr>
          <w:rFonts w:ascii="Arial" w:hAnsi="Arial" w:cs="Arial"/>
          <w:sz w:val="22"/>
          <w:szCs w:val="22"/>
          <w:lang w:val="es-CO"/>
        </w:rPr>
      </w:pPr>
      <w:r w:rsidRPr="008409C0">
        <w:rPr>
          <w:rFonts w:ascii="Arial" w:hAnsi="Arial" w:cs="Arial"/>
          <w:sz w:val="22"/>
          <w:szCs w:val="22"/>
          <w:lang w:val="es-CO"/>
        </w:rPr>
        <w:t>Actualización y puesta en vigencia el Manual de Operaciones del Programa, en el sentido de incluir las directrices del Análisis de Gestión Ambiental y Social y del Marco de Gestión Ambiental y Social del Programa.</w:t>
      </w:r>
    </w:p>
    <w:p w14:paraId="4EC7524F" w14:textId="4A4B0E8F" w:rsidR="00230084" w:rsidRPr="008409C0" w:rsidRDefault="00230084" w:rsidP="00230084">
      <w:pPr>
        <w:pStyle w:val="Heading2"/>
        <w:keepNext w:val="0"/>
        <w:widowControl w:val="0"/>
        <w:numPr>
          <w:ilvl w:val="0"/>
          <w:numId w:val="15"/>
        </w:numPr>
        <w:tabs>
          <w:tab w:val="left" w:pos="0"/>
        </w:tabs>
        <w:ind w:left="0" w:firstLine="0"/>
        <w:rPr>
          <w:rFonts w:ascii="Arial" w:hAnsi="Arial" w:cs="Arial"/>
          <w:szCs w:val="22"/>
          <w:lang w:val="es-CO"/>
        </w:rPr>
      </w:pPr>
      <w:bookmarkStart w:id="36" w:name="_Toc456697216"/>
      <w:r w:rsidRPr="008409C0">
        <w:rPr>
          <w:rFonts w:ascii="Arial" w:hAnsi="Arial" w:cs="Arial"/>
          <w:szCs w:val="22"/>
          <w:lang w:val="es-CO"/>
        </w:rPr>
        <w:t>Condiciones especiales de ejecución:</w:t>
      </w:r>
      <w:bookmarkEnd w:id="36"/>
    </w:p>
    <w:p w14:paraId="4FAD81E1" w14:textId="29851BE4" w:rsidR="00230084" w:rsidRPr="008409C0" w:rsidRDefault="00230084" w:rsidP="00FD7E28">
      <w:pPr>
        <w:widowControl w:val="0"/>
        <w:numPr>
          <w:ilvl w:val="1"/>
          <w:numId w:val="40"/>
        </w:numPr>
        <w:spacing w:after="120"/>
        <w:ind w:left="720"/>
        <w:jc w:val="both"/>
        <w:rPr>
          <w:rFonts w:ascii="Arial" w:hAnsi="Arial" w:cs="Arial"/>
          <w:sz w:val="22"/>
          <w:szCs w:val="22"/>
          <w:lang w:val="es-CO"/>
        </w:rPr>
      </w:pPr>
      <w:r w:rsidRPr="008409C0">
        <w:rPr>
          <w:rFonts w:ascii="Arial" w:hAnsi="Arial" w:cs="Arial"/>
          <w:sz w:val="22"/>
          <w:szCs w:val="22"/>
          <w:lang w:val="es-CO"/>
        </w:rPr>
        <w:t xml:space="preserve">Presentar al Banco juntamente con los documentos de licitación para cada uno de los </w:t>
      </w:r>
      <w:r w:rsidR="00C32A49" w:rsidRPr="008409C0">
        <w:rPr>
          <w:rFonts w:ascii="Arial" w:hAnsi="Arial" w:cs="Arial"/>
          <w:sz w:val="22"/>
          <w:szCs w:val="22"/>
          <w:lang w:val="es-CO"/>
        </w:rPr>
        <w:t xml:space="preserve">proyectos </w:t>
      </w:r>
      <w:r w:rsidRPr="008409C0">
        <w:rPr>
          <w:rFonts w:ascii="Arial" w:hAnsi="Arial" w:cs="Arial"/>
          <w:sz w:val="22"/>
          <w:szCs w:val="22"/>
          <w:lang w:val="es-CO"/>
        </w:rPr>
        <w:t>a ser financiados por el Programa: (i) el Plan de Gestión Ambiental y Social esp</w:t>
      </w:r>
      <w:r w:rsidR="00C32A49" w:rsidRPr="008409C0">
        <w:rPr>
          <w:rFonts w:ascii="Arial" w:hAnsi="Arial" w:cs="Arial"/>
          <w:sz w:val="22"/>
          <w:szCs w:val="22"/>
          <w:lang w:val="es-CO"/>
        </w:rPr>
        <w:t xml:space="preserve">ecífico para dicho proyecto </w:t>
      </w:r>
      <w:r w:rsidRPr="008409C0">
        <w:rPr>
          <w:rFonts w:ascii="Arial" w:hAnsi="Arial" w:cs="Arial"/>
          <w:sz w:val="22"/>
          <w:szCs w:val="22"/>
          <w:lang w:val="es-CO"/>
        </w:rPr>
        <w:t xml:space="preserve">así como los documentos y especificaciones técnicas necesarias requeridas para la categoría ambiental designada por la autoridad ambiental competente que se requieran para la obtención de los permisos ambientales correspondientes ; y (ii) </w:t>
      </w:r>
      <w:r w:rsidR="00792612" w:rsidRPr="008409C0">
        <w:rPr>
          <w:rFonts w:ascii="Arial" w:hAnsi="Arial" w:cs="Arial"/>
          <w:sz w:val="22"/>
          <w:szCs w:val="22"/>
          <w:lang w:val="es-ES"/>
        </w:rPr>
        <w:t xml:space="preserve">En el evento que </w:t>
      </w:r>
      <w:r w:rsidR="00792612" w:rsidRPr="008409C0">
        <w:rPr>
          <w:rFonts w:ascii="Arial" w:hAnsi="Arial" w:cs="Arial"/>
          <w:sz w:val="22"/>
          <w:szCs w:val="22"/>
          <w:lang w:val="es-ES"/>
        </w:rPr>
        <w:lastRenderedPageBreak/>
        <w:t>se requiera la relocalización de personas, de actividades económicas o de ocupantes del espacio público, un Plan de Reasentamiento específico incluyendo su correspondiente cuadro de costos, así como prueba por el Organismo Ejecutor correspondiente al Banco de la disposición de los recursos para su implementación, incluyendo la titularidad de los terrenos que a tal efecto puedan requerirse</w:t>
      </w:r>
      <w:r w:rsidR="00792612" w:rsidRPr="008409C0">
        <w:rPr>
          <w:rFonts w:ascii="Arial" w:hAnsi="Arial" w:cs="Arial"/>
          <w:sz w:val="22"/>
          <w:szCs w:val="22"/>
          <w:lang w:val="es-CO"/>
        </w:rPr>
        <w:t xml:space="preserve"> </w:t>
      </w:r>
      <w:r w:rsidR="00792612" w:rsidRPr="008409C0">
        <w:rPr>
          <w:rFonts w:ascii="Arial" w:hAnsi="Arial" w:cs="Arial"/>
          <w:sz w:val="22"/>
          <w:szCs w:val="22"/>
          <w:lang w:val="es-ES"/>
        </w:rPr>
        <w:t>en el evento que se requiera la relocalización de personas, de actividades económicas o de ocupantes del espacio público</w:t>
      </w:r>
      <w:r w:rsidRPr="008409C0">
        <w:rPr>
          <w:rFonts w:ascii="Arial" w:hAnsi="Arial" w:cs="Arial"/>
          <w:sz w:val="22"/>
          <w:szCs w:val="22"/>
          <w:lang w:val="es-CO"/>
        </w:rPr>
        <w:t xml:space="preserve">; y (iii) evidencia de la incorporación, en los pliegos de licitación, del acatamiento obligatorio del PGAS y de las especificaciones técnicas ambientales.  </w:t>
      </w:r>
    </w:p>
    <w:p w14:paraId="4E5C8521" w14:textId="6028BDAF" w:rsidR="00230084" w:rsidRPr="00C961B5" w:rsidRDefault="00792612" w:rsidP="00FD7E28">
      <w:pPr>
        <w:widowControl w:val="0"/>
        <w:numPr>
          <w:ilvl w:val="1"/>
          <w:numId w:val="40"/>
        </w:numPr>
        <w:spacing w:after="120"/>
        <w:ind w:left="720"/>
        <w:jc w:val="both"/>
        <w:rPr>
          <w:rFonts w:ascii="Arial" w:hAnsi="Arial" w:cs="Arial"/>
          <w:sz w:val="22"/>
          <w:szCs w:val="22"/>
          <w:lang w:val="es-CO"/>
        </w:rPr>
      </w:pPr>
      <w:r w:rsidRPr="00C961B5">
        <w:rPr>
          <w:rFonts w:ascii="Arial" w:hAnsi="Arial" w:cs="Arial"/>
          <w:sz w:val="22"/>
          <w:szCs w:val="22"/>
          <w:lang w:val="es-ES"/>
        </w:rPr>
        <w:t>En caso de que se requiera el Plan de Reasentamiento especifico, se deberá presentar al Banco: (i) previo a la apertura de la licitación de la obra respectiva, evidencia de que por lo menos se ha relocalizado el 70% de las personas, de las actividades económicas o de ocupantes del espacio público objetivo de dicho plan; y (ii) previo a la adjudicación del contrato de obra, evidencia de haber relocalizado el 100% de las personas, de las actividades económicas o de ocupantes del espacio público objetivo de dicho Plan de Reasentamiento específico.</w:t>
      </w:r>
      <w:ins w:id="37" w:author="IADB" w:date="2016-10-28T11:21:00Z">
        <w:r w:rsidR="00C961B5" w:rsidRPr="00C961B5">
          <w:rPr>
            <w:rFonts w:ascii="Arial" w:hAnsi="Arial" w:cs="Arial"/>
            <w:sz w:val="22"/>
            <w:szCs w:val="22"/>
            <w:lang w:val="es-ES"/>
          </w:rPr>
          <w:t xml:space="preserve"> No aplica en </w:t>
        </w:r>
      </w:ins>
      <w:ins w:id="38" w:author="IADB" w:date="2016-10-28T11:23:00Z">
        <w:r w:rsidR="00C961B5" w:rsidRPr="00C961B5">
          <w:rPr>
            <w:rFonts w:ascii="Arial" w:hAnsi="Arial" w:cs="Arial"/>
            <w:sz w:val="22"/>
            <w:szCs w:val="22"/>
            <w:lang w:val="es-ES"/>
          </w:rPr>
          <w:t>el</w:t>
        </w:r>
      </w:ins>
      <w:ins w:id="39" w:author="IADB" w:date="2016-10-28T11:26:00Z">
        <w:r w:rsidR="00C961B5" w:rsidRPr="00C961B5">
          <w:rPr>
            <w:rFonts w:ascii="Arial" w:hAnsi="Arial" w:cs="Arial"/>
            <w:sz w:val="22"/>
            <w:szCs w:val="22"/>
            <w:lang w:val="es-ES"/>
          </w:rPr>
          <w:t xml:space="preserve"> caso de reasentamiento económico cuando las personas afectadas son beneficiarias o participantes de las actividades del Programa </w:t>
        </w:r>
      </w:ins>
      <w:ins w:id="40" w:author="IADB" w:date="2016-10-28T11:27:00Z">
        <w:r w:rsidR="00C961B5" w:rsidRPr="00C961B5">
          <w:rPr>
            <w:rFonts w:ascii="Arial" w:hAnsi="Arial" w:cs="Arial"/>
            <w:sz w:val="22"/>
            <w:szCs w:val="22"/>
            <w:lang w:val="es-ES"/>
          </w:rPr>
          <w:t xml:space="preserve">de conformidad con los acuerdos suscritos para tal fin entre </w:t>
        </w:r>
      </w:ins>
      <w:ins w:id="41" w:author="IADB" w:date="2016-10-28T11:28:00Z">
        <w:r w:rsidR="00C961B5" w:rsidRPr="00C961B5">
          <w:rPr>
            <w:rFonts w:ascii="Arial" w:hAnsi="Arial" w:cs="Arial"/>
            <w:sz w:val="22"/>
            <w:szCs w:val="22"/>
            <w:lang w:val="es-ES"/>
          </w:rPr>
          <w:t>los organismos ejecutores y las partes afectadas</w:t>
        </w:r>
      </w:ins>
      <w:r w:rsidR="00230084" w:rsidRPr="00C961B5">
        <w:rPr>
          <w:rFonts w:ascii="Arial" w:hAnsi="Arial" w:cs="Arial"/>
          <w:sz w:val="22"/>
          <w:szCs w:val="22"/>
          <w:lang w:val="es-CO"/>
        </w:rPr>
        <w:t>.</w:t>
      </w:r>
      <w:r w:rsidR="0037269D" w:rsidRPr="00C961B5">
        <w:rPr>
          <w:rFonts w:ascii="Arial" w:hAnsi="Arial" w:cs="Arial"/>
          <w:sz w:val="22"/>
          <w:szCs w:val="22"/>
          <w:lang w:val="es-CO"/>
        </w:rPr>
        <w:t xml:space="preserve"> </w:t>
      </w:r>
      <w:bookmarkStart w:id="42" w:name="_GoBack"/>
      <w:bookmarkEnd w:id="42"/>
      <w:r w:rsidR="0037269D" w:rsidRPr="00C961B5">
        <w:rPr>
          <w:rFonts w:ascii="Arial" w:hAnsi="Arial" w:cs="Arial"/>
          <w:sz w:val="22"/>
          <w:szCs w:val="22"/>
          <w:lang w:val="es-CO"/>
        </w:rPr>
        <w:t>Cualquier cambio a esta propuesta deberá recibir la no-objeción del Banco.</w:t>
      </w:r>
      <w:ins w:id="43" w:author="IADB" w:date="2016-10-28T11:21:00Z">
        <w:r w:rsidR="00C961B5" w:rsidRPr="00C961B5">
          <w:rPr>
            <w:rFonts w:ascii="Arial" w:hAnsi="Arial" w:cs="Arial"/>
            <w:sz w:val="22"/>
            <w:szCs w:val="22"/>
            <w:lang w:val="es-CO"/>
          </w:rPr>
          <w:t xml:space="preserve"> </w:t>
        </w:r>
      </w:ins>
    </w:p>
    <w:p w14:paraId="60DE4FFD" w14:textId="687C5719" w:rsidR="00CA5BB5" w:rsidRPr="008409C0" w:rsidRDefault="00CA5BB5" w:rsidP="00FD7E28">
      <w:pPr>
        <w:widowControl w:val="0"/>
        <w:numPr>
          <w:ilvl w:val="1"/>
          <w:numId w:val="40"/>
        </w:numPr>
        <w:spacing w:after="120"/>
        <w:ind w:left="720"/>
        <w:jc w:val="both"/>
        <w:rPr>
          <w:rFonts w:ascii="Arial" w:hAnsi="Arial" w:cs="Arial"/>
          <w:sz w:val="22"/>
          <w:szCs w:val="22"/>
          <w:lang w:val="es-CO"/>
        </w:rPr>
      </w:pPr>
      <w:r w:rsidRPr="008409C0">
        <w:rPr>
          <w:rFonts w:ascii="Arial" w:hAnsi="Arial" w:cs="Arial"/>
          <w:sz w:val="22"/>
          <w:szCs w:val="22"/>
          <w:u w:val="single"/>
          <w:lang w:val="es-ES"/>
        </w:rPr>
        <w:t>Previo al inicio de las obras de cada uno de los proyectos previstos en el Programa</w:t>
      </w:r>
      <w:r w:rsidRPr="008409C0">
        <w:rPr>
          <w:rFonts w:ascii="Arial" w:hAnsi="Arial" w:cs="Arial"/>
          <w:sz w:val="22"/>
          <w:szCs w:val="22"/>
          <w:lang w:val="es-ES"/>
        </w:rPr>
        <w:t xml:space="preserve"> el Prestatario se compromete a, por si o por medio de los Organismos Ejecutores, a presentar al Banco evidencia de: (i) la obtención  de los permisos ambientales requeridos por la legislación nacional; (ii) que se ha efectuado al menos un proceso de socialización y/o consulta de la obra y de su Plan de Gestión Ambiental y Social específico para el proyecto; y (iii) evidencia de que se ha contratado la empresa o consultores individuales responsables de la supervisión de obras correspondiente  y los fiscales técnicos y ambientales</w:t>
      </w:r>
      <w:bookmarkStart w:id="44" w:name="_Toc456697217"/>
      <w:r w:rsidRPr="008409C0">
        <w:rPr>
          <w:rFonts w:ascii="Arial" w:hAnsi="Arial" w:cs="Arial"/>
          <w:sz w:val="22"/>
          <w:szCs w:val="22"/>
          <w:lang w:val="es-CO"/>
        </w:rPr>
        <w:t>Sistema de Seguimiento y Supervisión por parte del Banco:</w:t>
      </w:r>
      <w:bookmarkEnd w:id="44"/>
    </w:p>
    <w:p w14:paraId="09155187" w14:textId="77777777" w:rsidR="00230084" w:rsidRPr="008409C0" w:rsidRDefault="00230084" w:rsidP="00FD7E28">
      <w:pPr>
        <w:widowControl w:val="0"/>
        <w:numPr>
          <w:ilvl w:val="1"/>
          <w:numId w:val="40"/>
        </w:numPr>
        <w:spacing w:after="120"/>
        <w:ind w:left="720"/>
        <w:jc w:val="both"/>
        <w:rPr>
          <w:rFonts w:ascii="Arial" w:hAnsi="Arial" w:cs="Arial"/>
          <w:sz w:val="22"/>
          <w:szCs w:val="22"/>
          <w:lang w:val="es-CO"/>
        </w:rPr>
      </w:pPr>
      <w:r w:rsidRPr="008409C0">
        <w:rPr>
          <w:rFonts w:ascii="Arial" w:hAnsi="Arial" w:cs="Arial"/>
          <w:sz w:val="22"/>
          <w:szCs w:val="22"/>
          <w:lang w:val="es-CO"/>
        </w:rPr>
        <w:t xml:space="preserve">El Banco realizará las siguientes acciones de seguimiento: </w:t>
      </w:r>
    </w:p>
    <w:p w14:paraId="11E55B99" w14:textId="77777777" w:rsidR="00230084" w:rsidRPr="008409C0" w:rsidRDefault="00230084" w:rsidP="00230084">
      <w:pPr>
        <w:pStyle w:val="ListParagraph"/>
        <w:widowControl w:val="0"/>
        <w:numPr>
          <w:ilvl w:val="0"/>
          <w:numId w:val="34"/>
        </w:numPr>
        <w:spacing w:after="120"/>
        <w:ind w:left="993" w:hanging="273"/>
        <w:jc w:val="both"/>
        <w:rPr>
          <w:rFonts w:ascii="Arial" w:hAnsi="Arial" w:cs="Arial"/>
          <w:sz w:val="22"/>
          <w:szCs w:val="22"/>
        </w:rPr>
      </w:pPr>
      <w:r w:rsidRPr="008409C0">
        <w:rPr>
          <w:rFonts w:ascii="Arial" w:hAnsi="Arial" w:cs="Arial"/>
          <w:sz w:val="22"/>
          <w:szCs w:val="22"/>
        </w:rPr>
        <w:t xml:space="preserve">Supervisión semestral durante la construcción y hasta la conclusión satisfactoria del Proyecto. </w:t>
      </w:r>
    </w:p>
    <w:p w14:paraId="26F7AEDC" w14:textId="77777777" w:rsidR="00230084" w:rsidRPr="008409C0" w:rsidRDefault="00230084" w:rsidP="00230084">
      <w:pPr>
        <w:pStyle w:val="ListParagraph"/>
        <w:widowControl w:val="0"/>
        <w:numPr>
          <w:ilvl w:val="0"/>
          <w:numId w:val="34"/>
        </w:numPr>
        <w:spacing w:after="120"/>
        <w:ind w:left="993" w:hanging="273"/>
        <w:jc w:val="both"/>
        <w:rPr>
          <w:rFonts w:ascii="Arial" w:hAnsi="Arial" w:cs="Arial"/>
          <w:sz w:val="22"/>
          <w:szCs w:val="22"/>
        </w:rPr>
      </w:pPr>
      <w:r w:rsidRPr="008409C0">
        <w:rPr>
          <w:rFonts w:ascii="Arial" w:hAnsi="Arial" w:cs="Arial"/>
          <w:sz w:val="22"/>
          <w:szCs w:val="22"/>
        </w:rPr>
        <w:t xml:space="preserve">Actividades de supervisión directas (tales como, visitas de campo y revisión de documentación, etc.) y tomará las medidas necesarias para asegurar que los recursos necesarios para dichas actividades estén oportunamente disponibles; </w:t>
      </w:r>
    </w:p>
    <w:p w14:paraId="06FC0332" w14:textId="77777777" w:rsidR="00230084" w:rsidRPr="008409C0" w:rsidRDefault="00230084" w:rsidP="00230084">
      <w:pPr>
        <w:pStyle w:val="ListParagraph"/>
        <w:widowControl w:val="0"/>
        <w:numPr>
          <w:ilvl w:val="0"/>
          <w:numId w:val="34"/>
        </w:numPr>
        <w:spacing w:after="120"/>
        <w:ind w:left="993" w:hanging="273"/>
        <w:jc w:val="both"/>
        <w:rPr>
          <w:rFonts w:ascii="Arial" w:hAnsi="Arial" w:cs="Arial"/>
          <w:sz w:val="22"/>
          <w:szCs w:val="22"/>
        </w:rPr>
      </w:pPr>
      <w:r w:rsidRPr="008409C0">
        <w:rPr>
          <w:rFonts w:ascii="Arial" w:hAnsi="Arial" w:cs="Arial"/>
          <w:sz w:val="22"/>
          <w:szCs w:val="22"/>
        </w:rPr>
        <w:t xml:space="preserve">Requerimiento de acciones correctivas del caso cuando los informes, inspecciones, visitas u otra información indiquen que existen no-conformidades a los planes de manejo ambiental y social, o incumplimiento de las salvaguardias socio-ambientales del BID. </w:t>
      </w:r>
    </w:p>
    <w:p w14:paraId="362760A6" w14:textId="77777777" w:rsidR="00230084" w:rsidRPr="008409C0" w:rsidRDefault="00230084" w:rsidP="00230084">
      <w:pPr>
        <w:pStyle w:val="ListParagraph"/>
        <w:widowControl w:val="0"/>
        <w:numPr>
          <w:ilvl w:val="0"/>
          <w:numId w:val="34"/>
        </w:numPr>
        <w:spacing w:after="120"/>
        <w:ind w:left="993" w:hanging="273"/>
        <w:jc w:val="both"/>
        <w:rPr>
          <w:rFonts w:ascii="Arial" w:hAnsi="Arial" w:cs="Arial"/>
          <w:sz w:val="22"/>
          <w:szCs w:val="22"/>
        </w:rPr>
      </w:pPr>
      <w:r w:rsidRPr="008409C0">
        <w:rPr>
          <w:rFonts w:ascii="Arial" w:hAnsi="Arial" w:cs="Arial"/>
          <w:sz w:val="22"/>
          <w:szCs w:val="22"/>
        </w:rPr>
        <w:t>Evaluaciones de medio término (después de desembolsado 50% del préstamo) y final (después de desembolsado 90% del préstamo). Las revisiones deberán incluir el análisis del cumplimiento de las condiciones que constan del contrato de préstamo del BID.</w:t>
      </w:r>
    </w:p>
    <w:p w14:paraId="1FB39E0B" w14:textId="21A65465" w:rsidR="00CA5BB5" w:rsidRDefault="00230084" w:rsidP="00230084">
      <w:pPr>
        <w:pStyle w:val="ListParagraph"/>
        <w:widowControl w:val="0"/>
        <w:numPr>
          <w:ilvl w:val="0"/>
          <w:numId w:val="34"/>
        </w:numPr>
        <w:spacing w:after="120"/>
        <w:ind w:left="993" w:hanging="273"/>
        <w:jc w:val="both"/>
        <w:rPr>
          <w:rFonts w:ascii="Arial" w:hAnsi="Arial" w:cs="Arial"/>
          <w:sz w:val="22"/>
          <w:szCs w:val="22"/>
        </w:rPr>
      </w:pPr>
      <w:r w:rsidRPr="008409C0">
        <w:rPr>
          <w:rFonts w:ascii="Arial" w:hAnsi="Arial" w:cs="Arial"/>
          <w:sz w:val="22"/>
          <w:szCs w:val="22"/>
        </w:rPr>
        <w:t xml:space="preserve">Como regla general, el Banco podrá supervisar el desarrollo ambiental y </w:t>
      </w:r>
      <w:r w:rsidRPr="008409C0">
        <w:rPr>
          <w:rFonts w:ascii="Arial" w:hAnsi="Arial" w:cs="Arial"/>
          <w:sz w:val="22"/>
          <w:szCs w:val="22"/>
        </w:rPr>
        <w:lastRenderedPageBreak/>
        <w:t xml:space="preserve">social del Programa. También podrá realizar visitas de seguimiento y supervisión socio-ambiental al inicio y a la entrega-recepción de las obras previstas en el marco de esta operación. </w:t>
      </w:r>
    </w:p>
    <w:p w14:paraId="7556FCFF" w14:textId="77777777" w:rsidR="00CA5BB5" w:rsidRPr="00EA1801" w:rsidRDefault="00CA5BB5">
      <w:pPr>
        <w:rPr>
          <w:rFonts w:ascii="Arial" w:hAnsi="Arial" w:cs="Arial"/>
          <w:sz w:val="22"/>
          <w:szCs w:val="22"/>
          <w:lang w:val="es-ES_tradnl"/>
        </w:rPr>
        <w:sectPr w:rsidR="00CA5BB5" w:rsidRPr="00EA1801" w:rsidSect="005256E5">
          <w:headerReference w:type="even" r:id="rId12"/>
          <w:headerReference w:type="default" r:id="rId13"/>
          <w:pgSz w:w="12240" w:h="15840"/>
          <w:pgMar w:top="1678" w:right="1800" w:bottom="1440" w:left="1800" w:header="720" w:footer="720" w:gutter="0"/>
          <w:cols w:space="720"/>
          <w:docGrid w:linePitch="360"/>
        </w:sectPr>
      </w:pPr>
    </w:p>
    <w:p w14:paraId="6CC5C917" w14:textId="77777777" w:rsidR="00C13CB9" w:rsidRPr="008409C0" w:rsidRDefault="00C13CB9" w:rsidP="00EF5811">
      <w:pPr>
        <w:pStyle w:val="Heading1"/>
        <w:spacing w:before="0"/>
        <w:rPr>
          <w:rFonts w:ascii="Arial" w:hAnsi="Arial" w:cs="Arial"/>
          <w:sz w:val="22"/>
          <w:szCs w:val="22"/>
          <w:lang w:val="es-ES"/>
        </w:rPr>
      </w:pPr>
      <w:bookmarkStart w:id="45" w:name="_Toc459374047"/>
      <w:bookmarkEnd w:id="35"/>
      <w:r w:rsidRPr="008409C0">
        <w:rPr>
          <w:rFonts w:ascii="Arial" w:hAnsi="Arial" w:cs="Arial"/>
          <w:sz w:val="22"/>
          <w:szCs w:val="22"/>
          <w:lang w:val="es-ES"/>
        </w:rPr>
        <w:lastRenderedPageBreak/>
        <w:t>Anexos</w:t>
      </w:r>
      <w:bookmarkEnd w:id="45"/>
    </w:p>
    <w:p w14:paraId="7AC06C64" w14:textId="77777777" w:rsidR="00C13CB9" w:rsidRPr="008409C0" w:rsidRDefault="00C13CB9" w:rsidP="00C13CB9">
      <w:pPr>
        <w:pStyle w:val="Heading2"/>
        <w:numPr>
          <w:ilvl w:val="0"/>
          <w:numId w:val="0"/>
        </w:numPr>
        <w:jc w:val="center"/>
        <w:rPr>
          <w:rFonts w:ascii="Arial" w:hAnsi="Arial" w:cs="Arial"/>
          <w:szCs w:val="22"/>
          <w:lang w:val="es-ES"/>
        </w:rPr>
      </w:pPr>
      <w:bookmarkStart w:id="46" w:name="_Toc459374048"/>
      <w:r w:rsidRPr="008409C0">
        <w:rPr>
          <w:rFonts w:ascii="Arial" w:hAnsi="Arial" w:cs="Arial"/>
          <w:szCs w:val="22"/>
          <w:lang w:val="es-ES"/>
        </w:rPr>
        <w:t>Anexo 1: Complimiento con las Políticas y Directivas del BID</w:t>
      </w:r>
      <w:bookmarkEnd w:id="46"/>
    </w:p>
    <w:tbl>
      <w:tblPr>
        <w:tblStyle w:val="ListTable41"/>
        <w:tblW w:w="5180" w:type="pct"/>
        <w:tblInd w:w="-318" w:type="dxa"/>
        <w:tblLook w:val="04A0" w:firstRow="1" w:lastRow="0" w:firstColumn="1" w:lastColumn="0" w:noHBand="0" w:noVBand="1"/>
      </w:tblPr>
      <w:tblGrid>
        <w:gridCol w:w="3519"/>
        <w:gridCol w:w="2775"/>
        <w:gridCol w:w="3909"/>
        <w:gridCol w:w="3201"/>
      </w:tblGrid>
      <w:tr w:rsidR="008B4D73" w:rsidRPr="008409C0" w14:paraId="5892B645" w14:textId="77777777" w:rsidTr="008B4D7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313" w:type="pct"/>
            <w:vAlign w:val="center"/>
          </w:tcPr>
          <w:p w14:paraId="430B2E0A" w14:textId="77777777" w:rsidR="008B4D73" w:rsidRPr="00CA5BB5" w:rsidRDefault="008B4D73" w:rsidP="008B4D73">
            <w:pPr>
              <w:jc w:val="center"/>
              <w:rPr>
                <w:rFonts w:ascii="Arial" w:hAnsi="Arial" w:cs="Arial"/>
                <w:sz w:val="20"/>
                <w:szCs w:val="20"/>
                <w:lang w:val="es-ES"/>
              </w:rPr>
            </w:pPr>
            <w:r w:rsidRPr="00CA5BB5">
              <w:rPr>
                <w:rFonts w:ascii="Arial" w:hAnsi="Arial" w:cs="Arial"/>
                <w:sz w:val="20"/>
                <w:szCs w:val="20"/>
                <w:lang w:val="es-ES"/>
              </w:rPr>
              <w:t>Política de salvaguardas aplicable</w:t>
            </w:r>
          </w:p>
        </w:tc>
        <w:tc>
          <w:tcPr>
            <w:tcW w:w="1035" w:type="pct"/>
            <w:vAlign w:val="center"/>
          </w:tcPr>
          <w:p w14:paraId="1EF21D43" w14:textId="77777777" w:rsidR="008B4D73" w:rsidRPr="00CA5BB5" w:rsidRDefault="008B4D73" w:rsidP="008B4D7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Efecto del Programa</w:t>
            </w:r>
          </w:p>
        </w:tc>
        <w:tc>
          <w:tcPr>
            <w:tcW w:w="1458" w:type="pct"/>
            <w:vAlign w:val="center"/>
          </w:tcPr>
          <w:p w14:paraId="49594ED5" w14:textId="77777777" w:rsidR="008B4D73" w:rsidRPr="00CA5BB5" w:rsidRDefault="008B4D73" w:rsidP="008B4D7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Aspectos de la Política de Salvaguardias identificados</w:t>
            </w:r>
          </w:p>
        </w:tc>
        <w:tc>
          <w:tcPr>
            <w:tcW w:w="1194" w:type="pct"/>
            <w:vAlign w:val="center"/>
          </w:tcPr>
          <w:p w14:paraId="023223C4" w14:textId="77777777" w:rsidR="008B4D73" w:rsidRPr="00CA5BB5" w:rsidRDefault="008B4D73" w:rsidP="008B4D73">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Medidas de mitigación</w:t>
            </w:r>
          </w:p>
        </w:tc>
      </w:tr>
      <w:tr w:rsidR="008B4D73" w:rsidRPr="00C961B5" w14:paraId="00FDB3E1"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0F676B62"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B.1 Cumplimiento de Políticas del BID</w:t>
            </w:r>
          </w:p>
          <w:p w14:paraId="0D8F51D1"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Política de Reasentamiento – OP 710</w:t>
            </w:r>
          </w:p>
          <w:p w14:paraId="4E426FC7" w14:textId="77777777" w:rsidR="008B4D73" w:rsidRPr="00CA5BB5" w:rsidRDefault="008B4D73" w:rsidP="00340FBE">
            <w:pPr>
              <w:rPr>
                <w:rFonts w:ascii="Arial" w:hAnsi="Arial" w:cs="Arial"/>
                <w:sz w:val="20"/>
                <w:szCs w:val="20"/>
                <w:lang w:val="es-ES"/>
              </w:rPr>
            </w:pPr>
          </w:p>
        </w:tc>
        <w:tc>
          <w:tcPr>
            <w:tcW w:w="1035" w:type="pct"/>
          </w:tcPr>
          <w:p w14:paraId="65C70F9D"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Desplazamiento involuntario disrupción potencial a los medios de vida de la población dentro del área de influencia del proyecto </w:t>
            </w:r>
          </w:p>
        </w:tc>
        <w:tc>
          <w:tcPr>
            <w:tcW w:w="1458" w:type="pct"/>
          </w:tcPr>
          <w:p w14:paraId="20AEF093"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En principio no aplica para el presente Programa. Sin embargo en caso de afecciones a la generación de ingreso, ya que ya que las se requeriría de un programa compensatorio</w:t>
            </w:r>
          </w:p>
        </w:tc>
        <w:tc>
          <w:tcPr>
            <w:tcW w:w="1194" w:type="pct"/>
          </w:tcPr>
          <w:p w14:paraId="724FF883"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Programa de reinserción productiva en caso de comprobarse afectaciones económicas como resultados de la implementación del programa (en principio no aplica)</w:t>
            </w:r>
          </w:p>
        </w:tc>
      </w:tr>
      <w:tr w:rsidR="008B4D73" w:rsidRPr="008409C0" w14:paraId="38234E94"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1FEA5CA3"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 xml:space="preserve">B.1 Cumplimiento de Políticas del BID </w:t>
            </w:r>
          </w:p>
          <w:p w14:paraId="7CF09EE5"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Política sobre Pueblos Indígenas - OP 765</w:t>
            </w:r>
          </w:p>
          <w:p w14:paraId="360CC00D"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 xml:space="preserve"> </w:t>
            </w:r>
          </w:p>
        </w:tc>
        <w:tc>
          <w:tcPr>
            <w:tcW w:w="1035" w:type="pct"/>
          </w:tcPr>
          <w:p w14:paraId="2230708A"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Potencial de impactar de forma negativa a la población indígena (véase Política sobre Pueblos Indígenas) </w:t>
            </w:r>
          </w:p>
        </w:tc>
        <w:tc>
          <w:tcPr>
            <w:tcW w:w="1458" w:type="pct"/>
          </w:tcPr>
          <w:p w14:paraId="375A325A"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Aplica para el presente Programa, ya que  una amplia población de la zona pertenece a comunidades étnico territoriales de carácter ancestral. La ley boliviana es especialmente protectora para estas comunidades, que no solo tienen derechos sobre sus territorios, sino que además se les otorga poder de veto en los procesos de consulta previa. </w:t>
            </w:r>
          </w:p>
        </w:tc>
        <w:tc>
          <w:tcPr>
            <w:tcW w:w="1194" w:type="pct"/>
          </w:tcPr>
          <w:p w14:paraId="1A4A86D5"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El programa de consultas se realiza conforme a la política y al Convenio 169 de la ITO, para garantizar la participación y el respeto a las costumbres y tradiciones de los pueblos. Se establecerán mecanismos de atención de sugerencias quejas y reclamos apropiados a las condiciones culturales de los afectados. Parte del PGAS y del Plan de Concertación Social</w:t>
            </w:r>
          </w:p>
        </w:tc>
      </w:tr>
      <w:tr w:rsidR="008B4D73" w:rsidRPr="00C961B5" w14:paraId="34034D67"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3D8A5C42"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B.1 Cumplimiento de Políticas del BID</w:t>
            </w:r>
          </w:p>
          <w:p w14:paraId="00021750"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Política de Acceso a la Información – OP 102</w:t>
            </w:r>
          </w:p>
        </w:tc>
        <w:tc>
          <w:tcPr>
            <w:tcW w:w="1035" w:type="pct"/>
          </w:tcPr>
          <w:p w14:paraId="6B45088A"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El Banco y la Agencia Ejecutora pondrán a disponibilidad del público la información y documentos relevantes del proyecto.</w:t>
            </w:r>
          </w:p>
          <w:p w14:paraId="526583FA"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458" w:type="pct"/>
          </w:tcPr>
          <w:p w14:paraId="1B85008A"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w:t>
            </w:r>
          </w:p>
        </w:tc>
        <w:tc>
          <w:tcPr>
            <w:tcW w:w="1194" w:type="pct"/>
          </w:tcPr>
          <w:p w14:paraId="58726521"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PGAS</w:t>
            </w:r>
          </w:p>
          <w:p w14:paraId="379E8944"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PPM-PASA</w:t>
            </w:r>
          </w:p>
          <w:p w14:paraId="5804CD38"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Se establecerán sistemas de información y de atención de sugerencias, quejas y reclamos. </w:t>
            </w:r>
          </w:p>
          <w:p w14:paraId="4B41BD2D"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Además el AAS y el PGAS serán puestos a disposición del público a través del sitio web del BID y del ejecutor del proyecto. </w:t>
            </w:r>
          </w:p>
        </w:tc>
      </w:tr>
      <w:tr w:rsidR="008B4D73" w:rsidRPr="00C961B5" w14:paraId="668BF4CD"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7DBD2B07"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B.1 Cumplimiento de Políticas del BID</w:t>
            </w:r>
          </w:p>
          <w:p w14:paraId="5D2897BD"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 xml:space="preserve">Política sobre gestión del riesgo de desastres naturales - OP704 </w:t>
            </w:r>
          </w:p>
        </w:tc>
        <w:tc>
          <w:tcPr>
            <w:tcW w:w="1035" w:type="pct"/>
          </w:tcPr>
          <w:p w14:paraId="79521296"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Las actividades a ser financiadas por el proyecto se encuentran ubicadas dentro de un área </w:t>
            </w:r>
            <w:r w:rsidRPr="00CA5BB5">
              <w:rPr>
                <w:rFonts w:ascii="Arial" w:hAnsi="Arial" w:cs="Arial"/>
                <w:sz w:val="20"/>
                <w:szCs w:val="20"/>
                <w:lang w:val="es-ES"/>
              </w:rPr>
              <w:lastRenderedPageBreak/>
              <w:t>geográfica o sector expuesto ante amenazas naturales.</w:t>
            </w:r>
          </w:p>
        </w:tc>
        <w:tc>
          <w:tcPr>
            <w:tcW w:w="1458" w:type="pct"/>
          </w:tcPr>
          <w:p w14:paraId="5C9FF808"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lastRenderedPageBreak/>
              <w:t xml:space="preserve">Cumpliendo con  lo exigido en esta política, los sub-proyectos del Programa no incrementarán el nivel de exposición ante amenazas naturales de las </w:t>
            </w:r>
            <w:r w:rsidRPr="00CA5BB5">
              <w:rPr>
                <w:rFonts w:ascii="Arial" w:hAnsi="Arial" w:cs="Arial"/>
                <w:sz w:val="20"/>
                <w:szCs w:val="20"/>
                <w:lang w:val="es-ES"/>
              </w:rPr>
              <w:lastRenderedPageBreak/>
              <w:t>poblaciones que serán involucradas.</w:t>
            </w:r>
          </w:p>
        </w:tc>
        <w:tc>
          <w:tcPr>
            <w:tcW w:w="1194" w:type="pct"/>
          </w:tcPr>
          <w:p w14:paraId="7FFB2857"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lastRenderedPageBreak/>
              <w:t>PGAS</w:t>
            </w:r>
          </w:p>
          <w:p w14:paraId="61477ED9"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PPM-PASA</w:t>
            </w:r>
          </w:p>
          <w:p w14:paraId="0EDA44BE"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Se establecerán sistemas de prevención y mitigación de </w:t>
            </w:r>
            <w:r w:rsidRPr="00CA5BB5">
              <w:rPr>
                <w:rFonts w:ascii="Arial" w:hAnsi="Arial" w:cs="Arial"/>
                <w:sz w:val="20"/>
                <w:szCs w:val="20"/>
                <w:lang w:val="es-ES"/>
              </w:rPr>
              <w:lastRenderedPageBreak/>
              <w:t xml:space="preserve">desastres resultantes de peligros naturales mediante programación y trabajo de proyectos en las ciudades de estudio. </w:t>
            </w:r>
          </w:p>
        </w:tc>
      </w:tr>
      <w:tr w:rsidR="008B4D73" w:rsidRPr="00C961B5" w14:paraId="368CA207"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223B5D20"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lastRenderedPageBreak/>
              <w:t>B.1 Cumplimiento de Políticas del BID</w:t>
            </w:r>
          </w:p>
          <w:p w14:paraId="5A7069BE"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Política de Mujer en el Desarrollo – OP 761</w:t>
            </w:r>
          </w:p>
          <w:p w14:paraId="2595850D" w14:textId="77777777" w:rsidR="008B4D73" w:rsidRPr="00CA5BB5" w:rsidRDefault="008B4D73" w:rsidP="00340FBE">
            <w:pPr>
              <w:rPr>
                <w:rFonts w:ascii="Arial" w:hAnsi="Arial" w:cs="Arial"/>
                <w:sz w:val="20"/>
                <w:szCs w:val="20"/>
                <w:lang w:val="es-ES_tradnl"/>
              </w:rPr>
            </w:pPr>
          </w:p>
        </w:tc>
        <w:tc>
          <w:tcPr>
            <w:tcW w:w="1035" w:type="pct"/>
          </w:tcPr>
          <w:p w14:paraId="741E1431"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_tradnl"/>
              </w:rPr>
              <w:t xml:space="preserve">El desarrollo de los proyectos de este Programa no restringe de ninguna forma la participación equitativa de hombres y mujeres en las actividades que puedan surgir durante la implementación de los mismos. De igual forma, se generarán beneficios a todos los miembros de la población.  </w:t>
            </w:r>
          </w:p>
        </w:tc>
        <w:tc>
          <w:tcPr>
            <w:tcW w:w="1458" w:type="pct"/>
          </w:tcPr>
          <w:p w14:paraId="40F99F26"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CA5BB5">
              <w:rPr>
                <w:rFonts w:ascii="Arial" w:hAnsi="Arial" w:cs="Arial"/>
                <w:sz w:val="20"/>
                <w:szCs w:val="20"/>
                <w:lang w:val="es-ES"/>
              </w:rPr>
              <w:t xml:space="preserve">Aplica para el presente Programa. </w:t>
            </w:r>
            <w:r w:rsidRPr="00CA5BB5">
              <w:rPr>
                <w:rFonts w:ascii="Arial" w:hAnsi="Arial" w:cs="Arial"/>
                <w:sz w:val="20"/>
                <w:szCs w:val="20"/>
                <w:lang w:val="es-ES_tradnl"/>
              </w:rPr>
              <w:t>En todas las fases del el ente ejecutor, BID, así como los subcontratistas de este, incorporarán criterios de género que promuevan la participación equitativa de mujeres y hombres en los procesos de diseño y evaluación de proyectos, participación ciudadana, capacitación y toma de decisiones, en cumplimiento con la política operativa sobre mujer en el Desarrollo (OP–761).</w:t>
            </w:r>
          </w:p>
        </w:tc>
        <w:tc>
          <w:tcPr>
            <w:tcW w:w="1194" w:type="pct"/>
          </w:tcPr>
          <w:p w14:paraId="435B5EAE"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PGAS</w:t>
            </w:r>
          </w:p>
          <w:p w14:paraId="234C05F1"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Se incorporarán criterios de género en los procesos de contratación y manejo de personal</w:t>
            </w:r>
          </w:p>
        </w:tc>
      </w:tr>
      <w:tr w:rsidR="008B4D73" w:rsidRPr="008409C0" w14:paraId="0C4D197D"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4C30B837"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B.2 Cumplimiento con leyes nacionales</w:t>
            </w:r>
          </w:p>
        </w:tc>
        <w:tc>
          <w:tcPr>
            <w:tcW w:w="1035" w:type="pct"/>
          </w:tcPr>
          <w:p w14:paraId="0417EF60"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El prestatario cumplirá con las normas y marco legal boliviano, y además con los requisitos adicionales del BID.</w:t>
            </w:r>
          </w:p>
        </w:tc>
        <w:tc>
          <w:tcPr>
            <w:tcW w:w="1458" w:type="pct"/>
          </w:tcPr>
          <w:p w14:paraId="2546DDBD"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 Donde la ley exija menos que los estándares de salvaguardia del BID, se aplicarán estos últimos también.</w:t>
            </w:r>
          </w:p>
        </w:tc>
        <w:tc>
          <w:tcPr>
            <w:tcW w:w="1194" w:type="pct"/>
          </w:tcPr>
          <w:p w14:paraId="2AB5676A"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PGAS</w:t>
            </w:r>
          </w:p>
        </w:tc>
      </w:tr>
      <w:tr w:rsidR="008B4D73" w:rsidRPr="00C961B5" w14:paraId="5A94E7EE"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04D78AEF"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B.3 Evaluación preliminar (</w:t>
            </w:r>
            <w:proofErr w:type="spellStart"/>
            <w:r w:rsidRPr="00CA5BB5">
              <w:rPr>
                <w:rFonts w:ascii="Arial" w:hAnsi="Arial" w:cs="Arial"/>
                <w:sz w:val="20"/>
                <w:szCs w:val="20"/>
                <w:lang w:val="es-ES"/>
              </w:rPr>
              <w:t>Screening</w:t>
            </w:r>
            <w:proofErr w:type="spellEnd"/>
            <w:r w:rsidRPr="00CA5BB5">
              <w:rPr>
                <w:rFonts w:ascii="Arial" w:hAnsi="Arial" w:cs="Arial"/>
                <w:sz w:val="20"/>
                <w:szCs w:val="20"/>
                <w:lang w:val="es-ES"/>
              </w:rPr>
              <w:t>) y clasificación de la categoría de riesgo de impacto ambiental</w:t>
            </w:r>
          </w:p>
          <w:p w14:paraId="5BF9A0FB" w14:textId="77777777" w:rsidR="008B4D73" w:rsidRPr="00CA5BB5" w:rsidRDefault="008B4D73" w:rsidP="00340FBE">
            <w:pPr>
              <w:rPr>
                <w:rFonts w:ascii="Arial" w:hAnsi="Arial" w:cs="Arial"/>
                <w:sz w:val="20"/>
                <w:szCs w:val="20"/>
                <w:lang w:val="es-ES"/>
              </w:rPr>
            </w:pPr>
          </w:p>
        </w:tc>
        <w:tc>
          <w:tcPr>
            <w:tcW w:w="1035" w:type="pct"/>
          </w:tcPr>
          <w:p w14:paraId="12A192D4"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El prestatario se encargará de clasificar ambiental y socialmente los sub-proyectos que se vayan a implementar</w:t>
            </w:r>
          </w:p>
        </w:tc>
        <w:tc>
          <w:tcPr>
            <w:tcW w:w="1458" w:type="pct"/>
          </w:tcPr>
          <w:p w14:paraId="5B8A9A18"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w:t>
            </w:r>
          </w:p>
        </w:tc>
        <w:tc>
          <w:tcPr>
            <w:tcW w:w="1194" w:type="pct"/>
          </w:tcPr>
          <w:p w14:paraId="6F4664B4"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MGAS</w:t>
            </w:r>
          </w:p>
          <w:p w14:paraId="7A92535C"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Se establecerá procedimiento para asegurar que las intervenciones de obra sean categorizadas ambiental   y socialmente para asegurar las medidas de respuesta adecuadas</w:t>
            </w:r>
          </w:p>
        </w:tc>
      </w:tr>
      <w:tr w:rsidR="008B4D73" w:rsidRPr="00C961B5" w14:paraId="0DFFB8DD"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1D928AE0"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B.4 Otros tipos de riesgo como la capacidad institucional</w:t>
            </w:r>
          </w:p>
        </w:tc>
        <w:tc>
          <w:tcPr>
            <w:tcW w:w="1035" w:type="pct"/>
          </w:tcPr>
          <w:p w14:paraId="19E67F0E"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Es necesario contratar personal social especializado. </w:t>
            </w:r>
          </w:p>
        </w:tc>
        <w:tc>
          <w:tcPr>
            <w:tcW w:w="1458" w:type="pct"/>
          </w:tcPr>
          <w:p w14:paraId="3AA50118"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w:t>
            </w:r>
          </w:p>
        </w:tc>
        <w:tc>
          <w:tcPr>
            <w:tcW w:w="1194" w:type="pct"/>
          </w:tcPr>
          <w:p w14:paraId="6727DAB8"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PGAS/MGAS</w:t>
            </w:r>
          </w:p>
          <w:p w14:paraId="7EFEBF59"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Se establecerán actividades de fortalecimiento institucional</w:t>
            </w:r>
          </w:p>
        </w:tc>
      </w:tr>
      <w:tr w:rsidR="008B4D73" w:rsidRPr="00C961B5" w14:paraId="52E65140"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2663AFC2"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 xml:space="preserve">B.5  Determinación de Requisitos de Evaluación Ambiental para las operaciones en función de la </w:t>
            </w:r>
            <w:r w:rsidRPr="00CA5BB5">
              <w:rPr>
                <w:rFonts w:ascii="Arial" w:hAnsi="Arial" w:cs="Arial"/>
                <w:sz w:val="20"/>
                <w:szCs w:val="20"/>
                <w:lang w:val="es-ES"/>
              </w:rPr>
              <w:lastRenderedPageBreak/>
              <w:t>clasificación de riesgo</w:t>
            </w:r>
          </w:p>
          <w:p w14:paraId="595A652A" w14:textId="77777777" w:rsidR="008B4D73" w:rsidRPr="00CA5BB5" w:rsidRDefault="008B4D73" w:rsidP="00340FBE">
            <w:pPr>
              <w:rPr>
                <w:rFonts w:ascii="Arial" w:hAnsi="Arial" w:cs="Arial"/>
                <w:sz w:val="20"/>
                <w:szCs w:val="20"/>
                <w:lang w:val="es-ES"/>
              </w:rPr>
            </w:pPr>
          </w:p>
        </w:tc>
        <w:tc>
          <w:tcPr>
            <w:tcW w:w="1035" w:type="pct"/>
          </w:tcPr>
          <w:p w14:paraId="7BE7E53B"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lastRenderedPageBreak/>
              <w:t>Se requiere Evaluación Ambiental</w:t>
            </w:r>
          </w:p>
        </w:tc>
        <w:tc>
          <w:tcPr>
            <w:tcW w:w="1458" w:type="pct"/>
          </w:tcPr>
          <w:p w14:paraId="0A51F4A2"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Aplica para el presente Programa. Las obras del proyecto, tienen impacto medio y bajo, y los impactos asociados se </w:t>
            </w:r>
            <w:r w:rsidRPr="00CA5BB5">
              <w:rPr>
                <w:rFonts w:ascii="Arial" w:hAnsi="Arial" w:cs="Arial"/>
                <w:sz w:val="20"/>
                <w:szCs w:val="20"/>
                <w:lang w:val="es-ES"/>
              </w:rPr>
              <w:lastRenderedPageBreak/>
              <w:t>manejarán con planes de gestión ambiental y social</w:t>
            </w:r>
          </w:p>
        </w:tc>
        <w:tc>
          <w:tcPr>
            <w:tcW w:w="1194" w:type="pct"/>
          </w:tcPr>
          <w:p w14:paraId="0522A96C"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lastRenderedPageBreak/>
              <w:t>PGAS</w:t>
            </w:r>
          </w:p>
          <w:p w14:paraId="1DCA3B0D"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MGAS</w:t>
            </w:r>
          </w:p>
          <w:p w14:paraId="724818A4"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El procedimiento local exige la </w:t>
            </w:r>
            <w:r w:rsidRPr="00CA5BB5">
              <w:rPr>
                <w:rFonts w:ascii="Arial" w:hAnsi="Arial" w:cs="Arial"/>
                <w:sz w:val="20"/>
                <w:szCs w:val="20"/>
                <w:lang w:val="es-ES"/>
              </w:rPr>
              <w:lastRenderedPageBreak/>
              <w:t>categorización de los proyectos con base en la Ficha Técnica y los estudios TESA. A partir de los mismos se procede a producir los PPM PASA</w:t>
            </w:r>
          </w:p>
        </w:tc>
      </w:tr>
      <w:tr w:rsidR="008B4D73" w:rsidRPr="00C961B5" w14:paraId="2B501155"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68C7DFE3"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lastRenderedPageBreak/>
              <w:t>B.6  Consultas</w:t>
            </w:r>
          </w:p>
        </w:tc>
        <w:tc>
          <w:tcPr>
            <w:tcW w:w="1035" w:type="pct"/>
          </w:tcPr>
          <w:p w14:paraId="56E4E6EC"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El proyecto desarrollará consultas previas con las comunidades étnico territoriales, y con las comunidades afectadas</w:t>
            </w:r>
          </w:p>
        </w:tc>
        <w:tc>
          <w:tcPr>
            <w:tcW w:w="1458" w:type="pct"/>
          </w:tcPr>
          <w:p w14:paraId="267BD54F"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Aplica para el presente Programa, debido a la proximidad de las comunidades a las áreas del proyecto en las ciudades de La Paz y El Alto.  </w:t>
            </w:r>
          </w:p>
        </w:tc>
        <w:tc>
          <w:tcPr>
            <w:tcW w:w="1194" w:type="pct"/>
          </w:tcPr>
          <w:p w14:paraId="77B30EEA"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p>
        </w:tc>
      </w:tr>
      <w:tr w:rsidR="008B4D73" w:rsidRPr="00C961B5" w14:paraId="79688D57"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39B5BA21"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B.7 Requisitos de monitoreo y supervisión para la ejecución</w:t>
            </w:r>
          </w:p>
          <w:p w14:paraId="0BB24C13" w14:textId="77777777" w:rsidR="008B4D73" w:rsidRPr="00CA5BB5" w:rsidRDefault="008B4D73" w:rsidP="00340FBE">
            <w:pPr>
              <w:rPr>
                <w:rFonts w:ascii="Arial" w:hAnsi="Arial" w:cs="Arial"/>
                <w:sz w:val="20"/>
                <w:szCs w:val="20"/>
                <w:lang w:val="es-ES"/>
              </w:rPr>
            </w:pPr>
          </w:p>
        </w:tc>
        <w:tc>
          <w:tcPr>
            <w:tcW w:w="1035" w:type="pct"/>
          </w:tcPr>
          <w:p w14:paraId="521D1E56"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El banco monitoreará el cumplimiento por parte de la agencia ejecutora/prestatario, de todos requerimientos de las salvaguardias, estipulados en el acuerdo de préstamo  y durante el desarrollo del proyecto. Las agencias de implementación locales contarán con interventorías de obra e implementación donde se incorporarán especialistas ambientales y sociales adecuados</w:t>
            </w:r>
          </w:p>
          <w:p w14:paraId="4221B43D"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p>
        </w:tc>
        <w:tc>
          <w:tcPr>
            <w:tcW w:w="1458" w:type="pct"/>
          </w:tcPr>
          <w:p w14:paraId="220C70B0"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w:t>
            </w:r>
          </w:p>
        </w:tc>
        <w:tc>
          <w:tcPr>
            <w:tcW w:w="1194" w:type="pct"/>
          </w:tcPr>
          <w:p w14:paraId="524BD253"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MGAS</w:t>
            </w:r>
          </w:p>
          <w:p w14:paraId="41D09172"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Se establece un sistema de gestión ambiental y social que incluye monitoreo</w:t>
            </w:r>
          </w:p>
        </w:tc>
      </w:tr>
      <w:tr w:rsidR="008B4D73" w:rsidRPr="00C961B5" w14:paraId="1073E4F3"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3B033506"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B.9 Impactos sobre hábitats naturales y sitios culturales</w:t>
            </w:r>
          </w:p>
          <w:p w14:paraId="0515E8BF" w14:textId="77777777" w:rsidR="008B4D73" w:rsidRPr="00CA5BB5" w:rsidRDefault="008B4D73" w:rsidP="00340FBE">
            <w:pPr>
              <w:rPr>
                <w:rFonts w:ascii="Arial" w:hAnsi="Arial" w:cs="Arial"/>
                <w:sz w:val="20"/>
                <w:szCs w:val="20"/>
                <w:lang w:val="es-ES"/>
              </w:rPr>
            </w:pPr>
          </w:p>
        </w:tc>
        <w:tc>
          <w:tcPr>
            <w:tcW w:w="1035" w:type="pct"/>
          </w:tcPr>
          <w:p w14:paraId="348E9864"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El proyecto no afectará parques nacionales naturales ni otras áreas protegidas. En cualquier caso tendrá especial cuidado de los impactos en zonas aledañas, mitigación que se realizará con la instalación de torres y </w:t>
            </w:r>
            <w:r w:rsidRPr="00CA5BB5">
              <w:rPr>
                <w:rFonts w:ascii="Arial" w:hAnsi="Arial" w:cs="Arial"/>
                <w:sz w:val="20"/>
                <w:szCs w:val="20"/>
                <w:lang w:val="es-ES"/>
              </w:rPr>
              <w:lastRenderedPageBreak/>
              <w:t xml:space="preserve">cables altos sin servidumbre, y con permisos de aprovechamiento forestal </w:t>
            </w:r>
          </w:p>
        </w:tc>
        <w:tc>
          <w:tcPr>
            <w:tcW w:w="1458" w:type="pct"/>
          </w:tcPr>
          <w:p w14:paraId="5D790639"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lastRenderedPageBreak/>
              <w:t xml:space="preserve">Aplica para el presente Programa debido a las características de las cuencas </w:t>
            </w:r>
            <w:proofErr w:type="spellStart"/>
            <w:r w:rsidRPr="00CA5BB5">
              <w:rPr>
                <w:rFonts w:ascii="Arial" w:hAnsi="Arial" w:cs="Arial"/>
                <w:sz w:val="20"/>
                <w:szCs w:val="20"/>
                <w:lang w:val="es-ES"/>
              </w:rPr>
              <w:t>Huayllani</w:t>
            </w:r>
            <w:proofErr w:type="spellEnd"/>
            <w:r w:rsidRPr="00CA5BB5">
              <w:rPr>
                <w:rFonts w:ascii="Arial" w:hAnsi="Arial" w:cs="Arial"/>
                <w:sz w:val="20"/>
                <w:szCs w:val="20"/>
                <w:lang w:val="es-ES"/>
              </w:rPr>
              <w:t xml:space="preserve"> e </w:t>
            </w:r>
            <w:proofErr w:type="spellStart"/>
            <w:r w:rsidRPr="00CA5BB5">
              <w:rPr>
                <w:rFonts w:ascii="Arial" w:hAnsi="Arial" w:cs="Arial"/>
                <w:sz w:val="20"/>
                <w:szCs w:val="20"/>
                <w:lang w:val="es-ES"/>
              </w:rPr>
              <w:t>Irpavi</w:t>
            </w:r>
            <w:proofErr w:type="spellEnd"/>
            <w:r w:rsidRPr="00CA5BB5">
              <w:rPr>
                <w:rFonts w:ascii="Arial" w:hAnsi="Arial" w:cs="Arial"/>
                <w:sz w:val="20"/>
                <w:szCs w:val="20"/>
                <w:lang w:val="es-ES"/>
              </w:rPr>
              <w:t xml:space="preserve">. </w:t>
            </w:r>
          </w:p>
        </w:tc>
        <w:tc>
          <w:tcPr>
            <w:tcW w:w="1194" w:type="pct"/>
          </w:tcPr>
          <w:p w14:paraId="06F0A701"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MGAS/PGAS</w:t>
            </w:r>
          </w:p>
          <w:p w14:paraId="59439339"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Se evitarán intervenciones en zonas de humedales. Habrá impacto positivo en los </w:t>
            </w:r>
            <w:proofErr w:type="spellStart"/>
            <w:r w:rsidRPr="00CA5BB5">
              <w:rPr>
                <w:rFonts w:ascii="Arial" w:hAnsi="Arial" w:cs="Arial"/>
                <w:sz w:val="20"/>
                <w:szCs w:val="20"/>
                <w:lang w:val="es-ES"/>
              </w:rPr>
              <w:t>bofedales</w:t>
            </w:r>
            <w:proofErr w:type="spellEnd"/>
            <w:r w:rsidRPr="00CA5BB5">
              <w:rPr>
                <w:rFonts w:ascii="Arial" w:hAnsi="Arial" w:cs="Arial"/>
                <w:sz w:val="20"/>
                <w:szCs w:val="20"/>
                <w:lang w:val="es-ES"/>
              </w:rPr>
              <w:t xml:space="preserve"> y sistemas dependientes de la calidad de agua de las cuencas</w:t>
            </w:r>
          </w:p>
        </w:tc>
      </w:tr>
      <w:tr w:rsidR="008B4D73" w:rsidRPr="00C961B5" w14:paraId="28BA1D48"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4922FFB1"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lastRenderedPageBreak/>
              <w:t>B.11 Prevención y mitigación de la polución</w:t>
            </w:r>
          </w:p>
        </w:tc>
        <w:tc>
          <w:tcPr>
            <w:tcW w:w="1035" w:type="pct"/>
          </w:tcPr>
          <w:p w14:paraId="5EB7F2BB"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_tradnl"/>
              </w:rPr>
            </w:pPr>
            <w:r w:rsidRPr="00CA5BB5">
              <w:rPr>
                <w:rFonts w:ascii="Arial" w:hAnsi="Arial" w:cs="Arial"/>
                <w:sz w:val="20"/>
                <w:szCs w:val="20"/>
                <w:lang w:val="es-ES"/>
              </w:rPr>
              <w:t xml:space="preserve">La implementación  del Programa tiene potencial para reducir la contaminación por vectores ambientales (agua, aire, suelo). </w:t>
            </w:r>
          </w:p>
        </w:tc>
        <w:tc>
          <w:tcPr>
            <w:tcW w:w="1458" w:type="pct"/>
          </w:tcPr>
          <w:p w14:paraId="51E7CA12"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w:t>
            </w:r>
          </w:p>
        </w:tc>
        <w:tc>
          <w:tcPr>
            <w:tcW w:w="1194" w:type="pct"/>
          </w:tcPr>
          <w:p w14:paraId="44400216"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PGAS</w:t>
            </w:r>
          </w:p>
          <w:p w14:paraId="669CCEE5"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El diseño del programa y la adecuada operación de los emisarios y cuencas hídricas. </w:t>
            </w:r>
          </w:p>
        </w:tc>
      </w:tr>
      <w:tr w:rsidR="008B4D73" w:rsidRPr="00C961B5" w14:paraId="70E5B346" w14:textId="77777777" w:rsidTr="008B4D73">
        <w:tc>
          <w:tcPr>
            <w:cnfStyle w:val="001000000000" w:firstRow="0" w:lastRow="0" w:firstColumn="1" w:lastColumn="0" w:oddVBand="0" w:evenVBand="0" w:oddHBand="0" w:evenHBand="0" w:firstRowFirstColumn="0" w:firstRowLastColumn="0" w:lastRowFirstColumn="0" w:lastRowLastColumn="0"/>
            <w:tcW w:w="1313" w:type="pct"/>
          </w:tcPr>
          <w:p w14:paraId="070210D3" w14:textId="77777777" w:rsidR="008B4D73" w:rsidRPr="00CA5BB5" w:rsidRDefault="008B4D73" w:rsidP="00340FBE">
            <w:pPr>
              <w:rPr>
                <w:rFonts w:ascii="Arial" w:hAnsi="Arial" w:cs="Arial"/>
                <w:sz w:val="20"/>
                <w:szCs w:val="20"/>
              </w:rPr>
            </w:pPr>
            <w:r w:rsidRPr="00CA5BB5">
              <w:rPr>
                <w:rFonts w:ascii="Arial" w:hAnsi="Arial" w:cs="Arial"/>
                <w:sz w:val="20"/>
                <w:szCs w:val="20"/>
                <w:lang w:val="es-ES"/>
              </w:rPr>
              <w:t>B.10 Materiales peligrosos</w:t>
            </w:r>
          </w:p>
        </w:tc>
        <w:tc>
          <w:tcPr>
            <w:tcW w:w="1035" w:type="pct"/>
          </w:tcPr>
          <w:p w14:paraId="754C34EF"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_tradnl"/>
              </w:rPr>
              <w:t xml:space="preserve">Manejo adecuado de </w:t>
            </w:r>
            <w:r w:rsidRPr="00CA5BB5">
              <w:rPr>
                <w:rFonts w:ascii="Arial" w:hAnsi="Arial" w:cs="Arial"/>
                <w:sz w:val="20"/>
                <w:szCs w:val="20"/>
                <w:lang w:val="es-ES"/>
              </w:rPr>
              <w:t>residuos peligrosos, de naturaleza inflamable, y tóxicas, en cuyo caso se requeriría Plan de Gestión Ambiental</w:t>
            </w:r>
          </w:p>
        </w:tc>
        <w:tc>
          <w:tcPr>
            <w:tcW w:w="1458" w:type="pct"/>
          </w:tcPr>
          <w:p w14:paraId="07979D34"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Aplica para el presente Programa. El manejo de residuos en los sub-proyectos puede surgir como parte de los procesos de construcción y  operación de adecuación de los emisarios. </w:t>
            </w:r>
          </w:p>
        </w:tc>
        <w:tc>
          <w:tcPr>
            <w:tcW w:w="1194" w:type="pct"/>
          </w:tcPr>
          <w:p w14:paraId="5E76886A"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PGAS</w:t>
            </w:r>
          </w:p>
          <w:p w14:paraId="045C3104"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PPM-PASA</w:t>
            </w:r>
          </w:p>
          <w:p w14:paraId="5FD10625" w14:textId="77777777" w:rsidR="008B4D73" w:rsidRPr="00CA5BB5" w:rsidRDefault="008B4D73" w:rsidP="00340FBE">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Se dispondrán procedimientos para el manejo y disposición adecuada de residuos peligrosos</w:t>
            </w:r>
          </w:p>
        </w:tc>
      </w:tr>
      <w:tr w:rsidR="008B4D73" w:rsidRPr="00C961B5" w14:paraId="22DC17EA" w14:textId="77777777" w:rsidTr="008B4D7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13" w:type="pct"/>
          </w:tcPr>
          <w:p w14:paraId="371B6B9B" w14:textId="77777777" w:rsidR="008B4D73" w:rsidRPr="00CA5BB5" w:rsidRDefault="008B4D73" w:rsidP="00340FBE">
            <w:pPr>
              <w:rPr>
                <w:rFonts w:ascii="Arial" w:hAnsi="Arial" w:cs="Arial"/>
                <w:sz w:val="20"/>
                <w:szCs w:val="20"/>
                <w:lang w:val="es-ES"/>
              </w:rPr>
            </w:pPr>
            <w:r w:rsidRPr="00CA5BB5">
              <w:rPr>
                <w:rFonts w:ascii="Arial" w:hAnsi="Arial" w:cs="Arial"/>
                <w:sz w:val="20"/>
                <w:szCs w:val="20"/>
                <w:lang w:val="es-ES"/>
              </w:rPr>
              <w:t>B.17 Adquisiciones</w:t>
            </w:r>
          </w:p>
        </w:tc>
        <w:tc>
          <w:tcPr>
            <w:tcW w:w="1035" w:type="pct"/>
          </w:tcPr>
          <w:p w14:paraId="31FBF7CB"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Se pueden incorporar en acuerdos de préstamos específicos, regulaciones operacionales y documentos legales, provisiones de salvaguardas que permitan la consecución y entrega ambientalmente responsable de bienes y servicios.</w:t>
            </w:r>
          </w:p>
        </w:tc>
        <w:tc>
          <w:tcPr>
            <w:tcW w:w="1458" w:type="pct"/>
          </w:tcPr>
          <w:p w14:paraId="2A5E0276"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Aplica para el presente Programa.</w:t>
            </w:r>
          </w:p>
        </w:tc>
        <w:tc>
          <w:tcPr>
            <w:tcW w:w="1194" w:type="pct"/>
          </w:tcPr>
          <w:p w14:paraId="739128EE" w14:textId="77777777" w:rsidR="008B4D73" w:rsidRPr="00CA5BB5" w:rsidRDefault="008B4D73" w:rsidP="00340FBE">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es-ES"/>
              </w:rPr>
            </w:pPr>
            <w:r w:rsidRPr="00CA5BB5">
              <w:rPr>
                <w:rFonts w:ascii="Arial" w:hAnsi="Arial" w:cs="Arial"/>
                <w:sz w:val="20"/>
                <w:szCs w:val="20"/>
                <w:lang w:val="es-ES"/>
              </w:rPr>
              <w:t xml:space="preserve">Se respetarán las salvaguardias en los casos de adquisición o saneamiento predial </w:t>
            </w:r>
          </w:p>
        </w:tc>
      </w:tr>
    </w:tbl>
    <w:p w14:paraId="708E43BF" w14:textId="77777777" w:rsidR="00C13CB9" w:rsidRPr="008409C0" w:rsidRDefault="00C13CB9" w:rsidP="00C13CB9">
      <w:pPr>
        <w:rPr>
          <w:rFonts w:ascii="Arial" w:hAnsi="Arial" w:cs="Arial"/>
          <w:sz w:val="22"/>
          <w:szCs w:val="22"/>
          <w:lang w:val="es-CO"/>
        </w:rPr>
      </w:pPr>
    </w:p>
    <w:sectPr w:rsidR="00C13CB9" w:rsidRPr="008409C0" w:rsidSect="00CA5BB5">
      <w:headerReference w:type="default" r:id="rId14"/>
      <w:footerReference w:type="default" r:id="rId15"/>
      <w:pgSz w:w="15840" w:h="12240" w:orient="landscape"/>
      <w:pgMar w:top="1800" w:right="1678" w:bottom="180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79C14" w14:textId="77777777" w:rsidR="006A5EC6" w:rsidRDefault="006A5EC6" w:rsidP="00D92E45">
      <w:r>
        <w:separator/>
      </w:r>
    </w:p>
  </w:endnote>
  <w:endnote w:type="continuationSeparator" w:id="0">
    <w:p w14:paraId="335E02F9" w14:textId="77777777" w:rsidR="006A5EC6" w:rsidRDefault="006A5EC6" w:rsidP="00D92E45">
      <w:r>
        <w:continuationSeparator/>
      </w:r>
    </w:p>
  </w:endnote>
  <w:endnote w:type="continuationNotice" w:id="1">
    <w:p w14:paraId="258CCF2D" w14:textId="77777777" w:rsidR="006A5EC6" w:rsidRDefault="006A5E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tham Book">
    <w:panose1 w:val="02000604040000020004"/>
    <w:charset w:val="00"/>
    <w:family w:val="modern"/>
    <w:notTrueType/>
    <w:pitch w:val="variable"/>
    <w:sig w:usb0="00000087" w:usb1="00000000" w:usb2="00000000" w:usb3="00000000" w:csb0="0000000B"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3471227"/>
      <w:docPartObj>
        <w:docPartGallery w:val="Page Numbers (Bottom of Page)"/>
        <w:docPartUnique/>
      </w:docPartObj>
    </w:sdtPr>
    <w:sdtEndPr>
      <w:rPr>
        <w:noProof/>
      </w:rPr>
    </w:sdtEndPr>
    <w:sdtContent>
      <w:p w14:paraId="57E45836" w14:textId="5044B6B2" w:rsidR="005256E5" w:rsidRDefault="005256E5">
        <w:pPr>
          <w:pStyle w:val="Footer"/>
          <w:jc w:val="center"/>
        </w:pPr>
        <w:r>
          <w:fldChar w:fldCharType="begin"/>
        </w:r>
        <w:r>
          <w:instrText xml:space="preserve"> PAGE   \* MERGEFORMAT </w:instrText>
        </w:r>
        <w:r>
          <w:fldChar w:fldCharType="separate"/>
        </w:r>
        <w:r w:rsidR="00C961B5">
          <w:rPr>
            <w:noProof/>
          </w:rPr>
          <w:t>16</w:t>
        </w:r>
        <w:r>
          <w:rPr>
            <w:noProof/>
          </w:rPr>
          <w:fldChar w:fldCharType="end"/>
        </w:r>
      </w:p>
    </w:sdtContent>
  </w:sdt>
  <w:p w14:paraId="7DD25318" w14:textId="77777777" w:rsidR="006A5EC6" w:rsidRDefault="006A5E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9821385"/>
      <w:docPartObj>
        <w:docPartGallery w:val="Page Numbers (Bottom of Page)"/>
        <w:docPartUnique/>
      </w:docPartObj>
    </w:sdtPr>
    <w:sdtEndPr>
      <w:rPr>
        <w:noProof/>
      </w:rPr>
    </w:sdtEndPr>
    <w:sdtContent>
      <w:p w14:paraId="2AFBC900" w14:textId="77777777" w:rsidR="005256E5" w:rsidRDefault="005256E5">
        <w:pPr>
          <w:pStyle w:val="Footer"/>
          <w:jc w:val="center"/>
        </w:pPr>
        <w:r>
          <w:fldChar w:fldCharType="begin"/>
        </w:r>
        <w:r>
          <w:instrText xml:space="preserve"> PAGE   \* MERGEFORMAT </w:instrText>
        </w:r>
        <w:r>
          <w:fldChar w:fldCharType="separate"/>
        </w:r>
        <w:r w:rsidR="00C961B5">
          <w:rPr>
            <w:noProof/>
          </w:rPr>
          <w:t>4</w:t>
        </w:r>
        <w:r>
          <w:rPr>
            <w:noProof/>
          </w:rPr>
          <w:fldChar w:fldCharType="end"/>
        </w:r>
      </w:p>
    </w:sdtContent>
  </w:sdt>
  <w:p w14:paraId="185ACF55" w14:textId="77777777" w:rsidR="005256E5" w:rsidRDefault="005256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7794EA" w14:textId="77777777" w:rsidR="006A5EC6" w:rsidRDefault="006A5EC6" w:rsidP="00D92E45">
      <w:r>
        <w:separator/>
      </w:r>
    </w:p>
  </w:footnote>
  <w:footnote w:type="continuationSeparator" w:id="0">
    <w:p w14:paraId="1F2B4705" w14:textId="77777777" w:rsidR="006A5EC6" w:rsidRDefault="006A5EC6" w:rsidP="00D92E45">
      <w:r>
        <w:continuationSeparator/>
      </w:r>
    </w:p>
  </w:footnote>
  <w:footnote w:type="continuationNotice" w:id="1">
    <w:p w14:paraId="5380F445" w14:textId="77777777" w:rsidR="006A5EC6" w:rsidRDefault="006A5EC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9EB21" w14:textId="77777777" w:rsidR="006A5EC6" w:rsidRDefault="006A5EC6" w:rsidP="00163A24">
    <w:pPr>
      <w:pStyle w:val="Header"/>
      <w:jc w:val="both"/>
    </w:pPr>
    <w:r w:rsidRPr="00745BDF">
      <w:rPr>
        <w:rFonts w:ascii="Arial" w:hAnsi="Arial" w:cs="Arial"/>
        <w:sz w:val="18"/>
        <w:szCs w:val="18"/>
        <w:lang w:val="es-ES"/>
      </w:rPr>
      <w:t xml:space="preserve">Página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PAGE </w:instrText>
    </w:r>
    <w:r w:rsidRPr="00745BDF">
      <w:rPr>
        <w:rFonts w:ascii="Arial" w:hAnsi="Arial" w:cs="Arial"/>
        <w:bCs/>
        <w:sz w:val="18"/>
        <w:szCs w:val="18"/>
        <w:lang w:val="es-ES"/>
      </w:rPr>
      <w:fldChar w:fldCharType="separate"/>
    </w:r>
    <w:r>
      <w:rPr>
        <w:rFonts w:ascii="Arial" w:hAnsi="Arial" w:cs="Arial"/>
        <w:bCs/>
        <w:noProof/>
        <w:sz w:val="18"/>
        <w:szCs w:val="18"/>
        <w:lang w:val="es-ES"/>
      </w:rPr>
      <w:t>2</w:t>
    </w:r>
    <w:r w:rsidRPr="00745BDF">
      <w:rPr>
        <w:rFonts w:ascii="Arial" w:hAnsi="Arial" w:cs="Arial"/>
        <w:bCs/>
        <w:sz w:val="18"/>
        <w:szCs w:val="18"/>
        <w:lang w:val="es-ES"/>
      </w:rPr>
      <w:fldChar w:fldCharType="end"/>
    </w:r>
    <w:r w:rsidRPr="00745BDF">
      <w:rPr>
        <w:rFonts w:ascii="Arial" w:hAnsi="Arial" w:cs="Arial"/>
        <w:sz w:val="18"/>
        <w:szCs w:val="18"/>
        <w:lang w:val="es-ES"/>
      </w:rPr>
      <w:t xml:space="preserve"> de </w:t>
    </w:r>
    <w:r w:rsidRPr="00745BDF">
      <w:rPr>
        <w:rFonts w:ascii="Arial" w:hAnsi="Arial" w:cs="Arial"/>
        <w:bCs/>
        <w:sz w:val="18"/>
        <w:szCs w:val="18"/>
        <w:lang w:val="es-ES"/>
      </w:rPr>
      <w:fldChar w:fldCharType="begin"/>
    </w:r>
    <w:r w:rsidRPr="00745BDF">
      <w:rPr>
        <w:rFonts w:ascii="Arial" w:hAnsi="Arial" w:cs="Arial"/>
        <w:bCs/>
        <w:sz w:val="18"/>
        <w:szCs w:val="18"/>
        <w:lang w:val="es-ES"/>
      </w:rPr>
      <w:instrText xml:space="preserve"> NUMPAGES  </w:instrText>
    </w:r>
    <w:r w:rsidRPr="00745BDF">
      <w:rPr>
        <w:rFonts w:ascii="Arial" w:hAnsi="Arial" w:cs="Arial"/>
        <w:bCs/>
        <w:sz w:val="18"/>
        <w:szCs w:val="18"/>
        <w:lang w:val="es-ES"/>
      </w:rPr>
      <w:fldChar w:fldCharType="separate"/>
    </w:r>
    <w:r w:rsidR="008C4A16">
      <w:rPr>
        <w:rFonts w:ascii="Arial" w:hAnsi="Arial" w:cs="Arial"/>
        <w:bCs/>
        <w:noProof/>
        <w:sz w:val="18"/>
        <w:szCs w:val="18"/>
        <w:lang w:val="es-ES"/>
      </w:rPr>
      <w:t>21</w:t>
    </w:r>
    <w:r w:rsidRPr="00745BDF">
      <w:rPr>
        <w:rFonts w:ascii="Arial" w:hAnsi="Arial" w:cs="Arial"/>
        <w:bCs/>
        <w:sz w:val="18"/>
        <w:szCs w:val="18"/>
        <w:lang w:val="es-E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E1AE8" w14:textId="77777777" w:rsidR="006A5EC6" w:rsidRPr="00163A24" w:rsidRDefault="006A5EC6">
    <w:pPr>
      <w:pStyle w:val="Header"/>
      <w:jc w:val="right"/>
      <w:rPr>
        <w:lang w:val="es-ES"/>
      </w:rPr>
    </w:pPr>
    <w:r w:rsidRPr="00163A24">
      <w:rPr>
        <w:rFonts w:ascii="Arial" w:hAnsi="Arial" w:cs="Arial"/>
        <w:sz w:val="18"/>
        <w:szCs w:val="18"/>
        <w:lang w:val="es-ES"/>
      </w:rPr>
      <w:t xml:space="preserve">Página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PAGE </w:instrText>
    </w:r>
    <w:r w:rsidRPr="00163A24">
      <w:rPr>
        <w:rFonts w:ascii="Arial" w:hAnsi="Arial" w:cs="Arial"/>
        <w:bCs/>
        <w:sz w:val="18"/>
        <w:szCs w:val="18"/>
        <w:lang w:val="es-ES"/>
      </w:rPr>
      <w:fldChar w:fldCharType="separate"/>
    </w:r>
    <w:r w:rsidR="00C961B5">
      <w:rPr>
        <w:rFonts w:ascii="Arial" w:hAnsi="Arial" w:cs="Arial"/>
        <w:bCs/>
        <w:noProof/>
        <w:sz w:val="18"/>
        <w:szCs w:val="18"/>
        <w:lang w:val="es-ES"/>
      </w:rPr>
      <w:t>1</w:t>
    </w:r>
    <w:r w:rsidRPr="00163A24">
      <w:rPr>
        <w:rFonts w:ascii="Arial" w:hAnsi="Arial" w:cs="Arial"/>
        <w:bCs/>
        <w:sz w:val="18"/>
        <w:szCs w:val="18"/>
        <w:lang w:val="es-ES"/>
      </w:rPr>
      <w:fldChar w:fldCharType="end"/>
    </w:r>
    <w:r w:rsidRPr="00163A24">
      <w:rPr>
        <w:rFonts w:ascii="Arial" w:hAnsi="Arial" w:cs="Arial"/>
        <w:sz w:val="18"/>
        <w:szCs w:val="18"/>
        <w:lang w:val="es-ES"/>
      </w:rPr>
      <w:t xml:space="preserve"> de </w:t>
    </w:r>
    <w:r w:rsidRPr="00163A24">
      <w:rPr>
        <w:rFonts w:ascii="Arial" w:hAnsi="Arial" w:cs="Arial"/>
        <w:bCs/>
        <w:sz w:val="18"/>
        <w:szCs w:val="18"/>
        <w:lang w:val="es-ES"/>
      </w:rPr>
      <w:fldChar w:fldCharType="begin"/>
    </w:r>
    <w:r w:rsidRPr="00163A24">
      <w:rPr>
        <w:rFonts w:ascii="Arial" w:hAnsi="Arial" w:cs="Arial"/>
        <w:bCs/>
        <w:sz w:val="18"/>
        <w:szCs w:val="18"/>
        <w:lang w:val="es-ES"/>
      </w:rPr>
      <w:instrText xml:space="preserve"> NUMPAGES  </w:instrText>
    </w:r>
    <w:r w:rsidRPr="00163A24">
      <w:rPr>
        <w:rFonts w:ascii="Arial" w:hAnsi="Arial" w:cs="Arial"/>
        <w:bCs/>
        <w:sz w:val="18"/>
        <w:szCs w:val="18"/>
        <w:lang w:val="es-ES"/>
      </w:rPr>
      <w:fldChar w:fldCharType="separate"/>
    </w:r>
    <w:r w:rsidR="00C961B5">
      <w:rPr>
        <w:rFonts w:ascii="Arial" w:hAnsi="Arial" w:cs="Arial"/>
        <w:bCs/>
        <w:noProof/>
        <w:sz w:val="18"/>
        <w:szCs w:val="18"/>
        <w:lang w:val="es-ES"/>
      </w:rPr>
      <w:t>22</w:t>
    </w:r>
    <w:r w:rsidRPr="00163A24">
      <w:rPr>
        <w:rFonts w:ascii="Arial" w:hAnsi="Arial" w:cs="Arial"/>
        <w:bCs/>
        <w:sz w:val="18"/>
        <w:szCs w:val="18"/>
        <w:lang w:val="es-ES"/>
      </w:rPr>
      <w:fldChar w:fldCharType="end"/>
    </w:r>
  </w:p>
  <w:p w14:paraId="652AE94E" w14:textId="77777777" w:rsidR="006A5EC6" w:rsidRPr="0093320D" w:rsidRDefault="006A5EC6" w:rsidP="0093320D">
    <w:pPr>
      <w:pStyle w:val="Header"/>
      <w:jc w:val="right"/>
      <w:rPr>
        <w:rFonts w:ascii="Gotham Book" w:hAnsi="Gotham Book"/>
        <w:sz w:val="22"/>
        <w:szCs w:val="22"/>
        <w:lang w:val="es-ES_tradn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31D4DA" w14:textId="4AD4976B" w:rsidR="006A5EC6" w:rsidRDefault="006A5EC6" w:rsidP="00163A24">
    <w:pPr>
      <w:pStyle w:val="Heade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7442A" w14:textId="77777777" w:rsidR="006A5EC6" w:rsidRPr="0093320D" w:rsidRDefault="006A5EC6" w:rsidP="0093320D">
    <w:pPr>
      <w:pStyle w:val="Header"/>
      <w:jc w:val="right"/>
      <w:rPr>
        <w:rFonts w:ascii="Gotham Book" w:hAnsi="Gotham Book"/>
        <w:sz w:val="22"/>
        <w:szCs w:val="22"/>
        <w:lang w:val="es-ES_tradn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33E491" w14:textId="77777777" w:rsidR="005256E5" w:rsidRPr="005256E5" w:rsidRDefault="005256E5" w:rsidP="005256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C621E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3"/>
    <w:multiLevelType w:val="singleLevel"/>
    <w:tmpl w:val="06DA58C6"/>
    <w:lvl w:ilvl="0">
      <w:start w:val="1"/>
      <w:numFmt w:val="bullet"/>
      <w:pStyle w:val="ListBullet2"/>
      <w:lvlText w:val=""/>
      <w:lvlJc w:val="left"/>
      <w:pPr>
        <w:tabs>
          <w:tab w:val="num" w:pos="643"/>
        </w:tabs>
        <w:ind w:left="643" w:hanging="360"/>
      </w:pPr>
      <w:rPr>
        <w:rFonts w:ascii="Symbol" w:hAnsi="Symbol" w:hint="default"/>
      </w:rPr>
    </w:lvl>
  </w:abstractNum>
  <w:abstractNum w:abstractNumId="2">
    <w:nsid w:val="02AE088F"/>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5140EF"/>
    <w:multiLevelType w:val="multilevel"/>
    <w:tmpl w:val="53BA9616"/>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0D3A2CC8"/>
    <w:multiLevelType w:val="multilevel"/>
    <w:tmpl w:val="7B5AB930"/>
    <w:lvl w:ilvl="0">
      <w:start w:val="5"/>
      <w:numFmt w:val="decimal"/>
      <w:lvlText w:val="%1."/>
      <w:lvlJc w:val="left"/>
      <w:pPr>
        <w:ind w:left="360" w:hanging="360"/>
      </w:pPr>
      <w:rPr>
        <w:rFonts w:hint="default"/>
      </w:rPr>
    </w:lvl>
    <w:lvl w:ilvl="1">
      <w:start w:val="1"/>
      <w:numFmt w:val="bullet"/>
      <w:lvlText w:val=""/>
      <w:lvlJc w:val="left"/>
      <w:pPr>
        <w:ind w:left="1080" w:hanging="720"/>
      </w:pPr>
      <w:rPr>
        <w:rFonts w:ascii="Symbol" w:hAnsi="Symbol"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nsid w:val="11FD590D"/>
    <w:multiLevelType w:val="hybridMultilevel"/>
    <w:tmpl w:val="A41C5290"/>
    <w:lvl w:ilvl="0" w:tplc="E0E40F80">
      <w:start w:val="1"/>
      <w:numFmt w:val="decimal"/>
      <w:lvlText w:val="2.%1."/>
      <w:lvlJc w:val="right"/>
      <w:pPr>
        <w:ind w:left="720" w:hanging="360"/>
      </w:pPr>
      <w:rPr>
        <w:rFonts w:ascii="Times New Roman" w:hAnsi="Times New Roman" w:cs="Times New Roman"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860D63"/>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2E0216"/>
    <w:multiLevelType w:val="multilevel"/>
    <w:tmpl w:val="448636AC"/>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nsid w:val="20476BED"/>
    <w:multiLevelType w:val="multilevel"/>
    <w:tmpl w:val="53BA961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39D67F16"/>
    <w:multiLevelType w:val="hybridMultilevel"/>
    <w:tmpl w:val="91E6978C"/>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3BF153DB"/>
    <w:multiLevelType w:val="hybridMultilevel"/>
    <w:tmpl w:val="18806D08"/>
    <w:lvl w:ilvl="0" w:tplc="73B0A2C6">
      <w:start w:val="1"/>
      <w:numFmt w:val="decimal"/>
      <w:lvlText w:val="2.%1"/>
      <w:lvlJc w:val="right"/>
      <w:pPr>
        <w:ind w:left="1440" w:hanging="360"/>
      </w:pPr>
      <w:rPr>
        <w:rFonts w:ascii="Times New Roman" w:hAnsi="Times New Roman" w:cs="Times New Roman"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3C0840CB"/>
    <w:multiLevelType w:val="hybridMultilevel"/>
    <w:tmpl w:val="69822C86"/>
    <w:lvl w:ilvl="0" w:tplc="5AC84128">
      <w:start w:val="1"/>
      <w:numFmt w:val="lowerLetter"/>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4566062"/>
    <w:multiLevelType w:val="hybridMultilevel"/>
    <w:tmpl w:val="16AE7D24"/>
    <w:lvl w:ilvl="0" w:tplc="8F0E8A74">
      <w:start w:val="1"/>
      <w:numFmt w:val="upperLetter"/>
      <w:pStyle w:val="Heading2"/>
      <w:lvlText w:val="%1."/>
      <w:lvlJc w:val="left"/>
      <w:pPr>
        <w:ind w:left="360" w:hanging="360"/>
      </w:pPr>
      <w:rPr>
        <w:rFonts w:ascii="Times New Roman" w:hAnsi="Times New Roman" w:cs="Times New Roman" w:hint="default"/>
        <w:sz w:val="24"/>
        <w:szCs w:val="24"/>
        <w:lang w:val="es-ES_tradn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5656999"/>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AF316D6"/>
    <w:multiLevelType w:val="multilevel"/>
    <w:tmpl w:val="3E0E1F8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50BE5A42"/>
    <w:multiLevelType w:val="multilevel"/>
    <w:tmpl w:val="53BA9616"/>
    <w:lvl w:ilvl="0">
      <w:start w:val="5"/>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6">
    <w:nsid w:val="54A1661C"/>
    <w:multiLevelType w:val="hybridMultilevel"/>
    <w:tmpl w:val="574EDBBE"/>
    <w:lvl w:ilvl="0" w:tplc="4F18AC38">
      <w:numFmt w:val="bullet"/>
      <w:lvlText w:val="•"/>
      <w:lvlJc w:val="left"/>
      <w:pPr>
        <w:ind w:left="1440" w:hanging="720"/>
      </w:pPr>
      <w:rPr>
        <w:rFonts w:ascii="Times New Roman" w:eastAsia="Calibri" w:hAnsi="Times New Roman" w:cs="Times New Roman" w:hint="default"/>
      </w:rPr>
    </w:lvl>
    <w:lvl w:ilvl="1" w:tplc="040A0003" w:tentative="1">
      <w:start w:val="1"/>
      <w:numFmt w:val="bullet"/>
      <w:lvlText w:val="o"/>
      <w:lvlJc w:val="left"/>
      <w:pPr>
        <w:ind w:left="1800" w:hanging="360"/>
      </w:pPr>
      <w:rPr>
        <w:rFonts w:ascii="Courier New" w:hAnsi="Courier New" w:cs="Courier New" w:hint="default"/>
      </w:rPr>
    </w:lvl>
    <w:lvl w:ilvl="2" w:tplc="040A0005" w:tentative="1">
      <w:start w:val="1"/>
      <w:numFmt w:val="bullet"/>
      <w:lvlText w:val=""/>
      <w:lvlJc w:val="left"/>
      <w:pPr>
        <w:ind w:left="2520" w:hanging="360"/>
      </w:pPr>
      <w:rPr>
        <w:rFonts w:ascii="Wingdings" w:hAnsi="Wingdings" w:hint="default"/>
      </w:rPr>
    </w:lvl>
    <w:lvl w:ilvl="3" w:tplc="040A0001" w:tentative="1">
      <w:start w:val="1"/>
      <w:numFmt w:val="bullet"/>
      <w:lvlText w:val=""/>
      <w:lvlJc w:val="left"/>
      <w:pPr>
        <w:ind w:left="3240" w:hanging="360"/>
      </w:pPr>
      <w:rPr>
        <w:rFonts w:ascii="Symbol" w:hAnsi="Symbol" w:hint="default"/>
      </w:rPr>
    </w:lvl>
    <w:lvl w:ilvl="4" w:tplc="040A0003" w:tentative="1">
      <w:start w:val="1"/>
      <w:numFmt w:val="bullet"/>
      <w:lvlText w:val="o"/>
      <w:lvlJc w:val="left"/>
      <w:pPr>
        <w:ind w:left="3960" w:hanging="360"/>
      </w:pPr>
      <w:rPr>
        <w:rFonts w:ascii="Courier New" w:hAnsi="Courier New" w:cs="Courier New" w:hint="default"/>
      </w:rPr>
    </w:lvl>
    <w:lvl w:ilvl="5" w:tplc="040A0005" w:tentative="1">
      <w:start w:val="1"/>
      <w:numFmt w:val="bullet"/>
      <w:lvlText w:val=""/>
      <w:lvlJc w:val="left"/>
      <w:pPr>
        <w:ind w:left="4680" w:hanging="360"/>
      </w:pPr>
      <w:rPr>
        <w:rFonts w:ascii="Wingdings" w:hAnsi="Wingdings" w:hint="default"/>
      </w:rPr>
    </w:lvl>
    <w:lvl w:ilvl="6" w:tplc="040A0001" w:tentative="1">
      <w:start w:val="1"/>
      <w:numFmt w:val="bullet"/>
      <w:lvlText w:val=""/>
      <w:lvlJc w:val="left"/>
      <w:pPr>
        <w:ind w:left="5400" w:hanging="360"/>
      </w:pPr>
      <w:rPr>
        <w:rFonts w:ascii="Symbol" w:hAnsi="Symbol" w:hint="default"/>
      </w:rPr>
    </w:lvl>
    <w:lvl w:ilvl="7" w:tplc="040A0003" w:tentative="1">
      <w:start w:val="1"/>
      <w:numFmt w:val="bullet"/>
      <w:lvlText w:val="o"/>
      <w:lvlJc w:val="left"/>
      <w:pPr>
        <w:ind w:left="6120" w:hanging="360"/>
      </w:pPr>
      <w:rPr>
        <w:rFonts w:ascii="Courier New" w:hAnsi="Courier New" w:cs="Courier New" w:hint="default"/>
      </w:rPr>
    </w:lvl>
    <w:lvl w:ilvl="8" w:tplc="040A0005" w:tentative="1">
      <w:start w:val="1"/>
      <w:numFmt w:val="bullet"/>
      <w:lvlText w:val=""/>
      <w:lvlJc w:val="left"/>
      <w:pPr>
        <w:ind w:left="6840" w:hanging="360"/>
      </w:pPr>
      <w:rPr>
        <w:rFonts w:ascii="Wingdings" w:hAnsi="Wingdings" w:hint="default"/>
      </w:rPr>
    </w:lvl>
  </w:abstractNum>
  <w:abstractNum w:abstractNumId="17">
    <w:nsid w:val="562636AA"/>
    <w:multiLevelType w:val="hybridMultilevel"/>
    <w:tmpl w:val="C1F2F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6E25387"/>
    <w:multiLevelType w:val="multilevel"/>
    <w:tmpl w:val="B1882442"/>
    <w:lvl w:ilvl="0">
      <w:start w:val="1"/>
      <w:numFmt w:val="decimal"/>
      <w:pStyle w:val="Chapter"/>
      <w:lvlText w:val="%1"/>
      <w:lvlJc w:val="left"/>
      <w:pPr>
        <w:ind w:left="3339" w:hanging="432"/>
      </w:pPr>
      <w:rPr>
        <w:rFonts w:hint="default"/>
        <w:b/>
        <w:i w:val="0"/>
      </w:rPr>
    </w:lvl>
    <w:lvl w:ilvl="1">
      <w:start w:val="1"/>
      <w:numFmt w:val="decimal"/>
      <w:lvlText w:val="%1.%2"/>
      <w:lvlJc w:val="left"/>
      <w:pPr>
        <w:ind w:left="3483" w:hanging="576"/>
      </w:pPr>
      <w:rPr>
        <w:rFonts w:hint="default"/>
        <w:b w:val="0"/>
        <w:i w:val="0"/>
        <w:color w:val="000000"/>
        <w:lang w:val="es-CO"/>
      </w:rPr>
    </w:lvl>
    <w:lvl w:ilvl="2">
      <w:start w:val="1"/>
      <w:numFmt w:val="decimal"/>
      <w:pStyle w:val="Heading3"/>
      <w:lvlText w:val="%1.%2.%3"/>
      <w:lvlJc w:val="left"/>
      <w:pPr>
        <w:ind w:left="3627" w:hanging="720"/>
      </w:pPr>
      <w:rPr>
        <w:rFonts w:hint="default"/>
      </w:rPr>
    </w:lvl>
    <w:lvl w:ilvl="3">
      <w:start w:val="1"/>
      <w:numFmt w:val="decimal"/>
      <w:pStyle w:val="Heading4"/>
      <w:lvlText w:val="%1.%2.%3.%4"/>
      <w:lvlJc w:val="left"/>
      <w:pPr>
        <w:ind w:left="3771" w:hanging="864"/>
      </w:pPr>
      <w:rPr>
        <w:rFonts w:hint="default"/>
        <w:i w:val="0"/>
      </w:rPr>
    </w:lvl>
    <w:lvl w:ilvl="4">
      <w:start w:val="1"/>
      <w:numFmt w:val="decimal"/>
      <w:pStyle w:val="Heading5"/>
      <w:lvlText w:val="%1.%2.%3.%4.%5"/>
      <w:lvlJc w:val="left"/>
      <w:pPr>
        <w:ind w:left="3915" w:hanging="1008"/>
      </w:pPr>
      <w:rPr>
        <w:rFonts w:hint="default"/>
      </w:rPr>
    </w:lvl>
    <w:lvl w:ilvl="5">
      <w:start w:val="1"/>
      <w:numFmt w:val="decimal"/>
      <w:pStyle w:val="Heading6"/>
      <w:lvlText w:val="%1.%2.%3.%4.%5.%6"/>
      <w:lvlJc w:val="left"/>
      <w:pPr>
        <w:ind w:left="4059" w:hanging="1152"/>
      </w:pPr>
      <w:rPr>
        <w:rFonts w:hint="default"/>
      </w:rPr>
    </w:lvl>
    <w:lvl w:ilvl="6">
      <w:start w:val="1"/>
      <w:numFmt w:val="decimal"/>
      <w:pStyle w:val="Heading7"/>
      <w:lvlText w:val="%1.%2.%3.%4.%5.%6.%7"/>
      <w:lvlJc w:val="left"/>
      <w:pPr>
        <w:ind w:left="4203" w:hanging="1296"/>
      </w:pPr>
      <w:rPr>
        <w:rFonts w:hint="default"/>
      </w:rPr>
    </w:lvl>
    <w:lvl w:ilvl="7">
      <w:start w:val="1"/>
      <w:numFmt w:val="decimal"/>
      <w:pStyle w:val="Heading8"/>
      <w:lvlText w:val="%1.%2.%3.%4.%5.%6.%7.%8"/>
      <w:lvlJc w:val="left"/>
      <w:pPr>
        <w:ind w:left="4347" w:hanging="1440"/>
      </w:pPr>
      <w:rPr>
        <w:rFonts w:hint="default"/>
      </w:rPr>
    </w:lvl>
    <w:lvl w:ilvl="8">
      <w:start w:val="1"/>
      <w:numFmt w:val="decimal"/>
      <w:pStyle w:val="Heading9"/>
      <w:lvlText w:val="%1.%2.%3.%4.%5.%6.%7.%8.%9"/>
      <w:lvlJc w:val="left"/>
      <w:pPr>
        <w:ind w:left="4491" w:hanging="1584"/>
      </w:pPr>
      <w:rPr>
        <w:rFonts w:hint="default"/>
      </w:rPr>
    </w:lvl>
  </w:abstractNum>
  <w:abstractNum w:abstractNumId="19">
    <w:nsid w:val="5A982FF8"/>
    <w:multiLevelType w:val="hybridMultilevel"/>
    <w:tmpl w:val="102A98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5F1565C9"/>
    <w:multiLevelType w:val="hybridMultilevel"/>
    <w:tmpl w:val="A384931C"/>
    <w:lvl w:ilvl="0" w:tplc="0A10705E">
      <w:start w:val="1"/>
      <w:numFmt w:val="decimal"/>
      <w:lvlText w:val="2.%1."/>
      <w:lvlJc w:val="right"/>
      <w:pPr>
        <w:ind w:left="720" w:hanging="360"/>
      </w:pPr>
      <w:rPr>
        <w:rFonts w:ascii="Times New Roman" w:hAnsi="Times New Roman" w:cs="Times New Roman"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1CB784E"/>
    <w:multiLevelType w:val="hybridMultilevel"/>
    <w:tmpl w:val="5420B8E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49B695B"/>
    <w:multiLevelType w:val="multilevel"/>
    <w:tmpl w:val="2B20B096"/>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3">
    <w:nsid w:val="67E34E1B"/>
    <w:multiLevelType w:val="multilevel"/>
    <w:tmpl w:val="744274A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4">
    <w:nsid w:val="6BB429A9"/>
    <w:multiLevelType w:val="multilevel"/>
    <w:tmpl w:val="5E30C21A"/>
    <w:lvl w:ilvl="0">
      <w:start w:val="6"/>
      <w:numFmt w:val="decimal"/>
      <w:lvlText w:val="%1."/>
      <w:lvlJc w:val="left"/>
      <w:pPr>
        <w:ind w:left="360" w:hanging="36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5">
    <w:nsid w:val="6C61049B"/>
    <w:multiLevelType w:val="hybridMultilevel"/>
    <w:tmpl w:val="C23048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nsid w:val="71B168FC"/>
    <w:multiLevelType w:val="multilevel"/>
    <w:tmpl w:val="744274A8"/>
    <w:lvl w:ilvl="0">
      <w:start w:val="6"/>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73F543AB"/>
    <w:multiLevelType w:val="multilevel"/>
    <w:tmpl w:val="3E3A8696"/>
    <w:lvl w:ilvl="0">
      <w:start w:val="1"/>
      <w:numFmt w:val="upperRoman"/>
      <w:pStyle w:val="Heading1"/>
      <w:lvlText w:val="%1."/>
      <w:lvlJc w:val="right"/>
      <w:pPr>
        <w:ind w:left="720" w:hanging="360"/>
      </w:pPr>
      <w:rPr>
        <w:rFonts w:ascii="Times New Roman" w:hAnsi="Times New Roman" w:cs="Times New Roman"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8">
    <w:nsid w:val="757F6906"/>
    <w:multiLevelType w:val="hybridMultilevel"/>
    <w:tmpl w:val="DE72393E"/>
    <w:lvl w:ilvl="0" w:tplc="330A8946">
      <w:start w:val="1"/>
      <w:numFmt w:val="decimal"/>
      <w:lvlText w:val="2.%1."/>
      <w:lvlJc w:val="right"/>
      <w:pPr>
        <w:ind w:left="720" w:hanging="360"/>
      </w:pPr>
      <w:rPr>
        <w:rFonts w:ascii="Gotham Book" w:hAnsi="Gotham Book" w:hint="default"/>
        <w:b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440" w:hanging="360"/>
      </w:pPr>
    </w:lvl>
    <w:lvl w:ilvl="2" w:tplc="8A08CC5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ED5C9C"/>
    <w:multiLevelType w:val="hybridMultilevel"/>
    <w:tmpl w:val="138AEAC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C396489"/>
    <w:multiLevelType w:val="multilevel"/>
    <w:tmpl w:val="E078DCFC"/>
    <w:lvl w:ilvl="0">
      <w:start w:val="3"/>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1">
    <w:nsid w:val="7C407049"/>
    <w:multiLevelType w:val="hybridMultilevel"/>
    <w:tmpl w:val="0046D5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nsid w:val="7EC17C53"/>
    <w:multiLevelType w:val="multilevel"/>
    <w:tmpl w:val="1D964ED6"/>
    <w:lvl w:ilvl="0">
      <w:start w:val="5"/>
      <w:numFmt w:val="decimal"/>
      <w:lvlText w:val="%1."/>
      <w:lvlJc w:val="left"/>
      <w:pPr>
        <w:ind w:left="1080" w:hanging="360"/>
      </w:pPr>
      <w:rPr>
        <w:rFonts w:hint="default"/>
      </w:rPr>
    </w:lvl>
    <w:lvl w:ilvl="1">
      <w:start w:val="1"/>
      <w:numFmt w:val="decimal"/>
      <w:lvlText w:val="%1.%2."/>
      <w:lvlJc w:val="left"/>
      <w:pPr>
        <w:ind w:left="1800" w:hanging="720"/>
      </w:pPr>
      <w:rPr>
        <w:rFonts w:hint="default"/>
      </w:rPr>
    </w:lvl>
    <w:lvl w:ilvl="2">
      <w:start w:val="1"/>
      <w:numFmt w:val="lowerLetter"/>
      <w:lvlText w:val="%3."/>
      <w:lvlJc w:val="left"/>
      <w:pPr>
        <w:ind w:left="2160" w:hanging="720"/>
      </w:pPr>
      <w:rPr>
        <w:rFonts w:hint="default"/>
      </w:rPr>
    </w:lvl>
    <w:lvl w:ilvl="3">
      <w:start w:val="1"/>
      <w:numFmt w:val="decimal"/>
      <w:lvlText w:val="%1.%2.%3.%4."/>
      <w:lvlJc w:val="left"/>
      <w:pPr>
        <w:ind w:left="288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960" w:hanging="1440"/>
      </w:pPr>
      <w:rPr>
        <w:rFonts w:hint="default"/>
      </w:rPr>
    </w:lvl>
    <w:lvl w:ilvl="6">
      <w:start w:val="1"/>
      <w:numFmt w:val="decimal"/>
      <w:lvlText w:val="%1.%2.%3.%4.%5.%6.%7."/>
      <w:lvlJc w:val="left"/>
      <w:pPr>
        <w:ind w:left="4680" w:hanging="1800"/>
      </w:pPr>
      <w:rPr>
        <w:rFonts w:hint="default"/>
      </w:rPr>
    </w:lvl>
    <w:lvl w:ilvl="7">
      <w:start w:val="1"/>
      <w:numFmt w:val="decimal"/>
      <w:lvlText w:val="%1.%2.%3.%4.%5.%6.%7.%8."/>
      <w:lvlJc w:val="left"/>
      <w:pPr>
        <w:ind w:left="5040" w:hanging="1800"/>
      </w:pPr>
      <w:rPr>
        <w:rFonts w:hint="default"/>
      </w:rPr>
    </w:lvl>
    <w:lvl w:ilvl="8">
      <w:start w:val="1"/>
      <w:numFmt w:val="decimal"/>
      <w:lvlText w:val="%1.%2.%3.%4.%5.%6.%7.%8.%9."/>
      <w:lvlJc w:val="left"/>
      <w:pPr>
        <w:ind w:left="5760" w:hanging="2160"/>
      </w:pPr>
      <w:rPr>
        <w:rFonts w:hint="default"/>
      </w:rPr>
    </w:lvl>
  </w:abstractNum>
  <w:num w:numId="1">
    <w:abstractNumId w:val="18"/>
  </w:num>
  <w:num w:numId="2">
    <w:abstractNumId w:val="5"/>
  </w:num>
  <w:num w:numId="3">
    <w:abstractNumId w:val="30"/>
  </w:num>
  <w:num w:numId="4">
    <w:abstractNumId w:val="8"/>
  </w:num>
  <w:num w:numId="5">
    <w:abstractNumId w:val="15"/>
  </w:num>
  <w:num w:numId="6">
    <w:abstractNumId w:val="26"/>
  </w:num>
  <w:num w:numId="7">
    <w:abstractNumId w:val="32"/>
  </w:num>
  <w:num w:numId="8">
    <w:abstractNumId w:val="27"/>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num>
  <w:num w:numId="13">
    <w:abstractNumId w:val="12"/>
    <w:lvlOverride w:ilvl="0">
      <w:startOverride w:val="1"/>
    </w:lvlOverride>
  </w:num>
  <w:num w:numId="14">
    <w:abstractNumId w:val="19"/>
  </w:num>
  <w:num w:numId="15">
    <w:abstractNumId w:val="29"/>
  </w:num>
  <w:num w:numId="16">
    <w:abstractNumId w:val="11"/>
  </w:num>
  <w:num w:numId="17">
    <w:abstractNumId w:val="0"/>
  </w:num>
  <w:num w:numId="18">
    <w:abstractNumId w:val="20"/>
  </w:num>
  <w:num w:numId="19">
    <w:abstractNumId w:val="12"/>
  </w:num>
  <w:num w:numId="20">
    <w:abstractNumId w:val="9"/>
  </w:num>
  <w:num w:numId="21">
    <w:abstractNumId w:val="12"/>
  </w:num>
  <w:num w:numId="22">
    <w:abstractNumId w:val="14"/>
  </w:num>
  <w:num w:numId="23">
    <w:abstractNumId w:val="2"/>
  </w:num>
  <w:num w:numId="24">
    <w:abstractNumId w:val="28"/>
  </w:num>
  <w:num w:numId="25">
    <w:abstractNumId w:val="13"/>
  </w:num>
  <w:num w:numId="26">
    <w:abstractNumId w:val="31"/>
  </w:num>
  <w:num w:numId="27">
    <w:abstractNumId w:val="25"/>
  </w:num>
  <w:num w:numId="28">
    <w:abstractNumId w:val="17"/>
  </w:num>
  <w:num w:numId="29">
    <w:abstractNumId w:val="1"/>
  </w:num>
  <w:num w:numId="30">
    <w:abstractNumId w:val="6"/>
  </w:num>
  <w:num w:numId="31">
    <w:abstractNumId w:val="3"/>
  </w:num>
  <w:num w:numId="32">
    <w:abstractNumId w:val="22"/>
  </w:num>
  <w:num w:numId="33">
    <w:abstractNumId w:val="7"/>
  </w:num>
  <w:num w:numId="34">
    <w:abstractNumId w:val="16"/>
  </w:num>
  <w:num w:numId="35">
    <w:abstractNumId w:val="23"/>
  </w:num>
  <w:num w:numId="36">
    <w:abstractNumId w:val="4"/>
  </w:num>
  <w:num w:numId="37">
    <w:abstractNumId w:val="21"/>
  </w:num>
  <w:num w:numId="38">
    <w:abstractNumId w:val="12"/>
    <w:lvlOverride w:ilvl="0">
      <w:startOverride w:val="1"/>
    </w:lvlOverride>
  </w:num>
  <w:num w:numId="39">
    <w:abstractNumId w:val="10"/>
  </w:num>
  <w:num w:numId="40">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3B9"/>
    <w:rsid w:val="00000B9E"/>
    <w:rsid w:val="0000315F"/>
    <w:rsid w:val="000060A1"/>
    <w:rsid w:val="00010FEB"/>
    <w:rsid w:val="0001153B"/>
    <w:rsid w:val="00012FCA"/>
    <w:rsid w:val="00013154"/>
    <w:rsid w:val="00014AF3"/>
    <w:rsid w:val="00015B90"/>
    <w:rsid w:val="00016FE6"/>
    <w:rsid w:val="000204A1"/>
    <w:rsid w:val="00020672"/>
    <w:rsid w:val="0002669B"/>
    <w:rsid w:val="000267BC"/>
    <w:rsid w:val="00027C89"/>
    <w:rsid w:val="00032410"/>
    <w:rsid w:val="00033A9D"/>
    <w:rsid w:val="000341C1"/>
    <w:rsid w:val="0003535E"/>
    <w:rsid w:val="00036211"/>
    <w:rsid w:val="00041FCB"/>
    <w:rsid w:val="00043023"/>
    <w:rsid w:val="00043D4A"/>
    <w:rsid w:val="0004460E"/>
    <w:rsid w:val="0004650D"/>
    <w:rsid w:val="000476FB"/>
    <w:rsid w:val="000523D1"/>
    <w:rsid w:val="00052819"/>
    <w:rsid w:val="00053663"/>
    <w:rsid w:val="00053DAF"/>
    <w:rsid w:val="00054C36"/>
    <w:rsid w:val="0005614E"/>
    <w:rsid w:val="00060DF5"/>
    <w:rsid w:val="00061EBC"/>
    <w:rsid w:val="000627AF"/>
    <w:rsid w:val="000663E8"/>
    <w:rsid w:val="0006644D"/>
    <w:rsid w:val="0007078B"/>
    <w:rsid w:val="00070838"/>
    <w:rsid w:val="0007091B"/>
    <w:rsid w:val="00071575"/>
    <w:rsid w:val="00072D84"/>
    <w:rsid w:val="000741EC"/>
    <w:rsid w:val="00080E10"/>
    <w:rsid w:val="00081973"/>
    <w:rsid w:val="0008306E"/>
    <w:rsid w:val="00084DD8"/>
    <w:rsid w:val="00085D6A"/>
    <w:rsid w:val="0008715F"/>
    <w:rsid w:val="00092076"/>
    <w:rsid w:val="000937CC"/>
    <w:rsid w:val="000A132A"/>
    <w:rsid w:val="000A1764"/>
    <w:rsid w:val="000A2430"/>
    <w:rsid w:val="000A452D"/>
    <w:rsid w:val="000A45C6"/>
    <w:rsid w:val="000A4667"/>
    <w:rsid w:val="000A6227"/>
    <w:rsid w:val="000A629C"/>
    <w:rsid w:val="000B17F7"/>
    <w:rsid w:val="000B2B32"/>
    <w:rsid w:val="000B6056"/>
    <w:rsid w:val="000B7382"/>
    <w:rsid w:val="000B7F85"/>
    <w:rsid w:val="000C0F23"/>
    <w:rsid w:val="000C4B32"/>
    <w:rsid w:val="000C576A"/>
    <w:rsid w:val="000C6CC8"/>
    <w:rsid w:val="000C7469"/>
    <w:rsid w:val="000C7BC8"/>
    <w:rsid w:val="000D09AF"/>
    <w:rsid w:val="000D20E6"/>
    <w:rsid w:val="000D26EB"/>
    <w:rsid w:val="000D2C87"/>
    <w:rsid w:val="000D2EE7"/>
    <w:rsid w:val="000D455B"/>
    <w:rsid w:val="000D639C"/>
    <w:rsid w:val="000D63A0"/>
    <w:rsid w:val="000D7740"/>
    <w:rsid w:val="000D7807"/>
    <w:rsid w:val="000E02C5"/>
    <w:rsid w:val="000E0861"/>
    <w:rsid w:val="000E324A"/>
    <w:rsid w:val="000E422B"/>
    <w:rsid w:val="000E62B7"/>
    <w:rsid w:val="000E7432"/>
    <w:rsid w:val="000E765A"/>
    <w:rsid w:val="000F07F9"/>
    <w:rsid w:val="000F2BFC"/>
    <w:rsid w:val="000F4D34"/>
    <w:rsid w:val="000F5D10"/>
    <w:rsid w:val="000F6694"/>
    <w:rsid w:val="001004BE"/>
    <w:rsid w:val="0010236C"/>
    <w:rsid w:val="00102C7F"/>
    <w:rsid w:val="00103981"/>
    <w:rsid w:val="001061B0"/>
    <w:rsid w:val="00107BE4"/>
    <w:rsid w:val="0011157E"/>
    <w:rsid w:val="00111720"/>
    <w:rsid w:val="00112ACA"/>
    <w:rsid w:val="0011397B"/>
    <w:rsid w:val="0011457F"/>
    <w:rsid w:val="00114A2D"/>
    <w:rsid w:val="00114D7C"/>
    <w:rsid w:val="001152DD"/>
    <w:rsid w:val="0012130B"/>
    <w:rsid w:val="0012247D"/>
    <w:rsid w:val="00124A49"/>
    <w:rsid w:val="001269BA"/>
    <w:rsid w:val="001305D7"/>
    <w:rsid w:val="00130671"/>
    <w:rsid w:val="00132022"/>
    <w:rsid w:val="00133291"/>
    <w:rsid w:val="00134D4A"/>
    <w:rsid w:val="00140B0C"/>
    <w:rsid w:val="00140BA4"/>
    <w:rsid w:val="0014130E"/>
    <w:rsid w:val="00141F2F"/>
    <w:rsid w:val="00144C13"/>
    <w:rsid w:val="00144D49"/>
    <w:rsid w:val="0014698E"/>
    <w:rsid w:val="00152062"/>
    <w:rsid w:val="001542F7"/>
    <w:rsid w:val="00155434"/>
    <w:rsid w:val="001557DD"/>
    <w:rsid w:val="00161FF5"/>
    <w:rsid w:val="00162A11"/>
    <w:rsid w:val="00163A24"/>
    <w:rsid w:val="00165B8A"/>
    <w:rsid w:val="00170012"/>
    <w:rsid w:val="00170218"/>
    <w:rsid w:val="00173F4C"/>
    <w:rsid w:val="0017407C"/>
    <w:rsid w:val="001755AF"/>
    <w:rsid w:val="00175C9C"/>
    <w:rsid w:val="00177708"/>
    <w:rsid w:val="00177835"/>
    <w:rsid w:val="00182D5A"/>
    <w:rsid w:val="00185F4B"/>
    <w:rsid w:val="00186123"/>
    <w:rsid w:val="001862F8"/>
    <w:rsid w:val="00186C11"/>
    <w:rsid w:val="00186D08"/>
    <w:rsid w:val="001903A9"/>
    <w:rsid w:val="0019326F"/>
    <w:rsid w:val="00194093"/>
    <w:rsid w:val="001947D0"/>
    <w:rsid w:val="00195748"/>
    <w:rsid w:val="0019739D"/>
    <w:rsid w:val="001A1234"/>
    <w:rsid w:val="001A368A"/>
    <w:rsid w:val="001A5A41"/>
    <w:rsid w:val="001A6ACE"/>
    <w:rsid w:val="001A76AA"/>
    <w:rsid w:val="001B1663"/>
    <w:rsid w:val="001B2111"/>
    <w:rsid w:val="001B315B"/>
    <w:rsid w:val="001B3500"/>
    <w:rsid w:val="001B3714"/>
    <w:rsid w:val="001B40B6"/>
    <w:rsid w:val="001C214C"/>
    <w:rsid w:val="001C3020"/>
    <w:rsid w:val="001C3739"/>
    <w:rsid w:val="001C3A47"/>
    <w:rsid w:val="001C4EE0"/>
    <w:rsid w:val="001C6BB6"/>
    <w:rsid w:val="001D07A7"/>
    <w:rsid w:val="001D0DE5"/>
    <w:rsid w:val="001D121C"/>
    <w:rsid w:val="001D1EB7"/>
    <w:rsid w:val="001D2C70"/>
    <w:rsid w:val="001D38A4"/>
    <w:rsid w:val="001D68F2"/>
    <w:rsid w:val="001E00AF"/>
    <w:rsid w:val="001E0437"/>
    <w:rsid w:val="001E44A6"/>
    <w:rsid w:val="001E6D3E"/>
    <w:rsid w:val="001F01A1"/>
    <w:rsid w:val="001F1CC2"/>
    <w:rsid w:val="001F1DA6"/>
    <w:rsid w:val="001F278D"/>
    <w:rsid w:val="001F29A8"/>
    <w:rsid w:val="001F31EE"/>
    <w:rsid w:val="001F44E8"/>
    <w:rsid w:val="001F75FD"/>
    <w:rsid w:val="001F79A6"/>
    <w:rsid w:val="00201061"/>
    <w:rsid w:val="002017B4"/>
    <w:rsid w:val="00201AB3"/>
    <w:rsid w:val="0020461E"/>
    <w:rsid w:val="00207900"/>
    <w:rsid w:val="00211770"/>
    <w:rsid w:val="00211C79"/>
    <w:rsid w:val="002138DC"/>
    <w:rsid w:val="002141A8"/>
    <w:rsid w:val="002141E2"/>
    <w:rsid w:val="002164FD"/>
    <w:rsid w:val="00216C6D"/>
    <w:rsid w:val="00217A62"/>
    <w:rsid w:val="00225827"/>
    <w:rsid w:val="00225F2D"/>
    <w:rsid w:val="00230084"/>
    <w:rsid w:val="002317CB"/>
    <w:rsid w:val="002347CA"/>
    <w:rsid w:val="00234BF8"/>
    <w:rsid w:val="00235BA5"/>
    <w:rsid w:val="00235F49"/>
    <w:rsid w:val="00237E50"/>
    <w:rsid w:val="002402D0"/>
    <w:rsid w:val="002409D1"/>
    <w:rsid w:val="00240E68"/>
    <w:rsid w:val="00242F69"/>
    <w:rsid w:val="00243611"/>
    <w:rsid w:val="00245325"/>
    <w:rsid w:val="00246314"/>
    <w:rsid w:val="00246892"/>
    <w:rsid w:val="00246B55"/>
    <w:rsid w:val="00246CAB"/>
    <w:rsid w:val="002477E6"/>
    <w:rsid w:val="002477F8"/>
    <w:rsid w:val="00251AC2"/>
    <w:rsid w:val="00251F5B"/>
    <w:rsid w:val="00252013"/>
    <w:rsid w:val="002539BA"/>
    <w:rsid w:val="0025504B"/>
    <w:rsid w:val="00257C64"/>
    <w:rsid w:val="0026081D"/>
    <w:rsid w:val="00261BB8"/>
    <w:rsid w:val="00261E5B"/>
    <w:rsid w:val="00262FE7"/>
    <w:rsid w:val="0026448E"/>
    <w:rsid w:val="00265E41"/>
    <w:rsid w:val="00271AE6"/>
    <w:rsid w:val="00275224"/>
    <w:rsid w:val="00281D06"/>
    <w:rsid w:val="00282297"/>
    <w:rsid w:val="002823DC"/>
    <w:rsid w:val="00282B1A"/>
    <w:rsid w:val="00283970"/>
    <w:rsid w:val="002862AB"/>
    <w:rsid w:val="002862F7"/>
    <w:rsid w:val="002872FD"/>
    <w:rsid w:val="00287AF2"/>
    <w:rsid w:val="00292AF1"/>
    <w:rsid w:val="00292BF3"/>
    <w:rsid w:val="00293274"/>
    <w:rsid w:val="00295FE1"/>
    <w:rsid w:val="002A0C24"/>
    <w:rsid w:val="002A240E"/>
    <w:rsid w:val="002A53D7"/>
    <w:rsid w:val="002A5811"/>
    <w:rsid w:val="002B216C"/>
    <w:rsid w:val="002B2B97"/>
    <w:rsid w:val="002B5195"/>
    <w:rsid w:val="002B6714"/>
    <w:rsid w:val="002B6EAC"/>
    <w:rsid w:val="002B7801"/>
    <w:rsid w:val="002C5F98"/>
    <w:rsid w:val="002D06CC"/>
    <w:rsid w:val="002D1B12"/>
    <w:rsid w:val="002D2974"/>
    <w:rsid w:val="002D3E4C"/>
    <w:rsid w:val="002E0C78"/>
    <w:rsid w:val="002E112B"/>
    <w:rsid w:val="002E23FA"/>
    <w:rsid w:val="002E26C4"/>
    <w:rsid w:val="002E37D8"/>
    <w:rsid w:val="002F0220"/>
    <w:rsid w:val="002F0E2C"/>
    <w:rsid w:val="002F25D4"/>
    <w:rsid w:val="002F6561"/>
    <w:rsid w:val="002F6BA1"/>
    <w:rsid w:val="002F7580"/>
    <w:rsid w:val="0030018F"/>
    <w:rsid w:val="00302C26"/>
    <w:rsid w:val="003054E4"/>
    <w:rsid w:val="00311B23"/>
    <w:rsid w:val="00312FFC"/>
    <w:rsid w:val="00313647"/>
    <w:rsid w:val="00313D83"/>
    <w:rsid w:val="0031534A"/>
    <w:rsid w:val="003175CC"/>
    <w:rsid w:val="003215E7"/>
    <w:rsid w:val="00324153"/>
    <w:rsid w:val="00334A6C"/>
    <w:rsid w:val="003355E6"/>
    <w:rsid w:val="00335FF8"/>
    <w:rsid w:val="003366AB"/>
    <w:rsid w:val="0034019D"/>
    <w:rsid w:val="00340FBE"/>
    <w:rsid w:val="0034163D"/>
    <w:rsid w:val="00343D86"/>
    <w:rsid w:val="003443E5"/>
    <w:rsid w:val="00344BAC"/>
    <w:rsid w:val="00344DDD"/>
    <w:rsid w:val="00345875"/>
    <w:rsid w:val="00347549"/>
    <w:rsid w:val="0035088C"/>
    <w:rsid w:val="0035096F"/>
    <w:rsid w:val="003515BD"/>
    <w:rsid w:val="00352BEF"/>
    <w:rsid w:val="003530C8"/>
    <w:rsid w:val="00356C2D"/>
    <w:rsid w:val="003626E2"/>
    <w:rsid w:val="00362FA4"/>
    <w:rsid w:val="00363322"/>
    <w:rsid w:val="00365C5C"/>
    <w:rsid w:val="00365FA0"/>
    <w:rsid w:val="00366D00"/>
    <w:rsid w:val="003701A6"/>
    <w:rsid w:val="0037269D"/>
    <w:rsid w:val="00375F48"/>
    <w:rsid w:val="00376034"/>
    <w:rsid w:val="00377003"/>
    <w:rsid w:val="003770B9"/>
    <w:rsid w:val="00377EF1"/>
    <w:rsid w:val="00381C4A"/>
    <w:rsid w:val="003828AB"/>
    <w:rsid w:val="003837F5"/>
    <w:rsid w:val="003840F4"/>
    <w:rsid w:val="003850D0"/>
    <w:rsid w:val="00386B56"/>
    <w:rsid w:val="003918D1"/>
    <w:rsid w:val="00396784"/>
    <w:rsid w:val="003A03E0"/>
    <w:rsid w:val="003A04CB"/>
    <w:rsid w:val="003A0F0C"/>
    <w:rsid w:val="003A1158"/>
    <w:rsid w:val="003A1DF4"/>
    <w:rsid w:val="003A36CE"/>
    <w:rsid w:val="003A54C4"/>
    <w:rsid w:val="003A5BDF"/>
    <w:rsid w:val="003A5E09"/>
    <w:rsid w:val="003A7E12"/>
    <w:rsid w:val="003B0655"/>
    <w:rsid w:val="003B1824"/>
    <w:rsid w:val="003B2549"/>
    <w:rsid w:val="003B4542"/>
    <w:rsid w:val="003B4574"/>
    <w:rsid w:val="003B5444"/>
    <w:rsid w:val="003B68E7"/>
    <w:rsid w:val="003C0A43"/>
    <w:rsid w:val="003C149F"/>
    <w:rsid w:val="003C4703"/>
    <w:rsid w:val="003C64CD"/>
    <w:rsid w:val="003C6DB0"/>
    <w:rsid w:val="003C712D"/>
    <w:rsid w:val="003C7AA4"/>
    <w:rsid w:val="003C7B64"/>
    <w:rsid w:val="003D0B7F"/>
    <w:rsid w:val="003D3A0E"/>
    <w:rsid w:val="003D4E73"/>
    <w:rsid w:val="003D6D51"/>
    <w:rsid w:val="003E0421"/>
    <w:rsid w:val="003E1CBD"/>
    <w:rsid w:val="003E4063"/>
    <w:rsid w:val="003E4539"/>
    <w:rsid w:val="003F0DA6"/>
    <w:rsid w:val="003F2476"/>
    <w:rsid w:val="003F349B"/>
    <w:rsid w:val="003F6680"/>
    <w:rsid w:val="003F6987"/>
    <w:rsid w:val="003F735B"/>
    <w:rsid w:val="004001DF"/>
    <w:rsid w:val="00403B38"/>
    <w:rsid w:val="00403B5F"/>
    <w:rsid w:val="004042D8"/>
    <w:rsid w:val="00404718"/>
    <w:rsid w:val="00404DD6"/>
    <w:rsid w:val="00406BE9"/>
    <w:rsid w:val="004070D0"/>
    <w:rsid w:val="0040728E"/>
    <w:rsid w:val="0041028F"/>
    <w:rsid w:val="00410B8F"/>
    <w:rsid w:val="00410DBC"/>
    <w:rsid w:val="004110A3"/>
    <w:rsid w:val="00411892"/>
    <w:rsid w:val="00415506"/>
    <w:rsid w:val="00416911"/>
    <w:rsid w:val="00416C37"/>
    <w:rsid w:val="0041777D"/>
    <w:rsid w:val="0042090F"/>
    <w:rsid w:val="00421164"/>
    <w:rsid w:val="00422B8D"/>
    <w:rsid w:val="00423717"/>
    <w:rsid w:val="004271F3"/>
    <w:rsid w:val="004272D8"/>
    <w:rsid w:val="00432328"/>
    <w:rsid w:val="00432AF5"/>
    <w:rsid w:val="0043610A"/>
    <w:rsid w:val="00444154"/>
    <w:rsid w:val="00444E6E"/>
    <w:rsid w:val="00444EA6"/>
    <w:rsid w:val="00446506"/>
    <w:rsid w:val="00446833"/>
    <w:rsid w:val="0044726A"/>
    <w:rsid w:val="00447587"/>
    <w:rsid w:val="00447A2E"/>
    <w:rsid w:val="00447BE4"/>
    <w:rsid w:val="004523CB"/>
    <w:rsid w:val="004547DD"/>
    <w:rsid w:val="004632FE"/>
    <w:rsid w:val="00464F9D"/>
    <w:rsid w:val="00466333"/>
    <w:rsid w:val="00466DBC"/>
    <w:rsid w:val="00467EDA"/>
    <w:rsid w:val="0047072A"/>
    <w:rsid w:val="004777FA"/>
    <w:rsid w:val="00481177"/>
    <w:rsid w:val="0048227D"/>
    <w:rsid w:val="00482AC4"/>
    <w:rsid w:val="004838B1"/>
    <w:rsid w:val="00487A40"/>
    <w:rsid w:val="0049052E"/>
    <w:rsid w:val="00490CC2"/>
    <w:rsid w:val="00491E95"/>
    <w:rsid w:val="0049561B"/>
    <w:rsid w:val="004A0173"/>
    <w:rsid w:val="004A02EC"/>
    <w:rsid w:val="004A18A2"/>
    <w:rsid w:val="004A197B"/>
    <w:rsid w:val="004A1C65"/>
    <w:rsid w:val="004A4AAD"/>
    <w:rsid w:val="004B04DC"/>
    <w:rsid w:val="004B2BE5"/>
    <w:rsid w:val="004B35B6"/>
    <w:rsid w:val="004B3D03"/>
    <w:rsid w:val="004B71EA"/>
    <w:rsid w:val="004B7D25"/>
    <w:rsid w:val="004B7ED1"/>
    <w:rsid w:val="004C02AD"/>
    <w:rsid w:val="004C0EEC"/>
    <w:rsid w:val="004C559E"/>
    <w:rsid w:val="004C5A16"/>
    <w:rsid w:val="004D051F"/>
    <w:rsid w:val="004D6CDD"/>
    <w:rsid w:val="004D7874"/>
    <w:rsid w:val="004E1678"/>
    <w:rsid w:val="004E2DE0"/>
    <w:rsid w:val="004E36EE"/>
    <w:rsid w:val="004E4954"/>
    <w:rsid w:val="004E53F7"/>
    <w:rsid w:val="004E57FF"/>
    <w:rsid w:val="004E5AC8"/>
    <w:rsid w:val="004E6267"/>
    <w:rsid w:val="004F17C7"/>
    <w:rsid w:val="004F3AEE"/>
    <w:rsid w:val="004F4A43"/>
    <w:rsid w:val="004F4A50"/>
    <w:rsid w:val="004F55F1"/>
    <w:rsid w:val="004F60C2"/>
    <w:rsid w:val="004F6488"/>
    <w:rsid w:val="00500B28"/>
    <w:rsid w:val="00500B93"/>
    <w:rsid w:val="00501B5B"/>
    <w:rsid w:val="00505676"/>
    <w:rsid w:val="00506C59"/>
    <w:rsid w:val="005070EC"/>
    <w:rsid w:val="005101FF"/>
    <w:rsid w:val="00510EE2"/>
    <w:rsid w:val="00515060"/>
    <w:rsid w:val="005155A5"/>
    <w:rsid w:val="005157C1"/>
    <w:rsid w:val="00515F45"/>
    <w:rsid w:val="0051672B"/>
    <w:rsid w:val="00521084"/>
    <w:rsid w:val="005210E5"/>
    <w:rsid w:val="005223A3"/>
    <w:rsid w:val="005228E7"/>
    <w:rsid w:val="00522F4B"/>
    <w:rsid w:val="005238CA"/>
    <w:rsid w:val="005256E5"/>
    <w:rsid w:val="0052680C"/>
    <w:rsid w:val="00527258"/>
    <w:rsid w:val="005309B9"/>
    <w:rsid w:val="00531829"/>
    <w:rsid w:val="00532716"/>
    <w:rsid w:val="00537908"/>
    <w:rsid w:val="005406A7"/>
    <w:rsid w:val="005417E7"/>
    <w:rsid w:val="00541B51"/>
    <w:rsid w:val="005424FA"/>
    <w:rsid w:val="005465B8"/>
    <w:rsid w:val="00547E72"/>
    <w:rsid w:val="00550E78"/>
    <w:rsid w:val="00551F0B"/>
    <w:rsid w:val="005605C4"/>
    <w:rsid w:val="00560D0F"/>
    <w:rsid w:val="00560F5D"/>
    <w:rsid w:val="0056121D"/>
    <w:rsid w:val="00561CCF"/>
    <w:rsid w:val="00562411"/>
    <w:rsid w:val="005649B5"/>
    <w:rsid w:val="005658A8"/>
    <w:rsid w:val="00567C58"/>
    <w:rsid w:val="00571F68"/>
    <w:rsid w:val="005724EF"/>
    <w:rsid w:val="005756B4"/>
    <w:rsid w:val="00577043"/>
    <w:rsid w:val="00580A4F"/>
    <w:rsid w:val="00580EDE"/>
    <w:rsid w:val="00582B48"/>
    <w:rsid w:val="00584906"/>
    <w:rsid w:val="005901B6"/>
    <w:rsid w:val="0059437E"/>
    <w:rsid w:val="005961C1"/>
    <w:rsid w:val="0059641E"/>
    <w:rsid w:val="005A291A"/>
    <w:rsid w:val="005A35D7"/>
    <w:rsid w:val="005A53EF"/>
    <w:rsid w:val="005A7A0E"/>
    <w:rsid w:val="005A7DC8"/>
    <w:rsid w:val="005B3622"/>
    <w:rsid w:val="005B3B02"/>
    <w:rsid w:val="005B5259"/>
    <w:rsid w:val="005B5BDD"/>
    <w:rsid w:val="005B7C8C"/>
    <w:rsid w:val="005C0112"/>
    <w:rsid w:val="005C2DED"/>
    <w:rsid w:val="005C3A37"/>
    <w:rsid w:val="005C66D2"/>
    <w:rsid w:val="005D06AA"/>
    <w:rsid w:val="005D39A9"/>
    <w:rsid w:val="005D5B28"/>
    <w:rsid w:val="005D5FD4"/>
    <w:rsid w:val="005E59AD"/>
    <w:rsid w:val="005E714F"/>
    <w:rsid w:val="005E75AB"/>
    <w:rsid w:val="005E77C8"/>
    <w:rsid w:val="005E7C4A"/>
    <w:rsid w:val="005E7F16"/>
    <w:rsid w:val="005F0F99"/>
    <w:rsid w:val="005F11BE"/>
    <w:rsid w:val="005F1232"/>
    <w:rsid w:val="005F21FA"/>
    <w:rsid w:val="005F436C"/>
    <w:rsid w:val="005F7820"/>
    <w:rsid w:val="006004AF"/>
    <w:rsid w:val="00600540"/>
    <w:rsid w:val="00600EDB"/>
    <w:rsid w:val="006023AF"/>
    <w:rsid w:val="00603759"/>
    <w:rsid w:val="00603D90"/>
    <w:rsid w:val="00604BB1"/>
    <w:rsid w:val="00605804"/>
    <w:rsid w:val="006067AA"/>
    <w:rsid w:val="00606809"/>
    <w:rsid w:val="00606C31"/>
    <w:rsid w:val="00606E92"/>
    <w:rsid w:val="006101DB"/>
    <w:rsid w:val="00610966"/>
    <w:rsid w:val="00610B18"/>
    <w:rsid w:val="00612E38"/>
    <w:rsid w:val="0061315C"/>
    <w:rsid w:val="0061420C"/>
    <w:rsid w:val="00616BE8"/>
    <w:rsid w:val="00617AB6"/>
    <w:rsid w:val="006229C1"/>
    <w:rsid w:val="00623337"/>
    <w:rsid w:val="00623C5C"/>
    <w:rsid w:val="00624235"/>
    <w:rsid w:val="006248D6"/>
    <w:rsid w:val="00624B33"/>
    <w:rsid w:val="00624ED3"/>
    <w:rsid w:val="006307B1"/>
    <w:rsid w:val="006327EA"/>
    <w:rsid w:val="00633583"/>
    <w:rsid w:val="00634B8E"/>
    <w:rsid w:val="00635A60"/>
    <w:rsid w:val="00635F8A"/>
    <w:rsid w:val="00635FAC"/>
    <w:rsid w:val="006364B1"/>
    <w:rsid w:val="00641059"/>
    <w:rsid w:val="00641A7C"/>
    <w:rsid w:val="006429B6"/>
    <w:rsid w:val="00643C7B"/>
    <w:rsid w:val="00643F1D"/>
    <w:rsid w:val="0065491A"/>
    <w:rsid w:val="00656794"/>
    <w:rsid w:val="00656E63"/>
    <w:rsid w:val="0066084A"/>
    <w:rsid w:val="00663136"/>
    <w:rsid w:val="00666FCE"/>
    <w:rsid w:val="0066745D"/>
    <w:rsid w:val="00667A1C"/>
    <w:rsid w:val="00671A33"/>
    <w:rsid w:val="0067363A"/>
    <w:rsid w:val="00673959"/>
    <w:rsid w:val="0067486B"/>
    <w:rsid w:val="0067653B"/>
    <w:rsid w:val="006778D2"/>
    <w:rsid w:val="00680A30"/>
    <w:rsid w:val="006810B3"/>
    <w:rsid w:val="0068135D"/>
    <w:rsid w:val="00682018"/>
    <w:rsid w:val="00682ABA"/>
    <w:rsid w:val="006834EB"/>
    <w:rsid w:val="00683F01"/>
    <w:rsid w:val="00686675"/>
    <w:rsid w:val="006873F3"/>
    <w:rsid w:val="006878E6"/>
    <w:rsid w:val="006906A8"/>
    <w:rsid w:val="006910BF"/>
    <w:rsid w:val="00691773"/>
    <w:rsid w:val="00691C9B"/>
    <w:rsid w:val="00692683"/>
    <w:rsid w:val="00693B20"/>
    <w:rsid w:val="0069780D"/>
    <w:rsid w:val="00697E09"/>
    <w:rsid w:val="006A0BD4"/>
    <w:rsid w:val="006A0F07"/>
    <w:rsid w:val="006A5EC6"/>
    <w:rsid w:val="006A713A"/>
    <w:rsid w:val="006A746D"/>
    <w:rsid w:val="006A7722"/>
    <w:rsid w:val="006B0909"/>
    <w:rsid w:val="006C4F94"/>
    <w:rsid w:val="006C5632"/>
    <w:rsid w:val="006C598E"/>
    <w:rsid w:val="006C6D0D"/>
    <w:rsid w:val="006D16F9"/>
    <w:rsid w:val="006D4474"/>
    <w:rsid w:val="006D71DA"/>
    <w:rsid w:val="006E0761"/>
    <w:rsid w:val="006E1493"/>
    <w:rsid w:val="006E1560"/>
    <w:rsid w:val="006E401D"/>
    <w:rsid w:val="006E6A25"/>
    <w:rsid w:val="006E73B9"/>
    <w:rsid w:val="006E790F"/>
    <w:rsid w:val="006F0FC9"/>
    <w:rsid w:val="006F1A7A"/>
    <w:rsid w:val="006F3A95"/>
    <w:rsid w:val="006F6ECA"/>
    <w:rsid w:val="0070341D"/>
    <w:rsid w:val="00703D83"/>
    <w:rsid w:val="007051BC"/>
    <w:rsid w:val="0070522C"/>
    <w:rsid w:val="0071243B"/>
    <w:rsid w:val="0071283F"/>
    <w:rsid w:val="007130B9"/>
    <w:rsid w:val="007156B6"/>
    <w:rsid w:val="0072169C"/>
    <w:rsid w:val="00723AB1"/>
    <w:rsid w:val="00725994"/>
    <w:rsid w:val="007278CC"/>
    <w:rsid w:val="007311C3"/>
    <w:rsid w:val="007319F3"/>
    <w:rsid w:val="00733D57"/>
    <w:rsid w:val="007342E6"/>
    <w:rsid w:val="00734602"/>
    <w:rsid w:val="0073468B"/>
    <w:rsid w:val="007358C2"/>
    <w:rsid w:val="00741B52"/>
    <w:rsid w:val="00741BBB"/>
    <w:rsid w:val="00742E5E"/>
    <w:rsid w:val="00744759"/>
    <w:rsid w:val="00744838"/>
    <w:rsid w:val="00745660"/>
    <w:rsid w:val="00751DE6"/>
    <w:rsid w:val="00752333"/>
    <w:rsid w:val="00753B18"/>
    <w:rsid w:val="00754A79"/>
    <w:rsid w:val="007568B2"/>
    <w:rsid w:val="00767CD7"/>
    <w:rsid w:val="007714FA"/>
    <w:rsid w:val="00774394"/>
    <w:rsid w:val="00774632"/>
    <w:rsid w:val="007777E0"/>
    <w:rsid w:val="0078135E"/>
    <w:rsid w:val="007818F8"/>
    <w:rsid w:val="00781CBF"/>
    <w:rsid w:val="00781EDD"/>
    <w:rsid w:val="00782331"/>
    <w:rsid w:val="00782363"/>
    <w:rsid w:val="00783151"/>
    <w:rsid w:val="007837A7"/>
    <w:rsid w:val="007843B4"/>
    <w:rsid w:val="0078653D"/>
    <w:rsid w:val="00787710"/>
    <w:rsid w:val="0078773C"/>
    <w:rsid w:val="00787B09"/>
    <w:rsid w:val="0079152F"/>
    <w:rsid w:val="00792612"/>
    <w:rsid w:val="00792E95"/>
    <w:rsid w:val="0079301F"/>
    <w:rsid w:val="0079302B"/>
    <w:rsid w:val="00794BBA"/>
    <w:rsid w:val="00795869"/>
    <w:rsid w:val="00796EFD"/>
    <w:rsid w:val="007A0CB3"/>
    <w:rsid w:val="007A1236"/>
    <w:rsid w:val="007A2224"/>
    <w:rsid w:val="007A50C3"/>
    <w:rsid w:val="007A6255"/>
    <w:rsid w:val="007A63FB"/>
    <w:rsid w:val="007A6D68"/>
    <w:rsid w:val="007B0C27"/>
    <w:rsid w:val="007B1ECC"/>
    <w:rsid w:val="007B2CF1"/>
    <w:rsid w:val="007B3F39"/>
    <w:rsid w:val="007B4246"/>
    <w:rsid w:val="007B453E"/>
    <w:rsid w:val="007B469D"/>
    <w:rsid w:val="007C0215"/>
    <w:rsid w:val="007C0C4C"/>
    <w:rsid w:val="007C16BC"/>
    <w:rsid w:val="007C25CB"/>
    <w:rsid w:val="007C324F"/>
    <w:rsid w:val="007C558F"/>
    <w:rsid w:val="007C6C26"/>
    <w:rsid w:val="007C70B7"/>
    <w:rsid w:val="007C7ECE"/>
    <w:rsid w:val="007D0547"/>
    <w:rsid w:val="007D2024"/>
    <w:rsid w:val="007D3530"/>
    <w:rsid w:val="007D4F6A"/>
    <w:rsid w:val="007D5587"/>
    <w:rsid w:val="007E4711"/>
    <w:rsid w:val="007E4B4A"/>
    <w:rsid w:val="007E7566"/>
    <w:rsid w:val="007F2739"/>
    <w:rsid w:val="007F328A"/>
    <w:rsid w:val="008000D9"/>
    <w:rsid w:val="00800152"/>
    <w:rsid w:val="008015B9"/>
    <w:rsid w:val="00801B21"/>
    <w:rsid w:val="0080508C"/>
    <w:rsid w:val="008069B2"/>
    <w:rsid w:val="00806A9C"/>
    <w:rsid w:val="00810101"/>
    <w:rsid w:val="00811F6B"/>
    <w:rsid w:val="008150B4"/>
    <w:rsid w:val="00816B94"/>
    <w:rsid w:val="00817D9D"/>
    <w:rsid w:val="0082012D"/>
    <w:rsid w:val="00821DDC"/>
    <w:rsid w:val="008263B0"/>
    <w:rsid w:val="008265F9"/>
    <w:rsid w:val="00831C1D"/>
    <w:rsid w:val="00831FF1"/>
    <w:rsid w:val="00833DB3"/>
    <w:rsid w:val="00834841"/>
    <w:rsid w:val="00834DBA"/>
    <w:rsid w:val="00835ED9"/>
    <w:rsid w:val="008377D7"/>
    <w:rsid w:val="0084080B"/>
    <w:rsid w:val="00840948"/>
    <w:rsid w:val="008409C0"/>
    <w:rsid w:val="008411FF"/>
    <w:rsid w:val="00842584"/>
    <w:rsid w:val="00843EB6"/>
    <w:rsid w:val="00844A1F"/>
    <w:rsid w:val="008502A6"/>
    <w:rsid w:val="00851289"/>
    <w:rsid w:val="00852831"/>
    <w:rsid w:val="00854150"/>
    <w:rsid w:val="00854539"/>
    <w:rsid w:val="008558C0"/>
    <w:rsid w:val="008562A4"/>
    <w:rsid w:val="00857AD2"/>
    <w:rsid w:val="00861E21"/>
    <w:rsid w:val="00863007"/>
    <w:rsid w:val="00864A0C"/>
    <w:rsid w:val="00866B18"/>
    <w:rsid w:val="00867860"/>
    <w:rsid w:val="00867A6A"/>
    <w:rsid w:val="008710DE"/>
    <w:rsid w:val="00873C20"/>
    <w:rsid w:val="00873DD4"/>
    <w:rsid w:val="0087573D"/>
    <w:rsid w:val="008762AD"/>
    <w:rsid w:val="00877369"/>
    <w:rsid w:val="00880265"/>
    <w:rsid w:val="00880FEF"/>
    <w:rsid w:val="0088467D"/>
    <w:rsid w:val="00884AE4"/>
    <w:rsid w:val="00885A91"/>
    <w:rsid w:val="008862CB"/>
    <w:rsid w:val="00887427"/>
    <w:rsid w:val="00887E43"/>
    <w:rsid w:val="008919F8"/>
    <w:rsid w:val="00893A74"/>
    <w:rsid w:val="00893DD8"/>
    <w:rsid w:val="00893F2E"/>
    <w:rsid w:val="008948BC"/>
    <w:rsid w:val="00895224"/>
    <w:rsid w:val="00895A99"/>
    <w:rsid w:val="00896CEB"/>
    <w:rsid w:val="008A22E3"/>
    <w:rsid w:val="008A2713"/>
    <w:rsid w:val="008B0374"/>
    <w:rsid w:val="008B0DB2"/>
    <w:rsid w:val="008B44FA"/>
    <w:rsid w:val="008B4D73"/>
    <w:rsid w:val="008C0FCF"/>
    <w:rsid w:val="008C246F"/>
    <w:rsid w:val="008C4111"/>
    <w:rsid w:val="008C4A16"/>
    <w:rsid w:val="008C554F"/>
    <w:rsid w:val="008C6F15"/>
    <w:rsid w:val="008D336E"/>
    <w:rsid w:val="008D3401"/>
    <w:rsid w:val="008D3ED0"/>
    <w:rsid w:val="008D48F1"/>
    <w:rsid w:val="008D4DDF"/>
    <w:rsid w:val="008D5219"/>
    <w:rsid w:val="008D5422"/>
    <w:rsid w:val="008D7430"/>
    <w:rsid w:val="008E00EA"/>
    <w:rsid w:val="008E22EA"/>
    <w:rsid w:val="008E55F3"/>
    <w:rsid w:val="008E68AB"/>
    <w:rsid w:val="008E6F1B"/>
    <w:rsid w:val="008F01B6"/>
    <w:rsid w:val="008F0EC7"/>
    <w:rsid w:val="008F21D4"/>
    <w:rsid w:val="008F273F"/>
    <w:rsid w:val="008F4283"/>
    <w:rsid w:val="008F4404"/>
    <w:rsid w:val="008F47ED"/>
    <w:rsid w:val="008F4F56"/>
    <w:rsid w:val="008F674B"/>
    <w:rsid w:val="008F7377"/>
    <w:rsid w:val="008F7DD3"/>
    <w:rsid w:val="00901974"/>
    <w:rsid w:val="0091170D"/>
    <w:rsid w:val="00911B82"/>
    <w:rsid w:val="0091457F"/>
    <w:rsid w:val="00916685"/>
    <w:rsid w:val="00917103"/>
    <w:rsid w:val="0091760B"/>
    <w:rsid w:val="00924E18"/>
    <w:rsid w:val="0092634B"/>
    <w:rsid w:val="00927905"/>
    <w:rsid w:val="00931EE4"/>
    <w:rsid w:val="00932F3A"/>
    <w:rsid w:val="0093320D"/>
    <w:rsid w:val="0093371B"/>
    <w:rsid w:val="00934C40"/>
    <w:rsid w:val="009354FF"/>
    <w:rsid w:val="00935ACF"/>
    <w:rsid w:val="00937666"/>
    <w:rsid w:val="00940B39"/>
    <w:rsid w:val="00943BD7"/>
    <w:rsid w:val="00945EB9"/>
    <w:rsid w:val="009471F4"/>
    <w:rsid w:val="009557DD"/>
    <w:rsid w:val="009562AB"/>
    <w:rsid w:val="00957BDF"/>
    <w:rsid w:val="00957D40"/>
    <w:rsid w:val="009605B4"/>
    <w:rsid w:val="00960F10"/>
    <w:rsid w:val="00961354"/>
    <w:rsid w:val="00961CE6"/>
    <w:rsid w:val="0096248D"/>
    <w:rsid w:val="00962A55"/>
    <w:rsid w:val="009700E0"/>
    <w:rsid w:val="009709BB"/>
    <w:rsid w:val="00972AB0"/>
    <w:rsid w:val="0097368D"/>
    <w:rsid w:val="00974F18"/>
    <w:rsid w:val="0097716A"/>
    <w:rsid w:val="0098265D"/>
    <w:rsid w:val="009831DE"/>
    <w:rsid w:val="009853D5"/>
    <w:rsid w:val="00985B6B"/>
    <w:rsid w:val="00986096"/>
    <w:rsid w:val="00987DD6"/>
    <w:rsid w:val="00990C35"/>
    <w:rsid w:val="0099157A"/>
    <w:rsid w:val="0099293F"/>
    <w:rsid w:val="00994850"/>
    <w:rsid w:val="00997FE6"/>
    <w:rsid w:val="009A0EFE"/>
    <w:rsid w:val="009A24BC"/>
    <w:rsid w:val="009A514D"/>
    <w:rsid w:val="009A55FB"/>
    <w:rsid w:val="009A5863"/>
    <w:rsid w:val="009A5EEA"/>
    <w:rsid w:val="009B058B"/>
    <w:rsid w:val="009B0B5F"/>
    <w:rsid w:val="009B319B"/>
    <w:rsid w:val="009B3F5D"/>
    <w:rsid w:val="009B6CBD"/>
    <w:rsid w:val="009B6E6A"/>
    <w:rsid w:val="009B7535"/>
    <w:rsid w:val="009C18B6"/>
    <w:rsid w:val="009C248A"/>
    <w:rsid w:val="009C2B77"/>
    <w:rsid w:val="009C5519"/>
    <w:rsid w:val="009D6251"/>
    <w:rsid w:val="009E07DE"/>
    <w:rsid w:val="009E1336"/>
    <w:rsid w:val="009E251C"/>
    <w:rsid w:val="009E3D7E"/>
    <w:rsid w:val="009E7706"/>
    <w:rsid w:val="009F0C2B"/>
    <w:rsid w:val="009F4C4D"/>
    <w:rsid w:val="009F60E7"/>
    <w:rsid w:val="00A03A46"/>
    <w:rsid w:val="00A04F3D"/>
    <w:rsid w:val="00A0517B"/>
    <w:rsid w:val="00A05DE7"/>
    <w:rsid w:val="00A06912"/>
    <w:rsid w:val="00A07859"/>
    <w:rsid w:val="00A07AA7"/>
    <w:rsid w:val="00A1253E"/>
    <w:rsid w:val="00A14BEE"/>
    <w:rsid w:val="00A15337"/>
    <w:rsid w:val="00A1561F"/>
    <w:rsid w:val="00A244DA"/>
    <w:rsid w:val="00A25862"/>
    <w:rsid w:val="00A269BE"/>
    <w:rsid w:val="00A347D8"/>
    <w:rsid w:val="00A35738"/>
    <w:rsid w:val="00A37E2B"/>
    <w:rsid w:val="00A4279F"/>
    <w:rsid w:val="00A42DB0"/>
    <w:rsid w:val="00A44626"/>
    <w:rsid w:val="00A4494B"/>
    <w:rsid w:val="00A45C8C"/>
    <w:rsid w:val="00A46960"/>
    <w:rsid w:val="00A532DF"/>
    <w:rsid w:val="00A53DFD"/>
    <w:rsid w:val="00A605F6"/>
    <w:rsid w:val="00A63B97"/>
    <w:rsid w:val="00A64398"/>
    <w:rsid w:val="00A656DF"/>
    <w:rsid w:val="00A662A0"/>
    <w:rsid w:val="00A667FA"/>
    <w:rsid w:val="00A71028"/>
    <w:rsid w:val="00A731AC"/>
    <w:rsid w:val="00A774A2"/>
    <w:rsid w:val="00A82EC6"/>
    <w:rsid w:val="00A8465C"/>
    <w:rsid w:val="00A8521C"/>
    <w:rsid w:val="00A865ED"/>
    <w:rsid w:val="00A87F15"/>
    <w:rsid w:val="00A90E00"/>
    <w:rsid w:val="00A922CA"/>
    <w:rsid w:val="00A97F03"/>
    <w:rsid w:val="00AA15FA"/>
    <w:rsid w:val="00AA2E22"/>
    <w:rsid w:val="00AA4EAD"/>
    <w:rsid w:val="00AA57B5"/>
    <w:rsid w:val="00AA6F79"/>
    <w:rsid w:val="00AA71ED"/>
    <w:rsid w:val="00AA759A"/>
    <w:rsid w:val="00AA76BA"/>
    <w:rsid w:val="00AA7D87"/>
    <w:rsid w:val="00AB2712"/>
    <w:rsid w:val="00AB3054"/>
    <w:rsid w:val="00AB3814"/>
    <w:rsid w:val="00AB4F57"/>
    <w:rsid w:val="00AB7515"/>
    <w:rsid w:val="00AB7D8E"/>
    <w:rsid w:val="00AC0A71"/>
    <w:rsid w:val="00AC0AA4"/>
    <w:rsid w:val="00AC2AFF"/>
    <w:rsid w:val="00AC4800"/>
    <w:rsid w:val="00AC5514"/>
    <w:rsid w:val="00AC5AC2"/>
    <w:rsid w:val="00AD1F0F"/>
    <w:rsid w:val="00AD2D16"/>
    <w:rsid w:val="00AD3B53"/>
    <w:rsid w:val="00AD3CF9"/>
    <w:rsid w:val="00AD4C56"/>
    <w:rsid w:val="00AD5DDF"/>
    <w:rsid w:val="00AE0902"/>
    <w:rsid w:val="00AE3076"/>
    <w:rsid w:val="00AE5870"/>
    <w:rsid w:val="00AE71AC"/>
    <w:rsid w:val="00AF21FC"/>
    <w:rsid w:val="00AF40E9"/>
    <w:rsid w:val="00AF5A82"/>
    <w:rsid w:val="00AF5CD5"/>
    <w:rsid w:val="00AF61CE"/>
    <w:rsid w:val="00AF7211"/>
    <w:rsid w:val="00B03548"/>
    <w:rsid w:val="00B04D8F"/>
    <w:rsid w:val="00B04F55"/>
    <w:rsid w:val="00B06FC8"/>
    <w:rsid w:val="00B1024D"/>
    <w:rsid w:val="00B1137A"/>
    <w:rsid w:val="00B11486"/>
    <w:rsid w:val="00B152EC"/>
    <w:rsid w:val="00B21462"/>
    <w:rsid w:val="00B2231B"/>
    <w:rsid w:val="00B23458"/>
    <w:rsid w:val="00B2397E"/>
    <w:rsid w:val="00B25011"/>
    <w:rsid w:val="00B27222"/>
    <w:rsid w:val="00B3006F"/>
    <w:rsid w:val="00B307F0"/>
    <w:rsid w:val="00B316A4"/>
    <w:rsid w:val="00B31D34"/>
    <w:rsid w:val="00B322CB"/>
    <w:rsid w:val="00B36589"/>
    <w:rsid w:val="00B4038D"/>
    <w:rsid w:val="00B4198A"/>
    <w:rsid w:val="00B41F76"/>
    <w:rsid w:val="00B45DF5"/>
    <w:rsid w:val="00B468C6"/>
    <w:rsid w:val="00B476A1"/>
    <w:rsid w:val="00B5098F"/>
    <w:rsid w:val="00B5111F"/>
    <w:rsid w:val="00B531AA"/>
    <w:rsid w:val="00B5369C"/>
    <w:rsid w:val="00B5450E"/>
    <w:rsid w:val="00B54899"/>
    <w:rsid w:val="00B54C1F"/>
    <w:rsid w:val="00B5518B"/>
    <w:rsid w:val="00B562D0"/>
    <w:rsid w:val="00B564AC"/>
    <w:rsid w:val="00B5681A"/>
    <w:rsid w:val="00B57A10"/>
    <w:rsid w:val="00B601BC"/>
    <w:rsid w:val="00B61008"/>
    <w:rsid w:val="00B61FA6"/>
    <w:rsid w:val="00B62275"/>
    <w:rsid w:val="00B6386F"/>
    <w:rsid w:val="00B64184"/>
    <w:rsid w:val="00B6480C"/>
    <w:rsid w:val="00B64C4E"/>
    <w:rsid w:val="00B65850"/>
    <w:rsid w:val="00B70F81"/>
    <w:rsid w:val="00B729B0"/>
    <w:rsid w:val="00B72D2B"/>
    <w:rsid w:val="00B73063"/>
    <w:rsid w:val="00B75164"/>
    <w:rsid w:val="00B75CDB"/>
    <w:rsid w:val="00B81500"/>
    <w:rsid w:val="00B8289F"/>
    <w:rsid w:val="00B836F3"/>
    <w:rsid w:val="00B84A37"/>
    <w:rsid w:val="00B85F46"/>
    <w:rsid w:val="00B86AC1"/>
    <w:rsid w:val="00B86EFC"/>
    <w:rsid w:val="00B91989"/>
    <w:rsid w:val="00B9205A"/>
    <w:rsid w:val="00B925EF"/>
    <w:rsid w:val="00B92A94"/>
    <w:rsid w:val="00B93203"/>
    <w:rsid w:val="00B93AB5"/>
    <w:rsid w:val="00B93B46"/>
    <w:rsid w:val="00B947B1"/>
    <w:rsid w:val="00B9481C"/>
    <w:rsid w:val="00B949D2"/>
    <w:rsid w:val="00B9674A"/>
    <w:rsid w:val="00BA5043"/>
    <w:rsid w:val="00BA5FAC"/>
    <w:rsid w:val="00BA67DC"/>
    <w:rsid w:val="00BA693C"/>
    <w:rsid w:val="00BB0EAA"/>
    <w:rsid w:val="00BB217E"/>
    <w:rsid w:val="00BB36DA"/>
    <w:rsid w:val="00BB466C"/>
    <w:rsid w:val="00BB51DD"/>
    <w:rsid w:val="00BB6CA2"/>
    <w:rsid w:val="00BB6F64"/>
    <w:rsid w:val="00BB6FCE"/>
    <w:rsid w:val="00BB7888"/>
    <w:rsid w:val="00BC0EB5"/>
    <w:rsid w:val="00BC113B"/>
    <w:rsid w:val="00BC37D2"/>
    <w:rsid w:val="00BC43F6"/>
    <w:rsid w:val="00BC746D"/>
    <w:rsid w:val="00BD1263"/>
    <w:rsid w:val="00BD1A59"/>
    <w:rsid w:val="00BD236E"/>
    <w:rsid w:val="00BD4AC4"/>
    <w:rsid w:val="00BD6739"/>
    <w:rsid w:val="00BD68F8"/>
    <w:rsid w:val="00BE0599"/>
    <w:rsid w:val="00BE2054"/>
    <w:rsid w:val="00BE2370"/>
    <w:rsid w:val="00BE515D"/>
    <w:rsid w:val="00BE5AEA"/>
    <w:rsid w:val="00BE7E19"/>
    <w:rsid w:val="00BF0BCA"/>
    <w:rsid w:val="00BF10C8"/>
    <w:rsid w:val="00BF135A"/>
    <w:rsid w:val="00BF25EF"/>
    <w:rsid w:val="00BF691B"/>
    <w:rsid w:val="00BF736C"/>
    <w:rsid w:val="00C01B2B"/>
    <w:rsid w:val="00C02319"/>
    <w:rsid w:val="00C02803"/>
    <w:rsid w:val="00C057D2"/>
    <w:rsid w:val="00C101E9"/>
    <w:rsid w:val="00C1034A"/>
    <w:rsid w:val="00C11590"/>
    <w:rsid w:val="00C12388"/>
    <w:rsid w:val="00C12DFA"/>
    <w:rsid w:val="00C134E9"/>
    <w:rsid w:val="00C13CB9"/>
    <w:rsid w:val="00C15A68"/>
    <w:rsid w:val="00C1718D"/>
    <w:rsid w:val="00C1755E"/>
    <w:rsid w:val="00C17DBC"/>
    <w:rsid w:val="00C20CE0"/>
    <w:rsid w:val="00C2179D"/>
    <w:rsid w:val="00C2319E"/>
    <w:rsid w:val="00C23727"/>
    <w:rsid w:val="00C24EB9"/>
    <w:rsid w:val="00C256E5"/>
    <w:rsid w:val="00C25792"/>
    <w:rsid w:val="00C257B4"/>
    <w:rsid w:val="00C261DE"/>
    <w:rsid w:val="00C27096"/>
    <w:rsid w:val="00C2765B"/>
    <w:rsid w:val="00C31AB3"/>
    <w:rsid w:val="00C320A8"/>
    <w:rsid w:val="00C32A49"/>
    <w:rsid w:val="00C3303A"/>
    <w:rsid w:val="00C36AE6"/>
    <w:rsid w:val="00C4075F"/>
    <w:rsid w:val="00C471CA"/>
    <w:rsid w:val="00C477B1"/>
    <w:rsid w:val="00C50B46"/>
    <w:rsid w:val="00C51525"/>
    <w:rsid w:val="00C51C03"/>
    <w:rsid w:val="00C51F30"/>
    <w:rsid w:val="00C543EF"/>
    <w:rsid w:val="00C55D50"/>
    <w:rsid w:val="00C56FC4"/>
    <w:rsid w:val="00C60CDE"/>
    <w:rsid w:val="00C61F90"/>
    <w:rsid w:val="00C63C42"/>
    <w:rsid w:val="00C64205"/>
    <w:rsid w:val="00C642AC"/>
    <w:rsid w:val="00C66655"/>
    <w:rsid w:val="00C715F3"/>
    <w:rsid w:val="00C72584"/>
    <w:rsid w:val="00C731FE"/>
    <w:rsid w:val="00C74688"/>
    <w:rsid w:val="00C76522"/>
    <w:rsid w:val="00C77DA6"/>
    <w:rsid w:val="00C77F73"/>
    <w:rsid w:val="00C80022"/>
    <w:rsid w:val="00C816FC"/>
    <w:rsid w:val="00C908D8"/>
    <w:rsid w:val="00C90CA4"/>
    <w:rsid w:val="00C91C98"/>
    <w:rsid w:val="00C93AF8"/>
    <w:rsid w:val="00C961B5"/>
    <w:rsid w:val="00C96A0C"/>
    <w:rsid w:val="00C975AC"/>
    <w:rsid w:val="00CA2565"/>
    <w:rsid w:val="00CA30AF"/>
    <w:rsid w:val="00CA5043"/>
    <w:rsid w:val="00CA50DC"/>
    <w:rsid w:val="00CA5101"/>
    <w:rsid w:val="00CA5BB5"/>
    <w:rsid w:val="00CA71DD"/>
    <w:rsid w:val="00CA7B38"/>
    <w:rsid w:val="00CA7DB6"/>
    <w:rsid w:val="00CB3168"/>
    <w:rsid w:val="00CB4CD9"/>
    <w:rsid w:val="00CB4E47"/>
    <w:rsid w:val="00CB55F1"/>
    <w:rsid w:val="00CB6E88"/>
    <w:rsid w:val="00CB7C5A"/>
    <w:rsid w:val="00CC052D"/>
    <w:rsid w:val="00CC0D73"/>
    <w:rsid w:val="00CC2B81"/>
    <w:rsid w:val="00CC3617"/>
    <w:rsid w:val="00CC36D5"/>
    <w:rsid w:val="00CC3959"/>
    <w:rsid w:val="00CC4352"/>
    <w:rsid w:val="00CC6BCE"/>
    <w:rsid w:val="00CD18D1"/>
    <w:rsid w:val="00CD31E2"/>
    <w:rsid w:val="00CD705D"/>
    <w:rsid w:val="00CE17EA"/>
    <w:rsid w:val="00CE1F51"/>
    <w:rsid w:val="00CE1F8E"/>
    <w:rsid w:val="00CE2B6C"/>
    <w:rsid w:val="00CE5146"/>
    <w:rsid w:val="00CE69D2"/>
    <w:rsid w:val="00CF14DF"/>
    <w:rsid w:val="00CF1739"/>
    <w:rsid w:val="00CF199F"/>
    <w:rsid w:val="00CF1FD3"/>
    <w:rsid w:val="00CF3835"/>
    <w:rsid w:val="00CF50E5"/>
    <w:rsid w:val="00CF52E8"/>
    <w:rsid w:val="00CF61AD"/>
    <w:rsid w:val="00CF7873"/>
    <w:rsid w:val="00CF7B4D"/>
    <w:rsid w:val="00D00119"/>
    <w:rsid w:val="00D006FE"/>
    <w:rsid w:val="00D00FC4"/>
    <w:rsid w:val="00D01B69"/>
    <w:rsid w:val="00D03B9F"/>
    <w:rsid w:val="00D040C9"/>
    <w:rsid w:val="00D05A5A"/>
    <w:rsid w:val="00D05B35"/>
    <w:rsid w:val="00D14583"/>
    <w:rsid w:val="00D15BB7"/>
    <w:rsid w:val="00D16EC7"/>
    <w:rsid w:val="00D22057"/>
    <w:rsid w:val="00D24CBC"/>
    <w:rsid w:val="00D258A6"/>
    <w:rsid w:val="00D26235"/>
    <w:rsid w:val="00D26F5B"/>
    <w:rsid w:val="00D27048"/>
    <w:rsid w:val="00D27DCD"/>
    <w:rsid w:val="00D31C44"/>
    <w:rsid w:val="00D3211F"/>
    <w:rsid w:val="00D32F54"/>
    <w:rsid w:val="00D34059"/>
    <w:rsid w:val="00D36DA4"/>
    <w:rsid w:val="00D37B8B"/>
    <w:rsid w:val="00D37E0D"/>
    <w:rsid w:val="00D41047"/>
    <w:rsid w:val="00D42E3E"/>
    <w:rsid w:val="00D507C6"/>
    <w:rsid w:val="00D52686"/>
    <w:rsid w:val="00D53FCB"/>
    <w:rsid w:val="00D5581C"/>
    <w:rsid w:val="00D55977"/>
    <w:rsid w:val="00D57848"/>
    <w:rsid w:val="00D61C46"/>
    <w:rsid w:val="00D6264B"/>
    <w:rsid w:val="00D637D6"/>
    <w:rsid w:val="00D655F6"/>
    <w:rsid w:val="00D65CB2"/>
    <w:rsid w:val="00D673B2"/>
    <w:rsid w:val="00D70CD4"/>
    <w:rsid w:val="00D7125E"/>
    <w:rsid w:val="00D741F8"/>
    <w:rsid w:val="00D74D0B"/>
    <w:rsid w:val="00D74D46"/>
    <w:rsid w:val="00D75ED1"/>
    <w:rsid w:val="00D76834"/>
    <w:rsid w:val="00D80EEC"/>
    <w:rsid w:val="00D8185F"/>
    <w:rsid w:val="00D826B1"/>
    <w:rsid w:val="00D903D1"/>
    <w:rsid w:val="00D904FC"/>
    <w:rsid w:val="00D90691"/>
    <w:rsid w:val="00D91FCA"/>
    <w:rsid w:val="00D922D1"/>
    <w:rsid w:val="00D92E45"/>
    <w:rsid w:val="00D9338F"/>
    <w:rsid w:val="00D93457"/>
    <w:rsid w:val="00D93B86"/>
    <w:rsid w:val="00D94A82"/>
    <w:rsid w:val="00D9751F"/>
    <w:rsid w:val="00DA1C04"/>
    <w:rsid w:val="00DA1FF9"/>
    <w:rsid w:val="00DA595A"/>
    <w:rsid w:val="00DA62F7"/>
    <w:rsid w:val="00DA696F"/>
    <w:rsid w:val="00DB03F4"/>
    <w:rsid w:val="00DB11CD"/>
    <w:rsid w:val="00DB2582"/>
    <w:rsid w:val="00DB5F2E"/>
    <w:rsid w:val="00DB6A30"/>
    <w:rsid w:val="00DC30EE"/>
    <w:rsid w:val="00DC4D1E"/>
    <w:rsid w:val="00DC4D91"/>
    <w:rsid w:val="00DC4EFE"/>
    <w:rsid w:val="00DC67FB"/>
    <w:rsid w:val="00DC7907"/>
    <w:rsid w:val="00DD08F6"/>
    <w:rsid w:val="00DD0D9C"/>
    <w:rsid w:val="00DD1D01"/>
    <w:rsid w:val="00DD3620"/>
    <w:rsid w:val="00DD3E8D"/>
    <w:rsid w:val="00DD47EF"/>
    <w:rsid w:val="00DD49C6"/>
    <w:rsid w:val="00DD5E11"/>
    <w:rsid w:val="00DD7735"/>
    <w:rsid w:val="00DE42CD"/>
    <w:rsid w:val="00DE52C6"/>
    <w:rsid w:val="00DE5780"/>
    <w:rsid w:val="00DE6F1E"/>
    <w:rsid w:val="00DE7025"/>
    <w:rsid w:val="00DF1BE3"/>
    <w:rsid w:val="00DF238B"/>
    <w:rsid w:val="00DF3852"/>
    <w:rsid w:val="00DF3A21"/>
    <w:rsid w:val="00DF3AA9"/>
    <w:rsid w:val="00DF3E88"/>
    <w:rsid w:val="00DF5AB7"/>
    <w:rsid w:val="00DF6015"/>
    <w:rsid w:val="00DF62BB"/>
    <w:rsid w:val="00DF659A"/>
    <w:rsid w:val="00DF67AF"/>
    <w:rsid w:val="00E0214C"/>
    <w:rsid w:val="00E05B5A"/>
    <w:rsid w:val="00E06063"/>
    <w:rsid w:val="00E07379"/>
    <w:rsid w:val="00E10643"/>
    <w:rsid w:val="00E10744"/>
    <w:rsid w:val="00E13192"/>
    <w:rsid w:val="00E13905"/>
    <w:rsid w:val="00E13BC9"/>
    <w:rsid w:val="00E14F68"/>
    <w:rsid w:val="00E1539A"/>
    <w:rsid w:val="00E15A2D"/>
    <w:rsid w:val="00E168FC"/>
    <w:rsid w:val="00E2189F"/>
    <w:rsid w:val="00E21CD6"/>
    <w:rsid w:val="00E230F7"/>
    <w:rsid w:val="00E2357A"/>
    <w:rsid w:val="00E33567"/>
    <w:rsid w:val="00E35371"/>
    <w:rsid w:val="00E37499"/>
    <w:rsid w:val="00E40108"/>
    <w:rsid w:val="00E40D95"/>
    <w:rsid w:val="00E41239"/>
    <w:rsid w:val="00E41BD0"/>
    <w:rsid w:val="00E42742"/>
    <w:rsid w:val="00E43660"/>
    <w:rsid w:val="00E43CC5"/>
    <w:rsid w:val="00E44649"/>
    <w:rsid w:val="00E451B7"/>
    <w:rsid w:val="00E5147C"/>
    <w:rsid w:val="00E514C6"/>
    <w:rsid w:val="00E531C5"/>
    <w:rsid w:val="00E54365"/>
    <w:rsid w:val="00E55438"/>
    <w:rsid w:val="00E55865"/>
    <w:rsid w:val="00E5696D"/>
    <w:rsid w:val="00E6362C"/>
    <w:rsid w:val="00E64346"/>
    <w:rsid w:val="00E649FC"/>
    <w:rsid w:val="00E717C6"/>
    <w:rsid w:val="00E74AFE"/>
    <w:rsid w:val="00E74FF8"/>
    <w:rsid w:val="00E75343"/>
    <w:rsid w:val="00E80E58"/>
    <w:rsid w:val="00E82538"/>
    <w:rsid w:val="00E83790"/>
    <w:rsid w:val="00E844DF"/>
    <w:rsid w:val="00E84820"/>
    <w:rsid w:val="00E854EE"/>
    <w:rsid w:val="00E949C2"/>
    <w:rsid w:val="00E977B7"/>
    <w:rsid w:val="00EA0E71"/>
    <w:rsid w:val="00EA1801"/>
    <w:rsid w:val="00EA315E"/>
    <w:rsid w:val="00EA38B1"/>
    <w:rsid w:val="00EA5713"/>
    <w:rsid w:val="00EA7CC0"/>
    <w:rsid w:val="00EB69BE"/>
    <w:rsid w:val="00EB6AB3"/>
    <w:rsid w:val="00EC006D"/>
    <w:rsid w:val="00EC08F8"/>
    <w:rsid w:val="00EC0AE2"/>
    <w:rsid w:val="00EC0C5B"/>
    <w:rsid w:val="00EC1101"/>
    <w:rsid w:val="00EC209D"/>
    <w:rsid w:val="00EC33DA"/>
    <w:rsid w:val="00EC384D"/>
    <w:rsid w:val="00EC67B0"/>
    <w:rsid w:val="00EC727C"/>
    <w:rsid w:val="00EC7F08"/>
    <w:rsid w:val="00ED39B9"/>
    <w:rsid w:val="00ED53F5"/>
    <w:rsid w:val="00ED5557"/>
    <w:rsid w:val="00ED6059"/>
    <w:rsid w:val="00EE2A98"/>
    <w:rsid w:val="00EE5358"/>
    <w:rsid w:val="00EE5EB2"/>
    <w:rsid w:val="00EF0AAE"/>
    <w:rsid w:val="00EF0CDB"/>
    <w:rsid w:val="00EF116F"/>
    <w:rsid w:val="00EF2966"/>
    <w:rsid w:val="00EF374C"/>
    <w:rsid w:val="00EF40DF"/>
    <w:rsid w:val="00EF450F"/>
    <w:rsid w:val="00EF5811"/>
    <w:rsid w:val="00EF773D"/>
    <w:rsid w:val="00F01ACE"/>
    <w:rsid w:val="00F06E1D"/>
    <w:rsid w:val="00F072CF"/>
    <w:rsid w:val="00F1008F"/>
    <w:rsid w:val="00F10593"/>
    <w:rsid w:val="00F10C35"/>
    <w:rsid w:val="00F112C4"/>
    <w:rsid w:val="00F11E52"/>
    <w:rsid w:val="00F13A4D"/>
    <w:rsid w:val="00F162BE"/>
    <w:rsid w:val="00F173B0"/>
    <w:rsid w:val="00F17760"/>
    <w:rsid w:val="00F20730"/>
    <w:rsid w:val="00F2213A"/>
    <w:rsid w:val="00F23697"/>
    <w:rsid w:val="00F23E36"/>
    <w:rsid w:val="00F243B9"/>
    <w:rsid w:val="00F254B7"/>
    <w:rsid w:val="00F27372"/>
    <w:rsid w:val="00F27D06"/>
    <w:rsid w:val="00F30613"/>
    <w:rsid w:val="00F30907"/>
    <w:rsid w:val="00F3381C"/>
    <w:rsid w:val="00F35247"/>
    <w:rsid w:val="00F41636"/>
    <w:rsid w:val="00F43695"/>
    <w:rsid w:val="00F44D1B"/>
    <w:rsid w:val="00F51E84"/>
    <w:rsid w:val="00F533C5"/>
    <w:rsid w:val="00F5665B"/>
    <w:rsid w:val="00F56DAD"/>
    <w:rsid w:val="00F56E6F"/>
    <w:rsid w:val="00F60761"/>
    <w:rsid w:val="00F612C2"/>
    <w:rsid w:val="00F63356"/>
    <w:rsid w:val="00F6398B"/>
    <w:rsid w:val="00F66640"/>
    <w:rsid w:val="00F66E12"/>
    <w:rsid w:val="00F67171"/>
    <w:rsid w:val="00F7053F"/>
    <w:rsid w:val="00F710F7"/>
    <w:rsid w:val="00F73171"/>
    <w:rsid w:val="00F7443A"/>
    <w:rsid w:val="00F74F3A"/>
    <w:rsid w:val="00F82546"/>
    <w:rsid w:val="00F83157"/>
    <w:rsid w:val="00F836AF"/>
    <w:rsid w:val="00F845BF"/>
    <w:rsid w:val="00F84A48"/>
    <w:rsid w:val="00F870C0"/>
    <w:rsid w:val="00F9094D"/>
    <w:rsid w:val="00F91B03"/>
    <w:rsid w:val="00F91BF7"/>
    <w:rsid w:val="00F94407"/>
    <w:rsid w:val="00F946BA"/>
    <w:rsid w:val="00F94B3B"/>
    <w:rsid w:val="00F94B7E"/>
    <w:rsid w:val="00F95C3D"/>
    <w:rsid w:val="00F96AB7"/>
    <w:rsid w:val="00F97228"/>
    <w:rsid w:val="00F97348"/>
    <w:rsid w:val="00FA0E2F"/>
    <w:rsid w:val="00FA7F5A"/>
    <w:rsid w:val="00FA7F6E"/>
    <w:rsid w:val="00FB61CC"/>
    <w:rsid w:val="00FB658A"/>
    <w:rsid w:val="00FB6DD7"/>
    <w:rsid w:val="00FC0B68"/>
    <w:rsid w:val="00FC187E"/>
    <w:rsid w:val="00FC1F99"/>
    <w:rsid w:val="00FC2794"/>
    <w:rsid w:val="00FC325D"/>
    <w:rsid w:val="00FC3712"/>
    <w:rsid w:val="00FC4D1E"/>
    <w:rsid w:val="00FC5002"/>
    <w:rsid w:val="00FC6105"/>
    <w:rsid w:val="00FD1D3F"/>
    <w:rsid w:val="00FD38A3"/>
    <w:rsid w:val="00FD4C3C"/>
    <w:rsid w:val="00FD508C"/>
    <w:rsid w:val="00FD51D6"/>
    <w:rsid w:val="00FD5227"/>
    <w:rsid w:val="00FD579F"/>
    <w:rsid w:val="00FD7E28"/>
    <w:rsid w:val="00FE1555"/>
    <w:rsid w:val="00FE23C9"/>
    <w:rsid w:val="00FE2524"/>
    <w:rsid w:val="00FE3A91"/>
    <w:rsid w:val="00FE50D4"/>
    <w:rsid w:val="00FE52FF"/>
    <w:rsid w:val="00FE6A0F"/>
    <w:rsid w:val="00FE74E8"/>
    <w:rsid w:val="00FE783F"/>
    <w:rsid w:val="00FE7E05"/>
    <w:rsid w:val="00FF3CC7"/>
    <w:rsid w:val="00FF7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ocId w14:val="1338A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34"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61"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96"/>
    <w:rPr>
      <w:sz w:val="24"/>
      <w:szCs w:val="24"/>
      <w:lang w:eastAsia="en-US"/>
    </w:rPr>
  </w:style>
  <w:style w:type="paragraph" w:styleId="Heading1">
    <w:name w:val="heading 1"/>
    <w:basedOn w:val="Normal"/>
    <w:next w:val="Normal"/>
    <w:link w:val="Heading1Char"/>
    <w:uiPriority w:val="9"/>
    <w:qFormat/>
    <w:rsid w:val="00B2397E"/>
    <w:pPr>
      <w:keepNext/>
      <w:numPr>
        <w:numId w:val="8"/>
      </w:numPr>
      <w:spacing w:before="240" w:after="240"/>
      <w:jc w:val="center"/>
      <w:outlineLvl w:val="0"/>
    </w:pPr>
    <w:rPr>
      <w:rFonts w:ascii="Gotham Book" w:eastAsia="Times New Roman" w:hAnsi="Gotham Book"/>
      <w:b/>
      <w:bCs/>
      <w:smallCaps/>
      <w:kern w:val="32"/>
      <w:szCs w:val="32"/>
    </w:rPr>
  </w:style>
  <w:style w:type="paragraph" w:styleId="Heading2">
    <w:name w:val="heading 2"/>
    <w:basedOn w:val="Normal"/>
    <w:next w:val="Normal"/>
    <w:link w:val="Heading2Char"/>
    <w:uiPriority w:val="9"/>
    <w:unhideWhenUsed/>
    <w:qFormat/>
    <w:rsid w:val="00FC5002"/>
    <w:pPr>
      <w:keepNext/>
      <w:numPr>
        <w:numId w:val="12"/>
      </w:numPr>
      <w:spacing w:before="240" w:after="240"/>
      <w:outlineLvl w:val="1"/>
    </w:pPr>
    <w:rPr>
      <w:rFonts w:ascii="Gotham Book" w:eastAsia="Times New Roman" w:hAnsi="Gotham Book"/>
      <w:b/>
      <w:bCs/>
      <w:iCs/>
      <w:sz w:val="22"/>
      <w:szCs w:val="28"/>
    </w:rPr>
  </w:style>
  <w:style w:type="paragraph" w:styleId="Heading3">
    <w:name w:val="heading 3"/>
    <w:basedOn w:val="Normal"/>
    <w:next w:val="Normal"/>
    <w:link w:val="Heading3Char"/>
    <w:uiPriority w:val="9"/>
    <w:semiHidden/>
    <w:unhideWhenUsed/>
    <w:qFormat/>
    <w:rsid w:val="00F3381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381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F3381C"/>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F3381C"/>
    <w:pPr>
      <w:numPr>
        <w:ilvl w:val="5"/>
        <w:numId w:val="1"/>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F3381C"/>
    <w:pPr>
      <w:numPr>
        <w:ilvl w:val="6"/>
        <w:numId w:val="1"/>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F3381C"/>
    <w:pPr>
      <w:numPr>
        <w:ilvl w:val="7"/>
        <w:numId w:val="1"/>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F3381C"/>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2E45"/>
    <w:pPr>
      <w:tabs>
        <w:tab w:val="center" w:pos="4680"/>
        <w:tab w:val="right" w:pos="9360"/>
      </w:tabs>
    </w:pPr>
  </w:style>
  <w:style w:type="character" w:customStyle="1" w:styleId="HeaderChar">
    <w:name w:val="Header Char"/>
    <w:link w:val="Header"/>
    <w:uiPriority w:val="99"/>
    <w:rsid w:val="00D92E45"/>
    <w:rPr>
      <w:sz w:val="24"/>
      <w:szCs w:val="24"/>
    </w:rPr>
  </w:style>
  <w:style w:type="paragraph" w:styleId="Footer">
    <w:name w:val="footer"/>
    <w:basedOn w:val="Normal"/>
    <w:link w:val="FooterChar"/>
    <w:uiPriority w:val="99"/>
    <w:unhideWhenUsed/>
    <w:rsid w:val="00D92E45"/>
    <w:pPr>
      <w:tabs>
        <w:tab w:val="center" w:pos="4680"/>
        <w:tab w:val="right" w:pos="9360"/>
      </w:tabs>
    </w:pPr>
  </w:style>
  <w:style w:type="character" w:customStyle="1" w:styleId="FooterChar">
    <w:name w:val="Footer Char"/>
    <w:link w:val="Footer"/>
    <w:uiPriority w:val="99"/>
    <w:rsid w:val="00D92E45"/>
    <w:rPr>
      <w:sz w:val="24"/>
      <w:szCs w:val="24"/>
    </w:rPr>
  </w:style>
  <w:style w:type="paragraph" w:customStyle="1" w:styleId="Default">
    <w:name w:val="Default"/>
    <w:rsid w:val="00F9094D"/>
    <w:pPr>
      <w:autoSpaceDE w:val="0"/>
      <w:autoSpaceDN w:val="0"/>
      <w:adjustRightInd w:val="0"/>
    </w:pPr>
    <w:rPr>
      <w:color w:val="000000"/>
      <w:sz w:val="24"/>
      <w:szCs w:val="24"/>
      <w:lang w:eastAsia="en-US"/>
    </w:rPr>
  </w:style>
  <w:style w:type="character" w:customStyle="1" w:styleId="hps">
    <w:name w:val="hps"/>
    <w:rsid w:val="009E1336"/>
  </w:style>
  <w:style w:type="paragraph" w:customStyle="1" w:styleId="Chapter">
    <w:name w:val="Chapter"/>
    <w:basedOn w:val="Normal"/>
    <w:next w:val="Normal"/>
    <w:rsid w:val="00F3381C"/>
    <w:pPr>
      <w:keepNext/>
      <w:numPr>
        <w:numId w:val="1"/>
      </w:numPr>
      <w:tabs>
        <w:tab w:val="num" w:pos="648"/>
        <w:tab w:val="left" w:pos="1440"/>
      </w:tabs>
      <w:spacing w:before="240" w:after="240"/>
      <w:ind w:left="0" w:firstLine="288"/>
      <w:jc w:val="center"/>
    </w:pPr>
    <w:rPr>
      <w:rFonts w:eastAsia="Times New Roman"/>
      <w:b/>
      <w:smallCaps/>
      <w:szCs w:val="20"/>
      <w:lang w:val="es-ES"/>
    </w:rPr>
  </w:style>
  <w:style w:type="paragraph" w:customStyle="1" w:styleId="Paragraph">
    <w:name w:val="Paragraph"/>
    <w:aliases w:val="p,PARAGRAPH,PG,pa,at,paragraph"/>
    <w:basedOn w:val="BodyTextIndent"/>
    <w:link w:val="ParagraphCar1"/>
    <w:rsid w:val="00F3381C"/>
    <w:pPr>
      <w:tabs>
        <w:tab w:val="num" w:pos="720"/>
      </w:tabs>
      <w:spacing w:before="120"/>
      <w:ind w:left="720" w:hanging="720"/>
      <w:jc w:val="both"/>
      <w:outlineLvl w:val="1"/>
    </w:pPr>
    <w:rPr>
      <w:rFonts w:eastAsia="Times New Roman"/>
      <w:szCs w:val="20"/>
      <w:lang w:val="es-CO"/>
    </w:rPr>
  </w:style>
  <w:style w:type="paragraph" w:customStyle="1" w:styleId="EstiloParagraph11pto">
    <w:name w:val="Estilo Paragraph + 11 pto"/>
    <w:basedOn w:val="Paragraph"/>
    <w:rsid w:val="005C3A37"/>
  </w:style>
  <w:style w:type="paragraph" w:styleId="BodyTextIndent">
    <w:name w:val="Body Text Indent"/>
    <w:basedOn w:val="Normal"/>
    <w:link w:val="BodyTextIndentChar"/>
    <w:uiPriority w:val="99"/>
    <w:semiHidden/>
    <w:unhideWhenUsed/>
    <w:rsid w:val="005C3A37"/>
    <w:pPr>
      <w:spacing w:after="120"/>
      <w:ind w:left="360"/>
    </w:pPr>
  </w:style>
  <w:style w:type="character" w:customStyle="1" w:styleId="BodyTextIndentChar">
    <w:name w:val="Body Text Indent Char"/>
    <w:link w:val="BodyTextIndent"/>
    <w:uiPriority w:val="99"/>
    <w:semiHidden/>
    <w:rsid w:val="005C3A37"/>
    <w:rPr>
      <w:sz w:val="24"/>
      <w:szCs w:val="24"/>
    </w:rPr>
  </w:style>
  <w:style w:type="character" w:customStyle="1" w:styleId="ParagraphCar1">
    <w:name w:val="Paragraph Car1"/>
    <w:link w:val="Paragraph"/>
    <w:rsid w:val="00B531AA"/>
    <w:rPr>
      <w:rFonts w:eastAsia="Times New Roman"/>
      <w:sz w:val="24"/>
      <w:lang w:val="es-CO"/>
    </w:rPr>
  </w:style>
  <w:style w:type="paragraph" w:styleId="ListParagraph">
    <w:name w:val="List Paragraph"/>
    <w:aliases w:val="Bullets,References,HOJA,Viñeta 2,Bolita,Párrafo de lista3,BOLA,Párrafo de lista21,Guión,BOLADEF,Titulo 8,Párrafo de lista2"/>
    <w:basedOn w:val="Normal"/>
    <w:link w:val="ListParagraphChar"/>
    <w:uiPriority w:val="34"/>
    <w:qFormat/>
    <w:rsid w:val="00C60CDE"/>
    <w:pPr>
      <w:ind w:left="708"/>
    </w:pPr>
    <w:rPr>
      <w:rFonts w:eastAsia="Times New Roman"/>
      <w:lang w:val="es-CO" w:eastAsia="es-CO"/>
    </w:rPr>
  </w:style>
  <w:style w:type="paragraph" w:customStyle="1" w:styleId="FirstHeading">
    <w:name w:val="FirstHeading"/>
    <w:basedOn w:val="Normal"/>
    <w:next w:val="Normal"/>
    <w:rsid w:val="004F4A50"/>
    <w:pPr>
      <w:keepNext/>
      <w:tabs>
        <w:tab w:val="left" w:pos="0"/>
        <w:tab w:val="left" w:pos="86"/>
      </w:tabs>
      <w:spacing w:before="120" w:after="120"/>
      <w:ind w:left="720" w:hanging="720"/>
    </w:pPr>
    <w:rPr>
      <w:rFonts w:eastAsia="Times New Roman"/>
      <w:b/>
      <w:szCs w:val="20"/>
      <w:lang w:val="es-ES_tradnl"/>
    </w:rPr>
  </w:style>
  <w:style w:type="paragraph" w:styleId="BalloonText">
    <w:name w:val="Balloon Text"/>
    <w:basedOn w:val="Normal"/>
    <w:link w:val="BalloonTextChar"/>
    <w:uiPriority w:val="99"/>
    <w:semiHidden/>
    <w:unhideWhenUsed/>
    <w:rsid w:val="00A64398"/>
    <w:rPr>
      <w:rFonts w:ascii="Tahoma" w:hAnsi="Tahoma" w:cs="Tahoma"/>
      <w:sz w:val="16"/>
      <w:szCs w:val="16"/>
    </w:rPr>
  </w:style>
  <w:style w:type="character" w:customStyle="1" w:styleId="BalloonTextChar">
    <w:name w:val="Balloon Text Char"/>
    <w:link w:val="BalloonText"/>
    <w:uiPriority w:val="99"/>
    <w:semiHidden/>
    <w:rsid w:val="00A64398"/>
    <w:rPr>
      <w:rFonts w:ascii="Tahoma" w:hAnsi="Tahoma" w:cs="Tahoma"/>
      <w:sz w:val="16"/>
      <w:szCs w:val="16"/>
    </w:rPr>
  </w:style>
  <w:style w:type="character" w:styleId="CommentReference">
    <w:name w:val="annotation reference"/>
    <w:unhideWhenUsed/>
    <w:rsid w:val="0003535E"/>
    <w:rPr>
      <w:sz w:val="16"/>
      <w:szCs w:val="16"/>
    </w:rPr>
  </w:style>
  <w:style w:type="paragraph" w:styleId="CommentText">
    <w:name w:val="annotation text"/>
    <w:basedOn w:val="Normal"/>
    <w:link w:val="CommentTextChar"/>
    <w:unhideWhenUsed/>
    <w:rsid w:val="0003535E"/>
    <w:rPr>
      <w:rFonts w:eastAsia="Times New Roman"/>
      <w:sz w:val="20"/>
      <w:szCs w:val="20"/>
    </w:rPr>
  </w:style>
  <w:style w:type="character" w:customStyle="1" w:styleId="CommentTextChar">
    <w:name w:val="Comment Text Char"/>
    <w:link w:val="CommentText"/>
    <w:rsid w:val="0003535E"/>
    <w:rPr>
      <w:rFonts w:eastAsia="Times New Roman"/>
    </w:rPr>
  </w:style>
  <w:style w:type="character" w:customStyle="1" w:styleId="ListParagraphChar">
    <w:name w:val="List Paragraph Char"/>
    <w:aliases w:val="Bullets Char,References Char,HOJA Char,Viñeta 2 Char,Bolita Char,Párrafo de lista3 Char,BOLA Char,Párrafo de lista21 Char,Guión Char,BOLADEF Char,Titulo 8 Char,Párrafo de lista2 Char"/>
    <w:link w:val="ListParagraph"/>
    <w:uiPriority w:val="34"/>
    <w:locked/>
    <w:rsid w:val="00840948"/>
    <w:rPr>
      <w:rFonts w:eastAsia="Times New Roman"/>
      <w:sz w:val="24"/>
      <w:szCs w:val="24"/>
      <w:lang w:val="es-CO" w:eastAsia="es-CO"/>
    </w:rPr>
  </w:style>
  <w:style w:type="paragraph" w:styleId="NormalWeb">
    <w:name w:val="Normal (Web)"/>
    <w:basedOn w:val="Normal"/>
    <w:uiPriority w:val="99"/>
    <w:unhideWhenUsed/>
    <w:rsid w:val="00FE2524"/>
    <w:pPr>
      <w:spacing w:before="100" w:beforeAutospacing="1" w:after="100" w:afterAutospacing="1"/>
    </w:pPr>
  </w:style>
  <w:style w:type="paragraph" w:customStyle="1" w:styleId="SubHeading1">
    <w:name w:val="SubHeading1"/>
    <w:basedOn w:val="SecHeading"/>
    <w:rsid w:val="004E36EE"/>
    <w:pPr>
      <w:tabs>
        <w:tab w:val="clear" w:pos="1296"/>
        <w:tab w:val="num" w:pos="1872"/>
      </w:tabs>
      <w:ind w:left="1872"/>
    </w:pPr>
    <w:rPr>
      <w:rFonts w:eastAsia="Times New Roman"/>
    </w:rPr>
  </w:style>
  <w:style w:type="paragraph" w:customStyle="1" w:styleId="Prrafodelista1">
    <w:name w:val="Párrafo de lista1"/>
    <w:basedOn w:val="Normal"/>
    <w:uiPriority w:val="99"/>
    <w:rsid w:val="00911B82"/>
    <w:pPr>
      <w:ind w:left="720"/>
      <w:contextualSpacing/>
    </w:pPr>
    <w:rPr>
      <w:rFonts w:eastAsia="Times New Roman"/>
      <w:lang w:val="es-ES" w:eastAsia="es-ES"/>
    </w:rPr>
  </w:style>
  <w:style w:type="character" w:customStyle="1" w:styleId="ParagraphChar">
    <w:name w:val="Paragraph Char"/>
    <w:locked/>
    <w:rsid w:val="00B64184"/>
    <w:rPr>
      <w:sz w:val="24"/>
      <w:lang w:val="en-US" w:eastAsia="en-US" w:bidi="ar-SA"/>
    </w:rPr>
  </w:style>
  <w:style w:type="paragraph" w:styleId="FootnoteText">
    <w:name w:val="footnote text"/>
    <w:aliases w:val="fn,FOOTNOTES,single space,Footnote Text Char Char,footnote,Texto de rodapé,nota_rodapé,nota de rodapé,footnote text,Texto nota pie IIRSA,foottextfra,F,texto de nota al pie,Texto nota pie Car Car Car Car Car Car Car Car,f,ft"/>
    <w:basedOn w:val="Normal"/>
    <w:link w:val="FootnoteTextChar1"/>
    <w:uiPriority w:val="99"/>
    <w:rsid w:val="00B64184"/>
    <w:pPr>
      <w:keepNext/>
      <w:keepLines/>
      <w:spacing w:after="120"/>
      <w:ind w:left="288" w:hanging="288"/>
      <w:jc w:val="both"/>
    </w:pPr>
    <w:rPr>
      <w:rFonts w:eastAsia="Times New Roman"/>
      <w:spacing w:val="-3"/>
      <w:sz w:val="20"/>
      <w:szCs w:val="20"/>
      <w:lang w:val="es-ES" w:eastAsia="es-ES"/>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single space Char,Texto nota pie IIRSA Char,foottextfra Char"/>
    <w:basedOn w:val="DefaultParagraphFont"/>
    <w:uiPriority w:val="99"/>
    <w:rsid w:val="00B64184"/>
  </w:style>
  <w:style w:type="character" w:styleId="FootnoteReference">
    <w:name w:val="footnote reference"/>
    <w:aliases w:val="referencia nota al pie,16 Point,Superscript 6 Point,titulo 2,Texto de nota al pie,Fußnotenzeichen DISS,ftref,FC,Style 24,BVI fnr, BVI fnr,Знак сноски 1,Footnote Referencefra,Ref. de nota al pie.,Stinking Styles11,Footnote symbol"/>
    <w:uiPriority w:val="99"/>
    <w:rsid w:val="00B64184"/>
    <w:rPr>
      <w:vertAlign w:val="superscript"/>
    </w:rPr>
  </w:style>
  <w:style w:type="character" w:customStyle="1" w:styleId="FootnoteTextChar1">
    <w:name w:val="Footnote Text Char1"/>
    <w:aliases w:val="fn Char,FOOTNOTES Char,single space Char2,Footnote Text Char Char Char,footnote Char,Texto de rodapé Char,nota_rodapé Char,nota de rodapé Char,footnote text Char,Texto nota pie IIRSA Char1,foottextfra Char1,F Char,f Char,ft Char"/>
    <w:link w:val="FootnoteText"/>
    <w:locked/>
    <w:rsid w:val="00B64184"/>
    <w:rPr>
      <w:rFonts w:eastAsia="Times New Roman"/>
      <w:spacing w:val="-3"/>
      <w:lang w:val="es-ES" w:eastAsia="es-ES"/>
    </w:rPr>
  </w:style>
  <w:style w:type="paragraph" w:customStyle="1" w:styleId="subpar">
    <w:name w:val="subpar"/>
    <w:basedOn w:val="BodyTextIndent3"/>
    <w:rsid w:val="000D20E6"/>
    <w:pPr>
      <w:tabs>
        <w:tab w:val="num" w:pos="1152"/>
      </w:tabs>
      <w:spacing w:before="120"/>
      <w:ind w:left="1152" w:hanging="432"/>
      <w:jc w:val="both"/>
      <w:outlineLvl w:val="2"/>
    </w:pPr>
    <w:rPr>
      <w:rFonts w:eastAsia="Times New Roman"/>
      <w:szCs w:val="24"/>
      <w:lang w:val="es-ES_tradnl"/>
    </w:rPr>
  </w:style>
  <w:style w:type="paragraph" w:customStyle="1" w:styleId="SubSubPar">
    <w:name w:val="SubSubPar"/>
    <w:basedOn w:val="subpar"/>
    <w:rsid w:val="000D20E6"/>
    <w:pPr>
      <w:tabs>
        <w:tab w:val="clear" w:pos="1152"/>
        <w:tab w:val="left" w:pos="0"/>
        <w:tab w:val="num" w:pos="1296"/>
      </w:tabs>
      <w:ind w:left="1296" w:hanging="288"/>
    </w:pPr>
  </w:style>
  <w:style w:type="paragraph" w:styleId="BodyTextIndent3">
    <w:name w:val="Body Text Indent 3"/>
    <w:basedOn w:val="Normal"/>
    <w:link w:val="BodyTextIndent3Char"/>
    <w:uiPriority w:val="99"/>
    <w:semiHidden/>
    <w:unhideWhenUsed/>
    <w:rsid w:val="000D20E6"/>
    <w:pPr>
      <w:spacing w:after="120"/>
      <w:ind w:left="360"/>
    </w:pPr>
    <w:rPr>
      <w:szCs w:val="16"/>
    </w:rPr>
  </w:style>
  <w:style w:type="character" w:customStyle="1" w:styleId="BodyTextIndent3Char">
    <w:name w:val="Body Text Indent 3 Char"/>
    <w:link w:val="BodyTextIndent3"/>
    <w:uiPriority w:val="99"/>
    <w:semiHidden/>
    <w:rsid w:val="000D20E6"/>
    <w:rPr>
      <w:sz w:val="24"/>
      <w:szCs w:val="16"/>
    </w:rPr>
  </w:style>
  <w:style w:type="paragraph" w:styleId="CommentSubject">
    <w:name w:val="annotation subject"/>
    <w:basedOn w:val="CommentText"/>
    <w:next w:val="CommentText"/>
    <w:link w:val="CommentSubjectChar"/>
    <w:uiPriority w:val="99"/>
    <w:semiHidden/>
    <w:unhideWhenUsed/>
    <w:rsid w:val="00B6480C"/>
    <w:rPr>
      <w:rFonts w:eastAsia="Calibri"/>
      <w:b/>
      <w:bCs/>
    </w:rPr>
  </w:style>
  <w:style w:type="character" w:customStyle="1" w:styleId="CommentSubjectChar">
    <w:name w:val="Comment Subject Char"/>
    <w:link w:val="CommentSubject"/>
    <w:uiPriority w:val="99"/>
    <w:semiHidden/>
    <w:rsid w:val="00B6480C"/>
    <w:rPr>
      <w:rFonts w:eastAsia="Times New Roman"/>
      <w:b/>
      <w:bCs/>
    </w:rPr>
  </w:style>
  <w:style w:type="paragraph" w:styleId="PlainText">
    <w:name w:val="Plain Text"/>
    <w:basedOn w:val="Normal"/>
    <w:link w:val="PlainTextChar"/>
    <w:uiPriority w:val="99"/>
    <w:semiHidden/>
    <w:unhideWhenUsed/>
    <w:rsid w:val="00365C5C"/>
    <w:rPr>
      <w:rFonts w:ascii="Calibri" w:hAnsi="Calibri"/>
      <w:sz w:val="22"/>
      <w:szCs w:val="21"/>
    </w:rPr>
  </w:style>
  <w:style w:type="character" w:customStyle="1" w:styleId="PlainTextChar">
    <w:name w:val="Plain Text Char"/>
    <w:link w:val="PlainText"/>
    <w:uiPriority w:val="99"/>
    <w:semiHidden/>
    <w:rsid w:val="00365C5C"/>
    <w:rPr>
      <w:rFonts w:ascii="Calibri" w:hAnsi="Calibri"/>
      <w:sz w:val="22"/>
      <w:szCs w:val="21"/>
    </w:rPr>
  </w:style>
  <w:style w:type="character" w:customStyle="1" w:styleId="ColorfulList-Accent1Char">
    <w:name w:val="Colorful List - Accent 1 Char"/>
    <w:link w:val="ColorfulList-Accent1"/>
    <w:uiPriority w:val="34"/>
    <w:locked/>
    <w:rsid w:val="00D637D6"/>
    <w:rPr>
      <w:rFonts w:eastAsia="Times New Roman"/>
      <w:sz w:val="24"/>
      <w:szCs w:val="24"/>
      <w:lang w:val="es-CO" w:eastAsia="es-CO"/>
    </w:rPr>
  </w:style>
  <w:style w:type="table" w:styleId="ColorfulList-Accent1">
    <w:name w:val="Colorful List Accent 1"/>
    <w:basedOn w:val="TableNormal"/>
    <w:link w:val="ColorfulList-Accent1Char"/>
    <w:uiPriority w:val="34"/>
    <w:rsid w:val="00D637D6"/>
    <w:rPr>
      <w:rFonts w:eastAsia="Times New Roman"/>
      <w:sz w:val="24"/>
      <w:szCs w:val="24"/>
      <w:lang w:val="es-CO" w:eastAsia="es-CO"/>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LineNumber">
    <w:name w:val="line number"/>
    <w:uiPriority w:val="99"/>
    <w:semiHidden/>
    <w:unhideWhenUsed/>
    <w:rsid w:val="00103981"/>
  </w:style>
  <w:style w:type="paragraph" w:customStyle="1" w:styleId="SecHeading">
    <w:name w:val="SecHeading"/>
    <w:basedOn w:val="Normal"/>
    <w:next w:val="Paragraph"/>
    <w:link w:val="SecHeadingChar"/>
    <w:rsid w:val="00F3381C"/>
    <w:pPr>
      <w:keepNext/>
      <w:tabs>
        <w:tab w:val="num" w:pos="1296"/>
      </w:tabs>
      <w:spacing w:before="120" w:after="120"/>
      <w:ind w:left="1296" w:hanging="576"/>
    </w:pPr>
    <w:rPr>
      <w:b/>
      <w:szCs w:val="22"/>
      <w:lang w:val="es-ES_tradnl"/>
    </w:rPr>
  </w:style>
  <w:style w:type="character" w:customStyle="1" w:styleId="SecHeadingChar">
    <w:name w:val="SecHeading Char"/>
    <w:link w:val="SecHeading"/>
    <w:rsid w:val="00F3381C"/>
    <w:rPr>
      <w:b/>
      <w:sz w:val="24"/>
      <w:szCs w:val="22"/>
      <w:lang w:val="es-ES_tradnl"/>
    </w:rPr>
  </w:style>
  <w:style w:type="paragraph" w:customStyle="1" w:styleId="Subheading2">
    <w:name w:val="Subheading2"/>
    <w:basedOn w:val="SecHeading"/>
    <w:link w:val="Subheading2Char"/>
    <w:rsid w:val="00F3381C"/>
    <w:pPr>
      <w:tabs>
        <w:tab w:val="clear" w:pos="1296"/>
        <w:tab w:val="num" w:pos="2376"/>
      </w:tabs>
      <w:ind w:left="2376" w:hanging="288"/>
    </w:pPr>
  </w:style>
  <w:style w:type="character" w:customStyle="1" w:styleId="Subheading2Char">
    <w:name w:val="Subheading2 Char"/>
    <w:link w:val="Subheading2"/>
    <w:rsid w:val="00F3381C"/>
    <w:rPr>
      <w:b/>
      <w:sz w:val="24"/>
      <w:szCs w:val="22"/>
      <w:lang w:val="es-ES_tradnl"/>
    </w:rPr>
  </w:style>
  <w:style w:type="paragraph" w:customStyle="1" w:styleId="Regtable">
    <w:name w:val="Regtable"/>
    <w:basedOn w:val="Normal"/>
    <w:link w:val="RegtableChar"/>
    <w:rsid w:val="00F3381C"/>
    <w:pPr>
      <w:keepLines/>
      <w:framePr w:wrap="around" w:vAnchor="text" w:hAnchor="text" w:y="1"/>
      <w:spacing w:before="20" w:after="20"/>
    </w:pPr>
    <w:rPr>
      <w:sz w:val="20"/>
      <w:szCs w:val="22"/>
      <w:lang w:val="es-ES_tradnl"/>
    </w:rPr>
  </w:style>
  <w:style w:type="character" w:customStyle="1" w:styleId="RegtableChar">
    <w:name w:val="Regtable Char"/>
    <w:link w:val="Regtable"/>
    <w:rsid w:val="00F3381C"/>
    <w:rPr>
      <w:szCs w:val="22"/>
      <w:lang w:val="es-ES_tradnl"/>
    </w:rPr>
  </w:style>
  <w:style w:type="paragraph" w:customStyle="1" w:styleId="TableTitle">
    <w:name w:val="TableTitle"/>
    <w:basedOn w:val="Normal"/>
    <w:link w:val="TableTitleChar"/>
    <w:rsid w:val="00F3381C"/>
    <w:pPr>
      <w:keepNext/>
      <w:framePr w:wrap="around" w:vAnchor="text" w:hAnchor="text" w:y="1"/>
      <w:spacing w:before="20" w:after="20"/>
      <w:jc w:val="center"/>
    </w:pPr>
    <w:rPr>
      <w:rFonts w:ascii="Times New Roman Bold" w:hAnsi="Times New Roman Bold"/>
      <w:b/>
      <w:spacing w:val="-3"/>
      <w:sz w:val="20"/>
      <w:szCs w:val="22"/>
      <w:lang w:val="es-ES_tradnl"/>
    </w:rPr>
  </w:style>
  <w:style w:type="character" w:customStyle="1" w:styleId="TableTitleChar">
    <w:name w:val="TableTitle Char"/>
    <w:link w:val="TableTitle"/>
    <w:rsid w:val="00F3381C"/>
    <w:rPr>
      <w:rFonts w:ascii="Times New Roman Bold" w:hAnsi="Times New Roman Bold"/>
      <w:b/>
      <w:spacing w:val="-3"/>
      <w:szCs w:val="22"/>
      <w:lang w:val="es-ES_tradnl"/>
    </w:rPr>
  </w:style>
  <w:style w:type="character" w:customStyle="1" w:styleId="Heading2Char">
    <w:name w:val="Heading 2 Char"/>
    <w:link w:val="Heading2"/>
    <w:uiPriority w:val="9"/>
    <w:rsid w:val="00FC5002"/>
    <w:rPr>
      <w:rFonts w:ascii="Gotham Book" w:eastAsia="Times New Roman" w:hAnsi="Gotham Book"/>
      <w:b/>
      <w:bCs/>
      <w:iCs/>
      <w:sz w:val="22"/>
      <w:szCs w:val="28"/>
      <w:lang w:eastAsia="en-US"/>
    </w:rPr>
  </w:style>
  <w:style w:type="character" w:customStyle="1" w:styleId="Heading3Char">
    <w:name w:val="Heading 3 Char"/>
    <w:link w:val="Heading3"/>
    <w:uiPriority w:val="9"/>
    <w:semiHidden/>
    <w:rsid w:val="00F3381C"/>
    <w:rPr>
      <w:rFonts w:ascii="Cambria" w:eastAsia="Times New Roman" w:hAnsi="Cambria"/>
      <w:b/>
      <w:bCs/>
      <w:sz w:val="26"/>
      <w:szCs w:val="26"/>
    </w:rPr>
  </w:style>
  <w:style w:type="character" w:customStyle="1" w:styleId="Heading4Char">
    <w:name w:val="Heading 4 Char"/>
    <w:link w:val="Heading4"/>
    <w:uiPriority w:val="9"/>
    <w:semiHidden/>
    <w:rsid w:val="00F3381C"/>
    <w:rPr>
      <w:rFonts w:ascii="Calibri" w:eastAsia="Times New Roman" w:hAnsi="Calibri"/>
      <w:b/>
      <w:bCs/>
      <w:sz w:val="28"/>
      <w:szCs w:val="28"/>
    </w:rPr>
  </w:style>
  <w:style w:type="character" w:customStyle="1" w:styleId="Heading5Char">
    <w:name w:val="Heading 5 Char"/>
    <w:link w:val="Heading5"/>
    <w:uiPriority w:val="9"/>
    <w:semiHidden/>
    <w:rsid w:val="00F3381C"/>
    <w:rPr>
      <w:rFonts w:ascii="Calibri" w:eastAsia="Times New Roman" w:hAnsi="Calibri"/>
      <w:b/>
      <w:bCs/>
      <w:i/>
      <w:iCs/>
      <w:sz w:val="26"/>
      <w:szCs w:val="26"/>
    </w:rPr>
  </w:style>
  <w:style w:type="character" w:customStyle="1" w:styleId="Heading6Char">
    <w:name w:val="Heading 6 Char"/>
    <w:link w:val="Heading6"/>
    <w:uiPriority w:val="9"/>
    <w:semiHidden/>
    <w:rsid w:val="00F3381C"/>
    <w:rPr>
      <w:rFonts w:ascii="Calibri" w:eastAsia="Times New Roman" w:hAnsi="Calibri"/>
      <w:b/>
      <w:bCs/>
      <w:sz w:val="22"/>
      <w:szCs w:val="22"/>
    </w:rPr>
  </w:style>
  <w:style w:type="character" w:customStyle="1" w:styleId="Heading7Char">
    <w:name w:val="Heading 7 Char"/>
    <w:link w:val="Heading7"/>
    <w:uiPriority w:val="9"/>
    <w:semiHidden/>
    <w:rsid w:val="00F3381C"/>
    <w:rPr>
      <w:rFonts w:ascii="Calibri" w:eastAsia="Times New Roman" w:hAnsi="Calibri"/>
      <w:sz w:val="24"/>
      <w:szCs w:val="24"/>
    </w:rPr>
  </w:style>
  <w:style w:type="character" w:customStyle="1" w:styleId="Heading8Char">
    <w:name w:val="Heading 8 Char"/>
    <w:link w:val="Heading8"/>
    <w:uiPriority w:val="9"/>
    <w:semiHidden/>
    <w:rsid w:val="00F3381C"/>
    <w:rPr>
      <w:rFonts w:ascii="Calibri" w:eastAsia="Times New Roman" w:hAnsi="Calibri"/>
      <w:i/>
      <w:iCs/>
      <w:sz w:val="24"/>
      <w:szCs w:val="24"/>
    </w:rPr>
  </w:style>
  <w:style w:type="character" w:customStyle="1" w:styleId="Heading9Char">
    <w:name w:val="Heading 9 Char"/>
    <w:link w:val="Heading9"/>
    <w:uiPriority w:val="9"/>
    <w:semiHidden/>
    <w:rsid w:val="00F3381C"/>
    <w:rPr>
      <w:rFonts w:ascii="Cambria" w:eastAsia="Times New Roman" w:hAnsi="Cambria"/>
      <w:sz w:val="22"/>
      <w:szCs w:val="22"/>
    </w:rPr>
  </w:style>
  <w:style w:type="paragraph" w:styleId="TOC1">
    <w:name w:val="toc 1"/>
    <w:basedOn w:val="Normal"/>
    <w:next w:val="Normal"/>
    <w:autoRedefine/>
    <w:uiPriority w:val="39"/>
    <w:unhideWhenUsed/>
    <w:qFormat/>
    <w:rsid w:val="00F3381C"/>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qFormat/>
    <w:rsid w:val="00F3381C"/>
    <w:pPr>
      <w:tabs>
        <w:tab w:val="left" w:pos="1152"/>
        <w:tab w:val="right" w:leader="dot" w:pos="8741"/>
      </w:tabs>
      <w:ind w:left="1166" w:hanging="605"/>
    </w:pPr>
  </w:style>
  <w:style w:type="paragraph" w:styleId="TOC3">
    <w:name w:val="toc 3"/>
    <w:basedOn w:val="Normal"/>
    <w:next w:val="Normal"/>
    <w:autoRedefine/>
    <w:uiPriority w:val="39"/>
    <w:unhideWhenUsed/>
    <w:qFormat/>
    <w:rsid w:val="00F3381C"/>
    <w:pPr>
      <w:tabs>
        <w:tab w:val="left" w:pos="1728"/>
        <w:tab w:val="right" w:leader="dot" w:pos="8741"/>
      </w:tabs>
      <w:ind w:left="1714" w:hanging="562"/>
    </w:pPr>
  </w:style>
  <w:style w:type="character" w:customStyle="1" w:styleId="Heading1Char">
    <w:name w:val="Heading 1 Char"/>
    <w:link w:val="Heading1"/>
    <w:uiPriority w:val="9"/>
    <w:rsid w:val="00B2397E"/>
    <w:rPr>
      <w:rFonts w:ascii="Gotham Book" w:eastAsia="Times New Roman" w:hAnsi="Gotham Book"/>
      <w:b/>
      <w:bCs/>
      <w:smallCaps/>
      <w:kern w:val="32"/>
      <w:sz w:val="24"/>
      <w:szCs w:val="32"/>
    </w:rPr>
  </w:style>
  <w:style w:type="paragraph" w:styleId="TOCHeading">
    <w:name w:val="TOC Heading"/>
    <w:basedOn w:val="Heading1"/>
    <w:next w:val="Normal"/>
    <w:uiPriority w:val="39"/>
    <w:semiHidden/>
    <w:unhideWhenUsed/>
    <w:qFormat/>
    <w:rsid w:val="00AB7D8E"/>
    <w:pPr>
      <w:keepLines/>
      <w:spacing w:before="480" w:after="0" w:line="276" w:lineRule="auto"/>
      <w:outlineLvl w:val="9"/>
    </w:pPr>
    <w:rPr>
      <w:color w:val="365F91"/>
      <w:kern w:val="0"/>
      <w:sz w:val="28"/>
      <w:szCs w:val="28"/>
      <w:lang w:eastAsia="ja-JP"/>
    </w:rPr>
  </w:style>
  <w:style w:type="character" w:styleId="Hyperlink">
    <w:name w:val="Hyperlink"/>
    <w:uiPriority w:val="99"/>
    <w:unhideWhenUsed/>
    <w:rsid w:val="00AB7D8E"/>
    <w:rPr>
      <w:color w:val="0000FF"/>
      <w:u w:val="single"/>
    </w:rPr>
  </w:style>
  <w:style w:type="table" w:styleId="LightList-Accent6">
    <w:name w:val="Light List Accent 6"/>
    <w:basedOn w:val="TableNormal"/>
    <w:uiPriority w:val="61"/>
    <w:rsid w:val="006A7722"/>
    <w:rPr>
      <w:rFonts w:asciiTheme="minorHAnsi" w:eastAsiaTheme="minorHAnsi" w:hAnsiTheme="minorHAnsi" w:cstheme="minorBidi"/>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
    <w:name w:val="Light List"/>
    <w:basedOn w:val="TableNormal"/>
    <w:uiPriority w:val="70"/>
    <w:rsid w:val="000F2BF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Bullet2">
    <w:name w:val="List Bullet 2"/>
    <w:basedOn w:val="Normal"/>
    <w:unhideWhenUsed/>
    <w:rsid w:val="00985B6B"/>
    <w:pPr>
      <w:numPr>
        <w:numId w:val="29"/>
      </w:numPr>
      <w:spacing w:after="200"/>
      <w:contextualSpacing/>
      <w:jc w:val="both"/>
    </w:pPr>
    <w:rPr>
      <w:rFonts w:ascii="Calibri" w:hAnsi="Calibri"/>
      <w:sz w:val="22"/>
      <w:szCs w:val="22"/>
      <w:lang w:val="es-ES"/>
    </w:rPr>
  </w:style>
  <w:style w:type="table" w:customStyle="1" w:styleId="ListTable4-Accent41">
    <w:name w:val="List Table 4 - Accent 41"/>
    <w:basedOn w:val="TableNormal"/>
    <w:uiPriority w:val="49"/>
    <w:rsid w:val="00774394"/>
    <w:rPr>
      <w:rFonts w:asciiTheme="minorHAnsi" w:eastAsiaTheme="minorHAnsi" w:hAnsiTheme="minorHAnsi" w:cstheme="minorBidi"/>
      <w:sz w:val="22"/>
      <w:szCs w:val="22"/>
      <w:lang w:val="es-CO"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1">
    <w:name w:val="List Table 41"/>
    <w:basedOn w:val="TableNormal"/>
    <w:uiPriority w:val="49"/>
    <w:rsid w:val="0015543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15543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EstiloJustificado">
    <w:name w:val="Estilo Justificado"/>
    <w:basedOn w:val="Normal"/>
    <w:uiPriority w:val="99"/>
    <w:rsid w:val="00FE3A91"/>
    <w:pPr>
      <w:jc w:val="both"/>
    </w:pPr>
    <w:rPr>
      <w:rFonts w:ascii="Arial" w:eastAsia="Times New Roman" w:hAnsi="Arial" w:cs="Arial"/>
      <w:sz w:val="22"/>
      <w:szCs w:val="22"/>
      <w:lang w:val="es-NI"/>
    </w:rPr>
  </w:style>
  <w:style w:type="table" w:customStyle="1" w:styleId="ListTable4-Accent410">
    <w:name w:val="List Table 4 - Accent 41"/>
    <w:basedOn w:val="TableNormal"/>
    <w:uiPriority w:val="49"/>
    <w:rsid w:val="008B4D73"/>
    <w:rPr>
      <w:rFonts w:asciiTheme="minorHAnsi" w:eastAsiaTheme="minorHAnsi" w:hAnsiTheme="minorHAnsi" w:cstheme="minorBidi"/>
      <w:sz w:val="22"/>
      <w:szCs w:val="22"/>
      <w:lang w:val="es-CO"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Caption">
    <w:name w:val="caption"/>
    <w:aliases w:val="Titulos Tablas,GRÁFICOS,CUADROS,TYPSAJAIME"/>
    <w:basedOn w:val="Normal"/>
    <w:next w:val="Normal"/>
    <w:link w:val="CaptionChar"/>
    <w:uiPriority w:val="35"/>
    <w:unhideWhenUsed/>
    <w:qFormat/>
    <w:rsid w:val="0025504B"/>
    <w:pPr>
      <w:spacing w:after="200"/>
      <w:jc w:val="both"/>
    </w:pPr>
    <w:rPr>
      <w:rFonts w:eastAsiaTheme="minorHAnsi" w:cstheme="minorBidi"/>
      <w:b/>
      <w:bCs/>
      <w:color w:val="4F81BD" w:themeColor="accent1"/>
      <w:sz w:val="18"/>
      <w:szCs w:val="18"/>
      <w:lang w:val="es-CO"/>
    </w:rPr>
  </w:style>
  <w:style w:type="character" w:customStyle="1" w:styleId="CaptionChar">
    <w:name w:val="Caption Char"/>
    <w:aliases w:val="Titulos Tablas Char,GRÁFICOS Char,CUADROS Char,TYPSAJAIME Char"/>
    <w:basedOn w:val="DefaultParagraphFont"/>
    <w:link w:val="Caption"/>
    <w:uiPriority w:val="35"/>
    <w:rsid w:val="0025504B"/>
    <w:rPr>
      <w:rFonts w:eastAsiaTheme="minorHAnsi" w:cstheme="minorBidi"/>
      <w:b/>
      <w:bCs/>
      <w:color w:val="4F81BD" w:themeColor="accent1"/>
      <w:sz w:val="18"/>
      <w:szCs w:val="18"/>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34"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61"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096"/>
    <w:rPr>
      <w:sz w:val="24"/>
      <w:szCs w:val="24"/>
      <w:lang w:eastAsia="en-US"/>
    </w:rPr>
  </w:style>
  <w:style w:type="paragraph" w:styleId="Heading1">
    <w:name w:val="heading 1"/>
    <w:basedOn w:val="Normal"/>
    <w:next w:val="Normal"/>
    <w:link w:val="Heading1Char"/>
    <w:uiPriority w:val="9"/>
    <w:qFormat/>
    <w:rsid w:val="00B2397E"/>
    <w:pPr>
      <w:keepNext/>
      <w:numPr>
        <w:numId w:val="8"/>
      </w:numPr>
      <w:spacing w:before="240" w:after="240"/>
      <w:jc w:val="center"/>
      <w:outlineLvl w:val="0"/>
    </w:pPr>
    <w:rPr>
      <w:rFonts w:ascii="Gotham Book" w:eastAsia="Times New Roman" w:hAnsi="Gotham Book"/>
      <w:b/>
      <w:bCs/>
      <w:smallCaps/>
      <w:kern w:val="32"/>
      <w:szCs w:val="32"/>
    </w:rPr>
  </w:style>
  <w:style w:type="paragraph" w:styleId="Heading2">
    <w:name w:val="heading 2"/>
    <w:basedOn w:val="Normal"/>
    <w:next w:val="Normal"/>
    <w:link w:val="Heading2Char"/>
    <w:uiPriority w:val="9"/>
    <w:unhideWhenUsed/>
    <w:qFormat/>
    <w:rsid w:val="00FC5002"/>
    <w:pPr>
      <w:keepNext/>
      <w:numPr>
        <w:numId w:val="12"/>
      </w:numPr>
      <w:spacing w:before="240" w:after="240"/>
      <w:outlineLvl w:val="1"/>
    </w:pPr>
    <w:rPr>
      <w:rFonts w:ascii="Gotham Book" w:eastAsia="Times New Roman" w:hAnsi="Gotham Book"/>
      <w:b/>
      <w:bCs/>
      <w:iCs/>
      <w:sz w:val="22"/>
      <w:szCs w:val="28"/>
    </w:rPr>
  </w:style>
  <w:style w:type="paragraph" w:styleId="Heading3">
    <w:name w:val="heading 3"/>
    <w:basedOn w:val="Normal"/>
    <w:next w:val="Normal"/>
    <w:link w:val="Heading3Char"/>
    <w:uiPriority w:val="9"/>
    <w:semiHidden/>
    <w:unhideWhenUsed/>
    <w:qFormat/>
    <w:rsid w:val="00F3381C"/>
    <w:pPr>
      <w:keepNext/>
      <w:numPr>
        <w:ilvl w:val="2"/>
        <w:numId w:val="1"/>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F3381C"/>
    <w:pPr>
      <w:keepNext/>
      <w:numPr>
        <w:ilvl w:val="3"/>
        <w:numId w:val="1"/>
      </w:numPr>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semiHidden/>
    <w:unhideWhenUsed/>
    <w:qFormat/>
    <w:rsid w:val="00F3381C"/>
    <w:pPr>
      <w:numPr>
        <w:ilvl w:val="4"/>
        <w:numId w:val="1"/>
      </w:num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semiHidden/>
    <w:unhideWhenUsed/>
    <w:qFormat/>
    <w:rsid w:val="00F3381C"/>
    <w:pPr>
      <w:numPr>
        <w:ilvl w:val="5"/>
        <w:numId w:val="1"/>
      </w:numPr>
      <w:spacing w:before="240" w:after="60"/>
      <w:outlineLvl w:val="5"/>
    </w:pPr>
    <w:rPr>
      <w:rFonts w:ascii="Calibri" w:eastAsia="Times New Roman" w:hAnsi="Calibri"/>
      <w:b/>
      <w:bCs/>
      <w:sz w:val="22"/>
      <w:szCs w:val="22"/>
    </w:rPr>
  </w:style>
  <w:style w:type="paragraph" w:styleId="Heading7">
    <w:name w:val="heading 7"/>
    <w:basedOn w:val="Normal"/>
    <w:next w:val="Normal"/>
    <w:link w:val="Heading7Char"/>
    <w:uiPriority w:val="9"/>
    <w:semiHidden/>
    <w:unhideWhenUsed/>
    <w:qFormat/>
    <w:rsid w:val="00F3381C"/>
    <w:pPr>
      <w:numPr>
        <w:ilvl w:val="6"/>
        <w:numId w:val="1"/>
      </w:numPr>
      <w:spacing w:before="240" w:after="60"/>
      <w:outlineLvl w:val="6"/>
    </w:pPr>
    <w:rPr>
      <w:rFonts w:ascii="Calibri" w:eastAsia="Times New Roman" w:hAnsi="Calibri"/>
    </w:rPr>
  </w:style>
  <w:style w:type="paragraph" w:styleId="Heading8">
    <w:name w:val="heading 8"/>
    <w:basedOn w:val="Normal"/>
    <w:next w:val="Normal"/>
    <w:link w:val="Heading8Char"/>
    <w:uiPriority w:val="9"/>
    <w:semiHidden/>
    <w:unhideWhenUsed/>
    <w:qFormat/>
    <w:rsid w:val="00F3381C"/>
    <w:pPr>
      <w:numPr>
        <w:ilvl w:val="7"/>
        <w:numId w:val="1"/>
      </w:numPr>
      <w:spacing w:before="240" w:after="60"/>
      <w:outlineLvl w:val="7"/>
    </w:pPr>
    <w:rPr>
      <w:rFonts w:ascii="Calibri" w:eastAsia="Times New Roman" w:hAnsi="Calibri"/>
      <w:i/>
      <w:iCs/>
    </w:rPr>
  </w:style>
  <w:style w:type="paragraph" w:styleId="Heading9">
    <w:name w:val="heading 9"/>
    <w:basedOn w:val="Normal"/>
    <w:next w:val="Normal"/>
    <w:link w:val="Heading9Char"/>
    <w:uiPriority w:val="9"/>
    <w:semiHidden/>
    <w:unhideWhenUsed/>
    <w:qFormat/>
    <w:rsid w:val="00F3381C"/>
    <w:pPr>
      <w:numPr>
        <w:ilvl w:val="8"/>
        <w:numId w:val="1"/>
      </w:numPr>
      <w:spacing w:before="240" w:after="60"/>
      <w:outlineLvl w:val="8"/>
    </w:pPr>
    <w:rPr>
      <w:rFonts w:ascii="Cambria" w:eastAsia="Times New Roman"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43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92E45"/>
    <w:pPr>
      <w:tabs>
        <w:tab w:val="center" w:pos="4680"/>
        <w:tab w:val="right" w:pos="9360"/>
      </w:tabs>
    </w:pPr>
  </w:style>
  <w:style w:type="character" w:customStyle="1" w:styleId="HeaderChar">
    <w:name w:val="Header Char"/>
    <w:link w:val="Header"/>
    <w:uiPriority w:val="99"/>
    <w:rsid w:val="00D92E45"/>
    <w:rPr>
      <w:sz w:val="24"/>
      <w:szCs w:val="24"/>
    </w:rPr>
  </w:style>
  <w:style w:type="paragraph" w:styleId="Footer">
    <w:name w:val="footer"/>
    <w:basedOn w:val="Normal"/>
    <w:link w:val="FooterChar"/>
    <w:uiPriority w:val="99"/>
    <w:unhideWhenUsed/>
    <w:rsid w:val="00D92E45"/>
    <w:pPr>
      <w:tabs>
        <w:tab w:val="center" w:pos="4680"/>
        <w:tab w:val="right" w:pos="9360"/>
      </w:tabs>
    </w:pPr>
  </w:style>
  <w:style w:type="character" w:customStyle="1" w:styleId="FooterChar">
    <w:name w:val="Footer Char"/>
    <w:link w:val="Footer"/>
    <w:uiPriority w:val="99"/>
    <w:rsid w:val="00D92E45"/>
    <w:rPr>
      <w:sz w:val="24"/>
      <w:szCs w:val="24"/>
    </w:rPr>
  </w:style>
  <w:style w:type="paragraph" w:customStyle="1" w:styleId="Default">
    <w:name w:val="Default"/>
    <w:rsid w:val="00F9094D"/>
    <w:pPr>
      <w:autoSpaceDE w:val="0"/>
      <w:autoSpaceDN w:val="0"/>
      <w:adjustRightInd w:val="0"/>
    </w:pPr>
    <w:rPr>
      <w:color w:val="000000"/>
      <w:sz w:val="24"/>
      <w:szCs w:val="24"/>
      <w:lang w:eastAsia="en-US"/>
    </w:rPr>
  </w:style>
  <w:style w:type="character" w:customStyle="1" w:styleId="hps">
    <w:name w:val="hps"/>
    <w:rsid w:val="009E1336"/>
  </w:style>
  <w:style w:type="paragraph" w:customStyle="1" w:styleId="Chapter">
    <w:name w:val="Chapter"/>
    <w:basedOn w:val="Normal"/>
    <w:next w:val="Normal"/>
    <w:rsid w:val="00F3381C"/>
    <w:pPr>
      <w:keepNext/>
      <w:numPr>
        <w:numId w:val="1"/>
      </w:numPr>
      <w:tabs>
        <w:tab w:val="num" w:pos="648"/>
        <w:tab w:val="left" w:pos="1440"/>
      </w:tabs>
      <w:spacing w:before="240" w:after="240"/>
      <w:ind w:left="0" w:firstLine="288"/>
      <w:jc w:val="center"/>
    </w:pPr>
    <w:rPr>
      <w:rFonts w:eastAsia="Times New Roman"/>
      <w:b/>
      <w:smallCaps/>
      <w:szCs w:val="20"/>
      <w:lang w:val="es-ES"/>
    </w:rPr>
  </w:style>
  <w:style w:type="paragraph" w:customStyle="1" w:styleId="Paragraph">
    <w:name w:val="Paragraph"/>
    <w:aliases w:val="p,PARAGRAPH,PG,pa,at,paragraph"/>
    <w:basedOn w:val="BodyTextIndent"/>
    <w:link w:val="ParagraphCar1"/>
    <w:rsid w:val="00F3381C"/>
    <w:pPr>
      <w:tabs>
        <w:tab w:val="num" w:pos="720"/>
      </w:tabs>
      <w:spacing w:before="120"/>
      <w:ind w:left="720" w:hanging="720"/>
      <w:jc w:val="both"/>
      <w:outlineLvl w:val="1"/>
    </w:pPr>
    <w:rPr>
      <w:rFonts w:eastAsia="Times New Roman"/>
      <w:szCs w:val="20"/>
      <w:lang w:val="es-CO"/>
    </w:rPr>
  </w:style>
  <w:style w:type="paragraph" w:customStyle="1" w:styleId="EstiloParagraph11pto">
    <w:name w:val="Estilo Paragraph + 11 pto"/>
    <w:basedOn w:val="Paragraph"/>
    <w:rsid w:val="005C3A37"/>
  </w:style>
  <w:style w:type="paragraph" w:styleId="BodyTextIndent">
    <w:name w:val="Body Text Indent"/>
    <w:basedOn w:val="Normal"/>
    <w:link w:val="BodyTextIndentChar"/>
    <w:uiPriority w:val="99"/>
    <w:semiHidden/>
    <w:unhideWhenUsed/>
    <w:rsid w:val="005C3A37"/>
    <w:pPr>
      <w:spacing w:after="120"/>
      <w:ind w:left="360"/>
    </w:pPr>
  </w:style>
  <w:style w:type="character" w:customStyle="1" w:styleId="BodyTextIndentChar">
    <w:name w:val="Body Text Indent Char"/>
    <w:link w:val="BodyTextIndent"/>
    <w:uiPriority w:val="99"/>
    <w:semiHidden/>
    <w:rsid w:val="005C3A37"/>
    <w:rPr>
      <w:sz w:val="24"/>
      <w:szCs w:val="24"/>
    </w:rPr>
  </w:style>
  <w:style w:type="character" w:customStyle="1" w:styleId="ParagraphCar1">
    <w:name w:val="Paragraph Car1"/>
    <w:link w:val="Paragraph"/>
    <w:rsid w:val="00B531AA"/>
    <w:rPr>
      <w:rFonts w:eastAsia="Times New Roman"/>
      <w:sz w:val="24"/>
      <w:lang w:val="es-CO"/>
    </w:rPr>
  </w:style>
  <w:style w:type="paragraph" w:styleId="ListParagraph">
    <w:name w:val="List Paragraph"/>
    <w:aliases w:val="Bullets,References,HOJA,Viñeta 2,Bolita,Párrafo de lista3,BOLA,Párrafo de lista21,Guión,BOLADEF,Titulo 8,Párrafo de lista2"/>
    <w:basedOn w:val="Normal"/>
    <w:link w:val="ListParagraphChar"/>
    <w:uiPriority w:val="34"/>
    <w:qFormat/>
    <w:rsid w:val="00C60CDE"/>
    <w:pPr>
      <w:ind w:left="708"/>
    </w:pPr>
    <w:rPr>
      <w:rFonts w:eastAsia="Times New Roman"/>
      <w:lang w:val="es-CO" w:eastAsia="es-CO"/>
    </w:rPr>
  </w:style>
  <w:style w:type="paragraph" w:customStyle="1" w:styleId="FirstHeading">
    <w:name w:val="FirstHeading"/>
    <w:basedOn w:val="Normal"/>
    <w:next w:val="Normal"/>
    <w:rsid w:val="004F4A50"/>
    <w:pPr>
      <w:keepNext/>
      <w:tabs>
        <w:tab w:val="left" w:pos="0"/>
        <w:tab w:val="left" w:pos="86"/>
      </w:tabs>
      <w:spacing w:before="120" w:after="120"/>
      <w:ind w:left="720" w:hanging="720"/>
    </w:pPr>
    <w:rPr>
      <w:rFonts w:eastAsia="Times New Roman"/>
      <w:b/>
      <w:szCs w:val="20"/>
      <w:lang w:val="es-ES_tradnl"/>
    </w:rPr>
  </w:style>
  <w:style w:type="paragraph" w:styleId="BalloonText">
    <w:name w:val="Balloon Text"/>
    <w:basedOn w:val="Normal"/>
    <w:link w:val="BalloonTextChar"/>
    <w:uiPriority w:val="99"/>
    <w:semiHidden/>
    <w:unhideWhenUsed/>
    <w:rsid w:val="00A64398"/>
    <w:rPr>
      <w:rFonts w:ascii="Tahoma" w:hAnsi="Tahoma" w:cs="Tahoma"/>
      <w:sz w:val="16"/>
      <w:szCs w:val="16"/>
    </w:rPr>
  </w:style>
  <w:style w:type="character" w:customStyle="1" w:styleId="BalloonTextChar">
    <w:name w:val="Balloon Text Char"/>
    <w:link w:val="BalloonText"/>
    <w:uiPriority w:val="99"/>
    <w:semiHidden/>
    <w:rsid w:val="00A64398"/>
    <w:rPr>
      <w:rFonts w:ascii="Tahoma" w:hAnsi="Tahoma" w:cs="Tahoma"/>
      <w:sz w:val="16"/>
      <w:szCs w:val="16"/>
    </w:rPr>
  </w:style>
  <w:style w:type="character" w:styleId="CommentReference">
    <w:name w:val="annotation reference"/>
    <w:unhideWhenUsed/>
    <w:rsid w:val="0003535E"/>
    <w:rPr>
      <w:sz w:val="16"/>
      <w:szCs w:val="16"/>
    </w:rPr>
  </w:style>
  <w:style w:type="paragraph" w:styleId="CommentText">
    <w:name w:val="annotation text"/>
    <w:basedOn w:val="Normal"/>
    <w:link w:val="CommentTextChar"/>
    <w:unhideWhenUsed/>
    <w:rsid w:val="0003535E"/>
    <w:rPr>
      <w:rFonts w:eastAsia="Times New Roman"/>
      <w:sz w:val="20"/>
      <w:szCs w:val="20"/>
    </w:rPr>
  </w:style>
  <w:style w:type="character" w:customStyle="1" w:styleId="CommentTextChar">
    <w:name w:val="Comment Text Char"/>
    <w:link w:val="CommentText"/>
    <w:rsid w:val="0003535E"/>
    <w:rPr>
      <w:rFonts w:eastAsia="Times New Roman"/>
    </w:rPr>
  </w:style>
  <w:style w:type="character" w:customStyle="1" w:styleId="ListParagraphChar">
    <w:name w:val="List Paragraph Char"/>
    <w:aliases w:val="Bullets Char,References Char,HOJA Char,Viñeta 2 Char,Bolita Char,Párrafo de lista3 Char,BOLA Char,Párrafo de lista21 Char,Guión Char,BOLADEF Char,Titulo 8 Char,Párrafo de lista2 Char"/>
    <w:link w:val="ListParagraph"/>
    <w:uiPriority w:val="34"/>
    <w:locked/>
    <w:rsid w:val="00840948"/>
    <w:rPr>
      <w:rFonts w:eastAsia="Times New Roman"/>
      <w:sz w:val="24"/>
      <w:szCs w:val="24"/>
      <w:lang w:val="es-CO" w:eastAsia="es-CO"/>
    </w:rPr>
  </w:style>
  <w:style w:type="paragraph" w:styleId="NormalWeb">
    <w:name w:val="Normal (Web)"/>
    <w:basedOn w:val="Normal"/>
    <w:uiPriority w:val="99"/>
    <w:unhideWhenUsed/>
    <w:rsid w:val="00FE2524"/>
    <w:pPr>
      <w:spacing w:before="100" w:beforeAutospacing="1" w:after="100" w:afterAutospacing="1"/>
    </w:pPr>
  </w:style>
  <w:style w:type="paragraph" w:customStyle="1" w:styleId="SubHeading1">
    <w:name w:val="SubHeading1"/>
    <w:basedOn w:val="SecHeading"/>
    <w:rsid w:val="004E36EE"/>
    <w:pPr>
      <w:tabs>
        <w:tab w:val="clear" w:pos="1296"/>
        <w:tab w:val="num" w:pos="1872"/>
      </w:tabs>
      <w:ind w:left="1872"/>
    </w:pPr>
    <w:rPr>
      <w:rFonts w:eastAsia="Times New Roman"/>
    </w:rPr>
  </w:style>
  <w:style w:type="paragraph" w:customStyle="1" w:styleId="Prrafodelista1">
    <w:name w:val="Párrafo de lista1"/>
    <w:basedOn w:val="Normal"/>
    <w:uiPriority w:val="99"/>
    <w:rsid w:val="00911B82"/>
    <w:pPr>
      <w:ind w:left="720"/>
      <w:contextualSpacing/>
    </w:pPr>
    <w:rPr>
      <w:rFonts w:eastAsia="Times New Roman"/>
      <w:lang w:val="es-ES" w:eastAsia="es-ES"/>
    </w:rPr>
  </w:style>
  <w:style w:type="character" w:customStyle="1" w:styleId="ParagraphChar">
    <w:name w:val="Paragraph Char"/>
    <w:locked/>
    <w:rsid w:val="00B64184"/>
    <w:rPr>
      <w:sz w:val="24"/>
      <w:lang w:val="en-US" w:eastAsia="en-US" w:bidi="ar-SA"/>
    </w:rPr>
  </w:style>
  <w:style w:type="paragraph" w:styleId="FootnoteText">
    <w:name w:val="footnote text"/>
    <w:aliases w:val="fn,FOOTNOTES,single space,Footnote Text Char Char,footnote,Texto de rodapé,nota_rodapé,nota de rodapé,footnote text,Texto nota pie IIRSA,foottextfra,F,texto de nota al pie,Texto nota pie Car Car Car Car Car Car Car Car,f,ft"/>
    <w:basedOn w:val="Normal"/>
    <w:link w:val="FootnoteTextChar1"/>
    <w:uiPriority w:val="99"/>
    <w:rsid w:val="00B64184"/>
    <w:pPr>
      <w:keepNext/>
      <w:keepLines/>
      <w:spacing w:after="120"/>
      <w:ind w:left="288" w:hanging="288"/>
      <w:jc w:val="both"/>
    </w:pPr>
    <w:rPr>
      <w:rFonts w:eastAsia="Times New Roman"/>
      <w:spacing w:val="-3"/>
      <w:sz w:val="20"/>
      <w:szCs w:val="20"/>
      <w:lang w:val="es-ES" w:eastAsia="es-ES"/>
    </w:rPr>
  </w:style>
  <w:style w:type="character" w:customStyle="1" w:styleId="FootnoteTextChar">
    <w:name w:val="Footnote Text Char"/>
    <w:aliases w:val="fn Char1,FOOTNOTES Char1,single space Char1,Footnote Text Char Char Char1,footnote Char1,Texto de rodapé Char1,nota_rodapé Char1,nota de rodapé Char1,footnote text Char1,single space Char,Texto nota pie IIRSA Char,foottextfra Char"/>
    <w:basedOn w:val="DefaultParagraphFont"/>
    <w:uiPriority w:val="99"/>
    <w:rsid w:val="00B64184"/>
  </w:style>
  <w:style w:type="character" w:styleId="FootnoteReference">
    <w:name w:val="footnote reference"/>
    <w:aliases w:val="referencia nota al pie,16 Point,Superscript 6 Point,titulo 2,Texto de nota al pie,Fußnotenzeichen DISS,ftref,FC,Style 24,BVI fnr, BVI fnr,Знак сноски 1,Footnote Referencefra,Ref. de nota al pie.,Stinking Styles11,Footnote symbol"/>
    <w:uiPriority w:val="99"/>
    <w:rsid w:val="00B64184"/>
    <w:rPr>
      <w:vertAlign w:val="superscript"/>
    </w:rPr>
  </w:style>
  <w:style w:type="character" w:customStyle="1" w:styleId="FootnoteTextChar1">
    <w:name w:val="Footnote Text Char1"/>
    <w:aliases w:val="fn Char,FOOTNOTES Char,single space Char2,Footnote Text Char Char Char,footnote Char,Texto de rodapé Char,nota_rodapé Char,nota de rodapé Char,footnote text Char,Texto nota pie IIRSA Char1,foottextfra Char1,F Char,f Char,ft Char"/>
    <w:link w:val="FootnoteText"/>
    <w:locked/>
    <w:rsid w:val="00B64184"/>
    <w:rPr>
      <w:rFonts w:eastAsia="Times New Roman"/>
      <w:spacing w:val="-3"/>
      <w:lang w:val="es-ES" w:eastAsia="es-ES"/>
    </w:rPr>
  </w:style>
  <w:style w:type="paragraph" w:customStyle="1" w:styleId="subpar">
    <w:name w:val="subpar"/>
    <w:basedOn w:val="BodyTextIndent3"/>
    <w:rsid w:val="000D20E6"/>
    <w:pPr>
      <w:tabs>
        <w:tab w:val="num" w:pos="1152"/>
      </w:tabs>
      <w:spacing w:before="120"/>
      <w:ind w:left="1152" w:hanging="432"/>
      <w:jc w:val="both"/>
      <w:outlineLvl w:val="2"/>
    </w:pPr>
    <w:rPr>
      <w:rFonts w:eastAsia="Times New Roman"/>
      <w:szCs w:val="24"/>
      <w:lang w:val="es-ES_tradnl"/>
    </w:rPr>
  </w:style>
  <w:style w:type="paragraph" w:customStyle="1" w:styleId="SubSubPar">
    <w:name w:val="SubSubPar"/>
    <w:basedOn w:val="subpar"/>
    <w:rsid w:val="000D20E6"/>
    <w:pPr>
      <w:tabs>
        <w:tab w:val="clear" w:pos="1152"/>
        <w:tab w:val="left" w:pos="0"/>
        <w:tab w:val="num" w:pos="1296"/>
      </w:tabs>
      <w:ind w:left="1296" w:hanging="288"/>
    </w:pPr>
  </w:style>
  <w:style w:type="paragraph" w:styleId="BodyTextIndent3">
    <w:name w:val="Body Text Indent 3"/>
    <w:basedOn w:val="Normal"/>
    <w:link w:val="BodyTextIndent3Char"/>
    <w:uiPriority w:val="99"/>
    <w:semiHidden/>
    <w:unhideWhenUsed/>
    <w:rsid w:val="000D20E6"/>
    <w:pPr>
      <w:spacing w:after="120"/>
      <w:ind w:left="360"/>
    </w:pPr>
    <w:rPr>
      <w:szCs w:val="16"/>
    </w:rPr>
  </w:style>
  <w:style w:type="character" w:customStyle="1" w:styleId="BodyTextIndent3Char">
    <w:name w:val="Body Text Indent 3 Char"/>
    <w:link w:val="BodyTextIndent3"/>
    <w:uiPriority w:val="99"/>
    <w:semiHidden/>
    <w:rsid w:val="000D20E6"/>
    <w:rPr>
      <w:sz w:val="24"/>
      <w:szCs w:val="16"/>
    </w:rPr>
  </w:style>
  <w:style w:type="paragraph" w:styleId="CommentSubject">
    <w:name w:val="annotation subject"/>
    <w:basedOn w:val="CommentText"/>
    <w:next w:val="CommentText"/>
    <w:link w:val="CommentSubjectChar"/>
    <w:uiPriority w:val="99"/>
    <w:semiHidden/>
    <w:unhideWhenUsed/>
    <w:rsid w:val="00B6480C"/>
    <w:rPr>
      <w:rFonts w:eastAsia="Calibri"/>
      <w:b/>
      <w:bCs/>
    </w:rPr>
  </w:style>
  <w:style w:type="character" w:customStyle="1" w:styleId="CommentSubjectChar">
    <w:name w:val="Comment Subject Char"/>
    <w:link w:val="CommentSubject"/>
    <w:uiPriority w:val="99"/>
    <w:semiHidden/>
    <w:rsid w:val="00B6480C"/>
    <w:rPr>
      <w:rFonts w:eastAsia="Times New Roman"/>
      <w:b/>
      <w:bCs/>
    </w:rPr>
  </w:style>
  <w:style w:type="paragraph" w:styleId="PlainText">
    <w:name w:val="Plain Text"/>
    <w:basedOn w:val="Normal"/>
    <w:link w:val="PlainTextChar"/>
    <w:uiPriority w:val="99"/>
    <w:semiHidden/>
    <w:unhideWhenUsed/>
    <w:rsid w:val="00365C5C"/>
    <w:rPr>
      <w:rFonts w:ascii="Calibri" w:hAnsi="Calibri"/>
      <w:sz w:val="22"/>
      <w:szCs w:val="21"/>
    </w:rPr>
  </w:style>
  <w:style w:type="character" w:customStyle="1" w:styleId="PlainTextChar">
    <w:name w:val="Plain Text Char"/>
    <w:link w:val="PlainText"/>
    <w:uiPriority w:val="99"/>
    <w:semiHidden/>
    <w:rsid w:val="00365C5C"/>
    <w:rPr>
      <w:rFonts w:ascii="Calibri" w:hAnsi="Calibri"/>
      <w:sz w:val="22"/>
      <w:szCs w:val="21"/>
    </w:rPr>
  </w:style>
  <w:style w:type="character" w:customStyle="1" w:styleId="ColorfulList-Accent1Char">
    <w:name w:val="Colorful List - Accent 1 Char"/>
    <w:link w:val="ColorfulList-Accent1"/>
    <w:uiPriority w:val="34"/>
    <w:locked/>
    <w:rsid w:val="00D637D6"/>
    <w:rPr>
      <w:rFonts w:eastAsia="Times New Roman"/>
      <w:sz w:val="24"/>
      <w:szCs w:val="24"/>
      <w:lang w:val="es-CO" w:eastAsia="es-CO"/>
    </w:rPr>
  </w:style>
  <w:style w:type="table" w:styleId="ColorfulList-Accent1">
    <w:name w:val="Colorful List Accent 1"/>
    <w:basedOn w:val="TableNormal"/>
    <w:link w:val="ColorfulList-Accent1Char"/>
    <w:uiPriority w:val="34"/>
    <w:rsid w:val="00D637D6"/>
    <w:rPr>
      <w:rFonts w:eastAsia="Times New Roman"/>
      <w:sz w:val="24"/>
      <w:szCs w:val="24"/>
      <w:lang w:val="es-CO" w:eastAsia="es-CO"/>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character" w:styleId="LineNumber">
    <w:name w:val="line number"/>
    <w:uiPriority w:val="99"/>
    <w:semiHidden/>
    <w:unhideWhenUsed/>
    <w:rsid w:val="00103981"/>
  </w:style>
  <w:style w:type="paragraph" w:customStyle="1" w:styleId="SecHeading">
    <w:name w:val="SecHeading"/>
    <w:basedOn w:val="Normal"/>
    <w:next w:val="Paragraph"/>
    <w:link w:val="SecHeadingChar"/>
    <w:rsid w:val="00F3381C"/>
    <w:pPr>
      <w:keepNext/>
      <w:tabs>
        <w:tab w:val="num" w:pos="1296"/>
      </w:tabs>
      <w:spacing w:before="120" w:after="120"/>
      <w:ind w:left="1296" w:hanging="576"/>
    </w:pPr>
    <w:rPr>
      <w:b/>
      <w:szCs w:val="22"/>
      <w:lang w:val="es-ES_tradnl"/>
    </w:rPr>
  </w:style>
  <w:style w:type="character" w:customStyle="1" w:styleId="SecHeadingChar">
    <w:name w:val="SecHeading Char"/>
    <w:link w:val="SecHeading"/>
    <w:rsid w:val="00F3381C"/>
    <w:rPr>
      <w:b/>
      <w:sz w:val="24"/>
      <w:szCs w:val="22"/>
      <w:lang w:val="es-ES_tradnl"/>
    </w:rPr>
  </w:style>
  <w:style w:type="paragraph" w:customStyle="1" w:styleId="Subheading2">
    <w:name w:val="Subheading2"/>
    <w:basedOn w:val="SecHeading"/>
    <w:link w:val="Subheading2Char"/>
    <w:rsid w:val="00F3381C"/>
    <w:pPr>
      <w:tabs>
        <w:tab w:val="clear" w:pos="1296"/>
        <w:tab w:val="num" w:pos="2376"/>
      </w:tabs>
      <w:ind w:left="2376" w:hanging="288"/>
    </w:pPr>
  </w:style>
  <w:style w:type="character" w:customStyle="1" w:styleId="Subheading2Char">
    <w:name w:val="Subheading2 Char"/>
    <w:link w:val="Subheading2"/>
    <w:rsid w:val="00F3381C"/>
    <w:rPr>
      <w:b/>
      <w:sz w:val="24"/>
      <w:szCs w:val="22"/>
      <w:lang w:val="es-ES_tradnl"/>
    </w:rPr>
  </w:style>
  <w:style w:type="paragraph" w:customStyle="1" w:styleId="Regtable">
    <w:name w:val="Regtable"/>
    <w:basedOn w:val="Normal"/>
    <w:link w:val="RegtableChar"/>
    <w:rsid w:val="00F3381C"/>
    <w:pPr>
      <w:keepLines/>
      <w:framePr w:wrap="around" w:vAnchor="text" w:hAnchor="text" w:y="1"/>
      <w:spacing w:before="20" w:after="20"/>
    </w:pPr>
    <w:rPr>
      <w:sz w:val="20"/>
      <w:szCs w:val="22"/>
      <w:lang w:val="es-ES_tradnl"/>
    </w:rPr>
  </w:style>
  <w:style w:type="character" w:customStyle="1" w:styleId="RegtableChar">
    <w:name w:val="Regtable Char"/>
    <w:link w:val="Regtable"/>
    <w:rsid w:val="00F3381C"/>
    <w:rPr>
      <w:szCs w:val="22"/>
      <w:lang w:val="es-ES_tradnl"/>
    </w:rPr>
  </w:style>
  <w:style w:type="paragraph" w:customStyle="1" w:styleId="TableTitle">
    <w:name w:val="TableTitle"/>
    <w:basedOn w:val="Normal"/>
    <w:link w:val="TableTitleChar"/>
    <w:rsid w:val="00F3381C"/>
    <w:pPr>
      <w:keepNext/>
      <w:framePr w:wrap="around" w:vAnchor="text" w:hAnchor="text" w:y="1"/>
      <w:spacing w:before="20" w:after="20"/>
      <w:jc w:val="center"/>
    </w:pPr>
    <w:rPr>
      <w:rFonts w:ascii="Times New Roman Bold" w:hAnsi="Times New Roman Bold"/>
      <w:b/>
      <w:spacing w:val="-3"/>
      <w:sz w:val="20"/>
      <w:szCs w:val="22"/>
      <w:lang w:val="es-ES_tradnl"/>
    </w:rPr>
  </w:style>
  <w:style w:type="character" w:customStyle="1" w:styleId="TableTitleChar">
    <w:name w:val="TableTitle Char"/>
    <w:link w:val="TableTitle"/>
    <w:rsid w:val="00F3381C"/>
    <w:rPr>
      <w:rFonts w:ascii="Times New Roman Bold" w:hAnsi="Times New Roman Bold"/>
      <w:b/>
      <w:spacing w:val="-3"/>
      <w:szCs w:val="22"/>
      <w:lang w:val="es-ES_tradnl"/>
    </w:rPr>
  </w:style>
  <w:style w:type="character" w:customStyle="1" w:styleId="Heading2Char">
    <w:name w:val="Heading 2 Char"/>
    <w:link w:val="Heading2"/>
    <w:uiPriority w:val="9"/>
    <w:rsid w:val="00FC5002"/>
    <w:rPr>
      <w:rFonts w:ascii="Gotham Book" w:eastAsia="Times New Roman" w:hAnsi="Gotham Book"/>
      <w:b/>
      <w:bCs/>
      <w:iCs/>
      <w:sz w:val="22"/>
      <w:szCs w:val="28"/>
      <w:lang w:eastAsia="en-US"/>
    </w:rPr>
  </w:style>
  <w:style w:type="character" w:customStyle="1" w:styleId="Heading3Char">
    <w:name w:val="Heading 3 Char"/>
    <w:link w:val="Heading3"/>
    <w:uiPriority w:val="9"/>
    <w:semiHidden/>
    <w:rsid w:val="00F3381C"/>
    <w:rPr>
      <w:rFonts w:ascii="Cambria" w:eastAsia="Times New Roman" w:hAnsi="Cambria"/>
      <w:b/>
      <w:bCs/>
      <w:sz w:val="26"/>
      <w:szCs w:val="26"/>
    </w:rPr>
  </w:style>
  <w:style w:type="character" w:customStyle="1" w:styleId="Heading4Char">
    <w:name w:val="Heading 4 Char"/>
    <w:link w:val="Heading4"/>
    <w:uiPriority w:val="9"/>
    <w:semiHidden/>
    <w:rsid w:val="00F3381C"/>
    <w:rPr>
      <w:rFonts w:ascii="Calibri" w:eastAsia="Times New Roman" w:hAnsi="Calibri"/>
      <w:b/>
      <w:bCs/>
      <w:sz w:val="28"/>
      <w:szCs w:val="28"/>
    </w:rPr>
  </w:style>
  <w:style w:type="character" w:customStyle="1" w:styleId="Heading5Char">
    <w:name w:val="Heading 5 Char"/>
    <w:link w:val="Heading5"/>
    <w:uiPriority w:val="9"/>
    <w:semiHidden/>
    <w:rsid w:val="00F3381C"/>
    <w:rPr>
      <w:rFonts w:ascii="Calibri" w:eastAsia="Times New Roman" w:hAnsi="Calibri"/>
      <w:b/>
      <w:bCs/>
      <w:i/>
      <w:iCs/>
      <w:sz w:val="26"/>
      <w:szCs w:val="26"/>
    </w:rPr>
  </w:style>
  <w:style w:type="character" w:customStyle="1" w:styleId="Heading6Char">
    <w:name w:val="Heading 6 Char"/>
    <w:link w:val="Heading6"/>
    <w:uiPriority w:val="9"/>
    <w:semiHidden/>
    <w:rsid w:val="00F3381C"/>
    <w:rPr>
      <w:rFonts w:ascii="Calibri" w:eastAsia="Times New Roman" w:hAnsi="Calibri"/>
      <w:b/>
      <w:bCs/>
      <w:sz w:val="22"/>
      <w:szCs w:val="22"/>
    </w:rPr>
  </w:style>
  <w:style w:type="character" w:customStyle="1" w:styleId="Heading7Char">
    <w:name w:val="Heading 7 Char"/>
    <w:link w:val="Heading7"/>
    <w:uiPriority w:val="9"/>
    <w:semiHidden/>
    <w:rsid w:val="00F3381C"/>
    <w:rPr>
      <w:rFonts w:ascii="Calibri" w:eastAsia="Times New Roman" w:hAnsi="Calibri"/>
      <w:sz w:val="24"/>
      <w:szCs w:val="24"/>
    </w:rPr>
  </w:style>
  <w:style w:type="character" w:customStyle="1" w:styleId="Heading8Char">
    <w:name w:val="Heading 8 Char"/>
    <w:link w:val="Heading8"/>
    <w:uiPriority w:val="9"/>
    <w:semiHidden/>
    <w:rsid w:val="00F3381C"/>
    <w:rPr>
      <w:rFonts w:ascii="Calibri" w:eastAsia="Times New Roman" w:hAnsi="Calibri"/>
      <w:i/>
      <w:iCs/>
      <w:sz w:val="24"/>
      <w:szCs w:val="24"/>
    </w:rPr>
  </w:style>
  <w:style w:type="character" w:customStyle="1" w:styleId="Heading9Char">
    <w:name w:val="Heading 9 Char"/>
    <w:link w:val="Heading9"/>
    <w:uiPriority w:val="9"/>
    <w:semiHidden/>
    <w:rsid w:val="00F3381C"/>
    <w:rPr>
      <w:rFonts w:ascii="Cambria" w:eastAsia="Times New Roman" w:hAnsi="Cambria"/>
      <w:sz w:val="22"/>
      <w:szCs w:val="22"/>
    </w:rPr>
  </w:style>
  <w:style w:type="paragraph" w:styleId="TOC1">
    <w:name w:val="toc 1"/>
    <w:basedOn w:val="Normal"/>
    <w:next w:val="Normal"/>
    <w:autoRedefine/>
    <w:uiPriority w:val="39"/>
    <w:unhideWhenUsed/>
    <w:qFormat/>
    <w:rsid w:val="00F3381C"/>
    <w:pPr>
      <w:tabs>
        <w:tab w:val="right" w:leader="dot" w:pos="8741"/>
      </w:tabs>
      <w:spacing w:before="240" w:after="240"/>
      <w:ind w:left="547" w:hanging="547"/>
    </w:pPr>
    <w:rPr>
      <w:smallCaps/>
    </w:rPr>
  </w:style>
  <w:style w:type="paragraph" w:styleId="TOC2">
    <w:name w:val="toc 2"/>
    <w:basedOn w:val="Normal"/>
    <w:next w:val="Normal"/>
    <w:autoRedefine/>
    <w:uiPriority w:val="39"/>
    <w:unhideWhenUsed/>
    <w:qFormat/>
    <w:rsid w:val="00F3381C"/>
    <w:pPr>
      <w:tabs>
        <w:tab w:val="left" w:pos="1152"/>
        <w:tab w:val="right" w:leader="dot" w:pos="8741"/>
      </w:tabs>
      <w:ind w:left="1166" w:hanging="605"/>
    </w:pPr>
  </w:style>
  <w:style w:type="paragraph" w:styleId="TOC3">
    <w:name w:val="toc 3"/>
    <w:basedOn w:val="Normal"/>
    <w:next w:val="Normal"/>
    <w:autoRedefine/>
    <w:uiPriority w:val="39"/>
    <w:unhideWhenUsed/>
    <w:qFormat/>
    <w:rsid w:val="00F3381C"/>
    <w:pPr>
      <w:tabs>
        <w:tab w:val="left" w:pos="1728"/>
        <w:tab w:val="right" w:leader="dot" w:pos="8741"/>
      </w:tabs>
      <w:ind w:left="1714" w:hanging="562"/>
    </w:pPr>
  </w:style>
  <w:style w:type="character" w:customStyle="1" w:styleId="Heading1Char">
    <w:name w:val="Heading 1 Char"/>
    <w:link w:val="Heading1"/>
    <w:uiPriority w:val="9"/>
    <w:rsid w:val="00B2397E"/>
    <w:rPr>
      <w:rFonts w:ascii="Gotham Book" w:eastAsia="Times New Roman" w:hAnsi="Gotham Book"/>
      <w:b/>
      <w:bCs/>
      <w:smallCaps/>
      <w:kern w:val="32"/>
      <w:sz w:val="24"/>
      <w:szCs w:val="32"/>
    </w:rPr>
  </w:style>
  <w:style w:type="paragraph" w:styleId="TOCHeading">
    <w:name w:val="TOC Heading"/>
    <w:basedOn w:val="Heading1"/>
    <w:next w:val="Normal"/>
    <w:uiPriority w:val="39"/>
    <w:semiHidden/>
    <w:unhideWhenUsed/>
    <w:qFormat/>
    <w:rsid w:val="00AB7D8E"/>
    <w:pPr>
      <w:keepLines/>
      <w:spacing w:before="480" w:after="0" w:line="276" w:lineRule="auto"/>
      <w:outlineLvl w:val="9"/>
    </w:pPr>
    <w:rPr>
      <w:color w:val="365F91"/>
      <w:kern w:val="0"/>
      <w:sz w:val="28"/>
      <w:szCs w:val="28"/>
      <w:lang w:eastAsia="ja-JP"/>
    </w:rPr>
  </w:style>
  <w:style w:type="character" w:styleId="Hyperlink">
    <w:name w:val="Hyperlink"/>
    <w:uiPriority w:val="99"/>
    <w:unhideWhenUsed/>
    <w:rsid w:val="00AB7D8E"/>
    <w:rPr>
      <w:color w:val="0000FF"/>
      <w:u w:val="single"/>
    </w:rPr>
  </w:style>
  <w:style w:type="table" w:styleId="LightList-Accent6">
    <w:name w:val="Light List Accent 6"/>
    <w:basedOn w:val="TableNormal"/>
    <w:uiPriority w:val="61"/>
    <w:rsid w:val="006A7722"/>
    <w:rPr>
      <w:rFonts w:asciiTheme="minorHAnsi" w:eastAsiaTheme="minorHAnsi" w:hAnsiTheme="minorHAnsi" w:cstheme="minorBidi"/>
      <w:sz w:val="22"/>
      <w:szCs w:val="22"/>
      <w:lang w:eastAsia="en-US"/>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List">
    <w:name w:val="Light List"/>
    <w:basedOn w:val="TableNormal"/>
    <w:uiPriority w:val="70"/>
    <w:rsid w:val="000F2BFC"/>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Bullet2">
    <w:name w:val="List Bullet 2"/>
    <w:basedOn w:val="Normal"/>
    <w:unhideWhenUsed/>
    <w:rsid w:val="00985B6B"/>
    <w:pPr>
      <w:numPr>
        <w:numId w:val="29"/>
      </w:numPr>
      <w:spacing w:after="200"/>
      <w:contextualSpacing/>
      <w:jc w:val="both"/>
    </w:pPr>
    <w:rPr>
      <w:rFonts w:ascii="Calibri" w:hAnsi="Calibri"/>
      <w:sz w:val="22"/>
      <w:szCs w:val="22"/>
      <w:lang w:val="es-ES"/>
    </w:rPr>
  </w:style>
  <w:style w:type="table" w:customStyle="1" w:styleId="ListTable4-Accent41">
    <w:name w:val="List Table 4 - Accent 41"/>
    <w:basedOn w:val="TableNormal"/>
    <w:uiPriority w:val="49"/>
    <w:rsid w:val="00774394"/>
    <w:rPr>
      <w:rFonts w:asciiTheme="minorHAnsi" w:eastAsiaTheme="minorHAnsi" w:hAnsiTheme="minorHAnsi" w:cstheme="minorBidi"/>
      <w:sz w:val="22"/>
      <w:szCs w:val="22"/>
      <w:lang w:val="es-CO"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ListTable41">
    <w:name w:val="List Table 41"/>
    <w:basedOn w:val="TableNormal"/>
    <w:uiPriority w:val="49"/>
    <w:rsid w:val="00155434"/>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31">
    <w:name w:val="List Table 31"/>
    <w:basedOn w:val="TableNormal"/>
    <w:uiPriority w:val="48"/>
    <w:rsid w:val="00155434"/>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EstiloJustificado">
    <w:name w:val="Estilo Justificado"/>
    <w:basedOn w:val="Normal"/>
    <w:uiPriority w:val="99"/>
    <w:rsid w:val="00FE3A91"/>
    <w:pPr>
      <w:jc w:val="both"/>
    </w:pPr>
    <w:rPr>
      <w:rFonts w:ascii="Arial" w:eastAsia="Times New Roman" w:hAnsi="Arial" w:cs="Arial"/>
      <w:sz w:val="22"/>
      <w:szCs w:val="22"/>
      <w:lang w:val="es-NI"/>
    </w:rPr>
  </w:style>
  <w:style w:type="table" w:customStyle="1" w:styleId="ListTable4-Accent410">
    <w:name w:val="List Table 4 - Accent 41"/>
    <w:basedOn w:val="TableNormal"/>
    <w:uiPriority w:val="49"/>
    <w:rsid w:val="008B4D73"/>
    <w:rPr>
      <w:rFonts w:asciiTheme="minorHAnsi" w:eastAsiaTheme="minorHAnsi" w:hAnsiTheme="minorHAnsi" w:cstheme="minorBidi"/>
      <w:sz w:val="22"/>
      <w:szCs w:val="22"/>
      <w:lang w:val="es-CO"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tcBorders>
        <w:shd w:val="clear" w:color="auto" w:fill="8064A2" w:themeFill="accent4"/>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Caption">
    <w:name w:val="caption"/>
    <w:aliases w:val="Titulos Tablas,GRÁFICOS,CUADROS,TYPSAJAIME"/>
    <w:basedOn w:val="Normal"/>
    <w:next w:val="Normal"/>
    <w:link w:val="CaptionChar"/>
    <w:uiPriority w:val="35"/>
    <w:unhideWhenUsed/>
    <w:qFormat/>
    <w:rsid w:val="0025504B"/>
    <w:pPr>
      <w:spacing w:after="200"/>
      <w:jc w:val="both"/>
    </w:pPr>
    <w:rPr>
      <w:rFonts w:eastAsiaTheme="minorHAnsi" w:cstheme="minorBidi"/>
      <w:b/>
      <w:bCs/>
      <w:color w:val="4F81BD" w:themeColor="accent1"/>
      <w:sz w:val="18"/>
      <w:szCs w:val="18"/>
      <w:lang w:val="es-CO"/>
    </w:rPr>
  </w:style>
  <w:style w:type="character" w:customStyle="1" w:styleId="CaptionChar">
    <w:name w:val="Caption Char"/>
    <w:aliases w:val="Titulos Tablas Char,GRÁFICOS Char,CUADROS Char,TYPSAJAIME Char"/>
    <w:basedOn w:val="DefaultParagraphFont"/>
    <w:link w:val="Caption"/>
    <w:uiPriority w:val="35"/>
    <w:rsid w:val="0025504B"/>
    <w:rPr>
      <w:rFonts w:eastAsiaTheme="minorHAnsi" w:cstheme="minorBidi"/>
      <w:b/>
      <w:bCs/>
      <w:color w:val="4F81BD" w:themeColor="accent1"/>
      <w:sz w:val="18"/>
      <w:szCs w:val="18"/>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2377">
      <w:bodyDiv w:val="1"/>
      <w:marLeft w:val="0"/>
      <w:marRight w:val="0"/>
      <w:marTop w:val="0"/>
      <w:marBottom w:val="0"/>
      <w:divBdr>
        <w:top w:val="none" w:sz="0" w:space="0" w:color="auto"/>
        <w:left w:val="none" w:sz="0" w:space="0" w:color="auto"/>
        <w:bottom w:val="none" w:sz="0" w:space="0" w:color="auto"/>
        <w:right w:val="none" w:sz="0" w:space="0" w:color="auto"/>
      </w:divBdr>
      <w:divsChild>
        <w:div w:id="1652707994">
          <w:marLeft w:val="0"/>
          <w:marRight w:val="0"/>
          <w:marTop w:val="0"/>
          <w:marBottom w:val="0"/>
          <w:divBdr>
            <w:top w:val="none" w:sz="0" w:space="0" w:color="auto"/>
            <w:left w:val="none" w:sz="0" w:space="0" w:color="auto"/>
            <w:bottom w:val="none" w:sz="0" w:space="0" w:color="auto"/>
            <w:right w:val="none" w:sz="0" w:space="0" w:color="auto"/>
          </w:divBdr>
          <w:divsChild>
            <w:div w:id="1941133454">
              <w:marLeft w:val="0"/>
              <w:marRight w:val="0"/>
              <w:marTop w:val="0"/>
              <w:marBottom w:val="0"/>
              <w:divBdr>
                <w:top w:val="none" w:sz="0" w:space="0" w:color="auto"/>
                <w:left w:val="none" w:sz="0" w:space="0" w:color="auto"/>
                <w:bottom w:val="none" w:sz="0" w:space="0" w:color="auto"/>
                <w:right w:val="none" w:sz="0" w:space="0" w:color="auto"/>
              </w:divBdr>
              <w:divsChild>
                <w:div w:id="157427074">
                  <w:marLeft w:val="0"/>
                  <w:marRight w:val="0"/>
                  <w:marTop w:val="0"/>
                  <w:marBottom w:val="0"/>
                  <w:divBdr>
                    <w:top w:val="none" w:sz="0" w:space="0" w:color="auto"/>
                    <w:left w:val="none" w:sz="0" w:space="0" w:color="auto"/>
                    <w:bottom w:val="none" w:sz="0" w:space="0" w:color="auto"/>
                    <w:right w:val="none" w:sz="0" w:space="0" w:color="auto"/>
                  </w:divBdr>
                  <w:divsChild>
                    <w:div w:id="885725282">
                      <w:marLeft w:val="0"/>
                      <w:marRight w:val="0"/>
                      <w:marTop w:val="0"/>
                      <w:marBottom w:val="0"/>
                      <w:divBdr>
                        <w:top w:val="none" w:sz="0" w:space="0" w:color="auto"/>
                        <w:left w:val="none" w:sz="0" w:space="0" w:color="auto"/>
                        <w:bottom w:val="none" w:sz="0" w:space="0" w:color="auto"/>
                        <w:right w:val="none" w:sz="0" w:space="0" w:color="auto"/>
                      </w:divBdr>
                      <w:divsChild>
                        <w:div w:id="1994143536">
                          <w:marLeft w:val="0"/>
                          <w:marRight w:val="0"/>
                          <w:marTop w:val="0"/>
                          <w:marBottom w:val="0"/>
                          <w:divBdr>
                            <w:top w:val="none" w:sz="0" w:space="0" w:color="auto"/>
                            <w:left w:val="none" w:sz="0" w:space="0" w:color="auto"/>
                            <w:bottom w:val="none" w:sz="0" w:space="0" w:color="auto"/>
                            <w:right w:val="none" w:sz="0" w:space="0" w:color="auto"/>
                          </w:divBdr>
                          <w:divsChild>
                            <w:div w:id="1340158362">
                              <w:marLeft w:val="0"/>
                              <w:marRight w:val="0"/>
                              <w:marTop w:val="0"/>
                              <w:marBottom w:val="0"/>
                              <w:divBdr>
                                <w:top w:val="none" w:sz="0" w:space="0" w:color="auto"/>
                                <w:left w:val="none" w:sz="0" w:space="0" w:color="auto"/>
                                <w:bottom w:val="none" w:sz="0" w:space="0" w:color="auto"/>
                                <w:right w:val="none" w:sz="0" w:space="0" w:color="auto"/>
                              </w:divBdr>
                              <w:divsChild>
                                <w:div w:id="986931819">
                                  <w:marLeft w:val="0"/>
                                  <w:marRight w:val="0"/>
                                  <w:marTop w:val="0"/>
                                  <w:marBottom w:val="0"/>
                                  <w:divBdr>
                                    <w:top w:val="none" w:sz="0" w:space="0" w:color="auto"/>
                                    <w:left w:val="none" w:sz="0" w:space="0" w:color="auto"/>
                                    <w:bottom w:val="none" w:sz="0" w:space="0" w:color="auto"/>
                                    <w:right w:val="none" w:sz="0" w:space="0" w:color="auto"/>
                                  </w:divBdr>
                                  <w:divsChild>
                                    <w:div w:id="1329166633">
                                      <w:marLeft w:val="0"/>
                                      <w:marRight w:val="0"/>
                                      <w:marTop w:val="0"/>
                                      <w:marBottom w:val="0"/>
                                      <w:divBdr>
                                        <w:top w:val="single" w:sz="6" w:space="0" w:color="F5F5F5"/>
                                        <w:left w:val="single" w:sz="6" w:space="0" w:color="F5F5F5"/>
                                        <w:bottom w:val="single" w:sz="6" w:space="0" w:color="F5F5F5"/>
                                        <w:right w:val="single" w:sz="6" w:space="0" w:color="F5F5F5"/>
                                      </w:divBdr>
                                      <w:divsChild>
                                        <w:div w:id="1482427391">
                                          <w:marLeft w:val="0"/>
                                          <w:marRight w:val="0"/>
                                          <w:marTop w:val="0"/>
                                          <w:marBottom w:val="0"/>
                                          <w:divBdr>
                                            <w:top w:val="none" w:sz="0" w:space="0" w:color="auto"/>
                                            <w:left w:val="none" w:sz="0" w:space="0" w:color="auto"/>
                                            <w:bottom w:val="none" w:sz="0" w:space="0" w:color="auto"/>
                                            <w:right w:val="none" w:sz="0" w:space="0" w:color="auto"/>
                                          </w:divBdr>
                                          <w:divsChild>
                                            <w:div w:id="1879468712">
                                              <w:marLeft w:val="0"/>
                                              <w:marRight w:val="0"/>
                                              <w:marTop w:val="0"/>
                                              <w:marBottom w:val="0"/>
                                              <w:divBdr>
                                                <w:top w:val="none" w:sz="0" w:space="0" w:color="auto"/>
                                                <w:left w:val="none" w:sz="0" w:space="0" w:color="auto"/>
                                                <w:bottom w:val="none" w:sz="0" w:space="0" w:color="auto"/>
                                                <w:right w:val="none" w:sz="0" w:space="0" w:color="auto"/>
                                              </w:divBdr>
                                              <w:divsChild>
                                                <w:div w:id="205770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150403">
                                          <w:marLeft w:val="0"/>
                                          <w:marRight w:val="0"/>
                                          <w:marTop w:val="0"/>
                                          <w:marBottom w:val="0"/>
                                          <w:divBdr>
                                            <w:top w:val="none" w:sz="0" w:space="0" w:color="auto"/>
                                            <w:left w:val="none" w:sz="0" w:space="0" w:color="auto"/>
                                            <w:bottom w:val="none" w:sz="0" w:space="0" w:color="auto"/>
                                            <w:right w:val="none" w:sz="0" w:space="0" w:color="auto"/>
                                          </w:divBdr>
                                          <w:divsChild>
                                            <w:div w:id="151703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22079772">
      <w:bodyDiv w:val="1"/>
      <w:marLeft w:val="0"/>
      <w:marRight w:val="0"/>
      <w:marTop w:val="0"/>
      <w:marBottom w:val="0"/>
      <w:divBdr>
        <w:top w:val="none" w:sz="0" w:space="0" w:color="auto"/>
        <w:left w:val="none" w:sz="0" w:space="0" w:color="auto"/>
        <w:bottom w:val="none" w:sz="0" w:space="0" w:color="auto"/>
        <w:right w:val="none" w:sz="0" w:space="0" w:color="auto"/>
      </w:divBdr>
      <w:divsChild>
        <w:div w:id="187262457">
          <w:marLeft w:val="0"/>
          <w:marRight w:val="0"/>
          <w:marTop w:val="0"/>
          <w:marBottom w:val="0"/>
          <w:divBdr>
            <w:top w:val="none" w:sz="0" w:space="0" w:color="auto"/>
            <w:left w:val="none" w:sz="0" w:space="0" w:color="auto"/>
            <w:bottom w:val="none" w:sz="0" w:space="0" w:color="auto"/>
            <w:right w:val="none" w:sz="0" w:space="0" w:color="auto"/>
          </w:divBdr>
          <w:divsChild>
            <w:div w:id="1955600096">
              <w:marLeft w:val="0"/>
              <w:marRight w:val="0"/>
              <w:marTop w:val="0"/>
              <w:marBottom w:val="0"/>
              <w:divBdr>
                <w:top w:val="none" w:sz="0" w:space="0" w:color="auto"/>
                <w:left w:val="none" w:sz="0" w:space="0" w:color="auto"/>
                <w:bottom w:val="none" w:sz="0" w:space="0" w:color="auto"/>
                <w:right w:val="none" w:sz="0" w:space="0" w:color="auto"/>
              </w:divBdr>
              <w:divsChild>
                <w:div w:id="405033546">
                  <w:marLeft w:val="0"/>
                  <w:marRight w:val="0"/>
                  <w:marTop w:val="0"/>
                  <w:marBottom w:val="0"/>
                  <w:divBdr>
                    <w:top w:val="none" w:sz="0" w:space="0" w:color="auto"/>
                    <w:left w:val="none" w:sz="0" w:space="0" w:color="auto"/>
                    <w:bottom w:val="none" w:sz="0" w:space="0" w:color="auto"/>
                    <w:right w:val="none" w:sz="0" w:space="0" w:color="auto"/>
                  </w:divBdr>
                  <w:divsChild>
                    <w:div w:id="79495242">
                      <w:marLeft w:val="0"/>
                      <w:marRight w:val="0"/>
                      <w:marTop w:val="0"/>
                      <w:marBottom w:val="0"/>
                      <w:divBdr>
                        <w:top w:val="none" w:sz="0" w:space="0" w:color="auto"/>
                        <w:left w:val="none" w:sz="0" w:space="0" w:color="auto"/>
                        <w:bottom w:val="none" w:sz="0" w:space="0" w:color="auto"/>
                        <w:right w:val="none" w:sz="0" w:space="0" w:color="auto"/>
                      </w:divBdr>
                      <w:divsChild>
                        <w:div w:id="1489714871">
                          <w:marLeft w:val="0"/>
                          <w:marRight w:val="0"/>
                          <w:marTop w:val="0"/>
                          <w:marBottom w:val="0"/>
                          <w:divBdr>
                            <w:top w:val="none" w:sz="0" w:space="0" w:color="auto"/>
                            <w:left w:val="none" w:sz="0" w:space="0" w:color="auto"/>
                            <w:bottom w:val="none" w:sz="0" w:space="0" w:color="auto"/>
                            <w:right w:val="none" w:sz="0" w:space="0" w:color="auto"/>
                          </w:divBdr>
                          <w:divsChild>
                            <w:div w:id="234974555">
                              <w:marLeft w:val="0"/>
                              <w:marRight w:val="0"/>
                              <w:marTop w:val="0"/>
                              <w:marBottom w:val="0"/>
                              <w:divBdr>
                                <w:top w:val="none" w:sz="0" w:space="0" w:color="auto"/>
                                <w:left w:val="none" w:sz="0" w:space="0" w:color="auto"/>
                                <w:bottom w:val="none" w:sz="0" w:space="0" w:color="auto"/>
                                <w:right w:val="none" w:sz="0" w:space="0" w:color="auto"/>
                              </w:divBdr>
                              <w:divsChild>
                                <w:div w:id="1316028756">
                                  <w:marLeft w:val="0"/>
                                  <w:marRight w:val="0"/>
                                  <w:marTop w:val="0"/>
                                  <w:marBottom w:val="0"/>
                                  <w:divBdr>
                                    <w:top w:val="none" w:sz="0" w:space="0" w:color="auto"/>
                                    <w:left w:val="none" w:sz="0" w:space="0" w:color="auto"/>
                                    <w:bottom w:val="none" w:sz="0" w:space="0" w:color="auto"/>
                                    <w:right w:val="none" w:sz="0" w:space="0" w:color="auto"/>
                                  </w:divBdr>
                                  <w:divsChild>
                                    <w:div w:id="285702605">
                                      <w:marLeft w:val="0"/>
                                      <w:marRight w:val="0"/>
                                      <w:marTop w:val="0"/>
                                      <w:marBottom w:val="0"/>
                                      <w:divBdr>
                                        <w:top w:val="none" w:sz="0" w:space="0" w:color="auto"/>
                                        <w:left w:val="none" w:sz="0" w:space="0" w:color="auto"/>
                                        <w:bottom w:val="none" w:sz="0" w:space="0" w:color="auto"/>
                                        <w:right w:val="none" w:sz="0" w:space="0" w:color="auto"/>
                                      </w:divBdr>
                                      <w:divsChild>
                                        <w:div w:id="489827298">
                                          <w:marLeft w:val="0"/>
                                          <w:marRight w:val="0"/>
                                          <w:marTop w:val="0"/>
                                          <w:marBottom w:val="0"/>
                                          <w:divBdr>
                                            <w:top w:val="none" w:sz="0" w:space="0" w:color="auto"/>
                                            <w:left w:val="none" w:sz="0" w:space="0" w:color="auto"/>
                                            <w:bottom w:val="none" w:sz="0" w:space="0" w:color="auto"/>
                                            <w:right w:val="none" w:sz="0" w:space="0" w:color="auto"/>
                                          </w:divBdr>
                                          <w:divsChild>
                                            <w:div w:id="436103806">
                                              <w:marLeft w:val="0"/>
                                              <w:marRight w:val="0"/>
                                              <w:marTop w:val="0"/>
                                              <w:marBottom w:val="0"/>
                                              <w:divBdr>
                                                <w:top w:val="single" w:sz="6" w:space="0" w:color="F5F5F5"/>
                                                <w:left w:val="single" w:sz="6" w:space="0" w:color="F5F5F5"/>
                                                <w:bottom w:val="single" w:sz="6" w:space="0" w:color="F5F5F5"/>
                                                <w:right w:val="single" w:sz="6" w:space="0" w:color="F5F5F5"/>
                                              </w:divBdr>
                                              <w:divsChild>
                                                <w:div w:id="470640434">
                                                  <w:marLeft w:val="0"/>
                                                  <w:marRight w:val="0"/>
                                                  <w:marTop w:val="0"/>
                                                  <w:marBottom w:val="0"/>
                                                  <w:divBdr>
                                                    <w:top w:val="none" w:sz="0" w:space="0" w:color="auto"/>
                                                    <w:left w:val="none" w:sz="0" w:space="0" w:color="auto"/>
                                                    <w:bottom w:val="none" w:sz="0" w:space="0" w:color="auto"/>
                                                    <w:right w:val="none" w:sz="0" w:space="0" w:color="auto"/>
                                                  </w:divBdr>
                                                  <w:divsChild>
                                                    <w:div w:id="37906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1538373">
      <w:bodyDiv w:val="1"/>
      <w:marLeft w:val="0"/>
      <w:marRight w:val="0"/>
      <w:marTop w:val="0"/>
      <w:marBottom w:val="0"/>
      <w:divBdr>
        <w:top w:val="none" w:sz="0" w:space="0" w:color="auto"/>
        <w:left w:val="none" w:sz="0" w:space="0" w:color="auto"/>
        <w:bottom w:val="none" w:sz="0" w:space="0" w:color="auto"/>
        <w:right w:val="none" w:sz="0" w:space="0" w:color="auto"/>
      </w:divBdr>
      <w:divsChild>
        <w:div w:id="1664628070">
          <w:marLeft w:val="0"/>
          <w:marRight w:val="0"/>
          <w:marTop w:val="0"/>
          <w:marBottom w:val="0"/>
          <w:divBdr>
            <w:top w:val="none" w:sz="0" w:space="0" w:color="auto"/>
            <w:left w:val="none" w:sz="0" w:space="0" w:color="auto"/>
            <w:bottom w:val="none" w:sz="0" w:space="0" w:color="auto"/>
            <w:right w:val="none" w:sz="0" w:space="0" w:color="auto"/>
          </w:divBdr>
          <w:divsChild>
            <w:div w:id="990137332">
              <w:marLeft w:val="0"/>
              <w:marRight w:val="0"/>
              <w:marTop w:val="0"/>
              <w:marBottom w:val="0"/>
              <w:divBdr>
                <w:top w:val="none" w:sz="0" w:space="0" w:color="auto"/>
                <w:left w:val="none" w:sz="0" w:space="0" w:color="auto"/>
                <w:bottom w:val="none" w:sz="0" w:space="0" w:color="auto"/>
                <w:right w:val="none" w:sz="0" w:space="0" w:color="auto"/>
              </w:divBdr>
              <w:divsChild>
                <w:div w:id="65298333">
                  <w:marLeft w:val="0"/>
                  <w:marRight w:val="0"/>
                  <w:marTop w:val="0"/>
                  <w:marBottom w:val="0"/>
                  <w:divBdr>
                    <w:top w:val="none" w:sz="0" w:space="0" w:color="auto"/>
                    <w:left w:val="none" w:sz="0" w:space="0" w:color="auto"/>
                    <w:bottom w:val="none" w:sz="0" w:space="0" w:color="auto"/>
                    <w:right w:val="none" w:sz="0" w:space="0" w:color="auto"/>
                  </w:divBdr>
                  <w:divsChild>
                    <w:div w:id="1567952280">
                      <w:marLeft w:val="0"/>
                      <w:marRight w:val="0"/>
                      <w:marTop w:val="0"/>
                      <w:marBottom w:val="0"/>
                      <w:divBdr>
                        <w:top w:val="none" w:sz="0" w:space="0" w:color="auto"/>
                        <w:left w:val="none" w:sz="0" w:space="0" w:color="auto"/>
                        <w:bottom w:val="none" w:sz="0" w:space="0" w:color="auto"/>
                        <w:right w:val="none" w:sz="0" w:space="0" w:color="auto"/>
                      </w:divBdr>
                      <w:divsChild>
                        <w:div w:id="90662868">
                          <w:marLeft w:val="0"/>
                          <w:marRight w:val="0"/>
                          <w:marTop w:val="0"/>
                          <w:marBottom w:val="0"/>
                          <w:divBdr>
                            <w:top w:val="none" w:sz="0" w:space="0" w:color="auto"/>
                            <w:left w:val="none" w:sz="0" w:space="0" w:color="auto"/>
                            <w:bottom w:val="none" w:sz="0" w:space="0" w:color="auto"/>
                            <w:right w:val="none" w:sz="0" w:space="0" w:color="auto"/>
                          </w:divBdr>
                          <w:divsChild>
                            <w:div w:id="2136023199">
                              <w:marLeft w:val="0"/>
                              <w:marRight w:val="0"/>
                              <w:marTop w:val="0"/>
                              <w:marBottom w:val="0"/>
                              <w:divBdr>
                                <w:top w:val="none" w:sz="0" w:space="0" w:color="auto"/>
                                <w:left w:val="none" w:sz="0" w:space="0" w:color="auto"/>
                                <w:bottom w:val="none" w:sz="0" w:space="0" w:color="auto"/>
                                <w:right w:val="none" w:sz="0" w:space="0" w:color="auto"/>
                              </w:divBdr>
                              <w:divsChild>
                                <w:div w:id="693967243">
                                  <w:marLeft w:val="0"/>
                                  <w:marRight w:val="0"/>
                                  <w:marTop w:val="0"/>
                                  <w:marBottom w:val="0"/>
                                  <w:divBdr>
                                    <w:top w:val="none" w:sz="0" w:space="0" w:color="auto"/>
                                    <w:left w:val="none" w:sz="0" w:space="0" w:color="auto"/>
                                    <w:bottom w:val="none" w:sz="0" w:space="0" w:color="auto"/>
                                    <w:right w:val="none" w:sz="0" w:space="0" w:color="auto"/>
                                  </w:divBdr>
                                  <w:divsChild>
                                    <w:div w:id="186796845">
                                      <w:marLeft w:val="0"/>
                                      <w:marRight w:val="0"/>
                                      <w:marTop w:val="0"/>
                                      <w:marBottom w:val="0"/>
                                      <w:divBdr>
                                        <w:top w:val="none" w:sz="0" w:space="0" w:color="auto"/>
                                        <w:left w:val="none" w:sz="0" w:space="0" w:color="auto"/>
                                        <w:bottom w:val="none" w:sz="0" w:space="0" w:color="auto"/>
                                        <w:right w:val="none" w:sz="0" w:space="0" w:color="auto"/>
                                      </w:divBdr>
                                      <w:divsChild>
                                        <w:div w:id="598215931">
                                          <w:marLeft w:val="0"/>
                                          <w:marRight w:val="0"/>
                                          <w:marTop w:val="0"/>
                                          <w:marBottom w:val="0"/>
                                          <w:divBdr>
                                            <w:top w:val="none" w:sz="0" w:space="0" w:color="auto"/>
                                            <w:left w:val="none" w:sz="0" w:space="0" w:color="auto"/>
                                            <w:bottom w:val="none" w:sz="0" w:space="0" w:color="auto"/>
                                            <w:right w:val="none" w:sz="0" w:space="0" w:color="auto"/>
                                          </w:divBdr>
                                          <w:divsChild>
                                            <w:div w:id="2069299811">
                                              <w:marLeft w:val="0"/>
                                              <w:marRight w:val="0"/>
                                              <w:marTop w:val="0"/>
                                              <w:marBottom w:val="0"/>
                                              <w:divBdr>
                                                <w:top w:val="single" w:sz="6" w:space="0" w:color="F5F5F5"/>
                                                <w:left w:val="single" w:sz="6" w:space="0" w:color="F5F5F5"/>
                                                <w:bottom w:val="single" w:sz="6" w:space="0" w:color="F5F5F5"/>
                                                <w:right w:val="single" w:sz="6" w:space="0" w:color="F5F5F5"/>
                                              </w:divBdr>
                                              <w:divsChild>
                                                <w:div w:id="1154642001">
                                                  <w:marLeft w:val="0"/>
                                                  <w:marRight w:val="0"/>
                                                  <w:marTop w:val="0"/>
                                                  <w:marBottom w:val="0"/>
                                                  <w:divBdr>
                                                    <w:top w:val="none" w:sz="0" w:space="0" w:color="auto"/>
                                                    <w:left w:val="none" w:sz="0" w:space="0" w:color="auto"/>
                                                    <w:bottom w:val="none" w:sz="0" w:space="0" w:color="auto"/>
                                                    <w:right w:val="none" w:sz="0" w:space="0" w:color="auto"/>
                                                  </w:divBdr>
                                                  <w:divsChild>
                                                    <w:div w:id="34664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92656958">
      <w:bodyDiv w:val="1"/>
      <w:marLeft w:val="0"/>
      <w:marRight w:val="0"/>
      <w:marTop w:val="0"/>
      <w:marBottom w:val="0"/>
      <w:divBdr>
        <w:top w:val="none" w:sz="0" w:space="0" w:color="auto"/>
        <w:left w:val="none" w:sz="0" w:space="0" w:color="auto"/>
        <w:bottom w:val="none" w:sz="0" w:space="0" w:color="auto"/>
        <w:right w:val="none" w:sz="0" w:space="0" w:color="auto"/>
      </w:divBdr>
    </w:div>
    <w:div w:id="700205065">
      <w:bodyDiv w:val="1"/>
      <w:marLeft w:val="0"/>
      <w:marRight w:val="0"/>
      <w:marTop w:val="0"/>
      <w:marBottom w:val="0"/>
      <w:divBdr>
        <w:top w:val="none" w:sz="0" w:space="0" w:color="auto"/>
        <w:left w:val="none" w:sz="0" w:space="0" w:color="auto"/>
        <w:bottom w:val="none" w:sz="0" w:space="0" w:color="auto"/>
        <w:right w:val="none" w:sz="0" w:space="0" w:color="auto"/>
      </w:divBdr>
      <w:divsChild>
        <w:div w:id="366103165">
          <w:marLeft w:val="0"/>
          <w:marRight w:val="0"/>
          <w:marTop w:val="0"/>
          <w:marBottom w:val="0"/>
          <w:divBdr>
            <w:top w:val="none" w:sz="0" w:space="0" w:color="auto"/>
            <w:left w:val="none" w:sz="0" w:space="0" w:color="auto"/>
            <w:bottom w:val="none" w:sz="0" w:space="0" w:color="auto"/>
            <w:right w:val="none" w:sz="0" w:space="0" w:color="auto"/>
          </w:divBdr>
          <w:divsChild>
            <w:div w:id="899023522">
              <w:marLeft w:val="0"/>
              <w:marRight w:val="0"/>
              <w:marTop w:val="0"/>
              <w:marBottom w:val="0"/>
              <w:divBdr>
                <w:top w:val="none" w:sz="0" w:space="0" w:color="auto"/>
                <w:left w:val="none" w:sz="0" w:space="0" w:color="auto"/>
                <w:bottom w:val="none" w:sz="0" w:space="0" w:color="auto"/>
                <w:right w:val="none" w:sz="0" w:space="0" w:color="auto"/>
              </w:divBdr>
              <w:divsChild>
                <w:div w:id="1439179793">
                  <w:marLeft w:val="0"/>
                  <w:marRight w:val="0"/>
                  <w:marTop w:val="0"/>
                  <w:marBottom w:val="0"/>
                  <w:divBdr>
                    <w:top w:val="none" w:sz="0" w:space="0" w:color="auto"/>
                    <w:left w:val="none" w:sz="0" w:space="0" w:color="auto"/>
                    <w:bottom w:val="none" w:sz="0" w:space="0" w:color="auto"/>
                    <w:right w:val="none" w:sz="0" w:space="0" w:color="auto"/>
                  </w:divBdr>
                  <w:divsChild>
                    <w:div w:id="1258489238">
                      <w:marLeft w:val="0"/>
                      <w:marRight w:val="0"/>
                      <w:marTop w:val="0"/>
                      <w:marBottom w:val="0"/>
                      <w:divBdr>
                        <w:top w:val="none" w:sz="0" w:space="0" w:color="auto"/>
                        <w:left w:val="none" w:sz="0" w:space="0" w:color="auto"/>
                        <w:bottom w:val="none" w:sz="0" w:space="0" w:color="auto"/>
                        <w:right w:val="none" w:sz="0" w:space="0" w:color="auto"/>
                      </w:divBdr>
                      <w:divsChild>
                        <w:div w:id="325128582">
                          <w:marLeft w:val="0"/>
                          <w:marRight w:val="0"/>
                          <w:marTop w:val="0"/>
                          <w:marBottom w:val="0"/>
                          <w:divBdr>
                            <w:top w:val="none" w:sz="0" w:space="0" w:color="auto"/>
                            <w:left w:val="none" w:sz="0" w:space="0" w:color="auto"/>
                            <w:bottom w:val="none" w:sz="0" w:space="0" w:color="auto"/>
                            <w:right w:val="none" w:sz="0" w:space="0" w:color="auto"/>
                          </w:divBdr>
                          <w:divsChild>
                            <w:div w:id="844592183">
                              <w:marLeft w:val="0"/>
                              <w:marRight w:val="0"/>
                              <w:marTop w:val="0"/>
                              <w:marBottom w:val="0"/>
                              <w:divBdr>
                                <w:top w:val="none" w:sz="0" w:space="0" w:color="auto"/>
                                <w:left w:val="none" w:sz="0" w:space="0" w:color="auto"/>
                                <w:bottom w:val="none" w:sz="0" w:space="0" w:color="auto"/>
                                <w:right w:val="none" w:sz="0" w:space="0" w:color="auto"/>
                              </w:divBdr>
                              <w:divsChild>
                                <w:div w:id="643698093">
                                  <w:marLeft w:val="0"/>
                                  <w:marRight w:val="0"/>
                                  <w:marTop w:val="0"/>
                                  <w:marBottom w:val="0"/>
                                  <w:divBdr>
                                    <w:top w:val="none" w:sz="0" w:space="0" w:color="auto"/>
                                    <w:left w:val="none" w:sz="0" w:space="0" w:color="auto"/>
                                    <w:bottom w:val="none" w:sz="0" w:space="0" w:color="auto"/>
                                    <w:right w:val="none" w:sz="0" w:space="0" w:color="auto"/>
                                  </w:divBdr>
                                  <w:divsChild>
                                    <w:div w:id="1477336332">
                                      <w:marLeft w:val="0"/>
                                      <w:marRight w:val="0"/>
                                      <w:marTop w:val="0"/>
                                      <w:marBottom w:val="0"/>
                                      <w:divBdr>
                                        <w:top w:val="none" w:sz="0" w:space="0" w:color="auto"/>
                                        <w:left w:val="none" w:sz="0" w:space="0" w:color="auto"/>
                                        <w:bottom w:val="none" w:sz="0" w:space="0" w:color="auto"/>
                                        <w:right w:val="none" w:sz="0" w:space="0" w:color="auto"/>
                                      </w:divBdr>
                                      <w:divsChild>
                                        <w:div w:id="183322434">
                                          <w:marLeft w:val="0"/>
                                          <w:marRight w:val="0"/>
                                          <w:marTop w:val="0"/>
                                          <w:marBottom w:val="0"/>
                                          <w:divBdr>
                                            <w:top w:val="none" w:sz="0" w:space="0" w:color="auto"/>
                                            <w:left w:val="none" w:sz="0" w:space="0" w:color="auto"/>
                                            <w:bottom w:val="none" w:sz="0" w:space="0" w:color="auto"/>
                                            <w:right w:val="none" w:sz="0" w:space="0" w:color="auto"/>
                                          </w:divBdr>
                                          <w:divsChild>
                                            <w:div w:id="981891167">
                                              <w:marLeft w:val="0"/>
                                              <w:marRight w:val="0"/>
                                              <w:marTop w:val="0"/>
                                              <w:marBottom w:val="0"/>
                                              <w:divBdr>
                                                <w:top w:val="single" w:sz="6" w:space="0" w:color="F5F5F5"/>
                                                <w:left w:val="single" w:sz="6" w:space="0" w:color="F5F5F5"/>
                                                <w:bottom w:val="single" w:sz="6" w:space="0" w:color="F5F5F5"/>
                                                <w:right w:val="single" w:sz="6" w:space="0" w:color="F5F5F5"/>
                                              </w:divBdr>
                                              <w:divsChild>
                                                <w:div w:id="84963517">
                                                  <w:marLeft w:val="0"/>
                                                  <w:marRight w:val="0"/>
                                                  <w:marTop w:val="0"/>
                                                  <w:marBottom w:val="0"/>
                                                  <w:divBdr>
                                                    <w:top w:val="none" w:sz="0" w:space="0" w:color="auto"/>
                                                    <w:left w:val="none" w:sz="0" w:space="0" w:color="auto"/>
                                                    <w:bottom w:val="none" w:sz="0" w:space="0" w:color="auto"/>
                                                    <w:right w:val="none" w:sz="0" w:space="0" w:color="auto"/>
                                                  </w:divBdr>
                                                  <w:divsChild>
                                                    <w:div w:id="26496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29634493">
      <w:bodyDiv w:val="1"/>
      <w:marLeft w:val="0"/>
      <w:marRight w:val="0"/>
      <w:marTop w:val="0"/>
      <w:marBottom w:val="0"/>
      <w:divBdr>
        <w:top w:val="none" w:sz="0" w:space="0" w:color="auto"/>
        <w:left w:val="none" w:sz="0" w:space="0" w:color="auto"/>
        <w:bottom w:val="none" w:sz="0" w:space="0" w:color="auto"/>
        <w:right w:val="none" w:sz="0" w:space="0" w:color="auto"/>
      </w:divBdr>
      <w:divsChild>
        <w:div w:id="80179911">
          <w:marLeft w:val="720"/>
          <w:marRight w:val="0"/>
          <w:marTop w:val="0"/>
          <w:marBottom w:val="0"/>
          <w:divBdr>
            <w:top w:val="none" w:sz="0" w:space="0" w:color="auto"/>
            <w:left w:val="none" w:sz="0" w:space="0" w:color="auto"/>
            <w:bottom w:val="none" w:sz="0" w:space="0" w:color="auto"/>
            <w:right w:val="none" w:sz="0" w:space="0" w:color="auto"/>
          </w:divBdr>
        </w:div>
        <w:div w:id="336344453">
          <w:marLeft w:val="720"/>
          <w:marRight w:val="0"/>
          <w:marTop w:val="0"/>
          <w:marBottom w:val="0"/>
          <w:divBdr>
            <w:top w:val="none" w:sz="0" w:space="0" w:color="auto"/>
            <w:left w:val="none" w:sz="0" w:space="0" w:color="auto"/>
            <w:bottom w:val="none" w:sz="0" w:space="0" w:color="auto"/>
            <w:right w:val="none" w:sz="0" w:space="0" w:color="auto"/>
          </w:divBdr>
        </w:div>
        <w:div w:id="476923777">
          <w:marLeft w:val="720"/>
          <w:marRight w:val="0"/>
          <w:marTop w:val="0"/>
          <w:marBottom w:val="0"/>
          <w:divBdr>
            <w:top w:val="none" w:sz="0" w:space="0" w:color="auto"/>
            <w:left w:val="none" w:sz="0" w:space="0" w:color="auto"/>
            <w:bottom w:val="none" w:sz="0" w:space="0" w:color="auto"/>
            <w:right w:val="none" w:sz="0" w:space="0" w:color="auto"/>
          </w:divBdr>
        </w:div>
        <w:div w:id="734935762">
          <w:marLeft w:val="720"/>
          <w:marRight w:val="0"/>
          <w:marTop w:val="0"/>
          <w:marBottom w:val="0"/>
          <w:divBdr>
            <w:top w:val="none" w:sz="0" w:space="0" w:color="auto"/>
            <w:left w:val="none" w:sz="0" w:space="0" w:color="auto"/>
            <w:bottom w:val="none" w:sz="0" w:space="0" w:color="auto"/>
            <w:right w:val="none" w:sz="0" w:space="0" w:color="auto"/>
          </w:divBdr>
        </w:div>
        <w:div w:id="792863102">
          <w:marLeft w:val="720"/>
          <w:marRight w:val="0"/>
          <w:marTop w:val="0"/>
          <w:marBottom w:val="0"/>
          <w:divBdr>
            <w:top w:val="none" w:sz="0" w:space="0" w:color="auto"/>
            <w:left w:val="none" w:sz="0" w:space="0" w:color="auto"/>
            <w:bottom w:val="none" w:sz="0" w:space="0" w:color="auto"/>
            <w:right w:val="none" w:sz="0" w:space="0" w:color="auto"/>
          </w:divBdr>
        </w:div>
        <w:div w:id="1266155969">
          <w:marLeft w:val="720"/>
          <w:marRight w:val="0"/>
          <w:marTop w:val="0"/>
          <w:marBottom w:val="0"/>
          <w:divBdr>
            <w:top w:val="none" w:sz="0" w:space="0" w:color="auto"/>
            <w:left w:val="none" w:sz="0" w:space="0" w:color="auto"/>
            <w:bottom w:val="none" w:sz="0" w:space="0" w:color="auto"/>
            <w:right w:val="none" w:sz="0" w:space="0" w:color="auto"/>
          </w:divBdr>
        </w:div>
        <w:div w:id="1895846715">
          <w:marLeft w:val="720"/>
          <w:marRight w:val="0"/>
          <w:marTop w:val="0"/>
          <w:marBottom w:val="0"/>
          <w:divBdr>
            <w:top w:val="none" w:sz="0" w:space="0" w:color="auto"/>
            <w:left w:val="none" w:sz="0" w:space="0" w:color="auto"/>
            <w:bottom w:val="none" w:sz="0" w:space="0" w:color="auto"/>
            <w:right w:val="none" w:sz="0" w:space="0" w:color="auto"/>
          </w:divBdr>
        </w:div>
      </w:divsChild>
    </w:div>
    <w:div w:id="937640801">
      <w:bodyDiv w:val="1"/>
      <w:marLeft w:val="0"/>
      <w:marRight w:val="0"/>
      <w:marTop w:val="0"/>
      <w:marBottom w:val="0"/>
      <w:divBdr>
        <w:top w:val="none" w:sz="0" w:space="0" w:color="auto"/>
        <w:left w:val="none" w:sz="0" w:space="0" w:color="auto"/>
        <w:bottom w:val="none" w:sz="0" w:space="0" w:color="auto"/>
        <w:right w:val="none" w:sz="0" w:space="0" w:color="auto"/>
      </w:divBdr>
      <w:divsChild>
        <w:div w:id="1593933604">
          <w:marLeft w:val="0"/>
          <w:marRight w:val="0"/>
          <w:marTop w:val="0"/>
          <w:marBottom w:val="0"/>
          <w:divBdr>
            <w:top w:val="none" w:sz="0" w:space="0" w:color="auto"/>
            <w:left w:val="none" w:sz="0" w:space="0" w:color="auto"/>
            <w:bottom w:val="none" w:sz="0" w:space="0" w:color="auto"/>
            <w:right w:val="none" w:sz="0" w:space="0" w:color="auto"/>
          </w:divBdr>
          <w:divsChild>
            <w:div w:id="1452478297">
              <w:marLeft w:val="0"/>
              <w:marRight w:val="0"/>
              <w:marTop w:val="0"/>
              <w:marBottom w:val="0"/>
              <w:divBdr>
                <w:top w:val="none" w:sz="0" w:space="0" w:color="auto"/>
                <w:left w:val="none" w:sz="0" w:space="0" w:color="auto"/>
                <w:bottom w:val="none" w:sz="0" w:space="0" w:color="auto"/>
                <w:right w:val="none" w:sz="0" w:space="0" w:color="auto"/>
              </w:divBdr>
              <w:divsChild>
                <w:div w:id="1673293113">
                  <w:marLeft w:val="0"/>
                  <w:marRight w:val="0"/>
                  <w:marTop w:val="0"/>
                  <w:marBottom w:val="0"/>
                  <w:divBdr>
                    <w:top w:val="none" w:sz="0" w:space="0" w:color="auto"/>
                    <w:left w:val="none" w:sz="0" w:space="0" w:color="auto"/>
                    <w:bottom w:val="none" w:sz="0" w:space="0" w:color="auto"/>
                    <w:right w:val="none" w:sz="0" w:space="0" w:color="auto"/>
                  </w:divBdr>
                  <w:divsChild>
                    <w:div w:id="1913663447">
                      <w:marLeft w:val="0"/>
                      <w:marRight w:val="0"/>
                      <w:marTop w:val="0"/>
                      <w:marBottom w:val="0"/>
                      <w:divBdr>
                        <w:top w:val="none" w:sz="0" w:space="0" w:color="auto"/>
                        <w:left w:val="none" w:sz="0" w:space="0" w:color="auto"/>
                        <w:bottom w:val="none" w:sz="0" w:space="0" w:color="auto"/>
                        <w:right w:val="none" w:sz="0" w:space="0" w:color="auto"/>
                      </w:divBdr>
                      <w:divsChild>
                        <w:div w:id="1018889189">
                          <w:marLeft w:val="0"/>
                          <w:marRight w:val="0"/>
                          <w:marTop w:val="0"/>
                          <w:marBottom w:val="0"/>
                          <w:divBdr>
                            <w:top w:val="none" w:sz="0" w:space="0" w:color="auto"/>
                            <w:left w:val="none" w:sz="0" w:space="0" w:color="auto"/>
                            <w:bottom w:val="none" w:sz="0" w:space="0" w:color="auto"/>
                            <w:right w:val="none" w:sz="0" w:space="0" w:color="auto"/>
                          </w:divBdr>
                          <w:divsChild>
                            <w:div w:id="1700817215">
                              <w:marLeft w:val="0"/>
                              <w:marRight w:val="0"/>
                              <w:marTop w:val="0"/>
                              <w:marBottom w:val="0"/>
                              <w:divBdr>
                                <w:top w:val="none" w:sz="0" w:space="0" w:color="auto"/>
                                <w:left w:val="none" w:sz="0" w:space="0" w:color="auto"/>
                                <w:bottom w:val="none" w:sz="0" w:space="0" w:color="auto"/>
                                <w:right w:val="none" w:sz="0" w:space="0" w:color="auto"/>
                              </w:divBdr>
                              <w:divsChild>
                                <w:div w:id="1015958369">
                                  <w:marLeft w:val="0"/>
                                  <w:marRight w:val="0"/>
                                  <w:marTop w:val="0"/>
                                  <w:marBottom w:val="0"/>
                                  <w:divBdr>
                                    <w:top w:val="none" w:sz="0" w:space="0" w:color="auto"/>
                                    <w:left w:val="none" w:sz="0" w:space="0" w:color="auto"/>
                                    <w:bottom w:val="none" w:sz="0" w:space="0" w:color="auto"/>
                                    <w:right w:val="none" w:sz="0" w:space="0" w:color="auto"/>
                                  </w:divBdr>
                                  <w:divsChild>
                                    <w:div w:id="943537615">
                                      <w:marLeft w:val="0"/>
                                      <w:marRight w:val="0"/>
                                      <w:marTop w:val="0"/>
                                      <w:marBottom w:val="0"/>
                                      <w:divBdr>
                                        <w:top w:val="single" w:sz="6" w:space="0" w:color="F5F5F5"/>
                                        <w:left w:val="single" w:sz="6" w:space="0" w:color="F5F5F5"/>
                                        <w:bottom w:val="single" w:sz="6" w:space="0" w:color="F5F5F5"/>
                                        <w:right w:val="single" w:sz="6" w:space="0" w:color="F5F5F5"/>
                                      </w:divBdr>
                                      <w:divsChild>
                                        <w:div w:id="743070761">
                                          <w:marLeft w:val="0"/>
                                          <w:marRight w:val="0"/>
                                          <w:marTop w:val="0"/>
                                          <w:marBottom w:val="0"/>
                                          <w:divBdr>
                                            <w:top w:val="none" w:sz="0" w:space="0" w:color="auto"/>
                                            <w:left w:val="none" w:sz="0" w:space="0" w:color="auto"/>
                                            <w:bottom w:val="none" w:sz="0" w:space="0" w:color="auto"/>
                                            <w:right w:val="none" w:sz="0" w:space="0" w:color="auto"/>
                                          </w:divBdr>
                                          <w:divsChild>
                                            <w:div w:id="51202484">
                                              <w:marLeft w:val="0"/>
                                              <w:marRight w:val="0"/>
                                              <w:marTop w:val="0"/>
                                              <w:marBottom w:val="0"/>
                                              <w:divBdr>
                                                <w:top w:val="none" w:sz="0" w:space="0" w:color="auto"/>
                                                <w:left w:val="none" w:sz="0" w:space="0" w:color="auto"/>
                                                <w:bottom w:val="none" w:sz="0" w:space="0" w:color="auto"/>
                                                <w:right w:val="none" w:sz="0" w:space="0" w:color="auto"/>
                                              </w:divBdr>
                                              <w:divsChild>
                                                <w:div w:id="76439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719230">
                                          <w:marLeft w:val="0"/>
                                          <w:marRight w:val="0"/>
                                          <w:marTop w:val="0"/>
                                          <w:marBottom w:val="0"/>
                                          <w:divBdr>
                                            <w:top w:val="none" w:sz="0" w:space="0" w:color="auto"/>
                                            <w:left w:val="none" w:sz="0" w:space="0" w:color="auto"/>
                                            <w:bottom w:val="none" w:sz="0" w:space="0" w:color="auto"/>
                                            <w:right w:val="none" w:sz="0" w:space="0" w:color="auto"/>
                                          </w:divBdr>
                                          <w:divsChild>
                                            <w:div w:id="19851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569267">
      <w:bodyDiv w:val="1"/>
      <w:marLeft w:val="0"/>
      <w:marRight w:val="0"/>
      <w:marTop w:val="0"/>
      <w:marBottom w:val="0"/>
      <w:divBdr>
        <w:top w:val="none" w:sz="0" w:space="0" w:color="auto"/>
        <w:left w:val="none" w:sz="0" w:space="0" w:color="auto"/>
        <w:bottom w:val="none" w:sz="0" w:space="0" w:color="auto"/>
        <w:right w:val="none" w:sz="0" w:space="0" w:color="auto"/>
      </w:divBdr>
      <w:divsChild>
        <w:div w:id="1250963471">
          <w:marLeft w:val="0"/>
          <w:marRight w:val="0"/>
          <w:marTop w:val="0"/>
          <w:marBottom w:val="0"/>
          <w:divBdr>
            <w:top w:val="none" w:sz="0" w:space="0" w:color="auto"/>
            <w:left w:val="none" w:sz="0" w:space="0" w:color="auto"/>
            <w:bottom w:val="none" w:sz="0" w:space="0" w:color="auto"/>
            <w:right w:val="none" w:sz="0" w:space="0" w:color="auto"/>
          </w:divBdr>
          <w:divsChild>
            <w:div w:id="1862163117">
              <w:marLeft w:val="0"/>
              <w:marRight w:val="0"/>
              <w:marTop w:val="0"/>
              <w:marBottom w:val="0"/>
              <w:divBdr>
                <w:top w:val="none" w:sz="0" w:space="0" w:color="auto"/>
                <w:left w:val="none" w:sz="0" w:space="0" w:color="auto"/>
                <w:bottom w:val="none" w:sz="0" w:space="0" w:color="auto"/>
                <w:right w:val="none" w:sz="0" w:space="0" w:color="auto"/>
              </w:divBdr>
              <w:divsChild>
                <w:div w:id="850141579">
                  <w:marLeft w:val="0"/>
                  <w:marRight w:val="0"/>
                  <w:marTop w:val="0"/>
                  <w:marBottom w:val="0"/>
                  <w:divBdr>
                    <w:top w:val="none" w:sz="0" w:space="0" w:color="auto"/>
                    <w:left w:val="none" w:sz="0" w:space="0" w:color="auto"/>
                    <w:bottom w:val="none" w:sz="0" w:space="0" w:color="auto"/>
                    <w:right w:val="none" w:sz="0" w:space="0" w:color="auto"/>
                  </w:divBdr>
                  <w:divsChild>
                    <w:div w:id="746266841">
                      <w:marLeft w:val="0"/>
                      <w:marRight w:val="0"/>
                      <w:marTop w:val="0"/>
                      <w:marBottom w:val="0"/>
                      <w:divBdr>
                        <w:top w:val="none" w:sz="0" w:space="0" w:color="auto"/>
                        <w:left w:val="none" w:sz="0" w:space="0" w:color="auto"/>
                        <w:bottom w:val="none" w:sz="0" w:space="0" w:color="auto"/>
                        <w:right w:val="none" w:sz="0" w:space="0" w:color="auto"/>
                      </w:divBdr>
                      <w:divsChild>
                        <w:div w:id="644511763">
                          <w:marLeft w:val="0"/>
                          <w:marRight w:val="0"/>
                          <w:marTop w:val="0"/>
                          <w:marBottom w:val="0"/>
                          <w:divBdr>
                            <w:top w:val="none" w:sz="0" w:space="0" w:color="auto"/>
                            <w:left w:val="none" w:sz="0" w:space="0" w:color="auto"/>
                            <w:bottom w:val="none" w:sz="0" w:space="0" w:color="auto"/>
                            <w:right w:val="none" w:sz="0" w:space="0" w:color="auto"/>
                          </w:divBdr>
                          <w:divsChild>
                            <w:div w:id="1220289309">
                              <w:marLeft w:val="0"/>
                              <w:marRight w:val="0"/>
                              <w:marTop w:val="0"/>
                              <w:marBottom w:val="0"/>
                              <w:divBdr>
                                <w:top w:val="none" w:sz="0" w:space="0" w:color="auto"/>
                                <w:left w:val="none" w:sz="0" w:space="0" w:color="auto"/>
                                <w:bottom w:val="none" w:sz="0" w:space="0" w:color="auto"/>
                                <w:right w:val="none" w:sz="0" w:space="0" w:color="auto"/>
                              </w:divBdr>
                              <w:divsChild>
                                <w:div w:id="1395548449">
                                  <w:marLeft w:val="0"/>
                                  <w:marRight w:val="0"/>
                                  <w:marTop w:val="0"/>
                                  <w:marBottom w:val="0"/>
                                  <w:divBdr>
                                    <w:top w:val="none" w:sz="0" w:space="0" w:color="auto"/>
                                    <w:left w:val="none" w:sz="0" w:space="0" w:color="auto"/>
                                    <w:bottom w:val="none" w:sz="0" w:space="0" w:color="auto"/>
                                    <w:right w:val="none" w:sz="0" w:space="0" w:color="auto"/>
                                  </w:divBdr>
                                  <w:divsChild>
                                    <w:div w:id="1695686777">
                                      <w:marLeft w:val="0"/>
                                      <w:marRight w:val="0"/>
                                      <w:marTop w:val="0"/>
                                      <w:marBottom w:val="0"/>
                                      <w:divBdr>
                                        <w:top w:val="single" w:sz="6" w:space="0" w:color="F5F5F5"/>
                                        <w:left w:val="single" w:sz="6" w:space="0" w:color="F5F5F5"/>
                                        <w:bottom w:val="single" w:sz="6" w:space="0" w:color="F5F5F5"/>
                                        <w:right w:val="single" w:sz="6" w:space="0" w:color="F5F5F5"/>
                                      </w:divBdr>
                                      <w:divsChild>
                                        <w:div w:id="301618431">
                                          <w:marLeft w:val="0"/>
                                          <w:marRight w:val="0"/>
                                          <w:marTop w:val="0"/>
                                          <w:marBottom w:val="0"/>
                                          <w:divBdr>
                                            <w:top w:val="none" w:sz="0" w:space="0" w:color="auto"/>
                                            <w:left w:val="none" w:sz="0" w:space="0" w:color="auto"/>
                                            <w:bottom w:val="none" w:sz="0" w:space="0" w:color="auto"/>
                                            <w:right w:val="none" w:sz="0" w:space="0" w:color="auto"/>
                                          </w:divBdr>
                                          <w:divsChild>
                                            <w:div w:id="1132095422">
                                              <w:marLeft w:val="0"/>
                                              <w:marRight w:val="0"/>
                                              <w:marTop w:val="0"/>
                                              <w:marBottom w:val="0"/>
                                              <w:divBdr>
                                                <w:top w:val="none" w:sz="0" w:space="0" w:color="auto"/>
                                                <w:left w:val="none" w:sz="0" w:space="0" w:color="auto"/>
                                                <w:bottom w:val="none" w:sz="0" w:space="0" w:color="auto"/>
                                                <w:right w:val="none" w:sz="0" w:space="0" w:color="auto"/>
                                              </w:divBdr>
                                              <w:divsChild>
                                                <w:div w:id="149633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88641">
                                          <w:marLeft w:val="0"/>
                                          <w:marRight w:val="0"/>
                                          <w:marTop w:val="0"/>
                                          <w:marBottom w:val="0"/>
                                          <w:divBdr>
                                            <w:top w:val="none" w:sz="0" w:space="0" w:color="auto"/>
                                            <w:left w:val="none" w:sz="0" w:space="0" w:color="auto"/>
                                            <w:bottom w:val="none" w:sz="0" w:space="0" w:color="auto"/>
                                            <w:right w:val="none" w:sz="0" w:space="0" w:color="auto"/>
                                          </w:divBdr>
                                          <w:divsChild>
                                            <w:div w:id="1452505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854108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customXml" Target="../customXml/item3.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b:Sources xmlns:b="http://schemas.openxmlformats.org/officeDocument/2006/bibliography" xmlns="http://schemas.openxmlformats.org/officeDocument/2006/bibliography" SelectedStyle="\APA.XSL" StyleName="APA">
  <b:Source>
    <b:Tag>Pla13</b:Tag>
    <b:SourceType>Book</b:SourceType>
    <b:Guid>{E1A4F457-1613-4C6B-84C5-EFF5C7F2F51C}</b:Guid>
    <b:Author>
      <b:Author>
        <b:Corporate>Plan de Desarrollo de Bucaramanga 2012-2015</b:Corporate>
      </b:Author>
    </b:Author>
    <b:City>Bucaramanga</b:City>
    <b:Title>Bucarmanga Ciudad Sostenible</b:Title>
    <b:Year>2012</b:Year>
    <b:RefOrder>2</b:RefOrder>
  </b:Source>
  <b:Source>
    <b:Tag>Min101</b:Tag>
    <b:SourceType>Report</b:SourceType>
    <b:Guid>{4D3A7E54-0CF5-44E7-8E0B-6ED5C9ABF5E3}</b:Guid>
    <b:Author>
      <b:Author>
        <b:Corporate>Ministerio de Medio Ambiente y Agua</b:Corporate>
      </b:Author>
    </b:Author>
    <b:Title>Plan Director de la Cuenca Katari </b:Title>
    <b:Year>2010</b:Year>
    <b:City>La Paz</b:City>
    <b:RefOrder>1</b:RefOrder>
  </b:Source>
  <b:Source>
    <b:Tag>Nip07</b:Tag>
    <b:SourceType>Report</b:SourceType>
    <b:Guid>{D0E0267F-B462-4C68-B334-F8E31AF44896}</b:Guid>
    <b:Author>
      <b:Author>
        <b:Corporate>Nippon Koei – P.C.A. Ingenieros Consultores S.A.</b:Corporate>
      </b:Author>
    </b:Author>
    <b:Title>Revisión y actualizacion del Plan Maestro de Drenaje para el área urbana de La Paz</b:Title>
    <b:Year>2007</b:Year>
    <b:RefOrder>5</b:RefOrder>
  </b:Source>
  <b:Source>
    <b:Tag>Ban15</b:Tag>
    <b:SourceType>Report</b:SourceType>
    <b:Guid>{894BC0A6-F019-40F5-9A22-5304D040DA3C}</b:Guid>
    <b:Author>
      <b:Author>
        <b:Corporate>Banco Interamericano de Desarrollo</b:Corporate>
      </b:Author>
    </b:Author>
    <b:Title>Programa de Gestión de Riesgos de Desastres</b:Title>
    <b:Year>2015</b:Year>
    <b:RefOrder>6</b:RefOrder>
  </b:Source>
</b:Sourc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6CCF7122CF2D248A3C5BDF61ED83B22" ma:contentTypeVersion="0" ma:contentTypeDescription="A content type to manage public (operations) IDB documents" ma:contentTypeScope="" ma:versionID="fbec6e190d78397f53b7de041a23dd29">
  <xsd:schema xmlns:xsd="http://www.w3.org/2001/XMLSchema" xmlns:xs="http://www.w3.org/2001/XMLSchema" xmlns:p="http://schemas.microsoft.com/office/2006/metadata/properties" xmlns:ns2="9c571b2f-e523-4ab2-ba2e-09e151a03ef4" targetNamespace="http://schemas.microsoft.com/office/2006/metadata/properties" ma:root="true" ma:fieldsID="b8b222a5f0b75ad5f19cc3b3d192848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9c4ff23e-f1e5-4a3c-b68a-ce854a860959}" ma:internalName="TaxCatchAll" ma:showField="CatchAllData"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9c4ff23e-f1e5-4a3c-b68a-ce854a860959}" ma:internalName="TaxCatchAllLabel" ma:readOnly="true" ma:showField="CatchAllDataLabel" ma:web="8406cd95-6dfb-42d9-a406-1a1910b5fe2c">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INE/WSA</Division_x0020_or_x0020_Unit>
    <Other_x0020_Author xmlns="9c571b2f-e523-4ab2-ba2e-09e151a03ef4" xsi:nil="true"/>
    <Region xmlns="9c571b2f-e523-4ab2-ba2e-09e151a03ef4" xsi:nil="true"/>
    <IDBDocs_x0020_Number xmlns="9c571b2f-e523-4ab2-ba2e-09e151a03ef4">40499003</IDBDocs_x0020_Number>
    <Document_x0020_Author xmlns="9c571b2f-e523-4ab2-ba2e-09e151a03ef4">Munoz Castillo, Raul</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BO-L1114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OS-ASA</Webtopic>
    <Identifier xmlns="9c571b2f-e523-4ab2-ba2e-09e151a03ef4"> ANNEX</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EE94DC1-08D4-4599-9EBF-C8BF2D0E580A}"/>
</file>

<file path=customXml/itemProps2.xml><?xml version="1.0" encoding="utf-8"?>
<ds:datastoreItem xmlns:ds="http://schemas.openxmlformats.org/officeDocument/2006/customXml" ds:itemID="{DC038CD9-E238-4F79-BF46-D58D5CEBC71A}"/>
</file>

<file path=customXml/itemProps3.xml><?xml version="1.0" encoding="utf-8"?>
<ds:datastoreItem xmlns:ds="http://schemas.openxmlformats.org/officeDocument/2006/customXml" ds:itemID="{BFDBA6D7-8B6B-42E5-9B7C-ECF62FFD4F0B}"/>
</file>

<file path=customXml/itemProps4.xml><?xml version="1.0" encoding="utf-8"?>
<ds:datastoreItem xmlns:ds="http://schemas.openxmlformats.org/officeDocument/2006/customXml" ds:itemID="{01AC1A39-1183-4170-B312-CFEA5A6224FE}"/>
</file>

<file path=customXml/itemProps5.xml><?xml version="1.0" encoding="utf-8"?>
<ds:datastoreItem xmlns:ds="http://schemas.openxmlformats.org/officeDocument/2006/customXml" ds:itemID="{2E58C66A-57BF-415E-987C-C285598F763C}"/>
</file>

<file path=customXml/itemProps6.xml><?xml version="1.0" encoding="utf-8"?>
<ds:datastoreItem xmlns:ds="http://schemas.openxmlformats.org/officeDocument/2006/customXml" ds:itemID="{25838218-51C3-4FA0-9934-E9965B390C16}"/>
</file>

<file path=docProps/app.xml><?xml version="1.0" encoding="utf-8"?>
<Properties xmlns="http://schemas.openxmlformats.org/officeDocument/2006/extended-properties" xmlns:vt="http://schemas.openxmlformats.org/officeDocument/2006/docPropsVTypes">
  <Template>Normal.dotm</Template>
  <TotalTime>22</TotalTime>
  <Pages>22</Pages>
  <Words>8397</Words>
  <Characters>47869</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56154</CharactersWithSpaces>
  <SharedDoc>false</SharedDoc>
  <HLinks>
    <vt:vector size="120" baseType="variant">
      <vt:variant>
        <vt:i4>1769485</vt:i4>
      </vt:variant>
      <vt:variant>
        <vt:i4>116</vt:i4>
      </vt:variant>
      <vt:variant>
        <vt:i4>0</vt:i4>
      </vt:variant>
      <vt:variant>
        <vt:i4>5</vt:i4>
      </vt:variant>
      <vt:variant>
        <vt:lpwstr/>
      </vt:variant>
      <vt:variant>
        <vt:lpwstr>_Toc428443590</vt:lpwstr>
      </vt:variant>
      <vt:variant>
        <vt:i4>1703940</vt:i4>
      </vt:variant>
      <vt:variant>
        <vt:i4>110</vt:i4>
      </vt:variant>
      <vt:variant>
        <vt:i4>0</vt:i4>
      </vt:variant>
      <vt:variant>
        <vt:i4>5</vt:i4>
      </vt:variant>
      <vt:variant>
        <vt:lpwstr/>
      </vt:variant>
      <vt:variant>
        <vt:lpwstr>_Toc428443589</vt:lpwstr>
      </vt:variant>
      <vt:variant>
        <vt:i4>1703941</vt:i4>
      </vt:variant>
      <vt:variant>
        <vt:i4>104</vt:i4>
      </vt:variant>
      <vt:variant>
        <vt:i4>0</vt:i4>
      </vt:variant>
      <vt:variant>
        <vt:i4>5</vt:i4>
      </vt:variant>
      <vt:variant>
        <vt:lpwstr/>
      </vt:variant>
      <vt:variant>
        <vt:lpwstr>_Toc428443588</vt:lpwstr>
      </vt:variant>
      <vt:variant>
        <vt:i4>1703946</vt:i4>
      </vt:variant>
      <vt:variant>
        <vt:i4>98</vt:i4>
      </vt:variant>
      <vt:variant>
        <vt:i4>0</vt:i4>
      </vt:variant>
      <vt:variant>
        <vt:i4>5</vt:i4>
      </vt:variant>
      <vt:variant>
        <vt:lpwstr/>
      </vt:variant>
      <vt:variant>
        <vt:lpwstr>_Toc428443587</vt:lpwstr>
      </vt:variant>
      <vt:variant>
        <vt:i4>1703947</vt:i4>
      </vt:variant>
      <vt:variant>
        <vt:i4>92</vt:i4>
      </vt:variant>
      <vt:variant>
        <vt:i4>0</vt:i4>
      </vt:variant>
      <vt:variant>
        <vt:i4>5</vt:i4>
      </vt:variant>
      <vt:variant>
        <vt:lpwstr/>
      </vt:variant>
      <vt:variant>
        <vt:lpwstr>_Toc428443586</vt:lpwstr>
      </vt:variant>
      <vt:variant>
        <vt:i4>1703944</vt:i4>
      </vt:variant>
      <vt:variant>
        <vt:i4>86</vt:i4>
      </vt:variant>
      <vt:variant>
        <vt:i4>0</vt:i4>
      </vt:variant>
      <vt:variant>
        <vt:i4>5</vt:i4>
      </vt:variant>
      <vt:variant>
        <vt:lpwstr/>
      </vt:variant>
      <vt:variant>
        <vt:lpwstr>_Toc428443585</vt:lpwstr>
      </vt:variant>
      <vt:variant>
        <vt:i4>1703945</vt:i4>
      </vt:variant>
      <vt:variant>
        <vt:i4>80</vt:i4>
      </vt:variant>
      <vt:variant>
        <vt:i4>0</vt:i4>
      </vt:variant>
      <vt:variant>
        <vt:i4>5</vt:i4>
      </vt:variant>
      <vt:variant>
        <vt:lpwstr/>
      </vt:variant>
      <vt:variant>
        <vt:lpwstr>_Toc428443584</vt:lpwstr>
      </vt:variant>
      <vt:variant>
        <vt:i4>1703950</vt:i4>
      </vt:variant>
      <vt:variant>
        <vt:i4>74</vt:i4>
      </vt:variant>
      <vt:variant>
        <vt:i4>0</vt:i4>
      </vt:variant>
      <vt:variant>
        <vt:i4>5</vt:i4>
      </vt:variant>
      <vt:variant>
        <vt:lpwstr/>
      </vt:variant>
      <vt:variant>
        <vt:lpwstr>_Toc428443583</vt:lpwstr>
      </vt:variant>
      <vt:variant>
        <vt:i4>1703951</vt:i4>
      </vt:variant>
      <vt:variant>
        <vt:i4>68</vt:i4>
      </vt:variant>
      <vt:variant>
        <vt:i4>0</vt:i4>
      </vt:variant>
      <vt:variant>
        <vt:i4>5</vt:i4>
      </vt:variant>
      <vt:variant>
        <vt:lpwstr/>
      </vt:variant>
      <vt:variant>
        <vt:lpwstr>_Toc428443582</vt:lpwstr>
      </vt:variant>
      <vt:variant>
        <vt:i4>1703948</vt:i4>
      </vt:variant>
      <vt:variant>
        <vt:i4>62</vt:i4>
      </vt:variant>
      <vt:variant>
        <vt:i4>0</vt:i4>
      </vt:variant>
      <vt:variant>
        <vt:i4>5</vt:i4>
      </vt:variant>
      <vt:variant>
        <vt:lpwstr/>
      </vt:variant>
      <vt:variant>
        <vt:lpwstr>_Toc428443581</vt:lpwstr>
      </vt:variant>
      <vt:variant>
        <vt:i4>1703949</vt:i4>
      </vt:variant>
      <vt:variant>
        <vt:i4>56</vt:i4>
      </vt:variant>
      <vt:variant>
        <vt:i4>0</vt:i4>
      </vt:variant>
      <vt:variant>
        <vt:i4>5</vt:i4>
      </vt:variant>
      <vt:variant>
        <vt:lpwstr/>
      </vt:variant>
      <vt:variant>
        <vt:lpwstr>_Toc428443580</vt:lpwstr>
      </vt:variant>
      <vt:variant>
        <vt:i4>1376260</vt:i4>
      </vt:variant>
      <vt:variant>
        <vt:i4>50</vt:i4>
      </vt:variant>
      <vt:variant>
        <vt:i4>0</vt:i4>
      </vt:variant>
      <vt:variant>
        <vt:i4>5</vt:i4>
      </vt:variant>
      <vt:variant>
        <vt:lpwstr/>
      </vt:variant>
      <vt:variant>
        <vt:lpwstr>_Toc428443579</vt:lpwstr>
      </vt:variant>
      <vt:variant>
        <vt:i4>1376261</vt:i4>
      </vt:variant>
      <vt:variant>
        <vt:i4>44</vt:i4>
      </vt:variant>
      <vt:variant>
        <vt:i4>0</vt:i4>
      </vt:variant>
      <vt:variant>
        <vt:i4>5</vt:i4>
      </vt:variant>
      <vt:variant>
        <vt:lpwstr/>
      </vt:variant>
      <vt:variant>
        <vt:lpwstr>_Toc428443578</vt:lpwstr>
      </vt:variant>
      <vt:variant>
        <vt:i4>1376266</vt:i4>
      </vt:variant>
      <vt:variant>
        <vt:i4>38</vt:i4>
      </vt:variant>
      <vt:variant>
        <vt:i4>0</vt:i4>
      </vt:variant>
      <vt:variant>
        <vt:i4>5</vt:i4>
      </vt:variant>
      <vt:variant>
        <vt:lpwstr/>
      </vt:variant>
      <vt:variant>
        <vt:lpwstr>_Toc428443577</vt:lpwstr>
      </vt:variant>
      <vt:variant>
        <vt:i4>1376267</vt:i4>
      </vt:variant>
      <vt:variant>
        <vt:i4>32</vt:i4>
      </vt:variant>
      <vt:variant>
        <vt:i4>0</vt:i4>
      </vt:variant>
      <vt:variant>
        <vt:i4>5</vt:i4>
      </vt:variant>
      <vt:variant>
        <vt:lpwstr/>
      </vt:variant>
      <vt:variant>
        <vt:lpwstr>_Toc428443576</vt:lpwstr>
      </vt:variant>
      <vt:variant>
        <vt:i4>1376264</vt:i4>
      </vt:variant>
      <vt:variant>
        <vt:i4>26</vt:i4>
      </vt:variant>
      <vt:variant>
        <vt:i4>0</vt:i4>
      </vt:variant>
      <vt:variant>
        <vt:i4>5</vt:i4>
      </vt:variant>
      <vt:variant>
        <vt:lpwstr/>
      </vt:variant>
      <vt:variant>
        <vt:lpwstr>_Toc428443575</vt:lpwstr>
      </vt:variant>
      <vt:variant>
        <vt:i4>1376265</vt:i4>
      </vt:variant>
      <vt:variant>
        <vt:i4>20</vt:i4>
      </vt:variant>
      <vt:variant>
        <vt:i4>0</vt:i4>
      </vt:variant>
      <vt:variant>
        <vt:i4>5</vt:i4>
      </vt:variant>
      <vt:variant>
        <vt:lpwstr/>
      </vt:variant>
      <vt:variant>
        <vt:lpwstr>_Toc428443574</vt:lpwstr>
      </vt:variant>
      <vt:variant>
        <vt:i4>1376270</vt:i4>
      </vt:variant>
      <vt:variant>
        <vt:i4>14</vt:i4>
      </vt:variant>
      <vt:variant>
        <vt:i4>0</vt:i4>
      </vt:variant>
      <vt:variant>
        <vt:i4>5</vt:i4>
      </vt:variant>
      <vt:variant>
        <vt:lpwstr/>
      </vt:variant>
      <vt:variant>
        <vt:lpwstr>_Toc428443573</vt:lpwstr>
      </vt:variant>
      <vt:variant>
        <vt:i4>1376271</vt:i4>
      </vt:variant>
      <vt:variant>
        <vt:i4>8</vt:i4>
      </vt:variant>
      <vt:variant>
        <vt:i4>0</vt:i4>
      </vt:variant>
      <vt:variant>
        <vt:i4>5</vt:i4>
      </vt:variant>
      <vt:variant>
        <vt:lpwstr/>
      </vt:variant>
      <vt:variant>
        <vt:lpwstr>_Toc428443572</vt:lpwstr>
      </vt:variant>
      <vt:variant>
        <vt:i4>1376268</vt:i4>
      </vt:variant>
      <vt:variant>
        <vt:i4>2</vt:i4>
      </vt:variant>
      <vt:variant>
        <vt:i4>0</vt:i4>
      </vt:variant>
      <vt:variant>
        <vt:i4>5</vt:i4>
      </vt:variant>
      <vt:variant>
        <vt:lpwstr/>
      </vt:variant>
      <vt:variant>
        <vt:lpwstr>_Toc428443571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EER_4 - Informe de Gestión Ambiental y Social (IGAS)</dc:title>
  <dc:creator>carlosalinares</dc:creator>
  <cp:lastModifiedBy>IADB</cp:lastModifiedBy>
  <cp:revision>5</cp:revision>
  <cp:lastPrinted>2016-10-14T19:54:00Z</cp:lastPrinted>
  <dcterms:created xsi:type="dcterms:W3CDTF">2016-10-28T14:26:00Z</dcterms:created>
  <dcterms:modified xsi:type="dcterms:W3CDTF">2016-10-28T15:28:00Z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0x01010046CF21643EE8D14686A648AA6DAD089200D6CCF7122CF2D248A3C5BDF61ED83B22</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