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2F23FE" w:rsidRDefault="001B5186" w:rsidP="009D145D">
      <w:pPr>
        <w:pStyle w:val="Title"/>
        <w:tabs>
          <w:tab w:val="clear" w:pos="1440"/>
          <w:tab w:val="clear" w:pos="3060"/>
        </w:tabs>
        <w:spacing w:before="120" w:after="120"/>
        <w:outlineLvl w:val="9"/>
        <w:rPr>
          <w:smallCaps/>
          <w:szCs w:val="24"/>
        </w:rPr>
      </w:pPr>
      <w:r w:rsidRPr="002F23FE">
        <w:rPr>
          <w:smallCaps/>
          <w:szCs w:val="24"/>
        </w:rPr>
        <w:t>Document of the Inter-American Development Bank</w:t>
      </w:r>
    </w:p>
    <w:p w:rsidR="001B5186" w:rsidRPr="002F23FE"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1B5186" w:rsidRPr="002F23FE" w:rsidRDefault="001B5186" w:rsidP="009D145D">
      <w:pPr>
        <w:tabs>
          <w:tab w:val="left" w:pos="1440"/>
          <w:tab w:val="left" w:pos="3060"/>
        </w:tabs>
        <w:spacing w:before="120" w:after="120" w:line="240" w:lineRule="auto"/>
        <w:jc w:val="center"/>
        <w:rPr>
          <w:rFonts w:ascii="Times New Roman" w:hAnsi="Times New Roman"/>
          <w:b/>
          <w:smallCaps/>
          <w:sz w:val="24"/>
          <w:szCs w:val="24"/>
        </w:rPr>
      </w:pPr>
    </w:p>
    <w:p w:rsidR="001B5186" w:rsidRPr="002F23FE" w:rsidRDefault="001B5186"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2F23FE" w:rsidRDefault="00556707" w:rsidP="009D145D">
      <w:pPr>
        <w:tabs>
          <w:tab w:val="left" w:pos="1440"/>
          <w:tab w:val="left" w:pos="3060"/>
        </w:tabs>
        <w:spacing w:before="120" w:after="120" w:line="240" w:lineRule="auto"/>
        <w:jc w:val="center"/>
        <w:rPr>
          <w:rFonts w:ascii="Times New Roman" w:hAnsi="Times New Roman"/>
          <w:b/>
          <w:smallCaps/>
          <w:sz w:val="24"/>
          <w:szCs w:val="24"/>
          <w:highlight w:val="lightGray"/>
        </w:rPr>
      </w:pPr>
    </w:p>
    <w:p w:rsidR="00556707" w:rsidRPr="002F23FE" w:rsidRDefault="00556707" w:rsidP="009D145D">
      <w:pPr>
        <w:tabs>
          <w:tab w:val="left" w:pos="1440"/>
          <w:tab w:val="left" w:pos="3060"/>
        </w:tabs>
        <w:spacing w:before="120" w:after="120" w:line="240" w:lineRule="auto"/>
        <w:jc w:val="center"/>
        <w:rPr>
          <w:rFonts w:ascii="Times New Roman" w:hAnsi="Times New Roman"/>
          <w:b/>
          <w:smallCaps/>
          <w:sz w:val="24"/>
          <w:szCs w:val="24"/>
          <w:highlight w:val="lightGray"/>
        </w:rPr>
      </w:pPr>
    </w:p>
    <w:p w:rsidR="00556707" w:rsidRPr="002F23FE" w:rsidRDefault="00556707" w:rsidP="009D145D">
      <w:pPr>
        <w:tabs>
          <w:tab w:val="left" w:pos="1440"/>
          <w:tab w:val="left" w:pos="3060"/>
        </w:tabs>
        <w:spacing w:before="120" w:after="120" w:line="240" w:lineRule="auto"/>
        <w:jc w:val="center"/>
        <w:rPr>
          <w:rFonts w:ascii="Times New Roman" w:hAnsi="Times New Roman"/>
          <w:b/>
          <w:smallCaps/>
          <w:sz w:val="24"/>
          <w:szCs w:val="24"/>
          <w:highlight w:val="lightGray"/>
        </w:rPr>
      </w:pPr>
    </w:p>
    <w:p w:rsidR="00556707" w:rsidRPr="002F23FE" w:rsidRDefault="00556707" w:rsidP="009D145D">
      <w:pPr>
        <w:tabs>
          <w:tab w:val="left" w:pos="1440"/>
          <w:tab w:val="left" w:pos="3060"/>
        </w:tabs>
        <w:spacing w:before="120" w:after="120" w:line="240" w:lineRule="auto"/>
        <w:jc w:val="center"/>
        <w:rPr>
          <w:rFonts w:ascii="Times New Roman" w:hAnsi="Times New Roman"/>
          <w:b/>
          <w:smallCaps/>
          <w:sz w:val="24"/>
          <w:szCs w:val="24"/>
          <w:highlight w:val="lightGray"/>
        </w:rPr>
      </w:pPr>
    </w:p>
    <w:p w:rsidR="00556707" w:rsidRPr="002F23FE" w:rsidRDefault="00556707" w:rsidP="009D145D">
      <w:pPr>
        <w:tabs>
          <w:tab w:val="left" w:pos="1440"/>
          <w:tab w:val="left" w:pos="3060"/>
        </w:tabs>
        <w:spacing w:before="120" w:after="120" w:line="240" w:lineRule="auto"/>
        <w:jc w:val="center"/>
        <w:rPr>
          <w:rFonts w:ascii="Times New Roman" w:hAnsi="Times New Roman"/>
          <w:b/>
          <w:smallCaps/>
          <w:sz w:val="24"/>
          <w:szCs w:val="24"/>
          <w:highlight w:val="lightGray"/>
        </w:rPr>
      </w:pPr>
    </w:p>
    <w:p w:rsidR="00556707" w:rsidRPr="002F23FE" w:rsidRDefault="00556707" w:rsidP="009D145D">
      <w:pPr>
        <w:tabs>
          <w:tab w:val="left" w:pos="1440"/>
          <w:tab w:val="left" w:pos="3060"/>
        </w:tabs>
        <w:spacing w:before="120" w:after="120" w:line="240" w:lineRule="auto"/>
        <w:jc w:val="center"/>
        <w:rPr>
          <w:rFonts w:ascii="Times New Roman" w:hAnsi="Times New Roman"/>
          <w:b/>
          <w:smallCaps/>
          <w:sz w:val="24"/>
          <w:szCs w:val="24"/>
          <w:highlight w:val="lightGray"/>
        </w:rPr>
      </w:pPr>
    </w:p>
    <w:p w:rsidR="00556707" w:rsidRPr="00667474" w:rsidRDefault="00556707" w:rsidP="009D145D">
      <w:pPr>
        <w:tabs>
          <w:tab w:val="left" w:pos="1440"/>
          <w:tab w:val="left" w:pos="3060"/>
        </w:tabs>
        <w:spacing w:before="120" w:after="120" w:line="240" w:lineRule="auto"/>
        <w:jc w:val="center"/>
        <w:rPr>
          <w:rFonts w:ascii="Times New Roman" w:hAnsi="Times New Roman"/>
          <w:b/>
          <w:smallCaps/>
          <w:sz w:val="28"/>
          <w:szCs w:val="28"/>
          <w:highlight w:val="lightGray"/>
        </w:rPr>
      </w:pPr>
    </w:p>
    <w:p w:rsidR="001B5186" w:rsidRPr="00667474" w:rsidRDefault="00D67756" w:rsidP="009D145D">
      <w:pPr>
        <w:tabs>
          <w:tab w:val="left" w:pos="1440"/>
          <w:tab w:val="left" w:pos="3060"/>
        </w:tabs>
        <w:spacing w:before="120" w:after="120" w:line="240" w:lineRule="auto"/>
        <w:jc w:val="center"/>
        <w:rPr>
          <w:rFonts w:ascii="Times New Roman" w:hAnsi="Times New Roman"/>
          <w:b/>
          <w:smallCaps/>
          <w:sz w:val="28"/>
          <w:szCs w:val="28"/>
          <w:highlight w:val="lightGray"/>
        </w:rPr>
      </w:pPr>
      <w:r w:rsidRPr="00667474">
        <w:rPr>
          <w:rFonts w:ascii="Times New Roman" w:hAnsi="Times New Roman"/>
          <w:b/>
          <w:smallCaps/>
          <w:sz w:val="28"/>
          <w:szCs w:val="28"/>
          <w:highlight w:val="lightGray"/>
        </w:rPr>
        <w:t>JAMAICA</w:t>
      </w:r>
    </w:p>
    <w:p w:rsidR="001B5186" w:rsidRPr="00667474" w:rsidRDefault="001B5186" w:rsidP="009D145D">
      <w:pPr>
        <w:tabs>
          <w:tab w:val="left" w:pos="1440"/>
          <w:tab w:val="left" w:pos="3060"/>
        </w:tabs>
        <w:spacing w:before="120" w:after="120" w:line="240" w:lineRule="auto"/>
        <w:jc w:val="center"/>
        <w:rPr>
          <w:rFonts w:ascii="Times New Roman" w:hAnsi="Times New Roman"/>
          <w:b/>
          <w:smallCaps/>
          <w:sz w:val="28"/>
          <w:szCs w:val="28"/>
          <w:highlight w:val="lightGray"/>
        </w:rPr>
      </w:pPr>
    </w:p>
    <w:p w:rsidR="001B5186" w:rsidRPr="00667474" w:rsidRDefault="00D67756" w:rsidP="009D145D">
      <w:pPr>
        <w:tabs>
          <w:tab w:val="left" w:pos="1440"/>
          <w:tab w:val="left" w:pos="3060"/>
        </w:tabs>
        <w:spacing w:before="120" w:after="120" w:line="240" w:lineRule="auto"/>
        <w:jc w:val="center"/>
        <w:rPr>
          <w:rFonts w:ascii="Times New Roman" w:hAnsi="Times New Roman"/>
          <w:b/>
          <w:smallCaps/>
          <w:sz w:val="28"/>
          <w:szCs w:val="28"/>
        </w:rPr>
      </w:pPr>
      <w:r w:rsidRPr="00667474">
        <w:rPr>
          <w:rFonts w:ascii="Times New Roman" w:hAnsi="Times New Roman"/>
          <w:b/>
          <w:smallCaps/>
          <w:sz w:val="28"/>
          <w:szCs w:val="28"/>
        </w:rPr>
        <w:t xml:space="preserve">Fiscal Structural </w:t>
      </w:r>
      <w:proofErr w:type="spellStart"/>
      <w:r w:rsidRPr="00667474">
        <w:rPr>
          <w:rFonts w:ascii="Times New Roman" w:hAnsi="Times New Roman"/>
          <w:b/>
          <w:smallCaps/>
          <w:sz w:val="28"/>
          <w:szCs w:val="28"/>
        </w:rPr>
        <w:t>Programme</w:t>
      </w:r>
      <w:proofErr w:type="spellEnd"/>
      <w:r w:rsidRPr="00667474">
        <w:rPr>
          <w:rFonts w:ascii="Times New Roman" w:hAnsi="Times New Roman"/>
          <w:b/>
          <w:smallCaps/>
          <w:sz w:val="28"/>
          <w:szCs w:val="28"/>
        </w:rPr>
        <w:t xml:space="preserve"> for Economic Growth I</w:t>
      </w:r>
    </w:p>
    <w:p w:rsidR="001B5186" w:rsidRPr="00667474" w:rsidRDefault="001B5186" w:rsidP="009D145D">
      <w:pPr>
        <w:pStyle w:val="Newpage"/>
        <w:spacing w:before="120" w:after="120"/>
        <w:rPr>
          <w:rFonts w:cs="Times New Roman"/>
          <w:b w:val="0"/>
          <w:caps/>
          <w:smallCaps w:val="0"/>
          <w:sz w:val="28"/>
          <w:szCs w:val="28"/>
        </w:rPr>
      </w:pPr>
    </w:p>
    <w:p w:rsidR="001B5186" w:rsidRPr="00667474" w:rsidRDefault="00D67756" w:rsidP="009D145D">
      <w:pPr>
        <w:tabs>
          <w:tab w:val="left" w:pos="1440"/>
          <w:tab w:val="left" w:pos="3060"/>
        </w:tabs>
        <w:spacing w:before="120" w:after="120" w:line="240" w:lineRule="auto"/>
        <w:jc w:val="center"/>
        <w:rPr>
          <w:rFonts w:ascii="Times New Roman" w:hAnsi="Times New Roman"/>
          <w:b/>
          <w:smallCaps/>
          <w:sz w:val="28"/>
          <w:szCs w:val="28"/>
        </w:rPr>
      </w:pPr>
      <w:r w:rsidRPr="00667474">
        <w:rPr>
          <w:rFonts w:ascii="Times New Roman" w:hAnsi="Times New Roman"/>
          <w:b/>
          <w:smallCaps/>
          <w:sz w:val="28"/>
          <w:szCs w:val="28"/>
        </w:rPr>
        <w:t>(JA-L1038)</w:t>
      </w:r>
    </w:p>
    <w:p w:rsidR="00D67756" w:rsidRPr="00667474" w:rsidRDefault="00D67756" w:rsidP="009D145D">
      <w:pPr>
        <w:tabs>
          <w:tab w:val="left" w:pos="1440"/>
          <w:tab w:val="left" w:pos="3060"/>
        </w:tabs>
        <w:spacing w:before="120" w:after="120" w:line="240" w:lineRule="auto"/>
        <w:jc w:val="center"/>
        <w:rPr>
          <w:rFonts w:ascii="Times New Roman" w:hAnsi="Times New Roman"/>
          <w:smallCaps/>
          <w:sz w:val="28"/>
          <w:szCs w:val="28"/>
        </w:rPr>
      </w:pPr>
    </w:p>
    <w:p w:rsidR="001B5186" w:rsidRPr="00667474" w:rsidRDefault="001B5186" w:rsidP="009D145D">
      <w:pPr>
        <w:tabs>
          <w:tab w:val="left" w:pos="1440"/>
          <w:tab w:val="left" w:pos="3060"/>
        </w:tabs>
        <w:spacing w:before="120" w:after="120" w:line="240" w:lineRule="auto"/>
        <w:jc w:val="center"/>
        <w:outlineLvl w:val="0"/>
        <w:rPr>
          <w:rFonts w:ascii="Times New Roman" w:hAnsi="Times New Roman"/>
          <w:b/>
          <w:smallCaps/>
          <w:sz w:val="28"/>
          <w:szCs w:val="28"/>
        </w:rPr>
      </w:pPr>
      <w:r w:rsidRPr="00667474">
        <w:rPr>
          <w:rFonts w:ascii="Times New Roman" w:hAnsi="Times New Roman"/>
          <w:b/>
          <w:smallCaps/>
          <w:sz w:val="28"/>
          <w:szCs w:val="28"/>
        </w:rPr>
        <w:t>monitoring and evaluation plan</w:t>
      </w:r>
    </w:p>
    <w:p w:rsidR="001B5186" w:rsidRPr="002F23FE" w:rsidRDefault="001B5186" w:rsidP="009D145D">
      <w:pPr>
        <w:tabs>
          <w:tab w:val="left" w:pos="1440"/>
          <w:tab w:val="left" w:pos="3060"/>
        </w:tabs>
        <w:spacing w:before="120" w:after="120" w:line="240" w:lineRule="auto"/>
        <w:outlineLvl w:val="0"/>
        <w:rPr>
          <w:rFonts w:ascii="Times New Roman" w:hAnsi="Times New Roman"/>
          <w:b/>
          <w:smallCaps/>
          <w:sz w:val="24"/>
          <w:szCs w:val="24"/>
        </w:rPr>
      </w:pPr>
    </w:p>
    <w:p w:rsidR="001B5186"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2F23FE" w:rsidRDefault="009D145D" w:rsidP="00B4577C">
      <w:pPr>
        <w:pStyle w:val="ColorfulList-Accent11"/>
        <w:rPr>
          <w:rFonts w:ascii="Times New Roman" w:hAnsi="Times New Roman"/>
          <w:b/>
          <w:sz w:val="24"/>
          <w:szCs w:val="24"/>
        </w:rPr>
      </w:pPr>
    </w:p>
    <w:p w:rsidR="001B5186" w:rsidRPr="002F23FE"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2F23FE"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1B5186" w:rsidRPr="002F23FE"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1B5186" w:rsidRPr="002F23FE" w:rsidRDefault="001B5186" w:rsidP="009D145D">
      <w:pPr>
        <w:tabs>
          <w:tab w:val="left" w:pos="1440"/>
          <w:tab w:val="left" w:pos="3060"/>
        </w:tabs>
        <w:spacing w:before="120" w:after="120" w:line="240" w:lineRule="auto"/>
        <w:jc w:val="center"/>
        <w:rPr>
          <w:rFonts w:ascii="Times New Roman" w:hAnsi="Times New Roman"/>
          <w:sz w:val="24"/>
          <w:szCs w:val="24"/>
        </w:rPr>
      </w:pPr>
    </w:p>
    <w:p w:rsidR="001B5186" w:rsidRPr="002F23FE" w:rsidRDefault="00D67756" w:rsidP="009D145D">
      <w:pPr>
        <w:pStyle w:val="BodyText"/>
        <w:pBdr>
          <w:top w:val="single" w:sz="4" w:space="1" w:color="auto"/>
          <w:left w:val="single" w:sz="4" w:space="4" w:color="auto"/>
          <w:bottom w:val="single" w:sz="4" w:space="1" w:color="auto"/>
          <w:right w:val="single" w:sz="4" w:space="4" w:color="auto"/>
        </w:pBdr>
        <w:tabs>
          <w:tab w:val="left" w:pos="1440"/>
        </w:tabs>
        <w:spacing w:before="120" w:after="120"/>
        <w:jc w:val="both"/>
        <w:rPr>
          <w:szCs w:val="24"/>
        </w:rPr>
      </w:pPr>
      <w:r w:rsidRPr="002F23FE">
        <w:rPr>
          <w:szCs w:val="24"/>
        </w:rPr>
        <w:t>This document was prepared by the project team consisting of: Gerardo Reyes-</w:t>
      </w:r>
      <w:proofErr w:type="spellStart"/>
      <w:r w:rsidRPr="002F23FE">
        <w:rPr>
          <w:szCs w:val="24"/>
        </w:rPr>
        <w:t>Tagle</w:t>
      </w:r>
      <w:proofErr w:type="spellEnd"/>
      <w:r w:rsidRPr="002F23FE">
        <w:rPr>
          <w:szCs w:val="24"/>
        </w:rPr>
        <w:t xml:space="preserve"> (IFD/FMM), Project Team Leader; </w:t>
      </w:r>
      <w:proofErr w:type="spellStart"/>
      <w:r w:rsidRPr="002F23FE">
        <w:rPr>
          <w:szCs w:val="24"/>
        </w:rPr>
        <w:t>Ángel</w:t>
      </w:r>
      <w:proofErr w:type="spellEnd"/>
      <w:r w:rsidRPr="002F23FE">
        <w:rPr>
          <w:szCs w:val="24"/>
        </w:rPr>
        <w:t xml:space="preserve"> </w:t>
      </w:r>
      <w:proofErr w:type="spellStart"/>
      <w:r w:rsidRPr="002F23FE">
        <w:rPr>
          <w:szCs w:val="24"/>
        </w:rPr>
        <w:t>Melguizo</w:t>
      </w:r>
      <w:proofErr w:type="spellEnd"/>
      <w:r w:rsidRPr="002F23FE">
        <w:rPr>
          <w:szCs w:val="24"/>
        </w:rPr>
        <w:t xml:space="preserve"> (SCL/LMK) Alternate Team Leader; Juan Pedro </w:t>
      </w:r>
      <w:proofErr w:type="spellStart"/>
      <w:r w:rsidRPr="002F23FE">
        <w:rPr>
          <w:szCs w:val="24"/>
        </w:rPr>
        <w:t>Schmid</w:t>
      </w:r>
      <w:proofErr w:type="spellEnd"/>
      <w:r w:rsidRPr="002F23FE">
        <w:rPr>
          <w:szCs w:val="24"/>
        </w:rPr>
        <w:t xml:space="preserve"> (CCB/CJA); Camila </w:t>
      </w:r>
      <w:proofErr w:type="spellStart"/>
      <w:r w:rsidRPr="002F23FE">
        <w:rPr>
          <w:szCs w:val="24"/>
        </w:rPr>
        <w:t>Giraldo</w:t>
      </w:r>
      <w:proofErr w:type="spellEnd"/>
      <w:r w:rsidRPr="002F23FE">
        <w:rPr>
          <w:szCs w:val="24"/>
        </w:rPr>
        <w:t xml:space="preserve">, </w:t>
      </w:r>
      <w:proofErr w:type="spellStart"/>
      <w:r w:rsidRPr="002F23FE">
        <w:rPr>
          <w:szCs w:val="24"/>
        </w:rPr>
        <w:t>Marcio</w:t>
      </w:r>
      <w:proofErr w:type="spellEnd"/>
      <w:r w:rsidRPr="002F23FE">
        <w:rPr>
          <w:szCs w:val="24"/>
        </w:rPr>
        <w:t xml:space="preserve"> </w:t>
      </w:r>
      <w:proofErr w:type="spellStart"/>
      <w:r w:rsidRPr="002F23FE">
        <w:rPr>
          <w:szCs w:val="24"/>
        </w:rPr>
        <w:t>Cracel</w:t>
      </w:r>
      <w:proofErr w:type="spellEnd"/>
      <w:r w:rsidRPr="002F23FE">
        <w:rPr>
          <w:szCs w:val="24"/>
        </w:rPr>
        <w:t xml:space="preserve">, Carlos </w:t>
      </w:r>
      <w:proofErr w:type="spellStart"/>
      <w:r w:rsidRPr="002F23FE">
        <w:rPr>
          <w:szCs w:val="24"/>
        </w:rPr>
        <w:t>Silvani</w:t>
      </w:r>
      <w:proofErr w:type="spellEnd"/>
      <w:r w:rsidRPr="002F23FE">
        <w:rPr>
          <w:szCs w:val="24"/>
        </w:rPr>
        <w:t xml:space="preserve"> and Hunt Howell (consultants); Marina Massini (IFD/FMM) and Javier Jimenez-</w:t>
      </w:r>
      <w:proofErr w:type="spellStart"/>
      <w:r w:rsidRPr="002F23FE">
        <w:rPr>
          <w:szCs w:val="24"/>
        </w:rPr>
        <w:t>Mosquera</w:t>
      </w:r>
      <w:proofErr w:type="spellEnd"/>
      <w:r w:rsidRPr="002F23FE">
        <w:rPr>
          <w:szCs w:val="24"/>
        </w:rPr>
        <w:t xml:space="preserve"> (LEG/SGO)</w:t>
      </w:r>
      <w:r w:rsidR="00C058D2" w:rsidRPr="002F23FE">
        <w:rPr>
          <w:szCs w:val="24"/>
        </w:rPr>
        <w:t>.</w:t>
      </w:r>
    </w:p>
    <w:p w:rsidR="000A765C" w:rsidRPr="009D145D" w:rsidRDefault="000A765C" w:rsidP="009D145D">
      <w:pPr>
        <w:spacing w:before="120" w:after="120" w:line="240" w:lineRule="auto"/>
        <w:jc w:val="center"/>
        <w:rPr>
          <w:rFonts w:ascii="Times New Roman" w:hAnsi="Times New Roman"/>
          <w:b/>
          <w:smallCaps/>
          <w:sz w:val="24"/>
          <w:szCs w:val="24"/>
        </w:rPr>
      </w:pPr>
      <w:r w:rsidRPr="002F23FE">
        <w:rPr>
          <w:rFonts w:ascii="Times New Roman" w:hAnsi="Times New Roman"/>
          <w:b/>
          <w:sz w:val="24"/>
          <w:szCs w:val="24"/>
        </w:rPr>
        <w:br w:type="page"/>
      </w:r>
      <w:r w:rsidRPr="009D145D">
        <w:rPr>
          <w:rFonts w:ascii="Times New Roman" w:hAnsi="Times New Roman"/>
          <w:b/>
          <w:smallCaps/>
          <w:sz w:val="24"/>
          <w:szCs w:val="24"/>
        </w:rPr>
        <w:lastRenderedPageBreak/>
        <w:t>Content</w:t>
      </w:r>
    </w:p>
    <w:p w:rsidR="000A765C" w:rsidRPr="002F23FE" w:rsidRDefault="000A765C" w:rsidP="009D145D">
      <w:pPr>
        <w:spacing w:before="120" w:after="120" w:line="240" w:lineRule="auto"/>
        <w:ind w:left="1080"/>
        <w:jc w:val="center"/>
        <w:rPr>
          <w:rFonts w:ascii="Times New Roman" w:hAnsi="Times New Roman"/>
          <w:sz w:val="24"/>
          <w:szCs w:val="24"/>
        </w:rPr>
      </w:pPr>
    </w:p>
    <w:p w:rsidR="00617BBD" w:rsidRPr="002F23FE" w:rsidRDefault="00617BBD" w:rsidP="009D145D">
      <w:pPr>
        <w:spacing w:before="120" w:after="120" w:line="240" w:lineRule="auto"/>
        <w:ind w:left="1080"/>
        <w:jc w:val="center"/>
        <w:rPr>
          <w:rFonts w:ascii="Times New Roman" w:hAnsi="Times New Roman"/>
          <w:sz w:val="24"/>
          <w:szCs w:val="24"/>
        </w:rPr>
      </w:pPr>
    </w:p>
    <w:p w:rsidR="000A765C" w:rsidRPr="002F23FE" w:rsidRDefault="000A765C" w:rsidP="009D145D">
      <w:pPr>
        <w:spacing w:before="120" w:after="120" w:line="240" w:lineRule="auto"/>
        <w:jc w:val="both"/>
        <w:rPr>
          <w:rFonts w:ascii="Times New Roman" w:hAnsi="Times New Roman"/>
          <w:sz w:val="24"/>
          <w:szCs w:val="24"/>
        </w:rPr>
      </w:pPr>
    </w:p>
    <w:p w:rsidR="000A765C" w:rsidRPr="00667474" w:rsidRDefault="000A765C" w:rsidP="009D145D">
      <w:pPr>
        <w:numPr>
          <w:ilvl w:val="0"/>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 xml:space="preserve">Introduction </w:t>
      </w:r>
    </w:p>
    <w:p w:rsidR="000A765C" w:rsidRPr="00667474" w:rsidRDefault="000A765C" w:rsidP="009D145D">
      <w:pPr>
        <w:numPr>
          <w:ilvl w:val="0"/>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Monitoring</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Indicators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Data Collection and Instruments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Reporting Monitoring Results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Monitoring Coordination, Work Plan and Budget</w:t>
      </w:r>
    </w:p>
    <w:p w:rsidR="000A765C" w:rsidRPr="00667474" w:rsidRDefault="000A765C" w:rsidP="009D145D">
      <w:pPr>
        <w:numPr>
          <w:ilvl w:val="0"/>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Evaluation</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Main Evaluation Question(s)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Existing Knowledge (previous evaluations, ex ante economic analysis)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Key Outcome Indicators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Evaluation Methodology</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Reporting Evaluation Results</w:t>
      </w:r>
    </w:p>
    <w:p w:rsidR="000A765C" w:rsidRPr="00667474" w:rsidRDefault="000A765C" w:rsidP="009D145D">
      <w:pPr>
        <w:numPr>
          <w:ilvl w:val="1"/>
          <w:numId w:val="1"/>
        </w:numPr>
        <w:spacing w:before="120" w:after="120" w:line="240" w:lineRule="auto"/>
        <w:jc w:val="both"/>
        <w:rPr>
          <w:rFonts w:ascii="Times New Roman" w:hAnsi="Times New Roman"/>
          <w:sz w:val="24"/>
          <w:szCs w:val="24"/>
        </w:rPr>
      </w:pPr>
      <w:r w:rsidRPr="00667474">
        <w:rPr>
          <w:rFonts w:ascii="Times New Roman" w:hAnsi="Times New Roman"/>
          <w:sz w:val="24"/>
          <w:szCs w:val="24"/>
        </w:rPr>
        <w:t>Evaluation Coordination, Work Plan and Budget</w:t>
      </w:r>
    </w:p>
    <w:p w:rsidR="000A765C" w:rsidRPr="00667474" w:rsidRDefault="000A765C" w:rsidP="009D145D">
      <w:pPr>
        <w:spacing w:before="120" w:after="120" w:line="240" w:lineRule="auto"/>
        <w:jc w:val="both"/>
        <w:rPr>
          <w:rFonts w:ascii="Times New Roman" w:hAnsi="Times New Roman"/>
          <w:sz w:val="24"/>
          <w:szCs w:val="24"/>
        </w:rPr>
      </w:pPr>
    </w:p>
    <w:p w:rsidR="000A765C" w:rsidRPr="00667474" w:rsidRDefault="004C69D2" w:rsidP="009D145D">
      <w:pPr>
        <w:spacing w:before="120" w:after="120" w:line="240" w:lineRule="auto"/>
        <w:ind w:left="360"/>
        <w:jc w:val="both"/>
        <w:rPr>
          <w:rFonts w:ascii="Times New Roman" w:hAnsi="Times New Roman"/>
          <w:sz w:val="24"/>
          <w:szCs w:val="24"/>
        </w:rPr>
      </w:pPr>
      <w:r w:rsidRPr="00667474">
        <w:rPr>
          <w:rFonts w:ascii="Times New Roman" w:hAnsi="Times New Roman"/>
          <w:sz w:val="24"/>
          <w:szCs w:val="24"/>
        </w:rPr>
        <w:t>Annex I</w:t>
      </w:r>
      <w:r w:rsidR="00667474">
        <w:rPr>
          <w:rFonts w:ascii="Times New Roman" w:hAnsi="Times New Roman"/>
          <w:sz w:val="24"/>
          <w:szCs w:val="24"/>
        </w:rPr>
        <w:t xml:space="preserve"> – Terms of Reference</w:t>
      </w:r>
    </w:p>
    <w:p w:rsidR="00490417" w:rsidRPr="002F23FE" w:rsidRDefault="00490417" w:rsidP="009D145D">
      <w:pPr>
        <w:spacing w:before="120" w:after="120" w:line="240" w:lineRule="auto"/>
        <w:rPr>
          <w:rFonts w:ascii="Times New Roman" w:hAnsi="Times New Roman"/>
          <w:b/>
          <w:sz w:val="24"/>
          <w:szCs w:val="24"/>
        </w:rPr>
      </w:pPr>
      <w:r w:rsidRPr="002F23FE">
        <w:rPr>
          <w:rFonts w:ascii="Times New Roman" w:hAnsi="Times New Roman"/>
          <w:b/>
          <w:sz w:val="24"/>
          <w:szCs w:val="24"/>
        </w:rPr>
        <w:br w:type="page"/>
      </w:r>
    </w:p>
    <w:p w:rsidR="00A53CF6" w:rsidRPr="002F23FE" w:rsidRDefault="00A53CF6" w:rsidP="009D145D">
      <w:pPr>
        <w:spacing w:before="120" w:after="120" w:line="240" w:lineRule="auto"/>
        <w:rPr>
          <w:rFonts w:ascii="Times New Roman" w:hAnsi="Times New Roman"/>
          <w:b/>
          <w:sz w:val="24"/>
          <w:szCs w:val="24"/>
        </w:rPr>
      </w:pPr>
    </w:p>
    <w:tbl>
      <w:tblPr>
        <w:tblW w:w="8640" w:type="dxa"/>
        <w:tblInd w:w="108" w:type="dxa"/>
        <w:tblLook w:val="01E0" w:firstRow="1" w:lastRow="1" w:firstColumn="1" w:lastColumn="1" w:noHBand="0" w:noVBand="0"/>
      </w:tblPr>
      <w:tblGrid>
        <w:gridCol w:w="1620"/>
        <w:gridCol w:w="7020"/>
      </w:tblGrid>
      <w:tr w:rsidR="00A53CF6" w:rsidRPr="002F23FE" w:rsidTr="00773F3B">
        <w:trPr>
          <w:cantSplit/>
          <w:trHeight w:val="423"/>
        </w:trPr>
        <w:tc>
          <w:tcPr>
            <w:tcW w:w="8640" w:type="dxa"/>
            <w:gridSpan w:val="2"/>
            <w:vAlign w:val="center"/>
          </w:tcPr>
          <w:p w:rsidR="00A53CF6" w:rsidRPr="002F23FE" w:rsidRDefault="00A53CF6" w:rsidP="009D145D">
            <w:pPr>
              <w:shd w:val="clear" w:color="auto" w:fill="FFFFFF" w:themeFill="background1"/>
              <w:spacing w:before="120" w:after="120" w:line="240" w:lineRule="auto"/>
              <w:jc w:val="center"/>
              <w:rPr>
                <w:rFonts w:ascii="Times New Roman" w:eastAsia="Arial Unicode MS" w:hAnsi="Times New Roman"/>
                <w:b/>
                <w:bCs/>
                <w:smallCaps/>
                <w:sz w:val="24"/>
                <w:szCs w:val="24"/>
              </w:rPr>
            </w:pPr>
            <w:r w:rsidRPr="002F23FE">
              <w:rPr>
                <w:rFonts w:ascii="Times New Roman" w:eastAsia="Arial Unicode MS" w:hAnsi="Times New Roman"/>
                <w:b/>
                <w:bCs/>
                <w:smallCaps/>
                <w:sz w:val="24"/>
                <w:szCs w:val="24"/>
              </w:rPr>
              <w:t>Abbreviations</w:t>
            </w:r>
          </w:p>
          <w:p w:rsidR="00A53CF6" w:rsidRPr="002F23FE" w:rsidRDefault="00A53CF6" w:rsidP="009D145D">
            <w:pPr>
              <w:shd w:val="clear" w:color="auto" w:fill="FFFFFF" w:themeFill="background1"/>
              <w:spacing w:before="120" w:after="120" w:line="240" w:lineRule="auto"/>
              <w:jc w:val="center"/>
              <w:rPr>
                <w:rFonts w:ascii="Times New Roman" w:hAnsi="Times New Roman"/>
                <w:b/>
                <w:smallCaps/>
                <w:sz w:val="24"/>
                <w:szCs w:val="24"/>
              </w:rPr>
            </w:pP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FFF</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Flexible Financing Facility</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 xml:space="preserve">GDP </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 xml:space="preserve">Gross Domestic Product </w:t>
            </w:r>
          </w:p>
        </w:tc>
      </w:tr>
      <w:tr w:rsidR="00A53CF6" w:rsidRPr="002F23FE" w:rsidTr="00773F3B">
        <w:trPr>
          <w:cantSplit/>
          <w:trHeight w:val="422"/>
        </w:trPr>
        <w:tc>
          <w:tcPr>
            <w:tcW w:w="1620" w:type="dxa"/>
            <w:vAlign w:val="center"/>
          </w:tcPr>
          <w:p w:rsidR="00A53CF6" w:rsidRPr="002F23FE" w:rsidRDefault="00A53CF6" w:rsidP="00B4577C">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GO</w:t>
            </w:r>
            <w:r w:rsidR="00B4577C">
              <w:rPr>
                <w:rFonts w:ascii="Times New Roman" w:hAnsi="Times New Roman"/>
                <w:sz w:val="24"/>
                <w:szCs w:val="24"/>
              </w:rPr>
              <w:t>J</w:t>
            </w:r>
          </w:p>
        </w:tc>
        <w:tc>
          <w:tcPr>
            <w:tcW w:w="7020" w:type="dxa"/>
            <w:vAlign w:val="center"/>
          </w:tcPr>
          <w:p w:rsidR="00A53CF6" w:rsidRPr="002F23FE" w:rsidRDefault="00A53CF6" w:rsidP="00B4577C">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 xml:space="preserve">Government of </w:t>
            </w:r>
            <w:r w:rsidR="00B4577C">
              <w:rPr>
                <w:rFonts w:ascii="Times New Roman" w:hAnsi="Times New Roman"/>
                <w:sz w:val="24"/>
                <w:szCs w:val="24"/>
              </w:rPr>
              <w:t>Jamaica</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ICT</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Information and Communication Technology</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IDB</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Inter-American Development Bank</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IMA</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Independent Macroeconomic Assessment</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IMF</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International Monetary Fund</w:t>
            </w:r>
          </w:p>
        </w:tc>
      </w:tr>
      <w:tr w:rsidR="00965262" w:rsidRPr="002F23FE" w:rsidTr="00773F3B">
        <w:trPr>
          <w:cantSplit/>
          <w:trHeight w:val="422"/>
        </w:trPr>
        <w:tc>
          <w:tcPr>
            <w:tcW w:w="1620" w:type="dxa"/>
            <w:vAlign w:val="center"/>
          </w:tcPr>
          <w:p w:rsidR="00965262" w:rsidRPr="002F23FE" w:rsidRDefault="00965262"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M&amp;E</w:t>
            </w:r>
          </w:p>
        </w:tc>
        <w:tc>
          <w:tcPr>
            <w:tcW w:w="7020" w:type="dxa"/>
            <w:vAlign w:val="center"/>
          </w:tcPr>
          <w:p w:rsidR="00965262" w:rsidRPr="002F23FE" w:rsidRDefault="00965262"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Monitoring and Evaluation</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MOF</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Ministry of Finance</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PBL</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Policy Based Loan</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PC</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Project Coordinator</w:t>
            </w:r>
          </w:p>
        </w:tc>
      </w:tr>
      <w:tr w:rsidR="00965262" w:rsidRPr="002F23FE" w:rsidTr="00773F3B">
        <w:trPr>
          <w:cantSplit/>
          <w:trHeight w:val="422"/>
        </w:trPr>
        <w:tc>
          <w:tcPr>
            <w:tcW w:w="1620" w:type="dxa"/>
            <w:vAlign w:val="center"/>
          </w:tcPr>
          <w:p w:rsidR="00965262" w:rsidRPr="002F23FE" w:rsidRDefault="00965262"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PMR</w:t>
            </w:r>
          </w:p>
        </w:tc>
        <w:tc>
          <w:tcPr>
            <w:tcW w:w="7020" w:type="dxa"/>
            <w:vAlign w:val="center"/>
          </w:tcPr>
          <w:p w:rsidR="00965262" w:rsidRPr="002F23FE" w:rsidRDefault="00965262"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Progress Monitoring Report</w:t>
            </w:r>
          </w:p>
        </w:tc>
      </w:tr>
      <w:tr w:rsidR="00323FD1" w:rsidRPr="002F23FE" w:rsidTr="00773F3B">
        <w:trPr>
          <w:cantSplit/>
          <w:trHeight w:val="422"/>
        </w:trPr>
        <w:tc>
          <w:tcPr>
            <w:tcW w:w="1620" w:type="dxa"/>
            <w:vAlign w:val="center"/>
          </w:tcPr>
          <w:p w:rsidR="00323FD1" w:rsidRPr="002F23FE" w:rsidRDefault="00323FD1"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TAJ</w:t>
            </w:r>
          </w:p>
        </w:tc>
        <w:tc>
          <w:tcPr>
            <w:tcW w:w="7020" w:type="dxa"/>
            <w:vAlign w:val="center"/>
          </w:tcPr>
          <w:p w:rsidR="00323FD1" w:rsidRPr="002F23FE" w:rsidRDefault="00323FD1"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Tax Administration of Jamaica</w:t>
            </w:r>
          </w:p>
        </w:tc>
      </w:tr>
      <w:tr w:rsidR="00965262" w:rsidRPr="002F23FE" w:rsidTr="00773F3B">
        <w:trPr>
          <w:cantSplit/>
          <w:trHeight w:val="422"/>
        </w:trPr>
        <w:tc>
          <w:tcPr>
            <w:tcW w:w="1620" w:type="dxa"/>
            <w:vAlign w:val="center"/>
          </w:tcPr>
          <w:p w:rsidR="00965262" w:rsidRPr="002F23FE" w:rsidRDefault="00965262"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XPMR</w:t>
            </w:r>
          </w:p>
        </w:tc>
        <w:tc>
          <w:tcPr>
            <w:tcW w:w="7020" w:type="dxa"/>
            <w:vAlign w:val="center"/>
          </w:tcPr>
          <w:p w:rsidR="00965262" w:rsidRPr="002F23FE" w:rsidRDefault="00965262"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Extended Progress Monitoring Report</w:t>
            </w:r>
          </w:p>
        </w:tc>
      </w:tr>
      <w:tr w:rsidR="00A53CF6" w:rsidRPr="002F23FE" w:rsidTr="00773F3B">
        <w:trPr>
          <w:cantSplit/>
          <w:trHeight w:val="422"/>
        </w:trPr>
        <w:tc>
          <w:tcPr>
            <w:tcW w:w="16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TC</w:t>
            </w:r>
          </w:p>
        </w:tc>
        <w:tc>
          <w:tcPr>
            <w:tcW w:w="7020" w:type="dxa"/>
            <w:vAlign w:val="center"/>
          </w:tcPr>
          <w:p w:rsidR="00A53CF6" w:rsidRPr="002F23FE" w:rsidRDefault="00A53CF6" w:rsidP="009D145D">
            <w:pPr>
              <w:shd w:val="clear" w:color="auto" w:fill="FFFFFF" w:themeFill="background1"/>
              <w:spacing w:before="120" w:after="120" w:line="240" w:lineRule="auto"/>
              <w:rPr>
                <w:rFonts w:ascii="Times New Roman" w:hAnsi="Times New Roman"/>
                <w:sz w:val="24"/>
                <w:szCs w:val="24"/>
              </w:rPr>
            </w:pPr>
            <w:r w:rsidRPr="002F23FE">
              <w:rPr>
                <w:rFonts w:ascii="Times New Roman" w:hAnsi="Times New Roman"/>
                <w:sz w:val="24"/>
                <w:szCs w:val="24"/>
              </w:rPr>
              <w:t>Technical Cooperation</w:t>
            </w:r>
          </w:p>
        </w:tc>
      </w:tr>
    </w:tbl>
    <w:p w:rsidR="007A76AD" w:rsidRPr="002F23FE" w:rsidRDefault="001B5186" w:rsidP="009D145D">
      <w:pPr>
        <w:tabs>
          <w:tab w:val="left" w:pos="1440"/>
          <w:tab w:val="left" w:pos="3060"/>
        </w:tabs>
        <w:spacing w:before="120" w:after="120" w:line="240" w:lineRule="auto"/>
        <w:jc w:val="center"/>
        <w:rPr>
          <w:rFonts w:ascii="Times New Roman" w:hAnsi="Times New Roman"/>
          <w:b/>
          <w:smallCaps/>
          <w:sz w:val="24"/>
          <w:szCs w:val="24"/>
        </w:rPr>
      </w:pPr>
      <w:r w:rsidRPr="002F23FE">
        <w:rPr>
          <w:rFonts w:ascii="Times New Roman" w:hAnsi="Times New Roman"/>
          <w:b/>
          <w:sz w:val="24"/>
          <w:szCs w:val="24"/>
        </w:rPr>
        <w:br w:type="page"/>
      </w:r>
      <w:r w:rsidR="007A76AD" w:rsidRPr="002F23FE">
        <w:rPr>
          <w:rFonts w:ascii="Times New Roman" w:hAnsi="Times New Roman"/>
          <w:b/>
          <w:smallCaps/>
          <w:sz w:val="24"/>
          <w:szCs w:val="24"/>
        </w:rPr>
        <w:lastRenderedPageBreak/>
        <w:t xml:space="preserve">Fiscal Structural </w:t>
      </w:r>
      <w:proofErr w:type="spellStart"/>
      <w:r w:rsidR="007A76AD" w:rsidRPr="002F23FE">
        <w:rPr>
          <w:rFonts w:ascii="Times New Roman" w:hAnsi="Times New Roman"/>
          <w:b/>
          <w:smallCaps/>
          <w:sz w:val="24"/>
          <w:szCs w:val="24"/>
        </w:rPr>
        <w:t>Programme</w:t>
      </w:r>
      <w:proofErr w:type="spellEnd"/>
      <w:r w:rsidR="007A76AD" w:rsidRPr="002F23FE">
        <w:rPr>
          <w:rFonts w:ascii="Times New Roman" w:hAnsi="Times New Roman"/>
          <w:b/>
          <w:smallCaps/>
          <w:sz w:val="24"/>
          <w:szCs w:val="24"/>
        </w:rPr>
        <w:t xml:space="preserve"> for Economic Growth I</w:t>
      </w:r>
    </w:p>
    <w:p w:rsidR="007A76AD" w:rsidRPr="002F23FE" w:rsidDel="00165923" w:rsidRDefault="007A76AD" w:rsidP="009D145D">
      <w:pPr>
        <w:pStyle w:val="Newpage"/>
        <w:spacing w:before="120" w:after="120"/>
        <w:rPr>
          <w:del w:id="0" w:author="Test" w:date="2014-01-10T09:03:00Z"/>
          <w:rFonts w:cs="Times New Roman"/>
          <w:b w:val="0"/>
          <w:caps/>
          <w:smallCaps w:val="0"/>
          <w:szCs w:val="24"/>
        </w:rPr>
      </w:pPr>
    </w:p>
    <w:p w:rsidR="007A76AD" w:rsidRPr="002F23FE" w:rsidRDefault="007A76AD" w:rsidP="009D145D">
      <w:pPr>
        <w:tabs>
          <w:tab w:val="left" w:pos="1440"/>
          <w:tab w:val="left" w:pos="3060"/>
        </w:tabs>
        <w:spacing w:before="120" w:after="120" w:line="240" w:lineRule="auto"/>
        <w:jc w:val="center"/>
        <w:rPr>
          <w:rFonts w:ascii="Times New Roman" w:hAnsi="Times New Roman"/>
          <w:b/>
          <w:smallCaps/>
          <w:sz w:val="24"/>
          <w:szCs w:val="24"/>
        </w:rPr>
      </w:pPr>
      <w:r w:rsidRPr="002F23FE">
        <w:rPr>
          <w:rFonts w:ascii="Times New Roman" w:hAnsi="Times New Roman"/>
          <w:b/>
          <w:smallCaps/>
          <w:sz w:val="24"/>
          <w:szCs w:val="24"/>
        </w:rPr>
        <w:t>(JA-L1038)</w:t>
      </w:r>
    </w:p>
    <w:p w:rsidR="007A76AD" w:rsidRPr="002F23FE" w:rsidDel="00165923" w:rsidRDefault="007A76AD" w:rsidP="006003A5">
      <w:pPr>
        <w:tabs>
          <w:tab w:val="left" w:pos="1440"/>
          <w:tab w:val="left" w:pos="3060"/>
        </w:tabs>
        <w:spacing w:before="120" w:after="120" w:line="240" w:lineRule="auto"/>
        <w:ind w:right="-277"/>
        <w:jc w:val="center"/>
        <w:rPr>
          <w:del w:id="1" w:author="Test" w:date="2014-01-10T09:03:00Z"/>
          <w:rFonts w:ascii="Times New Roman" w:hAnsi="Times New Roman"/>
          <w:smallCaps/>
          <w:sz w:val="24"/>
          <w:szCs w:val="24"/>
        </w:rPr>
        <w:pPrChange w:id="2" w:author="Test" w:date="2014-01-10T09:29:00Z">
          <w:pPr>
            <w:tabs>
              <w:tab w:val="left" w:pos="1440"/>
              <w:tab w:val="left" w:pos="3060"/>
            </w:tabs>
            <w:spacing w:before="120" w:after="120" w:line="240" w:lineRule="auto"/>
            <w:jc w:val="center"/>
          </w:pPr>
        </w:pPrChange>
      </w:pPr>
    </w:p>
    <w:p w:rsidR="007A76AD" w:rsidRPr="002F23FE" w:rsidRDefault="007A76AD" w:rsidP="006003A5">
      <w:pPr>
        <w:tabs>
          <w:tab w:val="left" w:pos="1440"/>
          <w:tab w:val="left" w:pos="3060"/>
        </w:tabs>
        <w:spacing w:before="120" w:after="120" w:line="240" w:lineRule="auto"/>
        <w:ind w:right="-277"/>
        <w:jc w:val="center"/>
        <w:outlineLvl w:val="0"/>
        <w:rPr>
          <w:rFonts w:ascii="Times New Roman" w:hAnsi="Times New Roman"/>
          <w:b/>
          <w:smallCaps/>
          <w:sz w:val="24"/>
          <w:szCs w:val="24"/>
        </w:rPr>
        <w:pPrChange w:id="3" w:author="Test" w:date="2014-01-10T09:29:00Z">
          <w:pPr>
            <w:tabs>
              <w:tab w:val="left" w:pos="1440"/>
              <w:tab w:val="left" w:pos="3060"/>
            </w:tabs>
            <w:spacing w:before="120" w:after="120" w:line="240" w:lineRule="auto"/>
            <w:jc w:val="center"/>
            <w:outlineLvl w:val="0"/>
          </w:pPr>
        </w:pPrChange>
      </w:pPr>
      <w:r w:rsidRPr="002F23FE">
        <w:rPr>
          <w:rFonts w:ascii="Times New Roman" w:hAnsi="Times New Roman"/>
          <w:b/>
          <w:smallCaps/>
          <w:sz w:val="24"/>
          <w:szCs w:val="24"/>
        </w:rPr>
        <w:t>monitoring and evaluation plan</w:t>
      </w:r>
    </w:p>
    <w:p w:rsidR="001B5186" w:rsidRPr="002F23FE" w:rsidDel="006003A5" w:rsidRDefault="001B5186" w:rsidP="009D145D">
      <w:pPr>
        <w:pStyle w:val="ColorfulList-Accent11"/>
        <w:spacing w:before="120" w:after="120" w:line="240" w:lineRule="auto"/>
        <w:ind w:left="1080"/>
        <w:contextualSpacing w:val="0"/>
        <w:jc w:val="center"/>
        <w:rPr>
          <w:del w:id="4" w:author="Test" w:date="2014-01-10T09:27:00Z"/>
          <w:rFonts w:ascii="Times New Roman" w:hAnsi="Times New Roman"/>
          <w:sz w:val="24"/>
          <w:szCs w:val="24"/>
        </w:rPr>
      </w:pPr>
    </w:p>
    <w:p w:rsidR="001B5186" w:rsidRPr="002F23FE" w:rsidRDefault="001B5186" w:rsidP="009D145D">
      <w:pPr>
        <w:pStyle w:val="ColorfulList-Accent11"/>
        <w:spacing w:before="120" w:after="120" w:line="240" w:lineRule="auto"/>
        <w:ind w:left="0"/>
        <w:contextualSpacing w:val="0"/>
        <w:jc w:val="both"/>
        <w:rPr>
          <w:rFonts w:ascii="Times New Roman" w:hAnsi="Times New Roman"/>
          <w:b/>
          <w:sz w:val="24"/>
          <w:szCs w:val="24"/>
        </w:rPr>
      </w:pPr>
    </w:p>
    <w:p w:rsidR="001B5186" w:rsidRPr="002F23FE" w:rsidRDefault="002F23FE" w:rsidP="00600F7F">
      <w:pPr>
        <w:pStyle w:val="FirstHeading"/>
        <w:keepNext w:val="0"/>
        <w:widowControl w:val="0"/>
        <w:numPr>
          <w:ilvl w:val="0"/>
          <w:numId w:val="5"/>
        </w:numPr>
        <w:tabs>
          <w:tab w:val="clear" w:pos="86"/>
          <w:tab w:val="left" w:pos="720"/>
        </w:tabs>
        <w:ind w:left="720" w:hanging="810"/>
        <w:rPr>
          <w:b w:val="0"/>
          <w:szCs w:val="24"/>
        </w:rPr>
      </w:pPr>
      <w:r w:rsidRPr="002F23FE">
        <w:rPr>
          <w:rFonts w:eastAsia="Batang"/>
          <w:szCs w:val="20"/>
        </w:rPr>
        <w:t>INTRODUCTION</w:t>
      </w:r>
      <w:r w:rsidRPr="002F23FE">
        <w:rPr>
          <w:szCs w:val="24"/>
        </w:rPr>
        <w:t xml:space="preserve"> </w:t>
      </w:r>
    </w:p>
    <w:p w:rsidR="007A76AD" w:rsidRPr="002F23FE" w:rsidRDefault="009858D9" w:rsidP="00600F7F">
      <w:pPr>
        <w:pStyle w:val="Paragraph"/>
        <w:numPr>
          <w:ilvl w:val="1"/>
          <w:numId w:val="7"/>
        </w:numPr>
        <w:tabs>
          <w:tab w:val="num" w:pos="630"/>
        </w:tabs>
        <w:ind w:left="690" w:hanging="600"/>
        <w:rPr>
          <w:szCs w:val="24"/>
        </w:rPr>
      </w:pPr>
      <w:r w:rsidRPr="002F23FE">
        <w:rPr>
          <w:szCs w:val="24"/>
        </w:rPr>
        <w:t xml:space="preserve">The </w:t>
      </w:r>
      <w:proofErr w:type="spellStart"/>
      <w:r w:rsidRPr="002F23FE">
        <w:rPr>
          <w:szCs w:val="24"/>
          <w:lang w:eastAsia="x-none"/>
        </w:rPr>
        <w:t>programme’s</w:t>
      </w:r>
      <w:proofErr w:type="spellEnd"/>
      <w:r w:rsidRPr="002F23FE">
        <w:rPr>
          <w:szCs w:val="24"/>
        </w:rPr>
        <w:t xml:space="preserve"> objective is to support the </w:t>
      </w:r>
      <w:proofErr w:type="spellStart"/>
      <w:r w:rsidRPr="002F23FE">
        <w:rPr>
          <w:szCs w:val="24"/>
        </w:rPr>
        <w:t>GoJ’s</w:t>
      </w:r>
      <w:proofErr w:type="spellEnd"/>
      <w:r w:rsidRPr="002F23FE">
        <w:rPr>
          <w:szCs w:val="24"/>
        </w:rPr>
        <w:t xml:space="preserve"> efforts to return to sustainable fiscal and economic growth paths by improving its fiscal balance in the short and medium term. </w:t>
      </w:r>
    </w:p>
    <w:p w:rsidR="007A76AD" w:rsidRPr="002F23FE" w:rsidRDefault="009858D9" w:rsidP="00600F7F">
      <w:pPr>
        <w:pStyle w:val="Paragraph"/>
        <w:numPr>
          <w:ilvl w:val="1"/>
          <w:numId w:val="7"/>
        </w:numPr>
        <w:tabs>
          <w:tab w:val="num" w:pos="630"/>
        </w:tabs>
        <w:ind w:left="690" w:hanging="600"/>
        <w:rPr>
          <w:szCs w:val="24"/>
        </w:rPr>
      </w:pPr>
      <w:r w:rsidRPr="002F23FE">
        <w:rPr>
          <w:szCs w:val="24"/>
        </w:rPr>
        <w:t>This will be done through: (a) implementing a pro-growth tax policy and strengthening revenue collection efforts; (b) exercising an effective control over budgetary expenditure; (c) improving the fiscal sustainability of the N</w:t>
      </w:r>
      <w:r w:rsidR="007A76AD" w:rsidRPr="002F23FE">
        <w:rPr>
          <w:szCs w:val="24"/>
        </w:rPr>
        <w:t xml:space="preserve">ational </w:t>
      </w:r>
      <w:r w:rsidRPr="002F23FE">
        <w:rPr>
          <w:szCs w:val="24"/>
        </w:rPr>
        <w:t>I</w:t>
      </w:r>
      <w:r w:rsidR="007A76AD" w:rsidRPr="002F23FE">
        <w:rPr>
          <w:szCs w:val="24"/>
        </w:rPr>
        <w:t xml:space="preserve">nsurance </w:t>
      </w:r>
      <w:r w:rsidRPr="002F23FE">
        <w:rPr>
          <w:szCs w:val="24"/>
        </w:rPr>
        <w:t>S</w:t>
      </w:r>
      <w:r w:rsidR="007A76AD" w:rsidRPr="002F23FE">
        <w:rPr>
          <w:szCs w:val="24"/>
        </w:rPr>
        <w:t>ystem (IS)</w:t>
      </w:r>
      <w:r w:rsidRPr="002F23FE">
        <w:rPr>
          <w:szCs w:val="24"/>
        </w:rPr>
        <w:t>; and (d) strengthening the F</w:t>
      </w:r>
      <w:r w:rsidR="007A76AD" w:rsidRPr="002F23FE">
        <w:rPr>
          <w:szCs w:val="24"/>
        </w:rPr>
        <w:t xml:space="preserve">iscal Responsibility </w:t>
      </w:r>
      <w:r w:rsidRPr="002F23FE">
        <w:rPr>
          <w:szCs w:val="24"/>
        </w:rPr>
        <w:t>F</w:t>
      </w:r>
      <w:r w:rsidR="007A76AD" w:rsidRPr="002F23FE">
        <w:rPr>
          <w:szCs w:val="24"/>
        </w:rPr>
        <w:t>ramework (FRF)</w:t>
      </w:r>
      <w:r w:rsidRPr="002F23FE">
        <w:rPr>
          <w:szCs w:val="24"/>
        </w:rPr>
        <w:t>.</w:t>
      </w:r>
    </w:p>
    <w:p w:rsidR="007A76AD" w:rsidRPr="002F23FE" w:rsidRDefault="007A76AD" w:rsidP="00E22424">
      <w:pPr>
        <w:pStyle w:val="Paragraph"/>
        <w:numPr>
          <w:ilvl w:val="1"/>
          <w:numId w:val="7"/>
        </w:numPr>
        <w:rPr>
          <w:szCs w:val="24"/>
        </w:rPr>
      </w:pPr>
      <w:bookmarkStart w:id="5" w:name="_Toc326339962"/>
      <w:r w:rsidRPr="002F23FE">
        <w:rPr>
          <w:szCs w:val="24"/>
        </w:rPr>
        <w:t xml:space="preserve">The main Program expected impact is to decrease the public sector deficit from -4.1% of the GDP to 1.4% of the GDP in FY 2017/18. </w:t>
      </w:r>
      <w:r w:rsidR="002F23FE" w:rsidRPr="002F23FE">
        <w:rPr>
          <w:szCs w:val="24"/>
        </w:rPr>
        <w:t>T</w:t>
      </w:r>
      <w:r w:rsidRPr="002F23FE">
        <w:rPr>
          <w:szCs w:val="24"/>
        </w:rPr>
        <w:t>he main expected results for FY 2017/18 are: (</w:t>
      </w:r>
      <w:proofErr w:type="spellStart"/>
      <w:r w:rsidRPr="002F23FE">
        <w:rPr>
          <w:szCs w:val="24"/>
        </w:rPr>
        <w:t>i</w:t>
      </w:r>
      <w:proofErr w:type="spellEnd"/>
      <w:r w:rsidRPr="002F23FE">
        <w:rPr>
          <w:szCs w:val="24"/>
        </w:rPr>
        <w:t>) increase tax revenue from 44% to 24.9 % of the GDP;  (ii) reduce from 40% to 20% de tariffs on imports of non-agriculture and agriculture products; (ii</w:t>
      </w:r>
      <w:r w:rsidR="00E15430" w:rsidRPr="002F23FE">
        <w:rPr>
          <w:szCs w:val="24"/>
        </w:rPr>
        <w:t>i</w:t>
      </w:r>
      <w:r w:rsidRPr="002F23FE">
        <w:rPr>
          <w:szCs w:val="24"/>
        </w:rPr>
        <w:t xml:space="preserve">) increase GCT rate on government purchases from 0% to </w:t>
      </w:r>
      <w:r w:rsidR="00E15430" w:rsidRPr="002F23FE">
        <w:rPr>
          <w:szCs w:val="24"/>
        </w:rPr>
        <w:t>16.5%; (iv</w:t>
      </w:r>
      <w:r w:rsidRPr="002F23FE">
        <w:rPr>
          <w:szCs w:val="24"/>
        </w:rPr>
        <w:t>) reduce CIT rate for unregulat</w:t>
      </w:r>
      <w:r w:rsidR="00E15430" w:rsidRPr="002F23FE">
        <w:rPr>
          <w:szCs w:val="24"/>
        </w:rPr>
        <w:t>ed companies from 30% to 25%; (</w:t>
      </w:r>
      <w:r w:rsidRPr="002F23FE">
        <w:rPr>
          <w:szCs w:val="24"/>
        </w:rPr>
        <w:t xml:space="preserve">v) </w:t>
      </w:r>
      <w:r w:rsidR="00E15430" w:rsidRPr="002F23FE">
        <w:rPr>
          <w:szCs w:val="24"/>
        </w:rPr>
        <w:t>increase</w:t>
      </w:r>
      <w:r w:rsidRPr="002F23FE">
        <w:rPr>
          <w:szCs w:val="24"/>
        </w:rPr>
        <w:t xml:space="preserve"> </w:t>
      </w:r>
      <w:r w:rsidR="00E15430" w:rsidRPr="002F23FE">
        <w:rPr>
          <w:szCs w:val="24"/>
        </w:rPr>
        <w:t>tax credit rate to foster economic growth</w:t>
      </w:r>
      <w:r w:rsidRPr="002F23FE">
        <w:rPr>
          <w:szCs w:val="24"/>
        </w:rPr>
        <w:t xml:space="preserve"> from </w:t>
      </w:r>
      <w:r w:rsidR="00E15430" w:rsidRPr="002F23FE">
        <w:rPr>
          <w:szCs w:val="24"/>
        </w:rPr>
        <w:t>0% to 30%</w:t>
      </w:r>
      <w:r w:rsidRPr="002F23FE">
        <w:rPr>
          <w:szCs w:val="24"/>
        </w:rPr>
        <w:t>; (v</w:t>
      </w:r>
      <w:r w:rsidR="00E15430" w:rsidRPr="002F23FE">
        <w:rPr>
          <w:szCs w:val="24"/>
        </w:rPr>
        <w:t>i</w:t>
      </w:r>
      <w:r w:rsidRPr="002F23FE">
        <w:rPr>
          <w:szCs w:val="24"/>
        </w:rPr>
        <w:t xml:space="preserve">) </w:t>
      </w:r>
      <w:r w:rsidR="00E15430" w:rsidRPr="002F23FE">
        <w:rPr>
          <w:szCs w:val="24"/>
        </w:rPr>
        <w:t>Increase the number of audits (vii) performed on Large and Medium Taxpayers  from 8 to 20 and 100 to 200 respectively;</w:t>
      </w:r>
      <w:r w:rsidRPr="002F23FE">
        <w:rPr>
          <w:szCs w:val="24"/>
        </w:rPr>
        <w:t xml:space="preserve"> (vii) </w:t>
      </w:r>
      <w:r w:rsidR="00E15430" w:rsidRPr="002F23FE">
        <w:rPr>
          <w:szCs w:val="24"/>
        </w:rPr>
        <w:t xml:space="preserve">Increase the % of taxpayers e-filing their tax return </w:t>
      </w:r>
      <w:r w:rsidRPr="002F23FE">
        <w:rPr>
          <w:szCs w:val="24"/>
        </w:rPr>
        <w:t xml:space="preserve">from </w:t>
      </w:r>
      <w:r w:rsidR="00E15430" w:rsidRPr="002F23FE">
        <w:rPr>
          <w:szCs w:val="24"/>
        </w:rPr>
        <w:t>5% to 20%</w:t>
      </w:r>
      <w:r w:rsidRPr="002F23FE">
        <w:rPr>
          <w:szCs w:val="24"/>
        </w:rPr>
        <w:t xml:space="preserve">; (viii) </w:t>
      </w:r>
      <w:r w:rsidR="00E15430" w:rsidRPr="002F23FE">
        <w:rPr>
          <w:szCs w:val="24"/>
        </w:rPr>
        <w:t>Decrease commercial banks fees paid by the Government to process taxpayers payments</w:t>
      </w:r>
      <w:r w:rsidRPr="002F23FE">
        <w:rPr>
          <w:szCs w:val="24"/>
        </w:rPr>
        <w:t xml:space="preserve"> from </w:t>
      </w:r>
      <w:r w:rsidR="00E15430" w:rsidRPr="002F23FE">
        <w:rPr>
          <w:szCs w:val="24"/>
        </w:rPr>
        <w:t>JD$ 1.8 to 1.1</w:t>
      </w:r>
      <w:r w:rsidRPr="002F23FE">
        <w:rPr>
          <w:szCs w:val="24"/>
        </w:rPr>
        <w:t xml:space="preserve">; (ix) </w:t>
      </w:r>
      <w:r w:rsidR="00E15430" w:rsidRPr="002F23FE">
        <w:rPr>
          <w:szCs w:val="24"/>
        </w:rPr>
        <w:t>Decrease primary expenditure</w:t>
      </w:r>
      <w:r w:rsidRPr="002F23FE">
        <w:rPr>
          <w:szCs w:val="24"/>
        </w:rPr>
        <w:t xml:space="preserve"> from </w:t>
      </w:r>
      <w:r w:rsidR="00E15430" w:rsidRPr="002F23FE">
        <w:rPr>
          <w:szCs w:val="24"/>
        </w:rPr>
        <w:t>20.4 to 19.9</w:t>
      </w:r>
      <w:r w:rsidRPr="002F23FE">
        <w:rPr>
          <w:szCs w:val="24"/>
        </w:rPr>
        <w:t>; (x) lower the</w:t>
      </w:r>
      <w:r w:rsidR="00E15430" w:rsidRPr="002F23FE">
        <w:rPr>
          <w:szCs w:val="24"/>
        </w:rPr>
        <w:t xml:space="preserve"> annual wage bill target from 10.6% of the GDP to 8.9</w:t>
      </w:r>
      <w:r w:rsidRPr="002F23FE">
        <w:rPr>
          <w:szCs w:val="24"/>
        </w:rPr>
        <w:t xml:space="preserve">% of the GDP; (xi) </w:t>
      </w:r>
      <w:r w:rsidR="00E15430" w:rsidRPr="002F23FE">
        <w:rPr>
          <w:szCs w:val="24"/>
        </w:rPr>
        <w:t>Increase the number of Public Bodies reporting on time to the Ministry of Finance self-financing from 40 to 80, non-self-financing</w:t>
      </w:r>
      <w:r w:rsidR="00B20493" w:rsidRPr="002F23FE">
        <w:rPr>
          <w:szCs w:val="24"/>
        </w:rPr>
        <w:t xml:space="preserve"> from 15 to 30</w:t>
      </w:r>
      <w:r w:rsidRPr="002F23FE">
        <w:rPr>
          <w:szCs w:val="24"/>
        </w:rPr>
        <w:t>; (xii</w:t>
      </w:r>
      <w:r w:rsidR="00B20493" w:rsidRPr="002F23FE">
        <w:rPr>
          <w:szCs w:val="24"/>
        </w:rPr>
        <w:t>) Standardize the ratio teacher/pupil across all schools aiming reduce expenditure in education</w:t>
      </w:r>
      <w:r w:rsidRPr="002F23FE">
        <w:rPr>
          <w:szCs w:val="24"/>
        </w:rPr>
        <w:t xml:space="preserve"> </w:t>
      </w:r>
      <w:r w:rsidR="00B20493" w:rsidRPr="002F23FE">
        <w:rPr>
          <w:szCs w:val="24"/>
        </w:rPr>
        <w:t>to 1/30</w:t>
      </w:r>
      <w:r w:rsidRPr="002F23FE">
        <w:rPr>
          <w:szCs w:val="24"/>
        </w:rPr>
        <w:t xml:space="preserve">; (xiii) </w:t>
      </w:r>
      <w:r w:rsidR="00BE0AF2" w:rsidRPr="00BE0AF2">
        <w:rPr>
          <w:szCs w:val="24"/>
        </w:rPr>
        <w:t xml:space="preserve">Decrease the actuarial deficit of the National Insurance Fund (NIF) </w:t>
      </w:r>
      <w:r w:rsidRPr="002F23FE">
        <w:rPr>
          <w:szCs w:val="24"/>
        </w:rPr>
        <w:t xml:space="preserve">from </w:t>
      </w:r>
      <w:r w:rsidR="00BE0AF2">
        <w:rPr>
          <w:szCs w:val="24"/>
        </w:rPr>
        <w:t>6%</w:t>
      </w:r>
      <w:r w:rsidRPr="002F23FE">
        <w:rPr>
          <w:szCs w:val="24"/>
        </w:rPr>
        <w:t xml:space="preserve"> to </w:t>
      </w:r>
      <w:r w:rsidR="00BE0AF2">
        <w:rPr>
          <w:szCs w:val="24"/>
        </w:rPr>
        <w:t>4% of the GDP</w:t>
      </w:r>
      <w:r w:rsidRPr="002F23FE">
        <w:rPr>
          <w:szCs w:val="24"/>
        </w:rPr>
        <w:t xml:space="preserve">; (xiv) </w:t>
      </w:r>
      <w:r w:rsidR="00BE0AF2" w:rsidRPr="00BE0AF2">
        <w:rPr>
          <w:szCs w:val="24"/>
        </w:rPr>
        <w:t xml:space="preserve">Decrease the time for pension claims processing </w:t>
      </w:r>
      <w:r w:rsidRPr="002F23FE">
        <w:rPr>
          <w:szCs w:val="24"/>
        </w:rPr>
        <w:t xml:space="preserve">from </w:t>
      </w:r>
      <w:r w:rsidR="00BE0AF2">
        <w:rPr>
          <w:szCs w:val="24"/>
        </w:rPr>
        <w:t>12 months to 4 months</w:t>
      </w:r>
      <w:r w:rsidR="00E22424">
        <w:rPr>
          <w:szCs w:val="24"/>
        </w:rPr>
        <w:t xml:space="preserve">; and (xv) </w:t>
      </w:r>
      <w:r w:rsidR="00E22424" w:rsidRPr="00E22424">
        <w:rPr>
          <w:szCs w:val="24"/>
        </w:rPr>
        <w:t>Decrease delay in implementing corrective measures to address deviations from budget</w:t>
      </w:r>
      <w:r w:rsidR="00E22424">
        <w:rPr>
          <w:szCs w:val="24"/>
        </w:rPr>
        <w:t xml:space="preserve"> form 1 year to real time.</w:t>
      </w:r>
      <w:r w:rsidRPr="002F23FE">
        <w:rPr>
          <w:szCs w:val="24"/>
        </w:rPr>
        <w:t xml:space="preserve"> </w:t>
      </w:r>
    </w:p>
    <w:bookmarkEnd w:id="5"/>
    <w:p w:rsidR="005A3A37" w:rsidRPr="002F23FE" w:rsidRDefault="005A3A37" w:rsidP="00600F7F">
      <w:pPr>
        <w:pStyle w:val="Paragraph"/>
        <w:numPr>
          <w:ilvl w:val="1"/>
          <w:numId w:val="7"/>
        </w:numPr>
        <w:tabs>
          <w:tab w:val="num" w:pos="630"/>
        </w:tabs>
        <w:ind w:left="690" w:hanging="600"/>
        <w:rPr>
          <w:szCs w:val="24"/>
        </w:rPr>
      </w:pPr>
      <w:r w:rsidRPr="002F23FE">
        <w:rPr>
          <w:szCs w:val="24"/>
        </w:rPr>
        <w:t>This monitoring and evaluation (M&amp;E) plan pres</w:t>
      </w:r>
      <w:r w:rsidR="001D48A3" w:rsidRPr="002F23FE">
        <w:rPr>
          <w:szCs w:val="24"/>
        </w:rPr>
        <w:t>ents: (</w:t>
      </w:r>
      <w:proofErr w:type="spellStart"/>
      <w:r w:rsidR="001D48A3" w:rsidRPr="002F23FE">
        <w:rPr>
          <w:szCs w:val="24"/>
        </w:rPr>
        <w:t>i</w:t>
      </w:r>
      <w:proofErr w:type="spellEnd"/>
      <w:r w:rsidR="001D48A3" w:rsidRPr="002F23FE">
        <w:rPr>
          <w:szCs w:val="24"/>
        </w:rPr>
        <w:t>) key monitoring tools;</w:t>
      </w:r>
      <w:r w:rsidRPr="002F23FE">
        <w:rPr>
          <w:szCs w:val="24"/>
        </w:rPr>
        <w:t xml:space="preserve"> (ii) the evaluation methodology chosen for assessing medium and long term impacts</w:t>
      </w:r>
      <w:r w:rsidR="001D48A3" w:rsidRPr="002F23FE">
        <w:rPr>
          <w:szCs w:val="24"/>
        </w:rPr>
        <w:t xml:space="preserve"> and (iii)</w:t>
      </w:r>
      <w:ins w:id="6" w:author="Familia Cracel" w:date="2014-01-09T17:45:00Z">
        <w:r w:rsidR="00EB2566">
          <w:rPr>
            <w:szCs w:val="24"/>
          </w:rPr>
          <w:t> </w:t>
        </w:r>
      </w:ins>
      <w:del w:id="7" w:author="Familia Cracel" w:date="2014-01-09T17:45:00Z">
        <w:r w:rsidR="001D48A3" w:rsidRPr="002F23FE" w:rsidDel="00EB2566">
          <w:rPr>
            <w:szCs w:val="24"/>
          </w:rPr>
          <w:delText xml:space="preserve"> </w:delText>
        </w:r>
      </w:del>
      <w:r w:rsidR="001D48A3" w:rsidRPr="002F23FE">
        <w:rPr>
          <w:szCs w:val="24"/>
        </w:rPr>
        <w:t>responsibilities.</w:t>
      </w:r>
      <w:r w:rsidRPr="002F23FE">
        <w:rPr>
          <w:szCs w:val="24"/>
        </w:rPr>
        <w:t xml:space="preserve"> </w:t>
      </w:r>
    </w:p>
    <w:p w:rsidR="001B5186" w:rsidRDefault="002F23FE">
      <w:pPr>
        <w:pStyle w:val="FirstHeading"/>
        <w:keepNext w:val="0"/>
        <w:widowControl w:val="0"/>
        <w:numPr>
          <w:ilvl w:val="0"/>
          <w:numId w:val="5"/>
        </w:numPr>
        <w:tabs>
          <w:tab w:val="clear" w:pos="86"/>
          <w:tab w:val="left" w:pos="720"/>
        </w:tabs>
        <w:spacing w:before="360"/>
        <w:ind w:left="720" w:hanging="810"/>
        <w:rPr>
          <w:rFonts w:eastAsia="Batang"/>
          <w:szCs w:val="20"/>
        </w:rPr>
        <w:pPrChange w:id="8" w:author="Test" w:date="2014-01-10T09:03:00Z">
          <w:pPr>
            <w:pStyle w:val="FirstHeading"/>
            <w:keepNext w:val="0"/>
            <w:widowControl w:val="0"/>
            <w:numPr>
              <w:numId w:val="5"/>
            </w:numPr>
            <w:tabs>
              <w:tab w:val="clear" w:pos="86"/>
              <w:tab w:val="left" w:pos="720"/>
            </w:tabs>
            <w:ind w:left="720" w:hanging="810"/>
          </w:pPr>
        </w:pPrChange>
      </w:pPr>
      <w:r w:rsidRPr="002F23FE">
        <w:rPr>
          <w:rFonts w:eastAsia="Batang"/>
          <w:szCs w:val="20"/>
        </w:rPr>
        <w:t>MONITORING</w:t>
      </w:r>
    </w:p>
    <w:p w:rsidR="009D145D" w:rsidRPr="00887261" w:rsidRDefault="009D145D"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887261">
        <w:rPr>
          <w:rFonts w:ascii="Times New Roman" w:hAnsi="Times New Roman" w:cs="Times New Roman"/>
          <w:b/>
          <w:sz w:val="24"/>
          <w:szCs w:val="24"/>
        </w:rPr>
        <w:t>Indic</w:t>
      </w:r>
      <w:r w:rsidR="00887261">
        <w:rPr>
          <w:rFonts w:ascii="Times New Roman" w:hAnsi="Times New Roman" w:cs="Times New Roman"/>
          <w:b/>
          <w:sz w:val="24"/>
          <w:szCs w:val="24"/>
        </w:rPr>
        <w:t>a</w:t>
      </w:r>
      <w:r w:rsidRPr="00887261">
        <w:rPr>
          <w:rFonts w:ascii="Times New Roman" w:hAnsi="Times New Roman" w:cs="Times New Roman"/>
          <w:b/>
          <w:sz w:val="24"/>
          <w:szCs w:val="24"/>
        </w:rPr>
        <w:t>tors</w:t>
      </w:r>
    </w:p>
    <w:p w:rsidR="00B74600" w:rsidRPr="002F23FE" w:rsidRDefault="00B74600" w:rsidP="00600F7F">
      <w:pPr>
        <w:pStyle w:val="Paragraph"/>
        <w:numPr>
          <w:ilvl w:val="1"/>
          <w:numId w:val="8"/>
        </w:numPr>
        <w:ind w:hanging="630"/>
        <w:rPr>
          <w:rFonts w:eastAsiaTheme="minorHAnsi"/>
          <w:szCs w:val="24"/>
        </w:rPr>
      </w:pPr>
      <w:r w:rsidRPr="002F23FE">
        <w:rPr>
          <w:rFonts w:eastAsiaTheme="minorHAnsi"/>
          <w:szCs w:val="24"/>
        </w:rPr>
        <w:lastRenderedPageBreak/>
        <w:t>The Results Matrix comprises the program’s indicators.  Program indicators have been selected to represent the essential activities within the project scope and are in line with the principles of SMART</w:t>
      </w:r>
      <w:r w:rsidRPr="002F23FE">
        <w:rPr>
          <w:rFonts w:eastAsiaTheme="minorHAnsi"/>
          <w:szCs w:val="24"/>
          <w:vertAlign w:val="superscript"/>
        </w:rPr>
        <w:footnoteReference w:id="1"/>
      </w:r>
      <w:r w:rsidRPr="002F23FE">
        <w:rPr>
          <w:rFonts w:eastAsiaTheme="minorHAnsi"/>
          <w:szCs w:val="24"/>
          <w:vertAlign w:val="superscript"/>
        </w:rPr>
        <w:t xml:space="preserve"> </w:t>
      </w:r>
      <w:r w:rsidRPr="002F23FE">
        <w:rPr>
          <w:rFonts w:eastAsiaTheme="minorHAnsi"/>
          <w:szCs w:val="24"/>
        </w:rPr>
        <w:t xml:space="preserve">indicators.  In order to evaluate effective operations of the project, the M&amp;E Plan will include indicators related to achievement of performance targets, outputs and outcomes.  </w:t>
      </w:r>
    </w:p>
    <w:p w:rsidR="00B74600" w:rsidRPr="002F23FE" w:rsidRDefault="00B74600" w:rsidP="00600F7F">
      <w:pPr>
        <w:pStyle w:val="Paragraph"/>
        <w:numPr>
          <w:ilvl w:val="1"/>
          <w:numId w:val="8"/>
        </w:numPr>
        <w:ind w:hanging="634"/>
        <w:rPr>
          <w:szCs w:val="24"/>
        </w:rPr>
      </w:pPr>
      <w:r w:rsidRPr="002F23FE">
        <w:rPr>
          <w:szCs w:val="24"/>
        </w:rPr>
        <w:t>The indicators to monitor program performance and achievements will be related to the following outcomes: (</w:t>
      </w:r>
      <w:proofErr w:type="spellStart"/>
      <w:r w:rsidRPr="002F23FE">
        <w:rPr>
          <w:szCs w:val="24"/>
        </w:rPr>
        <w:t>i</w:t>
      </w:r>
      <w:proofErr w:type="spellEnd"/>
      <w:r w:rsidRPr="002F23FE">
        <w:rPr>
          <w:szCs w:val="24"/>
        </w:rPr>
        <w:t xml:space="preserve">) </w:t>
      </w:r>
      <w:r w:rsidR="00EF68CC" w:rsidRPr="002F23FE">
        <w:rPr>
          <w:szCs w:val="24"/>
        </w:rPr>
        <w:t>Support macroeconomic stability</w:t>
      </w:r>
      <w:r w:rsidRPr="002F23FE">
        <w:rPr>
          <w:szCs w:val="24"/>
        </w:rPr>
        <w:t xml:space="preserve">; (ii) </w:t>
      </w:r>
      <w:r w:rsidR="00EF68CC" w:rsidRPr="002F23FE">
        <w:rPr>
          <w:szCs w:val="24"/>
        </w:rPr>
        <w:t>Strengthen tax revenues</w:t>
      </w:r>
      <w:r w:rsidRPr="002F23FE">
        <w:rPr>
          <w:szCs w:val="24"/>
        </w:rPr>
        <w:t xml:space="preserve">; (iii) </w:t>
      </w:r>
      <w:r w:rsidR="00EF68CC" w:rsidRPr="002F23FE">
        <w:rPr>
          <w:szCs w:val="24"/>
        </w:rPr>
        <w:t xml:space="preserve">Quality of expenditure; </w:t>
      </w:r>
      <w:r w:rsidRPr="002F23FE">
        <w:rPr>
          <w:szCs w:val="24"/>
        </w:rPr>
        <w:t xml:space="preserve">(iv) </w:t>
      </w:r>
      <w:r w:rsidR="00EF68CC" w:rsidRPr="002F23FE">
        <w:rPr>
          <w:szCs w:val="24"/>
        </w:rPr>
        <w:t xml:space="preserve">Improve the Fiscal Sustainability of the National Insurance Scheme (NIS); </w:t>
      </w:r>
      <w:r w:rsidRPr="002F23FE">
        <w:rPr>
          <w:szCs w:val="24"/>
        </w:rPr>
        <w:t xml:space="preserve">and (v) </w:t>
      </w:r>
      <w:r w:rsidR="00EF68CC" w:rsidRPr="002F23FE">
        <w:rPr>
          <w:szCs w:val="24"/>
        </w:rPr>
        <w:t>Strengthening of the Fiscal Responsibility Framework (FRF)</w:t>
      </w:r>
      <w:r w:rsidRPr="002F23FE">
        <w:rPr>
          <w:szCs w:val="24"/>
        </w:rPr>
        <w:t>.</w:t>
      </w:r>
    </w:p>
    <w:tbl>
      <w:tblPr>
        <w:tblStyle w:val="TableGrid"/>
        <w:tblW w:w="9017" w:type="dxa"/>
        <w:jc w:val="center"/>
        <w:tblInd w:w="2962" w:type="dxa"/>
        <w:tblLook w:val="04A0" w:firstRow="1" w:lastRow="0" w:firstColumn="1" w:lastColumn="0" w:noHBand="0" w:noVBand="1"/>
        <w:tblPrChange w:id="9" w:author="Test" w:date="2014-01-10T10:01:00Z">
          <w:tblPr>
            <w:tblStyle w:val="TableGrid"/>
            <w:tblW w:w="9389" w:type="dxa"/>
            <w:jc w:val="center"/>
            <w:tblInd w:w="972" w:type="dxa"/>
            <w:tblLook w:val="04A0" w:firstRow="1" w:lastRow="0" w:firstColumn="1" w:lastColumn="0" w:noHBand="0" w:noVBand="1"/>
          </w:tblPr>
        </w:tblPrChange>
      </w:tblPr>
      <w:tblGrid>
        <w:gridCol w:w="2691"/>
        <w:gridCol w:w="55"/>
        <w:gridCol w:w="3121"/>
        <w:gridCol w:w="3150"/>
        <w:tblGridChange w:id="10">
          <w:tblGrid>
            <w:gridCol w:w="1990"/>
            <w:gridCol w:w="2746"/>
            <w:gridCol w:w="102"/>
            <w:gridCol w:w="100"/>
            <w:gridCol w:w="39"/>
            <w:gridCol w:w="252"/>
            <w:gridCol w:w="2457"/>
            <w:gridCol w:w="171"/>
            <w:gridCol w:w="29"/>
            <w:gridCol w:w="1503"/>
            <w:gridCol w:w="1146"/>
            <w:gridCol w:w="301"/>
          </w:tblGrid>
        </w:tblGridChange>
      </w:tblGrid>
      <w:tr w:rsidR="001D48A3" w:rsidRPr="00887261" w:rsidTr="002A2100">
        <w:trPr>
          <w:trHeight w:val="257"/>
          <w:tblHeader/>
          <w:jc w:val="center"/>
          <w:trPrChange w:id="11" w:author="Test" w:date="2014-01-10T10:01:00Z">
            <w:trPr>
              <w:gridAfter w:val="0"/>
              <w:tblHeader/>
              <w:jc w:val="center"/>
            </w:trPr>
          </w:trPrChange>
        </w:trPr>
        <w:tc>
          <w:tcPr>
            <w:tcW w:w="9017" w:type="dxa"/>
            <w:gridSpan w:val="4"/>
            <w:shd w:val="clear" w:color="auto" w:fill="D9D9D9" w:themeFill="background1" w:themeFillShade="D9"/>
            <w:tcPrChange w:id="12" w:author="Test" w:date="2014-01-10T10:01:00Z">
              <w:tcPr>
                <w:tcW w:w="0" w:type="auto"/>
                <w:gridSpan w:val="10"/>
                <w:shd w:val="clear" w:color="auto" w:fill="D9D9D9" w:themeFill="background1" w:themeFillShade="D9"/>
              </w:tcPr>
            </w:tcPrChange>
          </w:tcPr>
          <w:p w:rsidR="001D48A3" w:rsidRPr="006003A5" w:rsidRDefault="001D48A3" w:rsidP="00887261">
            <w:pPr>
              <w:pStyle w:val="Default"/>
              <w:ind w:left="90"/>
              <w:contextualSpacing/>
              <w:jc w:val="center"/>
              <w:rPr>
                <w:b/>
                <w:rPrChange w:id="13" w:author="Test" w:date="2014-01-10T09:31:00Z">
                  <w:rPr>
                    <w:b/>
                    <w:sz w:val="22"/>
                    <w:szCs w:val="22"/>
                  </w:rPr>
                </w:rPrChange>
              </w:rPr>
            </w:pPr>
            <w:r w:rsidRPr="006003A5">
              <w:rPr>
                <w:b/>
                <w:rPrChange w:id="14" w:author="Test" w:date="2014-01-10T09:31:00Z">
                  <w:rPr>
                    <w:b/>
                    <w:sz w:val="22"/>
                    <w:szCs w:val="22"/>
                  </w:rPr>
                </w:rPrChange>
              </w:rPr>
              <w:t>Table 1</w:t>
            </w:r>
            <w:ins w:id="15" w:author="Test" w:date="2014-01-10T09:25:00Z">
              <w:r w:rsidR="006003A5" w:rsidRPr="006003A5">
                <w:rPr>
                  <w:b/>
                  <w:rPrChange w:id="16" w:author="Test" w:date="2014-01-10T09:31:00Z">
                    <w:rPr>
                      <w:b/>
                      <w:sz w:val="22"/>
                      <w:szCs w:val="22"/>
                    </w:rPr>
                  </w:rPrChange>
                </w:rPr>
                <w:t>:</w:t>
              </w:r>
            </w:ins>
            <w:del w:id="17" w:author="Test" w:date="2014-01-10T09:25:00Z">
              <w:r w:rsidRPr="006003A5" w:rsidDel="006003A5">
                <w:rPr>
                  <w:b/>
                  <w:rPrChange w:id="18" w:author="Test" w:date="2014-01-10T09:31:00Z">
                    <w:rPr>
                      <w:b/>
                      <w:sz w:val="22"/>
                      <w:szCs w:val="22"/>
                    </w:rPr>
                  </w:rPrChange>
                </w:rPr>
                <w:delText>.</w:delText>
              </w:r>
            </w:del>
            <w:r w:rsidRPr="006003A5">
              <w:rPr>
                <w:b/>
                <w:rPrChange w:id="19" w:author="Test" w:date="2014-01-10T09:31:00Z">
                  <w:rPr>
                    <w:b/>
                    <w:sz w:val="22"/>
                    <w:szCs w:val="22"/>
                  </w:rPr>
                </w:rPrChange>
              </w:rPr>
              <w:t xml:space="preserve"> Monitoring Indicators</w:t>
            </w:r>
          </w:p>
        </w:tc>
      </w:tr>
      <w:tr w:rsidR="006003A5" w:rsidRPr="00887261" w:rsidTr="002A2100">
        <w:tblPrEx>
          <w:tblPrExChange w:id="20" w:author="Test" w:date="2014-01-10T10:01:00Z">
            <w:tblPrEx>
              <w:tblW w:w="8846" w:type="dxa"/>
              <w:tblInd w:w="2962" w:type="dxa"/>
            </w:tblPrEx>
          </w:tblPrExChange>
        </w:tblPrEx>
        <w:trPr>
          <w:trHeight w:val="242"/>
          <w:tblHeader/>
          <w:jc w:val="center"/>
          <w:trPrChange w:id="21" w:author="Test" w:date="2014-01-10T10:01:00Z">
            <w:trPr>
              <w:gridBefore w:val="1"/>
              <w:trHeight w:val="242"/>
              <w:tblHeader/>
              <w:jc w:val="center"/>
            </w:trPr>
          </w:trPrChange>
        </w:trPr>
        <w:tc>
          <w:tcPr>
            <w:tcW w:w="2746" w:type="dxa"/>
            <w:gridSpan w:val="2"/>
            <w:shd w:val="clear" w:color="auto" w:fill="FFFF99"/>
            <w:tcPrChange w:id="22" w:author="Test" w:date="2014-01-10T10:01:00Z">
              <w:tcPr>
                <w:tcW w:w="2746" w:type="dxa"/>
                <w:shd w:val="clear" w:color="auto" w:fill="FFFF99"/>
              </w:tcPr>
            </w:tcPrChange>
          </w:tcPr>
          <w:p w:rsidR="00D24D15" w:rsidRPr="00887261" w:rsidRDefault="00D24D15" w:rsidP="003D25EA">
            <w:pPr>
              <w:pStyle w:val="Default"/>
              <w:contextualSpacing/>
              <w:jc w:val="center"/>
              <w:rPr>
                <w:b/>
                <w:sz w:val="22"/>
                <w:szCs w:val="22"/>
              </w:rPr>
            </w:pPr>
            <w:r w:rsidRPr="00887261">
              <w:rPr>
                <w:b/>
                <w:sz w:val="22"/>
                <w:szCs w:val="22"/>
              </w:rPr>
              <w:t>Indicators</w:t>
            </w:r>
          </w:p>
        </w:tc>
        <w:tc>
          <w:tcPr>
            <w:tcW w:w="3121" w:type="dxa"/>
            <w:shd w:val="clear" w:color="auto" w:fill="FFFF99"/>
            <w:tcPrChange w:id="23" w:author="Test" w:date="2014-01-10T10:01:00Z">
              <w:tcPr>
                <w:tcW w:w="3121" w:type="dxa"/>
                <w:gridSpan w:val="6"/>
                <w:shd w:val="clear" w:color="auto" w:fill="FFFF99"/>
              </w:tcPr>
            </w:tcPrChange>
          </w:tcPr>
          <w:p w:rsidR="00D24D15" w:rsidRPr="00887261" w:rsidRDefault="00D24D15" w:rsidP="003D25EA">
            <w:pPr>
              <w:pStyle w:val="Default"/>
              <w:contextualSpacing/>
              <w:jc w:val="center"/>
              <w:rPr>
                <w:b/>
                <w:sz w:val="22"/>
                <w:szCs w:val="22"/>
              </w:rPr>
            </w:pPr>
            <w:r w:rsidRPr="00887261">
              <w:rPr>
                <w:b/>
                <w:sz w:val="22"/>
                <w:szCs w:val="22"/>
              </w:rPr>
              <w:t>Frequency</w:t>
            </w:r>
          </w:p>
        </w:tc>
        <w:tc>
          <w:tcPr>
            <w:tcW w:w="3150" w:type="dxa"/>
            <w:shd w:val="clear" w:color="auto" w:fill="FFFF99"/>
            <w:tcPrChange w:id="24" w:author="Test" w:date="2014-01-10T10:01:00Z">
              <w:tcPr>
                <w:tcW w:w="2979" w:type="dxa"/>
                <w:gridSpan w:val="4"/>
                <w:shd w:val="clear" w:color="auto" w:fill="FFFF99"/>
              </w:tcPr>
            </w:tcPrChange>
          </w:tcPr>
          <w:p w:rsidR="00D24D15" w:rsidRPr="00887261" w:rsidRDefault="00D24D15" w:rsidP="003D25EA">
            <w:pPr>
              <w:pStyle w:val="Default"/>
              <w:contextualSpacing/>
              <w:jc w:val="center"/>
              <w:rPr>
                <w:b/>
                <w:sz w:val="22"/>
                <w:szCs w:val="22"/>
              </w:rPr>
            </w:pPr>
            <w:r w:rsidRPr="00887261">
              <w:rPr>
                <w:b/>
                <w:sz w:val="22"/>
                <w:szCs w:val="22"/>
              </w:rPr>
              <w:t>Means of verification</w:t>
            </w:r>
          </w:p>
        </w:tc>
      </w:tr>
      <w:tr w:rsidR="00BE0AF2" w:rsidRPr="00887261" w:rsidTr="002A2100">
        <w:trPr>
          <w:trHeight w:hRule="exact" w:val="262"/>
          <w:jc w:val="center"/>
          <w:trPrChange w:id="25" w:author="Test" w:date="2014-01-10T10:01:00Z">
            <w:trPr>
              <w:gridAfter w:val="0"/>
              <w:trHeight w:hRule="exact" w:val="271"/>
              <w:jc w:val="center"/>
            </w:trPr>
          </w:trPrChange>
        </w:trPr>
        <w:tc>
          <w:tcPr>
            <w:tcW w:w="9017" w:type="dxa"/>
            <w:gridSpan w:val="4"/>
            <w:shd w:val="clear" w:color="auto" w:fill="C6D9F1" w:themeFill="text2" w:themeFillTint="33"/>
            <w:tcPrChange w:id="26" w:author="Test" w:date="2014-01-10T10:01:00Z">
              <w:tcPr>
                <w:tcW w:w="0" w:type="auto"/>
                <w:gridSpan w:val="10"/>
                <w:shd w:val="clear" w:color="auto" w:fill="C6D9F1" w:themeFill="text2" w:themeFillTint="33"/>
              </w:tcPr>
            </w:tcPrChange>
          </w:tcPr>
          <w:p w:rsidR="00BE0AF2" w:rsidRPr="00BE0AF2" w:rsidRDefault="00BE0AF2" w:rsidP="00BE0AF2">
            <w:pPr>
              <w:spacing w:after="0" w:line="240" w:lineRule="auto"/>
              <w:contextualSpacing/>
              <w:jc w:val="center"/>
              <w:rPr>
                <w:rFonts w:ascii="Times New Roman" w:hAnsi="Times New Roman"/>
                <w:b/>
              </w:rPr>
            </w:pPr>
            <w:r w:rsidRPr="00BE0AF2">
              <w:rPr>
                <w:rFonts w:ascii="Times New Roman" w:hAnsi="Times New Roman"/>
                <w:b/>
              </w:rPr>
              <w:t>IMPACT</w:t>
            </w:r>
          </w:p>
        </w:tc>
      </w:tr>
      <w:tr w:rsidR="006003A5" w:rsidRPr="00887261" w:rsidTr="002A2100">
        <w:tblPrEx>
          <w:tblPrExChange w:id="27" w:author="Test" w:date="2014-01-10T10:01:00Z">
            <w:tblPrEx>
              <w:tblW w:w="8846" w:type="dxa"/>
              <w:tblInd w:w="2962" w:type="dxa"/>
            </w:tblPrEx>
          </w:tblPrExChange>
        </w:tblPrEx>
        <w:trPr>
          <w:trHeight w:hRule="exact" w:val="892"/>
          <w:jc w:val="center"/>
          <w:trPrChange w:id="28" w:author="Test" w:date="2014-01-10T10:01:00Z">
            <w:trPr>
              <w:gridBefore w:val="1"/>
              <w:trHeight w:hRule="exact" w:val="576"/>
              <w:jc w:val="center"/>
            </w:trPr>
          </w:trPrChange>
        </w:trPr>
        <w:tc>
          <w:tcPr>
            <w:tcW w:w="2691" w:type="dxa"/>
            <w:tcPrChange w:id="29" w:author="Test" w:date="2014-01-10T10:01:00Z">
              <w:tcPr>
                <w:tcW w:w="3239" w:type="dxa"/>
                <w:gridSpan w:val="5"/>
              </w:tcPr>
            </w:tcPrChange>
          </w:tcPr>
          <w:p w:rsidR="00D24D15" w:rsidRPr="00887261" w:rsidRDefault="00143FF7" w:rsidP="00600F7F">
            <w:pPr>
              <w:pStyle w:val="Default"/>
              <w:numPr>
                <w:ilvl w:val="0"/>
                <w:numId w:val="9"/>
              </w:numPr>
              <w:ind w:left="450" w:hanging="450"/>
              <w:contextualSpacing/>
              <w:rPr>
                <w:sz w:val="22"/>
                <w:szCs w:val="22"/>
              </w:rPr>
            </w:pPr>
            <w:r>
              <w:rPr>
                <w:bCs/>
                <w:sz w:val="22"/>
                <w:szCs w:val="22"/>
              </w:rPr>
              <w:t>(Total revenue – Total expenditure)/nominal GDP</w:t>
            </w:r>
          </w:p>
        </w:tc>
        <w:tc>
          <w:tcPr>
            <w:tcW w:w="3176" w:type="dxa"/>
            <w:gridSpan w:val="2"/>
            <w:tcPrChange w:id="30" w:author="Test" w:date="2014-01-10T10:01:00Z">
              <w:tcPr>
                <w:tcW w:w="2628" w:type="dxa"/>
                <w:gridSpan w:val="2"/>
              </w:tcPr>
            </w:tcPrChange>
          </w:tcPr>
          <w:p w:rsidR="00D24D15" w:rsidRPr="00887261" w:rsidRDefault="004C5397" w:rsidP="003D25EA">
            <w:pPr>
              <w:pStyle w:val="Default"/>
              <w:contextualSpacing/>
              <w:jc w:val="center"/>
              <w:rPr>
                <w:sz w:val="22"/>
                <w:szCs w:val="22"/>
              </w:rPr>
            </w:pPr>
            <w:r w:rsidRPr="00887261">
              <w:rPr>
                <w:sz w:val="22"/>
                <w:szCs w:val="22"/>
              </w:rPr>
              <w:t>Annual</w:t>
            </w:r>
          </w:p>
        </w:tc>
        <w:tc>
          <w:tcPr>
            <w:tcW w:w="3150" w:type="dxa"/>
            <w:tcPrChange w:id="31" w:author="Test" w:date="2014-01-10T10:01:00Z">
              <w:tcPr>
                <w:tcW w:w="2979" w:type="dxa"/>
                <w:gridSpan w:val="4"/>
              </w:tcPr>
            </w:tcPrChange>
          </w:tcPr>
          <w:p w:rsidR="00D24D15" w:rsidRPr="00887261" w:rsidRDefault="003F559F" w:rsidP="003D25EA">
            <w:pPr>
              <w:spacing w:after="0" w:line="240" w:lineRule="auto"/>
              <w:contextualSpacing/>
              <w:rPr>
                <w:rFonts w:ascii="Times New Roman" w:hAnsi="Times New Roman"/>
              </w:rPr>
            </w:pPr>
            <w:r w:rsidRPr="00887261">
              <w:rPr>
                <w:rFonts w:ascii="Times New Roman" w:hAnsi="Times New Roman"/>
              </w:rPr>
              <w:t>Annual Financial Report prepared by the Ministry of Finance (</w:t>
            </w:r>
            <w:proofErr w:type="spellStart"/>
            <w:r w:rsidRPr="00887261">
              <w:rPr>
                <w:rFonts w:ascii="Times New Roman" w:hAnsi="Times New Roman"/>
              </w:rPr>
              <w:t>MoF</w:t>
            </w:r>
            <w:proofErr w:type="spellEnd"/>
            <w:r w:rsidRPr="00887261">
              <w:rPr>
                <w:rFonts w:ascii="Times New Roman" w:hAnsi="Times New Roman"/>
              </w:rPr>
              <w:t>)</w:t>
            </w:r>
          </w:p>
        </w:tc>
      </w:tr>
      <w:tr w:rsidR="00BE0AF2" w:rsidRPr="00887261" w:rsidTr="002A2100">
        <w:trPr>
          <w:trHeight w:hRule="exact" w:val="264"/>
          <w:jc w:val="center"/>
          <w:trPrChange w:id="32" w:author="Test" w:date="2014-01-10T10:01:00Z">
            <w:trPr>
              <w:gridAfter w:val="0"/>
              <w:trHeight w:hRule="exact" w:val="262"/>
              <w:jc w:val="center"/>
            </w:trPr>
          </w:trPrChange>
        </w:trPr>
        <w:tc>
          <w:tcPr>
            <w:tcW w:w="9017" w:type="dxa"/>
            <w:gridSpan w:val="4"/>
            <w:shd w:val="clear" w:color="auto" w:fill="C6D9F1" w:themeFill="text2" w:themeFillTint="33"/>
            <w:vAlign w:val="center"/>
            <w:tcPrChange w:id="33" w:author="Test" w:date="2014-01-10T10:01:00Z">
              <w:tcPr>
                <w:tcW w:w="0" w:type="auto"/>
                <w:gridSpan w:val="10"/>
                <w:shd w:val="clear" w:color="auto" w:fill="C6D9F1" w:themeFill="text2" w:themeFillTint="33"/>
                <w:vAlign w:val="center"/>
              </w:tcPr>
            </w:tcPrChange>
          </w:tcPr>
          <w:p w:rsidR="00BE0AF2" w:rsidRPr="00BE0AF2" w:rsidRDefault="00BE0AF2" w:rsidP="00BE0AF2">
            <w:pPr>
              <w:spacing w:after="0" w:line="240" w:lineRule="auto"/>
              <w:contextualSpacing/>
              <w:jc w:val="center"/>
              <w:rPr>
                <w:rFonts w:ascii="Times New Roman" w:hAnsi="Times New Roman"/>
                <w:b/>
              </w:rPr>
            </w:pPr>
            <w:r>
              <w:rPr>
                <w:rFonts w:ascii="Times New Roman" w:hAnsi="Times New Roman"/>
                <w:b/>
              </w:rPr>
              <w:t>RESULTS</w:t>
            </w:r>
          </w:p>
        </w:tc>
      </w:tr>
      <w:tr w:rsidR="006003A5" w:rsidRPr="00887261" w:rsidTr="002A2100">
        <w:tblPrEx>
          <w:tblPrExChange w:id="34" w:author="Test" w:date="2014-01-10T10:01:00Z">
            <w:tblPrEx>
              <w:tblW w:w="8545" w:type="dxa"/>
              <w:tblInd w:w="2962" w:type="dxa"/>
            </w:tblPrEx>
          </w:tblPrExChange>
        </w:tblPrEx>
        <w:trPr>
          <w:trHeight w:hRule="exact" w:val="828"/>
          <w:jc w:val="center"/>
          <w:trPrChange w:id="35" w:author="Test" w:date="2014-01-10T10:01:00Z">
            <w:trPr>
              <w:gridBefore w:val="1"/>
              <w:gridAfter w:val="0"/>
              <w:trHeight w:hRule="exact" w:val="910"/>
              <w:jc w:val="center"/>
            </w:trPr>
          </w:trPrChange>
        </w:trPr>
        <w:tc>
          <w:tcPr>
            <w:tcW w:w="2691" w:type="dxa"/>
            <w:vAlign w:val="center"/>
            <w:tcPrChange w:id="36" w:author="Test" w:date="2014-01-10T10:01:00Z">
              <w:tcPr>
                <w:tcW w:w="2848" w:type="dxa"/>
                <w:gridSpan w:val="2"/>
                <w:vAlign w:val="center"/>
              </w:tcPr>
            </w:tcPrChange>
          </w:tcPr>
          <w:p w:rsidR="003F559F" w:rsidRPr="00887261" w:rsidRDefault="003F559F" w:rsidP="00600F7F">
            <w:pPr>
              <w:pStyle w:val="Default"/>
              <w:numPr>
                <w:ilvl w:val="0"/>
                <w:numId w:val="11"/>
              </w:numPr>
              <w:ind w:left="450" w:hanging="450"/>
              <w:contextualSpacing/>
              <w:rPr>
                <w:sz w:val="22"/>
                <w:szCs w:val="22"/>
              </w:rPr>
            </w:pPr>
            <w:r w:rsidRPr="00887261">
              <w:rPr>
                <w:sz w:val="22"/>
                <w:szCs w:val="22"/>
              </w:rPr>
              <w:t xml:space="preserve">Tax </w:t>
            </w:r>
            <w:r w:rsidRPr="00887261">
              <w:rPr>
                <w:bCs/>
                <w:sz w:val="22"/>
                <w:szCs w:val="22"/>
              </w:rPr>
              <w:t>revenue</w:t>
            </w:r>
            <w:r w:rsidRPr="00887261">
              <w:rPr>
                <w:sz w:val="22"/>
                <w:szCs w:val="22"/>
              </w:rPr>
              <w:t xml:space="preserve"> as % of GDP </w:t>
            </w:r>
          </w:p>
        </w:tc>
        <w:tc>
          <w:tcPr>
            <w:tcW w:w="3176" w:type="dxa"/>
            <w:gridSpan w:val="2"/>
            <w:tcPrChange w:id="37" w:author="Test" w:date="2014-01-10T10:01:00Z">
              <w:tcPr>
                <w:tcW w:w="2848" w:type="dxa"/>
                <w:gridSpan w:val="4"/>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38" w:author="Test" w:date="2014-01-10T10:01:00Z">
              <w:tcPr>
                <w:tcW w:w="2849" w:type="dxa"/>
                <w:gridSpan w:val="4"/>
                <w:vAlign w:val="center"/>
              </w:tcPr>
            </w:tcPrChange>
          </w:tcPr>
          <w:p w:rsidR="003F559F" w:rsidRPr="00887261" w:rsidRDefault="003F559F" w:rsidP="003D25EA">
            <w:pPr>
              <w:spacing w:after="0" w:line="240" w:lineRule="auto"/>
              <w:contextualSpacing/>
              <w:rPr>
                <w:rFonts w:ascii="Times New Roman" w:hAnsi="Times New Roman"/>
              </w:rPr>
            </w:pPr>
            <w:r w:rsidRPr="00887261">
              <w:rPr>
                <w:rFonts w:ascii="Times New Roman" w:hAnsi="Times New Roman"/>
              </w:rPr>
              <w:t>Tax Administration of Jamaica (TAJ) annual report</w:t>
            </w:r>
          </w:p>
        </w:tc>
      </w:tr>
      <w:tr w:rsidR="006003A5" w:rsidRPr="00887261" w:rsidTr="002A2100">
        <w:tblPrEx>
          <w:tblPrExChange w:id="39" w:author="Test" w:date="2014-01-10T10:01:00Z">
            <w:tblPrEx>
              <w:tblW w:w="8846" w:type="dxa"/>
              <w:tblInd w:w="2962" w:type="dxa"/>
            </w:tblPrEx>
          </w:tblPrExChange>
        </w:tblPrEx>
        <w:trPr>
          <w:trHeight w:hRule="exact" w:val="1153"/>
          <w:jc w:val="center"/>
          <w:trPrChange w:id="40" w:author="Test" w:date="2014-01-10T10:01:00Z">
            <w:trPr>
              <w:gridBefore w:val="1"/>
              <w:trHeight w:hRule="exact" w:val="873"/>
              <w:jc w:val="center"/>
            </w:trPr>
          </w:trPrChange>
        </w:trPr>
        <w:tc>
          <w:tcPr>
            <w:tcW w:w="2691" w:type="dxa"/>
            <w:vAlign w:val="center"/>
            <w:tcPrChange w:id="41" w:author="Test" w:date="2014-01-10T10:01:00Z">
              <w:tcPr>
                <w:tcW w:w="2948" w:type="dxa"/>
                <w:gridSpan w:val="3"/>
                <w:vAlign w:val="center"/>
              </w:tcPr>
            </w:tcPrChange>
          </w:tcPr>
          <w:p w:rsidR="003F559F" w:rsidRPr="00AC399C" w:rsidRDefault="00AC399C" w:rsidP="00600F7F">
            <w:pPr>
              <w:pStyle w:val="Default"/>
              <w:numPr>
                <w:ilvl w:val="0"/>
                <w:numId w:val="11"/>
              </w:numPr>
              <w:ind w:left="450" w:hanging="450"/>
              <w:contextualSpacing/>
              <w:rPr>
                <w:sz w:val="22"/>
                <w:szCs w:val="22"/>
              </w:rPr>
            </w:pPr>
            <w:r>
              <w:rPr>
                <w:sz w:val="22"/>
                <w:szCs w:val="22"/>
              </w:rPr>
              <w:t>C</w:t>
            </w:r>
            <w:r w:rsidRPr="00AC399C">
              <w:rPr>
                <w:sz w:val="22"/>
                <w:szCs w:val="22"/>
              </w:rPr>
              <w:t>apping tariffs on imports of non-agriculture and agriculture products</w:t>
            </w:r>
          </w:p>
        </w:tc>
        <w:tc>
          <w:tcPr>
            <w:tcW w:w="3176" w:type="dxa"/>
            <w:gridSpan w:val="2"/>
            <w:tcPrChange w:id="42"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43"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 xml:space="preserve">Jamaica Customs Administration (JCA) annual report import/export </w:t>
            </w:r>
            <w:ins w:id="44" w:author="Test" w:date="2014-01-10T09:27:00Z">
              <w:r w:rsidR="006003A5">
                <w:rPr>
                  <w:rFonts w:ascii="Times New Roman" w:hAnsi="Times New Roman"/>
                </w:rPr>
                <w:t>D</w:t>
              </w:r>
            </w:ins>
            <w:del w:id="45" w:author="Test" w:date="2014-01-10T09:27:00Z">
              <w:r w:rsidRPr="00887261" w:rsidDel="006003A5">
                <w:rPr>
                  <w:rFonts w:ascii="Times New Roman" w:hAnsi="Times New Roman"/>
                </w:rPr>
                <w:delText>d</w:delText>
              </w:r>
            </w:del>
            <w:r w:rsidRPr="00887261">
              <w:rPr>
                <w:rFonts w:ascii="Times New Roman" w:hAnsi="Times New Roman"/>
              </w:rPr>
              <w:t>ivision</w:t>
            </w:r>
          </w:p>
        </w:tc>
      </w:tr>
      <w:tr w:rsidR="006003A5" w:rsidRPr="00887261" w:rsidTr="002A2100">
        <w:tblPrEx>
          <w:tblPrExChange w:id="46" w:author="Test" w:date="2014-01-10T10:01:00Z">
            <w:tblPrEx>
              <w:tblW w:w="8846" w:type="dxa"/>
              <w:tblInd w:w="2962" w:type="dxa"/>
            </w:tblPrEx>
          </w:tblPrExChange>
        </w:tblPrEx>
        <w:trPr>
          <w:trHeight w:hRule="exact" w:val="1117"/>
          <w:jc w:val="center"/>
          <w:trPrChange w:id="47" w:author="Test" w:date="2014-01-10T10:01:00Z">
            <w:trPr>
              <w:gridBefore w:val="1"/>
              <w:trHeight w:hRule="exact" w:val="937"/>
              <w:jc w:val="center"/>
            </w:trPr>
          </w:trPrChange>
        </w:trPr>
        <w:tc>
          <w:tcPr>
            <w:tcW w:w="2691" w:type="dxa"/>
            <w:vAlign w:val="center"/>
            <w:tcPrChange w:id="48" w:author="Test" w:date="2014-01-10T10:01:00Z">
              <w:tcPr>
                <w:tcW w:w="2948" w:type="dxa"/>
                <w:gridSpan w:val="3"/>
                <w:vAlign w:val="center"/>
              </w:tcPr>
            </w:tcPrChange>
          </w:tcPr>
          <w:p w:rsidR="003F559F" w:rsidRPr="00AC399C" w:rsidRDefault="00AC399C" w:rsidP="00600F7F">
            <w:pPr>
              <w:pStyle w:val="Default"/>
              <w:numPr>
                <w:ilvl w:val="0"/>
                <w:numId w:val="11"/>
              </w:numPr>
              <w:ind w:left="450" w:hanging="450"/>
              <w:contextualSpacing/>
              <w:rPr>
                <w:sz w:val="22"/>
                <w:szCs w:val="22"/>
              </w:rPr>
            </w:pPr>
            <w:r w:rsidRPr="00AC399C">
              <w:rPr>
                <w:sz w:val="22"/>
                <w:szCs w:val="22"/>
              </w:rPr>
              <w:t>General Consumption Tax (GCT) rate applied  to government purchases</w:t>
            </w:r>
          </w:p>
        </w:tc>
        <w:tc>
          <w:tcPr>
            <w:tcW w:w="3176" w:type="dxa"/>
            <w:gridSpan w:val="2"/>
            <w:tcPrChange w:id="49"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50"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Tax Administration of Jamaica (TAJ) annual report from tax police Division</w:t>
            </w:r>
          </w:p>
        </w:tc>
      </w:tr>
      <w:tr w:rsidR="006003A5" w:rsidRPr="00887261" w:rsidTr="002A2100">
        <w:tblPrEx>
          <w:tblPrExChange w:id="51" w:author="Test" w:date="2014-01-10T10:01:00Z">
            <w:tblPrEx>
              <w:tblW w:w="8545" w:type="dxa"/>
              <w:tblInd w:w="2962" w:type="dxa"/>
            </w:tblPrEx>
          </w:tblPrExChange>
        </w:tblPrEx>
        <w:trPr>
          <w:trHeight w:hRule="exact" w:val="991"/>
          <w:jc w:val="center"/>
          <w:trPrChange w:id="52" w:author="Test" w:date="2014-01-10T10:01:00Z">
            <w:trPr>
              <w:gridBefore w:val="1"/>
              <w:gridAfter w:val="0"/>
              <w:trHeight w:hRule="exact" w:val="982"/>
              <w:jc w:val="center"/>
            </w:trPr>
          </w:trPrChange>
        </w:trPr>
        <w:tc>
          <w:tcPr>
            <w:tcW w:w="2691" w:type="dxa"/>
            <w:vAlign w:val="center"/>
            <w:tcPrChange w:id="53" w:author="Test" w:date="2014-01-10T10:01:00Z">
              <w:tcPr>
                <w:tcW w:w="2848" w:type="dxa"/>
                <w:gridSpan w:val="2"/>
                <w:vAlign w:val="center"/>
              </w:tcPr>
            </w:tcPrChange>
          </w:tcPr>
          <w:p w:rsidR="003F559F" w:rsidRPr="00AC399C" w:rsidRDefault="00AC399C" w:rsidP="00600F7F">
            <w:pPr>
              <w:pStyle w:val="Default"/>
              <w:numPr>
                <w:ilvl w:val="0"/>
                <w:numId w:val="11"/>
              </w:numPr>
              <w:ind w:left="450" w:hanging="450"/>
              <w:contextualSpacing/>
              <w:rPr>
                <w:sz w:val="22"/>
                <w:szCs w:val="22"/>
              </w:rPr>
            </w:pPr>
            <w:r w:rsidRPr="00AC399C">
              <w:rPr>
                <w:sz w:val="22"/>
                <w:szCs w:val="22"/>
              </w:rPr>
              <w:t>Corporate Income Tax (CIT) rate for unregulated companies</w:t>
            </w:r>
          </w:p>
        </w:tc>
        <w:tc>
          <w:tcPr>
            <w:tcW w:w="3176" w:type="dxa"/>
            <w:gridSpan w:val="2"/>
            <w:tcPrChange w:id="54" w:author="Test" w:date="2014-01-10T10:01:00Z">
              <w:tcPr>
                <w:tcW w:w="2848" w:type="dxa"/>
                <w:gridSpan w:val="4"/>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55" w:author="Test" w:date="2014-01-10T10:01:00Z">
              <w:tcPr>
                <w:tcW w:w="2849" w:type="dxa"/>
                <w:gridSpan w:val="4"/>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Tax Administration of Jamaica (TAJ) annual report from tax police Division</w:t>
            </w:r>
          </w:p>
        </w:tc>
      </w:tr>
      <w:tr w:rsidR="006003A5" w:rsidRPr="00887261" w:rsidTr="002A2100">
        <w:tblPrEx>
          <w:tblPrExChange w:id="56" w:author="Test" w:date="2014-01-10T10:01:00Z">
            <w:tblPrEx>
              <w:tblW w:w="8846" w:type="dxa"/>
              <w:tblInd w:w="2962" w:type="dxa"/>
            </w:tblPrEx>
          </w:tblPrExChange>
        </w:tblPrEx>
        <w:trPr>
          <w:trHeight w:hRule="exact" w:val="1018"/>
          <w:jc w:val="center"/>
          <w:trPrChange w:id="57" w:author="Test" w:date="2014-01-10T10:01:00Z">
            <w:trPr>
              <w:gridBefore w:val="1"/>
              <w:trHeight w:hRule="exact" w:val="900"/>
              <w:jc w:val="center"/>
            </w:trPr>
          </w:trPrChange>
        </w:trPr>
        <w:tc>
          <w:tcPr>
            <w:tcW w:w="2691" w:type="dxa"/>
            <w:vAlign w:val="center"/>
            <w:tcPrChange w:id="58" w:author="Test" w:date="2014-01-10T10:01:00Z">
              <w:tcPr>
                <w:tcW w:w="2948" w:type="dxa"/>
                <w:gridSpan w:val="3"/>
                <w:vAlign w:val="center"/>
              </w:tcPr>
            </w:tcPrChange>
          </w:tcPr>
          <w:p w:rsidR="003F559F" w:rsidRPr="00AC399C" w:rsidRDefault="00AC399C" w:rsidP="00600F7F">
            <w:pPr>
              <w:pStyle w:val="Default"/>
              <w:numPr>
                <w:ilvl w:val="0"/>
                <w:numId w:val="11"/>
              </w:numPr>
              <w:ind w:left="450" w:hanging="450"/>
              <w:contextualSpacing/>
              <w:rPr>
                <w:sz w:val="22"/>
                <w:szCs w:val="22"/>
              </w:rPr>
            </w:pPr>
            <w:proofErr w:type="spellStart"/>
            <w:r>
              <w:rPr>
                <w:sz w:val="22"/>
                <w:szCs w:val="22"/>
              </w:rPr>
              <w:t>L</w:t>
            </w:r>
            <w:r w:rsidRPr="00AC399C">
              <w:rPr>
                <w:sz w:val="22"/>
                <w:szCs w:val="22"/>
              </w:rPr>
              <w:t>abour</w:t>
            </w:r>
            <w:proofErr w:type="spellEnd"/>
            <w:r w:rsidRPr="00AC399C">
              <w:rPr>
                <w:sz w:val="22"/>
                <w:szCs w:val="22"/>
              </w:rPr>
              <w:t xml:space="preserve"> tax credit rate to foster economic growth</w:t>
            </w:r>
          </w:p>
        </w:tc>
        <w:tc>
          <w:tcPr>
            <w:tcW w:w="3176" w:type="dxa"/>
            <w:gridSpan w:val="2"/>
            <w:tcPrChange w:id="59"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60"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Tax Administration of Jamaica (TAJ) annual report from tax police Division</w:t>
            </w:r>
          </w:p>
        </w:tc>
      </w:tr>
      <w:tr w:rsidR="006003A5" w:rsidRPr="00887261" w:rsidTr="002A2100">
        <w:tblPrEx>
          <w:tblPrExChange w:id="61" w:author="Test" w:date="2014-01-10T10:01:00Z">
            <w:tblPrEx>
              <w:tblW w:w="8846" w:type="dxa"/>
              <w:tblInd w:w="2962" w:type="dxa"/>
            </w:tblPrEx>
          </w:tblPrExChange>
        </w:tblPrEx>
        <w:trPr>
          <w:trHeight w:hRule="exact" w:val="546"/>
          <w:jc w:val="center"/>
          <w:trPrChange w:id="62" w:author="Test" w:date="2014-01-10T10:01:00Z">
            <w:trPr>
              <w:gridBefore w:val="1"/>
              <w:trHeight w:hRule="exact" w:val="546"/>
              <w:jc w:val="center"/>
            </w:trPr>
          </w:trPrChange>
        </w:trPr>
        <w:tc>
          <w:tcPr>
            <w:tcW w:w="2691" w:type="dxa"/>
            <w:vAlign w:val="center"/>
            <w:tcPrChange w:id="63" w:author="Test" w:date="2014-01-10T10:01:00Z">
              <w:tcPr>
                <w:tcW w:w="2948" w:type="dxa"/>
                <w:gridSpan w:val="3"/>
                <w:vAlign w:val="center"/>
              </w:tcPr>
            </w:tcPrChange>
          </w:tcPr>
          <w:p w:rsidR="003F559F" w:rsidRPr="00887261" w:rsidRDefault="00AC399C" w:rsidP="00600F7F">
            <w:pPr>
              <w:pStyle w:val="Default"/>
              <w:numPr>
                <w:ilvl w:val="0"/>
                <w:numId w:val="11"/>
              </w:numPr>
              <w:ind w:left="450" w:hanging="450"/>
              <w:contextualSpacing/>
              <w:rPr>
                <w:sz w:val="22"/>
                <w:szCs w:val="22"/>
              </w:rPr>
            </w:pPr>
            <w:r>
              <w:rPr>
                <w:sz w:val="22"/>
                <w:szCs w:val="22"/>
              </w:rPr>
              <w:t>A</w:t>
            </w:r>
            <w:r w:rsidRPr="00AC399C">
              <w:rPr>
                <w:sz w:val="22"/>
                <w:szCs w:val="22"/>
              </w:rPr>
              <w:t>udits performed on Large and Medium Taxpayers</w:t>
            </w:r>
          </w:p>
        </w:tc>
        <w:tc>
          <w:tcPr>
            <w:tcW w:w="3176" w:type="dxa"/>
            <w:gridSpan w:val="2"/>
            <w:tcPrChange w:id="64"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65"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TAJ’s Large Taxpayers Office report</w:t>
            </w:r>
          </w:p>
        </w:tc>
      </w:tr>
      <w:tr w:rsidR="006003A5" w:rsidRPr="00887261" w:rsidTr="002A2100">
        <w:tblPrEx>
          <w:tblPrExChange w:id="66" w:author="Test" w:date="2014-01-10T10:01:00Z">
            <w:tblPrEx>
              <w:tblW w:w="8846" w:type="dxa"/>
              <w:tblInd w:w="2962" w:type="dxa"/>
            </w:tblPrEx>
          </w:tblPrExChange>
        </w:tblPrEx>
        <w:trPr>
          <w:trHeight w:hRule="exact" w:val="737"/>
          <w:jc w:val="center"/>
          <w:trPrChange w:id="67" w:author="Test" w:date="2014-01-10T10:01:00Z">
            <w:trPr>
              <w:gridBefore w:val="1"/>
              <w:trHeight w:hRule="exact" w:val="737"/>
              <w:jc w:val="center"/>
            </w:trPr>
          </w:trPrChange>
        </w:trPr>
        <w:tc>
          <w:tcPr>
            <w:tcW w:w="2691" w:type="dxa"/>
            <w:vAlign w:val="center"/>
            <w:tcPrChange w:id="68" w:author="Test" w:date="2014-01-10T10:01:00Z">
              <w:tcPr>
                <w:tcW w:w="2948" w:type="dxa"/>
                <w:gridSpan w:val="3"/>
                <w:vAlign w:val="center"/>
              </w:tcPr>
            </w:tcPrChange>
          </w:tcPr>
          <w:p w:rsidR="003F559F" w:rsidRPr="00AC399C" w:rsidRDefault="00AC399C" w:rsidP="00600F7F">
            <w:pPr>
              <w:pStyle w:val="Default"/>
              <w:numPr>
                <w:ilvl w:val="0"/>
                <w:numId w:val="11"/>
              </w:numPr>
              <w:ind w:left="450" w:hanging="450"/>
              <w:contextualSpacing/>
              <w:rPr>
                <w:sz w:val="22"/>
                <w:szCs w:val="22"/>
              </w:rPr>
            </w:pPr>
            <w:r>
              <w:rPr>
                <w:sz w:val="22"/>
                <w:szCs w:val="22"/>
              </w:rPr>
              <w:t>T</w:t>
            </w:r>
            <w:r w:rsidRPr="00AC399C">
              <w:rPr>
                <w:sz w:val="22"/>
                <w:szCs w:val="22"/>
              </w:rPr>
              <w:t>axpayers e-filing their tax return</w:t>
            </w:r>
          </w:p>
        </w:tc>
        <w:tc>
          <w:tcPr>
            <w:tcW w:w="3176" w:type="dxa"/>
            <w:gridSpan w:val="2"/>
            <w:tcPrChange w:id="69"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70"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Tax Administration of Jamaica (TAJ) WEB</w:t>
            </w:r>
          </w:p>
        </w:tc>
      </w:tr>
      <w:tr w:rsidR="006003A5" w:rsidRPr="00887261" w:rsidTr="002A2100">
        <w:tblPrEx>
          <w:tblPrExChange w:id="71" w:author="Test" w:date="2014-01-10T10:01:00Z">
            <w:tblPrEx>
              <w:tblW w:w="8545" w:type="dxa"/>
              <w:tblInd w:w="2962" w:type="dxa"/>
            </w:tblPrEx>
          </w:tblPrExChange>
        </w:tblPrEx>
        <w:trPr>
          <w:trHeight w:hRule="exact" w:val="1108"/>
          <w:jc w:val="center"/>
          <w:trPrChange w:id="72" w:author="Test" w:date="2014-01-10T10:01:00Z">
            <w:trPr>
              <w:gridBefore w:val="1"/>
              <w:gridAfter w:val="0"/>
              <w:trHeight w:hRule="exact" w:val="892"/>
              <w:jc w:val="center"/>
            </w:trPr>
          </w:trPrChange>
        </w:trPr>
        <w:tc>
          <w:tcPr>
            <w:tcW w:w="2691" w:type="dxa"/>
            <w:vAlign w:val="center"/>
            <w:tcPrChange w:id="73" w:author="Test" w:date="2014-01-10T10:01:00Z">
              <w:tcPr>
                <w:tcW w:w="2848" w:type="dxa"/>
                <w:gridSpan w:val="2"/>
                <w:vAlign w:val="center"/>
              </w:tcPr>
            </w:tcPrChange>
          </w:tcPr>
          <w:p w:rsidR="003F559F" w:rsidRPr="00AC399C" w:rsidRDefault="00AC399C" w:rsidP="00600F7F">
            <w:pPr>
              <w:pStyle w:val="Default"/>
              <w:numPr>
                <w:ilvl w:val="0"/>
                <w:numId w:val="11"/>
              </w:numPr>
              <w:ind w:left="450" w:hanging="450"/>
              <w:contextualSpacing/>
              <w:rPr>
                <w:sz w:val="22"/>
                <w:szCs w:val="22"/>
              </w:rPr>
            </w:pPr>
            <w:r>
              <w:rPr>
                <w:sz w:val="22"/>
                <w:szCs w:val="22"/>
              </w:rPr>
              <w:t>C</w:t>
            </w:r>
            <w:r w:rsidRPr="00AC399C">
              <w:rPr>
                <w:sz w:val="22"/>
                <w:szCs w:val="22"/>
              </w:rPr>
              <w:t>ommercial banks fees paid by the Government to process taxpayers payments</w:t>
            </w:r>
          </w:p>
        </w:tc>
        <w:tc>
          <w:tcPr>
            <w:tcW w:w="3176" w:type="dxa"/>
            <w:gridSpan w:val="2"/>
            <w:tcPrChange w:id="74" w:author="Test" w:date="2014-01-10T10:01:00Z">
              <w:tcPr>
                <w:tcW w:w="2848" w:type="dxa"/>
                <w:gridSpan w:val="4"/>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75" w:author="Test" w:date="2014-01-10T10:01:00Z">
              <w:tcPr>
                <w:tcW w:w="2849" w:type="dxa"/>
                <w:gridSpan w:val="4"/>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Tax Administration of Jamaica (TAJ) agreement with the Banks</w:t>
            </w:r>
          </w:p>
        </w:tc>
      </w:tr>
      <w:tr w:rsidR="006003A5" w:rsidRPr="00887261" w:rsidTr="002A2100">
        <w:tblPrEx>
          <w:tblPrExChange w:id="76" w:author="Test" w:date="2014-01-10T10:01:00Z">
            <w:tblPrEx>
              <w:tblW w:w="8846" w:type="dxa"/>
              <w:tblInd w:w="2962" w:type="dxa"/>
            </w:tblPrEx>
          </w:tblPrExChange>
        </w:tblPrEx>
        <w:trPr>
          <w:trHeight w:hRule="exact" w:val="646"/>
          <w:jc w:val="center"/>
          <w:trPrChange w:id="77" w:author="Test" w:date="2014-01-10T10:01:00Z">
            <w:trPr>
              <w:gridBefore w:val="1"/>
              <w:trHeight w:hRule="exact" w:val="646"/>
              <w:jc w:val="center"/>
            </w:trPr>
          </w:trPrChange>
        </w:trPr>
        <w:tc>
          <w:tcPr>
            <w:tcW w:w="2691" w:type="dxa"/>
            <w:vAlign w:val="center"/>
            <w:tcPrChange w:id="78" w:author="Test" w:date="2014-01-10T10:01:00Z">
              <w:tcPr>
                <w:tcW w:w="2948" w:type="dxa"/>
                <w:gridSpan w:val="3"/>
                <w:vAlign w:val="center"/>
              </w:tcPr>
            </w:tcPrChange>
          </w:tcPr>
          <w:p w:rsidR="003F559F" w:rsidRPr="00AC399C" w:rsidRDefault="003F559F" w:rsidP="00600F7F">
            <w:pPr>
              <w:pStyle w:val="Default"/>
              <w:numPr>
                <w:ilvl w:val="0"/>
                <w:numId w:val="11"/>
              </w:numPr>
              <w:ind w:left="450" w:hanging="450"/>
              <w:contextualSpacing/>
              <w:rPr>
                <w:sz w:val="22"/>
                <w:szCs w:val="22"/>
              </w:rPr>
            </w:pPr>
            <w:r w:rsidRPr="00AC399C">
              <w:rPr>
                <w:sz w:val="22"/>
                <w:szCs w:val="22"/>
              </w:rPr>
              <w:t>Primary expenditure (as percent of GDP)</w:t>
            </w:r>
          </w:p>
        </w:tc>
        <w:tc>
          <w:tcPr>
            <w:tcW w:w="3176" w:type="dxa"/>
            <w:gridSpan w:val="2"/>
            <w:tcPrChange w:id="79"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80"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Ministry of Finance annual Financial Report</w:t>
            </w:r>
          </w:p>
        </w:tc>
      </w:tr>
      <w:tr w:rsidR="006003A5" w:rsidRPr="00887261" w:rsidTr="002A2100">
        <w:tblPrEx>
          <w:tblPrExChange w:id="81" w:author="Test" w:date="2014-01-10T10:01:00Z">
            <w:tblPrEx>
              <w:tblW w:w="8846" w:type="dxa"/>
              <w:tblInd w:w="2962" w:type="dxa"/>
            </w:tblPrEx>
          </w:tblPrExChange>
        </w:tblPrEx>
        <w:trPr>
          <w:trHeight w:hRule="exact" w:val="712"/>
          <w:jc w:val="center"/>
          <w:trPrChange w:id="82" w:author="Test" w:date="2014-01-10T10:01:00Z">
            <w:trPr>
              <w:gridBefore w:val="1"/>
              <w:trHeight w:hRule="exact" w:val="555"/>
              <w:jc w:val="center"/>
            </w:trPr>
          </w:trPrChange>
        </w:trPr>
        <w:tc>
          <w:tcPr>
            <w:tcW w:w="2691" w:type="dxa"/>
            <w:vAlign w:val="center"/>
            <w:tcPrChange w:id="83" w:author="Test" w:date="2014-01-10T10:01:00Z">
              <w:tcPr>
                <w:tcW w:w="2948" w:type="dxa"/>
                <w:gridSpan w:val="3"/>
                <w:vAlign w:val="center"/>
              </w:tcPr>
            </w:tcPrChange>
          </w:tcPr>
          <w:p w:rsidR="003F559F" w:rsidRPr="00AC399C" w:rsidRDefault="00AC399C" w:rsidP="00600F7F">
            <w:pPr>
              <w:pStyle w:val="Default"/>
              <w:numPr>
                <w:ilvl w:val="0"/>
                <w:numId w:val="11"/>
              </w:numPr>
              <w:ind w:left="450" w:hanging="450"/>
              <w:contextualSpacing/>
              <w:rPr>
                <w:sz w:val="22"/>
                <w:szCs w:val="22"/>
              </w:rPr>
            </w:pPr>
            <w:r>
              <w:rPr>
                <w:sz w:val="22"/>
                <w:szCs w:val="22"/>
              </w:rPr>
              <w:t>A</w:t>
            </w:r>
            <w:r w:rsidR="003F559F" w:rsidRPr="00AC399C">
              <w:rPr>
                <w:sz w:val="22"/>
                <w:szCs w:val="22"/>
              </w:rPr>
              <w:t>nnual wage bill (% of GDP)</w:t>
            </w:r>
          </w:p>
        </w:tc>
        <w:tc>
          <w:tcPr>
            <w:tcW w:w="3176" w:type="dxa"/>
            <w:gridSpan w:val="2"/>
            <w:tcPrChange w:id="84"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85"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Ministry of Finance annual Financial Report</w:t>
            </w:r>
          </w:p>
        </w:tc>
      </w:tr>
      <w:tr w:rsidR="006003A5" w:rsidRPr="00887261" w:rsidTr="002A2100">
        <w:tblPrEx>
          <w:tblPrExChange w:id="86" w:author="Test" w:date="2014-01-10T10:01:00Z">
            <w:tblPrEx>
              <w:tblW w:w="8846" w:type="dxa"/>
              <w:tblInd w:w="2962" w:type="dxa"/>
            </w:tblPrEx>
          </w:tblPrExChange>
        </w:tblPrEx>
        <w:trPr>
          <w:trHeight w:val="1133"/>
          <w:jc w:val="center"/>
          <w:trPrChange w:id="87" w:author="Test" w:date="2014-01-10T10:01:00Z">
            <w:trPr>
              <w:gridBefore w:val="1"/>
              <w:trHeight w:val="1153"/>
              <w:jc w:val="center"/>
            </w:trPr>
          </w:trPrChange>
        </w:trPr>
        <w:tc>
          <w:tcPr>
            <w:tcW w:w="2691" w:type="dxa"/>
            <w:vAlign w:val="center"/>
            <w:tcPrChange w:id="88" w:author="Test" w:date="2014-01-10T10:01:00Z">
              <w:tcPr>
                <w:tcW w:w="2948" w:type="dxa"/>
                <w:gridSpan w:val="3"/>
                <w:vAlign w:val="center"/>
              </w:tcPr>
            </w:tcPrChange>
          </w:tcPr>
          <w:p w:rsidR="00143FF7" w:rsidRPr="00AC399C" w:rsidRDefault="00143FF7" w:rsidP="00600F7F">
            <w:pPr>
              <w:pStyle w:val="Default"/>
              <w:numPr>
                <w:ilvl w:val="0"/>
                <w:numId w:val="11"/>
              </w:numPr>
              <w:ind w:left="450" w:hanging="450"/>
              <w:contextualSpacing/>
              <w:rPr>
                <w:sz w:val="22"/>
                <w:szCs w:val="22"/>
              </w:rPr>
            </w:pPr>
            <w:r w:rsidRPr="00AC399C">
              <w:rPr>
                <w:sz w:val="22"/>
                <w:szCs w:val="22"/>
              </w:rPr>
              <w:t>Public Bodies reporting on time to the Ministry of Finance</w:t>
            </w:r>
          </w:p>
        </w:tc>
        <w:tc>
          <w:tcPr>
            <w:tcW w:w="3176" w:type="dxa"/>
            <w:gridSpan w:val="2"/>
            <w:vAlign w:val="center"/>
            <w:tcPrChange w:id="89" w:author="Test" w:date="2014-01-10T10:01:00Z">
              <w:tcPr>
                <w:tcW w:w="2948" w:type="dxa"/>
                <w:gridSpan w:val="5"/>
                <w:vAlign w:val="center"/>
              </w:tcPr>
            </w:tcPrChange>
          </w:tcPr>
          <w:p w:rsidR="00143FF7" w:rsidRPr="00887261" w:rsidRDefault="00143FF7" w:rsidP="003D25EA">
            <w:pPr>
              <w:pStyle w:val="Default"/>
              <w:contextualSpacing/>
              <w:jc w:val="center"/>
              <w:rPr>
                <w:sz w:val="22"/>
                <w:szCs w:val="22"/>
              </w:rPr>
            </w:pPr>
            <w:r w:rsidRPr="00887261">
              <w:rPr>
                <w:sz w:val="22"/>
                <w:szCs w:val="22"/>
              </w:rPr>
              <w:t>Annual</w:t>
            </w:r>
          </w:p>
          <w:p w:rsidR="00143FF7" w:rsidRPr="00887261" w:rsidRDefault="00143FF7" w:rsidP="006003A5">
            <w:pPr>
              <w:pStyle w:val="Default"/>
              <w:ind w:right="-79"/>
              <w:contextualSpacing/>
              <w:jc w:val="center"/>
              <w:rPr>
                <w:sz w:val="22"/>
                <w:szCs w:val="22"/>
              </w:rPr>
              <w:pPrChange w:id="90" w:author="Test" w:date="2014-01-10T09:32:00Z">
                <w:pPr>
                  <w:pStyle w:val="Default"/>
                  <w:contextualSpacing/>
                  <w:jc w:val="center"/>
                </w:pPr>
              </w:pPrChange>
            </w:pPr>
          </w:p>
        </w:tc>
        <w:tc>
          <w:tcPr>
            <w:tcW w:w="3150" w:type="dxa"/>
            <w:vAlign w:val="center"/>
            <w:tcPrChange w:id="91" w:author="Test" w:date="2014-01-10T10:01:00Z">
              <w:tcPr>
                <w:tcW w:w="2949" w:type="dxa"/>
                <w:gridSpan w:val="3"/>
                <w:vAlign w:val="center"/>
              </w:tcPr>
            </w:tcPrChange>
          </w:tcPr>
          <w:p w:rsidR="00143FF7" w:rsidRPr="00887261" w:rsidRDefault="00143FF7" w:rsidP="003D25EA">
            <w:pPr>
              <w:spacing w:after="0" w:line="240" w:lineRule="auto"/>
              <w:contextualSpacing/>
              <w:jc w:val="both"/>
              <w:rPr>
                <w:rFonts w:ascii="Times New Roman" w:hAnsi="Times New Roman"/>
              </w:rPr>
            </w:pPr>
            <w:r w:rsidRPr="00887261">
              <w:rPr>
                <w:rFonts w:ascii="Times New Roman" w:hAnsi="Times New Roman"/>
              </w:rPr>
              <w:t>MOF - Public Entities Division (PED) annual management report</w:t>
            </w:r>
          </w:p>
          <w:p w:rsidR="00143FF7" w:rsidRPr="00887261" w:rsidRDefault="00143FF7" w:rsidP="003D25EA">
            <w:pPr>
              <w:spacing w:after="0" w:line="240" w:lineRule="auto"/>
              <w:contextualSpacing/>
              <w:jc w:val="both"/>
              <w:rPr>
                <w:rFonts w:ascii="Times New Roman" w:hAnsi="Times New Roman"/>
              </w:rPr>
            </w:pPr>
          </w:p>
        </w:tc>
      </w:tr>
      <w:tr w:rsidR="006003A5" w:rsidRPr="00887261" w:rsidTr="002A2100">
        <w:tblPrEx>
          <w:tblPrExChange w:id="92" w:author="Test" w:date="2014-01-10T10:01:00Z">
            <w:tblPrEx>
              <w:tblW w:w="8846" w:type="dxa"/>
              <w:tblInd w:w="2962" w:type="dxa"/>
            </w:tblPrEx>
          </w:tblPrExChange>
        </w:tblPrEx>
        <w:trPr>
          <w:trHeight w:hRule="exact" w:val="847"/>
          <w:jc w:val="center"/>
          <w:trPrChange w:id="93" w:author="Test" w:date="2014-01-10T10:01:00Z">
            <w:trPr>
              <w:gridBefore w:val="1"/>
              <w:trHeight w:hRule="exact" w:val="546"/>
              <w:jc w:val="center"/>
            </w:trPr>
          </w:trPrChange>
        </w:trPr>
        <w:tc>
          <w:tcPr>
            <w:tcW w:w="2691" w:type="dxa"/>
            <w:vAlign w:val="center"/>
            <w:tcPrChange w:id="94" w:author="Test" w:date="2014-01-10T10:01:00Z">
              <w:tcPr>
                <w:tcW w:w="2948" w:type="dxa"/>
                <w:gridSpan w:val="3"/>
                <w:vAlign w:val="center"/>
              </w:tcPr>
            </w:tcPrChange>
          </w:tcPr>
          <w:p w:rsidR="003F559F" w:rsidRPr="00AC399C" w:rsidRDefault="00B66E36" w:rsidP="00600F7F">
            <w:pPr>
              <w:pStyle w:val="Default"/>
              <w:numPr>
                <w:ilvl w:val="0"/>
                <w:numId w:val="11"/>
              </w:numPr>
              <w:ind w:left="450" w:hanging="450"/>
              <w:contextualSpacing/>
              <w:rPr>
                <w:sz w:val="22"/>
                <w:szCs w:val="22"/>
              </w:rPr>
            </w:pPr>
            <w:r>
              <w:rPr>
                <w:sz w:val="22"/>
                <w:szCs w:val="22"/>
              </w:rPr>
              <w:t>A</w:t>
            </w:r>
            <w:r w:rsidR="00AC399C" w:rsidRPr="00AC399C">
              <w:rPr>
                <w:sz w:val="22"/>
                <w:szCs w:val="22"/>
              </w:rPr>
              <w:t>ctuarial deficit of the National Insurance Fund (NIF)</w:t>
            </w:r>
          </w:p>
        </w:tc>
        <w:tc>
          <w:tcPr>
            <w:tcW w:w="3176" w:type="dxa"/>
            <w:gridSpan w:val="2"/>
            <w:tcPrChange w:id="95" w:author="Test" w:date="2014-01-10T10:01:00Z">
              <w:tcPr>
                <w:tcW w:w="2948" w:type="dxa"/>
                <w:gridSpan w:val="5"/>
              </w:tcPr>
            </w:tcPrChange>
          </w:tcPr>
          <w:p w:rsidR="003F559F" w:rsidRPr="00887261" w:rsidRDefault="003F559F" w:rsidP="003D25EA">
            <w:pPr>
              <w:pStyle w:val="Default"/>
              <w:contextualSpacing/>
              <w:jc w:val="center"/>
              <w:rPr>
                <w:sz w:val="22"/>
                <w:szCs w:val="22"/>
              </w:rPr>
            </w:pPr>
            <w:r w:rsidRPr="00887261">
              <w:rPr>
                <w:sz w:val="22"/>
                <w:szCs w:val="22"/>
              </w:rPr>
              <w:t>Annual</w:t>
            </w:r>
          </w:p>
        </w:tc>
        <w:tc>
          <w:tcPr>
            <w:tcW w:w="3150" w:type="dxa"/>
            <w:vAlign w:val="center"/>
            <w:tcPrChange w:id="96" w:author="Test" w:date="2014-01-10T10:01:00Z">
              <w:tcPr>
                <w:tcW w:w="2949" w:type="dxa"/>
                <w:gridSpan w:val="3"/>
                <w:vAlign w:val="center"/>
              </w:tcPr>
            </w:tcPrChange>
          </w:tcPr>
          <w:p w:rsidR="003F559F" w:rsidRPr="00887261" w:rsidRDefault="003F559F" w:rsidP="003D25EA">
            <w:pPr>
              <w:spacing w:after="0" w:line="240" w:lineRule="auto"/>
              <w:contextualSpacing/>
              <w:jc w:val="both"/>
              <w:rPr>
                <w:rFonts w:ascii="Times New Roman" w:hAnsi="Times New Roman"/>
              </w:rPr>
            </w:pPr>
            <w:r w:rsidRPr="00887261">
              <w:rPr>
                <w:rFonts w:ascii="Times New Roman" w:hAnsi="Times New Roman"/>
              </w:rPr>
              <w:t>MOF - Public Entities Division (PED) annual management report</w:t>
            </w:r>
          </w:p>
        </w:tc>
      </w:tr>
      <w:tr w:rsidR="006003A5" w:rsidRPr="00887261" w:rsidTr="002A2100">
        <w:tblPrEx>
          <w:tblPrExChange w:id="97" w:author="Test" w:date="2014-01-10T10:01:00Z">
            <w:tblPrEx>
              <w:tblW w:w="8846" w:type="dxa"/>
              <w:tblInd w:w="2962" w:type="dxa"/>
            </w:tblPrEx>
          </w:tblPrExChange>
        </w:tblPrEx>
        <w:trPr>
          <w:trHeight w:hRule="exact" w:val="982"/>
          <w:jc w:val="center"/>
          <w:trPrChange w:id="98" w:author="Test" w:date="2014-01-10T10:01:00Z">
            <w:trPr>
              <w:gridBefore w:val="1"/>
              <w:trHeight w:hRule="exact" w:val="628"/>
              <w:jc w:val="center"/>
            </w:trPr>
          </w:trPrChange>
        </w:trPr>
        <w:tc>
          <w:tcPr>
            <w:tcW w:w="2691" w:type="dxa"/>
            <w:vAlign w:val="center"/>
            <w:tcPrChange w:id="99" w:author="Test" w:date="2014-01-10T10:01:00Z">
              <w:tcPr>
                <w:tcW w:w="2987" w:type="dxa"/>
                <w:gridSpan w:val="4"/>
                <w:vAlign w:val="center"/>
              </w:tcPr>
            </w:tcPrChange>
          </w:tcPr>
          <w:p w:rsidR="003F559F" w:rsidRPr="00AC399C" w:rsidRDefault="00B66E36" w:rsidP="00600F7F">
            <w:pPr>
              <w:pStyle w:val="Default"/>
              <w:numPr>
                <w:ilvl w:val="0"/>
                <w:numId w:val="11"/>
              </w:numPr>
              <w:ind w:left="450" w:hanging="450"/>
              <w:contextualSpacing/>
              <w:rPr>
                <w:sz w:val="22"/>
                <w:szCs w:val="22"/>
              </w:rPr>
            </w:pPr>
            <w:r>
              <w:rPr>
                <w:sz w:val="22"/>
                <w:szCs w:val="22"/>
              </w:rPr>
              <w:t>T</w:t>
            </w:r>
            <w:r w:rsidR="00AC399C" w:rsidRPr="00AC399C">
              <w:rPr>
                <w:sz w:val="22"/>
                <w:szCs w:val="22"/>
              </w:rPr>
              <w:t>ime for pension claims processing</w:t>
            </w:r>
          </w:p>
        </w:tc>
        <w:tc>
          <w:tcPr>
            <w:tcW w:w="3176" w:type="dxa"/>
            <w:gridSpan w:val="2"/>
            <w:tcPrChange w:id="100" w:author="Test" w:date="2014-01-10T10:01:00Z">
              <w:tcPr>
                <w:tcW w:w="2880" w:type="dxa"/>
                <w:gridSpan w:val="3"/>
              </w:tcPr>
            </w:tcPrChange>
          </w:tcPr>
          <w:p w:rsidR="003F559F" w:rsidRPr="00887261" w:rsidRDefault="003F559F" w:rsidP="009D145D">
            <w:pPr>
              <w:pStyle w:val="Default"/>
              <w:spacing w:before="120" w:after="120"/>
              <w:jc w:val="center"/>
              <w:rPr>
                <w:sz w:val="22"/>
                <w:szCs w:val="22"/>
              </w:rPr>
            </w:pPr>
            <w:r w:rsidRPr="00887261">
              <w:rPr>
                <w:sz w:val="22"/>
                <w:szCs w:val="22"/>
              </w:rPr>
              <w:t>Annual</w:t>
            </w:r>
          </w:p>
        </w:tc>
        <w:tc>
          <w:tcPr>
            <w:tcW w:w="3150" w:type="dxa"/>
            <w:vAlign w:val="center"/>
            <w:tcPrChange w:id="101" w:author="Test" w:date="2014-01-10T10:01:00Z">
              <w:tcPr>
                <w:tcW w:w="2979" w:type="dxa"/>
                <w:gridSpan w:val="4"/>
                <w:vAlign w:val="center"/>
              </w:tcPr>
            </w:tcPrChange>
          </w:tcPr>
          <w:p w:rsidR="003F559F" w:rsidRPr="00887261" w:rsidRDefault="003F559F" w:rsidP="009D145D">
            <w:pPr>
              <w:spacing w:before="120" w:after="120" w:line="240" w:lineRule="auto"/>
              <w:jc w:val="both"/>
              <w:rPr>
                <w:rFonts w:ascii="Times New Roman" w:hAnsi="Times New Roman"/>
              </w:rPr>
            </w:pPr>
            <w:r w:rsidRPr="00887261">
              <w:rPr>
                <w:rFonts w:ascii="Times New Roman" w:hAnsi="Times New Roman"/>
              </w:rPr>
              <w:t>Ministry of Education - Department of Statistics annual Report</w:t>
            </w:r>
          </w:p>
        </w:tc>
      </w:tr>
    </w:tbl>
    <w:p w:rsidR="006003A5" w:rsidRDefault="006003A5" w:rsidP="006003A5">
      <w:pPr>
        <w:pStyle w:val="ListParagraph"/>
        <w:spacing w:before="120" w:after="120" w:line="240" w:lineRule="auto"/>
        <w:ind w:left="1080"/>
        <w:contextualSpacing w:val="0"/>
        <w:rPr>
          <w:ins w:id="102" w:author="Test" w:date="2014-01-10T09:33:00Z"/>
          <w:rFonts w:ascii="Times New Roman" w:hAnsi="Times New Roman" w:cs="Times New Roman"/>
          <w:b/>
          <w:sz w:val="24"/>
          <w:szCs w:val="24"/>
        </w:rPr>
        <w:pPrChange w:id="103" w:author="Test" w:date="2014-01-10T09:33:00Z">
          <w:pPr>
            <w:pStyle w:val="ListParagraph"/>
            <w:numPr>
              <w:ilvl w:val="1"/>
              <w:numId w:val="5"/>
            </w:numPr>
            <w:spacing w:before="120" w:after="120" w:line="240" w:lineRule="auto"/>
            <w:ind w:left="1080" w:hanging="360"/>
            <w:contextualSpacing w:val="0"/>
          </w:pPr>
        </w:pPrChange>
      </w:pPr>
    </w:p>
    <w:p w:rsidR="001B5186" w:rsidRPr="00887261" w:rsidRDefault="001B5186"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887261">
        <w:rPr>
          <w:rFonts w:ascii="Times New Roman" w:hAnsi="Times New Roman" w:cs="Times New Roman"/>
          <w:b/>
          <w:sz w:val="24"/>
          <w:szCs w:val="24"/>
        </w:rPr>
        <w:t>Data Collection and Instruments</w:t>
      </w:r>
    </w:p>
    <w:p w:rsidR="00105251" w:rsidRPr="009D145D" w:rsidRDefault="00105251" w:rsidP="00600F7F">
      <w:pPr>
        <w:pStyle w:val="Paragraph"/>
        <w:numPr>
          <w:ilvl w:val="1"/>
          <w:numId w:val="8"/>
        </w:numPr>
        <w:ind w:hanging="630"/>
        <w:rPr>
          <w:smallCaps/>
          <w:szCs w:val="24"/>
        </w:rPr>
      </w:pPr>
      <w:r w:rsidRPr="009D145D">
        <w:rPr>
          <w:szCs w:val="24"/>
        </w:rPr>
        <w:t xml:space="preserve">The </w:t>
      </w:r>
      <w:r w:rsidR="00323FD1" w:rsidRPr="009D145D">
        <w:rPr>
          <w:smallCaps/>
          <w:szCs w:val="24"/>
        </w:rPr>
        <w:t xml:space="preserve">MOF </w:t>
      </w:r>
      <w:r w:rsidRPr="009D145D">
        <w:rPr>
          <w:szCs w:val="24"/>
        </w:rPr>
        <w:t xml:space="preserve">has put in place </w:t>
      </w:r>
      <w:r w:rsidR="00D24D15" w:rsidRPr="009D145D">
        <w:rPr>
          <w:szCs w:val="24"/>
        </w:rPr>
        <w:t xml:space="preserve">a </w:t>
      </w:r>
      <w:r w:rsidRPr="009D145D">
        <w:rPr>
          <w:szCs w:val="24"/>
        </w:rPr>
        <w:t>Program Manager, who is responsible for the coordination and management of the implementation of the program. The Program Manager is responsible for collecting this information and docume</w:t>
      </w:r>
      <w:r w:rsidR="005D70FE" w:rsidRPr="009D145D">
        <w:rPr>
          <w:szCs w:val="24"/>
        </w:rPr>
        <w:t xml:space="preserve">ntation on the part of the </w:t>
      </w:r>
      <w:r w:rsidR="00323FD1" w:rsidRPr="009D145D">
        <w:rPr>
          <w:smallCaps/>
          <w:szCs w:val="24"/>
        </w:rPr>
        <w:t>MOF</w:t>
      </w:r>
      <w:r w:rsidR="005D70FE" w:rsidRPr="009D145D">
        <w:rPr>
          <w:szCs w:val="24"/>
        </w:rPr>
        <w:t>.</w:t>
      </w:r>
      <w:r w:rsidRPr="009D145D">
        <w:rPr>
          <w:szCs w:val="24"/>
        </w:rPr>
        <w:t xml:space="preserve">   The </w:t>
      </w:r>
      <w:r w:rsidR="00475D73" w:rsidRPr="009D145D">
        <w:rPr>
          <w:szCs w:val="24"/>
        </w:rPr>
        <w:t xml:space="preserve">Program Manager coordinates </w:t>
      </w:r>
      <w:r w:rsidRPr="009D145D">
        <w:rPr>
          <w:szCs w:val="24"/>
        </w:rPr>
        <w:t xml:space="preserve">activities within the Ministry of Finance, via the Joint </w:t>
      </w:r>
      <w:r w:rsidR="00323FD1" w:rsidRPr="009D145D">
        <w:rPr>
          <w:smallCaps/>
          <w:szCs w:val="24"/>
        </w:rPr>
        <w:t>working group</w:t>
      </w:r>
      <w:r w:rsidR="005D70FE" w:rsidRPr="009D145D">
        <w:rPr>
          <w:szCs w:val="24"/>
        </w:rPr>
        <w:t>, which</w:t>
      </w:r>
      <w:r w:rsidRPr="009D145D">
        <w:rPr>
          <w:szCs w:val="24"/>
        </w:rPr>
        <w:t xml:space="preserve"> has been established to coordinate relations with multilateral institutions. </w:t>
      </w:r>
    </w:p>
    <w:p w:rsidR="0084018B" w:rsidRDefault="00105251" w:rsidP="00600F7F">
      <w:pPr>
        <w:pStyle w:val="Paragraph"/>
        <w:numPr>
          <w:ilvl w:val="1"/>
          <w:numId w:val="8"/>
        </w:numPr>
        <w:ind w:hanging="630"/>
        <w:rPr>
          <w:ins w:id="104" w:author="Familia Cracel" w:date="2014-01-09T15:39:00Z"/>
          <w:szCs w:val="24"/>
        </w:rPr>
      </w:pPr>
      <w:r w:rsidRPr="009D145D">
        <w:rPr>
          <w:szCs w:val="24"/>
        </w:rPr>
        <w:t xml:space="preserve">The data on the outcome indicator target relating to the </w:t>
      </w:r>
      <w:r w:rsidR="00625553" w:rsidRPr="00887261">
        <w:rPr>
          <w:szCs w:val="24"/>
        </w:rPr>
        <w:t>public sector balance</w:t>
      </w:r>
      <w:r w:rsidR="00D01E57" w:rsidRPr="009D145D">
        <w:rPr>
          <w:szCs w:val="24"/>
        </w:rPr>
        <w:t xml:space="preserve"> </w:t>
      </w:r>
      <w:r w:rsidRPr="009D145D">
        <w:rPr>
          <w:szCs w:val="24"/>
        </w:rPr>
        <w:t xml:space="preserve">will be </w:t>
      </w:r>
      <w:r w:rsidR="008823FD" w:rsidRPr="00887261">
        <w:rPr>
          <w:szCs w:val="24"/>
        </w:rPr>
        <w:t>provided by the MOF through the Treasury/</w:t>
      </w:r>
      <w:r w:rsidR="00625553" w:rsidRPr="00887261">
        <w:rPr>
          <w:szCs w:val="24"/>
        </w:rPr>
        <w:t>MOF</w:t>
      </w:r>
      <w:r w:rsidR="00D01E57" w:rsidRPr="009D145D">
        <w:rPr>
          <w:szCs w:val="24"/>
        </w:rPr>
        <w:t>.</w:t>
      </w:r>
      <w:r w:rsidRPr="009D145D">
        <w:rPr>
          <w:szCs w:val="24"/>
        </w:rPr>
        <w:t xml:space="preserve"> </w:t>
      </w:r>
      <w:r w:rsidR="00D01E57" w:rsidRPr="009D145D">
        <w:rPr>
          <w:szCs w:val="24"/>
        </w:rPr>
        <w:t xml:space="preserve">The indicators related to increased tax revenue will be provided by </w:t>
      </w:r>
      <w:r w:rsidR="008823FD" w:rsidRPr="00887261">
        <w:rPr>
          <w:szCs w:val="24"/>
        </w:rPr>
        <w:t>the MOF through the Tax Administration of Jamaica and the Jamaica Customs Administration</w:t>
      </w:r>
      <w:r w:rsidR="00D01E57" w:rsidRPr="009D145D">
        <w:rPr>
          <w:szCs w:val="24"/>
        </w:rPr>
        <w:t xml:space="preserve"> official reports. Indicators related to </w:t>
      </w:r>
      <w:r w:rsidR="008823FD" w:rsidRPr="00887261">
        <w:rPr>
          <w:szCs w:val="24"/>
        </w:rPr>
        <w:t xml:space="preserve">quality expenditure </w:t>
      </w:r>
      <w:r w:rsidR="00D01E57" w:rsidRPr="009D145D">
        <w:rPr>
          <w:szCs w:val="24"/>
        </w:rPr>
        <w:t xml:space="preserve">will be </w:t>
      </w:r>
      <w:r w:rsidR="008823FD" w:rsidRPr="00887261">
        <w:rPr>
          <w:szCs w:val="24"/>
        </w:rPr>
        <w:t>provided by the MOF trough the Treasury and the Public Entities Division (PED)</w:t>
      </w:r>
      <w:r w:rsidR="00D01E57" w:rsidRPr="009D145D">
        <w:rPr>
          <w:szCs w:val="24"/>
        </w:rPr>
        <w:t xml:space="preserve">. Indicators related to </w:t>
      </w:r>
      <w:r w:rsidR="008823FD" w:rsidRPr="00887261">
        <w:rPr>
          <w:szCs w:val="24"/>
        </w:rPr>
        <w:t>National Insurance Scheme will be provided by NIS</w:t>
      </w:r>
      <w:r w:rsidR="00D01E57" w:rsidRPr="009D145D">
        <w:rPr>
          <w:szCs w:val="24"/>
        </w:rPr>
        <w:t xml:space="preserve">.  </w:t>
      </w:r>
    </w:p>
    <w:p w:rsidR="003D1C76" w:rsidRPr="0084152E" w:rsidRDefault="003D1C76" w:rsidP="00600F7F">
      <w:pPr>
        <w:pStyle w:val="Paragraph"/>
        <w:numPr>
          <w:ilvl w:val="1"/>
          <w:numId w:val="8"/>
        </w:numPr>
        <w:ind w:hanging="630"/>
        <w:rPr>
          <w:ins w:id="105" w:author="Familia Cracel" w:date="2014-01-09T15:44:00Z"/>
          <w:szCs w:val="24"/>
        </w:rPr>
      </w:pPr>
      <w:ins w:id="106" w:author="Familia Cracel" w:date="2014-01-09T15:40:00Z">
        <w:r w:rsidRPr="0084152E">
          <w:rPr>
            <w:szCs w:val="24"/>
          </w:rPr>
          <w:t xml:space="preserve">For data collection, </w:t>
        </w:r>
      </w:ins>
      <w:ins w:id="107" w:author="Familia Cracel" w:date="2014-01-09T17:39:00Z">
        <w:r w:rsidR="0084152E" w:rsidRPr="0084152E">
          <w:rPr>
            <w:szCs w:val="24"/>
          </w:rPr>
          <w:t xml:space="preserve">it </w:t>
        </w:r>
      </w:ins>
      <w:ins w:id="108" w:author="Familia Cracel" w:date="2014-01-09T15:40:00Z">
        <w:r w:rsidRPr="0084152E">
          <w:rPr>
            <w:szCs w:val="24"/>
          </w:rPr>
          <w:t>will be necessary to identify all sources/ systems and responsible parties where the information will be collected fro</w:t>
        </w:r>
      </w:ins>
      <w:ins w:id="109" w:author="Familia Cracel" w:date="2014-01-09T15:42:00Z">
        <w:r w:rsidRPr="0084152E">
          <w:rPr>
            <w:szCs w:val="24"/>
          </w:rPr>
          <w:t>m, i</w:t>
        </w:r>
      </w:ins>
      <w:ins w:id="110" w:author="Familia Cracel" w:date="2014-01-09T15:41:00Z">
        <w:r w:rsidRPr="0084152E">
          <w:rPr>
            <w:szCs w:val="24"/>
          </w:rPr>
          <w:t xml:space="preserve">n order </w:t>
        </w:r>
      </w:ins>
      <w:ins w:id="111" w:author="Familia Cracel" w:date="2014-01-09T15:42:00Z">
        <w:r w:rsidRPr="0084152E">
          <w:rPr>
            <w:szCs w:val="24"/>
          </w:rPr>
          <w:t xml:space="preserve">to create a </w:t>
        </w:r>
      </w:ins>
      <w:ins w:id="112" w:author="Familia Cracel" w:date="2014-01-09T15:49:00Z">
        <w:r w:rsidRPr="0084152E">
          <w:rPr>
            <w:szCs w:val="24"/>
          </w:rPr>
          <w:t xml:space="preserve">direct </w:t>
        </w:r>
      </w:ins>
      <w:ins w:id="113" w:author="Familia Cracel" w:date="2014-01-09T15:42:00Z">
        <w:r w:rsidRPr="0084152E">
          <w:rPr>
            <w:szCs w:val="24"/>
          </w:rPr>
          <w:t xml:space="preserve">link with the </w:t>
        </w:r>
      </w:ins>
      <w:ins w:id="114" w:author="Familia Cracel" w:date="2014-01-09T15:52:00Z">
        <w:r w:rsidR="00834DED" w:rsidRPr="0084152E">
          <w:rPr>
            <w:szCs w:val="24"/>
          </w:rPr>
          <w:t xml:space="preserve">corresponding organizations’ </w:t>
        </w:r>
      </w:ins>
      <w:ins w:id="115" w:author="Familia Cracel" w:date="2014-01-09T15:50:00Z">
        <w:r w:rsidR="00834DED" w:rsidRPr="0084152E">
          <w:rPr>
            <w:szCs w:val="24"/>
          </w:rPr>
          <w:t>supervisors</w:t>
        </w:r>
      </w:ins>
      <w:ins w:id="116" w:author="Familia Cracel" w:date="2014-01-09T15:51:00Z">
        <w:r w:rsidR="00834DED" w:rsidRPr="0084152E">
          <w:rPr>
            <w:szCs w:val="24"/>
          </w:rPr>
          <w:t xml:space="preserve">, through the creation of </w:t>
        </w:r>
      </w:ins>
      <w:ins w:id="117" w:author="Familia Cracel" w:date="2014-01-09T15:42:00Z">
        <w:r w:rsidR="00834DED" w:rsidRPr="0084152E">
          <w:rPr>
            <w:szCs w:val="24"/>
          </w:rPr>
          <w:t>institutional mechanism</w:t>
        </w:r>
      </w:ins>
      <w:ins w:id="118" w:author="Familia Cracel" w:date="2014-01-09T15:51:00Z">
        <w:r w:rsidR="00834DED" w:rsidRPr="0084152E">
          <w:rPr>
            <w:szCs w:val="24"/>
          </w:rPr>
          <w:t>s</w:t>
        </w:r>
      </w:ins>
      <w:ins w:id="119" w:author="Familia Cracel" w:date="2014-01-09T17:40:00Z">
        <w:r w:rsidR="0084152E" w:rsidRPr="0084152E">
          <w:rPr>
            <w:szCs w:val="24"/>
          </w:rPr>
          <w:t>,</w:t>
        </w:r>
      </w:ins>
      <w:ins w:id="120" w:author="Familia Cracel" w:date="2014-01-09T15:42:00Z">
        <w:r w:rsidR="00834DED" w:rsidRPr="0084152E">
          <w:rPr>
            <w:szCs w:val="24"/>
          </w:rPr>
          <w:t xml:space="preserve"> to </w:t>
        </w:r>
      </w:ins>
      <w:ins w:id="121" w:author="Familia Cracel" w:date="2014-01-09T16:18:00Z">
        <w:r w:rsidR="00044E1F" w:rsidRPr="0084152E">
          <w:rPr>
            <w:szCs w:val="24"/>
          </w:rPr>
          <w:t xml:space="preserve">easily </w:t>
        </w:r>
      </w:ins>
      <w:ins w:id="122" w:author="Familia Cracel" w:date="2014-01-09T15:44:00Z">
        <w:r w:rsidRPr="0084152E">
          <w:rPr>
            <w:szCs w:val="24"/>
          </w:rPr>
          <w:t>collect</w:t>
        </w:r>
      </w:ins>
      <w:ins w:id="123" w:author="Familia Cracel" w:date="2014-01-09T15:42:00Z">
        <w:r w:rsidRPr="0084152E">
          <w:rPr>
            <w:szCs w:val="24"/>
          </w:rPr>
          <w:t xml:space="preserve"> the information in waves</w:t>
        </w:r>
      </w:ins>
      <w:ins w:id="124" w:author="Familia Cracel" w:date="2014-01-09T15:44:00Z">
        <w:r w:rsidRPr="0084152E">
          <w:rPr>
            <w:szCs w:val="24"/>
          </w:rPr>
          <w:t xml:space="preserve"> or periodically</w:t>
        </w:r>
      </w:ins>
      <w:ins w:id="125" w:author="Familia Cracel" w:date="2014-01-09T15:42:00Z">
        <w:r w:rsidRPr="0084152E">
          <w:rPr>
            <w:szCs w:val="24"/>
          </w:rPr>
          <w:t xml:space="preserve"> </w:t>
        </w:r>
      </w:ins>
      <w:ins w:id="126" w:author="Familia Cracel" w:date="2014-01-09T15:44:00Z">
        <w:r w:rsidRPr="0084152E">
          <w:rPr>
            <w:szCs w:val="24"/>
          </w:rPr>
          <w:t>according</w:t>
        </w:r>
      </w:ins>
      <w:ins w:id="127" w:author="Familia Cracel" w:date="2014-01-09T15:43:00Z">
        <w:r w:rsidRPr="0084152E">
          <w:rPr>
            <w:szCs w:val="24"/>
          </w:rPr>
          <w:t xml:space="preserve"> </w:t>
        </w:r>
      </w:ins>
      <w:ins w:id="128" w:author="Familia Cracel" w:date="2014-01-09T15:44:00Z">
        <w:r w:rsidRPr="0084152E">
          <w:rPr>
            <w:szCs w:val="24"/>
          </w:rPr>
          <w:t>to</w:t>
        </w:r>
      </w:ins>
      <w:ins w:id="129" w:author="Familia Cracel" w:date="2014-01-09T15:43:00Z">
        <w:r w:rsidRPr="0084152E">
          <w:rPr>
            <w:szCs w:val="24"/>
          </w:rPr>
          <w:t xml:space="preserve"> the chronogram described in table 2.</w:t>
        </w:r>
      </w:ins>
      <w:ins w:id="130" w:author="Familia Cracel" w:date="2014-01-09T15:45:00Z">
        <w:r w:rsidRPr="0084152E">
          <w:rPr>
            <w:szCs w:val="24"/>
          </w:rPr>
          <w:t xml:space="preserve"> In the case of the taxes</w:t>
        </w:r>
      </w:ins>
      <w:ins w:id="131" w:author="Familia Cracel" w:date="2014-01-09T15:53:00Z">
        <w:r w:rsidR="00834DED" w:rsidRPr="0084152E">
          <w:rPr>
            <w:szCs w:val="24"/>
          </w:rPr>
          <w:t xml:space="preserve"> and Large and Medium Taxpayers</w:t>
        </w:r>
      </w:ins>
      <w:ins w:id="132" w:author="Familia Cracel" w:date="2014-01-09T15:45:00Z">
        <w:r w:rsidRPr="0084152E">
          <w:rPr>
            <w:szCs w:val="24"/>
          </w:rPr>
          <w:t>, the information will be provided by the T</w:t>
        </w:r>
        <w:r w:rsidR="00044E1F" w:rsidRPr="0084152E">
          <w:rPr>
            <w:szCs w:val="24"/>
          </w:rPr>
          <w:t>ax Administration of Jamaica (T</w:t>
        </w:r>
      </w:ins>
      <w:ins w:id="133" w:author="Familia Cracel" w:date="2014-01-09T16:18:00Z">
        <w:r w:rsidR="00044E1F" w:rsidRPr="0084152E">
          <w:rPr>
            <w:szCs w:val="24"/>
          </w:rPr>
          <w:t>A</w:t>
        </w:r>
      </w:ins>
      <w:ins w:id="134" w:author="Familia Cracel" w:date="2014-01-09T15:45:00Z">
        <w:r w:rsidRPr="0084152E">
          <w:rPr>
            <w:szCs w:val="24"/>
          </w:rPr>
          <w:t xml:space="preserve">J) </w:t>
        </w:r>
      </w:ins>
      <w:ins w:id="135" w:author="Familia Cracel" w:date="2014-01-09T15:46:00Z">
        <w:r w:rsidRPr="0084152E">
          <w:rPr>
            <w:szCs w:val="24"/>
          </w:rPr>
          <w:t>specific</w:t>
        </w:r>
      </w:ins>
      <w:ins w:id="136" w:author="Familia Cracel" w:date="2014-01-09T15:45:00Z">
        <w:r w:rsidRPr="0084152E">
          <w:rPr>
            <w:szCs w:val="24"/>
          </w:rPr>
          <w:t xml:space="preserve"> </w:t>
        </w:r>
      </w:ins>
      <w:ins w:id="137" w:author="Familia Cracel" w:date="2014-01-09T15:46:00Z">
        <w:r w:rsidRPr="0084152E">
          <w:rPr>
            <w:szCs w:val="24"/>
          </w:rPr>
          <w:t xml:space="preserve">divisions in charge of one of the five </w:t>
        </w:r>
      </w:ins>
      <w:ins w:id="138" w:author="Familia Cracel" w:date="2014-01-09T16:19:00Z">
        <w:r w:rsidR="00044E1F" w:rsidRPr="0084152E">
          <w:rPr>
            <w:szCs w:val="24"/>
          </w:rPr>
          <w:t xml:space="preserve">main </w:t>
        </w:r>
      </w:ins>
      <w:ins w:id="139" w:author="Familia Cracel" w:date="2014-01-09T15:47:00Z">
        <w:r w:rsidRPr="0084152E">
          <w:rPr>
            <w:szCs w:val="24"/>
          </w:rPr>
          <w:t xml:space="preserve">taxes included in the </w:t>
        </w:r>
      </w:ins>
      <w:ins w:id="140" w:author="Familia Cracel" w:date="2014-01-09T16:19:00Z">
        <w:r w:rsidR="00044E1F" w:rsidRPr="0084152E">
          <w:rPr>
            <w:szCs w:val="24"/>
          </w:rPr>
          <w:t xml:space="preserve">Program </w:t>
        </w:r>
      </w:ins>
      <w:ins w:id="141" w:author="Familia Cracel" w:date="2014-01-09T15:47:00Z">
        <w:r w:rsidRPr="0084152E">
          <w:rPr>
            <w:szCs w:val="24"/>
          </w:rPr>
          <w:t>result matrix.</w:t>
        </w:r>
      </w:ins>
      <w:ins w:id="142" w:author="Familia Cracel" w:date="2014-01-09T15:53:00Z">
        <w:r w:rsidR="00834DED" w:rsidRPr="0084152E">
          <w:rPr>
            <w:szCs w:val="24"/>
          </w:rPr>
          <w:t xml:space="preserve"> The </w:t>
        </w:r>
      </w:ins>
      <w:ins w:id="143" w:author="Familia Cracel" w:date="2014-01-09T15:54:00Z">
        <w:r w:rsidR="00834DED" w:rsidRPr="006003A5">
          <w:rPr>
            <w:szCs w:val="24"/>
          </w:rPr>
          <w:t xml:space="preserve">Public Entities Division (PED) will be the link to collect information about the Public Bodies and </w:t>
        </w:r>
      </w:ins>
      <w:ins w:id="144" w:author="Familia Cracel" w:date="2014-01-09T16:20:00Z">
        <w:r w:rsidR="00044E1F" w:rsidRPr="006003A5">
          <w:rPr>
            <w:szCs w:val="24"/>
          </w:rPr>
          <w:t>about the a</w:t>
        </w:r>
      </w:ins>
      <w:ins w:id="145" w:author="Familia Cracel" w:date="2014-01-09T15:55:00Z">
        <w:r w:rsidR="00834DED" w:rsidRPr="0084152E">
          <w:rPr>
            <w:szCs w:val="24"/>
            <w:rPrChange w:id="146" w:author="Familia Cracel" w:date="2014-01-09T17:41:00Z">
              <w:rPr>
                <w:sz w:val="22"/>
              </w:rPr>
            </w:rPrChange>
          </w:rPr>
          <w:t xml:space="preserve">ctuarial deficit of the National Insurance Fund. </w:t>
        </w:r>
      </w:ins>
      <w:ins w:id="147" w:author="Familia Cracel" w:date="2014-01-09T16:20:00Z">
        <w:r w:rsidR="00A35078" w:rsidRPr="0084152E">
          <w:rPr>
            <w:szCs w:val="24"/>
            <w:rPrChange w:id="148" w:author="Familia Cracel" w:date="2014-01-09T17:41:00Z">
              <w:rPr>
                <w:sz w:val="22"/>
              </w:rPr>
            </w:rPrChange>
          </w:rPr>
          <w:t>T</w:t>
        </w:r>
      </w:ins>
      <w:ins w:id="149" w:author="Familia Cracel" w:date="2014-01-09T15:55:00Z">
        <w:r w:rsidR="00834DED" w:rsidRPr="0084152E">
          <w:rPr>
            <w:szCs w:val="24"/>
            <w:rPrChange w:id="150" w:author="Familia Cracel" w:date="2014-01-09T17:41:00Z">
              <w:rPr>
                <w:sz w:val="22"/>
              </w:rPr>
            </w:rPrChange>
          </w:rPr>
          <w:t xml:space="preserve">he </w:t>
        </w:r>
        <w:r w:rsidR="00834DED" w:rsidRPr="0084152E">
          <w:rPr>
            <w:szCs w:val="24"/>
          </w:rPr>
          <w:t xml:space="preserve">Department of Statistics of the Ministry of Education will be the source to collect </w:t>
        </w:r>
      </w:ins>
      <w:ins w:id="151" w:author="Familia Cracel" w:date="2014-01-09T15:56:00Z">
        <w:r w:rsidR="00834DED" w:rsidRPr="0084152E">
          <w:rPr>
            <w:szCs w:val="24"/>
          </w:rPr>
          <w:t xml:space="preserve">information about the </w:t>
        </w:r>
        <w:r w:rsidR="00834DED" w:rsidRPr="0084152E">
          <w:rPr>
            <w:szCs w:val="24"/>
            <w:rPrChange w:id="152" w:author="Familia Cracel" w:date="2014-01-09T17:41:00Z">
              <w:rPr>
                <w:sz w:val="22"/>
              </w:rPr>
            </w:rPrChange>
          </w:rPr>
          <w:t>pension claims.</w:t>
        </w:r>
      </w:ins>
      <w:ins w:id="153" w:author="Familia Cracel" w:date="2014-01-09T15:55:00Z">
        <w:r w:rsidR="00834DED" w:rsidRPr="0084152E">
          <w:rPr>
            <w:szCs w:val="24"/>
          </w:rPr>
          <w:t xml:space="preserve"> </w:t>
        </w:r>
      </w:ins>
    </w:p>
    <w:p w:rsidR="003D1C76" w:rsidRDefault="00834DED" w:rsidP="00600F7F">
      <w:pPr>
        <w:pStyle w:val="Paragraph"/>
        <w:numPr>
          <w:ilvl w:val="1"/>
          <w:numId w:val="8"/>
        </w:numPr>
        <w:ind w:hanging="630"/>
        <w:rPr>
          <w:ins w:id="154" w:author="Familia Cracel" w:date="2014-01-09T16:10:00Z"/>
          <w:szCs w:val="24"/>
        </w:rPr>
      </w:pPr>
      <w:ins w:id="155" w:author="Familia Cracel" w:date="2014-01-09T15:56:00Z">
        <w:r>
          <w:rPr>
            <w:szCs w:val="24"/>
          </w:rPr>
          <w:t xml:space="preserve">The information will be registered in a spreadsheet model, </w:t>
        </w:r>
      </w:ins>
      <w:ins w:id="156" w:author="Familia Cracel" w:date="2014-01-09T16:06:00Z">
        <w:r w:rsidR="009E79F7">
          <w:rPr>
            <w:szCs w:val="24"/>
          </w:rPr>
          <w:t xml:space="preserve">comprising </w:t>
        </w:r>
      </w:ins>
      <w:ins w:id="157" w:author="Familia Cracel" w:date="2014-01-09T16:21:00Z">
        <w:r w:rsidR="00A35078">
          <w:rPr>
            <w:szCs w:val="24"/>
          </w:rPr>
          <w:t xml:space="preserve">all </w:t>
        </w:r>
      </w:ins>
      <w:ins w:id="158" w:author="Familia Cracel" w:date="2014-01-09T16:05:00Z">
        <w:r w:rsidR="009E79F7">
          <w:rPr>
            <w:szCs w:val="24"/>
          </w:rPr>
          <w:t xml:space="preserve">the information </w:t>
        </w:r>
      </w:ins>
      <w:ins w:id="159" w:author="Familia Cracel" w:date="2014-01-09T16:21:00Z">
        <w:r w:rsidR="00A35078">
          <w:rPr>
            <w:szCs w:val="24"/>
          </w:rPr>
          <w:t xml:space="preserve">periodically </w:t>
        </w:r>
      </w:ins>
      <w:ins w:id="160" w:author="Familia Cracel" w:date="2014-01-09T16:05:00Z">
        <w:r w:rsidR="009E79F7">
          <w:rPr>
            <w:szCs w:val="24"/>
          </w:rPr>
          <w:t xml:space="preserve">collected and all </w:t>
        </w:r>
      </w:ins>
      <w:ins w:id="161" w:author="Familia Cracel" w:date="2014-01-09T16:06:00Z">
        <w:r w:rsidR="009E79F7">
          <w:rPr>
            <w:szCs w:val="24"/>
          </w:rPr>
          <w:t xml:space="preserve">corresponding </w:t>
        </w:r>
      </w:ins>
      <w:ins w:id="162" w:author="Familia Cracel" w:date="2014-01-09T15:59:00Z">
        <w:r>
          <w:rPr>
            <w:szCs w:val="24"/>
          </w:rPr>
          <w:t xml:space="preserve">indicators </w:t>
        </w:r>
      </w:ins>
      <w:ins w:id="163" w:author="Familia Cracel" w:date="2014-01-09T16:07:00Z">
        <w:r w:rsidR="009E79F7">
          <w:rPr>
            <w:szCs w:val="24"/>
          </w:rPr>
          <w:t>presented in the result matrix</w:t>
        </w:r>
      </w:ins>
      <w:ins w:id="164" w:author="Familia Cracel" w:date="2014-01-09T15:56:00Z">
        <w:r>
          <w:rPr>
            <w:szCs w:val="24"/>
          </w:rPr>
          <w:t xml:space="preserve">; which will </w:t>
        </w:r>
      </w:ins>
      <w:ins w:id="165" w:author="Familia Cracel" w:date="2014-01-09T16:21:00Z">
        <w:r w:rsidR="00A35078">
          <w:rPr>
            <w:szCs w:val="24"/>
          </w:rPr>
          <w:t>provide</w:t>
        </w:r>
      </w:ins>
      <w:ins w:id="166" w:author="Familia Cracel" w:date="2014-01-09T16:08:00Z">
        <w:r w:rsidR="009E79F7">
          <w:rPr>
            <w:szCs w:val="24"/>
          </w:rPr>
          <w:t xml:space="preserve"> on time the</w:t>
        </w:r>
      </w:ins>
      <w:ins w:id="167" w:author="Familia Cracel" w:date="2014-01-09T15:58:00Z">
        <w:r>
          <w:rPr>
            <w:szCs w:val="24"/>
          </w:rPr>
          <w:t xml:space="preserve"> indicators</w:t>
        </w:r>
      </w:ins>
      <w:ins w:id="168" w:author="Familia Cracel" w:date="2014-01-09T16:00:00Z">
        <w:r w:rsidR="009E79F7">
          <w:rPr>
            <w:szCs w:val="24"/>
          </w:rPr>
          <w:t xml:space="preserve">’ progress. </w:t>
        </w:r>
      </w:ins>
      <w:ins w:id="169" w:author="Familia Cracel" w:date="2014-01-09T15:58:00Z">
        <w:r>
          <w:rPr>
            <w:szCs w:val="24"/>
          </w:rPr>
          <w:t xml:space="preserve"> </w:t>
        </w:r>
      </w:ins>
      <w:ins w:id="170" w:author="Familia Cracel" w:date="2014-01-09T16:01:00Z">
        <w:r w:rsidR="009E79F7">
          <w:rPr>
            <w:szCs w:val="24"/>
          </w:rPr>
          <w:t xml:space="preserve">The information will be consolidated </w:t>
        </w:r>
      </w:ins>
      <w:ins w:id="171" w:author="Familia Cracel" w:date="2014-01-09T17:42:00Z">
        <w:r w:rsidR="0084152E">
          <w:rPr>
            <w:szCs w:val="24"/>
          </w:rPr>
          <w:t xml:space="preserve">yearly </w:t>
        </w:r>
      </w:ins>
      <w:ins w:id="172" w:author="Familia Cracel" w:date="2014-01-09T16:01:00Z">
        <w:r w:rsidR="009E79F7">
          <w:rPr>
            <w:szCs w:val="24"/>
          </w:rPr>
          <w:t>and evaluations comparing the targets and the progress will be carried ou</w:t>
        </w:r>
      </w:ins>
      <w:ins w:id="173" w:author="Familia Cracel" w:date="2014-01-09T16:02:00Z">
        <w:r w:rsidR="009E79F7">
          <w:rPr>
            <w:szCs w:val="24"/>
          </w:rPr>
          <w:t xml:space="preserve">t, including explanations every time </w:t>
        </w:r>
      </w:ins>
      <w:ins w:id="174" w:author="Familia Cracel" w:date="2014-01-09T16:03:00Z">
        <w:r w:rsidR="009E79F7">
          <w:rPr>
            <w:szCs w:val="24"/>
          </w:rPr>
          <w:t>distortion</w:t>
        </w:r>
      </w:ins>
      <w:ins w:id="175" w:author="Familia Cracel" w:date="2014-01-09T16:02:00Z">
        <w:r w:rsidR="009E79F7">
          <w:rPr>
            <w:szCs w:val="24"/>
          </w:rPr>
          <w:t xml:space="preserve"> </w:t>
        </w:r>
      </w:ins>
      <w:ins w:id="176" w:author="Familia Cracel" w:date="2014-01-09T16:03:00Z">
        <w:r w:rsidR="009E79F7">
          <w:rPr>
            <w:szCs w:val="24"/>
          </w:rPr>
          <w:t>occurs.</w:t>
        </w:r>
      </w:ins>
    </w:p>
    <w:p w:rsidR="009E79F7" w:rsidRDefault="009E79F7" w:rsidP="00600F7F">
      <w:pPr>
        <w:pStyle w:val="Paragraph"/>
        <w:numPr>
          <w:ilvl w:val="1"/>
          <w:numId w:val="8"/>
        </w:numPr>
        <w:ind w:hanging="630"/>
        <w:rPr>
          <w:ins w:id="177" w:author="Familia Cracel" w:date="2014-01-09T16:24:00Z"/>
          <w:szCs w:val="24"/>
        </w:rPr>
      </w:pPr>
      <w:ins w:id="178" w:author="Familia Cracel" w:date="2014-01-09T16:10:00Z">
        <w:r>
          <w:rPr>
            <w:szCs w:val="24"/>
          </w:rPr>
          <w:t xml:space="preserve">Additionally, </w:t>
        </w:r>
      </w:ins>
      <w:ins w:id="179" w:author="Familia Cracel" w:date="2014-01-09T17:42:00Z">
        <w:r w:rsidR="0084152E">
          <w:rPr>
            <w:szCs w:val="24"/>
          </w:rPr>
          <w:t>o</w:t>
        </w:r>
      </w:ins>
      <w:ins w:id="180" w:author="Familia Cracel" w:date="2014-01-09T16:11:00Z">
        <w:r w:rsidR="00044E1F">
          <w:rPr>
            <w:szCs w:val="24"/>
          </w:rPr>
          <w:t>n a quarterly</w:t>
        </w:r>
      </w:ins>
      <w:ins w:id="181" w:author="Familia Cracel" w:date="2014-01-09T16:10:00Z">
        <w:r w:rsidR="00044E1F">
          <w:rPr>
            <w:szCs w:val="24"/>
          </w:rPr>
          <w:t xml:space="preserve"> </w:t>
        </w:r>
      </w:ins>
      <w:ins w:id="182" w:author="Familia Cracel" w:date="2014-01-09T16:11:00Z">
        <w:r w:rsidR="00044E1F">
          <w:rPr>
            <w:szCs w:val="24"/>
          </w:rPr>
          <w:t xml:space="preserve">basis, the Program Manager will carry out interviews with the </w:t>
        </w:r>
      </w:ins>
      <w:ins w:id="183" w:author="Familia Cracel" w:date="2014-01-09T16:12:00Z">
        <w:r w:rsidR="00044E1F">
          <w:rPr>
            <w:szCs w:val="24"/>
          </w:rPr>
          <w:t xml:space="preserve">responsible parties to review the information collection and to evaluate targets </w:t>
        </w:r>
      </w:ins>
      <w:ins w:id="184" w:author="Familia Cracel" w:date="2014-01-09T16:22:00Z">
        <w:r w:rsidR="00A35078">
          <w:rPr>
            <w:szCs w:val="24"/>
          </w:rPr>
          <w:t>presenting</w:t>
        </w:r>
      </w:ins>
      <w:ins w:id="185" w:author="Familia Cracel" w:date="2014-01-09T16:12:00Z">
        <w:r w:rsidR="00044E1F">
          <w:rPr>
            <w:szCs w:val="24"/>
          </w:rPr>
          <w:t xml:space="preserve"> deviations</w:t>
        </w:r>
      </w:ins>
      <w:ins w:id="186" w:author="Familia Cracel" w:date="2014-01-09T16:13:00Z">
        <w:r w:rsidR="00044E1F">
          <w:rPr>
            <w:szCs w:val="24"/>
          </w:rPr>
          <w:t xml:space="preserve">, as well as, possible actions to </w:t>
        </w:r>
      </w:ins>
      <w:ins w:id="187" w:author="Familia Cracel" w:date="2014-01-09T16:22:00Z">
        <w:r w:rsidR="00A35078">
          <w:rPr>
            <w:szCs w:val="24"/>
          </w:rPr>
          <w:t>mitigate the deviations</w:t>
        </w:r>
      </w:ins>
      <w:ins w:id="188" w:author="Familia Cracel" w:date="2014-01-09T16:13:00Z">
        <w:r w:rsidR="00044E1F">
          <w:rPr>
            <w:szCs w:val="24"/>
          </w:rPr>
          <w:t>.</w:t>
        </w:r>
      </w:ins>
      <w:ins w:id="189" w:author="Familia Cracel" w:date="2014-01-09T16:14:00Z">
        <w:r w:rsidR="00044E1F">
          <w:rPr>
            <w:szCs w:val="24"/>
          </w:rPr>
          <w:t xml:space="preserve"> Finally, surveys among the </w:t>
        </w:r>
      </w:ins>
      <w:ins w:id="190" w:author="Familia Cracel" w:date="2014-01-09T16:23:00Z">
        <w:r w:rsidR="00A35078">
          <w:rPr>
            <w:szCs w:val="24"/>
          </w:rPr>
          <w:t xml:space="preserve">main </w:t>
        </w:r>
      </w:ins>
      <w:ins w:id="191" w:author="Familia Cracel" w:date="2014-01-09T16:14:00Z">
        <w:r w:rsidR="00044E1F">
          <w:rPr>
            <w:szCs w:val="24"/>
          </w:rPr>
          <w:t xml:space="preserve">stakeholders will be carried out, </w:t>
        </w:r>
      </w:ins>
      <w:ins w:id="192" w:author="Familia Cracel" w:date="2014-01-09T16:15:00Z">
        <w:r w:rsidR="00044E1F">
          <w:rPr>
            <w:szCs w:val="24"/>
          </w:rPr>
          <w:t>especially</w:t>
        </w:r>
      </w:ins>
      <w:ins w:id="193" w:author="Familia Cracel" w:date="2014-01-09T16:14:00Z">
        <w:r w:rsidR="00044E1F">
          <w:rPr>
            <w:szCs w:val="24"/>
          </w:rPr>
          <w:t xml:space="preserve"> </w:t>
        </w:r>
      </w:ins>
      <w:ins w:id="194" w:author="Familia Cracel" w:date="2014-01-09T16:23:00Z">
        <w:r w:rsidR="00A35078">
          <w:rPr>
            <w:szCs w:val="24"/>
          </w:rPr>
          <w:t>for</w:t>
        </w:r>
      </w:ins>
      <w:ins w:id="195" w:author="Familia Cracel" w:date="2014-01-09T16:14:00Z">
        <w:r w:rsidR="00044E1F">
          <w:rPr>
            <w:szCs w:val="24"/>
          </w:rPr>
          <w:t xml:space="preserve"> the Large and Medium taxpayer</w:t>
        </w:r>
      </w:ins>
      <w:ins w:id="196" w:author="Familia Cracel" w:date="2014-01-09T16:16:00Z">
        <w:r w:rsidR="0084152E">
          <w:rPr>
            <w:szCs w:val="24"/>
          </w:rPr>
          <w:t xml:space="preserve"> a</w:t>
        </w:r>
      </w:ins>
      <w:ins w:id="197" w:author="Familia Cracel" w:date="2014-01-09T17:43:00Z">
        <w:r w:rsidR="0084152E">
          <w:rPr>
            <w:szCs w:val="24"/>
          </w:rPr>
          <w:t>s well as</w:t>
        </w:r>
      </w:ins>
      <w:ins w:id="198" w:author="Familia Cracel" w:date="2014-01-09T16:14:00Z">
        <w:r w:rsidR="00044E1F">
          <w:rPr>
            <w:szCs w:val="24"/>
          </w:rPr>
          <w:t xml:space="preserve"> </w:t>
        </w:r>
      </w:ins>
      <w:ins w:id="199" w:author="Familia Cracel" w:date="2014-01-09T16:23:00Z">
        <w:r w:rsidR="00A35078">
          <w:rPr>
            <w:szCs w:val="24"/>
          </w:rPr>
          <w:t>the P</w:t>
        </w:r>
      </w:ins>
      <w:ins w:id="200" w:author="Familia Cracel" w:date="2014-01-09T16:14:00Z">
        <w:r w:rsidR="00A35078">
          <w:rPr>
            <w:szCs w:val="24"/>
          </w:rPr>
          <w:t xml:space="preserve">ublic </w:t>
        </w:r>
      </w:ins>
      <w:ins w:id="201" w:author="Familia Cracel" w:date="2014-01-09T16:23:00Z">
        <w:r w:rsidR="00A35078">
          <w:rPr>
            <w:szCs w:val="24"/>
          </w:rPr>
          <w:t>B</w:t>
        </w:r>
      </w:ins>
      <w:ins w:id="202" w:author="Familia Cracel" w:date="2014-01-09T16:14:00Z">
        <w:r w:rsidR="00044E1F">
          <w:rPr>
            <w:szCs w:val="24"/>
          </w:rPr>
          <w:t>odies</w:t>
        </w:r>
      </w:ins>
      <w:ins w:id="203" w:author="Familia Cracel" w:date="2014-01-09T16:16:00Z">
        <w:r w:rsidR="00044E1F">
          <w:rPr>
            <w:szCs w:val="24"/>
          </w:rPr>
          <w:t>, in order to evaluate the impacts of the Program</w:t>
        </w:r>
      </w:ins>
      <w:ins w:id="204" w:author="Familia Cracel" w:date="2014-01-09T16:17:00Z">
        <w:r w:rsidR="00044E1F">
          <w:rPr>
            <w:szCs w:val="24"/>
          </w:rPr>
          <w:t xml:space="preserve">’s policies on </w:t>
        </w:r>
      </w:ins>
      <w:ins w:id="205" w:author="Familia Cracel" w:date="2014-01-09T16:23:00Z">
        <w:r w:rsidR="00A35078">
          <w:rPr>
            <w:szCs w:val="24"/>
          </w:rPr>
          <w:t>these</w:t>
        </w:r>
      </w:ins>
      <w:ins w:id="206" w:author="Familia Cracel" w:date="2014-01-09T16:17:00Z">
        <w:r w:rsidR="00044E1F">
          <w:rPr>
            <w:szCs w:val="24"/>
          </w:rPr>
          <w:t xml:space="preserve"> stakeholders.</w:t>
        </w:r>
      </w:ins>
      <w:ins w:id="207" w:author="Familia Cracel" w:date="2014-01-09T16:14:00Z">
        <w:r w:rsidR="00044E1F">
          <w:rPr>
            <w:szCs w:val="24"/>
          </w:rPr>
          <w:t xml:space="preserve"> </w:t>
        </w:r>
      </w:ins>
    </w:p>
    <w:p w:rsidR="00783B9F" w:rsidRDefault="00783B9F" w:rsidP="006003A5">
      <w:pPr>
        <w:pStyle w:val="Paragraph"/>
        <w:tabs>
          <w:tab w:val="clear" w:pos="720"/>
        </w:tabs>
        <w:ind w:hanging="360"/>
        <w:rPr>
          <w:ins w:id="208" w:author="Test" w:date="2014-01-10T09:25:00Z"/>
          <w:szCs w:val="24"/>
        </w:rPr>
        <w:pPrChange w:id="209" w:author="Test" w:date="2014-01-10T09:33:00Z">
          <w:pPr>
            <w:pStyle w:val="Paragraph"/>
            <w:numPr>
              <w:ilvl w:val="1"/>
              <w:numId w:val="8"/>
            </w:numPr>
            <w:tabs>
              <w:tab w:val="clear" w:pos="720"/>
            </w:tabs>
            <w:ind w:left="720" w:hanging="630"/>
          </w:pPr>
        </w:pPrChange>
      </w:pPr>
    </w:p>
    <w:p w:rsidR="006003A5" w:rsidRPr="00887261" w:rsidRDefault="006003A5" w:rsidP="006003A5">
      <w:pPr>
        <w:pStyle w:val="Paragraph"/>
        <w:tabs>
          <w:tab w:val="clear" w:pos="720"/>
        </w:tabs>
        <w:ind w:hanging="360"/>
        <w:rPr>
          <w:szCs w:val="24"/>
        </w:rPr>
        <w:pPrChange w:id="210" w:author="Test" w:date="2014-01-10T09:33:00Z">
          <w:pPr>
            <w:pStyle w:val="Paragraph"/>
            <w:numPr>
              <w:ilvl w:val="1"/>
              <w:numId w:val="8"/>
            </w:numPr>
            <w:tabs>
              <w:tab w:val="clear" w:pos="720"/>
            </w:tabs>
            <w:ind w:left="720" w:hanging="630"/>
          </w:pPr>
        </w:pPrChange>
      </w:pPr>
    </w:p>
    <w:tbl>
      <w:tblPr>
        <w:tblStyle w:val="TableGrid"/>
        <w:tblW w:w="9210" w:type="dxa"/>
        <w:tblInd w:w="198" w:type="dxa"/>
        <w:tblLook w:val="04A0" w:firstRow="1" w:lastRow="0" w:firstColumn="1" w:lastColumn="0" w:noHBand="0" w:noVBand="1"/>
      </w:tblPr>
      <w:tblGrid>
        <w:gridCol w:w="4140"/>
        <w:gridCol w:w="422"/>
        <w:gridCol w:w="423"/>
        <w:gridCol w:w="422"/>
        <w:gridCol w:w="423"/>
        <w:gridCol w:w="422"/>
        <w:gridCol w:w="423"/>
        <w:gridCol w:w="422"/>
        <w:gridCol w:w="423"/>
        <w:gridCol w:w="422"/>
        <w:gridCol w:w="423"/>
        <w:gridCol w:w="422"/>
        <w:gridCol w:w="423"/>
        <w:tblGridChange w:id="211">
          <w:tblGrid>
            <w:gridCol w:w="4140"/>
            <w:gridCol w:w="422"/>
            <w:gridCol w:w="423"/>
            <w:gridCol w:w="422"/>
            <w:gridCol w:w="423"/>
            <w:gridCol w:w="422"/>
            <w:gridCol w:w="423"/>
            <w:gridCol w:w="422"/>
            <w:gridCol w:w="423"/>
            <w:gridCol w:w="422"/>
            <w:gridCol w:w="423"/>
            <w:gridCol w:w="422"/>
            <w:gridCol w:w="423"/>
          </w:tblGrid>
        </w:tblGridChange>
      </w:tblGrid>
      <w:tr w:rsidR="00901DE5" w:rsidRPr="0084018B" w:rsidTr="006B3F83">
        <w:tc>
          <w:tcPr>
            <w:tcW w:w="9210" w:type="dxa"/>
            <w:gridSpan w:val="13"/>
            <w:shd w:val="clear" w:color="auto" w:fill="D9D9D9" w:themeFill="background1" w:themeFillShade="D9"/>
          </w:tcPr>
          <w:p w:rsidR="00901DE5" w:rsidRPr="006003A5" w:rsidRDefault="00C42F2C" w:rsidP="00223E1E">
            <w:pPr>
              <w:pStyle w:val="Default"/>
              <w:ind w:left="90"/>
              <w:contextualSpacing/>
              <w:jc w:val="center"/>
              <w:rPr>
                <w:b/>
                <w:rPrChange w:id="212" w:author="Test" w:date="2014-01-10T09:33:00Z">
                  <w:rPr>
                    <w:b/>
                    <w:sz w:val="22"/>
                    <w:szCs w:val="22"/>
                  </w:rPr>
                </w:rPrChange>
              </w:rPr>
            </w:pPr>
            <w:ins w:id="213" w:author="Familia Cracel" w:date="2014-01-09T15:36:00Z">
              <w:r w:rsidRPr="006003A5">
                <w:rPr>
                  <w:b/>
                  <w:rPrChange w:id="214" w:author="Test" w:date="2014-01-10T09:33:00Z">
                    <w:rPr>
                      <w:b/>
                      <w:sz w:val="22"/>
                      <w:szCs w:val="22"/>
                    </w:rPr>
                  </w:rPrChange>
                </w:rPr>
                <w:lastRenderedPageBreak/>
                <w:t>Table 2</w:t>
              </w:r>
            </w:ins>
            <w:ins w:id="215" w:author="Test" w:date="2014-01-10T09:25:00Z">
              <w:r w:rsidR="006003A5" w:rsidRPr="006003A5">
                <w:rPr>
                  <w:b/>
                  <w:rPrChange w:id="216" w:author="Test" w:date="2014-01-10T09:33:00Z">
                    <w:rPr>
                      <w:b/>
                      <w:sz w:val="22"/>
                      <w:szCs w:val="22"/>
                    </w:rPr>
                  </w:rPrChange>
                </w:rPr>
                <w:t xml:space="preserve">: </w:t>
              </w:r>
            </w:ins>
            <w:ins w:id="217" w:author="Familia Cracel" w:date="2014-01-09T15:36:00Z">
              <w:del w:id="218" w:author="Test" w:date="2014-01-10T09:25:00Z">
                <w:r w:rsidRPr="006003A5" w:rsidDel="006003A5">
                  <w:rPr>
                    <w:b/>
                    <w:rPrChange w:id="219" w:author="Test" w:date="2014-01-10T09:33:00Z">
                      <w:rPr>
                        <w:b/>
                        <w:sz w:val="22"/>
                        <w:szCs w:val="22"/>
                      </w:rPr>
                    </w:rPrChange>
                  </w:rPr>
                  <w:delText xml:space="preserve"> -</w:delText>
                </w:r>
              </w:del>
              <w:r w:rsidRPr="006003A5">
                <w:rPr>
                  <w:b/>
                  <w:rPrChange w:id="220" w:author="Test" w:date="2014-01-10T09:33:00Z">
                    <w:rPr>
                      <w:b/>
                      <w:sz w:val="22"/>
                      <w:szCs w:val="22"/>
                    </w:rPr>
                  </w:rPrChange>
                </w:rPr>
                <w:t xml:space="preserve"> </w:t>
              </w:r>
            </w:ins>
            <w:r w:rsidR="00901DE5" w:rsidRPr="006003A5">
              <w:rPr>
                <w:b/>
                <w:rPrChange w:id="221" w:author="Test" w:date="2014-01-10T09:33:00Z">
                  <w:rPr>
                    <w:b/>
                    <w:sz w:val="22"/>
                    <w:szCs w:val="22"/>
                  </w:rPr>
                </w:rPrChange>
              </w:rPr>
              <w:t xml:space="preserve">Data Collection </w:t>
            </w:r>
            <w:r w:rsidR="00223E1E" w:rsidRPr="006003A5">
              <w:rPr>
                <w:b/>
                <w:rPrChange w:id="222" w:author="Test" w:date="2014-01-10T09:33:00Z">
                  <w:rPr>
                    <w:b/>
                    <w:sz w:val="22"/>
                    <w:szCs w:val="22"/>
                  </w:rPr>
                </w:rPrChange>
              </w:rPr>
              <w:t>Activities and Timetable</w:t>
            </w:r>
          </w:p>
        </w:tc>
      </w:tr>
      <w:tr w:rsidR="00901DE5" w:rsidRPr="0084018B" w:rsidTr="002A2100">
        <w:tblPrEx>
          <w:tblW w:w="9210" w:type="dxa"/>
          <w:tblInd w:w="198" w:type="dxa"/>
          <w:tblPrExChange w:id="223" w:author="Test" w:date="2014-01-10T10:02:00Z">
            <w:tblPrEx>
              <w:tblW w:w="9210" w:type="dxa"/>
              <w:tblInd w:w="198" w:type="dxa"/>
            </w:tblPrEx>
          </w:tblPrExChange>
        </w:tblPrEx>
        <w:tc>
          <w:tcPr>
            <w:tcW w:w="4140" w:type="dxa"/>
            <w:vMerge w:val="restart"/>
            <w:shd w:val="clear" w:color="auto" w:fill="FFFF99"/>
            <w:tcPrChange w:id="224" w:author="Test" w:date="2014-01-10T10:02:00Z">
              <w:tcPr>
                <w:tcW w:w="4140" w:type="dxa"/>
                <w:vMerge w:val="restart"/>
                <w:shd w:val="clear" w:color="auto" w:fill="D9D9D9" w:themeFill="background1" w:themeFillShade="D9"/>
              </w:tcPr>
            </w:tcPrChange>
          </w:tcPr>
          <w:p w:rsidR="00901DE5" w:rsidRPr="002A2100" w:rsidRDefault="00901DE5" w:rsidP="00901DE5">
            <w:pPr>
              <w:pStyle w:val="Default"/>
              <w:ind w:left="90"/>
              <w:contextualSpacing/>
              <w:jc w:val="center"/>
              <w:rPr>
                <w:b/>
                <w:sz w:val="22"/>
                <w:szCs w:val="22"/>
                <w:rPrChange w:id="225" w:author="Test" w:date="2014-01-10T10:02:00Z">
                  <w:rPr>
                    <w:b/>
                    <w:sz w:val="22"/>
                    <w:szCs w:val="22"/>
                  </w:rPr>
                </w:rPrChange>
              </w:rPr>
            </w:pPr>
            <w:r w:rsidRPr="002A2100">
              <w:rPr>
                <w:b/>
                <w:sz w:val="22"/>
                <w:szCs w:val="22"/>
                <w:rPrChange w:id="226" w:author="Test" w:date="2014-01-10T10:02:00Z">
                  <w:rPr>
                    <w:b/>
                    <w:sz w:val="22"/>
                    <w:szCs w:val="22"/>
                  </w:rPr>
                </w:rPrChange>
              </w:rPr>
              <w:t>Activities/Periodicity</w:t>
            </w:r>
          </w:p>
        </w:tc>
        <w:tc>
          <w:tcPr>
            <w:tcW w:w="1690" w:type="dxa"/>
            <w:gridSpan w:val="4"/>
            <w:shd w:val="clear" w:color="auto" w:fill="FFFF99"/>
            <w:tcPrChange w:id="227" w:author="Test" w:date="2014-01-10T10:02:00Z">
              <w:tcPr>
                <w:tcW w:w="1690" w:type="dxa"/>
                <w:gridSpan w:val="4"/>
                <w:shd w:val="clear" w:color="auto" w:fill="D9D9D9" w:themeFill="background1" w:themeFillShade="D9"/>
              </w:tcPr>
            </w:tcPrChange>
          </w:tcPr>
          <w:p w:rsidR="00901DE5" w:rsidRPr="002A2100" w:rsidRDefault="00901DE5" w:rsidP="00901DE5">
            <w:pPr>
              <w:pStyle w:val="Default"/>
              <w:ind w:left="90"/>
              <w:contextualSpacing/>
              <w:jc w:val="center"/>
              <w:rPr>
                <w:b/>
                <w:sz w:val="22"/>
                <w:szCs w:val="22"/>
                <w:rPrChange w:id="228" w:author="Test" w:date="2014-01-10T10:02:00Z">
                  <w:rPr>
                    <w:b/>
                    <w:sz w:val="22"/>
                    <w:szCs w:val="22"/>
                  </w:rPr>
                </w:rPrChange>
              </w:rPr>
            </w:pPr>
            <w:r w:rsidRPr="002A2100">
              <w:rPr>
                <w:b/>
                <w:sz w:val="22"/>
                <w:szCs w:val="22"/>
                <w:rPrChange w:id="229" w:author="Test" w:date="2014-01-10T10:02:00Z">
                  <w:rPr>
                    <w:b/>
                    <w:sz w:val="22"/>
                    <w:szCs w:val="22"/>
                  </w:rPr>
                </w:rPrChange>
              </w:rPr>
              <w:t>2014</w:t>
            </w:r>
          </w:p>
        </w:tc>
        <w:tc>
          <w:tcPr>
            <w:tcW w:w="1690" w:type="dxa"/>
            <w:gridSpan w:val="4"/>
            <w:shd w:val="clear" w:color="auto" w:fill="FFFF99"/>
            <w:tcPrChange w:id="230" w:author="Test" w:date="2014-01-10T10:02:00Z">
              <w:tcPr>
                <w:tcW w:w="1690" w:type="dxa"/>
                <w:gridSpan w:val="4"/>
                <w:shd w:val="clear" w:color="auto" w:fill="D9D9D9" w:themeFill="background1" w:themeFillShade="D9"/>
              </w:tcPr>
            </w:tcPrChange>
          </w:tcPr>
          <w:p w:rsidR="00901DE5" w:rsidRPr="002A2100" w:rsidRDefault="00901DE5" w:rsidP="00901DE5">
            <w:pPr>
              <w:pStyle w:val="Default"/>
              <w:ind w:left="90"/>
              <w:contextualSpacing/>
              <w:jc w:val="center"/>
              <w:rPr>
                <w:b/>
                <w:sz w:val="22"/>
                <w:szCs w:val="22"/>
                <w:rPrChange w:id="231" w:author="Test" w:date="2014-01-10T10:02:00Z">
                  <w:rPr>
                    <w:b/>
                    <w:sz w:val="22"/>
                    <w:szCs w:val="22"/>
                  </w:rPr>
                </w:rPrChange>
              </w:rPr>
            </w:pPr>
            <w:r w:rsidRPr="002A2100">
              <w:rPr>
                <w:b/>
                <w:sz w:val="22"/>
                <w:szCs w:val="22"/>
                <w:rPrChange w:id="232" w:author="Test" w:date="2014-01-10T10:02:00Z">
                  <w:rPr>
                    <w:b/>
                    <w:sz w:val="22"/>
                    <w:szCs w:val="22"/>
                  </w:rPr>
                </w:rPrChange>
              </w:rPr>
              <w:t>2015</w:t>
            </w:r>
          </w:p>
        </w:tc>
        <w:tc>
          <w:tcPr>
            <w:tcW w:w="1690" w:type="dxa"/>
            <w:gridSpan w:val="4"/>
            <w:shd w:val="clear" w:color="auto" w:fill="FFFF99"/>
            <w:tcPrChange w:id="233" w:author="Test" w:date="2014-01-10T10:02:00Z">
              <w:tcPr>
                <w:tcW w:w="1690" w:type="dxa"/>
                <w:gridSpan w:val="4"/>
                <w:shd w:val="clear" w:color="auto" w:fill="D9D9D9" w:themeFill="background1" w:themeFillShade="D9"/>
              </w:tcPr>
            </w:tcPrChange>
          </w:tcPr>
          <w:p w:rsidR="00901DE5" w:rsidRPr="002A2100" w:rsidRDefault="00A77357" w:rsidP="00901DE5">
            <w:pPr>
              <w:pStyle w:val="Default"/>
              <w:ind w:left="90"/>
              <w:contextualSpacing/>
              <w:jc w:val="center"/>
              <w:rPr>
                <w:b/>
                <w:sz w:val="22"/>
                <w:szCs w:val="22"/>
                <w:rPrChange w:id="234" w:author="Test" w:date="2014-01-10T10:02:00Z">
                  <w:rPr>
                    <w:b/>
                    <w:sz w:val="22"/>
                    <w:szCs w:val="22"/>
                  </w:rPr>
                </w:rPrChange>
              </w:rPr>
            </w:pPr>
            <w:r w:rsidRPr="002A2100">
              <w:rPr>
                <w:b/>
                <w:sz w:val="22"/>
                <w:szCs w:val="22"/>
                <w:rPrChange w:id="235" w:author="Test" w:date="2014-01-10T10:02:00Z">
                  <w:rPr>
                    <w:b/>
                    <w:sz w:val="22"/>
                    <w:szCs w:val="22"/>
                  </w:rPr>
                </w:rPrChange>
              </w:rPr>
              <w:t>2</w:t>
            </w:r>
            <w:r w:rsidR="00901DE5" w:rsidRPr="002A2100">
              <w:rPr>
                <w:b/>
                <w:sz w:val="22"/>
                <w:szCs w:val="22"/>
                <w:rPrChange w:id="236" w:author="Test" w:date="2014-01-10T10:02:00Z">
                  <w:rPr>
                    <w:b/>
                    <w:sz w:val="22"/>
                    <w:szCs w:val="22"/>
                  </w:rPr>
                </w:rPrChange>
              </w:rPr>
              <w:t>016</w:t>
            </w:r>
          </w:p>
        </w:tc>
      </w:tr>
      <w:tr w:rsidR="00901DE5" w:rsidRPr="0084018B" w:rsidTr="006B3F83">
        <w:tc>
          <w:tcPr>
            <w:tcW w:w="4140" w:type="dxa"/>
            <w:vMerge/>
          </w:tcPr>
          <w:p w:rsidR="00901DE5" w:rsidRPr="00901DE5" w:rsidRDefault="00901DE5" w:rsidP="00901DE5">
            <w:pPr>
              <w:pStyle w:val="Default"/>
              <w:ind w:left="90"/>
              <w:contextualSpacing/>
              <w:jc w:val="center"/>
              <w:rPr>
                <w:b/>
                <w:sz w:val="22"/>
                <w:szCs w:val="22"/>
              </w:rPr>
            </w:pPr>
          </w:p>
        </w:tc>
        <w:tc>
          <w:tcPr>
            <w:tcW w:w="422" w:type="dxa"/>
          </w:tcPr>
          <w:p w:rsidR="00901DE5" w:rsidRPr="00901DE5" w:rsidRDefault="00901DE5" w:rsidP="00901DE5">
            <w:pPr>
              <w:pStyle w:val="Default"/>
              <w:contextualSpacing/>
              <w:rPr>
                <w:b/>
                <w:sz w:val="22"/>
                <w:szCs w:val="22"/>
              </w:rPr>
            </w:pPr>
            <w:r>
              <w:rPr>
                <w:b/>
                <w:sz w:val="22"/>
                <w:szCs w:val="22"/>
              </w:rPr>
              <w:t>1</w:t>
            </w:r>
          </w:p>
        </w:tc>
        <w:tc>
          <w:tcPr>
            <w:tcW w:w="423" w:type="dxa"/>
          </w:tcPr>
          <w:p w:rsidR="00901DE5" w:rsidRPr="00901DE5" w:rsidRDefault="00901DE5" w:rsidP="00901DE5">
            <w:pPr>
              <w:pStyle w:val="Default"/>
              <w:ind w:left="90"/>
              <w:contextualSpacing/>
              <w:jc w:val="center"/>
              <w:rPr>
                <w:b/>
                <w:sz w:val="22"/>
                <w:szCs w:val="22"/>
              </w:rPr>
            </w:pPr>
            <w:r>
              <w:rPr>
                <w:b/>
                <w:sz w:val="22"/>
                <w:szCs w:val="22"/>
              </w:rPr>
              <w:t>2</w:t>
            </w:r>
          </w:p>
        </w:tc>
        <w:tc>
          <w:tcPr>
            <w:tcW w:w="422" w:type="dxa"/>
          </w:tcPr>
          <w:p w:rsidR="00901DE5" w:rsidRPr="00901DE5" w:rsidRDefault="00901DE5" w:rsidP="00901DE5">
            <w:pPr>
              <w:pStyle w:val="Default"/>
              <w:ind w:left="90"/>
              <w:contextualSpacing/>
              <w:jc w:val="center"/>
              <w:rPr>
                <w:b/>
                <w:sz w:val="22"/>
                <w:szCs w:val="22"/>
              </w:rPr>
            </w:pPr>
            <w:r>
              <w:rPr>
                <w:b/>
                <w:sz w:val="22"/>
                <w:szCs w:val="22"/>
              </w:rPr>
              <w:t>3</w:t>
            </w:r>
          </w:p>
        </w:tc>
        <w:tc>
          <w:tcPr>
            <w:tcW w:w="423" w:type="dxa"/>
          </w:tcPr>
          <w:p w:rsidR="00901DE5" w:rsidRPr="00901DE5" w:rsidRDefault="00901DE5" w:rsidP="00901DE5">
            <w:pPr>
              <w:pStyle w:val="Default"/>
              <w:ind w:left="90"/>
              <w:contextualSpacing/>
              <w:jc w:val="center"/>
              <w:rPr>
                <w:b/>
                <w:sz w:val="22"/>
                <w:szCs w:val="22"/>
              </w:rPr>
            </w:pPr>
            <w:r>
              <w:rPr>
                <w:b/>
                <w:sz w:val="22"/>
                <w:szCs w:val="22"/>
              </w:rPr>
              <w:t>4</w:t>
            </w:r>
          </w:p>
        </w:tc>
        <w:tc>
          <w:tcPr>
            <w:tcW w:w="422" w:type="dxa"/>
          </w:tcPr>
          <w:p w:rsidR="00901DE5" w:rsidRPr="00901DE5" w:rsidRDefault="00901DE5" w:rsidP="00901DE5">
            <w:pPr>
              <w:pStyle w:val="Default"/>
              <w:contextualSpacing/>
              <w:rPr>
                <w:b/>
                <w:sz w:val="22"/>
                <w:szCs w:val="22"/>
              </w:rPr>
            </w:pPr>
            <w:r>
              <w:rPr>
                <w:b/>
                <w:sz w:val="22"/>
                <w:szCs w:val="22"/>
              </w:rPr>
              <w:t>1</w:t>
            </w:r>
          </w:p>
        </w:tc>
        <w:tc>
          <w:tcPr>
            <w:tcW w:w="423" w:type="dxa"/>
          </w:tcPr>
          <w:p w:rsidR="00901DE5" w:rsidRPr="00901DE5" w:rsidRDefault="00901DE5" w:rsidP="00901DE5">
            <w:pPr>
              <w:pStyle w:val="Default"/>
              <w:contextualSpacing/>
              <w:rPr>
                <w:b/>
                <w:sz w:val="22"/>
                <w:szCs w:val="22"/>
              </w:rPr>
            </w:pPr>
            <w:r>
              <w:rPr>
                <w:b/>
                <w:sz w:val="22"/>
                <w:szCs w:val="22"/>
              </w:rPr>
              <w:t>2</w:t>
            </w:r>
          </w:p>
        </w:tc>
        <w:tc>
          <w:tcPr>
            <w:tcW w:w="422" w:type="dxa"/>
          </w:tcPr>
          <w:p w:rsidR="00901DE5" w:rsidRPr="00901DE5" w:rsidRDefault="00901DE5" w:rsidP="00901DE5">
            <w:pPr>
              <w:pStyle w:val="Default"/>
              <w:contextualSpacing/>
              <w:rPr>
                <w:b/>
                <w:sz w:val="22"/>
                <w:szCs w:val="22"/>
              </w:rPr>
            </w:pPr>
            <w:r>
              <w:rPr>
                <w:b/>
                <w:sz w:val="22"/>
                <w:szCs w:val="22"/>
              </w:rPr>
              <w:t>3</w:t>
            </w:r>
          </w:p>
        </w:tc>
        <w:tc>
          <w:tcPr>
            <w:tcW w:w="423" w:type="dxa"/>
          </w:tcPr>
          <w:p w:rsidR="00901DE5" w:rsidRPr="00901DE5" w:rsidRDefault="00901DE5" w:rsidP="00901DE5">
            <w:pPr>
              <w:pStyle w:val="Default"/>
              <w:contextualSpacing/>
              <w:rPr>
                <w:b/>
                <w:sz w:val="22"/>
                <w:szCs w:val="22"/>
              </w:rPr>
            </w:pPr>
            <w:r>
              <w:rPr>
                <w:b/>
                <w:sz w:val="22"/>
                <w:szCs w:val="22"/>
              </w:rPr>
              <w:t>4</w:t>
            </w:r>
          </w:p>
        </w:tc>
        <w:tc>
          <w:tcPr>
            <w:tcW w:w="422" w:type="dxa"/>
          </w:tcPr>
          <w:p w:rsidR="00901DE5" w:rsidRPr="00901DE5" w:rsidRDefault="00901DE5" w:rsidP="00901DE5">
            <w:pPr>
              <w:pStyle w:val="Default"/>
              <w:ind w:left="90"/>
              <w:contextualSpacing/>
              <w:jc w:val="center"/>
              <w:rPr>
                <w:b/>
                <w:sz w:val="22"/>
                <w:szCs w:val="22"/>
              </w:rPr>
            </w:pPr>
            <w:r>
              <w:rPr>
                <w:b/>
                <w:sz w:val="22"/>
                <w:szCs w:val="22"/>
              </w:rPr>
              <w:t>1</w:t>
            </w:r>
          </w:p>
        </w:tc>
        <w:tc>
          <w:tcPr>
            <w:tcW w:w="423" w:type="dxa"/>
          </w:tcPr>
          <w:p w:rsidR="00901DE5" w:rsidRPr="00901DE5" w:rsidRDefault="00901DE5" w:rsidP="00901DE5">
            <w:pPr>
              <w:pStyle w:val="Default"/>
              <w:ind w:left="90"/>
              <w:contextualSpacing/>
              <w:jc w:val="center"/>
              <w:rPr>
                <w:b/>
                <w:sz w:val="22"/>
                <w:szCs w:val="22"/>
              </w:rPr>
            </w:pPr>
            <w:r>
              <w:rPr>
                <w:b/>
                <w:sz w:val="22"/>
                <w:szCs w:val="22"/>
              </w:rPr>
              <w:t>2</w:t>
            </w:r>
          </w:p>
        </w:tc>
        <w:tc>
          <w:tcPr>
            <w:tcW w:w="422" w:type="dxa"/>
          </w:tcPr>
          <w:p w:rsidR="00901DE5" w:rsidRPr="00901DE5" w:rsidRDefault="00901DE5" w:rsidP="00901DE5">
            <w:pPr>
              <w:pStyle w:val="Default"/>
              <w:ind w:left="90"/>
              <w:contextualSpacing/>
              <w:jc w:val="center"/>
              <w:rPr>
                <w:b/>
                <w:sz w:val="22"/>
                <w:szCs w:val="22"/>
              </w:rPr>
            </w:pPr>
            <w:r>
              <w:rPr>
                <w:b/>
                <w:sz w:val="22"/>
                <w:szCs w:val="22"/>
              </w:rPr>
              <w:t>3</w:t>
            </w:r>
          </w:p>
        </w:tc>
        <w:tc>
          <w:tcPr>
            <w:tcW w:w="423" w:type="dxa"/>
          </w:tcPr>
          <w:p w:rsidR="00901DE5" w:rsidRPr="00901DE5" w:rsidRDefault="00901DE5" w:rsidP="00901DE5">
            <w:pPr>
              <w:pStyle w:val="Default"/>
              <w:ind w:left="90"/>
              <w:contextualSpacing/>
              <w:jc w:val="center"/>
              <w:rPr>
                <w:b/>
                <w:sz w:val="22"/>
                <w:szCs w:val="22"/>
              </w:rPr>
            </w:pPr>
            <w:r>
              <w:rPr>
                <w:b/>
                <w:sz w:val="22"/>
                <w:szCs w:val="22"/>
              </w:rPr>
              <w:t>4</w:t>
            </w:r>
          </w:p>
        </w:tc>
      </w:tr>
      <w:tr w:rsidR="008F73AC" w:rsidRPr="0084018B" w:rsidTr="00D510C1">
        <w:tblPrEx>
          <w:tblW w:w="9210" w:type="dxa"/>
          <w:tblInd w:w="198" w:type="dxa"/>
          <w:tblPrExChange w:id="237" w:author="Test" w:date="2014-01-10T09:39:00Z">
            <w:tblPrEx>
              <w:tblW w:w="9210" w:type="dxa"/>
              <w:tblInd w:w="198" w:type="dxa"/>
            </w:tblPrEx>
          </w:tblPrExChange>
        </w:tblPrEx>
        <w:trPr>
          <w:trHeight w:val="782"/>
        </w:trPr>
        <w:tc>
          <w:tcPr>
            <w:tcW w:w="4140" w:type="dxa"/>
            <w:tcPrChange w:id="238" w:author="Test" w:date="2014-01-10T09:39:00Z">
              <w:tcPr>
                <w:tcW w:w="4140" w:type="dxa"/>
              </w:tcPr>
            </w:tcPrChange>
          </w:tcPr>
          <w:p w:rsidR="008F73AC" w:rsidRPr="008F73AC" w:rsidRDefault="008F73AC" w:rsidP="00773F3B">
            <w:pPr>
              <w:pStyle w:val="Default"/>
              <w:ind w:left="90"/>
              <w:contextualSpacing/>
              <w:rPr>
                <w:sz w:val="22"/>
                <w:szCs w:val="22"/>
              </w:rPr>
            </w:pPr>
            <w:r w:rsidRPr="008F73AC">
              <w:rPr>
                <w:sz w:val="22"/>
                <w:szCs w:val="22"/>
              </w:rPr>
              <w:t xml:space="preserve">1. </w:t>
            </w:r>
            <w:r>
              <w:rPr>
                <w:sz w:val="22"/>
                <w:szCs w:val="22"/>
              </w:rPr>
              <w:t xml:space="preserve">Identification </w:t>
            </w:r>
            <w:r w:rsidR="00223E1E">
              <w:rPr>
                <w:sz w:val="22"/>
                <w:szCs w:val="22"/>
              </w:rPr>
              <w:t xml:space="preserve">of </w:t>
            </w:r>
            <w:r>
              <w:rPr>
                <w:sz w:val="22"/>
                <w:szCs w:val="22"/>
              </w:rPr>
              <w:t>the sources /systems</w:t>
            </w:r>
            <w:r w:rsidR="00223E1E">
              <w:rPr>
                <w:sz w:val="22"/>
                <w:szCs w:val="22"/>
              </w:rPr>
              <w:t xml:space="preserve"> </w:t>
            </w:r>
            <w:r w:rsidR="00773F3B">
              <w:rPr>
                <w:sz w:val="22"/>
                <w:szCs w:val="22"/>
              </w:rPr>
              <w:t xml:space="preserve">/ </w:t>
            </w:r>
            <w:r w:rsidR="00223E1E">
              <w:rPr>
                <w:sz w:val="22"/>
                <w:szCs w:val="22"/>
              </w:rPr>
              <w:t>responsible</w:t>
            </w:r>
            <w:r>
              <w:rPr>
                <w:sz w:val="22"/>
                <w:szCs w:val="22"/>
              </w:rPr>
              <w:t xml:space="preserve"> </w:t>
            </w:r>
            <w:r w:rsidR="00773F3B">
              <w:rPr>
                <w:sz w:val="22"/>
                <w:szCs w:val="22"/>
              </w:rPr>
              <w:t xml:space="preserve">parties </w:t>
            </w:r>
            <w:r>
              <w:rPr>
                <w:sz w:val="22"/>
                <w:szCs w:val="22"/>
              </w:rPr>
              <w:t xml:space="preserve">where the information </w:t>
            </w:r>
            <w:r w:rsidR="00D04CE2">
              <w:rPr>
                <w:sz w:val="22"/>
                <w:szCs w:val="22"/>
              </w:rPr>
              <w:t>will be collected</w:t>
            </w:r>
            <w:r w:rsidR="00773F3B">
              <w:rPr>
                <w:sz w:val="22"/>
                <w:szCs w:val="22"/>
              </w:rPr>
              <w:t xml:space="preserve"> from</w:t>
            </w:r>
          </w:p>
        </w:tc>
        <w:tc>
          <w:tcPr>
            <w:tcW w:w="422" w:type="dxa"/>
            <w:tcPrChange w:id="239" w:author="Test" w:date="2014-01-10T09:39:00Z">
              <w:tcPr>
                <w:tcW w:w="422" w:type="dxa"/>
              </w:tcPr>
            </w:tcPrChange>
          </w:tcPr>
          <w:p w:rsidR="008F73AC" w:rsidRPr="00901DE5" w:rsidRDefault="008F73AC" w:rsidP="00901DE5">
            <w:pPr>
              <w:pStyle w:val="Default"/>
              <w:ind w:left="90"/>
              <w:contextualSpacing/>
              <w:jc w:val="center"/>
              <w:rPr>
                <w:b/>
                <w:sz w:val="22"/>
                <w:szCs w:val="22"/>
              </w:rPr>
            </w:pPr>
            <w:r>
              <w:rPr>
                <w:b/>
                <w:sz w:val="22"/>
                <w:szCs w:val="22"/>
              </w:rPr>
              <w:t>x</w:t>
            </w:r>
          </w:p>
        </w:tc>
        <w:tc>
          <w:tcPr>
            <w:tcW w:w="423" w:type="dxa"/>
            <w:tcPrChange w:id="240"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41"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42"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43"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44"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45"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46"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47"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48"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49"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50"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r>
      <w:tr w:rsidR="008F73AC" w:rsidRPr="0084018B" w:rsidTr="00D510C1">
        <w:tblPrEx>
          <w:tblW w:w="9210" w:type="dxa"/>
          <w:tblInd w:w="198" w:type="dxa"/>
          <w:tblPrExChange w:id="251" w:author="Test" w:date="2014-01-10T09:39:00Z">
            <w:tblPrEx>
              <w:tblW w:w="9210" w:type="dxa"/>
              <w:tblInd w:w="198" w:type="dxa"/>
            </w:tblPrEx>
          </w:tblPrExChange>
        </w:tblPrEx>
        <w:trPr>
          <w:trHeight w:val="800"/>
        </w:trPr>
        <w:tc>
          <w:tcPr>
            <w:tcW w:w="4140" w:type="dxa"/>
            <w:tcPrChange w:id="252" w:author="Test" w:date="2014-01-10T09:39:00Z">
              <w:tcPr>
                <w:tcW w:w="4140" w:type="dxa"/>
              </w:tcPr>
            </w:tcPrChange>
          </w:tcPr>
          <w:p w:rsidR="008F73AC" w:rsidRPr="008F73AC" w:rsidRDefault="00D04CE2" w:rsidP="00773F3B">
            <w:pPr>
              <w:pStyle w:val="Default"/>
              <w:numPr>
                <w:ilvl w:val="0"/>
                <w:numId w:val="9"/>
              </w:numPr>
              <w:ind w:left="342" w:hanging="270"/>
              <w:contextualSpacing/>
              <w:rPr>
                <w:sz w:val="22"/>
                <w:szCs w:val="22"/>
              </w:rPr>
            </w:pPr>
            <w:r>
              <w:rPr>
                <w:sz w:val="22"/>
                <w:szCs w:val="22"/>
              </w:rPr>
              <w:t>Preparation</w:t>
            </w:r>
            <w:r w:rsidR="008F73AC">
              <w:rPr>
                <w:sz w:val="22"/>
                <w:szCs w:val="22"/>
              </w:rPr>
              <w:t xml:space="preserve"> of the spreadsheets controls to consolidate </w:t>
            </w:r>
            <w:r>
              <w:rPr>
                <w:sz w:val="22"/>
                <w:szCs w:val="22"/>
              </w:rPr>
              <w:t>and evaluate the information</w:t>
            </w:r>
          </w:p>
        </w:tc>
        <w:tc>
          <w:tcPr>
            <w:tcW w:w="422" w:type="dxa"/>
            <w:tcPrChange w:id="253" w:author="Test" w:date="2014-01-10T09:39:00Z">
              <w:tcPr>
                <w:tcW w:w="422" w:type="dxa"/>
              </w:tcPr>
            </w:tcPrChange>
          </w:tcPr>
          <w:p w:rsidR="008F73AC" w:rsidRPr="00901DE5" w:rsidRDefault="00D04CE2" w:rsidP="00901DE5">
            <w:pPr>
              <w:pStyle w:val="Default"/>
              <w:ind w:left="90"/>
              <w:contextualSpacing/>
              <w:jc w:val="center"/>
              <w:rPr>
                <w:b/>
                <w:sz w:val="22"/>
                <w:szCs w:val="22"/>
              </w:rPr>
            </w:pPr>
            <w:r>
              <w:rPr>
                <w:b/>
                <w:sz w:val="22"/>
                <w:szCs w:val="22"/>
              </w:rPr>
              <w:t>x</w:t>
            </w:r>
          </w:p>
        </w:tc>
        <w:tc>
          <w:tcPr>
            <w:tcW w:w="423" w:type="dxa"/>
            <w:tcPrChange w:id="254"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55"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56"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57"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58"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59"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60"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61"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62"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63"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64"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r>
      <w:tr w:rsidR="008F73AC" w:rsidRPr="0084018B" w:rsidTr="00D510C1">
        <w:tblPrEx>
          <w:tblW w:w="9210" w:type="dxa"/>
          <w:tblInd w:w="198" w:type="dxa"/>
          <w:tblPrExChange w:id="265" w:author="Test" w:date="2014-01-10T09:39:00Z">
            <w:tblPrEx>
              <w:tblW w:w="9210" w:type="dxa"/>
              <w:tblInd w:w="198" w:type="dxa"/>
            </w:tblPrEx>
          </w:tblPrExChange>
        </w:tblPrEx>
        <w:trPr>
          <w:trHeight w:val="530"/>
        </w:trPr>
        <w:tc>
          <w:tcPr>
            <w:tcW w:w="4140" w:type="dxa"/>
            <w:tcPrChange w:id="266" w:author="Test" w:date="2014-01-10T09:39:00Z">
              <w:tcPr>
                <w:tcW w:w="4140" w:type="dxa"/>
              </w:tcPr>
            </w:tcPrChange>
          </w:tcPr>
          <w:p w:rsidR="008F73AC" w:rsidRPr="008F73AC" w:rsidRDefault="004418DA" w:rsidP="004418DA">
            <w:pPr>
              <w:pStyle w:val="Default"/>
              <w:numPr>
                <w:ilvl w:val="0"/>
                <w:numId w:val="9"/>
              </w:numPr>
              <w:ind w:left="342" w:hanging="270"/>
              <w:contextualSpacing/>
              <w:rPr>
                <w:sz w:val="22"/>
                <w:szCs w:val="22"/>
              </w:rPr>
            </w:pPr>
            <w:r>
              <w:rPr>
                <w:sz w:val="22"/>
                <w:szCs w:val="22"/>
              </w:rPr>
              <w:t>Gathering Tax collection information (waves)</w:t>
            </w:r>
          </w:p>
        </w:tc>
        <w:tc>
          <w:tcPr>
            <w:tcW w:w="422" w:type="dxa"/>
            <w:tcPrChange w:id="267"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68"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69"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70"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71"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72"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73"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74"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75"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76"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c>
          <w:tcPr>
            <w:tcW w:w="422" w:type="dxa"/>
            <w:tcPrChange w:id="277" w:author="Test" w:date="2014-01-10T09:39: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278" w:author="Test" w:date="2014-01-10T09:39:00Z">
              <w:tcPr>
                <w:tcW w:w="423" w:type="dxa"/>
              </w:tcPr>
            </w:tcPrChange>
          </w:tcPr>
          <w:p w:rsidR="008F73AC" w:rsidRPr="00901DE5" w:rsidRDefault="008F73AC" w:rsidP="00901DE5">
            <w:pPr>
              <w:pStyle w:val="Default"/>
              <w:ind w:left="90"/>
              <w:contextualSpacing/>
              <w:jc w:val="center"/>
              <w:rPr>
                <w:b/>
                <w:sz w:val="22"/>
                <w:szCs w:val="22"/>
              </w:rPr>
            </w:pPr>
          </w:p>
        </w:tc>
      </w:tr>
      <w:tr w:rsidR="008F73AC" w:rsidRPr="0084018B" w:rsidTr="00D510C1">
        <w:tblPrEx>
          <w:tblW w:w="9210" w:type="dxa"/>
          <w:tblInd w:w="198" w:type="dxa"/>
          <w:tblPrExChange w:id="279" w:author="Test" w:date="2014-01-10T09:38:00Z">
            <w:tblPrEx>
              <w:tblW w:w="9210" w:type="dxa"/>
              <w:tblInd w:w="198" w:type="dxa"/>
            </w:tblPrEx>
          </w:tblPrExChange>
        </w:tblPrEx>
        <w:trPr>
          <w:trHeight w:val="350"/>
        </w:trPr>
        <w:tc>
          <w:tcPr>
            <w:tcW w:w="4140" w:type="dxa"/>
            <w:tcPrChange w:id="280" w:author="Test" w:date="2014-01-10T09:38:00Z">
              <w:tcPr>
                <w:tcW w:w="4140" w:type="dxa"/>
              </w:tcPr>
            </w:tcPrChange>
          </w:tcPr>
          <w:p w:rsidR="008F73AC" w:rsidRPr="008F73AC" w:rsidRDefault="006B3F83" w:rsidP="006B3F83">
            <w:pPr>
              <w:pStyle w:val="Default"/>
              <w:ind w:left="342"/>
              <w:contextualSpacing/>
              <w:rPr>
                <w:sz w:val="22"/>
                <w:szCs w:val="22"/>
              </w:rPr>
            </w:pPr>
            <w:r>
              <w:rPr>
                <w:sz w:val="22"/>
                <w:szCs w:val="22"/>
              </w:rPr>
              <w:t>3.1 GCT - General Consumption Tax</w:t>
            </w:r>
          </w:p>
        </w:tc>
        <w:tc>
          <w:tcPr>
            <w:tcW w:w="422" w:type="dxa"/>
            <w:tcPrChange w:id="281"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282"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83"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284"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85"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286"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87"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288"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89"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290"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91"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292"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r>
      <w:tr w:rsidR="008F73AC" w:rsidRPr="0084018B" w:rsidTr="00D510C1">
        <w:tblPrEx>
          <w:tblW w:w="9210" w:type="dxa"/>
          <w:tblInd w:w="198" w:type="dxa"/>
          <w:tblPrExChange w:id="293" w:author="Test" w:date="2014-01-10T09:38:00Z">
            <w:tblPrEx>
              <w:tblW w:w="9210" w:type="dxa"/>
              <w:tblInd w:w="198" w:type="dxa"/>
            </w:tblPrEx>
          </w:tblPrExChange>
        </w:tblPrEx>
        <w:trPr>
          <w:trHeight w:val="350"/>
        </w:trPr>
        <w:tc>
          <w:tcPr>
            <w:tcW w:w="4140" w:type="dxa"/>
            <w:tcPrChange w:id="294" w:author="Test" w:date="2014-01-10T09:38:00Z">
              <w:tcPr>
                <w:tcW w:w="4140" w:type="dxa"/>
              </w:tcPr>
            </w:tcPrChange>
          </w:tcPr>
          <w:p w:rsidR="008F73AC" w:rsidRPr="008F73AC" w:rsidRDefault="006B3F83" w:rsidP="006B3F83">
            <w:pPr>
              <w:pStyle w:val="Default"/>
              <w:ind w:left="342"/>
              <w:contextualSpacing/>
              <w:rPr>
                <w:sz w:val="22"/>
                <w:szCs w:val="22"/>
              </w:rPr>
            </w:pPr>
            <w:r>
              <w:rPr>
                <w:sz w:val="22"/>
                <w:szCs w:val="22"/>
              </w:rPr>
              <w:t>3.2 Minimum Business Income Tax</w:t>
            </w:r>
          </w:p>
        </w:tc>
        <w:tc>
          <w:tcPr>
            <w:tcW w:w="422" w:type="dxa"/>
            <w:tcPrChange w:id="295" w:author="Test" w:date="2014-01-10T09:38:00Z">
              <w:tcPr>
                <w:tcW w:w="422" w:type="dxa"/>
              </w:tcPr>
            </w:tcPrChange>
          </w:tcPr>
          <w:p w:rsidR="008F73AC" w:rsidRPr="00901DE5" w:rsidRDefault="00223E1E" w:rsidP="00901DE5">
            <w:pPr>
              <w:pStyle w:val="Default"/>
              <w:ind w:left="90"/>
              <w:contextualSpacing/>
              <w:jc w:val="center"/>
              <w:rPr>
                <w:b/>
                <w:sz w:val="22"/>
                <w:szCs w:val="22"/>
              </w:rPr>
            </w:pPr>
            <w:r>
              <w:rPr>
                <w:b/>
                <w:sz w:val="22"/>
                <w:szCs w:val="22"/>
              </w:rPr>
              <w:t>x</w:t>
            </w:r>
          </w:p>
        </w:tc>
        <w:tc>
          <w:tcPr>
            <w:tcW w:w="423" w:type="dxa"/>
            <w:tcPrChange w:id="296"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97" w:author="Test" w:date="2014-01-10T09:38:00Z">
              <w:tcPr>
                <w:tcW w:w="422" w:type="dxa"/>
              </w:tcPr>
            </w:tcPrChange>
          </w:tcPr>
          <w:p w:rsidR="008F73AC" w:rsidRPr="00901DE5" w:rsidRDefault="00223E1E" w:rsidP="00901DE5">
            <w:pPr>
              <w:pStyle w:val="Default"/>
              <w:ind w:left="90"/>
              <w:contextualSpacing/>
              <w:jc w:val="center"/>
              <w:rPr>
                <w:b/>
                <w:sz w:val="22"/>
                <w:szCs w:val="22"/>
              </w:rPr>
            </w:pPr>
            <w:r>
              <w:rPr>
                <w:b/>
                <w:sz w:val="22"/>
                <w:szCs w:val="22"/>
              </w:rPr>
              <w:t>x</w:t>
            </w:r>
          </w:p>
        </w:tc>
        <w:tc>
          <w:tcPr>
            <w:tcW w:w="423" w:type="dxa"/>
            <w:tcPrChange w:id="298"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299" w:author="Test" w:date="2014-01-10T09:38:00Z">
              <w:tcPr>
                <w:tcW w:w="422" w:type="dxa"/>
              </w:tcPr>
            </w:tcPrChange>
          </w:tcPr>
          <w:p w:rsidR="008F73AC" w:rsidRPr="00901DE5" w:rsidRDefault="00223E1E" w:rsidP="00901DE5">
            <w:pPr>
              <w:pStyle w:val="Default"/>
              <w:ind w:left="90"/>
              <w:contextualSpacing/>
              <w:jc w:val="center"/>
              <w:rPr>
                <w:b/>
                <w:sz w:val="22"/>
                <w:szCs w:val="22"/>
              </w:rPr>
            </w:pPr>
            <w:r>
              <w:rPr>
                <w:b/>
                <w:sz w:val="22"/>
                <w:szCs w:val="22"/>
              </w:rPr>
              <w:t>x</w:t>
            </w:r>
          </w:p>
        </w:tc>
        <w:tc>
          <w:tcPr>
            <w:tcW w:w="423" w:type="dxa"/>
            <w:tcPrChange w:id="300"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01" w:author="Test" w:date="2014-01-10T09:38:00Z">
              <w:tcPr>
                <w:tcW w:w="422" w:type="dxa"/>
              </w:tcPr>
            </w:tcPrChange>
          </w:tcPr>
          <w:p w:rsidR="008F73AC" w:rsidRPr="00901DE5" w:rsidRDefault="00223E1E" w:rsidP="00901DE5">
            <w:pPr>
              <w:pStyle w:val="Default"/>
              <w:ind w:left="90"/>
              <w:contextualSpacing/>
              <w:jc w:val="center"/>
              <w:rPr>
                <w:b/>
                <w:sz w:val="22"/>
                <w:szCs w:val="22"/>
              </w:rPr>
            </w:pPr>
            <w:r>
              <w:rPr>
                <w:b/>
                <w:sz w:val="22"/>
                <w:szCs w:val="22"/>
              </w:rPr>
              <w:t>x</w:t>
            </w:r>
          </w:p>
        </w:tc>
        <w:tc>
          <w:tcPr>
            <w:tcW w:w="423" w:type="dxa"/>
            <w:tcPrChange w:id="302"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03" w:author="Test" w:date="2014-01-10T09:38:00Z">
              <w:tcPr>
                <w:tcW w:w="422" w:type="dxa"/>
              </w:tcPr>
            </w:tcPrChange>
          </w:tcPr>
          <w:p w:rsidR="008F73AC" w:rsidRPr="00901DE5" w:rsidRDefault="00223E1E" w:rsidP="008F73AC">
            <w:pPr>
              <w:pStyle w:val="Default"/>
              <w:ind w:left="90"/>
              <w:contextualSpacing/>
              <w:rPr>
                <w:b/>
                <w:sz w:val="22"/>
                <w:szCs w:val="22"/>
              </w:rPr>
            </w:pPr>
            <w:r>
              <w:rPr>
                <w:b/>
                <w:sz w:val="22"/>
                <w:szCs w:val="22"/>
              </w:rPr>
              <w:t>x</w:t>
            </w:r>
          </w:p>
        </w:tc>
        <w:tc>
          <w:tcPr>
            <w:tcW w:w="423" w:type="dxa"/>
            <w:tcPrChange w:id="304"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05" w:author="Test" w:date="2014-01-10T09:38:00Z">
              <w:tcPr>
                <w:tcW w:w="422" w:type="dxa"/>
              </w:tcPr>
            </w:tcPrChange>
          </w:tcPr>
          <w:p w:rsidR="008F73AC" w:rsidRPr="00901DE5" w:rsidRDefault="00223E1E" w:rsidP="00901DE5">
            <w:pPr>
              <w:pStyle w:val="Default"/>
              <w:ind w:left="90"/>
              <w:contextualSpacing/>
              <w:jc w:val="center"/>
              <w:rPr>
                <w:b/>
                <w:sz w:val="22"/>
                <w:szCs w:val="22"/>
              </w:rPr>
            </w:pPr>
            <w:r>
              <w:rPr>
                <w:b/>
                <w:sz w:val="22"/>
                <w:szCs w:val="22"/>
              </w:rPr>
              <w:t>x</w:t>
            </w:r>
          </w:p>
        </w:tc>
        <w:tc>
          <w:tcPr>
            <w:tcW w:w="423" w:type="dxa"/>
            <w:tcPrChange w:id="306"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r>
      <w:tr w:rsidR="008F73AC" w:rsidRPr="0084018B" w:rsidTr="00D510C1">
        <w:tblPrEx>
          <w:tblW w:w="9210" w:type="dxa"/>
          <w:tblInd w:w="198" w:type="dxa"/>
          <w:tblPrExChange w:id="307" w:author="Test" w:date="2014-01-10T09:38:00Z">
            <w:tblPrEx>
              <w:tblW w:w="9210" w:type="dxa"/>
              <w:tblInd w:w="198" w:type="dxa"/>
            </w:tblPrEx>
          </w:tblPrExChange>
        </w:tblPrEx>
        <w:trPr>
          <w:trHeight w:val="350"/>
        </w:trPr>
        <w:tc>
          <w:tcPr>
            <w:tcW w:w="4140" w:type="dxa"/>
            <w:tcPrChange w:id="308" w:author="Test" w:date="2014-01-10T09:38:00Z">
              <w:tcPr>
                <w:tcW w:w="4140" w:type="dxa"/>
              </w:tcPr>
            </w:tcPrChange>
          </w:tcPr>
          <w:p w:rsidR="008F73AC" w:rsidRPr="008F73AC" w:rsidRDefault="006B3F83" w:rsidP="006B3F83">
            <w:pPr>
              <w:pStyle w:val="Default"/>
              <w:ind w:left="342"/>
              <w:contextualSpacing/>
              <w:rPr>
                <w:sz w:val="22"/>
                <w:szCs w:val="22"/>
              </w:rPr>
            </w:pPr>
            <w:r>
              <w:rPr>
                <w:sz w:val="22"/>
                <w:szCs w:val="22"/>
              </w:rPr>
              <w:t>3.3 Tax Allowance</w:t>
            </w:r>
          </w:p>
        </w:tc>
        <w:tc>
          <w:tcPr>
            <w:tcW w:w="422" w:type="dxa"/>
            <w:tcPrChange w:id="309" w:author="Test" w:date="2014-01-10T09:38: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310"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11" w:author="Test" w:date="2014-01-10T09:38: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312"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13" w:author="Test" w:date="2014-01-10T09:38: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314"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15" w:author="Test" w:date="2014-01-10T09:38: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316"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17" w:author="Test" w:date="2014-01-10T09:38:00Z">
              <w:tcPr>
                <w:tcW w:w="422" w:type="dxa"/>
              </w:tcPr>
            </w:tcPrChange>
          </w:tcPr>
          <w:p w:rsidR="008F73AC" w:rsidRPr="00901DE5" w:rsidRDefault="008F73AC" w:rsidP="008F73AC">
            <w:pPr>
              <w:pStyle w:val="Default"/>
              <w:ind w:left="90"/>
              <w:contextualSpacing/>
              <w:rPr>
                <w:b/>
                <w:sz w:val="22"/>
                <w:szCs w:val="22"/>
              </w:rPr>
            </w:pPr>
          </w:p>
        </w:tc>
        <w:tc>
          <w:tcPr>
            <w:tcW w:w="423" w:type="dxa"/>
            <w:tcPrChange w:id="318"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19" w:author="Test" w:date="2014-01-10T09:38:00Z">
              <w:tcPr>
                <w:tcW w:w="422" w:type="dxa"/>
              </w:tcPr>
            </w:tcPrChange>
          </w:tcPr>
          <w:p w:rsidR="008F73AC" w:rsidRPr="00901DE5" w:rsidRDefault="008F73AC" w:rsidP="00901DE5">
            <w:pPr>
              <w:pStyle w:val="Default"/>
              <w:ind w:left="90"/>
              <w:contextualSpacing/>
              <w:jc w:val="center"/>
              <w:rPr>
                <w:b/>
                <w:sz w:val="22"/>
                <w:szCs w:val="22"/>
              </w:rPr>
            </w:pPr>
          </w:p>
        </w:tc>
        <w:tc>
          <w:tcPr>
            <w:tcW w:w="423" w:type="dxa"/>
            <w:tcPrChange w:id="320"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r>
      <w:tr w:rsidR="008F73AC" w:rsidRPr="0084018B" w:rsidTr="00D510C1">
        <w:tblPrEx>
          <w:tblW w:w="9210" w:type="dxa"/>
          <w:tblInd w:w="198" w:type="dxa"/>
          <w:tblPrExChange w:id="321" w:author="Test" w:date="2014-01-10T09:38:00Z">
            <w:tblPrEx>
              <w:tblW w:w="9210" w:type="dxa"/>
              <w:tblInd w:w="198" w:type="dxa"/>
            </w:tblPrEx>
          </w:tblPrExChange>
        </w:tblPrEx>
        <w:trPr>
          <w:trHeight w:val="350"/>
        </w:trPr>
        <w:tc>
          <w:tcPr>
            <w:tcW w:w="4140" w:type="dxa"/>
            <w:tcPrChange w:id="322" w:author="Test" w:date="2014-01-10T09:38:00Z">
              <w:tcPr>
                <w:tcW w:w="4140" w:type="dxa"/>
              </w:tcPr>
            </w:tcPrChange>
          </w:tcPr>
          <w:p w:rsidR="008F73AC" w:rsidRPr="008F73AC" w:rsidRDefault="006B3F83" w:rsidP="006B3F83">
            <w:pPr>
              <w:pStyle w:val="Default"/>
              <w:ind w:left="342"/>
              <w:contextualSpacing/>
              <w:rPr>
                <w:sz w:val="22"/>
                <w:szCs w:val="22"/>
              </w:rPr>
            </w:pPr>
            <w:r>
              <w:rPr>
                <w:sz w:val="22"/>
                <w:szCs w:val="22"/>
              </w:rPr>
              <w:t>3.4 Tax Expenditure Budget</w:t>
            </w:r>
          </w:p>
        </w:tc>
        <w:tc>
          <w:tcPr>
            <w:tcW w:w="422" w:type="dxa"/>
            <w:tcPrChange w:id="323"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324"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25"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326"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27"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328"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29"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330"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31" w:author="Test" w:date="2014-01-10T09:38:00Z">
              <w:tcPr>
                <w:tcW w:w="422" w:type="dxa"/>
              </w:tcPr>
            </w:tcPrChange>
          </w:tcPr>
          <w:p w:rsidR="008F73AC" w:rsidRPr="00901DE5" w:rsidRDefault="006B3F83" w:rsidP="008F73AC">
            <w:pPr>
              <w:pStyle w:val="Default"/>
              <w:ind w:left="90"/>
              <w:contextualSpacing/>
              <w:rPr>
                <w:b/>
                <w:sz w:val="22"/>
                <w:szCs w:val="22"/>
              </w:rPr>
            </w:pPr>
            <w:r>
              <w:rPr>
                <w:b/>
                <w:sz w:val="22"/>
                <w:szCs w:val="22"/>
              </w:rPr>
              <w:t>x</w:t>
            </w:r>
          </w:p>
        </w:tc>
        <w:tc>
          <w:tcPr>
            <w:tcW w:w="423" w:type="dxa"/>
            <w:tcPrChange w:id="332"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2" w:type="dxa"/>
            <w:tcPrChange w:id="333" w:author="Test" w:date="2014-01-10T09:38:00Z">
              <w:tcPr>
                <w:tcW w:w="422" w:type="dxa"/>
              </w:tcPr>
            </w:tcPrChange>
          </w:tcPr>
          <w:p w:rsidR="008F73AC" w:rsidRPr="00901DE5" w:rsidRDefault="006B3F83" w:rsidP="00901DE5">
            <w:pPr>
              <w:pStyle w:val="Default"/>
              <w:ind w:left="90"/>
              <w:contextualSpacing/>
              <w:jc w:val="center"/>
              <w:rPr>
                <w:b/>
                <w:sz w:val="22"/>
                <w:szCs w:val="22"/>
              </w:rPr>
            </w:pPr>
            <w:r>
              <w:rPr>
                <w:b/>
                <w:sz w:val="22"/>
                <w:szCs w:val="22"/>
              </w:rPr>
              <w:t>x</w:t>
            </w:r>
          </w:p>
        </w:tc>
        <w:tc>
          <w:tcPr>
            <w:tcW w:w="423" w:type="dxa"/>
            <w:tcPrChange w:id="334" w:author="Test" w:date="2014-01-10T09:38:00Z">
              <w:tcPr>
                <w:tcW w:w="423" w:type="dxa"/>
              </w:tcPr>
            </w:tcPrChange>
          </w:tcPr>
          <w:p w:rsidR="008F73AC" w:rsidRPr="00901DE5" w:rsidRDefault="006B3F83" w:rsidP="00901DE5">
            <w:pPr>
              <w:pStyle w:val="Default"/>
              <w:ind w:left="90"/>
              <w:contextualSpacing/>
              <w:jc w:val="center"/>
              <w:rPr>
                <w:b/>
                <w:sz w:val="22"/>
                <w:szCs w:val="22"/>
              </w:rPr>
            </w:pPr>
            <w:r>
              <w:rPr>
                <w:b/>
                <w:sz w:val="22"/>
                <w:szCs w:val="22"/>
              </w:rPr>
              <w:t>x</w:t>
            </w:r>
          </w:p>
        </w:tc>
      </w:tr>
      <w:tr w:rsidR="006B3F83" w:rsidRPr="0084018B" w:rsidTr="00D510C1">
        <w:tblPrEx>
          <w:tblW w:w="9210" w:type="dxa"/>
          <w:tblInd w:w="198" w:type="dxa"/>
          <w:tblPrExChange w:id="335" w:author="Test" w:date="2014-01-10T09:38:00Z">
            <w:tblPrEx>
              <w:tblW w:w="9210" w:type="dxa"/>
              <w:tblInd w:w="198" w:type="dxa"/>
            </w:tblPrEx>
          </w:tblPrExChange>
        </w:tblPrEx>
        <w:trPr>
          <w:trHeight w:val="350"/>
        </w:trPr>
        <w:tc>
          <w:tcPr>
            <w:tcW w:w="4140" w:type="dxa"/>
            <w:tcPrChange w:id="336" w:author="Test" w:date="2014-01-10T09:38:00Z">
              <w:tcPr>
                <w:tcW w:w="4140" w:type="dxa"/>
              </w:tcPr>
            </w:tcPrChange>
          </w:tcPr>
          <w:p w:rsidR="006B3F83" w:rsidRPr="008F73AC" w:rsidRDefault="006B3F83" w:rsidP="006B3F83">
            <w:pPr>
              <w:pStyle w:val="Default"/>
              <w:ind w:left="342"/>
              <w:contextualSpacing/>
              <w:rPr>
                <w:sz w:val="22"/>
                <w:szCs w:val="22"/>
              </w:rPr>
            </w:pPr>
            <w:r>
              <w:rPr>
                <w:sz w:val="22"/>
                <w:szCs w:val="22"/>
              </w:rPr>
              <w:t>3.5 CIT - Corporate Income Tax</w:t>
            </w:r>
          </w:p>
        </w:tc>
        <w:tc>
          <w:tcPr>
            <w:tcW w:w="422" w:type="dxa"/>
            <w:tcPrChange w:id="337"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38" w:author="Test" w:date="2014-01-10T09:38:00Z">
              <w:tcPr>
                <w:tcW w:w="423" w:type="dxa"/>
              </w:tcPr>
            </w:tcPrChange>
          </w:tcPr>
          <w:p w:rsidR="006B3F83" w:rsidRPr="00901DE5" w:rsidRDefault="006B3F83" w:rsidP="00901DE5">
            <w:pPr>
              <w:pStyle w:val="Default"/>
              <w:ind w:left="90"/>
              <w:contextualSpacing/>
              <w:jc w:val="center"/>
              <w:rPr>
                <w:b/>
                <w:sz w:val="22"/>
                <w:szCs w:val="22"/>
              </w:rPr>
            </w:pPr>
            <w:r>
              <w:rPr>
                <w:b/>
                <w:sz w:val="22"/>
                <w:szCs w:val="22"/>
              </w:rPr>
              <w:t>x</w:t>
            </w:r>
          </w:p>
        </w:tc>
        <w:tc>
          <w:tcPr>
            <w:tcW w:w="422" w:type="dxa"/>
            <w:tcPrChange w:id="339"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40" w:author="Test" w:date="2014-01-10T09:38:00Z">
              <w:tcPr>
                <w:tcW w:w="423" w:type="dxa"/>
              </w:tcPr>
            </w:tcPrChange>
          </w:tcPr>
          <w:p w:rsidR="006B3F83" w:rsidRPr="00901DE5" w:rsidRDefault="006B3F83" w:rsidP="00901DE5">
            <w:pPr>
              <w:pStyle w:val="Default"/>
              <w:ind w:left="90"/>
              <w:contextualSpacing/>
              <w:jc w:val="center"/>
              <w:rPr>
                <w:b/>
                <w:sz w:val="22"/>
                <w:szCs w:val="22"/>
              </w:rPr>
            </w:pPr>
            <w:r>
              <w:rPr>
                <w:b/>
                <w:sz w:val="22"/>
                <w:szCs w:val="22"/>
              </w:rPr>
              <w:t>x</w:t>
            </w:r>
          </w:p>
        </w:tc>
        <w:tc>
          <w:tcPr>
            <w:tcW w:w="422" w:type="dxa"/>
            <w:tcPrChange w:id="341"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42" w:author="Test" w:date="2014-01-10T09:38:00Z">
              <w:tcPr>
                <w:tcW w:w="423" w:type="dxa"/>
              </w:tcPr>
            </w:tcPrChange>
          </w:tcPr>
          <w:p w:rsidR="006B3F83" w:rsidRPr="00901DE5" w:rsidRDefault="006B3F83" w:rsidP="00901DE5">
            <w:pPr>
              <w:pStyle w:val="Default"/>
              <w:ind w:left="90"/>
              <w:contextualSpacing/>
              <w:jc w:val="center"/>
              <w:rPr>
                <w:b/>
                <w:sz w:val="22"/>
                <w:szCs w:val="22"/>
              </w:rPr>
            </w:pPr>
            <w:r>
              <w:rPr>
                <w:b/>
                <w:sz w:val="22"/>
                <w:szCs w:val="22"/>
              </w:rPr>
              <w:t>x</w:t>
            </w:r>
          </w:p>
        </w:tc>
        <w:tc>
          <w:tcPr>
            <w:tcW w:w="422" w:type="dxa"/>
            <w:tcPrChange w:id="343"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44" w:author="Test" w:date="2014-01-10T09:38:00Z">
              <w:tcPr>
                <w:tcW w:w="423" w:type="dxa"/>
              </w:tcPr>
            </w:tcPrChange>
          </w:tcPr>
          <w:p w:rsidR="006B3F83" w:rsidRPr="00901DE5" w:rsidRDefault="006B3F83" w:rsidP="00901DE5">
            <w:pPr>
              <w:pStyle w:val="Default"/>
              <w:ind w:left="90"/>
              <w:contextualSpacing/>
              <w:jc w:val="center"/>
              <w:rPr>
                <w:b/>
                <w:sz w:val="22"/>
                <w:szCs w:val="22"/>
              </w:rPr>
            </w:pPr>
            <w:r>
              <w:rPr>
                <w:b/>
                <w:sz w:val="22"/>
                <w:szCs w:val="22"/>
              </w:rPr>
              <w:t>x</w:t>
            </w:r>
          </w:p>
        </w:tc>
        <w:tc>
          <w:tcPr>
            <w:tcW w:w="422" w:type="dxa"/>
            <w:tcPrChange w:id="345" w:author="Test" w:date="2014-01-10T09:38:00Z">
              <w:tcPr>
                <w:tcW w:w="422" w:type="dxa"/>
              </w:tcPr>
            </w:tcPrChange>
          </w:tcPr>
          <w:p w:rsidR="006B3F83" w:rsidRPr="00901DE5" w:rsidRDefault="006B3F83" w:rsidP="008F73AC">
            <w:pPr>
              <w:pStyle w:val="Default"/>
              <w:ind w:left="90"/>
              <w:contextualSpacing/>
              <w:rPr>
                <w:b/>
                <w:sz w:val="22"/>
                <w:szCs w:val="22"/>
              </w:rPr>
            </w:pPr>
          </w:p>
        </w:tc>
        <w:tc>
          <w:tcPr>
            <w:tcW w:w="423" w:type="dxa"/>
            <w:tcPrChange w:id="346" w:author="Test" w:date="2014-01-10T09:38:00Z">
              <w:tcPr>
                <w:tcW w:w="423" w:type="dxa"/>
              </w:tcPr>
            </w:tcPrChange>
          </w:tcPr>
          <w:p w:rsidR="006B3F83" w:rsidRPr="00901DE5" w:rsidRDefault="006B3F83" w:rsidP="00901DE5">
            <w:pPr>
              <w:pStyle w:val="Default"/>
              <w:ind w:left="90"/>
              <w:contextualSpacing/>
              <w:jc w:val="center"/>
              <w:rPr>
                <w:b/>
                <w:sz w:val="22"/>
                <w:szCs w:val="22"/>
              </w:rPr>
            </w:pPr>
            <w:r>
              <w:rPr>
                <w:b/>
                <w:sz w:val="22"/>
                <w:szCs w:val="22"/>
              </w:rPr>
              <w:t>x</w:t>
            </w:r>
          </w:p>
        </w:tc>
        <w:tc>
          <w:tcPr>
            <w:tcW w:w="422" w:type="dxa"/>
            <w:tcPrChange w:id="347"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48" w:author="Test" w:date="2014-01-10T09:38:00Z">
              <w:tcPr>
                <w:tcW w:w="423" w:type="dxa"/>
              </w:tcPr>
            </w:tcPrChange>
          </w:tcPr>
          <w:p w:rsidR="006B3F83" w:rsidRPr="00901DE5" w:rsidRDefault="006B3F83" w:rsidP="00901DE5">
            <w:pPr>
              <w:pStyle w:val="Default"/>
              <w:ind w:left="90"/>
              <w:contextualSpacing/>
              <w:jc w:val="center"/>
              <w:rPr>
                <w:b/>
                <w:sz w:val="22"/>
                <w:szCs w:val="22"/>
              </w:rPr>
            </w:pPr>
            <w:r>
              <w:rPr>
                <w:b/>
                <w:sz w:val="22"/>
                <w:szCs w:val="22"/>
              </w:rPr>
              <w:t>x</w:t>
            </w:r>
          </w:p>
        </w:tc>
      </w:tr>
      <w:tr w:rsidR="006B3F83" w:rsidRPr="0084018B" w:rsidTr="00D510C1">
        <w:tblPrEx>
          <w:tblW w:w="9210" w:type="dxa"/>
          <w:tblInd w:w="198" w:type="dxa"/>
          <w:tblPrExChange w:id="349" w:author="Test" w:date="2014-01-10T09:38:00Z">
            <w:tblPrEx>
              <w:tblW w:w="9210" w:type="dxa"/>
              <w:tblInd w:w="198" w:type="dxa"/>
            </w:tblPrEx>
          </w:tblPrExChange>
        </w:tblPrEx>
        <w:trPr>
          <w:trHeight w:val="620"/>
        </w:trPr>
        <w:tc>
          <w:tcPr>
            <w:tcW w:w="4140" w:type="dxa"/>
            <w:tcPrChange w:id="350" w:author="Test" w:date="2014-01-10T09:38:00Z">
              <w:tcPr>
                <w:tcW w:w="4140" w:type="dxa"/>
              </w:tcPr>
            </w:tcPrChange>
          </w:tcPr>
          <w:p w:rsidR="006B3F83" w:rsidRPr="008F73AC" w:rsidRDefault="006B3F83" w:rsidP="006B3F83">
            <w:pPr>
              <w:pStyle w:val="Default"/>
              <w:numPr>
                <w:ilvl w:val="0"/>
                <w:numId w:val="9"/>
              </w:numPr>
              <w:ind w:left="342" w:hanging="270"/>
              <w:contextualSpacing/>
              <w:rPr>
                <w:sz w:val="22"/>
                <w:szCs w:val="22"/>
              </w:rPr>
            </w:pPr>
            <w:r>
              <w:rPr>
                <w:sz w:val="22"/>
                <w:szCs w:val="22"/>
              </w:rPr>
              <w:t>Aud</w:t>
            </w:r>
            <w:r w:rsidR="00773F3B">
              <w:rPr>
                <w:sz w:val="22"/>
                <w:szCs w:val="22"/>
              </w:rPr>
              <w:t>iting the Medium and Large Taxp</w:t>
            </w:r>
            <w:r>
              <w:rPr>
                <w:sz w:val="22"/>
                <w:szCs w:val="22"/>
              </w:rPr>
              <w:t>ayers</w:t>
            </w:r>
          </w:p>
        </w:tc>
        <w:tc>
          <w:tcPr>
            <w:tcW w:w="422" w:type="dxa"/>
            <w:tcPrChange w:id="351"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52" w:author="Test" w:date="2014-01-10T09:38:00Z">
              <w:tcPr>
                <w:tcW w:w="423" w:type="dxa"/>
              </w:tcPr>
            </w:tcPrChange>
          </w:tcPr>
          <w:p w:rsidR="006B3F83" w:rsidRPr="00901DE5" w:rsidRDefault="006B3F83" w:rsidP="00901DE5">
            <w:pPr>
              <w:pStyle w:val="Default"/>
              <w:ind w:left="90"/>
              <w:contextualSpacing/>
              <w:jc w:val="center"/>
              <w:rPr>
                <w:b/>
                <w:sz w:val="22"/>
                <w:szCs w:val="22"/>
              </w:rPr>
            </w:pPr>
          </w:p>
        </w:tc>
        <w:tc>
          <w:tcPr>
            <w:tcW w:w="422" w:type="dxa"/>
            <w:tcPrChange w:id="353"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54"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55"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56" w:author="Test" w:date="2014-01-10T09:38:00Z">
              <w:tcPr>
                <w:tcW w:w="423" w:type="dxa"/>
              </w:tcPr>
            </w:tcPrChange>
          </w:tcPr>
          <w:p w:rsidR="006B3F83" w:rsidRPr="00901DE5" w:rsidRDefault="006B3F83" w:rsidP="00901DE5">
            <w:pPr>
              <w:pStyle w:val="Default"/>
              <w:ind w:left="90"/>
              <w:contextualSpacing/>
              <w:jc w:val="center"/>
              <w:rPr>
                <w:b/>
                <w:sz w:val="22"/>
                <w:szCs w:val="22"/>
              </w:rPr>
            </w:pPr>
          </w:p>
        </w:tc>
        <w:tc>
          <w:tcPr>
            <w:tcW w:w="422" w:type="dxa"/>
            <w:tcPrChange w:id="357"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58"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59" w:author="Test" w:date="2014-01-10T09:38:00Z">
              <w:tcPr>
                <w:tcW w:w="422" w:type="dxa"/>
              </w:tcPr>
            </w:tcPrChange>
          </w:tcPr>
          <w:p w:rsidR="006B3F83" w:rsidRPr="00901DE5" w:rsidRDefault="006B3F83" w:rsidP="008F73AC">
            <w:pPr>
              <w:pStyle w:val="Default"/>
              <w:ind w:left="90"/>
              <w:contextualSpacing/>
              <w:rPr>
                <w:b/>
                <w:sz w:val="22"/>
                <w:szCs w:val="22"/>
              </w:rPr>
            </w:pPr>
          </w:p>
        </w:tc>
        <w:tc>
          <w:tcPr>
            <w:tcW w:w="423" w:type="dxa"/>
            <w:tcPrChange w:id="360" w:author="Test" w:date="2014-01-10T09:38:00Z">
              <w:tcPr>
                <w:tcW w:w="423" w:type="dxa"/>
              </w:tcPr>
            </w:tcPrChange>
          </w:tcPr>
          <w:p w:rsidR="006B3F83" w:rsidRPr="00901DE5" w:rsidRDefault="006B3F83" w:rsidP="00901DE5">
            <w:pPr>
              <w:pStyle w:val="Default"/>
              <w:ind w:left="90"/>
              <w:contextualSpacing/>
              <w:jc w:val="center"/>
              <w:rPr>
                <w:b/>
                <w:sz w:val="22"/>
                <w:szCs w:val="22"/>
              </w:rPr>
            </w:pPr>
          </w:p>
        </w:tc>
        <w:tc>
          <w:tcPr>
            <w:tcW w:w="422" w:type="dxa"/>
            <w:tcPrChange w:id="361"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62"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r>
      <w:tr w:rsidR="006B3F83" w:rsidRPr="0084018B" w:rsidTr="00D510C1">
        <w:tblPrEx>
          <w:tblW w:w="9210" w:type="dxa"/>
          <w:tblInd w:w="198" w:type="dxa"/>
          <w:tblPrExChange w:id="363" w:author="Test" w:date="2014-01-10T09:38:00Z">
            <w:tblPrEx>
              <w:tblW w:w="9210" w:type="dxa"/>
              <w:tblInd w:w="198" w:type="dxa"/>
            </w:tblPrEx>
          </w:tblPrExChange>
        </w:tblPrEx>
        <w:trPr>
          <w:trHeight w:val="350"/>
        </w:trPr>
        <w:tc>
          <w:tcPr>
            <w:tcW w:w="4140" w:type="dxa"/>
            <w:tcPrChange w:id="364" w:author="Test" w:date="2014-01-10T09:38:00Z">
              <w:tcPr>
                <w:tcW w:w="4140" w:type="dxa"/>
              </w:tcPr>
            </w:tcPrChange>
          </w:tcPr>
          <w:p w:rsidR="006B3F83" w:rsidRPr="008F73AC" w:rsidRDefault="00223E1E" w:rsidP="00223E1E">
            <w:pPr>
              <w:pStyle w:val="Default"/>
              <w:numPr>
                <w:ilvl w:val="0"/>
                <w:numId w:val="9"/>
              </w:numPr>
              <w:ind w:left="342" w:hanging="270"/>
              <w:contextualSpacing/>
              <w:rPr>
                <w:sz w:val="22"/>
                <w:szCs w:val="22"/>
              </w:rPr>
            </w:pPr>
            <w:r>
              <w:rPr>
                <w:sz w:val="22"/>
                <w:szCs w:val="22"/>
              </w:rPr>
              <w:t xml:space="preserve">Auditing the Public Bodies of the </w:t>
            </w:r>
            <w:proofErr w:type="spellStart"/>
            <w:r>
              <w:rPr>
                <w:sz w:val="22"/>
                <w:szCs w:val="22"/>
              </w:rPr>
              <w:t>MoF</w:t>
            </w:r>
            <w:proofErr w:type="spellEnd"/>
          </w:p>
        </w:tc>
        <w:tc>
          <w:tcPr>
            <w:tcW w:w="422" w:type="dxa"/>
            <w:tcPrChange w:id="365"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66"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67"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68"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69"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70"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71"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72"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73" w:author="Test" w:date="2014-01-10T09:38:00Z">
              <w:tcPr>
                <w:tcW w:w="422" w:type="dxa"/>
              </w:tcPr>
            </w:tcPrChange>
          </w:tcPr>
          <w:p w:rsidR="006B3F83" w:rsidRPr="00901DE5" w:rsidRDefault="006B3F83" w:rsidP="008F73AC">
            <w:pPr>
              <w:pStyle w:val="Default"/>
              <w:ind w:left="90"/>
              <w:contextualSpacing/>
              <w:rPr>
                <w:b/>
                <w:sz w:val="22"/>
                <w:szCs w:val="22"/>
              </w:rPr>
            </w:pPr>
          </w:p>
        </w:tc>
        <w:tc>
          <w:tcPr>
            <w:tcW w:w="423" w:type="dxa"/>
            <w:tcPrChange w:id="374"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75"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76"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r>
      <w:tr w:rsidR="006B3F83" w:rsidRPr="0084018B" w:rsidTr="00D510C1">
        <w:tblPrEx>
          <w:tblW w:w="9210" w:type="dxa"/>
          <w:tblInd w:w="198" w:type="dxa"/>
          <w:tblPrExChange w:id="377" w:author="Test" w:date="2014-01-10T09:38:00Z">
            <w:tblPrEx>
              <w:tblW w:w="9210" w:type="dxa"/>
              <w:tblInd w:w="198" w:type="dxa"/>
            </w:tblPrEx>
          </w:tblPrExChange>
        </w:tblPrEx>
        <w:trPr>
          <w:trHeight w:val="890"/>
        </w:trPr>
        <w:tc>
          <w:tcPr>
            <w:tcW w:w="4140" w:type="dxa"/>
            <w:tcPrChange w:id="378" w:author="Test" w:date="2014-01-10T09:38:00Z">
              <w:tcPr>
                <w:tcW w:w="4140" w:type="dxa"/>
              </w:tcPr>
            </w:tcPrChange>
          </w:tcPr>
          <w:p w:rsidR="006B3F83" w:rsidRPr="008F73AC" w:rsidRDefault="00223E1E" w:rsidP="00223E1E">
            <w:pPr>
              <w:pStyle w:val="Default"/>
              <w:numPr>
                <w:ilvl w:val="0"/>
                <w:numId w:val="9"/>
              </w:numPr>
              <w:ind w:left="342" w:hanging="270"/>
              <w:contextualSpacing/>
              <w:rPr>
                <w:sz w:val="22"/>
                <w:szCs w:val="22"/>
              </w:rPr>
            </w:pPr>
            <w:r>
              <w:rPr>
                <w:sz w:val="22"/>
                <w:szCs w:val="22"/>
              </w:rPr>
              <w:t>Collecting the information from A</w:t>
            </w:r>
            <w:r w:rsidRPr="00AC399C">
              <w:rPr>
                <w:sz w:val="22"/>
                <w:szCs w:val="22"/>
              </w:rPr>
              <w:t>ctuarial deficit of the National Insurance Fund (NIF)</w:t>
            </w:r>
          </w:p>
        </w:tc>
        <w:tc>
          <w:tcPr>
            <w:tcW w:w="422" w:type="dxa"/>
            <w:tcPrChange w:id="379"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80"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81"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82"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83"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84"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85"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86"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87" w:author="Test" w:date="2014-01-10T09:38:00Z">
              <w:tcPr>
                <w:tcW w:w="422" w:type="dxa"/>
              </w:tcPr>
            </w:tcPrChange>
          </w:tcPr>
          <w:p w:rsidR="006B3F83" w:rsidRPr="00901DE5" w:rsidRDefault="006B3F83" w:rsidP="008F73AC">
            <w:pPr>
              <w:pStyle w:val="Default"/>
              <w:ind w:left="90"/>
              <w:contextualSpacing/>
              <w:rPr>
                <w:b/>
                <w:sz w:val="22"/>
                <w:szCs w:val="22"/>
              </w:rPr>
            </w:pPr>
          </w:p>
        </w:tc>
        <w:tc>
          <w:tcPr>
            <w:tcW w:w="423" w:type="dxa"/>
            <w:tcPrChange w:id="388" w:author="Test" w:date="2014-01-10T09:38: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89" w:author="Test" w:date="2014-01-10T09:38: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90" w:author="Test" w:date="2014-01-10T09:38:00Z">
              <w:tcPr>
                <w:tcW w:w="423" w:type="dxa"/>
              </w:tcPr>
            </w:tcPrChange>
          </w:tcPr>
          <w:p w:rsidR="006B3F83" w:rsidRPr="00901DE5" w:rsidRDefault="006B3F83" w:rsidP="00901DE5">
            <w:pPr>
              <w:pStyle w:val="Default"/>
              <w:ind w:left="90"/>
              <w:contextualSpacing/>
              <w:jc w:val="center"/>
              <w:rPr>
                <w:b/>
                <w:sz w:val="22"/>
                <w:szCs w:val="22"/>
              </w:rPr>
            </w:pPr>
          </w:p>
        </w:tc>
      </w:tr>
      <w:tr w:rsidR="006B3F83" w:rsidRPr="0084018B" w:rsidTr="00D510C1">
        <w:tblPrEx>
          <w:tblW w:w="9210" w:type="dxa"/>
          <w:tblInd w:w="198" w:type="dxa"/>
          <w:tblPrExChange w:id="391" w:author="Test" w:date="2014-01-10T09:39:00Z">
            <w:tblPrEx>
              <w:tblW w:w="9210" w:type="dxa"/>
              <w:tblInd w:w="198" w:type="dxa"/>
            </w:tblPrEx>
          </w:tblPrExChange>
        </w:tblPrEx>
        <w:trPr>
          <w:trHeight w:val="620"/>
        </w:trPr>
        <w:tc>
          <w:tcPr>
            <w:tcW w:w="4140" w:type="dxa"/>
            <w:tcPrChange w:id="392" w:author="Test" w:date="2014-01-10T09:39:00Z">
              <w:tcPr>
                <w:tcW w:w="4140" w:type="dxa"/>
              </w:tcPr>
            </w:tcPrChange>
          </w:tcPr>
          <w:p w:rsidR="006B3F83" w:rsidRPr="008F73AC" w:rsidRDefault="00223E1E" w:rsidP="00223E1E">
            <w:pPr>
              <w:pStyle w:val="Default"/>
              <w:numPr>
                <w:ilvl w:val="0"/>
                <w:numId w:val="9"/>
              </w:numPr>
              <w:ind w:left="342" w:hanging="270"/>
              <w:contextualSpacing/>
              <w:rPr>
                <w:sz w:val="22"/>
                <w:szCs w:val="22"/>
              </w:rPr>
            </w:pPr>
            <w:r>
              <w:rPr>
                <w:sz w:val="22"/>
                <w:szCs w:val="22"/>
              </w:rPr>
              <w:t xml:space="preserve">Collecting the information from </w:t>
            </w:r>
            <w:r w:rsidRPr="00AC399C">
              <w:rPr>
                <w:sz w:val="22"/>
                <w:szCs w:val="22"/>
              </w:rPr>
              <w:t>pension claims processing</w:t>
            </w:r>
          </w:p>
        </w:tc>
        <w:tc>
          <w:tcPr>
            <w:tcW w:w="422" w:type="dxa"/>
            <w:tcPrChange w:id="393" w:author="Test" w:date="2014-01-10T09:39: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94" w:author="Test" w:date="2014-01-10T09:39: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95" w:author="Test" w:date="2014-01-10T09:39: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96" w:author="Test" w:date="2014-01-10T09:39: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97" w:author="Test" w:date="2014-01-10T09:39: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398" w:author="Test" w:date="2014-01-10T09:39: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399" w:author="Test" w:date="2014-01-10T09:39: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400" w:author="Test" w:date="2014-01-10T09:39: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401" w:author="Test" w:date="2014-01-10T09:39:00Z">
              <w:tcPr>
                <w:tcW w:w="422" w:type="dxa"/>
              </w:tcPr>
            </w:tcPrChange>
          </w:tcPr>
          <w:p w:rsidR="006B3F83" w:rsidRPr="00901DE5" w:rsidRDefault="006B3F83" w:rsidP="008F73AC">
            <w:pPr>
              <w:pStyle w:val="Default"/>
              <w:ind w:left="90"/>
              <w:contextualSpacing/>
              <w:rPr>
                <w:b/>
                <w:sz w:val="22"/>
                <w:szCs w:val="22"/>
              </w:rPr>
            </w:pPr>
          </w:p>
        </w:tc>
        <w:tc>
          <w:tcPr>
            <w:tcW w:w="423" w:type="dxa"/>
            <w:tcPrChange w:id="402" w:author="Test" w:date="2014-01-10T09:39: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c>
          <w:tcPr>
            <w:tcW w:w="422" w:type="dxa"/>
            <w:tcPrChange w:id="403" w:author="Test" w:date="2014-01-10T09:39:00Z">
              <w:tcPr>
                <w:tcW w:w="422" w:type="dxa"/>
              </w:tcPr>
            </w:tcPrChange>
          </w:tcPr>
          <w:p w:rsidR="006B3F83" w:rsidRPr="00901DE5" w:rsidRDefault="006B3F83" w:rsidP="00901DE5">
            <w:pPr>
              <w:pStyle w:val="Default"/>
              <w:ind w:left="90"/>
              <w:contextualSpacing/>
              <w:jc w:val="center"/>
              <w:rPr>
                <w:b/>
                <w:sz w:val="22"/>
                <w:szCs w:val="22"/>
              </w:rPr>
            </w:pPr>
          </w:p>
        </w:tc>
        <w:tc>
          <w:tcPr>
            <w:tcW w:w="423" w:type="dxa"/>
            <w:tcPrChange w:id="404" w:author="Test" w:date="2014-01-10T09:39:00Z">
              <w:tcPr>
                <w:tcW w:w="423" w:type="dxa"/>
              </w:tcPr>
            </w:tcPrChange>
          </w:tcPr>
          <w:p w:rsidR="006B3F83" w:rsidRPr="00901DE5" w:rsidRDefault="00223E1E" w:rsidP="00901DE5">
            <w:pPr>
              <w:pStyle w:val="Default"/>
              <w:ind w:left="90"/>
              <w:contextualSpacing/>
              <w:jc w:val="center"/>
              <w:rPr>
                <w:b/>
                <w:sz w:val="22"/>
                <w:szCs w:val="22"/>
              </w:rPr>
            </w:pPr>
            <w:r>
              <w:rPr>
                <w:b/>
                <w:sz w:val="22"/>
                <w:szCs w:val="22"/>
              </w:rPr>
              <w:t>x</w:t>
            </w:r>
          </w:p>
        </w:tc>
      </w:tr>
      <w:tr w:rsidR="00223E1E" w:rsidRPr="0084018B" w:rsidTr="006B3F83">
        <w:tc>
          <w:tcPr>
            <w:tcW w:w="4140" w:type="dxa"/>
          </w:tcPr>
          <w:p w:rsidR="00223E1E" w:rsidRDefault="00223E1E" w:rsidP="00223E1E">
            <w:pPr>
              <w:pStyle w:val="Default"/>
              <w:numPr>
                <w:ilvl w:val="0"/>
                <w:numId w:val="9"/>
              </w:numPr>
              <w:ind w:left="342" w:hanging="270"/>
              <w:contextualSpacing/>
              <w:rPr>
                <w:sz w:val="22"/>
                <w:szCs w:val="22"/>
              </w:rPr>
            </w:pPr>
            <w:r>
              <w:rPr>
                <w:sz w:val="22"/>
                <w:szCs w:val="22"/>
              </w:rPr>
              <w:t>Consolidating the information for evaluation</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8F73AC">
            <w:pPr>
              <w:pStyle w:val="Default"/>
              <w:ind w:left="90"/>
              <w:contextualSpacing/>
              <w:rPr>
                <w:b/>
                <w:sz w:val="22"/>
                <w:szCs w:val="22"/>
              </w:rPr>
            </w:pPr>
          </w:p>
        </w:tc>
        <w:tc>
          <w:tcPr>
            <w:tcW w:w="423" w:type="dxa"/>
          </w:tcPr>
          <w:p w:rsidR="00223E1E" w:rsidRDefault="00223E1E" w:rsidP="00901DE5">
            <w:pPr>
              <w:pStyle w:val="Default"/>
              <w:ind w:left="90"/>
              <w:contextualSpacing/>
              <w:jc w:val="center"/>
              <w:rPr>
                <w:b/>
                <w:sz w:val="22"/>
                <w:szCs w:val="22"/>
              </w:rPr>
            </w:pP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r>
      <w:tr w:rsidR="00223E1E" w:rsidRPr="0084018B" w:rsidTr="006B3F83">
        <w:tc>
          <w:tcPr>
            <w:tcW w:w="4140" w:type="dxa"/>
          </w:tcPr>
          <w:p w:rsidR="00223E1E" w:rsidRDefault="00223E1E" w:rsidP="00223E1E">
            <w:pPr>
              <w:pStyle w:val="Default"/>
              <w:numPr>
                <w:ilvl w:val="0"/>
                <w:numId w:val="9"/>
              </w:numPr>
              <w:ind w:left="342" w:hanging="270"/>
              <w:contextualSpacing/>
              <w:rPr>
                <w:sz w:val="22"/>
                <w:szCs w:val="22"/>
              </w:rPr>
            </w:pPr>
            <w:r>
              <w:rPr>
                <w:sz w:val="22"/>
                <w:szCs w:val="22"/>
              </w:rPr>
              <w:t xml:space="preserve">Interviews with the responsible </w:t>
            </w:r>
            <w:r w:rsidR="00773F3B">
              <w:rPr>
                <w:sz w:val="22"/>
                <w:szCs w:val="22"/>
              </w:rPr>
              <w:t xml:space="preserve">parties </w:t>
            </w:r>
            <w:r>
              <w:rPr>
                <w:sz w:val="22"/>
                <w:szCs w:val="22"/>
              </w:rPr>
              <w:t>for the information</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8F73AC">
            <w:pPr>
              <w:pStyle w:val="Default"/>
              <w:ind w:left="90"/>
              <w:contextualSpacing/>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r>
      <w:tr w:rsidR="00223E1E" w:rsidRPr="0084018B" w:rsidTr="006B3F83">
        <w:tc>
          <w:tcPr>
            <w:tcW w:w="4140" w:type="dxa"/>
          </w:tcPr>
          <w:p w:rsidR="00223E1E" w:rsidRDefault="00223E1E" w:rsidP="00223E1E">
            <w:pPr>
              <w:pStyle w:val="Default"/>
              <w:numPr>
                <w:ilvl w:val="0"/>
                <w:numId w:val="9"/>
              </w:numPr>
              <w:tabs>
                <w:tab w:val="left" w:pos="490"/>
                <w:tab w:val="left" w:pos="697"/>
                <w:tab w:val="left" w:pos="1308"/>
              </w:tabs>
              <w:ind w:left="342" w:hanging="270"/>
              <w:contextualSpacing/>
              <w:rPr>
                <w:sz w:val="22"/>
                <w:szCs w:val="22"/>
              </w:rPr>
            </w:pPr>
            <w:r>
              <w:rPr>
                <w:sz w:val="22"/>
                <w:szCs w:val="22"/>
              </w:rPr>
              <w:t xml:space="preserve">Interviews / surveys with key stakeholders </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c>
          <w:tcPr>
            <w:tcW w:w="422" w:type="dxa"/>
          </w:tcPr>
          <w:p w:rsidR="00223E1E" w:rsidRPr="00901DE5" w:rsidRDefault="00223E1E" w:rsidP="008F73AC">
            <w:pPr>
              <w:pStyle w:val="Default"/>
              <w:ind w:left="90"/>
              <w:contextualSpacing/>
              <w:rPr>
                <w:b/>
                <w:sz w:val="22"/>
                <w:szCs w:val="22"/>
              </w:rPr>
            </w:pPr>
          </w:p>
        </w:tc>
        <w:tc>
          <w:tcPr>
            <w:tcW w:w="423" w:type="dxa"/>
          </w:tcPr>
          <w:p w:rsidR="00223E1E" w:rsidRDefault="00223E1E" w:rsidP="00901DE5">
            <w:pPr>
              <w:pStyle w:val="Default"/>
              <w:ind w:left="90"/>
              <w:contextualSpacing/>
              <w:jc w:val="center"/>
              <w:rPr>
                <w:b/>
                <w:sz w:val="22"/>
                <w:szCs w:val="22"/>
              </w:rPr>
            </w:pPr>
          </w:p>
        </w:tc>
        <w:tc>
          <w:tcPr>
            <w:tcW w:w="422" w:type="dxa"/>
          </w:tcPr>
          <w:p w:rsidR="00223E1E" w:rsidRPr="00901DE5" w:rsidRDefault="00223E1E" w:rsidP="00901DE5">
            <w:pPr>
              <w:pStyle w:val="Default"/>
              <w:ind w:left="90"/>
              <w:contextualSpacing/>
              <w:jc w:val="center"/>
              <w:rPr>
                <w:b/>
                <w:sz w:val="22"/>
                <w:szCs w:val="22"/>
              </w:rPr>
            </w:pPr>
          </w:p>
        </w:tc>
        <w:tc>
          <w:tcPr>
            <w:tcW w:w="423" w:type="dxa"/>
          </w:tcPr>
          <w:p w:rsidR="00223E1E" w:rsidRDefault="00223E1E" w:rsidP="00901DE5">
            <w:pPr>
              <w:pStyle w:val="Default"/>
              <w:ind w:left="90"/>
              <w:contextualSpacing/>
              <w:jc w:val="center"/>
              <w:rPr>
                <w:b/>
                <w:sz w:val="22"/>
                <w:szCs w:val="22"/>
              </w:rPr>
            </w:pPr>
            <w:r>
              <w:rPr>
                <w:b/>
                <w:sz w:val="22"/>
                <w:szCs w:val="22"/>
              </w:rPr>
              <w:t>x</w:t>
            </w:r>
          </w:p>
        </w:tc>
      </w:tr>
    </w:tbl>
    <w:p w:rsidR="00105251" w:rsidRPr="00887261" w:rsidRDefault="00105251" w:rsidP="0084018B">
      <w:pPr>
        <w:pStyle w:val="Paragraph"/>
        <w:tabs>
          <w:tab w:val="clear" w:pos="720"/>
        </w:tabs>
        <w:ind w:left="720" w:firstLine="0"/>
        <w:rPr>
          <w:szCs w:val="24"/>
        </w:rPr>
      </w:pPr>
    </w:p>
    <w:p w:rsidR="00887261" w:rsidRPr="00887261" w:rsidRDefault="00C77A2B"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887261">
        <w:rPr>
          <w:rFonts w:ascii="Times New Roman" w:hAnsi="Times New Roman" w:cs="Times New Roman"/>
          <w:b/>
          <w:sz w:val="24"/>
          <w:szCs w:val="24"/>
        </w:rPr>
        <w:t>Reporting Monitoring Results</w:t>
      </w:r>
      <w:r w:rsidR="007258F3" w:rsidRPr="00887261">
        <w:rPr>
          <w:rFonts w:ascii="Times New Roman" w:hAnsi="Times New Roman" w:cs="Times New Roman"/>
          <w:b/>
          <w:sz w:val="24"/>
          <w:szCs w:val="24"/>
        </w:rPr>
        <w:t>.</w:t>
      </w:r>
    </w:p>
    <w:p w:rsidR="00C77A2B" w:rsidRPr="002F23FE" w:rsidRDefault="00C77A2B" w:rsidP="00600F7F">
      <w:pPr>
        <w:pStyle w:val="Paragraph"/>
        <w:numPr>
          <w:ilvl w:val="1"/>
          <w:numId w:val="8"/>
        </w:numPr>
        <w:ind w:hanging="630"/>
        <w:rPr>
          <w:smallCaps/>
          <w:szCs w:val="24"/>
        </w:rPr>
      </w:pPr>
      <w:r w:rsidRPr="002F23FE">
        <w:rPr>
          <w:szCs w:val="24"/>
        </w:rPr>
        <w:t>The IDB has several monitoring systems in place, including the Progress Monitoring Report (PMR) and Loan Management System (LMS).  These monitoring systems cover two aspects: fiduciary and technical.  Since this is operation is a Policy-based loan (PBL), no procurement and financial management issues will be monitored.  The technical aspects will focus on the attainment of project outcomes and outputs indicators.</w:t>
      </w:r>
      <w:r w:rsidR="0009730E" w:rsidRPr="002F23FE">
        <w:rPr>
          <w:szCs w:val="24"/>
        </w:rPr>
        <w:t xml:space="preserve"> The results will be published in accordance with Table 1.  </w:t>
      </w:r>
    </w:p>
    <w:p w:rsidR="00887261" w:rsidRPr="00887261" w:rsidRDefault="007258F3"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887261">
        <w:rPr>
          <w:rFonts w:ascii="Times New Roman" w:hAnsi="Times New Roman" w:cs="Times New Roman"/>
          <w:b/>
          <w:sz w:val="24"/>
          <w:szCs w:val="24"/>
        </w:rPr>
        <w:t>Monitoring Coordination, Work P</w:t>
      </w:r>
      <w:r w:rsidR="00C77A2B" w:rsidRPr="00887261">
        <w:rPr>
          <w:rFonts w:ascii="Times New Roman" w:hAnsi="Times New Roman" w:cs="Times New Roman"/>
          <w:b/>
          <w:sz w:val="24"/>
          <w:szCs w:val="24"/>
        </w:rPr>
        <w:t>lan and Budget</w:t>
      </w:r>
      <w:r w:rsidRPr="00887261">
        <w:rPr>
          <w:rFonts w:ascii="Times New Roman" w:hAnsi="Times New Roman" w:cs="Times New Roman"/>
          <w:b/>
          <w:sz w:val="24"/>
          <w:szCs w:val="24"/>
        </w:rPr>
        <w:t>.</w:t>
      </w:r>
    </w:p>
    <w:p w:rsidR="00C77A2B" w:rsidRPr="001B1D7F" w:rsidRDefault="00C77A2B" w:rsidP="00600F7F">
      <w:pPr>
        <w:pStyle w:val="Paragraph"/>
        <w:numPr>
          <w:ilvl w:val="1"/>
          <w:numId w:val="8"/>
        </w:numPr>
        <w:ind w:hanging="630"/>
        <w:rPr>
          <w:b/>
          <w:smallCaps/>
          <w:szCs w:val="24"/>
        </w:rPr>
      </w:pPr>
      <w:r w:rsidRPr="001B1D7F">
        <w:rPr>
          <w:szCs w:val="24"/>
        </w:rPr>
        <w:t xml:space="preserve">The program will be monitored by the Government of </w:t>
      </w:r>
      <w:r w:rsidR="008823FD" w:rsidRPr="001B1D7F">
        <w:rPr>
          <w:szCs w:val="24"/>
        </w:rPr>
        <w:t>Jamaica (GOJ</w:t>
      </w:r>
      <w:r w:rsidRPr="001B1D7F">
        <w:rPr>
          <w:szCs w:val="24"/>
        </w:rPr>
        <w:t>), through the Ministry of Finance (MOF), with technical support from the project team.  The MOF and the project team will hold semiannual meetings in order to review the progress achieved in implementing the Program and on the fulfillment of the conditions defined as triggers for the subsequent operations, as reflected in the Policy Matrix.  For these meetings, the Borrower will furnish, prior to each meeting, information and documentation requested by the Bank regarding t</w:t>
      </w:r>
      <w:r w:rsidR="008823FD" w:rsidRPr="001B1D7F">
        <w:rPr>
          <w:szCs w:val="24"/>
        </w:rPr>
        <w:t xml:space="preserve">he advancement of the program. </w:t>
      </w:r>
      <w:r w:rsidRPr="001B1D7F">
        <w:rPr>
          <w:szCs w:val="24"/>
        </w:rPr>
        <w:t xml:space="preserve">The </w:t>
      </w:r>
      <w:r w:rsidRPr="001B1D7F">
        <w:rPr>
          <w:szCs w:val="24"/>
        </w:rPr>
        <w:lastRenderedPageBreak/>
        <w:t>meetings will focus on: verifying the degree of compliance with the indicators for the program and its components, as indicated in the Results Matrix;</w:t>
      </w:r>
      <w:r w:rsidR="00F619EA" w:rsidRPr="001B1D7F">
        <w:rPr>
          <w:szCs w:val="24"/>
        </w:rPr>
        <w:t xml:space="preserve"> </w:t>
      </w:r>
      <w:r w:rsidRPr="001B1D7F">
        <w:rPr>
          <w:szCs w:val="24"/>
        </w:rPr>
        <w:t>taking stock of the successes and shortcomings of program design and execution and its effectiveness in working toward the countr</w:t>
      </w:r>
      <w:r w:rsidR="00F619EA" w:rsidRPr="001B1D7F">
        <w:rPr>
          <w:szCs w:val="24"/>
        </w:rPr>
        <w:t xml:space="preserve">y’s development objectives; and </w:t>
      </w:r>
      <w:r w:rsidRPr="001B1D7F">
        <w:rPr>
          <w:szCs w:val="24"/>
        </w:rPr>
        <w:t>recommending corrective or monitoring measures for the second and third operations of the programmatic series.</w:t>
      </w:r>
    </w:p>
    <w:p w:rsidR="00C77A2B" w:rsidRPr="002F23FE" w:rsidRDefault="00C77A2B" w:rsidP="00600F7F">
      <w:pPr>
        <w:pStyle w:val="Paragraph"/>
        <w:numPr>
          <w:ilvl w:val="1"/>
          <w:numId w:val="8"/>
        </w:numPr>
        <w:ind w:hanging="630"/>
        <w:rPr>
          <w:szCs w:val="24"/>
        </w:rPr>
      </w:pPr>
      <w:r w:rsidRPr="002F23FE">
        <w:rPr>
          <w:szCs w:val="24"/>
        </w:rPr>
        <w:t xml:space="preserve">IDB staff will </w:t>
      </w:r>
      <w:r w:rsidR="005D70FE" w:rsidRPr="002F23FE">
        <w:rPr>
          <w:szCs w:val="24"/>
        </w:rPr>
        <w:t xml:space="preserve">host video conferences at least twice a year until the end of the series and </w:t>
      </w:r>
      <w:r w:rsidRPr="002F23FE">
        <w:rPr>
          <w:szCs w:val="24"/>
        </w:rPr>
        <w:t xml:space="preserve">travel to </w:t>
      </w:r>
      <w:r w:rsidR="008823FD" w:rsidRPr="002F23FE">
        <w:rPr>
          <w:szCs w:val="24"/>
        </w:rPr>
        <w:t>Jamaica</w:t>
      </w:r>
      <w:r w:rsidRPr="002F23FE">
        <w:rPr>
          <w:szCs w:val="24"/>
        </w:rPr>
        <w:t xml:space="preserve"> </w:t>
      </w:r>
      <w:r w:rsidR="005D70FE" w:rsidRPr="002F23FE">
        <w:rPr>
          <w:szCs w:val="24"/>
        </w:rPr>
        <w:t xml:space="preserve">at least </w:t>
      </w:r>
      <w:r w:rsidRPr="002F23FE">
        <w:rPr>
          <w:szCs w:val="24"/>
        </w:rPr>
        <w:t>twice to gather information for the monitoring plan. The first trip is estimated for late 2014 and the second in late 2015/ early 2016.</w:t>
      </w:r>
    </w:p>
    <w:p w:rsidR="00EC00ED" w:rsidRPr="002F23FE" w:rsidDel="00D510C1" w:rsidRDefault="00EC00ED" w:rsidP="00600F7F">
      <w:pPr>
        <w:pStyle w:val="Paragraph"/>
        <w:numPr>
          <w:ilvl w:val="1"/>
          <w:numId w:val="8"/>
        </w:numPr>
        <w:ind w:hanging="630"/>
        <w:rPr>
          <w:del w:id="405" w:author="Test" w:date="2014-01-10T09:41:00Z"/>
          <w:szCs w:val="24"/>
        </w:rPr>
      </w:pPr>
      <w:r w:rsidRPr="002F23FE">
        <w:rPr>
          <w:szCs w:val="24"/>
        </w:rPr>
        <w:t>It is</w:t>
      </w:r>
      <w:r w:rsidR="00CC253E" w:rsidRPr="002F23FE">
        <w:rPr>
          <w:szCs w:val="24"/>
        </w:rPr>
        <w:t xml:space="preserve"> estimated that a budget of US$20</w:t>
      </w:r>
      <w:r w:rsidRPr="002F23FE">
        <w:rPr>
          <w:szCs w:val="24"/>
        </w:rPr>
        <w:t xml:space="preserve">,000 will be needed to cover the travel of IDB Staff to </w:t>
      </w:r>
      <w:r w:rsidR="008823FD" w:rsidRPr="002F23FE">
        <w:rPr>
          <w:szCs w:val="24"/>
        </w:rPr>
        <w:t>Jamaica</w:t>
      </w:r>
      <w:r w:rsidRPr="002F23FE">
        <w:rPr>
          <w:szCs w:val="24"/>
        </w:rPr>
        <w:t>. This will include two trips of two specialists.</w:t>
      </w:r>
    </w:p>
    <w:p w:rsidR="00A13802" w:rsidRPr="00D510C1" w:rsidRDefault="00A13802" w:rsidP="009D145D">
      <w:pPr>
        <w:pStyle w:val="Paragraph"/>
        <w:numPr>
          <w:ilvl w:val="1"/>
          <w:numId w:val="8"/>
        </w:numPr>
        <w:ind w:hanging="630"/>
        <w:rPr>
          <w:szCs w:val="24"/>
          <w:rPrChange w:id="406" w:author="Test" w:date="2014-01-10T09:41:00Z">
            <w:rPr/>
          </w:rPrChange>
        </w:rPr>
        <w:pPrChange w:id="407" w:author="Test" w:date="2014-01-10T09:41:00Z">
          <w:pPr>
            <w:spacing w:before="120" w:after="120" w:line="240" w:lineRule="auto"/>
            <w:jc w:val="both"/>
          </w:pPr>
        </w:pPrChange>
      </w:pPr>
    </w:p>
    <w:tbl>
      <w:tblPr>
        <w:tblW w:w="54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408" w:author="Test" w:date="2014-01-10T09:40:00Z">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459"/>
        <w:gridCol w:w="899"/>
        <w:gridCol w:w="926"/>
        <w:gridCol w:w="1324"/>
        <w:gridCol w:w="932"/>
        <w:gridCol w:w="1350"/>
        <w:gridCol w:w="1238"/>
        <w:gridCol w:w="889"/>
        <w:gridCol w:w="1181"/>
        <w:tblGridChange w:id="409">
          <w:tblGrid>
            <w:gridCol w:w="1459"/>
            <w:gridCol w:w="899"/>
            <w:gridCol w:w="926"/>
            <w:gridCol w:w="1324"/>
            <w:gridCol w:w="932"/>
            <w:gridCol w:w="1350"/>
            <w:gridCol w:w="1238"/>
            <w:gridCol w:w="889"/>
            <w:gridCol w:w="1181"/>
          </w:tblGrid>
        </w:tblGridChange>
      </w:tblGrid>
      <w:tr w:rsidR="00DD74F7" w:rsidRPr="002F23FE" w:rsidTr="00D510C1">
        <w:tc>
          <w:tcPr>
            <w:tcW w:w="5000" w:type="pct"/>
            <w:gridSpan w:val="9"/>
            <w:shd w:val="clear" w:color="auto" w:fill="D9D9D9" w:themeFill="background1" w:themeFillShade="D9"/>
            <w:tcPrChange w:id="410" w:author="Test" w:date="2014-01-10T09:40:00Z">
              <w:tcPr>
                <w:tcW w:w="5000" w:type="pct"/>
                <w:gridSpan w:val="9"/>
                <w:shd w:val="clear" w:color="auto" w:fill="D9D9D9" w:themeFill="background1" w:themeFillShade="D9"/>
              </w:tcPr>
            </w:tcPrChange>
          </w:tcPr>
          <w:p w:rsidR="00DD74F7" w:rsidRPr="006003A5" w:rsidRDefault="00A13802" w:rsidP="009D145D">
            <w:pPr>
              <w:pStyle w:val="Newpage"/>
              <w:suppressAutoHyphens/>
              <w:spacing w:before="120" w:after="120"/>
              <w:rPr>
                <w:rFonts w:cs="Times New Roman"/>
                <w:smallCaps w:val="0"/>
                <w:szCs w:val="24"/>
                <w:rPrChange w:id="411" w:author="Test" w:date="2014-01-10T09:34:00Z">
                  <w:rPr>
                    <w:rFonts w:cs="Times New Roman"/>
                    <w:smallCaps w:val="0"/>
                    <w:sz w:val="20"/>
                  </w:rPr>
                </w:rPrChange>
              </w:rPr>
            </w:pPr>
            <w:r w:rsidRPr="002F23FE">
              <w:rPr>
                <w:szCs w:val="24"/>
              </w:rPr>
              <w:br w:type="page"/>
            </w:r>
            <w:r w:rsidR="00DD74F7" w:rsidRPr="006003A5">
              <w:rPr>
                <w:rFonts w:cs="Times New Roman"/>
                <w:smallCaps w:val="0"/>
                <w:szCs w:val="24"/>
                <w:rPrChange w:id="412" w:author="Test" w:date="2014-01-10T09:34:00Z">
                  <w:rPr>
                    <w:rFonts w:cs="Times New Roman"/>
                    <w:smallCaps w:val="0"/>
                    <w:sz w:val="20"/>
                  </w:rPr>
                </w:rPrChange>
              </w:rPr>
              <w:t xml:space="preserve">Table </w:t>
            </w:r>
            <w:ins w:id="413" w:author="Familia Cracel" w:date="2014-01-09T15:36:00Z">
              <w:r w:rsidR="00C42F2C" w:rsidRPr="006003A5">
                <w:rPr>
                  <w:rFonts w:cs="Times New Roman"/>
                  <w:smallCaps w:val="0"/>
                  <w:szCs w:val="24"/>
                  <w:rPrChange w:id="414" w:author="Test" w:date="2014-01-10T09:34:00Z">
                    <w:rPr>
                      <w:rFonts w:cs="Times New Roman"/>
                      <w:smallCaps w:val="0"/>
                      <w:sz w:val="20"/>
                    </w:rPr>
                  </w:rPrChange>
                </w:rPr>
                <w:t>3</w:t>
              </w:r>
            </w:ins>
            <w:del w:id="415" w:author="Familia Cracel" w:date="2014-01-09T15:36:00Z">
              <w:r w:rsidR="00DD74F7" w:rsidRPr="006003A5" w:rsidDel="00C42F2C">
                <w:rPr>
                  <w:rFonts w:cs="Times New Roman"/>
                  <w:smallCaps w:val="0"/>
                  <w:szCs w:val="24"/>
                  <w:rPrChange w:id="416" w:author="Test" w:date="2014-01-10T09:34:00Z">
                    <w:rPr>
                      <w:rFonts w:cs="Times New Roman"/>
                      <w:smallCaps w:val="0"/>
                      <w:sz w:val="20"/>
                    </w:rPr>
                  </w:rPrChange>
                </w:rPr>
                <w:delText>2</w:delText>
              </w:r>
            </w:del>
            <w:ins w:id="417" w:author="Test" w:date="2014-01-10T09:34:00Z">
              <w:r w:rsidR="006003A5">
                <w:rPr>
                  <w:rFonts w:cs="Times New Roman"/>
                  <w:smallCaps w:val="0"/>
                  <w:szCs w:val="24"/>
                </w:rPr>
                <w:t xml:space="preserve">: </w:t>
              </w:r>
            </w:ins>
            <w:del w:id="418" w:author="Test" w:date="2014-01-10T09:34:00Z">
              <w:r w:rsidR="00DD74F7" w:rsidRPr="006003A5" w:rsidDel="006003A5">
                <w:rPr>
                  <w:rFonts w:cs="Times New Roman"/>
                  <w:smallCaps w:val="0"/>
                  <w:szCs w:val="24"/>
                  <w:rPrChange w:id="419" w:author="Test" w:date="2014-01-10T09:34:00Z">
                    <w:rPr>
                      <w:rFonts w:cs="Times New Roman"/>
                      <w:smallCaps w:val="0"/>
                      <w:sz w:val="20"/>
                    </w:rPr>
                  </w:rPrChange>
                </w:rPr>
                <w:delText xml:space="preserve">. </w:delText>
              </w:r>
            </w:del>
            <w:r w:rsidR="00DD74F7" w:rsidRPr="006003A5">
              <w:rPr>
                <w:rFonts w:cs="Times New Roman"/>
                <w:smallCaps w:val="0"/>
                <w:szCs w:val="24"/>
                <w:rPrChange w:id="420" w:author="Test" w:date="2014-01-10T09:34:00Z">
                  <w:rPr>
                    <w:rFonts w:cs="Times New Roman"/>
                    <w:smallCaps w:val="0"/>
                    <w:sz w:val="20"/>
                  </w:rPr>
                </w:rPrChange>
              </w:rPr>
              <w:t>Monitoring Work Plan</w:t>
            </w:r>
          </w:p>
        </w:tc>
      </w:tr>
      <w:tr w:rsidR="00D510C1" w:rsidRPr="002F23FE" w:rsidTr="002A2100">
        <w:tblPrEx>
          <w:tblPrExChange w:id="421" w:author="Test" w:date="2014-01-10T10:03:00Z">
            <w:tblPrEx>
              <w:tblW w:w="5431" w:type="pct"/>
              <w:tblLayout w:type="fixed"/>
            </w:tblPrEx>
          </w:tblPrExChange>
        </w:tblPrEx>
        <w:trPr>
          <w:trHeight w:val="1502"/>
          <w:trPrChange w:id="422" w:author="Test" w:date="2014-01-10T10:03:00Z">
            <w:trPr>
              <w:trHeight w:val="1502"/>
            </w:trPr>
          </w:trPrChange>
        </w:trPr>
        <w:tc>
          <w:tcPr>
            <w:tcW w:w="715" w:type="pct"/>
            <w:shd w:val="clear" w:color="auto" w:fill="FFFF99"/>
            <w:tcPrChange w:id="423" w:author="Test" w:date="2014-01-10T10:03:00Z">
              <w:tcPr>
                <w:tcW w:w="715" w:type="pct"/>
              </w:tcPr>
            </w:tcPrChange>
          </w:tcPr>
          <w:p w:rsidR="00DD74F7" w:rsidRPr="00D510C1" w:rsidRDefault="00DD74F7" w:rsidP="009D145D">
            <w:pPr>
              <w:pStyle w:val="Newpage"/>
              <w:suppressAutoHyphens/>
              <w:spacing w:before="120" w:after="120"/>
              <w:jc w:val="both"/>
              <w:rPr>
                <w:rFonts w:cs="Times New Roman"/>
                <w:smallCaps w:val="0"/>
                <w:sz w:val="20"/>
                <w:rPrChange w:id="424" w:author="Test" w:date="2014-01-10T09:39:00Z">
                  <w:rPr>
                    <w:rFonts w:cs="Times New Roman"/>
                    <w:b w:val="0"/>
                    <w:smallCaps w:val="0"/>
                    <w:sz w:val="20"/>
                  </w:rPr>
                </w:rPrChange>
              </w:rPr>
            </w:pPr>
            <w:r w:rsidRPr="00D510C1">
              <w:rPr>
                <w:rFonts w:cs="Times New Roman"/>
                <w:smallCaps w:val="0"/>
                <w:sz w:val="20"/>
                <w:rPrChange w:id="425" w:author="Test" w:date="2014-01-10T09:39:00Z">
                  <w:rPr>
                    <w:rFonts w:cs="Times New Roman"/>
                    <w:b w:val="0"/>
                    <w:smallCaps w:val="0"/>
                    <w:sz w:val="20"/>
                  </w:rPr>
                </w:rPrChange>
              </w:rPr>
              <w:t>Key Monitoring Activities / Products Per Activity</w:t>
            </w:r>
          </w:p>
        </w:tc>
        <w:tc>
          <w:tcPr>
            <w:tcW w:w="441" w:type="pct"/>
            <w:shd w:val="clear" w:color="auto" w:fill="FFFF99"/>
            <w:tcPrChange w:id="426" w:author="Test" w:date="2014-01-10T10:03:00Z">
              <w:tcPr>
                <w:tcW w:w="441" w:type="pct"/>
              </w:tcPr>
            </w:tcPrChange>
          </w:tcPr>
          <w:p w:rsidR="00DD74F7" w:rsidRPr="00D510C1" w:rsidRDefault="00DD74F7" w:rsidP="009D145D">
            <w:pPr>
              <w:pStyle w:val="Newpage"/>
              <w:suppressAutoHyphens/>
              <w:spacing w:before="120" w:after="120"/>
              <w:jc w:val="both"/>
              <w:rPr>
                <w:rFonts w:cs="Times New Roman"/>
                <w:smallCaps w:val="0"/>
                <w:sz w:val="20"/>
                <w:rPrChange w:id="427" w:author="Test" w:date="2014-01-10T09:39:00Z">
                  <w:rPr>
                    <w:rFonts w:cs="Times New Roman"/>
                    <w:b w:val="0"/>
                    <w:smallCaps w:val="0"/>
                    <w:sz w:val="20"/>
                  </w:rPr>
                </w:rPrChange>
              </w:rPr>
            </w:pPr>
            <w:r w:rsidRPr="00D510C1">
              <w:rPr>
                <w:rFonts w:cs="Times New Roman"/>
                <w:smallCaps w:val="0"/>
                <w:sz w:val="20"/>
                <w:rPrChange w:id="428" w:author="Test" w:date="2014-01-10T09:39:00Z">
                  <w:rPr>
                    <w:rFonts w:cs="Times New Roman"/>
                    <w:b w:val="0"/>
                    <w:smallCaps w:val="0"/>
                    <w:sz w:val="20"/>
                  </w:rPr>
                </w:rPrChange>
              </w:rPr>
              <w:t>2014</w:t>
            </w:r>
          </w:p>
        </w:tc>
        <w:tc>
          <w:tcPr>
            <w:tcW w:w="454" w:type="pct"/>
            <w:shd w:val="clear" w:color="auto" w:fill="FFFF99"/>
            <w:tcPrChange w:id="429" w:author="Test" w:date="2014-01-10T10:03:00Z">
              <w:tcPr>
                <w:tcW w:w="454" w:type="pct"/>
              </w:tcPr>
            </w:tcPrChange>
          </w:tcPr>
          <w:p w:rsidR="00DD74F7" w:rsidRPr="00D510C1" w:rsidRDefault="00DD74F7" w:rsidP="009D145D">
            <w:pPr>
              <w:pStyle w:val="Newpage"/>
              <w:suppressAutoHyphens/>
              <w:spacing w:before="120" w:after="120"/>
              <w:jc w:val="both"/>
              <w:rPr>
                <w:rFonts w:cs="Times New Roman"/>
                <w:smallCaps w:val="0"/>
                <w:sz w:val="20"/>
                <w:rPrChange w:id="430" w:author="Test" w:date="2014-01-10T09:39:00Z">
                  <w:rPr>
                    <w:rFonts w:cs="Times New Roman"/>
                    <w:b w:val="0"/>
                    <w:smallCaps w:val="0"/>
                    <w:sz w:val="20"/>
                  </w:rPr>
                </w:rPrChange>
              </w:rPr>
            </w:pPr>
            <w:r w:rsidRPr="00D510C1">
              <w:rPr>
                <w:rFonts w:cs="Times New Roman"/>
                <w:smallCaps w:val="0"/>
                <w:sz w:val="20"/>
                <w:rPrChange w:id="431" w:author="Test" w:date="2014-01-10T09:39:00Z">
                  <w:rPr>
                    <w:rFonts w:cs="Times New Roman"/>
                    <w:b w:val="0"/>
                    <w:smallCaps w:val="0"/>
                    <w:sz w:val="20"/>
                  </w:rPr>
                </w:rPrChange>
              </w:rPr>
              <w:t>2014</w:t>
            </w:r>
          </w:p>
        </w:tc>
        <w:tc>
          <w:tcPr>
            <w:tcW w:w="649" w:type="pct"/>
            <w:shd w:val="clear" w:color="auto" w:fill="FFFF99"/>
            <w:tcPrChange w:id="432" w:author="Test" w:date="2014-01-10T10:03:00Z">
              <w:tcPr>
                <w:tcW w:w="649" w:type="pct"/>
              </w:tcPr>
            </w:tcPrChange>
          </w:tcPr>
          <w:p w:rsidR="00DD74F7" w:rsidRPr="00D510C1" w:rsidRDefault="00DD74F7" w:rsidP="009D145D">
            <w:pPr>
              <w:pStyle w:val="Newpage"/>
              <w:suppressAutoHyphens/>
              <w:spacing w:before="120" w:after="120"/>
              <w:jc w:val="both"/>
              <w:rPr>
                <w:rFonts w:cs="Times New Roman"/>
                <w:smallCaps w:val="0"/>
                <w:sz w:val="20"/>
                <w:rPrChange w:id="433" w:author="Test" w:date="2014-01-10T09:39:00Z">
                  <w:rPr>
                    <w:rFonts w:cs="Times New Roman"/>
                    <w:b w:val="0"/>
                    <w:smallCaps w:val="0"/>
                    <w:sz w:val="20"/>
                  </w:rPr>
                </w:rPrChange>
              </w:rPr>
            </w:pPr>
            <w:r w:rsidRPr="00D510C1">
              <w:rPr>
                <w:rFonts w:cs="Times New Roman"/>
                <w:smallCaps w:val="0"/>
                <w:sz w:val="20"/>
                <w:rPrChange w:id="434" w:author="Test" w:date="2014-01-10T09:39:00Z">
                  <w:rPr>
                    <w:rFonts w:cs="Times New Roman"/>
                    <w:b w:val="0"/>
                    <w:smallCaps w:val="0"/>
                    <w:sz w:val="20"/>
                  </w:rPr>
                </w:rPrChange>
              </w:rPr>
              <w:t>2014</w:t>
            </w:r>
          </w:p>
        </w:tc>
        <w:tc>
          <w:tcPr>
            <w:tcW w:w="457" w:type="pct"/>
            <w:shd w:val="clear" w:color="auto" w:fill="FFFF99"/>
            <w:tcPrChange w:id="435" w:author="Test" w:date="2014-01-10T10:03:00Z">
              <w:tcPr>
                <w:tcW w:w="457" w:type="pct"/>
              </w:tcPr>
            </w:tcPrChange>
          </w:tcPr>
          <w:p w:rsidR="00DD74F7" w:rsidRPr="00D510C1" w:rsidRDefault="00DD74F7" w:rsidP="009D145D">
            <w:pPr>
              <w:pStyle w:val="Newpage"/>
              <w:suppressAutoHyphens/>
              <w:spacing w:before="120" w:after="120"/>
              <w:jc w:val="both"/>
              <w:rPr>
                <w:rFonts w:cs="Times New Roman"/>
                <w:smallCaps w:val="0"/>
                <w:sz w:val="20"/>
                <w:rPrChange w:id="436" w:author="Test" w:date="2014-01-10T09:39:00Z">
                  <w:rPr>
                    <w:rFonts w:cs="Times New Roman"/>
                    <w:b w:val="0"/>
                    <w:smallCaps w:val="0"/>
                    <w:sz w:val="20"/>
                  </w:rPr>
                </w:rPrChange>
              </w:rPr>
            </w:pPr>
            <w:r w:rsidRPr="00D510C1">
              <w:rPr>
                <w:rFonts w:cs="Times New Roman"/>
                <w:smallCaps w:val="0"/>
                <w:sz w:val="20"/>
                <w:rPrChange w:id="437" w:author="Test" w:date="2014-01-10T09:39:00Z">
                  <w:rPr>
                    <w:rFonts w:cs="Times New Roman"/>
                    <w:b w:val="0"/>
                    <w:smallCaps w:val="0"/>
                    <w:sz w:val="20"/>
                  </w:rPr>
                </w:rPrChange>
              </w:rPr>
              <w:t>2014</w:t>
            </w:r>
          </w:p>
        </w:tc>
        <w:tc>
          <w:tcPr>
            <w:tcW w:w="662" w:type="pct"/>
            <w:shd w:val="clear" w:color="auto" w:fill="FFFF99"/>
            <w:tcPrChange w:id="438" w:author="Test" w:date="2014-01-10T10:03:00Z">
              <w:tcPr>
                <w:tcW w:w="662" w:type="pct"/>
              </w:tcPr>
            </w:tcPrChange>
          </w:tcPr>
          <w:p w:rsidR="00DD74F7" w:rsidRPr="00D510C1" w:rsidRDefault="00DD74F7" w:rsidP="009D145D">
            <w:pPr>
              <w:pStyle w:val="Newpage"/>
              <w:suppressAutoHyphens/>
              <w:spacing w:before="120" w:after="120"/>
              <w:jc w:val="both"/>
              <w:rPr>
                <w:rFonts w:cs="Times New Roman"/>
                <w:smallCaps w:val="0"/>
                <w:sz w:val="20"/>
                <w:rPrChange w:id="439" w:author="Test" w:date="2014-01-10T09:39:00Z">
                  <w:rPr>
                    <w:rFonts w:cs="Times New Roman"/>
                    <w:b w:val="0"/>
                    <w:smallCaps w:val="0"/>
                    <w:sz w:val="20"/>
                  </w:rPr>
                </w:rPrChange>
              </w:rPr>
            </w:pPr>
            <w:r w:rsidRPr="00D510C1">
              <w:rPr>
                <w:rFonts w:cs="Times New Roman"/>
                <w:smallCaps w:val="0"/>
                <w:sz w:val="20"/>
                <w:rPrChange w:id="440" w:author="Test" w:date="2014-01-10T09:39:00Z">
                  <w:rPr>
                    <w:rFonts w:cs="Times New Roman"/>
                    <w:b w:val="0"/>
                    <w:smallCaps w:val="0"/>
                    <w:sz w:val="20"/>
                  </w:rPr>
                </w:rPrChange>
              </w:rPr>
              <w:t>2016</w:t>
            </w:r>
          </w:p>
        </w:tc>
        <w:tc>
          <w:tcPr>
            <w:tcW w:w="607" w:type="pct"/>
            <w:shd w:val="clear" w:color="auto" w:fill="FFFF99"/>
            <w:tcPrChange w:id="441" w:author="Test" w:date="2014-01-10T10:03:00Z">
              <w:tcPr>
                <w:tcW w:w="607" w:type="pct"/>
              </w:tcPr>
            </w:tcPrChange>
          </w:tcPr>
          <w:p w:rsidR="00DD74F7" w:rsidRPr="00D510C1" w:rsidRDefault="00DD74F7" w:rsidP="009D145D">
            <w:pPr>
              <w:pStyle w:val="Newpage"/>
              <w:suppressAutoHyphens/>
              <w:spacing w:before="120" w:after="120"/>
              <w:jc w:val="both"/>
              <w:rPr>
                <w:rFonts w:cs="Times New Roman"/>
                <w:smallCaps w:val="0"/>
                <w:sz w:val="20"/>
                <w:rPrChange w:id="442" w:author="Test" w:date="2014-01-10T09:39:00Z">
                  <w:rPr>
                    <w:rFonts w:cs="Times New Roman"/>
                    <w:b w:val="0"/>
                    <w:smallCaps w:val="0"/>
                    <w:sz w:val="20"/>
                  </w:rPr>
                </w:rPrChange>
              </w:rPr>
            </w:pPr>
            <w:r w:rsidRPr="00D510C1">
              <w:rPr>
                <w:rFonts w:cs="Times New Roman"/>
                <w:smallCaps w:val="0"/>
                <w:sz w:val="20"/>
                <w:rPrChange w:id="443" w:author="Test" w:date="2014-01-10T09:39:00Z">
                  <w:rPr>
                    <w:rFonts w:cs="Times New Roman"/>
                    <w:b w:val="0"/>
                    <w:smallCaps w:val="0"/>
                    <w:sz w:val="20"/>
                  </w:rPr>
                </w:rPrChange>
              </w:rPr>
              <w:t>Responsible Entity</w:t>
            </w:r>
          </w:p>
        </w:tc>
        <w:tc>
          <w:tcPr>
            <w:tcW w:w="436" w:type="pct"/>
            <w:shd w:val="clear" w:color="auto" w:fill="FFFF99"/>
            <w:tcPrChange w:id="444" w:author="Test" w:date="2014-01-10T10:03:00Z">
              <w:tcPr>
                <w:tcW w:w="436" w:type="pct"/>
              </w:tcPr>
            </w:tcPrChange>
          </w:tcPr>
          <w:p w:rsidR="00DD74F7" w:rsidRPr="00D510C1" w:rsidRDefault="00DD74F7" w:rsidP="009D145D">
            <w:pPr>
              <w:pStyle w:val="Newpage"/>
              <w:suppressAutoHyphens/>
              <w:spacing w:before="120" w:after="120"/>
              <w:jc w:val="both"/>
              <w:rPr>
                <w:rFonts w:cs="Times New Roman"/>
                <w:smallCaps w:val="0"/>
                <w:sz w:val="20"/>
                <w:rPrChange w:id="445" w:author="Test" w:date="2014-01-10T09:39:00Z">
                  <w:rPr>
                    <w:rFonts w:cs="Times New Roman"/>
                    <w:b w:val="0"/>
                    <w:smallCaps w:val="0"/>
                    <w:sz w:val="20"/>
                  </w:rPr>
                </w:rPrChange>
              </w:rPr>
            </w:pPr>
            <w:r w:rsidRPr="00D510C1">
              <w:rPr>
                <w:rFonts w:cs="Times New Roman"/>
                <w:smallCaps w:val="0"/>
                <w:sz w:val="20"/>
                <w:rPrChange w:id="446" w:author="Test" w:date="2014-01-10T09:39:00Z">
                  <w:rPr>
                    <w:rFonts w:cs="Times New Roman"/>
                    <w:b w:val="0"/>
                    <w:smallCaps w:val="0"/>
                    <w:sz w:val="20"/>
                  </w:rPr>
                </w:rPrChange>
              </w:rPr>
              <w:t>Cost</w:t>
            </w:r>
          </w:p>
        </w:tc>
        <w:tc>
          <w:tcPr>
            <w:tcW w:w="579" w:type="pct"/>
            <w:shd w:val="clear" w:color="auto" w:fill="FFFF99"/>
            <w:tcPrChange w:id="447" w:author="Test" w:date="2014-01-10T10:03:00Z">
              <w:tcPr>
                <w:tcW w:w="579" w:type="pct"/>
              </w:tcPr>
            </w:tcPrChange>
          </w:tcPr>
          <w:p w:rsidR="00DD74F7" w:rsidRPr="00D510C1" w:rsidRDefault="00DD74F7" w:rsidP="009D145D">
            <w:pPr>
              <w:pStyle w:val="Newpage"/>
              <w:suppressAutoHyphens/>
              <w:spacing w:before="120" w:after="120"/>
              <w:jc w:val="both"/>
              <w:rPr>
                <w:rFonts w:cs="Times New Roman"/>
                <w:smallCaps w:val="0"/>
                <w:sz w:val="20"/>
                <w:rPrChange w:id="448" w:author="Test" w:date="2014-01-10T09:39:00Z">
                  <w:rPr>
                    <w:rFonts w:cs="Times New Roman"/>
                    <w:b w:val="0"/>
                    <w:smallCaps w:val="0"/>
                    <w:sz w:val="20"/>
                  </w:rPr>
                </w:rPrChange>
              </w:rPr>
            </w:pPr>
            <w:r w:rsidRPr="00D510C1">
              <w:rPr>
                <w:rFonts w:cs="Times New Roman"/>
                <w:smallCaps w:val="0"/>
                <w:sz w:val="20"/>
                <w:rPrChange w:id="449" w:author="Test" w:date="2014-01-10T09:39:00Z">
                  <w:rPr>
                    <w:rFonts w:cs="Times New Roman"/>
                    <w:b w:val="0"/>
                    <w:smallCaps w:val="0"/>
                    <w:sz w:val="20"/>
                  </w:rPr>
                </w:rPrChange>
              </w:rPr>
              <w:t>Budget</w:t>
            </w:r>
          </w:p>
        </w:tc>
      </w:tr>
      <w:tr w:rsidR="00D510C1" w:rsidRPr="002F23FE" w:rsidTr="00D510C1">
        <w:trPr>
          <w:trHeight w:val="1709"/>
        </w:trPr>
        <w:tc>
          <w:tcPr>
            <w:tcW w:w="715"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Monitoring of the Compliance of the Conditions of the Policy Matrix and Triggers</w:t>
            </w:r>
          </w:p>
        </w:tc>
        <w:tc>
          <w:tcPr>
            <w:tcW w:w="441"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Policy Matrix</w:t>
            </w: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Results Matrix</w:t>
            </w: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Means of Verification</w:t>
            </w:r>
          </w:p>
          <w:p w:rsidR="00DD74F7" w:rsidRPr="002F23FE" w:rsidRDefault="00DD74F7" w:rsidP="009D145D">
            <w:pPr>
              <w:pStyle w:val="Newpage"/>
              <w:suppressAutoHyphens/>
              <w:spacing w:before="120" w:after="120"/>
              <w:jc w:val="left"/>
              <w:rPr>
                <w:rFonts w:cs="Times New Roman"/>
                <w:b w:val="0"/>
                <w:smallCaps w:val="0"/>
                <w:sz w:val="20"/>
              </w:rPr>
            </w:pPr>
          </w:p>
        </w:tc>
        <w:tc>
          <w:tcPr>
            <w:tcW w:w="454"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Progress Reports</w:t>
            </w:r>
          </w:p>
        </w:tc>
        <w:tc>
          <w:tcPr>
            <w:tcW w:w="649"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Progress Reports</w:t>
            </w: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Policy Matrix</w:t>
            </w: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Results Matrix</w:t>
            </w: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of 2</w:t>
            </w:r>
            <w:r w:rsidRPr="002F23FE">
              <w:rPr>
                <w:rFonts w:cs="Times New Roman"/>
                <w:b w:val="0"/>
                <w:smallCaps w:val="0"/>
                <w:sz w:val="20"/>
                <w:vertAlign w:val="superscript"/>
              </w:rPr>
              <w:t>nd</w:t>
            </w:r>
            <w:r w:rsidRPr="002F23FE">
              <w:rPr>
                <w:rFonts w:cs="Times New Roman"/>
                <w:b w:val="0"/>
                <w:smallCaps w:val="0"/>
                <w:sz w:val="20"/>
              </w:rPr>
              <w:t xml:space="preserve"> Programmatic Loan</w:t>
            </w:r>
          </w:p>
        </w:tc>
        <w:tc>
          <w:tcPr>
            <w:tcW w:w="457"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Progress  Reports</w:t>
            </w:r>
          </w:p>
        </w:tc>
        <w:tc>
          <w:tcPr>
            <w:tcW w:w="662"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Policy Matrix</w:t>
            </w: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Results Matrix of 3</w:t>
            </w:r>
            <w:r w:rsidRPr="002F23FE">
              <w:rPr>
                <w:rFonts w:cs="Times New Roman"/>
                <w:b w:val="0"/>
                <w:smallCaps w:val="0"/>
                <w:sz w:val="20"/>
                <w:vertAlign w:val="superscript"/>
              </w:rPr>
              <w:t>rd</w:t>
            </w:r>
            <w:r w:rsidRPr="002F23FE">
              <w:rPr>
                <w:rFonts w:cs="Times New Roman"/>
                <w:b w:val="0"/>
                <w:smallCaps w:val="0"/>
                <w:sz w:val="20"/>
              </w:rPr>
              <w:t xml:space="preserve"> Programmatic Loan</w:t>
            </w:r>
          </w:p>
        </w:tc>
        <w:tc>
          <w:tcPr>
            <w:tcW w:w="607" w:type="pct"/>
          </w:tcPr>
          <w:p w:rsidR="00DD74F7" w:rsidRPr="002F23FE" w:rsidRDefault="00887261" w:rsidP="009D145D">
            <w:pPr>
              <w:pStyle w:val="Newpage"/>
              <w:suppressAutoHyphens/>
              <w:spacing w:before="120" w:after="120"/>
              <w:jc w:val="left"/>
              <w:rPr>
                <w:rFonts w:cs="Times New Roman"/>
                <w:b w:val="0"/>
                <w:smallCaps w:val="0"/>
                <w:sz w:val="20"/>
              </w:rPr>
            </w:pPr>
            <w:r>
              <w:rPr>
                <w:rFonts w:cs="Times New Roman"/>
                <w:b w:val="0"/>
                <w:smallCaps w:val="0"/>
                <w:sz w:val="20"/>
              </w:rPr>
              <w:t xml:space="preserve">MOF </w:t>
            </w:r>
            <w:r w:rsidR="00DD74F7" w:rsidRPr="002F23FE">
              <w:rPr>
                <w:rFonts w:cs="Times New Roman"/>
                <w:b w:val="0"/>
                <w:smallCaps w:val="0"/>
                <w:sz w:val="20"/>
              </w:rPr>
              <w:t>Program Manager</w:t>
            </w:r>
          </w:p>
          <w:p w:rsidR="00DD74F7" w:rsidRPr="002F23FE" w:rsidRDefault="00DD74F7" w:rsidP="009D145D">
            <w:pPr>
              <w:pStyle w:val="Newpage"/>
              <w:suppressAutoHyphens/>
              <w:spacing w:before="120" w:after="120"/>
              <w:jc w:val="left"/>
              <w:rPr>
                <w:rFonts w:cs="Times New Roman"/>
                <w:b w:val="0"/>
                <w:smallCaps w:val="0"/>
                <w:sz w:val="20"/>
              </w:rPr>
            </w:pPr>
          </w:p>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IDB Project Team</w:t>
            </w:r>
          </w:p>
        </w:tc>
        <w:tc>
          <w:tcPr>
            <w:tcW w:w="436" w:type="pct"/>
          </w:tcPr>
          <w:p w:rsidR="00DD74F7" w:rsidRPr="002F23FE" w:rsidRDefault="00DD74F7" w:rsidP="009D145D">
            <w:pPr>
              <w:pStyle w:val="Newpage"/>
              <w:suppressAutoHyphens/>
              <w:spacing w:before="120" w:after="120"/>
              <w:jc w:val="left"/>
              <w:rPr>
                <w:rFonts w:cs="Times New Roman"/>
                <w:b w:val="0"/>
                <w:smallCaps w:val="0"/>
                <w:sz w:val="20"/>
              </w:rPr>
            </w:pPr>
            <w:r w:rsidRPr="002F23FE">
              <w:rPr>
                <w:rFonts w:cs="Times New Roman"/>
                <w:b w:val="0"/>
                <w:smallCaps w:val="0"/>
                <w:sz w:val="20"/>
              </w:rPr>
              <w:t>US $20,000 (two missions of two staff members at US $5,000 each)</w:t>
            </w:r>
          </w:p>
        </w:tc>
        <w:tc>
          <w:tcPr>
            <w:tcW w:w="579" w:type="pct"/>
          </w:tcPr>
          <w:p w:rsidR="00DD74F7" w:rsidRPr="002F23FE" w:rsidRDefault="00DD74F7" w:rsidP="009D145D">
            <w:pPr>
              <w:pStyle w:val="Newpage"/>
              <w:suppressAutoHyphens/>
              <w:spacing w:before="120" w:after="120"/>
              <w:jc w:val="both"/>
              <w:rPr>
                <w:rFonts w:cs="Times New Roman"/>
                <w:b w:val="0"/>
                <w:smallCaps w:val="0"/>
                <w:sz w:val="20"/>
              </w:rPr>
            </w:pPr>
            <w:r w:rsidRPr="002F23FE">
              <w:rPr>
                <w:rFonts w:cs="Times New Roman"/>
                <w:b w:val="0"/>
                <w:smallCaps w:val="0"/>
                <w:sz w:val="20"/>
              </w:rPr>
              <w:t>US</w:t>
            </w:r>
            <w:r w:rsidR="00E775B4">
              <w:rPr>
                <w:rFonts w:cs="Times New Roman"/>
                <w:b w:val="0"/>
                <w:smallCaps w:val="0"/>
                <w:sz w:val="20"/>
              </w:rPr>
              <w:t>$</w:t>
            </w:r>
            <w:r w:rsidRPr="002F23FE">
              <w:rPr>
                <w:rFonts w:cs="Times New Roman"/>
                <w:b w:val="0"/>
                <w:smallCaps w:val="0"/>
                <w:sz w:val="20"/>
              </w:rPr>
              <w:t>20,000</w:t>
            </w:r>
          </w:p>
        </w:tc>
      </w:tr>
    </w:tbl>
    <w:p w:rsidR="00A0266F" w:rsidRDefault="00A0266F">
      <w:pPr>
        <w:spacing w:after="0" w:line="240" w:lineRule="auto"/>
        <w:rPr>
          <w:rFonts w:ascii="Times New Roman" w:hAnsi="Times New Roman"/>
          <w:b/>
          <w:sz w:val="24"/>
          <w:szCs w:val="24"/>
        </w:rPr>
      </w:pPr>
    </w:p>
    <w:p w:rsidR="00817E7A" w:rsidRPr="002F23FE" w:rsidRDefault="00817E7A" w:rsidP="001B1D7F">
      <w:pPr>
        <w:pStyle w:val="ColorfulList-Accent11"/>
        <w:spacing w:before="120" w:after="120" w:line="240" w:lineRule="auto"/>
        <w:ind w:left="-450"/>
        <w:contextualSpacing w:val="0"/>
        <w:jc w:val="both"/>
        <w:rPr>
          <w:rFonts w:ascii="Times New Roman" w:hAnsi="Times New Roman"/>
          <w:b/>
          <w:sz w:val="24"/>
          <w:szCs w:val="24"/>
        </w:rPr>
      </w:pPr>
    </w:p>
    <w:p w:rsidR="001B5186" w:rsidRPr="00A0266F" w:rsidRDefault="00A0266F" w:rsidP="00600F7F">
      <w:pPr>
        <w:pStyle w:val="FirstHeading"/>
        <w:keepNext w:val="0"/>
        <w:widowControl w:val="0"/>
        <w:numPr>
          <w:ilvl w:val="0"/>
          <w:numId w:val="5"/>
        </w:numPr>
        <w:tabs>
          <w:tab w:val="clear" w:pos="86"/>
          <w:tab w:val="left" w:pos="720"/>
        </w:tabs>
        <w:ind w:left="720" w:hanging="810"/>
        <w:rPr>
          <w:rFonts w:eastAsia="Batang"/>
          <w:szCs w:val="20"/>
        </w:rPr>
      </w:pPr>
      <w:r w:rsidRPr="00A0266F">
        <w:rPr>
          <w:rFonts w:eastAsia="Batang"/>
          <w:szCs w:val="20"/>
        </w:rPr>
        <w:t>EVALUATION</w:t>
      </w:r>
    </w:p>
    <w:p w:rsidR="007031D1" w:rsidRPr="002F23FE" w:rsidRDefault="007031D1"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2F23FE">
        <w:rPr>
          <w:rFonts w:cs="Times New Roman"/>
          <w:b w:val="0"/>
          <w:smallCaps w:val="0"/>
          <w:szCs w:val="24"/>
        </w:rPr>
        <w:t xml:space="preserve">The main objective of the evaluation plan is </w:t>
      </w:r>
      <w:r w:rsidR="001C173F" w:rsidRPr="002F23FE">
        <w:rPr>
          <w:rFonts w:cs="Times New Roman"/>
          <w:b w:val="0"/>
          <w:smallCaps w:val="0"/>
          <w:szCs w:val="24"/>
        </w:rPr>
        <w:t>to determine whether the interventions and policy reforms supported by the program contributed to the expected impact and outcomes. Result indicators for each program component are included in the results matrix</w:t>
      </w:r>
      <w:r w:rsidR="00A0266F">
        <w:rPr>
          <w:rFonts w:cs="Times New Roman"/>
          <w:b w:val="0"/>
          <w:smallCaps w:val="0"/>
          <w:szCs w:val="24"/>
        </w:rPr>
        <w:t>.</w:t>
      </w:r>
      <w:r w:rsidR="001C173F" w:rsidRPr="002F23FE">
        <w:rPr>
          <w:rFonts w:cs="Times New Roman"/>
          <w:b w:val="0"/>
          <w:smallCaps w:val="0"/>
          <w:szCs w:val="24"/>
        </w:rPr>
        <w:t xml:space="preserve"> </w:t>
      </w:r>
    </w:p>
    <w:p w:rsidR="00A0266F" w:rsidRDefault="009A28C9"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2F23FE">
        <w:rPr>
          <w:rFonts w:ascii="Times New Roman" w:hAnsi="Times New Roman"/>
          <w:b/>
          <w:sz w:val="24"/>
          <w:szCs w:val="24"/>
        </w:rPr>
        <w:t>Main Evaluation Question(s).</w:t>
      </w:r>
    </w:p>
    <w:p w:rsidR="009A28C9" w:rsidRPr="002F23FE" w:rsidRDefault="009A28C9" w:rsidP="00600F7F">
      <w:pPr>
        <w:pStyle w:val="Newpage"/>
        <w:numPr>
          <w:ilvl w:val="1"/>
          <w:numId w:val="10"/>
        </w:numPr>
        <w:tabs>
          <w:tab w:val="clear" w:pos="1440"/>
          <w:tab w:val="clear" w:pos="3060"/>
          <w:tab w:val="left" w:pos="720"/>
        </w:tabs>
        <w:suppressAutoHyphens/>
        <w:spacing w:before="120" w:after="120"/>
        <w:jc w:val="both"/>
        <w:rPr>
          <w:b w:val="0"/>
          <w:szCs w:val="24"/>
        </w:rPr>
      </w:pPr>
      <w:r w:rsidRPr="00A0266F">
        <w:rPr>
          <w:rFonts w:cs="Times New Roman"/>
          <w:b w:val="0"/>
          <w:smallCaps w:val="0"/>
          <w:szCs w:val="24"/>
        </w:rPr>
        <w:t>The following questions will be used by the consultant and the project team to guide the evaluation process</w:t>
      </w:r>
      <w:r w:rsidR="00A907B7">
        <w:rPr>
          <w:rFonts w:cs="Times New Roman"/>
          <w:b w:val="0"/>
          <w:smallCaps w:val="0"/>
          <w:szCs w:val="24"/>
        </w:rPr>
        <w:t xml:space="preserve"> of the activities </w:t>
      </w:r>
      <w:r w:rsidR="00A907B7" w:rsidRPr="00A907B7">
        <w:rPr>
          <w:rFonts w:cs="Times New Roman"/>
          <w:b w:val="0"/>
          <w:smallCaps w:val="0"/>
          <w:szCs w:val="24"/>
        </w:rPr>
        <w:t>supported by the program</w:t>
      </w:r>
      <w:r w:rsidRPr="00A0266F">
        <w:rPr>
          <w:rFonts w:cs="Times New Roman"/>
          <w:b w:val="0"/>
          <w:smallCaps w:val="0"/>
          <w:szCs w:val="24"/>
        </w:rPr>
        <w:t>.</w:t>
      </w:r>
    </w:p>
    <w:p w:rsidR="00A907B7" w:rsidRPr="00A907B7"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Did the policy reform generate enough fiscal space to allow public investments to promote economic growth?</w:t>
      </w:r>
    </w:p>
    <w:p w:rsidR="001B1D7F" w:rsidRDefault="001B1D7F"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Did the policy reform improve the public deficit balance?</w:t>
      </w:r>
    </w:p>
    <w:p w:rsidR="009A28C9" w:rsidRPr="002F23FE" w:rsidRDefault="009A28C9"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2F23FE">
        <w:rPr>
          <w:rFonts w:ascii="Times New Roman" w:hAnsi="Times New Roman" w:cs="Times New Roman"/>
          <w:sz w:val="24"/>
          <w:szCs w:val="24"/>
        </w:rPr>
        <w:lastRenderedPageBreak/>
        <w:t>Did the policy reforms improve the quality of tax reform?</w:t>
      </w:r>
    </w:p>
    <w:p w:rsidR="009A28C9" w:rsidRDefault="009A28C9"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2F23FE">
        <w:rPr>
          <w:rFonts w:ascii="Times New Roman" w:hAnsi="Times New Roman" w:cs="Times New Roman"/>
          <w:sz w:val="24"/>
          <w:szCs w:val="24"/>
        </w:rPr>
        <w:t>Did the program improve the efficiency in the execution of tax</w:t>
      </w:r>
      <w:r w:rsidR="001B1D7F">
        <w:rPr>
          <w:rFonts w:ascii="Times New Roman" w:hAnsi="Times New Roman" w:cs="Times New Roman"/>
          <w:sz w:val="24"/>
          <w:szCs w:val="24"/>
        </w:rPr>
        <w:t xml:space="preserve"> (TAJ)</w:t>
      </w:r>
      <w:r w:rsidRPr="002F23FE">
        <w:rPr>
          <w:rFonts w:ascii="Times New Roman" w:hAnsi="Times New Roman" w:cs="Times New Roman"/>
          <w:sz w:val="24"/>
          <w:szCs w:val="24"/>
        </w:rPr>
        <w:t xml:space="preserve"> </w:t>
      </w:r>
      <w:r w:rsidR="001B1D7F">
        <w:rPr>
          <w:rFonts w:ascii="Times New Roman" w:hAnsi="Times New Roman" w:cs="Times New Roman"/>
          <w:sz w:val="24"/>
          <w:szCs w:val="24"/>
        </w:rPr>
        <w:t xml:space="preserve">and customs (JCA) </w:t>
      </w:r>
      <w:r w:rsidRPr="002F23FE">
        <w:rPr>
          <w:rFonts w:ascii="Times New Roman" w:hAnsi="Times New Roman" w:cs="Times New Roman"/>
          <w:sz w:val="24"/>
          <w:szCs w:val="24"/>
        </w:rPr>
        <w:t>administration?</w:t>
      </w:r>
    </w:p>
    <w:p w:rsidR="00A907B7"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Did the program improve the quality of public expenditure?</w:t>
      </w:r>
    </w:p>
    <w:p w:rsidR="00A907B7"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Did the program improve the monitoring of the Public Bodies?</w:t>
      </w:r>
    </w:p>
    <w:p w:rsidR="00A907B7"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Did the program improve the quality of the National Insurance Scheme?</w:t>
      </w:r>
    </w:p>
    <w:p w:rsidR="00A907B7"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Did the program improve the Fiscal Responsibility Framework environment?</w:t>
      </w:r>
    </w:p>
    <w:p w:rsidR="009A28C9" w:rsidRPr="002F23FE" w:rsidRDefault="009A28C9" w:rsidP="009D145D">
      <w:pPr>
        <w:pStyle w:val="ColorfulList-Accent11"/>
        <w:spacing w:before="120" w:after="120" w:line="240" w:lineRule="auto"/>
        <w:ind w:left="0"/>
        <w:contextualSpacing w:val="0"/>
        <w:jc w:val="both"/>
        <w:rPr>
          <w:rFonts w:ascii="Times New Roman" w:hAnsi="Times New Roman"/>
          <w:b/>
          <w:sz w:val="24"/>
          <w:szCs w:val="24"/>
        </w:rPr>
      </w:pPr>
    </w:p>
    <w:p w:rsidR="00424F44" w:rsidRDefault="009A28C9"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2F23FE">
        <w:rPr>
          <w:rFonts w:ascii="Times New Roman" w:hAnsi="Times New Roman"/>
          <w:b/>
          <w:sz w:val="24"/>
          <w:szCs w:val="24"/>
        </w:rPr>
        <w:t>Existing Knowledge (previous evaluations, ex ante economic analysis).</w:t>
      </w:r>
    </w:p>
    <w:p w:rsidR="009A28C9" w:rsidRPr="002F23FE" w:rsidRDefault="009A28C9" w:rsidP="00600F7F">
      <w:pPr>
        <w:pStyle w:val="Newpage"/>
        <w:numPr>
          <w:ilvl w:val="1"/>
          <w:numId w:val="10"/>
        </w:numPr>
        <w:tabs>
          <w:tab w:val="clear" w:pos="1440"/>
          <w:tab w:val="clear" w:pos="3060"/>
          <w:tab w:val="left" w:pos="720"/>
        </w:tabs>
        <w:suppressAutoHyphens/>
        <w:spacing w:before="120" w:after="120"/>
        <w:jc w:val="both"/>
        <w:rPr>
          <w:b w:val="0"/>
          <w:szCs w:val="24"/>
        </w:rPr>
      </w:pPr>
      <w:r w:rsidRPr="00424F44">
        <w:rPr>
          <w:rFonts w:cs="Times New Roman"/>
          <w:b w:val="0"/>
          <w:smallCaps w:val="0"/>
          <w:szCs w:val="24"/>
        </w:rPr>
        <w:t xml:space="preserve">For the purpose of conducting the evaluation, the consultant will conduct interview with relevant stakeholders, apply surveys to target groups, and use previous assessments </w:t>
      </w:r>
      <w:r w:rsidR="00E2798C">
        <w:rPr>
          <w:rFonts w:cs="Times New Roman"/>
          <w:b w:val="0"/>
          <w:smallCaps w:val="0"/>
          <w:szCs w:val="24"/>
        </w:rPr>
        <w:t xml:space="preserve">as reference material. </w:t>
      </w:r>
      <w:r w:rsidRPr="00424F44">
        <w:rPr>
          <w:rFonts w:cs="Times New Roman"/>
          <w:b w:val="0"/>
          <w:smallCaps w:val="0"/>
          <w:szCs w:val="24"/>
        </w:rPr>
        <w:t xml:space="preserve">Specifically, the consultant will review the </w:t>
      </w:r>
      <w:r w:rsidR="00BE6D01" w:rsidRPr="00BE6D01">
        <w:rPr>
          <w:rFonts w:cs="Times New Roman"/>
          <w:b w:val="0"/>
          <w:smallCaps w:val="0"/>
          <w:szCs w:val="24"/>
        </w:rPr>
        <w:t>Memorandum of Economic and Financial Policies</w:t>
      </w:r>
      <w:r w:rsidR="00BE6D01">
        <w:rPr>
          <w:rFonts w:cs="Times New Roman"/>
          <w:b w:val="0"/>
          <w:smallCaps w:val="0"/>
          <w:szCs w:val="24"/>
        </w:rPr>
        <w:t xml:space="preserve"> (</w:t>
      </w:r>
      <w:r w:rsidR="009B08CD">
        <w:rPr>
          <w:rFonts w:cs="Times New Roman"/>
          <w:b w:val="0"/>
          <w:smallCaps w:val="0"/>
          <w:szCs w:val="24"/>
        </w:rPr>
        <w:t xml:space="preserve">MEFP - </w:t>
      </w:r>
      <w:r w:rsidR="00BE6D01">
        <w:rPr>
          <w:rFonts w:cs="Times New Roman"/>
          <w:b w:val="0"/>
          <w:smallCaps w:val="0"/>
          <w:szCs w:val="24"/>
        </w:rPr>
        <w:t xml:space="preserve">IMF 2013), </w:t>
      </w:r>
      <w:r w:rsidR="00BE6D01" w:rsidRPr="00424F44">
        <w:rPr>
          <w:rFonts w:cs="Times New Roman"/>
          <w:b w:val="0"/>
          <w:smallCaps w:val="0"/>
          <w:szCs w:val="24"/>
        </w:rPr>
        <w:t xml:space="preserve">the </w:t>
      </w:r>
      <w:r w:rsidR="00BE6D01">
        <w:rPr>
          <w:rFonts w:cs="Times New Roman"/>
          <w:b w:val="0"/>
          <w:smallCaps w:val="0"/>
          <w:szCs w:val="24"/>
        </w:rPr>
        <w:t>Jamaica</w:t>
      </w:r>
      <w:r w:rsidR="00BE6D01" w:rsidRPr="00424F44">
        <w:rPr>
          <w:rFonts w:cs="Times New Roman"/>
          <w:b w:val="0"/>
          <w:smallCaps w:val="0"/>
          <w:szCs w:val="24"/>
        </w:rPr>
        <w:t xml:space="preserve"> Report on Public Expenditure and Financial Accountability (PEFA</w:t>
      </w:r>
      <w:r w:rsidR="009B08CD">
        <w:rPr>
          <w:rFonts w:cs="Times New Roman"/>
          <w:b w:val="0"/>
          <w:smallCaps w:val="0"/>
          <w:szCs w:val="24"/>
        </w:rPr>
        <w:t xml:space="preserve"> 2013</w:t>
      </w:r>
      <w:r w:rsidR="00BE6D01">
        <w:rPr>
          <w:rFonts w:cs="Times New Roman"/>
          <w:b w:val="0"/>
          <w:smallCaps w:val="0"/>
          <w:szCs w:val="24"/>
        </w:rPr>
        <w:t xml:space="preserve">), the Jamaica </w:t>
      </w:r>
      <w:r w:rsidR="00BE6D01" w:rsidRPr="00BE6D01">
        <w:rPr>
          <w:rFonts w:cs="Times New Roman"/>
          <w:b w:val="0"/>
          <w:smallCaps w:val="0"/>
          <w:szCs w:val="24"/>
        </w:rPr>
        <w:t xml:space="preserve">Tax Policy, </w:t>
      </w:r>
      <w:r w:rsidR="00BE6D01">
        <w:rPr>
          <w:rFonts w:cs="Times New Roman"/>
          <w:b w:val="0"/>
          <w:smallCaps w:val="0"/>
          <w:szCs w:val="24"/>
        </w:rPr>
        <w:t xml:space="preserve">and the </w:t>
      </w:r>
      <w:r w:rsidR="00BE6D01" w:rsidRPr="00BE6D01">
        <w:rPr>
          <w:rFonts w:cs="Times New Roman"/>
          <w:b w:val="0"/>
          <w:smallCaps w:val="0"/>
          <w:szCs w:val="24"/>
        </w:rPr>
        <w:t>Tax Administration and Customs Reforms</w:t>
      </w:r>
      <w:r w:rsidR="00BE6D01">
        <w:rPr>
          <w:rFonts w:cs="Times New Roman"/>
          <w:b w:val="0"/>
          <w:smallCaps w:val="0"/>
          <w:szCs w:val="24"/>
        </w:rPr>
        <w:t xml:space="preserve"> (IDB 2013).</w:t>
      </w:r>
    </w:p>
    <w:p w:rsidR="00424F44" w:rsidRPr="00424F44" w:rsidRDefault="00374BDF" w:rsidP="00E775B4">
      <w:pPr>
        <w:pStyle w:val="ColorfulList-Accent11"/>
        <w:keepNext/>
        <w:numPr>
          <w:ilvl w:val="1"/>
          <w:numId w:val="5"/>
        </w:numPr>
        <w:spacing w:before="120" w:after="120" w:line="240" w:lineRule="auto"/>
        <w:ind w:left="1080" w:hanging="720"/>
        <w:contextualSpacing w:val="0"/>
        <w:jc w:val="both"/>
        <w:rPr>
          <w:rFonts w:ascii="Times New Roman" w:hAnsi="Times New Roman"/>
          <w:b/>
          <w:sz w:val="24"/>
          <w:szCs w:val="24"/>
        </w:rPr>
      </w:pPr>
      <w:r w:rsidRPr="00424F44">
        <w:rPr>
          <w:rFonts w:ascii="Times New Roman" w:hAnsi="Times New Roman"/>
          <w:b/>
          <w:sz w:val="24"/>
          <w:szCs w:val="24"/>
        </w:rPr>
        <w:t>Key outcome indicators.</w:t>
      </w:r>
    </w:p>
    <w:p w:rsidR="00492ABD" w:rsidRPr="002F23FE" w:rsidRDefault="00374BDF" w:rsidP="00E775B4">
      <w:pPr>
        <w:pStyle w:val="Newpage"/>
        <w:keepNext/>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2F23FE">
        <w:rPr>
          <w:rFonts w:cs="Times New Roman"/>
          <w:b w:val="0"/>
          <w:smallCaps w:val="0"/>
          <w:szCs w:val="24"/>
        </w:rPr>
        <w:t>The key outcome indicators as well as their frequency of measurement and source are described in the resul</w:t>
      </w:r>
      <w:r w:rsidR="005D4A2D" w:rsidRPr="002F23FE">
        <w:rPr>
          <w:rFonts w:cs="Times New Roman"/>
          <w:b w:val="0"/>
          <w:smallCaps w:val="0"/>
          <w:szCs w:val="24"/>
        </w:rPr>
        <w:t>ts matrix (see Table 1 above</w:t>
      </w:r>
      <w:r w:rsidRPr="002F23FE">
        <w:rPr>
          <w:rFonts w:cs="Times New Roman"/>
          <w:b w:val="0"/>
          <w:smallCaps w:val="0"/>
          <w:szCs w:val="24"/>
        </w:rPr>
        <w:t>).</w:t>
      </w:r>
    </w:p>
    <w:p w:rsidR="00424F44" w:rsidRPr="00424F44" w:rsidRDefault="00820E96"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424F44">
        <w:rPr>
          <w:rFonts w:ascii="Times New Roman" w:hAnsi="Times New Roman"/>
          <w:b/>
          <w:sz w:val="24"/>
          <w:szCs w:val="24"/>
        </w:rPr>
        <w:t>Evaluation Methodology.</w:t>
      </w:r>
    </w:p>
    <w:p w:rsidR="00B551A8" w:rsidRPr="0073793A" w:rsidRDefault="00820E96" w:rsidP="0084152E">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84152E">
        <w:rPr>
          <w:rFonts w:cs="Times New Roman"/>
          <w:b w:val="0"/>
          <w:smallCaps w:val="0"/>
          <w:szCs w:val="24"/>
        </w:rPr>
        <w:t xml:space="preserve">The Borrower and the Project Team agree that the most appropriate evaluation for this programmatic series, comprised </w:t>
      </w:r>
      <w:proofErr w:type="gramStart"/>
      <w:r w:rsidRPr="0084152E">
        <w:rPr>
          <w:rFonts w:cs="Times New Roman"/>
          <w:b w:val="0"/>
          <w:smallCaps w:val="0"/>
          <w:szCs w:val="24"/>
        </w:rPr>
        <w:t>by three Policy Based Loans (PBL),</w:t>
      </w:r>
      <w:proofErr w:type="gramEnd"/>
      <w:r w:rsidRPr="0084152E">
        <w:rPr>
          <w:rFonts w:cs="Times New Roman"/>
          <w:b w:val="0"/>
          <w:smallCaps w:val="0"/>
          <w:szCs w:val="24"/>
        </w:rPr>
        <w:t xml:space="preserve"> is the </w:t>
      </w:r>
      <w:r w:rsidR="00D7600A" w:rsidRPr="0073793A">
        <w:rPr>
          <w:rFonts w:cs="Times New Roman"/>
          <w:b w:val="0"/>
          <w:smallCaps w:val="0"/>
          <w:szCs w:val="24"/>
        </w:rPr>
        <w:t xml:space="preserve">method of </w:t>
      </w:r>
      <w:r w:rsidR="00D7600A" w:rsidRPr="0073793A">
        <w:rPr>
          <w:rFonts w:cs="Times New Roman"/>
          <w:i/>
          <w:smallCaps w:val="0"/>
          <w:szCs w:val="24"/>
        </w:rPr>
        <w:t>reflective evaluation</w:t>
      </w:r>
      <w:r w:rsidR="00D7600A" w:rsidRPr="0073793A">
        <w:rPr>
          <w:rFonts w:cs="Times New Roman"/>
          <w:b w:val="0"/>
          <w:smallCaps w:val="0"/>
          <w:szCs w:val="24"/>
        </w:rPr>
        <w:t xml:space="preserve">. </w:t>
      </w:r>
      <w:r w:rsidRPr="0073793A">
        <w:rPr>
          <w:rFonts w:cs="Times New Roman"/>
          <w:b w:val="0"/>
          <w:smallCaps w:val="0"/>
          <w:szCs w:val="24"/>
        </w:rPr>
        <w:t xml:space="preserve">This type of evaluation is recommended for programs that involve complex, long-term reforms as they capture not only quantitative, but also qualitative changes.  This will provide critical information regarding what works and doesn’t work, as well as lessons learned that will be useful for future projects. This evaluation methodology will try to establish how successful the program was by thinking about the answers to the questions the program’s stakeholders ask themselves.  The </w:t>
      </w:r>
      <w:r w:rsidR="009B08CD" w:rsidRPr="0073793A">
        <w:rPr>
          <w:rFonts w:cs="Times New Roman"/>
          <w:b w:val="0"/>
          <w:smallCaps w:val="0"/>
          <w:szCs w:val="24"/>
        </w:rPr>
        <w:t>additionally</w:t>
      </w:r>
      <w:r w:rsidRPr="0073793A">
        <w:rPr>
          <w:rFonts w:cs="Times New Roman"/>
          <w:b w:val="0"/>
          <w:smallCaps w:val="0"/>
          <w:szCs w:val="24"/>
        </w:rPr>
        <w:t xml:space="preserve"> of this type of evaluation methodology is that the ex-post impact evaluation of the project will produce evidence to close knowledge gaps in the sector that were identified in the project document and/or in the evaluation plan.</w:t>
      </w:r>
      <w:ins w:id="450" w:author="Familia Cracel" w:date="2014-01-09T17:09:00Z">
        <w:r w:rsidR="0073793A" w:rsidRPr="0073793A">
          <w:rPr>
            <w:rFonts w:cs="Times New Roman"/>
            <w:b w:val="0"/>
            <w:smallCaps w:val="0"/>
            <w:szCs w:val="24"/>
          </w:rPr>
          <w:t xml:space="preserve"> </w:t>
        </w:r>
      </w:ins>
      <w:ins w:id="451" w:author="Familia Cracel" w:date="2014-01-09T17:01:00Z">
        <w:r w:rsidR="0073793A" w:rsidRPr="0073793A">
          <w:rPr>
            <w:rFonts w:cs="Times New Roman"/>
            <w:b w:val="0"/>
            <w:smallCaps w:val="0"/>
            <w:szCs w:val="24"/>
          </w:rPr>
          <w:t>To support the evaluation, a spreadsheet model will be developed comprising all indicator</w:t>
        </w:r>
      </w:ins>
      <w:ins w:id="452" w:author="Familia Cracel" w:date="2014-01-09T17:03:00Z">
        <w:r w:rsidR="0073793A" w:rsidRPr="0073793A">
          <w:rPr>
            <w:rFonts w:cs="Times New Roman"/>
            <w:b w:val="0"/>
            <w:smallCaps w:val="0"/>
            <w:szCs w:val="24"/>
          </w:rPr>
          <w:t>s</w:t>
        </w:r>
      </w:ins>
      <w:ins w:id="453" w:author="Familia Cracel" w:date="2014-01-09T17:01:00Z">
        <w:r w:rsidR="0073793A" w:rsidRPr="0073793A">
          <w:rPr>
            <w:rFonts w:cs="Times New Roman"/>
            <w:b w:val="0"/>
            <w:smallCaps w:val="0"/>
            <w:szCs w:val="24"/>
          </w:rPr>
          <w:t xml:space="preserve"> presented in the result matrix</w:t>
        </w:r>
      </w:ins>
      <w:ins w:id="454" w:author="Familia Cracel" w:date="2014-01-09T17:04:00Z">
        <w:r w:rsidR="0073793A" w:rsidRPr="0073793A">
          <w:rPr>
            <w:rFonts w:cs="Times New Roman"/>
            <w:b w:val="0"/>
            <w:smallCaps w:val="0"/>
            <w:szCs w:val="24"/>
          </w:rPr>
          <w:t>, as well as</w:t>
        </w:r>
      </w:ins>
      <w:ins w:id="455" w:author="Familia Cracel" w:date="2014-01-09T17:01:00Z">
        <w:r w:rsidR="0073793A" w:rsidRPr="0073793A">
          <w:rPr>
            <w:rFonts w:cs="Times New Roman"/>
            <w:b w:val="0"/>
            <w:smallCaps w:val="0"/>
            <w:szCs w:val="24"/>
          </w:rPr>
          <w:t xml:space="preserve"> </w:t>
        </w:r>
      </w:ins>
      <w:ins w:id="456" w:author="Familia Cracel" w:date="2014-01-09T17:03:00Z">
        <w:r w:rsidR="0073793A" w:rsidRPr="0073793A">
          <w:rPr>
            <w:rFonts w:cs="Times New Roman"/>
            <w:b w:val="0"/>
            <w:smallCaps w:val="0"/>
            <w:szCs w:val="24"/>
          </w:rPr>
          <w:t xml:space="preserve">their corresponding progress, </w:t>
        </w:r>
      </w:ins>
      <w:ins w:id="457" w:author="Familia Cracel" w:date="2014-01-09T17:05:00Z">
        <w:r w:rsidR="0073793A" w:rsidRPr="0073793A">
          <w:rPr>
            <w:rFonts w:cs="Times New Roman"/>
            <w:b w:val="0"/>
            <w:smallCaps w:val="0"/>
            <w:szCs w:val="24"/>
          </w:rPr>
          <w:t xml:space="preserve">data </w:t>
        </w:r>
      </w:ins>
      <w:ins w:id="458" w:author="Familia Cracel" w:date="2014-01-09T17:03:00Z">
        <w:r w:rsidR="0073793A" w:rsidRPr="0073793A">
          <w:rPr>
            <w:rFonts w:cs="Times New Roman"/>
            <w:b w:val="0"/>
            <w:smallCaps w:val="0"/>
            <w:szCs w:val="24"/>
          </w:rPr>
          <w:t xml:space="preserve">collection </w:t>
        </w:r>
      </w:ins>
      <w:ins w:id="459" w:author="Familia Cracel" w:date="2014-01-09T17:07:00Z">
        <w:r w:rsidR="0073793A" w:rsidRPr="0073793A">
          <w:rPr>
            <w:rFonts w:cs="Times New Roman"/>
            <w:b w:val="0"/>
            <w:smallCaps w:val="0"/>
            <w:szCs w:val="24"/>
          </w:rPr>
          <w:t>and activities are</w:t>
        </w:r>
      </w:ins>
      <w:ins w:id="460" w:author="Familia Cracel" w:date="2014-01-09T17:03:00Z">
        <w:r w:rsidR="0073793A" w:rsidRPr="0073793A">
          <w:rPr>
            <w:rFonts w:cs="Times New Roman"/>
            <w:b w:val="0"/>
            <w:smallCaps w:val="0"/>
            <w:szCs w:val="24"/>
          </w:rPr>
          <w:t xml:space="preserve"> detailed in </w:t>
        </w:r>
      </w:ins>
      <w:ins w:id="461" w:author="Familia Cracel" w:date="2014-01-09T17:08:00Z">
        <w:r w:rsidR="0073793A" w:rsidRPr="0073793A">
          <w:rPr>
            <w:rFonts w:cs="Times New Roman"/>
            <w:b w:val="0"/>
            <w:smallCaps w:val="0"/>
            <w:szCs w:val="24"/>
          </w:rPr>
          <w:t xml:space="preserve">paragraphs </w:t>
        </w:r>
      </w:ins>
      <w:ins w:id="462" w:author="Familia Cracel" w:date="2014-01-09T17:03:00Z">
        <w:r w:rsidR="0073793A" w:rsidRPr="0073793A">
          <w:rPr>
            <w:rFonts w:cs="Times New Roman"/>
            <w:b w:val="0"/>
            <w:smallCaps w:val="0"/>
            <w:szCs w:val="24"/>
          </w:rPr>
          <w:t>2</w:t>
        </w:r>
      </w:ins>
      <w:ins w:id="463" w:author="Familia Cracel" w:date="2014-01-09T17:08:00Z">
        <w:r w:rsidR="0073793A" w:rsidRPr="0073793A">
          <w:rPr>
            <w:rFonts w:cs="Times New Roman"/>
            <w:b w:val="0"/>
            <w:smallCaps w:val="0"/>
            <w:szCs w:val="24"/>
          </w:rPr>
          <w:t>.3-2.7 and Table 2</w:t>
        </w:r>
      </w:ins>
      <w:ins w:id="464" w:author="Familia Cracel" w:date="2014-01-09T17:04:00Z">
        <w:r w:rsidR="0073793A" w:rsidRPr="0073793A">
          <w:rPr>
            <w:rFonts w:cs="Times New Roman"/>
            <w:b w:val="0"/>
            <w:smallCaps w:val="0"/>
            <w:szCs w:val="24"/>
          </w:rPr>
          <w:t>.</w:t>
        </w:r>
      </w:ins>
      <w:ins w:id="465" w:author="Familia Cracel" w:date="2014-01-09T17:05:00Z">
        <w:r w:rsidR="0073793A" w:rsidRPr="0073793A">
          <w:rPr>
            <w:rFonts w:cs="Times New Roman"/>
            <w:b w:val="0"/>
            <w:smallCaps w:val="0"/>
            <w:szCs w:val="24"/>
          </w:rPr>
          <w:t xml:space="preserve"> </w:t>
        </w:r>
      </w:ins>
      <w:ins w:id="466" w:author="Familia Cracel" w:date="2014-01-09T17:04:00Z">
        <w:r w:rsidR="0073793A" w:rsidRPr="0073793A">
          <w:rPr>
            <w:rFonts w:cs="Times New Roman"/>
            <w:b w:val="0"/>
            <w:smallCaps w:val="0"/>
            <w:szCs w:val="24"/>
          </w:rPr>
          <w:t xml:space="preserve"> </w:t>
        </w:r>
      </w:ins>
    </w:p>
    <w:p w:rsidR="009B08CD" w:rsidRDefault="009B08CD" w:rsidP="00600F7F">
      <w:pPr>
        <w:pStyle w:val="Newpage"/>
        <w:numPr>
          <w:ilvl w:val="1"/>
          <w:numId w:val="10"/>
        </w:numPr>
        <w:tabs>
          <w:tab w:val="clear" w:pos="1440"/>
          <w:tab w:val="clear" w:pos="3060"/>
          <w:tab w:val="left" w:pos="720"/>
        </w:tabs>
        <w:suppressAutoHyphens/>
        <w:spacing w:before="120" w:after="120"/>
        <w:ind w:left="540" w:hanging="540"/>
        <w:jc w:val="both"/>
        <w:rPr>
          <w:ins w:id="467" w:author="Familia Cracel" w:date="2014-01-09T16:28:00Z"/>
          <w:rFonts w:cs="Times New Roman"/>
          <w:b w:val="0"/>
          <w:smallCaps w:val="0"/>
          <w:szCs w:val="24"/>
        </w:rPr>
      </w:pPr>
      <w:r>
        <w:rPr>
          <w:rFonts w:cs="Times New Roman"/>
          <w:b w:val="0"/>
          <w:smallCaps w:val="0"/>
          <w:szCs w:val="24"/>
        </w:rPr>
        <w:t xml:space="preserve">Additionally, </w:t>
      </w:r>
      <w:del w:id="468" w:author="Familia Cracel" w:date="2014-01-09T17:47:00Z">
        <w:r w:rsidDel="00EB2566">
          <w:rPr>
            <w:rFonts w:cs="Times New Roman"/>
            <w:b w:val="0"/>
            <w:smallCaps w:val="0"/>
            <w:szCs w:val="24"/>
          </w:rPr>
          <w:delText xml:space="preserve">will be carried out </w:delText>
        </w:r>
      </w:del>
      <w:r>
        <w:rPr>
          <w:rFonts w:cs="Times New Roman"/>
          <w:b w:val="0"/>
          <w:smallCaps w:val="0"/>
          <w:szCs w:val="24"/>
        </w:rPr>
        <w:t xml:space="preserve">an </w:t>
      </w:r>
      <w:r w:rsidRPr="00B4577C">
        <w:rPr>
          <w:rFonts w:cs="Times New Roman"/>
          <w:i/>
          <w:smallCaps w:val="0"/>
          <w:szCs w:val="24"/>
        </w:rPr>
        <w:t xml:space="preserve">ex-post </w:t>
      </w:r>
      <w:ins w:id="469" w:author="Familia Cracel" w:date="2014-01-09T16:56:00Z">
        <w:r w:rsidR="00B551A8">
          <w:rPr>
            <w:rFonts w:cs="Times New Roman"/>
            <w:b w:val="0"/>
            <w:smallCaps w:val="0"/>
            <w:szCs w:val="24"/>
          </w:rPr>
          <w:t>f</w:t>
        </w:r>
      </w:ins>
      <w:del w:id="470" w:author="Familia Cracel" w:date="2014-01-09T16:56:00Z">
        <w:r w:rsidRPr="00B551A8" w:rsidDel="00B551A8">
          <w:rPr>
            <w:rFonts w:cs="Times New Roman"/>
            <w:b w:val="0"/>
            <w:smallCaps w:val="0"/>
            <w:szCs w:val="24"/>
            <w:rPrChange w:id="471" w:author="Familia Cracel" w:date="2014-01-09T16:56:00Z">
              <w:rPr>
                <w:rFonts w:cs="Times New Roman"/>
                <w:i/>
                <w:smallCaps w:val="0"/>
                <w:szCs w:val="24"/>
              </w:rPr>
            </w:rPrChange>
          </w:rPr>
          <w:delText>F</w:delText>
        </w:r>
      </w:del>
      <w:r w:rsidRPr="00B551A8">
        <w:rPr>
          <w:rFonts w:cs="Times New Roman"/>
          <w:b w:val="0"/>
          <w:smallCaps w:val="0"/>
          <w:szCs w:val="24"/>
          <w:rPrChange w:id="472" w:author="Familia Cracel" w:date="2014-01-09T16:56:00Z">
            <w:rPr>
              <w:rFonts w:cs="Times New Roman"/>
              <w:i/>
              <w:smallCaps w:val="0"/>
              <w:szCs w:val="24"/>
            </w:rPr>
          </w:rPrChange>
        </w:rPr>
        <w:t>inancing evaluation</w:t>
      </w:r>
      <w:r>
        <w:rPr>
          <w:rFonts w:cs="Times New Roman"/>
          <w:b w:val="0"/>
          <w:smallCaps w:val="0"/>
          <w:szCs w:val="24"/>
        </w:rPr>
        <w:t xml:space="preserve"> to compare the estimated financing benefits with the benefits generated by the implementation of the policies actions</w:t>
      </w:r>
      <w:ins w:id="473" w:author="Familia Cracel" w:date="2014-01-09T17:47:00Z">
        <w:r w:rsidR="00EB2566">
          <w:rPr>
            <w:rFonts w:cs="Times New Roman"/>
            <w:b w:val="0"/>
            <w:smallCaps w:val="0"/>
            <w:szCs w:val="24"/>
          </w:rPr>
          <w:t xml:space="preserve"> will be carried out</w:t>
        </w:r>
      </w:ins>
      <w:r>
        <w:rPr>
          <w:rFonts w:cs="Times New Roman"/>
          <w:b w:val="0"/>
          <w:smallCaps w:val="0"/>
          <w:szCs w:val="24"/>
        </w:rPr>
        <w:t xml:space="preserve">. </w:t>
      </w:r>
      <w:ins w:id="474" w:author="Familia Cracel" w:date="2014-01-09T16:25:00Z">
        <w:r w:rsidR="00783B9F">
          <w:rPr>
            <w:rFonts w:cs="Times New Roman"/>
            <w:b w:val="0"/>
            <w:smallCaps w:val="0"/>
            <w:szCs w:val="24"/>
          </w:rPr>
          <w:t xml:space="preserve">In this regard, a similar financing evaluation will be carried </w:t>
        </w:r>
      </w:ins>
      <w:ins w:id="475" w:author="Familia Cracel" w:date="2014-01-09T17:47:00Z">
        <w:r w:rsidR="00EB2566">
          <w:rPr>
            <w:rFonts w:cs="Times New Roman"/>
            <w:b w:val="0"/>
            <w:smallCaps w:val="0"/>
            <w:szCs w:val="24"/>
          </w:rPr>
          <w:t xml:space="preserve">out </w:t>
        </w:r>
      </w:ins>
      <w:ins w:id="476" w:author="Familia Cracel" w:date="2014-01-09T16:25:00Z">
        <w:r w:rsidR="00783B9F">
          <w:rPr>
            <w:rFonts w:cs="Times New Roman"/>
            <w:b w:val="0"/>
            <w:smallCaps w:val="0"/>
            <w:szCs w:val="24"/>
          </w:rPr>
          <w:t>using the</w:t>
        </w:r>
      </w:ins>
      <w:ins w:id="477" w:author="Familia Cracel" w:date="2014-01-09T16:34:00Z">
        <w:r w:rsidR="007A6053">
          <w:rPr>
            <w:rFonts w:cs="Times New Roman"/>
            <w:b w:val="0"/>
            <w:smallCaps w:val="0"/>
            <w:szCs w:val="24"/>
          </w:rPr>
          <w:t xml:space="preserve"> same methodology performed for the ex-ante evaluation</w:t>
        </w:r>
      </w:ins>
      <w:ins w:id="478" w:author="Familia Cracel" w:date="2014-01-09T16:36:00Z">
        <w:r w:rsidR="007A6053">
          <w:rPr>
            <w:rFonts w:cs="Times New Roman"/>
            <w:b w:val="0"/>
            <w:smallCaps w:val="0"/>
            <w:szCs w:val="24"/>
          </w:rPr>
          <w:t xml:space="preserve">. </w:t>
        </w:r>
        <w:r w:rsidR="007A6053" w:rsidRPr="0084152E">
          <w:rPr>
            <w:rFonts w:cs="Times New Roman"/>
            <w:b w:val="0"/>
            <w:smallCaps w:val="0"/>
            <w:szCs w:val="24"/>
          </w:rPr>
          <w:t xml:space="preserve">The </w:t>
        </w:r>
      </w:ins>
      <w:ins w:id="479" w:author="Familia Cracel" w:date="2014-01-09T16:51:00Z">
        <w:r w:rsidR="00266EDA" w:rsidRPr="00266EDA">
          <w:rPr>
            <w:rFonts w:cs="Times New Roman"/>
            <w:b w:val="0"/>
            <w:smallCaps w:val="0"/>
            <w:szCs w:val="24"/>
            <w:rPrChange w:id="480" w:author="Familia Cracel" w:date="2014-01-09T16:52:00Z">
              <w:rPr>
                <w:rFonts w:cs="Times New Roman"/>
                <w:b w:val="0"/>
                <w:i/>
                <w:smallCaps w:val="0"/>
                <w:szCs w:val="24"/>
              </w:rPr>
            </w:rPrChange>
          </w:rPr>
          <w:t>estimated and the achieved benefits</w:t>
        </w:r>
      </w:ins>
      <w:ins w:id="481" w:author="Familia Cracel" w:date="2014-01-09T16:36:00Z">
        <w:r w:rsidR="007A6053" w:rsidRPr="0084152E">
          <w:rPr>
            <w:rFonts w:cs="Times New Roman"/>
            <w:b w:val="0"/>
            <w:smallCaps w:val="0"/>
            <w:szCs w:val="24"/>
          </w:rPr>
          <w:t xml:space="preserve"> will be compared </w:t>
        </w:r>
      </w:ins>
      <w:ins w:id="482" w:author="Familia Cracel" w:date="2014-01-09T16:38:00Z">
        <w:r w:rsidR="007A6053" w:rsidRPr="0084152E">
          <w:rPr>
            <w:rFonts w:cs="Times New Roman"/>
            <w:b w:val="0"/>
            <w:smallCaps w:val="0"/>
            <w:szCs w:val="24"/>
          </w:rPr>
          <w:t>based on</w:t>
        </w:r>
      </w:ins>
      <w:ins w:id="483" w:author="Familia Cracel" w:date="2014-01-09T16:37:00Z">
        <w:r w:rsidR="007A6053" w:rsidRPr="0084152E">
          <w:rPr>
            <w:rFonts w:cs="Times New Roman"/>
            <w:b w:val="0"/>
            <w:smallCaps w:val="0"/>
            <w:szCs w:val="24"/>
          </w:rPr>
          <w:t xml:space="preserve"> the following criteria</w:t>
        </w:r>
        <w:r w:rsidR="007A6053">
          <w:rPr>
            <w:rFonts w:cs="Times New Roman"/>
            <w:b w:val="0"/>
            <w:smallCaps w:val="0"/>
            <w:szCs w:val="24"/>
          </w:rPr>
          <w:t>:</w:t>
        </w:r>
      </w:ins>
    </w:p>
    <w:p w:rsidR="00783B9F" w:rsidRDefault="00783B9F">
      <w:pPr>
        <w:pStyle w:val="Newpage"/>
        <w:numPr>
          <w:ilvl w:val="3"/>
          <w:numId w:val="5"/>
        </w:numPr>
        <w:tabs>
          <w:tab w:val="clear" w:pos="1440"/>
          <w:tab w:val="clear" w:pos="3060"/>
          <w:tab w:val="left" w:pos="720"/>
        </w:tabs>
        <w:suppressAutoHyphens/>
        <w:ind w:left="1094" w:hanging="547"/>
        <w:jc w:val="both"/>
        <w:rPr>
          <w:ins w:id="484" w:author="Familia Cracel" w:date="2014-01-09T16:30:00Z"/>
          <w:rFonts w:cs="Times New Roman"/>
          <w:b w:val="0"/>
          <w:smallCaps w:val="0"/>
          <w:szCs w:val="24"/>
        </w:rPr>
        <w:pPrChange w:id="485" w:author="Familia Cracel" w:date="2014-01-09T16:57:00Z">
          <w:pPr>
            <w:pStyle w:val="Newpage"/>
            <w:numPr>
              <w:ilvl w:val="1"/>
              <w:numId w:val="10"/>
            </w:numPr>
            <w:tabs>
              <w:tab w:val="clear" w:pos="1440"/>
              <w:tab w:val="clear" w:pos="3060"/>
              <w:tab w:val="left" w:pos="720"/>
            </w:tabs>
            <w:suppressAutoHyphens/>
            <w:spacing w:before="120" w:after="120"/>
            <w:ind w:left="540" w:hanging="540"/>
            <w:jc w:val="both"/>
          </w:pPr>
        </w:pPrChange>
      </w:pPr>
      <w:ins w:id="486" w:author="Familia Cracel" w:date="2014-01-09T16:29:00Z">
        <w:r>
          <w:rPr>
            <w:rFonts w:cs="Times New Roman"/>
            <w:b w:val="0"/>
            <w:smallCaps w:val="0"/>
            <w:szCs w:val="24"/>
          </w:rPr>
          <w:t xml:space="preserve">Year </w:t>
        </w:r>
      </w:ins>
      <w:ins w:id="487" w:author="Familia Cracel" w:date="2014-01-09T17:47:00Z">
        <w:r w:rsidR="00EB2566">
          <w:rPr>
            <w:rFonts w:cs="Times New Roman"/>
            <w:b w:val="0"/>
            <w:smallCaps w:val="0"/>
            <w:szCs w:val="24"/>
          </w:rPr>
          <w:t xml:space="preserve">in which </w:t>
        </w:r>
      </w:ins>
      <w:ins w:id="488" w:author="Familia Cracel" w:date="2014-01-09T16:29:00Z">
        <w:r>
          <w:rPr>
            <w:rFonts w:cs="Times New Roman"/>
            <w:b w:val="0"/>
            <w:smallCaps w:val="0"/>
            <w:szCs w:val="24"/>
          </w:rPr>
          <w:t>the benefit</w:t>
        </w:r>
      </w:ins>
      <w:ins w:id="489" w:author="Familia Cracel" w:date="2014-01-09T16:40:00Z">
        <w:r w:rsidR="007A6053">
          <w:rPr>
            <w:rFonts w:cs="Times New Roman"/>
            <w:b w:val="0"/>
            <w:smallCaps w:val="0"/>
            <w:szCs w:val="24"/>
          </w:rPr>
          <w:t>s</w:t>
        </w:r>
      </w:ins>
      <w:ins w:id="490" w:author="Familia Cracel" w:date="2014-01-09T16:29:00Z">
        <w:r>
          <w:rPr>
            <w:rFonts w:cs="Times New Roman"/>
            <w:b w:val="0"/>
            <w:smallCaps w:val="0"/>
            <w:szCs w:val="24"/>
          </w:rPr>
          <w:t xml:space="preserve"> started</w:t>
        </w:r>
      </w:ins>
      <w:ins w:id="491" w:author="Familia Cracel" w:date="2014-01-09T16:30:00Z">
        <w:r>
          <w:rPr>
            <w:rFonts w:cs="Times New Roman"/>
            <w:b w:val="0"/>
            <w:smallCaps w:val="0"/>
            <w:szCs w:val="24"/>
          </w:rPr>
          <w:t xml:space="preserve"> occurring</w:t>
        </w:r>
      </w:ins>
      <w:ins w:id="492" w:author="Familia Cracel" w:date="2014-01-09T16:39:00Z">
        <w:r w:rsidR="007A6053">
          <w:rPr>
            <w:rFonts w:cs="Times New Roman"/>
            <w:b w:val="0"/>
            <w:smallCaps w:val="0"/>
            <w:szCs w:val="24"/>
          </w:rPr>
          <w:t xml:space="preserve"> / </w:t>
        </w:r>
      </w:ins>
      <w:ins w:id="493" w:author="Familia Cracel" w:date="2014-01-09T16:53:00Z">
        <w:r w:rsidR="00266EDA">
          <w:rPr>
            <w:rFonts w:cs="Times New Roman"/>
            <w:b w:val="0"/>
            <w:smallCaps w:val="0"/>
            <w:szCs w:val="24"/>
          </w:rPr>
          <w:t xml:space="preserve">year </w:t>
        </w:r>
      </w:ins>
      <w:ins w:id="494" w:author="Familia Cracel" w:date="2014-01-09T16:39:00Z">
        <w:r w:rsidR="007A6053">
          <w:rPr>
            <w:rFonts w:cs="Times New Roman"/>
            <w:b w:val="0"/>
            <w:smallCaps w:val="0"/>
            <w:szCs w:val="24"/>
          </w:rPr>
          <w:t>estimated</w:t>
        </w:r>
      </w:ins>
      <w:ins w:id="495" w:author="Familia Cracel" w:date="2014-01-09T16:30:00Z">
        <w:r>
          <w:rPr>
            <w:rFonts w:cs="Times New Roman"/>
            <w:b w:val="0"/>
            <w:smallCaps w:val="0"/>
            <w:szCs w:val="24"/>
          </w:rPr>
          <w:t>.</w:t>
        </w:r>
      </w:ins>
    </w:p>
    <w:p w:rsidR="00783B9F" w:rsidRDefault="007A6053">
      <w:pPr>
        <w:pStyle w:val="Newpage"/>
        <w:numPr>
          <w:ilvl w:val="3"/>
          <w:numId w:val="5"/>
        </w:numPr>
        <w:tabs>
          <w:tab w:val="clear" w:pos="1440"/>
          <w:tab w:val="clear" w:pos="3060"/>
          <w:tab w:val="left" w:pos="720"/>
        </w:tabs>
        <w:suppressAutoHyphens/>
        <w:ind w:left="1094" w:hanging="547"/>
        <w:jc w:val="both"/>
        <w:rPr>
          <w:ins w:id="496" w:author="Familia Cracel" w:date="2014-01-09T16:31:00Z"/>
          <w:rFonts w:cs="Times New Roman"/>
          <w:b w:val="0"/>
          <w:smallCaps w:val="0"/>
          <w:szCs w:val="24"/>
        </w:rPr>
        <w:pPrChange w:id="497" w:author="Familia Cracel" w:date="2014-01-09T16:57:00Z">
          <w:pPr>
            <w:pStyle w:val="Newpage"/>
            <w:numPr>
              <w:ilvl w:val="1"/>
              <w:numId w:val="10"/>
            </w:numPr>
            <w:tabs>
              <w:tab w:val="clear" w:pos="1440"/>
              <w:tab w:val="clear" w:pos="3060"/>
              <w:tab w:val="left" w:pos="720"/>
            </w:tabs>
            <w:suppressAutoHyphens/>
            <w:spacing w:before="120" w:after="120"/>
            <w:ind w:left="540" w:hanging="540"/>
            <w:jc w:val="both"/>
          </w:pPr>
        </w:pPrChange>
      </w:pPr>
      <w:ins w:id="498" w:author="Familia Cracel" w:date="2014-01-09T16:30:00Z">
        <w:r>
          <w:rPr>
            <w:rFonts w:cs="Times New Roman"/>
            <w:b w:val="0"/>
            <w:smallCaps w:val="0"/>
            <w:szCs w:val="24"/>
          </w:rPr>
          <w:t>Amount generated by</w:t>
        </w:r>
      </w:ins>
      <w:ins w:id="499" w:author="Familia Cracel" w:date="2014-01-09T16:29:00Z">
        <w:r w:rsidR="00783B9F">
          <w:rPr>
            <w:rFonts w:cs="Times New Roman"/>
            <w:b w:val="0"/>
            <w:smallCaps w:val="0"/>
            <w:szCs w:val="24"/>
          </w:rPr>
          <w:t xml:space="preserve"> </w:t>
        </w:r>
      </w:ins>
      <w:ins w:id="500" w:author="Familia Cracel" w:date="2014-01-09T16:31:00Z">
        <w:r>
          <w:rPr>
            <w:rFonts w:cs="Times New Roman"/>
            <w:b w:val="0"/>
            <w:smallCaps w:val="0"/>
            <w:szCs w:val="24"/>
          </w:rPr>
          <w:t>the benefit</w:t>
        </w:r>
      </w:ins>
      <w:ins w:id="501" w:author="Familia Cracel" w:date="2014-01-09T16:40:00Z">
        <w:r>
          <w:rPr>
            <w:rFonts w:cs="Times New Roman"/>
            <w:b w:val="0"/>
            <w:smallCaps w:val="0"/>
            <w:szCs w:val="24"/>
          </w:rPr>
          <w:t>s</w:t>
        </w:r>
      </w:ins>
      <w:ins w:id="502" w:author="Familia Cracel" w:date="2014-01-09T16:39:00Z">
        <w:r>
          <w:rPr>
            <w:rFonts w:cs="Times New Roman"/>
            <w:b w:val="0"/>
            <w:smallCaps w:val="0"/>
            <w:szCs w:val="24"/>
          </w:rPr>
          <w:t xml:space="preserve"> / </w:t>
        </w:r>
      </w:ins>
      <w:ins w:id="503" w:author="Familia Cracel" w:date="2014-01-09T16:53:00Z">
        <w:r w:rsidR="00266EDA">
          <w:rPr>
            <w:rFonts w:cs="Times New Roman"/>
            <w:b w:val="0"/>
            <w:smallCaps w:val="0"/>
            <w:szCs w:val="24"/>
          </w:rPr>
          <w:t xml:space="preserve">amount </w:t>
        </w:r>
      </w:ins>
      <w:ins w:id="504" w:author="Familia Cracel" w:date="2014-01-09T16:39:00Z">
        <w:r>
          <w:rPr>
            <w:rFonts w:cs="Times New Roman"/>
            <w:b w:val="0"/>
            <w:smallCaps w:val="0"/>
            <w:szCs w:val="24"/>
          </w:rPr>
          <w:t>estimated</w:t>
        </w:r>
      </w:ins>
      <w:ins w:id="505" w:author="Familia Cracel" w:date="2014-01-09T16:31:00Z">
        <w:r>
          <w:rPr>
            <w:rFonts w:cs="Times New Roman"/>
            <w:b w:val="0"/>
            <w:smallCaps w:val="0"/>
            <w:szCs w:val="24"/>
          </w:rPr>
          <w:t>.</w:t>
        </w:r>
      </w:ins>
    </w:p>
    <w:p w:rsidR="007A6053" w:rsidRDefault="007A6053">
      <w:pPr>
        <w:pStyle w:val="Newpage"/>
        <w:numPr>
          <w:ilvl w:val="3"/>
          <w:numId w:val="5"/>
        </w:numPr>
        <w:tabs>
          <w:tab w:val="clear" w:pos="1440"/>
          <w:tab w:val="clear" w:pos="3060"/>
          <w:tab w:val="left" w:pos="720"/>
        </w:tabs>
        <w:suppressAutoHyphens/>
        <w:ind w:left="1094" w:hanging="547"/>
        <w:jc w:val="both"/>
        <w:rPr>
          <w:ins w:id="506" w:author="Familia Cracel" w:date="2014-01-09T16:31:00Z"/>
          <w:rFonts w:cs="Times New Roman"/>
          <w:b w:val="0"/>
          <w:smallCaps w:val="0"/>
          <w:szCs w:val="24"/>
        </w:rPr>
        <w:pPrChange w:id="507" w:author="Familia Cracel" w:date="2014-01-09T16:57:00Z">
          <w:pPr>
            <w:pStyle w:val="Newpage"/>
            <w:numPr>
              <w:ilvl w:val="1"/>
              <w:numId w:val="10"/>
            </w:numPr>
            <w:tabs>
              <w:tab w:val="clear" w:pos="1440"/>
              <w:tab w:val="clear" w:pos="3060"/>
              <w:tab w:val="left" w:pos="720"/>
            </w:tabs>
            <w:suppressAutoHyphens/>
            <w:spacing w:before="120" w:after="120"/>
            <w:ind w:left="540" w:hanging="540"/>
            <w:jc w:val="both"/>
          </w:pPr>
        </w:pPrChange>
      </w:pPr>
      <w:ins w:id="508" w:author="Familia Cracel" w:date="2014-01-09T16:40:00Z">
        <w:r>
          <w:rPr>
            <w:rFonts w:cs="Times New Roman"/>
            <w:b w:val="0"/>
            <w:smallCaps w:val="0"/>
            <w:szCs w:val="24"/>
          </w:rPr>
          <w:lastRenderedPageBreak/>
          <w:t xml:space="preserve">Benefits </w:t>
        </w:r>
      </w:ins>
      <w:ins w:id="509" w:author="Familia Cracel" w:date="2014-01-09T16:34:00Z">
        <w:r>
          <w:rPr>
            <w:rFonts w:cs="Times New Roman"/>
            <w:b w:val="0"/>
            <w:smallCaps w:val="0"/>
            <w:szCs w:val="24"/>
          </w:rPr>
          <w:t>Net Present Value (NPV)</w:t>
        </w:r>
      </w:ins>
      <w:ins w:id="510" w:author="Familia Cracel" w:date="2014-01-09T16:39:00Z">
        <w:r>
          <w:rPr>
            <w:rFonts w:cs="Times New Roman"/>
            <w:b w:val="0"/>
            <w:smallCaps w:val="0"/>
            <w:szCs w:val="24"/>
          </w:rPr>
          <w:t xml:space="preserve"> / </w:t>
        </w:r>
      </w:ins>
      <w:ins w:id="511" w:author="Familia Cracel" w:date="2014-01-09T16:53:00Z">
        <w:r w:rsidR="00266EDA">
          <w:rPr>
            <w:rFonts w:cs="Times New Roman"/>
            <w:b w:val="0"/>
            <w:smallCaps w:val="0"/>
            <w:szCs w:val="24"/>
          </w:rPr>
          <w:t xml:space="preserve">NPV </w:t>
        </w:r>
      </w:ins>
      <w:ins w:id="512" w:author="Familia Cracel" w:date="2014-01-09T16:39:00Z">
        <w:r>
          <w:rPr>
            <w:rFonts w:cs="Times New Roman"/>
            <w:b w:val="0"/>
            <w:smallCaps w:val="0"/>
            <w:szCs w:val="24"/>
          </w:rPr>
          <w:t>estimated</w:t>
        </w:r>
      </w:ins>
    </w:p>
    <w:p w:rsidR="007A6053" w:rsidRDefault="007A6053">
      <w:pPr>
        <w:pStyle w:val="Newpage"/>
        <w:numPr>
          <w:ilvl w:val="3"/>
          <w:numId w:val="5"/>
        </w:numPr>
        <w:tabs>
          <w:tab w:val="clear" w:pos="1440"/>
          <w:tab w:val="clear" w:pos="3060"/>
          <w:tab w:val="left" w:pos="720"/>
        </w:tabs>
        <w:suppressAutoHyphens/>
        <w:ind w:left="1094" w:hanging="547"/>
        <w:jc w:val="both"/>
        <w:rPr>
          <w:ins w:id="513" w:author="Familia Cracel" w:date="2014-01-09T16:38:00Z"/>
          <w:rFonts w:cs="Times New Roman"/>
          <w:b w:val="0"/>
          <w:smallCaps w:val="0"/>
          <w:szCs w:val="24"/>
        </w:rPr>
        <w:pPrChange w:id="514" w:author="Familia Cracel" w:date="2014-01-09T16:57:00Z">
          <w:pPr>
            <w:pStyle w:val="Newpage"/>
            <w:numPr>
              <w:ilvl w:val="1"/>
              <w:numId w:val="10"/>
            </w:numPr>
            <w:tabs>
              <w:tab w:val="clear" w:pos="1440"/>
              <w:tab w:val="clear" w:pos="3060"/>
              <w:tab w:val="left" w:pos="720"/>
            </w:tabs>
            <w:suppressAutoHyphens/>
            <w:spacing w:before="120" w:after="120"/>
            <w:ind w:left="540" w:hanging="540"/>
            <w:jc w:val="both"/>
          </w:pPr>
        </w:pPrChange>
      </w:pPr>
      <w:ins w:id="515" w:author="Familia Cracel" w:date="2014-01-09T16:40:00Z">
        <w:r>
          <w:rPr>
            <w:rFonts w:cs="Times New Roman"/>
            <w:b w:val="0"/>
            <w:smallCaps w:val="0"/>
            <w:szCs w:val="24"/>
          </w:rPr>
          <w:t xml:space="preserve">Benefits </w:t>
        </w:r>
      </w:ins>
      <w:ins w:id="516" w:author="Familia Cracel" w:date="2014-01-09T16:32:00Z">
        <w:r>
          <w:rPr>
            <w:rFonts w:cs="Times New Roman"/>
            <w:b w:val="0"/>
            <w:smallCaps w:val="0"/>
            <w:szCs w:val="24"/>
          </w:rPr>
          <w:t xml:space="preserve">Internal </w:t>
        </w:r>
      </w:ins>
      <w:ins w:id="517" w:author="Familia Cracel" w:date="2014-01-09T16:33:00Z">
        <w:r>
          <w:rPr>
            <w:rFonts w:cs="Times New Roman"/>
            <w:b w:val="0"/>
            <w:smallCaps w:val="0"/>
            <w:szCs w:val="24"/>
          </w:rPr>
          <w:t>Rate of Return (IRR)</w:t>
        </w:r>
      </w:ins>
      <w:ins w:id="518" w:author="Familia Cracel" w:date="2014-01-09T16:39:00Z">
        <w:r>
          <w:rPr>
            <w:rFonts w:cs="Times New Roman"/>
            <w:b w:val="0"/>
            <w:smallCaps w:val="0"/>
            <w:szCs w:val="24"/>
          </w:rPr>
          <w:t xml:space="preserve"> / </w:t>
        </w:r>
      </w:ins>
      <w:ins w:id="519" w:author="Familia Cracel" w:date="2014-01-09T16:53:00Z">
        <w:r w:rsidR="00266EDA">
          <w:rPr>
            <w:rFonts w:cs="Times New Roman"/>
            <w:b w:val="0"/>
            <w:smallCaps w:val="0"/>
            <w:szCs w:val="24"/>
          </w:rPr>
          <w:t xml:space="preserve">IRR </w:t>
        </w:r>
      </w:ins>
      <w:ins w:id="520" w:author="Familia Cracel" w:date="2014-01-09T16:39:00Z">
        <w:r>
          <w:rPr>
            <w:rFonts w:cs="Times New Roman"/>
            <w:b w:val="0"/>
            <w:smallCaps w:val="0"/>
            <w:szCs w:val="24"/>
          </w:rPr>
          <w:t>estimated</w:t>
        </w:r>
      </w:ins>
    </w:p>
    <w:p w:rsidR="007A6053" w:rsidRPr="00424F44" w:rsidRDefault="00EB5274">
      <w:pPr>
        <w:pStyle w:val="Newpage"/>
        <w:numPr>
          <w:ilvl w:val="3"/>
          <w:numId w:val="5"/>
        </w:numPr>
        <w:tabs>
          <w:tab w:val="clear" w:pos="1440"/>
          <w:tab w:val="clear" w:pos="3060"/>
          <w:tab w:val="left" w:pos="720"/>
        </w:tabs>
        <w:suppressAutoHyphens/>
        <w:ind w:left="1094" w:hanging="547"/>
        <w:jc w:val="both"/>
        <w:rPr>
          <w:rFonts w:cs="Times New Roman"/>
          <w:b w:val="0"/>
          <w:smallCaps w:val="0"/>
          <w:szCs w:val="24"/>
        </w:rPr>
        <w:pPrChange w:id="521" w:author="Familia Cracel" w:date="2014-01-09T16:57:00Z">
          <w:pPr>
            <w:pStyle w:val="Newpage"/>
            <w:numPr>
              <w:ilvl w:val="1"/>
              <w:numId w:val="10"/>
            </w:numPr>
            <w:tabs>
              <w:tab w:val="clear" w:pos="1440"/>
              <w:tab w:val="clear" w:pos="3060"/>
              <w:tab w:val="left" w:pos="720"/>
            </w:tabs>
            <w:suppressAutoHyphens/>
            <w:spacing w:before="120" w:after="120"/>
            <w:ind w:left="540" w:hanging="540"/>
            <w:jc w:val="both"/>
          </w:pPr>
        </w:pPrChange>
      </w:pPr>
      <w:ins w:id="522" w:author="Familia Cracel" w:date="2014-01-09T16:40:00Z">
        <w:r>
          <w:rPr>
            <w:rFonts w:cs="Times New Roman"/>
            <w:b w:val="0"/>
            <w:smallCaps w:val="0"/>
            <w:szCs w:val="24"/>
          </w:rPr>
          <w:t xml:space="preserve">Benefits </w:t>
        </w:r>
      </w:ins>
      <w:ins w:id="523" w:author="Familia Cracel" w:date="2014-01-09T16:38:00Z">
        <w:r w:rsidR="007A6053">
          <w:rPr>
            <w:rFonts w:cs="Times New Roman"/>
            <w:b w:val="0"/>
            <w:smallCaps w:val="0"/>
            <w:szCs w:val="24"/>
          </w:rPr>
          <w:t>Accumulated Net Present Value</w:t>
        </w:r>
      </w:ins>
      <w:ins w:id="524" w:author="Familia Cracel" w:date="2014-01-09T16:54:00Z">
        <w:r w:rsidR="00266EDA">
          <w:rPr>
            <w:rFonts w:cs="Times New Roman"/>
            <w:b w:val="0"/>
            <w:smallCaps w:val="0"/>
            <w:szCs w:val="24"/>
          </w:rPr>
          <w:t xml:space="preserve"> (ANPV)</w:t>
        </w:r>
      </w:ins>
      <w:ins w:id="525" w:author="Familia Cracel" w:date="2014-01-09T16:39:00Z">
        <w:r w:rsidR="007A6053">
          <w:rPr>
            <w:rFonts w:cs="Times New Roman"/>
            <w:b w:val="0"/>
            <w:smallCaps w:val="0"/>
            <w:szCs w:val="24"/>
          </w:rPr>
          <w:t xml:space="preserve"> / </w:t>
        </w:r>
      </w:ins>
      <w:ins w:id="526" w:author="Familia Cracel" w:date="2014-01-09T16:54:00Z">
        <w:r w:rsidR="00266EDA">
          <w:rPr>
            <w:rFonts w:cs="Times New Roman"/>
            <w:b w:val="0"/>
            <w:smallCaps w:val="0"/>
            <w:szCs w:val="24"/>
          </w:rPr>
          <w:t xml:space="preserve">ANPV </w:t>
        </w:r>
      </w:ins>
      <w:ins w:id="527" w:author="Familia Cracel" w:date="2014-01-09T16:39:00Z">
        <w:r w:rsidR="007A6053">
          <w:rPr>
            <w:rFonts w:cs="Times New Roman"/>
            <w:b w:val="0"/>
            <w:smallCaps w:val="0"/>
            <w:szCs w:val="24"/>
          </w:rPr>
          <w:t>estimated / total investment.</w:t>
        </w:r>
      </w:ins>
    </w:p>
    <w:p w:rsidR="00424F44" w:rsidRDefault="007258F3"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2F23FE">
        <w:rPr>
          <w:rFonts w:ascii="Times New Roman" w:hAnsi="Times New Roman"/>
          <w:b/>
          <w:sz w:val="24"/>
          <w:szCs w:val="24"/>
        </w:rPr>
        <w:t>Reporting evaluation results.</w:t>
      </w:r>
    </w:p>
    <w:p w:rsidR="00820E96" w:rsidRPr="00424F44"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424F44">
        <w:rPr>
          <w:rFonts w:cs="Times New Roman"/>
          <w:b w:val="0"/>
          <w:smallCaps w:val="0"/>
          <w:szCs w:val="24"/>
        </w:rPr>
        <w:t xml:space="preserve">The team will evaluate the achievement of the objectives of the program, using as a reference the targets and indicators set in the Policy Matrix and Results Matrix. Monitoring of the goals included in the Policy Matrix will be carried out by the project team with input from an independent consultant, whose services will be financed with budget for the preparation of the last operation of the programmatic series (see draft Terms of Reference in Annex I below). </w:t>
      </w:r>
    </w:p>
    <w:p w:rsidR="00820E96" w:rsidRPr="00424F44"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424F44">
        <w:rPr>
          <w:rFonts w:cs="Times New Roman"/>
          <w:b w:val="0"/>
          <w:smallCaps w:val="0"/>
          <w:szCs w:val="24"/>
        </w:rPr>
        <w:t xml:space="preserve">The means of verification (MOVs) matrix will be the source of information that determines compliance with the policy goals.  The consultancy will begin two months after the disbursement of the final operation by the Bank. </w:t>
      </w:r>
    </w:p>
    <w:p w:rsidR="00820E96" w:rsidRPr="00424F44"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424F44">
        <w:rPr>
          <w:rFonts w:cs="Times New Roman"/>
          <w:b w:val="0"/>
          <w:smallCaps w:val="0"/>
          <w:szCs w:val="24"/>
        </w:rPr>
        <w:t>The consultant will assess compliance with the policy goals and their sustainability over time, as well as the outcome targets included in the Program’s Results Matrix.  The consultancy will begin once the program is completed.</w:t>
      </w:r>
    </w:p>
    <w:p w:rsidR="00820E96" w:rsidRPr="00424F44"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424F44">
        <w:rPr>
          <w:rFonts w:cs="Times New Roman"/>
          <w:b w:val="0"/>
          <w:smallCaps w:val="0"/>
          <w:szCs w:val="24"/>
        </w:rPr>
        <w:t>Performance goals will be monitored by the MOF’s Program Coordinator (PC) using the information established in the Results Matrix.  The evaluation of the program will be input for the project completion report of the operation (PCR).</w:t>
      </w:r>
    </w:p>
    <w:p w:rsidR="007031D1" w:rsidRPr="002F23FE" w:rsidRDefault="007031D1"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2F23FE">
        <w:rPr>
          <w:rFonts w:ascii="Times New Roman" w:hAnsi="Times New Roman"/>
          <w:b/>
          <w:sz w:val="24"/>
          <w:szCs w:val="24"/>
        </w:rPr>
        <w:t>Evaluation coordination, work plan and budget</w:t>
      </w:r>
    </w:p>
    <w:p w:rsidR="004F28D4" w:rsidRPr="00424F44" w:rsidRDefault="004F28D4"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424F44">
        <w:rPr>
          <w:rFonts w:cs="Times New Roman"/>
          <w:b w:val="0"/>
          <w:smallCaps w:val="0"/>
          <w:szCs w:val="24"/>
        </w:rPr>
        <w:t>The total cos</w:t>
      </w:r>
      <w:r w:rsidR="00F73808">
        <w:rPr>
          <w:rFonts w:cs="Times New Roman"/>
          <w:b w:val="0"/>
          <w:smallCaps w:val="0"/>
          <w:szCs w:val="24"/>
        </w:rPr>
        <w:t>t of the evaluation plan is US$5</w:t>
      </w:r>
      <w:r w:rsidRPr="00424F44">
        <w:rPr>
          <w:rFonts w:cs="Times New Roman"/>
          <w:b w:val="0"/>
          <w:smallCaps w:val="0"/>
          <w:szCs w:val="24"/>
        </w:rPr>
        <w:t>0.000. The IDB will hire an ind</w:t>
      </w:r>
      <w:r w:rsidR="007675A4" w:rsidRPr="00424F44">
        <w:rPr>
          <w:rFonts w:cs="Times New Roman"/>
          <w:b w:val="0"/>
          <w:smallCaps w:val="0"/>
          <w:szCs w:val="24"/>
        </w:rPr>
        <w:t xml:space="preserve">ependent consultant </w:t>
      </w:r>
      <w:r w:rsidRPr="00424F44">
        <w:rPr>
          <w:rFonts w:cs="Times New Roman"/>
          <w:b w:val="0"/>
          <w:smallCaps w:val="0"/>
          <w:szCs w:val="24"/>
        </w:rPr>
        <w:t xml:space="preserve">for preparing the </w:t>
      </w:r>
      <w:r w:rsidR="00D837E7" w:rsidRPr="00424F44">
        <w:rPr>
          <w:rFonts w:cs="Times New Roman"/>
          <w:b w:val="0"/>
          <w:smallCaps w:val="0"/>
          <w:szCs w:val="24"/>
        </w:rPr>
        <w:t>Project Completion Report (PCR)</w:t>
      </w:r>
      <w:r w:rsidRPr="00424F44">
        <w:rPr>
          <w:rFonts w:cs="Times New Roman"/>
          <w:b w:val="0"/>
          <w:smallCaps w:val="0"/>
          <w:szCs w:val="24"/>
        </w:rPr>
        <w:t>, which will be validated by the</w:t>
      </w:r>
      <w:r w:rsidR="000D5ABA" w:rsidRPr="00424F44">
        <w:rPr>
          <w:rFonts w:cs="Times New Roman"/>
          <w:b w:val="0"/>
          <w:smallCaps w:val="0"/>
          <w:szCs w:val="24"/>
        </w:rPr>
        <w:t xml:space="preserve"> MOF</w:t>
      </w:r>
      <w:r w:rsidRPr="00424F44">
        <w:rPr>
          <w:rFonts w:cs="Times New Roman"/>
          <w:b w:val="0"/>
          <w:smallCaps w:val="0"/>
          <w:szCs w:val="24"/>
        </w:rPr>
        <w:t>. The borrower is responsible for cooperating with the IDB team and the consultant(s) hired by the IDB in all the matters related with the Evaluation of this program.</w:t>
      </w:r>
    </w:p>
    <w:p w:rsidR="004F28D4" w:rsidRPr="00424F44" w:rsidRDefault="004F28D4"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424F44">
        <w:rPr>
          <w:rFonts w:cs="Times New Roman"/>
          <w:b w:val="0"/>
          <w:smallCaps w:val="0"/>
          <w:szCs w:val="24"/>
        </w:rPr>
        <w:t xml:space="preserve">The IDB Project Team will be from the Fiscal and Municipal Management Division based in Washington, DC (IFD/FMM) and the Country Office in </w:t>
      </w:r>
      <w:r w:rsidR="009B08CD">
        <w:rPr>
          <w:rFonts w:cs="Times New Roman"/>
          <w:b w:val="0"/>
          <w:smallCaps w:val="0"/>
          <w:szCs w:val="24"/>
        </w:rPr>
        <w:t>Jamaica</w:t>
      </w:r>
      <w:r w:rsidRPr="00424F44">
        <w:rPr>
          <w:rFonts w:cs="Times New Roman"/>
          <w:b w:val="0"/>
          <w:smallCaps w:val="0"/>
          <w:szCs w:val="24"/>
        </w:rPr>
        <w:t xml:space="preserve"> (CCB/C</w:t>
      </w:r>
      <w:r w:rsidR="009B08CD">
        <w:rPr>
          <w:rFonts w:cs="Times New Roman"/>
          <w:b w:val="0"/>
          <w:smallCaps w:val="0"/>
          <w:szCs w:val="24"/>
        </w:rPr>
        <w:t>JA</w:t>
      </w:r>
      <w:r w:rsidRPr="00424F44">
        <w:rPr>
          <w:rFonts w:cs="Times New Roman"/>
          <w:b w:val="0"/>
          <w:smallCaps w:val="0"/>
          <w:szCs w:val="24"/>
        </w:rPr>
        <w:t xml:space="preserve">), </w:t>
      </w:r>
      <w:bookmarkStart w:id="528" w:name="_GoBack"/>
      <w:bookmarkEnd w:id="528"/>
      <w:r w:rsidRPr="00424F44">
        <w:rPr>
          <w:rFonts w:cs="Times New Roman"/>
          <w:b w:val="0"/>
          <w:smallCaps w:val="0"/>
          <w:szCs w:val="24"/>
        </w:rPr>
        <w:t xml:space="preserve">which will be responsible for the follow-up of the Program.   </w:t>
      </w:r>
    </w:p>
    <w:p w:rsidR="0070114F" w:rsidRPr="002F23FE" w:rsidRDefault="0070114F" w:rsidP="009D145D">
      <w:pPr>
        <w:spacing w:before="120" w:after="120" w:line="240" w:lineRule="auto"/>
        <w:jc w:val="both"/>
        <w:rPr>
          <w:rFonts w:ascii="Times New Roman" w:hAnsi="Times New Roman"/>
          <w:color w:val="000000"/>
          <w:sz w:val="24"/>
          <w:szCs w:val="24"/>
        </w:rPr>
      </w:pPr>
    </w:p>
    <w:tbl>
      <w:tblPr>
        <w:tblW w:w="5413" w:type="pct"/>
        <w:tblInd w:w="-522" w:type="dxa"/>
        <w:tblLook w:val="04A0" w:firstRow="1" w:lastRow="0" w:firstColumn="1" w:lastColumn="0" w:noHBand="0" w:noVBand="1"/>
      </w:tblPr>
      <w:tblGrid>
        <w:gridCol w:w="2933"/>
        <w:gridCol w:w="474"/>
        <w:gridCol w:w="474"/>
        <w:gridCol w:w="474"/>
        <w:gridCol w:w="474"/>
        <w:gridCol w:w="474"/>
        <w:gridCol w:w="474"/>
        <w:gridCol w:w="474"/>
        <w:gridCol w:w="474"/>
        <w:gridCol w:w="474"/>
        <w:gridCol w:w="474"/>
        <w:gridCol w:w="787"/>
        <w:gridCol w:w="766"/>
        <w:gridCol w:w="939"/>
        <w:tblGridChange w:id="529">
          <w:tblGrid>
            <w:gridCol w:w="2933"/>
            <w:gridCol w:w="474"/>
            <w:gridCol w:w="474"/>
            <w:gridCol w:w="474"/>
            <w:gridCol w:w="474"/>
            <w:gridCol w:w="474"/>
            <w:gridCol w:w="474"/>
            <w:gridCol w:w="474"/>
            <w:gridCol w:w="474"/>
            <w:gridCol w:w="474"/>
            <w:gridCol w:w="474"/>
            <w:gridCol w:w="787"/>
            <w:gridCol w:w="766"/>
            <w:gridCol w:w="939"/>
          </w:tblGrid>
        </w:tblGridChange>
      </w:tblGrid>
      <w:tr w:rsidR="006464C7" w:rsidRPr="002F23FE" w:rsidTr="00F73808">
        <w:trPr>
          <w:trHeight w:val="320"/>
        </w:trPr>
        <w:tc>
          <w:tcPr>
            <w:tcW w:w="5000" w:type="pct"/>
            <w:gridSpan w:val="14"/>
            <w:tcBorders>
              <w:top w:val="single" w:sz="8" w:space="0" w:color="auto"/>
              <w:left w:val="single" w:sz="8" w:space="0" w:color="auto"/>
              <w:bottom w:val="single" w:sz="8" w:space="0" w:color="000000"/>
              <w:right w:val="single" w:sz="8" w:space="0" w:color="auto"/>
            </w:tcBorders>
            <w:shd w:val="clear" w:color="000000" w:fill="D9D9D9"/>
            <w:noWrap/>
            <w:vAlign w:val="center"/>
          </w:tcPr>
          <w:p w:rsidR="006464C7" w:rsidRPr="00D510C1" w:rsidRDefault="006464C7" w:rsidP="009D145D">
            <w:pPr>
              <w:spacing w:before="120" w:after="120" w:line="240" w:lineRule="auto"/>
              <w:jc w:val="center"/>
              <w:rPr>
                <w:rFonts w:ascii="Times New Roman" w:eastAsia="Times New Roman" w:hAnsi="Times New Roman"/>
                <w:b/>
                <w:bCs/>
                <w:color w:val="000000"/>
                <w:sz w:val="24"/>
                <w:szCs w:val="24"/>
                <w:rPrChange w:id="530" w:author="Test" w:date="2014-01-10T09:42:00Z">
                  <w:rPr>
                    <w:rFonts w:ascii="Times New Roman" w:eastAsia="Times New Roman" w:hAnsi="Times New Roman"/>
                    <w:b/>
                    <w:bCs/>
                    <w:color w:val="000000"/>
                    <w:sz w:val="20"/>
                    <w:szCs w:val="20"/>
                  </w:rPr>
                </w:rPrChange>
              </w:rPr>
            </w:pPr>
            <w:r w:rsidRPr="00D510C1">
              <w:rPr>
                <w:rFonts w:ascii="Times New Roman" w:eastAsia="Times New Roman" w:hAnsi="Times New Roman"/>
                <w:b/>
                <w:bCs/>
                <w:color w:val="000000"/>
                <w:sz w:val="24"/>
                <w:szCs w:val="24"/>
                <w:rPrChange w:id="531" w:author="Test" w:date="2014-01-10T09:42:00Z">
                  <w:rPr>
                    <w:rFonts w:ascii="Times New Roman" w:eastAsia="Times New Roman" w:hAnsi="Times New Roman"/>
                    <w:b/>
                    <w:bCs/>
                    <w:color w:val="000000"/>
                    <w:sz w:val="20"/>
                    <w:szCs w:val="20"/>
                  </w:rPr>
                </w:rPrChange>
              </w:rPr>
              <w:t xml:space="preserve">Table </w:t>
            </w:r>
            <w:ins w:id="532" w:author="Familia Cracel" w:date="2014-01-09T15:36:00Z">
              <w:r w:rsidR="00C42F2C" w:rsidRPr="00D510C1">
                <w:rPr>
                  <w:rFonts w:ascii="Times New Roman" w:eastAsia="Times New Roman" w:hAnsi="Times New Roman"/>
                  <w:b/>
                  <w:bCs/>
                  <w:color w:val="000000"/>
                  <w:sz w:val="24"/>
                  <w:szCs w:val="24"/>
                  <w:rPrChange w:id="533" w:author="Test" w:date="2014-01-10T09:42:00Z">
                    <w:rPr>
                      <w:rFonts w:ascii="Times New Roman" w:eastAsia="Times New Roman" w:hAnsi="Times New Roman"/>
                      <w:b/>
                      <w:bCs/>
                      <w:color w:val="000000"/>
                      <w:sz w:val="20"/>
                      <w:szCs w:val="20"/>
                    </w:rPr>
                  </w:rPrChange>
                </w:rPr>
                <w:t>4</w:t>
              </w:r>
            </w:ins>
            <w:del w:id="534" w:author="Familia Cracel" w:date="2014-01-09T15:36:00Z">
              <w:r w:rsidRPr="00D510C1" w:rsidDel="00C42F2C">
                <w:rPr>
                  <w:rFonts w:ascii="Times New Roman" w:eastAsia="Times New Roman" w:hAnsi="Times New Roman"/>
                  <w:b/>
                  <w:bCs/>
                  <w:color w:val="000000"/>
                  <w:sz w:val="24"/>
                  <w:szCs w:val="24"/>
                  <w:rPrChange w:id="535" w:author="Test" w:date="2014-01-10T09:42:00Z">
                    <w:rPr>
                      <w:rFonts w:ascii="Times New Roman" w:eastAsia="Times New Roman" w:hAnsi="Times New Roman"/>
                      <w:b/>
                      <w:bCs/>
                      <w:color w:val="000000"/>
                      <w:sz w:val="20"/>
                      <w:szCs w:val="20"/>
                    </w:rPr>
                  </w:rPrChange>
                </w:rPr>
                <w:delText>3</w:delText>
              </w:r>
            </w:del>
            <w:ins w:id="536" w:author="Test" w:date="2014-01-10T09:42:00Z">
              <w:r w:rsidR="00D510C1" w:rsidRPr="00D510C1">
                <w:rPr>
                  <w:rFonts w:ascii="Times New Roman" w:eastAsia="Times New Roman" w:hAnsi="Times New Roman"/>
                  <w:b/>
                  <w:bCs/>
                  <w:color w:val="000000"/>
                  <w:sz w:val="24"/>
                  <w:szCs w:val="24"/>
                  <w:rPrChange w:id="537" w:author="Test" w:date="2014-01-10T09:42:00Z">
                    <w:rPr>
                      <w:rFonts w:ascii="Times New Roman" w:eastAsia="Times New Roman" w:hAnsi="Times New Roman"/>
                      <w:b/>
                      <w:bCs/>
                      <w:color w:val="000000"/>
                      <w:sz w:val="20"/>
                      <w:szCs w:val="20"/>
                    </w:rPr>
                  </w:rPrChange>
                </w:rPr>
                <w:t xml:space="preserve">: </w:t>
              </w:r>
            </w:ins>
            <w:del w:id="538" w:author="Test" w:date="2014-01-10T09:42:00Z">
              <w:r w:rsidRPr="00D510C1" w:rsidDel="00D510C1">
                <w:rPr>
                  <w:rFonts w:ascii="Times New Roman" w:eastAsia="Times New Roman" w:hAnsi="Times New Roman"/>
                  <w:b/>
                  <w:bCs/>
                  <w:color w:val="000000"/>
                  <w:sz w:val="24"/>
                  <w:szCs w:val="24"/>
                  <w:rPrChange w:id="539" w:author="Test" w:date="2014-01-10T09:42:00Z">
                    <w:rPr>
                      <w:rFonts w:ascii="Times New Roman" w:eastAsia="Times New Roman" w:hAnsi="Times New Roman"/>
                      <w:b/>
                      <w:bCs/>
                      <w:color w:val="000000"/>
                      <w:sz w:val="20"/>
                      <w:szCs w:val="20"/>
                    </w:rPr>
                  </w:rPrChange>
                </w:rPr>
                <w:delText xml:space="preserve">. </w:delText>
              </w:r>
            </w:del>
            <w:r w:rsidRPr="00D510C1">
              <w:rPr>
                <w:rFonts w:ascii="Times New Roman" w:eastAsia="Times New Roman" w:hAnsi="Times New Roman"/>
                <w:b/>
                <w:bCs/>
                <w:color w:val="000000"/>
                <w:sz w:val="24"/>
                <w:szCs w:val="24"/>
                <w:rPrChange w:id="540" w:author="Test" w:date="2014-01-10T09:42:00Z">
                  <w:rPr>
                    <w:rFonts w:ascii="Times New Roman" w:eastAsia="Times New Roman" w:hAnsi="Times New Roman"/>
                    <w:b/>
                    <w:bCs/>
                    <w:color w:val="000000"/>
                    <w:sz w:val="20"/>
                    <w:szCs w:val="20"/>
                  </w:rPr>
                </w:rPrChange>
              </w:rPr>
              <w:t>Evaluation Work Plan</w:t>
            </w:r>
          </w:p>
        </w:tc>
      </w:tr>
      <w:tr w:rsidR="00F73808" w:rsidRPr="002F23FE" w:rsidTr="002A2100">
        <w:tblPrEx>
          <w:tblW w:w="5413" w:type="pct"/>
          <w:tblInd w:w="-522" w:type="dxa"/>
          <w:tblPrExChange w:id="541" w:author="Test" w:date="2014-01-10T10:03:00Z">
            <w:tblPrEx>
              <w:tblW w:w="5413" w:type="pct"/>
              <w:tblInd w:w="-522" w:type="dxa"/>
            </w:tblPrEx>
          </w:tblPrExChange>
        </w:tblPrEx>
        <w:trPr>
          <w:trHeight w:val="320"/>
          <w:trPrChange w:id="542" w:author="Test" w:date="2014-01-10T10:03:00Z">
            <w:trPr>
              <w:trHeight w:val="320"/>
            </w:trPr>
          </w:trPrChange>
        </w:trPr>
        <w:tc>
          <w:tcPr>
            <w:tcW w:w="1443"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Change w:id="543" w:author="Test" w:date="2014-01-10T10:03:00Z">
              <w:tcPr>
                <w:tcW w:w="1443"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Activity</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Change w:id="544" w:author="Test" w:date="2014-01-10T10:03:00Z">
              <w:tcPr>
                <w:tcW w:w="466" w:type="pct"/>
                <w:gridSpan w:val="2"/>
                <w:tcBorders>
                  <w:top w:val="single" w:sz="8" w:space="0" w:color="auto"/>
                  <w:left w:val="nil"/>
                  <w:bottom w:val="single" w:sz="8" w:space="0" w:color="auto"/>
                  <w:right w:val="single" w:sz="8" w:space="0" w:color="000000"/>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2014</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Change w:id="545" w:author="Test" w:date="2014-01-10T10:03:00Z">
              <w:tcPr>
                <w:tcW w:w="466" w:type="pct"/>
                <w:gridSpan w:val="2"/>
                <w:tcBorders>
                  <w:top w:val="single" w:sz="8" w:space="0" w:color="auto"/>
                  <w:left w:val="nil"/>
                  <w:bottom w:val="single" w:sz="8" w:space="0" w:color="auto"/>
                  <w:right w:val="single" w:sz="8" w:space="0" w:color="000000"/>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2015</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Change w:id="546" w:author="Test" w:date="2014-01-10T10:03:00Z">
              <w:tcPr>
                <w:tcW w:w="466" w:type="pct"/>
                <w:gridSpan w:val="2"/>
                <w:tcBorders>
                  <w:top w:val="single" w:sz="8" w:space="0" w:color="auto"/>
                  <w:left w:val="nil"/>
                  <w:bottom w:val="single" w:sz="8" w:space="0" w:color="auto"/>
                  <w:right w:val="single" w:sz="8" w:space="0" w:color="000000"/>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2016</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Change w:id="547" w:author="Test" w:date="2014-01-10T10:03:00Z">
              <w:tcPr>
                <w:tcW w:w="466" w:type="pct"/>
                <w:gridSpan w:val="2"/>
                <w:tcBorders>
                  <w:top w:val="single" w:sz="8" w:space="0" w:color="auto"/>
                  <w:left w:val="nil"/>
                  <w:bottom w:val="single" w:sz="8" w:space="0" w:color="auto"/>
                  <w:right w:val="single" w:sz="8" w:space="0" w:color="000000"/>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2017</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Change w:id="548" w:author="Test" w:date="2014-01-10T10:03:00Z">
              <w:tcPr>
                <w:tcW w:w="466" w:type="pct"/>
                <w:gridSpan w:val="2"/>
                <w:tcBorders>
                  <w:top w:val="single" w:sz="8" w:space="0" w:color="auto"/>
                  <w:left w:val="nil"/>
                  <w:bottom w:val="single" w:sz="8" w:space="0" w:color="auto"/>
                  <w:right w:val="single" w:sz="8" w:space="0" w:color="000000"/>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2018</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Change w:id="549" w:author="Test" w:date="2014-01-10T10:03:00Z">
              <w:tcPr>
                <w:tcW w:w="387"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Resp</w:t>
            </w:r>
            <w:r w:rsidR="00F942BB" w:rsidRPr="002F23FE">
              <w:rPr>
                <w:rFonts w:ascii="Times New Roman" w:eastAsia="Times New Roman" w:hAnsi="Times New Roman"/>
                <w:b/>
                <w:bCs/>
                <w:color w:val="000000"/>
                <w:sz w:val="20"/>
                <w:szCs w:val="20"/>
              </w:rPr>
              <w:t>.</w:t>
            </w:r>
          </w:p>
        </w:tc>
        <w:tc>
          <w:tcPr>
            <w:tcW w:w="377"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Change w:id="550" w:author="Test" w:date="2014-01-10T10:03:00Z">
              <w:tcPr>
                <w:tcW w:w="377"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tcPrChange>
          </w:tcPr>
          <w:p w:rsidR="00133CAC"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Costs</w:t>
            </w:r>
          </w:p>
          <w:p w:rsidR="00F73808" w:rsidRPr="002F23FE" w:rsidRDefault="00F73808" w:rsidP="009D145D">
            <w:pPr>
              <w:spacing w:before="120" w:after="120" w:line="240" w:lineRule="auto"/>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US$</w:t>
            </w:r>
          </w:p>
        </w:tc>
        <w:tc>
          <w:tcPr>
            <w:tcW w:w="462"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Change w:id="551" w:author="Test" w:date="2014-01-10T10:03:00Z">
              <w:tcPr>
                <w:tcW w:w="462"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tcPrChange>
          </w:tcPr>
          <w:p w:rsidR="00133CAC" w:rsidRPr="002F23FE" w:rsidRDefault="00133CAC"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Funding</w:t>
            </w:r>
          </w:p>
        </w:tc>
      </w:tr>
      <w:tr w:rsidR="00F73808" w:rsidRPr="002F23FE" w:rsidTr="00F73808">
        <w:trPr>
          <w:trHeight w:val="320"/>
        </w:trPr>
        <w:tc>
          <w:tcPr>
            <w:tcW w:w="1443" w:type="pct"/>
            <w:vMerge/>
            <w:tcBorders>
              <w:top w:val="single" w:sz="8" w:space="0" w:color="auto"/>
              <w:left w:val="single" w:sz="8" w:space="0" w:color="auto"/>
              <w:bottom w:val="single" w:sz="8" w:space="0" w:color="000000"/>
              <w:right w:val="single" w:sz="8" w:space="0" w:color="auto"/>
            </w:tcBorders>
            <w:vAlign w:val="center"/>
            <w:hideMark/>
          </w:tcPr>
          <w:p w:rsidR="00133CAC" w:rsidRPr="002F23FE" w:rsidRDefault="00133CAC" w:rsidP="009D145D">
            <w:pPr>
              <w:spacing w:before="120" w:after="120" w:line="240" w:lineRule="auto"/>
              <w:rPr>
                <w:rFonts w:ascii="Times New Roman" w:eastAsia="Times New Roman" w:hAnsi="Times New Roman"/>
                <w:b/>
                <w:bCs/>
                <w:color w:val="000000"/>
                <w:sz w:val="20"/>
                <w:szCs w:val="20"/>
              </w:rPr>
            </w:pP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F73808" w:rsidRDefault="00133CAC" w:rsidP="009D145D">
            <w:pPr>
              <w:spacing w:before="120" w:after="120" w:line="240" w:lineRule="auto"/>
              <w:jc w:val="center"/>
              <w:rPr>
                <w:rFonts w:ascii="Times New Roman" w:eastAsia="Times New Roman" w:hAnsi="Times New Roman"/>
                <w:b/>
                <w:bCs/>
                <w:color w:val="000000"/>
                <w:sz w:val="16"/>
                <w:szCs w:val="16"/>
              </w:rPr>
            </w:pPr>
            <w:r w:rsidRPr="00F73808">
              <w:rPr>
                <w:rFonts w:ascii="Times New Roman" w:eastAsia="Times New Roman" w:hAnsi="Times New Roman"/>
                <w:b/>
                <w:bCs/>
                <w:color w:val="000000"/>
                <w:sz w:val="16"/>
                <w:szCs w:val="16"/>
              </w:rPr>
              <w:t>Dec</w:t>
            </w:r>
          </w:p>
        </w:tc>
        <w:tc>
          <w:tcPr>
            <w:tcW w:w="387" w:type="pct"/>
            <w:vMerge/>
            <w:tcBorders>
              <w:top w:val="single" w:sz="8" w:space="0" w:color="auto"/>
              <w:left w:val="single" w:sz="8" w:space="0" w:color="auto"/>
              <w:bottom w:val="single" w:sz="8" w:space="0" w:color="000000"/>
              <w:right w:val="single" w:sz="8" w:space="0" w:color="auto"/>
            </w:tcBorders>
            <w:vAlign w:val="center"/>
            <w:hideMark/>
          </w:tcPr>
          <w:p w:rsidR="00133CAC" w:rsidRPr="002F23FE" w:rsidRDefault="00133CAC" w:rsidP="009D145D">
            <w:pPr>
              <w:spacing w:before="120" w:after="120" w:line="240" w:lineRule="auto"/>
              <w:rPr>
                <w:rFonts w:ascii="Times New Roman" w:eastAsia="Times New Roman" w:hAnsi="Times New Roman"/>
                <w:b/>
                <w:bCs/>
                <w:color w:val="000000"/>
                <w:sz w:val="20"/>
                <w:szCs w:val="20"/>
              </w:rPr>
            </w:pPr>
          </w:p>
        </w:tc>
        <w:tc>
          <w:tcPr>
            <w:tcW w:w="377" w:type="pct"/>
            <w:vMerge/>
            <w:tcBorders>
              <w:top w:val="single" w:sz="8" w:space="0" w:color="auto"/>
              <w:left w:val="single" w:sz="8" w:space="0" w:color="auto"/>
              <w:bottom w:val="single" w:sz="8" w:space="0" w:color="000000"/>
              <w:right w:val="single" w:sz="8" w:space="0" w:color="auto"/>
            </w:tcBorders>
            <w:vAlign w:val="center"/>
            <w:hideMark/>
          </w:tcPr>
          <w:p w:rsidR="00133CAC" w:rsidRPr="002F23FE" w:rsidRDefault="00133CAC" w:rsidP="009D145D">
            <w:pPr>
              <w:spacing w:before="120" w:after="120" w:line="240" w:lineRule="auto"/>
              <w:rPr>
                <w:rFonts w:ascii="Times New Roman" w:eastAsia="Times New Roman" w:hAnsi="Times New Roman"/>
                <w:b/>
                <w:bCs/>
                <w:color w:val="000000"/>
                <w:sz w:val="20"/>
                <w:szCs w:val="20"/>
              </w:rPr>
            </w:pPr>
          </w:p>
        </w:tc>
        <w:tc>
          <w:tcPr>
            <w:tcW w:w="462" w:type="pct"/>
            <w:vMerge/>
            <w:tcBorders>
              <w:top w:val="single" w:sz="8" w:space="0" w:color="auto"/>
              <w:left w:val="single" w:sz="8" w:space="0" w:color="auto"/>
              <w:bottom w:val="single" w:sz="8" w:space="0" w:color="000000"/>
              <w:right w:val="single" w:sz="8" w:space="0" w:color="auto"/>
            </w:tcBorders>
            <w:vAlign w:val="center"/>
            <w:hideMark/>
          </w:tcPr>
          <w:p w:rsidR="00133CAC" w:rsidRPr="002F23FE" w:rsidRDefault="00133CAC" w:rsidP="009D145D">
            <w:pPr>
              <w:spacing w:before="120" w:after="120" w:line="240" w:lineRule="auto"/>
              <w:rPr>
                <w:rFonts w:ascii="Times New Roman" w:eastAsia="Times New Roman" w:hAnsi="Times New Roman"/>
                <w:b/>
                <w:bCs/>
                <w:color w:val="000000"/>
                <w:sz w:val="20"/>
                <w:szCs w:val="20"/>
              </w:rPr>
            </w:pPr>
          </w:p>
        </w:tc>
      </w:tr>
      <w:tr w:rsidR="00F73808" w:rsidRPr="002F23FE"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Progress Reports</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auto"/>
            <w:noWrap/>
            <w:vAlign w:val="center"/>
            <w:hideMark/>
          </w:tcPr>
          <w:p w:rsidR="00F73808" w:rsidRDefault="00133CAC" w:rsidP="00F73808">
            <w:pPr>
              <w:spacing w:before="120" w:after="120" w:line="240" w:lineRule="auto"/>
              <w:jc w:val="center"/>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BID/</w:t>
            </w:r>
          </w:p>
          <w:p w:rsidR="00133CAC" w:rsidRPr="002F23FE" w:rsidRDefault="00F73808" w:rsidP="00F73808">
            <w:pPr>
              <w:spacing w:before="120" w:after="12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MOF</w:t>
            </w:r>
          </w:p>
        </w:tc>
        <w:tc>
          <w:tcPr>
            <w:tcW w:w="377" w:type="pct"/>
            <w:tcBorders>
              <w:top w:val="nil"/>
              <w:left w:val="nil"/>
              <w:bottom w:val="single" w:sz="8" w:space="0" w:color="auto"/>
              <w:right w:val="single" w:sz="8" w:space="0" w:color="auto"/>
            </w:tcBorders>
            <w:shd w:val="clear" w:color="auto" w:fill="auto"/>
            <w:noWrap/>
            <w:vAlign w:val="center"/>
            <w:hideMark/>
          </w:tcPr>
          <w:p w:rsidR="00133CAC" w:rsidRPr="002F23FE" w:rsidRDefault="00452D09" w:rsidP="009D145D">
            <w:pPr>
              <w:spacing w:before="120" w:after="120" w:line="240" w:lineRule="auto"/>
              <w:jc w:val="right"/>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20,000</w:t>
            </w:r>
            <w:r w:rsidR="00133CAC" w:rsidRPr="002F23FE">
              <w:rPr>
                <w:rFonts w:ascii="Times New Roman" w:eastAsia="Times New Roman" w:hAnsi="Times New Roman"/>
                <w:color w:val="000000"/>
                <w:sz w:val="20"/>
                <w:szCs w:val="20"/>
              </w:rPr>
              <w:t xml:space="preserve"> </w:t>
            </w:r>
          </w:p>
        </w:tc>
        <w:tc>
          <w:tcPr>
            <w:tcW w:w="462"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jc w:val="center"/>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BID</w:t>
            </w:r>
          </w:p>
        </w:tc>
      </w:tr>
      <w:tr w:rsidR="00F73808" w:rsidRPr="002F23FE"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Evaluation Report</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2F23FE" w:rsidRDefault="00133CAC"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jc w:val="center"/>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hideMark/>
          </w:tcPr>
          <w:p w:rsidR="00133CAC" w:rsidRPr="002F23FE" w:rsidRDefault="00452D09" w:rsidP="009D145D">
            <w:pPr>
              <w:spacing w:before="120" w:after="120" w:line="240" w:lineRule="auto"/>
              <w:jc w:val="right"/>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10,000</w:t>
            </w:r>
            <w:r w:rsidR="00133CAC" w:rsidRPr="002F23FE">
              <w:rPr>
                <w:rFonts w:ascii="Times New Roman" w:eastAsia="Times New Roman" w:hAnsi="Times New Roman"/>
                <w:color w:val="000000"/>
                <w:sz w:val="20"/>
                <w:szCs w:val="20"/>
              </w:rPr>
              <w:t xml:space="preserve"> </w:t>
            </w:r>
          </w:p>
        </w:tc>
        <w:tc>
          <w:tcPr>
            <w:tcW w:w="462" w:type="pct"/>
            <w:tcBorders>
              <w:top w:val="nil"/>
              <w:left w:val="nil"/>
              <w:bottom w:val="single" w:sz="8" w:space="0" w:color="auto"/>
              <w:right w:val="single" w:sz="8" w:space="0" w:color="auto"/>
            </w:tcBorders>
            <w:shd w:val="clear" w:color="auto" w:fill="auto"/>
            <w:noWrap/>
            <w:vAlign w:val="center"/>
            <w:hideMark/>
          </w:tcPr>
          <w:p w:rsidR="00133CAC" w:rsidRPr="002F23FE" w:rsidRDefault="00133CAC" w:rsidP="009D145D">
            <w:pPr>
              <w:spacing w:before="120" w:after="120" w:line="240" w:lineRule="auto"/>
              <w:jc w:val="center"/>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BID</w:t>
            </w:r>
          </w:p>
        </w:tc>
      </w:tr>
      <w:tr w:rsidR="00F73808" w:rsidRPr="002F23FE"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tcPr>
          <w:p w:rsidR="00F73808" w:rsidRPr="002F23FE" w:rsidRDefault="00622B27" w:rsidP="009D145D">
            <w:pPr>
              <w:spacing w:before="120" w:after="12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Ex-Post </w:t>
            </w:r>
            <w:r w:rsidR="00F73808">
              <w:rPr>
                <w:rFonts w:ascii="Times New Roman" w:eastAsia="Times New Roman" w:hAnsi="Times New Roman"/>
                <w:color w:val="000000"/>
                <w:sz w:val="20"/>
                <w:szCs w:val="20"/>
              </w:rPr>
              <w:t>Financing Evaluation</w:t>
            </w:r>
          </w:p>
        </w:tc>
        <w:tc>
          <w:tcPr>
            <w:tcW w:w="233"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single" w:sz="8" w:space="0" w:color="auto"/>
              <w:left w:val="single" w:sz="8" w:space="0" w:color="auto"/>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single" w:sz="8" w:space="0" w:color="auto"/>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FFFFFF" w:themeFill="background1"/>
            <w:noWrap/>
            <w:vAlign w:val="center"/>
          </w:tcPr>
          <w:p w:rsidR="00F73808" w:rsidRPr="002F23FE"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tcPr>
          <w:p w:rsidR="00F73808" w:rsidRPr="002F23FE" w:rsidRDefault="00F73808" w:rsidP="00773F3B">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FFFFFF" w:themeFill="background1"/>
            <w:noWrap/>
            <w:vAlign w:val="center"/>
          </w:tcPr>
          <w:p w:rsidR="00F73808" w:rsidRPr="002F23FE" w:rsidRDefault="00F73808" w:rsidP="009D145D">
            <w:pPr>
              <w:spacing w:before="120" w:after="12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10,000</w:t>
            </w:r>
          </w:p>
        </w:tc>
        <w:tc>
          <w:tcPr>
            <w:tcW w:w="462" w:type="pct"/>
            <w:tcBorders>
              <w:top w:val="nil"/>
              <w:left w:val="nil"/>
              <w:bottom w:val="single" w:sz="8" w:space="0" w:color="auto"/>
              <w:right w:val="single" w:sz="8" w:space="0" w:color="auto"/>
            </w:tcBorders>
            <w:shd w:val="clear" w:color="auto" w:fill="auto"/>
            <w:noWrap/>
            <w:vAlign w:val="center"/>
          </w:tcPr>
          <w:p w:rsidR="00F73808" w:rsidRPr="002F23FE" w:rsidRDefault="00F73808" w:rsidP="009D145D">
            <w:pPr>
              <w:spacing w:before="120" w:after="12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BID</w:t>
            </w:r>
          </w:p>
        </w:tc>
      </w:tr>
      <w:tr w:rsidR="00F73808" w:rsidRPr="002F23FE"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lastRenderedPageBreak/>
              <w:t xml:space="preserve">Project Completion Report (PCR)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F73808" w:rsidRPr="002F23FE" w:rsidRDefault="00F73808" w:rsidP="009D145D">
            <w:pPr>
              <w:spacing w:before="120" w:after="120" w:line="240" w:lineRule="auto"/>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FFFFFF" w:themeFill="background1"/>
            <w:noWrap/>
            <w:vAlign w:val="center"/>
            <w:hideMark/>
          </w:tcPr>
          <w:p w:rsidR="00F73808" w:rsidRPr="002F23FE" w:rsidRDefault="00F73808" w:rsidP="009D145D">
            <w:pPr>
              <w:spacing w:before="120" w:after="120" w:line="240" w:lineRule="auto"/>
              <w:jc w:val="center"/>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jc w:val="right"/>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 xml:space="preserve">10,000 </w:t>
            </w:r>
          </w:p>
        </w:tc>
        <w:tc>
          <w:tcPr>
            <w:tcW w:w="462"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jc w:val="center"/>
              <w:rPr>
                <w:rFonts w:ascii="Times New Roman" w:eastAsia="Times New Roman" w:hAnsi="Times New Roman"/>
                <w:color w:val="000000"/>
                <w:sz w:val="20"/>
                <w:szCs w:val="20"/>
              </w:rPr>
            </w:pPr>
            <w:r w:rsidRPr="002F23FE">
              <w:rPr>
                <w:rFonts w:ascii="Times New Roman" w:eastAsia="Times New Roman" w:hAnsi="Times New Roman"/>
                <w:color w:val="000000"/>
                <w:sz w:val="20"/>
                <w:szCs w:val="20"/>
              </w:rPr>
              <w:t>BID</w:t>
            </w:r>
          </w:p>
        </w:tc>
      </w:tr>
      <w:tr w:rsidR="00F73808" w:rsidRPr="002F23FE"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Total</w:t>
            </w:r>
          </w:p>
        </w:tc>
        <w:tc>
          <w:tcPr>
            <w:tcW w:w="2719" w:type="pct"/>
            <w:gridSpan w:val="11"/>
            <w:tcBorders>
              <w:top w:val="single" w:sz="8" w:space="0" w:color="auto"/>
              <w:left w:val="nil"/>
              <w:bottom w:val="single" w:sz="8" w:space="0" w:color="auto"/>
              <w:right w:val="single" w:sz="8" w:space="0" w:color="000000"/>
            </w:tcBorders>
            <w:shd w:val="clear" w:color="auto" w:fill="auto"/>
            <w:noWrap/>
            <w:vAlign w:val="center"/>
            <w:hideMark/>
          </w:tcPr>
          <w:p w:rsidR="00F73808" w:rsidRPr="002F23FE" w:rsidRDefault="00F73808"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 </w:t>
            </w:r>
          </w:p>
        </w:tc>
        <w:tc>
          <w:tcPr>
            <w:tcW w:w="377"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jc w:val="right"/>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5</w:t>
            </w:r>
            <w:r w:rsidRPr="002F23FE">
              <w:rPr>
                <w:rFonts w:ascii="Times New Roman" w:eastAsia="Times New Roman" w:hAnsi="Times New Roman"/>
                <w:b/>
                <w:bCs/>
                <w:color w:val="000000"/>
                <w:sz w:val="20"/>
                <w:szCs w:val="20"/>
              </w:rPr>
              <w:t xml:space="preserve">0,000 </w:t>
            </w:r>
          </w:p>
        </w:tc>
        <w:tc>
          <w:tcPr>
            <w:tcW w:w="462" w:type="pct"/>
            <w:tcBorders>
              <w:top w:val="nil"/>
              <w:left w:val="nil"/>
              <w:bottom w:val="single" w:sz="8" w:space="0" w:color="auto"/>
              <w:right w:val="single" w:sz="8" w:space="0" w:color="auto"/>
            </w:tcBorders>
            <w:shd w:val="clear" w:color="auto" w:fill="auto"/>
            <w:noWrap/>
            <w:vAlign w:val="center"/>
            <w:hideMark/>
          </w:tcPr>
          <w:p w:rsidR="00F73808" w:rsidRPr="002F23FE" w:rsidRDefault="00F73808" w:rsidP="009D145D">
            <w:pPr>
              <w:spacing w:before="120" w:after="120" w:line="240" w:lineRule="auto"/>
              <w:jc w:val="center"/>
              <w:rPr>
                <w:rFonts w:ascii="Times New Roman" w:eastAsia="Times New Roman" w:hAnsi="Times New Roman"/>
                <w:b/>
                <w:bCs/>
                <w:color w:val="000000"/>
                <w:sz w:val="20"/>
                <w:szCs w:val="20"/>
              </w:rPr>
            </w:pPr>
            <w:r w:rsidRPr="002F23FE">
              <w:rPr>
                <w:rFonts w:ascii="Times New Roman" w:eastAsia="Times New Roman" w:hAnsi="Times New Roman"/>
                <w:b/>
                <w:bCs/>
                <w:color w:val="000000"/>
                <w:sz w:val="20"/>
                <w:szCs w:val="20"/>
              </w:rPr>
              <w:t> </w:t>
            </w:r>
          </w:p>
        </w:tc>
      </w:tr>
    </w:tbl>
    <w:p w:rsidR="00133CAC" w:rsidRPr="002F23FE" w:rsidRDefault="00133CAC" w:rsidP="009D145D">
      <w:pPr>
        <w:spacing w:before="120" w:after="120" w:line="240" w:lineRule="auto"/>
        <w:jc w:val="both"/>
        <w:rPr>
          <w:rFonts w:ascii="Times New Roman" w:hAnsi="Times New Roman"/>
          <w:color w:val="000000"/>
          <w:sz w:val="24"/>
          <w:szCs w:val="24"/>
        </w:rPr>
      </w:pPr>
    </w:p>
    <w:p w:rsidR="005210DA" w:rsidRPr="002F23FE" w:rsidRDefault="005210DA" w:rsidP="009D145D">
      <w:pPr>
        <w:spacing w:before="120" w:after="120" w:line="240" w:lineRule="auto"/>
        <w:jc w:val="both"/>
        <w:rPr>
          <w:rFonts w:ascii="Times New Roman" w:hAnsi="Times New Roman"/>
          <w:sz w:val="24"/>
          <w:szCs w:val="24"/>
        </w:rPr>
      </w:pPr>
    </w:p>
    <w:p w:rsidR="001B5186" w:rsidRPr="002F23FE" w:rsidRDefault="001B5186" w:rsidP="009D145D">
      <w:pPr>
        <w:spacing w:before="120" w:after="120" w:line="240" w:lineRule="auto"/>
        <w:jc w:val="both"/>
        <w:rPr>
          <w:rFonts w:ascii="Times New Roman" w:hAnsi="Times New Roman"/>
          <w:sz w:val="24"/>
          <w:szCs w:val="24"/>
        </w:rPr>
        <w:sectPr w:rsidR="001B5186" w:rsidRPr="002F23FE" w:rsidSect="00F73808">
          <w:pgSz w:w="12240" w:h="15840"/>
          <w:pgMar w:top="1440" w:right="1440" w:bottom="1440" w:left="1627" w:header="720" w:footer="720" w:gutter="0"/>
          <w:cols w:space="720"/>
          <w:docGrid w:linePitch="360"/>
        </w:sectPr>
      </w:pPr>
    </w:p>
    <w:p w:rsidR="000B5C0A" w:rsidRPr="002F23FE" w:rsidRDefault="00203E76" w:rsidP="000B5C0A">
      <w:pPr>
        <w:spacing w:before="120" w:after="120" w:line="240" w:lineRule="auto"/>
        <w:jc w:val="center"/>
        <w:rPr>
          <w:rFonts w:ascii="Times New Roman" w:hAnsi="Times New Roman"/>
          <w:b/>
          <w:sz w:val="24"/>
          <w:szCs w:val="24"/>
        </w:rPr>
        <w:pPrChange w:id="552" w:author="Test" w:date="2014-01-10T09:44:00Z">
          <w:pPr>
            <w:spacing w:before="120" w:after="120" w:line="240" w:lineRule="auto"/>
            <w:jc w:val="center"/>
          </w:pPr>
        </w:pPrChange>
      </w:pPr>
      <w:r w:rsidRPr="002F23FE">
        <w:rPr>
          <w:rFonts w:ascii="Times New Roman" w:hAnsi="Times New Roman"/>
          <w:b/>
          <w:sz w:val="24"/>
          <w:szCs w:val="24"/>
        </w:rPr>
        <w:lastRenderedPageBreak/>
        <w:t>ANNEX I</w:t>
      </w:r>
    </w:p>
    <w:p w:rsidR="00203E76" w:rsidRPr="002F23FE" w:rsidRDefault="00203E76" w:rsidP="009D145D">
      <w:pPr>
        <w:spacing w:before="120" w:after="120" w:line="240" w:lineRule="auto"/>
        <w:jc w:val="center"/>
        <w:rPr>
          <w:rFonts w:ascii="Times New Roman" w:hAnsi="Times New Roman"/>
          <w:b/>
          <w:sz w:val="24"/>
          <w:szCs w:val="24"/>
        </w:rPr>
      </w:pPr>
      <w:r w:rsidRPr="002F23FE">
        <w:rPr>
          <w:rFonts w:ascii="Times New Roman" w:hAnsi="Times New Roman"/>
          <w:b/>
          <w:sz w:val="24"/>
          <w:szCs w:val="24"/>
        </w:rPr>
        <w:t>EVALUATION CONSULTANCY</w:t>
      </w:r>
    </w:p>
    <w:p w:rsidR="00203E76" w:rsidRDefault="00203E76" w:rsidP="009D145D">
      <w:pPr>
        <w:spacing w:before="120" w:after="120" w:line="240" w:lineRule="auto"/>
        <w:jc w:val="center"/>
        <w:rPr>
          <w:ins w:id="553" w:author="Test" w:date="2014-01-10T09:44:00Z"/>
          <w:rFonts w:ascii="Times New Roman" w:hAnsi="Times New Roman"/>
          <w:b/>
          <w:sz w:val="24"/>
          <w:szCs w:val="24"/>
        </w:rPr>
      </w:pPr>
      <w:r w:rsidRPr="002F23FE">
        <w:rPr>
          <w:rFonts w:ascii="Times New Roman" w:hAnsi="Times New Roman"/>
          <w:b/>
          <w:sz w:val="24"/>
          <w:szCs w:val="24"/>
        </w:rPr>
        <w:t>DRAFT TERMS OF REFERENCE</w:t>
      </w:r>
    </w:p>
    <w:p w:rsidR="000B5C0A" w:rsidRPr="002F23FE" w:rsidRDefault="000B5C0A" w:rsidP="009D145D">
      <w:pPr>
        <w:spacing w:before="120" w:after="120" w:line="240" w:lineRule="auto"/>
        <w:jc w:val="center"/>
        <w:rPr>
          <w:rFonts w:ascii="Times New Roman" w:hAnsi="Times New Roman"/>
          <w:b/>
          <w:sz w:val="24"/>
          <w:szCs w:val="24"/>
        </w:rPr>
      </w:pPr>
    </w:p>
    <w:p w:rsidR="00203E76" w:rsidRPr="002F23FE" w:rsidRDefault="00203E76" w:rsidP="00600F7F">
      <w:pPr>
        <w:pStyle w:val="ListParagraph"/>
        <w:numPr>
          <w:ilvl w:val="0"/>
          <w:numId w:val="6"/>
        </w:numPr>
        <w:spacing w:before="120" w:after="120" w:line="240" w:lineRule="auto"/>
        <w:contextualSpacing w:val="0"/>
        <w:jc w:val="center"/>
        <w:rPr>
          <w:rFonts w:ascii="Times New Roman" w:hAnsi="Times New Roman" w:cs="Times New Roman"/>
          <w:b/>
          <w:sz w:val="24"/>
          <w:szCs w:val="24"/>
        </w:rPr>
      </w:pPr>
      <w:r w:rsidRPr="002F23FE">
        <w:rPr>
          <w:rFonts w:ascii="Times New Roman" w:hAnsi="Times New Roman" w:cs="Times New Roman"/>
          <w:b/>
          <w:sz w:val="24"/>
          <w:szCs w:val="24"/>
        </w:rPr>
        <w:t>OBJECTIVE OF THE CONSULTANCY</w:t>
      </w:r>
    </w:p>
    <w:p w:rsidR="00B02BF6" w:rsidRPr="002F23FE" w:rsidRDefault="00B02BF6" w:rsidP="009D145D">
      <w:pPr>
        <w:pStyle w:val="ListParagraph"/>
        <w:spacing w:before="120" w:after="120" w:line="240" w:lineRule="auto"/>
        <w:ind w:left="1080"/>
        <w:contextualSpacing w:val="0"/>
        <w:rPr>
          <w:rFonts w:ascii="Times New Roman" w:hAnsi="Times New Roman" w:cs="Times New Roman"/>
          <w:b/>
          <w:sz w:val="24"/>
          <w:szCs w:val="24"/>
        </w:rPr>
      </w:pPr>
    </w:p>
    <w:p w:rsidR="00203E76" w:rsidRPr="002F23FE" w:rsidRDefault="00203E76" w:rsidP="000B5C0A">
      <w:pPr>
        <w:pStyle w:val="ListParagraph"/>
        <w:numPr>
          <w:ilvl w:val="1"/>
          <w:numId w:val="6"/>
        </w:numPr>
        <w:spacing w:before="120" w:after="120" w:line="240" w:lineRule="auto"/>
        <w:ind w:hanging="720"/>
        <w:contextualSpacing w:val="0"/>
        <w:jc w:val="both"/>
        <w:rPr>
          <w:rFonts w:ascii="Times New Roman" w:hAnsi="Times New Roman" w:cs="Times New Roman"/>
          <w:sz w:val="24"/>
          <w:szCs w:val="24"/>
        </w:rPr>
        <w:pPrChange w:id="554" w:author="Test" w:date="2014-01-10T09:51:00Z">
          <w:pPr>
            <w:pStyle w:val="ListParagraph"/>
            <w:numPr>
              <w:ilvl w:val="1"/>
              <w:numId w:val="6"/>
            </w:numPr>
            <w:spacing w:before="120" w:after="120" w:line="240" w:lineRule="auto"/>
            <w:ind w:hanging="360"/>
            <w:contextualSpacing w:val="0"/>
            <w:jc w:val="both"/>
          </w:pPr>
        </w:pPrChange>
      </w:pPr>
      <w:r w:rsidRPr="002F23FE">
        <w:rPr>
          <w:rFonts w:ascii="Times New Roman" w:hAnsi="Times New Roman" w:cs="Times New Roman"/>
          <w:sz w:val="24"/>
          <w:szCs w:val="24"/>
        </w:rPr>
        <w:t>Prepare a program evaluation report using</w:t>
      </w:r>
      <w:r w:rsidR="00D7600A" w:rsidRPr="002F23FE">
        <w:rPr>
          <w:rFonts w:ascii="Times New Roman" w:hAnsi="Times New Roman" w:cs="Times New Roman"/>
          <w:sz w:val="24"/>
          <w:szCs w:val="24"/>
        </w:rPr>
        <w:t xml:space="preserve"> Reflective m</w:t>
      </w:r>
      <w:r w:rsidR="00896387" w:rsidRPr="002F23FE">
        <w:rPr>
          <w:rFonts w:ascii="Times New Roman" w:hAnsi="Times New Roman" w:cs="Times New Roman"/>
          <w:sz w:val="24"/>
          <w:szCs w:val="24"/>
        </w:rPr>
        <w:t>ethodology</w:t>
      </w:r>
      <w:r w:rsidR="000C5FDD">
        <w:rPr>
          <w:rFonts w:ascii="Times New Roman" w:hAnsi="Times New Roman" w:cs="Times New Roman"/>
          <w:sz w:val="24"/>
          <w:szCs w:val="24"/>
        </w:rPr>
        <w:t xml:space="preserve"> and an ex-post Financing Evaluation</w:t>
      </w:r>
      <w:r w:rsidR="00896387" w:rsidRPr="002F23FE">
        <w:rPr>
          <w:rFonts w:ascii="Times New Roman" w:hAnsi="Times New Roman" w:cs="Times New Roman"/>
          <w:sz w:val="24"/>
          <w:szCs w:val="24"/>
        </w:rPr>
        <w:t xml:space="preserve"> </w:t>
      </w:r>
      <w:r w:rsidRPr="002F23FE">
        <w:rPr>
          <w:rFonts w:ascii="Times New Roman" w:hAnsi="Times New Roman" w:cs="Times New Roman"/>
          <w:sz w:val="24"/>
          <w:szCs w:val="24"/>
        </w:rPr>
        <w:t>for review and submission t</w:t>
      </w:r>
      <w:r w:rsidR="0073495B" w:rsidRPr="002F23FE">
        <w:rPr>
          <w:rFonts w:ascii="Times New Roman" w:hAnsi="Times New Roman" w:cs="Times New Roman"/>
          <w:sz w:val="24"/>
          <w:szCs w:val="24"/>
        </w:rPr>
        <w:t>o the Division</w:t>
      </w:r>
      <w:r w:rsidRPr="002F23FE">
        <w:rPr>
          <w:rFonts w:ascii="Times New Roman" w:hAnsi="Times New Roman" w:cs="Times New Roman"/>
          <w:sz w:val="24"/>
          <w:szCs w:val="24"/>
        </w:rPr>
        <w:t xml:space="preserve">. This report will be an input to the Project Completion Report (PCR) program. </w:t>
      </w:r>
    </w:p>
    <w:p w:rsidR="00B02BF6" w:rsidRPr="002F23FE" w:rsidRDefault="00B02BF6" w:rsidP="009D145D">
      <w:pPr>
        <w:pStyle w:val="ListParagraph"/>
        <w:spacing w:before="120" w:after="120" w:line="240" w:lineRule="auto"/>
        <w:contextualSpacing w:val="0"/>
        <w:jc w:val="both"/>
        <w:rPr>
          <w:rFonts w:ascii="Times New Roman" w:hAnsi="Times New Roman" w:cs="Times New Roman"/>
          <w:sz w:val="24"/>
          <w:szCs w:val="24"/>
        </w:rPr>
      </w:pPr>
    </w:p>
    <w:p w:rsidR="00203E76" w:rsidRPr="002F23FE" w:rsidRDefault="00203E76" w:rsidP="009D145D">
      <w:pPr>
        <w:spacing w:before="120" w:after="120" w:line="240" w:lineRule="auto"/>
        <w:jc w:val="center"/>
        <w:rPr>
          <w:rFonts w:ascii="Times New Roman" w:hAnsi="Times New Roman"/>
          <w:b/>
          <w:sz w:val="24"/>
          <w:szCs w:val="24"/>
        </w:rPr>
      </w:pPr>
      <w:r w:rsidRPr="002F23FE">
        <w:rPr>
          <w:rFonts w:ascii="Times New Roman" w:hAnsi="Times New Roman"/>
          <w:b/>
          <w:sz w:val="24"/>
          <w:szCs w:val="24"/>
        </w:rPr>
        <w:t>II. ACTIVITIES</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2.1</w:t>
      </w:r>
      <w:r w:rsidRPr="002F23FE">
        <w:rPr>
          <w:rFonts w:ascii="Times New Roman" w:hAnsi="Times New Roman"/>
          <w:sz w:val="24"/>
          <w:szCs w:val="24"/>
        </w:rPr>
        <w:tab/>
        <w:t xml:space="preserve">In direct coordination with sector specialists, review the documentation for the execution of the three operations of the program. In particular, assess the scope and impact achieved according to the targets and indicators in the Policy Matrix and the Results Matrix using as reference the Bank's Independent Macroeconomic Assessment. </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2.2</w:t>
      </w:r>
      <w:r w:rsidRPr="002F23FE">
        <w:rPr>
          <w:rFonts w:ascii="Times New Roman" w:hAnsi="Times New Roman"/>
          <w:sz w:val="24"/>
          <w:szCs w:val="24"/>
        </w:rPr>
        <w:tab/>
        <w:t xml:space="preserve">In direct coordination with the </w:t>
      </w:r>
      <w:r w:rsidR="00622B27" w:rsidRPr="002F23FE">
        <w:rPr>
          <w:rFonts w:ascii="Times New Roman" w:hAnsi="Times New Roman"/>
          <w:sz w:val="24"/>
          <w:szCs w:val="24"/>
        </w:rPr>
        <w:t>sectorial</w:t>
      </w:r>
      <w:r w:rsidRPr="002F23FE">
        <w:rPr>
          <w:rFonts w:ascii="Times New Roman" w:hAnsi="Times New Roman"/>
          <w:sz w:val="24"/>
          <w:szCs w:val="24"/>
        </w:rPr>
        <w:t xml:space="preserve"> specialists, meetings with major stakeholders in the design and execution of the operation, both the IDB and the Government of </w:t>
      </w:r>
      <w:r w:rsidR="00B4577C">
        <w:rPr>
          <w:rFonts w:ascii="Times New Roman" w:hAnsi="Times New Roman"/>
          <w:sz w:val="24"/>
          <w:szCs w:val="24"/>
        </w:rPr>
        <w:t>Jamaica</w:t>
      </w:r>
      <w:r w:rsidRPr="002F23FE">
        <w:rPr>
          <w:rFonts w:ascii="Times New Roman" w:hAnsi="Times New Roman"/>
          <w:sz w:val="24"/>
          <w:szCs w:val="24"/>
        </w:rPr>
        <w:t xml:space="preserve">. </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2.3</w:t>
      </w:r>
      <w:r w:rsidRPr="002F23FE">
        <w:rPr>
          <w:rFonts w:ascii="Times New Roman" w:hAnsi="Times New Roman"/>
          <w:sz w:val="24"/>
          <w:szCs w:val="24"/>
        </w:rPr>
        <w:tab/>
        <w:t xml:space="preserve">Review documentation of the implementing agencies and other stakeholders to complete the required information for the preparation of PCR. </w:t>
      </w:r>
    </w:p>
    <w:p w:rsidR="00B02BF6" w:rsidRPr="002F23FE" w:rsidRDefault="00B02BF6" w:rsidP="009D145D">
      <w:pPr>
        <w:spacing w:before="120" w:after="120" w:line="240" w:lineRule="auto"/>
        <w:ind w:left="720" w:hanging="720"/>
        <w:jc w:val="both"/>
        <w:rPr>
          <w:rFonts w:ascii="Times New Roman" w:hAnsi="Times New Roman"/>
          <w:sz w:val="24"/>
          <w:szCs w:val="24"/>
        </w:rPr>
      </w:pPr>
    </w:p>
    <w:p w:rsidR="00203E76" w:rsidRPr="002F23FE" w:rsidRDefault="00203E76" w:rsidP="009D145D">
      <w:pPr>
        <w:spacing w:before="120" w:after="120" w:line="240" w:lineRule="auto"/>
        <w:jc w:val="center"/>
        <w:rPr>
          <w:rFonts w:ascii="Times New Roman" w:hAnsi="Times New Roman"/>
          <w:b/>
          <w:sz w:val="24"/>
          <w:szCs w:val="24"/>
        </w:rPr>
      </w:pPr>
      <w:r w:rsidRPr="002F23FE">
        <w:rPr>
          <w:rFonts w:ascii="Times New Roman" w:hAnsi="Times New Roman"/>
          <w:b/>
          <w:sz w:val="24"/>
          <w:szCs w:val="24"/>
        </w:rPr>
        <w:t>III. EXPECTED OUTPUTS</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3.1</w:t>
      </w:r>
      <w:r w:rsidRPr="002F23FE">
        <w:rPr>
          <w:rFonts w:ascii="Times New Roman" w:hAnsi="Times New Roman"/>
          <w:sz w:val="24"/>
          <w:szCs w:val="24"/>
        </w:rPr>
        <w:tab/>
        <w:t xml:space="preserve">Intermediate Evaluation Report, with text and graphics, to be reviewed by the sector specialist who oversees the project. The report should include all areas specified in the format, with special emphasis on the project results and lessons learned. </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3.2</w:t>
      </w:r>
      <w:r w:rsidRPr="002F23FE">
        <w:rPr>
          <w:rFonts w:ascii="Times New Roman" w:hAnsi="Times New Roman"/>
          <w:sz w:val="24"/>
          <w:szCs w:val="24"/>
        </w:rPr>
        <w:tab/>
        <w:t xml:space="preserve">Final Evaluation Report, incorporating comments made by the </w:t>
      </w:r>
      <w:r w:rsidR="00622B27" w:rsidRPr="002F23FE">
        <w:rPr>
          <w:rFonts w:ascii="Times New Roman" w:hAnsi="Times New Roman"/>
          <w:sz w:val="24"/>
          <w:szCs w:val="24"/>
        </w:rPr>
        <w:t>sectorial</w:t>
      </w:r>
      <w:r w:rsidRPr="002F23FE">
        <w:rPr>
          <w:rFonts w:ascii="Times New Roman" w:hAnsi="Times New Roman"/>
          <w:sz w:val="24"/>
          <w:szCs w:val="24"/>
        </w:rPr>
        <w:t xml:space="preserve"> specialists. </w:t>
      </w:r>
    </w:p>
    <w:p w:rsidR="00B02BF6" w:rsidRPr="002F23FE" w:rsidRDefault="00B02BF6" w:rsidP="009D145D">
      <w:pPr>
        <w:spacing w:before="120" w:after="120" w:line="240" w:lineRule="auto"/>
        <w:ind w:left="720" w:hanging="720"/>
        <w:jc w:val="both"/>
        <w:rPr>
          <w:rFonts w:ascii="Times New Roman" w:hAnsi="Times New Roman"/>
          <w:sz w:val="24"/>
          <w:szCs w:val="24"/>
        </w:rPr>
      </w:pPr>
    </w:p>
    <w:p w:rsidR="00203E76" w:rsidRPr="002F23FE" w:rsidRDefault="00203E76" w:rsidP="00667474">
      <w:pPr>
        <w:pStyle w:val="Chapter"/>
        <w:numPr>
          <w:ilvl w:val="0"/>
          <w:numId w:val="0"/>
        </w:numPr>
        <w:spacing w:before="120" w:after="120"/>
        <w:ind w:left="720"/>
        <w:rPr>
          <w:color w:val="000000"/>
          <w:szCs w:val="24"/>
        </w:rPr>
      </w:pPr>
      <w:r w:rsidRPr="002F23FE">
        <w:rPr>
          <w:bCs/>
          <w:color w:val="000000"/>
          <w:szCs w:val="24"/>
        </w:rPr>
        <w:t xml:space="preserve">IV. CHARACTERISTICS OF THE CONSULTANCY </w:t>
      </w:r>
    </w:p>
    <w:p w:rsidR="00203E76" w:rsidRPr="002F23FE" w:rsidRDefault="00203E76" w:rsidP="009D145D">
      <w:pPr>
        <w:pStyle w:val="Paragraph"/>
        <w:tabs>
          <w:tab w:val="left" w:pos="0"/>
        </w:tabs>
        <w:ind w:left="720"/>
        <w:rPr>
          <w:szCs w:val="24"/>
        </w:rPr>
      </w:pPr>
      <w:r w:rsidRPr="002F23FE">
        <w:rPr>
          <w:szCs w:val="24"/>
        </w:rPr>
        <w:t>4.1</w:t>
      </w:r>
      <w:r w:rsidRPr="002F23FE">
        <w:rPr>
          <w:szCs w:val="24"/>
        </w:rPr>
        <w:tab/>
      </w:r>
      <w:r w:rsidRPr="002F23FE">
        <w:rPr>
          <w:i/>
          <w:szCs w:val="24"/>
        </w:rPr>
        <w:t xml:space="preserve">Consultancy type: </w:t>
      </w:r>
      <w:r w:rsidRPr="002F23FE">
        <w:rPr>
          <w:szCs w:val="24"/>
        </w:rPr>
        <w:t xml:space="preserve">Individual. </w:t>
      </w:r>
    </w:p>
    <w:p w:rsidR="00203E76" w:rsidRPr="002F23FE" w:rsidRDefault="00203E76" w:rsidP="009D145D">
      <w:pPr>
        <w:pStyle w:val="Paragraph"/>
        <w:tabs>
          <w:tab w:val="left" w:pos="0"/>
        </w:tabs>
        <w:ind w:left="720"/>
        <w:rPr>
          <w:szCs w:val="24"/>
        </w:rPr>
      </w:pPr>
      <w:r w:rsidRPr="002F23FE">
        <w:rPr>
          <w:szCs w:val="24"/>
        </w:rPr>
        <w:t>4.2</w:t>
      </w:r>
      <w:r w:rsidRPr="002F23FE">
        <w:rPr>
          <w:szCs w:val="24"/>
        </w:rPr>
        <w:tab/>
      </w:r>
      <w:r w:rsidRPr="002F23FE">
        <w:rPr>
          <w:i/>
          <w:szCs w:val="24"/>
        </w:rPr>
        <w:t>Duration:</w:t>
      </w:r>
      <w:r w:rsidRPr="002F23FE">
        <w:rPr>
          <w:szCs w:val="24"/>
        </w:rPr>
        <w:t xml:space="preserve"> </w:t>
      </w:r>
      <w:r w:rsidRPr="002F23FE">
        <w:rPr>
          <w:color w:val="000000"/>
          <w:szCs w:val="24"/>
        </w:rPr>
        <w:t xml:space="preserve">from the signing of the </w:t>
      </w:r>
      <w:r w:rsidR="00B02BF6" w:rsidRPr="002F23FE">
        <w:rPr>
          <w:color w:val="000000"/>
          <w:szCs w:val="24"/>
        </w:rPr>
        <w:t>contract until March 31, 2017</w:t>
      </w:r>
      <w:r w:rsidRPr="002F23FE">
        <w:rPr>
          <w:color w:val="000000"/>
          <w:szCs w:val="24"/>
        </w:rPr>
        <w:t xml:space="preserve"> for a period of 12 non-consecutive days.  </w:t>
      </w:r>
    </w:p>
    <w:p w:rsidR="00203E76" w:rsidRPr="002F23FE" w:rsidRDefault="00203E76" w:rsidP="009D145D">
      <w:pPr>
        <w:pStyle w:val="Paragraph"/>
        <w:tabs>
          <w:tab w:val="left" w:pos="0"/>
        </w:tabs>
        <w:ind w:left="720"/>
        <w:rPr>
          <w:szCs w:val="24"/>
        </w:rPr>
      </w:pPr>
      <w:r w:rsidRPr="002F23FE">
        <w:rPr>
          <w:szCs w:val="24"/>
        </w:rPr>
        <w:t>4.3</w:t>
      </w:r>
      <w:r w:rsidRPr="002F23FE">
        <w:rPr>
          <w:szCs w:val="24"/>
        </w:rPr>
        <w:tab/>
      </w:r>
      <w:r w:rsidRPr="002F23FE">
        <w:rPr>
          <w:i/>
          <w:szCs w:val="24"/>
        </w:rPr>
        <w:t>Place of work:</w:t>
      </w:r>
      <w:r w:rsidRPr="002F23FE">
        <w:rPr>
          <w:szCs w:val="24"/>
        </w:rPr>
        <w:t xml:space="preserve"> Place of residence and </w:t>
      </w:r>
      <w:r w:rsidR="00B4577C">
        <w:rPr>
          <w:szCs w:val="24"/>
        </w:rPr>
        <w:t>Jamaica</w:t>
      </w:r>
      <w:r w:rsidRPr="002F23FE">
        <w:rPr>
          <w:szCs w:val="24"/>
        </w:rPr>
        <w:t xml:space="preserve">. </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4.4</w:t>
      </w:r>
      <w:r w:rsidRPr="002F23FE">
        <w:rPr>
          <w:rFonts w:ascii="Times New Roman" w:hAnsi="Times New Roman"/>
          <w:sz w:val="24"/>
          <w:szCs w:val="24"/>
        </w:rPr>
        <w:tab/>
      </w:r>
      <w:r w:rsidRPr="002F23FE">
        <w:rPr>
          <w:rFonts w:ascii="Times New Roman" w:hAnsi="Times New Roman"/>
          <w:i/>
          <w:color w:val="000000"/>
          <w:sz w:val="24"/>
          <w:szCs w:val="24"/>
        </w:rPr>
        <w:t>Qualifications:</w:t>
      </w:r>
      <w:r w:rsidRPr="002F23FE">
        <w:rPr>
          <w:rFonts w:ascii="Times New Roman" w:hAnsi="Times New Roman"/>
          <w:color w:val="000000"/>
          <w:sz w:val="24"/>
          <w:szCs w:val="24"/>
        </w:rPr>
        <w:t xml:space="preserve"> The consultant must have an a</w:t>
      </w:r>
      <w:r w:rsidRPr="002F23FE">
        <w:rPr>
          <w:rFonts w:ascii="Times New Roman" w:hAnsi="Times New Roman"/>
          <w:sz w:val="24"/>
          <w:szCs w:val="24"/>
        </w:rPr>
        <w:t xml:space="preserve">dvanced degree in Economics, Public Policy or a related field and at least 8 years of experience working in the preparation and monitoring of projects in the public sector. Fluency in English required; knowledge of Dutch would be an asset. </w:t>
      </w:r>
    </w:p>
    <w:p w:rsidR="00203E76" w:rsidRPr="002F23FE" w:rsidRDefault="00203E76" w:rsidP="009D145D">
      <w:pPr>
        <w:spacing w:before="120" w:after="120" w:line="240" w:lineRule="auto"/>
        <w:ind w:left="720" w:hanging="720"/>
        <w:jc w:val="both"/>
        <w:rPr>
          <w:rFonts w:ascii="Times New Roman" w:hAnsi="Times New Roman"/>
          <w:sz w:val="24"/>
          <w:szCs w:val="24"/>
        </w:rPr>
      </w:pPr>
      <w:r w:rsidRPr="002F23FE">
        <w:rPr>
          <w:rFonts w:ascii="Times New Roman" w:hAnsi="Times New Roman"/>
          <w:sz w:val="24"/>
          <w:szCs w:val="24"/>
        </w:rPr>
        <w:t>4.5</w:t>
      </w:r>
      <w:r w:rsidRPr="002F23FE">
        <w:rPr>
          <w:rFonts w:ascii="Times New Roman" w:hAnsi="Times New Roman"/>
          <w:sz w:val="24"/>
          <w:szCs w:val="24"/>
        </w:rPr>
        <w:tab/>
      </w:r>
      <w:r w:rsidRPr="002F23FE">
        <w:rPr>
          <w:rFonts w:ascii="Times New Roman" w:hAnsi="Times New Roman"/>
          <w:i/>
          <w:sz w:val="24"/>
          <w:szCs w:val="24"/>
        </w:rPr>
        <w:t>Payment:</w:t>
      </w:r>
      <w:r w:rsidRPr="002F23FE">
        <w:rPr>
          <w:rFonts w:ascii="Times New Roman" w:hAnsi="Times New Roman"/>
          <w:sz w:val="24"/>
          <w:szCs w:val="24"/>
        </w:rPr>
        <w:t xml:space="preserve"> </w:t>
      </w:r>
      <w:r w:rsidRPr="002F23FE">
        <w:rPr>
          <w:rFonts w:ascii="Times New Roman" w:hAnsi="Times New Roman"/>
          <w:color w:val="000000"/>
          <w:sz w:val="24"/>
          <w:szCs w:val="24"/>
        </w:rPr>
        <w:t>the consultant will be paid in the following manner:</w:t>
      </w:r>
      <w:r w:rsidRPr="002F23FE">
        <w:rPr>
          <w:rFonts w:ascii="Times New Roman" w:hAnsi="Times New Roman"/>
          <w:sz w:val="24"/>
          <w:szCs w:val="24"/>
        </w:rPr>
        <w:t xml:space="preserve"> A first payment of 15% of the contract amount 15 days after signing it, upon delivery of the first report to the satisfaction of the IDB. </w:t>
      </w:r>
      <w:proofErr w:type="gramStart"/>
      <w:r w:rsidRPr="002F23FE">
        <w:rPr>
          <w:rFonts w:ascii="Times New Roman" w:hAnsi="Times New Roman"/>
          <w:sz w:val="24"/>
          <w:szCs w:val="24"/>
        </w:rPr>
        <w:t xml:space="preserve">A second payment 15% upon delivery and approval of the </w:t>
      </w:r>
      <w:r w:rsidRPr="002F23FE">
        <w:rPr>
          <w:rFonts w:ascii="Times New Roman" w:hAnsi="Times New Roman"/>
          <w:sz w:val="24"/>
          <w:szCs w:val="24"/>
        </w:rPr>
        <w:lastRenderedPageBreak/>
        <w:t>interim report to the satisfaction of the IDB.</w:t>
      </w:r>
      <w:proofErr w:type="gramEnd"/>
      <w:r w:rsidRPr="002F23FE">
        <w:rPr>
          <w:rFonts w:ascii="Times New Roman" w:hAnsi="Times New Roman"/>
          <w:sz w:val="24"/>
          <w:szCs w:val="24"/>
        </w:rPr>
        <w:t xml:space="preserve"> </w:t>
      </w:r>
      <w:r w:rsidRPr="002F23FE">
        <w:rPr>
          <w:rFonts w:ascii="Times New Roman" w:hAnsi="Times New Roman"/>
          <w:sz w:val="24"/>
          <w:szCs w:val="24"/>
        </w:rPr>
        <w:tab/>
      </w:r>
      <w:proofErr w:type="gramStart"/>
      <w:r w:rsidR="00F73808" w:rsidRPr="002F23FE">
        <w:rPr>
          <w:rFonts w:ascii="Times New Roman" w:hAnsi="Times New Roman"/>
          <w:sz w:val="24"/>
          <w:szCs w:val="24"/>
        </w:rPr>
        <w:t xml:space="preserve">A </w:t>
      </w:r>
      <w:r w:rsidR="00F73808">
        <w:rPr>
          <w:rFonts w:ascii="Times New Roman" w:hAnsi="Times New Roman"/>
          <w:sz w:val="24"/>
          <w:szCs w:val="24"/>
        </w:rPr>
        <w:t xml:space="preserve">third </w:t>
      </w:r>
      <w:r w:rsidR="00F73808" w:rsidRPr="002F23FE">
        <w:rPr>
          <w:rFonts w:ascii="Times New Roman" w:hAnsi="Times New Roman"/>
          <w:sz w:val="24"/>
          <w:szCs w:val="24"/>
        </w:rPr>
        <w:t xml:space="preserve">payment 15% upon delivery and approval of the </w:t>
      </w:r>
      <w:r w:rsidR="00F73808">
        <w:rPr>
          <w:rFonts w:ascii="Times New Roman" w:hAnsi="Times New Roman"/>
          <w:sz w:val="24"/>
          <w:szCs w:val="24"/>
        </w:rPr>
        <w:t>EX-post Financing Evaluation</w:t>
      </w:r>
      <w:r w:rsidR="00F73808" w:rsidRPr="002F23FE">
        <w:rPr>
          <w:rFonts w:ascii="Times New Roman" w:hAnsi="Times New Roman"/>
          <w:sz w:val="24"/>
          <w:szCs w:val="24"/>
        </w:rPr>
        <w:t xml:space="preserve"> to the satisfaction of the IDB</w:t>
      </w:r>
      <w:r w:rsidR="00F73808">
        <w:rPr>
          <w:rFonts w:ascii="Times New Roman" w:hAnsi="Times New Roman"/>
          <w:sz w:val="24"/>
          <w:szCs w:val="24"/>
        </w:rPr>
        <w:t>.</w:t>
      </w:r>
      <w:proofErr w:type="gramEnd"/>
      <w:r w:rsidR="00F73808" w:rsidRPr="002F23FE">
        <w:rPr>
          <w:rFonts w:ascii="Times New Roman" w:hAnsi="Times New Roman"/>
          <w:sz w:val="24"/>
          <w:szCs w:val="24"/>
        </w:rPr>
        <w:t xml:space="preserve"> </w:t>
      </w:r>
      <w:proofErr w:type="gramStart"/>
      <w:r w:rsidRPr="002F23FE">
        <w:rPr>
          <w:rFonts w:ascii="Times New Roman" w:hAnsi="Times New Roman"/>
          <w:sz w:val="24"/>
          <w:szCs w:val="24"/>
        </w:rPr>
        <w:t xml:space="preserve">A final payment of </w:t>
      </w:r>
      <w:r w:rsidR="00F73808">
        <w:rPr>
          <w:rFonts w:ascii="Times New Roman" w:hAnsi="Times New Roman"/>
          <w:sz w:val="24"/>
          <w:szCs w:val="24"/>
        </w:rPr>
        <w:t>55</w:t>
      </w:r>
      <w:r w:rsidRPr="002F23FE">
        <w:rPr>
          <w:rFonts w:ascii="Times New Roman" w:hAnsi="Times New Roman"/>
          <w:sz w:val="24"/>
          <w:szCs w:val="24"/>
        </w:rPr>
        <w:t>% upon delivery and approval of final report to the satisfaction of the IDB.</w:t>
      </w:r>
      <w:proofErr w:type="gramEnd"/>
      <w:r w:rsidRPr="002F23FE">
        <w:rPr>
          <w:rFonts w:ascii="Times New Roman" w:hAnsi="Times New Roman"/>
          <w:sz w:val="24"/>
          <w:szCs w:val="24"/>
        </w:rPr>
        <w:t xml:space="preserve"> </w:t>
      </w:r>
    </w:p>
    <w:p w:rsidR="00203E76" w:rsidRPr="002F23FE" w:rsidRDefault="00203E76" w:rsidP="009D145D">
      <w:pPr>
        <w:pStyle w:val="Paragraph"/>
        <w:tabs>
          <w:tab w:val="left" w:pos="0"/>
        </w:tabs>
        <w:ind w:left="720"/>
        <w:rPr>
          <w:color w:val="000000"/>
          <w:szCs w:val="24"/>
        </w:rPr>
      </w:pPr>
      <w:r w:rsidRPr="002F23FE">
        <w:rPr>
          <w:i/>
          <w:color w:val="000000"/>
          <w:szCs w:val="24"/>
        </w:rPr>
        <w:t>4.6</w:t>
      </w:r>
      <w:r w:rsidRPr="002F23FE">
        <w:rPr>
          <w:i/>
          <w:color w:val="000000"/>
          <w:szCs w:val="24"/>
        </w:rPr>
        <w:tab/>
        <w:t>Budget:</w:t>
      </w:r>
      <w:r w:rsidRPr="002F23FE">
        <w:rPr>
          <w:color w:val="000000"/>
          <w:szCs w:val="24"/>
        </w:rPr>
        <w:t xml:space="preserve"> the total cost of the con</w:t>
      </w:r>
      <w:r w:rsidR="00622B27">
        <w:rPr>
          <w:color w:val="000000"/>
          <w:szCs w:val="24"/>
        </w:rPr>
        <w:t>sultancy should not exceed US $2</w:t>
      </w:r>
      <w:r w:rsidR="0073495B" w:rsidRPr="002F23FE">
        <w:rPr>
          <w:color w:val="000000"/>
          <w:szCs w:val="24"/>
        </w:rPr>
        <w:t>0</w:t>
      </w:r>
      <w:r w:rsidRPr="002F23FE">
        <w:rPr>
          <w:color w:val="000000"/>
          <w:szCs w:val="24"/>
        </w:rPr>
        <w:t xml:space="preserve">,000, including all travel and other expenses incurred by the consultant. </w:t>
      </w:r>
    </w:p>
    <w:p w:rsidR="00203E76" w:rsidRPr="002F23FE" w:rsidRDefault="00203E76" w:rsidP="009D145D">
      <w:pPr>
        <w:spacing w:before="120" w:after="120" w:line="240" w:lineRule="auto"/>
        <w:jc w:val="center"/>
        <w:rPr>
          <w:rFonts w:ascii="Times New Roman" w:hAnsi="Times New Roman"/>
          <w:b/>
          <w:sz w:val="24"/>
          <w:szCs w:val="24"/>
        </w:rPr>
      </w:pPr>
      <w:r w:rsidRPr="002F23FE">
        <w:rPr>
          <w:rFonts w:ascii="Times New Roman" w:hAnsi="Times New Roman"/>
          <w:b/>
          <w:sz w:val="24"/>
          <w:szCs w:val="24"/>
        </w:rPr>
        <w:t xml:space="preserve">V. SCHEDULE </w:t>
      </w:r>
    </w:p>
    <w:p w:rsidR="00203E76" w:rsidRPr="002F23FE" w:rsidRDefault="00203E76" w:rsidP="009D145D">
      <w:pPr>
        <w:spacing w:before="120" w:after="120" w:line="240" w:lineRule="auto"/>
        <w:ind w:left="720" w:hanging="720"/>
        <w:rPr>
          <w:rFonts w:ascii="Times New Roman" w:hAnsi="Times New Roman"/>
          <w:sz w:val="24"/>
          <w:szCs w:val="24"/>
        </w:rPr>
      </w:pPr>
      <w:r w:rsidRPr="002F23FE">
        <w:rPr>
          <w:rFonts w:ascii="Times New Roman" w:hAnsi="Times New Roman"/>
          <w:sz w:val="24"/>
          <w:szCs w:val="24"/>
        </w:rPr>
        <w:t>5.1</w:t>
      </w:r>
      <w:r w:rsidRPr="002F23FE">
        <w:rPr>
          <w:rFonts w:ascii="Times New Roman" w:hAnsi="Times New Roman"/>
          <w:sz w:val="24"/>
          <w:szCs w:val="24"/>
        </w:rPr>
        <w:tab/>
        <w:t>The consultant will be responsible for delivering the following products within the time framework described below.</w:t>
      </w:r>
    </w:p>
    <w:p w:rsidR="00203E76" w:rsidRPr="002F23FE" w:rsidRDefault="00203E76" w:rsidP="009D145D">
      <w:pPr>
        <w:spacing w:before="120" w:after="120" w:line="240" w:lineRule="auto"/>
        <w:rPr>
          <w:rFonts w:ascii="Times New Roman" w:hAnsi="Times New Roman"/>
          <w:sz w:val="24"/>
          <w:szCs w:val="24"/>
        </w:rPr>
      </w:pPr>
      <w:r w:rsidRPr="002F23FE">
        <w:rPr>
          <w:rFonts w:ascii="Times New Roman" w:hAnsi="Times New Roman"/>
          <w:sz w:val="24"/>
          <w:szCs w:val="24"/>
        </w:rPr>
        <w:t>5.2</w:t>
      </w:r>
      <w:r w:rsidRPr="002F23FE">
        <w:rPr>
          <w:rFonts w:ascii="Times New Roman" w:hAnsi="Times New Roman"/>
          <w:sz w:val="24"/>
          <w:szCs w:val="24"/>
        </w:rPr>
        <w:tab/>
        <w:t>The consultant will deliver the following products:</w:t>
      </w:r>
    </w:p>
    <w:p w:rsidR="00203E76" w:rsidRDefault="00203E76" w:rsidP="00600F7F">
      <w:pPr>
        <w:pStyle w:val="ListParagraph"/>
        <w:numPr>
          <w:ilvl w:val="0"/>
          <w:numId w:val="4"/>
        </w:numPr>
        <w:spacing w:before="120" w:after="120" w:line="240" w:lineRule="auto"/>
        <w:contextualSpacing w:val="0"/>
        <w:rPr>
          <w:rFonts w:ascii="Times New Roman" w:hAnsi="Times New Roman" w:cs="Times New Roman"/>
          <w:sz w:val="24"/>
          <w:szCs w:val="24"/>
        </w:rPr>
      </w:pPr>
      <w:r w:rsidRPr="002F23FE">
        <w:rPr>
          <w:rFonts w:ascii="Times New Roman" w:hAnsi="Times New Roman" w:cs="Times New Roman"/>
          <w:sz w:val="24"/>
          <w:szCs w:val="24"/>
        </w:rPr>
        <w:t>Intermediate evaluation report detailed in 3.1 submitted for consideration by the team by November 30, 2015.</w:t>
      </w:r>
    </w:p>
    <w:p w:rsidR="00F73808" w:rsidRPr="002F23FE" w:rsidRDefault="00F73808" w:rsidP="00600F7F">
      <w:pPr>
        <w:pStyle w:val="ListParagraph"/>
        <w:numPr>
          <w:ilvl w:val="0"/>
          <w:numId w:val="4"/>
        </w:numPr>
        <w:spacing w:before="120"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Ex-post Financing Evaluation </w:t>
      </w:r>
      <w:r w:rsidRPr="00F73808">
        <w:rPr>
          <w:rFonts w:ascii="Times New Roman" w:hAnsi="Times New Roman" w:cs="Times New Roman"/>
          <w:sz w:val="24"/>
          <w:szCs w:val="24"/>
        </w:rPr>
        <w:t>submitted to the project team by March 31, 2017</w:t>
      </w:r>
      <w:r>
        <w:rPr>
          <w:rFonts w:ascii="Times New Roman" w:hAnsi="Times New Roman" w:cs="Times New Roman"/>
          <w:sz w:val="24"/>
          <w:szCs w:val="24"/>
        </w:rPr>
        <w:t>.</w:t>
      </w:r>
    </w:p>
    <w:p w:rsidR="00203E76" w:rsidRPr="002F23FE" w:rsidRDefault="00203E76" w:rsidP="00600F7F">
      <w:pPr>
        <w:pStyle w:val="ListParagraph"/>
        <w:numPr>
          <w:ilvl w:val="0"/>
          <w:numId w:val="4"/>
        </w:numPr>
        <w:spacing w:before="120" w:after="120" w:line="240" w:lineRule="auto"/>
        <w:contextualSpacing w:val="0"/>
        <w:rPr>
          <w:rFonts w:ascii="Times New Roman" w:hAnsi="Times New Roman" w:cs="Times New Roman"/>
          <w:sz w:val="24"/>
          <w:szCs w:val="24"/>
        </w:rPr>
      </w:pPr>
      <w:r w:rsidRPr="002F23FE">
        <w:rPr>
          <w:rFonts w:ascii="Times New Roman" w:hAnsi="Times New Roman" w:cs="Times New Roman"/>
          <w:sz w:val="24"/>
          <w:szCs w:val="24"/>
        </w:rPr>
        <w:t>Final version of the evaluation report detailed in 3.2 submitted to the p</w:t>
      </w:r>
      <w:r w:rsidR="00B02BF6" w:rsidRPr="002F23FE">
        <w:rPr>
          <w:rFonts w:ascii="Times New Roman" w:hAnsi="Times New Roman" w:cs="Times New Roman"/>
          <w:sz w:val="24"/>
          <w:szCs w:val="24"/>
        </w:rPr>
        <w:t>roject team by March</w:t>
      </w:r>
      <w:r w:rsidRPr="002F23FE">
        <w:rPr>
          <w:rFonts w:ascii="Times New Roman" w:hAnsi="Times New Roman" w:cs="Times New Roman"/>
          <w:sz w:val="24"/>
          <w:szCs w:val="24"/>
        </w:rPr>
        <w:t xml:space="preserve"> 31, 2017. </w:t>
      </w:r>
    </w:p>
    <w:p w:rsidR="00203E76" w:rsidRPr="002F23FE" w:rsidRDefault="00203E76" w:rsidP="009D145D">
      <w:pPr>
        <w:spacing w:before="120" w:after="120" w:line="240" w:lineRule="auto"/>
        <w:jc w:val="center"/>
        <w:rPr>
          <w:rFonts w:ascii="Times New Roman" w:hAnsi="Times New Roman"/>
          <w:b/>
          <w:sz w:val="24"/>
          <w:szCs w:val="24"/>
        </w:rPr>
      </w:pPr>
      <w:r w:rsidRPr="002F23FE">
        <w:rPr>
          <w:rFonts w:ascii="Times New Roman" w:hAnsi="Times New Roman"/>
          <w:b/>
          <w:sz w:val="24"/>
          <w:szCs w:val="24"/>
        </w:rPr>
        <w:t xml:space="preserve">VI. SUPERVISION </w:t>
      </w:r>
    </w:p>
    <w:p w:rsidR="00203E76" w:rsidRPr="002F23FE" w:rsidRDefault="00203E76" w:rsidP="009D145D">
      <w:pPr>
        <w:spacing w:before="120" w:after="120" w:line="240" w:lineRule="auto"/>
        <w:ind w:left="720" w:hanging="720"/>
        <w:rPr>
          <w:rFonts w:ascii="Times New Roman" w:hAnsi="Times New Roman"/>
          <w:sz w:val="24"/>
          <w:szCs w:val="24"/>
        </w:rPr>
      </w:pPr>
      <w:r w:rsidRPr="002F23FE">
        <w:rPr>
          <w:rFonts w:ascii="Times New Roman" w:hAnsi="Times New Roman"/>
          <w:sz w:val="24"/>
          <w:szCs w:val="24"/>
        </w:rPr>
        <w:t>6.1</w:t>
      </w:r>
      <w:r w:rsidRPr="002F23FE">
        <w:rPr>
          <w:rFonts w:ascii="Times New Roman" w:hAnsi="Times New Roman"/>
          <w:sz w:val="24"/>
          <w:szCs w:val="24"/>
        </w:rPr>
        <w:tab/>
        <w:t xml:space="preserve">The consultancy will be coordinated by </w:t>
      </w:r>
      <w:r w:rsidR="00622B27">
        <w:rPr>
          <w:rFonts w:ascii="Times New Roman" w:hAnsi="Times New Roman"/>
          <w:sz w:val="24"/>
          <w:szCs w:val="24"/>
        </w:rPr>
        <w:t>Gerardo Reyes-</w:t>
      </w:r>
      <w:proofErr w:type="spellStart"/>
      <w:r w:rsidR="00622B27">
        <w:rPr>
          <w:rFonts w:ascii="Times New Roman" w:hAnsi="Times New Roman"/>
          <w:sz w:val="24"/>
          <w:szCs w:val="24"/>
        </w:rPr>
        <w:t>Tagle</w:t>
      </w:r>
      <w:proofErr w:type="spellEnd"/>
      <w:r w:rsidRPr="002F23FE">
        <w:rPr>
          <w:rFonts w:ascii="Times New Roman" w:hAnsi="Times New Roman"/>
          <w:sz w:val="24"/>
          <w:szCs w:val="24"/>
        </w:rPr>
        <w:t xml:space="preserve">, Fiscal and Municipal Management Division (IFD/FMM), Team Leader of the operation. </w:t>
      </w:r>
    </w:p>
    <w:p w:rsidR="001B5186" w:rsidRPr="002F23FE" w:rsidRDefault="001B5186" w:rsidP="009D145D">
      <w:pPr>
        <w:spacing w:before="120" w:after="120" w:line="240" w:lineRule="auto"/>
        <w:rPr>
          <w:rFonts w:ascii="Times New Roman" w:hAnsi="Times New Roman"/>
          <w:sz w:val="24"/>
          <w:szCs w:val="24"/>
        </w:rPr>
      </w:pPr>
    </w:p>
    <w:p w:rsidR="0073495B" w:rsidRPr="002F23FE" w:rsidRDefault="0073495B" w:rsidP="009D145D">
      <w:pPr>
        <w:spacing w:before="120" w:after="120" w:line="240" w:lineRule="auto"/>
        <w:rPr>
          <w:rFonts w:ascii="Times New Roman" w:hAnsi="Times New Roman"/>
          <w:sz w:val="24"/>
          <w:szCs w:val="24"/>
        </w:rPr>
      </w:pPr>
    </w:p>
    <w:sectPr w:rsidR="0073495B" w:rsidRPr="002F23FE" w:rsidSect="00F738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A5" w:rsidRDefault="006003A5" w:rsidP="001B5186">
      <w:pPr>
        <w:spacing w:after="0" w:line="240" w:lineRule="auto"/>
      </w:pPr>
      <w:r>
        <w:separator/>
      </w:r>
    </w:p>
  </w:endnote>
  <w:endnote w:type="continuationSeparator" w:id="0">
    <w:p w:rsidR="006003A5" w:rsidRDefault="006003A5"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A5" w:rsidRDefault="006003A5" w:rsidP="001B5186">
      <w:pPr>
        <w:spacing w:after="0" w:line="240" w:lineRule="auto"/>
      </w:pPr>
      <w:r>
        <w:separator/>
      </w:r>
    </w:p>
  </w:footnote>
  <w:footnote w:type="continuationSeparator" w:id="0">
    <w:p w:rsidR="006003A5" w:rsidRDefault="006003A5" w:rsidP="001B5186">
      <w:pPr>
        <w:spacing w:after="0" w:line="240" w:lineRule="auto"/>
      </w:pPr>
      <w:r>
        <w:continuationSeparator/>
      </w:r>
    </w:p>
  </w:footnote>
  <w:footnote w:id="1">
    <w:p w:rsidR="006003A5" w:rsidRPr="008C2BD3" w:rsidRDefault="006003A5" w:rsidP="00B74600">
      <w:pPr>
        <w:pStyle w:val="Paragraph"/>
        <w:tabs>
          <w:tab w:val="left" w:pos="360"/>
        </w:tabs>
      </w:pPr>
      <w:r w:rsidRPr="008F1236">
        <w:rPr>
          <w:rFonts w:eastAsiaTheme="minorHAnsi"/>
          <w:sz w:val="20"/>
          <w:szCs w:val="20"/>
          <w:vertAlign w:val="superscript"/>
        </w:rPr>
        <w:footnoteRef/>
      </w:r>
      <w:r w:rsidRPr="008F1236">
        <w:rPr>
          <w:rFonts w:eastAsiaTheme="minorHAnsi"/>
          <w:sz w:val="20"/>
          <w:szCs w:val="20"/>
        </w:rPr>
        <w:t xml:space="preserve"> </w:t>
      </w:r>
      <w:r w:rsidRPr="008F1236">
        <w:rPr>
          <w:rFonts w:eastAsiaTheme="minorHAnsi"/>
          <w:sz w:val="20"/>
          <w:szCs w:val="20"/>
        </w:rPr>
        <w:tab/>
        <w:t>SMART Indicators are specific, measurable, achievable, relevant, and time bound.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0E08"/>
    <w:multiLevelType w:val="multilevel"/>
    <w:tmpl w:val="F7088C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308C26B2"/>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1844145"/>
    <w:multiLevelType w:val="multilevel"/>
    <w:tmpl w:val="561E4C7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F333BD5"/>
    <w:multiLevelType w:val="multilevel"/>
    <w:tmpl w:val="3C840A96"/>
    <w:lvl w:ilvl="0">
      <w:start w:val="2"/>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4">
    <w:nsid w:val="402514CF"/>
    <w:multiLevelType w:val="hybridMultilevel"/>
    <w:tmpl w:val="1896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F40596"/>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3C3EEF"/>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8E6684"/>
    <w:multiLevelType w:val="multilevel"/>
    <w:tmpl w:val="35D6DB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0">
    <w:nsid w:val="7D45190A"/>
    <w:multiLevelType w:val="hybridMultilevel"/>
    <w:tmpl w:val="4B94F4F8"/>
    <w:lvl w:ilvl="0" w:tplc="8758AAC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86DC074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1"/>
  </w:num>
  <w:num w:numId="5">
    <w:abstractNumId w:val="10"/>
  </w:num>
  <w:num w:numId="6">
    <w:abstractNumId w:val="2"/>
  </w:num>
  <w:num w:numId="7">
    <w:abstractNumId w:val="0"/>
  </w:num>
  <w:num w:numId="8">
    <w:abstractNumId w:val="3"/>
  </w:num>
  <w:num w:numId="9">
    <w:abstractNumId w:val="7"/>
  </w:num>
  <w:num w:numId="10">
    <w:abstractNumId w:val="8"/>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142C9"/>
    <w:rsid w:val="0003792B"/>
    <w:rsid w:val="00044E1F"/>
    <w:rsid w:val="00046FFD"/>
    <w:rsid w:val="00050CE4"/>
    <w:rsid w:val="00075B5A"/>
    <w:rsid w:val="0009730E"/>
    <w:rsid w:val="000A765C"/>
    <w:rsid w:val="000B098F"/>
    <w:rsid w:val="000B5C0A"/>
    <w:rsid w:val="000C5FDD"/>
    <w:rsid w:val="000D11F5"/>
    <w:rsid w:val="000D5ABA"/>
    <w:rsid w:val="000E3784"/>
    <w:rsid w:val="000F1AEB"/>
    <w:rsid w:val="00105251"/>
    <w:rsid w:val="00105AFA"/>
    <w:rsid w:val="00113E0A"/>
    <w:rsid w:val="00133CAC"/>
    <w:rsid w:val="00143FF7"/>
    <w:rsid w:val="00165923"/>
    <w:rsid w:val="00166590"/>
    <w:rsid w:val="001B1D7F"/>
    <w:rsid w:val="001B3B44"/>
    <w:rsid w:val="001B5186"/>
    <w:rsid w:val="001C173F"/>
    <w:rsid w:val="001D48A3"/>
    <w:rsid w:val="001D54E5"/>
    <w:rsid w:val="001E3896"/>
    <w:rsid w:val="001F0001"/>
    <w:rsid w:val="00203E76"/>
    <w:rsid w:val="00222511"/>
    <w:rsid w:val="00223E1E"/>
    <w:rsid w:val="00243D40"/>
    <w:rsid w:val="00266EDA"/>
    <w:rsid w:val="00286C85"/>
    <w:rsid w:val="002A2100"/>
    <w:rsid w:val="002A7E8E"/>
    <w:rsid w:val="002F23FE"/>
    <w:rsid w:val="00323FD1"/>
    <w:rsid w:val="003301E9"/>
    <w:rsid w:val="0033755D"/>
    <w:rsid w:val="00374BDF"/>
    <w:rsid w:val="00394D77"/>
    <w:rsid w:val="003D1C76"/>
    <w:rsid w:val="003D23CD"/>
    <w:rsid w:val="003D25EA"/>
    <w:rsid w:val="003F559F"/>
    <w:rsid w:val="00401ED5"/>
    <w:rsid w:val="00424F44"/>
    <w:rsid w:val="004418DA"/>
    <w:rsid w:val="00452D09"/>
    <w:rsid w:val="004656E4"/>
    <w:rsid w:val="00475D73"/>
    <w:rsid w:val="00490417"/>
    <w:rsid w:val="00492ABD"/>
    <w:rsid w:val="0049787A"/>
    <w:rsid w:val="004C5397"/>
    <w:rsid w:val="004C69D2"/>
    <w:rsid w:val="004E4D87"/>
    <w:rsid w:val="004F28D4"/>
    <w:rsid w:val="005210DA"/>
    <w:rsid w:val="00542D28"/>
    <w:rsid w:val="00543BE8"/>
    <w:rsid w:val="00556243"/>
    <w:rsid w:val="005564D7"/>
    <w:rsid w:val="00556707"/>
    <w:rsid w:val="005A3A37"/>
    <w:rsid w:val="005D4A2D"/>
    <w:rsid w:val="005D70FE"/>
    <w:rsid w:val="005E06DD"/>
    <w:rsid w:val="006003A5"/>
    <w:rsid w:val="00600DF5"/>
    <w:rsid w:val="00600F7F"/>
    <w:rsid w:val="00617BBD"/>
    <w:rsid w:val="0062029A"/>
    <w:rsid w:val="00622B27"/>
    <w:rsid w:val="00625553"/>
    <w:rsid w:val="0064250A"/>
    <w:rsid w:val="006464C7"/>
    <w:rsid w:val="00647E8E"/>
    <w:rsid w:val="006544A1"/>
    <w:rsid w:val="00655E26"/>
    <w:rsid w:val="00667474"/>
    <w:rsid w:val="0068206E"/>
    <w:rsid w:val="006B3BC4"/>
    <w:rsid w:val="006B3F83"/>
    <w:rsid w:val="006F61A4"/>
    <w:rsid w:val="0070114F"/>
    <w:rsid w:val="007031D1"/>
    <w:rsid w:val="007258F3"/>
    <w:rsid w:val="0073495B"/>
    <w:rsid w:val="007363D7"/>
    <w:rsid w:val="0073793A"/>
    <w:rsid w:val="00746FBB"/>
    <w:rsid w:val="007675A4"/>
    <w:rsid w:val="00773F3B"/>
    <w:rsid w:val="00783B9F"/>
    <w:rsid w:val="00795BA5"/>
    <w:rsid w:val="007A6053"/>
    <w:rsid w:val="007A76AD"/>
    <w:rsid w:val="007C509E"/>
    <w:rsid w:val="007D64A4"/>
    <w:rsid w:val="007D6FAC"/>
    <w:rsid w:val="008061B2"/>
    <w:rsid w:val="00817E7A"/>
    <w:rsid w:val="00820E96"/>
    <w:rsid w:val="008336FF"/>
    <w:rsid w:val="00834DED"/>
    <w:rsid w:val="00835C70"/>
    <w:rsid w:val="0084018B"/>
    <w:rsid w:val="0084152E"/>
    <w:rsid w:val="008568F7"/>
    <w:rsid w:val="008607E1"/>
    <w:rsid w:val="008805D9"/>
    <w:rsid w:val="008823FD"/>
    <w:rsid w:val="00887261"/>
    <w:rsid w:val="00896387"/>
    <w:rsid w:val="008F590E"/>
    <w:rsid w:val="008F73AC"/>
    <w:rsid w:val="00901DE5"/>
    <w:rsid w:val="0091582A"/>
    <w:rsid w:val="00927140"/>
    <w:rsid w:val="00965262"/>
    <w:rsid w:val="009858D9"/>
    <w:rsid w:val="009879DE"/>
    <w:rsid w:val="00997190"/>
    <w:rsid w:val="009A28C9"/>
    <w:rsid w:val="009B08CD"/>
    <w:rsid w:val="009D145D"/>
    <w:rsid w:val="009D2104"/>
    <w:rsid w:val="009E6E4B"/>
    <w:rsid w:val="009E79F7"/>
    <w:rsid w:val="009F55E7"/>
    <w:rsid w:val="00A0266F"/>
    <w:rsid w:val="00A030AF"/>
    <w:rsid w:val="00A13802"/>
    <w:rsid w:val="00A155B3"/>
    <w:rsid w:val="00A35078"/>
    <w:rsid w:val="00A358CC"/>
    <w:rsid w:val="00A53CF6"/>
    <w:rsid w:val="00A77357"/>
    <w:rsid w:val="00A907B7"/>
    <w:rsid w:val="00AB073A"/>
    <w:rsid w:val="00AC399C"/>
    <w:rsid w:val="00B02BF6"/>
    <w:rsid w:val="00B20493"/>
    <w:rsid w:val="00B4577C"/>
    <w:rsid w:val="00B5303C"/>
    <w:rsid w:val="00B551A8"/>
    <w:rsid w:val="00B66E36"/>
    <w:rsid w:val="00B74600"/>
    <w:rsid w:val="00BA0FEF"/>
    <w:rsid w:val="00BB213A"/>
    <w:rsid w:val="00BC49E0"/>
    <w:rsid w:val="00BE0AF2"/>
    <w:rsid w:val="00BE6D01"/>
    <w:rsid w:val="00C058D2"/>
    <w:rsid w:val="00C30C78"/>
    <w:rsid w:val="00C320E5"/>
    <w:rsid w:val="00C32A84"/>
    <w:rsid w:val="00C42F2C"/>
    <w:rsid w:val="00C76430"/>
    <w:rsid w:val="00C77A2B"/>
    <w:rsid w:val="00CA7710"/>
    <w:rsid w:val="00CB18D7"/>
    <w:rsid w:val="00CC253E"/>
    <w:rsid w:val="00D01E57"/>
    <w:rsid w:val="00D04CE2"/>
    <w:rsid w:val="00D2309C"/>
    <w:rsid w:val="00D24D15"/>
    <w:rsid w:val="00D25939"/>
    <w:rsid w:val="00D510C1"/>
    <w:rsid w:val="00D67756"/>
    <w:rsid w:val="00D71F01"/>
    <w:rsid w:val="00D7600A"/>
    <w:rsid w:val="00D81DD8"/>
    <w:rsid w:val="00D837E7"/>
    <w:rsid w:val="00DD354A"/>
    <w:rsid w:val="00DD74F7"/>
    <w:rsid w:val="00E15430"/>
    <w:rsid w:val="00E22424"/>
    <w:rsid w:val="00E2798C"/>
    <w:rsid w:val="00E357F6"/>
    <w:rsid w:val="00E775B4"/>
    <w:rsid w:val="00EB1D6B"/>
    <w:rsid w:val="00EB2566"/>
    <w:rsid w:val="00EB475E"/>
    <w:rsid w:val="00EB5274"/>
    <w:rsid w:val="00EC00ED"/>
    <w:rsid w:val="00EF68CC"/>
    <w:rsid w:val="00F619EA"/>
    <w:rsid w:val="00F73808"/>
    <w:rsid w:val="00F942BB"/>
    <w:rsid w:val="00FD32B8"/>
    <w:rsid w:val="00FF5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
    <w:basedOn w:val="Normal"/>
    <w:link w:val="FootnoteTextChar"/>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
    <w:basedOn w:val="DefaultParagraphFont"/>
    <w:link w:val="FootnoteText"/>
    <w:uiPriority w:val="99"/>
    <w:semiHidden/>
    <w:rsid w:val="00902F77"/>
    <w:rPr>
      <w:rFonts w:ascii="Times New Roman" w:hAnsi="Times New Roman"/>
      <w:spacing w:val="-3"/>
      <w:szCs w:val="24"/>
    </w:rPr>
  </w:style>
  <w:style w:type="character" w:styleId="FootnoteReference">
    <w:name w:val="footnote reference"/>
    <w:aliases w:val="16 Point,Superscript 6 Point,Appel note de bas de page"/>
    <w:basedOn w:val="DefaultParagraphFont"/>
    <w:unhideWhenUsed/>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semiHidden/>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
    <w:basedOn w:val="Normal"/>
    <w:link w:val="FootnoteTextChar"/>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
    <w:basedOn w:val="DefaultParagraphFont"/>
    <w:link w:val="FootnoteText"/>
    <w:uiPriority w:val="99"/>
    <w:semiHidden/>
    <w:rsid w:val="00902F77"/>
    <w:rPr>
      <w:rFonts w:ascii="Times New Roman" w:hAnsi="Times New Roman"/>
      <w:spacing w:val="-3"/>
      <w:szCs w:val="24"/>
    </w:rPr>
  </w:style>
  <w:style w:type="character" w:styleId="FootnoteReference">
    <w:name w:val="footnote reference"/>
    <w:aliases w:val="16 Point,Superscript 6 Point,Appel note de bas de page"/>
    <w:basedOn w:val="DefaultParagraphFont"/>
    <w:unhideWhenUsed/>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semiHidden/>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9157">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3137000">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38370820">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72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17" Type="http://schemas.openxmlformats.org/officeDocument/2006/relationships/customXml" Target="../customXml/item11.xml"/><Relationship Id="rId2" Type="http://schemas.openxmlformats.org/officeDocument/2006/relationships/numbering" Target="numbering.xml"/><Relationship Id="rId16" Type="http://schemas.openxmlformats.org/officeDocument/2006/relationships/customXml" Target="../customXml/item7.xml"/><Relationship Id="rId11" Type="http://schemas.openxmlformats.org/officeDocument/2006/relationships/customXml" Target="../customXml/item2.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7C88958106DCDC4E8876C95A6A2A7BDF" ma:contentTypeVersion="423" ma:contentTypeDescription="The base project type from which other project content types inherit their information." ma:contentTypeScope="" ma:versionID="205e280b7470d059edf1a62ae0b88058">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R0002761234</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38249571</IDBDocs_x0020_Number>
    <Document_x0020_Author xmlns="cdc7663a-08f0-4737-9e8c-148ce897a09c">Reyes-Tagle, Gerardo</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JA-L1038</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EZSHARE-66712852-66</_dlc_DocId>
    <From_x003a_ xmlns="cdc7663a-08f0-4737-9e8c-148ce897a09c" xsi:nil="true"/>
    <To_x003a_ xmlns="cdc7663a-08f0-4737-9e8c-148ce897a09c" xsi:nil="true"/>
    <_dlc_DocIdUrl xmlns="cdc7663a-08f0-4737-9e8c-148ce897a09c">
      <Url>https://idbg.sharepoint.com/teams/EZ-JA-LON/JA-L1038/_layouts/15/DocIdRedir.aspx?ID=EZSHARE-66712852-66</Url>
      <Description>EZSHARE-66712852-66</Description>
    </_dlc_DocIdUrl>
  </documentManagement>
</p:properti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1403BD2-2768-49E6-87AA-85F72CEF7AB8}"/>
</file>

<file path=customXml/itemProps10.xml><?xml version="1.0" encoding="utf-8"?>
<ds:datastoreItem xmlns:ds="http://schemas.openxmlformats.org/officeDocument/2006/customXml" ds:itemID="{FC489EB5-4736-4691-85BE-84ACFEF2C604}"/>
</file>

<file path=customXml/itemProps11.xml><?xml version="1.0" encoding="utf-8"?>
<ds:datastoreItem xmlns:ds="http://schemas.openxmlformats.org/officeDocument/2006/customXml" ds:itemID="{70909B84-01F1-4959-93DF-826ADDDB3B04}"/>
</file>

<file path=customXml/itemProps2.xml><?xml version="1.0" encoding="utf-8"?>
<ds:datastoreItem xmlns:ds="http://schemas.openxmlformats.org/officeDocument/2006/customXml" ds:itemID="{1E3F1C31-FBDC-445D-8DEE-52FD5BC99168}"/>
</file>

<file path=customXml/itemProps3.xml><?xml version="1.0" encoding="utf-8"?>
<ds:datastoreItem xmlns:ds="http://schemas.openxmlformats.org/officeDocument/2006/customXml" ds:itemID="{D5CAE380-25CE-4A29-AE09-5A6FB4E40893}"/>
</file>

<file path=customXml/itemProps4.xml><?xml version="1.0" encoding="utf-8"?>
<ds:datastoreItem xmlns:ds="http://schemas.openxmlformats.org/officeDocument/2006/customXml" ds:itemID="{B1C2407A-ABFF-4E8F-83EB-F2C8DD1B5F0A}"/>
</file>

<file path=customXml/itemProps5.xml><?xml version="1.0" encoding="utf-8"?>
<ds:datastoreItem xmlns:ds="http://schemas.openxmlformats.org/officeDocument/2006/customXml" ds:itemID="{9AC7B66E-479A-4E28-9678-457E963B9322}"/>
</file>

<file path=customXml/itemProps6.xml><?xml version="1.0" encoding="utf-8"?>
<ds:datastoreItem xmlns:ds="http://schemas.openxmlformats.org/officeDocument/2006/customXml" ds:itemID="{5EDA5C97-6252-464E-A16F-53FE43BDB8F8}"/>
</file>

<file path=customXml/itemProps7.xml><?xml version="1.0" encoding="utf-8"?>
<ds:datastoreItem xmlns:ds="http://schemas.openxmlformats.org/officeDocument/2006/customXml" ds:itemID="{1ED9380E-1E2C-4E87-9382-A4840172FF7C}"/>
</file>

<file path=customXml/itemProps8.xml><?xml version="1.0" encoding="utf-8"?>
<ds:datastoreItem xmlns:ds="http://schemas.openxmlformats.org/officeDocument/2006/customXml" ds:itemID="{35AF4DFE-6CC3-4499-BE0F-00DF0A438146}"/>
</file>

<file path=customXml/itemProps9.xml><?xml version="1.0" encoding="utf-8"?>
<ds:datastoreItem xmlns:ds="http://schemas.openxmlformats.org/officeDocument/2006/customXml" ds:itemID="{68E51547-B329-45C1-95B7-21EEBE08F672}"/>
</file>

<file path=docProps/app.xml><?xml version="1.0" encoding="utf-8"?>
<Properties xmlns="http://schemas.openxmlformats.org/officeDocument/2006/extended-properties" xmlns:vt="http://schemas.openxmlformats.org/officeDocument/2006/docPropsVTypes">
  <Template>Normal.dotm</Template>
  <TotalTime>86</TotalTime>
  <Pages>13</Pages>
  <Words>3244</Words>
  <Characters>18493</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21694</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and Evaluation (JA-L1038)</dc:title>
  <dc:creator>shakirahc</dc:creator>
  <cp:lastModifiedBy>Test</cp:lastModifiedBy>
  <cp:revision>3</cp:revision>
  <cp:lastPrinted>2013-09-30T15:37:00Z</cp:lastPrinted>
  <dcterms:created xsi:type="dcterms:W3CDTF">2014-01-10T14:06:00Z</dcterms:created>
  <dcterms:modified xsi:type="dcterms:W3CDTF">2014-01-10T15:34:00Z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0x010100ACF722E9F6B0B149B0CD8BE2560A6672007C88958106DCDC4E8876C95A6A2A7BDF</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Fiscal Issues and Public Finance</vt:lpwstr>
  </property>
  <property fmtid="{D5CDD505-2E9C-101B-9397-08002B2CF9AE}" pid="22" name="Disclosed">
    <vt:bool>true</vt:bool>
  </property>
  <property fmtid="{D5CDD505-2E9C-101B-9397-08002B2CF9AE}" pid="26" name="_dlc_DocIdItemGuid">
    <vt:lpwstr>6086d01f-5570-4d99-8a4b-9e615dc489fb</vt:lpwstr>
  </property>
</Properties>
</file>