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282E2A1" w14:textId="77777777" w:rsidR="004A61D6" w:rsidRPr="00E14F80" w:rsidRDefault="008D1060">
      <w:pPr>
        <w:spacing w:after="0" w:line="240" w:lineRule="auto"/>
        <w:jc w:val="center"/>
        <w:rPr>
          <w:rFonts w:ascii="Arial" w:hAnsi="Arial" w:cs="Arial"/>
          <w:b/>
          <w:color w:val="auto"/>
        </w:rPr>
      </w:pPr>
      <w:r w:rsidRPr="00E14F80">
        <w:rPr>
          <w:rFonts w:ascii="Arial" w:hAnsi="Arial" w:cs="Arial"/>
          <w:b/>
          <w:color w:val="auto"/>
        </w:rPr>
        <w:t>REGLAMENTO OPERATIVO DEL PROGRAMA</w:t>
      </w:r>
    </w:p>
    <w:p w14:paraId="323D1E85" w14:textId="77777777" w:rsidR="004A61D6" w:rsidRPr="00E14F80" w:rsidRDefault="004A61D6">
      <w:pPr>
        <w:spacing w:after="0" w:line="240" w:lineRule="auto"/>
        <w:jc w:val="center"/>
        <w:rPr>
          <w:rFonts w:ascii="Arial" w:hAnsi="Arial" w:cs="Arial"/>
          <w:color w:val="auto"/>
        </w:rPr>
      </w:pPr>
    </w:p>
    <w:p w14:paraId="6DC89A99" w14:textId="77777777" w:rsidR="004A61D6" w:rsidRPr="00E14F80" w:rsidRDefault="004A61D6">
      <w:pPr>
        <w:spacing w:after="0" w:line="240" w:lineRule="auto"/>
        <w:jc w:val="center"/>
        <w:rPr>
          <w:rFonts w:ascii="Arial" w:hAnsi="Arial" w:cs="Arial"/>
          <w:color w:val="auto"/>
        </w:rPr>
      </w:pPr>
    </w:p>
    <w:p w14:paraId="43DFC7F5" w14:textId="77777777" w:rsidR="004A61D6" w:rsidRPr="00E14F80" w:rsidRDefault="004A61D6">
      <w:pPr>
        <w:spacing w:after="0" w:line="240" w:lineRule="auto"/>
        <w:jc w:val="center"/>
        <w:rPr>
          <w:rFonts w:ascii="Arial" w:hAnsi="Arial" w:cs="Arial"/>
          <w:color w:val="auto"/>
        </w:rPr>
      </w:pPr>
    </w:p>
    <w:p w14:paraId="7B06DCE3" w14:textId="77777777" w:rsidR="004A61D6" w:rsidRPr="00E14F80" w:rsidRDefault="008D1060">
      <w:pPr>
        <w:spacing w:after="0" w:line="240" w:lineRule="auto"/>
        <w:jc w:val="center"/>
        <w:rPr>
          <w:rFonts w:ascii="Arial" w:hAnsi="Arial" w:cs="Arial"/>
          <w:color w:val="auto"/>
        </w:rPr>
      </w:pPr>
      <w:r w:rsidRPr="00E14F80">
        <w:rPr>
          <w:rFonts w:ascii="Arial" w:hAnsi="Arial" w:cs="Arial"/>
          <w:color w:val="auto"/>
        </w:rPr>
        <w:t xml:space="preserve">Programa de Fortalecimiento de la Capacidad Estadística del Instituto Nacional de Estadística y Censos (INDEC) de la República Argentina </w:t>
      </w:r>
    </w:p>
    <w:p w14:paraId="5154FD54" w14:textId="77777777" w:rsidR="004A61D6" w:rsidRPr="00E14F80" w:rsidRDefault="004A61D6">
      <w:pPr>
        <w:spacing w:after="0" w:line="240" w:lineRule="auto"/>
        <w:jc w:val="center"/>
        <w:rPr>
          <w:rFonts w:ascii="Arial" w:hAnsi="Arial" w:cs="Arial"/>
          <w:color w:val="auto"/>
        </w:rPr>
      </w:pPr>
    </w:p>
    <w:p w14:paraId="44876BF0" w14:textId="77777777" w:rsidR="004A61D6" w:rsidRPr="00E14F80" w:rsidRDefault="008D1060">
      <w:pPr>
        <w:spacing w:after="0" w:line="240" w:lineRule="auto"/>
        <w:jc w:val="center"/>
        <w:rPr>
          <w:rFonts w:ascii="Arial" w:hAnsi="Arial" w:cs="Arial"/>
          <w:color w:val="auto"/>
        </w:rPr>
      </w:pPr>
      <w:r w:rsidRPr="00E14F80">
        <w:rPr>
          <w:rFonts w:ascii="Arial" w:hAnsi="Arial" w:cs="Arial"/>
          <w:color w:val="auto"/>
        </w:rPr>
        <w:t>Prestatario: Argentina</w:t>
      </w:r>
    </w:p>
    <w:p w14:paraId="1A44A9A9" w14:textId="77777777" w:rsidR="004A61D6" w:rsidRPr="00E14F80" w:rsidRDefault="004A61D6">
      <w:pPr>
        <w:spacing w:after="0" w:line="240" w:lineRule="auto"/>
        <w:jc w:val="center"/>
        <w:rPr>
          <w:rFonts w:ascii="Arial" w:hAnsi="Arial" w:cs="Arial"/>
          <w:color w:val="auto"/>
        </w:rPr>
      </w:pPr>
    </w:p>
    <w:p w14:paraId="572D7935" w14:textId="77777777" w:rsidR="004A61D6" w:rsidRPr="00E14F80" w:rsidRDefault="008D1060">
      <w:pPr>
        <w:spacing w:after="0" w:line="240" w:lineRule="auto"/>
        <w:jc w:val="center"/>
        <w:rPr>
          <w:rFonts w:ascii="Arial" w:hAnsi="Arial" w:cs="Arial"/>
          <w:color w:val="auto"/>
        </w:rPr>
      </w:pPr>
      <w:r w:rsidRPr="00E14F80">
        <w:rPr>
          <w:rFonts w:ascii="Arial" w:hAnsi="Arial" w:cs="Arial"/>
          <w:color w:val="auto"/>
        </w:rPr>
        <w:t>Organismo Ejecutor: Instituto Nacional de Estadísticas y Censos - INDEC</w:t>
      </w:r>
    </w:p>
    <w:p w14:paraId="068FC4AB" w14:textId="77777777" w:rsidR="004A61D6" w:rsidRPr="00E14F80" w:rsidRDefault="004A61D6">
      <w:pPr>
        <w:spacing w:after="0" w:line="240" w:lineRule="auto"/>
        <w:jc w:val="center"/>
        <w:rPr>
          <w:rFonts w:ascii="Arial" w:hAnsi="Arial" w:cs="Arial"/>
          <w:color w:val="auto"/>
        </w:rPr>
      </w:pPr>
    </w:p>
    <w:p w14:paraId="54788280" w14:textId="77777777" w:rsidR="004A61D6" w:rsidRPr="00E14F80" w:rsidRDefault="008D1060">
      <w:pPr>
        <w:spacing w:after="0" w:line="240" w:lineRule="auto"/>
        <w:jc w:val="center"/>
        <w:rPr>
          <w:rFonts w:ascii="Arial" w:hAnsi="Arial" w:cs="Arial"/>
          <w:b/>
          <w:color w:val="auto"/>
        </w:rPr>
      </w:pPr>
      <w:r w:rsidRPr="00E14F80">
        <w:rPr>
          <w:rFonts w:ascii="Arial" w:hAnsi="Arial" w:cs="Arial"/>
          <w:b/>
          <w:color w:val="auto"/>
        </w:rPr>
        <w:t>Banco Interamericano de Desarrollo</w:t>
      </w:r>
    </w:p>
    <w:p w14:paraId="2E33530D" w14:textId="77777777" w:rsidR="004A61D6" w:rsidRPr="00E14F80" w:rsidRDefault="004A61D6">
      <w:pPr>
        <w:spacing w:after="0" w:line="240" w:lineRule="auto"/>
        <w:jc w:val="center"/>
        <w:rPr>
          <w:rFonts w:ascii="Arial" w:hAnsi="Arial" w:cs="Arial"/>
          <w:color w:val="auto"/>
        </w:rPr>
      </w:pPr>
    </w:p>
    <w:p w14:paraId="0205D871" w14:textId="77777777" w:rsidR="004A61D6" w:rsidRPr="00E14F80" w:rsidRDefault="008D1060">
      <w:pPr>
        <w:spacing w:after="0" w:line="240" w:lineRule="auto"/>
        <w:jc w:val="center"/>
        <w:rPr>
          <w:rFonts w:ascii="Arial" w:hAnsi="Arial" w:cs="Arial"/>
          <w:color w:val="auto"/>
          <w:lang w:val="pt-BR"/>
        </w:rPr>
      </w:pPr>
      <w:r w:rsidRPr="00E14F80">
        <w:rPr>
          <w:rFonts w:ascii="Arial" w:hAnsi="Arial" w:cs="Arial"/>
          <w:color w:val="auto"/>
        </w:rPr>
        <w:t xml:space="preserve">Operación No. </w:t>
      </w:r>
      <w:r w:rsidRPr="00E14F80">
        <w:rPr>
          <w:rFonts w:ascii="Arial" w:hAnsi="Arial" w:cs="Arial"/>
          <w:b/>
          <w:color w:val="auto"/>
          <w:lang w:val="pt-BR"/>
        </w:rPr>
        <w:t>AR-L1266</w:t>
      </w:r>
    </w:p>
    <w:p w14:paraId="354D1BCD" w14:textId="77777777" w:rsidR="004A61D6" w:rsidRPr="00E14F80" w:rsidRDefault="004A61D6">
      <w:pPr>
        <w:spacing w:after="0" w:line="240" w:lineRule="auto"/>
        <w:jc w:val="center"/>
        <w:rPr>
          <w:rFonts w:ascii="Arial" w:hAnsi="Arial" w:cs="Arial"/>
          <w:color w:val="auto"/>
          <w:lang w:val="pt-BR"/>
        </w:rPr>
      </w:pPr>
    </w:p>
    <w:p w14:paraId="6A305C84" w14:textId="77777777" w:rsidR="004A61D6" w:rsidRPr="00E14F80" w:rsidRDefault="008D1060">
      <w:pPr>
        <w:spacing w:after="0" w:line="240" w:lineRule="auto"/>
        <w:jc w:val="center"/>
        <w:rPr>
          <w:rFonts w:ascii="Arial" w:hAnsi="Arial" w:cs="Arial"/>
          <w:b/>
          <w:color w:val="auto"/>
          <w:lang w:val="pt-BR"/>
        </w:rPr>
      </w:pPr>
      <w:proofErr w:type="spellStart"/>
      <w:r w:rsidRPr="00E14F80">
        <w:rPr>
          <w:rFonts w:ascii="Arial" w:hAnsi="Arial" w:cs="Arial"/>
          <w:color w:val="auto"/>
          <w:lang w:val="pt-BR"/>
        </w:rPr>
        <w:t>Préstamo</w:t>
      </w:r>
      <w:proofErr w:type="spellEnd"/>
      <w:r w:rsidRPr="00E14F80">
        <w:rPr>
          <w:rFonts w:ascii="Arial" w:hAnsi="Arial" w:cs="Arial"/>
          <w:color w:val="auto"/>
          <w:lang w:val="pt-BR"/>
        </w:rPr>
        <w:t xml:space="preserve"> BID No. [___]</w:t>
      </w:r>
      <w:r w:rsidRPr="00E14F80">
        <w:rPr>
          <w:rFonts w:ascii="Arial" w:hAnsi="Arial" w:cs="Arial"/>
          <w:b/>
          <w:color w:val="auto"/>
          <w:lang w:val="pt-BR"/>
        </w:rPr>
        <w:t>/OC-AR</w:t>
      </w:r>
    </w:p>
    <w:p w14:paraId="5C5A2B03" w14:textId="77777777" w:rsidR="004A61D6" w:rsidRPr="00E14F80" w:rsidRDefault="004A61D6">
      <w:pPr>
        <w:spacing w:after="0" w:line="240" w:lineRule="auto"/>
        <w:jc w:val="center"/>
        <w:rPr>
          <w:rFonts w:ascii="Arial" w:hAnsi="Arial" w:cs="Arial"/>
          <w:color w:val="auto"/>
          <w:lang w:val="pt-BR"/>
        </w:rPr>
      </w:pPr>
    </w:p>
    <w:p w14:paraId="0A3103FC" w14:textId="77777777" w:rsidR="004A61D6" w:rsidRPr="00E14F80" w:rsidRDefault="008D1060">
      <w:pPr>
        <w:spacing w:after="0" w:line="240" w:lineRule="auto"/>
        <w:jc w:val="center"/>
        <w:rPr>
          <w:rFonts w:ascii="Arial" w:hAnsi="Arial" w:cs="Arial"/>
          <w:color w:val="auto"/>
        </w:rPr>
      </w:pPr>
      <w:r w:rsidRPr="00E14F80">
        <w:rPr>
          <w:rFonts w:ascii="Arial" w:hAnsi="Arial" w:cs="Arial"/>
          <w:color w:val="auto"/>
        </w:rPr>
        <w:t>Plazo final de desembolsos [___]</w:t>
      </w:r>
    </w:p>
    <w:p w14:paraId="1572919F" w14:textId="77777777" w:rsidR="004A61D6" w:rsidRPr="00E14F80" w:rsidRDefault="004A61D6">
      <w:pPr>
        <w:spacing w:after="0" w:line="240" w:lineRule="auto"/>
        <w:jc w:val="center"/>
        <w:rPr>
          <w:rFonts w:ascii="Arial" w:hAnsi="Arial" w:cs="Arial"/>
          <w:color w:val="auto"/>
        </w:rPr>
      </w:pPr>
    </w:p>
    <w:p w14:paraId="674947A4" w14:textId="77777777" w:rsidR="004A61D6" w:rsidRPr="00E14F80" w:rsidRDefault="008D1060">
      <w:pPr>
        <w:spacing w:after="0" w:line="240" w:lineRule="auto"/>
        <w:jc w:val="center"/>
        <w:rPr>
          <w:rFonts w:ascii="Arial" w:hAnsi="Arial" w:cs="Arial"/>
          <w:color w:val="auto"/>
        </w:rPr>
      </w:pPr>
      <w:r w:rsidRPr="00E14F80">
        <w:rPr>
          <w:rFonts w:ascii="Arial" w:hAnsi="Arial" w:cs="Arial"/>
          <w:color w:val="auto"/>
        </w:rPr>
        <w:t>Financiamiento BID US$ 55.000.000</w:t>
      </w:r>
    </w:p>
    <w:p w14:paraId="014E5857" w14:textId="77777777" w:rsidR="004A61D6" w:rsidRPr="00E14F80" w:rsidRDefault="004A61D6">
      <w:pPr>
        <w:spacing w:after="0" w:line="240" w:lineRule="auto"/>
        <w:jc w:val="center"/>
        <w:rPr>
          <w:rFonts w:ascii="Arial" w:hAnsi="Arial" w:cs="Arial"/>
          <w:color w:val="auto"/>
        </w:rPr>
      </w:pPr>
    </w:p>
    <w:p w14:paraId="359FBB73" w14:textId="77777777" w:rsidR="004A61D6" w:rsidRPr="00E14F80" w:rsidRDefault="008D1060">
      <w:pPr>
        <w:spacing w:after="0" w:line="240" w:lineRule="auto"/>
        <w:jc w:val="center"/>
        <w:rPr>
          <w:rFonts w:ascii="Arial" w:hAnsi="Arial" w:cs="Arial"/>
          <w:color w:val="auto"/>
        </w:rPr>
      </w:pPr>
      <w:r w:rsidRPr="00E14F80">
        <w:rPr>
          <w:rFonts w:ascii="Arial" w:hAnsi="Arial" w:cs="Arial"/>
          <w:color w:val="auto"/>
        </w:rPr>
        <w:t>Contrapartida Local US$ 5.000.000</w:t>
      </w:r>
    </w:p>
    <w:p w14:paraId="4BE70D4F" w14:textId="77777777" w:rsidR="004A61D6" w:rsidRPr="00E14F80" w:rsidRDefault="004A61D6">
      <w:pPr>
        <w:spacing w:after="0" w:line="240" w:lineRule="auto"/>
        <w:jc w:val="center"/>
        <w:rPr>
          <w:rFonts w:ascii="Arial" w:hAnsi="Arial" w:cs="Arial"/>
          <w:color w:val="auto"/>
        </w:rPr>
      </w:pPr>
    </w:p>
    <w:p w14:paraId="79F66F87" w14:textId="77777777" w:rsidR="004A61D6" w:rsidRPr="00E14F80" w:rsidRDefault="008D1060">
      <w:pPr>
        <w:jc w:val="center"/>
        <w:rPr>
          <w:rFonts w:ascii="Arial" w:hAnsi="Arial" w:cs="Arial"/>
          <w:color w:val="auto"/>
        </w:rPr>
      </w:pPr>
      <w:r w:rsidRPr="00E14F80">
        <w:rPr>
          <w:rFonts w:ascii="Arial" w:hAnsi="Arial" w:cs="Arial"/>
          <w:color w:val="auto"/>
        </w:rPr>
        <w:t>Total US$ 55.000.000</w:t>
      </w:r>
    </w:p>
    <w:p w14:paraId="7E219A75" w14:textId="77777777" w:rsidR="004A61D6" w:rsidRPr="00E14F80" w:rsidRDefault="004A61D6">
      <w:pPr>
        <w:jc w:val="center"/>
        <w:rPr>
          <w:rFonts w:ascii="Arial" w:hAnsi="Arial" w:cs="Arial"/>
          <w:color w:val="auto"/>
        </w:rPr>
      </w:pPr>
    </w:p>
    <w:p w14:paraId="6A2F63A0" w14:textId="77777777" w:rsidR="004A61D6" w:rsidRPr="00E14F80" w:rsidRDefault="004A61D6">
      <w:pPr>
        <w:jc w:val="center"/>
        <w:rPr>
          <w:rFonts w:ascii="Arial" w:hAnsi="Arial" w:cs="Arial"/>
          <w:color w:val="auto"/>
        </w:rPr>
      </w:pPr>
    </w:p>
    <w:p w14:paraId="370DEB55" w14:textId="77777777" w:rsidR="004A61D6" w:rsidRPr="00E14F80" w:rsidRDefault="004A61D6">
      <w:pPr>
        <w:jc w:val="center"/>
        <w:rPr>
          <w:rFonts w:ascii="Arial" w:hAnsi="Arial" w:cs="Arial"/>
          <w:color w:val="auto"/>
        </w:rPr>
      </w:pPr>
    </w:p>
    <w:p w14:paraId="2C09FF89" w14:textId="77777777" w:rsidR="004A61D6" w:rsidRPr="00E14F80" w:rsidRDefault="008D1060">
      <w:pPr>
        <w:jc w:val="center"/>
        <w:rPr>
          <w:rFonts w:ascii="Arial" w:hAnsi="Arial" w:cs="Arial"/>
          <w:color w:val="auto"/>
        </w:rPr>
      </w:pPr>
      <w:r w:rsidRPr="00E14F80">
        <w:rPr>
          <w:rFonts w:ascii="Arial" w:hAnsi="Arial" w:cs="Arial"/>
          <w:color w:val="auto"/>
        </w:rPr>
        <w:t xml:space="preserve">Fecha de Vigencia </w:t>
      </w:r>
      <w:proofErr w:type="spellStart"/>
      <w:r w:rsidRPr="00E14F80">
        <w:rPr>
          <w:rFonts w:ascii="Arial" w:hAnsi="Arial" w:cs="Arial"/>
          <w:color w:val="auto"/>
        </w:rPr>
        <w:t>Rop</w:t>
      </w:r>
      <w:proofErr w:type="spellEnd"/>
    </w:p>
    <w:p w14:paraId="169CF494" w14:textId="77777777" w:rsidR="004A61D6" w:rsidRPr="00E14F80" w:rsidRDefault="008D1060">
      <w:pPr>
        <w:rPr>
          <w:rFonts w:ascii="Arial" w:hAnsi="Arial" w:cs="Arial"/>
          <w:color w:val="auto"/>
        </w:rPr>
      </w:pPr>
      <w:r w:rsidRPr="00E14F80">
        <w:rPr>
          <w:rFonts w:ascii="Arial" w:hAnsi="Arial" w:cs="Arial"/>
          <w:color w:val="auto"/>
        </w:rPr>
        <w:br w:type="page"/>
      </w:r>
    </w:p>
    <w:p w14:paraId="1E5F8206" w14:textId="77777777" w:rsidR="004A61D6" w:rsidRPr="00E14F80" w:rsidRDefault="004A61D6">
      <w:pPr>
        <w:rPr>
          <w:rFonts w:ascii="Arial" w:hAnsi="Arial" w:cs="Arial"/>
          <w:color w:val="auto"/>
        </w:rPr>
      </w:pPr>
    </w:p>
    <w:p w14:paraId="510BD2C1" w14:textId="77777777" w:rsidR="004A61D6" w:rsidRPr="00E14F80" w:rsidRDefault="004A61D6">
      <w:pPr>
        <w:rPr>
          <w:rFonts w:ascii="Arial" w:hAnsi="Arial" w:cs="Arial"/>
          <w:color w:val="auto"/>
        </w:rPr>
      </w:pPr>
    </w:p>
    <w:p w14:paraId="4DA12741" w14:textId="77777777" w:rsidR="004A61D6" w:rsidRPr="00E14F80" w:rsidRDefault="004A61D6">
      <w:pPr>
        <w:jc w:val="both"/>
        <w:rPr>
          <w:rFonts w:ascii="Arial" w:hAnsi="Arial" w:cs="Arial"/>
          <w:color w:val="auto"/>
        </w:rPr>
      </w:pPr>
    </w:p>
    <w:p w14:paraId="3A6BCD18" w14:textId="77777777" w:rsidR="004A61D6" w:rsidRPr="00E14F80" w:rsidRDefault="008D1060">
      <w:pPr>
        <w:spacing w:after="0" w:line="240" w:lineRule="auto"/>
        <w:jc w:val="both"/>
        <w:rPr>
          <w:rFonts w:ascii="Arial" w:hAnsi="Arial" w:cs="Arial"/>
          <w:color w:val="auto"/>
        </w:rPr>
      </w:pPr>
      <w:r w:rsidRPr="00E14F80">
        <w:rPr>
          <w:rFonts w:ascii="Arial" w:hAnsi="Arial" w:cs="Arial"/>
          <w:b/>
          <w:color w:val="auto"/>
        </w:rPr>
        <w:t xml:space="preserve">Definiciones </w:t>
      </w:r>
      <w:r w:rsidRPr="00E14F80">
        <w:rPr>
          <w:rFonts w:ascii="Arial" w:hAnsi="Arial" w:cs="Arial"/>
          <w:color w:val="auto"/>
        </w:rPr>
        <w:t xml:space="preserve">Siglas utilizadas en el presente ROP: </w:t>
      </w:r>
    </w:p>
    <w:p w14:paraId="54A7DB72" w14:textId="77777777" w:rsidR="004A61D6" w:rsidRPr="00E14F80" w:rsidRDefault="004A61D6">
      <w:pPr>
        <w:spacing w:after="0" w:line="240" w:lineRule="auto"/>
        <w:jc w:val="both"/>
        <w:rPr>
          <w:rFonts w:ascii="Arial" w:hAnsi="Arial" w:cs="Arial"/>
          <w:b/>
          <w:color w:val="auto"/>
        </w:rPr>
      </w:pPr>
    </w:p>
    <w:tbl>
      <w:tblPr>
        <w:tblStyle w:val="a"/>
        <w:tblW w:w="9016" w:type="dxa"/>
        <w:tblInd w:w="-230" w:type="dxa"/>
        <w:tblLayout w:type="fixed"/>
        <w:tblLook w:val="0400" w:firstRow="0" w:lastRow="0" w:firstColumn="0" w:lastColumn="0" w:noHBand="0" w:noVBand="1"/>
      </w:tblPr>
      <w:tblGrid>
        <w:gridCol w:w="2122"/>
        <w:gridCol w:w="6894"/>
      </w:tblGrid>
      <w:tr w:rsidR="0046417B" w:rsidRPr="00E14F80" w14:paraId="434231CC" w14:textId="77777777" w:rsidTr="009D6D1C">
        <w:tc>
          <w:tcPr>
            <w:tcW w:w="2122" w:type="dxa"/>
          </w:tcPr>
          <w:p w14:paraId="469A9A6D" w14:textId="77777777" w:rsidR="004A61D6" w:rsidRPr="00E14F80" w:rsidRDefault="008D1060">
            <w:pPr>
              <w:contextualSpacing w:val="0"/>
              <w:jc w:val="both"/>
              <w:rPr>
                <w:rFonts w:ascii="Arial" w:hAnsi="Arial" w:cs="Arial"/>
                <w:b/>
                <w:color w:val="auto"/>
              </w:rPr>
            </w:pPr>
            <w:r w:rsidRPr="00E14F80">
              <w:rPr>
                <w:rFonts w:ascii="Arial" w:hAnsi="Arial" w:cs="Arial"/>
                <w:b/>
                <w:color w:val="auto"/>
              </w:rPr>
              <w:t xml:space="preserve">Banco o BID </w:t>
            </w:r>
          </w:p>
        </w:tc>
        <w:tc>
          <w:tcPr>
            <w:tcW w:w="6894" w:type="dxa"/>
          </w:tcPr>
          <w:p w14:paraId="342324A9" w14:textId="77777777" w:rsidR="004A61D6" w:rsidRPr="00E14F80" w:rsidRDefault="008D1060">
            <w:pPr>
              <w:contextualSpacing w:val="0"/>
              <w:jc w:val="both"/>
              <w:rPr>
                <w:rFonts w:ascii="Arial" w:hAnsi="Arial" w:cs="Arial"/>
                <w:b/>
                <w:color w:val="auto"/>
              </w:rPr>
            </w:pPr>
            <w:r w:rsidRPr="00E14F80">
              <w:rPr>
                <w:rFonts w:ascii="Arial" w:hAnsi="Arial" w:cs="Arial"/>
                <w:color w:val="auto"/>
              </w:rPr>
              <w:t>Banco Interamericano de Desarrollo</w:t>
            </w:r>
          </w:p>
        </w:tc>
      </w:tr>
      <w:tr w:rsidR="0046417B" w:rsidRPr="00E14F80" w14:paraId="567AD800" w14:textId="77777777" w:rsidTr="009D6D1C">
        <w:tc>
          <w:tcPr>
            <w:tcW w:w="2122" w:type="dxa"/>
          </w:tcPr>
          <w:p w14:paraId="5D7D471C" w14:textId="77777777" w:rsidR="004A61D6" w:rsidRPr="00E14F80" w:rsidRDefault="008D1060">
            <w:pPr>
              <w:contextualSpacing w:val="0"/>
              <w:jc w:val="both"/>
              <w:rPr>
                <w:rFonts w:ascii="Arial" w:hAnsi="Arial" w:cs="Arial"/>
                <w:b/>
                <w:color w:val="auto"/>
              </w:rPr>
            </w:pPr>
            <w:r w:rsidRPr="00E14F80">
              <w:rPr>
                <w:rFonts w:ascii="Arial" w:hAnsi="Arial" w:cs="Arial"/>
                <w:b/>
                <w:color w:val="auto"/>
              </w:rPr>
              <w:t>ARSAT</w:t>
            </w:r>
          </w:p>
        </w:tc>
        <w:tc>
          <w:tcPr>
            <w:tcW w:w="6894" w:type="dxa"/>
          </w:tcPr>
          <w:p w14:paraId="2A1DDB82" w14:textId="77777777" w:rsidR="004A61D6" w:rsidRPr="00E14F80" w:rsidRDefault="008D1060">
            <w:pPr>
              <w:contextualSpacing w:val="0"/>
              <w:jc w:val="both"/>
              <w:rPr>
                <w:rFonts w:ascii="Arial" w:hAnsi="Arial" w:cs="Arial"/>
                <w:color w:val="auto"/>
              </w:rPr>
            </w:pPr>
            <w:r w:rsidRPr="00E14F80">
              <w:rPr>
                <w:rFonts w:ascii="Arial" w:hAnsi="Arial" w:cs="Arial"/>
                <w:color w:val="auto"/>
              </w:rPr>
              <w:t>Empresa Argentina de Soluciones Satelitales Sociedad Anónima</w:t>
            </w:r>
          </w:p>
        </w:tc>
      </w:tr>
      <w:tr w:rsidR="0046417B" w:rsidRPr="00E14F80" w14:paraId="3BC5874A" w14:textId="77777777" w:rsidTr="009D6D1C">
        <w:tc>
          <w:tcPr>
            <w:tcW w:w="2122" w:type="dxa"/>
          </w:tcPr>
          <w:p w14:paraId="41BD66AB" w14:textId="77777777" w:rsidR="004A61D6" w:rsidRPr="00E14F80" w:rsidRDefault="008D1060">
            <w:pPr>
              <w:contextualSpacing w:val="0"/>
              <w:jc w:val="both"/>
              <w:rPr>
                <w:rFonts w:ascii="Arial" w:hAnsi="Arial" w:cs="Arial"/>
                <w:b/>
                <w:color w:val="auto"/>
              </w:rPr>
            </w:pPr>
            <w:r w:rsidRPr="00E14F80">
              <w:rPr>
                <w:rFonts w:ascii="Arial" w:hAnsi="Arial" w:cs="Arial"/>
                <w:b/>
                <w:color w:val="auto"/>
              </w:rPr>
              <w:t>OE</w:t>
            </w:r>
          </w:p>
        </w:tc>
        <w:tc>
          <w:tcPr>
            <w:tcW w:w="6894" w:type="dxa"/>
          </w:tcPr>
          <w:p w14:paraId="1A1892D4" w14:textId="77777777" w:rsidR="004A61D6" w:rsidRPr="00E14F80" w:rsidRDefault="008D1060">
            <w:pPr>
              <w:contextualSpacing w:val="0"/>
              <w:jc w:val="both"/>
              <w:rPr>
                <w:rFonts w:ascii="Arial" w:hAnsi="Arial" w:cs="Arial"/>
                <w:b/>
                <w:color w:val="auto"/>
              </w:rPr>
            </w:pPr>
            <w:r w:rsidRPr="00E14F80">
              <w:rPr>
                <w:rFonts w:ascii="Arial" w:hAnsi="Arial" w:cs="Arial"/>
                <w:color w:val="auto"/>
              </w:rPr>
              <w:t>Organismo Ejecutor</w:t>
            </w:r>
          </w:p>
        </w:tc>
      </w:tr>
      <w:tr w:rsidR="0046417B" w:rsidRPr="00E14F80" w14:paraId="17E9450A" w14:textId="77777777" w:rsidTr="009D6D1C">
        <w:tc>
          <w:tcPr>
            <w:tcW w:w="2122" w:type="dxa"/>
          </w:tcPr>
          <w:p w14:paraId="23E3E52C" w14:textId="77777777" w:rsidR="004A61D6" w:rsidRPr="00E14F80" w:rsidRDefault="008D1060">
            <w:pPr>
              <w:contextualSpacing w:val="0"/>
              <w:jc w:val="both"/>
              <w:rPr>
                <w:rFonts w:ascii="Arial" w:hAnsi="Arial" w:cs="Arial"/>
                <w:b/>
                <w:color w:val="auto"/>
              </w:rPr>
            </w:pPr>
            <w:r w:rsidRPr="00E14F80">
              <w:rPr>
                <w:rFonts w:ascii="Arial" w:hAnsi="Arial" w:cs="Arial"/>
                <w:b/>
                <w:color w:val="auto"/>
              </w:rPr>
              <w:t xml:space="preserve">LPI </w:t>
            </w:r>
          </w:p>
        </w:tc>
        <w:tc>
          <w:tcPr>
            <w:tcW w:w="6894" w:type="dxa"/>
          </w:tcPr>
          <w:p w14:paraId="78DB80CE" w14:textId="77777777" w:rsidR="004A61D6" w:rsidRPr="00E14F80" w:rsidRDefault="008D1060">
            <w:pPr>
              <w:contextualSpacing w:val="0"/>
              <w:jc w:val="both"/>
              <w:rPr>
                <w:rFonts w:ascii="Arial" w:hAnsi="Arial" w:cs="Arial"/>
                <w:b/>
                <w:color w:val="auto"/>
              </w:rPr>
            </w:pPr>
            <w:r w:rsidRPr="00E14F80">
              <w:rPr>
                <w:rFonts w:ascii="Arial" w:hAnsi="Arial" w:cs="Arial"/>
                <w:color w:val="auto"/>
              </w:rPr>
              <w:t>Licitación Pública Internacional</w:t>
            </w:r>
          </w:p>
        </w:tc>
      </w:tr>
      <w:tr w:rsidR="0046417B" w:rsidRPr="00E14F80" w14:paraId="74C93095" w14:textId="77777777" w:rsidTr="009D6D1C">
        <w:tc>
          <w:tcPr>
            <w:tcW w:w="2122" w:type="dxa"/>
          </w:tcPr>
          <w:p w14:paraId="6B0A612E" w14:textId="77777777" w:rsidR="004A61D6" w:rsidRPr="00E14F80" w:rsidRDefault="008D1060">
            <w:pPr>
              <w:contextualSpacing w:val="0"/>
              <w:jc w:val="both"/>
              <w:rPr>
                <w:rFonts w:ascii="Arial" w:hAnsi="Arial" w:cs="Arial"/>
                <w:b/>
                <w:color w:val="auto"/>
              </w:rPr>
            </w:pPr>
            <w:r w:rsidRPr="00E14F80">
              <w:rPr>
                <w:rFonts w:ascii="Arial" w:hAnsi="Arial" w:cs="Arial"/>
                <w:b/>
                <w:color w:val="auto"/>
              </w:rPr>
              <w:t xml:space="preserve">LPN </w:t>
            </w:r>
          </w:p>
        </w:tc>
        <w:tc>
          <w:tcPr>
            <w:tcW w:w="6894" w:type="dxa"/>
          </w:tcPr>
          <w:p w14:paraId="083F05AB" w14:textId="77777777" w:rsidR="004A61D6" w:rsidRPr="00E14F80" w:rsidRDefault="008D1060">
            <w:pPr>
              <w:contextualSpacing w:val="0"/>
              <w:jc w:val="both"/>
              <w:rPr>
                <w:rFonts w:ascii="Arial" w:hAnsi="Arial" w:cs="Arial"/>
                <w:b/>
                <w:color w:val="auto"/>
              </w:rPr>
            </w:pPr>
            <w:r w:rsidRPr="00E14F80">
              <w:rPr>
                <w:rFonts w:ascii="Arial" w:hAnsi="Arial" w:cs="Arial"/>
                <w:color w:val="auto"/>
              </w:rPr>
              <w:t>Licitación Pública Nacional</w:t>
            </w:r>
          </w:p>
        </w:tc>
      </w:tr>
      <w:tr w:rsidR="0046417B" w:rsidRPr="00E14F80" w14:paraId="28855AC6" w14:textId="77777777" w:rsidTr="009D6D1C">
        <w:tc>
          <w:tcPr>
            <w:tcW w:w="2122" w:type="dxa"/>
          </w:tcPr>
          <w:p w14:paraId="6559BE8F" w14:textId="77777777" w:rsidR="004A61D6" w:rsidRPr="00E14F80" w:rsidRDefault="008D1060">
            <w:pPr>
              <w:contextualSpacing w:val="0"/>
              <w:jc w:val="both"/>
              <w:rPr>
                <w:rFonts w:ascii="Arial" w:hAnsi="Arial" w:cs="Arial"/>
                <w:b/>
                <w:color w:val="auto"/>
              </w:rPr>
            </w:pPr>
            <w:r w:rsidRPr="00E14F80">
              <w:rPr>
                <w:rFonts w:ascii="Arial" w:hAnsi="Arial" w:cs="Arial"/>
                <w:b/>
                <w:color w:val="auto"/>
              </w:rPr>
              <w:t xml:space="preserve">PA </w:t>
            </w:r>
          </w:p>
        </w:tc>
        <w:tc>
          <w:tcPr>
            <w:tcW w:w="6894" w:type="dxa"/>
          </w:tcPr>
          <w:p w14:paraId="3EF06CA9" w14:textId="77777777" w:rsidR="004A61D6" w:rsidRPr="00E14F80" w:rsidRDefault="008D1060">
            <w:pPr>
              <w:contextualSpacing w:val="0"/>
              <w:jc w:val="both"/>
              <w:rPr>
                <w:rFonts w:ascii="Arial" w:hAnsi="Arial" w:cs="Arial"/>
                <w:b/>
                <w:color w:val="auto"/>
              </w:rPr>
            </w:pPr>
            <w:r w:rsidRPr="00E14F80">
              <w:rPr>
                <w:rFonts w:ascii="Arial" w:hAnsi="Arial" w:cs="Arial"/>
                <w:color w:val="auto"/>
              </w:rPr>
              <w:t>Plan de Adquisiciones</w:t>
            </w:r>
          </w:p>
        </w:tc>
      </w:tr>
      <w:tr w:rsidR="0046417B" w:rsidRPr="00E14F80" w14:paraId="6AEAB2A3" w14:textId="77777777" w:rsidTr="009D6D1C">
        <w:tc>
          <w:tcPr>
            <w:tcW w:w="2122" w:type="dxa"/>
          </w:tcPr>
          <w:p w14:paraId="1EF82D6E" w14:textId="77777777" w:rsidR="004A61D6" w:rsidRPr="00E14F80" w:rsidRDefault="008D1060">
            <w:pPr>
              <w:contextualSpacing w:val="0"/>
              <w:jc w:val="both"/>
              <w:rPr>
                <w:rFonts w:ascii="Arial" w:hAnsi="Arial" w:cs="Arial"/>
                <w:b/>
                <w:color w:val="auto"/>
              </w:rPr>
            </w:pPr>
            <w:r w:rsidRPr="00E14F80">
              <w:rPr>
                <w:rFonts w:ascii="Arial" w:hAnsi="Arial" w:cs="Arial"/>
                <w:b/>
                <w:color w:val="auto"/>
              </w:rPr>
              <w:t xml:space="preserve">POA </w:t>
            </w:r>
          </w:p>
        </w:tc>
        <w:tc>
          <w:tcPr>
            <w:tcW w:w="6894" w:type="dxa"/>
          </w:tcPr>
          <w:p w14:paraId="31F3A416" w14:textId="77777777" w:rsidR="004A61D6" w:rsidRPr="00E14F80" w:rsidRDefault="008D1060">
            <w:pPr>
              <w:contextualSpacing w:val="0"/>
              <w:jc w:val="both"/>
              <w:rPr>
                <w:rFonts w:ascii="Arial" w:hAnsi="Arial" w:cs="Arial"/>
                <w:b/>
                <w:color w:val="auto"/>
              </w:rPr>
            </w:pPr>
            <w:r w:rsidRPr="00E14F80">
              <w:rPr>
                <w:rFonts w:ascii="Arial" w:hAnsi="Arial" w:cs="Arial"/>
                <w:color w:val="auto"/>
              </w:rPr>
              <w:t>Plan Operativo Anual</w:t>
            </w:r>
          </w:p>
        </w:tc>
      </w:tr>
      <w:tr w:rsidR="0046417B" w:rsidRPr="00E14F80" w14:paraId="37E7F109" w14:textId="77777777" w:rsidTr="009D6D1C">
        <w:tc>
          <w:tcPr>
            <w:tcW w:w="2122" w:type="dxa"/>
          </w:tcPr>
          <w:p w14:paraId="48D3FE77" w14:textId="77777777" w:rsidR="004A61D6" w:rsidRPr="00E14F80" w:rsidRDefault="008D1060">
            <w:pPr>
              <w:contextualSpacing w:val="0"/>
              <w:jc w:val="both"/>
              <w:rPr>
                <w:rFonts w:ascii="Arial" w:hAnsi="Arial" w:cs="Arial"/>
                <w:b/>
                <w:color w:val="auto"/>
              </w:rPr>
            </w:pPr>
            <w:r w:rsidRPr="00E14F80">
              <w:rPr>
                <w:rFonts w:ascii="Arial" w:hAnsi="Arial" w:cs="Arial"/>
                <w:b/>
                <w:color w:val="auto"/>
              </w:rPr>
              <w:t xml:space="preserve">Representación </w:t>
            </w:r>
          </w:p>
        </w:tc>
        <w:tc>
          <w:tcPr>
            <w:tcW w:w="6894" w:type="dxa"/>
          </w:tcPr>
          <w:p w14:paraId="07D600C3" w14:textId="77777777" w:rsidR="004A61D6" w:rsidRPr="00E14F80" w:rsidRDefault="008D1060">
            <w:pPr>
              <w:contextualSpacing w:val="0"/>
              <w:jc w:val="both"/>
              <w:rPr>
                <w:rFonts w:ascii="Arial" w:hAnsi="Arial" w:cs="Arial"/>
                <w:color w:val="auto"/>
              </w:rPr>
            </w:pPr>
            <w:r w:rsidRPr="00E14F80">
              <w:rPr>
                <w:rFonts w:ascii="Arial" w:hAnsi="Arial" w:cs="Arial"/>
                <w:color w:val="auto"/>
              </w:rPr>
              <w:t>Oficina del BID en Argentina</w:t>
            </w:r>
          </w:p>
        </w:tc>
      </w:tr>
      <w:tr w:rsidR="0046417B" w:rsidRPr="00E14F80" w14:paraId="00DEDDF6" w14:textId="77777777" w:rsidTr="009D6D1C">
        <w:tc>
          <w:tcPr>
            <w:tcW w:w="2122" w:type="dxa"/>
          </w:tcPr>
          <w:p w14:paraId="5816C8F3" w14:textId="77777777" w:rsidR="004A61D6" w:rsidRPr="00E14F80" w:rsidRDefault="008D1060">
            <w:pPr>
              <w:contextualSpacing w:val="0"/>
              <w:jc w:val="both"/>
              <w:rPr>
                <w:rFonts w:ascii="Arial" w:hAnsi="Arial" w:cs="Arial"/>
                <w:b/>
                <w:color w:val="auto"/>
              </w:rPr>
            </w:pPr>
            <w:r w:rsidRPr="00E14F80">
              <w:rPr>
                <w:rFonts w:ascii="Arial" w:hAnsi="Arial" w:cs="Arial"/>
                <w:b/>
                <w:color w:val="auto"/>
              </w:rPr>
              <w:t xml:space="preserve">ROP </w:t>
            </w:r>
          </w:p>
        </w:tc>
        <w:tc>
          <w:tcPr>
            <w:tcW w:w="6894" w:type="dxa"/>
          </w:tcPr>
          <w:p w14:paraId="7D27F494" w14:textId="77777777" w:rsidR="004A61D6" w:rsidRPr="00E14F80" w:rsidRDefault="008D1060">
            <w:pPr>
              <w:contextualSpacing w:val="0"/>
              <w:jc w:val="both"/>
              <w:rPr>
                <w:rFonts w:ascii="Arial" w:hAnsi="Arial" w:cs="Arial"/>
                <w:color w:val="auto"/>
              </w:rPr>
            </w:pPr>
            <w:r w:rsidRPr="00E14F80">
              <w:rPr>
                <w:rFonts w:ascii="Arial" w:hAnsi="Arial" w:cs="Arial"/>
                <w:color w:val="auto"/>
              </w:rPr>
              <w:t>Reglamento Operativo del Programa</w:t>
            </w:r>
          </w:p>
        </w:tc>
      </w:tr>
      <w:tr w:rsidR="0046417B" w:rsidRPr="00E14F80" w14:paraId="1BF1AB47" w14:textId="77777777" w:rsidTr="009D6D1C">
        <w:tc>
          <w:tcPr>
            <w:tcW w:w="2122" w:type="dxa"/>
          </w:tcPr>
          <w:p w14:paraId="00F5D427" w14:textId="77777777" w:rsidR="004A61D6" w:rsidRPr="00E14F80" w:rsidRDefault="008D1060">
            <w:pPr>
              <w:contextualSpacing w:val="0"/>
              <w:jc w:val="both"/>
              <w:rPr>
                <w:rFonts w:ascii="Arial" w:hAnsi="Arial" w:cs="Arial"/>
                <w:b/>
                <w:color w:val="auto"/>
              </w:rPr>
            </w:pPr>
            <w:r w:rsidRPr="00E14F80">
              <w:rPr>
                <w:rFonts w:ascii="Arial" w:hAnsi="Arial" w:cs="Arial"/>
                <w:b/>
                <w:color w:val="auto"/>
              </w:rPr>
              <w:t xml:space="preserve">SEPA </w:t>
            </w:r>
          </w:p>
        </w:tc>
        <w:tc>
          <w:tcPr>
            <w:tcW w:w="6894" w:type="dxa"/>
          </w:tcPr>
          <w:p w14:paraId="71D88EF8" w14:textId="77777777" w:rsidR="004A61D6" w:rsidRPr="00E14F80" w:rsidRDefault="008D1060">
            <w:pPr>
              <w:contextualSpacing w:val="0"/>
              <w:jc w:val="both"/>
              <w:rPr>
                <w:rFonts w:ascii="Arial" w:hAnsi="Arial" w:cs="Arial"/>
                <w:color w:val="auto"/>
              </w:rPr>
            </w:pPr>
            <w:r w:rsidRPr="00E14F80">
              <w:rPr>
                <w:rFonts w:ascii="Arial" w:hAnsi="Arial" w:cs="Arial"/>
                <w:color w:val="auto"/>
              </w:rPr>
              <w:t>Sistema de Ejecución de Planes de Adquisiciones</w:t>
            </w:r>
          </w:p>
        </w:tc>
      </w:tr>
      <w:tr w:rsidR="0046417B" w:rsidRPr="00E14F80" w14:paraId="6A59B4B8" w14:textId="77777777" w:rsidTr="009D6D1C">
        <w:tc>
          <w:tcPr>
            <w:tcW w:w="2122" w:type="dxa"/>
          </w:tcPr>
          <w:p w14:paraId="21449298" w14:textId="77777777" w:rsidR="004A61D6" w:rsidRPr="00E14F80" w:rsidRDefault="008D1060">
            <w:pPr>
              <w:contextualSpacing w:val="0"/>
              <w:jc w:val="both"/>
              <w:rPr>
                <w:rFonts w:ascii="Arial" w:hAnsi="Arial" w:cs="Arial"/>
                <w:b/>
                <w:color w:val="auto"/>
              </w:rPr>
            </w:pPr>
            <w:r w:rsidRPr="00E14F80">
              <w:rPr>
                <w:rFonts w:ascii="Arial" w:hAnsi="Arial" w:cs="Arial"/>
                <w:b/>
                <w:color w:val="auto"/>
              </w:rPr>
              <w:t xml:space="preserve">UEP </w:t>
            </w:r>
          </w:p>
        </w:tc>
        <w:tc>
          <w:tcPr>
            <w:tcW w:w="6894" w:type="dxa"/>
          </w:tcPr>
          <w:p w14:paraId="5EB895DA" w14:textId="77777777" w:rsidR="004A61D6" w:rsidRPr="00E14F80" w:rsidRDefault="008D1060">
            <w:pPr>
              <w:contextualSpacing w:val="0"/>
              <w:jc w:val="both"/>
              <w:rPr>
                <w:rFonts w:ascii="Arial" w:hAnsi="Arial" w:cs="Arial"/>
                <w:color w:val="auto"/>
              </w:rPr>
            </w:pPr>
            <w:r w:rsidRPr="00E14F80">
              <w:rPr>
                <w:rFonts w:ascii="Arial" w:hAnsi="Arial" w:cs="Arial"/>
                <w:color w:val="auto"/>
              </w:rPr>
              <w:t>Unidad Ejecutora del Programa</w:t>
            </w:r>
          </w:p>
        </w:tc>
      </w:tr>
      <w:tr w:rsidR="0046417B" w:rsidRPr="00E14F80" w14:paraId="3F7CE985" w14:textId="77777777" w:rsidTr="009D6D1C">
        <w:tc>
          <w:tcPr>
            <w:tcW w:w="2122" w:type="dxa"/>
          </w:tcPr>
          <w:p w14:paraId="0E76DF99" w14:textId="77777777" w:rsidR="004A61D6" w:rsidRPr="00E14F80" w:rsidRDefault="008D1060">
            <w:pPr>
              <w:contextualSpacing w:val="0"/>
              <w:jc w:val="both"/>
              <w:rPr>
                <w:rFonts w:ascii="Arial" w:hAnsi="Arial" w:cs="Arial"/>
                <w:b/>
                <w:color w:val="auto"/>
              </w:rPr>
            </w:pPr>
            <w:r w:rsidRPr="00E14F80">
              <w:rPr>
                <w:rFonts w:ascii="Arial" w:hAnsi="Arial" w:cs="Arial"/>
                <w:b/>
                <w:color w:val="auto"/>
              </w:rPr>
              <w:t>CP</w:t>
            </w:r>
          </w:p>
        </w:tc>
        <w:tc>
          <w:tcPr>
            <w:tcW w:w="6894" w:type="dxa"/>
          </w:tcPr>
          <w:p w14:paraId="016CA184" w14:textId="77777777" w:rsidR="004A61D6" w:rsidRPr="00E14F80" w:rsidRDefault="008D1060">
            <w:pPr>
              <w:contextualSpacing w:val="0"/>
              <w:jc w:val="both"/>
              <w:rPr>
                <w:rFonts w:ascii="Arial" w:hAnsi="Arial" w:cs="Arial"/>
                <w:color w:val="auto"/>
              </w:rPr>
            </w:pPr>
            <w:r w:rsidRPr="00E14F80">
              <w:rPr>
                <w:rFonts w:ascii="Arial" w:hAnsi="Arial" w:cs="Arial"/>
                <w:color w:val="auto"/>
              </w:rPr>
              <w:t>Comparación de precios</w:t>
            </w:r>
          </w:p>
        </w:tc>
      </w:tr>
      <w:tr w:rsidR="0046417B" w:rsidRPr="00E14F80" w14:paraId="11C3799D" w14:textId="77777777" w:rsidTr="009D6D1C">
        <w:tc>
          <w:tcPr>
            <w:tcW w:w="2122" w:type="dxa"/>
          </w:tcPr>
          <w:p w14:paraId="36175F5F" w14:textId="77777777" w:rsidR="004A61D6" w:rsidRPr="00E14F80" w:rsidRDefault="008D1060">
            <w:pPr>
              <w:contextualSpacing w:val="0"/>
              <w:jc w:val="both"/>
              <w:rPr>
                <w:rFonts w:ascii="Arial" w:hAnsi="Arial" w:cs="Arial"/>
                <w:b/>
                <w:color w:val="auto"/>
              </w:rPr>
            </w:pPr>
            <w:r w:rsidRPr="00E14F80">
              <w:rPr>
                <w:rFonts w:ascii="Arial" w:hAnsi="Arial" w:cs="Arial"/>
                <w:b/>
                <w:color w:val="auto"/>
              </w:rPr>
              <w:t>DEA</w:t>
            </w:r>
          </w:p>
        </w:tc>
        <w:tc>
          <w:tcPr>
            <w:tcW w:w="6894" w:type="dxa"/>
          </w:tcPr>
          <w:p w14:paraId="39B28C77" w14:textId="77777777" w:rsidR="004A61D6" w:rsidRPr="00E14F80" w:rsidRDefault="008D1060">
            <w:pPr>
              <w:contextualSpacing w:val="0"/>
              <w:jc w:val="both"/>
              <w:rPr>
                <w:rFonts w:ascii="Arial" w:hAnsi="Arial" w:cs="Arial"/>
                <w:color w:val="auto"/>
              </w:rPr>
            </w:pPr>
            <w:r w:rsidRPr="00E14F80">
              <w:rPr>
                <w:rFonts w:ascii="Arial" w:hAnsi="Arial" w:cs="Arial"/>
                <w:color w:val="auto"/>
              </w:rPr>
              <w:t>Documentos estándar de adquisiciones</w:t>
            </w:r>
          </w:p>
        </w:tc>
      </w:tr>
      <w:tr w:rsidR="0046417B" w:rsidRPr="00E14F80" w14:paraId="6B0603B4" w14:textId="77777777" w:rsidTr="009D6D1C">
        <w:tc>
          <w:tcPr>
            <w:tcW w:w="2122" w:type="dxa"/>
          </w:tcPr>
          <w:p w14:paraId="131D4159" w14:textId="77777777" w:rsidR="004A61D6" w:rsidRPr="00E14F80" w:rsidRDefault="008D1060">
            <w:pPr>
              <w:contextualSpacing w:val="0"/>
              <w:jc w:val="both"/>
              <w:rPr>
                <w:rFonts w:ascii="Arial" w:hAnsi="Arial" w:cs="Arial"/>
                <w:b/>
                <w:color w:val="auto"/>
              </w:rPr>
            </w:pPr>
            <w:r w:rsidRPr="00E14F80">
              <w:rPr>
                <w:rFonts w:ascii="Arial" w:hAnsi="Arial" w:cs="Arial"/>
                <w:b/>
                <w:color w:val="auto"/>
              </w:rPr>
              <w:t>DEL</w:t>
            </w:r>
          </w:p>
        </w:tc>
        <w:tc>
          <w:tcPr>
            <w:tcW w:w="6894" w:type="dxa"/>
          </w:tcPr>
          <w:p w14:paraId="6460A77B" w14:textId="77777777" w:rsidR="004A61D6" w:rsidRPr="00E14F80" w:rsidRDefault="008D1060">
            <w:pPr>
              <w:contextualSpacing w:val="0"/>
              <w:jc w:val="both"/>
              <w:rPr>
                <w:rFonts w:ascii="Arial" w:hAnsi="Arial" w:cs="Arial"/>
                <w:color w:val="auto"/>
              </w:rPr>
            </w:pPr>
            <w:r w:rsidRPr="00E14F80">
              <w:rPr>
                <w:rFonts w:ascii="Arial" w:hAnsi="Arial" w:cs="Arial"/>
                <w:color w:val="auto"/>
              </w:rPr>
              <w:t>Documentos estándar de licitaciones</w:t>
            </w:r>
          </w:p>
        </w:tc>
      </w:tr>
      <w:tr w:rsidR="0046417B" w:rsidRPr="00E14F80" w14:paraId="5B6718C1" w14:textId="77777777" w:rsidTr="009D6D1C">
        <w:tc>
          <w:tcPr>
            <w:tcW w:w="2122" w:type="dxa"/>
          </w:tcPr>
          <w:p w14:paraId="60C9116A" w14:textId="77777777" w:rsidR="004A61D6" w:rsidRPr="00E14F80" w:rsidRDefault="008D1060">
            <w:pPr>
              <w:contextualSpacing w:val="0"/>
              <w:jc w:val="both"/>
              <w:rPr>
                <w:rFonts w:ascii="Arial" w:hAnsi="Arial" w:cs="Arial"/>
                <w:b/>
                <w:color w:val="auto"/>
              </w:rPr>
            </w:pPr>
            <w:r w:rsidRPr="00E14F80">
              <w:rPr>
                <w:rFonts w:ascii="Arial" w:hAnsi="Arial" w:cs="Arial"/>
                <w:b/>
                <w:color w:val="auto"/>
              </w:rPr>
              <w:t>GRP</w:t>
            </w:r>
          </w:p>
        </w:tc>
        <w:tc>
          <w:tcPr>
            <w:tcW w:w="6894" w:type="dxa"/>
          </w:tcPr>
          <w:p w14:paraId="1CAE079F" w14:textId="77777777" w:rsidR="004A61D6" w:rsidRPr="00E14F80" w:rsidRDefault="008D1060">
            <w:pPr>
              <w:contextualSpacing w:val="0"/>
              <w:jc w:val="both"/>
              <w:rPr>
                <w:rFonts w:ascii="Arial" w:hAnsi="Arial" w:cs="Arial"/>
                <w:color w:val="auto"/>
              </w:rPr>
            </w:pPr>
            <w:r w:rsidRPr="00E14F80">
              <w:rPr>
                <w:rFonts w:ascii="Arial" w:hAnsi="Arial" w:cs="Arial"/>
                <w:color w:val="auto"/>
              </w:rPr>
              <w:t>Gestión de riesgos del Programa</w:t>
            </w:r>
          </w:p>
        </w:tc>
      </w:tr>
      <w:tr w:rsidR="0046417B" w:rsidRPr="00E14F80" w14:paraId="28A6806F" w14:textId="77777777" w:rsidTr="009D6D1C">
        <w:tc>
          <w:tcPr>
            <w:tcW w:w="2122" w:type="dxa"/>
          </w:tcPr>
          <w:p w14:paraId="1D2D9495" w14:textId="77777777" w:rsidR="004A61D6" w:rsidRPr="00E14F80" w:rsidRDefault="008D1060">
            <w:pPr>
              <w:contextualSpacing w:val="0"/>
              <w:jc w:val="both"/>
              <w:rPr>
                <w:rFonts w:ascii="Arial" w:hAnsi="Arial" w:cs="Arial"/>
                <w:b/>
                <w:color w:val="auto"/>
              </w:rPr>
            </w:pPr>
            <w:r w:rsidRPr="00E14F80">
              <w:rPr>
                <w:rFonts w:ascii="Arial" w:hAnsi="Arial" w:cs="Arial"/>
                <w:b/>
                <w:color w:val="auto"/>
              </w:rPr>
              <w:t>ISA</w:t>
            </w:r>
          </w:p>
        </w:tc>
        <w:tc>
          <w:tcPr>
            <w:tcW w:w="6894" w:type="dxa"/>
          </w:tcPr>
          <w:p w14:paraId="78A9E441" w14:textId="77777777" w:rsidR="004A61D6" w:rsidRPr="00E14F80" w:rsidRDefault="008D1060">
            <w:pPr>
              <w:contextualSpacing w:val="0"/>
              <w:jc w:val="both"/>
              <w:rPr>
                <w:rFonts w:ascii="Arial" w:hAnsi="Arial" w:cs="Arial"/>
                <w:color w:val="auto"/>
              </w:rPr>
            </w:pPr>
            <w:r w:rsidRPr="00E14F80">
              <w:rPr>
                <w:rFonts w:ascii="Arial" w:hAnsi="Arial" w:cs="Arial"/>
                <w:color w:val="auto"/>
              </w:rPr>
              <w:t>Informe semestral de avance</w:t>
            </w:r>
          </w:p>
        </w:tc>
      </w:tr>
      <w:tr w:rsidR="0046417B" w:rsidRPr="00E14F80" w14:paraId="2FBA1788" w14:textId="77777777" w:rsidTr="009D6D1C">
        <w:tc>
          <w:tcPr>
            <w:tcW w:w="2122" w:type="dxa"/>
          </w:tcPr>
          <w:p w14:paraId="1699EEAE" w14:textId="77777777" w:rsidR="004A61D6" w:rsidRPr="00E14F80" w:rsidRDefault="008D1060">
            <w:pPr>
              <w:contextualSpacing w:val="0"/>
              <w:jc w:val="both"/>
              <w:rPr>
                <w:rFonts w:ascii="Arial" w:hAnsi="Arial" w:cs="Arial"/>
                <w:b/>
                <w:color w:val="auto"/>
              </w:rPr>
            </w:pPr>
            <w:r w:rsidRPr="00E14F80">
              <w:rPr>
                <w:rFonts w:ascii="Arial" w:hAnsi="Arial" w:cs="Arial"/>
                <w:b/>
                <w:color w:val="auto"/>
              </w:rPr>
              <w:t>CGP</w:t>
            </w:r>
          </w:p>
        </w:tc>
        <w:tc>
          <w:tcPr>
            <w:tcW w:w="6894" w:type="dxa"/>
          </w:tcPr>
          <w:p w14:paraId="2A664036" w14:textId="77777777" w:rsidR="004A61D6" w:rsidRPr="00E14F80" w:rsidRDefault="008D1060">
            <w:pPr>
              <w:contextualSpacing w:val="0"/>
              <w:jc w:val="both"/>
              <w:rPr>
                <w:rFonts w:ascii="Arial" w:hAnsi="Arial" w:cs="Arial"/>
                <w:color w:val="auto"/>
              </w:rPr>
            </w:pPr>
            <w:r w:rsidRPr="00E14F80">
              <w:rPr>
                <w:rFonts w:ascii="Arial" w:hAnsi="Arial" w:cs="Arial"/>
                <w:color w:val="auto"/>
              </w:rPr>
              <w:t>Coordinador General del Programa</w:t>
            </w:r>
          </w:p>
        </w:tc>
      </w:tr>
      <w:tr w:rsidR="0046417B" w:rsidRPr="00E14F80" w14:paraId="05BE34BB" w14:textId="77777777" w:rsidTr="009D6D1C">
        <w:tc>
          <w:tcPr>
            <w:tcW w:w="2122" w:type="dxa"/>
          </w:tcPr>
          <w:p w14:paraId="112593ED" w14:textId="77777777" w:rsidR="004A61D6" w:rsidRPr="00E14F80" w:rsidRDefault="008D1060">
            <w:pPr>
              <w:contextualSpacing w:val="0"/>
              <w:jc w:val="both"/>
              <w:rPr>
                <w:rFonts w:ascii="Arial" w:hAnsi="Arial" w:cs="Arial"/>
                <w:b/>
                <w:color w:val="auto"/>
              </w:rPr>
            </w:pPr>
            <w:r w:rsidRPr="00E14F80">
              <w:rPr>
                <w:rFonts w:ascii="Arial" w:hAnsi="Arial" w:cs="Arial"/>
                <w:b/>
                <w:color w:val="auto"/>
              </w:rPr>
              <w:t>MF</w:t>
            </w:r>
          </w:p>
        </w:tc>
        <w:tc>
          <w:tcPr>
            <w:tcW w:w="6894" w:type="dxa"/>
          </w:tcPr>
          <w:p w14:paraId="69A8A491" w14:textId="77777777" w:rsidR="004A61D6" w:rsidRPr="00E14F80" w:rsidRDefault="008D1060">
            <w:pPr>
              <w:contextualSpacing w:val="0"/>
              <w:jc w:val="both"/>
              <w:rPr>
                <w:rFonts w:ascii="Arial" w:hAnsi="Arial" w:cs="Arial"/>
                <w:color w:val="auto"/>
              </w:rPr>
            </w:pPr>
            <w:r w:rsidRPr="00E14F80">
              <w:rPr>
                <w:rFonts w:ascii="Arial" w:hAnsi="Arial" w:cs="Arial"/>
                <w:color w:val="auto"/>
              </w:rPr>
              <w:t xml:space="preserve">Ministerio de Finanzas </w:t>
            </w:r>
          </w:p>
        </w:tc>
      </w:tr>
      <w:tr w:rsidR="0046417B" w:rsidRPr="00E14F80" w14:paraId="30EE373B" w14:textId="77777777" w:rsidTr="009D6D1C">
        <w:tc>
          <w:tcPr>
            <w:tcW w:w="2122" w:type="dxa"/>
          </w:tcPr>
          <w:p w14:paraId="6CF9AC8B" w14:textId="77777777" w:rsidR="004A61D6" w:rsidRPr="00E14F80" w:rsidRDefault="008D1060">
            <w:pPr>
              <w:contextualSpacing w:val="0"/>
              <w:jc w:val="both"/>
              <w:rPr>
                <w:rFonts w:ascii="Arial" w:hAnsi="Arial" w:cs="Arial"/>
                <w:b/>
                <w:color w:val="auto"/>
              </w:rPr>
            </w:pPr>
            <w:r w:rsidRPr="00E14F80">
              <w:rPr>
                <w:rFonts w:ascii="Arial" w:hAnsi="Arial" w:cs="Arial"/>
                <w:b/>
                <w:color w:val="auto"/>
              </w:rPr>
              <w:t>DPE</w:t>
            </w:r>
          </w:p>
        </w:tc>
        <w:tc>
          <w:tcPr>
            <w:tcW w:w="6894" w:type="dxa"/>
          </w:tcPr>
          <w:p w14:paraId="415D3CB1" w14:textId="77777777" w:rsidR="004A61D6" w:rsidRPr="00E14F80" w:rsidRDefault="008D1060">
            <w:pPr>
              <w:contextualSpacing w:val="0"/>
              <w:jc w:val="both"/>
              <w:rPr>
                <w:rFonts w:ascii="Arial" w:hAnsi="Arial" w:cs="Arial"/>
                <w:color w:val="auto"/>
              </w:rPr>
            </w:pPr>
            <w:r w:rsidRPr="00E14F80">
              <w:rPr>
                <w:rFonts w:ascii="Arial" w:hAnsi="Arial" w:cs="Arial"/>
                <w:color w:val="auto"/>
              </w:rPr>
              <w:t>Direcciones Provinciales de Estadística</w:t>
            </w:r>
          </w:p>
        </w:tc>
      </w:tr>
      <w:tr w:rsidR="0046417B" w:rsidRPr="00E14F80" w14:paraId="571A9650" w14:textId="77777777" w:rsidTr="009D6D1C">
        <w:tc>
          <w:tcPr>
            <w:tcW w:w="2122" w:type="dxa"/>
          </w:tcPr>
          <w:p w14:paraId="3DC99F9C" w14:textId="77777777" w:rsidR="004A61D6" w:rsidRPr="00E14F80" w:rsidRDefault="008D1060">
            <w:pPr>
              <w:contextualSpacing w:val="0"/>
              <w:jc w:val="both"/>
              <w:rPr>
                <w:rFonts w:ascii="Arial" w:hAnsi="Arial" w:cs="Arial"/>
                <w:b/>
                <w:color w:val="auto"/>
              </w:rPr>
            </w:pPr>
            <w:r w:rsidRPr="00E14F80">
              <w:rPr>
                <w:rFonts w:ascii="Arial" w:hAnsi="Arial" w:cs="Arial"/>
                <w:b/>
                <w:color w:val="auto"/>
              </w:rPr>
              <w:t>SEN</w:t>
            </w:r>
          </w:p>
        </w:tc>
        <w:tc>
          <w:tcPr>
            <w:tcW w:w="6894" w:type="dxa"/>
          </w:tcPr>
          <w:p w14:paraId="7AFD00F4" w14:textId="77777777" w:rsidR="004A61D6" w:rsidRPr="00E14F80" w:rsidRDefault="008D1060">
            <w:pPr>
              <w:contextualSpacing w:val="0"/>
              <w:jc w:val="both"/>
              <w:rPr>
                <w:rFonts w:ascii="Arial" w:hAnsi="Arial" w:cs="Arial"/>
                <w:color w:val="auto"/>
              </w:rPr>
            </w:pPr>
            <w:r w:rsidRPr="00E14F80">
              <w:rPr>
                <w:rFonts w:ascii="Arial" w:hAnsi="Arial" w:cs="Arial"/>
                <w:color w:val="auto"/>
              </w:rPr>
              <w:t>Sistema Estadístico Nacional</w:t>
            </w:r>
          </w:p>
        </w:tc>
      </w:tr>
      <w:tr w:rsidR="0046417B" w:rsidRPr="00E14F80" w14:paraId="3DA5AE9F" w14:textId="77777777" w:rsidTr="009D6D1C">
        <w:tc>
          <w:tcPr>
            <w:tcW w:w="2122" w:type="dxa"/>
          </w:tcPr>
          <w:p w14:paraId="320556B3" w14:textId="77777777" w:rsidR="004A61D6" w:rsidRPr="00E14F80" w:rsidRDefault="008D1060">
            <w:pPr>
              <w:contextualSpacing w:val="0"/>
              <w:jc w:val="both"/>
              <w:rPr>
                <w:rFonts w:ascii="Arial" w:hAnsi="Arial" w:cs="Arial"/>
                <w:b/>
                <w:color w:val="auto"/>
              </w:rPr>
            </w:pPr>
            <w:r w:rsidRPr="00E14F80">
              <w:rPr>
                <w:rFonts w:ascii="Arial" w:hAnsi="Arial" w:cs="Arial"/>
                <w:b/>
                <w:color w:val="auto"/>
              </w:rPr>
              <w:t>MR</w:t>
            </w:r>
          </w:p>
        </w:tc>
        <w:tc>
          <w:tcPr>
            <w:tcW w:w="6894" w:type="dxa"/>
          </w:tcPr>
          <w:p w14:paraId="11DBF07D" w14:textId="77777777" w:rsidR="004A61D6" w:rsidRPr="00E14F80" w:rsidRDefault="008D1060">
            <w:pPr>
              <w:contextualSpacing w:val="0"/>
              <w:jc w:val="both"/>
              <w:rPr>
                <w:rFonts w:ascii="Arial" w:hAnsi="Arial" w:cs="Arial"/>
                <w:color w:val="auto"/>
              </w:rPr>
            </w:pPr>
            <w:r w:rsidRPr="00E14F80">
              <w:rPr>
                <w:rFonts w:ascii="Arial" w:hAnsi="Arial" w:cs="Arial"/>
                <w:color w:val="auto"/>
              </w:rPr>
              <w:t>Matriz de resultados</w:t>
            </w:r>
          </w:p>
        </w:tc>
      </w:tr>
      <w:tr w:rsidR="0046417B" w:rsidRPr="00E14F80" w14:paraId="3C3D789E" w14:textId="77777777" w:rsidTr="009D6D1C">
        <w:tc>
          <w:tcPr>
            <w:tcW w:w="2122" w:type="dxa"/>
          </w:tcPr>
          <w:p w14:paraId="1828E0FB" w14:textId="77777777" w:rsidR="004A61D6" w:rsidRPr="00E14F80" w:rsidRDefault="008D1060">
            <w:pPr>
              <w:contextualSpacing w:val="0"/>
              <w:jc w:val="both"/>
              <w:rPr>
                <w:rFonts w:ascii="Arial" w:hAnsi="Arial" w:cs="Arial"/>
                <w:b/>
                <w:color w:val="auto"/>
              </w:rPr>
            </w:pPr>
            <w:r w:rsidRPr="00E14F80">
              <w:rPr>
                <w:rFonts w:ascii="Arial" w:hAnsi="Arial" w:cs="Arial"/>
                <w:b/>
                <w:color w:val="auto"/>
              </w:rPr>
              <w:t>OE</w:t>
            </w:r>
          </w:p>
        </w:tc>
        <w:tc>
          <w:tcPr>
            <w:tcW w:w="6894" w:type="dxa"/>
          </w:tcPr>
          <w:p w14:paraId="734BC124" w14:textId="77777777" w:rsidR="004A61D6" w:rsidRPr="00E14F80" w:rsidRDefault="008D1060">
            <w:pPr>
              <w:contextualSpacing w:val="0"/>
              <w:jc w:val="both"/>
              <w:rPr>
                <w:rFonts w:ascii="Arial" w:hAnsi="Arial" w:cs="Arial"/>
                <w:color w:val="auto"/>
              </w:rPr>
            </w:pPr>
            <w:r w:rsidRPr="00E14F80">
              <w:rPr>
                <w:rFonts w:ascii="Arial" w:hAnsi="Arial" w:cs="Arial"/>
                <w:color w:val="auto"/>
              </w:rPr>
              <w:t>Organismo ejecutor</w:t>
            </w:r>
          </w:p>
        </w:tc>
      </w:tr>
      <w:tr w:rsidR="0046417B" w:rsidRPr="00E14F80" w14:paraId="059970A2" w14:textId="77777777" w:rsidTr="009D6D1C">
        <w:tc>
          <w:tcPr>
            <w:tcW w:w="2122" w:type="dxa"/>
          </w:tcPr>
          <w:p w14:paraId="1D4906AA" w14:textId="77777777" w:rsidR="004A61D6" w:rsidRPr="00E14F80" w:rsidRDefault="008D1060">
            <w:pPr>
              <w:contextualSpacing w:val="0"/>
              <w:jc w:val="both"/>
              <w:rPr>
                <w:rFonts w:ascii="Arial" w:hAnsi="Arial" w:cs="Arial"/>
                <w:b/>
                <w:color w:val="auto"/>
              </w:rPr>
            </w:pPr>
            <w:r w:rsidRPr="00E14F80">
              <w:rPr>
                <w:rFonts w:ascii="Arial" w:hAnsi="Arial" w:cs="Arial"/>
                <w:b/>
                <w:color w:val="auto"/>
              </w:rPr>
              <w:t>PAC</w:t>
            </w:r>
          </w:p>
        </w:tc>
        <w:tc>
          <w:tcPr>
            <w:tcW w:w="6894" w:type="dxa"/>
          </w:tcPr>
          <w:p w14:paraId="15916341" w14:textId="77777777" w:rsidR="004A61D6" w:rsidRPr="00E14F80" w:rsidRDefault="008D1060">
            <w:pPr>
              <w:contextualSpacing w:val="0"/>
              <w:jc w:val="both"/>
              <w:rPr>
                <w:rFonts w:ascii="Arial" w:hAnsi="Arial" w:cs="Arial"/>
                <w:color w:val="auto"/>
              </w:rPr>
            </w:pPr>
            <w:r w:rsidRPr="00E14F80">
              <w:rPr>
                <w:rFonts w:ascii="Arial" w:hAnsi="Arial" w:cs="Arial"/>
                <w:color w:val="auto"/>
              </w:rPr>
              <w:t>Plan Anual de Contrataciones</w:t>
            </w:r>
          </w:p>
        </w:tc>
      </w:tr>
      <w:tr w:rsidR="0046417B" w:rsidRPr="00E14F80" w14:paraId="226EF32B" w14:textId="77777777" w:rsidTr="009D6D1C">
        <w:tc>
          <w:tcPr>
            <w:tcW w:w="2122" w:type="dxa"/>
          </w:tcPr>
          <w:p w14:paraId="6A82BD48" w14:textId="77777777" w:rsidR="004A61D6" w:rsidRPr="00E14F80" w:rsidRDefault="008D1060">
            <w:pPr>
              <w:contextualSpacing w:val="0"/>
              <w:jc w:val="both"/>
              <w:rPr>
                <w:rFonts w:ascii="Arial" w:hAnsi="Arial" w:cs="Arial"/>
                <w:b/>
                <w:color w:val="auto"/>
              </w:rPr>
            </w:pPr>
            <w:r w:rsidRPr="00E14F80">
              <w:rPr>
                <w:rFonts w:ascii="Arial" w:hAnsi="Arial" w:cs="Arial"/>
                <w:b/>
                <w:color w:val="auto"/>
              </w:rPr>
              <w:t>ONC</w:t>
            </w:r>
          </w:p>
        </w:tc>
        <w:tc>
          <w:tcPr>
            <w:tcW w:w="6894" w:type="dxa"/>
          </w:tcPr>
          <w:p w14:paraId="34A46978" w14:textId="77777777" w:rsidR="004A61D6" w:rsidRPr="00E14F80" w:rsidRDefault="008D1060">
            <w:pPr>
              <w:contextualSpacing w:val="0"/>
              <w:jc w:val="both"/>
              <w:rPr>
                <w:rFonts w:ascii="Arial" w:hAnsi="Arial" w:cs="Arial"/>
                <w:color w:val="auto"/>
              </w:rPr>
            </w:pPr>
            <w:r w:rsidRPr="00E14F80">
              <w:rPr>
                <w:rFonts w:ascii="Arial" w:hAnsi="Arial" w:cs="Arial"/>
                <w:color w:val="auto"/>
              </w:rPr>
              <w:t>Oficina Nacional de Contrataciones</w:t>
            </w:r>
          </w:p>
        </w:tc>
      </w:tr>
      <w:tr w:rsidR="0046417B" w:rsidRPr="00E14F80" w14:paraId="1391741A" w14:textId="77777777" w:rsidTr="009D6D1C">
        <w:tc>
          <w:tcPr>
            <w:tcW w:w="2122" w:type="dxa"/>
          </w:tcPr>
          <w:p w14:paraId="1573728B" w14:textId="77777777" w:rsidR="004A61D6" w:rsidRPr="00E14F80" w:rsidRDefault="008D1060">
            <w:pPr>
              <w:contextualSpacing w:val="0"/>
              <w:jc w:val="both"/>
              <w:rPr>
                <w:rFonts w:ascii="Arial" w:hAnsi="Arial" w:cs="Arial"/>
                <w:b/>
                <w:color w:val="auto"/>
              </w:rPr>
            </w:pPr>
            <w:r w:rsidRPr="00E14F80">
              <w:rPr>
                <w:rFonts w:ascii="Arial" w:hAnsi="Arial" w:cs="Arial"/>
                <w:b/>
                <w:color w:val="auto"/>
              </w:rPr>
              <w:t>COMPR.AR</w:t>
            </w:r>
          </w:p>
        </w:tc>
        <w:tc>
          <w:tcPr>
            <w:tcW w:w="6894" w:type="dxa"/>
          </w:tcPr>
          <w:p w14:paraId="08FE01A3" w14:textId="77777777" w:rsidR="004A61D6" w:rsidRPr="00E14F80" w:rsidRDefault="008D1060">
            <w:pPr>
              <w:contextualSpacing w:val="0"/>
              <w:jc w:val="both"/>
              <w:rPr>
                <w:rFonts w:ascii="Arial" w:hAnsi="Arial" w:cs="Arial"/>
                <w:color w:val="auto"/>
              </w:rPr>
            </w:pPr>
            <w:r w:rsidRPr="00E14F80">
              <w:rPr>
                <w:rFonts w:ascii="Arial" w:hAnsi="Arial" w:cs="Arial"/>
                <w:color w:val="auto"/>
              </w:rPr>
              <w:t xml:space="preserve">Sistema Electrónico de Contrataciones de la Administración Nacional </w:t>
            </w:r>
          </w:p>
        </w:tc>
      </w:tr>
      <w:tr w:rsidR="0046417B" w:rsidRPr="00E14F80" w14:paraId="20F1DE1B" w14:textId="77777777" w:rsidTr="009D6D1C">
        <w:tc>
          <w:tcPr>
            <w:tcW w:w="2122" w:type="dxa"/>
          </w:tcPr>
          <w:p w14:paraId="4E1FD187" w14:textId="77777777" w:rsidR="004A61D6" w:rsidRPr="00E14F80" w:rsidRDefault="008D1060">
            <w:pPr>
              <w:contextualSpacing w:val="0"/>
              <w:jc w:val="both"/>
              <w:rPr>
                <w:rFonts w:ascii="Arial" w:hAnsi="Arial" w:cs="Arial"/>
                <w:b/>
                <w:color w:val="auto"/>
              </w:rPr>
            </w:pPr>
            <w:r w:rsidRPr="00E14F80">
              <w:rPr>
                <w:rFonts w:ascii="Arial" w:hAnsi="Arial" w:cs="Arial"/>
                <w:b/>
                <w:color w:val="auto"/>
              </w:rPr>
              <w:t>Ley N° 24.156</w:t>
            </w:r>
          </w:p>
        </w:tc>
        <w:tc>
          <w:tcPr>
            <w:tcW w:w="6894" w:type="dxa"/>
          </w:tcPr>
          <w:p w14:paraId="35B5F7D8" w14:textId="77777777" w:rsidR="004A61D6" w:rsidRPr="00E14F80" w:rsidRDefault="008D1060">
            <w:pPr>
              <w:contextualSpacing w:val="0"/>
              <w:jc w:val="both"/>
              <w:rPr>
                <w:rFonts w:ascii="Arial" w:hAnsi="Arial" w:cs="Arial"/>
                <w:color w:val="auto"/>
              </w:rPr>
            </w:pPr>
            <w:r w:rsidRPr="00E14F80">
              <w:rPr>
                <w:rFonts w:ascii="Arial" w:hAnsi="Arial" w:cs="Arial"/>
                <w:color w:val="auto"/>
              </w:rPr>
              <w:t>Ley de Administración Financiera y de los Sistemas de Control</w:t>
            </w:r>
            <w:r w:rsidRPr="00E14F80">
              <w:rPr>
                <w:rFonts w:ascii="Arial" w:hAnsi="Arial" w:cs="Arial"/>
                <w:color w:val="auto"/>
              </w:rPr>
              <w:br/>
              <w:t>del Sector Público Nacional</w:t>
            </w:r>
          </w:p>
        </w:tc>
      </w:tr>
      <w:tr w:rsidR="0046417B" w:rsidRPr="00E14F80" w14:paraId="19BD0AEA" w14:textId="77777777" w:rsidTr="009D6D1C">
        <w:tc>
          <w:tcPr>
            <w:tcW w:w="2122" w:type="dxa"/>
          </w:tcPr>
          <w:p w14:paraId="79E273F8" w14:textId="77777777" w:rsidR="004A61D6" w:rsidRPr="00E14F80" w:rsidRDefault="008D1060">
            <w:pPr>
              <w:contextualSpacing w:val="0"/>
              <w:jc w:val="both"/>
              <w:rPr>
                <w:rFonts w:ascii="Arial" w:hAnsi="Arial" w:cs="Arial"/>
                <w:b/>
                <w:color w:val="auto"/>
              </w:rPr>
            </w:pPr>
            <w:r w:rsidRPr="00E14F80">
              <w:rPr>
                <w:rFonts w:ascii="Arial" w:hAnsi="Arial" w:cs="Arial"/>
                <w:b/>
                <w:color w:val="auto"/>
              </w:rPr>
              <w:t>Decreto 1030/2016</w:t>
            </w:r>
          </w:p>
        </w:tc>
        <w:tc>
          <w:tcPr>
            <w:tcW w:w="6894" w:type="dxa"/>
          </w:tcPr>
          <w:p w14:paraId="7F87D9D7" w14:textId="77777777" w:rsidR="004A61D6" w:rsidRPr="00E14F80" w:rsidRDefault="008D1060">
            <w:pPr>
              <w:contextualSpacing w:val="0"/>
              <w:jc w:val="both"/>
              <w:rPr>
                <w:rFonts w:ascii="Arial" w:hAnsi="Arial" w:cs="Arial"/>
                <w:color w:val="auto"/>
              </w:rPr>
            </w:pPr>
            <w:r w:rsidRPr="00E14F80">
              <w:rPr>
                <w:rFonts w:ascii="Arial" w:hAnsi="Arial" w:cs="Arial"/>
                <w:color w:val="auto"/>
              </w:rPr>
              <w:t>Régimen de Contrataciones de la Administración Nacional</w:t>
            </w:r>
          </w:p>
        </w:tc>
      </w:tr>
      <w:tr w:rsidR="0046417B" w:rsidRPr="00E14F80" w14:paraId="3A1D998C" w14:textId="77777777" w:rsidTr="009D6D1C">
        <w:tc>
          <w:tcPr>
            <w:tcW w:w="2122" w:type="dxa"/>
          </w:tcPr>
          <w:p w14:paraId="04586597" w14:textId="77777777" w:rsidR="004A61D6" w:rsidRPr="00E14F80" w:rsidRDefault="008D1060">
            <w:pPr>
              <w:contextualSpacing w:val="0"/>
              <w:jc w:val="both"/>
              <w:rPr>
                <w:rFonts w:ascii="Arial" w:hAnsi="Arial" w:cs="Arial"/>
                <w:b/>
                <w:color w:val="auto"/>
              </w:rPr>
            </w:pPr>
            <w:r w:rsidRPr="00E14F80">
              <w:rPr>
                <w:rFonts w:ascii="Arial" w:hAnsi="Arial" w:cs="Arial"/>
                <w:b/>
                <w:color w:val="auto"/>
              </w:rPr>
              <w:t>UEPEX</w:t>
            </w:r>
          </w:p>
        </w:tc>
        <w:tc>
          <w:tcPr>
            <w:tcW w:w="6894" w:type="dxa"/>
          </w:tcPr>
          <w:p w14:paraId="4E3DF645" w14:textId="77777777" w:rsidR="004A61D6" w:rsidRPr="00E14F80" w:rsidRDefault="008D1060">
            <w:pPr>
              <w:contextualSpacing w:val="0"/>
              <w:jc w:val="both"/>
              <w:rPr>
                <w:rFonts w:ascii="Arial" w:hAnsi="Arial" w:cs="Arial"/>
                <w:color w:val="auto"/>
              </w:rPr>
            </w:pPr>
            <w:r w:rsidRPr="00E14F80">
              <w:rPr>
                <w:rFonts w:ascii="Arial" w:hAnsi="Arial" w:cs="Arial"/>
                <w:color w:val="auto"/>
              </w:rPr>
              <w:t>Sistema de Gestión de Unidades Ejecutoras de Préstamos Externos</w:t>
            </w:r>
          </w:p>
        </w:tc>
      </w:tr>
      <w:tr w:rsidR="0046417B" w:rsidRPr="00E14F80" w14:paraId="0DF2C2ED" w14:textId="77777777" w:rsidTr="009D6D1C">
        <w:tc>
          <w:tcPr>
            <w:tcW w:w="2122" w:type="dxa"/>
          </w:tcPr>
          <w:p w14:paraId="1C985997" w14:textId="77777777" w:rsidR="004A61D6" w:rsidRPr="00E14F80" w:rsidRDefault="008D1060">
            <w:pPr>
              <w:contextualSpacing w:val="0"/>
              <w:jc w:val="both"/>
              <w:rPr>
                <w:rFonts w:ascii="Arial" w:hAnsi="Arial" w:cs="Arial"/>
                <w:b/>
                <w:color w:val="auto"/>
              </w:rPr>
            </w:pPr>
            <w:proofErr w:type="spellStart"/>
            <w:r w:rsidRPr="00E14F80">
              <w:rPr>
                <w:rFonts w:ascii="Arial" w:hAnsi="Arial" w:cs="Arial"/>
                <w:b/>
                <w:color w:val="auto"/>
              </w:rPr>
              <w:t>eSidif</w:t>
            </w:r>
            <w:proofErr w:type="spellEnd"/>
          </w:p>
        </w:tc>
        <w:tc>
          <w:tcPr>
            <w:tcW w:w="6894" w:type="dxa"/>
          </w:tcPr>
          <w:p w14:paraId="1BB1C582" w14:textId="77777777" w:rsidR="004A61D6" w:rsidRPr="00E14F80" w:rsidRDefault="008D1060">
            <w:pPr>
              <w:contextualSpacing w:val="0"/>
              <w:jc w:val="both"/>
              <w:rPr>
                <w:rFonts w:ascii="Arial" w:hAnsi="Arial" w:cs="Arial"/>
                <w:color w:val="auto"/>
              </w:rPr>
            </w:pPr>
            <w:r w:rsidRPr="00E14F80">
              <w:rPr>
                <w:rFonts w:ascii="Arial" w:hAnsi="Arial" w:cs="Arial"/>
                <w:color w:val="auto"/>
              </w:rPr>
              <w:t>Sistema de Administración Financiera</w:t>
            </w:r>
          </w:p>
        </w:tc>
      </w:tr>
      <w:tr w:rsidR="0046417B" w:rsidRPr="00E14F80" w14:paraId="40DD12D6" w14:textId="77777777" w:rsidTr="009D6D1C">
        <w:tc>
          <w:tcPr>
            <w:tcW w:w="2122" w:type="dxa"/>
          </w:tcPr>
          <w:p w14:paraId="352CC881" w14:textId="77777777" w:rsidR="004A61D6" w:rsidRPr="00E14F80" w:rsidRDefault="008D1060">
            <w:pPr>
              <w:contextualSpacing w:val="0"/>
              <w:jc w:val="both"/>
              <w:rPr>
                <w:rFonts w:ascii="Arial" w:hAnsi="Arial" w:cs="Arial"/>
                <w:color w:val="auto"/>
              </w:rPr>
            </w:pPr>
            <w:r w:rsidRPr="00E14F80">
              <w:rPr>
                <w:rFonts w:ascii="Arial" w:hAnsi="Arial" w:cs="Arial"/>
                <w:b/>
                <w:color w:val="auto"/>
              </w:rPr>
              <w:t>RTS</w:t>
            </w:r>
          </w:p>
        </w:tc>
        <w:tc>
          <w:tcPr>
            <w:tcW w:w="6894" w:type="dxa"/>
          </w:tcPr>
          <w:p w14:paraId="1214BE81" w14:textId="77777777" w:rsidR="004A61D6" w:rsidRPr="00E14F80" w:rsidRDefault="008D1060">
            <w:pPr>
              <w:contextualSpacing w:val="0"/>
              <w:jc w:val="both"/>
              <w:rPr>
                <w:rFonts w:ascii="Arial" w:hAnsi="Arial" w:cs="Arial"/>
                <w:color w:val="auto"/>
              </w:rPr>
            </w:pPr>
            <w:r w:rsidRPr="00E14F80">
              <w:rPr>
                <w:rFonts w:ascii="Arial" w:hAnsi="Arial" w:cs="Arial"/>
                <w:color w:val="auto"/>
              </w:rPr>
              <w:t>Reuniones Técnicas de Seguimiento</w:t>
            </w:r>
          </w:p>
        </w:tc>
      </w:tr>
      <w:tr w:rsidR="0046417B" w:rsidRPr="00E14F80" w14:paraId="794A4789" w14:textId="77777777" w:rsidTr="009D6D1C">
        <w:tc>
          <w:tcPr>
            <w:tcW w:w="2122" w:type="dxa"/>
          </w:tcPr>
          <w:p w14:paraId="7C286984" w14:textId="77777777" w:rsidR="004A61D6" w:rsidRPr="00E14F80" w:rsidRDefault="008D1060">
            <w:pPr>
              <w:contextualSpacing w:val="0"/>
              <w:jc w:val="both"/>
              <w:rPr>
                <w:rFonts w:ascii="Arial" w:hAnsi="Arial" w:cs="Arial"/>
                <w:b/>
                <w:color w:val="auto"/>
              </w:rPr>
            </w:pPr>
            <w:r w:rsidRPr="00E14F80">
              <w:rPr>
                <w:rFonts w:ascii="Arial" w:hAnsi="Arial" w:cs="Arial"/>
                <w:b/>
                <w:color w:val="auto"/>
              </w:rPr>
              <w:t>TSR</w:t>
            </w:r>
          </w:p>
        </w:tc>
        <w:tc>
          <w:tcPr>
            <w:tcW w:w="6894" w:type="dxa"/>
          </w:tcPr>
          <w:p w14:paraId="3564DBA0" w14:textId="77777777" w:rsidR="004A61D6" w:rsidRPr="00E14F80" w:rsidRDefault="008D1060">
            <w:pPr>
              <w:contextualSpacing w:val="0"/>
              <w:jc w:val="both"/>
              <w:rPr>
                <w:rFonts w:ascii="Arial" w:hAnsi="Arial" w:cs="Arial"/>
                <w:color w:val="auto"/>
              </w:rPr>
            </w:pPr>
            <w:r w:rsidRPr="00E14F80">
              <w:rPr>
                <w:rFonts w:ascii="Arial" w:hAnsi="Arial" w:cs="Arial"/>
                <w:color w:val="auto"/>
              </w:rPr>
              <w:t xml:space="preserve">Talleres Semestrales de Retroalimentación </w:t>
            </w:r>
          </w:p>
        </w:tc>
      </w:tr>
      <w:tr w:rsidR="0046417B" w:rsidRPr="00E14F80" w14:paraId="406C7836" w14:textId="77777777" w:rsidTr="009D6D1C">
        <w:tc>
          <w:tcPr>
            <w:tcW w:w="2122" w:type="dxa"/>
          </w:tcPr>
          <w:p w14:paraId="31A75EBD" w14:textId="77777777" w:rsidR="004A61D6" w:rsidRPr="00E14F80" w:rsidRDefault="008D1060">
            <w:pPr>
              <w:contextualSpacing w:val="0"/>
              <w:jc w:val="both"/>
              <w:rPr>
                <w:rFonts w:ascii="Arial" w:hAnsi="Arial" w:cs="Arial"/>
                <w:b/>
                <w:color w:val="auto"/>
              </w:rPr>
            </w:pPr>
            <w:r w:rsidRPr="00E14F80">
              <w:rPr>
                <w:rFonts w:ascii="Arial" w:hAnsi="Arial" w:cs="Arial"/>
                <w:b/>
                <w:color w:val="auto"/>
              </w:rPr>
              <w:t>UNDB</w:t>
            </w:r>
          </w:p>
        </w:tc>
        <w:tc>
          <w:tcPr>
            <w:tcW w:w="6894" w:type="dxa"/>
          </w:tcPr>
          <w:p w14:paraId="7CEA37D2" w14:textId="77777777" w:rsidR="004A61D6" w:rsidRPr="00E14F80" w:rsidRDefault="008D1060">
            <w:pPr>
              <w:contextualSpacing w:val="0"/>
              <w:jc w:val="both"/>
              <w:rPr>
                <w:rFonts w:ascii="Arial" w:hAnsi="Arial" w:cs="Arial"/>
                <w:color w:val="auto"/>
              </w:rPr>
            </w:pPr>
            <w:proofErr w:type="spellStart"/>
            <w:r w:rsidRPr="00E14F80">
              <w:rPr>
                <w:rFonts w:ascii="Arial" w:hAnsi="Arial" w:cs="Arial"/>
                <w:color w:val="auto"/>
              </w:rPr>
              <w:t>United</w:t>
            </w:r>
            <w:proofErr w:type="spellEnd"/>
            <w:r w:rsidRPr="00E14F80">
              <w:rPr>
                <w:rFonts w:ascii="Arial" w:hAnsi="Arial" w:cs="Arial"/>
                <w:color w:val="auto"/>
              </w:rPr>
              <w:t xml:space="preserve"> </w:t>
            </w:r>
            <w:proofErr w:type="spellStart"/>
            <w:r w:rsidRPr="00E14F80">
              <w:rPr>
                <w:rFonts w:ascii="Arial" w:hAnsi="Arial" w:cs="Arial"/>
                <w:color w:val="auto"/>
              </w:rPr>
              <w:t>Nations</w:t>
            </w:r>
            <w:proofErr w:type="spellEnd"/>
            <w:r w:rsidRPr="00E14F80">
              <w:rPr>
                <w:rFonts w:ascii="Arial" w:hAnsi="Arial" w:cs="Arial"/>
                <w:color w:val="auto"/>
              </w:rPr>
              <w:t xml:space="preserve"> </w:t>
            </w:r>
            <w:proofErr w:type="spellStart"/>
            <w:r w:rsidRPr="00E14F80">
              <w:rPr>
                <w:rFonts w:ascii="Arial" w:hAnsi="Arial" w:cs="Arial"/>
                <w:color w:val="auto"/>
              </w:rPr>
              <w:t>Development</w:t>
            </w:r>
            <w:proofErr w:type="spellEnd"/>
            <w:r w:rsidRPr="00E14F80">
              <w:rPr>
                <w:rFonts w:ascii="Arial" w:hAnsi="Arial" w:cs="Arial"/>
                <w:color w:val="auto"/>
              </w:rPr>
              <w:t xml:space="preserve"> Business.</w:t>
            </w:r>
          </w:p>
        </w:tc>
      </w:tr>
      <w:tr w:rsidR="0046417B" w:rsidRPr="00E14F80" w14:paraId="17B47D9F" w14:textId="77777777" w:rsidTr="009D6D1C">
        <w:tc>
          <w:tcPr>
            <w:tcW w:w="2122" w:type="dxa"/>
          </w:tcPr>
          <w:p w14:paraId="1C4C9273" w14:textId="77777777" w:rsidR="004A61D6" w:rsidRPr="00E14F80" w:rsidRDefault="008D1060">
            <w:pPr>
              <w:contextualSpacing w:val="0"/>
              <w:jc w:val="both"/>
              <w:rPr>
                <w:rFonts w:ascii="Arial" w:hAnsi="Arial" w:cs="Arial"/>
                <w:b/>
                <w:color w:val="auto"/>
              </w:rPr>
            </w:pPr>
            <w:r w:rsidRPr="00E14F80">
              <w:rPr>
                <w:rFonts w:ascii="Arial" w:hAnsi="Arial" w:cs="Arial"/>
                <w:b/>
                <w:color w:val="auto"/>
              </w:rPr>
              <w:t>CTE</w:t>
            </w:r>
          </w:p>
        </w:tc>
        <w:tc>
          <w:tcPr>
            <w:tcW w:w="6894" w:type="dxa"/>
          </w:tcPr>
          <w:p w14:paraId="409B0FA8" w14:textId="77777777" w:rsidR="004A61D6" w:rsidRPr="00E14F80" w:rsidRDefault="008D1060">
            <w:pPr>
              <w:contextualSpacing w:val="0"/>
              <w:jc w:val="both"/>
              <w:rPr>
                <w:rFonts w:ascii="Arial" w:hAnsi="Arial" w:cs="Arial"/>
                <w:color w:val="auto"/>
              </w:rPr>
            </w:pPr>
            <w:r w:rsidRPr="00E14F80">
              <w:rPr>
                <w:rFonts w:ascii="Arial" w:hAnsi="Arial" w:cs="Arial"/>
                <w:color w:val="auto"/>
              </w:rPr>
              <w:t>Comité Técnico de Evaluación</w:t>
            </w:r>
          </w:p>
        </w:tc>
      </w:tr>
    </w:tbl>
    <w:p w14:paraId="0243EB39" w14:textId="77777777" w:rsidR="004A61D6" w:rsidRPr="00E14F80" w:rsidRDefault="004A61D6">
      <w:pPr>
        <w:spacing w:after="0" w:line="240" w:lineRule="auto"/>
        <w:jc w:val="both"/>
        <w:rPr>
          <w:rFonts w:ascii="Arial" w:hAnsi="Arial" w:cs="Arial"/>
          <w:color w:val="auto"/>
        </w:rPr>
      </w:pPr>
    </w:p>
    <w:p w14:paraId="02A38E80" w14:textId="77777777" w:rsidR="004A61D6" w:rsidRPr="00E14F80" w:rsidRDefault="004A61D6">
      <w:pPr>
        <w:spacing w:after="0" w:line="240" w:lineRule="auto"/>
        <w:jc w:val="both"/>
        <w:rPr>
          <w:rFonts w:ascii="Arial" w:hAnsi="Arial" w:cs="Arial"/>
          <w:color w:val="auto"/>
        </w:rPr>
      </w:pPr>
    </w:p>
    <w:p w14:paraId="579E7F18" w14:textId="77777777" w:rsidR="004A61D6" w:rsidRPr="00E14F80" w:rsidRDefault="004A61D6">
      <w:pPr>
        <w:jc w:val="both"/>
        <w:rPr>
          <w:rFonts w:ascii="Arial" w:hAnsi="Arial" w:cs="Arial"/>
          <w:color w:val="auto"/>
        </w:rPr>
      </w:pPr>
    </w:p>
    <w:p w14:paraId="767EAE34" w14:textId="77777777" w:rsidR="004A61D6" w:rsidRPr="00E14F80" w:rsidRDefault="008D1060">
      <w:pPr>
        <w:rPr>
          <w:rFonts w:ascii="Arial" w:hAnsi="Arial" w:cs="Arial"/>
          <w:color w:val="auto"/>
        </w:rPr>
      </w:pPr>
      <w:r w:rsidRPr="00E14F80">
        <w:rPr>
          <w:rFonts w:ascii="Arial" w:hAnsi="Arial" w:cs="Arial"/>
          <w:color w:val="auto"/>
        </w:rPr>
        <w:br w:type="page"/>
      </w:r>
    </w:p>
    <w:p w14:paraId="372EA71B" w14:textId="77777777" w:rsidR="004A61D6" w:rsidRPr="00E14F80" w:rsidRDefault="008D1060">
      <w:pPr>
        <w:spacing w:after="0" w:line="240" w:lineRule="auto"/>
        <w:jc w:val="both"/>
        <w:rPr>
          <w:rFonts w:ascii="Arial" w:hAnsi="Arial" w:cs="Arial"/>
          <w:b/>
          <w:color w:val="auto"/>
        </w:rPr>
      </w:pPr>
      <w:r w:rsidRPr="00E14F80">
        <w:rPr>
          <w:rFonts w:ascii="Arial" w:hAnsi="Arial" w:cs="Arial"/>
          <w:b/>
          <w:color w:val="auto"/>
        </w:rPr>
        <w:lastRenderedPageBreak/>
        <w:t>INDICE</w:t>
      </w:r>
    </w:p>
    <w:p w14:paraId="13CD9825" w14:textId="77777777" w:rsidR="004A61D6" w:rsidRPr="00E14F80" w:rsidRDefault="004A61D6">
      <w:pPr>
        <w:spacing w:after="0" w:line="240" w:lineRule="auto"/>
        <w:jc w:val="both"/>
        <w:rPr>
          <w:rFonts w:ascii="Arial" w:hAnsi="Arial" w:cs="Arial"/>
          <w:color w:val="auto"/>
        </w:rPr>
      </w:pPr>
    </w:p>
    <w:p w14:paraId="5152750B" w14:textId="77777777" w:rsidR="004A61D6" w:rsidRPr="00E14F80" w:rsidRDefault="004A61D6">
      <w:pPr>
        <w:spacing w:after="0" w:line="240" w:lineRule="auto"/>
        <w:jc w:val="both"/>
        <w:rPr>
          <w:rFonts w:ascii="Arial" w:hAnsi="Arial" w:cs="Arial"/>
          <w:b/>
          <w:color w:val="auto"/>
        </w:rPr>
      </w:pPr>
    </w:p>
    <w:sdt>
      <w:sdtPr>
        <w:rPr>
          <w:rFonts w:ascii="Arial" w:hAnsi="Arial" w:cs="Arial"/>
          <w:color w:val="auto"/>
        </w:rPr>
        <w:id w:val="986987320"/>
        <w:docPartObj>
          <w:docPartGallery w:val="Table of Contents"/>
          <w:docPartUnique/>
        </w:docPartObj>
      </w:sdtPr>
      <w:sdtEndPr/>
      <w:sdtContent>
        <w:p w14:paraId="22E0D059" w14:textId="77777777" w:rsidR="00024FE3" w:rsidRPr="00E14F80" w:rsidRDefault="008D1060" w:rsidP="00024FE3">
          <w:pPr>
            <w:pStyle w:val="TOC1"/>
            <w:tabs>
              <w:tab w:val="left" w:pos="440"/>
              <w:tab w:val="right" w:pos="9016"/>
            </w:tabs>
            <w:spacing w:after="0" w:line="240" w:lineRule="auto"/>
            <w:rPr>
              <w:rFonts w:ascii="Arial" w:hAnsi="Arial" w:cs="Arial"/>
              <w:noProof/>
              <w:color w:val="auto"/>
            </w:rPr>
          </w:pPr>
          <w:r w:rsidRPr="00E14F80">
            <w:rPr>
              <w:rFonts w:ascii="Arial" w:hAnsi="Arial" w:cs="Arial"/>
              <w:color w:val="auto"/>
            </w:rPr>
            <w:fldChar w:fldCharType="begin"/>
          </w:r>
          <w:r w:rsidRPr="00E14F80">
            <w:rPr>
              <w:rFonts w:ascii="Arial" w:hAnsi="Arial" w:cs="Arial"/>
              <w:color w:val="auto"/>
            </w:rPr>
            <w:instrText xml:space="preserve"> TOC \h \u \z </w:instrText>
          </w:r>
          <w:r w:rsidRPr="00E14F80">
            <w:rPr>
              <w:rFonts w:ascii="Arial" w:hAnsi="Arial" w:cs="Arial"/>
              <w:color w:val="auto"/>
            </w:rPr>
            <w:fldChar w:fldCharType="separate"/>
          </w:r>
          <w:hyperlink w:anchor="_Toc483357458" w:history="1">
            <w:r w:rsidR="00024FE3" w:rsidRPr="00E14F80">
              <w:rPr>
                <w:rStyle w:val="Hyperlink"/>
                <w:rFonts w:ascii="Arial" w:hAnsi="Arial" w:cs="Arial"/>
                <w:b/>
                <w:noProof/>
                <w:color w:val="auto"/>
              </w:rPr>
              <w:t>1.</w:t>
            </w:r>
            <w:r w:rsidR="00024FE3" w:rsidRPr="00E14F80">
              <w:rPr>
                <w:rFonts w:ascii="Arial" w:hAnsi="Arial" w:cs="Arial"/>
                <w:noProof/>
                <w:color w:val="auto"/>
              </w:rPr>
              <w:tab/>
            </w:r>
            <w:r w:rsidR="00024FE3" w:rsidRPr="00E14F80">
              <w:rPr>
                <w:rStyle w:val="Hyperlink"/>
                <w:rFonts w:ascii="Arial" w:hAnsi="Arial" w:cs="Arial"/>
                <w:b/>
                <w:noProof/>
                <w:color w:val="auto"/>
              </w:rPr>
              <w:t>OBJETIVO Y ALCANCE DEL REGLAMENTO OPERATIVO</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_Toc483357458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5</w:t>
            </w:r>
            <w:r w:rsidR="00024FE3" w:rsidRPr="00E14F80">
              <w:rPr>
                <w:rFonts w:ascii="Arial" w:hAnsi="Arial" w:cs="Arial"/>
                <w:noProof/>
                <w:webHidden/>
                <w:color w:val="auto"/>
              </w:rPr>
              <w:fldChar w:fldCharType="end"/>
            </w:r>
          </w:hyperlink>
        </w:p>
        <w:p w14:paraId="25A59F21" w14:textId="77777777" w:rsidR="00024FE3" w:rsidRPr="00E14F80" w:rsidRDefault="0096244B" w:rsidP="00024FE3">
          <w:pPr>
            <w:pStyle w:val="TOC2"/>
            <w:tabs>
              <w:tab w:val="left" w:pos="660"/>
              <w:tab w:val="right" w:pos="9016"/>
            </w:tabs>
            <w:spacing w:line="240" w:lineRule="auto"/>
            <w:rPr>
              <w:rFonts w:ascii="Arial" w:hAnsi="Arial" w:cs="Arial"/>
              <w:noProof/>
              <w:color w:val="auto"/>
            </w:rPr>
          </w:pPr>
          <w:hyperlink w:anchor="_Toc483357459" w:history="1">
            <w:r w:rsidR="00024FE3" w:rsidRPr="00E14F80">
              <w:rPr>
                <w:rStyle w:val="Hyperlink"/>
                <w:rFonts w:ascii="Arial" w:hAnsi="Arial" w:cs="Arial"/>
                <w:b/>
                <w:noProof/>
                <w:color w:val="auto"/>
              </w:rPr>
              <w:t>a)</w:t>
            </w:r>
            <w:r w:rsidR="00024FE3" w:rsidRPr="00E14F80">
              <w:rPr>
                <w:rFonts w:ascii="Arial" w:hAnsi="Arial" w:cs="Arial"/>
                <w:noProof/>
                <w:color w:val="auto"/>
              </w:rPr>
              <w:tab/>
            </w:r>
            <w:r w:rsidR="00024FE3" w:rsidRPr="00E14F80">
              <w:rPr>
                <w:rStyle w:val="Hyperlink"/>
                <w:rFonts w:ascii="Arial" w:hAnsi="Arial" w:cs="Arial"/>
                <w:b/>
                <w:noProof/>
                <w:color w:val="auto"/>
              </w:rPr>
              <w:t>Objetivo del Reglamento Operativo</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_Toc483357459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5</w:t>
            </w:r>
            <w:r w:rsidR="00024FE3" w:rsidRPr="00E14F80">
              <w:rPr>
                <w:rFonts w:ascii="Arial" w:hAnsi="Arial" w:cs="Arial"/>
                <w:noProof/>
                <w:webHidden/>
                <w:color w:val="auto"/>
              </w:rPr>
              <w:fldChar w:fldCharType="end"/>
            </w:r>
          </w:hyperlink>
        </w:p>
        <w:p w14:paraId="5DD682B0" w14:textId="77777777" w:rsidR="00024FE3" w:rsidRPr="00E14F80" w:rsidRDefault="0096244B" w:rsidP="00024FE3">
          <w:pPr>
            <w:pStyle w:val="TOC2"/>
            <w:tabs>
              <w:tab w:val="left" w:pos="660"/>
              <w:tab w:val="right" w:pos="9016"/>
            </w:tabs>
            <w:spacing w:line="240" w:lineRule="auto"/>
            <w:rPr>
              <w:rFonts w:ascii="Arial" w:hAnsi="Arial" w:cs="Arial"/>
              <w:noProof/>
              <w:color w:val="auto"/>
            </w:rPr>
          </w:pPr>
          <w:hyperlink w:anchor="_Toc483357460" w:history="1">
            <w:r w:rsidR="00024FE3" w:rsidRPr="00E14F80">
              <w:rPr>
                <w:rStyle w:val="Hyperlink"/>
                <w:rFonts w:ascii="Arial" w:hAnsi="Arial" w:cs="Arial"/>
                <w:b/>
                <w:noProof/>
                <w:color w:val="auto"/>
              </w:rPr>
              <w:t>b)</w:t>
            </w:r>
            <w:r w:rsidR="00024FE3" w:rsidRPr="00E14F80">
              <w:rPr>
                <w:rFonts w:ascii="Arial" w:hAnsi="Arial" w:cs="Arial"/>
                <w:noProof/>
                <w:color w:val="auto"/>
              </w:rPr>
              <w:tab/>
            </w:r>
            <w:r w:rsidR="00024FE3" w:rsidRPr="00E14F80">
              <w:rPr>
                <w:rStyle w:val="Hyperlink"/>
                <w:rFonts w:ascii="Arial" w:hAnsi="Arial" w:cs="Arial"/>
                <w:b/>
                <w:noProof/>
                <w:color w:val="auto"/>
              </w:rPr>
              <w:t>Alcance</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_Toc483357460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5</w:t>
            </w:r>
            <w:r w:rsidR="00024FE3" w:rsidRPr="00E14F80">
              <w:rPr>
                <w:rFonts w:ascii="Arial" w:hAnsi="Arial" w:cs="Arial"/>
                <w:noProof/>
                <w:webHidden/>
                <w:color w:val="auto"/>
              </w:rPr>
              <w:fldChar w:fldCharType="end"/>
            </w:r>
          </w:hyperlink>
        </w:p>
        <w:p w14:paraId="096081A4" w14:textId="77777777" w:rsidR="00024FE3" w:rsidRPr="00E14F80" w:rsidRDefault="0096244B" w:rsidP="00024FE3">
          <w:pPr>
            <w:pStyle w:val="TOC2"/>
            <w:tabs>
              <w:tab w:val="left" w:pos="660"/>
              <w:tab w:val="right" w:pos="9016"/>
            </w:tabs>
            <w:spacing w:line="240" w:lineRule="auto"/>
            <w:rPr>
              <w:rFonts w:ascii="Arial" w:hAnsi="Arial" w:cs="Arial"/>
              <w:noProof/>
              <w:color w:val="auto"/>
            </w:rPr>
          </w:pPr>
          <w:hyperlink w:anchor="_Toc483357461" w:history="1">
            <w:r w:rsidR="00024FE3" w:rsidRPr="00E14F80">
              <w:rPr>
                <w:rStyle w:val="Hyperlink"/>
                <w:rFonts w:ascii="Arial" w:hAnsi="Arial" w:cs="Arial"/>
                <w:b/>
                <w:noProof/>
                <w:color w:val="auto"/>
              </w:rPr>
              <w:t>c)</w:t>
            </w:r>
            <w:r w:rsidR="00024FE3" w:rsidRPr="00E14F80">
              <w:rPr>
                <w:rFonts w:ascii="Arial" w:hAnsi="Arial" w:cs="Arial"/>
                <w:noProof/>
                <w:color w:val="auto"/>
              </w:rPr>
              <w:tab/>
            </w:r>
            <w:r w:rsidR="00024FE3" w:rsidRPr="00E14F80">
              <w:rPr>
                <w:rStyle w:val="Hyperlink"/>
                <w:rFonts w:ascii="Arial" w:hAnsi="Arial" w:cs="Arial"/>
                <w:b/>
                <w:noProof/>
                <w:color w:val="auto"/>
              </w:rPr>
              <w:t>Vigencia y Modificaciones</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_Toc483357461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5</w:t>
            </w:r>
            <w:r w:rsidR="00024FE3" w:rsidRPr="00E14F80">
              <w:rPr>
                <w:rFonts w:ascii="Arial" w:hAnsi="Arial" w:cs="Arial"/>
                <w:noProof/>
                <w:webHidden/>
                <w:color w:val="auto"/>
              </w:rPr>
              <w:fldChar w:fldCharType="end"/>
            </w:r>
          </w:hyperlink>
        </w:p>
        <w:p w14:paraId="565A330A" w14:textId="77777777" w:rsidR="00024FE3" w:rsidRPr="00E14F80" w:rsidRDefault="0096244B" w:rsidP="00024FE3">
          <w:pPr>
            <w:pStyle w:val="TOC1"/>
            <w:tabs>
              <w:tab w:val="left" w:pos="440"/>
              <w:tab w:val="right" w:pos="9016"/>
            </w:tabs>
            <w:spacing w:line="240" w:lineRule="auto"/>
            <w:rPr>
              <w:rFonts w:ascii="Arial" w:hAnsi="Arial" w:cs="Arial"/>
              <w:noProof/>
              <w:color w:val="auto"/>
            </w:rPr>
          </w:pPr>
          <w:hyperlink w:anchor="_Toc483357462" w:history="1">
            <w:r w:rsidR="00024FE3" w:rsidRPr="00E14F80">
              <w:rPr>
                <w:rStyle w:val="Hyperlink"/>
                <w:rFonts w:ascii="Arial" w:hAnsi="Arial" w:cs="Arial"/>
                <w:b/>
                <w:noProof/>
                <w:color w:val="auto"/>
              </w:rPr>
              <w:t>2.</w:t>
            </w:r>
            <w:r w:rsidR="00024FE3" w:rsidRPr="00E14F80">
              <w:rPr>
                <w:rFonts w:ascii="Arial" w:hAnsi="Arial" w:cs="Arial"/>
                <w:noProof/>
                <w:color w:val="auto"/>
              </w:rPr>
              <w:tab/>
            </w:r>
            <w:r w:rsidR="00024FE3" w:rsidRPr="00E14F80">
              <w:rPr>
                <w:rStyle w:val="Hyperlink"/>
                <w:rFonts w:ascii="Arial" w:hAnsi="Arial" w:cs="Arial"/>
                <w:b/>
                <w:noProof/>
                <w:color w:val="auto"/>
              </w:rPr>
              <w:t>DESCRIPCIÓN DEL PROGRAMA</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_Toc483357462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6</w:t>
            </w:r>
            <w:r w:rsidR="00024FE3" w:rsidRPr="00E14F80">
              <w:rPr>
                <w:rFonts w:ascii="Arial" w:hAnsi="Arial" w:cs="Arial"/>
                <w:noProof/>
                <w:webHidden/>
                <w:color w:val="auto"/>
              </w:rPr>
              <w:fldChar w:fldCharType="end"/>
            </w:r>
          </w:hyperlink>
        </w:p>
        <w:p w14:paraId="5D64E4E4" w14:textId="77777777" w:rsidR="00024FE3" w:rsidRPr="00E14F80" w:rsidRDefault="0096244B" w:rsidP="00024FE3">
          <w:pPr>
            <w:pStyle w:val="TOC2"/>
            <w:tabs>
              <w:tab w:val="left" w:pos="660"/>
              <w:tab w:val="right" w:pos="9016"/>
            </w:tabs>
            <w:spacing w:line="240" w:lineRule="auto"/>
            <w:rPr>
              <w:rFonts w:ascii="Arial" w:hAnsi="Arial" w:cs="Arial"/>
              <w:noProof/>
              <w:color w:val="auto"/>
            </w:rPr>
          </w:pPr>
          <w:hyperlink w:anchor="_Toc483357463" w:history="1">
            <w:r w:rsidR="00024FE3" w:rsidRPr="00E14F80">
              <w:rPr>
                <w:rStyle w:val="Hyperlink"/>
                <w:rFonts w:ascii="Arial" w:hAnsi="Arial" w:cs="Arial"/>
                <w:b/>
                <w:noProof/>
                <w:color w:val="auto"/>
              </w:rPr>
              <w:t>a.</w:t>
            </w:r>
            <w:r w:rsidR="00024FE3" w:rsidRPr="00E14F80">
              <w:rPr>
                <w:rFonts w:ascii="Arial" w:hAnsi="Arial" w:cs="Arial"/>
                <w:noProof/>
                <w:color w:val="auto"/>
              </w:rPr>
              <w:tab/>
            </w:r>
            <w:r w:rsidR="00024FE3" w:rsidRPr="00E14F80">
              <w:rPr>
                <w:rStyle w:val="Hyperlink"/>
                <w:rFonts w:ascii="Arial" w:hAnsi="Arial" w:cs="Arial"/>
                <w:b/>
                <w:noProof/>
                <w:color w:val="auto"/>
              </w:rPr>
              <w:t>Objetivo del Programa</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_Toc483357463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6</w:t>
            </w:r>
            <w:r w:rsidR="00024FE3" w:rsidRPr="00E14F80">
              <w:rPr>
                <w:rFonts w:ascii="Arial" w:hAnsi="Arial" w:cs="Arial"/>
                <w:noProof/>
                <w:webHidden/>
                <w:color w:val="auto"/>
              </w:rPr>
              <w:fldChar w:fldCharType="end"/>
            </w:r>
          </w:hyperlink>
        </w:p>
        <w:p w14:paraId="02ADEC01" w14:textId="77777777" w:rsidR="00024FE3" w:rsidRPr="00E14F80" w:rsidRDefault="0096244B" w:rsidP="00024FE3">
          <w:pPr>
            <w:pStyle w:val="TOC2"/>
            <w:tabs>
              <w:tab w:val="left" w:pos="660"/>
              <w:tab w:val="right" w:pos="9016"/>
            </w:tabs>
            <w:spacing w:line="240" w:lineRule="auto"/>
            <w:rPr>
              <w:rFonts w:ascii="Arial" w:hAnsi="Arial" w:cs="Arial"/>
              <w:noProof/>
              <w:color w:val="auto"/>
            </w:rPr>
          </w:pPr>
          <w:hyperlink w:anchor="_Toc483357464" w:history="1">
            <w:r w:rsidR="00024FE3" w:rsidRPr="00E14F80">
              <w:rPr>
                <w:rStyle w:val="Hyperlink"/>
                <w:rFonts w:ascii="Arial" w:hAnsi="Arial" w:cs="Arial"/>
                <w:b/>
                <w:noProof/>
                <w:color w:val="auto"/>
              </w:rPr>
              <w:t>b.</w:t>
            </w:r>
            <w:r w:rsidR="00024FE3" w:rsidRPr="00E14F80">
              <w:rPr>
                <w:rFonts w:ascii="Arial" w:hAnsi="Arial" w:cs="Arial"/>
                <w:noProof/>
                <w:color w:val="auto"/>
              </w:rPr>
              <w:tab/>
            </w:r>
            <w:r w:rsidR="00024FE3" w:rsidRPr="00E14F80">
              <w:rPr>
                <w:rStyle w:val="Hyperlink"/>
                <w:rFonts w:ascii="Arial" w:hAnsi="Arial" w:cs="Arial"/>
                <w:b/>
                <w:noProof/>
                <w:color w:val="auto"/>
              </w:rPr>
              <w:t>Estructura del Programa</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_Toc483357464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6</w:t>
            </w:r>
            <w:r w:rsidR="00024FE3" w:rsidRPr="00E14F80">
              <w:rPr>
                <w:rFonts w:ascii="Arial" w:hAnsi="Arial" w:cs="Arial"/>
                <w:noProof/>
                <w:webHidden/>
                <w:color w:val="auto"/>
              </w:rPr>
              <w:fldChar w:fldCharType="end"/>
            </w:r>
          </w:hyperlink>
        </w:p>
        <w:p w14:paraId="6543886D" w14:textId="77777777" w:rsidR="00024FE3" w:rsidRPr="00E14F80" w:rsidRDefault="0096244B" w:rsidP="00024FE3">
          <w:pPr>
            <w:pStyle w:val="TOC2"/>
            <w:tabs>
              <w:tab w:val="left" w:pos="660"/>
              <w:tab w:val="right" w:pos="9016"/>
            </w:tabs>
            <w:spacing w:line="240" w:lineRule="auto"/>
            <w:rPr>
              <w:rFonts w:ascii="Arial" w:hAnsi="Arial" w:cs="Arial"/>
              <w:noProof/>
              <w:color w:val="auto"/>
            </w:rPr>
          </w:pPr>
          <w:hyperlink w:anchor="_Toc483357465" w:history="1">
            <w:r w:rsidR="00024FE3" w:rsidRPr="00E14F80">
              <w:rPr>
                <w:rStyle w:val="Hyperlink"/>
                <w:rFonts w:ascii="Arial" w:hAnsi="Arial" w:cs="Arial"/>
                <w:b/>
                <w:noProof/>
                <w:color w:val="auto"/>
              </w:rPr>
              <w:t>c.</w:t>
            </w:r>
            <w:r w:rsidR="00024FE3" w:rsidRPr="00E14F80">
              <w:rPr>
                <w:rFonts w:ascii="Arial" w:hAnsi="Arial" w:cs="Arial"/>
                <w:noProof/>
                <w:color w:val="auto"/>
              </w:rPr>
              <w:tab/>
            </w:r>
            <w:r w:rsidR="00024FE3" w:rsidRPr="00E14F80">
              <w:rPr>
                <w:rStyle w:val="Hyperlink"/>
                <w:rFonts w:ascii="Arial" w:hAnsi="Arial" w:cs="Arial"/>
                <w:b/>
                <w:noProof/>
                <w:color w:val="auto"/>
              </w:rPr>
              <w:t>Costo del Programa y reprogramaciones</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_Toc483357465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6</w:t>
            </w:r>
            <w:r w:rsidR="00024FE3" w:rsidRPr="00E14F80">
              <w:rPr>
                <w:rFonts w:ascii="Arial" w:hAnsi="Arial" w:cs="Arial"/>
                <w:noProof/>
                <w:webHidden/>
                <w:color w:val="auto"/>
              </w:rPr>
              <w:fldChar w:fldCharType="end"/>
            </w:r>
          </w:hyperlink>
        </w:p>
        <w:p w14:paraId="6AD5A1ED" w14:textId="77777777" w:rsidR="00024FE3" w:rsidRPr="00E14F80" w:rsidRDefault="0096244B" w:rsidP="00024FE3">
          <w:pPr>
            <w:pStyle w:val="TOC1"/>
            <w:tabs>
              <w:tab w:val="left" w:pos="440"/>
              <w:tab w:val="right" w:pos="9016"/>
            </w:tabs>
            <w:spacing w:line="240" w:lineRule="auto"/>
            <w:rPr>
              <w:rFonts w:ascii="Arial" w:hAnsi="Arial" w:cs="Arial"/>
              <w:noProof/>
              <w:color w:val="auto"/>
            </w:rPr>
          </w:pPr>
          <w:hyperlink w:anchor="_Toc483357466" w:history="1">
            <w:r w:rsidR="00024FE3" w:rsidRPr="00E14F80">
              <w:rPr>
                <w:rStyle w:val="Hyperlink"/>
                <w:rFonts w:ascii="Arial" w:hAnsi="Arial" w:cs="Arial"/>
                <w:b/>
                <w:noProof/>
                <w:color w:val="auto"/>
              </w:rPr>
              <w:t>3.</w:t>
            </w:r>
            <w:r w:rsidR="00024FE3" w:rsidRPr="00E14F80">
              <w:rPr>
                <w:rFonts w:ascii="Arial" w:hAnsi="Arial" w:cs="Arial"/>
                <w:noProof/>
                <w:color w:val="auto"/>
              </w:rPr>
              <w:tab/>
            </w:r>
            <w:r w:rsidR="00024FE3" w:rsidRPr="00E14F80">
              <w:rPr>
                <w:rStyle w:val="Hyperlink"/>
                <w:rFonts w:ascii="Arial" w:hAnsi="Arial" w:cs="Arial"/>
                <w:b/>
                <w:noProof/>
                <w:color w:val="auto"/>
              </w:rPr>
              <w:t>ESQUEMA DE EJECUCIÓN DEL PROGRAMA</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_Toc483357466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7</w:t>
            </w:r>
            <w:r w:rsidR="00024FE3" w:rsidRPr="00E14F80">
              <w:rPr>
                <w:rFonts w:ascii="Arial" w:hAnsi="Arial" w:cs="Arial"/>
                <w:noProof/>
                <w:webHidden/>
                <w:color w:val="auto"/>
              </w:rPr>
              <w:fldChar w:fldCharType="end"/>
            </w:r>
          </w:hyperlink>
        </w:p>
        <w:p w14:paraId="20B1FA42" w14:textId="77777777" w:rsidR="00024FE3" w:rsidRPr="00E14F80" w:rsidRDefault="0096244B" w:rsidP="00024FE3">
          <w:pPr>
            <w:pStyle w:val="TOC2"/>
            <w:tabs>
              <w:tab w:val="left" w:pos="660"/>
              <w:tab w:val="right" w:pos="9016"/>
            </w:tabs>
            <w:spacing w:line="240" w:lineRule="auto"/>
            <w:rPr>
              <w:rFonts w:ascii="Arial" w:hAnsi="Arial" w:cs="Arial"/>
              <w:noProof/>
              <w:color w:val="auto"/>
            </w:rPr>
          </w:pPr>
          <w:hyperlink w:anchor="_Toc483357467" w:history="1">
            <w:r w:rsidR="00024FE3" w:rsidRPr="00E14F80">
              <w:rPr>
                <w:rStyle w:val="Hyperlink"/>
                <w:rFonts w:ascii="Arial" w:hAnsi="Arial" w:cs="Arial"/>
                <w:b/>
                <w:noProof/>
                <w:color w:val="auto"/>
              </w:rPr>
              <w:t>a.</w:t>
            </w:r>
            <w:r w:rsidR="00024FE3" w:rsidRPr="00E14F80">
              <w:rPr>
                <w:rFonts w:ascii="Arial" w:hAnsi="Arial" w:cs="Arial"/>
                <w:noProof/>
                <w:color w:val="auto"/>
              </w:rPr>
              <w:tab/>
            </w:r>
            <w:r w:rsidR="00024FE3" w:rsidRPr="00E14F80">
              <w:rPr>
                <w:rStyle w:val="Hyperlink"/>
                <w:rFonts w:ascii="Arial" w:hAnsi="Arial" w:cs="Arial"/>
                <w:b/>
                <w:noProof/>
                <w:color w:val="auto"/>
              </w:rPr>
              <w:t>Normas que Rigen la Ejecución del Programa</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_Toc483357467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7</w:t>
            </w:r>
            <w:r w:rsidR="00024FE3" w:rsidRPr="00E14F80">
              <w:rPr>
                <w:rFonts w:ascii="Arial" w:hAnsi="Arial" w:cs="Arial"/>
                <w:noProof/>
                <w:webHidden/>
                <w:color w:val="auto"/>
              </w:rPr>
              <w:fldChar w:fldCharType="end"/>
            </w:r>
          </w:hyperlink>
        </w:p>
        <w:p w14:paraId="66DA84E0" w14:textId="77777777" w:rsidR="00024FE3" w:rsidRPr="00E14F80" w:rsidRDefault="0096244B" w:rsidP="00024FE3">
          <w:pPr>
            <w:pStyle w:val="TOC2"/>
            <w:tabs>
              <w:tab w:val="left" w:pos="660"/>
              <w:tab w:val="right" w:pos="9016"/>
            </w:tabs>
            <w:spacing w:line="240" w:lineRule="auto"/>
            <w:rPr>
              <w:rFonts w:ascii="Arial" w:hAnsi="Arial" w:cs="Arial"/>
              <w:noProof/>
              <w:color w:val="auto"/>
            </w:rPr>
          </w:pPr>
          <w:hyperlink w:anchor="_Toc483357468" w:history="1">
            <w:r w:rsidR="00024FE3" w:rsidRPr="00E14F80">
              <w:rPr>
                <w:rStyle w:val="Hyperlink"/>
                <w:rFonts w:ascii="Arial" w:hAnsi="Arial" w:cs="Arial"/>
                <w:b/>
                <w:noProof/>
                <w:color w:val="auto"/>
              </w:rPr>
              <w:t>b.</w:t>
            </w:r>
            <w:r w:rsidR="00024FE3" w:rsidRPr="00E14F80">
              <w:rPr>
                <w:rFonts w:ascii="Arial" w:hAnsi="Arial" w:cs="Arial"/>
                <w:noProof/>
                <w:color w:val="auto"/>
              </w:rPr>
              <w:tab/>
            </w:r>
            <w:r w:rsidR="00024FE3" w:rsidRPr="00E14F80">
              <w:rPr>
                <w:rStyle w:val="Hyperlink"/>
                <w:rFonts w:ascii="Arial" w:hAnsi="Arial" w:cs="Arial"/>
                <w:b/>
                <w:noProof/>
                <w:color w:val="auto"/>
              </w:rPr>
              <w:t>Entidades responsables de la ejecución del Programa</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_Toc483357468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8</w:t>
            </w:r>
            <w:r w:rsidR="00024FE3" w:rsidRPr="00E14F80">
              <w:rPr>
                <w:rFonts w:ascii="Arial" w:hAnsi="Arial" w:cs="Arial"/>
                <w:noProof/>
                <w:webHidden/>
                <w:color w:val="auto"/>
              </w:rPr>
              <w:fldChar w:fldCharType="end"/>
            </w:r>
          </w:hyperlink>
        </w:p>
        <w:p w14:paraId="6828697A" w14:textId="77777777" w:rsidR="00024FE3" w:rsidRPr="00E14F80" w:rsidRDefault="0096244B" w:rsidP="00024FE3">
          <w:pPr>
            <w:pStyle w:val="TOC2"/>
            <w:tabs>
              <w:tab w:val="left" w:pos="660"/>
              <w:tab w:val="right" w:pos="9016"/>
            </w:tabs>
            <w:spacing w:line="240" w:lineRule="auto"/>
            <w:rPr>
              <w:rFonts w:ascii="Arial" w:hAnsi="Arial" w:cs="Arial"/>
              <w:noProof/>
              <w:color w:val="auto"/>
            </w:rPr>
          </w:pPr>
          <w:hyperlink w:anchor="_Toc483357469" w:history="1">
            <w:r w:rsidR="00024FE3" w:rsidRPr="00E14F80">
              <w:rPr>
                <w:rStyle w:val="Hyperlink"/>
                <w:rFonts w:ascii="Arial" w:hAnsi="Arial" w:cs="Arial"/>
                <w:b/>
                <w:noProof/>
                <w:color w:val="auto"/>
              </w:rPr>
              <w:t>c.</w:t>
            </w:r>
            <w:r w:rsidR="00024FE3" w:rsidRPr="00E14F80">
              <w:rPr>
                <w:rFonts w:ascii="Arial" w:hAnsi="Arial" w:cs="Arial"/>
                <w:noProof/>
                <w:color w:val="auto"/>
              </w:rPr>
              <w:tab/>
            </w:r>
            <w:r w:rsidR="00024FE3" w:rsidRPr="00E14F80">
              <w:rPr>
                <w:rStyle w:val="Hyperlink"/>
                <w:rFonts w:ascii="Arial" w:hAnsi="Arial" w:cs="Arial"/>
                <w:b/>
                <w:noProof/>
                <w:color w:val="auto"/>
              </w:rPr>
              <w:t>La Unidad Ejecutora del Proyecto (UEP)</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_Toc483357469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9</w:t>
            </w:r>
            <w:r w:rsidR="00024FE3" w:rsidRPr="00E14F80">
              <w:rPr>
                <w:rFonts w:ascii="Arial" w:hAnsi="Arial" w:cs="Arial"/>
                <w:noProof/>
                <w:webHidden/>
                <w:color w:val="auto"/>
              </w:rPr>
              <w:fldChar w:fldCharType="end"/>
            </w:r>
          </w:hyperlink>
        </w:p>
        <w:p w14:paraId="716360EF" w14:textId="77777777" w:rsidR="00024FE3" w:rsidRPr="00E14F80" w:rsidRDefault="0096244B" w:rsidP="00024FE3">
          <w:pPr>
            <w:pStyle w:val="TOC2"/>
            <w:tabs>
              <w:tab w:val="left" w:pos="660"/>
              <w:tab w:val="right" w:pos="9016"/>
            </w:tabs>
            <w:spacing w:line="240" w:lineRule="auto"/>
            <w:rPr>
              <w:rFonts w:ascii="Arial" w:hAnsi="Arial" w:cs="Arial"/>
              <w:noProof/>
              <w:color w:val="auto"/>
            </w:rPr>
          </w:pPr>
          <w:hyperlink w:anchor="_Toc483357470" w:history="1">
            <w:r w:rsidR="00024FE3" w:rsidRPr="00E14F80">
              <w:rPr>
                <w:rStyle w:val="Hyperlink"/>
                <w:rFonts w:ascii="Arial" w:hAnsi="Arial" w:cs="Arial"/>
                <w:noProof/>
                <w:color w:val="auto"/>
              </w:rPr>
              <w:t>d.</w:t>
            </w:r>
            <w:r w:rsidR="00024FE3" w:rsidRPr="00E14F80">
              <w:rPr>
                <w:rFonts w:ascii="Arial" w:hAnsi="Arial" w:cs="Arial"/>
                <w:noProof/>
                <w:color w:val="auto"/>
              </w:rPr>
              <w:tab/>
            </w:r>
            <w:r w:rsidR="00024FE3" w:rsidRPr="00E14F80">
              <w:rPr>
                <w:rStyle w:val="Hyperlink"/>
                <w:rFonts w:ascii="Arial" w:hAnsi="Arial" w:cs="Arial"/>
                <w:b/>
                <w:noProof/>
                <w:color w:val="auto"/>
              </w:rPr>
              <w:t>Actas de Compromiso</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_Toc483357470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9</w:t>
            </w:r>
            <w:r w:rsidR="00024FE3" w:rsidRPr="00E14F80">
              <w:rPr>
                <w:rFonts w:ascii="Arial" w:hAnsi="Arial" w:cs="Arial"/>
                <w:noProof/>
                <w:webHidden/>
                <w:color w:val="auto"/>
              </w:rPr>
              <w:fldChar w:fldCharType="end"/>
            </w:r>
          </w:hyperlink>
        </w:p>
        <w:p w14:paraId="0C8A9515" w14:textId="77777777" w:rsidR="00024FE3" w:rsidRPr="00E14F80" w:rsidRDefault="0096244B" w:rsidP="00024FE3">
          <w:pPr>
            <w:pStyle w:val="TOC2"/>
            <w:tabs>
              <w:tab w:val="left" w:pos="660"/>
              <w:tab w:val="right" w:pos="9016"/>
            </w:tabs>
            <w:spacing w:line="240" w:lineRule="auto"/>
            <w:rPr>
              <w:rFonts w:ascii="Arial" w:hAnsi="Arial" w:cs="Arial"/>
              <w:noProof/>
              <w:color w:val="auto"/>
            </w:rPr>
          </w:pPr>
          <w:hyperlink w:anchor="_Toc483357471" w:history="1">
            <w:r w:rsidR="00024FE3" w:rsidRPr="00E14F80">
              <w:rPr>
                <w:rStyle w:val="Hyperlink"/>
                <w:rFonts w:ascii="Arial" w:hAnsi="Arial" w:cs="Arial"/>
                <w:b/>
                <w:noProof/>
                <w:color w:val="auto"/>
              </w:rPr>
              <w:t>e.</w:t>
            </w:r>
            <w:r w:rsidR="00024FE3" w:rsidRPr="00E14F80">
              <w:rPr>
                <w:rFonts w:ascii="Arial" w:hAnsi="Arial" w:cs="Arial"/>
                <w:noProof/>
                <w:color w:val="auto"/>
              </w:rPr>
              <w:tab/>
            </w:r>
            <w:r w:rsidR="00024FE3" w:rsidRPr="00E14F80">
              <w:rPr>
                <w:rStyle w:val="Hyperlink"/>
                <w:rFonts w:ascii="Arial" w:hAnsi="Arial" w:cs="Arial"/>
                <w:b/>
                <w:noProof/>
                <w:color w:val="auto"/>
              </w:rPr>
              <w:t>Gestión para Resultados del Programa</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_Toc483357471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10</w:t>
            </w:r>
            <w:r w:rsidR="00024FE3" w:rsidRPr="00E14F80">
              <w:rPr>
                <w:rFonts w:ascii="Arial" w:hAnsi="Arial" w:cs="Arial"/>
                <w:noProof/>
                <w:webHidden/>
                <w:color w:val="auto"/>
              </w:rPr>
              <w:fldChar w:fldCharType="end"/>
            </w:r>
          </w:hyperlink>
        </w:p>
        <w:p w14:paraId="3B85FB9B" w14:textId="77777777" w:rsidR="00024FE3" w:rsidRPr="00E14F80" w:rsidRDefault="0096244B" w:rsidP="00024FE3">
          <w:pPr>
            <w:pStyle w:val="TOC1"/>
            <w:tabs>
              <w:tab w:val="left" w:pos="440"/>
              <w:tab w:val="right" w:pos="9016"/>
            </w:tabs>
            <w:spacing w:line="240" w:lineRule="auto"/>
            <w:rPr>
              <w:rFonts w:ascii="Arial" w:hAnsi="Arial" w:cs="Arial"/>
              <w:noProof/>
              <w:color w:val="auto"/>
            </w:rPr>
          </w:pPr>
          <w:hyperlink w:anchor="_Toc483357472" w:history="1">
            <w:r w:rsidR="00024FE3" w:rsidRPr="00E14F80">
              <w:rPr>
                <w:rStyle w:val="Hyperlink"/>
                <w:rFonts w:ascii="Arial" w:hAnsi="Arial" w:cs="Arial"/>
                <w:b/>
                <w:noProof/>
                <w:color w:val="auto"/>
              </w:rPr>
              <w:t>4.</w:t>
            </w:r>
            <w:r w:rsidR="00024FE3" w:rsidRPr="00E14F80">
              <w:rPr>
                <w:rFonts w:ascii="Arial" w:hAnsi="Arial" w:cs="Arial"/>
                <w:noProof/>
                <w:color w:val="auto"/>
              </w:rPr>
              <w:tab/>
            </w:r>
            <w:r w:rsidR="00024FE3" w:rsidRPr="00E14F80">
              <w:rPr>
                <w:rStyle w:val="Hyperlink"/>
                <w:rFonts w:ascii="Arial" w:hAnsi="Arial" w:cs="Arial"/>
                <w:b/>
                <w:noProof/>
                <w:color w:val="auto"/>
              </w:rPr>
              <w:t>ESTRUCTURA ADMINISTRATIVA Y DE GESTIÓN EL PROGRAMA</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_Toc483357472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11</w:t>
            </w:r>
            <w:r w:rsidR="00024FE3" w:rsidRPr="00E14F80">
              <w:rPr>
                <w:rFonts w:ascii="Arial" w:hAnsi="Arial" w:cs="Arial"/>
                <w:noProof/>
                <w:webHidden/>
                <w:color w:val="auto"/>
              </w:rPr>
              <w:fldChar w:fldCharType="end"/>
            </w:r>
          </w:hyperlink>
        </w:p>
        <w:p w14:paraId="1E122CE5" w14:textId="77777777" w:rsidR="00024FE3" w:rsidRPr="00E14F80" w:rsidRDefault="0096244B" w:rsidP="00024FE3">
          <w:pPr>
            <w:pStyle w:val="TOC2"/>
            <w:tabs>
              <w:tab w:val="left" w:pos="660"/>
              <w:tab w:val="right" w:pos="9016"/>
            </w:tabs>
            <w:spacing w:line="240" w:lineRule="auto"/>
            <w:rPr>
              <w:rFonts w:ascii="Arial" w:hAnsi="Arial" w:cs="Arial"/>
              <w:noProof/>
              <w:color w:val="auto"/>
            </w:rPr>
          </w:pPr>
          <w:hyperlink w:anchor="_Toc483357473" w:history="1">
            <w:r w:rsidR="00024FE3" w:rsidRPr="00E14F80">
              <w:rPr>
                <w:rStyle w:val="Hyperlink"/>
                <w:rFonts w:ascii="Arial" w:hAnsi="Arial" w:cs="Arial"/>
                <w:noProof/>
                <w:color w:val="auto"/>
              </w:rPr>
              <w:t>a.</w:t>
            </w:r>
            <w:r w:rsidR="00024FE3" w:rsidRPr="00E14F80">
              <w:rPr>
                <w:rFonts w:ascii="Arial" w:hAnsi="Arial" w:cs="Arial"/>
                <w:noProof/>
                <w:color w:val="auto"/>
              </w:rPr>
              <w:tab/>
            </w:r>
            <w:r w:rsidR="00024FE3" w:rsidRPr="00E14F80">
              <w:rPr>
                <w:rStyle w:val="Hyperlink"/>
                <w:rFonts w:ascii="Arial" w:hAnsi="Arial" w:cs="Arial"/>
                <w:b/>
                <w:noProof/>
                <w:color w:val="auto"/>
              </w:rPr>
              <w:t>Estructura de la UEP en el INDEC</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_Toc483357473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11</w:t>
            </w:r>
            <w:r w:rsidR="00024FE3" w:rsidRPr="00E14F80">
              <w:rPr>
                <w:rFonts w:ascii="Arial" w:hAnsi="Arial" w:cs="Arial"/>
                <w:noProof/>
                <w:webHidden/>
                <w:color w:val="auto"/>
              </w:rPr>
              <w:fldChar w:fldCharType="end"/>
            </w:r>
          </w:hyperlink>
        </w:p>
        <w:p w14:paraId="3A5120E3" w14:textId="77777777" w:rsidR="00024FE3" w:rsidRPr="00E14F80" w:rsidRDefault="0096244B" w:rsidP="00024FE3">
          <w:pPr>
            <w:pStyle w:val="TOC2"/>
            <w:tabs>
              <w:tab w:val="left" w:pos="660"/>
              <w:tab w:val="right" w:pos="9016"/>
            </w:tabs>
            <w:spacing w:line="240" w:lineRule="auto"/>
            <w:rPr>
              <w:rFonts w:ascii="Arial" w:hAnsi="Arial" w:cs="Arial"/>
              <w:noProof/>
              <w:color w:val="auto"/>
            </w:rPr>
          </w:pPr>
          <w:hyperlink w:anchor="_Toc483357474" w:history="1">
            <w:r w:rsidR="00024FE3" w:rsidRPr="00E14F80">
              <w:rPr>
                <w:rStyle w:val="Hyperlink"/>
                <w:rFonts w:ascii="Arial" w:hAnsi="Arial" w:cs="Arial"/>
                <w:b/>
                <w:noProof/>
                <w:color w:val="auto"/>
              </w:rPr>
              <w:t>b.</w:t>
            </w:r>
            <w:r w:rsidR="00024FE3" w:rsidRPr="00E14F80">
              <w:rPr>
                <w:rFonts w:ascii="Arial" w:hAnsi="Arial" w:cs="Arial"/>
                <w:noProof/>
                <w:color w:val="auto"/>
              </w:rPr>
              <w:tab/>
            </w:r>
            <w:r w:rsidR="00024FE3" w:rsidRPr="00E14F80">
              <w:rPr>
                <w:rStyle w:val="Hyperlink"/>
                <w:rFonts w:ascii="Arial" w:hAnsi="Arial" w:cs="Arial"/>
                <w:b/>
                <w:noProof/>
                <w:color w:val="auto"/>
              </w:rPr>
              <w:t>Perfiles básicos del equipo de la UEP</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_Toc483357474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12</w:t>
            </w:r>
            <w:r w:rsidR="00024FE3" w:rsidRPr="00E14F80">
              <w:rPr>
                <w:rFonts w:ascii="Arial" w:hAnsi="Arial" w:cs="Arial"/>
                <w:noProof/>
                <w:webHidden/>
                <w:color w:val="auto"/>
              </w:rPr>
              <w:fldChar w:fldCharType="end"/>
            </w:r>
          </w:hyperlink>
        </w:p>
        <w:p w14:paraId="55677A2F" w14:textId="77777777" w:rsidR="00024FE3" w:rsidRPr="00E14F80" w:rsidRDefault="0096244B" w:rsidP="00024FE3">
          <w:pPr>
            <w:pStyle w:val="TOC2"/>
            <w:tabs>
              <w:tab w:val="left" w:pos="660"/>
              <w:tab w:val="right" w:pos="9016"/>
            </w:tabs>
            <w:spacing w:line="240" w:lineRule="auto"/>
            <w:rPr>
              <w:rFonts w:ascii="Arial" w:hAnsi="Arial" w:cs="Arial"/>
              <w:noProof/>
              <w:color w:val="auto"/>
            </w:rPr>
          </w:pPr>
          <w:hyperlink w:anchor="_Toc483357475" w:history="1">
            <w:r w:rsidR="00024FE3" w:rsidRPr="00E14F80">
              <w:rPr>
                <w:rStyle w:val="Hyperlink"/>
                <w:rFonts w:ascii="Arial" w:hAnsi="Arial" w:cs="Arial"/>
                <w:b/>
                <w:noProof/>
                <w:color w:val="auto"/>
              </w:rPr>
              <w:t>c.</w:t>
            </w:r>
            <w:r w:rsidR="00024FE3" w:rsidRPr="00E14F80">
              <w:rPr>
                <w:rFonts w:ascii="Arial" w:hAnsi="Arial" w:cs="Arial"/>
                <w:noProof/>
                <w:color w:val="auto"/>
              </w:rPr>
              <w:tab/>
            </w:r>
            <w:r w:rsidR="00024FE3" w:rsidRPr="00E14F80">
              <w:rPr>
                <w:rStyle w:val="Hyperlink"/>
                <w:rFonts w:ascii="Arial" w:hAnsi="Arial" w:cs="Arial"/>
                <w:b/>
                <w:noProof/>
                <w:color w:val="auto"/>
              </w:rPr>
              <w:t>Funciones de los miembros de la Unidad Ejecutora del Proyecto</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_Toc483357475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12</w:t>
            </w:r>
            <w:r w:rsidR="00024FE3" w:rsidRPr="00E14F80">
              <w:rPr>
                <w:rFonts w:ascii="Arial" w:hAnsi="Arial" w:cs="Arial"/>
                <w:noProof/>
                <w:webHidden/>
                <w:color w:val="auto"/>
              </w:rPr>
              <w:fldChar w:fldCharType="end"/>
            </w:r>
          </w:hyperlink>
        </w:p>
        <w:p w14:paraId="7DC72F1E" w14:textId="77777777" w:rsidR="00024FE3" w:rsidRPr="00E14F80" w:rsidRDefault="0096244B" w:rsidP="00024FE3">
          <w:pPr>
            <w:pStyle w:val="TOC2"/>
            <w:tabs>
              <w:tab w:val="left" w:pos="660"/>
              <w:tab w:val="right" w:pos="9016"/>
            </w:tabs>
            <w:spacing w:line="240" w:lineRule="auto"/>
            <w:rPr>
              <w:rFonts w:ascii="Arial" w:hAnsi="Arial" w:cs="Arial"/>
              <w:noProof/>
              <w:color w:val="auto"/>
            </w:rPr>
          </w:pPr>
          <w:hyperlink w:anchor="_Toc483357476" w:history="1">
            <w:r w:rsidR="00024FE3" w:rsidRPr="00E14F80">
              <w:rPr>
                <w:rStyle w:val="Hyperlink"/>
                <w:rFonts w:ascii="Arial" w:hAnsi="Arial" w:cs="Arial"/>
                <w:b/>
                <w:noProof/>
                <w:color w:val="auto"/>
              </w:rPr>
              <w:t>d.</w:t>
            </w:r>
            <w:r w:rsidR="00024FE3" w:rsidRPr="00E14F80">
              <w:rPr>
                <w:rFonts w:ascii="Arial" w:hAnsi="Arial" w:cs="Arial"/>
                <w:noProof/>
                <w:color w:val="auto"/>
              </w:rPr>
              <w:tab/>
            </w:r>
            <w:r w:rsidR="00024FE3" w:rsidRPr="00E14F80">
              <w:rPr>
                <w:rStyle w:val="Hyperlink"/>
                <w:rFonts w:ascii="Arial" w:hAnsi="Arial" w:cs="Arial"/>
                <w:b/>
                <w:noProof/>
                <w:color w:val="auto"/>
              </w:rPr>
              <w:t>Apoyo Administrativo – Financiero del INDEC a la ejecución del Programa</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_Toc483357476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15</w:t>
            </w:r>
            <w:r w:rsidR="00024FE3" w:rsidRPr="00E14F80">
              <w:rPr>
                <w:rFonts w:ascii="Arial" w:hAnsi="Arial" w:cs="Arial"/>
                <w:noProof/>
                <w:webHidden/>
                <w:color w:val="auto"/>
              </w:rPr>
              <w:fldChar w:fldCharType="end"/>
            </w:r>
          </w:hyperlink>
        </w:p>
        <w:p w14:paraId="5D678E21" w14:textId="77777777" w:rsidR="00024FE3" w:rsidRPr="00E14F80" w:rsidRDefault="0096244B" w:rsidP="00024FE3">
          <w:pPr>
            <w:pStyle w:val="TOC1"/>
            <w:tabs>
              <w:tab w:val="left" w:pos="440"/>
              <w:tab w:val="right" w:pos="9016"/>
            </w:tabs>
            <w:spacing w:line="240" w:lineRule="auto"/>
            <w:rPr>
              <w:rFonts w:ascii="Arial" w:hAnsi="Arial" w:cs="Arial"/>
              <w:noProof/>
              <w:color w:val="auto"/>
            </w:rPr>
          </w:pPr>
          <w:hyperlink w:anchor="_Toc483357477" w:history="1">
            <w:r w:rsidR="00024FE3" w:rsidRPr="00E14F80">
              <w:rPr>
                <w:rStyle w:val="Hyperlink"/>
                <w:rFonts w:ascii="Arial" w:hAnsi="Arial" w:cs="Arial"/>
                <w:b/>
                <w:noProof/>
                <w:color w:val="auto"/>
              </w:rPr>
              <w:t>5.</w:t>
            </w:r>
            <w:r w:rsidR="00024FE3" w:rsidRPr="00E14F80">
              <w:rPr>
                <w:rFonts w:ascii="Arial" w:hAnsi="Arial" w:cs="Arial"/>
                <w:noProof/>
                <w:color w:val="auto"/>
              </w:rPr>
              <w:tab/>
            </w:r>
            <w:r w:rsidR="00024FE3" w:rsidRPr="00E14F80">
              <w:rPr>
                <w:rStyle w:val="Hyperlink"/>
                <w:rFonts w:ascii="Arial" w:hAnsi="Arial" w:cs="Arial"/>
                <w:b/>
                <w:noProof/>
                <w:color w:val="auto"/>
              </w:rPr>
              <w:t>PROCESOS FUNDAMENTALES PARA LA EJECUCIÓN DEL PROGRAMA</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_Toc483357477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16</w:t>
            </w:r>
            <w:r w:rsidR="00024FE3" w:rsidRPr="00E14F80">
              <w:rPr>
                <w:rFonts w:ascii="Arial" w:hAnsi="Arial" w:cs="Arial"/>
                <w:noProof/>
                <w:webHidden/>
                <w:color w:val="auto"/>
              </w:rPr>
              <w:fldChar w:fldCharType="end"/>
            </w:r>
          </w:hyperlink>
        </w:p>
        <w:p w14:paraId="68C4681E" w14:textId="77777777" w:rsidR="00024FE3" w:rsidRPr="00E14F80" w:rsidRDefault="0096244B" w:rsidP="00024FE3">
          <w:pPr>
            <w:pStyle w:val="TOC2"/>
            <w:tabs>
              <w:tab w:val="left" w:pos="660"/>
              <w:tab w:val="right" w:pos="9016"/>
            </w:tabs>
            <w:spacing w:line="240" w:lineRule="auto"/>
            <w:rPr>
              <w:rFonts w:ascii="Arial" w:hAnsi="Arial" w:cs="Arial"/>
              <w:noProof/>
              <w:color w:val="auto"/>
            </w:rPr>
          </w:pPr>
          <w:hyperlink w:anchor="_Toc483357478" w:history="1">
            <w:r w:rsidR="00024FE3" w:rsidRPr="00E14F80">
              <w:rPr>
                <w:rStyle w:val="Hyperlink"/>
                <w:rFonts w:ascii="Arial" w:hAnsi="Arial" w:cs="Arial"/>
                <w:b/>
                <w:noProof/>
                <w:color w:val="auto"/>
              </w:rPr>
              <w:t>a.</w:t>
            </w:r>
            <w:r w:rsidR="00024FE3" w:rsidRPr="00E14F80">
              <w:rPr>
                <w:rFonts w:ascii="Arial" w:hAnsi="Arial" w:cs="Arial"/>
                <w:noProof/>
                <w:color w:val="auto"/>
              </w:rPr>
              <w:tab/>
            </w:r>
            <w:r w:rsidR="00024FE3" w:rsidRPr="00E14F80">
              <w:rPr>
                <w:rStyle w:val="Hyperlink"/>
                <w:rFonts w:ascii="Arial" w:hAnsi="Arial" w:cs="Arial"/>
                <w:b/>
                <w:noProof/>
                <w:color w:val="auto"/>
              </w:rPr>
              <w:t>Subcomponente 1.1: Mejora de la infraestructura edilicia e informática</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_Toc483357478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16</w:t>
            </w:r>
            <w:r w:rsidR="00024FE3" w:rsidRPr="00E14F80">
              <w:rPr>
                <w:rFonts w:ascii="Arial" w:hAnsi="Arial" w:cs="Arial"/>
                <w:noProof/>
                <w:webHidden/>
                <w:color w:val="auto"/>
              </w:rPr>
              <w:fldChar w:fldCharType="end"/>
            </w:r>
          </w:hyperlink>
        </w:p>
        <w:p w14:paraId="51DB48D3" w14:textId="77777777" w:rsidR="00024FE3" w:rsidRPr="00E14F80" w:rsidRDefault="0096244B" w:rsidP="00024FE3">
          <w:pPr>
            <w:pStyle w:val="TOC2"/>
            <w:tabs>
              <w:tab w:val="left" w:pos="660"/>
              <w:tab w:val="right" w:pos="9016"/>
            </w:tabs>
            <w:spacing w:line="240" w:lineRule="auto"/>
            <w:rPr>
              <w:rFonts w:ascii="Arial" w:hAnsi="Arial" w:cs="Arial"/>
              <w:noProof/>
              <w:color w:val="auto"/>
            </w:rPr>
          </w:pPr>
          <w:hyperlink w:anchor="_Toc483357479" w:history="1">
            <w:r w:rsidR="00024FE3" w:rsidRPr="00E14F80">
              <w:rPr>
                <w:rStyle w:val="Hyperlink"/>
                <w:rFonts w:ascii="Arial" w:hAnsi="Arial" w:cs="Arial"/>
                <w:b/>
                <w:noProof/>
                <w:color w:val="auto"/>
              </w:rPr>
              <w:t>b.</w:t>
            </w:r>
            <w:r w:rsidR="00024FE3" w:rsidRPr="00E14F80">
              <w:rPr>
                <w:rFonts w:ascii="Arial" w:hAnsi="Arial" w:cs="Arial"/>
                <w:noProof/>
                <w:color w:val="auto"/>
              </w:rPr>
              <w:tab/>
            </w:r>
            <w:r w:rsidR="00024FE3" w:rsidRPr="00E14F80">
              <w:rPr>
                <w:rStyle w:val="Hyperlink"/>
                <w:rFonts w:ascii="Arial" w:hAnsi="Arial" w:cs="Arial"/>
                <w:b/>
                <w:noProof/>
                <w:color w:val="auto"/>
              </w:rPr>
              <w:t>Subcomponente 1.2: Fortalecimiento de las capacidades humanas</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_Toc483357479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17</w:t>
            </w:r>
            <w:r w:rsidR="00024FE3" w:rsidRPr="00E14F80">
              <w:rPr>
                <w:rFonts w:ascii="Arial" w:hAnsi="Arial" w:cs="Arial"/>
                <w:noProof/>
                <w:webHidden/>
                <w:color w:val="auto"/>
              </w:rPr>
              <w:fldChar w:fldCharType="end"/>
            </w:r>
          </w:hyperlink>
        </w:p>
        <w:p w14:paraId="64859F24" w14:textId="77777777" w:rsidR="00024FE3" w:rsidRPr="00E14F80" w:rsidRDefault="0096244B" w:rsidP="00024FE3">
          <w:pPr>
            <w:pStyle w:val="TOC2"/>
            <w:tabs>
              <w:tab w:val="left" w:pos="660"/>
              <w:tab w:val="right" w:pos="9016"/>
            </w:tabs>
            <w:spacing w:line="240" w:lineRule="auto"/>
            <w:rPr>
              <w:rFonts w:ascii="Arial" w:hAnsi="Arial" w:cs="Arial"/>
              <w:noProof/>
              <w:color w:val="auto"/>
            </w:rPr>
          </w:pPr>
          <w:hyperlink w:anchor="_Toc483357480" w:history="1">
            <w:r w:rsidR="00024FE3" w:rsidRPr="00E14F80">
              <w:rPr>
                <w:rStyle w:val="Hyperlink"/>
                <w:rFonts w:ascii="Arial" w:hAnsi="Arial" w:cs="Arial"/>
                <w:b/>
                <w:noProof/>
                <w:color w:val="auto"/>
              </w:rPr>
              <w:t>c.</w:t>
            </w:r>
            <w:r w:rsidR="00024FE3" w:rsidRPr="00E14F80">
              <w:rPr>
                <w:rFonts w:ascii="Arial" w:hAnsi="Arial" w:cs="Arial"/>
                <w:noProof/>
                <w:color w:val="auto"/>
              </w:rPr>
              <w:tab/>
            </w:r>
            <w:r w:rsidR="00024FE3" w:rsidRPr="00E14F80">
              <w:rPr>
                <w:rStyle w:val="Hyperlink"/>
                <w:rFonts w:ascii="Arial" w:hAnsi="Arial" w:cs="Arial"/>
                <w:b/>
                <w:noProof/>
                <w:color w:val="auto"/>
              </w:rPr>
              <w:t>Subcomponente 1.3: Mejora de la coordinación entre el INDEC y otros organismos del SEN</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_Toc483357480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18</w:t>
            </w:r>
            <w:r w:rsidR="00024FE3" w:rsidRPr="00E14F80">
              <w:rPr>
                <w:rFonts w:ascii="Arial" w:hAnsi="Arial" w:cs="Arial"/>
                <w:noProof/>
                <w:webHidden/>
                <w:color w:val="auto"/>
              </w:rPr>
              <w:fldChar w:fldCharType="end"/>
            </w:r>
          </w:hyperlink>
        </w:p>
        <w:p w14:paraId="753715C5" w14:textId="77777777" w:rsidR="00024FE3" w:rsidRPr="00E14F80" w:rsidRDefault="0096244B" w:rsidP="00024FE3">
          <w:pPr>
            <w:pStyle w:val="TOC2"/>
            <w:tabs>
              <w:tab w:val="left" w:pos="660"/>
              <w:tab w:val="right" w:pos="9016"/>
            </w:tabs>
            <w:spacing w:line="240" w:lineRule="auto"/>
            <w:rPr>
              <w:rFonts w:ascii="Arial" w:hAnsi="Arial" w:cs="Arial"/>
              <w:noProof/>
              <w:color w:val="auto"/>
            </w:rPr>
          </w:pPr>
          <w:hyperlink w:anchor="_Toc483357481" w:history="1">
            <w:r w:rsidR="00024FE3" w:rsidRPr="00E14F80">
              <w:rPr>
                <w:rStyle w:val="Hyperlink"/>
                <w:rFonts w:ascii="Arial" w:hAnsi="Arial" w:cs="Arial"/>
                <w:b/>
                <w:noProof/>
                <w:color w:val="auto"/>
              </w:rPr>
              <w:t>d.</w:t>
            </w:r>
            <w:r w:rsidR="00024FE3" w:rsidRPr="00E14F80">
              <w:rPr>
                <w:rFonts w:ascii="Arial" w:hAnsi="Arial" w:cs="Arial"/>
                <w:noProof/>
                <w:color w:val="auto"/>
              </w:rPr>
              <w:tab/>
            </w:r>
            <w:r w:rsidR="00024FE3" w:rsidRPr="00E14F80">
              <w:rPr>
                <w:rStyle w:val="Hyperlink"/>
                <w:rFonts w:ascii="Arial" w:hAnsi="Arial" w:cs="Arial"/>
                <w:b/>
                <w:noProof/>
                <w:color w:val="auto"/>
              </w:rPr>
              <w:t>Subcomponente 1.4: Promoción de la transparencia, la innovación, y de las buenas prácticas estadísticas</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_Toc483357481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18</w:t>
            </w:r>
            <w:r w:rsidR="00024FE3" w:rsidRPr="00E14F80">
              <w:rPr>
                <w:rFonts w:ascii="Arial" w:hAnsi="Arial" w:cs="Arial"/>
                <w:noProof/>
                <w:webHidden/>
                <w:color w:val="auto"/>
              </w:rPr>
              <w:fldChar w:fldCharType="end"/>
            </w:r>
          </w:hyperlink>
        </w:p>
        <w:p w14:paraId="5D4B23C5" w14:textId="77777777" w:rsidR="00024FE3" w:rsidRPr="00E14F80" w:rsidRDefault="0096244B" w:rsidP="00024FE3">
          <w:pPr>
            <w:pStyle w:val="TOC2"/>
            <w:tabs>
              <w:tab w:val="left" w:pos="660"/>
              <w:tab w:val="right" w:pos="9016"/>
            </w:tabs>
            <w:spacing w:line="240" w:lineRule="auto"/>
            <w:rPr>
              <w:rFonts w:ascii="Arial" w:hAnsi="Arial" w:cs="Arial"/>
              <w:noProof/>
              <w:color w:val="auto"/>
            </w:rPr>
          </w:pPr>
          <w:hyperlink w:anchor="_Toc483357482" w:history="1">
            <w:r w:rsidR="00024FE3" w:rsidRPr="00E14F80">
              <w:rPr>
                <w:rStyle w:val="Hyperlink"/>
                <w:rFonts w:ascii="Arial" w:hAnsi="Arial" w:cs="Arial"/>
                <w:b/>
                <w:noProof/>
                <w:color w:val="auto"/>
              </w:rPr>
              <w:t>e.</w:t>
            </w:r>
            <w:r w:rsidR="00024FE3" w:rsidRPr="00E14F80">
              <w:rPr>
                <w:rFonts w:ascii="Arial" w:hAnsi="Arial" w:cs="Arial"/>
                <w:noProof/>
                <w:color w:val="auto"/>
              </w:rPr>
              <w:tab/>
            </w:r>
            <w:r w:rsidR="00024FE3" w:rsidRPr="00E14F80">
              <w:rPr>
                <w:rStyle w:val="Hyperlink"/>
                <w:rFonts w:ascii="Arial" w:hAnsi="Arial" w:cs="Arial"/>
                <w:b/>
                <w:noProof/>
                <w:color w:val="auto"/>
              </w:rPr>
              <w:t>Componentes 2: Actualización de la base estadística sociodemográfica</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_Toc483357482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19</w:t>
            </w:r>
            <w:r w:rsidR="00024FE3" w:rsidRPr="00E14F80">
              <w:rPr>
                <w:rFonts w:ascii="Arial" w:hAnsi="Arial" w:cs="Arial"/>
                <w:noProof/>
                <w:webHidden/>
                <w:color w:val="auto"/>
              </w:rPr>
              <w:fldChar w:fldCharType="end"/>
            </w:r>
          </w:hyperlink>
        </w:p>
        <w:p w14:paraId="26A82A7D" w14:textId="77777777" w:rsidR="00024FE3" w:rsidRPr="00E14F80" w:rsidRDefault="0096244B" w:rsidP="00024FE3">
          <w:pPr>
            <w:pStyle w:val="TOC2"/>
            <w:tabs>
              <w:tab w:val="left" w:pos="660"/>
              <w:tab w:val="right" w:pos="9016"/>
            </w:tabs>
            <w:spacing w:line="240" w:lineRule="auto"/>
            <w:rPr>
              <w:rFonts w:ascii="Arial" w:hAnsi="Arial" w:cs="Arial"/>
              <w:noProof/>
              <w:color w:val="auto"/>
            </w:rPr>
          </w:pPr>
          <w:hyperlink w:anchor="_Toc483357483" w:history="1">
            <w:r w:rsidR="00024FE3" w:rsidRPr="00E14F80">
              <w:rPr>
                <w:rStyle w:val="Hyperlink"/>
                <w:rFonts w:ascii="Arial" w:hAnsi="Arial" w:cs="Arial"/>
                <w:b/>
                <w:noProof/>
                <w:color w:val="auto"/>
              </w:rPr>
              <w:t>f.</w:t>
            </w:r>
            <w:r w:rsidR="00024FE3" w:rsidRPr="00E14F80">
              <w:rPr>
                <w:rFonts w:ascii="Arial" w:hAnsi="Arial" w:cs="Arial"/>
                <w:noProof/>
                <w:color w:val="auto"/>
              </w:rPr>
              <w:tab/>
            </w:r>
            <w:r w:rsidR="00024FE3" w:rsidRPr="00E14F80">
              <w:rPr>
                <w:rStyle w:val="Hyperlink"/>
                <w:rFonts w:ascii="Arial" w:hAnsi="Arial" w:cs="Arial"/>
                <w:b/>
                <w:noProof/>
                <w:color w:val="auto"/>
              </w:rPr>
              <w:t>Componentes 3: Actualización de la base estadística económica</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_Toc483357483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21</w:t>
            </w:r>
            <w:r w:rsidR="00024FE3" w:rsidRPr="00E14F80">
              <w:rPr>
                <w:rFonts w:ascii="Arial" w:hAnsi="Arial" w:cs="Arial"/>
                <w:noProof/>
                <w:webHidden/>
                <w:color w:val="auto"/>
              </w:rPr>
              <w:fldChar w:fldCharType="end"/>
            </w:r>
          </w:hyperlink>
        </w:p>
        <w:p w14:paraId="1C72C2CC" w14:textId="77777777" w:rsidR="00024FE3" w:rsidRPr="00E14F80" w:rsidRDefault="0096244B" w:rsidP="00024FE3">
          <w:pPr>
            <w:pStyle w:val="TOC1"/>
            <w:tabs>
              <w:tab w:val="left" w:pos="440"/>
              <w:tab w:val="right" w:pos="9016"/>
            </w:tabs>
            <w:spacing w:line="240" w:lineRule="auto"/>
            <w:rPr>
              <w:rFonts w:ascii="Arial" w:hAnsi="Arial" w:cs="Arial"/>
              <w:noProof/>
              <w:color w:val="auto"/>
            </w:rPr>
          </w:pPr>
          <w:hyperlink w:anchor="_Toc483357484" w:history="1">
            <w:r w:rsidR="00024FE3" w:rsidRPr="00E14F80">
              <w:rPr>
                <w:rStyle w:val="Hyperlink"/>
                <w:rFonts w:ascii="Arial" w:hAnsi="Arial" w:cs="Arial"/>
                <w:b/>
                <w:noProof/>
                <w:color w:val="auto"/>
              </w:rPr>
              <w:t>6.</w:t>
            </w:r>
            <w:r w:rsidR="00024FE3" w:rsidRPr="00E14F80">
              <w:rPr>
                <w:rFonts w:ascii="Arial" w:hAnsi="Arial" w:cs="Arial"/>
                <w:noProof/>
                <w:color w:val="auto"/>
              </w:rPr>
              <w:tab/>
            </w:r>
            <w:r w:rsidR="00024FE3" w:rsidRPr="00E14F80">
              <w:rPr>
                <w:rStyle w:val="Hyperlink"/>
                <w:rFonts w:ascii="Arial" w:hAnsi="Arial" w:cs="Arial"/>
                <w:b/>
                <w:noProof/>
                <w:color w:val="auto"/>
              </w:rPr>
              <w:t>GESTIÓN DE ADQUISICIONES Y CONTRATACIONES DEL PROGRAMA</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_Toc483357484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22</w:t>
            </w:r>
            <w:r w:rsidR="00024FE3" w:rsidRPr="00E14F80">
              <w:rPr>
                <w:rFonts w:ascii="Arial" w:hAnsi="Arial" w:cs="Arial"/>
                <w:noProof/>
                <w:webHidden/>
                <w:color w:val="auto"/>
              </w:rPr>
              <w:fldChar w:fldCharType="end"/>
            </w:r>
          </w:hyperlink>
        </w:p>
        <w:p w14:paraId="79A7C739" w14:textId="77777777" w:rsidR="00024FE3" w:rsidRPr="00E14F80" w:rsidRDefault="0096244B" w:rsidP="00024FE3">
          <w:pPr>
            <w:pStyle w:val="TOC2"/>
            <w:tabs>
              <w:tab w:val="left" w:pos="660"/>
              <w:tab w:val="right" w:pos="9016"/>
            </w:tabs>
            <w:spacing w:line="240" w:lineRule="auto"/>
            <w:rPr>
              <w:rFonts w:ascii="Arial" w:hAnsi="Arial" w:cs="Arial"/>
              <w:noProof/>
              <w:color w:val="auto"/>
            </w:rPr>
          </w:pPr>
          <w:hyperlink w:anchor="_Toc483357485" w:history="1">
            <w:r w:rsidR="00024FE3" w:rsidRPr="00E14F80">
              <w:rPr>
                <w:rStyle w:val="Hyperlink"/>
                <w:rFonts w:ascii="Arial" w:hAnsi="Arial" w:cs="Arial"/>
                <w:b/>
                <w:noProof/>
                <w:color w:val="auto"/>
              </w:rPr>
              <w:t>a.</w:t>
            </w:r>
            <w:r w:rsidR="00024FE3" w:rsidRPr="00E14F80">
              <w:rPr>
                <w:rFonts w:ascii="Arial" w:hAnsi="Arial" w:cs="Arial"/>
                <w:noProof/>
                <w:color w:val="auto"/>
              </w:rPr>
              <w:tab/>
            </w:r>
            <w:r w:rsidR="00024FE3" w:rsidRPr="00E14F80">
              <w:rPr>
                <w:rStyle w:val="Hyperlink"/>
                <w:rFonts w:ascii="Arial" w:hAnsi="Arial" w:cs="Arial"/>
                <w:b/>
                <w:noProof/>
                <w:color w:val="auto"/>
              </w:rPr>
              <w:t>Normativas y políticas de adquisiciones y contrataciones</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_Toc483357485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22</w:t>
            </w:r>
            <w:r w:rsidR="00024FE3" w:rsidRPr="00E14F80">
              <w:rPr>
                <w:rFonts w:ascii="Arial" w:hAnsi="Arial" w:cs="Arial"/>
                <w:noProof/>
                <w:webHidden/>
                <w:color w:val="auto"/>
              </w:rPr>
              <w:fldChar w:fldCharType="end"/>
            </w:r>
          </w:hyperlink>
        </w:p>
        <w:p w14:paraId="3492E1F9" w14:textId="77777777" w:rsidR="00024FE3" w:rsidRPr="00E14F80" w:rsidRDefault="0096244B" w:rsidP="00024FE3">
          <w:pPr>
            <w:pStyle w:val="TOC2"/>
            <w:tabs>
              <w:tab w:val="left" w:pos="660"/>
              <w:tab w:val="right" w:pos="9016"/>
            </w:tabs>
            <w:spacing w:line="240" w:lineRule="auto"/>
            <w:rPr>
              <w:rFonts w:ascii="Arial" w:hAnsi="Arial" w:cs="Arial"/>
              <w:noProof/>
              <w:color w:val="auto"/>
            </w:rPr>
          </w:pPr>
          <w:hyperlink w:anchor="_Toc483357486" w:history="1">
            <w:r w:rsidR="00024FE3" w:rsidRPr="00E14F80">
              <w:rPr>
                <w:rStyle w:val="Hyperlink"/>
                <w:rFonts w:ascii="Arial" w:hAnsi="Arial" w:cs="Arial"/>
                <w:b/>
                <w:noProof/>
                <w:color w:val="auto"/>
              </w:rPr>
              <w:t>b.</w:t>
            </w:r>
            <w:r w:rsidR="00024FE3" w:rsidRPr="00E14F80">
              <w:rPr>
                <w:rFonts w:ascii="Arial" w:hAnsi="Arial" w:cs="Arial"/>
                <w:noProof/>
                <w:color w:val="auto"/>
              </w:rPr>
              <w:tab/>
            </w:r>
            <w:r w:rsidR="00024FE3" w:rsidRPr="00E14F80">
              <w:rPr>
                <w:rStyle w:val="Hyperlink"/>
                <w:rFonts w:ascii="Arial" w:hAnsi="Arial" w:cs="Arial"/>
                <w:b/>
                <w:noProof/>
                <w:color w:val="auto"/>
              </w:rPr>
              <w:t>Programación de las Adquisiciones</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_Toc483357486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22</w:t>
            </w:r>
            <w:r w:rsidR="00024FE3" w:rsidRPr="00E14F80">
              <w:rPr>
                <w:rFonts w:ascii="Arial" w:hAnsi="Arial" w:cs="Arial"/>
                <w:noProof/>
                <w:webHidden/>
                <w:color w:val="auto"/>
              </w:rPr>
              <w:fldChar w:fldCharType="end"/>
            </w:r>
          </w:hyperlink>
        </w:p>
        <w:p w14:paraId="01F3E880" w14:textId="77777777" w:rsidR="00024FE3" w:rsidRPr="00E14F80" w:rsidRDefault="0096244B" w:rsidP="00024FE3">
          <w:pPr>
            <w:pStyle w:val="TOC2"/>
            <w:tabs>
              <w:tab w:val="left" w:pos="660"/>
              <w:tab w:val="right" w:pos="9016"/>
            </w:tabs>
            <w:spacing w:line="240" w:lineRule="auto"/>
            <w:rPr>
              <w:rFonts w:ascii="Arial" w:hAnsi="Arial" w:cs="Arial"/>
              <w:noProof/>
              <w:color w:val="auto"/>
            </w:rPr>
          </w:pPr>
          <w:hyperlink w:anchor="_Toc483357487" w:history="1">
            <w:r w:rsidR="00024FE3" w:rsidRPr="00E14F80">
              <w:rPr>
                <w:rStyle w:val="Hyperlink"/>
                <w:rFonts w:ascii="Arial" w:hAnsi="Arial" w:cs="Arial"/>
                <w:b/>
                <w:noProof/>
                <w:color w:val="auto"/>
              </w:rPr>
              <w:t>c.</w:t>
            </w:r>
            <w:r w:rsidR="00024FE3" w:rsidRPr="00E14F80">
              <w:rPr>
                <w:rFonts w:ascii="Arial" w:hAnsi="Arial" w:cs="Arial"/>
                <w:noProof/>
                <w:color w:val="auto"/>
              </w:rPr>
              <w:tab/>
            </w:r>
            <w:r w:rsidR="00024FE3" w:rsidRPr="00E14F80">
              <w:rPr>
                <w:rStyle w:val="Hyperlink"/>
                <w:rFonts w:ascii="Arial" w:hAnsi="Arial" w:cs="Arial"/>
                <w:b/>
                <w:noProof/>
                <w:color w:val="auto"/>
              </w:rPr>
              <w:t>Ejecución de las Adquisiciones</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_Toc483357487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23</w:t>
            </w:r>
            <w:r w:rsidR="00024FE3" w:rsidRPr="00E14F80">
              <w:rPr>
                <w:rFonts w:ascii="Arial" w:hAnsi="Arial" w:cs="Arial"/>
                <w:noProof/>
                <w:webHidden/>
                <w:color w:val="auto"/>
              </w:rPr>
              <w:fldChar w:fldCharType="end"/>
            </w:r>
          </w:hyperlink>
        </w:p>
        <w:p w14:paraId="052B1E37" w14:textId="77777777" w:rsidR="00024FE3" w:rsidRPr="00E14F80" w:rsidRDefault="0096244B" w:rsidP="00024FE3">
          <w:pPr>
            <w:pStyle w:val="TOC2"/>
            <w:tabs>
              <w:tab w:val="left" w:pos="660"/>
              <w:tab w:val="right" w:pos="9016"/>
            </w:tabs>
            <w:spacing w:line="240" w:lineRule="auto"/>
            <w:rPr>
              <w:rFonts w:ascii="Arial" w:hAnsi="Arial" w:cs="Arial"/>
              <w:noProof/>
              <w:color w:val="auto"/>
            </w:rPr>
          </w:pPr>
          <w:hyperlink w:anchor="_Toc483357488" w:history="1">
            <w:r w:rsidR="00024FE3" w:rsidRPr="00E14F80">
              <w:rPr>
                <w:rStyle w:val="Hyperlink"/>
                <w:rFonts w:ascii="Arial" w:hAnsi="Arial" w:cs="Arial"/>
                <w:b/>
                <w:noProof/>
                <w:color w:val="auto"/>
              </w:rPr>
              <w:t>d.</w:t>
            </w:r>
            <w:r w:rsidR="00024FE3" w:rsidRPr="00E14F80">
              <w:rPr>
                <w:rFonts w:ascii="Arial" w:hAnsi="Arial" w:cs="Arial"/>
                <w:noProof/>
                <w:color w:val="auto"/>
              </w:rPr>
              <w:tab/>
            </w:r>
            <w:r w:rsidR="00024FE3" w:rsidRPr="00E14F80">
              <w:rPr>
                <w:rStyle w:val="Hyperlink"/>
                <w:rFonts w:ascii="Arial" w:hAnsi="Arial" w:cs="Arial"/>
                <w:b/>
                <w:noProof/>
                <w:color w:val="auto"/>
              </w:rPr>
              <w:t>Métodos de Adquisiciones, Umbrales y Revisión</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_Toc483357488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23</w:t>
            </w:r>
            <w:r w:rsidR="00024FE3" w:rsidRPr="00E14F80">
              <w:rPr>
                <w:rFonts w:ascii="Arial" w:hAnsi="Arial" w:cs="Arial"/>
                <w:noProof/>
                <w:webHidden/>
                <w:color w:val="auto"/>
              </w:rPr>
              <w:fldChar w:fldCharType="end"/>
            </w:r>
          </w:hyperlink>
        </w:p>
        <w:p w14:paraId="6232E1CC" w14:textId="77777777" w:rsidR="00024FE3" w:rsidRPr="00E14F80" w:rsidRDefault="0096244B" w:rsidP="00024FE3">
          <w:pPr>
            <w:pStyle w:val="TOC2"/>
            <w:tabs>
              <w:tab w:val="left" w:pos="660"/>
              <w:tab w:val="right" w:pos="9016"/>
            </w:tabs>
            <w:spacing w:line="240" w:lineRule="auto"/>
            <w:rPr>
              <w:rFonts w:ascii="Arial" w:hAnsi="Arial" w:cs="Arial"/>
              <w:noProof/>
              <w:color w:val="auto"/>
            </w:rPr>
          </w:pPr>
          <w:hyperlink w:anchor="_Toc483357489" w:history="1">
            <w:r w:rsidR="00024FE3" w:rsidRPr="00E14F80">
              <w:rPr>
                <w:rStyle w:val="Hyperlink"/>
                <w:rFonts w:ascii="Arial" w:hAnsi="Arial" w:cs="Arial"/>
                <w:b/>
                <w:noProof/>
                <w:color w:val="auto"/>
              </w:rPr>
              <w:t>e.</w:t>
            </w:r>
            <w:r w:rsidR="00024FE3" w:rsidRPr="00E14F80">
              <w:rPr>
                <w:rFonts w:ascii="Arial" w:hAnsi="Arial" w:cs="Arial"/>
                <w:noProof/>
                <w:color w:val="auto"/>
              </w:rPr>
              <w:tab/>
            </w:r>
            <w:r w:rsidR="00024FE3" w:rsidRPr="00E14F80">
              <w:rPr>
                <w:rStyle w:val="Hyperlink"/>
                <w:rFonts w:ascii="Arial" w:hAnsi="Arial" w:cs="Arial"/>
                <w:b/>
                <w:noProof/>
                <w:color w:val="auto"/>
              </w:rPr>
              <w:t>Servicios de Auditoría</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_Toc483357489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25</w:t>
            </w:r>
            <w:r w:rsidR="00024FE3" w:rsidRPr="00E14F80">
              <w:rPr>
                <w:rFonts w:ascii="Arial" w:hAnsi="Arial" w:cs="Arial"/>
                <w:noProof/>
                <w:webHidden/>
                <w:color w:val="auto"/>
              </w:rPr>
              <w:fldChar w:fldCharType="end"/>
            </w:r>
          </w:hyperlink>
        </w:p>
        <w:p w14:paraId="550D3A52" w14:textId="77777777" w:rsidR="00024FE3" w:rsidRPr="00E14F80" w:rsidRDefault="0096244B" w:rsidP="00024FE3">
          <w:pPr>
            <w:pStyle w:val="TOC2"/>
            <w:tabs>
              <w:tab w:val="left" w:pos="660"/>
              <w:tab w:val="right" w:pos="9016"/>
            </w:tabs>
            <w:spacing w:line="240" w:lineRule="auto"/>
            <w:rPr>
              <w:rFonts w:ascii="Arial" w:hAnsi="Arial" w:cs="Arial"/>
              <w:noProof/>
              <w:color w:val="auto"/>
            </w:rPr>
          </w:pPr>
          <w:hyperlink w:anchor="_Toc483357490" w:history="1">
            <w:r w:rsidR="00024FE3" w:rsidRPr="00E14F80">
              <w:rPr>
                <w:rStyle w:val="Hyperlink"/>
                <w:rFonts w:ascii="Arial" w:hAnsi="Arial" w:cs="Arial"/>
                <w:b/>
                <w:noProof/>
                <w:color w:val="auto"/>
              </w:rPr>
              <w:t>f.</w:t>
            </w:r>
            <w:r w:rsidR="00024FE3" w:rsidRPr="00E14F80">
              <w:rPr>
                <w:rFonts w:ascii="Arial" w:hAnsi="Arial" w:cs="Arial"/>
                <w:noProof/>
                <w:color w:val="auto"/>
              </w:rPr>
              <w:tab/>
            </w:r>
            <w:r w:rsidR="00024FE3" w:rsidRPr="00E14F80">
              <w:rPr>
                <w:rStyle w:val="Hyperlink"/>
                <w:rFonts w:ascii="Arial" w:hAnsi="Arial" w:cs="Arial"/>
                <w:b/>
                <w:noProof/>
                <w:color w:val="auto"/>
              </w:rPr>
              <w:t>Modificaciones, contratos complementarios y No objeción</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_Toc483357490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25</w:t>
            </w:r>
            <w:r w:rsidR="00024FE3" w:rsidRPr="00E14F80">
              <w:rPr>
                <w:rFonts w:ascii="Arial" w:hAnsi="Arial" w:cs="Arial"/>
                <w:noProof/>
                <w:webHidden/>
                <w:color w:val="auto"/>
              </w:rPr>
              <w:fldChar w:fldCharType="end"/>
            </w:r>
          </w:hyperlink>
        </w:p>
        <w:p w14:paraId="778349EE" w14:textId="77777777" w:rsidR="00024FE3" w:rsidRPr="00E14F80" w:rsidRDefault="0096244B" w:rsidP="00024FE3">
          <w:pPr>
            <w:pStyle w:val="TOC2"/>
            <w:tabs>
              <w:tab w:val="left" w:pos="660"/>
              <w:tab w:val="right" w:pos="9016"/>
            </w:tabs>
            <w:spacing w:line="240" w:lineRule="auto"/>
            <w:rPr>
              <w:rFonts w:ascii="Arial" w:hAnsi="Arial" w:cs="Arial"/>
              <w:noProof/>
              <w:color w:val="auto"/>
            </w:rPr>
          </w:pPr>
          <w:hyperlink w:anchor="_Toc483357491" w:history="1">
            <w:r w:rsidR="00024FE3" w:rsidRPr="00E14F80">
              <w:rPr>
                <w:rStyle w:val="Hyperlink"/>
                <w:rFonts w:ascii="Arial" w:hAnsi="Arial" w:cs="Arial"/>
                <w:b/>
                <w:noProof/>
                <w:color w:val="auto"/>
              </w:rPr>
              <w:t>g.</w:t>
            </w:r>
            <w:r w:rsidR="00024FE3" w:rsidRPr="00E14F80">
              <w:rPr>
                <w:rFonts w:ascii="Arial" w:hAnsi="Arial" w:cs="Arial"/>
                <w:noProof/>
                <w:color w:val="auto"/>
              </w:rPr>
              <w:tab/>
            </w:r>
            <w:r w:rsidR="00024FE3" w:rsidRPr="00E14F80">
              <w:rPr>
                <w:rStyle w:val="Hyperlink"/>
                <w:rFonts w:ascii="Arial" w:hAnsi="Arial" w:cs="Arial"/>
                <w:b/>
                <w:noProof/>
                <w:color w:val="auto"/>
              </w:rPr>
              <w:t>Documentación de los procesos de adquisiciones</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_Toc483357491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25</w:t>
            </w:r>
            <w:r w:rsidR="00024FE3" w:rsidRPr="00E14F80">
              <w:rPr>
                <w:rFonts w:ascii="Arial" w:hAnsi="Arial" w:cs="Arial"/>
                <w:noProof/>
                <w:webHidden/>
                <w:color w:val="auto"/>
              </w:rPr>
              <w:fldChar w:fldCharType="end"/>
            </w:r>
          </w:hyperlink>
        </w:p>
        <w:p w14:paraId="02B8301E" w14:textId="77777777" w:rsidR="00024FE3" w:rsidRPr="00E14F80" w:rsidRDefault="0096244B" w:rsidP="00024FE3">
          <w:pPr>
            <w:pStyle w:val="TOC1"/>
            <w:tabs>
              <w:tab w:val="left" w:pos="440"/>
              <w:tab w:val="right" w:pos="9016"/>
            </w:tabs>
            <w:spacing w:line="240" w:lineRule="auto"/>
            <w:rPr>
              <w:rFonts w:ascii="Arial" w:hAnsi="Arial" w:cs="Arial"/>
              <w:noProof/>
              <w:color w:val="auto"/>
            </w:rPr>
          </w:pPr>
          <w:hyperlink w:anchor="_Toc483357492" w:history="1">
            <w:r w:rsidR="00024FE3" w:rsidRPr="00E14F80">
              <w:rPr>
                <w:rStyle w:val="Hyperlink"/>
                <w:rFonts w:ascii="Arial" w:hAnsi="Arial" w:cs="Arial"/>
                <w:b/>
                <w:noProof/>
                <w:color w:val="auto"/>
              </w:rPr>
              <w:t>7.</w:t>
            </w:r>
            <w:r w:rsidR="00024FE3" w:rsidRPr="00E14F80">
              <w:rPr>
                <w:rFonts w:ascii="Arial" w:hAnsi="Arial" w:cs="Arial"/>
                <w:noProof/>
                <w:color w:val="auto"/>
              </w:rPr>
              <w:tab/>
            </w:r>
            <w:r w:rsidR="00024FE3" w:rsidRPr="00E14F80">
              <w:rPr>
                <w:rStyle w:val="Hyperlink"/>
                <w:rFonts w:ascii="Arial" w:hAnsi="Arial" w:cs="Arial"/>
                <w:noProof/>
                <w:color w:val="auto"/>
              </w:rPr>
              <w:t>GESTIÓN FINANCIERA DEL PROGRAMA</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_Toc483357492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31</w:t>
            </w:r>
            <w:r w:rsidR="00024FE3" w:rsidRPr="00E14F80">
              <w:rPr>
                <w:rFonts w:ascii="Arial" w:hAnsi="Arial" w:cs="Arial"/>
                <w:noProof/>
                <w:webHidden/>
                <w:color w:val="auto"/>
              </w:rPr>
              <w:fldChar w:fldCharType="end"/>
            </w:r>
          </w:hyperlink>
        </w:p>
        <w:p w14:paraId="6F1A9DBA" w14:textId="77777777" w:rsidR="00024FE3" w:rsidRPr="00E14F80" w:rsidRDefault="0096244B" w:rsidP="00024FE3">
          <w:pPr>
            <w:pStyle w:val="TOC2"/>
            <w:tabs>
              <w:tab w:val="right" w:pos="9016"/>
            </w:tabs>
            <w:spacing w:line="240" w:lineRule="auto"/>
            <w:rPr>
              <w:rFonts w:ascii="Arial" w:hAnsi="Arial" w:cs="Arial"/>
              <w:noProof/>
              <w:color w:val="auto"/>
            </w:rPr>
          </w:pPr>
          <w:hyperlink w:anchor="_Toc483357493" w:history="1">
            <w:r w:rsidR="00024FE3" w:rsidRPr="00E14F80">
              <w:rPr>
                <w:rStyle w:val="Hyperlink"/>
                <w:rFonts w:ascii="Arial" w:hAnsi="Arial" w:cs="Arial"/>
                <w:b/>
                <w:noProof/>
                <w:color w:val="auto"/>
              </w:rPr>
              <w:t>Normativas y Políticas de la Gestión Financiera</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_Toc483357493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31</w:t>
            </w:r>
            <w:r w:rsidR="00024FE3" w:rsidRPr="00E14F80">
              <w:rPr>
                <w:rFonts w:ascii="Arial" w:hAnsi="Arial" w:cs="Arial"/>
                <w:noProof/>
                <w:webHidden/>
                <w:color w:val="auto"/>
              </w:rPr>
              <w:fldChar w:fldCharType="end"/>
            </w:r>
          </w:hyperlink>
        </w:p>
        <w:p w14:paraId="6B21D691" w14:textId="77777777" w:rsidR="00024FE3" w:rsidRPr="00E14F80" w:rsidRDefault="0096244B" w:rsidP="00024FE3">
          <w:pPr>
            <w:pStyle w:val="TOC2"/>
            <w:tabs>
              <w:tab w:val="right" w:pos="9016"/>
            </w:tabs>
            <w:spacing w:line="240" w:lineRule="auto"/>
            <w:rPr>
              <w:rFonts w:ascii="Arial" w:hAnsi="Arial" w:cs="Arial"/>
              <w:noProof/>
              <w:color w:val="auto"/>
            </w:rPr>
          </w:pPr>
          <w:hyperlink w:anchor="_Toc483357494" w:history="1">
            <w:r w:rsidR="00024FE3" w:rsidRPr="00E14F80">
              <w:rPr>
                <w:rStyle w:val="Hyperlink"/>
                <w:rFonts w:ascii="Arial" w:hAnsi="Arial" w:cs="Arial"/>
                <w:b/>
                <w:noProof/>
                <w:color w:val="auto"/>
              </w:rPr>
              <w:t>Programación y Presupuesto</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_Toc483357494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32</w:t>
            </w:r>
            <w:r w:rsidR="00024FE3" w:rsidRPr="00E14F80">
              <w:rPr>
                <w:rFonts w:ascii="Arial" w:hAnsi="Arial" w:cs="Arial"/>
                <w:noProof/>
                <w:webHidden/>
                <w:color w:val="auto"/>
              </w:rPr>
              <w:fldChar w:fldCharType="end"/>
            </w:r>
          </w:hyperlink>
        </w:p>
        <w:p w14:paraId="0C315C1C" w14:textId="77777777" w:rsidR="00024FE3" w:rsidRPr="00E14F80" w:rsidRDefault="0096244B" w:rsidP="00024FE3">
          <w:pPr>
            <w:pStyle w:val="TOC2"/>
            <w:tabs>
              <w:tab w:val="right" w:pos="9016"/>
            </w:tabs>
            <w:spacing w:line="240" w:lineRule="auto"/>
            <w:rPr>
              <w:rFonts w:ascii="Arial" w:hAnsi="Arial" w:cs="Arial"/>
              <w:noProof/>
              <w:color w:val="auto"/>
            </w:rPr>
          </w:pPr>
          <w:hyperlink w:anchor="_Toc483357495" w:history="1">
            <w:r w:rsidR="00024FE3" w:rsidRPr="00E14F80">
              <w:rPr>
                <w:rStyle w:val="Hyperlink"/>
                <w:rFonts w:ascii="Arial" w:hAnsi="Arial" w:cs="Arial"/>
                <w:noProof/>
                <w:color w:val="auto"/>
              </w:rPr>
              <w:t>Contabilidad y Sistemas de Información</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_Toc483357495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32</w:t>
            </w:r>
            <w:r w:rsidR="00024FE3" w:rsidRPr="00E14F80">
              <w:rPr>
                <w:rFonts w:ascii="Arial" w:hAnsi="Arial" w:cs="Arial"/>
                <w:noProof/>
                <w:webHidden/>
                <w:color w:val="auto"/>
              </w:rPr>
              <w:fldChar w:fldCharType="end"/>
            </w:r>
          </w:hyperlink>
        </w:p>
        <w:p w14:paraId="5CA75325" w14:textId="77777777" w:rsidR="00024FE3" w:rsidRPr="00E14F80" w:rsidRDefault="0096244B" w:rsidP="00024FE3">
          <w:pPr>
            <w:pStyle w:val="TOC2"/>
            <w:tabs>
              <w:tab w:val="right" w:pos="9016"/>
            </w:tabs>
            <w:spacing w:line="240" w:lineRule="auto"/>
            <w:rPr>
              <w:rFonts w:ascii="Arial" w:hAnsi="Arial" w:cs="Arial"/>
              <w:noProof/>
              <w:color w:val="auto"/>
            </w:rPr>
          </w:pPr>
          <w:hyperlink w:anchor="_Toc483357496" w:history="1">
            <w:r w:rsidR="00024FE3" w:rsidRPr="00E14F80">
              <w:rPr>
                <w:rStyle w:val="Hyperlink"/>
                <w:rFonts w:ascii="Arial" w:hAnsi="Arial" w:cs="Arial"/>
                <w:noProof/>
                <w:color w:val="auto"/>
              </w:rPr>
              <w:t>Desembolsos y flujo de fondos</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_Toc483357496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35</w:t>
            </w:r>
            <w:r w:rsidR="00024FE3" w:rsidRPr="00E14F80">
              <w:rPr>
                <w:rFonts w:ascii="Arial" w:hAnsi="Arial" w:cs="Arial"/>
                <w:noProof/>
                <w:webHidden/>
                <w:color w:val="auto"/>
              </w:rPr>
              <w:fldChar w:fldCharType="end"/>
            </w:r>
          </w:hyperlink>
        </w:p>
        <w:p w14:paraId="1A2D9C65" w14:textId="77777777" w:rsidR="00024FE3" w:rsidRPr="00E14F80" w:rsidRDefault="0096244B" w:rsidP="00024FE3">
          <w:pPr>
            <w:pStyle w:val="TOC1"/>
            <w:tabs>
              <w:tab w:val="left" w:pos="440"/>
              <w:tab w:val="right" w:pos="9016"/>
            </w:tabs>
            <w:spacing w:line="240" w:lineRule="auto"/>
            <w:rPr>
              <w:rFonts w:ascii="Arial" w:hAnsi="Arial" w:cs="Arial"/>
              <w:noProof/>
              <w:color w:val="auto"/>
            </w:rPr>
          </w:pPr>
          <w:hyperlink w:anchor="_Toc483357497" w:history="1">
            <w:r w:rsidR="00024FE3" w:rsidRPr="00E14F80">
              <w:rPr>
                <w:rStyle w:val="Hyperlink"/>
                <w:rFonts w:ascii="Arial" w:hAnsi="Arial" w:cs="Arial"/>
                <w:b/>
                <w:noProof/>
                <w:color w:val="auto"/>
              </w:rPr>
              <w:t>8.</w:t>
            </w:r>
            <w:r w:rsidR="00024FE3" w:rsidRPr="00E14F80">
              <w:rPr>
                <w:rFonts w:ascii="Arial" w:hAnsi="Arial" w:cs="Arial"/>
                <w:noProof/>
                <w:color w:val="auto"/>
              </w:rPr>
              <w:tab/>
            </w:r>
            <w:r w:rsidR="00024FE3" w:rsidRPr="00E14F80">
              <w:rPr>
                <w:rStyle w:val="Hyperlink"/>
                <w:rFonts w:ascii="Arial" w:hAnsi="Arial" w:cs="Arial"/>
                <w:noProof/>
                <w:color w:val="auto"/>
              </w:rPr>
              <w:t>SEGUIMIENTO, MONITOREO Y EVALUACIÓN DEL PROGRAMA</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_Toc483357497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39</w:t>
            </w:r>
            <w:r w:rsidR="00024FE3" w:rsidRPr="00E14F80">
              <w:rPr>
                <w:rFonts w:ascii="Arial" w:hAnsi="Arial" w:cs="Arial"/>
                <w:noProof/>
                <w:webHidden/>
                <w:color w:val="auto"/>
              </w:rPr>
              <w:fldChar w:fldCharType="end"/>
            </w:r>
          </w:hyperlink>
        </w:p>
        <w:p w14:paraId="62D57C05" w14:textId="77777777" w:rsidR="00024FE3" w:rsidRPr="00E14F80" w:rsidRDefault="0096244B" w:rsidP="00024FE3">
          <w:pPr>
            <w:pStyle w:val="TOC2"/>
            <w:tabs>
              <w:tab w:val="left" w:pos="660"/>
              <w:tab w:val="right" w:pos="9016"/>
            </w:tabs>
            <w:spacing w:line="240" w:lineRule="auto"/>
            <w:rPr>
              <w:rFonts w:ascii="Arial" w:hAnsi="Arial" w:cs="Arial"/>
              <w:noProof/>
              <w:color w:val="auto"/>
            </w:rPr>
          </w:pPr>
          <w:hyperlink w:anchor="_Toc483357498" w:history="1">
            <w:r w:rsidR="00024FE3" w:rsidRPr="00E14F80">
              <w:rPr>
                <w:rStyle w:val="Hyperlink"/>
                <w:rFonts w:ascii="Arial" w:hAnsi="Arial" w:cs="Arial"/>
                <w:b/>
                <w:noProof/>
                <w:color w:val="auto"/>
              </w:rPr>
              <w:t>a.</w:t>
            </w:r>
            <w:r w:rsidR="00024FE3" w:rsidRPr="00E14F80">
              <w:rPr>
                <w:rFonts w:ascii="Arial" w:hAnsi="Arial" w:cs="Arial"/>
                <w:noProof/>
                <w:color w:val="auto"/>
              </w:rPr>
              <w:tab/>
            </w:r>
            <w:r w:rsidR="00024FE3" w:rsidRPr="00E14F80">
              <w:rPr>
                <w:rStyle w:val="Hyperlink"/>
                <w:rFonts w:ascii="Arial" w:hAnsi="Arial" w:cs="Arial"/>
                <w:b/>
                <w:noProof/>
                <w:color w:val="auto"/>
              </w:rPr>
              <w:t>Aspectos Generales</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_Toc483357498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39</w:t>
            </w:r>
            <w:r w:rsidR="00024FE3" w:rsidRPr="00E14F80">
              <w:rPr>
                <w:rFonts w:ascii="Arial" w:hAnsi="Arial" w:cs="Arial"/>
                <w:noProof/>
                <w:webHidden/>
                <w:color w:val="auto"/>
              </w:rPr>
              <w:fldChar w:fldCharType="end"/>
            </w:r>
          </w:hyperlink>
        </w:p>
        <w:p w14:paraId="3303C7E6" w14:textId="77777777" w:rsidR="00024FE3" w:rsidRPr="00E14F80" w:rsidRDefault="0096244B" w:rsidP="00024FE3">
          <w:pPr>
            <w:pStyle w:val="TOC2"/>
            <w:tabs>
              <w:tab w:val="left" w:pos="660"/>
              <w:tab w:val="right" w:pos="9016"/>
            </w:tabs>
            <w:spacing w:line="240" w:lineRule="auto"/>
            <w:rPr>
              <w:rFonts w:ascii="Arial" w:hAnsi="Arial" w:cs="Arial"/>
              <w:noProof/>
              <w:color w:val="auto"/>
            </w:rPr>
          </w:pPr>
          <w:hyperlink w:anchor="_Toc483357499" w:history="1">
            <w:r w:rsidR="00024FE3" w:rsidRPr="00E14F80">
              <w:rPr>
                <w:rStyle w:val="Hyperlink"/>
                <w:rFonts w:ascii="Arial" w:hAnsi="Arial" w:cs="Arial"/>
                <w:b/>
                <w:noProof/>
                <w:color w:val="auto"/>
              </w:rPr>
              <w:t>b.</w:t>
            </w:r>
            <w:r w:rsidR="00024FE3" w:rsidRPr="00E14F80">
              <w:rPr>
                <w:rFonts w:ascii="Arial" w:hAnsi="Arial" w:cs="Arial"/>
                <w:noProof/>
                <w:color w:val="auto"/>
              </w:rPr>
              <w:tab/>
            </w:r>
            <w:r w:rsidR="00024FE3" w:rsidRPr="00E14F80">
              <w:rPr>
                <w:rStyle w:val="Hyperlink"/>
                <w:rFonts w:ascii="Arial" w:hAnsi="Arial" w:cs="Arial"/>
                <w:b/>
                <w:noProof/>
                <w:color w:val="auto"/>
              </w:rPr>
              <w:t>Seguimiento y Monitoreo</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_Toc483357499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39</w:t>
            </w:r>
            <w:r w:rsidR="00024FE3" w:rsidRPr="00E14F80">
              <w:rPr>
                <w:rFonts w:ascii="Arial" w:hAnsi="Arial" w:cs="Arial"/>
                <w:noProof/>
                <w:webHidden/>
                <w:color w:val="auto"/>
              </w:rPr>
              <w:fldChar w:fldCharType="end"/>
            </w:r>
          </w:hyperlink>
        </w:p>
        <w:p w14:paraId="3318949A" w14:textId="77777777" w:rsidR="00024FE3" w:rsidRPr="00E14F80" w:rsidRDefault="0096244B" w:rsidP="00024FE3">
          <w:pPr>
            <w:pStyle w:val="TOC3"/>
            <w:tabs>
              <w:tab w:val="right" w:pos="9016"/>
            </w:tabs>
            <w:spacing w:line="240" w:lineRule="auto"/>
            <w:rPr>
              <w:rFonts w:ascii="Arial" w:hAnsi="Arial" w:cs="Arial"/>
              <w:noProof/>
              <w:color w:val="auto"/>
            </w:rPr>
          </w:pPr>
          <w:hyperlink w:anchor="_Toc483357500" w:history="1">
            <w:r w:rsidR="00024FE3" w:rsidRPr="00E14F80">
              <w:rPr>
                <w:rStyle w:val="Hyperlink"/>
                <w:rFonts w:ascii="Arial" w:hAnsi="Arial" w:cs="Arial"/>
                <w:b/>
                <w:noProof/>
                <w:color w:val="auto"/>
              </w:rPr>
              <w:t>Instrumentos de monitoreo, seguimiento y evaluación del Programa</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_Toc483357500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39</w:t>
            </w:r>
            <w:r w:rsidR="00024FE3" w:rsidRPr="00E14F80">
              <w:rPr>
                <w:rFonts w:ascii="Arial" w:hAnsi="Arial" w:cs="Arial"/>
                <w:noProof/>
                <w:webHidden/>
                <w:color w:val="auto"/>
              </w:rPr>
              <w:fldChar w:fldCharType="end"/>
            </w:r>
          </w:hyperlink>
        </w:p>
        <w:p w14:paraId="5109ADD0" w14:textId="77777777" w:rsidR="00024FE3" w:rsidRPr="00E14F80" w:rsidRDefault="0096244B" w:rsidP="00024FE3">
          <w:pPr>
            <w:pStyle w:val="TOC3"/>
            <w:tabs>
              <w:tab w:val="right" w:pos="9016"/>
            </w:tabs>
            <w:spacing w:line="240" w:lineRule="auto"/>
            <w:rPr>
              <w:rFonts w:ascii="Arial" w:hAnsi="Arial" w:cs="Arial"/>
              <w:noProof/>
              <w:color w:val="auto"/>
            </w:rPr>
          </w:pPr>
          <w:hyperlink w:anchor="_Toc483357501" w:history="1">
            <w:r w:rsidR="00024FE3" w:rsidRPr="00E14F80">
              <w:rPr>
                <w:rStyle w:val="Hyperlink"/>
                <w:rFonts w:ascii="Arial" w:hAnsi="Arial" w:cs="Arial"/>
                <w:b/>
                <w:noProof/>
                <w:color w:val="auto"/>
              </w:rPr>
              <w:t>Recopilación de Instrumentos</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_Toc483357501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39</w:t>
            </w:r>
            <w:r w:rsidR="00024FE3" w:rsidRPr="00E14F80">
              <w:rPr>
                <w:rFonts w:ascii="Arial" w:hAnsi="Arial" w:cs="Arial"/>
                <w:noProof/>
                <w:webHidden/>
                <w:color w:val="auto"/>
              </w:rPr>
              <w:fldChar w:fldCharType="end"/>
            </w:r>
          </w:hyperlink>
        </w:p>
        <w:p w14:paraId="7B5DE48B" w14:textId="77777777" w:rsidR="00024FE3" w:rsidRPr="00E14F80" w:rsidRDefault="0096244B" w:rsidP="00024FE3">
          <w:pPr>
            <w:pStyle w:val="TOC3"/>
            <w:tabs>
              <w:tab w:val="right" w:pos="9016"/>
            </w:tabs>
            <w:spacing w:line="240" w:lineRule="auto"/>
            <w:rPr>
              <w:rFonts w:ascii="Arial" w:hAnsi="Arial" w:cs="Arial"/>
              <w:noProof/>
              <w:color w:val="auto"/>
            </w:rPr>
          </w:pPr>
          <w:hyperlink w:anchor="_Toc483357502" w:history="1">
            <w:r w:rsidR="00024FE3" w:rsidRPr="00E14F80">
              <w:rPr>
                <w:rStyle w:val="Hyperlink"/>
                <w:rFonts w:ascii="Arial" w:hAnsi="Arial" w:cs="Arial"/>
                <w:b/>
                <w:noProof/>
                <w:color w:val="auto"/>
              </w:rPr>
              <w:t>Presentación de Informes</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_Toc483357502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39</w:t>
            </w:r>
            <w:r w:rsidR="00024FE3" w:rsidRPr="00E14F80">
              <w:rPr>
                <w:rFonts w:ascii="Arial" w:hAnsi="Arial" w:cs="Arial"/>
                <w:noProof/>
                <w:webHidden/>
                <w:color w:val="auto"/>
              </w:rPr>
              <w:fldChar w:fldCharType="end"/>
            </w:r>
          </w:hyperlink>
        </w:p>
        <w:p w14:paraId="5C159C7C" w14:textId="77777777" w:rsidR="00024FE3" w:rsidRPr="00E14F80" w:rsidRDefault="0096244B" w:rsidP="00024FE3">
          <w:pPr>
            <w:pStyle w:val="TOC3"/>
            <w:tabs>
              <w:tab w:val="right" w:pos="9016"/>
            </w:tabs>
            <w:spacing w:line="240" w:lineRule="auto"/>
            <w:rPr>
              <w:rFonts w:ascii="Arial" w:hAnsi="Arial" w:cs="Arial"/>
              <w:noProof/>
              <w:color w:val="auto"/>
            </w:rPr>
          </w:pPr>
          <w:hyperlink w:anchor="_Toc483357503" w:history="1">
            <w:r w:rsidR="00024FE3" w:rsidRPr="00E14F80">
              <w:rPr>
                <w:rStyle w:val="Hyperlink"/>
                <w:rFonts w:ascii="Arial" w:hAnsi="Arial" w:cs="Arial"/>
                <w:b/>
                <w:noProof/>
                <w:color w:val="auto"/>
              </w:rPr>
              <w:t>Supervisión técnica de la ejecución del programa</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_Toc483357503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40</w:t>
            </w:r>
            <w:r w:rsidR="00024FE3" w:rsidRPr="00E14F80">
              <w:rPr>
                <w:rFonts w:ascii="Arial" w:hAnsi="Arial" w:cs="Arial"/>
                <w:noProof/>
                <w:webHidden/>
                <w:color w:val="auto"/>
              </w:rPr>
              <w:fldChar w:fldCharType="end"/>
            </w:r>
          </w:hyperlink>
        </w:p>
        <w:p w14:paraId="442121C8" w14:textId="77777777" w:rsidR="00024FE3" w:rsidRPr="00E14F80" w:rsidRDefault="0096244B" w:rsidP="00024FE3">
          <w:pPr>
            <w:pStyle w:val="TOC2"/>
            <w:tabs>
              <w:tab w:val="left" w:pos="660"/>
              <w:tab w:val="right" w:pos="9016"/>
            </w:tabs>
            <w:spacing w:line="240" w:lineRule="auto"/>
            <w:rPr>
              <w:rFonts w:ascii="Arial" w:hAnsi="Arial" w:cs="Arial"/>
              <w:noProof/>
              <w:color w:val="auto"/>
            </w:rPr>
          </w:pPr>
          <w:hyperlink w:anchor="_Toc483357504" w:history="1">
            <w:r w:rsidR="00024FE3" w:rsidRPr="00E14F80">
              <w:rPr>
                <w:rStyle w:val="Hyperlink"/>
                <w:rFonts w:ascii="Arial" w:hAnsi="Arial" w:cs="Arial"/>
                <w:b/>
                <w:noProof/>
                <w:color w:val="auto"/>
              </w:rPr>
              <w:t>c.</w:t>
            </w:r>
            <w:r w:rsidR="00024FE3" w:rsidRPr="00E14F80">
              <w:rPr>
                <w:rFonts w:ascii="Arial" w:hAnsi="Arial" w:cs="Arial"/>
                <w:noProof/>
                <w:color w:val="auto"/>
              </w:rPr>
              <w:tab/>
            </w:r>
            <w:r w:rsidR="00024FE3" w:rsidRPr="00E14F80">
              <w:rPr>
                <w:rStyle w:val="Hyperlink"/>
                <w:rFonts w:ascii="Arial" w:hAnsi="Arial" w:cs="Arial"/>
                <w:b/>
                <w:noProof/>
                <w:color w:val="auto"/>
              </w:rPr>
              <w:t>Monitoreo de resultados</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_Toc483357504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40</w:t>
            </w:r>
            <w:r w:rsidR="00024FE3" w:rsidRPr="00E14F80">
              <w:rPr>
                <w:rFonts w:ascii="Arial" w:hAnsi="Arial" w:cs="Arial"/>
                <w:noProof/>
                <w:webHidden/>
                <w:color w:val="auto"/>
              </w:rPr>
              <w:fldChar w:fldCharType="end"/>
            </w:r>
          </w:hyperlink>
        </w:p>
        <w:p w14:paraId="4619BC3D" w14:textId="77777777" w:rsidR="00024FE3" w:rsidRPr="00E14F80" w:rsidRDefault="0096244B" w:rsidP="00024FE3">
          <w:pPr>
            <w:pStyle w:val="TOC2"/>
            <w:tabs>
              <w:tab w:val="left" w:pos="660"/>
              <w:tab w:val="right" w:pos="9016"/>
            </w:tabs>
            <w:spacing w:line="240" w:lineRule="auto"/>
            <w:rPr>
              <w:rFonts w:ascii="Arial" w:hAnsi="Arial" w:cs="Arial"/>
              <w:noProof/>
              <w:color w:val="auto"/>
            </w:rPr>
          </w:pPr>
          <w:hyperlink w:anchor="_Toc483357505" w:history="1">
            <w:r w:rsidR="00024FE3" w:rsidRPr="00E14F80">
              <w:rPr>
                <w:rStyle w:val="Hyperlink"/>
                <w:rFonts w:ascii="Arial" w:hAnsi="Arial" w:cs="Arial"/>
                <w:b/>
                <w:noProof/>
                <w:color w:val="auto"/>
              </w:rPr>
              <w:t>d.</w:t>
            </w:r>
            <w:r w:rsidR="00024FE3" w:rsidRPr="00E14F80">
              <w:rPr>
                <w:rFonts w:ascii="Arial" w:hAnsi="Arial" w:cs="Arial"/>
                <w:noProof/>
                <w:color w:val="auto"/>
              </w:rPr>
              <w:tab/>
            </w:r>
            <w:r w:rsidR="00024FE3" w:rsidRPr="00E14F80">
              <w:rPr>
                <w:rStyle w:val="Hyperlink"/>
                <w:rFonts w:ascii="Arial" w:hAnsi="Arial" w:cs="Arial"/>
                <w:b/>
                <w:noProof/>
                <w:color w:val="auto"/>
              </w:rPr>
              <w:t>Evaluación</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_Toc483357505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40</w:t>
            </w:r>
            <w:r w:rsidR="00024FE3" w:rsidRPr="00E14F80">
              <w:rPr>
                <w:rFonts w:ascii="Arial" w:hAnsi="Arial" w:cs="Arial"/>
                <w:noProof/>
                <w:webHidden/>
                <w:color w:val="auto"/>
              </w:rPr>
              <w:fldChar w:fldCharType="end"/>
            </w:r>
          </w:hyperlink>
        </w:p>
        <w:p w14:paraId="64574E0B" w14:textId="77777777" w:rsidR="00024FE3" w:rsidRPr="00E14F80" w:rsidRDefault="0096244B" w:rsidP="00024FE3">
          <w:pPr>
            <w:pStyle w:val="TOC3"/>
            <w:tabs>
              <w:tab w:val="right" w:pos="9016"/>
            </w:tabs>
            <w:spacing w:line="240" w:lineRule="auto"/>
            <w:rPr>
              <w:rFonts w:ascii="Arial" w:hAnsi="Arial" w:cs="Arial"/>
              <w:noProof/>
              <w:color w:val="auto"/>
            </w:rPr>
          </w:pPr>
          <w:hyperlink w:anchor="_Toc483357506" w:history="1">
            <w:r w:rsidR="00024FE3" w:rsidRPr="00E14F80">
              <w:rPr>
                <w:rStyle w:val="Hyperlink"/>
                <w:rFonts w:ascii="Arial" w:hAnsi="Arial" w:cs="Arial"/>
                <w:b/>
                <w:noProof/>
                <w:color w:val="auto"/>
              </w:rPr>
              <w:t>Metodología de Evaluación</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_Toc483357506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40</w:t>
            </w:r>
            <w:r w:rsidR="00024FE3" w:rsidRPr="00E14F80">
              <w:rPr>
                <w:rFonts w:ascii="Arial" w:hAnsi="Arial" w:cs="Arial"/>
                <w:noProof/>
                <w:webHidden/>
                <w:color w:val="auto"/>
              </w:rPr>
              <w:fldChar w:fldCharType="end"/>
            </w:r>
          </w:hyperlink>
        </w:p>
        <w:p w14:paraId="0459ECB1" w14:textId="77777777" w:rsidR="00024FE3" w:rsidRPr="00E14F80" w:rsidRDefault="0096244B" w:rsidP="00024FE3">
          <w:pPr>
            <w:pStyle w:val="TOC1"/>
            <w:tabs>
              <w:tab w:val="left" w:pos="440"/>
              <w:tab w:val="right" w:pos="9016"/>
            </w:tabs>
            <w:spacing w:line="240" w:lineRule="auto"/>
            <w:rPr>
              <w:rFonts w:ascii="Arial" w:hAnsi="Arial" w:cs="Arial"/>
              <w:noProof/>
              <w:color w:val="auto"/>
            </w:rPr>
          </w:pPr>
          <w:hyperlink w:anchor="_Toc483357507" w:history="1">
            <w:r w:rsidR="00024FE3" w:rsidRPr="00E14F80">
              <w:rPr>
                <w:rStyle w:val="Hyperlink"/>
                <w:rFonts w:ascii="Arial" w:hAnsi="Arial" w:cs="Arial"/>
                <w:noProof/>
                <w:color w:val="auto"/>
              </w:rPr>
              <w:t>9.</w:t>
            </w:r>
            <w:r w:rsidR="00024FE3" w:rsidRPr="00E14F80">
              <w:rPr>
                <w:rFonts w:ascii="Arial" w:hAnsi="Arial" w:cs="Arial"/>
                <w:noProof/>
                <w:color w:val="auto"/>
              </w:rPr>
              <w:tab/>
            </w:r>
            <w:r w:rsidR="00024FE3" w:rsidRPr="00E14F80">
              <w:rPr>
                <w:rStyle w:val="Hyperlink"/>
                <w:rFonts w:ascii="Arial" w:hAnsi="Arial" w:cs="Arial"/>
                <w:noProof/>
                <w:color w:val="auto"/>
              </w:rPr>
              <w:t>SISTEMAS DE INFORMACIÓN, ARCHIVOS Y CONTROL INTERNO DEL PROGRAMA</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_Toc483357507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41</w:t>
            </w:r>
            <w:r w:rsidR="00024FE3" w:rsidRPr="00E14F80">
              <w:rPr>
                <w:rFonts w:ascii="Arial" w:hAnsi="Arial" w:cs="Arial"/>
                <w:noProof/>
                <w:webHidden/>
                <w:color w:val="auto"/>
              </w:rPr>
              <w:fldChar w:fldCharType="end"/>
            </w:r>
          </w:hyperlink>
        </w:p>
        <w:p w14:paraId="08D9FCF9" w14:textId="77777777" w:rsidR="00024FE3" w:rsidRPr="00E14F80" w:rsidRDefault="0096244B" w:rsidP="00024FE3">
          <w:pPr>
            <w:pStyle w:val="TOC1"/>
            <w:tabs>
              <w:tab w:val="left" w:pos="660"/>
              <w:tab w:val="right" w:pos="9016"/>
            </w:tabs>
            <w:spacing w:line="240" w:lineRule="auto"/>
            <w:rPr>
              <w:rFonts w:ascii="Arial" w:hAnsi="Arial" w:cs="Arial"/>
              <w:noProof/>
              <w:color w:val="auto"/>
            </w:rPr>
          </w:pPr>
          <w:hyperlink w:anchor="_Toc483357508" w:history="1">
            <w:r w:rsidR="00024FE3" w:rsidRPr="00E14F80">
              <w:rPr>
                <w:rStyle w:val="Hyperlink"/>
                <w:rFonts w:ascii="Arial" w:hAnsi="Arial" w:cs="Arial"/>
                <w:b/>
                <w:noProof/>
                <w:color w:val="auto"/>
              </w:rPr>
              <w:t>10.</w:t>
            </w:r>
            <w:r w:rsidR="00024FE3" w:rsidRPr="00E14F80">
              <w:rPr>
                <w:rFonts w:ascii="Arial" w:hAnsi="Arial" w:cs="Arial"/>
                <w:noProof/>
                <w:color w:val="auto"/>
              </w:rPr>
              <w:tab/>
            </w:r>
            <w:r w:rsidR="00024FE3" w:rsidRPr="00E14F80">
              <w:rPr>
                <w:rStyle w:val="Hyperlink"/>
                <w:rFonts w:ascii="Arial" w:hAnsi="Arial" w:cs="Arial"/>
                <w:b/>
                <w:noProof/>
                <w:color w:val="auto"/>
              </w:rPr>
              <w:t>ENLACES Y ANEXOS</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_Toc483357508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44</w:t>
            </w:r>
            <w:r w:rsidR="00024FE3" w:rsidRPr="00E14F80">
              <w:rPr>
                <w:rFonts w:ascii="Arial" w:hAnsi="Arial" w:cs="Arial"/>
                <w:noProof/>
                <w:webHidden/>
                <w:color w:val="auto"/>
              </w:rPr>
              <w:fldChar w:fldCharType="end"/>
            </w:r>
          </w:hyperlink>
        </w:p>
        <w:p w14:paraId="2DCA988D" w14:textId="77777777" w:rsidR="00024FE3" w:rsidRPr="00E14F80" w:rsidRDefault="0096244B" w:rsidP="00024FE3">
          <w:pPr>
            <w:pStyle w:val="TOC2"/>
            <w:tabs>
              <w:tab w:val="left" w:pos="660"/>
              <w:tab w:val="right" w:pos="9016"/>
            </w:tabs>
            <w:spacing w:line="240" w:lineRule="auto"/>
            <w:rPr>
              <w:rFonts w:ascii="Arial" w:hAnsi="Arial" w:cs="Arial"/>
              <w:noProof/>
              <w:color w:val="auto"/>
            </w:rPr>
          </w:pPr>
          <w:hyperlink w:anchor="_Toc483357509" w:history="1">
            <w:r w:rsidR="00024FE3" w:rsidRPr="00E14F80">
              <w:rPr>
                <w:rStyle w:val="Hyperlink"/>
                <w:rFonts w:ascii="Arial" w:hAnsi="Arial" w:cs="Arial"/>
                <w:b/>
                <w:noProof/>
                <w:color w:val="auto"/>
              </w:rPr>
              <w:t>a.</w:t>
            </w:r>
            <w:r w:rsidR="00024FE3" w:rsidRPr="00E14F80">
              <w:rPr>
                <w:rFonts w:ascii="Arial" w:hAnsi="Arial" w:cs="Arial"/>
                <w:noProof/>
                <w:color w:val="auto"/>
              </w:rPr>
              <w:tab/>
            </w:r>
            <w:r w:rsidR="00024FE3" w:rsidRPr="00E14F80">
              <w:rPr>
                <w:rStyle w:val="Hyperlink"/>
                <w:rFonts w:ascii="Arial" w:hAnsi="Arial" w:cs="Arial"/>
                <w:b/>
                <w:noProof/>
                <w:color w:val="auto"/>
              </w:rPr>
              <w:t>Enlaces de anexos digitales</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_Toc483357509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44</w:t>
            </w:r>
            <w:r w:rsidR="00024FE3" w:rsidRPr="00E14F80">
              <w:rPr>
                <w:rFonts w:ascii="Arial" w:hAnsi="Arial" w:cs="Arial"/>
                <w:noProof/>
                <w:webHidden/>
                <w:color w:val="auto"/>
              </w:rPr>
              <w:fldChar w:fldCharType="end"/>
            </w:r>
          </w:hyperlink>
        </w:p>
        <w:p w14:paraId="504B269F" w14:textId="77777777" w:rsidR="00024FE3" w:rsidRPr="00E14F80" w:rsidRDefault="0096244B" w:rsidP="00024FE3">
          <w:pPr>
            <w:pStyle w:val="TOC3"/>
            <w:tabs>
              <w:tab w:val="right" w:pos="9016"/>
            </w:tabs>
            <w:spacing w:line="240" w:lineRule="auto"/>
            <w:rPr>
              <w:rFonts w:ascii="Arial" w:hAnsi="Arial" w:cs="Arial"/>
              <w:noProof/>
              <w:color w:val="auto"/>
            </w:rPr>
          </w:pPr>
          <w:hyperlink w:anchor="_Toc483357510" w:history="1">
            <w:r w:rsidR="00024FE3" w:rsidRPr="00E14F80">
              <w:rPr>
                <w:rStyle w:val="Hyperlink"/>
                <w:rFonts w:ascii="Arial" w:hAnsi="Arial" w:cs="Arial"/>
                <w:noProof/>
                <w:color w:val="auto"/>
              </w:rPr>
              <w:t>Contrato de Préstamo XXXXX</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_Toc483357510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44</w:t>
            </w:r>
            <w:r w:rsidR="00024FE3" w:rsidRPr="00E14F80">
              <w:rPr>
                <w:rFonts w:ascii="Arial" w:hAnsi="Arial" w:cs="Arial"/>
                <w:noProof/>
                <w:webHidden/>
                <w:color w:val="auto"/>
              </w:rPr>
              <w:fldChar w:fldCharType="end"/>
            </w:r>
          </w:hyperlink>
        </w:p>
        <w:p w14:paraId="6E1593F3" w14:textId="77777777" w:rsidR="00024FE3" w:rsidRPr="00E14F80" w:rsidRDefault="0096244B" w:rsidP="00024FE3">
          <w:pPr>
            <w:pStyle w:val="TOC3"/>
            <w:tabs>
              <w:tab w:val="right" w:pos="9016"/>
            </w:tabs>
            <w:spacing w:line="240" w:lineRule="auto"/>
            <w:rPr>
              <w:rFonts w:ascii="Arial" w:hAnsi="Arial" w:cs="Arial"/>
              <w:noProof/>
              <w:color w:val="auto"/>
            </w:rPr>
          </w:pPr>
          <w:hyperlink w:anchor="_Toc483357511" w:history="1">
            <w:r w:rsidR="00024FE3" w:rsidRPr="00E14F80">
              <w:rPr>
                <w:rStyle w:val="Hyperlink"/>
                <w:rFonts w:ascii="Arial" w:hAnsi="Arial" w:cs="Arial"/>
                <w:noProof/>
                <w:color w:val="auto"/>
              </w:rPr>
              <w:t>Políticas de Adquisiciones de Obras y Bienes Financiados por el BID (GN-2349-9)</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_Toc483357511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44</w:t>
            </w:r>
            <w:r w:rsidR="00024FE3" w:rsidRPr="00E14F80">
              <w:rPr>
                <w:rFonts w:ascii="Arial" w:hAnsi="Arial" w:cs="Arial"/>
                <w:noProof/>
                <w:webHidden/>
                <w:color w:val="auto"/>
              </w:rPr>
              <w:fldChar w:fldCharType="end"/>
            </w:r>
          </w:hyperlink>
        </w:p>
        <w:p w14:paraId="4CD9CA96" w14:textId="77777777" w:rsidR="00024FE3" w:rsidRPr="00E14F80" w:rsidRDefault="0096244B" w:rsidP="00024FE3">
          <w:pPr>
            <w:pStyle w:val="TOC3"/>
            <w:tabs>
              <w:tab w:val="right" w:pos="9016"/>
            </w:tabs>
            <w:spacing w:line="240" w:lineRule="auto"/>
            <w:rPr>
              <w:rFonts w:ascii="Arial" w:hAnsi="Arial" w:cs="Arial"/>
              <w:noProof/>
              <w:color w:val="auto"/>
            </w:rPr>
          </w:pPr>
          <w:hyperlink w:anchor="_Toc483357512" w:history="1">
            <w:r w:rsidR="00024FE3" w:rsidRPr="00E14F80">
              <w:rPr>
                <w:rStyle w:val="Hyperlink"/>
                <w:rFonts w:ascii="Arial" w:hAnsi="Arial" w:cs="Arial"/>
                <w:noProof/>
                <w:color w:val="auto"/>
              </w:rPr>
              <w:t>Políticas de Adquisiciones de Consultores Financiados por el BID (GN-2350-9)</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_Toc483357512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44</w:t>
            </w:r>
            <w:r w:rsidR="00024FE3" w:rsidRPr="00E14F80">
              <w:rPr>
                <w:rFonts w:ascii="Arial" w:hAnsi="Arial" w:cs="Arial"/>
                <w:noProof/>
                <w:webHidden/>
                <w:color w:val="auto"/>
              </w:rPr>
              <w:fldChar w:fldCharType="end"/>
            </w:r>
          </w:hyperlink>
        </w:p>
        <w:p w14:paraId="5A3DB954" w14:textId="77777777" w:rsidR="00024FE3" w:rsidRPr="00E14F80" w:rsidRDefault="0096244B" w:rsidP="00024FE3">
          <w:pPr>
            <w:pStyle w:val="TOC3"/>
            <w:tabs>
              <w:tab w:val="right" w:pos="9016"/>
            </w:tabs>
            <w:spacing w:line="240" w:lineRule="auto"/>
            <w:rPr>
              <w:rFonts w:ascii="Arial" w:hAnsi="Arial" w:cs="Arial"/>
              <w:noProof/>
              <w:color w:val="auto"/>
            </w:rPr>
          </w:pPr>
          <w:hyperlink w:anchor="_Toc483357513" w:history="1">
            <w:r w:rsidR="00024FE3" w:rsidRPr="00E14F80">
              <w:rPr>
                <w:rStyle w:val="Hyperlink"/>
                <w:rFonts w:ascii="Arial" w:hAnsi="Arial" w:cs="Arial"/>
                <w:noProof/>
                <w:color w:val="auto"/>
              </w:rPr>
              <w:t>Documentos Estándar de Adquisiciones</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_Toc483357513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44</w:t>
            </w:r>
            <w:r w:rsidR="00024FE3" w:rsidRPr="00E14F80">
              <w:rPr>
                <w:rFonts w:ascii="Arial" w:hAnsi="Arial" w:cs="Arial"/>
                <w:noProof/>
                <w:webHidden/>
                <w:color w:val="auto"/>
              </w:rPr>
              <w:fldChar w:fldCharType="end"/>
            </w:r>
          </w:hyperlink>
        </w:p>
        <w:p w14:paraId="0CFBA762" w14:textId="77777777" w:rsidR="00024FE3" w:rsidRPr="00E14F80" w:rsidRDefault="0096244B" w:rsidP="00024FE3">
          <w:pPr>
            <w:pStyle w:val="TOC2"/>
            <w:tabs>
              <w:tab w:val="left" w:pos="660"/>
              <w:tab w:val="right" w:pos="9016"/>
            </w:tabs>
            <w:spacing w:line="240" w:lineRule="auto"/>
            <w:rPr>
              <w:rFonts w:ascii="Arial" w:hAnsi="Arial" w:cs="Arial"/>
              <w:noProof/>
              <w:color w:val="auto"/>
            </w:rPr>
          </w:pPr>
          <w:hyperlink w:anchor="_Toc483357514" w:history="1">
            <w:r w:rsidR="00024FE3" w:rsidRPr="00E14F80">
              <w:rPr>
                <w:rStyle w:val="Hyperlink"/>
                <w:rFonts w:ascii="Arial" w:hAnsi="Arial" w:cs="Arial"/>
                <w:b/>
                <w:noProof/>
                <w:color w:val="auto"/>
              </w:rPr>
              <w:t>b.</w:t>
            </w:r>
            <w:r w:rsidR="00024FE3" w:rsidRPr="00E14F80">
              <w:rPr>
                <w:rFonts w:ascii="Arial" w:hAnsi="Arial" w:cs="Arial"/>
                <w:noProof/>
                <w:color w:val="auto"/>
              </w:rPr>
              <w:tab/>
            </w:r>
            <w:r w:rsidR="00024FE3" w:rsidRPr="00E14F80">
              <w:rPr>
                <w:rStyle w:val="Hyperlink"/>
                <w:rFonts w:ascii="Arial" w:hAnsi="Arial" w:cs="Arial"/>
                <w:b/>
                <w:noProof/>
                <w:color w:val="auto"/>
              </w:rPr>
              <w:t>Anexos</w:t>
            </w:r>
            <w:r w:rsidR="00024FE3" w:rsidRPr="00E14F80">
              <w:rPr>
                <w:rFonts w:ascii="Arial" w:hAnsi="Arial" w:cs="Arial"/>
                <w:noProof/>
                <w:webHidden/>
                <w:color w:val="auto"/>
              </w:rPr>
              <w:tab/>
            </w:r>
            <w:r w:rsidR="00024FE3" w:rsidRPr="00E14F80">
              <w:rPr>
                <w:rFonts w:ascii="Arial" w:hAnsi="Arial" w:cs="Arial"/>
                <w:noProof/>
                <w:webHidden/>
                <w:color w:val="auto"/>
              </w:rPr>
              <w:fldChar w:fldCharType="begin"/>
            </w:r>
            <w:r w:rsidR="00024FE3" w:rsidRPr="00E14F80">
              <w:rPr>
                <w:rFonts w:ascii="Arial" w:hAnsi="Arial" w:cs="Arial"/>
                <w:noProof/>
                <w:webHidden/>
                <w:color w:val="auto"/>
              </w:rPr>
              <w:instrText xml:space="preserve"> PAGEREF _Toc483357514 \h </w:instrText>
            </w:r>
            <w:r w:rsidR="00024FE3" w:rsidRPr="00E14F80">
              <w:rPr>
                <w:rFonts w:ascii="Arial" w:hAnsi="Arial" w:cs="Arial"/>
                <w:noProof/>
                <w:webHidden/>
                <w:color w:val="auto"/>
              </w:rPr>
            </w:r>
            <w:r w:rsidR="00024FE3" w:rsidRPr="00E14F80">
              <w:rPr>
                <w:rFonts w:ascii="Arial" w:hAnsi="Arial" w:cs="Arial"/>
                <w:noProof/>
                <w:webHidden/>
                <w:color w:val="auto"/>
              </w:rPr>
              <w:fldChar w:fldCharType="separate"/>
            </w:r>
            <w:r w:rsidR="0046417B" w:rsidRPr="00E14F80">
              <w:rPr>
                <w:rFonts w:ascii="Arial" w:hAnsi="Arial" w:cs="Arial"/>
                <w:noProof/>
                <w:webHidden/>
                <w:color w:val="auto"/>
              </w:rPr>
              <w:t>44</w:t>
            </w:r>
            <w:r w:rsidR="00024FE3" w:rsidRPr="00E14F80">
              <w:rPr>
                <w:rFonts w:ascii="Arial" w:hAnsi="Arial" w:cs="Arial"/>
                <w:noProof/>
                <w:webHidden/>
                <w:color w:val="auto"/>
              </w:rPr>
              <w:fldChar w:fldCharType="end"/>
            </w:r>
          </w:hyperlink>
        </w:p>
        <w:p w14:paraId="62DFED14" w14:textId="77777777" w:rsidR="004A61D6" w:rsidRPr="00E14F80" w:rsidRDefault="008D1060" w:rsidP="00693061">
          <w:pPr>
            <w:tabs>
              <w:tab w:val="right" w:pos="9025"/>
            </w:tabs>
            <w:spacing w:after="0" w:line="240" w:lineRule="auto"/>
            <w:ind w:left="360"/>
            <w:rPr>
              <w:rFonts w:ascii="Arial" w:hAnsi="Arial" w:cs="Arial"/>
              <w:color w:val="auto"/>
            </w:rPr>
          </w:pPr>
          <w:r w:rsidRPr="00E14F80">
            <w:rPr>
              <w:rFonts w:ascii="Arial" w:hAnsi="Arial" w:cs="Arial"/>
              <w:color w:val="auto"/>
            </w:rPr>
            <w:fldChar w:fldCharType="end"/>
          </w:r>
        </w:p>
      </w:sdtContent>
    </w:sdt>
    <w:p w14:paraId="4396FCD2" w14:textId="77777777" w:rsidR="004A61D6" w:rsidRPr="00E14F80" w:rsidRDefault="004A61D6">
      <w:pPr>
        <w:rPr>
          <w:rFonts w:ascii="Arial" w:hAnsi="Arial" w:cs="Arial"/>
          <w:b/>
          <w:color w:val="auto"/>
        </w:rPr>
      </w:pPr>
    </w:p>
    <w:p w14:paraId="126DD4FD" w14:textId="77777777" w:rsidR="004A61D6" w:rsidRPr="00E14F80" w:rsidRDefault="004A61D6">
      <w:pPr>
        <w:spacing w:after="0" w:line="240" w:lineRule="auto"/>
        <w:jc w:val="both"/>
        <w:rPr>
          <w:rFonts w:ascii="Arial" w:hAnsi="Arial" w:cs="Arial"/>
          <w:b/>
          <w:color w:val="auto"/>
        </w:rPr>
      </w:pPr>
    </w:p>
    <w:p w14:paraId="1A90B971" w14:textId="77777777" w:rsidR="004A61D6" w:rsidRPr="00E14F80" w:rsidRDefault="008D1060">
      <w:pPr>
        <w:rPr>
          <w:rFonts w:ascii="Arial" w:hAnsi="Arial" w:cs="Arial"/>
          <w:color w:val="auto"/>
        </w:rPr>
      </w:pPr>
      <w:r w:rsidRPr="00E14F80">
        <w:rPr>
          <w:rFonts w:ascii="Arial" w:hAnsi="Arial" w:cs="Arial"/>
          <w:color w:val="auto"/>
        </w:rPr>
        <w:br w:type="page"/>
      </w:r>
    </w:p>
    <w:p w14:paraId="245F4BA0" w14:textId="77777777" w:rsidR="004A61D6" w:rsidRPr="00E14F80" w:rsidRDefault="008D1060">
      <w:pPr>
        <w:pStyle w:val="Heading1"/>
        <w:numPr>
          <w:ilvl w:val="0"/>
          <w:numId w:val="6"/>
        </w:numPr>
        <w:ind w:hanging="360"/>
        <w:jc w:val="center"/>
        <w:rPr>
          <w:rFonts w:ascii="Arial" w:eastAsia="Calibri" w:hAnsi="Arial" w:cs="Arial"/>
          <w:b/>
          <w:color w:val="auto"/>
          <w:sz w:val="22"/>
          <w:szCs w:val="22"/>
        </w:rPr>
      </w:pPr>
      <w:bookmarkStart w:id="0" w:name="_Toc483357458"/>
      <w:r w:rsidRPr="00E14F80">
        <w:rPr>
          <w:rFonts w:ascii="Arial" w:eastAsia="Calibri" w:hAnsi="Arial" w:cs="Arial"/>
          <w:b/>
          <w:color w:val="auto"/>
          <w:sz w:val="22"/>
          <w:szCs w:val="22"/>
        </w:rPr>
        <w:lastRenderedPageBreak/>
        <w:t>OBJETIVO Y ALCANCE DEL REGLAMENTO OPERATIVO</w:t>
      </w:r>
      <w:bookmarkEnd w:id="0"/>
    </w:p>
    <w:p w14:paraId="76E4F2F7" w14:textId="77777777" w:rsidR="004A61D6" w:rsidRPr="00E14F80" w:rsidRDefault="004A61D6">
      <w:pPr>
        <w:pStyle w:val="Heading2"/>
        <w:rPr>
          <w:rFonts w:ascii="Arial" w:eastAsia="Calibri" w:hAnsi="Arial" w:cs="Arial"/>
          <w:b/>
          <w:color w:val="auto"/>
          <w:sz w:val="22"/>
          <w:szCs w:val="22"/>
        </w:rPr>
      </w:pPr>
      <w:bookmarkStart w:id="1" w:name="_30j0zll" w:colFirst="0" w:colLast="0"/>
      <w:bookmarkEnd w:id="1"/>
    </w:p>
    <w:p w14:paraId="4849F6A0" w14:textId="77777777" w:rsidR="004A61D6" w:rsidRPr="00E14F80" w:rsidRDefault="008D1060">
      <w:pPr>
        <w:pStyle w:val="Heading2"/>
        <w:numPr>
          <w:ilvl w:val="0"/>
          <w:numId w:val="7"/>
        </w:numPr>
        <w:ind w:hanging="360"/>
        <w:rPr>
          <w:rFonts w:ascii="Arial" w:eastAsia="Calibri" w:hAnsi="Arial" w:cs="Arial"/>
          <w:b/>
          <w:color w:val="auto"/>
          <w:sz w:val="22"/>
          <w:szCs w:val="22"/>
        </w:rPr>
      </w:pPr>
      <w:bookmarkStart w:id="2" w:name="_Toc483357459"/>
      <w:r w:rsidRPr="00E14F80">
        <w:rPr>
          <w:rFonts w:ascii="Arial" w:eastAsia="Calibri" w:hAnsi="Arial" w:cs="Arial"/>
          <w:b/>
          <w:color w:val="auto"/>
          <w:sz w:val="22"/>
          <w:szCs w:val="22"/>
        </w:rPr>
        <w:t>Objetivo del Reglamento Operativo</w:t>
      </w:r>
      <w:bookmarkEnd w:id="2"/>
    </w:p>
    <w:p w14:paraId="58872C91" w14:textId="77777777" w:rsidR="004A61D6" w:rsidRPr="00E14F80" w:rsidRDefault="004A61D6">
      <w:pPr>
        <w:rPr>
          <w:rFonts w:ascii="Arial" w:hAnsi="Arial" w:cs="Arial"/>
          <w:color w:val="auto"/>
        </w:rPr>
      </w:pPr>
    </w:p>
    <w:p w14:paraId="54C5ABB6" w14:textId="77777777" w:rsidR="004A61D6" w:rsidRPr="00E14F80" w:rsidRDefault="008D1060">
      <w:pPr>
        <w:numPr>
          <w:ilvl w:val="1"/>
          <w:numId w:val="2"/>
        </w:numPr>
        <w:spacing w:after="120" w:line="240" w:lineRule="auto"/>
        <w:ind w:hanging="720"/>
        <w:jc w:val="both"/>
        <w:rPr>
          <w:rFonts w:ascii="Arial" w:hAnsi="Arial" w:cs="Arial"/>
          <w:color w:val="auto"/>
        </w:rPr>
      </w:pPr>
      <w:r w:rsidRPr="00E14F80">
        <w:rPr>
          <w:rFonts w:ascii="Arial" w:hAnsi="Arial" w:cs="Arial"/>
          <w:color w:val="auto"/>
        </w:rPr>
        <w:t xml:space="preserve">El Reglamento Operativo (RO) tiene como objetivo normar y  establecer las directrices y procedimientos que regirán la ejecución del ‘Programa de Fortalecimiento de la Capacidad Estadística del Instituto Nacional de Estadística y Censos (INDEC) de la República Argentina  (AR-L1126)’, en sujeción a lo dispuesto en el Contrato de Préstamo XXXX/OC-AR, suscrito entre la República de la Argentina y el Banco Interamericano de Desarrollo (BID), con fecha xx de </w:t>
      </w:r>
      <w:proofErr w:type="spellStart"/>
      <w:r w:rsidRPr="00E14F80">
        <w:rPr>
          <w:rFonts w:ascii="Arial" w:hAnsi="Arial" w:cs="Arial"/>
          <w:color w:val="auto"/>
        </w:rPr>
        <w:t>xxxx</w:t>
      </w:r>
      <w:proofErr w:type="spellEnd"/>
      <w:r w:rsidRPr="00E14F80">
        <w:rPr>
          <w:rFonts w:ascii="Arial" w:hAnsi="Arial" w:cs="Arial"/>
          <w:color w:val="auto"/>
        </w:rPr>
        <w:t xml:space="preserve"> de 20xx.</w:t>
      </w:r>
    </w:p>
    <w:p w14:paraId="3E595AAE" w14:textId="77777777" w:rsidR="004A61D6" w:rsidRPr="00E14F80" w:rsidRDefault="008D1060">
      <w:pPr>
        <w:numPr>
          <w:ilvl w:val="1"/>
          <w:numId w:val="2"/>
        </w:numPr>
        <w:spacing w:after="120" w:line="240" w:lineRule="auto"/>
        <w:ind w:hanging="720"/>
        <w:jc w:val="both"/>
        <w:rPr>
          <w:rFonts w:ascii="Arial" w:hAnsi="Arial" w:cs="Arial"/>
          <w:color w:val="auto"/>
        </w:rPr>
      </w:pPr>
      <w:r w:rsidRPr="00E14F80">
        <w:rPr>
          <w:rFonts w:ascii="Arial" w:hAnsi="Arial" w:cs="Arial"/>
          <w:color w:val="auto"/>
        </w:rPr>
        <w:t xml:space="preserve">El presente RO, iniciará su vigencia a partir de su aprobación mediante una resolución administrativa de la Dirección del INDEC. </w:t>
      </w:r>
    </w:p>
    <w:p w14:paraId="04F89ED4" w14:textId="77777777" w:rsidR="004A61D6" w:rsidRPr="00E14F80" w:rsidRDefault="008D1060">
      <w:pPr>
        <w:pStyle w:val="Heading2"/>
        <w:numPr>
          <w:ilvl w:val="0"/>
          <w:numId w:val="7"/>
        </w:numPr>
        <w:ind w:hanging="360"/>
        <w:rPr>
          <w:rFonts w:ascii="Arial" w:eastAsia="Calibri" w:hAnsi="Arial" w:cs="Arial"/>
          <w:b/>
          <w:color w:val="auto"/>
          <w:sz w:val="22"/>
          <w:szCs w:val="22"/>
        </w:rPr>
      </w:pPr>
      <w:bookmarkStart w:id="3" w:name="_Toc483357460"/>
      <w:r w:rsidRPr="00E14F80">
        <w:rPr>
          <w:rFonts w:ascii="Arial" w:eastAsia="Calibri" w:hAnsi="Arial" w:cs="Arial"/>
          <w:b/>
          <w:color w:val="auto"/>
          <w:sz w:val="22"/>
          <w:szCs w:val="22"/>
        </w:rPr>
        <w:t>Alcance</w:t>
      </w:r>
      <w:bookmarkEnd w:id="3"/>
    </w:p>
    <w:p w14:paraId="50F1E7C8" w14:textId="77777777" w:rsidR="004A61D6" w:rsidRPr="00E14F80" w:rsidRDefault="004A61D6">
      <w:pPr>
        <w:rPr>
          <w:rFonts w:ascii="Arial" w:hAnsi="Arial" w:cs="Arial"/>
          <w:color w:val="auto"/>
        </w:rPr>
      </w:pPr>
    </w:p>
    <w:p w14:paraId="6B55C968" w14:textId="77777777" w:rsidR="004A61D6" w:rsidRPr="00E14F80" w:rsidRDefault="008D1060">
      <w:pPr>
        <w:numPr>
          <w:ilvl w:val="1"/>
          <w:numId w:val="2"/>
        </w:numPr>
        <w:spacing w:after="120" w:line="240" w:lineRule="auto"/>
        <w:ind w:hanging="720"/>
        <w:jc w:val="both"/>
        <w:rPr>
          <w:rFonts w:ascii="Arial" w:hAnsi="Arial" w:cs="Arial"/>
          <w:color w:val="auto"/>
        </w:rPr>
      </w:pPr>
      <w:r w:rsidRPr="00E14F80">
        <w:rPr>
          <w:rFonts w:ascii="Arial" w:hAnsi="Arial" w:cs="Arial"/>
          <w:color w:val="auto"/>
        </w:rPr>
        <w:t xml:space="preserve">El RO, está diseñado para facilitar la gestión integral del Programa y dotar al ejecutor y demás instancias que intervienen en el mismo, de una herramienta ágil para la ejecución de los procesos del ciclo del Programa. </w:t>
      </w:r>
    </w:p>
    <w:p w14:paraId="551C8E3F" w14:textId="77777777" w:rsidR="004A61D6" w:rsidRPr="00E14F80" w:rsidRDefault="008D1060">
      <w:pPr>
        <w:numPr>
          <w:ilvl w:val="1"/>
          <w:numId w:val="2"/>
        </w:numPr>
        <w:spacing w:after="120" w:line="240" w:lineRule="auto"/>
        <w:ind w:hanging="720"/>
        <w:jc w:val="both"/>
        <w:rPr>
          <w:rFonts w:ascii="Arial" w:hAnsi="Arial" w:cs="Arial"/>
          <w:color w:val="auto"/>
        </w:rPr>
      </w:pPr>
      <w:r w:rsidRPr="00E14F80">
        <w:rPr>
          <w:rFonts w:ascii="Arial" w:hAnsi="Arial" w:cs="Arial"/>
          <w:color w:val="auto"/>
        </w:rPr>
        <w:t>La ejecución del Programa, se regirá por lo dispuesto en el Contrato de Préstamo XXXX/OC-AR;  y en las disposiciones contenidas en el presente RO. Si existiese falta de consonancia o contradicción entre las disposiciones del presente RO y del Contrato de Préstamo, prevalecerán las disposiciones contenidas en el Contrato de Préstamo.</w:t>
      </w:r>
    </w:p>
    <w:p w14:paraId="4389DD47" w14:textId="77777777" w:rsidR="004A61D6" w:rsidRPr="00E14F80" w:rsidRDefault="008D1060">
      <w:pPr>
        <w:numPr>
          <w:ilvl w:val="1"/>
          <w:numId w:val="2"/>
        </w:numPr>
        <w:spacing w:after="120" w:line="240" w:lineRule="auto"/>
        <w:ind w:hanging="720"/>
        <w:jc w:val="both"/>
        <w:rPr>
          <w:rFonts w:ascii="Arial" w:hAnsi="Arial" w:cs="Arial"/>
          <w:color w:val="auto"/>
        </w:rPr>
      </w:pPr>
      <w:r w:rsidRPr="00E14F80">
        <w:rPr>
          <w:rFonts w:ascii="Arial" w:hAnsi="Arial" w:cs="Arial"/>
          <w:color w:val="auto"/>
        </w:rPr>
        <w:t>La aplicación del presente RO es obligatoria para el Instituto Nacional de Estadísticas y Censos (INDEC) en su calidad de organismo ejecutor.</w:t>
      </w:r>
    </w:p>
    <w:p w14:paraId="1AFAD732" w14:textId="77777777" w:rsidR="004A61D6" w:rsidRPr="00E14F80" w:rsidRDefault="008D1060">
      <w:pPr>
        <w:pStyle w:val="Heading2"/>
        <w:numPr>
          <w:ilvl w:val="0"/>
          <w:numId w:val="7"/>
        </w:numPr>
        <w:ind w:hanging="360"/>
        <w:rPr>
          <w:rFonts w:ascii="Arial" w:eastAsia="Calibri" w:hAnsi="Arial" w:cs="Arial"/>
          <w:b/>
          <w:color w:val="auto"/>
          <w:sz w:val="22"/>
          <w:szCs w:val="22"/>
        </w:rPr>
      </w:pPr>
      <w:bookmarkStart w:id="4" w:name="_Toc483357461"/>
      <w:r w:rsidRPr="00E14F80">
        <w:rPr>
          <w:rFonts w:ascii="Arial" w:eastAsia="Calibri" w:hAnsi="Arial" w:cs="Arial"/>
          <w:b/>
          <w:color w:val="auto"/>
          <w:sz w:val="22"/>
          <w:szCs w:val="22"/>
        </w:rPr>
        <w:t>Vigencia y Modificaciones</w:t>
      </w:r>
      <w:bookmarkEnd w:id="4"/>
    </w:p>
    <w:p w14:paraId="241E49F2" w14:textId="77777777" w:rsidR="004A61D6" w:rsidRPr="00E14F80" w:rsidRDefault="008D1060">
      <w:pPr>
        <w:numPr>
          <w:ilvl w:val="1"/>
          <w:numId w:val="2"/>
        </w:numPr>
        <w:spacing w:after="120" w:line="240" w:lineRule="auto"/>
        <w:ind w:hanging="720"/>
        <w:jc w:val="both"/>
        <w:rPr>
          <w:rFonts w:ascii="Arial" w:hAnsi="Arial" w:cs="Arial"/>
          <w:color w:val="auto"/>
        </w:rPr>
      </w:pPr>
      <w:r w:rsidRPr="00E14F80">
        <w:rPr>
          <w:rFonts w:ascii="Arial" w:hAnsi="Arial" w:cs="Arial"/>
          <w:color w:val="auto"/>
        </w:rPr>
        <w:t>La UEP, en el caso de ser necesario para una mejor gestión del Programa, enviará la propuesta de enmiendas, adendas y actualizaciones del RO y sus anexos para revisión y aprobación del Director Técnico del INDEC.</w:t>
      </w:r>
    </w:p>
    <w:p w14:paraId="390785E8" w14:textId="77777777" w:rsidR="004A61D6" w:rsidRPr="00E14F80" w:rsidRDefault="008D1060">
      <w:pPr>
        <w:numPr>
          <w:ilvl w:val="1"/>
          <w:numId w:val="2"/>
        </w:numPr>
        <w:spacing w:after="120" w:line="240" w:lineRule="auto"/>
        <w:ind w:hanging="720"/>
        <w:jc w:val="both"/>
        <w:rPr>
          <w:rFonts w:ascii="Arial" w:hAnsi="Arial" w:cs="Arial"/>
          <w:color w:val="auto"/>
        </w:rPr>
      </w:pPr>
      <w:r w:rsidRPr="00E14F80">
        <w:rPr>
          <w:rFonts w:ascii="Arial" w:hAnsi="Arial" w:cs="Arial"/>
          <w:color w:val="auto"/>
        </w:rPr>
        <w:t xml:space="preserve">Una vez aprobado, el Director Técnico del INDEC solicitará la No Objeción al Banco del nuevo RO. Para entrar en vigencia, el RO deberá contar con la No Objeción escrita del BID y ser formalizado por la Dirección del INDEC, mediante acto administrativo. </w:t>
      </w:r>
    </w:p>
    <w:p w14:paraId="70A8E993" w14:textId="77777777" w:rsidR="004A61D6" w:rsidRPr="00E14F80" w:rsidRDefault="008D1060">
      <w:pPr>
        <w:numPr>
          <w:ilvl w:val="1"/>
          <w:numId w:val="2"/>
        </w:numPr>
        <w:spacing w:after="120" w:line="240" w:lineRule="auto"/>
        <w:ind w:hanging="720"/>
        <w:jc w:val="both"/>
        <w:rPr>
          <w:rFonts w:ascii="Arial" w:hAnsi="Arial" w:cs="Arial"/>
          <w:color w:val="auto"/>
        </w:rPr>
      </w:pPr>
      <w:r w:rsidRPr="00E14F80">
        <w:rPr>
          <w:rFonts w:ascii="Arial" w:hAnsi="Arial" w:cs="Arial"/>
          <w:color w:val="auto"/>
        </w:rPr>
        <w:t xml:space="preserve">La UEP, será la encargada de notificar a las diferentes instancias de ejecución, la entrada en vigencia de las modificaciones y actualizaciones del RO, las mismas que deberán especificar la versión correspondiente y su fecha de vigencia.  </w:t>
      </w:r>
    </w:p>
    <w:p w14:paraId="1B159382" w14:textId="77777777" w:rsidR="004A61D6" w:rsidRPr="00E14F80" w:rsidRDefault="008D1060">
      <w:pPr>
        <w:rPr>
          <w:rFonts w:ascii="Arial" w:hAnsi="Arial" w:cs="Arial"/>
          <w:color w:val="auto"/>
        </w:rPr>
      </w:pPr>
      <w:r w:rsidRPr="00E14F80">
        <w:rPr>
          <w:rFonts w:ascii="Arial" w:hAnsi="Arial" w:cs="Arial"/>
          <w:color w:val="auto"/>
        </w:rPr>
        <w:br w:type="page"/>
      </w:r>
    </w:p>
    <w:p w14:paraId="0356BEB4" w14:textId="77777777" w:rsidR="004A61D6" w:rsidRPr="00E14F80" w:rsidRDefault="008D1060">
      <w:pPr>
        <w:pStyle w:val="Heading1"/>
        <w:numPr>
          <w:ilvl w:val="0"/>
          <w:numId w:val="6"/>
        </w:numPr>
        <w:ind w:hanging="360"/>
        <w:jc w:val="center"/>
        <w:rPr>
          <w:rFonts w:ascii="Arial" w:eastAsia="Calibri" w:hAnsi="Arial" w:cs="Arial"/>
          <w:b/>
          <w:color w:val="auto"/>
          <w:sz w:val="22"/>
          <w:szCs w:val="22"/>
        </w:rPr>
      </w:pPr>
      <w:bookmarkStart w:id="5" w:name="_Toc483357462"/>
      <w:r w:rsidRPr="00E14F80">
        <w:rPr>
          <w:rFonts w:ascii="Arial" w:eastAsia="Calibri" w:hAnsi="Arial" w:cs="Arial"/>
          <w:b/>
          <w:color w:val="auto"/>
          <w:sz w:val="22"/>
          <w:szCs w:val="22"/>
        </w:rPr>
        <w:lastRenderedPageBreak/>
        <w:t>DESCRIPCIÓN DEL PROGRAMA</w:t>
      </w:r>
      <w:bookmarkEnd w:id="5"/>
      <w:r w:rsidRPr="00E14F80">
        <w:rPr>
          <w:rFonts w:ascii="Arial" w:eastAsia="Calibri" w:hAnsi="Arial" w:cs="Arial"/>
          <w:b/>
          <w:color w:val="auto"/>
          <w:sz w:val="22"/>
          <w:szCs w:val="22"/>
        </w:rPr>
        <w:t xml:space="preserve"> </w:t>
      </w:r>
    </w:p>
    <w:p w14:paraId="31DEC1A1" w14:textId="77777777" w:rsidR="004A61D6" w:rsidRPr="00E14F80" w:rsidRDefault="008D1060">
      <w:pPr>
        <w:pStyle w:val="Heading2"/>
        <w:numPr>
          <w:ilvl w:val="0"/>
          <w:numId w:val="9"/>
        </w:numPr>
        <w:spacing w:before="120" w:line="240" w:lineRule="auto"/>
        <w:ind w:hanging="360"/>
        <w:jc w:val="both"/>
        <w:rPr>
          <w:rFonts w:ascii="Arial" w:eastAsia="Calibri" w:hAnsi="Arial" w:cs="Arial"/>
          <w:b/>
          <w:color w:val="auto"/>
          <w:sz w:val="22"/>
          <w:szCs w:val="22"/>
        </w:rPr>
      </w:pPr>
      <w:bookmarkStart w:id="6" w:name="_Toc483357463"/>
      <w:r w:rsidRPr="00E14F80">
        <w:rPr>
          <w:rFonts w:ascii="Arial" w:eastAsia="Calibri" w:hAnsi="Arial" w:cs="Arial"/>
          <w:b/>
          <w:color w:val="auto"/>
          <w:sz w:val="22"/>
          <w:szCs w:val="22"/>
        </w:rPr>
        <w:t>Objetivo del Programa</w:t>
      </w:r>
      <w:bookmarkEnd w:id="6"/>
    </w:p>
    <w:p w14:paraId="49B706D8" w14:textId="77777777" w:rsidR="004A61D6" w:rsidRPr="00E14F80" w:rsidRDefault="004A61D6">
      <w:pPr>
        <w:spacing w:after="0" w:line="240" w:lineRule="auto"/>
        <w:jc w:val="both"/>
        <w:rPr>
          <w:rFonts w:ascii="Arial" w:hAnsi="Arial" w:cs="Arial"/>
          <w:color w:val="auto"/>
        </w:rPr>
      </w:pPr>
    </w:p>
    <w:p w14:paraId="0D8E5FA4" w14:textId="77777777" w:rsidR="004A61D6" w:rsidRPr="00E14F80" w:rsidRDefault="008D1060">
      <w:pPr>
        <w:numPr>
          <w:ilvl w:val="1"/>
          <w:numId w:val="6"/>
        </w:numPr>
        <w:spacing w:after="120" w:line="240" w:lineRule="auto"/>
        <w:ind w:hanging="720"/>
        <w:contextualSpacing/>
        <w:jc w:val="both"/>
        <w:rPr>
          <w:rFonts w:ascii="Arial" w:hAnsi="Arial" w:cs="Arial"/>
          <w:color w:val="auto"/>
        </w:rPr>
      </w:pPr>
      <w:r w:rsidRPr="00E14F80">
        <w:rPr>
          <w:rFonts w:ascii="Arial" w:hAnsi="Arial" w:cs="Arial"/>
          <w:color w:val="auto"/>
        </w:rPr>
        <w:t>De conformidad con lo dispuesto en el Anexo Único del Contrato de Préstamo, el objetivo del Programa es mejorar la confiabilidad, oportunidad y relevancia de las estadísticas producidas por el INDEC para contribuir a la mejora de las políticas públicas, toma de decisiones privadas y ejercicio pleno del derecho a la información pública por parte de la ciudadanía.</w:t>
      </w:r>
    </w:p>
    <w:p w14:paraId="29F7E1E2" w14:textId="77777777" w:rsidR="004A61D6" w:rsidRPr="00E14F80" w:rsidRDefault="008D1060">
      <w:pPr>
        <w:pStyle w:val="Heading2"/>
        <w:numPr>
          <w:ilvl w:val="0"/>
          <w:numId w:val="9"/>
        </w:numPr>
        <w:spacing w:before="120" w:line="240" w:lineRule="auto"/>
        <w:ind w:hanging="360"/>
        <w:jc w:val="both"/>
        <w:rPr>
          <w:rFonts w:ascii="Arial" w:eastAsia="Calibri" w:hAnsi="Arial" w:cs="Arial"/>
          <w:b/>
          <w:color w:val="auto"/>
          <w:sz w:val="22"/>
          <w:szCs w:val="22"/>
        </w:rPr>
      </w:pPr>
      <w:bookmarkStart w:id="7" w:name="_Toc483357464"/>
      <w:r w:rsidRPr="00E14F80">
        <w:rPr>
          <w:rFonts w:ascii="Arial" w:eastAsia="Calibri" w:hAnsi="Arial" w:cs="Arial"/>
          <w:b/>
          <w:color w:val="auto"/>
          <w:sz w:val="22"/>
          <w:szCs w:val="22"/>
        </w:rPr>
        <w:t>Estructura del Programa</w:t>
      </w:r>
      <w:bookmarkEnd w:id="7"/>
    </w:p>
    <w:p w14:paraId="25A163A2" w14:textId="77777777" w:rsidR="004A61D6" w:rsidRPr="00E14F80" w:rsidRDefault="004A61D6">
      <w:pPr>
        <w:spacing w:after="0" w:line="240" w:lineRule="auto"/>
        <w:jc w:val="both"/>
        <w:rPr>
          <w:rFonts w:ascii="Arial" w:hAnsi="Arial" w:cs="Arial"/>
          <w:b/>
          <w:color w:val="auto"/>
        </w:rPr>
      </w:pPr>
    </w:p>
    <w:p w14:paraId="3B781119" w14:textId="77777777" w:rsidR="004A61D6" w:rsidRPr="00E14F80" w:rsidRDefault="008D1060" w:rsidP="00024FE3">
      <w:pPr>
        <w:rPr>
          <w:rFonts w:ascii="Arial" w:hAnsi="Arial" w:cs="Arial"/>
          <w:b/>
          <w:color w:val="auto"/>
        </w:rPr>
      </w:pPr>
      <w:r w:rsidRPr="00E14F80">
        <w:rPr>
          <w:rFonts w:ascii="Arial" w:hAnsi="Arial" w:cs="Arial"/>
          <w:b/>
          <w:color w:val="auto"/>
        </w:rPr>
        <w:t>Componente 1. Fortalecimiento de la capacidad institucional del INDEC</w:t>
      </w:r>
    </w:p>
    <w:p w14:paraId="0834BE5B" w14:textId="77777777" w:rsidR="004A61D6" w:rsidRPr="00E14F80" w:rsidRDefault="008D1060" w:rsidP="00024FE3">
      <w:pPr>
        <w:rPr>
          <w:rFonts w:ascii="Arial" w:hAnsi="Arial" w:cs="Arial"/>
          <w:color w:val="auto"/>
        </w:rPr>
      </w:pPr>
      <w:r w:rsidRPr="00E14F80">
        <w:rPr>
          <w:rFonts w:ascii="Arial" w:hAnsi="Arial" w:cs="Arial"/>
          <w:color w:val="auto"/>
        </w:rPr>
        <w:t>El componente estará enfocado a formar capacidades internas dentro del INDEC a través de la mejora de la infraestructura edilicia e informática, el fortalecimiento de las capacidades humanas, la mejora de la coordinación entre el INDEC y otros organismos del SEN y la promoción de la transparencia, la innovación, y de las buenas prácticas estadísticas.</w:t>
      </w:r>
    </w:p>
    <w:p w14:paraId="6A776D77" w14:textId="77777777" w:rsidR="004A61D6" w:rsidRPr="00E14F80" w:rsidRDefault="008D1060" w:rsidP="00024FE3">
      <w:pPr>
        <w:rPr>
          <w:rFonts w:ascii="Arial" w:hAnsi="Arial" w:cs="Arial"/>
          <w:b/>
          <w:color w:val="auto"/>
        </w:rPr>
      </w:pPr>
      <w:r w:rsidRPr="00E14F80">
        <w:rPr>
          <w:rFonts w:ascii="Arial" w:hAnsi="Arial" w:cs="Arial"/>
          <w:b/>
          <w:color w:val="auto"/>
        </w:rPr>
        <w:t>Componente 2.  Actualización de la base estadística sociodemográfica</w:t>
      </w:r>
    </w:p>
    <w:p w14:paraId="02AF6838" w14:textId="77777777" w:rsidR="004A61D6" w:rsidRPr="00E14F80" w:rsidRDefault="008D1060" w:rsidP="00024FE3">
      <w:pPr>
        <w:rPr>
          <w:rFonts w:ascii="Arial" w:hAnsi="Arial" w:cs="Arial"/>
          <w:color w:val="auto"/>
        </w:rPr>
      </w:pPr>
      <w:r w:rsidRPr="00E14F80">
        <w:rPr>
          <w:rFonts w:ascii="Arial" w:hAnsi="Arial" w:cs="Arial"/>
          <w:color w:val="auto"/>
        </w:rPr>
        <w:t>A través de este componente se financiarán las actividades preparatorias del Censo Nacional de Población y Vivienda a realizarse en 2020.</w:t>
      </w:r>
    </w:p>
    <w:p w14:paraId="1E3DD4BC" w14:textId="77777777" w:rsidR="004A61D6" w:rsidRPr="00E14F80" w:rsidRDefault="008D1060" w:rsidP="00024FE3">
      <w:pPr>
        <w:rPr>
          <w:rFonts w:ascii="Arial" w:hAnsi="Arial" w:cs="Arial"/>
          <w:b/>
          <w:color w:val="auto"/>
        </w:rPr>
      </w:pPr>
      <w:r w:rsidRPr="00E14F80">
        <w:rPr>
          <w:rFonts w:ascii="Arial" w:hAnsi="Arial" w:cs="Arial"/>
          <w:b/>
          <w:color w:val="auto"/>
        </w:rPr>
        <w:t>Componente 3.  Actualización de la base estadística económica</w:t>
      </w:r>
    </w:p>
    <w:p w14:paraId="4516E01A" w14:textId="77777777" w:rsidR="004A61D6" w:rsidRPr="00E14F80" w:rsidRDefault="008D1060" w:rsidP="00024FE3">
      <w:pPr>
        <w:rPr>
          <w:rFonts w:ascii="Arial" w:hAnsi="Arial" w:cs="Arial"/>
          <w:color w:val="auto"/>
        </w:rPr>
      </w:pPr>
      <w:r w:rsidRPr="00E14F80">
        <w:rPr>
          <w:rFonts w:ascii="Arial" w:hAnsi="Arial" w:cs="Arial"/>
          <w:color w:val="auto"/>
        </w:rPr>
        <w:t>En este componente se propone aportar a las actividades preparatorias del Censo Económico a realizarse antes del 2021.</w:t>
      </w:r>
    </w:p>
    <w:p w14:paraId="19A031F2" w14:textId="77777777" w:rsidR="004A61D6" w:rsidRPr="00E14F80" w:rsidRDefault="008D1060" w:rsidP="00024FE3">
      <w:pPr>
        <w:rPr>
          <w:rFonts w:ascii="Arial" w:hAnsi="Arial" w:cs="Arial"/>
          <w:b/>
          <w:color w:val="auto"/>
        </w:rPr>
      </w:pPr>
      <w:r w:rsidRPr="00E14F80">
        <w:rPr>
          <w:rFonts w:ascii="Arial" w:hAnsi="Arial" w:cs="Arial"/>
          <w:b/>
          <w:color w:val="auto"/>
        </w:rPr>
        <w:t xml:space="preserve">Administración y Evaluación </w:t>
      </w:r>
    </w:p>
    <w:p w14:paraId="31A8C4FE" w14:textId="77777777" w:rsidR="004A61D6" w:rsidRPr="00E14F80" w:rsidRDefault="008D1060" w:rsidP="00024FE3">
      <w:pPr>
        <w:rPr>
          <w:rFonts w:ascii="Arial" w:hAnsi="Arial" w:cs="Arial"/>
          <w:color w:val="auto"/>
        </w:rPr>
      </w:pPr>
      <w:r w:rsidRPr="00E14F80">
        <w:rPr>
          <w:rFonts w:ascii="Arial" w:hAnsi="Arial" w:cs="Arial"/>
          <w:color w:val="auto"/>
        </w:rPr>
        <w:t xml:space="preserve">Comprende el seguimiento y evaluación realizados, así como también las auditorías y administración del programa. </w:t>
      </w:r>
    </w:p>
    <w:p w14:paraId="329A00F7" w14:textId="77777777" w:rsidR="004A61D6" w:rsidRPr="00E14F80" w:rsidRDefault="004A61D6" w:rsidP="00024FE3">
      <w:pPr>
        <w:rPr>
          <w:rFonts w:ascii="Arial" w:hAnsi="Arial" w:cs="Arial"/>
          <w:color w:val="auto"/>
        </w:rPr>
      </w:pPr>
    </w:p>
    <w:p w14:paraId="5923E283" w14:textId="77777777" w:rsidR="004A61D6" w:rsidRPr="00E14F80" w:rsidRDefault="008D1060" w:rsidP="00024FE3">
      <w:pPr>
        <w:rPr>
          <w:rFonts w:ascii="Arial" w:hAnsi="Arial" w:cs="Arial"/>
          <w:color w:val="auto"/>
        </w:rPr>
      </w:pPr>
      <w:r w:rsidRPr="00E14F80">
        <w:rPr>
          <w:rFonts w:ascii="Arial" w:hAnsi="Arial" w:cs="Arial"/>
          <w:color w:val="auto"/>
        </w:rPr>
        <w:t xml:space="preserve">El detalle del alcance de los componentes se muestra en el Anexo ‘El Programa’ del Contrato de Préstamo XXXX/OC-AR. Los productos que se financian en cada componente, se encuentran detallados en las herramientas de gestión del Programa y en el Reporte de Monitoreo del Programa (PMR). </w:t>
      </w:r>
    </w:p>
    <w:p w14:paraId="50B5B32D" w14:textId="77777777" w:rsidR="004A61D6" w:rsidRPr="00E14F80" w:rsidRDefault="008D1060">
      <w:pPr>
        <w:pStyle w:val="Heading2"/>
        <w:numPr>
          <w:ilvl w:val="0"/>
          <w:numId w:val="9"/>
        </w:numPr>
        <w:spacing w:before="120" w:line="240" w:lineRule="auto"/>
        <w:ind w:hanging="360"/>
        <w:jc w:val="both"/>
        <w:rPr>
          <w:rFonts w:ascii="Arial" w:eastAsia="Calibri" w:hAnsi="Arial" w:cs="Arial"/>
          <w:b/>
          <w:color w:val="auto"/>
          <w:sz w:val="22"/>
          <w:szCs w:val="22"/>
        </w:rPr>
      </w:pPr>
      <w:bookmarkStart w:id="8" w:name="_Toc483357465"/>
      <w:r w:rsidRPr="00E14F80">
        <w:rPr>
          <w:rFonts w:ascii="Arial" w:eastAsia="Calibri" w:hAnsi="Arial" w:cs="Arial"/>
          <w:b/>
          <w:color w:val="auto"/>
          <w:sz w:val="22"/>
          <w:szCs w:val="22"/>
        </w:rPr>
        <w:t>Costo del Programa y reprogramaciones</w:t>
      </w:r>
      <w:bookmarkEnd w:id="8"/>
      <w:r w:rsidRPr="00E14F80">
        <w:rPr>
          <w:rFonts w:ascii="Arial" w:eastAsia="Calibri" w:hAnsi="Arial" w:cs="Arial"/>
          <w:b/>
          <w:color w:val="auto"/>
          <w:sz w:val="22"/>
          <w:szCs w:val="22"/>
        </w:rPr>
        <w:t xml:space="preserve"> </w:t>
      </w:r>
    </w:p>
    <w:p w14:paraId="65A79B4A" w14:textId="77777777" w:rsidR="004A61D6" w:rsidRPr="00E14F80" w:rsidRDefault="004A61D6">
      <w:pPr>
        <w:spacing w:after="0" w:line="240" w:lineRule="auto"/>
        <w:jc w:val="both"/>
        <w:rPr>
          <w:rFonts w:ascii="Arial" w:hAnsi="Arial" w:cs="Arial"/>
          <w:b/>
          <w:color w:val="auto"/>
        </w:rPr>
      </w:pPr>
    </w:p>
    <w:p w14:paraId="69FD4CD5" w14:textId="77777777" w:rsidR="004A61D6" w:rsidRPr="00E14F80" w:rsidRDefault="008D1060">
      <w:pPr>
        <w:numPr>
          <w:ilvl w:val="1"/>
          <w:numId w:val="6"/>
        </w:numPr>
        <w:spacing w:after="0" w:line="240" w:lineRule="auto"/>
        <w:ind w:hanging="720"/>
        <w:contextualSpacing/>
        <w:jc w:val="both"/>
        <w:rPr>
          <w:rFonts w:ascii="Arial" w:hAnsi="Arial" w:cs="Arial"/>
          <w:color w:val="auto"/>
        </w:rPr>
      </w:pPr>
      <w:r w:rsidRPr="00E14F80">
        <w:rPr>
          <w:rFonts w:ascii="Arial" w:hAnsi="Arial" w:cs="Arial"/>
          <w:color w:val="auto"/>
        </w:rPr>
        <w:t>El costo total estimado del Programa</w:t>
      </w:r>
      <w:r w:rsidRPr="00E14F80">
        <w:rPr>
          <w:rFonts w:ascii="Arial" w:hAnsi="Arial" w:cs="Arial"/>
          <w:color w:val="auto"/>
          <w:vertAlign w:val="superscript"/>
        </w:rPr>
        <w:footnoteReference w:id="1"/>
      </w:r>
      <w:r w:rsidRPr="00E14F80">
        <w:rPr>
          <w:rFonts w:ascii="Arial" w:hAnsi="Arial" w:cs="Arial"/>
          <w:color w:val="auto"/>
        </w:rPr>
        <w:t xml:space="preserve">  es  de  U$55  millones,  de los cuales U$50 millones son financiados por el BID y U$5 millones con aporte local, que servirán para financiar  adecuaciones edilicias menores relacionadas con la mejora de redes y conectividad, </w:t>
      </w:r>
      <w:proofErr w:type="spellStart"/>
      <w:r w:rsidRPr="00E14F80">
        <w:rPr>
          <w:rFonts w:ascii="Arial" w:hAnsi="Arial" w:cs="Arial"/>
          <w:color w:val="auto"/>
        </w:rPr>
        <w:t>fee</w:t>
      </w:r>
      <w:proofErr w:type="spellEnd"/>
      <w:r w:rsidRPr="00E14F80">
        <w:rPr>
          <w:rFonts w:ascii="Arial" w:hAnsi="Arial" w:cs="Arial"/>
          <w:color w:val="auto"/>
        </w:rPr>
        <w:t xml:space="preserve"> de administración del ente facilitador de la contratación de profesionales seleccionados por PROSIP, adquisición de equipos tecnológicos, movilización (pasa</w:t>
      </w:r>
      <w:bookmarkStart w:id="9" w:name="_GoBack"/>
      <w:bookmarkEnd w:id="9"/>
      <w:r w:rsidRPr="00E14F80">
        <w:rPr>
          <w:rFonts w:ascii="Arial" w:hAnsi="Arial" w:cs="Arial"/>
          <w:color w:val="auto"/>
        </w:rPr>
        <w:t xml:space="preserve">jes y viáticos) de funcionarios del INDEC tanto en el interior como al exterior. El detalle del Costo del Programa vigente, corresponderá a la última reprogramación que cuente con la No Objeción del Banco  </w:t>
      </w:r>
    </w:p>
    <w:p w14:paraId="3579773F" w14:textId="77777777" w:rsidR="004A61D6" w:rsidRPr="00E14F80" w:rsidRDefault="004A61D6">
      <w:pPr>
        <w:spacing w:after="0" w:line="240" w:lineRule="auto"/>
        <w:ind w:left="720"/>
        <w:jc w:val="both"/>
        <w:rPr>
          <w:rFonts w:ascii="Arial" w:hAnsi="Arial" w:cs="Arial"/>
          <w:color w:val="auto"/>
        </w:rPr>
      </w:pPr>
    </w:p>
    <w:p w14:paraId="0FE08CFF" w14:textId="77777777" w:rsidR="004A61D6" w:rsidRPr="00E14F80" w:rsidRDefault="008D1060">
      <w:pPr>
        <w:numPr>
          <w:ilvl w:val="1"/>
          <w:numId w:val="6"/>
        </w:numPr>
        <w:spacing w:after="0" w:line="240" w:lineRule="auto"/>
        <w:ind w:hanging="720"/>
        <w:contextualSpacing/>
        <w:jc w:val="both"/>
        <w:rPr>
          <w:rFonts w:ascii="Arial" w:hAnsi="Arial" w:cs="Arial"/>
          <w:color w:val="auto"/>
        </w:rPr>
      </w:pPr>
      <w:r w:rsidRPr="00E14F80">
        <w:rPr>
          <w:rFonts w:ascii="Arial" w:hAnsi="Arial" w:cs="Arial"/>
          <w:color w:val="auto"/>
        </w:rPr>
        <w:lastRenderedPageBreak/>
        <w:t>El Coordinador del Programa podrá solicitar al Banco reprogramaciones y modificaciones, a la estructura de costos de los componentes del Programa; las que deberán estar justificadas con la documentación financiera y técnica respectiva y las herramientas de gestión actualizadas. El Banco otorgará su no objeción y consentimiento por escrito. Cuando se trate de modificaciones o reprogramaciones entre componentes de inversión se requiere aprobación del Ministerio de Hacienda (MH) / Jefatura de Gabinete y también deberá contar con la no Objeción escrita del Banco.</w:t>
      </w:r>
    </w:p>
    <w:p w14:paraId="348DD5B3" w14:textId="77777777" w:rsidR="004A61D6" w:rsidRPr="00E14F80" w:rsidRDefault="004A61D6">
      <w:pPr>
        <w:spacing w:after="0" w:line="240" w:lineRule="auto"/>
        <w:jc w:val="both"/>
        <w:rPr>
          <w:rFonts w:ascii="Arial" w:hAnsi="Arial" w:cs="Arial"/>
          <w:color w:val="auto"/>
        </w:rPr>
      </w:pPr>
    </w:p>
    <w:p w14:paraId="404BFD4F" w14:textId="77777777" w:rsidR="004A61D6" w:rsidRPr="00E14F80" w:rsidRDefault="008D1060">
      <w:pPr>
        <w:pStyle w:val="Heading1"/>
        <w:numPr>
          <w:ilvl w:val="0"/>
          <w:numId w:val="6"/>
        </w:numPr>
        <w:ind w:hanging="360"/>
        <w:jc w:val="center"/>
        <w:rPr>
          <w:rFonts w:ascii="Arial" w:eastAsia="Calibri" w:hAnsi="Arial" w:cs="Arial"/>
          <w:b/>
          <w:color w:val="auto"/>
          <w:sz w:val="22"/>
          <w:szCs w:val="22"/>
        </w:rPr>
      </w:pPr>
      <w:bookmarkStart w:id="10" w:name="_Toc483357466"/>
      <w:r w:rsidRPr="00E14F80">
        <w:rPr>
          <w:rFonts w:ascii="Arial" w:eastAsia="Calibri" w:hAnsi="Arial" w:cs="Arial"/>
          <w:b/>
          <w:color w:val="auto"/>
          <w:sz w:val="22"/>
          <w:szCs w:val="22"/>
        </w:rPr>
        <w:t>ESQUEMA DE EJECUCIÓN DEL PROGRAMA</w:t>
      </w:r>
      <w:bookmarkEnd w:id="10"/>
    </w:p>
    <w:p w14:paraId="3E418BE7" w14:textId="77777777" w:rsidR="004A61D6" w:rsidRPr="00E14F80" w:rsidRDefault="004A61D6">
      <w:pPr>
        <w:rPr>
          <w:rFonts w:ascii="Arial" w:hAnsi="Arial" w:cs="Arial"/>
          <w:color w:val="auto"/>
        </w:rPr>
      </w:pPr>
    </w:p>
    <w:p w14:paraId="73A0EC57" w14:textId="77777777" w:rsidR="004A61D6" w:rsidRPr="00E14F80" w:rsidRDefault="008D1060">
      <w:pPr>
        <w:pStyle w:val="Heading2"/>
        <w:numPr>
          <w:ilvl w:val="0"/>
          <w:numId w:val="25"/>
        </w:numPr>
        <w:spacing w:before="120" w:line="240" w:lineRule="auto"/>
        <w:ind w:hanging="360"/>
        <w:jc w:val="both"/>
        <w:rPr>
          <w:rFonts w:ascii="Arial" w:eastAsia="Calibri" w:hAnsi="Arial" w:cs="Arial"/>
          <w:b/>
          <w:color w:val="auto"/>
          <w:sz w:val="22"/>
          <w:szCs w:val="22"/>
        </w:rPr>
      </w:pPr>
      <w:bookmarkStart w:id="11" w:name="_Toc483357467"/>
      <w:r w:rsidRPr="00E14F80">
        <w:rPr>
          <w:rFonts w:ascii="Arial" w:eastAsia="Calibri" w:hAnsi="Arial" w:cs="Arial"/>
          <w:b/>
          <w:color w:val="auto"/>
          <w:sz w:val="22"/>
          <w:szCs w:val="22"/>
        </w:rPr>
        <w:t>Normas que Rigen la Ejecución del Programa</w:t>
      </w:r>
      <w:bookmarkEnd w:id="11"/>
      <w:r w:rsidRPr="00E14F80">
        <w:rPr>
          <w:rFonts w:ascii="Arial" w:eastAsia="Calibri" w:hAnsi="Arial" w:cs="Arial"/>
          <w:b/>
          <w:color w:val="auto"/>
          <w:sz w:val="22"/>
          <w:szCs w:val="22"/>
        </w:rPr>
        <w:t xml:space="preserve"> </w:t>
      </w:r>
    </w:p>
    <w:p w14:paraId="7F97B41F" w14:textId="77777777" w:rsidR="004A61D6" w:rsidRPr="00E14F80" w:rsidRDefault="004A61D6">
      <w:pPr>
        <w:spacing w:after="0" w:line="240" w:lineRule="auto"/>
        <w:jc w:val="both"/>
        <w:rPr>
          <w:rFonts w:ascii="Arial" w:hAnsi="Arial" w:cs="Arial"/>
          <w:b/>
          <w:color w:val="auto"/>
        </w:rPr>
      </w:pPr>
    </w:p>
    <w:p w14:paraId="79E60677" w14:textId="77777777" w:rsidR="004A61D6" w:rsidRPr="00E14F80" w:rsidRDefault="008D1060">
      <w:pPr>
        <w:numPr>
          <w:ilvl w:val="1"/>
          <w:numId w:val="6"/>
        </w:numPr>
        <w:spacing w:after="0" w:line="240" w:lineRule="auto"/>
        <w:ind w:hanging="720"/>
        <w:contextualSpacing/>
        <w:jc w:val="both"/>
        <w:rPr>
          <w:rFonts w:ascii="Arial" w:hAnsi="Arial" w:cs="Arial"/>
          <w:color w:val="auto"/>
        </w:rPr>
      </w:pPr>
      <w:r w:rsidRPr="00E14F80">
        <w:rPr>
          <w:rFonts w:ascii="Arial" w:hAnsi="Arial" w:cs="Arial"/>
          <w:color w:val="auto"/>
        </w:rPr>
        <w:t>El Contrato de Préstamo XXXX/OC-AR, y el presente RO, establece las directrices y procedimientos que rigen la ejecución del Programa por encima de la normativa nacional.</w:t>
      </w:r>
    </w:p>
    <w:p w14:paraId="0892F127" w14:textId="77777777" w:rsidR="004A61D6" w:rsidRPr="00E14F80" w:rsidRDefault="004A61D6">
      <w:pPr>
        <w:spacing w:after="0" w:line="240" w:lineRule="auto"/>
        <w:ind w:left="720"/>
        <w:jc w:val="both"/>
        <w:rPr>
          <w:rFonts w:ascii="Arial" w:hAnsi="Arial" w:cs="Arial"/>
          <w:color w:val="auto"/>
        </w:rPr>
      </w:pPr>
    </w:p>
    <w:p w14:paraId="083A2AA1" w14:textId="77777777" w:rsidR="004A61D6" w:rsidRPr="00E14F80" w:rsidRDefault="008D1060">
      <w:pPr>
        <w:numPr>
          <w:ilvl w:val="1"/>
          <w:numId w:val="6"/>
        </w:numPr>
        <w:spacing w:after="0" w:line="240" w:lineRule="auto"/>
        <w:ind w:hanging="720"/>
        <w:contextualSpacing/>
        <w:jc w:val="both"/>
        <w:rPr>
          <w:rFonts w:ascii="Arial" w:hAnsi="Arial" w:cs="Arial"/>
          <w:color w:val="auto"/>
        </w:rPr>
      </w:pPr>
      <w:r w:rsidRPr="00E14F80">
        <w:rPr>
          <w:rFonts w:ascii="Arial" w:hAnsi="Arial" w:cs="Arial"/>
          <w:color w:val="auto"/>
        </w:rPr>
        <w:t>Las políticas e instrumentos,  que rigen la ejecución del Programa, estipulados en el Contrato de Préstamo y el Reglamento Operativo, son:</w:t>
      </w:r>
    </w:p>
    <w:p w14:paraId="3A822493" w14:textId="77777777" w:rsidR="004A61D6" w:rsidRPr="00E14F80" w:rsidRDefault="008D1060">
      <w:pPr>
        <w:numPr>
          <w:ilvl w:val="0"/>
          <w:numId w:val="10"/>
        </w:numPr>
        <w:spacing w:after="0" w:line="240" w:lineRule="auto"/>
        <w:ind w:hanging="360"/>
        <w:contextualSpacing/>
        <w:jc w:val="both"/>
        <w:rPr>
          <w:rFonts w:ascii="Arial" w:hAnsi="Arial" w:cs="Arial"/>
          <w:color w:val="auto"/>
        </w:rPr>
      </w:pPr>
      <w:r w:rsidRPr="00E14F80">
        <w:rPr>
          <w:rFonts w:ascii="Arial" w:hAnsi="Arial" w:cs="Arial"/>
          <w:color w:val="auto"/>
        </w:rPr>
        <w:t>Las Políticas para la  Adquisición de Obras y Bienes Financiados por el BID (GN-2349-9); las Políticas para la Selección y Contratación de Consultores Financiados por el BID (GN-2350-9), vigentes y/o sus modificatorias posteriores</w:t>
      </w:r>
    </w:p>
    <w:p w14:paraId="2DC1FD2F" w14:textId="77777777" w:rsidR="004A61D6" w:rsidRPr="00E14F80" w:rsidRDefault="008D1060">
      <w:pPr>
        <w:numPr>
          <w:ilvl w:val="0"/>
          <w:numId w:val="10"/>
        </w:numPr>
        <w:spacing w:after="0" w:line="240" w:lineRule="auto"/>
        <w:ind w:hanging="360"/>
        <w:contextualSpacing/>
        <w:jc w:val="both"/>
        <w:rPr>
          <w:rFonts w:ascii="Arial" w:hAnsi="Arial" w:cs="Arial"/>
          <w:color w:val="auto"/>
        </w:rPr>
      </w:pPr>
      <w:r w:rsidRPr="00E14F80">
        <w:rPr>
          <w:rFonts w:ascii="Arial" w:hAnsi="Arial" w:cs="Arial"/>
          <w:color w:val="auto"/>
        </w:rPr>
        <w:t>La Política de Gestión Financiera para  Programas Financiados por el BID (OP-273-1)</w:t>
      </w:r>
    </w:p>
    <w:p w14:paraId="061ACF7E" w14:textId="77777777" w:rsidR="004A61D6" w:rsidRPr="00E14F80" w:rsidRDefault="008D1060">
      <w:pPr>
        <w:numPr>
          <w:ilvl w:val="0"/>
          <w:numId w:val="10"/>
        </w:numPr>
        <w:spacing w:after="0" w:line="240" w:lineRule="auto"/>
        <w:ind w:hanging="360"/>
        <w:contextualSpacing/>
        <w:jc w:val="both"/>
        <w:rPr>
          <w:rFonts w:ascii="Arial" w:hAnsi="Arial" w:cs="Arial"/>
          <w:color w:val="auto"/>
        </w:rPr>
      </w:pPr>
      <w:r w:rsidRPr="00E14F80">
        <w:rPr>
          <w:rFonts w:ascii="Arial" w:hAnsi="Arial" w:cs="Arial"/>
          <w:color w:val="auto"/>
        </w:rPr>
        <w:t>La Guía de Desembolsos para  Programas financiados por el BID</w:t>
      </w:r>
    </w:p>
    <w:p w14:paraId="4D96B8F7" w14:textId="77777777" w:rsidR="004A61D6" w:rsidRPr="00E14F80" w:rsidRDefault="008D1060">
      <w:pPr>
        <w:numPr>
          <w:ilvl w:val="0"/>
          <w:numId w:val="10"/>
        </w:numPr>
        <w:spacing w:after="0" w:line="240" w:lineRule="auto"/>
        <w:ind w:hanging="360"/>
        <w:contextualSpacing/>
        <w:jc w:val="both"/>
        <w:rPr>
          <w:rFonts w:ascii="Arial" w:hAnsi="Arial" w:cs="Arial"/>
          <w:color w:val="auto"/>
        </w:rPr>
      </w:pPr>
      <w:r w:rsidRPr="00E14F80">
        <w:rPr>
          <w:rFonts w:ascii="Arial" w:hAnsi="Arial" w:cs="Arial"/>
          <w:color w:val="auto"/>
        </w:rPr>
        <w:t>Las Guías de Informes Financieros y Auditoría Externa de las Operaciones Financiadas por el BID</w:t>
      </w:r>
    </w:p>
    <w:p w14:paraId="2A42AB4E" w14:textId="77777777" w:rsidR="004A61D6" w:rsidRPr="00E14F80" w:rsidRDefault="008D1060">
      <w:pPr>
        <w:numPr>
          <w:ilvl w:val="0"/>
          <w:numId w:val="10"/>
        </w:numPr>
        <w:spacing w:after="0" w:line="240" w:lineRule="auto"/>
        <w:ind w:hanging="360"/>
        <w:contextualSpacing/>
        <w:jc w:val="both"/>
        <w:rPr>
          <w:rFonts w:ascii="Arial" w:hAnsi="Arial" w:cs="Arial"/>
          <w:color w:val="auto"/>
        </w:rPr>
      </w:pPr>
      <w:r w:rsidRPr="00E14F80">
        <w:rPr>
          <w:rFonts w:ascii="Arial" w:hAnsi="Arial" w:cs="Arial"/>
          <w:color w:val="auto"/>
        </w:rPr>
        <w:t>Los instrumentos de planificación y ejecución del Programa (MR, PEP, PA, POA, GRP, PMR) establecidos por el BID y sus modificaciones o reprogramaciones que cuenten con la respectiva No Objeción por parte del BID</w:t>
      </w:r>
    </w:p>
    <w:p w14:paraId="5AB2A56D" w14:textId="77777777" w:rsidR="004A61D6" w:rsidRPr="00E14F80" w:rsidRDefault="008D1060">
      <w:pPr>
        <w:numPr>
          <w:ilvl w:val="0"/>
          <w:numId w:val="10"/>
        </w:numPr>
        <w:spacing w:after="0" w:line="240" w:lineRule="auto"/>
        <w:ind w:hanging="360"/>
        <w:contextualSpacing/>
        <w:jc w:val="both"/>
        <w:rPr>
          <w:rFonts w:ascii="Arial" w:hAnsi="Arial" w:cs="Arial"/>
          <w:color w:val="auto"/>
        </w:rPr>
      </w:pPr>
      <w:r w:rsidRPr="00E14F80">
        <w:rPr>
          <w:rFonts w:ascii="Arial" w:hAnsi="Arial" w:cs="Arial"/>
          <w:color w:val="auto"/>
        </w:rPr>
        <w:t>Los instrumentos legales suscritos por el INDEC con las Direcciones Provinciales de Estadística y demás organismos del Sistema Estadístico Nacional y sus modificaciones, que cuenten con el consentimiento del BID, para las actividades contempladas en el PEP.</w:t>
      </w:r>
    </w:p>
    <w:p w14:paraId="12813B7D" w14:textId="77777777" w:rsidR="004A61D6" w:rsidRPr="00E14F80" w:rsidRDefault="004A61D6">
      <w:pPr>
        <w:spacing w:after="0" w:line="240" w:lineRule="auto"/>
        <w:ind w:left="1440"/>
        <w:jc w:val="both"/>
        <w:rPr>
          <w:rFonts w:ascii="Arial" w:hAnsi="Arial" w:cs="Arial"/>
          <w:color w:val="auto"/>
        </w:rPr>
      </w:pPr>
    </w:p>
    <w:p w14:paraId="02D3EBAD" w14:textId="77777777" w:rsidR="004A61D6" w:rsidRPr="00E14F80" w:rsidRDefault="008D1060">
      <w:pPr>
        <w:numPr>
          <w:ilvl w:val="1"/>
          <w:numId w:val="6"/>
        </w:numPr>
        <w:spacing w:after="0" w:line="240" w:lineRule="auto"/>
        <w:ind w:hanging="720"/>
        <w:contextualSpacing/>
        <w:jc w:val="both"/>
        <w:rPr>
          <w:rFonts w:ascii="Arial" w:hAnsi="Arial" w:cs="Arial"/>
          <w:color w:val="auto"/>
        </w:rPr>
      </w:pPr>
      <w:r w:rsidRPr="00E14F80">
        <w:rPr>
          <w:rFonts w:ascii="Arial" w:hAnsi="Arial" w:cs="Arial"/>
          <w:color w:val="auto"/>
        </w:rPr>
        <w:t>Las normas y disposiciones de carácter nacional, relacionadas con la ejecución del Programa, se tomarán en consideración cuando no se contrapongan a lo establecido en el Contrato de Préstamo, y son:</w:t>
      </w:r>
    </w:p>
    <w:p w14:paraId="17050758" w14:textId="77777777" w:rsidR="004A61D6" w:rsidRPr="00E14F80" w:rsidRDefault="004A61D6">
      <w:pPr>
        <w:spacing w:after="0" w:line="240" w:lineRule="auto"/>
        <w:ind w:left="720"/>
        <w:jc w:val="both"/>
        <w:rPr>
          <w:rFonts w:ascii="Arial" w:hAnsi="Arial" w:cs="Arial"/>
          <w:color w:val="auto"/>
        </w:rPr>
      </w:pPr>
    </w:p>
    <w:p w14:paraId="36F776FD" w14:textId="77777777" w:rsidR="004A61D6" w:rsidRPr="00E14F80" w:rsidRDefault="008D1060">
      <w:pPr>
        <w:numPr>
          <w:ilvl w:val="0"/>
          <w:numId w:val="23"/>
        </w:numPr>
        <w:spacing w:after="0" w:line="240" w:lineRule="auto"/>
        <w:ind w:hanging="360"/>
        <w:contextualSpacing/>
        <w:jc w:val="both"/>
        <w:rPr>
          <w:rFonts w:ascii="Arial" w:hAnsi="Arial" w:cs="Arial"/>
          <w:color w:val="auto"/>
        </w:rPr>
      </w:pPr>
      <w:r w:rsidRPr="00E14F80">
        <w:rPr>
          <w:rFonts w:ascii="Arial" w:hAnsi="Arial" w:cs="Arial"/>
          <w:color w:val="auto"/>
        </w:rPr>
        <w:t>LEY N° 24.156, de Administración Financiera y de los Sistemas de Control del Sector Público Nacional</w:t>
      </w:r>
    </w:p>
    <w:p w14:paraId="4E9CA558" w14:textId="77777777" w:rsidR="004A61D6" w:rsidRPr="00E14F80" w:rsidRDefault="008D1060">
      <w:pPr>
        <w:numPr>
          <w:ilvl w:val="0"/>
          <w:numId w:val="23"/>
        </w:numPr>
        <w:spacing w:after="0" w:line="240" w:lineRule="auto"/>
        <w:ind w:hanging="360"/>
        <w:contextualSpacing/>
        <w:jc w:val="both"/>
        <w:rPr>
          <w:rFonts w:ascii="Arial" w:hAnsi="Arial" w:cs="Arial"/>
          <w:color w:val="auto"/>
        </w:rPr>
      </w:pPr>
      <w:r w:rsidRPr="00E14F80">
        <w:rPr>
          <w:rFonts w:ascii="Arial" w:hAnsi="Arial" w:cs="Arial"/>
          <w:color w:val="auto"/>
        </w:rPr>
        <w:t>Decreto 1030/2016. Régimen de Contrataciones de la Administración Nacional</w:t>
      </w:r>
    </w:p>
    <w:p w14:paraId="6A800E36" w14:textId="77777777" w:rsidR="004A61D6" w:rsidRPr="00E14F80" w:rsidRDefault="008D1060">
      <w:pPr>
        <w:numPr>
          <w:ilvl w:val="0"/>
          <w:numId w:val="23"/>
        </w:numPr>
        <w:spacing w:after="0" w:line="240" w:lineRule="auto"/>
        <w:ind w:hanging="360"/>
        <w:contextualSpacing/>
        <w:jc w:val="both"/>
        <w:rPr>
          <w:rFonts w:ascii="Arial" w:hAnsi="Arial" w:cs="Arial"/>
          <w:color w:val="auto"/>
        </w:rPr>
      </w:pPr>
      <w:r w:rsidRPr="00E14F80">
        <w:rPr>
          <w:rFonts w:ascii="Arial" w:hAnsi="Arial" w:cs="Arial"/>
          <w:color w:val="auto"/>
        </w:rPr>
        <w:t>El Reglamento del Programa de Selección e Ingreso de Personal (PROSIP) debidamente aprobado.</w:t>
      </w:r>
    </w:p>
    <w:p w14:paraId="4DAE2760" w14:textId="77777777" w:rsidR="004A61D6" w:rsidRPr="00E14F80" w:rsidRDefault="008D1060">
      <w:pPr>
        <w:numPr>
          <w:ilvl w:val="0"/>
          <w:numId w:val="23"/>
        </w:numPr>
        <w:spacing w:after="0" w:line="240" w:lineRule="auto"/>
        <w:ind w:hanging="360"/>
        <w:contextualSpacing/>
        <w:jc w:val="both"/>
        <w:rPr>
          <w:rFonts w:ascii="Arial" w:hAnsi="Arial" w:cs="Arial"/>
          <w:color w:val="auto"/>
        </w:rPr>
      </w:pPr>
      <w:r w:rsidRPr="00E14F80">
        <w:rPr>
          <w:rFonts w:ascii="Arial" w:hAnsi="Arial" w:cs="Arial"/>
          <w:color w:val="auto"/>
        </w:rPr>
        <w:t xml:space="preserve">Decreto 2345/2008: </w:t>
      </w:r>
      <w:proofErr w:type="spellStart"/>
      <w:r w:rsidRPr="00E14F80">
        <w:rPr>
          <w:rFonts w:ascii="Arial" w:hAnsi="Arial" w:cs="Arial"/>
          <w:color w:val="auto"/>
        </w:rPr>
        <w:t>Establécense</w:t>
      </w:r>
      <w:proofErr w:type="spellEnd"/>
      <w:r w:rsidRPr="00E14F80">
        <w:rPr>
          <w:rFonts w:ascii="Arial" w:hAnsi="Arial" w:cs="Arial"/>
          <w:color w:val="auto"/>
        </w:rPr>
        <w:t xml:space="preserve"> los nuevos perfiles y el régimen retributivo para las contrataciones de los consultores profesionales.</w:t>
      </w:r>
    </w:p>
    <w:p w14:paraId="2D296E16" w14:textId="77777777" w:rsidR="004A61D6" w:rsidRPr="00E14F80" w:rsidRDefault="008D1060">
      <w:pPr>
        <w:numPr>
          <w:ilvl w:val="0"/>
          <w:numId w:val="23"/>
        </w:numPr>
        <w:spacing w:after="0" w:line="240" w:lineRule="auto"/>
        <w:ind w:hanging="360"/>
        <w:contextualSpacing/>
        <w:jc w:val="both"/>
        <w:rPr>
          <w:rFonts w:ascii="Arial" w:hAnsi="Arial" w:cs="Arial"/>
          <w:color w:val="auto"/>
        </w:rPr>
      </w:pPr>
      <w:r w:rsidRPr="00E14F80">
        <w:rPr>
          <w:rFonts w:ascii="Arial" w:hAnsi="Arial" w:cs="Arial"/>
          <w:color w:val="auto"/>
        </w:rPr>
        <w:t>Los demás reglamentos, instructivos y resoluciones administrativas y financieras internas del INDEC que no contravengan lo establecido en el Contrato de Préstamo XXXX/OC-AR y su Reglamento Operativo.</w:t>
      </w:r>
    </w:p>
    <w:p w14:paraId="2970FE29" w14:textId="77777777" w:rsidR="004A61D6" w:rsidRPr="00E14F80" w:rsidRDefault="004A61D6">
      <w:pPr>
        <w:spacing w:after="0" w:line="240" w:lineRule="auto"/>
        <w:jc w:val="both"/>
        <w:rPr>
          <w:rFonts w:ascii="Arial" w:hAnsi="Arial" w:cs="Arial"/>
          <w:color w:val="auto"/>
        </w:rPr>
      </w:pPr>
    </w:p>
    <w:p w14:paraId="6ED33F43" w14:textId="77777777" w:rsidR="004A61D6" w:rsidRPr="00E14F80" w:rsidRDefault="004A61D6">
      <w:pPr>
        <w:spacing w:after="0" w:line="240" w:lineRule="auto"/>
        <w:ind w:left="1440"/>
        <w:jc w:val="both"/>
        <w:rPr>
          <w:rFonts w:ascii="Arial" w:hAnsi="Arial" w:cs="Arial"/>
          <w:color w:val="auto"/>
        </w:rPr>
      </w:pPr>
    </w:p>
    <w:p w14:paraId="392EDB69" w14:textId="77777777" w:rsidR="004A61D6" w:rsidRPr="00E14F80" w:rsidRDefault="008D1060">
      <w:pPr>
        <w:numPr>
          <w:ilvl w:val="1"/>
          <w:numId w:val="6"/>
        </w:numPr>
        <w:spacing w:after="0" w:line="240" w:lineRule="auto"/>
        <w:ind w:hanging="720"/>
        <w:contextualSpacing/>
        <w:jc w:val="both"/>
        <w:rPr>
          <w:rFonts w:ascii="Arial" w:hAnsi="Arial" w:cs="Arial"/>
          <w:color w:val="auto"/>
        </w:rPr>
      </w:pPr>
      <w:r w:rsidRPr="00E14F80">
        <w:rPr>
          <w:rFonts w:ascii="Arial" w:hAnsi="Arial" w:cs="Arial"/>
          <w:color w:val="auto"/>
        </w:rPr>
        <w:lastRenderedPageBreak/>
        <w:t>En caso de discrepancias entre la normativa e instrumentos enumerados anteriormente, prevalecerá lo establecido en el Contrato de Préstamo XXXX/OC-AR y el Reglamento Operativo del Programa y otras disposiciones vigentes, en este orden de prelación.</w:t>
      </w:r>
    </w:p>
    <w:p w14:paraId="55A41E8A" w14:textId="77777777" w:rsidR="004A61D6" w:rsidRPr="00E14F80" w:rsidRDefault="004A61D6">
      <w:pPr>
        <w:spacing w:after="0" w:line="240" w:lineRule="auto"/>
        <w:jc w:val="both"/>
        <w:rPr>
          <w:rFonts w:ascii="Arial" w:hAnsi="Arial" w:cs="Arial"/>
          <w:b/>
          <w:color w:val="auto"/>
        </w:rPr>
      </w:pPr>
    </w:p>
    <w:p w14:paraId="14347458" w14:textId="77777777" w:rsidR="004A61D6" w:rsidRPr="00E14F80" w:rsidRDefault="008D1060">
      <w:pPr>
        <w:pStyle w:val="Heading2"/>
        <w:numPr>
          <w:ilvl w:val="0"/>
          <w:numId w:val="25"/>
        </w:numPr>
        <w:spacing w:before="120" w:line="240" w:lineRule="auto"/>
        <w:ind w:hanging="360"/>
        <w:jc w:val="both"/>
        <w:rPr>
          <w:rFonts w:ascii="Arial" w:eastAsia="Calibri" w:hAnsi="Arial" w:cs="Arial"/>
          <w:b/>
          <w:color w:val="auto"/>
          <w:sz w:val="22"/>
          <w:szCs w:val="22"/>
        </w:rPr>
      </w:pPr>
      <w:bookmarkStart w:id="12" w:name="_Toc483357468"/>
      <w:r w:rsidRPr="00E14F80">
        <w:rPr>
          <w:rFonts w:ascii="Arial" w:eastAsia="Calibri" w:hAnsi="Arial" w:cs="Arial"/>
          <w:b/>
          <w:color w:val="auto"/>
          <w:sz w:val="22"/>
          <w:szCs w:val="22"/>
        </w:rPr>
        <w:t>Entidades responsables de la ejecución del Programa</w:t>
      </w:r>
      <w:bookmarkEnd w:id="12"/>
    </w:p>
    <w:p w14:paraId="3B601023" w14:textId="77777777" w:rsidR="004A61D6" w:rsidRPr="00E14F80" w:rsidRDefault="004A61D6">
      <w:pPr>
        <w:spacing w:after="0" w:line="240" w:lineRule="auto"/>
        <w:jc w:val="both"/>
        <w:rPr>
          <w:rFonts w:ascii="Arial" w:hAnsi="Arial" w:cs="Arial"/>
          <w:b/>
          <w:color w:val="auto"/>
        </w:rPr>
      </w:pPr>
    </w:p>
    <w:p w14:paraId="6F57E315" w14:textId="77777777" w:rsidR="004A61D6" w:rsidRPr="00E14F80" w:rsidRDefault="008D1060">
      <w:pPr>
        <w:numPr>
          <w:ilvl w:val="1"/>
          <w:numId w:val="6"/>
        </w:numPr>
        <w:spacing w:after="0" w:line="240" w:lineRule="auto"/>
        <w:ind w:hanging="720"/>
        <w:contextualSpacing/>
        <w:jc w:val="both"/>
        <w:rPr>
          <w:rFonts w:ascii="Arial" w:hAnsi="Arial" w:cs="Arial"/>
          <w:color w:val="auto"/>
        </w:rPr>
      </w:pPr>
      <w:r w:rsidRPr="00E14F80">
        <w:rPr>
          <w:rFonts w:ascii="Arial" w:hAnsi="Arial" w:cs="Arial"/>
          <w:color w:val="auto"/>
        </w:rPr>
        <w:t>El INDEC ejecutará el Programa en forma directa, a través de la Dirección Técnica y las áreas operativas del INDEC.  Se conformará una Unidad de Ejecución del Proyecto (UEP), que será el interlocutor designado por el INDEC para establecer la coordinación con el Banco para efectos de la ejecución del Programa.</w:t>
      </w:r>
    </w:p>
    <w:p w14:paraId="19AF8AB4" w14:textId="77777777" w:rsidR="004A61D6" w:rsidRPr="00E14F80" w:rsidRDefault="004A61D6">
      <w:pPr>
        <w:spacing w:after="0" w:line="240" w:lineRule="auto"/>
        <w:ind w:left="644"/>
        <w:jc w:val="both"/>
        <w:rPr>
          <w:rFonts w:ascii="Arial" w:hAnsi="Arial" w:cs="Arial"/>
          <w:color w:val="auto"/>
        </w:rPr>
      </w:pPr>
    </w:p>
    <w:p w14:paraId="7E68C86B" w14:textId="77777777" w:rsidR="004A61D6" w:rsidRPr="00E14F80" w:rsidRDefault="008D1060">
      <w:pPr>
        <w:spacing w:after="0" w:line="240" w:lineRule="auto"/>
        <w:ind w:firstLine="644"/>
        <w:jc w:val="both"/>
        <w:rPr>
          <w:rFonts w:ascii="Arial" w:hAnsi="Arial" w:cs="Arial"/>
          <w:color w:val="auto"/>
        </w:rPr>
      </w:pPr>
      <w:r w:rsidRPr="00E14F80">
        <w:rPr>
          <w:rFonts w:ascii="Arial" w:hAnsi="Arial" w:cs="Arial"/>
          <w:color w:val="auto"/>
        </w:rPr>
        <w:t>El OE, por si o a través de la UEP, tendrá las siguientes funciones y responsabilidades:</w:t>
      </w:r>
    </w:p>
    <w:p w14:paraId="14DDB772" w14:textId="77777777" w:rsidR="004A61D6" w:rsidRPr="00E14F80" w:rsidRDefault="004A61D6">
      <w:pPr>
        <w:spacing w:after="0" w:line="240" w:lineRule="auto"/>
        <w:jc w:val="both"/>
        <w:rPr>
          <w:rFonts w:ascii="Arial" w:hAnsi="Arial" w:cs="Arial"/>
          <w:color w:val="auto"/>
        </w:rPr>
      </w:pPr>
    </w:p>
    <w:p w14:paraId="18D34C96" w14:textId="77777777" w:rsidR="004A61D6" w:rsidRPr="00E14F80" w:rsidRDefault="008D1060">
      <w:pPr>
        <w:numPr>
          <w:ilvl w:val="0"/>
          <w:numId w:val="22"/>
        </w:numPr>
        <w:spacing w:after="0" w:line="240" w:lineRule="auto"/>
        <w:ind w:hanging="360"/>
        <w:contextualSpacing/>
        <w:jc w:val="both"/>
        <w:rPr>
          <w:rFonts w:ascii="Arial" w:hAnsi="Arial" w:cs="Arial"/>
          <w:color w:val="auto"/>
        </w:rPr>
      </w:pPr>
      <w:r w:rsidRPr="00E14F80">
        <w:rPr>
          <w:rFonts w:ascii="Arial" w:hAnsi="Arial" w:cs="Arial"/>
          <w:color w:val="auto"/>
        </w:rPr>
        <w:t>Coordinar los procedimientos financieros y administrativos relacionados con el Programa, tales como tesorería, contabilidad general y presentación de informes para la ejecución del Programa.</w:t>
      </w:r>
    </w:p>
    <w:p w14:paraId="7D2DC47F" w14:textId="77777777" w:rsidR="004A61D6" w:rsidRPr="00E14F80" w:rsidRDefault="008D1060">
      <w:pPr>
        <w:numPr>
          <w:ilvl w:val="0"/>
          <w:numId w:val="22"/>
        </w:numPr>
        <w:spacing w:after="0" w:line="240" w:lineRule="auto"/>
        <w:ind w:hanging="360"/>
        <w:contextualSpacing/>
        <w:jc w:val="both"/>
        <w:rPr>
          <w:rFonts w:ascii="Arial" w:hAnsi="Arial" w:cs="Arial"/>
          <w:color w:val="auto"/>
        </w:rPr>
      </w:pPr>
      <w:r w:rsidRPr="00E14F80">
        <w:rPr>
          <w:rFonts w:ascii="Arial" w:hAnsi="Arial" w:cs="Arial"/>
          <w:color w:val="auto"/>
        </w:rPr>
        <w:t>Coordinar, consolidar, preparar y presentar al Banco toda la información y documentación de la gestión integral del Programa (inicio, planificación, ejecución, monitoreo y cierre) requerida, de acuerdo al cronograma, formatos y requerimientos solicitados por el Banco. Estos son: el Plan de Ejecución del Proyecto (PEP), Plan Operativo Anual (POA), Plan de Adquisiciones (PA), Plan Financiero (PF), Matrices de Gestión de Riesgos (GRP), Informes Semestrales de Avance (ISA), Actualización de la matriz de resultados – PMR, Proyecciones, Solicitudes de desembolsos, Informes Financieros auditados y no auditados, informes de evaluación y demás informes establecidos en el Contrato de Préstamo y que el BID requiera durante la ejecución del Programa.</w:t>
      </w:r>
    </w:p>
    <w:p w14:paraId="5FD82A34" w14:textId="77777777" w:rsidR="004A61D6" w:rsidRPr="00E14F80" w:rsidRDefault="008D1060">
      <w:pPr>
        <w:numPr>
          <w:ilvl w:val="0"/>
          <w:numId w:val="22"/>
        </w:numPr>
        <w:spacing w:after="0" w:line="240" w:lineRule="auto"/>
        <w:ind w:hanging="360"/>
        <w:contextualSpacing/>
        <w:jc w:val="both"/>
        <w:rPr>
          <w:rFonts w:ascii="Arial" w:hAnsi="Arial" w:cs="Arial"/>
          <w:color w:val="auto"/>
        </w:rPr>
      </w:pPr>
      <w:r w:rsidRPr="00E14F80">
        <w:rPr>
          <w:rFonts w:ascii="Arial" w:hAnsi="Arial" w:cs="Arial"/>
          <w:color w:val="auto"/>
        </w:rPr>
        <w:t>Velar por la articulación, coherencia y cumplimiento de lo planificado en las herramientas de gestión del Programa, a fin de contribuir con el cumplimiento de los resultados esperados, considerando las restricciones de alcance, costos, tiempo, riesgos y calidad, así como la satisfacción de los involucrados en el Programa.</w:t>
      </w:r>
    </w:p>
    <w:p w14:paraId="02D806A7" w14:textId="77777777" w:rsidR="004A61D6" w:rsidRPr="00E14F80" w:rsidRDefault="008D1060">
      <w:pPr>
        <w:numPr>
          <w:ilvl w:val="0"/>
          <w:numId w:val="22"/>
        </w:numPr>
        <w:spacing w:after="0" w:line="240" w:lineRule="auto"/>
        <w:ind w:hanging="360"/>
        <w:contextualSpacing/>
        <w:jc w:val="both"/>
        <w:rPr>
          <w:rFonts w:ascii="Arial" w:hAnsi="Arial" w:cs="Arial"/>
          <w:color w:val="auto"/>
        </w:rPr>
      </w:pPr>
      <w:r w:rsidRPr="00E14F80">
        <w:rPr>
          <w:rFonts w:ascii="Arial" w:hAnsi="Arial" w:cs="Arial"/>
          <w:color w:val="auto"/>
        </w:rPr>
        <w:t xml:space="preserve">Solicitar, gestionar y dar seguimiento a los desembolsos del Banco y coordinar con las distintas instancias internas del INDEC, la disponibilidad presupuestaria para la ejecución del Programa y el pago a proveedores. </w:t>
      </w:r>
    </w:p>
    <w:p w14:paraId="3483EE83" w14:textId="77777777" w:rsidR="004A61D6" w:rsidRPr="00E14F80" w:rsidRDefault="008D1060">
      <w:pPr>
        <w:numPr>
          <w:ilvl w:val="0"/>
          <w:numId w:val="22"/>
        </w:numPr>
        <w:spacing w:after="0" w:line="240" w:lineRule="auto"/>
        <w:ind w:hanging="360"/>
        <w:contextualSpacing/>
        <w:jc w:val="both"/>
        <w:rPr>
          <w:rFonts w:ascii="Arial" w:hAnsi="Arial" w:cs="Arial"/>
          <w:color w:val="auto"/>
        </w:rPr>
      </w:pPr>
      <w:r w:rsidRPr="00E14F80">
        <w:rPr>
          <w:rFonts w:ascii="Arial" w:hAnsi="Arial" w:cs="Arial"/>
          <w:color w:val="auto"/>
        </w:rPr>
        <w:t>En base a la información suministrada por las Direcciones del INDEC, documentar las modificaciones en la MR, los procedimientos utilizados para medir los indicadores de resultados establecidos en la MR y las revisiones de metas, con miras a facilitar las evaluaciones de medio término y de cierre del Programa.</w:t>
      </w:r>
    </w:p>
    <w:p w14:paraId="4461FA1F" w14:textId="77777777" w:rsidR="004A61D6" w:rsidRPr="00E14F80" w:rsidRDefault="008D1060">
      <w:pPr>
        <w:numPr>
          <w:ilvl w:val="0"/>
          <w:numId w:val="22"/>
        </w:numPr>
        <w:spacing w:after="0" w:line="240" w:lineRule="auto"/>
        <w:ind w:hanging="360"/>
        <w:contextualSpacing/>
        <w:jc w:val="both"/>
        <w:rPr>
          <w:rFonts w:ascii="Arial" w:hAnsi="Arial" w:cs="Arial"/>
          <w:color w:val="auto"/>
        </w:rPr>
      </w:pPr>
      <w:r w:rsidRPr="00E14F80">
        <w:rPr>
          <w:rFonts w:ascii="Arial" w:hAnsi="Arial" w:cs="Arial"/>
          <w:color w:val="auto"/>
        </w:rPr>
        <w:t>Coordinar y si es el caso, contratar las Auditorías externas anuales y concurrentes a lo establecido en el Contrato de Préstamo.</w:t>
      </w:r>
    </w:p>
    <w:p w14:paraId="7DC562A1" w14:textId="77777777" w:rsidR="004A61D6" w:rsidRPr="00E14F80" w:rsidRDefault="008D1060">
      <w:pPr>
        <w:numPr>
          <w:ilvl w:val="0"/>
          <w:numId w:val="22"/>
        </w:numPr>
        <w:spacing w:after="0" w:line="240" w:lineRule="auto"/>
        <w:ind w:hanging="360"/>
        <w:contextualSpacing/>
        <w:jc w:val="both"/>
        <w:rPr>
          <w:rFonts w:ascii="Arial" w:hAnsi="Arial" w:cs="Arial"/>
          <w:color w:val="auto"/>
        </w:rPr>
      </w:pPr>
      <w:r w:rsidRPr="00E14F80">
        <w:rPr>
          <w:rFonts w:ascii="Arial" w:hAnsi="Arial" w:cs="Arial"/>
          <w:color w:val="auto"/>
        </w:rPr>
        <w:t>Dar seguimiento y cumplimiento a las cláusulas establecidas en el Contrato de Préstamo.</w:t>
      </w:r>
    </w:p>
    <w:p w14:paraId="1865C5DC" w14:textId="77777777" w:rsidR="004A61D6" w:rsidRPr="00E14F80" w:rsidRDefault="004A61D6">
      <w:pPr>
        <w:spacing w:after="0" w:line="240" w:lineRule="auto"/>
        <w:ind w:left="644"/>
        <w:jc w:val="both"/>
        <w:rPr>
          <w:rFonts w:ascii="Arial" w:hAnsi="Arial" w:cs="Arial"/>
          <w:color w:val="auto"/>
        </w:rPr>
      </w:pPr>
    </w:p>
    <w:p w14:paraId="136436B5" w14:textId="77777777" w:rsidR="004A61D6" w:rsidRPr="00E14F80" w:rsidRDefault="004A61D6">
      <w:pPr>
        <w:spacing w:after="0" w:line="240" w:lineRule="auto"/>
        <w:ind w:left="720"/>
        <w:jc w:val="both"/>
        <w:rPr>
          <w:rFonts w:ascii="Arial" w:hAnsi="Arial" w:cs="Arial"/>
          <w:color w:val="auto"/>
        </w:rPr>
      </w:pPr>
    </w:p>
    <w:p w14:paraId="0693708F" w14:textId="77777777" w:rsidR="004A61D6" w:rsidRPr="00E14F80" w:rsidRDefault="008D1060">
      <w:pPr>
        <w:numPr>
          <w:ilvl w:val="1"/>
          <w:numId w:val="6"/>
        </w:numPr>
        <w:spacing w:after="0" w:line="240" w:lineRule="auto"/>
        <w:ind w:hanging="720"/>
        <w:contextualSpacing/>
        <w:jc w:val="both"/>
        <w:rPr>
          <w:rFonts w:ascii="Arial" w:hAnsi="Arial" w:cs="Arial"/>
          <w:color w:val="auto"/>
        </w:rPr>
      </w:pPr>
      <w:bookmarkStart w:id="13" w:name="_17dp8vu" w:colFirst="0" w:colLast="0"/>
      <w:bookmarkEnd w:id="13"/>
      <w:r w:rsidRPr="00E14F80">
        <w:rPr>
          <w:rFonts w:ascii="Arial" w:hAnsi="Arial" w:cs="Arial"/>
          <w:color w:val="auto"/>
        </w:rPr>
        <w:t xml:space="preserve">Para la ejecución de los componentes y subcomponentes en donde se requiera de profesionales para la consecución de los productos estimados en el PMR, el INDEC estará a cargo de todo el proceso de selección del personal, de acuerdo a lo establecido en el Reglamento del Programa de Selección e Ingreso de Personal (PROSIP), sin excepción alguna. La gestión administrativa para la contratación del personal seleccionado se realizará a través de Convenios suscritos con entes facilitadores de contratación y la escala de remuneraciones podrá contemplar lo establecido en el Decreto 2345.  En el caso de que los Convenios se encuentren suscritos con anterioridad al Contrato de Préstamo XXXX/OC-AR, la UEP deberá </w:t>
      </w:r>
      <w:r w:rsidRPr="00E14F80">
        <w:rPr>
          <w:rFonts w:ascii="Arial" w:hAnsi="Arial" w:cs="Arial"/>
          <w:color w:val="auto"/>
        </w:rPr>
        <w:lastRenderedPageBreak/>
        <w:t xml:space="preserve">enviar un informe al BID que explique cómo fue seleccionada dicha Universidad y la capacidad administrativa para llevar a cabo la contratación del personal. Para el caso de que se requiera de un nuevo Convenio, el INDEC enviará al BID los posibles organismos legibles para su conocimiento. </w:t>
      </w:r>
    </w:p>
    <w:p w14:paraId="6151D745" w14:textId="77777777" w:rsidR="004A61D6" w:rsidRPr="00E14F80" w:rsidRDefault="004A61D6">
      <w:pPr>
        <w:spacing w:after="0"/>
        <w:ind w:left="720"/>
        <w:rPr>
          <w:rFonts w:ascii="Arial" w:hAnsi="Arial" w:cs="Arial"/>
          <w:color w:val="auto"/>
        </w:rPr>
      </w:pPr>
    </w:p>
    <w:p w14:paraId="1BBC4A2F" w14:textId="77777777" w:rsidR="004A61D6" w:rsidRPr="00E14F80" w:rsidRDefault="008D1060">
      <w:pPr>
        <w:numPr>
          <w:ilvl w:val="1"/>
          <w:numId w:val="6"/>
        </w:numPr>
        <w:spacing w:after="0" w:line="240" w:lineRule="auto"/>
        <w:ind w:hanging="720"/>
        <w:contextualSpacing/>
        <w:jc w:val="both"/>
        <w:rPr>
          <w:rFonts w:ascii="Arial" w:hAnsi="Arial" w:cs="Arial"/>
          <w:color w:val="auto"/>
        </w:rPr>
      </w:pPr>
      <w:r w:rsidRPr="00E14F80">
        <w:rPr>
          <w:rFonts w:ascii="Arial" w:hAnsi="Arial" w:cs="Arial"/>
          <w:color w:val="auto"/>
        </w:rPr>
        <w:t>De igual manera, el INDEC suscribirá Convenios con las Direcciones Provinciales de Estadística para los siguientes casos:</w:t>
      </w:r>
    </w:p>
    <w:p w14:paraId="2176B7EE" w14:textId="77777777" w:rsidR="004A61D6" w:rsidRPr="00E14F80" w:rsidRDefault="004A61D6">
      <w:pPr>
        <w:spacing w:after="0"/>
        <w:ind w:left="720"/>
        <w:rPr>
          <w:rFonts w:ascii="Arial" w:hAnsi="Arial" w:cs="Arial"/>
          <w:color w:val="auto"/>
        </w:rPr>
      </w:pPr>
    </w:p>
    <w:p w14:paraId="627AEA8B" w14:textId="77777777" w:rsidR="004A61D6" w:rsidRPr="00E14F80" w:rsidRDefault="008D1060">
      <w:pPr>
        <w:numPr>
          <w:ilvl w:val="2"/>
          <w:numId w:val="21"/>
        </w:numPr>
        <w:spacing w:after="0" w:line="240" w:lineRule="auto"/>
        <w:ind w:left="972" w:hanging="180"/>
        <w:contextualSpacing/>
        <w:jc w:val="both"/>
        <w:rPr>
          <w:rFonts w:ascii="Arial" w:hAnsi="Arial" w:cs="Arial"/>
          <w:color w:val="auto"/>
        </w:rPr>
      </w:pPr>
      <w:r w:rsidRPr="00E14F80">
        <w:rPr>
          <w:rFonts w:ascii="Arial" w:hAnsi="Arial" w:cs="Arial"/>
          <w:color w:val="auto"/>
        </w:rPr>
        <w:t>Para la administración de los bienes a través de la figura de Comodato. Las DPE deberán velar por su correcto uso y mantenimiento de los equipos mientras dure el tiempo establecido en los Convenios. En el Anexo XX, se establecen los formatos de Convenio marco a realizarse entre el INDEC y las DPE.</w:t>
      </w:r>
    </w:p>
    <w:p w14:paraId="2084C278" w14:textId="77777777" w:rsidR="004A61D6" w:rsidRPr="00E14F80" w:rsidRDefault="004A61D6">
      <w:pPr>
        <w:spacing w:after="0" w:line="240" w:lineRule="auto"/>
        <w:jc w:val="both"/>
        <w:rPr>
          <w:rFonts w:ascii="Arial" w:hAnsi="Arial" w:cs="Arial"/>
          <w:color w:val="auto"/>
        </w:rPr>
      </w:pPr>
    </w:p>
    <w:p w14:paraId="2025459F" w14:textId="77777777" w:rsidR="004A61D6" w:rsidRPr="00E14F80" w:rsidRDefault="008D1060">
      <w:pPr>
        <w:numPr>
          <w:ilvl w:val="2"/>
          <w:numId w:val="21"/>
        </w:numPr>
        <w:spacing w:after="0" w:line="240" w:lineRule="auto"/>
        <w:ind w:left="972" w:hanging="180"/>
        <w:contextualSpacing/>
        <w:jc w:val="both"/>
        <w:rPr>
          <w:rFonts w:ascii="Arial" w:hAnsi="Arial" w:cs="Arial"/>
          <w:color w:val="auto"/>
        </w:rPr>
      </w:pPr>
      <w:r w:rsidRPr="00E14F80">
        <w:rPr>
          <w:rFonts w:ascii="Arial" w:hAnsi="Arial" w:cs="Arial"/>
          <w:color w:val="auto"/>
        </w:rPr>
        <w:t>Para la ejecución del Componente 2 y 3 relacionado con la contratación del personal de Campo para la actualización del Archivo de Domicilios y Listado de Unidades Económicas y su movilización, el INDEC firmará un Convenio marco con las DPE para la ejecución de las distintas operaciones estadísticas a realizarse en un periodo de 12 meses. Para la ejecución del Programa, el INDEC definirá los instrumentos que mejor se alineen con el mecanismo de ejecución con cada DPE. Dichos mecanismos se encuentran explicados más adelante.</w:t>
      </w:r>
    </w:p>
    <w:p w14:paraId="50EC97F0" w14:textId="77777777" w:rsidR="004A61D6" w:rsidRPr="00E14F80" w:rsidRDefault="004A61D6">
      <w:pPr>
        <w:spacing w:after="0" w:line="240" w:lineRule="auto"/>
        <w:jc w:val="both"/>
        <w:rPr>
          <w:rFonts w:ascii="Arial" w:hAnsi="Arial" w:cs="Arial"/>
          <w:color w:val="auto"/>
        </w:rPr>
      </w:pPr>
    </w:p>
    <w:p w14:paraId="1F8DAE5A" w14:textId="77777777" w:rsidR="004A61D6" w:rsidRPr="00E14F80" w:rsidRDefault="008D1060">
      <w:pPr>
        <w:numPr>
          <w:ilvl w:val="1"/>
          <w:numId w:val="6"/>
        </w:numPr>
        <w:spacing w:after="0" w:line="240" w:lineRule="auto"/>
        <w:ind w:hanging="720"/>
        <w:contextualSpacing/>
        <w:jc w:val="both"/>
        <w:rPr>
          <w:rFonts w:ascii="Arial" w:hAnsi="Arial" w:cs="Arial"/>
          <w:color w:val="auto"/>
        </w:rPr>
      </w:pPr>
      <w:r w:rsidRPr="00E14F80">
        <w:rPr>
          <w:rFonts w:ascii="Arial" w:hAnsi="Arial" w:cs="Arial"/>
          <w:color w:val="auto"/>
        </w:rPr>
        <w:t>El instrumento a utilizarse será una decisión entre el Coordinador del Programa, el Director de Gestión del INDEC. El especialista de adquisiciones deberá actualizar oportunamente el PA del Programa en virtud del instrumento determinado.</w:t>
      </w:r>
    </w:p>
    <w:p w14:paraId="19667635" w14:textId="77777777" w:rsidR="004A61D6" w:rsidRPr="00E14F80" w:rsidRDefault="004A61D6">
      <w:pPr>
        <w:spacing w:after="0" w:line="240" w:lineRule="auto"/>
        <w:ind w:left="792"/>
        <w:jc w:val="both"/>
        <w:rPr>
          <w:rFonts w:ascii="Arial" w:hAnsi="Arial" w:cs="Arial"/>
          <w:color w:val="auto"/>
        </w:rPr>
      </w:pPr>
    </w:p>
    <w:p w14:paraId="0AD19BFC" w14:textId="77777777" w:rsidR="004A61D6" w:rsidRPr="00E14F80" w:rsidRDefault="008D1060">
      <w:pPr>
        <w:numPr>
          <w:ilvl w:val="1"/>
          <w:numId w:val="6"/>
        </w:numPr>
        <w:spacing w:after="0" w:line="240" w:lineRule="auto"/>
        <w:ind w:hanging="720"/>
        <w:contextualSpacing/>
        <w:jc w:val="both"/>
        <w:rPr>
          <w:rFonts w:ascii="Arial" w:hAnsi="Arial" w:cs="Arial"/>
          <w:color w:val="auto"/>
        </w:rPr>
      </w:pPr>
      <w:r w:rsidRPr="00E14F80">
        <w:rPr>
          <w:rFonts w:ascii="Arial" w:hAnsi="Arial" w:cs="Arial"/>
          <w:color w:val="auto"/>
        </w:rPr>
        <w:t>El INDEC, en su calidad de Organismo Ejecutor (OE), recibirá el anticipo de fondos del BID, y de acuerdo a lo estipulado en los Convenios, realizará oportunamente el trámite de transferencia de presupuesto a las distintas entidades para sus actividades, de acuerdo con los requerimientos de liquidez del Programa. El INDEC a través del UEP preparará y entregará los informes requeridos por el Banco sobre la ejecución de los Convenios, para lo cual se deberá contar con los informes de uso de fondos de Convenios debidamente sustentados.</w:t>
      </w:r>
    </w:p>
    <w:p w14:paraId="2659C606" w14:textId="77777777" w:rsidR="004A61D6" w:rsidRPr="00E14F80" w:rsidRDefault="004A61D6">
      <w:pPr>
        <w:spacing w:after="0" w:line="240" w:lineRule="auto"/>
        <w:jc w:val="both"/>
        <w:rPr>
          <w:rFonts w:ascii="Arial" w:hAnsi="Arial" w:cs="Arial"/>
          <w:color w:val="auto"/>
        </w:rPr>
      </w:pPr>
    </w:p>
    <w:p w14:paraId="5D0EA5DA" w14:textId="77777777" w:rsidR="004A61D6" w:rsidRPr="00E14F80" w:rsidRDefault="008D1060">
      <w:pPr>
        <w:pStyle w:val="Heading2"/>
        <w:numPr>
          <w:ilvl w:val="0"/>
          <w:numId w:val="25"/>
        </w:numPr>
        <w:spacing w:before="120" w:line="240" w:lineRule="auto"/>
        <w:ind w:hanging="360"/>
        <w:jc w:val="both"/>
        <w:rPr>
          <w:rFonts w:ascii="Arial" w:eastAsia="Calibri" w:hAnsi="Arial" w:cs="Arial"/>
          <w:b/>
          <w:color w:val="auto"/>
          <w:sz w:val="22"/>
          <w:szCs w:val="22"/>
        </w:rPr>
      </w:pPr>
      <w:bookmarkStart w:id="14" w:name="_Toc483357469"/>
      <w:r w:rsidRPr="00E14F80">
        <w:rPr>
          <w:rFonts w:ascii="Arial" w:eastAsia="Calibri" w:hAnsi="Arial" w:cs="Arial"/>
          <w:b/>
          <w:color w:val="auto"/>
          <w:sz w:val="22"/>
          <w:szCs w:val="22"/>
        </w:rPr>
        <w:t>La Unidad Ejecutora del Proyecto (UEP)</w:t>
      </w:r>
      <w:bookmarkEnd w:id="14"/>
    </w:p>
    <w:p w14:paraId="15FD7596" w14:textId="77777777" w:rsidR="004A61D6" w:rsidRPr="00E14F80" w:rsidRDefault="004A61D6">
      <w:pPr>
        <w:rPr>
          <w:rFonts w:ascii="Arial" w:hAnsi="Arial" w:cs="Arial"/>
          <w:color w:val="auto"/>
        </w:rPr>
      </w:pPr>
    </w:p>
    <w:p w14:paraId="3794C9B8" w14:textId="77777777" w:rsidR="004A61D6" w:rsidRPr="00E14F80" w:rsidRDefault="008D1060">
      <w:pPr>
        <w:numPr>
          <w:ilvl w:val="1"/>
          <w:numId w:val="6"/>
        </w:numPr>
        <w:spacing w:after="0" w:line="240" w:lineRule="auto"/>
        <w:ind w:hanging="720"/>
        <w:contextualSpacing/>
        <w:jc w:val="both"/>
        <w:rPr>
          <w:rFonts w:ascii="Arial" w:hAnsi="Arial" w:cs="Arial"/>
          <w:color w:val="auto"/>
        </w:rPr>
      </w:pPr>
      <w:r w:rsidRPr="00E14F80">
        <w:rPr>
          <w:rFonts w:ascii="Arial" w:hAnsi="Arial" w:cs="Arial"/>
          <w:color w:val="auto"/>
        </w:rPr>
        <w:t xml:space="preserve">La UEP es la unidad responsable de coordinar y ejecutar los aspectos técnicos, administrativos y financieros de las actividades programadas, con sus distintas unidades; las Direcciones del INDEC y demás entidades externas al INDEC involucradas a la ejecución del Programa. </w:t>
      </w:r>
    </w:p>
    <w:p w14:paraId="620B6398" w14:textId="77777777" w:rsidR="004A61D6" w:rsidRPr="00E14F80" w:rsidRDefault="004A61D6">
      <w:pPr>
        <w:rPr>
          <w:rFonts w:ascii="Arial" w:hAnsi="Arial" w:cs="Arial"/>
          <w:color w:val="auto"/>
        </w:rPr>
      </w:pPr>
    </w:p>
    <w:p w14:paraId="049A3ED6" w14:textId="4D1C7B25" w:rsidR="004A61D6" w:rsidRPr="00E14F80" w:rsidRDefault="008D1060" w:rsidP="00693061">
      <w:pPr>
        <w:pStyle w:val="Heading2"/>
        <w:numPr>
          <w:ilvl w:val="0"/>
          <w:numId w:val="25"/>
        </w:numPr>
        <w:spacing w:before="120" w:line="240" w:lineRule="auto"/>
        <w:ind w:hanging="360"/>
        <w:jc w:val="both"/>
        <w:rPr>
          <w:rFonts w:ascii="Arial" w:hAnsi="Arial" w:cs="Arial"/>
          <w:color w:val="auto"/>
        </w:rPr>
      </w:pPr>
      <w:bookmarkStart w:id="15" w:name="_Toc483357470"/>
      <w:r w:rsidRPr="00E14F80">
        <w:rPr>
          <w:rFonts w:ascii="Arial" w:eastAsia="Calibri" w:hAnsi="Arial" w:cs="Arial"/>
          <w:b/>
          <w:color w:val="auto"/>
          <w:sz w:val="22"/>
          <w:szCs w:val="22"/>
        </w:rPr>
        <w:t>Actas de Compromiso</w:t>
      </w:r>
      <w:bookmarkEnd w:id="15"/>
      <w:r w:rsidRPr="00E14F80">
        <w:rPr>
          <w:rFonts w:ascii="Arial" w:eastAsia="Calibri" w:hAnsi="Arial" w:cs="Arial"/>
          <w:b/>
          <w:color w:val="auto"/>
          <w:sz w:val="22"/>
          <w:szCs w:val="22"/>
        </w:rPr>
        <w:t xml:space="preserve"> </w:t>
      </w:r>
    </w:p>
    <w:p w14:paraId="2C6945E6" w14:textId="77777777" w:rsidR="004A61D6" w:rsidRPr="00E14F80" w:rsidRDefault="008D1060">
      <w:pPr>
        <w:numPr>
          <w:ilvl w:val="1"/>
          <w:numId w:val="6"/>
        </w:numPr>
        <w:spacing w:after="0" w:line="240" w:lineRule="auto"/>
        <w:ind w:hanging="720"/>
        <w:contextualSpacing/>
        <w:jc w:val="both"/>
        <w:rPr>
          <w:rFonts w:ascii="Arial" w:hAnsi="Arial" w:cs="Arial"/>
          <w:color w:val="auto"/>
        </w:rPr>
      </w:pPr>
      <w:r w:rsidRPr="00E14F80">
        <w:rPr>
          <w:rFonts w:ascii="Arial" w:hAnsi="Arial" w:cs="Arial"/>
          <w:color w:val="auto"/>
        </w:rPr>
        <w:t xml:space="preserve">La UEP deberá suscribir Actas de Compromisos internas con cada Dirección que interviene en el Programa, con el fin de garantizar el compromiso y la articulación para la ejecución de las actividades del Programa y que es anexo al RO.  </w:t>
      </w:r>
    </w:p>
    <w:p w14:paraId="5DAB5E32" w14:textId="77777777" w:rsidR="004A61D6" w:rsidRPr="00E14F80" w:rsidRDefault="004A61D6">
      <w:pPr>
        <w:spacing w:after="0" w:line="240" w:lineRule="auto"/>
        <w:ind w:left="720"/>
        <w:jc w:val="both"/>
        <w:rPr>
          <w:rFonts w:ascii="Arial" w:hAnsi="Arial" w:cs="Arial"/>
          <w:color w:val="auto"/>
        </w:rPr>
      </w:pPr>
    </w:p>
    <w:p w14:paraId="1249959C" w14:textId="77777777" w:rsidR="004A61D6" w:rsidRPr="00E14F80" w:rsidRDefault="008D1060">
      <w:pPr>
        <w:numPr>
          <w:ilvl w:val="1"/>
          <w:numId w:val="6"/>
        </w:numPr>
        <w:spacing w:after="0" w:line="240" w:lineRule="auto"/>
        <w:ind w:hanging="720"/>
        <w:contextualSpacing/>
        <w:jc w:val="both"/>
        <w:rPr>
          <w:rFonts w:ascii="Arial" w:hAnsi="Arial" w:cs="Arial"/>
          <w:color w:val="auto"/>
        </w:rPr>
      </w:pPr>
      <w:r w:rsidRPr="00E14F80">
        <w:rPr>
          <w:rFonts w:ascii="Arial" w:hAnsi="Arial" w:cs="Arial"/>
          <w:color w:val="auto"/>
        </w:rPr>
        <w:t>Las Actas de Compromiso deberán incluir, entre otros, las siguientes disposiciones: (i) la designación de una persona enlace entre la Dirección o área y la UEP para la gestión de adquisición y contratación de bienes y servicios y la selección y contratación de los servicios de consultoría requeridos. y (ii) la forma, periodo y detalle de los informes requeridos por parte de la UEP para el seguimiento y monitoreo de los indicadores de resultado y de producto del PMR.</w:t>
      </w:r>
    </w:p>
    <w:p w14:paraId="2BFD354D" w14:textId="77777777" w:rsidR="004A61D6" w:rsidRPr="00E14F80" w:rsidRDefault="004A61D6">
      <w:pPr>
        <w:spacing w:after="0" w:line="240" w:lineRule="auto"/>
        <w:jc w:val="both"/>
        <w:rPr>
          <w:rFonts w:ascii="Arial" w:hAnsi="Arial" w:cs="Arial"/>
          <w:color w:val="auto"/>
        </w:rPr>
      </w:pPr>
    </w:p>
    <w:p w14:paraId="2BF28438" w14:textId="77777777" w:rsidR="004A61D6" w:rsidRPr="00E14F80" w:rsidRDefault="008D1060">
      <w:pPr>
        <w:pStyle w:val="Heading2"/>
        <w:numPr>
          <w:ilvl w:val="0"/>
          <w:numId w:val="25"/>
        </w:numPr>
        <w:spacing w:before="120" w:line="240" w:lineRule="auto"/>
        <w:ind w:hanging="360"/>
        <w:jc w:val="both"/>
        <w:rPr>
          <w:rFonts w:ascii="Arial" w:eastAsia="Calibri" w:hAnsi="Arial" w:cs="Arial"/>
          <w:b/>
          <w:color w:val="auto"/>
          <w:sz w:val="22"/>
          <w:szCs w:val="22"/>
        </w:rPr>
      </w:pPr>
      <w:bookmarkStart w:id="16" w:name="_Toc483357471"/>
      <w:r w:rsidRPr="00E14F80">
        <w:rPr>
          <w:rFonts w:ascii="Arial" w:eastAsia="Calibri" w:hAnsi="Arial" w:cs="Arial"/>
          <w:b/>
          <w:color w:val="auto"/>
          <w:sz w:val="22"/>
          <w:szCs w:val="22"/>
        </w:rPr>
        <w:lastRenderedPageBreak/>
        <w:t>Gestión para Resultados del Programa</w:t>
      </w:r>
      <w:bookmarkEnd w:id="16"/>
    </w:p>
    <w:p w14:paraId="11C7297F" w14:textId="77777777" w:rsidR="004A61D6" w:rsidRPr="00E14F80" w:rsidRDefault="004A61D6">
      <w:pPr>
        <w:rPr>
          <w:rFonts w:ascii="Arial" w:hAnsi="Arial" w:cs="Arial"/>
          <w:color w:val="auto"/>
        </w:rPr>
      </w:pPr>
    </w:p>
    <w:p w14:paraId="208F95C0" w14:textId="77777777" w:rsidR="004A61D6" w:rsidRPr="00E14F80" w:rsidRDefault="008D1060">
      <w:pPr>
        <w:numPr>
          <w:ilvl w:val="1"/>
          <w:numId w:val="6"/>
        </w:numPr>
        <w:spacing w:after="0" w:line="240" w:lineRule="auto"/>
        <w:ind w:hanging="720"/>
        <w:contextualSpacing/>
        <w:jc w:val="both"/>
        <w:rPr>
          <w:rFonts w:ascii="Arial" w:hAnsi="Arial" w:cs="Arial"/>
          <w:color w:val="auto"/>
        </w:rPr>
      </w:pPr>
      <w:r w:rsidRPr="00E14F80">
        <w:rPr>
          <w:rFonts w:ascii="Arial" w:hAnsi="Arial" w:cs="Arial"/>
          <w:color w:val="auto"/>
        </w:rPr>
        <w:t xml:space="preserve">La gestión del Programa, estará encaminada al cumplimiento de resultados. Por lo tanto, el conjunto de actividades y productos deberá articularse sobre la base de la lógica, o cadena de resultados, que se establece en la Matriz de Resultados del Programa (MR). Será responsabilidad del INDEC, mantener la coherencia e integralidad entre las actividades, los productos y los resultados del Programa. El Banco monitoreará el Programa mediante el cumplimiento de la MR, utilizando las herramientas y plazos detallados en la sección de monitoreo y seguimiento del presente RO. </w:t>
      </w:r>
    </w:p>
    <w:p w14:paraId="3F70AB76" w14:textId="77777777" w:rsidR="004A61D6" w:rsidRPr="00E14F80" w:rsidRDefault="004A61D6">
      <w:pPr>
        <w:spacing w:after="0" w:line="240" w:lineRule="auto"/>
        <w:ind w:left="720"/>
        <w:jc w:val="both"/>
        <w:rPr>
          <w:rFonts w:ascii="Arial" w:hAnsi="Arial" w:cs="Arial"/>
          <w:color w:val="auto"/>
        </w:rPr>
      </w:pPr>
    </w:p>
    <w:p w14:paraId="606E96FF" w14:textId="77777777" w:rsidR="004A61D6" w:rsidRPr="00E14F80" w:rsidRDefault="008D1060">
      <w:pPr>
        <w:numPr>
          <w:ilvl w:val="1"/>
          <w:numId w:val="6"/>
        </w:numPr>
        <w:spacing w:after="0" w:line="240" w:lineRule="auto"/>
        <w:ind w:hanging="720"/>
        <w:contextualSpacing/>
        <w:jc w:val="both"/>
        <w:rPr>
          <w:rFonts w:ascii="Arial" w:hAnsi="Arial" w:cs="Arial"/>
          <w:color w:val="auto"/>
        </w:rPr>
      </w:pPr>
      <w:r w:rsidRPr="00E14F80">
        <w:rPr>
          <w:rFonts w:ascii="Arial" w:hAnsi="Arial" w:cs="Arial"/>
          <w:color w:val="auto"/>
        </w:rPr>
        <w:t xml:space="preserve">Las herramientas fundamentales para la gestión del Programa son: </w:t>
      </w:r>
    </w:p>
    <w:p w14:paraId="0DA39945" w14:textId="77777777" w:rsidR="004A61D6" w:rsidRPr="00E14F80" w:rsidRDefault="004A61D6">
      <w:pPr>
        <w:spacing w:after="0" w:line="240" w:lineRule="auto"/>
        <w:jc w:val="both"/>
        <w:rPr>
          <w:rFonts w:ascii="Arial" w:hAnsi="Arial" w:cs="Arial"/>
          <w:color w:val="auto"/>
        </w:rPr>
      </w:pPr>
    </w:p>
    <w:p w14:paraId="583B9D5E" w14:textId="77777777" w:rsidR="004A61D6" w:rsidRPr="00E14F80" w:rsidRDefault="008D1060">
      <w:pPr>
        <w:numPr>
          <w:ilvl w:val="0"/>
          <w:numId w:val="19"/>
        </w:numPr>
        <w:spacing w:after="0"/>
        <w:ind w:hanging="360"/>
        <w:contextualSpacing/>
        <w:jc w:val="both"/>
        <w:rPr>
          <w:rFonts w:ascii="Arial" w:hAnsi="Arial" w:cs="Arial"/>
          <w:color w:val="auto"/>
        </w:rPr>
      </w:pPr>
      <w:r w:rsidRPr="00E14F80">
        <w:rPr>
          <w:rFonts w:ascii="Arial" w:hAnsi="Arial" w:cs="Arial"/>
          <w:b/>
          <w:color w:val="auto"/>
        </w:rPr>
        <w:t>Matriz de Resultados (MR),</w:t>
      </w:r>
      <w:r w:rsidRPr="00E14F80">
        <w:rPr>
          <w:rFonts w:ascii="Arial" w:hAnsi="Arial" w:cs="Arial"/>
          <w:color w:val="auto"/>
        </w:rPr>
        <w:t xml:space="preserve"> contiene la línea de base y las metas físicas de los productos del Programa. Es la base para realizar el seguimiento físico del Programa y establecer las pautas para su evaluación. </w:t>
      </w:r>
    </w:p>
    <w:p w14:paraId="02110CEC" w14:textId="77777777" w:rsidR="004A61D6" w:rsidRPr="00E14F80" w:rsidRDefault="008D1060">
      <w:pPr>
        <w:numPr>
          <w:ilvl w:val="0"/>
          <w:numId w:val="19"/>
        </w:numPr>
        <w:spacing w:after="0"/>
        <w:ind w:hanging="360"/>
        <w:contextualSpacing/>
        <w:jc w:val="both"/>
        <w:rPr>
          <w:rFonts w:ascii="Arial" w:hAnsi="Arial" w:cs="Arial"/>
          <w:color w:val="auto"/>
        </w:rPr>
      </w:pPr>
      <w:r w:rsidRPr="00E14F80">
        <w:rPr>
          <w:rFonts w:ascii="Arial" w:hAnsi="Arial" w:cs="Arial"/>
          <w:b/>
          <w:color w:val="auto"/>
        </w:rPr>
        <w:t>Plan de Ejecución del Programa (PEP),</w:t>
      </w:r>
      <w:r w:rsidRPr="00E14F80">
        <w:rPr>
          <w:rFonts w:ascii="Arial" w:hAnsi="Arial" w:cs="Arial"/>
          <w:color w:val="auto"/>
        </w:rPr>
        <w:t xml:space="preserve"> es la base de expectativas globales de ejecución financiera por componente, año y fuente de financiamiento, por el tiempo que dure el Programa. </w:t>
      </w:r>
    </w:p>
    <w:p w14:paraId="6329712E" w14:textId="77777777" w:rsidR="004A61D6" w:rsidRPr="00E14F80" w:rsidRDefault="008D1060">
      <w:pPr>
        <w:numPr>
          <w:ilvl w:val="0"/>
          <w:numId w:val="19"/>
        </w:numPr>
        <w:spacing w:after="0"/>
        <w:ind w:hanging="360"/>
        <w:contextualSpacing/>
        <w:jc w:val="both"/>
        <w:rPr>
          <w:rFonts w:ascii="Arial" w:hAnsi="Arial" w:cs="Arial"/>
          <w:color w:val="auto"/>
        </w:rPr>
      </w:pPr>
      <w:r w:rsidRPr="00E14F80">
        <w:rPr>
          <w:rFonts w:ascii="Arial" w:hAnsi="Arial" w:cs="Arial"/>
          <w:b/>
          <w:color w:val="auto"/>
        </w:rPr>
        <w:t>Plan Operativo Anual (POA),</w:t>
      </w:r>
      <w:r w:rsidRPr="00E14F80">
        <w:rPr>
          <w:rFonts w:ascii="Arial" w:hAnsi="Arial" w:cs="Arial"/>
          <w:color w:val="auto"/>
        </w:rPr>
        <w:t xml:space="preserve"> detalla las actividades, metas, medios y responsables esperados del Programa para cada año calendario de ejecución. </w:t>
      </w:r>
    </w:p>
    <w:p w14:paraId="47E7DB70" w14:textId="77777777" w:rsidR="004A61D6" w:rsidRPr="00E14F80" w:rsidRDefault="008D1060">
      <w:pPr>
        <w:numPr>
          <w:ilvl w:val="0"/>
          <w:numId w:val="19"/>
        </w:numPr>
        <w:spacing w:after="0"/>
        <w:ind w:hanging="360"/>
        <w:contextualSpacing/>
        <w:jc w:val="both"/>
        <w:rPr>
          <w:rFonts w:ascii="Arial" w:hAnsi="Arial" w:cs="Arial"/>
          <w:color w:val="auto"/>
        </w:rPr>
      </w:pPr>
      <w:r w:rsidRPr="00E14F80">
        <w:rPr>
          <w:rFonts w:ascii="Arial" w:hAnsi="Arial" w:cs="Arial"/>
          <w:b/>
          <w:color w:val="auto"/>
        </w:rPr>
        <w:t>Plan de Adquisiciones (PA</w:t>
      </w:r>
      <w:r w:rsidRPr="00E14F80">
        <w:rPr>
          <w:rFonts w:ascii="Arial" w:hAnsi="Arial" w:cs="Arial"/>
          <w:color w:val="auto"/>
        </w:rPr>
        <w:t xml:space="preserve">), para el control y supervisión de las adquisiciones y contrataciones del Programa, contiene las adquisiciones previstas para los primeros 18 meses de ejecución y sus actualizaciones anuales. </w:t>
      </w:r>
    </w:p>
    <w:p w14:paraId="24DA2D7B" w14:textId="77777777" w:rsidR="004A61D6" w:rsidRPr="00E14F80" w:rsidRDefault="008D1060">
      <w:pPr>
        <w:numPr>
          <w:ilvl w:val="0"/>
          <w:numId w:val="19"/>
        </w:numPr>
        <w:spacing w:after="0"/>
        <w:ind w:hanging="360"/>
        <w:contextualSpacing/>
        <w:jc w:val="both"/>
        <w:rPr>
          <w:rFonts w:ascii="Arial" w:hAnsi="Arial" w:cs="Arial"/>
          <w:color w:val="auto"/>
        </w:rPr>
      </w:pPr>
      <w:r w:rsidRPr="00E14F80">
        <w:rPr>
          <w:rFonts w:ascii="Arial" w:hAnsi="Arial" w:cs="Arial"/>
          <w:b/>
          <w:color w:val="auto"/>
        </w:rPr>
        <w:t>Proyección Anual de Flujo de Caja,</w:t>
      </w:r>
      <w:r w:rsidRPr="00E14F80">
        <w:rPr>
          <w:rFonts w:ascii="Arial" w:hAnsi="Arial" w:cs="Arial"/>
          <w:color w:val="auto"/>
        </w:rPr>
        <w:t xml:space="preserve"> traduce el POA y el PA a flujos de efectivo que serán necesarios para llevar a cabo las actividades, adquisiciones y metas planeadas para el año; permite también estimar la magnitud y periodicidad de los desembolsos del Préstamo para el mismo período. </w:t>
      </w:r>
    </w:p>
    <w:p w14:paraId="610FA0B2" w14:textId="77777777" w:rsidR="004A61D6" w:rsidRPr="00E14F80" w:rsidRDefault="008D1060">
      <w:pPr>
        <w:numPr>
          <w:ilvl w:val="0"/>
          <w:numId w:val="19"/>
        </w:numPr>
        <w:spacing w:after="0"/>
        <w:ind w:hanging="360"/>
        <w:contextualSpacing/>
        <w:jc w:val="both"/>
        <w:rPr>
          <w:rFonts w:ascii="Arial" w:hAnsi="Arial" w:cs="Arial"/>
          <w:color w:val="auto"/>
        </w:rPr>
      </w:pPr>
      <w:r w:rsidRPr="00E14F80">
        <w:rPr>
          <w:rFonts w:ascii="Arial" w:hAnsi="Arial" w:cs="Arial"/>
          <w:b/>
          <w:color w:val="auto"/>
        </w:rPr>
        <w:t>Matrices de Riesgos (GRP</w:t>
      </w:r>
      <w:r w:rsidRPr="00E14F80">
        <w:rPr>
          <w:rFonts w:ascii="Arial" w:hAnsi="Arial" w:cs="Arial"/>
          <w:color w:val="auto"/>
        </w:rPr>
        <w:t>): (Registro de Riesgos y Factores de Probabilidad (RRF), Matriz de Evaluación de Riesgos (MER); Matriz de Mitigación de Riesgos (MMR), sirve para evaluar la materialización de los riesgos que afectarían la consecución de resultados del Programa. Las medidas de mitigación deberán ser ejecutadas y evaluadas. Esta herramienta se actualiza regularmente.</w:t>
      </w:r>
    </w:p>
    <w:p w14:paraId="2F94C4C7" w14:textId="77777777" w:rsidR="004A61D6" w:rsidRPr="00E14F80" w:rsidRDefault="004A61D6">
      <w:pPr>
        <w:spacing w:after="0"/>
        <w:ind w:left="1068"/>
        <w:jc w:val="both"/>
        <w:rPr>
          <w:rFonts w:ascii="Arial" w:hAnsi="Arial" w:cs="Arial"/>
          <w:color w:val="auto"/>
        </w:rPr>
      </w:pPr>
    </w:p>
    <w:p w14:paraId="794DC049" w14:textId="77777777" w:rsidR="004A61D6" w:rsidRPr="00E14F80" w:rsidRDefault="008D1060">
      <w:pPr>
        <w:numPr>
          <w:ilvl w:val="1"/>
          <w:numId w:val="6"/>
        </w:numPr>
        <w:spacing w:after="0" w:line="240" w:lineRule="auto"/>
        <w:ind w:hanging="720"/>
        <w:contextualSpacing/>
        <w:jc w:val="both"/>
        <w:rPr>
          <w:rFonts w:ascii="Arial" w:hAnsi="Arial" w:cs="Arial"/>
          <w:color w:val="auto"/>
        </w:rPr>
      </w:pPr>
      <w:r w:rsidRPr="00E14F80">
        <w:rPr>
          <w:rFonts w:ascii="Arial" w:hAnsi="Arial" w:cs="Arial"/>
          <w:color w:val="auto"/>
        </w:rPr>
        <w:t>El INDEC, velará por la articulación, coherencia y cumplimiento de lo planificado en las herramientas de gestión, a fin de contribuir con el cumplimiento de los resultados esperados considerando las restricciones de alcance, costos, tiempo, riesgos y calidad, así como la satisfacción de los involucrados en el Programa.</w:t>
      </w:r>
    </w:p>
    <w:p w14:paraId="36D6A0FD" w14:textId="77777777" w:rsidR="004A61D6" w:rsidRPr="00E14F80" w:rsidRDefault="008D1060">
      <w:pPr>
        <w:spacing w:after="0" w:line="240" w:lineRule="auto"/>
        <w:ind w:left="720"/>
        <w:jc w:val="both"/>
        <w:rPr>
          <w:rFonts w:ascii="Arial" w:hAnsi="Arial" w:cs="Arial"/>
          <w:color w:val="auto"/>
        </w:rPr>
      </w:pPr>
      <w:r w:rsidRPr="00E14F80">
        <w:rPr>
          <w:rFonts w:ascii="Arial" w:hAnsi="Arial" w:cs="Arial"/>
          <w:color w:val="auto"/>
        </w:rPr>
        <w:t xml:space="preserve">   </w:t>
      </w:r>
    </w:p>
    <w:p w14:paraId="62EAD61C" w14:textId="77777777" w:rsidR="004A61D6" w:rsidRPr="00E14F80" w:rsidRDefault="008D1060">
      <w:pPr>
        <w:numPr>
          <w:ilvl w:val="1"/>
          <w:numId w:val="6"/>
        </w:numPr>
        <w:spacing w:after="0" w:line="240" w:lineRule="auto"/>
        <w:ind w:hanging="720"/>
        <w:contextualSpacing/>
        <w:jc w:val="both"/>
        <w:rPr>
          <w:rFonts w:ascii="Arial" w:hAnsi="Arial" w:cs="Arial"/>
          <w:color w:val="auto"/>
        </w:rPr>
      </w:pPr>
      <w:r w:rsidRPr="00E14F80">
        <w:rPr>
          <w:rFonts w:ascii="Arial" w:hAnsi="Arial" w:cs="Arial"/>
          <w:color w:val="auto"/>
        </w:rPr>
        <w:t>El INDEC se encargará de documentar, las modificaciones en la MR, los procedimientos utilizados para medir los indicadores de resultados establecidos en la MR, las revisiones de metas.</w:t>
      </w:r>
    </w:p>
    <w:p w14:paraId="6624E5F5" w14:textId="77777777" w:rsidR="004A61D6" w:rsidRPr="00E14F80" w:rsidRDefault="008D1060">
      <w:pPr>
        <w:rPr>
          <w:rFonts w:ascii="Arial" w:hAnsi="Arial" w:cs="Arial"/>
          <w:color w:val="auto"/>
        </w:rPr>
      </w:pPr>
      <w:r w:rsidRPr="00E14F80">
        <w:rPr>
          <w:rFonts w:ascii="Arial" w:hAnsi="Arial" w:cs="Arial"/>
          <w:color w:val="auto"/>
        </w:rPr>
        <w:br w:type="page"/>
      </w:r>
    </w:p>
    <w:p w14:paraId="0561614B" w14:textId="77777777" w:rsidR="004A61D6" w:rsidRPr="00E14F80" w:rsidRDefault="008D1060">
      <w:pPr>
        <w:pStyle w:val="Heading1"/>
        <w:numPr>
          <w:ilvl w:val="0"/>
          <w:numId w:val="6"/>
        </w:numPr>
        <w:ind w:hanging="360"/>
        <w:jc w:val="center"/>
        <w:rPr>
          <w:rFonts w:ascii="Arial" w:eastAsia="Calibri" w:hAnsi="Arial" w:cs="Arial"/>
          <w:b/>
          <w:color w:val="auto"/>
          <w:sz w:val="22"/>
          <w:szCs w:val="22"/>
        </w:rPr>
      </w:pPr>
      <w:bookmarkStart w:id="17" w:name="_Toc483357472"/>
      <w:r w:rsidRPr="00E14F80">
        <w:rPr>
          <w:rFonts w:ascii="Arial" w:eastAsia="Calibri" w:hAnsi="Arial" w:cs="Arial"/>
          <w:b/>
          <w:color w:val="auto"/>
          <w:sz w:val="22"/>
          <w:szCs w:val="22"/>
        </w:rPr>
        <w:lastRenderedPageBreak/>
        <w:t>ESTRUCTURA ADMINISTRATIVA Y DE GESTIÓN EL PROGRAMA</w:t>
      </w:r>
      <w:bookmarkEnd w:id="17"/>
    </w:p>
    <w:p w14:paraId="03DE3CC9" w14:textId="77777777" w:rsidR="004A61D6" w:rsidRPr="00E14F80" w:rsidRDefault="004A61D6">
      <w:pPr>
        <w:rPr>
          <w:rFonts w:ascii="Arial" w:hAnsi="Arial" w:cs="Arial"/>
          <w:color w:val="auto"/>
        </w:rPr>
      </w:pPr>
    </w:p>
    <w:p w14:paraId="7FCEA9E1" w14:textId="77777777" w:rsidR="004A61D6" w:rsidRPr="00E14F80" w:rsidRDefault="008D1060">
      <w:pPr>
        <w:pStyle w:val="Heading2"/>
        <w:numPr>
          <w:ilvl w:val="0"/>
          <w:numId w:val="3"/>
        </w:numPr>
        <w:spacing w:before="120" w:line="240" w:lineRule="auto"/>
        <w:ind w:hanging="360"/>
        <w:jc w:val="both"/>
        <w:rPr>
          <w:rFonts w:ascii="Arial" w:eastAsia="Calibri" w:hAnsi="Arial" w:cs="Arial"/>
          <w:color w:val="auto"/>
          <w:sz w:val="22"/>
          <w:szCs w:val="22"/>
        </w:rPr>
      </w:pPr>
      <w:bookmarkStart w:id="18" w:name="_Toc483357473"/>
      <w:r w:rsidRPr="00E14F80">
        <w:rPr>
          <w:rFonts w:ascii="Arial" w:eastAsia="Calibri" w:hAnsi="Arial" w:cs="Arial"/>
          <w:b/>
          <w:color w:val="auto"/>
          <w:sz w:val="22"/>
          <w:szCs w:val="22"/>
        </w:rPr>
        <w:t>Estructura de la UEP en el INDEC</w:t>
      </w:r>
      <w:bookmarkEnd w:id="18"/>
      <w:r w:rsidRPr="00E14F80">
        <w:rPr>
          <w:rFonts w:ascii="Arial" w:eastAsia="Calibri" w:hAnsi="Arial" w:cs="Arial"/>
          <w:b/>
          <w:color w:val="auto"/>
          <w:sz w:val="22"/>
          <w:szCs w:val="22"/>
        </w:rPr>
        <w:t xml:space="preserve"> </w:t>
      </w:r>
    </w:p>
    <w:p w14:paraId="36582C27" w14:textId="77777777" w:rsidR="004A61D6" w:rsidRPr="00E14F80" w:rsidRDefault="008D1060">
      <w:pPr>
        <w:numPr>
          <w:ilvl w:val="1"/>
          <w:numId w:val="6"/>
        </w:numPr>
        <w:spacing w:after="0" w:line="240" w:lineRule="auto"/>
        <w:ind w:hanging="720"/>
        <w:contextualSpacing/>
        <w:jc w:val="both"/>
        <w:rPr>
          <w:rFonts w:ascii="Arial" w:hAnsi="Arial" w:cs="Arial"/>
          <w:color w:val="auto"/>
        </w:rPr>
      </w:pPr>
      <w:r w:rsidRPr="00E14F80">
        <w:rPr>
          <w:rFonts w:ascii="Arial" w:hAnsi="Arial" w:cs="Arial"/>
          <w:color w:val="auto"/>
        </w:rPr>
        <w:t>Para la ejecución de las actividades del Programa, se conformará una Unidad Ejecutora del Proyecto que dependerá de la Dirección Técnica del INDEC. La UEP estará integrada al menos por un Coordinador General, un especialista en monitoreo y evaluación, un especialista en adquisiciones, un especialista financiero, un responsable por cada componente, sin perjuicio de que se pueda fortalecer el UEP de acuerdo a las necesidades institucionales.</w:t>
      </w:r>
    </w:p>
    <w:p w14:paraId="6FA2A11E" w14:textId="77777777" w:rsidR="004A61D6" w:rsidRPr="00E14F80" w:rsidRDefault="004A61D6">
      <w:pPr>
        <w:spacing w:after="120" w:line="240" w:lineRule="auto"/>
        <w:ind w:left="720"/>
        <w:jc w:val="both"/>
        <w:rPr>
          <w:rFonts w:ascii="Arial" w:hAnsi="Arial" w:cs="Arial"/>
          <w:color w:val="auto"/>
        </w:rPr>
      </w:pPr>
    </w:p>
    <w:p w14:paraId="4D0BEAA4" w14:textId="77777777" w:rsidR="004A61D6" w:rsidRPr="00E14F80" w:rsidRDefault="008D1060">
      <w:pPr>
        <w:spacing w:line="240" w:lineRule="auto"/>
        <w:jc w:val="center"/>
        <w:rPr>
          <w:rFonts w:ascii="Arial" w:hAnsi="Arial" w:cs="Arial"/>
          <w:b/>
          <w:i/>
          <w:color w:val="auto"/>
        </w:rPr>
      </w:pPr>
      <w:r w:rsidRPr="00E14F80">
        <w:rPr>
          <w:rFonts w:ascii="Arial" w:hAnsi="Arial" w:cs="Arial"/>
          <w:i/>
          <w:color w:val="auto"/>
        </w:rPr>
        <w:t>Ilustración 1: Estructura de la Unidad Ejecutora del Proyecto en el INDEC</w:t>
      </w:r>
    </w:p>
    <w:p w14:paraId="5D358166" w14:textId="77777777" w:rsidR="004A61D6" w:rsidRPr="00E14F80" w:rsidRDefault="008D1060">
      <w:pPr>
        <w:spacing w:after="0" w:line="240" w:lineRule="auto"/>
        <w:jc w:val="both"/>
        <w:rPr>
          <w:rFonts w:ascii="Arial" w:hAnsi="Arial" w:cs="Arial"/>
          <w:color w:val="auto"/>
        </w:rPr>
      </w:pPr>
      <w:r w:rsidRPr="00E14F80">
        <w:rPr>
          <w:rFonts w:ascii="Arial" w:hAnsi="Arial" w:cs="Arial"/>
          <w:noProof/>
          <w:color w:val="auto"/>
          <w:lang w:val="en-US" w:eastAsia="en-US"/>
        </w:rPr>
        <mc:AlternateContent>
          <mc:Choice Requires="wpg">
            <w:drawing>
              <wp:inline distT="0" distB="0" distL="0" distR="0" wp14:anchorId="6367A2B4" wp14:editId="19D9C25D">
                <wp:extent cx="5715000" cy="5207000"/>
                <wp:effectExtent l="0" t="0" r="0" b="0"/>
                <wp:docPr id="2" name="Grupo 2"/>
                <wp:cNvGraphicFramePr/>
                <a:graphic xmlns:a="http://schemas.openxmlformats.org/drawingml/2006/main">
                  <a:graphicData uri="http://schemas.microsoft.com/office/word/2010/wordprocessingGroup">
                    <wpg:wgp>
                      <wpg:cNvGrpSpPr/>
                      <wpg:grpSpPr>
                        <a:xfrm>
                          <a:off x="0" y="0"/>
                          <a:ext cx="5715000" cy="5207000"/>
                          <a:chOff x="0" y="0"/>
                          <a:chExt cx="5724525" cy="5207000"/>
                        </a:xfrm>
                      </wpg:grpSpPr>
                      <wpg:grpSp>
                        <wpg:cNvPr id="1" name="Grupo 1"/>
                        <wpg:cNvGrpSpPr/>
                        <wpg:grpSpPr>
                          <a:xfrm>
                            <a:off x="0" y="0"/>
                            <a:ext cx="5724525" cy="5207000"/>
                            <a:chOff x="0" y="0"/>
                            <a:chExt cx="5724525" cy="5207000"/>
                          </a:xfrm>
                        </wpg:grpSpPr>
                        <wps:wsp>
                          <wps:cNvPr id="3" name="Rectángulo 3"/>
                          <wps:cNvSpPr/>
                          <wps:spPr>
                            <a:xfrm>
                              <a:off x="0" y="0"/>
                              <a:ext cx="5724525" cy="5207000"/>
                            </a:xfrm>
                            <a:prstGeom prst="rect">
                              <a:avLst/>
                            </a:prstGeom>
                            <a:noFill/>
                            <a:ln>
                              <a:noFill/>
                            </a:ln>
                          </wps:spPr>
                          <wps:txbx>
                            <w:txbxContent>
                              <w:p w14:paraId="43D320E1" w14:textId="77777777" w:rsidR="004A61D6" w:rsidRDefault="004A61D6">
                                <w:pPr>
                                  <w:spacing w:after="0" w:line="240" w:lineRule="auto"/>
                                  <w:textDirection w:val="btLr"/>
                                </w:pPr>
                              </w:p>
                            </w:txbxContent>
                          </wps:txbx>
                          <wps:bodyPr lIns="91425" tIns="91425" rIns="91425" bIns="91425" anchor="ctr" anchorCtr="0"/>
                        </wps:wsp>
                        <wps:wsp>
                          <wps:cNvPr id="4" name="Forma libre 4"/>
                          <wps:cNvSpPr/>
                          <wps:spPr>
                            <a:xfrm>
                              <a:off x="2862261" y="1886675"/>
                              <a:ext cx="163622" cy="716822"/>
                            </a:xfrm>
                            <a:custGeom>
                              <a:avLst/>
                              <a:gdLst/>
                              <a:ahLst/>
                              <a:cxnLst/>
                              <a:rect l="0" t="0" r="0" b="0"/>
                              <a:pathLst>
                                <a:path w="120000" h="120000" extrusionOk="0">
                                  <a:moveTo>
                                    <a:pt x="0" y="0"/>
                                  </a:moveTo>
                                  <a:lnTo>
                                    <a:pt x="0" y="120000"/>
                                  </a:lnTo>
                                  <a:lnTo>
                                    <a:pt x="120000" y="120000"/>
                                  </a:lnTo>
                                </a:path>
                              </a:pathLst>
                            </a:custGeom>
                            <a:noFill/>
                            <a:ln w="12700" cap="flat" cmpd="sng">
                              <a:solidFill>
                                <a:srgbClr val="3D4B5F"/>
                              </a:solidFill>
                              <a:prstDash val="solid"/>
                              <a:miter/>
                              <a:headEnd type="none" w="med" len="med"/>
                              <a:tailEnd type="none" w="med" len="med"/>
                            </a:ln>
                          </wps:spPr>
                          <wps:bodyPr lIns="91425" tIns="91425" rIns="91425" bIns="91425" anchor="ctr" anchorCtr="0"/>
                        </wps:wsp>
                        <wps:wsp>
                          <wps:cNvPr id="5" name="Forma libre 5"/>
                          <wps:cNvSpPr/>
                          <wps:spPr>
                            <a:xfrm>
                              <a:off x="976704" y="4099478"/>
                              <a:ext cx="1885556" cy="327244"/>
                            </a:xfrm>
                            <a:custGeom>
                              <a:avLst/>
                              <a:gdLst/>
                              <a:ahLst/>
                              <a:cxnLst/>
                              <a:rect l="0" t="0" r="0" b="0"/>
                              <a:pathLst>
                                <a:path w="120000" h="120000" extrusionOk="0">
                                  <a:moveTo>
                                    <a:pt x="120000" y="0"/>
                                  </a:moveTo>
                                  <a:lnTo>
                                    <a:pt x="120000" y="59999"/>
                                  </a:lnTo>
                                  <a:lnTo>
                                    <a:pt x="0" y="59999"/>
                                  </a:lnTo>
                                  <a:lnTo>
                                    <a:pt x="0" y="120000"/>
                                  </a:lnTo>
                                </a:path>
                              </a:pathLst>
                            </a:custGeom>
                            <a:noFill/>
                            <a:ln w="12700" cap="flat" cmpd="sng">
                              <a:solidFill>
                                <a:srgbClr val="3D4B5F"/>
                              </a:solidFill>
                              <a:prstDash val="solid"/>
                              <a:miter/>
                              <a:headEnd type="none" w="med" len="med"/>
                              <a:tailEnd type="none" w="med" len="med"/>
                            </a:ln>
                          </wps:spPr>
                          <wps:bodyPr lIns="91425" tIns="91425" rIns="91425" bIns="91425" anchor="ctr" anchorCtr="0"/>
                        </wps:wsp>
                        <wps:wsp>
                          <wps:cNvPr id="6" name="Forma libre 6"/>
                          <wps:cNvSpPr/>
                          <wps:spPr>
                            <a:xfrm>
                              <a:off x="2816541" y="4099478"/>
                              <a:ext cx="91439" cy="328364"/>
                            </a:xfrm>
                            <a:custGeom>
                              <a:avLst/>
                              <a:gdLst/>
                              <a:ahLst/>
                              <a:cxnLst/>
                              <a:rect l="0" t="0" r="0" b="0"/>
                              <a:pathLst>
                                <a:path w="120000" h="120000" extrusionOk="0">
                                  <a:moveTo>
                                    <a:pt x="60000" y="0"/>
                                  </a:moveTo>
                                  <a:lnTo>
                                    <a:pt x="60000" y="60204"/>
                                  </a:lnTo>
                                  <a:lnTo>
                                    <a:pt x="92290" y="60204"/>
                                  </a:lnTo>
                                  <a:lnTo>
                                    <a:pt x="92290" y="120000"/>
                                  </a:lnTo>
                                </a:path>
                              </a:pathLst>
                            </a:custGeom>
                            <a:noFill/>
                            <a:ln w="12700" cap="flat" cmpd="sng">
                              <a:solidFill>
                                <a:srgbClr val="3D4B5F"/>
                              </a:solidFill>
                              <a:prstDash val="solid"/>
                              <a:miter/>
                              <a:headEnd type="none" w="med" len="med"/>
                              <a:tailEnd type="none" w="med" len="med"/>
                            </a:ln>
                          </wps:spPr>
                          <wps:bodyPr lIns="91425" tIns="91425" rIns="91425" bIns="91425" anchor="ctr" anchorCtr="0"/>
                        </wps:wsp>
                        <wps:wsp>
                          <wps:cNvPr id="7" name="Forma libre 7"/>
                          <wps:cNvSpPr/>
                          <wps:spPr>
                            <a:xfrm>
                              <a:off x="2862261" y="4099478"/>
                              <a:ext cx="1898257" cy="320894"/>
                            </a:xfrm>
                            <a:custGeom>
                              <a:avLst/>
                              <a:gdLst/>
                              <a:ahLst/>
                              <a:cxnLst/>
                              <a:rect l="0" t="0" r="0" b="0"/>
                              <a:pathLst>
                                <a:path w="120000" h="120000" extrusionOk="0">
                                  <a:moveTo>
                                    <a:pt x="0" y="0"/>
                                  </a:moveTo>
                                  <a:lnTo>
                                    <a:pt x="0" y="58812"/>
                                  </a:lnTo>
                                  <a:lnTo>
                                    <a:pt x="120000" y="58812"/>
                                  </a:lnTo>
                                  <a:lnTo>
                                    <a:pt x="120000" y="120000"/>
                                  </a:lnTo>
                                </a:path>
                              </a:pathLst>
                            </a:custGeom>
                            <a:noFill/>
                            <a:ln w="12700" cap="flat" cmpd="sng">
                              <a:solidFill>
                                <a:srgbClr val="3D4B5F"/>
                              </a:solidFill>
                              <a:prstDash val="solid"/>
                              <a:miter/>
                              <a:headEnd type="none" w="med" len="med"/>
                              <a:tailEnd type="none" w="med" len="med"/>
                            </a:ln>
                          </wps:spPr>
                          <wps:bodyPr lIns="91425" tIns="91425" rIns="91425" bIns="91425" anchor="ctr" anchorCtr="0"/>
                        </wps:wsp>
                        <wps:wsp>
                          <wps:cNvPr id="8" name="Forma libre 8"/>
                          <wps:cNvSpPr/>
                          <wps:spPr>
                            <a:xfrm>
                              <a:off x="2816541" y="1886675"/>
                              <a:ext cx="91439" cy="1433645"/>
                            </a:xfrm>
                            <a:custGeom>
                              <a:avLst/>
                              <a:gdLst/>
                              <a:ahLst/>
                              <a:cxnLst/>
                              <a:rect l="0" t="0" r="0" b="0"/>
                              <a:pathLst>
                                <a:path w="120000" h="120000" extrusionOk="0">
                                  <a:moveTo>
                                    <a:pt x="60000" y="0"/>
                                  </a:moveTo>
                                  <a:lnTo>
                                    <a:pt x="60000" y="120000"/>
                                  </a:lnTo>
                                </a:path>
                              </a:pathLst>
                            </a:custGeom>
                            <a:noFill/>
                            <a:ln w="12700" cap="flat" cmpd="sng">
                              <a:solidFill>
                                <a:srgbClr val="3D4B5F"/>
                              </a:solidFill>
                              <a:prstDash val="solid"/>
                              <a:miter/>
                              <a:headEnd type="none" w="med" len="med"/>
                              <a:tailEnd type="none" w="med" len="med"/>
                            </a:ln>
                          </wps:spPr>
                          <wps:bodyPr lIns="91425" tIns="91425" rIns="91425" bIns="91425" anchor="ctr" anchorCtr="0"/>
                        </wps:wsp>
                        <wps:wsp>
                          <wps:cNvPr id="9" name="Forma libre 9"/>
                          <wps:cNvSpPr/>
                          <wps:spPr>
                            <a:xfrm>
                              <a:off x="2816541" y="780275"/>
                              <a:ext cx="91439" cy="327244"/>
                            </a:xfrm>
                            <a:custGeom>
                              <a:avLst/>
                              <a:gdLst/>
                              <a:ahLst/>
                              <a:cxnLst/>
                              <a:rect l="0" t="0" r="0" b="0"/>
                              <a:pathLst>
                                <a:path w="120000" h="120000" extrusionOk="0">
                                  <a:moveTo>
                                    <a:pt x="60000" y="0"/>
                                  </a:moveTo>
                                  <a:lnTo>
                                    <a:pt x="60000" y="120000"/>
                                  </a:lnTo>
                                </a:path>
                              </a:pathLst>
                            </a:custGeom>
                            <a:noFill/>
                            <a:ln w="12700" cap="flat" cmpd="sng">
                              <a:solidFill>
                                <a:srgbClr val="354254"/>
                              </a:solidFill>
                              <a:prstDash val="solid"/>
                              <a:miter/>
                              <a:headEnd type="none" w="med" len="med"/>
                              <a:tailEnd type="none" w="med" len="med"/>
                            </a:ln>
                          </wps:spPr>
                          <wps:bodyPr lIns="91425" tIns="91425" rIns="91425" bIns="91425" anchor="ctr" anchorCtr="0"/>
                        </wps:wsp>
                        <wps:wsp>
                          <wps:cNvPr id="10" name="Rectángulo 10"/>
                          <wps:cNvSpPr/>
                          <wps:spPr>
                            <a:xfrm>
                              <a:off x="2083106" y="1118"/>
                              <a:ext cx="1558311" cy="779154"/>
                            </a:xfrm>
                            <a:prstGeom prst="rect">
                              <a:avLst/>
                            </a:prstGeom>
                            <a:solidFill>
                              <a:schemeClr val="lt1"/>
                            </a:solidFill>
                            <a:ln w="12700" cap="flat" cmpd="sng">
                              <a:solidFill>
                                <a:srgbClr val="3D4B5F"/>
                              </a:solidFill>
                              <a:prstDash val="solid"/>
                              <a:miter/>
                              <a:headEnd type="none" w="med" len="med"/>
                              <a:tailEnd type="none" w="med" len="med"/>
                            </a:ln>
                          </wps:spPr>
                          <wps:txbx>
                            <w:txbxContent>
                              <w:p w14:paraId="63D54DFD" w14:textId="77777777" w:rsidR="004A61D6" w:rsidRDefault="004A61D6">
                                <w:pPr>
                                  <w:spacing w:after="0" w:line="240" w:lineRule="auto"/>
                                  <w:textDirection w:val="btLr"/>
                                </w:pPr>
                              </w:p>
                            </w:txbxContent>
                          </wps:txbx>
                          <wps:bodyPr lIns="91425" tIns="91425" rIns="91425" bIns="91425" anchor="ctr" anchorCtr="0"/>
                        </wps:wsp>
                        <wps:wsp>
                          <wps:cNvPr id="11" name="Cuadro de texto 11"/>
                          <wps:cNvSpPr txBox="1"/>
                          <wps:spPr>
                            <a:xfrm>
                              <a:off x="2083106" y="1118"/>
                              <a:ext cx="1558311" cy="779154"/>
                            </a:xfrm>
                            <a:prstGeom prst="rect">
                              <a:avLst/>
                            </a:prstGeom>
                            <a:noFill/>
                            <a:ln>
                              <a:noFill/>
                            </a:ln>
                          </wps:spPr>
                          <wps:txbx>
                            <w:txbxContent>
                              <w:p w14:paraId="5677110E" w14:textId="77777777" w:rsidR="004A61D6" w:rsidRDefault="008D1060">
                                <w:pPr>
                                  <w:spacing w:after="0" w:line="215" w:lineRule="auto"/>
                                  <w:jc w:val="center"/>
                                  <w:textDirection w:val="btLr"/>
                                </w:pPr>
                                <w:r>
                                  <w:rPr>
                                    <w:rFonts w:ascii="Times New Roman" w:eastAsia="Times New Roman" w:hAnsi="Times New Roman" w:cs="Times New Roman"/>
                                    <w:sz w:val="16"/>
                                  </w:rPr>
                                  <w:t>Dirección Técnica INDEC</w:t>
                                </w:r>
                              </w:p>
                            </w:txbxContent>
                          </wps:txbx>
                          <wps:bodyPr lIns="5075" tIns="5075" rIns="5075" bIns="5075" anchor="ctr" anchorCtr="0"/>
                        </wps:wsp>
                        <wps:wsp>
                          <wps:cNvPr id="12" name="Rectángulo 12"/>
                          <wps:cNvSpPr/>
                          <wps:spPr>
                            <a:xfrm>
                              <a:off x="2083106" y="1107520"/>
                              <a:ext cx="1558311" cy="779154"/>
                            </a:xfrm>
                            <a:prstGeom prst="rect">
                              <a:avLst/>
                            </a:prstGeom>
                            <a:solidFill>
                              <a:schemeClr val="lt1"/>
                            </a:solidFill>
                            <a:ln w="12700" cap="flat" cmpd="sng">
                              <a:solidFill>
                                <a:srgbClr val="3D4B5F"/>
                              </a:solidFill>
                              <a:prstDash val="solid"/>
                              <a:miter/>
                              <a:headEnd type="none" w="med" len="med"/>
                              <a:tailEnd type="none" w="med" len="med"/>
                            </a:ln>
                          </wps:spPr>
                          <wps:txbx>
                            <w:txbxContent>
                              <w:p w14:paraId="25CC6825" w14:textId="77777777" w:rsidR="004A61D6" w:rsidRDefault="004A61D6">
                                <w:pPr>
                                  <w:spacing w:after="0" w:line="240" w:lineRule="auto"/>
                                  <w:textDirection w:val="btLr"/>
                                </w:pPr>
                              </w:p>
                            </w:txbxContent>
                          </wps:txbx>
                          <wps:bodyPr lIns="91425" tIns="91425" rIns="91425" bIns="91425" anchor="ctr" anchorCtr="0"/>
                        </wps:wsp>
                        <wps:wsp>
                          <wps:cNvPr id="13" name="Cuadro de texto 13"/>
                          <wps:cNvSpPr txBox="1"/>
                          <wps:spPr>
                            <a:xfrm>
                              <a:off x="2083106" y="1107520"/>
                              <a:ext cx="1558311" cy="779154"/>
                            </a:xfrm>
                            <a:prstGeom prst="rect">
                              <a:avLst/>
                            </a:prstGeom>
                            <a:noFill/>
                            <a:ln>
                              <a:noFill/>
                            </a:ln>
                          </wps:spPr>
                          <wps:txbx>
                            <w:txbxContent>
                              <w:p w14:paraId="57B9CF78" w14:textId="77777777" w:rsidR="004A61D6" w:rsidRDefault="008D1060">
                                <w:pPr>
                                  <w:spacing w:after="0" w:line="215" w:lineRule="auto"/>
                                  <w:jc w:val="center"/>
                                  <w:textDirection w:val="btLr"/>
                                </w:pPr>
                                <w:r>
                                  <w:rPr>
                                    <w:rFonts w:ascii="Times New Roman" w:eastAsia="Times New Roman" w:hAnsi="Times New Roman" w:cs="Times New Roman"/>
                                    <w:b/>
                                    <w:sz w:val="16"/>
                                  </w:rPr>
                                  <w:t>UNIDAD EJECUTORA DEL PROYECTO</w:t>
                                </w:r>
                              </w:p>
                              <w:p w14:paraId="0E590CEF" w14:textId="77777777" w:rsidR="004A61D6" w:rsidRDefault="008D1060">
                                <w:pPr>
                                  <w:spacing w:before="55" w:after="0" w:line="215" w:lineRule="auto"/>
                                  <w:jc w:val="center"/>
                                  <w:textDirection w:val="btLr"/>
                                </w:pPr>
                                <w:r>
                                  <w:rPr>
                                    <w:rFonts w:ascii="Times New Roman" w:eastAsia="Times New Roman" w:hAnsi="Times New Roman" w:cs="Times New Roman"/>
                                    <w:b/>
                                    <w:sz w:val="16"/>
                                  </w:rPr>
                                  <w:t>Coordinador General del Programa</w:t>
                                </w:r>
                              </w:p>
                            </w:txbxContent>
                          </wps:txbx>
                          <wps:bodyPr lIns="5075" tIns="5075" rIns="5075" bIns="5075" anchor="ctr" anchorCtr="0"/>
                        </wps:wsp>
                        <wps:wsp>
                          <wps:cNvPr id="14" name="Rectángulo 14"/>
                          <wps:cNvSpPr/>
                          <wps:spPr>
                            <a:xfrm>
                              <a:off x="2083106" y="3320323"/>
                              <a:ext cx="1558311" cy="779154"/>
                            </a:xfrm>
                            <a:prstGeom prst="rect">
                              <a:avLst/>
                            </a:prstGeom>
                            <a:solidFill>
                              <a:schemeClr val="lt1"/>
                            </a:solidFill>
                            <a:ln w="12700" cap="flat" cmpd="sng">
                              <a:solidFill>
                                <a:srgbClr val="3D4B5F"/>
                              </a:solidFill>
                              <a:prstDash val="solid"/>
                              <a:miter/>
                              <a:headEnd type="none" w="med" len="med"/>
                              <a:tailEnd type="none" w="med" len="med"/>
                            </a:ln>
                          </wps:spPr>
                          <wps:txbx>
                            <w:txbxContent>
                              <w:p w14:paraId="2347F078" w14:textId="77777777" w:rsidR="004A61D6" w:rsidRDefault="004A61D6">
                                <w:pPr>
                                  <w:spacing w:after="0" w:line="240" w:lineRule="auto"/>
                                  <w:textDirection w:val="btLr"/>
                                </w:pPr>
                              </w:p>
                            </w:txbxContent>
                          </wps:txbx>
                          <wps:bodyPr lIns="91425" tIns="91425" rIns="91425" bIns="91425" anchor="ctr" anchorCtr="0"/>
                        </wps:wsp>
                        <wps:wsp>
                          <wps:cNvPr id="15" name="Cuadro de texto 15"/>
                          <wps:cNvSpPr txBox="1"/>
                          <wps:spPr>
                            <a:xfrm>
                              <a:off x="2083106" y="3320323"/>
                              <a:ext cx="1558311" cy="779154"/>
                            </a:xfrm>
                            <a:prstGeom prst="rect">
                              <a:avLst/>
                            </a:prstGeom>
                            <a:noFill/>
                            <a:ln>
                              <a:noFill/>
                            </a:ln>
                          </wps:spPr>
                          <wps:txbx>
                            <w:txbxContent>
                              <w:p w14:paraId="647B5475" w14:textId="77777777" w:rsidR="004A61D6" w:rsidRDefault="008D1060">
                                <w:pPr>
                                  <w:spacing w:after="0" w:line="215" w:lineRule="auto"/>
                                  <w:jc w:val="center"/>
                                  <w:textDirection w:val="btLr"/>
                                </w:pPr>
                                <w:r>
                                  <w:rPr>
                                    <w:rFonts w:ascii="Times New Roman" w:eastAsia="Times New Roman" w:hAnsi="Times New Roman" w:cs="Times New Roman"/>
                                    <w:sz w:val="16"/>
                                  </w:rPr>
                                  <w:t>Especialista de Monitoreo y evaluación</w:t>
                                </w:r>
                              </w:p>
                            </w:txbxContent>
                          </wps:txbx>
                          <wps:bodyPr lIns="5075" tIns="5075" rIns="5075" bIns="5075" anchor="ctr" anchorCtr="0"/>
                        </wps:wsp>
                        <wps:wsp>
                          <wps:cNvPr id="16" name="Rectángulo 16"/>
                          <wps:cNvSpPr/>
                          <wps:spPr>
                            <a:xfrm>
                              <a:off x="3981364" y="4420373"/>
                              <a:ext cx="1558311" cy="779154"/>
                            </a:xfrm>
                            <a:prstGeom prst="rect">
                              <a:avLst/>
                            </a:prstGeom>
                            <a:solidFill>
                              <a:schemeClr val="lt1"/>
                            </a:solidFill>
                            <a:ln w="12700" cap="flat" cmpd="sng">
                              <a:solidFill>
                                <a:srgbClr val="3D4B5F"/>
                              </a:solidFill>
                              <a:prstDash val="solid"/>
                              <a:miter/>
                              <a:headEnd type="none" w="med" len="med"/>
                              <a:tailEnd type="none" w="med" len="med"/>
                            </a:ln>
                          </wps:spPr>
                          <wps:txbx>
                            <w:txbxContent>
                              <w:p w14:paraId="17E7145B" w14:textId="77777777" w:rsidR="004A61D6" w:rsidRDefault="004A61D6">
                                <w:pPr>
                                  <w:spacing w:after="0" w:line="240" w:lineRule="auto"/>
                                  <w:textDirection w:val="btLr"/>
                                </w:pPr>
                              </w:p>
                            </w:txbxContent>
                          </wps:txbx>
                          <wps:bodyPr lIns="91425" tIns="91425" rIns="91425" bIns="91425" anchor="ctr" anchorCtr="0"/>
                        </wps:wsp>
                        <wps:wsp>
                          <wps:cNvPr id="17" name="Cuadro de texto 17"/>
                          <wps:cNvSpPr txBox="1"/>
                          <wps:spPr>
                            <a:xfrm>
                              <a:off x="3981364" y="4420373"/>
                              <a:ext cx="1558311" cy="779154"/>
                            </a:xfrm>
                            <a:prstGeom prst="rect">
                              <a:avLst/>
                            </a:prstGeom>
                            <a:noFill/>
                            <a:ln>
                              <a:noFill/>
                            </a:ln>
                          </wps:spPr>
                          <wps:txbx>
                            <w:txbxContent>
                              <w:p w14:paraId="2883961B" w14:textId="77777777" w:rsidR="004A61D6" w:rsidRDefault="008D1060">
                                <w:pPr>
                                  <w:spacing w:after="0" w:line="215" w:lineRule="auto"/>
                                  <w:jc w:val="center"/>
                                  <w:textDirection w:val="btLr"/>
                                </w:pPr>
                                <w:proofErr w:type="spellStart"/>
                                <w:r>
                                  <w:rPr>
                                    <w:rFonts w:ascii="Times New Roman" w:eastAsia="Times New Roman" w:hAnsi="Times New Roman" w:cs="Times New Roman"/>
                                    <w:sz w:val="16"/>
                                  </w:rPr>
                                  <w:t>Especilista</w:t>
                                </w:r>
                                <w:proofErr w:type="spellEnd"/>
                                <w:r>
                                  <w:rPr>
                                    <w:rFonts w:ascii="Times New Roman" w:eastAsia="Times New Roman" w:hAnsi="Times New Roman" w:cs="Times New Roman"/>
                                    <w:sz w:val="16"/>
                                  </w:rPr>
                                  <w:t xml:space="preserve"> de adquisiciones</w:t>
                                </w:r>
                              </w:p>
                            </w:txbxContent>
                          </wps:txbx>
                          <wps:bodyPr lIns="5075" tIns="5075" rIns="5075" bIns="5075" anchor="ctr" anchorCtr="0"/>
                        </wps:wsp>
                        <wps:wsp>
                          <wps:cNvPr id="18" name="Rectángulo 18"/>
                          <wps:cNvSpPr/>
                          <wps:spPr>
                            <a:xfrm>
                              <a:off x="2107711" y="4427844"/>
                              <a:ext cx="1558311" cy="779154"/>
                            </a:xfrm>
                            <a:prstGeom prst="rect">
                              <a:avLst/>
                            </a:prstGeom>
                            <a:solidFill>
                              <a:schemeClr val="lt1"/>
                            </a:solidFill>
                            <a:ln w="12700" cap="flat" cmpd="sng">
                              <a:solidFill>
                                <a:srgbClr val="3D4B5F"/>
                              </a:solidFill>
                              <a:prstDash val="solid"/>
                              <a:miter/>
                              <a:headEnd type="none" w="med" len="med"/>
                              <a:tailEnd type="none" w="med" len="med"/>
                            </a:ln>
                          </wps:spPr>
                          <wps:txbx>
                            <w:txbxContent>
                              <w:p w14:paraId="4D19F9BB" w14:textId="77777777" w:rsidR="004A61D6" w:rsidRDefault="004A61D6">
                                <w:pPr>
                                  <w:spacing w:after="0" w:line="240" w:lineRule="auto"/>
                                  <w:textDirection w:val="btLr"/>
                                </w:pPr>
                              </w:p>
                            </w:txbxContent>
                          </wps:txbx>
                          <wps:bodyPr lIns="91425" tIns="91425" rIns="91425" bIns="91425" anchor="ctr" anchorCtr="0"/>
                        </wps:wsp>
                        <wps:wsp>
                          <wps:cNvPr id="19" name="Cuadro de texto 19"/>
                          <wps:cNvSpPr txBox="1"/>
                          <wps:spPr>
                            <a:xfrm>
                              <a:off x="2107711" y="4427844"/>
                              <a:ext cx="1558311" cy="779154"/>
                            </a:xfrm>
                            <a:prstGeom prst="rect">
                              <a:avLst/>
                            </a:prstGeom>
                            <a:noFill/>
                            <a:ln>
                              <a:noFill/>
                            </a:ln>
                          </wps:spPr>
                          <wps:txbx>
                            <w:txbxContent>
                              <w:p w14:paraId="0A22C167" w14:textId="77777777" w:rsidR="004A61D6" w:rsidRDefault="008D1060">
                                <w:pPr>
                                  <w:spacing w:after="0" w:line="215" w:lineRule="auto"/>
                                  <w:jc w:val="center"/>
                                  <w:textDirection w:val="btLr"/>
                                </w:pPr>
                                <w:r>
                                  <w:rPr>
                                    <w:sz w:val="16"/>
                                  </w:rPr>
                                  <w:t>Responsables gestión de componentes</w:t>
                                </w:r>
                              </w:p>
                            </w:txbxContent>
                          </wps:txbx>
                          <wps:bodyPr lIns="5075" tIns="5075" rIns="5075" bIns="5075" anchor="ctr" anchorCtr="0"/>
                        </wps:wsp>
                        <wps:wsp>
                          <wps:cNvPr id="20" name="Rectángulo 20"/>
                          <wps:cNvSpPr/>
                          <wps:spPr>
                            <a:xfrm>
                              <a:off x="197548" y="4426723"/>
                              <a:ext cx="1558311" cy="779154"/>
                            </a:xfrm>
                            <a:prstGeom prst="rect">
                              <a:avLst/>
                            </a:prstGeom>
                            <a:solidFill>
                              <a:schemeClr val="lt1"/>
                            </a:solidFill>
                            <a:ln w="12700" cap="flat" cmpd="sng">
                              <a:solidFill>
                                <a:srgbClr val="3D4B5F"/>
                              </a:solidFill>
                              <a:prstDash val="solid"/>
                              <a:miter/>
                              <a:headEnd type="none" w="med" len="med"/>
                              <a:tailEnd type="none" w="med" len="med"/>
                            </a:ln>
                          </wps:spPr>
                          <wps:txbx>
                            <w:txbxContent>
                              <w:p w14:paraId="3F9E75D4" w14:textId="77777777" w:rsidR="004A61D6" w:rsidRDefault="004A61D6">
                                <w:pPr>
                                  <w:spacing w:after="0" w:line="240" w:lineRule="auto"/>
                                  <w:textDirection w:val="btLr"/>
                                </w:pPr>
                              </w:p>
                            </w:txbxContent>
                          </wps:txbx>
                          <wps:bodyPr lIns="91425" tIns="91425" rIns="91425" bIns="91425" anchor="ctr" anchorCtr="0"/>
                        </wps:wsp>
                        <wps:wsp>
                          <wps:cNvPr id="21" name="Cuadro de texto 21"/>
                          <wps:cNvSpPr txBox="1"/>
                          <wps:spPr>
                            <a:xfrm>
                              <a:off x="197548" y="4426723"/>
                              <a:ext cx="1558311" cy="779154"/>
                            </a:xfrm>
                            <a:prstGeom prst="rect">
                              <a:avLst/>
                            </a:prstGeom>
                            <a:noFill/>
                            <a:ln>
                              <a:noFill/>
                            </a:ln>
                          </wps:spPr>
                          <wps:txbx>
                            <w:txbxContent>
                              <w:p w14:paraId="52BEFBF5" w14:textId="77777777" w:rsidR="004A61D6" w:rsidRDefault="008D1060">
                                <w:pPr>
                                  <w:spacing w:after="0" w:line="215" w:lineRule="auto"/>
                                  <w:jc w:val="center"/>
                                  <w:textDirection w:val="btLr"/>
                                </w:pPr>
                                <w:r>
                                  <w:rPr>
                                    <w:rFonts w:ascii="Times New Roman" w:eastAsia="Times New Roman" w:hAnsi="Times New Roman" w:cs="Times New Roman"/>
                                    <w:sz w:val="20"/>
                                  </w:rPr>
                                  <w:t>Especialista financiero</w:t>
                                </w:r>
                              </w:p>
                            </w:txbxContent>
                          </wps:txbx>
                          <wps:bodyPr lIns="6350" tIns="6350" rIns="6350" bIns="6350" anchor="ctr" anchorCtr="0"/>
                        </wps:wsp>
                        <wps:wsp>
                          <wps:cNvPr id="22" name="Rectángulo 22"/>
                          <wps:cNvSpPr/>
                          <wps:spPr>
                            <a:xfrm>
                              <a:off x="3025884" y="2213922"/>
                              <a:ext cx="1558311" cy="779154"/>
                            </a:xfrm>
                            <a:prstGeom prst="rect">
                              <a:avLst/>
                            </a:prstGeom>
                            <a:solidFill>
                              <a:schemeClr val="lt1"/>
                            </a:solidFill>
                            <a:ln w="12700" cap="flat" cmpd="sng">
                              <a:solidFill>
                                <a:srgbClr val="3D4B5F"/>
                              </a:solidFill>
                              <a:prstDash val="solid"/>
                              <a:miter/>
                              <a:headEnd type="none" w="med" len="med"/>
                              <a:tailEnd type="none" w="med" len="med"/>
                            </a:ln>
                          </wps:spPr>
                          <wps:txbx>
                            <w:txbxContent>
                              <w:p w14:paraId="140450D1" w14:textId="77777777" w:rsidR="004A61D6" w:rsidRDefault="004A61D6">
                                <w:pPr>
                                  <w:spacing w:after="0" w:line="240" w:lineRule="auto"/>
                                  <w:textDirection w:val="btLr"/>
                                </w:pPr>
                              </w:p>
                            </w:txbxContent>
                          </wps:txbx>
                          <wps:bodyPr lIns="91425" tIns="91425" rIns="91425" bIns="91425" anchor="ctr" anchorCtr="0"/>
                        </wps:wsp>
                        <wps:wsp>
                          <wps:cNvPr id="23" name="Cuadro de texto 23"/>
                          <wps:cNvSpPr txBox="1"/>
                          <wps:spPr>
                            <a:xfrm>
                              <a:off x="3025884" y="2213922"/>
                              <a:ext cx="1558311" cy="779154"/>
                            </a:xfrm>
                            <a:prstGeom prst="rect">
                              <a:avLst/>
                            </a:prstGeom>
                            <a:noFill/>
                            <a:ln>
                              <a:noFill/>
                            </a:ln>
                          </wps:spPr>
                          <wps:txbx>
                            <w:txbxContent>
                              <w:p w14:paraId="199B5E79" w14:textId="77777777" w:rsidR="004A61D6" w:rsidRDefault="008D1060">
                                <w:pPr>
                                  <w:spacing w:after="0" w:line="215" w:lineRule="auto"/>
                                  <w:jc w:val="center"/>
                                  <w:textDirection w:val="btLr"/>
                                </w:pPr>
                                <w:r>
                                  <w:rPr>
                                    <w:rFonts w:ascii="Times New Roman" w:eastAsia="Times New Roman" w:hAnsi="Times New Roman" w:cs="Times New Roman"/>
                                    <w:sz w:val="16"/>
                                  </w:rPr>
                                  <w:t>Asistente Técnico - Administrativo</w:t>
                                </w:r>
                              </w:p>
                            </w:txbxContent>
                          </wps:txbx>
                          <wps:bodyPr lIns="5075" tIns="5075" rIns="5075" bIns="5075" anchor="ctr" anchorCtr="0"/>
                        </wps:wsp>
                      </wpg:grpSp>
                    </wpg:wgp>
                  </a:graphicData>
                </a:graphic>
              </wp:inline>
            </w:drawing>
          </mc:Choice>
          <mc:Fallback>
            <w:pict>
              <v:group w14:anchorId="6367A2B4" id="Grupo 2" o:spid="_x0000_s1026" style="width:450pt;height:410pt;mso-position-horizontal-relative:char;mso-position-vertical-relative:line" coordsize="57245,52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">
                <v:group id="Grupo 1" o:spid="_x0000_s1027" style="position:absolute;width:57245;height:52070" coordsize="57245,520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rect id="Rectángulo 3" o:spid="_x0000_s1028" style="position:absolute;width:57245;height:520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88x7sIA&#10;AADaAAAADwAAAGRycy9kb3ducmV2LnhtbESPwW7CMBBE70j8g7VIvYHTtEJtiIOgaqWWEwQ+YImX&#10;OGq8TmMX0r+vkZA4jmbmjSZfDrYVZ+p941jB4ywBQVw53XCt4LD/mL6A8AFZY+uYFPyRh2UxHuWY&#10;aXfhHZ3LUIsIYZ+hAhNCl0npK0MW/cx1xNE7ud5iiLKvpe7xEuG2lWmSzKXFhuOCwY7eDFXf5a9V&#10;sH12lL6nfl3W9tUMx/3m6wfnSj1MhtUCRKAh3MO39qdW8ATXK/EGy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zzHuwgAAANoAAAAPAAAAAAAAAAAAAAAAAJgCAABkcnMvZG93&#10;bnJldi54bWxQSwUGAAAAAAQABAD1AAAAhwMAAAAA&#10;" filled="f" stroked="f">
                    <v:textbox inset="2.53958mm,2.53958mm,2.53958mm,2.53958mm">
                      <w:txbxContent>
                        <w:p w14:paraId="43D320E1" w14:textId="77777777" w:rsidR="004A61D6" w:rsidRDefault="004A61D6">
                          <w:pPr>
                            <w:spacing w:after="0" w:line="240" w:lineRule="auto"/>
                            <w:textDirection w:val="btLr"/>
                          </w:pPr>
                        </w:p>
                      </w:txbxContent>
                    </v:textbox>
                  </v:rect>
                  <v:shape id="Forma libre 4" o:spid="_x0000_s1029" style="position:absolute;left:28622;top:18866;width:1636;height:7168;visibility:visible;mso-wrap-style:square;v-text-anchor:middle" coordsize="120000,1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XgxcIA&#10;AADaAAAADwAAAGRycy9kb3ducmV2LnhtbESPQWvCQBSE74L/YXmCN920SJHUTSilpdWTJkJ7fGRf&#10;s6HZt2F3q/HfuwXB4zAz3zCbcrS9OJEPnWMFD8sMBHHjdMetgmP9vliDCBFZY++YFFwoQFlMJxvM&#10;tTvzgU5VbEWCcMhRgYlxyKUMjSGLYekG4uT9OG8xJulbqT2eE9z28jHLnqTFjtOCwYFeDTW/1Z9V&#10;sPvwX5WpffW932dcd29bvRq3Ss1n48sziEhjvIdv7U+tYAX/V9INkMU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NeDFwgAAANoAAAAPAAAAAAAAAAAAAAAAAJgCAABkcnMvZG93&#10;bnJldi54bWxQSwUGAAAAAAQABAD1AAAAhwMAAAAA&#10;" path="m,l,120000r120000,e" filled="f" strokecolor="#3d4b5f" strokeweight="1pt">
                    <v:stroke joinstyle="miter"/>
                    <v:path arrowok="t" o:extrusionok="f" textboxrect="0,0,120000,120000"/>
                  </v:shape>
                  <v:shape id="Forma libre 5" o:spid="_x0000_s1030" style="position:absolute;left:9767;top:40994;width:18855;height:3273;visibility:visible;mso-wrap-style:square;v-text-anchor:middle" coordsize="120000,1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lFXsMA&#10;AADaAAAADwAAAGRycy9kb3ducmV2LnhtbESPQWsCMRSE74L/ITyhNzdraUW2RhFpafWku0J7fGxe&#10;N4ublyVJdfvvTaHgcZiZb5jlerCduJAPrWMFsywHQVw73XKj4FS9TRcgQkTW2DkmBb8UYL0aj5ZY&#10;aHflI13K2IgE4VCgAhNjX0gZakMWQ+Z64uR9O28xJukbqT1eE9x28jHP59Jiy2nBYE9bQ/W5/LEK&#10;9u/+szSVL78Oh5yr9nWnn4adUg+TYfMCItIQ7+H/9odW8Ax/V9INkK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HlFXsMAAADaAAAADwAAAAAAAAAAAAAAAACYAgAAZHJzL2Rv&#10;d25yZXYueG1sUEsFBgAAAAAEAAQA9QAAAIgDAAAAAA==&#10;" path="m120000,r,59999l,59999r,60001e" filled="f" strokecolor="#3d4b5f" strokeweight="1pt">
                    <v:stroke joinstyle="miter"/>
                    <v:path arrowok="t" o:extrusionok="f" textboxrect="0,0,120000,120000"/>
                  </v:shape>
                  <v:shape id="Forma libre 6" o:spid="_x0000_s1031" style="position:absolute;left:28165;top:40994;width:914;height:3284;visibility:visible;mso-wrap-style:square;v-text-anchor:middle" coordsize="120000,1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vbKcIA&#10;AADaAAAADwAAAGRycy9kb3ducmV2LnhtbESPQWvCQBSE70L/w/IKvemmpYikboKUllZPmgj1+Mg+&#10;s8Hs27C71fTfdwXB4zAz3zDLcrS9OJMPnWMFz7MMBHHjdMetgn39OV2ACBFZY++YFPxRgLJ4mCwx&#10;1+7COzpXsRUJwiFHBSbGIZcyNIYshpkbiJN3dN5iTNK3Unu8JLjt5UuWzaXFjtOCwYHeDTWn6tcq&#10;2Hz5n8rUvjpstxnX3cdav45rpZ4ex9UbiEhjvIdv7W+tYA7XK+kGy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q9spwgAAANoAAAAPAAAAAAAAAAAAAAAAAJgCAABkcnMvZG93&#10;bnJldi54bWxQSwUGAAAAAAQABAD1AAAAhwMAAAAA&#10;" path="m60000,r,60204l92290,60204r,59796e" filled="f" strokecolor="#3d4b5f" strokeweight="1pt">
                    <v:stroke joinstyle="miter"/>
                    <v:path arrowok="t" o:extrusionok="f" textboxrect="0,0,120000,120000"/>
                  </v:shape>
                  <v:shape id="Forma libre 7" o:spid="_x0000_s1032" style="position:absolute;left:28622;top:40994;width:18983;height:3209;visibility:visible;mso-wrap-style:square;v-text-anchor:middle" coordsize="120000,1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ssMA&#10;AADaAAAADwAAAGRycy9kb3ducmV2LnhtbESPQWsCMRSE74L/ITyhNzdrKVW2RhFpafWku0J7fGxe&#10;N4ublyVJdfvvTaHgcZiZb5jlerCduJAPrWMFsywHQVw73XKj4FS9TRcgQkTW2DkmBb8UYL0aj5ZY&#10;aHflI13K2IgE4VCgAhNjX0gZakMWQ+Z64uR9O28xJukbqT1eE9x28jHPn6XFltOCwZ62hupz+WMV&#10;7N/9Z2kqX34dDjlX7etOPw07pR4mw+YFRKQh3sP/7Q+tYA5/V9INkK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d+ssMAAADaAAAADwAAAAAAAAAAAAAAAACYAgAAZHJzL2Rv&#10;d25yZXYueG1sUEsFBgAAAAAEAAQA9QAAAIgDAAAAAA==&#10;" path="m,l,58812r120000,l120000,120000e" filled="f" strokecolor="#3d4b5f" strokeweight="1pt">
                    <v:stroke joinstyle="miter"/>
                    <v:path arrowok="t" o:extrusionok="f" textboxrect="0,0,120000,120000"/>
                  </v:shape>
                  <v:shape id="Forma libre 8" o:spid="_x0000_s1033" style="position:absolute;left:28165;top:18866;width:914;height:14337;visibility:visible;mso-wrap-style:square;v-text-anchor:middle" coordsize="120000,1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jqwMAA&#10;AADaAAAADwAAAGRycy9kb3ducmV2LnhtbERPz2vCMBS+D/wfwhN2W9ONIaMaiwxl6sm1gjs+mrem&#10;2LyUJNbuv18Ogx0/vt+rcrK9GMmHzrGC5ywHQdw43XGr4Fzvnt5AhIissXdMCn4oQLmePayw0O7O&#10;nzRWsRUphEOBCkyMQyFlaAxZDJkbiBP37bzFmKBvpfZ4T+G2ly95vpAWO04NBgd6N9Rcq5tVcPzw&#10;l8rUvvo6nXKuu+1Bv04HpR7n02YJItIU/8V/7r1WkLamK+kGyPU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njqwMAAAADaAAAADwAAAAAAAAAAAAAAAACYAgAAZHJzL2Rvd25y&#10;ZXYueG1sUEsFBgAAAAAEAAQA9QAAAIUDAAAAAA==&#10;" path="m60000,r,120000e" filled="f" strokecolor="#3d4b5f" strokeweight="1pt">
                    <v:stroke joinstyle="miter"/>
                    <v:path arrowok="t" o:extrusionok="f" textboxrect="0,0,120000,120000"/>
                  </v:shape>
                  <v:shape id="Forma libre 9" o:spid="_x0000_s1034" style="position:absolute;left:28165;top:7802;width:914;height:3273;visibility:visible;mso-wrap-style:square;v-text-anchor:middle" coordsize="120000,1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d73cMA&#10;AADaAAAADwAAAGRycy9kb3ducmV2LnhtbESPzW7CMBCE70h9B2uRuIFDD0BDHASV+scBqcADLPGS&#10;RMTr1HZD+vY1EhLH0cx8o8lWvWlER87XlhVMJwkI4sLqmksFx8PbeAHCB2SNjWVS8EceVvnTIMNU&#10;2yt/U7cPpYgQ9ikqqEJoUyl9UZFBP7EtcfTO1hkMUbpSaofXCDeNfE6SmTRYc1yosKXXiorL/tco&#10;8Hicf1m9KHfvH6ft4eQ2859uo9Ro2K+XIAL14RG+tz+1ghe4XYk3QO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0d73cMAAADaAAAADwAAAAAAAAAAAAAAAACYAgAAZHJzL2Rv&#10;d25yZXYueG1sUEsFBgAAAAAEAAQA9QAAAIgDAAAAAA==&#10;" path="m60000,r,120000e" filled="f" strokecolor="#354254" strokeweight="1pt">
                    <v:stroke joinstyle="miter"/>
                    <v:path arrowok="t" o:extrusionok="f" textboxrect="0,0,120000,120000"/>
                  </v:shape>
                  <v:rect id="Rectángulo 10" o:spid="_x0000_s1035" style="position:absolute;left:20831;top:11;width:15583;height:77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6S8UA&#10;AADbAAAADwAAAGRycy9kb3ducmV2LnhtbESP3WrDMAyF7wd9B6PC7lZ7G4yR1S37hY1Bm3Z7ADXW&#10;krBYDrbbJG8/XQx6J3GOzvm0XI++UyeKqQ1s4XphQBFXwbVcW/j+eru6B5UyssMuMFmYKMF6NbtY&#10;YuHCwDs67XOtJIRTgRaanPtC61Q15DEtQk8s2k+IHrOssdYu4iDhvtM3xtxpjy1LQ4M9PTdU/e6P&#10;3sLGDK78PL68fkxP8XB72JbTxpTWXs7HxwdQmcZ8Nv9fvzvBF3r5RQbQq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5vpLxQAAANsAAAAPAAAAAAAAAAAAAAAAAJgCAABkcnMv&#10;ZG93bnJldi54bWxQSwUGAAAAAAQABAD1AAAAigMAAAAA&#10;" fillcolor="white [3201]" strokecolor="#3d4b5f" strokeweight="1pt">
                    <v:textbox inset="2.53958mm,2.53958mm,2.53958mm,2.53958mm">
                      <w:txbxContent>
                        <w:p w14:paraId="63D54DFD" w14:textId="77777777" w:rsidR="004A61D6" w:rsidRDefault="004A61D6">
                          <w:pPr>
                            <w:spacing w:after="0" w:line="240" w:lineRule="auto"/>
                            <w:textDirection w:val="btLr"/>
                          </w:pPr>
                        </w:p>
                      </w:txbxContent>
                    </v:textbox>
                  </v:rect>
                  <v:shapetype id="_x0000_t202" coordsize="21600,21600" o:spt="202" path="m,l,21600r21600,l21600,xe">
                    <v:stroke joinstyle="miter"/>
                    <v:path gradientshapeok="t" o:connecttype="rect"/>
                  </v:shapetype>
                  <v:shape id="Cuadro de texto 11" o:spid="_x0000_s1036" type="#_x0000_t202" style="position:absolute;left:20831;top:11;width:15583;height:77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7EHcIA&#10;AADbAAAADwAAAGRycy9kb3ducmV2LnhtbERPS2sCMRC+F/ofwhS81axSpK5G8dFSj3UtFG/DZky2&#10;3UyWTdTVX28KBW/z8T1nOu9cLU7UhsqzgkE/A0Fcel2xUfC1e39+BREissbaMym4UID57PFhirn2&#10;Z97SqYhGpBAOOSqwMTa5lKG05DD0fUOcuINvHcYEWyN1i+cU7mo5zLKRdFhxarDY0MpS+VscnYLr&#10;x2Vlv4vq87D82Y9f7JtZLtZGqd5Tt5iAiNTFu/jfvdFp/gD+fkkHyN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TsQdwgAAANsAAAAPAAAAAAAAAAAAAAAAAJgCAABkcnMvZG93&#10;bnJldi54bWxQSwUGAAAAAAQABAD1AAAAhwMAAAAA&#10;" filled="f" stroked="f">
                    <v:textbox inset=".14097mm,.14097mm,.14097mm,.14097mm">
                      <w:txbxContent>
                        <w:p w14:paraId="5677110E" w14:textId="77777777" w:rsidR="004A61D6" w:rsidRDefault="008D1060">
                          <w:pPr>
                            <w:spacing w:after="0" w:line="215" w:lineRule="auto"/>
                            <w:jc w:val="center"/>
                            <w:textDirection w:val="btLr"/>
                          </w:pPr>
                          <w:r>
                            <w:rPr>
                              <w:rFonts w:ascii="Times New Roman" w:eastAsia="Times New Roman" w:hAnsi="Times New Roman" w:cs="Times New Roman"/>
                              <w:sz w:val="16"/>
                            </w:rPr>
                            <w:t>Dirección Técnica INDEC</w:t>
                          </w:r>
                        </w:p>
                      </w:txbxContent>
                    </v:textbox>
                  </v:shape>
                  <v:rect id="Rectángulo 12" o:spid="_x0000_s1037" style="position:absolute;left:20831;top:11075;width:15583;height:77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jBp8IA&#10;AADbAAAADwAAAGRycy9kb3ducmV2LnhtbERP3WrCMBS+H/gO4Qi7m8kcjFGN4nSDjYHr1Ac4Nse2&#10;2JyUJNr27ZfBwLvz8f2e+bK3jbiSD7VjDY8TBYK4cKbmUsNh//7wAiJEZIONY9IwUIDlYnQ3x8y4&#10;jn/ououlSCEcMtRQxdhmUoaiIoth4lrixJ2ctxgT9KU0HrsUbhs5VepZWqw5NVTY0rqi4ry7WA1b&#10;1Zn867J5+xxe/fHp+J0PW5VrfT/uVzMQkfp4E/+7P0yaP4W/X9IBcvE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eMGnwgAAANsAAAAPAAAAAAAAAAAAAAAAAJgCAABkcnMvZG93&#10;bnJldi54bWxQSwUGAAAAAAQABAD1AAAAhwMAAAAA&#10;" fillcolor="white [3201]" strokecolor="#3d4b5f" strokeweight="1pt">
                    <v:textbox inset="2.53958mm,2.53958mm,2.53958mm,2.53958mm">
                      <w:txbxContent>
                        <w:p w14:paraId="25CC6825" w14:textId="77777777" w:rsidR="004A61D6" w:rsidRDefault="004A61D6">
                          <w:pPr>
                            <w:spacing w:after="0" w:line="240" w:lineRule="auto"/>
                            <w:textDirection w:val="btLr"/>
                          </w:pPr>
                        </w:p>
                      </w:txbxContent>
                    </v:textbox>
                  </v:rect>
                  <v:shape id="Cuadro de texto 13" o:spid="_x0000_s1038" type="#_x0000_t202" style="position:absolute;left:20831;top:11075;width:15583;height:77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D/8cMA&#10;AADbAAAADwAAAGRycy9kb3ducmV2LnhtbERPTWsCMRC9C/6HMAVvNdtaSrs1ilqLHtttQbwNmzHZ&#10;upksm6irv94UCt7m8T5nPO1cLY7UhsqzgodhBoK49Lpio+Dn++P+BUSIyBprz6TgTAGmk35vjLn2&#10;J/6iYxGNSCEcclRgY2xyKUNpyWEY+oY4cTvfOowJtkbqFk8p3NXyMcuepcOKU4PFhhaWyn1xcAou&#10;q/PCborqczf/3b4+2aWZz96NUoO7bvYGIlIXb+J/91qn+SP4+yUdIC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dD/8cMAAADbAAAADwAAAAAAAAAAAAAAAACYAgAAZHJzL2Rv&#10;d25yZXYueG1sUEsFBgAAAAAEAAQA9QAAAIgDAAAAAA==&#10;" filled="f" stroked="f">
                    <v:textbox inset=".14097mm,.14097mm,.14097mm,.14097mm">
                      <w:txbxContent>
                        <w:p w14:paraId="57B9CF78" w14:textId="77777777" w:rsidR="004A61D6" w:rsidRDefault="008D1060">
                          <w:pPr>
                            <w:spacing w:after="0" w:line="215" w:lineRule="auto"/>
                            <w:jc w:val="center"/>
                            <w:textDirection w:val="btLr"/>
                          </w:pPr>
                          <w:r>
                            <w:rPr>
                              <w:rFonts w:ascii="Times New Roman" w:eastAsia="Times New Roman" w:hAnsi="Times New Roman" w:cs="Times New Roman"/>
                              <w:b/>
                              <w:sz w:val="16"/>
                            </w:rPr>
                            <w:t>UNIDAD EJECUTORA DEL PROYECTO</w:t>
                          </w:r>
                        </w:p>
                        <w:p w14:paraId="0E590CEF" w14:textId="77777777" w:rsidR="004A61D6" w:rsidRDefault="008D1060">
                          <w:pPr>
                            <w:spacing w:before="55" w:after="0" w:line="215" w:lineRule="auto"/>
                            <w:jc w:val="center"/>
                            <w:textDirection w:val="btLr"/>
                          </w:pPr>
                          <w:r>
                            <w:rPr>
                              <w:rFonts w:ascii="Times New Roman" w:eastAsia="Times New Roman" w:hAnsi="Times New Roman" w:cs="Times New Roman"/>
                              <w:b/>
                              <w:sz w:val="16"/>
                            </w:rPr>
                            <w:t>Coordinador General del Programa</w:t>
                          </w:r>
                        </w:p>
                      </w:txbxContent>
                    </v:textbox>
                  </v:shape>
                  <v:rect id="Rectángulo 14" o:spid="_x0000_s1039" style="position:absolute;left:20831;top:33203;width:15583;height:77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38SMMA&#10;AADbAAAADwAAAGRycy9kb3ducmV2LnhtbERPyWrDMBC9F/oPYgq5NVIXSnGihHQJtARSZ/mAiTWx&#10;Ta2RkZTY/vsqEOhtHm+d6by3jTiTD7VjDQ9jBYK4cKbmUsN+t7x/BREissHGMWkYKMB8dnszxcy4&#10;jjd03sZSpBAOGWqoYmwzKUNRkcUwdi1x4o7OW4wJ+lIaj10Kt418VOpFWqw5NVTY0ntFxe/2ZDWs&#10;VWfy1enj83t484enw08+rFWu9eiuX0xAROrjv/jq/jJp/jNcfkkHyN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N38SMMAAADbAAAADwAAAAAAAAAAAAAAAACYAgAAZHJzL2Rv&#10;d25yZXYueG1sUEsFBgAAAAAEAAQA9QAAAIgDAAAAAA==&#10;" fillcolor="white [3201]" strokecolor="#3d4b5f" strokeweight="1pt">
                    <v:textbox inset="2.53958mm,2.53958mm,2.53958mm,2.53958mm">
                      <w:txbxContent>
                        <w:p w14:paraId="2347F078" w14:textId="77777777" w:rsidR="004A61D6" w:rsidRDefault="004A61D6">
                          <w:pPr>
                            <w:spacing w:after="0" w:line="240" w:lineRule="auto"/>
                            <w:textDirection w:val="btLr"/>
                          </w:pPr>
                        </w:p>
                      </w:txbxContent>
                    </v:textbox>
                  </v:rect>
                  <v:shape id="Cuadro de texto 15" o:spid="_x0000_s1040" type="#_x0000_t202" style="position:absolute;left:20831;top:33203;width:15583;height:77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XCHsMA&#10;AADbAAAADwAAAGRycy9kb3ducmV2LnhtbERPTWsCMRC9C/6HMAVvNdtiS7s1ilqLHtttQbwNmzHZ&#10;upksm6irv94UCt7m8T5nPO1cLY7UhsqzgodhBoK49Lpio+Dn++P+BUSIyBprz6TgTAGmk35vjLn2&#10;J/6iYxGNSCEcclRgY2xyKUNpyWEY+oY4cTvfOowJtkbqFk8p3NXyMcuepcOKU4PFhhaWyn1xcAou&#10;q/PCborqczf/3b6O7NLMZ+9GqcFdN3sDEamLN/G/e63T/Cf4+yUdIC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XXCHsMAAADbAAAADwAAAAAAAAAAAAAAAACYAgAAZHJzL2Rv&#10;d25yZXYueG1sUEsFBgAAAAAEAAQA9QAAAIgDAAAAAA==&#10;" filled="f" stroked="f">
                    <v:textbox inset=".14097mm,.14097mm,.14097mm,.14097mm">
                      <w:txbxContent>
                        <w:p w14:paraId="647B5475" w14:textId="77777777" w:rsidR="004A61D6" w:rsidRDefault="008D1060">
                          <w:pPr>
                            <w:spacing w:after="0" w:line="215" w:lineRule="auto"/>
                            <w:jc w:val="center"/>
                            <w:textDirection w:val="btLr"/>
                          </w:pPr>
                          <w:r>
                            <w:rPr>
                              <w:rFonts w:ascii="Times New Roman" w:eastAsia="Times New Roman" w:hAnsi="Times New Roman" w:cs="Times New Roman"/>
                              <w:sz w:val="16"/>
                            </w:rPr>
                            <w:t>Especialista de Monitoreo y evaluación</w:t>
                          </w:r>
                        </w:p>
                      </w:txbxContent>
                    </v:textbox>
                  </v:shape>
                  <v:rect id="Rectángulo 16" o:spid="_x0000_s1041" style="position:absolute;left:39813;top:44203;width:15583;height:77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PHpMIA&#10;AADbAAAADwAAAGRycy9kb3ducmV2LnhtbERP3WrCMBS+H+wdwhnsbiZOkNEZZW4TJgOtzgc4Nse2&#10;rDkpSbTt25vBwLvz8f2e2aK3jbiQD7VjDeORAkFcOFNzqeHws3p6AREissHGMWkYKMBifn83w8y4&#10;jnd02cdSpBAOGWqoYmwzKUNRkcUwci1x4k7OW4wJ+lIaj10Kt418VmoqLdacGips6b2i4nd/tho2&#10;qjP59/njcz0s/XFy3ObDRuVaPz70b68gIvXxJv53f5k0fwp/v6QD5Pw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Q8ekwgAAANsAAAAPAAAAAAAAAAAAAAAAAJgCAABkcnMvZG93&#10;bnJldi54bWxQSwUGAAAAAAQABAD1AAAAhwMAAAAA&#10;" fillcolor="white [3201]" strokecolor="#3d4b5f" strokeweight="1pt">
                    <v:textbox inset="2.53958mm,2.53958mm,2.53958mm,2.53958mm">
                      <w:txbxContent>
                        <w:p w14:paraId="17E7145B" w14:textId="77777777" w:rsidR="004A61D6" w:rsidRDefault="004A61D6">
                          <w:pPr>
                            <w:spacing w:after="0" w:line="240" w:lineRule="auto"/>
                            <w:textDirection w:val="btLr"/>
                          </w:pPr>
                        </w:p>
                      </w:txbxContent>
                    </v:textbox>
                  </v:rect>
                  <v:shape id="Cuadro de texto 17" o:spid="_x0000_s1042" type="#_x0000_t202" style="position:absolute;left:39813;top:44203;width:15583;height:77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v58sMA&#10;AADbAAAADwAAAGRycy9kb3ducmV2LnhtbERPS2sCMRC+C/6HMAVvNdsifWyNotaix3ZbEG/DZky2&#10;bibLJurqrzeFgrf5+J4znnauFkdqQ+VZwcMwA0Fcel2xUfDz/XH/AiJEZI21Z1JwpgDTSb83xlz7&#10;E3/RsYhGpBAOOSqwMTa5lKG05DAMfUOcuJ1vHcYEWyN1i6cU7mr5mGVP0mHFqcFiQwtL5b44OAWX&#10;1XlhN0X1uZv/bl9Hdmnms3ej1OCum72BiNTFm/jfvdZp/jP8/ZIOkJM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uv58sMAAADbAAAADwAAAAAAAAAAAAAAAACYAgAAZHJzL2Rv&#10;d25yZXYueG1sUEsFBgAAAAAEAAQA9QAAAIgDAAAAAA==&#10;" filled="f" stroked="f">
                    <v:textbox inset=".14097mm,.14097mm,.14097mm,.14097mm">
                      <w:txbxContent>
                        <w:p w14:paraId="2883961B" w14:textId="77777777" w:rsidR="004A61D6" w:rsidRDefault="008D1060">
                          <w:pPr>
                            <w:spacing w:after="0" w:line="215" w:lineRule="auto"/>
                            <w:jc w:val="center"/>
                            <w:textDirection w:val="btLr"/>
                          </w:pPr>
                          <w:proofErr w:type="spellStart"/>
                          <w:r>
                            <w:rPr>
                              <w:rFonts w:ascii="Times New Roman" w:eastAsia="Times New Roman" w:hAnsi="Times New Roman" w:cs="Times New Roman"/>
                              <w:sz w:val="16"/>
                            </w:rPr>
                            <w:t>Especilista</w:t>
                          </w:r>
                          <w:proofErr w:type="spellEnd"/>
                          <w:r>
                            <w:rPr>
                              <w:rFonts w:ascii="Times New Roman" w:eastAsia="Times New Roman" w:hAnsi="Times New Roman" w:cs="Times New Roman"/>
                              <w:sz w:val="16"/>
                            </w:rPr>
                            <w:t xml:space="preserve"> de adquisiciones</w:t>
                          </w:r>
                        </w:p>
                      </w:txbxContent>
                    </v:textbox>
                  </v:shape>
                  <v:rect id="Rectángulo 18" o:spid="_x0000_s1043" style="position:absolute;left:21077;top:44278;width:15583;height:77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D2TcUA&#10;AADbAAAADwAAAGRycy9kb3ducmV2LnhtbESP3WrDMAyF7wd9B6PC7lZ7G4yR1S37hY1Bm3Z7ADXW&#10;krBYDrbbJG8/XQx6J3GOzvm0XI++UyeKqQ1s4XphQBFXwbVcW/j+eru6B5UyssMuMFmYKMF6NbtY&#10;YuHCwDs67XOtJIRTgRaanPtC61Q15DEtQk8s2k+IHrOssdYu4iDhvtM3xtxpjy1LQ4M9PTdU/e6P&#10;3sLGDK78PL68fkxP8XB72JbTxpTWXs7HxwdQmcZ8Nv9fvzvBF1j5RQbQq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kPZNxQAAANsAAAAPAAAAAAAAAAAAAAAAAJgCAABkcnMv&#10;ZG93bnJldi54bWxQSwUGAAAAAAQABAD1AAAAigMAAAAA&#10;" fillcolor="white [3201]" strokecolor="#3d4b5f" strokeweight="1pt">
                    <v:textbox inset="2.53958mm,2.53958mm,2.53958mm,2.53958mm">
                      <w:txbxContent>
                        <w:p w14:paraId="4D19F9BB" w14:textId="77777777" w:rsidR="004A61D6" w:rsidRDefault="004A61D6">
                          <w:pPr>
                            <w:spacing w:after="0" w:line="240" w:lineRule="auto"/>
                            <w:textDirection w:val="btLr"/>
                          </w:pPr>
                        </w:p>
                      </w:txbxContent>
                    </v:textbox>
                  </v:rect>
                  <v:shape id="Cuadro de texto 19" o:spid="_x0000_s1044" type="#_x0000_t202" style="position:absolute;left:21077;top:44278;width:15583;height:77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jIG8IA&#10;AADbAAAADwAAAGRycy9kb3ducmV2LnhtbERPS2sCMRC+F/ofwhS81WylSN0axUdLPdZVEG/DZky2&#10;3UyWTdTVX28KBW/z8T1nPO1cLU7Uhsqzgpd+BoK49Lpio2C7+Xx+AxEissbaMym4UIDp5PFhjLn2&#10;Z17TqYhGpBAOOSqwMTa5lKG05DD0fUOcuINvHcYEWyN1i+cU7mo5yLKhdFhxarDY0MJS+VscnYLr&#10;12Vhd0X1fZj/7Eev9sPMZ0ujVO+pm72DiNTFu/jfvdJp/gj+fkkHyM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OMgbwgAAANsAAAAPAAAAAAAAAAAAAAAAAJgCAABkcnMvZG93&#10;bnJldi54bWxQSwUGAAAAAAQABAD1AAAAhwMAAAAA&#10;" filled="f" stroked="f">
                    <v:textbox inset=".14097mm,.14097mm,.14097mm,.14097mm">
                      <w:txbxContent>
                        <w:p w14:paraId="0A22C167" w14:textId="77777777" w:rsidR="004A61D6" w:rsidRDefault="008D1060">
                          <w:pPr>
                            <w:spacing w:after="0" w:line="215" w:lineRule="auto"/>
                            <w:jc w:val="center"/>
                            <w:textDirection w:val="btLr"/>
                          </w:pPr>
                          <w:r>
                            <w:rPr>
                              <w:sz w:val="16"/>
                            </w:rPr>
                            <w:t>Responsables gestión de componentes</w:t>
                          </w:r>
                        </w:p>
                      </w:txbxContent>
                    </v:textbox>
                  </v:shape>
                  <v:rect id="Rectángulo 20" o:spid="_x0000_s1045" style="position:absolute;left:1975;top:44267;width:15583;height:77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ow9sEA&#10;AADbAAAADwAAAGRycy9kb3ducmV2LnhtbERP3WrCMBS+H/gO4Qx2N5M5GNIZxamDDcF16gMcm2Nb&#10;1pyUJNr27c2FsMuP73+26G0jruRD7VjDy1iBIC6cqbnUcDx8Pk9BhIhssHFMGgYKsJiPHmaYGdfx&#10;L133sRQphEOGGqoY20zKUFRkMYxdS5y4s/MWY4K+lMZjl8JtIydKvUmLNaeGCltaVVT87S9Ww051&#10;Jt9e1pvv4cOfXk8/+bBTudZPj/3yHUSkPv6L7+4vo2GS1qcv6QfI+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GKMPbBAAAA2wAAAA8AAAAAAAAAAAAAAAAAmAIAAGRycy9kb3du&#10;cmV2LnhtbFBLBQYAAAAABAAEAPUAAACGAwAAAAA=&#10;" fillcolor="white [3201]" strokecolor="#3d4b5f" strokeweight="1pt">
                    <v:textbox inset="2.53958mm,2.53958mm,2.53958mm,2.53958mm">
                      <w:txbxContent>
                        <w:p w14:paraId="3F9E75D4" w14:textId="77777777" w:rsidR="004A61D6" w:rsidRDefault="004A61D6">
                          <w:pPr>
                            <w:spacing w:after="0" w:line="240" w:lineRule="auto"/>
                            <w:textDirection w:val="btLr"/>
                          </w:pPr>
                        </w:p>
                      </w:txbxContent>
                    </v:textbox>
                  </v:rect>
                  <v:shape id="Cuadro de texto 21" o:spid="_x0000_s1046" type="#_x0000_t202" style="position:absolute;left:1975;top:44267;width:15583;height:77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yqWMIA&#10;AADbAAAADwAAAGRycy9kb3ducmV2LnhtbESP3YrCMBSE7xd8h3AE79ZUV3alGkVXFK8WVn2AQ3P6&#10;Q5uTkkRb394IgpfDzHzDLNe9acSNnK8sK5iMExDEmdUVFwou5/3nHIQPyBoby6TgTh7Wq8HHElNt&#10;O/6n2ykUIkLYp6igDKFNpfRZSQb92LbE0cutMxiidIXUDrsIN42cJsm3NFhxXCixpd+Ssvp0NQqu&#10;s+5rv0su252rN7NDbfOf/C9XajTsNwsQgfrwDr/aR61gOoHnl/gD5O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XKpYwgAAANsAAAAPAAAAAAAAAAAAAAAAAJgCAABkcnMvZG93&#10;bnJldi54bWxQSwUGAAAAAAQABAD1AAAAhwMAAAAA&#10;" filled="f" stroked="f">
                    <v:textbox inset=".5pt,.5pt,.5pt,.5pt">
                      <w:txbxContent>
                        <w:p w14:paraId="52BEFBF5" w14:textId="77777777" w:rsidR="004A61D6" w:rsidRDefault="008D1060">
                          <w:pPr>
                            <w:spacing w:after="0" w:line="215" w:lineRule="auto"/>
                            <w:jc w:val="center"/>
                            <w:textDirection w:val="btLr"/>
                          </w:pPr>
                          <w:r>
                            <w:rPr>
                              <w:rFonts w:ascii="Times New Roman" w:eastAsia="Times New Roman" w:hAnsi="Times New Roman" w:cs="Times New Roman"/>
                              <w:sz w:val="20"/>
                            </w:rPr>
                            <w:t>Especialista financiero</w:t>
                          </w:r>
                        </w:p>
                      </w:txbxContent>
                    </v:textbox>
                  </v:shape>
                  <v:rect id="Rectángulo 22" o:spid="_x0000_s1047" style="position:absolute;left:30258;top:22139;width:15583;height:77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QLGsUA&#10;AADbAAAADwAAAGRycy9kb3ducmV2LnhtbESPUUvDMBSF3wf+h3CFvW2JHYjUZUM3BWUw6/QH3DXX&#10;ttjclCRb239vBsIeD+ec73CW68G24kw+NI413M0VCOLSmYYrDd9fr7MHECEiG2wdk4aRAqxXN5Ml&#10;5sb1/EnnQ6xEgnDIUUMdY5dLGcqaLIa564iT9+O8xZikr6Tx2Ce4bWWm1L202HBaqLGjTU3l7+Fk&#10;NexVb4rdafvyPj774+L4UYx7VWg9vR2eHkFEGuI1/N9+MxqyDC5f0g+Qq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AsaxQAAANsAAAAPAAAAAAAAAAAAAAAAAJgCAABkcnMv&#10;ZG93bnJldi54bWxQSwUGAAAAAAQABAD1AAAAigMAAAAA&#10;" fillcolor="white [3201]" strokecolor="#3d4b5f" strokeweight="1pt">
                    <v:textbox inset="2.53958mm,2.53958mm,2.53958mm,2.53958mm">
                      <w:txbxContent>
                        <w:p w14:paraId="140450D1" w14:textId="77777777" w:rsidR="004A61D6" w:rsidRDefault="004A61D6">
                          <w:pPr>
                            <w:spacing w:after="0" w:line="240" w:lineRule="auto"/>
                            <w:textDirection w:val="btLr"/>
                          </w:pPr>
                        </w:p>
                      </w:txbxContent>
                    </v:textbox>
                  </v:rect>
                  <v:shape id="Cuadro de texto 23" o:spid="_x0000_s1048" type="#_x0000_t202" style="position:absolute;left:30258;top:22139;width:15583;height:77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w1TMUA&#10;AADbAAAADwAAAGRycy9kb3ducmV2LnhtbESPT2sCMRTE74LfITyht5rVlqJbo/inpT3qWii9PTbP&#10;ZHXzsmxSXfvpm0LB4zAzv2Fmi87V4kxtqDwrGA0zEMSl1xUbBR/71/sJiBCRNdaeScGVAizm/d4M&#10;c+0vvKNzEY1IEA45KrAxNrmUobTkMAx9Q5y8g28dxiRbI3WLlwR3tRxn2ZN0WHFasNjQ2lJ5Kr6d&#10;gp+369p+FtX2sDp+TR/ti1ktN0apu0G3fAYRqYu38H/7XSsYP8Dfl/QD5P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vDVMxQAAANsAAAAPAAAAAAAAAAAAAAAAAJgCAABkcnMv&#10;ZG93bnJldi54bWxQSwUGAAAAAAQABAD1AAAAigMAAAAA&#10;" filled="f" stroked="f">
                    <v:textbox inset=".14097mm,.14097mm,.14097mm,.14097mm">
                      <w:txbxContent>
                        <w:p w14:paraId="199B5E79" w14:textId="77777777" w:rsidR="004A61D6" w:rsidRDefault="008D1060">
                          <w:pPr>
                            <w:spacing w:after="0" w:line="215" w:lineRule="auto"/>
                            <w:jc w:val="center"/>
                            <w:textDirection w:val="btLr"/>
                          </w:pPr>
                          <w:r>
                            <w:rPr>
                              <w:rFonts w:ascii="Times New Roman" w:eastAsia="Times New Roman" w:hAnsi="Times New Roman" w:cs="Times New Roman"/>
                              <w:sz w:val="16"/>
                            </w:rPr>
                            <w:t>Asistente Técnico - Administrativo</w:t>
                          </w:r>
                        </w:p>
                      </w:txbxContent>
                    </v:textbox>
                  </v:shape>
                </v:group>
                <w10:anchorlock/>
              </v:group>
            </w:pict>
          </mc:Fallback>
        </mc:AlternateContent>
      </w:r>
    </w:p>
    <w:p w14:paraId="68B20E81" w14:textId="77777777" w:rsidR="004A61D6" w:rsidRPr="00E14F80" w:rsidRDefault="004A61D6">
      <w:pPr>
        <w:spacing w:after="0" w:line="240" w:lineRule="auto"/>
        <w:jc w:val="both"/>
        <w:rPr>
          <w:rFonts w:ascii="Arial" w:hAnsi="Arial" w:cs="Arial"/>
          <w:color w:val="auto"/>
        </w:rPr>
      </w:pPr>
    </w:p>
    <w:p w14:paraId="11E34CA6" w14:textId="77777777" w:rsidR="004A61D6" w:rsidRPr="00E14F80" w:rsidRDefault="008D1060">
      <w:pPr>
        <w:numPr>
          <w:ilvl w:val="1"/>
          <w:numId w:val="6"/>
        </w:numPr>
        <w:spacing w:after="0" w:line="240" w:lineRule="auto"/>
        <w:ind w:hanging="720"/>
        <w:contextualSpacing/>
        <w:jc w:val="both"/>
        <w:rPr>
          <w:rFonts w:ascii="Arial" w:hAnsi="Arial" w:cs="Arial"/>
          <w:color w:val="auto"/>
        </w:rPr>
      </w:pPr>
      <w:r w:rsidRPr="00E14F80">
        <w:rPr>
          <w:rFonts w:ascii="Arial" w:hAnsi="Arial" w:cs="Arial"/>
          <w:color w:val="auto"/>
        </w:rPr>
        <w:t>La ilustración 1, muestra la UEP en la estructura orgánica del INDEC, como una unidad adscrita a la Dirección Técnica. La UEP, actúa como una unidad burbuja para la ejecución del Programa y se apoya en otras áreas (Direcciones) de la institución, que actúan como unidades de apoyo para la Ejecución del Programa. La UEP responde a la Dirección General y Técnica del INDEC por los productos y resultados del Programa.</w:t>
      </w:r>
    </w:p>
    <w:p w14:paraId="5800315A" w14:textId="77777777" w:rsidR="004A61D6" w:rsidRPr="00E14F80" w:rsidRDefault="004A61D6">
      <w:pPr>
        <w:spacing w:after="0" w:line="240" w:lineRule="auto"/>
        <w:ind w:left="720"/>
        <w:jc w:val="both"/>
        <w:rPr>
          <w:rFonts w:ascii="Arial" w:hAnsi="Arial" w:cs="Arial"/>
          <w:color w:val="auto"/>
        </w:rPr>
      </w:pPr>
    </w:p>
    <w:p w14:paraId="1A723A9D" w14:textId="77777777" w:rsidR="004A61D6" w:rsidRPr="00E14F80" w:rsidRDefault="008D1060">
      <w:pPr>
        <w:numPr>
          <w:ilvl w:val="1"/>
          <w:numId w:val="6"/>
        </w:numPr>
        <w:spacing w:after="0" w:line="240" w:lineRule="auto"/>
        <w:ind w:hanging="720"/>
        <w:contextualSpacing/>
        <w:jc w:val="both"/>
        <w:rPr>
          <w:rFonts w:ascii="Arial" w:hAnsi="Arial" w:cs="Arial"/>
          <w:color w:val="auto"/>
        </w:rPr>
      </w:pPr>
      <w:r w:rsidRPr="00E14F80">
        <w:rPr>
          <w:rFonts w:ascii="Arial" w:hAnsi="Arial" w:cs="Arial"/>
          <w:color w:val="auto"/>
        </w:rPr>
        <w:t xml:space="preserve">La contratación de los miembros la UEP se lo realizará por solicitud del Coordinador </w:t>
      </w:r>
      <w:r w:rsidRPr="00E14F80">
        <w:rPr>
          <w:rFonts w:ascii="Arial" w:hAnsi="Arial" w:cs="Arial"/>
          <w:color w:val="auto"/>
        </w:rPr>
        <w:lastRenderedPageBreak/>
        <w:t>General del Programa a la Dirección de Recursos Humanos del INDEC, quien será responsable de la selección y contratación de acuerdo al PROSIP o a las Políticas para la Selección y Contratación de Consultores Financiados por el BID (GN-2350-9), vigentes y/o sus modificatorias posteriores cuando corresponda, en cuyo caso se solicitará su aprobación a la Dirección Técnica del INDEC o lo realizará directamente con el Banco.</w:t>
      </w:r>
    </w:p>
    <w:p w14:paraId="2B3F689C" w14:textId="77777777" w:rsidR="004A61D6" w:rsidRPr="00E14F80" w:rsidRDefault="004A61D6">
      <w:pPr>
        <w:ind w:left="720"/>
        <w:rPr>
          <w:rFonts w:ascii="Arial" w:hAnsi="Arial" w:cs="Arial"/>
          <w:color w:val="auto"/>
        </w:rPr>
      </w:pPr>
    </w:p>
    <w:p w14:paraId="3A9CFEC4" w14:textId="77777777" w:rsidR="004A61D6" w:rsidRPr="00E14F80" w:rsidRDefault="008D1060">
      <w:pPr>
        <w:pStyle w:val="Heading2"/>
        <w:numPr>
          <w:ilvl w:val="0"/>
          <w:numId w:val="3"/>
        </w:numPr>
        <w:spacing w:before="120" w:line="240" w:lineRule="auto"/>
        <w:ind w:hanging="360"/>
        <w:jc w:val="both"/>
        <w:rPr>
          <w:rFonts w:ascii="Arial" w:eastAsia="Calibri" w:hAnsi="Arial" w:cs="Arial"/>
          <w:b/>
          <w:color w:val="auto"/>
          <w:sz w:val="22"/>
          <w:szCs w:val="22"/>
        </w:rPr>
      </w:pPr>
      <w:bookmarkStart w:id="19" w:name="_Toc483357474"/>
      <w:r w:rsidRPr="00E14F80">
        <w:rPr>
          <w:rFonts w:ascii="Arial" w:eastAsia="Calibri" w:hAnsi="Arial" w:cs="Arial"/>
          <w:b/>
          <w:color w:val="auto"/>
          <w:sz w:val="22"/>
          <w:szCs w:val="22"/>
        </w:rPr>
        <w:t>Perfiles básicos del equipo de la UEP</w:t>
      </w:r>
      <w:bookmarkEnd w:id="19"/>
    </w:p>
    <w:p w14:paraId="33E673BB" w14:textId="77777777" w:rsidR="004A61D6" w:rsidRPr="00E14F80" w:rsidRDefault="004A61D6">
      <w:pPr>
        <w:spacing w:after="120" w:line="240" w:lineRule="auto"/>
        <w:jc w:val="both"/>
        <w:rPr>
          <w:rFonts w:ascii="Arial" w:hAnsi="Arial" w:cs="Arial"/>
          <w:color w:val="auto"/>
        </w:rPr>
      </w:pPr>
    </w:p>
    <w:p w14:paraId="2AF28E33" w14:textId="77777777" w:rsidR="004A61D6" w:rsidRPr="00E14F80" w:rsidRDefault="008D1060">
      <w:pPr>
        <w:keepNext/>
        <w:spacing w:line="240" w:lineRule="auto"/>
        <w:jc w:val="center"/>
        <w:rPr>
          <w:rFonts w:ascii="Arial" w:hAnsi="Arial" w:cs="Arial"/>
          <w:i/>
          <w:color w:val="auto"/>
        </w:rPr>
      </w:pPr>
      <w:bookmarkStart w:id="20" w:name="_lnxbz9" w:colFirst="0" w:colLast="0"/>
      <w:bookmarkEnd w:id="20"/>
      <w:r w:rsidRPr="00E14F80">
        <w:rPr>
          <w:rFonts w:ascii="Arial" w:hAnsi="Arial" w:cs="Arial"/>
          <w:i/>
          <w:color w:val="auto"/>
        </w:rPr>
        <w:t>Tabla 1. Perfiles Básicos de la UEP y equivalencias remunerativas</w:t>
      </w:r>
    </w:p>
    <w:tbl>
      <w:tblPr>
        <w:tblStyle w:val="a0"/>
        <w:tblW w:w="8494"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4536"/>
        <w:gridCol w:w="1695"/>
      </w:tblGrid>
      <w:tr w:rsidR="0046417B" w:rsidRPr="00E14F80" w14:paraId="1F342F51" w14:textId="77777777">
        <w:tc>
          <w:tcPr>
            <w:tcW w:w="2263" w:type="dxa"/>
            <w:shd w:val="clear" w:color="auto" w:fill="D9D9D9"/>
            <w:vAlign w:val="center"/>
          </w:tcPr>
          <w:p w14:paraId="3645F605"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Miembro</w:t>
            </w:r>
          </w:p>
        </w:tc>
        <w:tc>
          <w:tcPr>
            <w:tcW w:w="4536" w:type="dxa"/>
            <w:shd w:val="clear" w:color="auto" w:fill="D9D9D9"/>
            <w:vAlign w:val="center"/>
          </w:tcPr>
          <w:p w14:paraId="34FC0033"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Perfil Básico</w:t>
            </w:r>
          </w:p>
        </w:tc>
        <w:tc>
          <w:tcPr>
            <w:tcW w:w="1695" w:type="dxa"/>
            <w:shd w:val="clear" w:color="auto" w:fill="D9D9D9"/>
            <w:vAlign w:val="center"/>
          </w:tcPr>
          <w:p w14:paraId="42A06AF6"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Equivalencias Remunerativas (*)</w:t>
            </w:r>
          </w:p>
        </w:tc>
      </w:tr>
      <w:tr w:rsidR="0046417B" w:rsidRPr="00E14F80" w14:paraId="6B2C4942" w14:textId="77777777">
        <w:tc>
          <w:tcPr>
            <w:tcW w:w="2263" w:type="dxa"/>
          </w:tcPr>
          <w:p w14:paraId="30080900"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Coordinador General del Programa</w:t>
            </w:r>
          </w:p>
        </w:tc>
        <w:tc>
          <w:tcPr>
            <w:tcW w:w="4536" w:type="dxa"/>
          </w:tcPr>
          <w:p w14:paraId="3F4DFEEC"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Título Universitario en Economía, Ingeniería Comercial, Administración de Empresas, Experiencia General de mínimo 7 años en ejecución de Proyectos y Experiencia Específica de 3 años en Proyectos de inversión; de los cuales 2 deberán ser bajo financiamiento BID.</w:t>
            </w:r>
          </w:p>
        </w:tc>
        <w:tc>
          <w:tcPr>
            <w:tcW w:w="1695" w:type="dxa"/>
          </w:tcPr>
          <w:p w14:paraId="2E3966DF"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Responsable de Proyecto, Rango II</w:t>
            </w:r>
          </w:p>
        </w:tc>
      </w:tr>
      <w:tr w:rsidR="0046417B" w:rsidRPr="00E14F80" w14:paraId="1FDFED35" w14:textId="77777777">
        <w:tc>
          <w:tcPr>
            <w:tcW w:w="2263" w:type="dxa"/>
          </w:tcPr>
          <w:p w14:paraId="1D03576C"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Especialista de Adquisiciones</w:t>
            </w:r>
          </w:p>
        </w:tc>
        <w:tc>
          <w:tcPr>
            <w:tcW w:w="4536" w:type="dxa"/>
          </w:tcPr>
          <w:p w14:paraId="243D9A2F"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Título Universitario en Economía, Administración de Empresas, Comercio exterior o carreras afines, Experiencia General mínimo 5 años en áreas de compras públicas, Experiencia Específica de 3 años en Adquisiciones de Proyectos financiados por el BID.</w:t>
            </w:r>
          </w:p>
        </w:tc>
        <w:tc>
          <w:tcPr>
            <w:tcW w:w="1695" w:type="dxa"/>
          </w:tcPr>
          <w:p w14:paraId="6A50CFA5"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 xml:space="preserve"> Coordinador</w:t>
            </w:r>
          </w:p>
          <w:p w14:paraId="393ACD3A"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(Rango I-IV de acuerdo a la experiencia)</w:t>
            </w:r>
          </w:p>
        </w:tc>
      </w:tr>
      <w:tr w:rsidR="0046417B" w:rsidRPr="00E14F80" w14:paraId="5F8052D7" w14:textId="77777777">
        <w:tc>
          <w:tcPr>
            <w:tcW w:w="2263" w:type="dxa"/>
          </w:tcPr>
          <w:p w14:paraId="6C9BDA80"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Especialista Financiero</w:t>
            </w:r>
          </w:p>
        </w:tc>
        <w:tc>
          <w:tcPr>
            <w:tcW w:w="4536" w:type="dxa"/>
          </w:tcPr>
          <w:p w14:paraId="321A4EF2"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Título universitario en Economía, Experiencia General de mínimo 5 años en Coordinación Financiera de Proyectos, Experiencia Específica de 5 años en Coordinación Financiera de Proyectos financiados por el BID.</w:t>
            </w:r>
          </w:p>
        </w:tc>
        <w:tc>
          <w:tcPr>
            <w:tcW w:w="1695" w:type="dxa"/>
          </w:tcPr>
          <w:p w14:paraId="365369DD"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Coordinador</w:t>
            </w:r>
          </w:p>
          <w:p w14:paraId="391115DB"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(Rango I-IV de acuerdo a la experiencia)</w:t>
            </w:r>
          </w:p>
        </w:tc>
      </w:tr>
      <w:tr w:rsidR="0046417B" w:rsidRPr="00E14F80" w14:paraId="24EC1164" w14:textId="77777777">
        <w:tc>
          <w:tcPr>
            <w:tcW w:w="2263" w:type="dxa"/>
          </w:tcPr>
          <w:p w14:paraId="58F6EB9A"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Especialista en Monitoreo y Evaluación</w:t>
            </w:r>
          </w:p>
        </w:tc>
        <w:tc>
          <w:tcPr>
            <w:tcW w:w="4536" w:type="dxa"/>
          </w:tcPr>
          <w:p w14:paraId="13B9698F"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Título de Universitario en Economía, Administración de empresas o carreras afines, Experiencia General de mínimo 5 años en Monitoreo y Evaluación Proyectos, Experiencia Específica de 3 años en Evaluación y Monitoreo de Proyectos financiados por el BID.</w:t>
            </w:r>
          </w:p>
        </w:tc>
        <w:tc>
          <w:tcPr>
            <w:tcW w:w="1695" w:type="dxa"/>
          </w:tcPr>
          <w:p w14:paraId="4B135B08"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 xml:space="preserve"> Coordinador</w:t>
            </w:r>
          </w:p>
          <w:p w14:paraId="409811B5"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 xml:space="preserve">(Rango I-IV de acuerdo a la experiencia) </w:t>
            </w:r>
          </w:p>
        </w:tc>
      </w:tr>
      <w:tr w:rsidR="0046417B" w:rsidRPr="00E14F80" w14:paraId="42975933" w14:textId="77777777">
        <w:tc>
          <w:tcPr>
            <w:tcW w:w="2263" w:type="dxa"/>
          </w:tcPr>
          <w:p w14:paraId="0F63EB7E"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Responsables de los Componentes</w:t>
            </w:r>
          </w:p>
        </w:tc>
        <w:tc>
          <w:tcPr>
            <w:tcW w:w="4536" w:type="dxa"/>
          </w:tcPr>
          <w:p w14:paraId="074E032A"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Título afín: Componente: Título Universitario en Ingeniería Civil, Informática, Administración de empresas. Experiencia General de mínimo 5 años, Experiencia Específica de 3 años en el sector público. Con conocimiento en manejo de Proyectos financiados por el BID.</w:t>
            </w:r>
          </w:p>
        </w:tc>
        <w:tc>
          <w:tcPr>
            <w:tcW w:w="1695" w:type="dxa"/>
          </w:tcPr>
          <w:p w14:paraId="56DC132F"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Consultor experto</w:t>
            </w:r>
          </w:p>
          <w:p w14:paraId="53D8E35D"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(Rango I-IV de acuerdo a la experiencia)</w:t>
            </w:r>
          </w:p>
        </w:tc>
      </w:tr>
    </w:tbl>
    <w:p w14:paraId="4345E161" w14:textId="77777777" w:rsidR="004A61D6" w:rsidRPr="00E14F80" w:rsidRDefault="008D1060">
      <w:pPr>
        <w:spacing w:after="120" w:line="240" w:lineRule="auto"/>
        <w:jc w:val="both"/>
        <w:rPr>
          <w:rFonts w:ascii="Arial" w:hAnsi="Arial" w:cs="Arial"/>
          <w:color w:val="auto"/>
        </w:rPr>
      </w:pPr>
      <w:r w:rsidRPr="00E14F80">
        <w:rPr>
          <w:rFonts w:ascii="Arial" w:hAnsi="Arial" w:cs="Arial"/>
          <w:color w:val="auto"/>
        </w:rPr>
        <w:t xml:space="preserve">(*) Con referencia al Decreto 2345/2008 </w:t>
      </w:r>
    </w:p>
    <w:p w14:paraId="6AE416A2" w14:textId="77777777" w:rsidR="004A61D6" w:rsidRPr="00E14F80" w:rsidRDefault="004A61D6">
      <w:pPr>
        <w:spacing w:after="0" w:line="240" w:lineRule="auto"/>
        <w:jc w:val="both"/>
        <w:rPr>
          <w:rFonts w:ascii="Arial" w:hAnsi="Arial" w:cs="Arial"/>
          <w:color w:val="auto"/>
        </w:rPr>
      </w:pPr>
    </w:p>
    <w:p w14:paraId="4B45413B" w14:textId="77777777" w:rsidR="004A61D6" w:rsidRPr="00E14F80" w:rsidRDefault="008D1060">
      <w:pPr>
        <w:pStyle w:val="Heading2"/>
        <w:numPr>
          <w:ilvl w:val="0"/>
          <w:numId w:val="3"/>
        </w:numPr>
        <w:spacing w:before="120" w:line="240" w:lineRule="auto"/>
        <w:ind w:hanging="360"/>
        <w:jc w:val="both"/>
        <w:rPr>
          <w:rFonts w:ascii="Arial" w:eastAsia="Calibri" w:hAnsi="Arial" w:cs="Arial"/>
          <w:b/>
          <w:color w:val="auto"/>
          <w:sz w:val="22"/>
          <w:szCs w:val="22"/>
        </w:rPr>
      </w:pPr>
      <w:bookmarkStart w:id="21" w:name="_Toc483357475"/>
      <w:r w:rsidRPr="00E14F80">
        <w:rPr>
          <w:rFonts w:ascii="Arial" w:eastAsia="Calibri" w:hAnsi="Arial" w:cs="Arial"/>
          <w:b/>
          <w:color w:val="auto"/>
          <w:sz w:val="22"/>
          <w:szCs w:val="22"/>
        </w:rPr>
        <w:t>Funciones de los miembros de la Unidad Ejecutora del Proyecto</w:t>
      </w:r>
      <w:bookmarkEnd w:id="21"/>
    </w:p>
    <w:p w14:paraId="3AE4625B" w14:textId="77777777" w:rsidR="004A61D6" w:rsidRPr="00E14F80" w:rsidRDefault="004A61D6">
      <w:pPr>
        <w:pStyle w:val="Heading2"/>
        <w:spacing w:before="120" w:line="240" w:lineRule="auto"/>
        <w:jc w:val="both"/>
        <w:rPr>
          <w:rFonts w:ascii="Arial" w:eastAsia="Calibri" w:hAnsi="Arial" w:cs="Arial"/>
          <w:b/>
          <w:color w:val="auto"/>
          <w:sz w:val="22"/>
          <w:szCs w:val="22"/>
        </w:rPr>
      </w:pPr>
    </w:p>
    <w:p w14:paraId="669E0271" w14:textId="77777777" w:rsidR="004A61D6" w:rsidRPr="00E14F80" w:rsidRDefault="008D1060">
      <w:pPr>
        <w:spacing w:line="240" w:lineRule="auto"/>
        <w:jc w:val="center"/>
        <w:rPr>
          <w:rFonts w:ascii="Arial" w:hAnsi="Arial" w:cs="Arial"/>
          <w:i/>
          <w:color w:val="auto"/>
        </w:rPr>
      </w:pPr>
      <w:r w:rsidRPr="00E14F80">
        <w:rPr>
          <w:rFonts w:ascii="Arial" w:hAnsi="Arial" w:cs="Arial"/>
          <w:i/>
          <w:color w:val="auto"/>
        </w:rPr>
        <w:t>Tabla 2: Principales funciones de los miembros de la UEP</w:t>
      </w:r>
    </w:p>
    <w:p w14:paraId="56D08A88" w14:textId="77777777" w:rsidR="004A61D6" w:rsidRPr="00E14F80" w:rsidRDefault="004A61D6">
      <w:pPr>
        <w:spacing w:after="0" w:line="240" w:lineRule="auto"/>
        <w:ind w:firstLine="644"/>
        <w:jc w:val="both"/>
        <w:rPr>
          <w:rFonts w:ascii="Arial" w:hAnsi="Arial" w:cs="Arial"/>
          <w:b/>
          <w:color w:val="auto"/>
        </w:rPr>
      </w:pPr>
    </w:p>
    <w:tbl>
      <w:tblPr>
        <w:tblStyle w:val="a1"/>
        <w:tblW w:w="9016"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04"/>
        <w:gridCol w:w="7412"/>
      </w:tblGrid>
      <w:tr w:rsidR="0046417B" w:rsidRPr="00E14F80" w14:paraId="50D5DEBC" w14:textId="77777777">
        <w:tc>
          <w:tcPr>
            <w:tcW w:w="1604" w:type="dxa"/>
            <w:tcBorders>
              <w:top w:val="single" w:sz="4" w:space="0" w:color="BFBFBF"/>
              <w:left w:val="single" w:sz="4" w:space="0" w:color="BFBFBF"/>
              <w:bottom w:val="single" w:sz="4" w:space="0" w:color="BFBFBF"/>
              <w:right w:val="single" w:sz="4" w:space="0" w:color="BFBFBF"/>
            </w:tcBorders>
            <w:shd w:val="clear" w:color="auto" w:fill="BFBFBF"/>
            <w:vAlign w:val="center"/>
          </w:tcPr>
          <w:p w14:paraId="195F6950" w14:textId="77777777" w:rsidR="004A61D6" w:rsidRPr="00E14F80" w:rsidRDefault="008D1060">
            <w:pPr>
              <w:contextualSpacing w:val="0"/>
              <w:jc w:val="center"/>
              <w:rPr>
                <w:rFonts w:ascii="Arial" w:hAnsi="Arial" w:cs="Arial"/>
                <w:b/>
                <w:color w:val="auto"/>
                <w:sz w:val="18"/>
                <w:szCs w:val="18"/>
              </w:rPr>
            </w:pPr>
            <w:r w:rsidRPr="00E14F80">
              <w:rPr>
                <w:rFonts w:ascii="Arial" w:hAnsi="Arial" w:cs="Arial"/>
                <w:b/>
                <w:color w:val="auto"/>
                <w:sz w:val="18"/>
                <w:szCs w:val="18"/>
              </w:rPr>
              <w:t>Cargo</w:t>
            </w:r>
          </w:p>
        </w:tc>
        <w:tc>
          <w:tcPr>
            <w:tcW w:w="7412" w:type="dxa"/>
            <w:tcBorders>
              <w:top w:val="single" w:sz="4" w:space="0" w:color="BFBFBF"/>
              <w:left w:val="single" w:sz="4" w:space="0" w:color="BFBFBF"/>
              <w:bottom w:val="single" w:sz="4" w:space="0" w:color="BFBFBF"/>
              <w:right w:val="single" w:sz="4" w:space="0" w:color="BFBFBF"/>
            </w:tcBorders>
            <w:shd w:val="clear" w:color="auto" w:fill="BFBFBF"/>
            <w:vAlign w:val="center"/>
          </w:tcPr>
          <w:p w14:paraId="7C57D6BC" w14:textId="77777777" w:rsidR="004A61D6" w:rsidRPr="00E14F80" w:rsidRDefault="008D1060">
            <w:pPr>
              <w:contextualSpacing w:val="0"/>
              <w:jc w:val="center"/>
              <w:rPr>
                <w:rFonts w:ascii="Arial" w:hAnsi="Arial" w:cs="Arial"/>
                <w:b/>
                <w:color w:val="auto"/>
                <w:sz w:val="18"/>
                <w:szCs w:val="18"/>
              </w:rPr>
            </w:pPr>
            <w:r w:rsidRPr="00E14F80">
              <w:rPr>
                <w:rFonts w:ascii="Arial" w:hAnsi="Arial" w:cs="Arial"/>
                <w:b/>
                <w:color w:val="auto"/>
                <w:sz w:val="18"/>
                <w:szCs w:val="18"/>
              </w:rPr>
              <w:t>Principales funciones</w:t>
            </w:r>
          </w:p>
        </w:tc>
      </w:tr>
      <w:tr w:rsidR="0046417B" w:rsidRPr="00E14F80" w14:paraId="6921F353" w14:textId="77777777">
        <w:tc>
          <w:tcPr>
            <w:tcW w:w="1604" w:type="dxa"/>
            <w:tcBorders>
              <w:top w:val="single" w:sz="4" w:space="0" w:color="BFBFBF"/>
            </w:tcBorders>
          </w:tcPr>
          <w:p w14:paraId="37CEB6A0" w14:textId="77777777" w:rsidR="004A61D6" w:rsidRPr="00E14F80" w:rsidRDefault="008D1060">
            <w:pPr>
              <w:contextualSpacing w:val="0"/>
              <w:jc w:val="both"/>
              <w:rPr>
                <w:rFonts w:ascii="Arial" w:hAnsi="Arial" w:cs="Arial"/>
                <w:b/>
                <w:color w:val="auto"/>
                <w:sz w:val="18"/>
                <w:szCs w:val="18"/>
              </w:rPr>
            </w:pPr>
            <w:r w:rsidRPr="00E14F80">
              <w:rPr>
                <w:rFonts w:ascii="Arial" w:hAnsi="Arial" w:cs="Arial"/>
                <w:b/>
                <w:color w:val="auto"/>
                <w:sz w:val="18"/>
                <w:szCs w:val="18"/>
              </w:rPr>
              <w:t>Coordinador General del Programa</w:t>
            </w:r>
          </w:p>
        </w:tc>
        <w:tc>
          <w:tcPr>
            <w:tcW w:w="7412" w:type="dxa"/>
            <w:tcBorders>
              <w:top w:val="single" w:sz="4" w:space="0" w:color="BFBFBF"/>
            </w:tcBorders>
          </w:tcPr>
          <w:p w14:paraId="1040FA49" w14:textId="77777777" w:rsidR="004A61D6" w:rsidRPr="00E14F80" w:rsidRDefault="008D1060">
            <w:pPr>
              <w:numPr>
                <w:ilvl w:val="0"/>
                <w:numId w:val="24"/>
              </w:numPr>
              <w:ind w:hanging="360"/>
              <w:jc w:val="both"/>
              <w:rPr>
                <w:rFonts w:ascii="Arial" w:hAnsi="Arial" w:cs="Arial"/>
                <w:color w:val="auto"/>
                <w:sz w:val="18"/>
                <w:szCs w:val="18"/>
              </w:rPr>
            </w:pPr>
            <w:r w:rsidRPr="00E14F80">
              <w:rPr>
                <w:rFonts w:ascii="Arial" w:hAnsi="Arial" w:cs="Arial"/>
                <w:color w:val="auto"/>
                <w:sz w:val="18"/>
                <w:szCs w:val="18"/>
              </w:rPr>
              <w:t>Gestionar la ejecución del Programa, sobre la base de la lógica vertical aprobada, enfocado en el logro de los productos y resultados establecidos en las herramientas de gestión, asegurando el cumplimiento de presupuestos, cronogramas, calidad y satisfacción de los interesados; y, dando cumplimiento a lo estipulado en el Contrato de Préstamo, el RO y demás normas y políticas que rigen la ejecución del Programa.</w:t>
            </w:r>
          </w:p>
          <w:p w14:paraId="27CE740D" w14:textId="77777777" w:rsidR="004A61D6" w:rsidRPr="00E14F80" w:rsidRDefault="008D1060">
            <w:pPr>
              <w:numPr>
                <w:ilvl w:val="0"/>
                <w:numId w:val="24"/>
              </w:numPr>
              <w:ind w:hanging="360"/>
              <w:jc w:val="both"/>
              <w:rPr>
                <w:rFonts w:ascii="Arial" w:hAnsi="Arial" w:cs="Arial"/>
                <w:color w:val="auto"/>
                <w:sz w:val="18"/>
                <w:szCs w:val="18"/>
              </w:rPr>
            </w:pPr>
            <w:r w:rsidRPr="00E14F80">
              <w:rPr>
                <w:rFonts w:ascii="Arial" w:hAnsi="Arial" w:cs="Arial"/>
                <w:color w:val="auto"/>
                <w:sz w:val="18"/>
                <w:szCs w:val="18"/>
              </w:rPr>
              <w:t xml:space="preserve">Coordinar, gestionar y supervisar la planificación; gestión técnica; gestión de adquisiciones; gestión financiera; gestión de riesgos, gestión de comunicación, gestión de talento humano; gestión de seguimiento, monitoreo y control; </w:t>
            </w:r>
            <w:r w:rsidRPr="00E14F80">
              <w:rPr>
                <w:rFonts w:ascii="Arial" w:hAnsi="Arial" w:cs="Arial"/>
                <w:color w:val="auto"/>
                <w:sz w:val="18"/>
                <w:szCs w:val="18"/>
              </w:rPr>
              <w:lastRenderedPageBreak/>
              <w:t xml:space="preserve">evaluación; sistemas de información y archivo, de acuerdo a las necesidades del Programa. </w:t>
            </w:r>
          </w:p>
          <w:p w14:paraId="3646CCAC" w14:textId="77777777" w:rsidR="004A61D6" w:rsidRPr="00E14F80" w:rsidRDefault="008D1060">
            <w:pPr>
              <w:numPr>
                <w:ilvl w:val="0"/>
                <w:numId w:val="24"/>
              </w:numPr>
              <w:ind w:hanging="360"/>
              <w:jc w:val="both"/>
              <w:rPr>
                <w:rFonts w:ascii="Arial" w:hAnsi="Arial" w:cs="Arial"/>
                <w:color w:val="auto"/>
                <w:sz w:val="18"/>
                <w:szCs w:val="18"/>
              </w:rPr>
            </w:pPr>
            <w:r w:rsidRPr="00E14F80">
              <w:rPr>
                <w:rFonts w:ascii="Arial" w:hAnsi="Arial" w:cs="Arial"/>
                <w:color w:val="auto"/>
                <w:sz w:val="18"/>
                <w:szCs w:val="18"/>
              </w:rPr>
              <w:t>Coordinar la ejecución de las actividades del Programa que involucra la participación de los entes facilitadores para la contratación de profesionales y las Direcciones Provinciales de Estadística, para lograr los productos y resultados establecidos.</w:t>
            </w:r>
          </w:p>
          <w:p w14:paraId="5526B3EE" w14:textId="77777777" w:rsidR="004A61D6" w:rsidRPr="00E14F80" w:rsidRDefault="008D1060">
            <w:pPr>
              <w:numPr>
                <w:ilvl w:val="0"/>
                <w:numId w:val="24"/>
              </w:numPr>
              <w:ind w:hanging="360"/>
              <w:jc w:val="both"/>
              <w:rPr>
                <w:rFonts w:ascii="Arial" w:hAnsi="Arial" w:cs="Arial"/>
                <w:color w:val="auto"/>
                <w:sz w:val="18"/>
                <w:szCs w:val="18"/>
              </w:rPr>
            </w:pPr>
            <w:r w:rsidRPr="00E14F80">
              <w:rPr>
                <w:rFonts w:ascii="Arial" w:hAnsi="Arial" w:cs="Arial"/>
                <w:color w:val="auto"/>
                <w:sz w:val="18"/>
                <w:szCs w:val="18"/>
              </w:rPr>
              <w:t>Preparar, coordinar, supervisar y presentar para NO objeción del Banco, las herramientas de planificación y gestión del Programa; los Informes Semestrales de Avance (ISA); el RO, sus modificaciones y/o actualizaciones; y demás informes administrativos, tramites e instrumentos de gestión fiduciaria (adquisiciones y financieros) que se requieran en los plazos y estructuras establecidos en las normas e instrumentos que rigen la ejecución del Programa. Servir de nexo de coordinación con el BID, para asegurar la adecuada ejecución del Programa.</w:t>
            </w:r>
          </w:p>
          <w:p w14:paraId="48D19C4F" w14:textId="77777777" w:rsidR="004A61D6" w:rsidRPr="00E14F80" w:rsidRDefault="008D1060">
            <w:pPr>
              <w:numPr>
                <w:ilvl w:val="0"/>
                <w:numId w:val="24"/>
              </w:numPr>
              <w:ind w:hanging="360"/>
              <w:jc w:val="both"/>
              <w:rPr>
                <w:rFonts w:ascii="Arial" w:hAnsi="Arial" w:cs="Arial"/>
                <w:color w:val="auto"/>
                <w:sz w:val="18"/>
                <w:szCs w:val="18"/>
              </w:rPr>
            </w:pPr>
            <w:r w:rsidRPr="00E14F80">
              <w:rPr>
                <w:rFonts w:ascii="Arial" w:hAnsi="Arial" w:cs="Arial"/>
                <w:color w:val="auto"/>
                <w:sz w:val="18"/>
                <w:szCs w:val="18"/>
              </w:rPr>
              <w:t>Coordinar y presentar la información, documentación y reportes requeridos por las autoridades del INDEC, MH y Jefatura de Gabinete, en los plazos y estructura previstas en las normas que rigen la ejecución del programa y asegurar el cumplimiento de los acuerdos alcanzados. .</w:t>
            </w:r>
          </w:p>
          <w:p w14:paraId="2C665D4A" w14:textId="77777777" w:rsidR="004A61D6" w:rsidRPr="00E14F80" w:rsidRDefault="008D1060">
            <w:pPr>
              <w:numPr>
                <w:ilvl w:val="0"/>
                <w:numId w:val="24"/>
              </w:numPr>
              <w:ind w:hanging="360"/>
              <w:jc w:val="both"/>
              <w:rPr>
                <w:rFonts w:ascii="Arial" w:hAnsi="Arial" w:cs="Arial"/>
                <w:color w:val="auto"/>
                <w:sz w:val="18"/>
                <w:szCs w:val="18"/>
              </w:rPr>
            </w:pPr>
            <w:r w:rsidRPr="00E14F80">
              <w:rPr>
                <w:rFonts w:ascii="Arial" w:hAnsi="Arial" w:cs="Arial"/>
                <w:color w:val="auto"/>
                <w:sz w:val="18"/>
                <w:szCs w:val="18"/>
              </w:rPr>
              <w:t xml:space="preserve">Gestionar la asignación de los recursos y del presupuesto asignado para la ejecución integral del Programa. </w:t>
            </w:r>
          </w:p>
          <w:p w14:paraId="6E15AA82" w14:textId="77777777" w:rsidR="004A61D6" w:rsidRPr="00E14F80" w:rsidRDefault="008D1060">
            <w:pPr>
              <w:numPr>
                <w:ilvl w:val="0"/>
                <w:numId w:val="24"/>
              </w:numPr>
              <w:ind w:hanging="360"/>
              <w:jc w:val="both"/>
              <w:rPr>
                <w:rFonts w:ascii="Arial" w:hAnsi="Arial" w:cs="Arial"/>
                <w:color w:val="auto"/>
                <w:sz w:val="18"/>
                <w:szCs w:val="18"/>
              </w:rPr>
            </w:pPr>
            <w:r w:rsidRPr="00E14F80">
              <w:rPr>
                <w:rFonts w:ascii="Arial" w:hAnsi="Arial" w:cs="Arial"/>
                <w:color w:val="auto"/>
                <w:sz w:val="18"/>
                <w:szCs w:val="18"/>
              </w:rPr>
              <w:t>Aprobar y preparar para remisión al Banco, las solicitudes de desembolso y justificación de gastos elegibles, los informes de ejecución financiera del Programa (programación de gastos) que acompañarán las solicitudes de desembolso del Programa y solicitar la no objeción de los mismos.</w:t>
            </w:r>
          </w:p>
          <w:p w14:paraId="503B3A22" w14:textId="77777777" w:rsidR="004A61D6" w:rsidRPr="00E14F80" w:rsidRDefault="008D1060">
            <w:pPr>
              <w:numPr>
                <w:ilvl w:val="0"/>
                <w:numId w:val="24"/>
              </w:numPr>
              <w:ind w:hanging="360"/>
              <w:jc w:val="both"/>
              <w:rPr>
                <w:rFonts w:ascii="Arial" w:hAnsi="Arial" w:cs="Arial"/>
                <w:color w:val="auto"/>
                <w:sz w:val="18"/>
                <w:szCs w:val="18"/>
              </w:rPr>
            </w:pPr>
            <w:r w:rsidRPr="00E14F80">
              <w:rPr>
                <w:rFonts w:ascii="Arial" w:hAnsi="Arial" w:cs="Arial"/>
                <w:color w:val="auto"/>
                <w:sz w:val="18"/>
                <w:szCs w:val="18"/>
              </w:rPr>
              <w:t xml:space="preserve">Aprobar las solicitudes de pago del Programa, realizadas por el Especialista Financiero, para envío a la Dirección General de Administración y Operaciones para la realización de los pagos. </w:t>
            </w:r>
          </w:p>
          <w:p w14:paraId="0B31FC67" w14:textId="77777777" w:rsidR="004A61D6" w:rsidRPr="00E14F80" w:rsidRDefault="008D1060">
            <w:pPr>
              <w:numPr>
                <w:ilvl w:val="0"/>
                <w:numId w:val="24"/>
              </w:numPr>
              <w:ind w:hanging="360"/>
              <w:jc w:val="both"/>
              <w:rPr>
                <w:rFonts w:ascii="Arial" w:hAnsi="Arial" w:cs="Arial"/>
                <w:color w:val="auto"/>
                <w:sz w:val="18"/>
                <w:szCs w:val="18"/>
              </w:rPr>
            </w:pPr>
            <w:r w:rsidRPr="00E14F80">
              <w:rPr>
                <w:rFonts w:ascii="Arial" w:hAnsi="Arial" w:cs="Arial"/>
                <w:color w:val="auto"/>
                <w:sz w:val="18"/>
                <w:szCs w:val="18"/>
              </w:rPr>
              <w:t>Firmar y Aprobar los Estados Financieros del Programa elaborados por el Especialista Financiero del Programa.</w:t>
            </w:r>
          </w:p>
          <w:p w14:paraId="17ACAAED" w14:textId="77777777" w:rsidR="004A61D6" w:rsidRPr="00E14F80" w:rsidRDefault="008D1060">
            <w:pPr>
              <w:numPr>
                <w:ilvl w:val="0"/>
                <w:numId w:val="24"/>
              </w:numPr>
              <w:ind w:hanging="360"/>
              <w:jc w:val="both"/>
              <w:rPr>
                <w:rFonts w:ascii="Arial" w:hAnsi="Arial" w:cs="Arial"/>
                <w:color w:val="auto"/>
                <w:sz w:val="18"/>
                <w:szCs w:val="18"/>
              </w:rPr>
            </w:pPr>
            <w:r w:rsidRPr="00E14F80">
              <w:rPr>
                <w:rFonts w:ascii="Arial" w:hAnsi="Arial" w:cs="Arial"/>
                <w:color w:val="auto"/>
                <w:sz w:val="18"/>
                <w:szCs w:val="18"/>
              </w:rPr>
              <w:t>Aprobar el informe de evaluación de ofertas suscrito por la comisión técnica para remitir a No Objeción del Banco.</w:t>
            </w:r>
          </w:p>
          <w:p w14:paraId="5625FFB7" w14:textId="77777777" w:rsidR="004A61D6" w:rsidRPr="00E14F80" w:rsidRDefault="008D1060">
            <w:pPr>
              <w:numPr>
                <w:ilvl w:val="0"/>
                <w:numId w:val="24"/>
              </w:numPr>
              <w:spacing w:after="200"/>
              <w:ind w:hanging="360"/>
              <w:jc w:val="both"/>
              <w:rPr>
                <w:rFonts w:ascii="Arial" w:hAnsi="Arial" w:cs="Arial"/>
                <w:color w:val="auto"/>
                <w:sz w:val="18"/>
                <w:szCs w:val="18"/>
              </w:rPr>
            </w:pPr>
            <w:r w:rsidRPr="00E14F80">
              <w:rPr>
                <w:rFonts w:ascii="Arial" w:hAnsi="Arial" w:cs="Arial"/>
                <w:color w:val="auto"/>
                <w:sz w:val="18"/>
                <w:szCs w:val="18"/>
              </w:rPr>
              <w:t>Informar sobre el estado de los procesos y la ruta crítica a la máxima autoridad para tomar medidas correctivas entre las instancias de revisión y aprobación que participan en la etapa preparatoria y precontractual de los procesos.</w:t>
            </w:r>
          </w:p>
          <w:p w14:paraId="0AD00379" w14:textId="77777777" w:rsidR="004A61D6" w:rsidRPr="00E14F80" w:rsidRDefault="004A61D6">
            <w:pPr>
              <w:contextualSpacing w:val="0"/>
              <w:jc w:val="both"/>
              <w:rPr>
                <w:rFonts w:ascii="Arial" w:hAnsi="Arial" w:cs="Arial"/>
                <w:b/>
                <w:color w:val="auto"/>
                <w:sz w:val="18"/>
                <w:szCs w:val="18"/>
              </w:rPr>
            </w:pPr>
          </w:p>
        </w:tc>
      </w:tr>
      <w:tr w:rsidR="0046417B" w:rsidRPr="00E14F80" w14:paraId="27E40F40" w14:textId="77777777">
        <w:tc>
          <w:tcPr>
            <w:tcW w:w="1604" w:type="dxa"/>
            <w:tcBorders>
              <w:top w:val="single" w:sz="4" w:space="0" w:color="BFBFBF"/>
            </w:tcBorders>
          </w:tcPr>
          <w:p w14:paraId="5680A419" w14:textId="77777777" w:rsidR="004A61D6" w:rsidRPr="00E14F80" w:rsidRDefault="008D1060">
            <w:pPr>
              <w:contextualSpacing w:val="0"/>
              <w:jc w:val="both"/>
              <w:rPr>
                <w:rFonts w:ascii="Arial" w:hAnsi="Arial" w:cs="Arial"/>
                <w:b/>
                <w:color w:val="auto"/>
                <w:sz w:val="18"/>
                <w:szCs w:val="18"/>
              </w:rPr>
            </w:pPr>
            <w:r w:rsidRPr="00E14F80">
              <w:rPr>
                <w:rFonts w:ascii="Arial" w:hAnsi="Arial" w:cs="Arial"/>
                <w:b/>
                <w:color w:val="auto"/>
                <w:sz w:val="18"/>
                <w:szCs w:val="18"/>
              </w:rPr>
              <w:lastRenderedPageBreak/>
              <w:t>Especialista en Monitoreo y Evaluación</w:t>
            </w:r>
          </w:p>
        </w:tc>
        <w:tc>
          <w:tcPr>
            <w:tcW w:w="7412" w:type="dxa"/>
            <w:tcBorders>
              <w:top w:val="single" w:sz="4" w:space="0" w:color="BFBFBF"/>
            </w:tcBorders>
          </w:tcPr>
          <w:p w14:paraId="202430F8" w14:textId="77777777" w:rsidR="004A61D6" w:rsidRPr="00E14F80" w:rsidRDefault="008D1060">
            <w:pPr>
              <w:numPr>
                <w:ilvl w:val="0"/>
                <w:numId w:val="18"/>
              </w:numPr>
              <w:ind w:hanging="360"/>
              <w:jc w:val="both"/>
              <w:rPr>
                <w:rFonts w:ascii="Arial" w:hAnsi="Arial" w:cs="Arial"/>
                <w:color w:val="auto"/>
                <w:sz w:val="18"/>
                <w:szCs w:val="18"/>
              </w:rPr>
            </w:pPr>
            <w:r w:rsidRPr="00E14F80">
              <w:rPr>
                <w:rFonts w:ascii="Arial" w:hAnsi="Arial" w:cs="Arial"/>
                <w:color w:val="auto"/>
                <w:sz w:val="18"/>
                <w:szCs w:val="18"/>
              </w:rPr>
              <w:t>Dar seguimiento, con la UEP, al avance y cumplimiento de los indicadores del Programa, de acuerdo a la Matriz de Resultados y al PMR.</w:t>
            </w:r>
          </w:p>
          <w:p w14:paraId="2777646D" w14:textId="77777777" w:rsidR="004A61D6" w:rsidRPr="00E14F80" w:rsidRDefault="008D1060">
            <w:pPr>
              <w:numPr>
                <w:ilvl w:val="0"/>
                <w:numId w:val="18"/>
              </w:numPr>
              <w:ind w:hanging="360"/>
              <w:jc w:val="both"/>
              <w:rPr>
                <w:rFonts w:ascii="Arial" w:hAnsi="Arial" w:cs="Arial"/>
                <w:color w:val="auto"/>
                <w:sz w:val="18"/>
                <w:szCs w:val="18"/>
              </w:rPr>
            </w:pPr>
            <w:r w:rsidRPr="00E14F80">
              <w:rPr>
                <w:rFonts w:ascii="Arial" w:hAnsi="Arial" w:cs="Arial"/>
                <w:color w:val="auto"/>
                <w:sz w:val="18"/>
                <w:szCs w:val="18"/>
              </w:rPr>
              <w:t>Coordinar y asegurar la implementación y uso de los sistemas y procesos de seguimiento del Programa en la UEP.</w:t>
            </w:r>
          </w:p>
          <w:p w14:paraId="2A546445" w14:textId="77777777" w:rsidR="004A61D6" w:rsidRPr="00E14F80" w:rsidRDefault="008D1060">
            <w:pPr>
              <w:numPr>
                <w:ilvl w:val="0"/>
                <w:numId w:val="18"/>
              </w:numPr>
              <w:ind w:hanging="360"/>
              <w:jc w:val="both"/>
              <w:rPr>
                <w:rFonts w:ascii="Arial" w:hAnsi="Arial" w:cs="Arial"/>
                <w:color w:val="auto"/>
                <w:sz w:val="18"/>
                <w:szCs w:val="18"/>
              </w:rPr>
            </w:pPr>
            <w:r w:rsidRPr="00E14F80">
              <w:rPr>
                <w:rFonts w:ascii="Arial" w:hAnsi="Arial" w:cs="Arial"/>
                <w:color w:val="auto"/>
                <w:sz w:val="18"/>
                <w:szCs w:val="18"/>
              </w:rPr>
              <w:t>Coordinar el suministro continuo de información para alimentar el PMR, con los encargados de ejecutar las actividades del programa, incluido los demás organismos relacionados.</w:t>
            </w:r>
          </w:p>
          <w:p w14:paraId="0297672A" w14:textId="77777777" w:rsidR="004A61D6" w:rsidRPr="00E14F80" w:rsidRDefault="008D1060">
            <w:pPr>
              <w:numPr>
                <w:ilvl w:val="0"/>
                <w:numId w:val="18"/>
              </w:numPr>
              <w:ind w:hanging="360"/>
              <w:jc w:val="both"/>
              <w:rPr>
                <w:rFonts w:ascii="Arial" w:hAnsi="Arial" w:cs="Arial"/>
                <w:color w:val="auto"/>
                <w:sz w:val="18"/>
                <w:szCs w:val="18"/>
              </w:rPr>
            </w:pPr>
            <w:r w:rsidRPr="00E14F80">
              <w:rPr>
                <w:rFonts w:ascii="Arial" w:hAnsi="Arial" w:cs="Arial"/>
                <w:color w:val="auto"/>
                <w:sz w:val="18"/>
                <w:szCs w:val="18"/>
              </w:rPr>
              <w:t>Elaborar los informes requeridos para las reuniones de seguimiento y avance de resultados, establecidas en el presente RO y que requiera la Coordinación General del Programa, el Banco MH o Jefatura de Gabinete.</w:t>
            </w:r>
          </w:p>
          <w:p w14:paraId="055D5D4D" w14:textId="77777777" w:rsidR="004A61D6" w:rsidRPr="00E14F80" w:rsidRDefault="008D1060">
            <w:pPr>
              <w:numPr>
                <w:ilvl w:val="0"/>
                <w:numId w:val="18"/>
              </w:numPr>
              <w:ind w:hanging="360"/>
              <w:jc w:val="both"/>
              <w:rPr>
                <w:rFonts w:ascii="Arial" w:hAnsi="Arial" w:cs="Arial"/>
                <w:color w:val="auto"/>
                <w:sz w:val="18"/>
                <w:szCs w:val="18"/>
              </w:rPr>
            </w:pPr>
            <w:r w:rsidRPr="00E14F80">
              <w:rPr>
                <w:rFonts w:ascii="Arial" w:hAnsi="Arial" w:cs="Arial"/>
                <w:color w:val="auto"/>
                <w:sz w:val="18"/>
                <w:szCs w:val="18"/>
              </w:rPr>
              <w:t>Elaborar los TDR y servir de contraparte del UEP para realizar la línea de base, la evaluación intermedia y final del Programa.</w:t>
            </w:r>
          </w:p>
          <w:p w14:paraId="69D0F870" w14:textId="77777777" w:rsidR="004A61D6" w:rsidRPr="00E14F80" w:rsidRDefault="008D1060">
            <w:pPr>
              <w:numPr>
                <w:ilvl w:val="0"/>
                <w:numId w:val="18"/>
              </w:numPr>
              <w:ind w:hanging="360"/>
              <w:jc w:val="both"/>
              <w:rPr>
                <w:rFonts w:ascii="Arial" w:hAnsi="Arial" w:cs="Arial"/>
                <w:color w:val="auto"/>
                <w:sz w:val="18"/>
                <w:szCs w:val="18"/>
              </w:rPr>
            </w:pPr>
            <w:r w:rsidRPr="00E14F80">
              <w:rPr>
                <w:rFonts w:ascii="Arial" w:hAnsi="Arial" w:cs="Arial"/>
                <w:color w:val="auto"/>
                <w:sz w:val="18"/>
                <w:szCs w:val="18"/>
              </w:rPr>
              <w:t>Realizar monitoreo en campo para verificación y constatación física de los bienes adquiridos con fondos del Préstamo.</w:t>
            </w:r>
          </w:p>
          <w:p w14:paraId="10D7CAA1" w14:textId="77777777" w:rsidR="004A61D6" w:rsidRPr="00E14F80" w:rsidRDefault="008D1060">
            <w:pPr>
              <w:numPr>
                <w:ilvl w:val="0"/>
                <w:numId w:val="18"/>
              </w:numPr>
              <w:ind w:hanging="360"/>
              <w:jc w:val="both"/>
              <w:rPr>
                <w:rFonts w:ascii="Arial" w:hAnsi="Arial" w:cs="Arial"/>
                <w:color w:val="auto"/>
                <w:sz w:val="18"/>
                <w:szCs w:val="18"/>
              </w:rPr>
            </w:pPr>
            <w:r w:rsidRPr="00E14F80">
              <w:rPr>
                <w:rFonts w:ascii="Arial" w:hAnsi="Arial" w:cs="Arial"/>
                <w:color w:val="auto"/>
                <w:sz w:val="18"/>
                <w:szCs w:val="18"/>
              </w:rPr>
              <w:t>Llevar control de los activos fijos adquiridos con fondos del Programa, contando con las Actas de Entrega Recepción y matriz de custodio de bienes.</w:t>
            </w:r>
          </w:p>
          <w:p w14:paraId="418546E6" w14:textId="77777777" w:rsidR="004A61D6" w:rsidRPr="00E14F80" w:rsidRDefault="008D1060">
            <w:pPr>
              <w:numPr>
                <w:ilvl w:val="0"/>
                <w:numId w:val="18"/>
              </w:numPr>
              <w:ind w:hanging="360"/>
              <w:jc w:val="both"/>
              <w:rPr>
                <w:rFonts w:ascii="Arial" w:hAnsi="Arial" w:cs="Arial"/>
                <w:color w:val="auto"/>
                <w:sz w:val="18"/>
                <w:szCs w:val="18"/>
              </w:rPr>
            </w:pPr>
            <w:r w:rsidRPr="00E14F80">
              <w:rPr>
                <w:rFonts w:ascii="Arial" w:hAnsi="Arial" w:cs="Arial"/>
                <w:color w:val="auto"/>
                <w:sz w:val="18"/>
                <w:szCs w:val="18"/>
              </w:rPr>
              <w:t>Coordinar con los especialistas financieros, adquisiciones y los responsables de cada componente la ejecución de las actividades en función del PEP, la programación de las adquisiciones y demás aspectos técnicos relacionados con la necesidad institucional y la ejecución del Programa.</w:t>
            </w:r>
          </w:p>
          <w:p w14:paraId="30FDB92D" w14:textId="77777777" w:rsidR="004A61D6" w:rsidRPr="00E14F80" w:rsidRDefault="008D1060">
            <w:pPr>
              <w:numPr>
                <w:ilvl w:val="0"/>
                <w:numId w:val="18"/>
              </w:numPr>
              <w:ind w:hanging="360"/>
              <w:jc w:val="both"/>
              <w:rPr>
                <w:rFonts w:ascii="Arial" w:hAnsi="Arial" w:cs="Arial"/>
                <w:color w:val="auto"/>
                <w:sz w:val="18"/>
                <w:szCs w:val="18"/>
              </w:rPr>
            </w:pPr>
            <w:r w:rsidRPr="00E14F80">
              <w:rPr>
                <w:rFonts w:ascii="Arial" w:hAnsi="Arial" w:cs="Arial"/>
                <w:color w:val="auto"/>
                <w:sz w:val="18"/>
                <w:szCs w:val="18"/>
              </w:rPr>
              <w:t>Elaborar y firmar los documentos e informes de monitoreo y evaluación que se generen durante y para la ejecución del Programa.</w:t>
            </w:r>
          </w:p>
          <w:p w14:paraId="10B5C21A" w14:textId="77777777" w:rsidR="004A61D6" w:rsidRPr="00E14F80" w:rsidRDefault="008D1060">
            <w:pPr>
              <w:numPr>
                <w:ilvl w:val="0"/>
                <w:numId w:val="24"/>
              </w:numPr>
              <w:ind w:hanging="360"/>
              <w:jc w:val="both"/>
              <w:rPr>
                <w:rFonts w:ascii="Arial" w:hAnsi="Arial" w:cs="Arial"/>
                <w:color w:val="auto"/>
                <w:sz w:val="18"/>
                <w:szCs w:val="18"/>
              </w:rPr>
            </w:pPr>
            <w:r w:rsidRPr="00E14F80">
              <w:rPr>
                <w:rFonts w:ascii="Arial" w:hAnsi="Arial" w:cs="Arial"/>
                <w:color w:val="auto"/>
                <w:sz w:val="18"/>
                <w:szCs w:val="18"/>
              </w:rPr>
              <w:t>Las demás funciones asignadas por el Coordinador del Programa</w:t>
            </w:r>
          </w:p>
        </w:tc>
      </w:tr>
      <w:tr w:rsidR="0046417B" w:rsidRPr="00E14F80" w14:paraId="48468D2A" w14:textId="77777777">
        <w:tc>
          <w:tcPr>
            <w:tcW w:w="1604" w:type="dxa"/>
            <w:tcBorders>
              <w:top w:val="single" w:sz="4" w:space="0" w:color="BFBFBF"/>
            </w:tcBorders>
          </w:tcPr>
          <w:p w14:paraId="7329DFBE" w14:textId="77777777" w:rsidR="004A61D6" w:rsidRPr="00E14F80" w:rsidRDefault="008D1060">
            <w:pPr>
              <w:contextualSpacing w:val="0"/>
              <w:jc w:val="both"/>
              <w:rPr>
                <w:rFonts w:ascii="Arial" w:hAnsi="Arial" w:cs="Arial"/>
                <w:b/>
                <w:color w:val="auto"/>
                <w:sz w:val="18"/>
                <w:szCs w:val="18"/>
              </w:rPr>
            </w:pPr>
            <w:r w:rsidRPr="00E14F80">
              <w:rPr>
                <w:rFonts w:ascii="Arial" w:hAnsi="Arial" w:cs="Arial"/>
                <w:b/>
                <w:color w:val="auto"/>
                <w:sz w:val="18"/>
                <w:szCs w:val="18"/>
              </w:rPr>
              <w:t>Especialista Financiero</w:t>
            </w:r>
          </w:p>
        </w:tc>
        <w:tc>
          <w:tcPr>
            <w:tcW w:w="7412" w:type="dxa"/>
            <w:tcBorders>
              <w:top w:val="single" w:sz="4" w:space="0" w:color="BFBFBF"/>
            </w:tcBorders>
          </w:tcPr>
          <w:p w14:paraId="28795F88" w14:textId="77777777" w:rsidR="004A61D6" w:rsidRPr="00E14F80" w:rsidRDefault="008D1060">
            <w:pPr>
              <w:numPr>
                <w:ilvl w:val="0"/>
                <w:numId w:val="26"/>
              </w:numPr>
              <w:ind w:hanging="360"/>
              <w:jc w:val="both"/>
              <w:rPr>
                <w:rFonts w:ascii="Arial" w:hAnsi="Arial" w:cs="Arial"/>
                <w:color w:val="auto"/>
                <w:sz w:val="18"/>
                <w:szCs w:val="18"/>
              </w:rPr>
            </w:pPr>
            <w:r w:rsidRPr="00E14F80">
              <w:rPr>
                <w:rFonts w:ascii="Arial" w:hAnsi="Arial" w:cs="Arial"/>
                <w:color w:val="auto"/>
                <w:sz w:val="18"/>
                <w:szCs w:val="18"/>
              </w:rPr>
              <w:t>Organizar, gestionar y mantener los registros contables conforme a lo dispuesto en la Gestión Financiera del Programa del RO.</w:t>
            </w:r>
          </w:p>
          <w:p w14:paraId="5352A046" w14:textId="77777777" w:rsidR="004A61D6" w:rsidRPr="00E14F80" w:rsidRDefault="008D1060">
            <w:pPr>
              <w:numPr>
                <w:ilvl w:val="0"/>
                <w:numId w:val="26"/>
              </w:numPr>
              <w:ind w:hanging="360"/>
              <w:jc w:val="both"/>
              <w:rPr>
                <w:rFonts w:ascii="Arial" w:hAnsi="Arial" w:cs="Arial"/>
                <w:color w:val="auto"/>
                <w:sz w:val="18"/>
                <w:szCs w:val="18"/>
              </w:rPr>
            </w:pPr>
            <w:r w:rsidRPr="00E14F80">
              <w:rPr>
                <w:rFonts w:ascii="Arial" w:hAnsi="Arial" w:cs="Arial"/>
                <w:color w:val="auto"/>
                <w:sz w:val="18"/>
                <w:szCs w:val="18"/>
              </w:rPr>
              <w:t xml:space="preserve">Coordinar, preparar y presentar:  la programación del presupuesto, el Plan Financiero, la programación de desembolsos, las solicitudes de desembolsos, los Estados Financieros y sus anexos, y demás documentación e informes financieros del Programa requeridos por el BID, en la forma y  periodicidad establecida. </w:t>
            </w:r>
          </w:p>
          <w:p w14:paraId="23DB7C4A" w14:textId="77777777" w:rsidR="004A61D6" w:rsidRPr="00E14F80" w:rsidRDefault="008D1060">
            <w:pPr>
              <w:numPr>
                <w:ilvl w:val="0"/>
                <w:numId w:val="26"/>
              </w:numPr>
              <w:ind w:hanging="360"/>
              <w:jc w:val="both"/>
              <w:rPr>
                <w:rFonts w:ascii="Arial" w:hAnsi="Arial" w:cs="Arial"/>
                <w:color w:val="auto"/>
                <w:sz w:val="18"/>
                <w:szCs w:val="18"/>
              </w:rPr>
            </w:pPr>
            <w:r w:rsidRPr="00E14F80">
              <w:rPr>
                <w:rFonts w:ascii="Arial" w:hAnsi="Arial" w:cs="Arial"/>
                <w:color w:val="auto"/>
                <w:sz w:val="18"/>
                <w:szCs w:val="18"/>
              </w:rPr>
              <w:t xml:space="preserve">Consolidar la información necesaria del INDEC, DPE y demás organismos por Convenios, para preparar y presentar los informes requeridos. </w:t>
            </w:r>
          </w:p>
          <w:p w14:paraId="363BFB13" w14:textId="77777777" w:rsidR="004A61D6" w:rsidRPr="00E14F80" w:rsidRDefault="008D1060">
            <w:pPr>
              <w:numPr>
                <w:ilvl w:val="0"/>
                <w:numId w:val="26"/>
              </w:numPr>
              <w:ind w:hanging="360"/>
              <w:jc w:val="both"/>
              <w:rPr>
                <w:rFonts w:ascii="Arial" w:hAnsi="Arial" w:cs="Arial"/>
                <w:color w:val="auto"/>
                <w:sz w:val="18"/>
                <w:szCs w:val="18"/>
              </w:rPr>
            </w:pPr>
            <w:r w:rsidRPr="00E14F80">
              <w:rPr>
                <w:rFonts w:ascii="Arial" w:hAnsi="Arial" w:cs="Arial"/>
                <w:color w:val="auto"/>
                <w:sz w:val="18"/>
                <w:szCs w:val="18"/>
              </w:rPr>
              <w:t xml:space="preserve">Coordinar con el MH y la Dirección de Programación y Control Presupuestario la </w:t>
            </w:r>
            <w:r w:rsidRPr="00E14F80">
              <w:rPr>
                <w:rFonts w:ascii="Arial" w:hAnsi="Arial" w:cs="Arial"/>
                <w:color w:val="auto"/>
                <w:sz w:val="18"/>
                <w:szCs w:val="18"/>
              </w:rPr>
              <w:lastRenderedPageBreak/>
              <w:t>gestión de los desembolsos del Programa, la aprobación de las reformas presupuestarias que correspondan y la transferencia de recursos y espacios presupuestarios a los organismos responsables de la ejecución de Convenios específicos.</w:t>
            </w:r>
          </w:p>
          <w:p w14:paraId="361BD9BA" w14:textId="77777777" w:rsidR="004A61D6" w:rsidRPr="00E14F80" w:rsidRDefault="008D1060">
            <w:pPr>
              <w:numPr>
                <w:ilvl w:val="0"/>
                <w:numId w:val="26"/>
              </w:numPr>
              <w:ind w:hanging="360"/>
              <w:jc w:val="both"/>
              <w:rPr>
                <w:rFonts w:ascii="Arial" w:hAnsi="Arial" w:cs="Arial"/>
                <w:color w:val="auto"/>
                <w:sz w:val="18"/>
                <w:szCs w:val="18"/>
              </w:rPr>
            </w:pPr>
            <w:r w:rsidRPr="00E14F80">
              <w:rPr>
                <w:rFonts w:ascii="Arial" w:hAnsi="Arial" w:cs="Arial"/>
                <w:color w:val="auto"/>
                <w:sz w:val="18"/>
                <w:szCs w:val="18"/>
              </w:rPr>
              <w:t>Gestionar y coordinar con la Dirección de Programación y Control Presupuestario la disponibilidad de crédito y cuota y realizar el correspondiente registro del compromiso presupuestario.</w:t>
            </w:r>
          </w:p>
          <w:p w14:paraId="657C7588" w14:textId="77777777" w:rsidR="004A61D6" w:rsidRPr="00E14F80" w:rsidRDefault="008D1060">
            <w:pPr>
              <w:numPr>
                <w:ilvl w:val="0"/>
                <w:numId w:val="26"/>
              </w:numPr>
              <w:ind w:hanging="360"/>
              <w:jc w:val="both"/>
              <w:rPr>
                <w:rFonts w:ascii="Arial" w:hAnsi="Arial" w:cs="Arial"/>
                <w:color w:val="auto"/>
                <w:sz w:val="18"/>
                <w:szCs w:val="18"/>
              </w:rPr>
            </w:pPr>
            <w:r w:rsidRPr="00E14F80">
              <w:rPr>
                <w:rFonts w:ascii="Arial" w:hAnsi="Arial" w:cs="Arial"/>
                <w:color w:val="auto"/>
                <w:sz w:val="18"/>
                <w:szCs w:val="18"/>
              </w:rPr>
              <w:t>Coordinar y facilitar la ejecución de las Auditorías externas del Programa mediante la entrega de información oportuna y confiable.</w:t>
            </w:r>
          </w:p>
          <w:p w14:paraId="72B5CEC0" w14:textId="77777777" w:rsidR="004A61D6" w:rsidRPr="00E14F80" w:rsidRDefault="008D1060">
            <w:pPr>
              <w:numPr>
                <w:ilvl w:val="0"/>
                <w:numId w:val="26"/>
              </w:numPr>
              <w:ind w:hanging="360"/>
              <w:jc w:val="both"/>
              <w:rPr>
                <w:rFonts w:ascii="Arial" w:hAnsi="Arial" w:cs="Arial"/>
                <w:color w:val="auto"/>
                <w:sz w:val="18"/>
                <w:szCs w:val="18"/>
              </w:rPr>
            </w:pPr>
            <w:r w:rsidRPr="00E14F80">
              <w:rPr>
                <w:rFonts w:ascii="Arial" w:hAnsi="Arial" w:cs="Arial"/>
                <w:color w:val="auto"/>
                <w:sz w:val="18"/>
                <w:szCs w:val="18"/>
              </w:rPr>
              <w:t>Elaborar y firmar los documentos / informes financieros y fiduciarios que se generen durante y para la ejecución del Programa</w:t>
            </w:r>
          </w:p>
          <w:p w14:paraId="43C98E9D" w14:textId="77777777" w:rsidR="004A61D6" w:rsidRPr="00E14F80" w:rsidRDefault="008D1060">
            <w:pPr>
              <w:numPr>
                <w:ilvl w:val="0"/>
                <w:numId w:val="26"/>
              </w:numPr>
              <w:ind w:hanging="360"/>
              <w:jc w:val="both"/>
              <w:rPr>
                <w:rFonts w:ascii="Arial" w:hAnsi="Arial" w:cs="Arial"/>
                <w:color w:val="auto"/>
                <w:sz w:val="18"/>
                <w:szCs w:val="18"/>
              </w:rPr>
            </w:pPr>
            <w:r w:rsidRPr="00E14F80">
              <w:rPr>
                <w:rFonts w:ascii="Arial" w:hAnsi="Arial" w:cs="Arial"/>
                <w:color w:val="auto"/>
                <w:sz w:val="18"/>
                <w:szCs w:val="18"/>
              </w:rPr>
              <w:t>Diseñar una política para la adquisición de pólizas de seguro para los cargos claves relacionados con el manejo de bienes y valores, así como definir montos asegurables.</w:t>
            </w:r>
          </w:p>
          <w:p w14:paraId="26710869" w14:textId="77777777" w:rsidR="004A61D6" w:rsidRPr="00E14F80" w:rsidRDefault="008D1060">
            <w:pPr>
              <w:numPr>
                <w:ilvl w:val="0"/>
                <w:numId w:val="26"/>
              </w:numPr>
              <w:ind w:hanging="360"/>
              <w:jc w:val="both"/>
              <w:rPr>
                <w:rFonts w:ascii="Arial" w:hAnsi="Arial" w:cs="Arial"/>
                <w:color w:val="auto"/>
                <w:sz w:val="18"/>
                <w:szCs w:val="18"/>
              </w:rPr>
            </w:pPr>
            <w:r w:rsidRPr="00E14F80">
              <w:rPr>
                <w:rFonts w:ascii="Arial" w:hAnsi="Arial" w:cs="Arial"/>
                <w:color w:val="auto"/>
                <w:sz w:val="18"/>
                <w:szCs w:val="18"/>
              </w:rPr>
              <w:t>Mantener de forma actualizada, llenar los formularios y pasar al Coordinador del Programa para su envío al Banco, la lista de personas autorizadas ante el BID para enviar documentos (solicitudes de No objeción).</w:t>
            </w:r>
          </w:p>
          <w:p w14:paraId="595C62C9" w14:textId="77777777" w:rsidR="004A61D6" w:rsidRPr="00E14F80" w:rsidRDefault="008D1060">
            <w:pPr>
              <w:numPr>
                <w:ilvl w:val="0"/>
                <w:numId w:val="18"/>
              </w:numPr>
              <w:ind w:hanging="360"/>
              <w:jc w:val="both"/>
              <w:rPr>
                <w:rFonts w:ascii="Arial" w:hAnsi="Arial" w:cs="Arial"/>
                <w:color w:val="auto"/>
                <w:sz w:val="18"/>
                <w:szCs w:val="18"/>
              </w:rPr>
            </w:pPr>
            <w:r w:rsidRPr="00E14F80">
              <w:rPr>
                <w:rFonts w:ascii="Arial" w:hAnsi="Arial" w:cs="Arial"/>
                <w:color w:val="auto"/>
                <w:sz w:val="18"/>
                <w:szCs w:val="18"/>
              </w:rPr>
              <w:t xml:space="preserve">Las demás funciones asignadas por el Coordinador del Programa </w:t>
            </w:r>
          </w:p>
        </w:tc>
      </w:tr>
      <w:tr w:rsidR="0046417B" w:rsidRPr="00E14F80" w14:paraId="601A6C9E" w14:textId="77777777">
        <w:tc>
          <w:tcPr>
            <w:tcW w:w="1604" w:type="dxa"/>
          </w:tcPr>
          <w:p w14:paraId="55A25D6C" w14:textId="77777777" w:rsidR="004A61D6" w:rsidRPr="00E14F80" w:rsidRDefault="008D1060">
            <w:pPr>
              <w:contextualSpacing w:val="0"/>
              <w:jc w:val="both"/>
              <w:rPr>
                <w:rFonts w:ascii="Arial" w:hAnsi="Arial" w:cs="Arial"/>
                <w:b/>
                <w:color w:val="auto"/>
                <w:sz w:val="18"/>
                <w:szCs w:val="18"/>
              </w:rPr>
            </w:pPr>
            <w:r w:rsidRPr="00E14F80">
              <w:rPr>
                <w:rFonts w:ascii="Arial" w:hAnsi="Arial" w:cs="Arial"/>
                <w:b/>
                <w:color w:val="auto"/>
                <w:sz w:val="18"/>
                <w:szCs w:val="18"/>
              </w:rPr>
              <w:lastRenderedPageBreak/>
              <w:t>Especialista de Adquisiciones</w:t>
            </w:r>
          </w:p>
        </w:tc>
        <w:tc>
          <w:tcPr>
            <w:tcW w:w="7412" w:type="dxa"/>
          </w:tcPr>
          <w:p w14:paraId="50E6D7EB" w14:textId="77777777" w:rsidR="004A61D6" w:rsidRPr="00E14F80" w:rsidRDefault="008D1060">
            <w:pPr>
              <w:numPr>
                <w:ilvl w:val="0"/>
                <w:numId w:val="11"/>
              </w:numPr>
              <w:ind w:hanging="360"/>
              <w:jc w:val="both"/>
              <w:rPr>
                <w:rFonts w:ascii="Arial" w:hAnsi="Arial" w:cs="Arial"/>
                <w:color w:val="auto"/>
                <w:sz w:val="18"/>
                <w:szCs w:val="18"/>
              </w:rPr>
            </w:pPr>
            <w:r w:rsidRPr="00E14F80">
              <w:rPr>
                <w:rFonts w:ascii="Arial" w:hAnsi="Arial" w:cs="Arial"/>
                <w:color w:val="auto"/>
                <w:sz w:val="18"/>
                <w:szCs w:val="18"/>
              </w:rPr>
              <w:t xml:space="preserve">Aplicar y dar cumplimiento a las Normas, Políticas y Procesos de Adquisiciones y Contrataciones establecidos para la ejecución del Programa, que se detallan en el Contrato de Préstamo, las Políticas del Banco y el Presente Reglamento Operativo. </w:t>
            </w:r>
          </w:p>
          <w:p w14:paraId="42F62A7D" w14:textId="77777777" w:rsidR="004A61D6" w:rsidRPr="00E14F80" w:rsidRDefault="008D1060">
            <w:pPr>
              <w:numPr>
                <w:ilvl w:val="0"/>
                <w:numId w:val="11"/>
              </w:numPr>
              <w:ind w:hanging="360"/>
              <w:jc w:val="both"/>
              <w:rPr>
                <w:rFonts w:ascii="Arial" w:hAnsi="Arial" w:cs="Arial"/>
                <w:color w:val="auto"/>
                <w:sz w:val="18"/>
                <w:szCs w:val="18"/>
              </w:rPr>
            </w:pPr>
            <w:r w:rsidRPr="00E14F80">
              <w:rPr>
                <w:rFonts w:ascii="Arial" w:hAnsi="Arial" w:cs="Arial"/>
                <w:color w:val="auto"/>
                <w:sz w:val="18"/>
                <w:szCs w:val="18"/>
              </w:rPr>
              <w:t>Elaborar y mantener actualizados: (a) el PA y SEPA del Programa; (b) UEPEX y, (c) la documentación e informes de las adquisiciones del Programa, requeridos por el Coordinador General del Programa o el Banco.</w:t>
            </w:r>
          </w:p>
          <w:p w14:paraId="78C8C843" w14:textId="77777777" w:rsidR="004A61D6" w:rsidRPr="00E14F80" w:rsidRDefault="008D1060">
            <w:pPr>
              <w:numPr>
                <w:ilvl w:val="0"/>
                <w:numId w:val="11"/>
              </w:numPr>
              <w:ind w:hanging="360"/>
              <w:jc w:val="both"/>
              <w:rPr>
                <w:rFonts w:ascii="Arial" w:hAnsi="Arial" w:cs="Arial"/>
                <w:color w:val="auto"/>
                <w:sz w:val="18"/>
                <w:szCs w:val="18"/>
              </w:rPr>
            </w:pPr>
            <w:r w:rsidRPr="00E14F80">
              <w:rPr>
                <w:rFonts w:ascii="Arial" w:hAnsi="Arial" w:cs="Arial"/>
                <w:color w:val="auto"/>
                <w:sz w:val="18"/>
                <w:szCs w:val="18"/>
              </w:rPr>
              <w:t>Coordinar con las áreas técnicas del INDEC y preparar la documentación precontractual necesaria, según corresponda a cada tipo de adquisición o contratación de las actividades del Programa.</w:t>
            </w:r>
          </w:p>
          <w:p w14:paraId="49B79DC9" w14:textId="77777777" w:rsidR="004A61D6" w:rsidRPr="00E14F80" w:rsidRDefault="008D1060">
            <w:pPr>
              <w:numPr>
                <w:ilvl w:val="0"/>
                <w:numId w:val="11"/>
              </w:numPr>
              <w:ind w:hanging="360"/>
              <w:jc w:val="both"/>
              <w:rPr>
                <w:rFonts w:ascii="Arial" w:hAnsi="Arial" w:cs="Arial"/>
                <w:color w:val="auto"/>
                <w:sz w:val="18"/>
                <w:szCs w:val="18"/>
              </w:rPr>
            </w:pPr>
            <w:r w:rsidRPr="00E14F80">
              <w:rPr>
                <w:rFonts w:ascii="Arial" w:hAnsi="Arial" w:cs="Arial"/>
                <w:color w:val="auto"/>
                <w:sz w:val="18"/>
                <w:szCs w:val="18"/>
              </w:rPr>
              <w:t>Gestionar y elaborar un procedimiento de seguimiento a los procesos durante la etapa preparatoria y precontractual a fin de mitigar demoras y cuellos de botella durante la preparación de procedimientos.</w:t>
            </w:r>
          </w:p>
          <w:p w14:paraId="242D1425" w14:textId="77777777" w:rsidR="004A61D6" w:rsidRPr="00E14F80" w:rsidRDefault="008D1060">
            <w:pPr>
              <w:numPr>
                <w:ilvl w:val="0"/>
                <w:numId w:val="11"/>
              </w:numPr>
              <w:ind w:hanging="360"/>
              <w:jc w:val="both"/>
              <w:rPr>
                <w:rFonts w:ascii="Arial" w:hAnsi="Arial" w:cs="Arial"/>
                <w:color w:val="auto"/>
                <w:sz w:val="18"/>
                <w:szCs w:val="18"/>
              </w:rPr>
            </w:pPr>
            <w:r w:rsidRPr="00E14F80">
              <w:rPr>
                <w:rFonts w:ascii="Arial" w:hAnsi="Arial" w:cs="Arial"/>
                <w:color w:val="auto"/>
                <w:sz w:val="18"/>
                <w:szCs w:val="18"/>
              </w:rPr>
              <w:t xml:space="preserve">Gestionar y dar seguimiento a los procesos de No Objeción emitidos por el Banco, según corresponda a cada tipo de adquisición o contratación del Programa. </w:t>
            </w:r>
          </w:p>
          <w:p w14:paraId="706A8709" w14:textId="77777777" w:rsidR="004A61D6" w:rsidRPr="00E14F80" w:rsidRDefault="008D1060">
            <w:pPr>
              <w:numPr>
                <w:ilvl w:val="0"/>
                <w:numId w:val="11"/>
              </w:numPr>
              <w:ind w:hanging="360"/>
              <w:jc w:val="both"/>
              <w:rPr>
                <w:rFonts w:ascii="Arial" w:hAnsi="Arial" w:cs="Arial"/>
                <w:color w:val="auto"/>
                <w:sz w:val="18"/>
                <w:szCs w:val="18"/>
              </w:rPr>
            </w:pPr>
            <w:r w:rsidRPr="00E14F80">
              <w:rPr>
                <w:rFonts w:ascii="Arial" w:hAnsi="Arial" w:cs="Arial"/>
                <w:color w:val="auto"/>
                <w:sz w:val="18"/>
                <w:szCs w:val="18"/>
              </w:rPr>
              <w:t xml:space="preserve">Elaborar los escenarios prescriptivos (recomendaciones) a partir de ruta crítica de los procesos en función de plazos de ejecución, dependencias de actividades con otros procedimientos. </w:t>
            </w:r>
          </w:p>
          <w:p w14:paraId="41CB5BEE" w14:textId="77777777" w:rsidR="004A61D6" w:rsidRPr="00E14F80" w:rsidRDefault="008D1060">
            <w:pPr>
              <w:numPr>
                <w:ilvl w:val="0"/>
                <w:numId w:val="11"/>
              </w:numPr>
              <w:ind w:hanging="360"/>
              <w:jc w:val="both"/>
              <w:rPr>
                <w:rFonts w:ascii="Arial" w:hAnsi="Arial" w:cs="Arial"/>
                <w:color w:val="auto"/>
                <w:sz w:val="18"/>
                <w:szCs w:val="18"/>
              </w:rPr>
            </w:pPr>
            <w:r w:rsidRPr="00E14F80">
              <w:rPr>
                <w:rFonts w:ascii="Arial" w:hAnsi="Arial" w:cs="Arial"/>
                <w:color w:val="auto"/>
                <w:sz w:val="18"/>
                <w:szCs w:val="18"/>
              </w:rPr>
              <w:t>Dar apoyo y capacitación a comisiones técnicas de evaluación respecto a las políticas de adquisiciones del banco y diligenciar oportunamente la elaboración de los informes de evaluación de ofertas.</w:t>
            </w:r>
          </w:p>
          <w:p w14:paraId="31929673" w14:textId="77777777" w:rsidR="004A61D6" w:rsidRPr="00E14F80" w:rsidRDefault="008D1060">
            <w:pPr>
              <w:numPr>
                <w:ilvl w:val="0"/>
                <w:numId w:val="11"/>
              </w:numPr>
              <w:ind w:hanging="360"/>
              <w:jc w:val="both"/>
              <w:rPr>
                <w:rFonts w:ascii="Arial" w:hAnsi="Arial" w:cs="Arial"/>
                <w:color w:val="auto"/>
                <w:sz w:val="18"/>
                <w:szCs w:val="18"/>
              </w:rPr>
            </w:pPr>
            <w:r w:rsidRPr="00E14F80">
              <w:rPr>
                <w:rFonts w:ascii="Arial" w:hAnsi="Arial" w:cs="Arial"/>
                <w:color w:val="auto"/>
                <w:sz w:val="18"/>
                <w:szCs w:val="18"/>
              </w:rPr>
              <w:t>Mantener un sistema de control y archivo ordenado y completo de la información de sustento de los procesos de adquisiciones, contrataciones y toda la documentación relacionada y velar por su seguridad.</w:t>
            </w:r>
          </w:p>
          <w:p w14:paraId="5FA27D36" w14:textId="77777777" w:rsidR="004A61D6" w:rsidRPr="00E14F80" w:rsidRDefault="008D1060">
            <w:pPr>
              <w:numPr>
                <w:ilvl w:val="0"/>
                <w:numId w:val="11"/>
              </w:numPr>
              <w:ind w:hanging="360"/>
              <w:jc w:val="both"/>
              <w:rPr>
                <w:rFonts w:ascii="Arial" w:hAnsi="Arial" w:cs="Arial"/>
                <w:color w:val="auto"/>
                <w:sz w:val="18"/>
                <w:szCs w:val="18"/>
              </w:rPr>
            </w:pPr>
            <w:r w:rsidRPr="00E14F80">
              <w:rPr>
                <w:rFonts w:ascii="Arial" w:hAnsi="Arial" w:cs="Arial"/>
                <w:color w:val="auto"/>
                <w:sz w:val="18"/>
                <w:szCs w:val="18"/>
              </w:rPr>
              <w:t xml:space="preserve">Revisar los documentos precontractuales que se generen según corresponda a cada tipo de contratación y coordinar con la Dirección Jurídica la aprobación de los mismos. </w:t>
            </w:r>
          </w:p>
          <w:p w14:paraId="77AA6CBC" w14:textId="77777777" w:rsidR="004A61D6" w:rsidRPr="00E14F80" w:rsidRDefault="008D1060">
            <w:pPr>
              <w:numPr>
                <w:ilvl w:val="0"/>
                <w:numId w:val="11"/>
              </w:numPr>
              <w:spacing w:after="200"/>
              <w:ind w:hanging="360"/>
              <w:jc w:val="both"/>
              <w:rPr>
                <w:rFonts w:ascii="Arial" w:hAnsi="Arial" w:cs="Arial"/>
                <w:b/>
                <w:color w:val="auto"/>
                <w:sz w:val="18"/>
                <w:szCs w:val="18"/>
              </w:rPr>
            </w:pPr>
            <w:r w:rsidRPr="00E14F80">
              <w:rPr>
                <w:rFonts w:ascii="Arial" w:hAnsi="Arial" w:cs="Arial"/>
                <w:color w:val="auto"/>
                <w:sz w:val="18"/>
                <w:szCs w:val="18"/>
              </w:rPr>
              <w:t>Las demás funciones asignadas por el Coordinador del Programa.</w:t>
            </w:r>
          </w:p>
        </w:tc>
      </w:tr>
      <w:tr w:rsidR="0046417B" w:rsidRPr="00E14F80" w14:paraId="50AA788A" w14:textId="77777777">
        <w:tc>
          <w:tcPr>
            <w:tcW w:w="1604" w:type="dxa"/>
          </w:tcPr>
          <w:p w14:paraId="70C5E135" w14:textId="77777777" w:rsidR="004A61D6" w:rsidRPr="00E14F80" w:rsidRDefault="008D1060">
            <w:pPr>
              <w:contextualSpacing w:val="0"/>
              <w:jc w:val="both"/>
              <w:rPr>
                <w:rFonts w:ascii="Arial" w:hAnsi="Arial" w:cs="Arial"/>
                <w:b/>
                <w:color w:val="auto"/>
                <w:sz w:val="18"/>
                <w:szCs w:val="18"/>
              </w:rPr>
            </w:pPr>
            <w:r w:rsidRPr="00E14F80">
              <w:rPr>
                <w:rFonts w:ascii="Arial" w:hAnsi="Arial" w:cs="Arial"/>
                <w:b/>
                <w:color w:val="auto"/>
                <w:sz w:val="18"/>
                <w:szCs w:val="18"/>
              </w:rPr>
              <w:t>Responsables de Componentes 1, 2 y 3</w:t>
            </w:r>
          </w:p>
        </w:tc>
        <w:tc>
          <w:tcPr>
            <w:tcW w:w="7412" w:type="dxa"/>
          </w:tcPr>
          <w:p w14:paraId="725D9919" w14:textId="77777777" w:rsidR="004A61D6" w:rsidRPr="00E14F80" w:rsidRDefault="008D1060">
            <w:pPr>
              <w:numPr>
                <w:ilvl w:val="0"/>
                <w:numId w:val="20"/>
              </w:numPr>
              <w:ind w:hanging="360"/>
              <w:jc w:val="both"/>
              <w:rPr>
                <w:rFonts w:ascii="Arial" w:hAnsi="Arial" w:cs="Arial"/>
                <w:color w:val="auto"/>
                <w:sz w:val="18"/>
                <w:szCs w:val="18"/>
              </w:rPr>
            </w:pPr>
            <w:r w:rsidRPr="00E14F80">
              <w:rPr>
                <w:rFonts w:ascii="Arial" w:hAnsi="Arial" w:cs="Arial"/>
                <w:color w:val="auto"/>
                <w:sz w:val="18"/>
                <w:szCs w:val="18"/>
              </w:rPr>
              <w:t>Brindar asistencia técnica al Coordinar General y especialistas de monitoreo y evaluación, adquisiciones y financiero, en la ejecución del componente a su cargo, de conformidad con los lineamientos del Programa y las políticas del INDEC.</w:t>
            </w:r>
          </w:p>
          <w:p w14:paraId="0BC75530" w14:textId="77777777" w:rsidR="004A61D6" w:rsidRPr="00E14F80" w:rsidRDefault="008D1060">
            <w:pPr>
              <w:numPr>
                <w:ilvl w:val="0"/>
                <w:numId w:val="20"/>
              </w:numPr>
              <w:ind w:hanging="360"/>
              <w:jc w:val="both"/>
              <w:rPr>
                <w:rFonts w:ascii="Arial" w:hAnsi="Arial" w:cs="Arial"/>
                <w:color w:val="auto"/>
                <w:sz w:val="18"/>
                <w:szCs w:val="18"/>
              </w:rPr>
            </w:pPr>
            <w:r w:rsidRPr="00E14F80">
              <w:rPr>
                <w:rFonts w:ascii="Arial" w:hAnsi="Arial" w:cs="Arial"/>
                <w:color w:val="auto"/>
                <w:sz w:val="18"/>
                <w:szCs w:val="18"/>
              </w:rPr>
              <w:t>Proponer los mecanismos de coordinación con las dependencias del INDEC y las DPE, relacionadas con la ejecución del Componente.</w:t>
            </w:r>
          </w:p>
          <w:p w14:paraId="791BC4B6" w14:textId="77777777" w:rsidR="004A61D6" w:rsidRPr="00E14F80" w:rsidRDefault="008D1060">
            <w:pPr>
              <w:numPr>
                <w:ilvl w:val="0"/>
                <w:numId w:val="20"/>
              </w:numPr>
              <w:ind w:hanging="360"/>
              <w:jc w:val="both"/>
              <w:rPr>
                <w:rFonts w:ascii="Arial" w:hAnsi="Arial" w:cs="Arial"/>
                <w:color w:val="auto"/>
                <w:sz w:val="18"/>
                <w:szCs w:val="18"/>
              </w:rPr>
            </w:pPr>
            <w:r w:rsidRPr="00E14F80">
              <w:rPr>
                <w:rFonts w:ascii="Arial" w:hAnsi="Arial" w:cs="Arial"/>
                <w:color w:val="auto"/>
                <w:sz w:val="18"/>
                <w:szCs w:val="18"/>
              </w:rPr>
              <w:t>Coordinar con áreas técnicas, las actividades de ejecución del componente a su cargo y reportar al especialista de Monitoreo y Evaluación en relación al cronograma de actividades.</w:t>
            </w:r>
          </w:p>
          <w:p w14:paraId="395675C0" w14:textId="77777777" w:rsidR="004A61D6" w:rsidRPr="00E14F80" w:rsidRDefault="008D1060">
            <w:pPr>
              <w:numPr>
                <w:ilvl w:val="0"/>
                <w:numId w:val="20"/>
              </w:numPr>
              <w:ind w:hanging="360"/>
              <w:jc w:val="both"/>
              <w:rPr>
                <w:rFonts w:ascii="Arial" w:hAnsi="Arial" w:cs="Arial"/>
                <w:color w:val="auto"/>
                <w:sz w:val="18"/>
                <w:szCs w:val="18"/>
              </w:rPr>
            </w:pPr>
            <w:r w:rsidRPr="00E14F80">
              <w:rPr>
                <w:rFonts w:ascii="Arial" w:hAnsi="Arial" w:cs="Arial"/>
                <w:color w:val="auto"/>
                <w:sz w:val="18"/>
                <w:szCs w:val="18"/>
              </w:rPr>
              <w:t>Preparar y suministrar información del componente, para: (i) elaborar y actualizar las actividades en las herramientas de gestión; (ii) facilitar el seguimiento y monitoreo del Programa; (iii) elaborar los informes físicos de avance del Programa; (iv) reuniones Técnicas de Seguimiento (RTS); (v) los Talleres Semestrales de Retroalimentación (TSR); (vi) la realización de las consultorías.</w:t>
            </w:r>
          </w:p>
          <w:p w14:paraId="44F01580" w14:textId="77777777" w:rsidR="004A61D6" w:rsidRPr="00E14F80" w:rsidRDefault="008D1060">
            <w:pPr>
              <w:numPr>
                <w:ilvl w:val="0"/>
                <w:numId w:val="20"/>
              </w:numPr>
              <w:ind w:hanging="360"/>
              <w:jc w:val="both"/>
              <w:rPr>
                <w:rFonts w:ascii="Arial" w:hAnsi="Arial" w:cs="Arial"/>
                <w:color w:val="auto"/>
                <w:sz w:val="18"/>
                <w:szCs w:val="18"/>
              </w:rPr>
            </w:pPr>
            <w:r w:rsidRPr="00E14F80">
              <w:rPr>
                <w:rFonts w:ascii="Arial" w:hAnsi="Arial" w:cs="Arial"/>
                <w:color w:val="auto"/>
                <w:sz w:val="18"/>
                <w:szCs w:val="18"/>
              </w:rPr>
              <w:t>Colaborar con la preparación de los insumos necesarios para: (i) los documentos bajo su responsabilidad, especialmente los relacionados con Términos de Referencia y/o Especificaciones técnicas; ii) Los documentos / informes resultantes de actividades generadas en las herramientas de gestión.</w:t>
            </w:r>
          </w:p>
          <w:p w14:paraId="4975A5AB" w14:textId="77777777" w:rsidR="004A61D6" w:rsidRPr="00E14F80" w:rsidRDefault="008D1060">
            <w:pPr>
              <w:numPr>
                <w:ilvl w:val="0"/>
                <w:numId w:val="20"/>
              </w:numPr>
              <w:ind w:hanging="360"/>
              <w:jc w:val="both"/>
              <w:rPr>
                <w:rFonts w:ascii="Arial" w:hAnsi="Arial" w:cs="Arial"/>
                <w:color w:val="auto"/>
                <w:sz w:val="18"/>
                <w:szCs w:val="18"/>
              </w:rPr>
            </w:pPr>
            <w:r w:rsidRPr="00E14F80">
              <w:rPr>
                <w:rFonts w:ascii="Arial" w:hAnsi="Arial" w:cs="Arial"/>
                <w:color w:val="auto"/>
                <w:sz w:val="18"/>
                <w:szCs w:val="18"/>
              </w:rPr>
              <w:t>Coordinar con la Dirección de Coordinación del Sistema Estadístico Nacional para el cumplimiento de los términos y condiciones estipulados en los Convenios realizados con las DPE.</w:t>
            </w:r>
          </w:p>
          <w:p w14:paraId="4161669D" w14:textId="77777777" w:rsidR="004A61D6" w:rsidRPr="00E14F80" w:rsidRDefault="008D1060">
            <w:pPr>
              <w:numPr>
                <w:ilvl w:val="0"/>
                <w:numId w:val="20"/>
              </w:numPr>
              <w:spacing w:after="200"/>
              <w:ind w:hanging="360"/>
              <w:jc w:val="both"/>
              <w:rPr>
                <w:rFonts w:ascii="Arial" w:hAnsi="Arial" w:cs="Arial"/>
                <w:color w:val="auto"/>
                <w:sz w:val="18"/>
                <w:szCs w:val="18"/>
              </w:rPr>
            </w:pPr>
            <w:r w:rsidRPr="00E14F80">
              <w:rPr>
                <w:rFonts w:ascii="Arial" w:hAnsi="Arial" w:cs="Arial"/>
                <w:color w:val="auto"/>
                <w:sz w:val="18"/>
                <w:szCs w:val="18"/>
              </w:rPr>
              <w:t>Las demás funciones asignadas por el Coordinador del Programa</w:t>
            </w:r>
          </w:p>
        </w:tc>
      </w:tr>
    </w:tbl>
    <w:p w14:paraId="36DF285D" w14:textId="77777777" w:rsidR="004A61D6" w:rsidRPr="00E14F80" w:rsidRDefault="004A61D6">
      <w:pPr>
        <w:spacing w:after="0" w:line="240" w:lineRule="auto"/>
        <w:ind w:firstLine="644"/>
        <w:jc w:val="both"/>
        <w:rPr>
          <w:rFonts w:ascii="Arial" w:hAnsi="Arial" w:cs="Arial"/>
          <w:b/>
          <w:color w:val="auto"/>
        </w:rPr>
      </w:pPr>
    </w:p>
    <w:p w14:paraId="2A1C56A5" w14:textId="77777777" w:rsidR="004A61D6" w:rsidRPr="00E14F80" w:rsidRDefault="008D1060">
      <w:pPr>
        <w:pStyle w:val="Heading2"/>
        <w:numPr>
          <w:ilvl w:val="0"/>
          <w:numId w:val="3"/>
        </w:numPr>
        <w:spacing w:before="120" w:line="240" w:lineRule="auto"/>
        <w:ind w:hanging="360"/>
        <w:jc w:val="both"/>
        <w:rPr>
          <w:rFonts w:ascii="Arial" w:eastAsia="Calibri" w:hAnsi="Arial" w:cs="Arial"/>
          <w:b/>
          <w:color w:val="auto"/>
          <w:sz w:val="22"/>
          <w:szCs w:val="22"/>
        </w:rPr>
      </w:pPr>
      <w:bookmarkStart w:id="22" w:name="_Toc483357476"/>
      <w:r w:rsidRPr="00E14F80">
        <w:rPr>
          <w:rFonts w:ascii="Arial" w:eastAsia="Calibri" w:hAnsi="Arial" w:cs="Arial"/>
          <w:b/>
          <w:color w:val="auto"/>
          <w:sz w:val="22"/>
          <w:szCs w:val="22"/>
        </w:rPr>
        <w:t>Apoyo Administrativo – Financiero del INDEC a la ejecución del Programa</w:t>
      </w:r>
      <w:bookmarkEnd w:id="22"/>
      <w:r w:rsidRPr="00E14F80">
        <w:rPr>
          <w:rFonts w:ascii="Arial" w:eastAsia="Calibri" w:hAnsi="Arial" w:cs="Arial"/>
          <w:b/>
          <w:color w:val="auto"/>
          <w:sz w:val="22"/>
          <w:szCs w:val="22"/>
        </w:rPr>
        <w:t xml:space="preserve">  </w:t>
      </w:r>
    </w:p>
    <w:p w14:paraId="1C34D022" w14:textId="77777777" w:rsidR="004A61D6" w:rsidRPr="00E14F80" w:rsidRDefault="004A61D6">
      <w:pPr>
        <w:spacing w:after="0" w:line="240" w:lineRule="auto"/>
        <w:ind w:firstLine="644"/>
        <w:jc w:val="both"/>
        <w:rPr>
          <w:rFonts w:ascii="Arial" w:hAnsi="Arial" w:cs="Arial"/>
          <w:b/>
          <w:color w:val="auto"/>
        </w:rPr>
      </w:pPr>
    </w:p>
    <w:p w14:paraId="31217A2D" w14:textId="77777777" w:rsidR="004A61D6" w:rsidRPr="00E14F80" w:rsidRDefault="008D1060" w:rsidP="00E14F80">
      <w:pPr>
        <w:numPr>
          <w:ilvl w:val="1"/>
          <w:numId w:val="6"/>
        </w:numPr>
        <w:spacing w:after="0" w:line="240" w:lineRule="auto"/>
        <w:ind w:left="709" w:hanging="529"/>
        <w:contextualSpacing/>
        <w:jc w:val="both"/>
        <w:rPr>
          <w:rFonts w:ascii="Arial" w:hAnsi="Arial" w:cs="Arial"/>
          <w:color w:val="auto"/>
        </w:rPr>
      </w:pPr>
      <w:r w:rsidRPr="00E14F80">
        <w:rPr>
          <w:rFonts w:ascii="Arial" w:hAnsi="Arial" w:cs="Arial"/>
          <w:color w:val="auto"/>
        </w:rPr>
        <w:t xml:space="preserve">La Dirección General de Administración y Operaciones será la instancia para la realización del control previo, registro contable y autorización del gasto (de acuerdo a los distintos niveles de aprobación) de la programación financiera del Programa y de la ejecución de las actividades contempladas en el Plan de Adquisiciones.  </w:t>
      </w:r>
    </w:p>
    <w:p w14:paraId="6C58D14F" w14:textId="77777777" w:rsidR="004A61D6" w:rsidRPr="00E14F80" w:rsidRDefault="004A61D6">
      <w:pPr>
        <w:spacing w:after="0" w:line="240" w:lineRule="auto"/>
        <w:ind w:left="709"/>
        <w:jc w:val="both"/>
        <w:rPr>
          <w:rFonts w:ascii="Arial" w:hAnsi="Arial" w:cs="Arial"/>
          <w:color w:val="auto"/>
        </w:rPr>
      </w:pPr>
    </w:p>
    <w:p w14:paraId="2662B00C"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 xml:space="preserve">La Dirección de Programación y Control Presupuestario, será la responsable de: (i) mantener actualizada en todo momento los registros contables del programa en el </w:t>
      </w:r>
      <w:proofErr w:type="spellStart"/>
      <w:r w:rsidRPr="00E14F80">
        <w:rPr>
          <w:rFonts w:ascii="Arial" w:hAnsi="Arial" w:cs="Arial"/>
          <w:color w:val="auto"/>
        </w:rPr>
        <w:t>eSidif</w:t>
      </w:r>
      <w:proofErr w:type="spellEnd"/>
      <w:r w:rsidRPr="00E14F80">
        <w:rPr>
          <w:rFonts w:ascii="Arial" w:hAnsi="Arial" w:cs="Arial"/>
          <w:color w:val="auto"/>
        </w:rPr>
        <w:t xml:space="preserve">; (ii) garantizar la integridad, suficiencia y competencia de la documentación de soporte de las transacciones del mismo a través del Sistema de Expediente Electrónico; (iv) el resguardo físico y digital del archivo contable.  </w:t>
      </w:r>
    </w:p>
    <w:p w14:paraId="33088903" w14:textId="77777777" w:rsidR="004A61D6" w:rsidRPr="00E14F80" w:rsidRDefault="004A61D6">
      <w:pPr>
        <w:spacing w:after="0"/>
        <w:ind w:left="720"/>
        <w:rPr>
          <w:rFonts w:ascii="Arial" w:hAnsi="Arial" w:cs="Arial"/>
          <w:color w:val="auto"/>
        </w:rPr>
      </w:pPr>
    </w:p>
    <w:p w14:paraId="697D0AF5"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 xml:space="preserve">En el caso de las actividades en las que participan otros organismos y las DPE, las áreas designadas dentro de cada Convenio serán las encargadas de dar cumplimiento a lo estipulado a los términos y condiciones estipulados en los mismos. </w:t>
      </w:r>
    </w:p>
    <w:p w14:paraId="7D1A5528" w14:textId="77777777" w:rsidR="004A61D6" w:rsidRPr="00E14F80" w:rsidRDefault="004A61D6">
      <w:pPr>
        <w:spacing w:after="0"/>
        <w:ind w:left="720"/>
        <w:rPr>
          <w:rFonts w:ascii="Arial" w:hAnsi="Arial" w:cs="Arial"/>
          <w:color w:val="auto"/>
        </w:rPr>
      </w:pPr>
    </w:p>
    <w:p w14:paraId="7641DEE8"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La Dirección de Patrimonio y Suministros será la responsable de realizar, exclusivamente,  los procesos precontractuales del Programa, que se financien totalmente (100%) con Aporte Local, utilizando las disposiciones del Régimen de Contrataciones de la Administración Nacional (Decreto 1030/2016). Para el efecto, la UEP deberá proporcionar la información correspondiente a las adquisiciones financiadas con aporte local y comprobará que las mismas se encuentren en el Plan Anual de Contrataciones del INDEC.</w:t>
      </w:r>
    </w:p>
    <w:p w14:paraId="58116264" w14:textId="77777777" w:rsidR="004A61D6" w:rsidRPr="00E14F80" w:rsidRDefault="004A61D6">
      <w:pPr>
        <w:spacing w:after="0" w:line="240" w:lineRule="auto"/>
        <w:jc w:val="both"/>
        <w:rPr>
          <w:rFonts w:ascii="Arial" w:hAnsi="Arial" w:cs="Arial"/>
          <w:color w:val="auto"/>
        </w:rPr>
      </w:pPr>
    </w:p>
    <w:p w14:paraId="2DF876C3"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 xml:space="preserve">Para el caso de los Convenios suscritos o que se suscriban con organismos de derecho público o privado para apoyar al INDEC en la gestión administrativa para la contratación de profesionales deberá contar con un equipo de trabajo conformado y debidamente comunicado a la UEP y la Dirección de Recursos Humanos del INDEC para la realización del monitoreo de las contrataciones. </w:t>
      </w:r>
    </w:p>
    <w:p w14:paraId="2FF0E7EA" w14:textId="77777777" w:rsidR="004A61D6" w:rsidRPr="00E14F80" w:rsidRDefault="004A61D6">
      <w:pPr>
        <w:spacing w:after="0" w:line="240" w:lineRule="auto"/>
        <w:jc w:val="both"/>
        <w:rPr>
          <w:rFonts w:ascii="Arial" w:hAnsi="Arial" w:cs="Arial"/>
          <w:color w:val="auto"/>
        </w:rPr>
      </w:pPr>
    </w:p>
    <w:p w14:paraId="47FDC404"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De igual manera, para la ejecución de actividades a través de la Direcciones Provinciales de Estadística (DPE), se  deberá contar con un equipo de trabajo conformado o personal asignado en cada DPE del cual la UEP y la Dirección de Coordinación con el Sistema Estadístico Nacional puedan realizar el monitoreo respectivo.</w:t>
      </w:r>
    </w:p>
    <w:p w14:paraId="6D559648" w14:textId="77777777" w:rsidR="004A61D6" w:rsidRPr="00E14F80" w:rsidRDefault="004A61D6">
      <w:pPr>
        <w:ind w:left="720"/>
        <w:rPr>
          <w:rFonts w:ascii="Arial" w:hAnsi="Arial" w:cs="Arial"/>
          <w:color w:val="auto"/>
        </w:rPr>
      </w:pPr>
    </w:p>
    <w:p w14:paraId="07733747" w14:textId="77777777" w:rsidR="004A61D6" w:rsidRPr="00E14F80" w:rsidRDefault="008D1060">
      <w:pPr>
        <w:spacing w:after="0" w:line="240" w:lineRule="auto"/>
        <w:ind w:left="644"/>
        <w:jc w:val="both"/>
        <w:rPr>
          <w:rFonts w:ascii="Arial" w:hAnsi="Arial" w:cs="Arial"/>
          <w:b/>
          <w:color w:val="auto"/>
        </w:rPr>
      </w:pPr>
      <w:r w:rsidRPr="00E14F80">
        <w:rPr>
          <w:rFonts w:ascii="Arial" w:hAnsi="Arial" w:cs="Arial"/>
          <w:b/>
          <w:color w:val="auto"/>
        </w:rPr>
        <w:t>No Objeciones del BID</w:t>
      </w:r>
    </w:p>
    <w:p w14:paraId="6A1C60A7" w14:textId="77777777" w:rsidR="004A61D6" w:rsidRPr="00E14F80" w:rsidRDefault="004A61D6">
      <w:pPr>
        <w:spacing w:after="0" w:line="240" w:lineRule="auto"/>
        <w:ind w:left="644"/>
        <w:jc w:val="both"/>
        <w:rPr>
          <w:rFonts w:ascii="Arial" w:hAnsi="Arial" w:cs="Arial"/>
          <w:b/>
          <w:color w:val="auto"/>
        </w:rPr>
      </w:pPr>
    </w:p>
    <w:p w14:paraId="5DB4D9E8"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El INDEC gestionará directamente las No Objeciones con el BID, a través del Coordinador General del Programa, que deberá tener firma autorizada aceptada por el Banco y presentar junto con la solicitud los documentos de respaldo.</w:t>
      </w:r>
    </w:p>
    <w:p w14:paraId="7E18810E" w14:textId="77777777" w:rsidR="004A61D6" w:rsidRPr="00E14F80" w:rsidRDefault="004A61D6">
      <w:pPr>
        <w:spacing w:after="0" w:line="240" w:lineRule="auto"/>
        <w:ind w:left="792"/>
        <w:jc w:val="both"/>
        <w:rPr>
          <w:rFonts w:ascii="Arial" w:hAnsi="Arial" w:cs="Arial"/>
          <w:color w:val="auto"/>
        </w:rPr>
      </w:pPr>
    </w:p>
    <w:p w14:paraId="0D1BE5E2" w14:textId="77777777" w:rsidR="004A61D6" w:rsidRPr="00E14F80" w:rsidRDefault="004A61D6">
      <w:pPr>
        <w:spacing w:after="0" w:line="240" w:lineRule="auto"/>
        <w:ind w:left="644"/>
        <w:jc w:val="both"/>
        <w:rPr>
          <w:rFonts w:ascii="Arial" w:hAnsi="Arial" w:cs="Arial"/>
          <w:color w:val="auto"/>
        </w:rPr>
      </w:pPr>
    </w:p>
    <w:p w14:paraId="024EC2E2" w14:textId="77777777" w:rsidR="004A61D6" w:rsidRPr="00E14F80" w:rsidRDefault="008D1060">
      <w:pPr>
        <w:rPr>
          <w:rFonts w:ascii="Arial" w:hAnsi="Arial" w:cs="Arial"/>
          <w:color w:val="auto"/>
        </w:rPr>
      </w:pPr>
      <w:r w:rsidRPr="00E14F80">
        <w:rPr>
          <w:rFonts w:ascii="Arial" w:hAnsi="Arial" w:cs="Arial"/>
          <w:color w:val="auto"/>
        </w:rPr>
        <w:br w:type="page"/>
      </w:r>
    </w:p>
    <w:p w14:paraId="2296F8EC" w14:textId="77777777" w:rsidR="004A61D6" w:rsidRPr="00E14F80" w:rsidRDefault="004A61D6">
      <w:pPr>
        <w:rPr>
          <w:rFonts w:ascii="Arial" w:hAnsi="Arial" w:cs="Arial"/>
          <w:color w:val="auto"/>
        </w:rPr>
      </w:pPr>
    </w:p>
    <w:p w14:paraId="14D83EA5" w14:textId="77777777" w:rsidR="004A61D6" w:rsidRPr="00E14F80" w:rsidRDefault="004A61D6">
      <w:pPr>
        <w:rPr>
          <w:rFonts w:ascii="Arial" w:hAnsi="Arial" w:cs="Arial"/>
          <w:color w:val="auto"/>
        </w:rPr>
      </w:pPr>
    </w:p>
    <w:p w14:paraId="46E8004E" w14:textId="77777777" w:rsidR="004A61D6" w:rsidRPr="00E14F80" w:rsidRDefault="008D1060">
      <w:pPr>
        <w:pStyle w:val="Heading1"/>
        <w:numPr>
          <w:ilvl w:val="0"/>
          <w:numId w:val="6"/>
        </w:numPr>
        <w:ind w:hanging="360"/>
        <w:jc w:val="center"/>
        <w:rPr>
          <w:rFonts w:ascii="Arial" w:eastAsia="Calibri" w:hAnsi="Arial" w:cs="Arial"/>
          <w:b/>
          <w:color w:val="auto"/>
          <w:sz w:val="22"/>
          <w:szCs w:val="22"/>
        </w:rPr>
      </w:pPr>
      <w:bookmarkStart w:id="23" w:name="_Toc483357477"/>
      <w:r w:rsidRPr="00E14F80">
        <w:rPr>
          <w:rFonts w:ascii="Arial" w:eastAsia="Calibri" w:hAnsi="Arial" w:cs="Arial"/>
          <w:b/>
          <w:color w:val="auto"/>
          <w:sz w:val="22"/>
          <w:szCs w:val="22"/>
        </w:rPr>
        <w:t>PROCESOS FUNDAMENTALES PARA LA EJECUCIÓN DEL PROGRAMA</w:t>
      </w:r>
      <w:bookmarkEnd w:id="23"/>
      <w:r w:rsidRPr="00E14F80">
        <w:rPr>
          <w:rFonts w:ascii="Arial" w:eastAsia="Calibri" w:hAnsi="Arial" w:cs="Arial"/>
          <w:b/>
          <w:color w:val="auto"/>
          <w:sz w:val="22"/>
          <w:szCs w:val="22"/>
        </w:rPr>
        <w:t xml:space="preserve"> </w:t>
      </w:r>
    </w:p>
    <w:p w14:paraId="4D608B4C" w14:textId="77777777" w:rsidR="004A61D6" w:rsidRPr="00E14F80" w:rsidRDefault="004A61D6">
      <w:pPr>
        <w:rPr>
          <w:rFonts w:ascii="Arial" w:hAnsi="Arial" w:cs="Arial"/>
          <w:color w:val="auto"/>
        </w:rPr>
      </w:pPr>
    </w:p>
    <w:p w14:paraId="0BCCD015" w14:textId="77777777" w:rsidR="004A61D6" w:rsidRPr="00E14F80" w:rsidRDefault="008D1060">
      <w:pPr>
        <w:pStyle w:val="Heading2"/>
        <w:numPr>
          <w:ilvl w:val="0"/>
          <w:numId w:val="1"/>
        </w:numPr>
        <w:spacing w:before="120" w:line="240" w:lineRule="auto"/>
        <w:ind w:hanging="360"/>
        <w:jc w:val="both"/>
        <w:rPr>
          <w:rFonts w:ascii="Arial" w:eastAsia="Calibri" w:hAnsi="Arial" w:cs="Arial"/>
          <w:b/>
          <w:color w:val="auto"/>
          <w:sz w:val="22"/>
          <w:szCs w:val="22"/>
        </w:rPr>
      </w:pPr>
      <w:bookmarkStart w:id="24" w:name="_Toc483357478"/>
      <w:r w:rsidRPr="00E14F80">
        <w:rPr>
          <w:rFonts w:ascii="Arial" w:eastAsia="Calibri" w:hAnsi="Arial" w:cs="Arial"/>
          <w:b/>
          <w:color w:val="auto"/>
          <w:sz w:val="22"/>
          <w:szCs w:val="22"/>
        </w:rPr>
        <w:t>Subcomponente 1.1: Mejora de la infraestructura edilicia e informática</w:t>
      </w:r>
      <w:bookmarkEnd w:id="24"/>
      <w:r w:rsidRPr="00E14F80">
        <w:rPr>
          <w:rFonts w:ascii="Arial" w:eastAsia="Calibri" w:hAnsi="Arial" w:cs="Arial"/>
          <w:b/>
          <w:color w:val="auto"/>
          <w:sz w:val="22"/>
          <w:szCs w:val="22"/>
        </w:rPr>
        <w:t xml:space="preserve"> </w:t>
      </w:r>
    </w:p>
    <w:p w14:paraId="4B577791" w14:textId="77777777" w:rsidR="004A61D6" w:rsidRPr="00E14F80" w:rsidRDefault="004A61D6">
      <w:pPr>
        <w:spacing w:after="0" w:line="240" w:lineRule="auto"/>
        <w:ind w:left="360"/>
        <w:jc w:val="both"/>
        <w:rPr>
          <w:rFonts w:ascii="Arial" w:hAnsi="Arial" w:cs="Arial"/>
          <w:color w:val="auto"/>
        </w:rPr>
      </w:pPr>
    </w:p>
    <w:p w14:paraId="7592C985" w14:textId="4A207A54"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 xml:space="preserve">Los servicios que podrán ser financiadas con recursos del Programa en este subcomponente comprenden: (i) la adecuación y mejora de la infraestructura edilicia del Edificio principal del INDEC, la adquisición de mobiliario para las nuevas estaciones de trabajo de los funcionarios del INDEC, (ii) el equipamiento tecnológico (Servidores, equipos para data center, computadoras de escritorio, notebook, </w:t>
      </w:r>
      <w:r w:rsidR="007A7809" w:rsidRPr="00E14F80">
        <w:rPr>
          <w:rFonts w:ascii="Arial" w:hAnsi="Arial" w:cs="Arial"/>
          <w:color w:val="auto"/>
        </w:rPr>
        <w:t>escáneres</w:t>
      </w:r>
      <w:r w:rsidRPr="00E14F80">
        <w:rPr>
          <w:rFonts w:ascii="Arial" w:hAnsi="Arial" w:cs="Arial"/>
          <w:color w:val="auto"/>
        </w:rPr>
        <w:t>, impresoras), (iii) el equipamiento para adecuar las salas de capacitación y videoconferencia (televisores, filmadoras y proyección) y, (iv) adquisición de software  y sus licencias por el tiempo que dure el Programa.</w:t>
      </w:r>
    </w:p>
    <w:p w14:paraId="1B49D6F9" w14:textId="77777777" w:rsidR="004A61D6" w:rsidRPr="00E14F80" w:rsidRDefault="004A61D6">
      <w:pPr>
        <w:spacing w:after="0"/>
        <w:ind w:left="720"/>
        <w:rPr>
          <w:rFonts w:ascii="Arial" w:hAnsi="Arial" w:cs="Arial"/>
          <w:color w:val="auto"/>
        </w:rPr>
      </w:pPr>
    </w:p>
    <w:p w14:paraId="7AC8D868"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La ejecución del Subcomponente 1.1 estará en función de lo establecido en los siguientes planes institucionales:</w:t>
      </w:r>
    </w:p>
    <w:p w14:paraId="062318B4" w14:textId="77777777" w:rsidR="004A61D6" w:rsidRPr="00E14F80" w:rsidRDefault="004A61D6">
      <w:pPr>
        <w:spacing w:after="0" w:line="240" w:lineRule="auto"/>
        <w:ind w:left="644"/>
        <w:jc w:val="both"/>
        <w:rPr>
          <w:rFonts w:ascii="Arial" w:hAnsi="Arial" w:cs="Arial"/>
          <w:color w:val="auto"/>
        </w:rPr>
      </w:pPr>
    </w:p>
    <w:p w14:paraId="0B775BE1" w14:textId="77777777" w:rsidR="004A61D6" w:rsidRPr="00E14F80" w:rsidRDefault="008D1060">
      <w:pPr>
        <w:spacing w:after="0" w:line="240" w:lineRule="auto"/>
        <w:ind w:left="720"/>
        <w:jc w:val="both"/>
        <w:rPr>
          <w:rFonts w:ascii="Arial" w:hAnsi="Arial" w:cs="Arial"/>
          <w:color w:val="auto"/>
        </w:rPr>
      </w:pPr>
      <w:r w:rsidRPr="00E14F80">
        <w:rPr>
          <w:rFonts w:ascii="Arial" w:hAnsi="Arial" w:cs="Arial"/>
          <w:color w:val="auto"/>
          <w:u w:val="single"/>
        </w:rPr>
        <w:t>Plan Estratégico de Tecnología de la Información actualizado</w:t>
      </w:r>
      <w:r w:rsidRPr="00E14F80">
        <w:rPr>
          <w:rFonts w:ascii="Arial" w:hAnsi="Arial" w:cs="Arial"/>
          <w:color w:val="auto"/>
        </w:rPr>
        <w:t>: Este plan dictaminará el alcance al que se quiere llegar con la infraestructura tecnológica del INDEC en relación a capacidades, requerimientos técnicos, estudio de demanda interna actual y proyectado, mecanismos de monitoreo de hardware y software tanto al interno del INDEC como de los bienes entregados a las Direcciones Provinciales de Estadística como entes descentralizados del Sistema Estadístico Nacional para los años de ejecución del Proyecto. La actualización del Plan deberá estar acorde a los Estándares Tecnológicos para la Administración Pública Nacional establecidos por el Ministerio de Modernización.</w:t>
      </w:r>
    </w:p>
    <w:p w14:paraId="7D0C79D6" w14:textId="77777777" w:rsidR="004A61D6" w:rsidRPr="00E14F80" w:rsidRDefault="004A61D6">
      <w:pPr>
        <w:spacing w:after="0" w:line="240" w:lineRule="auto"/>
        <w:ind w:left="1440"/>
        <w:jc w:val="both"/>
        <w:rPr>
          <w:rFonts w:ascii="Arial" w:hAnsi="Arial" w:cs="Arial"/>
          <w:color w:val="auto"/>
        </w:rPr>
      </w:pPr>
    </w:p>
    <w:p w14:paraId="62AB024C" w14:textId="77777777" w:rsidR="004A61D6" w:rsidRPr="00E14F80" w:rsidRDefault="008D1060">
      <w:pPr>
        <w:spacing w:after="0" w:line="240" w:lineRule="auto"/>
        <w:ind w:left="720"/>
        <w:jc w:val="both"/>
        <w:rPr>
          <w:rFonts w:ascii="Arial" w:hAnsi="Arial" w:cs="Arial"/>
          <w:color w:val="auto"/>
        </w:rPr>
      </w:pPr>
      <w:r w:rsidRPr="00E14F80">
        <w:rPr>
          <w:rFonts w:ascii="Arial" w:hAnsi="Arial" w:cs="Arial"/>
          <w:color w:val="auto"/>
        </w:rPr>
        <w:t xml:space="preserve">Entre los mecanismos, se deberá especificar los procedimientos internos a aplicarse por parte de un equipo de la Dirección de Informática del INDEC para garantizar el funcionamiento de los equipos para la consecución de las operaciones estadísticas planificadas, en el caso de que existan fallas ya sea por defectos de fabricante o mal uso. </w:t>
      </w:r>
    </w:p>
    <w:p w14:paraId="55840BAE" w14:textId="77777777" w:rsidR="004A61D6" w:rsidRPr="00E14F80" w:rsidRDefault="004A61D6">
      <w:pPr>
        <w:spacing w:after="0" w:line="240" w:lineRule="auto"/>
        <w:ind w:left="1440"/>
        <w:jc w:val="both"/>
        <w:rPr>
          <w:rFonts w:ascii="Arial" w:hAnsi="Arial" w:cs="Arial"/>
          <w:color w:val="auto"/>
          <w:u w:val="single"/>
        </w:rPr>
      </w:pPr>
    </w:p>
    <w:p w14:paraId="45C0E588" w14:textId="77777777" w:rsidR="004A61D6" w:rsidRPr="00E14F80" w:rsidRDefault="008D1060">
      <w:pPr>
        <w:spacing w:after="0" w:line="240" w:lineRule="auto"/>
        <w:ind w:left="720"/>
        <w:jc w:val="both"/>
        <w:rPr>
          <w:rFonts w:ascii="Arial" w:hAnsi="Arial" w:cs="Arial"/>
          <w:color w:val="auto"/>
        </w:rPr>
      </w:pPr>
      <w:r w:rsidRPr="00E14F80">
        <w:rPr>
          <w:rFonts w:ascii="Arial" w:hAnsi="Arial" w:cs="Arial"/>
          <w:color w:val="auto"/>
        </w:rPr>
        <w:t xml:space="preserve">En el caso de la mejora de las redes y conectividad, se deberá especificar el alcance, detalles y requerimientos técnicos necesarios que deberán ser considerados al momento de la ejecución. </w:t>
      </w:r>
    </w:p>
    <w:p w14:paraId="14326BA6" w14:textId="77777777" w:rsidR="004A61D6" w:rsidRPr="00E14F80" w:rsidRDefault="004A61D6">
      <w:pPr>
        <w:spacing w:after="0" w:line="240" w:lineRule="auto"/>
        <w:ind w:left="1440"/>
        <w:jc w:val="both"/>
        <w:rPr>
          <w:rFonts w:ascii="Arial" w:hAnsi="Arial" w:cs="Arial"/>
          <w:color w:val="auto"/>
        </w:rPr>
      </w:pPr>
    </w:p>
    <w:p w14:paraId="6D587F97" w14:textId="77777777" w:rsidR="004A61D6" w:rsidRPr="00E14F80" w:rsidRDefault="008D1060">
      <w:pPr>
        <w:spacing w:after="0" w:line="240" w:lineRule="auto"/>
        <w:ind w:left="720"/>
        <w:jc w:val="both"/>
        <w:rPr>
          <w:rFonts w:ascii="Arial" w:hAnsi="Arial" w:cs="Arial"/>
          <w:color w:val="auto"/>
        </w:rPr>
      </w:pPr>
      <w:r w:rsidRPr="00E14F80">
        <w:rPr>
          <w:rFonts w:ascii="Arial" w:hAnsi="Arial" w:cs="Arial"/>
          <w:color w:val="auto"/>
        </w:rPr>
        <w:t>Así mismo, se deberá contar con un detalle del tipo de inversión y del gasto concurrente aplicado para el correcto funcionamiento de la nueva conectividad, equipos y software a ser adquiridos, así como los principales lineamientos para su mantenimiento tanto preventivo como correctivo.</w:t>
      </w:r>
    </w:p>
    <w:p w14:paraId="7723BE36" w14:textId="77777777" w:rsidR="004A61D6" w:rsidRPr="00E14F80" w:rsidRDefault="004A61D6">
      <w:pPr>
        <w:spacing w:after="0" w:line="240" w:lineRule="auto"/>
        <w:ind w:left="1440"/>
        <w:jc w:val="both"/>
        <w:rPr>
          <w:rFonts w:ascii="Arial" w:hAnsi="Arial" w:cs="Arial"/>
          <w:color w:val="auto"/>
        </w:rPr>
      </w:pPr>
    </w:p>
    <w:p w14:paraId="31450F49" w14:textId="77777777" w:rsidR="004A61D6" w:rsidRPr="00E14F80" w:rsidRDefault="008D1060">
      <w:pPr>
        <w:spacing w:after="0" w:line="240" w:lineRule="auto"/>
        <w:ind w:left="720"/>
        <w:jc w:val="both"/>
        <w:rPr>
          <w:rFonts w:ascii="Arial" w:hAnsi="Arial" w:cs="Arial"/>
          <w:color w:val="auto"/>
        </w:rPr>
      </w:pPr>
      <w:r w:rsidRPr="00E14F80">
        <w:rPr>
          <w:rFonts w:ascii="Arial" w:hAnsi="Arial" w:cs="Arial"/>
          <w:color w:val="auto"/>
        </w:rPr>
        <w:t xml:space="preserve">El área responsable para la elaboración de este Plan será la Dirección de Informática del INDEC y contará con las aportaciones de la Dirección Administrativa del INDEC para el análisis de la disponibilidad presupuestaria del gasto concurrente y de la Unidad Ejecutora del Proyecto para el gasto de inversión. </w:t>
      </w:r>
    </w:p>
    <w:p w14:paraId="41682C20" w14:textId="77777777" w:rsidR="004A61D6" w:rsidRPr="00E14F80" w:rsidRDefault="004A61D6">
      <w:pPr>
        <w:spacing w:after="0" w:line="240" w:lineRule="auto"/>
        <w:ind w:left="1440"/>
        <w:jc w:val="both"/>
        <w:rPr>
          <w:rFonts w:ascii="Arial" w:hAnsi="Arial" w:cs="Arial"/>
          <w:color w:val="auto"/>
        </w:rPr>
      </w:pPr>
    </w:p>
    <w:p w14:paraId="5471A1D6" w14:textId="77777777" w:rsidR="004A61D6" w:rsidRPr="00E14F80" w:rsidRDefault="008D1060">
      <w:pPr>
        <w:spacing w:after="0" w:line="240" w:lineRule="auto"/>
        <w:ind w:left="720"/>
        <w:jc w:val="both"/>
        <w:rPr>
          <w:rFonts w:ascii="Arial" w:hAnsi="Arial" w:cs="Arial"/>
          <w:color w:val="auto"/>
        </w:rPr>
      </w:pPr>
      <w:r w:rsidRPr="00E14F80">
        <w:rPr>
          <w:rFonts w:ascii="Arial" w:hAnsi="Arial" w:cs="Arial"/>
          <w:color w:val="auto"/>
        </w:rPr>
        <w:t xml:space="preserve">Para el caso del </w:t>
      </w:r>
      <w:proofErr w:type="spellStart"/>
      <w:r w:rsidRPr="00E14F80">
        <w:rPr>
          <w:rFonts w:ascii="Arial" w:hAnsi="Arial" w:cs="Arial"/>
          <w:color w:val="auto"/>
        </w:rPr>
        <w:t>Datacenter</w:t>
      </w:r>
      <w:proofErr w:type="spellEnd"/>
      <w:r w:rsidRPr="00E14F80">
        <w:rPr>
          <w:rFonts w:ascii="Arial" w:hAnsi="Arial" w:cs="Arial"/>
          <w:color w:val="auto"/>
        </w:rPr>
        <w:t>, se deberá enunciar la estrategia de la Institución y los niveles de coordinación con ARSAT con el fin de identificar los equipos y los requerimientos requeridos.</w:t>
      </w:r>
    </w:p>
    <w:p w14:paraId="265A8342" w14:textId="77777777" w:rsidR="004A61D6" w:rsidRPr="00E14F80" w:rsidRDefault="004A61D6">
      <w:pPr>
        <w:spacing w:after="0" w:line="240" w:lineRule="auto"/>
        <w:ind w:left="1440"/>
        <w:jc w:val="both"/>
        <w:rPr>
          <w:rFonts w:ascii="Arial" w:hAnsi="Arial" w:cs="Arial"/>
          <w:color w:val="auto"/>
        </w:rPr>
      </w:pPr>
    </w:p>
    <w:p w14:paraId="796A3FC2" w14:textId="77777777" w:rsidR="004A61D6" w:rsidRPr="00E14F80" w:rsidRDefault="008D1060">
      <w:pPr>
        <w:spacing w:after="0" w:line="240" w:lineRule="auto"/>
        <w:ind w:left="720"/>
        <w:jc w:val="both"/>
        <w:rPr>
          <w:rFonts w:ascii="Arial" w:hAnsi="Arial" w:cs="Arial"/>
          <w:color w:val="auto"/>
        </w:rPr>
      </w:pPr>
      <w:r w:rsidRPr="00E14F80">
        <w:rPr>
          <w:rFonts w:ascii="Arial" w:hAnsi="Arial" w:cs="Arial"/>
          <w:color w:val="auto"/>
        </w:rPr>
        <w:t xml:space="preserve">Para que el Plan sea considerado para la ejecución de este componente, deberá ser aprobado por el Director del INDEC mediante acto administrativo durante el año 2017 y, podrá ser modificado en base a requerimientos técnicos debidamente justificados. </w:t>
      </w:r>
    </w:p>
    <w:p w14:paraId="7C1CEBEF" w14:textId="77777777" w:rsidR="004A61D6" w:rsidRPr="00E14F80" w:rsidRDefault="004A61D6">
      <w:pPr>
        <w:spacing w:after="0" w:line="240" w:lineRule="auto"/>
        <w:ind w:left="1440"/>
        <w:jc w:val="both"/>
        <w:rPr>
          <w:rFonts w:ascii="Arial" w:hAnsi="Arial" w:cs="Arial"/>
          <w:color w:val="auto"/>
        </w:rPr>
      </w:pPr>
    </w:p>
    <w:p w14:paraId="7C9436C4" w14:textId="77777777" w:rsidR="004A61D6" w:rsidRPr="00E14F80" w:rsidRDefault="008D1060">
      <w:pPr>
        <w:spacing w:after="0" w:line="240" w:lineRule="auto"/>
        <w:ind w:left="720"/>
        <w:jc w:val="both"/>
        <w:rPr>
          <w:rFonts w:ascii="Arial" w:hAnsi="Arial" w:cs="Arial"/>
          <w:color w:val="auto"/>
        </w:rPr>
      </w:pPr>
      <w:r w:rsidRPr="00E14F80">
        <w:rPr>
          <w:rFonts w:ascii="Arial" w:hAnsi="Arial" w:cs="Arial"/>
          <w:color w:val="auto"/>
          <w:u w:val="single"/>
        </w:rPr>
        <w:t>Plan Maestro para las adecuaciones de espacios físicos y mobiliario</w:t>
      </w:r>
      <w:r w:rsidRPr="00E14F80">
        <w:rPr>
          <w:rFonts w:ascii="Arial" w:hAnsi="Arial" w:cs="Arial"/>
          <w:color w:val="auto"/>
        </w:rPr>
        <w:t xml:space="preserve">: Mediante este plan, que será el producto de la contratación de una firma consultora, determinará las intervenciones en base a la capacidad de la institución y la demanda requerida, especificaciones técnicas tanto de las adecuaciones edilicias como del mobiliario requerido, costos referenciales, planos y, los demás requerimientos normativos y técnicos necesarios al momento de la ejecución. En este plan se deberá detallar los planes de contingencias que serán aplicados durante las intervenciones con el fin de garantizar la no interrupción de las tareas del INDEC. </w:t>
      </w:r>
    </w:p>
    <w:p w14:paraId="5D0602A6" w14:textId="77777777" w:rsidR="004A61D6" w:rsidRPr="00E14F80" w:rsidRDefault="004A61D6">
      <w:pPr>
        <w:spacing w:after="0" w:line="240" w:lineRule="auto"/>
        <w:jc w:val="both"/>
        <w:rPr>
          <w:rFonts w:ascii="Arial" w:hAnsi="Arial" w:cs="Arial"/>
          <w:color w:val="auto"/>
        </w:rPr>
      </w:pPr>
    </w:p>
    <w:p w14:paraId="4AA0877A"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 xml:space="preserve">Una vez suscritos los contratos con el contratista, proveedor o consultor adjudicado, según sea el caso el responsable de su ejecución será el Administrador del Contrato. El Gerente del Programa a través del responsable del Componente supervisará el cumplimiento de las condiciones contractuales. </w:t>
      </w:r>
    </w:p>
    <w:p w14:paraId="0B7A1FC0" w14:textId="77777777" w:rsidR="004A61D6" w:rsidRPr="00E14F80" w:rsidRDefault="004A61D6">
      <w:pPr>
        <w:spacing w:after="0" w:line="240" w:lineRule="auto"/>
        <w:jc w:val="both"/>
        <w:rPr>
          <w:rFonts w:ascii="Arial" w:hAnsi="Arial" w:cs="Arial"/>
          <w:b/>
          <w:color w:val="auto"/>
        </w:rPr>
      </w:pPr>
    </w:p>
    <w:p w14:paraId="6720C6B7" w14:textId="77777777" w:rsidR="004A61D6" w:rsidRPr="00E14F80" w:rsidRDefault="008D1060">
      <w:pPr>
        <w:numPr>
          <w:ilvl w:val="1"/>
          <w:numId w:val="6"/>
        </w:numPr>
        <w:shd w:val="clear" w:color="auto" w:fill="FFFFFF"/>
        <w:spacing w:after="0" w:line="240" w:lineRule="auto"/>
        <w:ind w:hanging="644"/>
        <w:contextualSpacing/>
        <w:jc w:val="both"/>
        <w:rPr>
          <w:rFonts w:ascii="Arial" w:hAnsi="Arial" w:cs="Arial"/>
          <w:color w:val="auto"/>
        </w:rPr>
      </w:pPr>
      <w:r w:rsidRPr="00E14F80">
        <w:rPr>
          <w:rFonts w:ascii="Arial" w:hAnsi="Arial" w:cs="Arial"/>
          <w:color w:val="auto"/>
        </w:rPr>
        <w:t xml:space="preserve">La   Supervisión   de las actividades   buscan   garantizar   el seguimiento  continuo  e  integral  a  la  ejecución  considerando  los  aspectos  técnicos, funcionales, y de impacto en la implementación de los planes estratégicos institucionales, de tal forma  que  se asegure  la  funcionalidad,  uso,  operación  y  mantenimiento  de las inversiones del Programa.   La   Supervisión   será   realizada   por   el   INDEC con personal de la Institución o en caso de no existir, se podrá contratar con recursos de aporte local o mediante consultorías financiadas con recursos del Préstamo.  </w:t>
      </w:r>
    </w:p>
    <w:p w14:paraId="6F743CA2" w14:textId="77777777" w:rsidR="004A61D6" w:rsidRPr="00E14F80" w:rsidRDefault="004A61D6">
      <w:pPr>
        <w:spacing w:after="0" w:line="240" w:lineRule="auto"/>
        <w:ind w:left="644"/>
        <w:jc w:val="both"/>
        <w:rPr>
          <w:rFonts w:ascii="Arial" w:hAnsi="Arial" w:cs="Arial"/>
          <w:color w:val="auto"/>
        </w:rPr>
      </w:pPr>
    </w:p>
    <w:p w14:paraId="5947111B" w14:textId="77777777" w:rsidR="004A61D6" w:rsidRPr="00E14F80" w:rsidRDefault="008D1060">
      <w:pPr>
        <w:numPr>
          <w:ilvl w:val="1"/>
          <w:numId w:val="6"/>
        </w:numPr>
        <w:shd w:val="clear" w:color="auto" w:fill="FFFFFF"/>
        <w:spacing w:after="0" w:line="240" w:lineRule="auto"/>
        <w:ind w:hanging="644"/>
        <w:contextualSpacing/>
        <w:jc w:val="both"/>
        <w:rPr>
          <w:rFonts w:ascii="Arial" w:hAnsi="Arial" w:cs="Arial"/>
          <w:color w:val="auto"/>
        </w:rPr>
      </w:pPr>
      <w:r w:rsidRPr="00E14F80">
        <w:rPr>
          <w:rFonts w:ascii="Arial" w:hAnsi="Arial" w:cs="Arial"/>
          <w:color w:val="auto"/>
        </w:rPr>
        <w:t xml:space="preserve">La supervisión de las adecuaciones de espacios físicos deberán ser realizadas por una instancia externa contratada por el INDEC mediante una firma consultora con recursos del Programa. Dichas contrataciones contarán  con  un  Supervisor  que actuará  en  forma  independiente  y   trabajará de forma coordinada con el  Administrador del Contrato. </w:t>
      </w:r>
    </w:p>
    <w:p w14:paraId="16681533" w14:textId="77777777" w:rsidR="004A61D6" w:rsidRPr="00E14F80" w:rsidRDefault="004A61D6">
      <w:pPr>
        <w:spacing w:after="120" w:line="240" w:lineRule="auto"/>
        <w:jc w:val="both"/>
        <w:rPr>
          <w:rFonts w:ascii="Arial" w:hAnsi="Arial" w:cs="Arial"/>
          <w:color w:val="auto"/>
        </w:rPr>
      </w:pPr>
    </w:p>
    <w:p w14:paraId="3201F795" w14:textId="77777777" w:rsidR="004A61D6" w:rsidRPr="00E14F80" w:rsidRDefault="008D1060">
      <w:pPr>
        <w:pStyle w:val="Heading2"/>
        <w:numPr>
          <w:ilvl w:val="0"/>
          <w:numId w:val="1"/>
        </w:numPr>
        <w:spacing w:before="120" w:line="240" w:lineRule="auto"/>
        <w:ind w:hanging="360"/>
        <w:jc w:val="both"/>
        <w:rPr>
          <w:rFonts w:ascii="Arial" w:eastAsia="Calibri" w:hAnsi="Arial" w:cs="Arial"/>
          <w:b/>
          <w:color w:val="auto"/>
          <w:sz w:val="22"/>
          <w:szCs w:val="22"/>
        </w:rPr>
      </w:pPr>
      <w:bookmarkStart w:id="25" w:name="_Toc483357479"/>
      <w:r w:rsidRPr="00E14F80">
        <w:rPr>
          <w:rFonts w:ascii="Arial" w:eastAsia="Calibri" w:hAnsi="Arial" w:cs="Arial"/>
          <w:b/>
          <w:color w:val="auto"/>
          <w:sz w:val="22"/>
          <w:szCs w:val="22"/>
        </w:rPr>
        <w:t>Subcomponente 1.2: Fortalecimiento de las capacidades humanas</w:t>
      </w:r>
      <w:bookmarkEnd w:id="25"/>
    </w:p>
    <w:p w14:paraId="1083CF7F" w14:textId="77777777" w:rsidR="004A61D6" w:rsidRPr="00E14F80" w:rsidRDefault="004A61D6">
      <w:pPr>
        <w:spacing w:after="120" w:line="240" w:lineRule="auto"/>
        <w:jc w:val="both"/>
        <w:rPr>
          <w:rFonts w:ascii="Arial" w:hAnsi="Arial" w:cs="Arial"/>
          <w:color w:val="auto"/>
        </w:rPr>
      </w:pPr>
    </w:p>
    <w:p w14:paraId="2BBBEFBD" w14:textId="77777777" w:rsidR="004A61D6" w:rsidRPr="00E14F80" w:rsidRDefault="008D1060">
      <w:pPr>
        <w:numPr>
          <w:ilvl w:val="1"/>
          <w:numId w:val="6"/>
        </w:numPr>
        <w:shd w:val="clear" w:color="auto" w:fill="FFFFFF"/>
        <w:spacing w:after="0" w:line="240" w:lineRule="auto"/>
        <w:ind w:hanging="644"/>
        <w:contextualSpacing/>
        <w:jc w:val="both"/>
        <w:rPr>
          <w:rFonts w:ascii="Arial" w:hAnsi="Arial" w:cs="Arial"/>
          <w:color w:val="auto"/>
        </w:rPr>
      </w:pPr>
      <w:r w:rsidRPr="00E14F80">
        <w:rPr>
          <w:rFonts w:ascii="Arial" w:hAnsi="Arial" w:cs="Arial"/>
          <w:color w:val="auto"/>
        </w:rPr>
        <w:t xml:space="preserve">Se financiará la implementación del Programa de Selección e Ingreso de Personal (PROSIP) El PROSIP será el mecanismo de selección, contratación y capacitación de jóvenes profesionales, compuesto por cuatro módulos: i) reclutamiento, ii) selección, iii) capacitación y evaluación. La reglamentación del PROSIP detallará los procedimientos y herramientas a utilizar (ANEXO XX). </w:t>
      </w:r>
    </w:p>
    <w:p w14:paraId="63E8ECC4" w14:textId="77777777" w:rsidR="004A61D6" w:rsidRPr="00E14F80" w:rsidRDefault="004A61D6">
      <w:pPr>
        <w:shd w:val="clear" w:color="auto" w:fill="FFFFFF"/>
        <w:spacing w:after="0" w:line="240" w:lineRule="auto"/>
        <w:ind w:left="792"/>
        <w:jc w:val="both"/>
        <w:rPr>
          <w:rFonts w:ascii="Arial" w:hAnsi="Arial" w:cs="Arial"/>
          <w:color w:val="auto"/>
        </w:rPr>
      </w:pPr>
    </w:p>
    <w:p w14:paraId="79D00380" w14:textId="77777777" w:rsidR="004A61D6" w:rsidRPr="00E14F80" w:rsidRDefault="008D1060">
      <w:pPr>
        <w:numPr>
          <w:ilvl w:val="1"/>
          <w:numId w:val="6"/>
        </w:numPr>
        <w:shd w:val="clear" w:color="auto" w:fill="FFFFFF"/>
        <w:spacing w:after="0" w:line="240" w:lineRule="auto"/>
        <w:ind w:hanging="644"/>
        <w:contextualSpacing/>
        <w:jc w:val="both"/>
        <w:rPr>
          <w:rFonts w:ascii="Arial" w:hAnsi="Arial" w:cs="Arial"/>
          <w:color w:val="auto"/>
        </w:rPr>
      </w:pPr>
      <w:r w:rsidRPr="00E14F80">
        <w:rPr>
          <w:rFonts w:ascii="Arial" w:hAnsi="Arial" w:cs="Arial"/>
          <w:color w:val="auto"/>
        </w:rPr>
        <w:t xml:space="preserve">El módulo de reclutamiento incluirá: a) relevamiento de demanda interna, b) elaboración de perfiles, c) búsqueda en base de datos o convocatoria a concurso, d) difusión de la oferta. El segundo módulo, de selección, incluirá: a) preselección según perfil, b) aplicación de pruebas (técnica, psicotécnica y entrevista), c) elevación de informe de méritos al Director demandante, d) entrevista por el Director de candidatos seleccionados, y e) decisión final por parte del Director INDEC. Finalmente, el módulo de capacitación y evaluación se compondrá de: a) programa de inducción al puesto, b) programa de formación, c) aplicación de herramientas de seguimiento y evaluación del desempeño.  </w:t>
      </w:r>
    </w:p>
    <w:p w14:paraId="3C233FB5" w14:textId="77777777" w:rsidR="004A61D6" w:rsidRPr="00E14F80" w:rsidRDefault="004A61D6">
      <w:pPr>
        <w:shd w:val="clear" w:color="auto" w:fill="FFFFFF"/>
        <w:spacing w:after="0" w:line="240" w:lineRule="auto"/>
        <w:jc w:val="both"/>
        <w:rPr>
          <w:rFonts w:ascii="Arial" w:hAnsi="Arial" w:cs="Arial"/>
          <w:color w:val="auto"/>
        </w:rPr>
      </w:pPr>
    </w:p>
    <w:p w14:paraId="2F4FE67C" w14:textId="77777777" w:rsidR="004A61D6" w:rsidRPr="00E14F80" w:rsidRDefault="008D1060">
      <w:pPr>
        <w:numPr>
          <w:ilvl w:val="1"/>
          <w:numId w:val="6"/>
        </w:numPr>
        <w:shd w:val="clear" w:color="auto" w:fill="FFFFFF"/>
        <w:spacing w:after="0" w:line="240" w:lineRule="auto"/>
        <w:ind w:hanging="644"/>
        <w:contextualSpacing/>
        <w:jc w:val="both"/>
        <w:rPr>
          <w:rFonts w:ascii="Arial" w:hAnsi="Arial" w:cs="Arial"/>
          <w:color w:val="auto"/>
        </w:rPr>
      </w:pPr>
      <w:r w:rsidRPr="00E14F80">
        <w:rPr>
          <w:rFonts w:ascii="Arial" w:hAnsi="Arial" w:cs="Arial"/>
          <w:color w:val="auto"/>
        </w:rPr>
        <w:t xml:space="preserve">Los seleccionados trabajarán en labores de corto plazo y serán remunerados en base a sus planes individuales de trabajo acordados con cada dirección del INDEC. El personal seleccionado será contratado en el marco del decreto 2345., los niveles </w:t>
      </w:r>
      <w:r w:rsidRPr="00E14F80">
        <w:rPr>
          <w:rFonts w:ascii="Arial" w:hAnsi="Arial" w:cs="Arial"/>
          <w:color w:val="auto"/>
        </w:rPr>
        <w:lastRenderedPageBreak/>
        <w:t>salariales serán acorde a la grilla establecida en dicho decreto. Este personal, cumplirá funciones de línea dentro del INDEC Los profesionales mejor evaluados podrán ser posteriormente incorporados a funciones de mediano plazo a través de un mecanismo competitivo que será también parte del PROSIP.</w:t>
      </w:r>
    </w:p>
    <w:p w14:paraId="2749F3D2" w14:textId="77777777" w:rsidR="004A61D6" w:rsidRPr="00E14F80" w:rsidRDefault="004A61D6">
      <w:pPr>
        <w:shd w:val="clear" w:color="auto" w:fill="FFFFFF"/>
        <w:spacing w:after="0" w:line="240" w:lineRule="auto"/>
        <w:jc w:val="both"/>
        <w:rPr>
          <w:rFonts w:ascii="Arial" w:hAnsi="Arial" w:cs="Arial"/>
          <w:color w:val="auto"/>
        </w:rPr>
      </w:pPr>
    </w:p>
    <w:p w14:paraId="5B1B91C9" w14:textId="77777777" w:rsidR="004A61D6" w:rsidRPr="00E14F80" w:rsidRDefault="008D1060">
      <w:pPr>
        <w:numPr>
          <w:ilvl w:val="1"/>
          <w:numId w:val="6"/>
        </w:numPr>
        <w:shd w:val="clear" w:color="auto" w:fill="FFFFFF"/>
        <w:spacing w:after="0" w:line="240" w:lineRule="auto"/>
        <w:ind w:hanging="644"/>
        <w:contextualSpacing/>
        <w:jc w:val="both"/>
        <w:rPr>
          <w:rFonts w:ascii="Arial" w:hAnsi="Arial" w:cs="Arial"/>
          <w:color w:val="auto"/>
        </w:rPr>
      </w:pPr>
      <w:r w:rsidRPr="00E14F80">
        <w:rPr>
          <w:rFonts w:ascii="Arial" w:hAnsi="Arial" w:cs="Arial"/>
          <w:color w:val="auto"/>
        </w:rPr>
        <w:t xml:space="preserve">Para el caso de que se encuentren perfiles excepcionales, la Dirección de Recursos Humanos deberá elaborar un informe justificativo señalando la particularidad del perfil y la modalidad de pago contra producto (LUMP SUM). Esta situación se realizará para casos excepcionales una vez que se cumpla el proceso de selección en el PROSIP. Asimismo, el subcomponente financiará el diseño e implementación del Instituto de Formación de los Estadísticos de Gobierno principalmente en lo que respecta a un sistema de e-learning </w:t>
      </w:r>
    </w:p>
    <w:p w14:paraId="4BB4A555" w14:textId="77777777" w:rsidR="004A61D6" w:rsidRPr="00E14F80" w:rsidRDefault="004A61D6">
      <w:pPr>
        <w:spacing w:after="0" w:line="240" w:lineRule="auto"/>
        <w:ind w:left="792"/>
        <w:jc w:val="both"/>
        <w:rPr>
          <w:rFonts w:ascii="Arial" w:hAnsi="Arial" w:cs="Arial"/>
          <w:color w:val="auto"/>
        </w:rPr>
      </w:pPr>
    </w:p>
    <w:p w14:paraId="6C379B7F"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 xml:space="preserve">El INDEC, a través de entes facilitadores para la contratación, enviará los requisitos necesarios para la contratación, los cuales deberán incluir los siguientes documentos, sin perjuicio de otros adicionales que considere el INDEC: </w:t>
      </w:r>
    </w:p>
    <w:p w14:paraId="2C554D60" w14:textId="77777777" w:rsidR="004A61D6" w:rsidRPr="00E14F80" w:rsidRDefault="004A61D6">
      <w:pPr>
        <w:shd w:val="clear" w:color="auto" w:fill="FFFFFF"/>
        <w:spacing w:after="0" w:line="240" w:lineRule="auto"/>
        <w:jc w:val="both"/>
        <w:rPr>
          <w:rFonts w:ascii="Arial" w:hAnsi="Arial" w:cs="Arial"/>
          <w:color w:val="auto"/>
        </w:rPr>
      </w:pPr>
    </w:p>
    <w:p w14:paraId="5F8627A0" w14:textId="1D37622E" w:rsidR="004A61D6" w:rsidRPr="00E14F80" w:rsidRDefault="008D1060">
      <w:pPr>
        <w:numPr>
          <w:ilvl w:val="2"/>
          <w:numId w:val="7"/>
        </w:numPr>
        <w:shd w:val="clear" w:color="auto" w:fill="FFFFFF"/>
        <w:spacing w:after="0" w:line="240" w:lineRule="auto"/>
        <w:ind w:left="2268" w:hanging="566"/>
        <w:contextualSpacing/>
        <w:jc w:val="both"/>
        <w:rPr>
          <w:rFonts w:ascii="Arial" w:hAnsi="Arial" w:cs="Arial"/>
          <w:color w:val="auto"/>
        </w:rPr>
      </w:pPr>
      <w:r w:rsidRPr="00E14F80">
        <w:rPr>
          <w:rFonts w:ascii="Arial" w:hAnsi="Arial" w:cs="Arial"/>
          <w:color w:val="auto"/>
        </w:rPr>
        <w:t xml:space="preserve"> Informe del proceso de selección realizado por el INDEC, en el cual se detalle los términos de </w:t>
      </w:r>
      <w:r w:rsidR="00D1485E" w:rsidRPr="00E14F80">
        <w:rPr>
          <w:rFonts w:ascii="Arial" w:hAnsi="Arial" w:cs="Arial"/>
          <w:color w:val="auto"/>
        </w:rPr>
        <w:t>referencia</w:t>
      </w:r>
      <w:r w:rsidRPr="00E14F80">
        <w:rPr>
          <w:rFonts w:ascii="Arial" w:hAnsi="Arial" w:cs="Arial"/>
          <w:color w:val="auto"/>
        </w:rPr>
        <w:t xml:space="preserve"> del perfil a contratar </w:t>
      </w:r>
    </w:p>
    <w:p w14:paraId="38AB1777" w14:textId="77777777" w:rsidR="004A61D6" w:rsidRPr="00E14F80" w:rsidRDefault="008D1060">
      <w:pPr>
        <w:numPr>
          <w:ilvl w:val="2"/>
          <w:numId w:val="7"/>
        </w:numPr>
        <w:shd w:val="clear" w:color="auto" w:fill="FFFFFF"/>
        <w:spacing w:after="0" w:line="240" w:lineRule="auto"/>
        <w:ind w:left="2268" w:hanging="566"/>
        <w:contextualSpacing/>
        <w:jc w:val="both"/>
        <w:rPr>
          <w:rFonts w:ascii="Arial" w:hAnsi="Arial" w:cs="Arial"/>
          <w:color w:val="auto"/>
        </w:rPr>
      </w:pPr>
      <w:r w:rsidRPr="00E14F80">
        <w:rPr>
          <w:rFonts w:ascii="Arial" w:hAnsi="Arial" w:cs="Arial"/>
          <w:color w:val="auto"/>
        </w:rPr>
        <w:t>Datos del profesional a contratar.</w:t>
      </w:r>
    </w:p>
    <w:p w14:paraId="16B0111E" w14:textId="77777777" w:rsidR="004A61D6" w:rsidRPr="00E14F80" w:rsidRDefault="008D1060">
      <w:pPr>
        <w:numPr>
          <w:ilvl w:val="2"/>
          <w:numId w:val="7"/>
        </w:numPr>
        <w:shd w:val="clear" w:color="auto" w:fill="FFFFFF"/>
        <w:spacing w:after="0" w:line="240" w:lineRule="auto"/>
        <w:ind w:left="2268" w:hanging="566"/>
        <w:contextualSpacing/>
        <w:jc w:val="both"/>
        <w:rPr>
          <w:rFonts w:ascii="Arial" w:hAnsi="Arial" w:cs="Arial"/>
          <w:color w:val="auto"/>
        </w:rPr>
      </w:pPr>
      <w:r w:rsidRPr="00E14F80">
        <w:rPr>
          <w:rFonts w:ascii="Arial" w:hAnsi="Arial" w:cs="Arial"/>
          <w:color w:val="auto"/>
        </w:rPr>
        <w:t xml:space="preserve">Documentos requeridos para la elaboración del Contrato </w:t>
      </w:r>
    </w:p>
    <w:p w14:paraId="7B8D5A0D" w14:textId="77777777" w:rsidR="004A61D6" w:rsidRPr="00E14F80" w:rsidRDefault="008D1060">
      <w:pPr>
        <w:numPr>
          <w:ilvl w:val="2"/>
          <w:numId w:val="7"/>
        </w:numPr>
        <w:shd w:val="clear" w:color="auto" w:fill="FFFFFF"/>
        <w:spacing w:after="0" w:line="240" w:lineRule="auto"/>
        <w:ind w:left="2268" w:hanging="566"/>
        <w:contextualSpacing/>
        <w:jc w:val="both"/>
        <w:rPr>
          <w:rFonts w:ascii="Arial" w:hAnsi="Arial" w:cs="Arial"/>
          <w:color w:val="auto"/>
        </w:rPr>
      </w:pPr>
      <w:r w:rsidRPr="00E14F80">
        <w:rPr>
          <w:rFonts w:ascii="Arial" w:hAnsi="Arial" w:cs="Arial"/>
          <w:color w:val="auto"/>
        </w:rPr>
        <w:t xml:space="preserve">El tiempo de contratación, la remuneración y modalidad del trabajo </w:t>
      </w:r>
    </w:p>
    <w:p w14:paraId="78C4A0BA" w14:textId="77777777" w:rsidR="004A61D6" w:rsidRPr="00E14F80" w:rsidRDefault="004A61D6">
      <w:pPr>
        <w:spacing w:after="0" w:line="240" w:lineRule="auto"/>
        <w:ind w:left="2835"/>
        <w:jc w:val="both"/>
        <w:rPr>
          <w:rFonts w:ascii="Arial" w:hAnsi="Arial" w:cs="Arial"/>
          <w:color w:val="auto"/>
        </w:rPr>
      </w:pPr>
    </w:p>
    <w:p w14:paraId="2A56F117"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 xml:space="preserve">La Dirección de Recursos Humanos deberá remitir a la UEP al final de cada año, un reporte de las contrataciones y la documentación de soporte que incluye: Copia del Contrato, facturas y reporte de pagos del </w:t>
      </w:r>
      <w:proofErr w:type="spellStart"/>
      <w:r w:rsidRPr="00E14F80">
        <w:rPr>
          <w:rFonts w:ascii="Arial" w:hAnsi="Arial" w:cs="Arial"/>
          <w:color w:val="auto"/>
        </w:rPr>
        <w:t>eSidif</w:t>
      </w:r>
      <w:proofErr w:type="spellEnd"/>
      <w:r w:rsidRPr="00E14F80">
        <w:rPr>
          <w:rFonts w:ascii="Arial" w:hAnsi="Arial" w:cs="Arial"/>
          <w:color w:val="auto"/>
        </w:rPr>
        <w:t xml:space="preserve">. </w:t>
      </w:r>
    </w:p>
    <w:p w14:paraId="646BBA06" w14:textId="77777777" w:rsidR="004A61D6" w:rsidRPr="00E14F80" w:rsidRDefault="004A61D6">
      <w:pPr>
        <w:rPr>
          <w:rFonts w:ascii="Arial" w:hAnsi="Arial" w:cs="Arial"/>
          <w:color w:val="auto"/>
        </w:rPr>
      </w:pPr>
    </w:p>
    <w:p w14:paraId="13CC5AA3" w14:textId="77777777" w:rsidR="004A61D6" w:rsidRPr="00E14F80" w:rsidRDefault="008D1060">
      <w:pPr>
        <w:pStyle w:val="Heading2"/>
        <w:numPr>
          <w:ilvl w:val="0"/>
          <w:numId w:val="1"/>
        </w:numPr>
        <w:spacing w:before="120" w:line="240" w:lineRule="auto"/>
        <w:ind w:hanging="360"/>
        <w:jc w:val="both"/>
        <w:rPr>
          <w:rFonts w:ascii="Arial" w:eastAsia="Calibri" w:hAnsi="Arial" w:cs="Arial"/>
          <w:b/>
          <w:color w:val="auto"/>
          <w:sz w:val="22"/>
          <w:szCs w:val="22"/>
        </w:rPr>
      </w:pPr>
      <w:bookmarkStart w:id="26" w:name="_Toc483357480"/>
      <w:r w:rsidRPr="00E14F80">
        <w:rPr>
          <w:rFonts w:ascii="Arial" w:eastAsia="Calibri" w:hAnsi="Arial" w:cs="Arial"/>
          <w:b/>
          <w:color w:val="auto"/>
          <w:sz w:val="22"/>
          <w:szCs w:val="22"/>
        </w:rPr>
        <w:t>Subcomponente 1.3: Mejora de la coordinación entre el INDEC y otros organismos del SEN</w:t>
      </w:r>
      <w:bookmarkEnd w:id="26"/>
    </w:p>
    <w:p w14:paraId="21BDEC9E" w14:textId="77777777" w:rsidR="004A61D6" w:rsidRPr="00E14F80" w:rsidRDefault="004A61D6">
      <w:pPr>
        <w:rPr>
          <w:rFonts w:ascii="Arial" w:hAnsi="Arial" w:cs="Arial"/>
          <w:color w:val="auto"/>
        </w:rPr>
      </w:pPr>
    </w:p>
    <w:p w14:paraId="0E2B353B" w14:textId="77777777" w:rsidR="004A61D6" w:rsidRPr="00E14F80" w:rsidRDefault="008D1060">
      <w:pPr>
        <w:numPr>
          <w:ilvl w:val="1"/>
          <w:numId w:val="6"/>
        </w:numPr>
        <w:spacing w:after="120" w:line="240" w:lineRule="auto"/>
        <w:ind w:hanging="644"/>
        <w:contextualSpacing/>
        <w:jc w:val="both"/>
        <w:rPr>
          <w:rFonts w:ascii="Arial" w:hAnsi="Arial" w:cs="Arial"/>
          <w:color w:val="auto"/>
        </w:rPr>
      </w:pPr>
      <w:r w:rsidRPr="00E14F80">
        <w:rPr>
          <w:rFonts w:ascii="Arial" w:hAnsi="Arial" w:cs="Arial"/>
          <w:color w:val="auto"/>
        </w:rPr>
        <w:t>Las actividades elegibles dentro de este subcomponente son:  (i) actividades de comunicación que permitan tener una mejor coordinación entre los organismos que conforman el SEN; (ii) emisión de normativas que fortalezcan al INDEC como ente rector del SEN; (iii) Movilización del personal de los organismos del SEN y de personal del INDEC para actividades de cooperación y fortalecimiento del INDEC;(iv) Capacitación al personal de las instituciones miembros del SEN, y (v) Mecanismos de seguimiento de la coordinación del INDEC con organismos del SEN</w:t>
      </w:r>
    </w:p>
    <w:p w14:paraId="2AA5C504" w14:textId="77777777" w:rsidR="004A61D6" w:rsidRPr="00E14F80" w:rsidRDefault="004A61D6">
      <w:pPr>
        <w:ind w:left="720"/>
        <w:rPr>
          <w:rFonts w:ascii="Arial" w:hAnsi="Arial" w:cs="Arial"/>
          <w:b/>
          <w:color w:val="auto"/>
        </w:rPr>
      </w:pPr>
    </w:p>
    <w:p w14:paraId="34840737" w14:textId="77777777" w:rsidR="004A61D6" w:rsidRPr="00E14F80" w:rsidRDefault="008D1060">
      <w:pPr>
        <w:pStyle w:val="Heading2"/>
        <w:numPr>
          <w:ilvl w:val="0"/>
          <w:numId w:val="1"/>
        </w:numPr>
        <w:spacing w:before="120" w:line="240" w:lineRule="auto"/>
        <w:ind w:hanging="360"/>
        <w:jc w:val="both"/>
        <w:rPr>
          <w:rFonts w:ascii="Arial" w:eastAsia="Calibri" w:hAnsi="Arial" w:cs="Arial"/>
          <w:b/>
          <w:color w:val="auto"/>
          <w:sz w:val="22"/>
          <w:szCs w:val="22"/>
        </w:rPr>
      </w:pPr>
      <w:bookmarkStart w:id="27" w:name="_Toc483357481"/>
      <w:r w:rsidRPr="00E14F80">
        <w:rPr>
          <w:rFonts w:ascii="Arial" w:eastAsia="Calibri" w:hAnsi="Arial" w:cs="Arial"/>
          <w:b/>
          <w:color w:val="auto"/>
          <w:sz w:val="22"/>
          <w:szCs w:val="22"/>
        </w:rPr>
        <w:t>Subcomponente 1.4: Promoción de la transparencia, la innovación, y de las buenas prácticas estadísticas</w:t>
      </w:r>
      <w:bookmarkEnd w:id="27"/>
    </w:p>
    <w:p w14:paraId="48159DE0" w14:textId="77777777" w:rsidR="004A61D6" w:rsidRPr="00E14F80" w:rsidRDefault="004A61D6">
      <w:pPr>
        <w:rPr>
          <w:rFonts w:ascii="Arial" w:hAnsi="Arial" w:cs="Arial"/>
          <w:color w:val="auto"/>
        </w:rPr>
      </w:pPr>
    </w:p>
    <w:p w14:paraId="00566C80"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 xml:space="preserve">Las actividades elegibles contemplan aquellas que promuevan ampliar el acceso a la información del INDEC para el público en general y los usuarios de la información estadística. En este sentido, se identifican aquellas actividades que permitan: (i) mejorar la página web del INDEC para aumentar el acceso a la información que genera, tanto activa como pasiva, de acuerdo al marco legal vigente; (ii) sensibilizar a los usuarios de la información sobre los procesos de generación de la estadística nacional; (iii) diseñar e implementar un plan de fomento de la cultura estadística; (iv) movilizar los equipos técnicos para intercambio de experiencias con otros institutos de estadística y la innovación para la recolección , captura y procesamiento de datos (“data </w:t>
      </w:r>
      <w:proofErr w:type="spellStart"/>
      <w:r w:rsidRPr="00E14F80">
        <w:rPr>
          <w:rFonts w:ascii="Arial" w:hAnsi="Arial" w:cs="Arial"/>
          <w:color w:val="auto"/>
        </w:rPr>
        <w:t>analytics</w:t>
      </w:r>
      <w:proofErr w:type="spellEnd"/>
      <w:r w:rsidRPr="00E14F80">
        <w:rPr>
          <w:rFonts w:ascii="Arial" w:hAnsi="Arial" w:cs="Arial"/>
          <w:color w:val="auto"/>
        </w:rPr>
        <w:t xml:space="preserve">”); (v) promover actividades de reestructuración interna que </w:t>
      </w:r>
      <w:r w:rsidRPr="00E14F80">
        <w:rPr>
          <w:rFonts w:ascii="Arial" w:hAnsi="Arial" w:cs="Arial"/>
          <w:color w:val="auto"/>
        </w:rPr>
        <w:lastRenderedPageBreak/>
        <w:t>contemplen el cumplimiento de las recomendaciones de la OCDE  para la producción y análisis de información estadística en base a estándares e innovaciones internacionales, y (vi) promover un Código de Buenas Prácticas de las Estadísticas en base a los principios de la OCDE</w:t>
      </w:r>
    </w:p>
    <w:p w14:paraId="0E8D20FA" w14:textId="77777777" w:rsidR="004A61D6" w:rsidRPr="00E14F80" w:rsidRDefault="004A61D6">
      <w:pPr>
        <w:rPr>
          <w:rFonts w:ascii="Arial" w:hAnsi="Arial" w:cs="Arial"/>
          <w:b/>
          <w:color w:val="auto"/>
        </w:rPr>
      </w:pPr>
    </w:p>
    <w:p w14:paraId="5736CC52" w14:textId="77777777" w:rsidR="004A61D6" w:rsidRPr="00E14F80" w:rsidRDefault="008D1060">
      <w:pPr>
        <w:pStyle w:val="Heading2"/>
        <w:numPr>
          <w:ilvl w:val="0"/>
          <w:numId w:val="1"/>
        </w:numPr>
        <w:spacing w:before="120" w:line="240" w:lineRule="auto"/>
        <w:ind w:hanging="360"/>
        <w:jc w:val="both"/>
        <w:rPr>
          <w:rFonts w:ascii="Arial" w:eastAsia="Calibri" w:hAnsi="Arial" w:cs="Arial"/>
          <w:b/>
          <w:color w:val="auto"/>
          <w:sz w:val="22"/>
          <w:szCs w:val="22"/>
        </w:rPr>
      </w:pPr>
      <w:bookmarkStart w:id="28" w:name="_Toc483357482"/>
      <w:r w:rsidRPr="00E14F80">
        <w:rPr>
          <w:rFonts w:ascii="Arial" w:eastAsia="Calibri" w:hAnsi="Arial" w:cs="Arial"/>
          <w:b/>
          <w:color w:val="auto"/>
          <w:sz w:val="22"/>
          <w:szCs w:val="22"/>
        </w:rPr>
        <w:t>Componentes 2: Actualización de la base estadística sociodemográfica</w:t>
      </w:r>
      <w:bookmarkEnd w:id="28"/>
      <w:r w:rsidRPr="00E14F80">
        <w:rPr>
          <w:rFonts w:ascii="Arial" w:eastAsia="Calibri" w:hAnsi="Arial" w:cs="Arial"/>
          <w:b/>
          <w:color w:val="auto"/>
          <w:sz w:val="22"/>
          <w:szCs w:val="22"/>
        </w:rPr>
        <w:t xml:space="preserve"> </w:t>
      </w:r>
    </w:p>
    <w:p w14:paraId="6C494228" w14:textId="77777777" w:rsidR="004A61D6" w:rsidRPr="00E14F80" w:rsidRDefault="004A61D6">
      <w:pPr>
        <w:rPr>
          <w:rFonts w:ascii="Arial" w:hAnsi="Arial" w:cs="Arial"/>
          <w:color w:val="auto"/>
        </w:rPr>
      </w:pPr>
    </w:p>
    <w:p w14:paraId="517BD8D0"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A través de este componente se financiaran las actividades preparatorias del Censo Nacional de Población y Vivienda a realizarse en 2020, mediante: (i) la preparación conceptual a través de talleres, consultorías especializadas, plan de capacitación de personal, talleres con la sociedad civil, diseño de campañas de comunicación y plan de diseminación de información censal con perspectiva de género y representatividad de poblaciones específicas tales como personas con discapacidad, pueblos originarios, población afrodescendiente</w:t>
      </w:r>
      <w:r w:rsidRPr="00E14F80">
        <w:rPr>
          <w:rFonts w:ascii="Arial" w:hAnsi="Arial" w:cs="Arial"/>
          <w:color w:val="auto"/>
          <w:vertAlign w:val="superscript"/>
        </w:rPr>
        <w:footnoteReference w:id="2"/>
      </w:r>
      <w:r w:rsidRPr="00E14F80">
        <w:rPr>
          <w:rFonts w:ascii="Arial" w:hAnsi="Arial" w:cs="Arial"/>
          <w:color w:val="auto"/>
        </w:rPr>
        <w:t>, migrantes; (ii) la preparación y la realización del trabajo de campo de la construcción del Archivo de Domicilios georreferenciado en el país; (iii) el diseño y la ejecución de pruebas piloto y Censo Experimental para la validación de la metodología y de la encuesta principal del Censo y sus complementarias; (iv) la movilización del personal del INDEC para la actualización cartográfica; (v) la capacitación de los operadores de los censos poblacionales;  y, (vi) campañas de concientización a la población sobre el censo a implementarse</w:t>
      </w:r>
      <w:r w:rsidRPr="00E14F80">
        <w:rPr>
          <w:rFonts w:ascii="Arial" w:eastAsia="Arial" w:hAnsi="Arial" w:cs="Arial"/>
          <w:color w:val="auto"/>
        </w:rPr>
        <w:t>.</w:t>
      </w:r>
    </w:p>
    <w:p w14:paraId="17398D24" w14:textId="77777777" w:rsidR="004A61D6" w:rsidRPr="00E14F80" w:rsidRDefault="004A61D6">
      <w:pPr>
        <w:spacing w:after="0" w:line="240" w:lineRule="auto"/>
        <w:ind w:left="792"/>
        <w:jc w:val="both"/>
        <w:rPr>
          <w:rFonts w:ascii="Arial" w:hAnsi="Arial" w:cs="Arial"/>
          <w:color w:val="auto"/>
        </w:rPr>
      </w:pPr>
    </w:p>
    <w:p w14:paraId="15E84EEF" w14:textId="4CFCA893"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 xml:space="preserve">En relación al punto (ii), que a su vez aplica para el componente 3, la contratación del personal de campo y su movilización para la construcción del Archivo de Domicilios georreferenciado y el listado de unidades </w:t>
      </w:r>
      <w:r w:rsidR="00D1485E" w:rsidRPr="00E14F80">
        <w:rPr>
          <w:rFonts w:ascii="Arial" w:hAnsi="Arial" w:cs="Arial"/>
          <w:color w:val="auto"/>
        </w:rPr>
        <w:t>económicas</w:t>
      </w:r>
      <w:r w:rsidRPr="00E14F80">
        <w:rPr>
          <w:rFonts w:ascii="Arial" w:hAnsi="Arial" w:cs="Arial"/>
          <w:color w:val="auto"/>
        </w:rPr>
        <w:t xml:space="preserve">, el INDEC lo ejecutará a través de las Direcciones Provinciales de Estadística. </w:t>
      </w:r>
    </w:p>
    <w:p w14:paraId="0C28EACA" w14:textId="77777777" w:rsidR="004A61D6" w:rsidRPr="00E14F80" w:rsidRDefault="004A61D6">
      <w:pPr>
        <w:spacing w:after="0" w:line="240" w:lineRule="auto"/>
        <w:jc w:val="both"/>
        <w:rPr>
          <w:rFonts w:ascii="Arial" w:hAnsi="Arial" w:cs="Arial"/>
          <w:color w:val="auto"/>
        </w:rPr>
      </w:pPr>
    </w:p>
    <w:p w14:paraId="18C3F132"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Para la ejecución de la actividad, el INDEC proporcionará los lineamientos metodológicos del levantamiento, número de viviendas/unidades económicas, la cantidad, perfil del personal a contratar, el tiempo que durará la contratación, y, el cronograma de actividades. El mecanismo de ejecución se podrá realizar a partir de los siguientes instrumentos:</w:t>
      </w:r>
    </w:p>
    <w:p w14:paraId="3008CC47" w14:textId="77777777" w:rsidR="004A61D6" w:rsidRPr="00E14F80" w:rsidRDefault="004A61D6">
      <w:pPr>
        <w:spacing w:after="0"/>
        <w:ind w:left="720"/>
        <w:rPr>
          <w:rFonts w:ascii="Arial" w:hAnsi="Arial" w:cs="Arial"/>
          <w:color w:val="auto"/>
        </w:rPr>
      </w:pPr>
    </w:p>
    <w:p w14:paraId="5C9193B6" w14:textId="77777777" w:rsidR="004A61D6" w:rsidRPr="00E14F80" w:rsidRDefault="008D1060">
      <w:pPr>
        <w:numPr>
          <w:ilvl w:val="0"/>
          <w:numId w:val="15"/>
        </w:numPr>
        <w:spacing w:after="0" w:line="240" w:lineRule="auto"/>
        <w:ind w:hanging="360"/>
        <w:contextualSpacing/>
        <w:jc w:val="both"/>
        <w:rPr>
          <w:rFonts w:ascii="Arial" w:hAnsi="Arial" w:cs="Arial"/>
          <w:color w:val="auto"/>
        </w:rPr>
      </w:pPr>
      <w:r w:rsidRPr="00E14F80">
        <w:rPr>
          <w:rFonts w:ascii="Arial" w:hAnsi="Arial" w:cs="Arial"/>
          <w:color w:val="auto"/>
        </w:rPr>
        <w:t xml:space="preserve">Convenio entre INDEC y DPE con rendición de cuentas mediante justificación de uso de fondos por tipo de gasto financiado. El INDEC deberá tramitar la transferencia de recursos oportuna a la DPE para el cumplimiento del Convenio. </w:t>
      </w:r>
    </w:p>
    <w:p w14:paraId="57DC97BD" w14:textId="77777777" w:rsidR="004A61D6" w:rsidRPr="00E14F80" w:rsidRDefault="008D1060">
      <w:pPr>
        <w:numPr>
          <w:ilvl w:val="0"/>
          <w:numId w:val="15"/>
        </w:numPr>
        <w:spacing w:after="0" w:line="240" w:lineRule="auto"/>
        <w:ind w:hanging="360"/>
        <w:contextualSpacing/>
        <w:jc w:val="both"/>
        <w:rPr>
          <w:rFonts w:ascii="Arial" w:hAnsi="Arial" w:cs="Arial"/>
          <w:color w:val="auto"/>
        </w:rPr>
      </w:pPr>
      <w:r w:rsidRPr="00E14F80">
        <w:rPr>
          <w:rFonts w:ascii="Arial" w:hAnsi="Arial" w:cs="Arial"/>
          <w:color w:val="auto"/>
        </w:rPr>
        <w:t>Convenio entre INDEC y DPE con rendición de cuentas mediante cumplimiento de productos específicos tales como: No. de encuestas completadas y/o base de datos con la actualización del Archivo de Domicilios y listado de unidades económicas de la Provincia. El INDEC deberá tramitar la transferencia de recursos oportuna a la DPE para el cumplimiento del Convenio.</w:t>
      </w:r>
    </w:p>
    <w:p w14:paraId="44B619B5" w14:textId="77777777" w:rsidR="004A61D6" w:rsidRPr="00E14F80" w:rsidRDefault="008D1060">
      <w:pPr>
        <w:numPr>
          <w:ilvl w:val="0"/>
          <w:numId w:val="15"/>
        </w:numPr>
        <w:spacing w:after="0" w:line="240" w:lineRule="auto"/>
        <w:ind w:hanging="360"/>
        <w:contextualSpacing/>
        <w:jc w:val="both"/>
        <w:rPr>
          <w:rFonts w:ascii="Arial" w:hAnsi="Arial" w:cs="Arial"/>
          <w:color w:val="auto"/>
        </w:rPr>
      </w:pPr>
      <w:r w:rsidRPr="00E14F80">
        <w:rPr>
          <w:rFonts w:ascii="Arial" w:hAnsi="Arial" w:cs="Arial"/>
          <w:color w:val="auto"/>
        </w:rPr>
        <w:t>Contrato de servicios entre INDEC y DPE contra entrega de productos tales como: No. de encuestas completadas y/o base de datos con la actualización del Archivo de Domicilios y listado de unidades económicas de la Provincia. La forma de pago se efectuará de acuerdo a lo estipulado en el Contrato de servicios contra prestación de factura. Para esto, la DPE deberá estar inscrito con el registro en el Sistema de Información de Proveedores y contar con una clave única de identificación tributaria (CUIT).</w:t>
      </w:r>
    </w:p>
    <w:p w14:paraId="19050BC0"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Las direcciones provinciales, en caso a) deberá rendir detalles del siguiente tipo y perfil de personal:</w:t>
      </w:r>
    </w:p>
    <w:p w14:paraId="71A073CD" w14:textId="77777777" w:rsidR="004A61D6" w:rsidRPr="00E14F80" w:rsidRDefault="004A61D6">
      <w:pPr>
        <w:spacing w:after="0" w:line="240" w:lineRule="auto"/>
        <w:jc w:val="both"/>
        <w:rPr>
          <w:rFonts w:ascii="Arial" w:hAnsi="Arial" w:cs="Arial"/>
          <w:color w:val="auto"/>
        </w:rPr>
      </w:pPr>
    </w:p>
    <w:p w14:paraId="33878260" w14:textId="77777777" w:rsidR="004A61D6" w:rsidRPr="00E14F80" w:rsidRDefault="008D1060">
      <w:pPr>
        <w:spacing w:line="240" w:lineRule="auto"/>
        <w:ind w:left="360"/>
        <w:rPr>
          <w:rFonts w:ascii="Arial" w:hAnsi="Arial" w:cs="Arial"/>
          <w:i/>
          <w:color w:val="auto"/>
        </w:rPr>
      </w:pPr>
      <w:r w:rsidRPr="00E14F80">
        <w:rPr>
          <w:rFonts w:ascii="Arial" w:hAnsi="Arial" w:cs="Arial"/>
          <w:i/>
          <w:color w:val="auto"/>
        </w:rPr>
        <w:lastRenderedPageBreak/>
        <w:t>Tabla 3: Perfiles para el personal a contratarse para levantamiento de campo</w:t>
      </w:r>
    </w:p>
    <w:tbl>
      <w:tblPr>
        <w:tblStyle w:val="a2"/>
        <w:tblW w:w="9016"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13"/>
        <w:gridCol w:w="7103"/>
      </w:tblGrid>
      <w:tr w:rsidR="0046417B" w:rsidRPr="00E14F80" w14:paraId="702A9351" w14:textId="77777777">
        <w:tc>
          <w:tcPr>
            <w:tcW w:w="1913" w:type="dxa"/>
            <w:vAlign w:val="center"/>
          </w:tcPr>
          <w:p w14:paraId="70A15CF0" w14:textId="77777777" w:rsidR="004A61D6" w:rsidRPr="00E14F80" w:rsidRDefault="008D1060">
            <w:pPr>
              <w:contextualSpacing w:val="0"/>
              <w:jc w:val="center"/>
              <w:rPr>
                <w:rFonts w:ascii="Arial" w:hAnsi="Arial" w:cs="Arial"/>
                <w:b/>
                <w:color w:val="auto"/>
                <w:sz w:val="18"/>
                <w:szCs w:val="18"/>
              </w:rPr>
            </w:pPr>
            <w:r w:rsidRPr="00E14F80">
              <w:rPr>
                <w:rFonts w:ascii="Arial" w:hAnsi="Arial" w:cs="Arial"/>
                <w:b/>
                <w:color w:val="auto"/>
                <w:sz w:val="18"/>
                <w:szCs w:val="18"/>
              </w:rPr>
              <w:t>DENOMINACIÓN</w:t>
            </w:r>
          </w:p>
        </w:tc>
        <w:tc>
          <w:tcPr>
            <w:tcW w:w="7103" w:type="dxa"/>
            <w:vAlign w:val="center"/>
          </w:tcPr>
          <w:p w14:paraId="797748A3" w14:textId="77777777" w:rsidR="004A61D6" w:rsidRPr="00E14F80" w:rsidRDefault="008D1060">
            <w:pPr>
              <w:contextualSpacing w:val="0"/>
              <w:jc w:val="center"/>
              <w:rPr>
                <w:rFonts w:ascii="Arial" w:hAnsi="Arial" w:cs="Arial"/>
                <w:b/>
                <w:color w:val="auto"/>
                <w:sz w:val="18"/>
                <w:szCs w:val="18"/>
              </w:rPr>
            </w:pPr>
            <w:r w:rsidRPr="00E14F80">
              <w:rPr>
                <w:rFonts w:ascii="Arial" w:hAnsi="Arial" w:cs="Arial"/>
                <w:b/>
                <w:color w:val="auto"/>
                <w:sz w:val="18"/>
                <w:szCs w:val="18"/>
              </w:rPr>
              <w:t>PERFIL</w:t>
            </w:r>
          </w:p>
        </w:tc>
      </w:tr>
      <w:tr w:rsidR="0046417B" w:rsidRPr="00E14F80" w14:paraId="08DF42C7" w14:textId="77777777">
        <w:tc>
          <w:tcPr>
            <w:tcW w:w="1913" w:type="dxa"/>
            <w:vAlign w:val="center"/>
          </w:tcPr>
          <w:p w14:paraId="2C627F3E"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COORDINADOR</w:t>
            </w:r>
          </w:p>
        </w:tc>
        <w:tc>
          <w:tcPr>
            <w:tcW w:w="7103" w:type="dxa"/>
            <w:vAlign w:val="center"/>
          </w:tcPr>
          <w:p w14:paraId="59B827E4" w14:textId="77777777" w:rsidR="004A61D6" w:rsidRPr="00E14F80" w:rsidRDefault="008D1060">
            <w:pPr>
              <w:contextualSpacing w:val="0"/>
              <w:jc w:val="both"/>
              <w:rPr>
                <w:rFonts w:ascii="Arial" w:hAnsi="Arial" w:cs="Arial"/>
                <w:color w:val="auto"/>
                <w:sz w:val="18"/>
                <w:szCs w:val="18"/>
              </w:rPr>
            </w:pPr>
            <w:r w:rsidRPr="00E14F80">
              <w:rPr>
                <w:rFonts w:ascii="Arial" w:hAnsi="Arial" w:cs="Arial"/>
                <w:color w:val="auto"/>
                <w:sz w:val="18"/>
                <w:szCs w:val="18"/>
              </w:rPr>
              <w:t>Amplia experiencia y conocimientos en encuestas a hogares, capacidad de conducción y manejo de grupos. Manejo básico de acceso y navegación por Internet. Dedicación full time. Será capacitado directamente por el equipo central.</w:t>
            </w:r>
          </w:p>
        </w:tc>
      </w:tr>
      <w:tr w:rsidR="0046417B" w:rsidRPr="00E14F80" w14:paraId="76BBA5A4" w14:textId="77777777">
        <w:tc>
          <w:tcPr>
            <w:tcW w:w="1913" w:type="dxa"/>
            <w:vAlign w:val="center"/>
          </w:tcPr>
          <w:p w14:paraId="781183D0"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SUPERVISOR</w:t>
            </w:r>
          </w:p>
        </w:tc>
        <w:tc>
          <w:tcPr>
            <w:tcW w:w="7103" w:type="dxa"/>
            <w:vAlign w:val="center"/>
          </w:tcPr>
          <w:p w14:paraId="52FAB341" w14:textId="77777777" w:rsidR="004A61D6" w:rsidRPr="00E14F80" w:rsidRDefault="008D1060">
            <w:pPr>
              <w:contextualSpacing w:val="0"/>
              <w:jc w:val="both"/>
              <w:rPr>
                <w:rFonts w:ascii="Arial" w:hAnsi="Arial" w:cs="Arial"/>
                <w:color w:val="auto"/>
                <w:sz w:val="18"/>
                <w:szCs w:val="18"/>
              </w:rPr>
            </w:pPr>
            <w:r w:rsidRPr="00E14F80">
              <w:rPr>
                <w:rFonts w:ascii="Arial" w:hAnsi="Arial" w:cs="Arial"/>
                <w:color w:val="auto"/>
                <w:sz w:val="18"/>
                <w:szCs w:val="18"/>
              </w:rPr>
              <w:t xml:space="preserve">Estudios secundarios completos, con experiencia en trabajo de campo en encuestas a hogares, con buen manejo de grupos, facilidad de palabra para la recuperación de hogares que no responden y disponibilidad horaria para las entrevistas en campo y tareas de gabinete. </w:t>
            </w:r>
          </w:p>
        </w:tc>
      </w:tr>
      <w:tr w:rsidR="0046417B" w:rsidRPr="00E14F80" w14:paraId="01E1C714" w14:textId="77777777">
        <w:tc>
          <w:tcPr>
            <w:tcW w:w="1913" w:type="dxa"/>
            <w:vAlign w:val="center"/>
          </w:tcPr>
          <w:p w14:paraId="17CE8D66"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ENCUESTADOR</w:t>
            </w:r>
          </w:p>
        </w:tc>
        <w:tc>
          <w:tcPr>
            <w:tcW w:w="7103" w:type="dxa"/>
            <w:vAlign w:val="center"/>
          </w:tcPr>
          <w:p w14:paraId="6A134F9A" w14:textId="77777777" w:rsidR="004A61D6" w:rsidRPr="00E14F80" w:rsidRDefault="008D1060">
            <w:pPr>
              <w:contextualSpacing w:val="0"/>
              <w:jc w:val="both"/>
              <w:rPr>
                <w:rFonts w:ascii="Arial" w:hAnsi="Arial" w:cs="Arial"/>
                <w:color w:val="auto"/>
                <w:sz w:val="18"/>
                <w:szCs w:val="18"/>
              </w:rPr>
            </w:pPr>
            <w:r w:rsidRPr="00E14F80">
              <w:rPr>
                <w:rFonts w:ascii="Arial" w:hAnsi="Arial" w:cs="Arial"/>
                <w:color w:val="auto"/>
                <w:sz w:val="18"/>
                <w:szCs w:val="18"/>
              </w:rPr>
              <w:t xml:space="preserve">Estudios secundarios completos, con experiencia en trabajo de campo en encuestas a hogares, facilidad de palabra para aplicar el cuestionario y disponibilidad horaria para las entrevistas en campo y tareas de gabinete. </w:t>
            </w:r>
          </w:p>
        </w:tc>
      </w:tr>
    </w:tbl>
    <w:p w14:paraId="4D9EEE9B" w14:textId="77777777" w:rsidR="004A61D6" w:rsidRPr="00E14F80" w:rsidRDefault="004A61D6">
      <w:pPr>
        <w:ind w:left="720"/>
        <w:rPr>
          <w:rFonts w:ascii="Arial" w:hAnsi="Arial" w:cs="Arial"/>
          <w:color w:val="auto"/>
        </w:rPr>
      </w:pPr>
    </w:p>
    <w:p w14:paraId="65348DD2"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Para tal efecto, las políticas para la Selección y Contratación de Consultores Financiados por el BID, (GN-2350-9), literal 3.21 establece:</w:t>
      </w:r>
      <w:r w:rsidRPr="00E14F80">
        <w:rPr>
          <w:rFonts w:ascii="Arial" w:hAnsi="Arial" w:cs="Arial"/>
          <w:i/>
          <w:color w:val="auto"/>
        </w:rPr>
        <w:t xml:space="preserve"> “Contratistas de servicios”. La ejecución de proyectos en los sectores sociales puede requerir, en particular, la contratación de gran cantidad de personas que prestan servicios por contrato (por ejemplo, trabajadores sociales, como enfermeras y personal paramédico). Las descripciones de funciones, las calificaciones mínimas, las condiciones de empleo, los procedimientos de selección, y la medida en que el Banco revisa esos procedimientos y documentos deben indicarse en la documentación del proyecto y el contrato debe ser incluido en el Plan de Adquisiciones aprobado por el Banco”.</w:t>
      </w:r>
    </w:p>
    <w:p w14:paraId="2C319625" w14:textId="77777777" w:rsidR="004A61D6" w:rsidRPr="00E14F80" w:rsidRDefault="004A61D6">
      <w:pPr>
        <w:spacing w:after="0" w:line="240" w:lineRule="auto"/>
        <w:ind w:left="792"/>
        <w:jc w:val="both"/>
        <w:rPr>
          <w:rFonts w:ascii="Arial" w:hAnsi="Arial" w:cs="Arial"/>
          <w:color w:val="auto"/>
        </w:rPr>
      </w:pPr>
    </w:p>
    <w:p w14:paraId="0559CFA7"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 xml:space="preserve">LA DPE podrán contratar estos perfiles bajo la modalidad de </w:t>
      </w:r>
      <w:proofErr w:type="spellStart"/>
      <w:r w:rsidRPr="00E14F80">
        <w:rPr>
          <w:rFonts w:ascii="Arial" w:hAnsi="Arial" w:cs="Arial"/>
          <w:color w:val="auto"/>
        </w:rPr>
        <w:t>monotributistas</w:t>
      </w:r>
      <w:proofErr w:type="spellEnd"/>
      <w:r w:rsidRPr="00E14F80">
        <w:rPr>
          <w:rFonts w:ascii="Arial" w:hAnsi="Arial" w:cs="Arial"/>
          <w:color w:val="auto"/>
        </w:rPr>
        <w:t>.</w:t>
      </w:r>
    </w:p>
    <w:p w14:paraId="617FF4B6" w14:textId="77777777" w:rsidR="004A61D6" w:rsidRPr="00E14F80" w:rsidRDefault="004A61D6">
      <w:pPr>
        <w:spacing w:after="0" w:line="240" w:lineRule="auto"/>
        <w:ind w:left="644"/>
        <w:jc w:val="both"/>
        <w:rPr>
          <w:rFonts w:ascii="Arial" w:hAnsi="Arial" w:cs="Arial"/>
          <w:color w:val="auto"/>
        </w:rPr>
      </w:pPr>
    </w:p>
    <w:p w14:paraId="04DBC90E"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Las obligaciones de las DPE será:</w:t>
      </w:r>
    </w:p>
    <w:p w14:paraId="7EBCD6E1" w14:textId="77777777" w:rsidR="004A61D6" w:rsidRPr="00E14F80" w:rsidRDefault="004A61D6">
      <w:pPr>
        <w:spacing w:after="0"/>
        <w:ind w:left="720"/>
        <w:rPr>
          <w:rFonts w:ascii="Arial" w:hAnsi="Arial" w:cs="Arial"/>
          <w:color w:val="auto"/>
        </w:rPr>
      </w:pPr>
    </w:p>
    <w:p w14:paraId="2D8C69CE" w14:textId="77777777" w:rsidR="004A61D6" w:rsidRPr="00E14F80" w:rsidRDefault="008D1060">
      <w:pPr>
        <w:numPr>
          <w:ilvl w:val="2"/>
          <w:numId w:val="16"/>
        </w:numPr>
        <w:spacing w:after="0" w:line="240" w:lineRule="auto"/>
        <w:ind w:hanging="180"/>
        <w:contextualSpacing/>
        <w:jc w:val="both"/>
        <w:rPr>
          <w:rFonts w:ascii="Arial" w:hAnsi="Arial" w:cs="Arial"/>
          <w:color w:val="auto"/>
        </w:rPr>
      </w:pPr>
      <w:r w:rsidRPr="00E14F80">
        <w:rPr>
          <w:rFonts w:ascii="Arial" w:hAnsi="Arial" w:cs="Arial"/>
          <w:color w:val="auto"/>
        </w:rPr>
        <w:t>Conformar un equipo de trabajo según las pautas emanadas expresamente por el INDEC para desarrollar el operativo, en cuanto a cantidad de personal por puesto y perfiles requeridos, que le permita ejecutar las tareas de relevamiento en campo y supervisión</w:t>
      </w:r>
    </w:p>
    <w:p w14:paraId="7EC3C53F" w14:textId="77777777" w:rsidR="004A61D6" w:rsidRPr="00E14F80" w:rsidRDefault="004A61D6">
      <w:pPr>
        <w:spacing w:after="0" w:line="240" w:lineRule="auto"/>
        <w:ind w:left="1080"/>
        <w:jc w:val="both"/>
        <w:rPr>
          <w:rFonts w:ascii="Arial" w:hAnsi="Arial" w:cs="Arial"/>
          <w:color w:val="auto"/>
        </w:rPr>
      </w:pPr>
    </w:p>
    <w:p w14:paraId="3772F1AE" w14:textId="77777777" w:rsidR="004A61D6" w:rsidRPr="00E14F80" w:rsidRDefault="008D1060">
      <w:pPr>
        <w:numPr>
          <w:ilvl w:val="2"/>
          <w:numId w:val="16"/>
        </w:numPr>
        <w:spacing w:after="0" w:line="240" w:lineRule="auto"/>
        <w:ind w:hanging="180"/>
        <w:contextualSpacing/>
        <w:jc w:val="both"/>
        <w:rPr>
          <w:rFonts w:ascii="Arial" w:hAnsi="Arial" w:cs="Arial"/>
          <w:color w:val="auto"/>
        </w:rPr>
      </w:pPr>
      <w:r w:rsidRPr="00E14F80">
        <w:rPr>
          <w:rFonts w:ascii="Arial" w:hAnsi="Arial" w:cs="Arial"/>
          <w:color w:val="auto"/>
        </w:rPr>
        <w:t>Remitir al INDEC para su aprobación, el listado con todo el personal ocupado en cada tarea, indicando:</w:t>
      </w:r>
    </w:p>
    <w:p w14:paraId="4FAE7A59" w14:textId="77777777" w:rsidR="004A61D6" w:rsidRPr="00E14F80" w:rsidRDefault="008D1060">
      <w:pPr>
        <w:numPr>
          <w:ilvl w:val="3"/>
          <w:numId w:val="16"/>
        </w:numPr>
        <w:spacing w:after="0" w:line="240" w:lineRule="auto"/>
        <w:ind w:hanging="360"/>
        <w:contextualSpacing/>
        <w:jc w:val="both"/>
        <w:rPr>
          <w:rFonts w:ascii="Arial" w:hAnsi="Arial" w:cs="Arial"/>
          <w:color w:val="auto"/>
        </w:rPr>
      </w:pPr>
      <w:r w:rsidRPr="00E14F80">
        <w:rPr>
          <w:rFonts w:ascii="Arial" w:hAnsi="Arial" w:cs="Arial"/>
          <w:color w:val="auto"/>
        </w:rPr>
        <w:t>Nombre, apellido y DNI.</w:t>
      </w:r>
    </w:p>
    <w:p w14:paraId="739895E0" w14:textId="77777777" w:rsidR="004A61D6" w:rsidRPr="00E14F80" w:rsidRDefault="008D1060">
      <w:pPr>
        <w:numPr>
          <w:ilvl w:val="3"/>
          <w:numId w:val="16"/>
        </w:numPr>
        <w:spacing w:after="0" w:line="240" w:lineRule="auto"/>
        <w:ind w:hanging="360"/>
        <w:contextualSpacing/>
        <w:jc w:val="both"/>
        <w:rPr>
          <w:rFonts w:ascii="Arial" w:hAnsi="Arial" w:cs="Arial"/>
          <w:color w:val="auto"/>
        </w:rPr>
      </w:pPr>
      <w:r w:rsidRPr="00E14F80">
        <w:rPr>
          <w:rFonts w:ascii="Arial" w:hAnsi="Arial" w:cs="Arial"/>
          <w:color w:val="auto"/>
        </w:rPr>
        <w:t>Titulo o profesión.</w:t>
      </w:r>
    </w:p>
    <w:p w14:paraId="3FBAA1A5" w14:textId="77777777" w:rsidR="004A61D6" w:rsidRPr="00E14F80" w:rsidRDefault="008D1060">
      <w:pPr>
        <w:numPr>
          <w:ilvl w:val="3"/>
          <w:numId w:val="16"/>
        </w:numPr>
        <w:spacing w:after="0" w:line="240" w:lineRule="auto"/>
        <w:ind w:hanging="360"/>
        <w:contextualSpacing/>
        <w:jc w:val="both"/>
        <w:rPr>
          <w:rFonts w:ascii="Arial" w:hAnsi="Arial" w:cs="Arial"/>
          <w:color w:val="auto"/>
        </w:rPr>
      </w:pPr>
      <w:r w:rsidRPr="00E14F80">
        <w:rPr>
          <w:rFonts w:ascii="Arial" w:hAnsi="Arial" w:cs="Arial"/>
          <w:color w:val="auto"/>
        </w:rPr>
        <w:t>Puesto que ocupa.</w:t>
      </w:r>
    </w:p>
    <w:p w14:paraId="75D806BD" w14:textId="77777777" w:rsidR="004A61D6" w:rsidRPr="00E14F80" w:rsidRDefault="008D1060">
      <w:pPr>
        <w:numPr>
          <w:ilvl w:val="3"/>
          <w:numId w:val="16"/>
        </w:numPr>
        <w:spacing w:after="0" w:line="240" w:lineRule="auto"/>
        <w:ind w:hanging="360"/>
        <w:contextualSpacing/>
        <w:jc w:val="both"/>
        <w:rPr>
          <w:rFonts w:ascii="Arial" w:hAnsi="Arial" w:cs="Arial"/>
          <w:color w:val="auto"/>
        </w:rPr>
      </w:pPr>
      <w:r w:rsidRPr="00E14F80">
        <w:rPr>
          <w:rFonts w:ascii="Arial" w:hAnsi="Arial" w:cs="Arial"/>
          <w:color w:val="auto"/>
        </w:rPr>
        <w:t>Situación de revista.</w:t>
      </w:r>
    </w:p>
    <w:p w14:paraId="7B876BA8" w14:textId="77777777" w:rsidR="004A61D6" w:rsidRPr="00E14F80" w:rsidRDefault="008D1060">
      <w:pPr>
        <w:numPr>
          <w:ilvl w:val="3"/>
          <w:numId w:val="16"/>
        </w:numPr>
        <w:spacing w:after="0" w:line="240" w:lineRule="auto"/>
        <w:ind w:hanging="360"/>
        <w:contextualSpacing/>
        <w:jc w:val="both"/>
        <w:rPr>
          <w:rFonts w:ascii="Arial" w:hAnsi="Arial" w:cs="Arial"/>
          <w:color w:val="auto"/>
        </w:rPr>
      </w:pPr>
      <w:r w:rsidRPr="00E14F80">
        <w:rPr>
          <w:rFonts w:ascii="Arial" w:hAnsi="Arial" w:cs="Arial"/>
          <w:color w:val="auto"/>
        </w:rPr>
        <w:t>Experiencia acumulada en encuestas a hogares.</w:t>
      </w:r>
    </w:p>
    <w:p w14:paraId="1539F48F" w14:textId="77777777" w:rsidR="004A61D6" w:rsidRPr="00E14F80" w:rsidRDefault="008D1060">
      <w:pPr>
        <w:numPr>
          <w:ilvl w:val="3"/>
          <w:numId w:val="16"/>
        </w:numPr>
        <w:spacing w:after="0" w:line="240" w:lineRule="auto"/>
        <w:ind w:hanging="360"/>
        <w:contextualSpacing/>
        <w:jc w:val="both"/>
        <w:rPr>
          <w:rFonts w:ascii="Arial" w:hAnsi="Arial" w:cs="Arial"/>
          <w:color w:val="auto"/>
        </w:rPr>
      </w:pPr>
      <w:r w:rsidRPr="00E14F80">
        <w:rPr>
          <w:rFonts w:ascii="Arial" w:hAnsi="Arial" w:cs="Arial"/>
          <w:color w:val="auto"/>
        </w:rPr>
        <w:t>Honorario fijado.</w:t>
      </w:r>
    </w:p>
    <w:p w14:paraId="6B67D469" w14:textId="77777777" w:rsidR="004A61D6" w:rsidRPr="00E14F80" w:rsidRDefault="008D1060">
      <w:pPr>
        <w:numPr>
          <w:ilvl w:val="3"/>
          <w:numId w:val="16"/>
        </w:numPr>
        <w:spacing w:after="0" w:line="240" w:lineRule="auto"/>
        <w:ind w:hanging="360"/>
        <w:contextualSpacing/>
        <w:jc w:val="both"/>
        <w:rPr>
          <w:rFonts w:ascii="Arial" w:hAnsi="Arial" w:cs="Arial"/>
          <w:color w:val="auto"/>
        </w:rPr>
      </w:pPr>
      <w:r w:rsidRPr="00E14F80">
        <w:rPr>
          <w:rFonts w:ascii="Arial" w:hAnsi="Arial" w:cs="Arial"/>
          <w:color w:val="auto"/>
        </w:rPr>
        <w:t>Mecanismo de selección</w:t>
      </w:r>
    </w:p>
    <w:p w14:paraId="094C9E68" w14:textId="77777777" w:rsidR="004A61D6" w:rsidRPr="00E14F80" w:rsidRDefault="008D1060">
      <w:pPr>
        <w:numPr>
          <w:ilvl w:val="3"/>
          <w:numId w:val="16"/>
        </w:numPr>
        <w:spacing w:after="0" w:line="240" w:lineRule="auto"/>
        <w:ind w:hanging="360"/>
        <w:contextualSpacing/>
        <w:jc w:val="both"/>
        <w:rPr>
          <w:rFonts w:ascii="Arial" w:hAnsi="Arial" w:cs="Arial"/>
          <w:color w:val="auto"/>
        </w:rPr>
      </w:pPr>
      <w:r w:rsidRPr="00E14F80">
        <w:rPr>
          <w:rFonts w:ascii="Arial" w:hAnsi="Arial" w:cs="Arial"/>
          <w:color w:val="auto"/>
        </w:rPr>
        <w:t>Mecanismo de contratación: por encuesta, por contrato</w:t>
      </w:r>
    </w:p>
    <w:p w14:paraId="5B65C2BD" w14:textId="77777777" w:rsidR="004A61D6" w:rsidRPr="00E14F80" w:rsidRDefault="008D1060">
      <w:pPr>
        <w:numPr>
          <w:ilvl w:val="2"/>
          <w:numId w:val="16"/>
        </w:numPr>
        <w:spacing w:after="0" w:line="240" w:lineRule="auto"/>
        <w:ind w:hanging="180"/>
        <w:contextualSpacing/>
        <w:jc w:val="both"/>
        <w:rPr>
          <w:rFonts w:ascii="Arial" w:hAnsi="Arial" w:cs="Arial"/>
          <w:color w:val="auto"/>
        </w:rPr>
      </w:pPr>
      <w:r w:rsidRPr="00E14F80">
        <w:rPr>
          <w:rFonts w:ascii="Arial" w:hAnsi="Arial" w:cs="Arial"/>
          <w:color w:val="auto"/>
        </w:rPr>
        <w:t>El INDEC deberá emitir su conformidad con el listado de personal previo a la contratación.</w:t>
      </w:r>
    </w:p>
    <w:p w14:paraId="69ECA705" w14:textId="77777777" w:rsidR="004A61D6" w:rsidRPr="00E14F80" w:rsidRDefault="004A61D6">
      <w:pPr>
        <w:spacing w:after="0" w:line="240" w:lineRule="auto"/>
        <w:ind w:left="1080"/>
        <w:jc w:val="both"/>
        <w:rPr>
          <w:rFonts w:ascii="Arial" w:hAnsi="Arial" w:cs="Arial"/>
          <w:color w:val="auto"/>
        </w:rPr>
      </w:pPr>
    </w:p>
    <w:p w14:paraId="36D06D44"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 xml:space="preserve">Al finalizar el operativo, la DPE tendrá 30 días o lo establecido en el Convenio para remitir al INDEC el reporte de uso de fondos. En el caso de la suscripción de un Convenio de financiamiento por tipo de gasto, se deberá enviar para justificación los siguientes documentos que incluya: </w:t>
      </w:r>
    </w:p>
    <w:p w14:paraId="74FCAC9B" w14:textId="77777777" w:rsidR="004A61D6" w:rsidRPr="00E14F80" w:rsidRDefault="004A61D6">
      <w:pPr>
        <w:spacing w:after="0" w:line="240" w:lineRule="auto"/>
        <w:ind w:left="644"/>
        <w:jc w:val="both"/>
        <w:rPr>
          <w:rFonts w:ascii="Arial" w:hAnsi="Arial" w:cs="Arial"/>
          <w:color w:val="auto"/>
        </w:rPr>
      </w:pPr>
    </w:p>
    <w:p w14:paraId="1C76AD86" w14:textId="77777777" w:rsidR="004A61D6" w:rsidRPr="00E14F80" w:rsidRDefault="008D1060">
      <w:pPr>
        <w:numPr>
          <w:ilvl w:val="0"/>
          <w:numId w:val="8"/>
        </w:numPr>
        <w:spacing w:after="0" w:line="240" w:lineRule="auto"/>
        <w:ind w:hanging="305"/>
        <w:contextualSpacing/>
        <w:jc w:val="both"/>
        <w:rPr>
          <w:rFonts w:ascii="Arial" w:hAnsi="Arial" w:cs="Arial"/>
          <w:color w:val="auto"/>
        </w:rPr>
      </w:pPr>
      <w:r w:rsidRPr="00E14F80">
        <w:rPr>
          <w:rFonts w:ascii="Arial" w:hAnsi="Arial" w:cs="Arial"/>
          <w:color w:val="auto"/>
        </w:rPr>
        <w:t>Para el caso del personal: Registro de personas contratadas, factura o documento que establezca que participó en el levantamiento de información y registro de pago.</w:t>
      </w:r>
    </w:p>
    <w:p w14:paraId="0FEBA0DC" w14:textId="77777777" w:rsidR="004A61D6" w:rsidRPr="00E14F80" w:rsidRDefault="008D1060">
      <w:pPr>
        <w:numPr>
          <w:ilvl w:val="0"/>
          <w:numId w:val="8"/>
        </w:numPr>
        <w:spacing w:after="0" w:line="240" w:lineRule="auto"/>
        <w:ind w:hanging="305"/>
        <w:contextualSpacing/>
        <w:jc w:val="both"/>
        <w:rPr>
          <w:rFonts w:ascii="Arial" w:hAnsi="Arial" w:cs="Arial"/>
          <w:color w:val="auto"/>
        </w:rPr>
      </w:pPr>
      <w:r w:rsidRPr="00E14F80">
        <w:rPr>
          <w:rFonts w:ascii="Arial" w:hAnsi="Arial" w:cs="Arial"/>
          <w:color w:val="auto"/>
        </w:rPr>
        <w:t xml:space="preserve">Para el caso de movilización y viáticos: Boleto de colectivo o medio de </w:t>
      </w:r>
      <w:r w:rsidRPr="00E14F80">
        <w:rPr>
          <w:rFonts w:ascii="Arial" w:hAnsi="Arial" w:cs="Arial"/>
          <w:color w:val="auto"/>
        </w:rPr>
        <w:lastRenderedPageBreak/>
        <w:t xml:space="preserve">transporte, Factura de  un establecimiento de expendio de alimentos </w:t>
      </w:r>
    </w:p>
    <w:p w14:paraId="5D86CDB8" w14:textId="77777777" w:rsidR="004A61D6" w:rsidRPr="00E14F80" w:rsidRDefault="008D1060">
      <w:pPr>
        <w:pStyle w:val="Heading2"/>
        <w:numPr>
          <w:ilvl w:val="0"/>
          <w:numId w:val="1"/>
        </w:numPr>
        <w:spacing w:before="120" w:line="240" w:lineRule="auto"/>
        <w:ind w:hanging="360"/>
        <w:jc w:val="both"/>
        <w:rPr>
          <w:rFonts w:ascii="Arial" w:eastAsia="Calibri" w:hAnsi="Arial" w:cs="Arial"/>
          <w:b/>
          <w:color w:val="auto"/>
          <w:sz w:val="22"/>
          <w:szCs w:val="22"/>
        </w:rPr>
      </w:pPr>
      <w:bookmarkStart w:id="29" w:name="_Toc483357483"/>
      <w:r w:rsidRPr="00E14F80">
        <w:rPr>
          <w:rFonts w:ascii="Arial" w:eastAsia="Calibri" w:hAnsi="Arial" w:cs="Arial"/>
          <w:b/>
          <w:color w:val="auto"/>
          <w:sz w:val="22"/>
          <w:szCs w:val="22"/>
        </w:rPr>
        <w:t>Componentes 3: Actualización de la base estadística económica</w:t>
      </w:r>
      <w:bookmarkEnd w:id="29"/>
      <w:r w:rsidRPr="00E14F80">
        <w:rPr>
          <w:rFonts w:ascii="Arial" w:eastAsia="Calibri" w:hAnsi="Arial" w:cs="Arial"/>
          <w:b/>
          <w:color w:val="auto"/>
          <w:sz w:val="22"/>
          <w:szCs w:val="22"/>
        </w:rPr>
        <w:t xml:space="preserve"> </w:t>
      </w:r>
    </w:p>
    <w:p w14:paraId="178EF5B8" w14:textId="77777777" w:rsidR="004A61D6" w:rsidRPr="00E14F80" w:rsidRDefault="004A61D6">
      <w:pPr>
        <w:spacing w:after="0" w:line="240" w:lineRule="auto"/>
        <w:ind w:left="644"/>
        <w:jc w:val="both"/>
        <w:rPr>
          <w:rFonts w:ascii="Arial" w:hAnsi="Arial" w:cs="Arial"/>
          <w:color w:val="auto"/>
        </w:rPr>
      </w:pPr>
    </w:p>
    <w:p w14:paraId="62756092" w14:textId="371A35B6"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 xml:space="preserve">Serán elegibles las actividades que aporten a las actividades preparatorias del Censo Económico a realizarse antes del 2021, para lo cual se llevará a cabo: (i) el diseño, trabajo en campo y análisis para la actualización del directorio </w:t>
      </w:r>
      <w:r w:rsidR="00D1485E" w:rsidRPr="00E14F80">
        <w:rPr>
          <w:rFonts w:ascii="Arial" w:hAnsi="Arial" w:cs="Arial"/>
          <w:color w:val="auto"/>
        </w:rPr>
        <w:t>georreferenciado</w:t>
      </w:r>
      <w:r w:rsidRPr="00E14F80">
        <w:rPr>
          <w:rFonts w:ascii="Arial" w:hAnsi="Arial" w:cs="Arial"/>
          <w:color w:val="auto"/>
        </w:rPr>
        <w:t xml:space="preserve"> de unidades económicas en el país a través de las DPE; (ii) el diseño metodológico y conceptual para la elaboración de indicadores económicos</w:t>
      </w:r>
      <w:r w:rsidRPr="00E14F80">
        <w:rPr>
          <w:rFonts w:ascii="Arial" w:hAnsi="Arial" w:cs="Arial"/>
          <w:color w:val="auto"/>
          <w:vertAlign w:val="superscript"/>
        </w:rPr>
        <w:footnoteReference w:id="3"/>
      </w:r>
      <w:r w:rsidRPr="00E14F80">
        <w:rPr>
          <w:rFonts w:ascii="Arial" w:hAnsi="Arial" w:cs="Arial"/>
          <w:color w:val="auto"/>
        </w:rPr>
        <w:t>; (iii) la movilización de personal; (iv) la capacitación de los operadores del Censo Económico, y (v) actividades para el diseño y recolección de información de encuestas económicas especiales.</w:t>
      </w:r>
    </w:p>
    <w:p w14:paraId="4C069AE1" w14:textId="77777777" w:rsidR="004A61D6" w:rsidRPr="00E14F80" w:rsidRDefault="008D1060">
      <w:pPr>
        <w:rPr>
          <w:rFonts w:ascii="Arial" w:hAnsi="Arial" w:cs="Arial"/>
          <w:color w:val="auto"/>
        </w:rPr>
      </w:pPr>
      <w:r w:rsidRPr="00E14F80">
        <w:rPr>
          <w:rFonts w:ascii="Arial" w:hAnsi="Arial" w:cs="Arial"/>
          <w:color w:val="auto"/>
        </w:rPr>
        <w:br w:type="page"/>
      </w:r>
    </w:p>
    <w:p w14:paraId="34707B69" w14:textId="77777777" w:rsidR="004A61D6" w:rsidRPr="00E14F80" w:rsidRDefault="004A61D6">
      <w:pPr>
        <w:rPr>
          <w:rFonts w:ascii="Arial" w:hAnsi="Arial" w:cs="Arial"/>
          <w:color w:val="auto"/>
        </w:rPr>
      </w:pPr>
    </w:p>
    <w:p w14:paraId="5A3B4488" w14:textId="77777777" w:rsidR="004A61D6" w:rsidRPr="00E14F80" w:rsidRDefault="008D1060">
      <w:pPr>
        <w:pStyle w:val="Heading1"/>
        <w:numPr>
          <w:ilvl w:val="0"/>
          <w:numId w:val="6"/>
        </w:numPr>
        <w:ind w:hanging="360"/>
        <w:jc w:val="center"/>
        <w:rPr>
          <w:rFonts w:ascii="Arial" w:eastAsia="Calibri" w:hAnsi="Arial" w:cs="Arial"/>
          <w:b/>
          <w:color w:val="auto"/>
          <w:sz w:val="22"/>
          <w:szCs w:val="22"/>
        </w:rPr>
      </w:pPr>
      <w:bookmarkStart w:id="30" w:name="_Toc483357484"/>
      <w:r w:rsidRPr="00E14F80">
        <w:rPr>
          <w:rFonts w:ascii="Arial" w:eastAsia="Calibri" w:hAnsi="Arial" w:cs="Arial"/>
          <w:b/>
          <w:color w:val="auto"/>
          <w:sz w:val="22"/>
          <w:szCs w:val="22"/>
        </w:rPr>
        <w:t>GESTIÓN DE ADQUISICIONES Y CONTRATACIONES DEL PROGRAMA</w:t>
      </w:r>
      <w:bookmarkEnd w:id="30"/>
      <w:r w:rsidRPr="00E14F80">
        <w:rPr>
          <w:rFonts w:ascii="Arial" w:eastAsia="Calibri" w:hAnsi="Arial" w:cs="Arial"/>
          <w:b/>
          <w:color w:val="auto"/>
          <w:sz w:val="22"/>
          <w:szCs w:val="22"/>
        </w:rPr>
        <w:t xml:space="preserve"> </w:t>
      </w:r>
    </w:p>
    <w:p w14:paraId="2EC109FF" w14:textId="77777777" w:rsidR="004A61D6" w:rsidRPr="00E14F80" w:rsidRDefault="004A61D6">
      <w:pPr>
        <w:spacing w:after="0" w:line="240" w:lineRule="auto"/>
        <w:ind w:left="720"/>
        <w:jc w:val="both"/>
        <w:rPr>
          <w:rFonts w:ascii="Arial" w:hAnsi="Arial" w:cs="Arial"/>
          <w:color w:val="auto"/>
        </w:rPr>
      </w:pPr>
    </w:p>
    <w:p w14:paraId="3EA94764" w14:textId="77777777" w:rsidR="004A61D6" w:rsidRPr="00E14F80" w:rsidRDefault="008D1060">
      <w:pPr>
        <w:pStyle w:val="Heading2"/>
        <w:numPr>
          <w:ilvl w:val="0"/>
          <w:numId w:val="4"/>
        </w:numPr>
        <w:spacing w:before="120" w:line="240" w:lineRule="auto"/>
        <w:ind w:hanging="360"/>
        <w:jc w:val="both"/>
        <w:rPr>
          <w:rFonts w:ascii="Arial" w:eastAsia="Calibri" w:hAnsi="Arial" w:cs="Arial"/>
          <w:b/>
          <w:color w:val="auto"/>
          <w:sz w:val="22"/>
          <w:szCs w:val="22"/>
        </w:rPr>
      </w:pPr>
      <w:bookmarkStart w:id="31" w:name="_Toc483357485"/>
      <w:r w:rsidRPr="00E14F80">
        <w:rPr>
          <w:rFonts w:ascii="Arial" w:eastAsia="Calibri" w:hAnsi="Arial" w:cs="Arial"/>
          <w:b/>
          <w:color w:val="auto"/>
          <w:sz w:val="22"/>
          <w:szCs w:val="22"/>
        </w:rPr>
        <w:t>Normativas y políticas de adquisiciones y contrataciones</w:t>
      </w:r>
      <w:bookmarkEnd w:id="31"/>
    </w:p>
    <w:p w14:paraId="7F24934D" w14:textId="77777777" w:rsidR="004A61D6" w:rsidRPr="00E14F80" w:rsidRDefault="004A61D6">
      <w:pPr>
        <w:rPr>
          <w:rFonts w:ascii="Arial" w:hAnsi="Arial" w:cs="Arial"/>
          <w:color w:val="auto"/>
        </w:rPr>
      </w:pPr>
    </w:p>
    <w:p w14:paraId="3933F838"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 xml:space="preserve">Las adquisiciones y contrataciones, que son financiadas parcial o totalmente con recursos del Préstamo, se ejecutarán conforme a lo dispuesto en: (i) el  Contrato de  Préstamo </w:t>
      </w:r>
      <w:proofErr w:type="spellStart"/>
      <w:r w:rsidRPr="00E14F80">
        <w:rPr>
          <w:rFonts w:ascii="Arial" w:hAnsi="Arial" w:cs="Arial"/>
          <w:color w:val="auto"/>
        </w:rPr>
        <w:t>xxxx</w:t>
      </w:r>
      <w:proofErr w:type="spellEnd"/>
      <w:r w:rsidRPr="00E14F80">
        <w:rPr>
          <w:rFonts w:ascii="Arial" w:hAnsi="Arial" w:cs="Arial"/>
          <w:color w:val="auto"/>
        </w:rPr>
        <w:t>/OC-AR y su RO; (ii) las  Políticas de Adquisiciones de Obras y Bienes Financiados por el BID (GN-2349-9); (iii) las Políticas para la Selección y Contratación de Consultores Financiados por el BID (GN-2350-9)</w:t>
      </w:r>
    </w:p>
    <w:p w14:paraId="19C650F1" w14:textId="77777777" w:rsidR="004A61D6" w:rsidRPr="00E14F80" w:rsidRDefault="004A61D6">
      <w:pPr>
        <w:spacing w:after="0" w:line="240" w:lineRule="auto"/>
        <w:ind w:left="644"/>
        <w:jc w:val="both"/>
        <w:rPr>
          <w:rFonts w:ascii="Arial" w:hAnsi="Arial" w:cs="Arial"/>
          <w:color w:val="auto"/>
        </w:rPr>
      </w:pPr>
    </w:p>
    <w:p w14:paraId="681BE3CC"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 xml:space="preserve">Si las políticas de adquisiciones, mencionadas, fuesen modificadas por el BID, éstas se llevarán a cabo de acuerdo con las políticas de adquisiciones modificadas, una vez que éstas sean puestas en conocimiento del Prestatario y éste acepte por escrito su aplicación. </w:t>
      </w:r>
    </w:p>
    <w:p w14:paraId="10FEF66F" w14:textId="77777777" w:rsidR="004A61D6" w:rsidRPr="00E14F80" w:rsidRDefault="004A61D6">
      <w:pPr>
        <w:spacing w:after="0"/>
        <w:ind w:left="720"/>
        <w:rPr>
          <w:rFonts w:ascii="Arial" w:hAnsi="Arial" w:cs="Arial"/>
          <w:color w:val="auto"/>
        </w:rPr>
      </w:pPr>
    </w:p>
    <w:p w14:paraId="2040B454"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Las adquisiciones y contrataciones, financiadas total o parcialmente con recursos del Préstamo, NO se regirán por el RÉGIMEN DE CONTRATACIONES DE LA ADMINISTRACIÓN NACIONAL, Decreto 1030/2016, únicamente aquellos procesos financiados totalmente (100%) con recursos de contrapartida local, se regirán bajo lo dispuesto en esta Norma.</w:t>
      </w:r>
    </w:p>
    <w:p w14:paraId="6D52B03D" w14:textId="77777777" w:rsidR="004A61D6" w:rsidRPr="00E14F80" w:rsidRDefault="004A61D6">
      <w:pPr>
        <w:ind w:left="720"/>
        <w:rPr>
          <w:rFonts w:ascii="Arial" w:hAnsi="Arial" w:cs="Arial"/>
          <w:color w:val="auto"/>
        </w:rPr>
      </w:pPr>
    </w:p>
    <w:p w14:paraId="183FF711" w14:textId="77777777" w:rsidR="004A61D6" w:rsidRPr="00E14F80" w:rsidRDefault="008D1060">
      <w:pPr>
        <w:pStyle w:val="Heading2"/>
        <w:numPr>
          <w:ilvl w:val="0"/>
          <w:numId w:val="4"/>
        </w:numPr>
        <w:spacing w:before="120" w:line="240" w:lineRule="auto"/>
        <w:ind w:hanging="360"/>
        <w:jc w:val="both"/>
        <w:rPr>
          <w:rFonts w:ascii="Arial" w:eastAsia="Calibri" w:hAnsi="Arial" w:cs="Arial"/>
          <w:b/>
          <w:color w:val="auto"/>
          <w:sz w:val="22"/>
          <w:szCs w:val="22"/>
        </w:rPr>
      </w:pPr>
      <w:bookmarkStart w:id="32" w:name="_Toc483357486"/>
      <w:r w:rsidRPr="00E14F80">
        <w:rPr>
          <w:rFonts w:ascii="Arial" w:eastAsia="Calibri" w:hAnsi="Arial" w:cs="Arial"/>
          <w:b/>
          <w:color w:val="auto"/>
          <w:sz w:val="22"/>
          <w:szCs w:val="22"/>
        </w:rPr>
        <w:t>Programación de las Adquisiciones</w:t>
      </w:r>
      <w:bookmarkEnd w:id="32"/>
    </w:p>
    <w:p w14:paraId="68F61805" w14:textId="77777777" w:rsidR="004A61D6" w:rsidRPr="00E14F80" w:rsidRDefault="004A61D6">
      <w:pPr>
        <w:rPr>
          <w:rFonts w:ascii="Arial" w:hAnsi="Arial" w:cs="Arial"/>
          <w:color w:val="auto"/>
        </w:rPr>
      </w:pPr>
    </w:p>
    <w:p w14:paraId="440477A5"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 xml:space="preserve">El Plan de Adquisiciones (PA), es el instrumento que sintetiza el conjunto de las contrataciones a ser desarrolladas en el Programa y debe ser construido sobre la base del PEP y POA del Programa, siendo responsabilidad de la UEP su actualización y seguimiento. El coordinador general del Programa, será el responsable integral de la gestión del PA, las actualizaciones y gestión operativa del PA, el Sistema de Ejecución de Planes de Adquisiciones (SEPA) y el UEPEX estará a cargo del equipo del especialista de adquisiciones del UEP. </w:t>
      </w:r>
    </w:p>
    <w:p w14:paraId="7A6ECA22" w14:textId="77777777" w:rsidR="004A61D6" w:rsidRPr="00E14F80" w:rsidRDefault="004A61D6">
      <w:pPr>
        <w:spacing w:after="0" w:line="240" w:lineRule="auto"/>
        <w:ind w:left="644"/>
        <w:jc w:val="both"/>
        <w:rPr>
          <w:rFonts w:ascii="Arial" w:hAnsi="Arial" w:cs="Arial"/>
          <w:color w:val="auto"/>
        </w:rPr>
      </w:pPr>
    </w:p>
    <w:p w14:paraId="074D685A"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 xml:space="preserve">Todas las adquisiciones previstas bajo el Programa, deberán estar incluidas en el PA que será acordado entre la UEP y el Banco, y se realizarán conforme a los métodos de licitación y rangos en él establecidos.  Cualquier propuesta de cambio y/o revisión del PA debe ser presentada al Banco para su revisión y aprobación, en </w:t>
      </w:r>
      <w:proofErr w:type="spellStart"/>
      <w:r w:rsidRPr="00E14F80">
        <w:rPr>
          <w:rFonts w:ascii="Arial" w:hAnsi="Arial" w:cs="Arial"/>
          <w:color w:val="auto"/>
        </w:rPr>
        <w:t>el</w:t>
      </w:r>
      <w:proofErr w:type="spellEnd"/>
      <w:r w:rsidRPr="00E14F80">
        <w:rPr>
          <w:rFonts w:ascii="Arial" w:hAnsi="Arial" w:cs="Arial"/>
          <w:color w:val="auto"/>
        </w:rPr>
        <w:t xml:space="preserve"> SEPA. </w:t>
      </w:r>
    </w:p>
    <w:p w14:paraId="3FA8EAAF" w14:textId="77777777" w:rsidR="004A61D6" w:rsidRPr="00E14F80" w:rsidRDefault="004A61D6">
      <w:pPr>
        <w:spacing w:after="0"/>
        <w:ind w:left="720"/>
        <w:rPr>
          <w:rFonts w:ascii="Arial" w:hAnsi="Arial" w:cs="Arial"/>
          <w:color w:val="auto"/>
        </w:rPr>
      </w:pPr>
    </w:p>
    <w:p w14:paraId="4E4018EF"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La UEP deberá actualizar el PA anualmente, coincidente con las evaluaciones anuales previstas y antes del fin de cada año calendario, junto con el POA, o con mayor frecuencia, cuando se presenten cambios que afecten el método de contratación, la denominación o el tipo de contratación, cubriendo los 12 meses siguientes del período de ejecución del  Programa. Todas las adquisiciones del Programa, se realizarán de conformidad con lo establecido en el PA vigente, por lo tanto un requisito previo para iniciar cualquier proceso de adquisición, será la constatación del proceso dentro del PA.</w:t>
      </w:r>
    </w:p>
    <w:p w14:paraId="0C096F1B" w14:textId="77777777" w:rsidR="004A61D6" w:rsidRPr="00E14F80" w:rsidRDefault="008D1060">
      <w:pPr>
        <w:spacing w:after="0" w:line="240" w:lineRule="auto"/>
        <w:jc w:val="both"/>
        <w:rPr>
          <w:rFonts w:ascii="Arial" w:hAnsi="Arial" w:cs="Arial"/>
          <w:color w:val="auto"/>
        </w:rPr>
      </w:pPr>
      <w:r w:rsidRPr="00E14F80">
        <w:rPr>
          <w:rFonts w:ascii="Arial" w:hAnsi="Arial" w:cs="Arial"/>
          <w:color w:val="auto"/>
        </w:rPr>
        <w:t xml:space="preserve"> </w:t>
      </w:r>
    </w:p>
    <w:p w14:paraId="60F80FF6"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 xml:space="preserve">Cuando existan actualizaciones al PA, en contrataciones locales, que no modifiquen el Tipo y Método de Contratación y que no superen su presupuesto referencial en un monto mayor al 10%, al que se encuentra aprobado en el PA, el OE podrá proseguir con el proceso precontractual previo informar por escrito al BID de ésta actualización, </w:t>
      </w:r>
      <w:r w:rsidRPr="00E14F80">
        <w:rPr>
          <w:rFonts w:ascii="Arial" w:hAnsi="Arial" w:cs="Arial"/>
          <w:color w:val="auto"/>
        </w:rPr>
        <w:lastRenderedPageBreak/>
        <w:t xml:space="preserve">con la finalidad de no detener la ejecución mientras se actualiza </w:t>
      </w:r>
      <w:proofErr w:type="spellStart"/>
      <w:r w:rsidRPr="00E14F80">
        <w:rPr>
          <w:rFonts w:ascii="Arial" w:hAnsi="Arial" w:cs="Arial"/>
          <w:color w:val="auto"/>
        </w:rPr>
        <w:t>el</w:t>
      </w:r>
      <w:proofErr w:type="spellEnd"/>
      <w:r w:rsidRPr="00E14F80">
        <w:rPr>
          <w:rFonts w:ascii="Arial" w:hAnsi="Arial" w:cs="Arial"/>
          <w:color w:val="auto"/>
        </w:rPr>
        <w:t xml:space="preserve"> SEPA. </w:t>
      </w:r>
    </w:p>
    <w:p w14:paraId="27893034" w14:textId="77777777" w:rsidR="004A61D6" w:rsidRPr="00E14F80" w:rsidRDefault="004A61D6">
      <w:pPr>
        <w:spacing w:after="0"/>
        <w:ind w:left="720"/>
        <w:rPr>
          <w:rFonts w:ascii="Arial" w:hAnsi="Arial" w:cs="Arial"/>
          <w:color w:val="auto"/>
        </w:rPr>
      </w:pPr>
    </w:p>
    <w:p w14:paraId="550AFA94" w14:textId="77777777" w:rsidR="004A61D6" w:rsidRPr="00E14F80" w:rsidRDefault="004A61D6">
      <w:pPr>
        <w:spacing w:after="0" w:line="240" w:lineRule="auto"/>
        <w:ind w:left="644"/>
        <w:jc w:val="both"/>
        <w:rPr>
          <w:rFonts w:ascii="Arial" w:hAnsi="Arial" w:cs="Arial"/>
          <w:color w:val="auto"/>
        </w:rPr>
      </w:pPr>
    </w:p>
    <w:p w14:paraId="213BE8BE" w14:textId="77777777" w:rsidR="004A61D6" w:rsidRPr="00E14F80" w:rsidRDefault="008D1060">
      <w:pPr>
        <w:pStyle w:val="Heading2"/>
        <w:numPr>
          <w:ilvl w:val="0"/>
          <w:numId w:val="4"/>
        </w:numPr>
        <w:spacing w:before="120" w:line="240" w:lineRule="auto"/>
        <w:ind w:hanging="360"/>
        <w:jc w:val="both"/>
        <w:rPr>
          <w:rFonts w:ascii="Arial" w:eastAsia="Calibri" w:hAnsi="Arial" w:cs="Arial"/>
          <w:b/>
          <w:color w:val="auto"/>
          <w:sz w:val="22"/>
          <w:szCs w:val="22"/>
        </w:rPr>
      </w:pPr>
      <w:bookmarkStart w:id="33" w:name="_Toc483357487"/>
      <w:r w:rsidRPr="00E14F80">
        <w:rPr>
          <w:rFonts w:ascii="Arial" w:eastAsia="Calibri" w:hAnsi="Arial" w:cs="Arial"/>
          <w:b/>
          <w:color w:val="auto"/>
          <w:sz w:val="22"/>
          <w:szCs w:val="22"/>
        </w:rPr>
        <w:t>Ejecución de las Adquisiciones</w:t>
      </w:r>
      <w:bookmarkEnd w:id="33"/>
    </w:p>
    <w:p w14:paraId="125C86DC" w14:textId="77777777" w:rsidR="004A61D6" w:rsidRPr="00E14F80" w:rsidRDefault="004A61D6">
      <w:pPr>
        <w:rPr>
          <w:rFonts w:ascii="Arial" w:hAnsi="Arial" w:cs="Arial"/>
          <w:color w:val="auto"/>
        </w:rPr>
      </w:pPr>
    </w:p>
    <w:p w14:paraId="02AE647E"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El INDEC en su calidad de Ejecutor, será el responsable integral de todas las adquisiciones y contrataciones del Programa.</w:t>
      </w:r>
    </w:p>
    <w:p w14:paraId="7751DC95" w14:textId="77777777" w:rsidR="004A61D6" w:rsidRPr="00E14F80" w:rsidRDefault="008D1060">
      <w:pPr>
        <w:spacing w:after="0" w:line="240" w:lineRule="auto"/>
        <w:jc w:val="both"/>
        <w:rPr>
          <w:rFonts w:ascii="Arial" w:hAnsi="Arial" w:cs="Arial"/>
          <w:color w:val="auto"/>
        </w:rPr>
      </w:pPr>
      <w:r w:rsidRPr="00E14F80">
        <w:rPr>
          <w:rFonts w:ascii="Arial" w:hAnsi="Arial" w:cs="Arial"/>
          <w:color w:val="auto"/>
        </w:rPr>
        <w:t xml:space="preserve"> </w:t>
      </w:r>
    </w:p>
    <w:p w14:paraId="1A8843C8"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Para las adquisiciones y contrataciones del Programa, es responsabilidad plena de la UEP gestionar integralmente todos los procesos, desde la programación de las adquisiciones, procesos preparativos, procesos pre-contractuales, contractuales, pagos, hasta los procesos de cierre. También será responsable de mantener un único archivo de todas las adquisiciones del Programa, ordenado y clasificados y actualizados de toda la documentación que generan los procesos de adquisiciones y contrataciones.</w:t>
      </w:r>
    </w:p>
    <w:p w14:paraId="789D1F9A" w14:textId="77777777" w:rsidR="004A61D6" w:rsidRPr="00E14F80" w:rsidRDefault="004A61D6">
      <w:pPr>
        <w:spacing w:after="0"/>
        <w:ind w:left="720"/>
        <w:rPr>
          <w:rFonts w:ascii="Arial" w:hAnsi="Arial" w:cs="Arial"/>
          <w:color w:val="auto"/>
        </w:rPr>
      </w:pPr>
    </w:p>
    <w:p w14:paraId="3ED24FE1"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Las adquisiciones serán manejadas de manera ágil y pragmática en coordinación con el Banco, mediante la aprobación de las adquisiciones individuales en el PA por SEPA.</w:t>
      </w:r>
    </w:p>
    <w:p w14:paraId="254F4B2C" w14:textId="77777777" w:rsidR="004A61D6" w:rsidRPr="00E14F80" w:rsidRDefault="004A61D6">
      <w:pPr>
        <w:spacing w:after="0" w:line="240" w:lineRule="auto"/>
        <w:ind w:left="644"/>
        <w:jc w:val="both"/>
        <w:rPr>
          <w:rFonts w:ascii="Arial" w:hAnsi="Arial" w:cs="Arial"/>
          <w:color w:val="auto"/>
        </w:rPr>
      </w:pPr>
    </w:p>
    <w:p w14:paraId="6E03A80E" w14:textId="77777777" w:rsidR="004A61D6" w:rsidRPr="00E14F80" w:rsidRDefault="008D1060">
      <w:pPr>
        <w:pStyle w:val="Heading2"/>
        <w:numPr>
          <w:ilvl w:val="0"/>
          <w:numId w:val="4"/>
        </w:numPr>
        <w:spacing w:before="120" w:line="240" w:lineRule="auto"/>
        <w:ind w:hanging="360"/>
        <w:jc w:val="both"/>
        <w:rPr>
          <w:rFonts w:ascii="Arial" w:eastAsia="Calibri" w:hAnsi="Arial" w:cs="Arial"/>
          <w:b/>
          <w:color w:val="auto"/>
          <w:sz w:val="22"/>
          <w:szCs w:val="22"/>
        </w:rPr>
      </w:pPr>
      <w:bookmarkStart w:id="34" w:name="_Toc483357488"/>
      <w:r w:rsidRPr="00E14F80">
        <w:rPr>
          <w:rFonts w:ascii="Arial" w:eastAsia="Calibri" w:hAnsi="Arial" w:cs="Arial"/>
          <w:b/>
          <w:color w:val="auto"/>
          <w:sz w:val="22"/>
          <w:szCs w:val="22"/>
        </w:rPr>
        <w:t>Métodos de Adquisiciones, Umbrales y Revisión</w:t>
      </w:r>
      <w:bookmarkEnd w:id="34"/>
      <w:r w:rsidRPr="00E14F80">
        <w:rPr>
          <w:rFonts w:ascii="Arial" w:eastAsia="Calibri" w:hAnsi="Arial" w:cs="Arial"/>
          <w:b/>
          <w:color w:val="auto"/>
          <w:sz w:val="22"/>
          <w:szCs w:val="22"/>
        </w:rPr>
        <w:t xml:space="preserve"> </w:t>
      </w:r>
    </w:p>
    <w:p w14:paraId="1D530F75" w14:textId="77777777" w:rsidR="004A61D6" w:rsidRPr="00E14F80" w:rsidRDefault="004A61D6">
      <w:pPr>
        <w:rPr>
          <w:rFonts w:ascii="Arial" w:hAnsi="Arial" w:cs="Arial"/>
          <w:color w:val="auto"/>
        </w:rPr>
      </w:pPr>
    </w:p>
    <w:p w14:paraId="1684C469"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 xml:space="preserve">Será responsabilidad de la UEP del OE cumplir con el método de adquisición pertinente en función a la normativa que rija el proceso. Se podrá utilizar cualquiera de los métodos descritos en las Políticas de Adquisiciones y en las Políticas de Consultores del BID, siempre que dicho método y el tipo de revisión, ex-ante o ex-post, haya sido identificado en el PA y aprobado por el Banco. </w:t>
      </w:r>
    </w:p>
    <w:p w14:paraId="7E6FBFDD" w14:textId="77777777" w:rsidR="004A61D6" w:rsidRPr="00E14F80" w:rsidRDefault="004A61D6">
      <w:pPr>
        <w:spacing w:after="0" w:line="240" w:lineRule="auto"/>
        <w:ind w:left="644"/>
        <w:jc w:val="both"/>
        <w:rPr>
          <w:rFonts w:ascii="Arial" w:hAnsi="Arial" w:cs="Arial"/>
          <w:color w:val="auto"/>
        </w:rPr>
      </w:pPr>
    </w:p>
    <w:p w14:paraId="20208BAE"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 xml:space="preserve">Los métodos de selección para las adquisiciones ya sea de obras, bienes o consultorías, estarán determinados por umbrales o montos límites, así como por la complejidad y características de la contratación. Los umbrales establecidos, para las adquisiciones relacionadas con el Contrato de Préstamo, se oficializarán a través de la aplicación y envío del Plan de Adquisiciones a través del SEPA y el UEPEX.  Los umbrales para la definición de los métodos de contratación son los siguientes:   </w:t>
      </w:r>
    </w:p>
    <w:p w14:paraId="1B9B5892" w14:textId="77777777" w:rsidR="004A61D6" w:rsidRPr="00E14F80" w:rsidRDefault="004A61D6">
      <w:pPr>
        <w:ind w:left="720"/>
        <w:rPr>
          <w:rFonts w:ascii="Arial" w:hAnsi="Arial" w:cs="Arial"/>
          <w:color w:val="auto"/>
        </w:rPr>
      </w:pPr>
    </w:p>
    <w:p w14:paraId="31A1A205" w14:textId="77777777" w:rsidR="004A61D6" w:rsidRPr="00E14F80" w:rsidRDefault="008D1060">
      <w:pPr>
        <w:spacing w:line="240" w:lineRule="auto"/>
        <w:jc w:val="center"/>
        <w:rPr>
          <w:rFonts w:ascii="Arial" w:hAnsi="Arial" w:cs="Arial"/>
          <w:i/>
          <w:color w:val="auto"/>
        </w:rPr>
      </w:pPr>
      <w:r w:rsidRPr="00E14F80">
        <w:rPr>
          <w:rFonts w:ascii="Arial" w:hAnsi="Arial" w:cs="Arial"/>
          <w:i/>
          <w:color w:val="auto"/>
        </w:rPr>
        <w:t>Tabla 5: Umbrales para métodos de contratación</w:t>
      </w:r>
    </w:p>
    <w:tbl>
      <w:tblPr>
        <w:tblStyle w:val="a3"/>
        <w:tblW w:w="9291" w:type="dxa"/>
        <w:tblInd w:w="-346" w:type="dxa"/>
        <w:tblLayout w:type="fixed"/>
        <w:tblLook w:val="0000" w:firstRow="0" w:lastRow="0" w:firstColumn="0" w:lastColumn="0" w:noHBand="0" w:noVBand="0"/>
      </w:tblPr>
      <w:tblGrid>
        <w:gridCol w:w="1281"/>
        <w:gridCol w:w="1196"/>
        <w:gridCol w:w="1139"/>
        <w:gridCol w:w="1265"/>
        <w:gridCol w:w="1080"/>
        <w:gridCol w:w="1062"/>
        <w:gridCol w:w="1131"/>
        <w:gridCol w:w="1137"/>
      </w:tblGrid>
      <w:tr w:rsidR="0046417B" w:rsidRPr="00E14F80" w14:paraId="4592955D" w14:textId="77777777">
        <w:tc>
          <w:tcPr>
            <w:tcW w:w="3616" w:type="dxa"/>
            <w:gridSpan w:val="3"/>
            <w:tcBorders>
              <w:top w:val="single" w:sz="4" w:space="0" w:color="808080"/>
              <w:left w:val="single" w:sz="4" w:space="0" w:color="808080"/>
              <w:bottom w:val="single" w:sz="4" w:space="0" w:color="808080"/>
            </w:tcBorders>
            <w:shd w:val="clear" w:color="auto" w:fill="365F91"/>
          </w:tcPr>
          <w:p w14:paraId="20D17083" w14:textId="77777777" w:rsidR="004A61D6" w:rsidRPr="00E14F80" w:rsidRDefault="008D1060">
            <w:pPr>
              <w:contextualSpacing w:val="0"/>
              <w:jc w:val="center"/>
              <w:rPr>
                <w:rFonts w:ascii="Arial" w:hAnsi="Arial" w:cs="Arial"/>
                <w:b/>
                <w:color w:val="auto"/>
                <w:sz w:val="16"/>
                <w:szCs w:val="16"/>
              </w:rPr>
            </w:pPr>
            <w:r w:rsidRPr="00E14F80">
              <w:rPr>
                <w:rFonts w:ascii="Arial" w:hAnsi="Arial" w:cs="Arial"/>
                <w:b/>
                <w:color w:val="auto"/>
                <w:sz w:val="16"/>
                <w:szCs w:val="16"/>
              </w:rPr>
              <w:t>Obras</w:t>
            </w:r>
          </w:p>
        </w:tc>
        <w:tc>
          <w:tcPr>
            <w:tcW w:w="3407" w:type="dxa"/>
            <w:gridSpan w:val="3"/>
            <w:tcBorders>
              <w:top w:val="single" w:sz="4" w:space="0" w:color="808080"/>
              <w:left w:val="single" w:sz="4" w:space="0" w:color="808080"/>
              <w:bottom w:val="single" w:sz="4" w:space="0" w:color="808080"/>
            </w:tcBorders>
            <w:shd w:val="clear" w:color="auto" w:fill="365F91"/>
          </w:tcPr>
          <w:p w14:paraId="1DD60B23" w14:textId="77777777" w:rsidR="004A61D6" w:rsidRPr="00E14F80" w:rsidRDefault="008D1060">
            <w:pPr>
              <w:contextualSpacing w:val="0"/>
              <w:jc w:val="center"/>
              <w:rPr>
                <w:rFonts w:ascii="Arial" w:hAnsi="Arial" w:cs="Arial"/>
                <w:b/>
                <w:color w:val="auto"/>
                <w:sz w:val="16"/>
                <w:szCs w:val="16"/>
              </w:rPr>
            </w:pPr>
            <w:r w:rsidRPr="00E14F80">
              <w:rPr>
                <w:rFonts w:ascii="Arial" w:hAnsi="Arial" w:cs="Arial"/>
                <w:b/>
                <w:color w:val="auto"/>
                <w:sz w:val="16"/>
                <w:szCs w:val="16"/>
              </w:rPr>
              <w:t>Bienes</w:t>
            </w:r>
          </w:p>
        </w:tc>
        <w:tc>
          <w:tcPr>
            <w:tcW w:w="2268" w:type="dxa"/>
            <w:gridSpan w:val="2"/>
            <w:tcBorders>
              <w:top w:val="single" w:sz="4" w:space="0" w:color="808080"/>
              <w:left w:val="single" w:sz="4" w:space="0" w:color="808080"/>
              <w:bottom w:val="single" w:sz="4" w:space="0" w:color="808080"/>
              <w:right w:val="single" w:sz="4" w:space="0" w:color="808080"/>
            </w:tcBorders>
            <w:shd w:val="clear" w:color="auto" w:fill="365F91"/>
          </w:tcPr>
          <w:p w14:paraId="37760460" w14:textId="77777777" w:rsidR="004A61D6" w:rsidRPr="00E14F80" w:rsidRDefault="008D1060">
            <w:pPr>
              <w:contextualSpacing w:val="0"/>
              <w:jc w:val="center"/>
              <w:rPr>
                <w:rFonts w:ascii="Arial" w:hAnsi="Arial" w:cs="Arial"/>
                <w:b/>
                <w:color w:val="auto"/>
                <w:sz w:val="16"/>
                <w:szCs w:val="16"/>
              </w:rPr>
            </w:pPr>
            <w:r w:rsidRPr="00E14F80">
              <w:rPr>
                <w:rFonts w:ascii="Arial" w:hAnsi="Arial" w:cs="Arial"/>
                <w:b/>
                <w:color w:val="auto"/>
                <w:sz w:val="16"/>
                <w:szCs w:val="16"/>
              </w:rPr>
              <w:t>Consultoría</w:t>
            </w:r>
          </w:p>
        </w:tc>
      </w:tr>
      <w:tr w:rsidR="0046417B" w:rsidRPr="00E14F80" w14:paraId="781533AD" w14:textId="77777777">
        <w:tc>
          <w:tcPr>
            <w:tcW w:w="1281" w:type="dxa"/>
            <w:tcBorders>
              <w:top w:val="single" w:sz="4" w:space="0" w:color="808080"/>
              <w:left w:val="single" w:sz="4" w:space="0" w:color="808080"/>
              <w:bottom w:val="single" w:sz="4" w:space="0" w:color="808080"/>
            </w:tcBorders>
            <w:shd w:val="clear" w:color="auto" w:fill="365F91"/>
          </w:tcPr>
          <w:p w14:paraId="2378FD5C" w14:textId="77777777" w:rsidR="004A61D6" w:rsidRPr="00E14F80" w:rsidRDefault="008D1060">
            <w:pPr>
              <w:contextualSpacing w:val="0"/>
              <w:jc w:val="center"/>
              <w:rPr>
                <w:rFonts w:ascii="Arial" w:hAnsi="Arial" w:cs="Arial"/>
                <w:b/>
                <w:color w:val="auto"/>
                <w:sz w:val="16"/>
                <w:szCs w:val="16"/>
              </w:rPr>
            </w:pPr>
            <w:r w:rsidRPr="00E14F80">
              <w:rPr>
                <w:rFonts w:ascii="Arial" w:hAnsi="Arial" w:cs="Arial"/>
                <w:b/>
                <w:color w:val="auto"/>
                <w:sz w:val="16"/>
                <w:szCs w:val="16"/>
              </w:rPr>
              <w:t>Licitación Pública Internacional</w:t>
            </w:r>
          </w:p>
        </w:tc>
        <w:tc>
          <w:tcPr>
            <w:tcW w:w="1196" w:type="dxa"/>
            <w:tcBorders>
              <w:top w:val="single" w:sz="4" w:space="0" w:color="808080"/>
              <w:left w:val="single" w:sz="4" w:space="0" w:color="808080"/>
              <w:bottom w:val="single" w:sz="4" w:space="0" w:color="808080"/>
            </w:tcBorders>
            <w:shd w:val="clear" w:color="auto" w:fill="365F91"/>
          </w:tcPr>
          <w:p w14:paraId="739C6D76" w14:textId="77777777" w:rsidR="004A61D6" w:rsidRPr="00E14F80" w:rsidRDefault="008D1060">
            <w:pPr>
              <w:contextualSpacing w:val="0"/>
              <w:jc w:val="center"/>
              <w:rPr>
                <w:rFonts w:ascii="Arial" w:hAnsi="Arial" w:cs="Arial"/>
                <w:b/>
                <w:color w:val="auto"/>
                <w:sz w:val="16"/>
                <w:szCs w:val="16"/>
              </w:rPr>
            </w:pPr>
            <w:r w:rsidRPr="00E14F80">
              <w:rPr>
                <w:rFonts w:ascii="Arial" w:hAnsi="Arial" w:cs="Arial"/>
                <w:b/>
                <w:color w:val="auto"/>
                <w:sz w:val="16"/>
                <w:szCs w:val="16"/>
              </w:rPr>
              <w:t>Licitación Pública Nacional</w:t>
            </w:r>
          </w:p>
        </w:tc>
        <w:tc>
          <w:tcPr>
            <w:tcW w:w="1139" w:type="dxa"/>
            <w:tcBorders>
              <w:top w:val="single" w:sz="4" w:space="0" w:color="808080"/>
              <w:left w:val="single" w:sz="4" w:space="0" w:color="808080"/>
              <w:bottom w:val="single" w:sz="4" w:space="0" w:color="808080"/>
            </w:tcBorders>
            <w:shd w:val="clear" w:color="auto" w:fill="365F91"/>
          </w:tcPr>
          <w:p w14:paraId="53204D2A" w14:textId="77777777" w:rsidR="004A61D6" w:rsidRPr="00E14F80" w:rsidRDefault="008D1060">
            <w:pPr>
              <w:contextualSpacing w:val="0"/>
              <w:jc w:val="center"/>
              <w:rPr>
                <w:rFonts w:ascii="Arial" w:hAnsi="Arial" w:cs="Arial"/>
                <w:b/>
                <w:color w:val="auto"/>
                <w:sz w:val="16"/>
                <w:szCs w:val="16"/>
              </w:rPr>
            </w:pPr>
            <w:r w:rsidRPr="00E14F80">
              <w:rPr>
                <w:rFonts w:ascii="Arial" w:hAnsi="Arial" w:cs="Arial"/>
                <w:b/>
                <w:color w:val="auto"/>
                <w:sz w:val="16"/>
                <w:szCs w:val="16"/>
              </w:rPr>
              <w:t>Comparación de Precios</w:t>
            </w:r>
          </w:p>
        </w:tc>
        <w:tc>
          <w:tcPr>
            <w:tcW w:w="1265" w:type="dxa"/>
            <w:tcBorders>
              <w:top w:val="single" w:sz="4" w:space="0" w:color="808080"/>
              <w:left w:val="single" w:sz="4" w:space="0" w:color="808080"/>
              <w:bottom w:val="single" w:sz="4" w:space="0" w:color="808080"/>
            </w:tcBorders>
            <w:shd w:val="clear" w:color="auto" w:fill="365F91"/>
          </w:tcPr>
          <w:p w14:paraId="193D237F" w14:textId="77777777" w:rsidR="004A61D6" w:rsidRPr="00E14F80" w:rsidRDefault="008D1060">
            <w:pPr>
              <w:contextualSpacing w:val="0"/>
              <w:jc w:val="center"/>
              <w:rPr>
                <w:rFonts w:ascii="Arial" w:hAnsi="Arial" w:cs="Arial"/>
                <w:b/>
                <w:color w:val="auto"/>
                <w:sz w:val="16"/>
                <w:szCs w:val="16"/>
              </w:rPr>
            </w:pPr>
            <w:r w:rsidRPr="00E14F80">
              <w:rPr>
                <w:rFonts w:ascii="Arial" w:hAnsi="Arial" w:cs="Arial"/>
                <w:b/>
                <w:color w:val="auto"/>
                <w:sz w:val="16"/>
                <w:szCs w:val="16"/>
              </w:rPr>
              <w:t>Licitación Pública Internacional</w:t>
            </w:r>
          </w:p>
        </w:tc>
        <w:tc>
          <w:tcPr>
            <w:tcW w:w="1080" w:type="dxa"/>
            <w:tcBorders>
              <w:top w:val="single" w:sz="4" w:space="0" w:color="808080"/>
              <w:left w:val="single" w:sz="4" w:space="0" w:color="808080"/>
              <w:bottom w:val="single" w:sz="4" w:space="0" w:color="808080"/>
            </w:tcBorders>
            <w:shd w:val="clear" w:color="auto" w:fill="365F91"/>
          </w:tcPr>
          <w:p w14:paraId="59876D71" w14:textId="77777777" w:rsidR="004A61D6" w:rsidRPr="00E14F80" w:rsidRDefault="008D1060">
            <w:pPr>
              <w:contextualSpacing w:val="0"/>
              <w:jc w:val="center"/>
              <w:rPr>
                <w:rFonts w:ascii="Arial" w:hAnsi="Arial" w:cs="Arial"/>
                <w:b/>
                <w:color w:val="auto"/>
                <w:sz w:val="16"/>
                <w:szCs w:val="16"/>
              </w:rPr>
            </w:pPr>
            <w:r w:rsidRPr="00E14F80">
              <w:rPr>
                <w:rFonts w:ascii="Arial" w:hAnsi="Arial" w:cs="Arial"/>
                <w:b/>
                <w:color w:val="auto"/>
                <w:sz w:val="16"/>
                <w:szCs w:val="16"/>
              </w:rPr>
              <w:t>Licitación Pública Nacional</w:t>
            </w:r>
          </w:p>
        </w:tc>
        <w:tc>
          <w:tcPr>
            <w:tcW w:w="1062" w:type="dxa"/>
            <w:tcBorders>
              <w:top w:val="single" w:sz="4" w:space="0" w:color="808080"/>
              <w:left w:val="single" w:sz="4" w:space="0" w:color="808080"/>
              <w:bottom w:val="single" w:sz="4" w:space="0" w:color="808080"/>
            </w:tcBorders>
            <w:shd w:val="clear" w:color="auto" w:fill="365F91"/>
          </w:tcPr>
          <w:p w14:paraId="3B7E6BA2" w14:textId="77777777" w:rsidR="004A61D6" w:rsidRPr="00E14F80" w:rsidRDefault="008D1060">
            <w:pPr>
              <w:contextualSpacing w:val="0"/>
              <w:jc w:val="center"/>
              <w:rPr>
                <w:rFonts w:ascii="Arial" w:hAnsi="Arial" w:cs="Arial"/>
                <w:b/>
                <w:color w:val="auto"/>
                <w:sz w:val="16"/>
                <w:szCs w:val="16"/>
              </w:rPr>
            </w:pPr>
            <w:r w:rsidRPr="00E14F80">
              <w:rPr>
                <w:rFonts w:ascii="Arial" w:hAnsi="Arial" w:cs="Arial"/>
                <w:b/>
                <w:color w:val="auto"/>
                <w:sz w:val="16"/>
                <w:szCs w:val="16"/>
              </w:rPr>
              <w:t>Comparación de Precios</w:t>
            </w:r>
          </w:p>
        </w:tc>
        <w:tc>
          <w:tcPr>
            <w:tcW w:w="1131" w:type="dxa"/>
            <w:tcBorders>
              <w:top w:val="single" w:sz="4" w:space="0" w:color="808080"/>
              <w:left w:val="single" w:sz="4" w:space="0" w:color="808080"/>
              <w:bottom w:val="single" w:sz="4" w:space="0" w:color="808080"/>
            </w:tcBorders>
            <w:shd w:val="clear" w:color="auto" w:fill="365F91"/>
          </w:tcPr>
          <w:p w14:paraId="7BF3E8AF" w14:textId="77777777" w:rsidR="004A61D6" w:rsidRPr="00E14F80" w:rsidRDefault="008D1060">
            <w:pPr>
              <w:contextualSpacing w:val="0"/>
              <w:jc w:val="center"/>
              <w:rPr>
                <w:rFonts w:ascii="Arial" w:hAnsi="Arial" w:cs="Arial"/>
                <w:b/>
                <w:color w:val="auto"/>
                <w:sz w:val="16"/>
                <w:szCs w:val="16"/>
              </w:rPr>
            </w:pPr>
            <w:r w:rsidRPr="00E14F80">
              <w:rPr>
                <w:rFonts w:ascii="Arial" w:hAnsi="Arial" w:cs="Arial"/>
                <w:b/>
                <w:color w:val="auto"/>
                <w:sz w:val="16"/>
                <w:szCs w:val="16"/>
              </w:rPr>
              <w:t>Publicidad Internacional Consultoría</w:t>
            </w:r>
          </w:p>
        </w:tc>
        <w:tc>
          <w:tcPr>
            <w:tcW w:w="1137" w:type="dxa"/>
            <w:tcBorders>
              <w:top w:val="single" w:sz="4" w:space="0" w:color="808080"/>
              <w:left w:val="single" w:sz="4" w:space="0" w:color="808080"/>
              <w:bottom w:val="single" w:sz="4" w:space="0" w:color="808080"/>
              <w:right w:val="single" w:sz="4" w:space="0" w:color="808080"/>
            </w:tcBorders>
            <w:shd w:val="clear" w:color="auto" w:fill="365F91"/>
          </w:tcPr>
          <w:p w14:paraId="573282AD" w14:textId="77777777" w:rsidR="004A61D6" w:rsidRPr="00E14F80" w:rsidRDefault="008D1060">
            <w:pPr>
              <w:contextualSpacing w:val="0"/>
              <w:jc w:val="center"/>
              <w:rPr>
                <w:rFonts w:ascii="Arial" w:hAnsi="Arial" w:cs="Arial"/>
                <w:b/>
                <w:color w:val="auto"/>
                <w:sz w:val="16"/>
                <w:szCs w:val="16"/>
              </w:rPr>
            </w:pPr>
            <w:r w:rsidRPr="00E14F80">
              <w:rPr>
                <w:rFonts w:ascii="Arial" w:hAnsi="Arial" w:cs="Arial"/>
                <w:b/>
                <w:color w:val="auto"/>
                <w:sz w:val="16"/>
                <w:szCs w:val="16"/>
              </w:rPr>
              <w:t>Lista Corta       100%</w:t>
            </w:r>
          </w:p>
          <w:p w14:paraId="47CBFF7D" w14:textId="77777777" w:rsidR="004A61D6" w:rsidRPr="00E14F80" w:rsidRDefault="008D1060">
            <w:pPr>
              <w:contextualSpacing w:val="0"/>
              <w:jc w:val="center"/>
              <w:rPr>
                <w:rFonts w:ascii="Arial" w:hAnsi="Arial" w:cs="Arial"/>
                <w:b/>
                <w:color w:val="auto"/>
                <w:sz w:val="16"/>
                <w:szCs w:val="16"/>
              </w:rPr>
            </w:pPr>
            <w:r w:rsidRPr="00E14F80">
              <w:rPr>
                <w:rFonts w:ascii="Arial" w:hAnsi="Arial" w:cs="Arial"/>
                <w:b/>
                <w:color w:val="auto"/>
                <w:sz w:val="16"/>
                <w:szCs w:val="16"/>
              </w:rPr>
              <w:t>Nacional</w:t>
            </w:r>
          </w:p>
        </w:tc>
      </w:tr>
      <w:tr w:rsidR="0046417B" w:rsidRPr="00E14F80" w14:paraId="39C4E0B9" w14:textId="77777777">
        <w:trPr>
          <w:trHeight w:val="500"/>
        </w:trPr>
        <w:tc>
          <w:tcPr>
            <w:tcW w:w="1281" w:type="dxa"/>
            <w:vMerge w:val="restart"/>
            <w:tcBorders>
              <w:top w:val="single" w:sz="4" w:space="0" w:color="808080"/>
              <w:left w:val="single" w:sz="4" w:space="0" w:color="808080"/>
              <w:bottom w:val="single" w:sz="4" w:space="0" w:color="808080"/>
            </w:tcBorders>
            <w:shd w:val="clear" w:color="auto" w:fill="FFFFFF"/>
          </w:tcPr>
          <w:p w14:paraId="606C68CF" w14:textId="77777777" w:rsidR="004A61D6" w:rsidRPr="00E14F80" w:rsidRDefault="008D1060">
            <w:pPr>
              <w:contextualSpacing w:val="0"/>
              <w:jc w:val="both"/>
              <w:rPr>
                <w:rFonts w:ascii="Arial" w:hAnsi="Arial" w:cs="Arial"/>
                <w:color w:val="auto"/>
                <w:sz w:val="16"/>
                <w:szCs w:val="16"/>
              </w:rPr>
            </w:pPr>
            <w:r w:rsidRPr="00E14F80">
              <w:rPr>
                <w:rFonts w:ascii="Arial" w:hAnsi="Arial" w:cs="Arial"/>
                <w:color w:val="auto"/>
                <w:sz w:val="16"/>
                <w:szCs w:val="16"/>
                <w:u w:val="single"/>
              </w:rPr>
              <w:t>&gt;</w:t>
            </w:r>
            <w:r w:rsidRPr="00E14F80">
              <w:rPr>
                <w:rFonts w:ascii="Arial" w:hAnsi="Arial" w:cs="Arial"/>
                <w:color w:val="auto"/>
                <w:sz w:val="16"/>
                <w:szCs w:val="16"/>
              </w:rPr>
              <w:t>25.000.000</w:t>
            </w:r>
          </w:p>
        </w:tc>
        <w:tc>
          <w:tcPr>
            <w:tcW w:w="1196" w:type="dxa"/>
            <w:vMerge w:val="restart"/>
            <w:tcBorders>
              <w:top w:val="single" w:sz="4" w:space="0" w:color="808080"/>
              <w:left w:val="single" w:sz="4" w:space="0" w:color="808080"/>
              <w:bottom w:val="single" w:sz="4" w:space="0" w:color="808080"/>
            </w:tcBorders>
            <w:shd w:val="clear" w:color="auto" w:fill="FFFFFF"/>
          </w:tcPr>
          <w:p w14:paraId="39FDBBDE" w14:textId="77777777" w:rsidR="004A61D6" w:rsidRPr="00E14F80" w:rsidRDefault="008D1060">
            <w:pPr>
              <w:contextualSpacing w:val="0"/>
              <w:jc w:val="both"/>
              <w:rPr>
                <w:rFonts w:ascii="Arial" w:hAnsi="Arial" w:cs="Arial"/>
                <w:color w:val="auto"/>
                <w:sz w:val="16"/>
                <w:szCs w:val="16"/>
              </w:rPr>
            </w:pPr>
            <w:r w:rsidRPr="00E14F80">
              <w:rPr>
                <w:rFonts w:ascii="Arial" w:hAnsi="Arial" w:cs="Arial"/>
                <w:color w:val="auto"/>
                <w:sz w:val="16"/>
                <w:szCs w:val="16"/>
              </w:rPr>
              <w:t>&lt; 25.000.000</w:t>
            </w:r>
          </w:p>
          <w:p w14:paraId="561D185A" w14:textId="77777777" w:rsidR="004A61D6" w:rsidRPr="00E14F80" w:rsidRDefault="008D1060">
            <w:pPr>
              <w:contextualSpacing w:val="0"/>
              <w:jc w:val="both"/>
              <w:rPr>
                <w:rFonts w:ascii="Arial" w:hAnsi="Arial" w:cs="Arial"/>
                <w:color w:val="auto"/>
                <w:sz w:val="16"/>
                <w:szCs w:val="16"/>
              </w:rPr>
            </w:pPr>
            <w:r w:rsidRPr="00E14F80">
              <w:rPr>
                <w:rFonts w:ascii="Arial" w:hAnsi="Arial" w:cs="Arial"/>
                <w:color w:val="auto"/>
                <w:sz w:val="16"/>
                <w:szCs w:val="16"/>
                <w:u w:val="single"/>
              </w:rPr>
              <w:t>&gt;</w:t>
            </w:r>
            <w:r w:rsidRPr="00E14F80">
              <w:rPr>
                <w:rFonts w:ascii="Arial" w:hAnsi="Arial" w:cs="Arial"/>
                <w:color w:val="auto"/>
                <w:sz w:val="16"/>
                <w:szCs w:val="16"/>
              </w:rPr>
              <w:t>350.000</w:t>
            </w:r>
          </w:p>
        </w:tc>
        <w:tc>
          <w:tcPr>
            <w:tcW w:w="1139" w:type="dxa"/>
            <w:vMerge w:val="restart"/>
            <w:tcBorders>
              <w:top w:val="single" w:sz="4" w:space="0" w:color="808080"/>
              <w:left w:val="single" w:sz="4" w:space="0" w:color="808080"/>
              <w:bottom w:val="single" w:sz="4" w:space="0" w:color="808080"/>
            </w:tcBorders>
            <w:shd w:val="clear" w:color="auto" w:fill="FFFFFF"/>
          </w:tcPr>
          <w:p w14:paraId="353C1355" w14:textId="77777777" w:rsidR="004A61D6" w:rsidRPr="00E14F80" w:rsidRDefault="008D1060">
            <w:pPr>
              <w:contextualSpacing w:val="0"/>
              <w:jc w:val="both"/>
              <w:rPr>
                <w:rFonts w:ascii="Arial" w:hAnsi="Arial" w:cs="Arial"/>
                <w:color w:val="auto"/>
                <w:sz w:val="16"/>
                <w:szCs w:val="16"/>
              </w:rPr>
            </w:pPr>
            <w:r w:rsidRPr="00E14F80">
              <w:rPr>
                <w:rFonts w:ascii="Arial" w:hAnsi="Arial" w:cs="Arial"/>
                <w:color w:val="auto"/>
                <w:sz w:val="16"/>
                <w:szCs w:val="16"/>
              </w:rPr>
              <w:t>&lt; 350.000</w:t>
            </w:r>
          </w:p>
        </w:tc>
        <w:tc>
          <w:tcPr>
            <w:tcW w:w="1265" w:type="dxa"/>
            <w:vMerge w:val="restart"/>
            <w:tcBorders>
              <w:top w:val="single" w:sz="4" w:space="0" w:color="808080"/>
              <w:left w:val="single" w:sz="4" w:space="0" w:color="808080"/>
              <w:bottom w:val="single" w:sz="4" w:space="0" w:color="808080"/>
            </w:tcBorders>
            <w:shd w:val="clear" w:color="auto" w:fill="FFFFFF"/>
          </w:tcPr>
          <w:p w14:paraId="5CBE672A" w14:textId="77777777" w:rsidR="004A61D6" w:rsidRPr="00E14F80" w:rsidRDefault="008D1060">
            <w:pPr>
              <w:contextualSpacing w:val="0"/>
              <w:jc w:val="both"/>
              <w:rPr>
                <w:rFonts w:ascii="Arial" w:hAnsi="Arial" w:cs="Arial"/>
                <w:color w:val="auto"/>
                <w:sz w:val="16"/>
                <w:szCs w:val="16"/>
              </w:rPr>
            </w:pPr>
            <w:r w:rsidRPr="00E14F80">
              <w:rPr>
                <w:rFonts w:ascii="Arial" w:hAnsi="Arial" w:cs="Arial"/>
                <w:color w:val="auto"/>
                <w:sz w:val="16"/>
                <w:szCs w:val="16"/>
                <w:u w:val="single"/>
              </w:rPr>
              <w:t>&gt;</w:t>
            </w:r>
            <w:r w:rsidRPr="00E14F80">
              <w:rPr>
                <w:rFonts w:ascii="Arial" w:hAnsi="Arial" w:cs="Arial"/>
                <w:color w:val="auto"/>
                <w:sz w:val="16"/>
                <w:szCs w:val="16"/>
              </w:rPr>
              <w:t xml:space="preserve"> 1.500.000</w:t>
            </w:r>
          </w:p>
        </w:tc>
        <w:tc>
          <w:tcPr>
            <w:tcW w:w="1080" w:type="dxa"/>
            <w:vMerge w:val="restart"/>
            <w:tcBorders>
              <w:top w:val="single" w:sz="4" w:space="0" w:color="808080"/>
              <w:left w:val="single" w:sz="4" w:space="0" w:color="808080"/>
              <w:bottom w:val="single" w:sz="4" w:space="0" w:color="808080"/>
            </w:tcBorders>
            <w:shd w:val="clear" w:color="auto" w:fill="FFFFFF"/>
          </w:tcPr>
          <w:p w14:paraId="0F889472" w14:textId="77777777" w:rsidR="004A61D6" w:rsidRPr="00E14F80" w:rsidRDefault="008D1060">
            <w:pPr>
              <w:contextualSpacing w:val="0"/>
              <w:jc w:val="both"/>
              <w:rPr>
                <w:rFonts w:ascii="Arial" w:hAnsi="Arial" w:cs="Arial"/>
                <w:color w:val="auto"/>
                <w:sz w:val="16"/>
                <w:szCs w:val="16"/>
              </w:rPr>
            </w:pPr>
            <w:r w:rsidRPr="00E14F80">
              <w:rPr>
                <w:rFonts w:ascii="Arial" w:hAnsi="Arial" w:cs="Arial"/>
                <w:color w:val="auto"/>
                <w:sz w:val="16"/>
                <w:szCs w:val="16"/>
              </w:rPr>
              <w:t>&lt; 1.500.000</w:t>
            </w:r>
          </w:p>
          <w:p w14:paraId="05B39942" w14:textId="77777777" w:rsidR="004A61D6" w:rsidRPr="00E14F80" w:rsidRDefault="008D1060">
            <w:pPr>
              <w:contextualSpacing w:val="0"/>
              <w:jc w:val="both"/>
              <w:rPr>
                <w:rFonts w:ascii="Arial" w:hAnsi="Arial" w:cs="Arial"/>
                <w:color w:val="auto"/>
                <w:sz w:val="16"/>
                <w:szCs w:val="16"/>
              </w:rPr>
            </w:pPr>
            <w:r w:rsidRPr="00E14F80">
              <w:rPr>
                <w:rFonts w:ascii="Arial" w:hAnsi="Arial" w:cs="Arial"/>
                <w:color w:val="auto"/>
                <w:sz w:val="16"/>
                <w:szCs w:val="16"/>
                <w:u w:val="single"/>
              </w:rPr>
              <w:t>&gt;</w:t>
            </w:r>
            <w:r w:rsidRPr="00E14F80">
              <w:rPr>
                <w:rFonts w:ascii="Arial" w:hAnsi="Arial" w:cs="Arial"/>
                <w:color w:val="auto"/>
                <w:sz w:val="16"/>
                <w:szCs w:val="16"/>
              </w:rPr>
              <w:t>100.000</w:t>
            </w:r>
          </w:p>
        </w:tc>
        <w:tc>
          <w:tcPr>
            <w:tcW w:w="1062" w:type="dxa"/>
            <w:vMerge w:val="restart"/>
            <w:tcBorders>
              <w:top w:val="single" w:sz="4" w:space="0" w:color="808080"/>
              <w:left w:val="single" w:sz="4" w:space="0" w:color="808080"/>
              <w:bottom w:val="single" w:sz="4" w:space="0" w:color="808080"/>
            </w:tcBorders>
            <w:shd w:val="clear" w:color="auto" w:fill="FFFFFF"/>
          </w:tcPr>
          <w:p w14:paraId="560B2329" w14:textId="77777777" w:rsidR="004A61D6" w:rsidRPr="00E14F80" w:rsidRDefault="008D1060">
            <w:pPr>
              <w:contextualSpacing w:val="0"/>
              <w:jc w:val="both"/>
              <w:rPr>
                <w:rFonts w:ascii="Arial" w:hAnsi="Arial" w:cs="Arial"/>
                <w:color w:val="auto"/>
                <w:sz w:val="16"/>
                <w:szCs w:val="16"/>
              </w:rPr>
            </w:pPr>
            <w:r w:rsidRPr="00E14F80">
              <w:rPr>
                <w:rFonts w:ascii="Arial" w:hAnsi="Arial" w:cs="Arial"/>
                <w:color w:val="auto"/>
                <w:sz w:val="16"/>
                <w:szCs w:val="16"/>
              </w:rPr>
              <w:t>&lt; 100.000</w:t>
            </w:r>
          </w:p>
        </w:tc>
        <w:tc>
          <w:tcPr>
            <w:tcW w:w="1131" w:type="dxa"/>
            <w:vMerge w:val="restart"/>
            <w:tcBorders>
              <w:top w:val="single" w:sz="4" w:space="0" w:color="808080"/>
              <w:left w:val="single" w:sz="4" w:space="0" w:color="808080"/>
              <w:bottom w:val="single" w:sz="4" w:space="0" w:color="808080"/>
            </w:tcBorders>
            <w:shd w:val="clear" w:color="auto" w:fill="FFFFFF"/>
          </w:tcPr>
          <w:p w14:paraId="0450BFDA" w14:textId="77777777" w:rsidR="004A61D6" w:rsidRPr="00E14F80" w:rsidRDefault="008D1060">
            <w:pPr>
              <w:contextualSpacing w:val="0"/>
              <w:jc w:val="both"/>
              <w:rPr>
                <w:rFonts w:ascii="Arial" w:hAnsi="Arial" w:cs="Arial"/>
                <w:color w:val="auto"/>
                <w:sz w:val="16"/>
                <w:szCs w:val="16"/>
              </w:rPr>
            </w:pPr>
            <w:r w:rsidRPr="00E14F80">
              <w:rPr>
                <w:rFonts w:ascii="Arial" w:hAnsi="Arial" w:cs="Arial"/>
                <w:color w:val="auto"/>
                <w:sz w:val="16"/>
                <w:szCs w:val="16"/>
              </w:rPr>
              <w:t>&gt;200.000</w:t>
            </w:r>
          </w:p>
        </w:tc>
        <w:tc>
          <w:tcPr>
            <w:tcW w:w="1137" w:type="dxa"/>
            <w:vMerge w:val="restart"/>
            <w:tcBorders>
              <w:top w:val="single" w:sz="4" w:space="0" w:color="808080"/>
              <w:left w:val="single" w:sz="4" w:space="0" w:color="808080"/>
              <w:bottom w:val="single" w:sz="4" w:space="0" w:color="808080"/>
              <w:right w:val="single" w:sz="4" w:space="0" w:color="808080"/>
            </w:tcBorders>
            <w:shd w:val="clear" w:color="auto" w:fill="FFFFFF"/>
          </w:tcPr>
          <w:p w14:paraId="28DCCD83" w14:textId="77777777" w:rsidR="004A61D6" w:rsidRPr="00E14F80" w:rsidRDefault="008D1060">
            <w:pPr>
              <w:contextualSpacing w:val="0"/>
              <w:jc w:val="both"/>
              <w:rPr>
                <w:rFonts w:ascii="Arial" w:hAnsi="Arial" w:cs="Arial"/>
                <w:color w:val="auto"/>
                <w:sz w:val="16"/>
                <w:szCs w:val="16"/>
              </w:rPr>
            </w:pPr>
            <w:r w:rsidRPr="00E14F80">
              <w:rPr>
                <w:rFonts w:ascii="Arial" w:hAnsi="Arial" w:cs="Arial"/>
                <w:color w:val="auto"/>
                <w:sz w:val="16"/>
                <w:szCs w:val="16"/>
                <w:u w:val="single"/>
              </w:rPr>
              <w:t>&lt;</w:t>
            </w:r>
            <w:r w:rsidRPr="00E14F80">
              <w:rPr>
                <w:rFonts w:ascii="Arial" w:hAnsi="Arial" w:cs="Arial"/>
                <w:color w:val="auto"/>
                <w:sz w:val="16"/>
                <w:szCs w:val="16"/>
              </w:rPr>
              <w:t>1.000.000</w:t>
            </w:r>
          </w:p>
        </w:tc>
      </w:tr>
      <w:tr w:rsidR="0046417B" w:rsidRPr="00E14F80" w14:paraId="20028CD3" w14:textId="77777777">
        <w:trPr>
          <w:trHeight w:val="440"/>
        </w:trPr>
        <w:tc>
          <w:tcPr>
            <w:tcW w:w="1281" w:type="dxa"/>
            <w:vMerge/>
            <w:tcBorders>
              <w:top w:val="single" w:sz="4" w:space="0" w:color="808080"/>
              <w:left w:val="single" w:sz="4" w:space="0" w:color="808080"/>
              <w:bottom w:val="single" w:sz="4" w:space="0" w:color="808080"/>
            </w:tcBorders>
            <w:shd w:val="clear" w:color="auto" w:fill="FFFFFF"/>
          </w:tcPr>
          <w:p w14:paraId="50EDF3A5" w14:textId="77777777" w:rsidR="004A61D6" w:rsidRPr="00E14F80" w:rsidRDefault="004A61D6">
            <w:pPr>
              <w:spacing w:line="276" w:lineRule="auto"/>
              <w:contextualSpacing w:val="0"/>
              <w:rPr>
                <w:rFonts w:ascii="Arial" w:hAnsi="Arial" w:cs="Arial"/>
                <w:color w:val="auto"/>
                <w:sz w:val="16"/>
                <w:szCs w:val="16"/>
              </w:rPr>
            </w:pPr>
          </w:p>
        </w:tc>
        <w:tc>
          <w:tcPr>
            <w:tcW w:w="1196" w:type="dxa"/>
            <w:vMerge/>
            <w:tcBorders>
              <w:top w:val="single" w:sz="4" w:space="0" w:color="808080"/>
              <w:left w:val="single" w:sz="4" w:space="0" w:color="808080"/>
              <w:bottom w:val="single" w:sz="4" w:space="0" w:color="808080"/>
            </w:tcBorders>
            <w:shd w:val="clear" w:color="auto" w:fill="FFFFFF"/>
          </w:tcPr>
          <w:p w14:paraId="53A8E3FF" w14:textId="77777777" w:rsidR="004A61D6" w:rsidRPr="00E14F80" w:rsidRDefault="004A61D6">
            <w:pPr>
              <w:spacing w:line="276" w:lineRule="auto"/>
              <w:contextualSpacing w:val="0"/>
              <w:rPr>
                <w:rFonts w:ascii="Arial" w:hAnsi="Arial" w:cs="Arial"/>
                <w:color w:val="auto"/>
                <w:sz w:val="16"/>
                <w:szCs w:val="16"/>
              </w:rPr>
            </w:pPr>
          </w:p>
        </w:tc>
        <w:tc>
          <w:tcPr>
            <w:tcW w:w="1139" w:type="dxa"/>
            <w:vMerge/>
            <w:tcBorders>
              <w:top w:val="single" w:sz="4" w:space="0" w:color="808080"/>
              <w:left w:val="single" w:sz="4" w:space="0" w:color="808080"/>
              <w:bottom w:val="single" w:sz="4" w:space="0" w:color="808080"/>
            </w:tcBorders>
            <w:shd w:val="clear" w:color="auto" w:fill="FFFFFF"/>
          </w:tcPr>
          <w:p w14:paraId="113F8C6D" w14:textId="77777777" w:rsidR="004A61D6" w:rsidRPr="00E14F80" w:rsidRDefault="004A61D6">
            <w:pPr>
              <w:spacing w:line="276" w:lineRule="auto"/>
              <w:contextualSpacing w:val="0"/>
              <w:rPr>
                <w:rFonts w:ascii="Arial" w:hAnsi="Arial" w:cs="Arial"/>
                <w:color w:val="auto"/>
                <w:sz w:val="16"/>
                <w:szCs w:val="16"/>
              </w:rPr>
            </w:pPr>
          </w:p>
        </w:tc>
        <w:tc>
          <w:tcPr>
            <w:tcW w:w="1265" w:type="dxa"/>
            <w:vMerge/>
            <w:tcBorders>
              <w:top w:val="single" w:sz="4" w:space="0" w:color="808080"/>
              <w:left w:val="single" w:sz="4" w:space="0" w:color="808080"/>
              <w:bottom w:val="single" w:sz="4" w:space="0" w:color="808080"/>
            </w:tcBorders>
            <w:shd w:val="clear" w:color="auto" w:fill="FFFFFF"/>
          </w:tcPr>
          <w:p w14:paraId="4DFADC75" w14:textId="77777777" w:rsidR="004A61D6" w:rsidRPr="00E14F80" w:rsidRDefault="004A61D6">
            <w:pPr>
              <w:spacing w:line="276" w:lineRule="auto"/>
              <w:contextualSpacing w:val="0"/>
              <w:rPr>
                <w:rFonts w:ascii="Arial" w:hAnsi="Arial" w:cs="Arial"/>
                <w:color w:val="auto"/>
                <w:sz w:val="16"/>
                <w:szCs w:val="16"/>
              </w:rPr>
            </w:pPr>
          </w:p>
        </w:tc>
        <w:tc>
          <w:tcPr>
            <w:tcW w:w="1080" w:type="dxa"/>
            <w:vMerge/>
            <w:tcBorders>
              <w:top w:val="single" w:sz="4" w:space="0" w:color="808080"/>
              <w:left w:val="single" w:sz="4" w:space="0" w:color="808080"/>
              <w:bottom w:val="single" w:sz="4" w:space="0" w:color="808080"/>
            </w:tcBorders>
            <w:shd w:val="clear" w:color="auto" w:fill="FFFFFF"/>
          </w:tcPr>
          <w:p w14:paraId="2BE84A73" w14:textId="77777777" w:rsidR="004A61D6" w:rsidRPr="00E14F80" w:rsidRDefault="004A61D6">
            <w:pPr>
              <w:spacing w:line="276" w:lineRule="auto"/>
              <w:contextualSpacing w:val="0"/>
              <w:rPr>
                <w:rFonts w:ascii="Arial" w:hAnsi="Arial" w:cs="Arial"/>
                <w:color w:val="auto"/>
                <w:sz w:val="16"/>
                <w:szCs w:val="16"/>
              </w:rPr>
            </w:pPr>
          </w:p>
        </w:tc>
        <w:tc>
          <w:tcPr>
            <w:tcW w:w="1062" w:type="dxa"/>
            <w:vMerge/>
            <w:tcBorders>
              <w:top w:val="single" w:sz="4" w:space="0" w:color="808080"/>
              <w:left w:val="single" w:sz="4" w:space="0" w:color="808080"/>
              <w:bottom w:val="single" w:sz="4" w:space="0" w:color="808080"/>
            </w:tcBorders>
            <w:shd w:val="clear" w:color="auto" w:fill="FFFFFF"/>
          </w:tcPr>
          <w:p w14:paraId="097CDE5F" w14:textId="77777777" w:rsidR="004A61D6" w:rsidRPr="00E14F80" w:rsidRDefault="004A61D6">
            <w:pPr>
              <w:spacing w:line="276" w:lineRule="auto"/>
              <w:contextualSpacing w:val="0"/>
              <w:rPr>
                <w:rFonts w:ascii="Arial" w:hAnsi="Arial" w:cs="Arial"/>
                <w:color w:val="auto"/>
                <w:sz w:val="16"/>
                <w:szCs w:val="16"/>
              </w:rPr>
            </w:pPr>
          </w:p>
        </w:tc>
        <w:tc>
          <w:tcPr>
            <w:tcW w:w="1131" w:type="dxa"/>
            <w:vMerge/>
            <w:tcBorders>
              <w:top w:val="single" w:sz="4" w:space="0" w:color="808080"/>
              <w:left w:val="single" w:sz="4" w:space="0" w:color="808080"/>
              <w:bottom w:val="single" w:sz="4" w:space="0" w:color="808080"/>
            </w:tcBorders>
            <w:shd w:val="clear" w:color="auto" w:fill="FFFFFF"/>
          </w:tcPr>
          <w:p w14:paraId="166B85A8" w14:textId="77777777" w:rsidR="004A61D6" w:rsidRPr="00E14F80" w:rsidRDefault="004A61D6">
            <w:pPr>
              <w:spacing w:line="276" w:lineRule="auto"/>
              <w:contextualSpacing w:val="0"/>
              <w:rPr>
                <w:rFonts w:ascii="Arial" w:hAnsi="Arial" w:cs="Arial"/>
                <w:color w:val="auto"/>
                <w:sz w:val="16"/>
                <w:szCs w:val="16"/>
              </w:rPr>
            </w:pPr>
          </w:p>
        </w:tc>
        <w:tc>
          <w:tcPr>
            <w:tcW w:w="1137" w:type="dxa"/>
            <w:vMerge/>
            <w:tcBorders>
              <w:top w:val="single" w:sz="4" w:space="0" w:color="808080"/>
              <w:left w:val="single" w:sz="4" w:space="0" w:color="808080"/>
              <w:bottom w:val="single" w:sz="4" w:space="0" w:color="808080"/>
              <w:right w:val="single" w:sz="4" w:space="0" w:color="808080"/>
            </w:tcBorders>
            <w:shd w:val="clear" w:color="auto" w:fill="FFFFFF"/>
          </w:tcPr>
          <w:p w14:paraId="35F338C7" w14:textId="77777777" w:rsidR="004A61D6" w:rsidRPr="00E14F80" w:rsidRDefault="004A61D6">
            <w:pPr>
              <w:contextualSpacing w:val="0"/>
              <w:rPr>
                <w:rFonts w:ascii="Arial" w:hAnsi="Arial" w:cs="Arial"/>
                <w:color w:val="auto"/>
                <w:sz w:val="16"/>
                <w:szCs w:val="16"/>
              </w:rPr>
            </w:pPr>
          </w:p>
          <w:p w14:paraId="4ED5ED5A" w14:textId="77777777" w:rsidR="004A61D6" w:rsidRPr="00E14F80" w:rsidRDefault="004A61D6">
            <w:pPr>
              <w:contextualSpacing w:val="0"/>
              <w:rPr>
                <w:rFonts w:ascii="Arial" w:hAnsi="Arial" w:cs="Arial"/>
                <w:color w:val="auto"/>
                <w:sz w:val="16"/>
                <w:szCs w:val="16"/>
              </w:rPr>
            </w:pPr>
          </w:p>
          <w:p w14:paraId="7FFF8556" w14:textId="77777777" w:rsidR="004A61D6" w:rsidRPr="00E14F80" w:rsidRDefault="004A61D6">
            <w:pPr>
              <w:contextualSpacing w:val="0"/>
              <w:rPr>
                <w:rFonts w:ascii="Arial" w:hAnsi="Arial" w:cs="Arial"/>
                <w:color w:val="auto"/>
                <w:sz w:val="16"/>
                <w:szCs w:val="16"/>
              </w:rPr>
            </w:pPr>
          </w:p>
          <w:p w14:paraId="08AB26D0" w14:textId="77777777" w:rsidR="004A61D6" w:rsidRPr="00E14F80" w:rsidRDefault="004A61D6">
            <w:pPr>
              <w:contextualSpacing w:val="0"/>
              <w:rPr>
                <w:rFonts w:ascii="Arial" w:hAnsi="Arial" w:cs="Arial"/>
                <w:color w:val="auto"/>
                <w:sz w:val="16"/>
                <w:szCs w:val="16"/>
              </w:rPr>
            </w:pPr>
          </w:p>
          <w:p w14:paraId="28FCA2B3" w14:textId="77777777" w:rsidR="004A61D6" w:rsidRPr="00E14F80" w:rsidRDefault="004A61D6">
            <w:pPr>
              <w:contextualSpacing w:val="0"/>
              <w:rPr>
                <w:rFonts w:ascii="Arial" w:hAnsi="Arial" w:cs="Arial"/>
                <w:color w:val="auto"/>
                <w:sz w:val="16"/>
                <w:szCs w:val="16"/>
              </w:rPr>
            </w:pPr>
          </w:p>
          <w:p w14:paraId="7EFA7C26" w14:textId="77777777" w:rsidR="004A61D6" w:rsidRPr="00E14F80" w:rsidRDefault="004A61D6">
            <w:pPr>
              <w:contextualSpacing w:val="0"/>
              <w:rPr>
                <w:rFonts w:ascii="Arial" w:hAnsi="Arial" w:cs="Arial"/>
                <w:color w:val="auto"/>
                <w:sz w:val="16"/>
                <w:szCs w:val="16"/>
              </w:rPr>
            </w:pPr>
          </w:p>
          <w:p w14:paraId="6A79B6D0" w14:textId="77777777" w:rsidR="004A61D6" w:rsidRPr="00E14F80" w:rsidRDefault="004A61D6">
            <w:pPr>
              <w:contextualSpacing w:val="0"/>
              <w:rPr>
                <w:rFonts w:ascii="Arial" w:hAnsi="Arial" w:cs="Arial"/>
                <w:color w:val="auto"/>
                <w:sz w:val="16"/>
                <w:szCs w:val="16"/>
              </w:rPr>
            </w:pPr>
          </w:p>
          <w:p w14:paraId="5A6730E3" w14:textId="77777777" w:rsidR="004A61D6" w:rsidRPr="00E14F80" w:rsidRDefault="004A61D6">
            <w:pPr>
              <w:contextualSpacing w:val="0"/>
              <w:jc w:val="both"/>
              <w:rPr>
                <w:rFonts w:ascii="Arial" w:hAnsi="Arial" w:cs="Arial"/>
                <w:color w:val="auto"/>
                <w:sz w:val="16"/>
                <w:szCs w:val="16"/>
              </w:rPr>
            </w:pPr>
          </w:p>
          <w:p w14:paraId="43CB60D0" w14:textId="77777777" w:rsidR="004A61D6" w:rsidRPr="00E14F80" w:rsidRDefault="004A61D6">
            <w:pPr>
              <w:contextualSpacing w:val="0"/>
              <w:jc w:val="both"/>
              <w:rPr>
                <w:rFonts w:ascii="Arial" w:hAnsi="Arial" w:cs="Arial"/>
                <w:color w:val="auto"/>
                <w:sz w:val="16"/>
                <w:szCs w:val="16"/>
              </w:rPr>
            </w:pPr>
          </w:p>
          <w:p w14:paraId="6C4DD810" w14:textId="77777777" w:rsidR="004A61D6" w:rsidRPr="00E14F80" w:rsidRDefault="004A61D6">
            <w:pPr>
              <w:contextualSpacing w:val="0"/>
              <w:jc w:val="both"/>
              <w:rPr>
                <w:rFonts w:ascii="Arial" w:hAnsi="Arial" w:cs="Arial"/>
                <w:color w:val="auto"/>
                <w:sz w:val="16"/>
                <w:szCs w:val="16"/>
              </w:rPr>
            </w:pPr>
          </w:p>
          <w:p w14:paraId="0166C91D" w14:textId="77777777" w:rsidR="004A61D6" w:rsidRPr="00E14F80" w:rsidRDefault="004A61D6">
            <w:pPr>
              <w:contextualSpacing w:val="0"/>
              <w:jc w:val="both"/>
              <w:rPr>
                <w:rFonts w:ascii="Arial" w:hAnsi="Arial" w:cs="Arial"/>
                <w:color w:val="auto"/>
                <w:sz w:val="16"/>
                <w:szCs w:val="16"/>
              </w:rPr>
            </w:pPr>
          </w:p>
          <w:p w14:paraId="5F3E1535" w14:textId="77777777" w:rsidR="004A61D6" w:rsidRPr="00E14F80" w:rsidRDefault="004A61D6">
            <w:pPr>
              <w:contextualSpacing w:val="0"/>
              <w:jc w:val="both"/>
              <w:rPr>
                <w:rFonts w:ascii="Arial" w:hAnsi="Arial" w:cs="Arial"/>
                <w:color w:val="auto"/>
                <w:sz w:val="16"/>
                <w:szCs w:val="16"/>
              </w:rPr>
            </w:pPr>
          </w:p>
          <w:p w14:paraId="6BC06A85" w14:textId="77777777" w:rsidR="004A61D6" w:rsidRPr="00E14F80" w:rsidRDefault="004A61D6">
            <w:pPr>
              <w:contextualSpacing w:val="0"/>
              <w:jc w:val="both"/>
              <w:rPr>
                <w:rFonts w:ascii="Arial" w:hAnsi="Arial" w:cs="Arial"/>
                <w:color w:val="auto"/>
                <w:sz w:val="16"/>
                <w:szCs w:val="16"/>
              </w:rPr>
            </w:pPr>
          </w:p>
          <w:p w14:paraId="4FC35492" w14:textId="77777777" w:rsidR="004A61D6" w:rsidRPr="00E14F80" w:rsidRDefault="004A61D6">
            <w:pPr>
              <w:contextualSpacing w:val="0"/>
              <w:jc w:val="both"/>
              <w:rPr>
                <w:rFonts w:ascii="Arial" w:hAnsi="Arial" w:cs="Arial"/>
                <w:color w:val="auto"/>
                <w:sz w:val="16"/>
                <w:szCs w:val="16"/>
              </w:rPr>
            </w:pPr>
          </w:p>
          <w:p w14:paraId="13904061" w14:textId="77777777" w:rsidR="004A61D6" w:rsidRPr="00E14F80" w:rsidRDefault="004A61D6">
            <w:pPr>
              <w:contextualSpacing w:val="0"/>
              <w:jc w:val="both"/>
              <w:rPr>
                <w:rFonts w:ascii="Arial" w:hAnsi="Arial" w:cs="Arial"/>
                <w:color w:val="auto"/>
                <w:sz w:val="16"/>
                <w:szCs w:val="16"/>
              </w:rPr>
            </w:pPr>
          </w:p>
        </w:tc>
      </w:tr>
    </w:tbl>
    <w:p w14:paraId="1CE14E5A" w14:textId="77777777" w:rsidR="004A61D6" w:rsidRPr="00E14F80" w:rsidRDefault="004A61D6">
      <w:pPr>
        <w:spacing w:after="0" w:line="240" w:lineRule="auto"/>
        <w:jc w:val="both"/>
        <w:rPr>
          <w:rFonts w:ascii="Arial" w:hAnsi="Arial" w:cs="Arial"/>
          <w:color w:val="auto"/>
        </w:rPr>
      </w:pPr>
    </w:p>
    <w:p w14:paraId="0A87820E"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 xml:space="preserve">Las adquisiciones serán supervisadas de manera ex ante con excepción de las Comparaciones de precios y consultoría individual, las que se realizarán de manera ex post. Las visitas de revisión ex post se realizarán, cada 12 meses. Los reportes de revisión ex-post incluirán al menos una visita de inspección física, escogida de los procesos de adquisiciones sujetos a la revisión ex post. Al menos el 10% de los </w:t>
      </w:r>
      <w:r w:rsidRPr="00E14F80">
        <w:rPr>
          <w:rFonts w:ascii="Arial" w:hAnsi="Arial" w:cs="Arial"/>
          <w:color w:val="auto"/>
        </w:rPr>
        <w:lastRenderedPageBreak/>
        <w:t>contratos revisados se inspeccionarán físicamente durante el programa. Los montos límites establecidos para revisión ex-post se aplican en función de la capacidad fiduciaria de ejecución del OE y pueden ser modificados por el Banco en la medida que tal capacidad varíe.</w:t>
      </w:r>
    </w:p>
    <w:p w14:paraId="0B94FEC6" w14:textId="77777777" w:rsidR="004A61D6" w:rsidRPr="00E14F80" w:rsidRDefault="004A61D6">
      <w:pPr>
        <w:spacing w:after="0" w:line="240" w:lineRule="auto"/>
        <w:ind w:left="644"/>
        <w:jc w:val="both"/>
        <w:rPr>
          <w:rFonts w:ascii="Arial" w:hAnsi="Arial" w:cs="Arial"/>
          <w:color w:val="auto"/>
        </w:rPr>
      </w:pPr>
    </w:p>
    <w:p w14:paraId="6DFEA16F" w14:textId="77777777" w:rsidR="004A61D6" w:rsidRPr="00E14F80" w:rsidRDefault="008D1060">
      <w:pPr>
        <w:spacing w:line="240" w:lineRule="auto"/>
        <w:jc w:val="center"/>
        <w:rPr>
          <w:rFonts w:ascii="Arial" w:hAnsi="Arial" w:cs="Arial"/>
          <w:i/>
          <w:color w:val="auto"/>
        </w:rPr>
      </w:pPr>
      <w:r w:rsidRPr="00E14F80">
        <w:rPr>
          <w:rFonts w:ascii="Arial" w:hAnsi="Arial" w:cs="Arial"/>
          <w:i/>
          <w:color w:val="auto"/>
        </w:rPr>
        <w:t>Tabla 6: Limites para evaluación ex-post</w:t>
      </w:r>
    </w:p>
    <w:tbl>
      <w:tblPr>
        <w:tblStyle w:val="a4"/>
        <w:tblW w:w="4282" w:type="dxa"/>
        <w:jc w:val="center"/>
        <w:tblInd w:w="0" w:type="dxa"/>
        <w:tblLayout w:type="fixed"/>
        <w:tblLook w:val="0000" w:firstRow="0" w:lastRow="0" w:firstColumn="0" w:lastColumn="0" w:noHBand="0" w:noVBand="0"/>
      </w:tblPr>
      <w:tblGrid>
        <w:gridCol w:w="2267"/>
        <w:gridCol w:w="2015"/>
      </w:tblGrid>
      <w:tr w:rsidR="0046417B" w:rsidRPr="00E14F80" w14:paraId="734DFBC1" w14:textId="77777777">
        <w:trPr>
          <w:jc w:val="center"/>
        </w:trPr>
        <w:tc>
          <w:tcPr>
            <w:tcW w:w="2267" w:type="dxa"/>
            <w:tcBorders>
              <w:top w:val="single" w:sz="4" w:space="0" w:color="808080"/>
              <w:left w:val="single" w:sz="4" w:space="0" w:color="808080"/>
              <w:bottom w:val="single" w:sz="4" w:space="0" w:color="808080"/>
            </w:tcBorders>
            <w:shd w:val="clear" w:color="auto" w:fill="365F91"/>
          </w:tcPr>
          <w:p w14:paraId="5C83FF4E" w14:textId="77777777" w:rsidR="004A61D6" w:rsidRPr="00E14F80" w:rsidRDefault="008D1060">
            <w:pPr>
              <w:contextualSpacing w:val="0"/>
              <w:jc w:val="center"/>
              <w:rPr>
                <w:rFonts w:ascii="Arial" w:hAnsi="Arial" w:cs="Arial"/>
                <w:b/>
                <w:color w:val="auto"/>
                <w:sz w:val="18"/>
                <w:szCs w:val="18"/>
              </w:rPr>
            </w:pPr>
            <w:r w:rsidRPr="00E14F80">
              <w:rPr>
                <w:rFonts w:ascii="Arial" w:hAnsi="Arial" w:cs="Arial"/>
                <w:b/>
                <w:color w:val="auto"/>
                <w:sz w:val="18"/>
                <w:szCs w:val="18"/>
              </w:rPr>
              <w:t>Comparación de precios</w:t>
            </w:r>
          </w:p>
        </w:tc>
        <w:tc>
          <w:tcPr>
            <w:tcW w:w="2015" w:type="dxa"/>
            <w:tcBorders>
              <w:top w:val="single" w:sz="4" w:space="0" w:color="808080"/>
              <w:left w:val="single" w:sz="4" w:space="0" w:color="808080"/>
              <w:bottom w:val="single" w:sz="4" w:space="0" w:color="808080"/>
              <w:right w:val="single" w:sz="4" w:space="0" w:color="808080"/>
            </w:tcBorders>
            <w:shd w:val="clear" w:color="auto" w:fill="365F91"/>
          </w:tcPr>
          <w:p w14:paraId="4EE64766" w14:textId="77777777" w:rsidR="004A61D6" w:rsidRPr="00E14F80" w:rsidRDefault="008D1060">
            <w:pPr>
              <w:contextualSpacing w:val="0"/>
              <w:jc w:val="center"/>
              <w:rPr>
                <w:rFonts w:ascii="Arial" w:hAnsi="Arial" w:cs="Arial"/>
                <w:b/>
                <w:color w:val="auto"/>
                <w:sz w:val="18"/>
                <w:szCs w:val="18"/>
              </w:rPr>
            </w:pPr>
            <w:r w:rsidRPr="00E14F80">
              <w:rPr>
                <w:rFonts w:ascii="Arial" w:hAnsi="Arial" w:cs="Arial"/>
                <w:b/>
                <w:color w:val="auto"/>
                <w:sz w:val="18"/>
                <w:szCs w:val="18"/>
              </w:rPr>
              <w:t>Consultoría Individual</w:t>
            </w:r>
          </w:p>
        </w:tc>
      </w:tr>
      <w:tr w:rsidR="0046417B" w:rsidRPr="00E14F80" w14:paraId="2A759E75" w14:textId="77777777">
        <w:trPr>
          <w:trHeight w:val="280"/>
          <w:jc w:val="center"/>
        </w:trPr>
        <w:tc>
          <w:tcPr>
            <w:tcW w:w="2267" w:type="dxa"/>
            <w:tcBorders>
              <w:top w:val="single" w:sz="4" w:space="0" w:color="808080"/>
              <w:left w:val="single" w:sz="4" w:space="0" w:color="808080"/>
              <w:bottom w:val="single" w:sz="4" w:space="0" w:color="808080"/>
            </w:tcBorders>
            <w:shd w:val="clear" w:color="auto" w:fill="FFFFFF"/>
          </w:tcPr>
          <w:p w14:paraId="11C003F1"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&lt; 100.000</w:t>
            </w:r>
          </w:p>
        </w:tc>
        <w:tc>
          <w:tcPr>
            <w:tcW w:w="2015" w:type="dxa"/>
            <w:tcBorders>
              <w:top w:val="single" w:sz="4" w:space="0" w:color="808080"/>
              <w:left w:val="single" w:sz="4" w:space="0" w:color="808080"/>
              <w:bottom w:val="single" w:sz="4" w:space="0" w:color="808080"/>
              <w:right w:val="single" w:sz="4" w:space="0" w:color="808080"/>
            </w:tcBorders>
            <w:shd w:val="clear" w:color="auto" w:fill="FFFFFF"/>
          </w:tcPr>
          <w:p w14:paraId="0E63EC87"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&lt;50.000</w:t>
            </w:r>
          </w:p>
        </w:tc>
      </w:tr>
    </w:tbl>
    <w:p w14:paraId="7D4CB6CE" w14:textId="77777777" w:rsidR="004A61D6" w:rsidRPr="00E14F80" w:rsidRDefault="004A61D6">
      <w:pPr>
        <w:spacing w:after="0" w:line="240" w:lineRule="auto"/>
        <w:ind w:left="644"/>
        <w:jc w:val="both"/>
        <w:rPr>
          <w:rFonts w:ascii="Arial" w:hAnsi="Arial" w:cs="Arial"/>
          <w:color w:val="auto"/>
        </w:rPr>
      </w:pPr>
    </w:p>
    <w:p w14:paraId="030E07E8"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 xml:space="preserve">Todo cambio aprobado por el Banco deberán ser reflejado en el PA. </w:t>
      </w:r>
    </w:p>
    <w:p w14:paraId="4C52078D" w14:textId="77777777" w:rsidR="004A61D6" w:rsidRPr="00E14F80" w:rsidRDefault="008D1060">
      <w:pPr>
        <w:spacing w:after="0" w:line="240" w:lineRule="auto"/>
        <w:jc w:val="both"/>
        <w:rPr>
          <w:rFonts w:ascii="Arial" w:hAnsi="Arial" w:cs="Arial"/>
          <w:color w:val="auto"/>
        </w:rPr>
      </w:pPr>
      <w:r w:rsidRPr="00E14F80">
        <w:rPr>
          <w:rFonts w:ascii="Arial" w:hAnsi="Arial" w:cs="Arial"/>
          <w:color w:val="auto"/>
        </w:rPr>
        <w:t xml:space="preserve"> </w:t>
      </w:r>
    </w:p>
    <w:p w14:paraId="01F895E1"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 xml:space="preserve">Para aquellos procesos de contratación que sean declarados como no elegibles, el INDEC deberá restituir en la cuenta especial, el monto total de los gastos ejecutados al amparo de los citados procesos. </w:t>
      </w:r>
    </w:p>
    <w:p w14:paraId="389A8133" w14:textId="77777777" w:rsidR="004A61D6" w:rsidRPr="00E14F80" w:rsidRDefault="004A61D6">
      <w:pPr>
        <w:spacing w:after="0" w:line="240" w:lineRule="auto"/>
        <w:jc w:val="both"/>
        <w:rPr>
          <w:rFonts w:ascii="Arial" w:hAnsi="Arial" w:cs="Arial"/>
          <w:color w:val="auto"/>
        </w:rPr>
      </w:pPr>
    </w:p>
    <w:p w14:paraId="1A5B5EAB"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 xml:space="preserve">Los procesos de publicaciones y  plazos, se realizarán conforme a las Políticas de Adquisiciones y Contrataciones del BID (GN-2349-9) y (GN-2350-9), en resumen: </w:t>
      </w:r>
    </w:p>
    <w:p w14:paraId="3E4B8822" w14:textId="77777777" w:rsidR="004A61D6" w:rsidRPr="00E14F80" w:rsidRDefault="004A61D6">
      <w:pPr>
        <w:ind w:left="720"/>
        <w:rPr>
          <w:rFonts w:ascii="Arial" w:hAnsi="Arial" w:cs="Arial"/>
          <w:color w:val="auto"/>
        </w:rPr>
      </w:pPr>
    </w:p>
    <w:p w14:paraId="72B25B29" w14:textId="77777777" w:rsidR="004A61D6" w:rsidRPr="00E14F80" w:rsidRDefault="008D1060">
      <w:pPr>
        <w:spacing w:line="240" w:lineRule="auto"/>
        <w:jc w:val="center"/>
        <w:rPr>
          <w:rFonts w:ascii="Arial" w:hAnsi="Arial" w:cs="Arial"/>
          <w:i/>
          <w:color w:val="auto"/>
        </w:rPr>
      </w:pPr>
      <w:r w:rsidRPr="00E14F80">
        <w:rPr>
          <w:rFonts w:ascii="Arial" w:hAnsi="Arial" w:cs="Arial"/>
          <w:i/>
          <w:color w:val="auto"/>
        </w:rPr>
        <w:t>Tabla 7: Procesos de publicaciones, plazos y proveedores, según método de adquisición</w:t>
      </w:r>
    </w:p>
    <w:tbl>
      <w:tblPr>
        <w:tblStyle w:val="a5"/>
        <w:tblW w:w="892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56"/>
        <w:gridCol w:w="4509"/>
        <w:gridCol w:w="3261"/>
      </w:tblGrid>
      <w:tr w:rsidR="0046417B" w:rsidRPr="00E14F80" w14:paraId="414B0164" w14:textId="77777777">
        <w:trPr>
          <w:trHeight w:val="280"/>
        </w:trPr>
        <w:tc>
          <w:tcPr>
            <w:tcW w:w="1156" w:type="dxa"/>
            <w:shd w:val="clear" w:color="auto" w:fill="D9D9D9"/>
            <w:vAlign w:val="center"/>
          </w:tcPr>
          <w:p w14:paraId="3F6039CB" w14:textId="77777777" w:rsidR="004A61D6" w:rsidRPr="00E14F80" w:rsidRDefault="008D1060">
            <w:pPr>
              <w:ind w:left="72"/>
              <w:contextualSpacing w:val="0"/>
              <w:jc w:val="center"/>
              <w:rPr>
                <w:rFonts w:ascii="Arial" w:hAnsi="Arial" w:cs="Arial"/>
                <w:b/>
                <w:color w:val="auto"/>
                <w:sz w:val="18"/>
                <w:szCs w:val="18"/>
              </w:rPr>
            </w:pPr>
            <w:r w:rsidRPr="00E14F80">
              <w:rPr>
                <w:rFonts w:ascii="Arial" w:hAnsi="Arial" w:cs="Arial"/>
                <w:b/>
                <w:color w:val="auto"/>
                <w:sz w:val="18"/>
                <w:szCs w:val="18"/>
              </w:rPr>
              <w:t>Proceso</w:t>
            </w:r>
          </w:p>
        </w:tc>
        <w:tc>
          <w:tcPr>
            <w:tcW w:w="4509" w:type="dxa"/>
            <w:shd w:val="clear" w:color="auto" w:fill="D9D9D9"/>
            <w:vAlign w:val="center"/>
          </w:tcPr>
          <w:p w14:paraId="6995EAFF" w14:textId="77777777" w:rsidR="004A61D6" w:rsidRPr="00E14F80" w:rsidRDefault="008D1060">
            <w:pPr>
              <w:ind w:left="360"/>
              <w:contextualSpacing w:val="0"/>
              <w:jc w:val="center"/>
              <w:rPr>
                <w:rFonts w:ascii="Arial" w:hAnsi="Arial" w:cs="Arial"/>
                <w:b/>
                <w:color w:val="auto"/>
                <w:sz w:val="18"/>
                <w:szCs w:val="18"/>
              </w:rPr>
            </w:pPr>
            <w:r w:rsidRPr="00E14F80">
              <w:rPr>
                <w:rFonts w:ascii="Arial" w:hAnsi="Arial" w:cs="Arial"/>
                <w:b/>
                <w:color w:val="auto"/>
                <w:sz w:val="18"/>
                <w:szCs w:val="18"/>
              </w:rPr>
              <w:t>Publicaciones</w:t>
            </w:r>
          </w:p>
        </w:tc>
        <w:tc>
          <w:tcPr>
            <w:tcW w:w="3261" w:type="dxa"/>
            <w:shd w:val="clear" w:color="auto" w:fill="D9D9D9"/>
            <w:vAlign w:val="center"/>
          </w:tcPr>
          <w:p w14:paraId="37653911" w14:textId="77777777" w:rsidR="004A61D6" w:rsidRPr="00E14F80" w:rsidRDefault="008D1060">
            <w:pPr>
              <w:contextualSpacing w:val="0"/>
              <w:jc w:val="center"/>
              <w:rPr>
                <w:rFonts w:ascii="Arial" w:hAnsi="Arial" w:cs="Arial"/>
                <w:b/>
                <w:color w:val="auto"/>
                <w:sz w:val="18"/>
                <w:szCs w:val="18"/>
              </w:rPr>
            </w:pPr>
            <w:r w:rsidRPr="00E14F80">
              <w:rPr>
                <w:rFonts w:ascii="Arial" w:hAnsi="Arial" w:cs="Arial"/>
                <w:b/>
                <w:color w:val="auto"/>
                <w:sz w:val="18"/>
                <w:szCs w:val="18"/>
              </w:rPr>
              <w:t>Plazos</w:t>
            </w:r>
          </w:p>
        </w:tc>
      </w:tr>
      <w:tr w:rsidR="0046417B" w:rsidRPr="00E14F80" w14:paraId="0E2720B7" w14:textId="77777777">
        <w:trPr>
          <w:trHeight w:val="240"/>
        </w:trPr>
        <w:tc>
          <w:tcPr>
            <w:tcW w:w="1156" w:type="dxa"/>
            <w:shd w:val="clear" w:color="auto" w:fill="FFFFFF"/>
          </w:tcPr>
          <w:p w14:paraId="7581265A" w14:textId="77777777" w:rsidR="004A61D6" w:rsidRPr="00E14F80" w:rsidRDefault="008D1060">
            <w:pPr>
              <w:ind w:left="72"/>
              <w:contextualSpacing w:val="0"/>
              <w:rPr>
                <w:rFonts w:ascii="Arial" w:hAnsi="Arial" w:cs="Arial"/>
                <w:b/>
                <w:color w:val="auto"/>
                <w:sz w:val="18"/>
                <w:szCs w:val="18"/>
              </w:rPr>
            </w:pPr>
            <w:r w:rsidRPr="00E14F80">
              <w:rPr>
                <w:rFonts w:ascii="Arial" w:hAnsi="Arial" w:cs="Arial"/>
                <w:b/>
                <w:color w:val="auto"/>
                <w:sz w:val="18"/>
                <w:szCs w:val="18"/>
              </w:rPr>
              <w:t>LPI</w:t>
            </w:r>
          </w:p>
        </w:tc>
        <w:tc>
          <w:tcPr>
            <w:tcW w:w="4509" w:type="dxa"/>
            <w:shd w:val="clear" w:color="auto" w:fill="FFFFFF"/>
          </w:tcPr>
          <w:p w14:paraId="76A94068" w14:textId="77777777" w:rsidR="004A61D6" w:rsidRPr="00E14F80" w:rsidRDefault="008D1060">
            <w:pPr>
              <w:contextualSpacing w:val="0"/>
              <w:jc w:val="both"/>
              <w:rPr>
                <w:rFonts w:ascii="Arial" w:hAnsi="Arial" w:cs="Arial"/>
                <w:color w:val="auto"/>
                <w:sz w:val="18"/>
                <w:szCs w:val="18"/>
              </w:rPr>
            </w:pPr>
            <w:r w:rsidRPr="00E14F80">
              <w:rPr>
                <w:rFonts w:ascii="Arial" w:hAnsi="Arial" w:cs="Arial"/>
                <w:color w:val="auto"/>
                <w:sz w:val="18"/>
                <w:szCs w:val="18"/>
              </w:rPr>
              <w:t>La publicación de los avisos de  expresiones de interés, se realizarán en el portal del UNDB (</w:t>
            </w:r>
            <w:proofErr w:type="spellStart"/>
            <w:r w:rsidRPr="00E14F80">
              <w:rPr>
                <w:rFonts w:ascii="Arial" w:hAnsi="Arial" w:cs="Arial"/>
                <w:color w:val="auto"/>
                <w:sz w:val="18"/>
                <w:szCs w:val="18"/>
              </w:rPr>
              <w:t>United</w:t>
            </w:r>
            <w:proofErr w:type="spellEnd"/>
            <w:r w:rsidRPr="00E14F80">
              <w:rPr>
                <w:rFonts w:ascii="Arial" w:hAnsi="Arial" w:cs="Arial"/>
                <w:color w:val="auto"/>
                <w:sz w:val="18"/>
                <w:szCs w:val="18"/>
              </w:rPr>
              <w:t xml:space="preserve"> </w:t>
            </w:r>
            <w:proofErr w:type="spellStart"/>
            <w:r w:rsidRPr="00E14F80">
              <w:rPr>
                <w:rFonts w:ascii="Arial" w:hAnsi="Arial" w:cs="Arial"/>
                <w:color w:val="auto"/>
                <w:sz w:val="18"/>
                <w:szCs w:val="18"/>
              </w:rPr>
              <w:t>Nations</w:t>
            </w:r>
            <w:proofErr w:type="spellEnd"/>
            <w:r w:rsidRPr="00E14F80">
              <w:rPr>
                <w:rFonts w:ascii="Arial" w:hAnsi="Arial" w:cs="Arial"/>
                <w:color w:val="auto"/>
                <w:sz w:val="18"/>
                <w:szCs w:val="18"/>
              </w:rPr>
              <w:t xml:space="preserve"> </w:t>
            </w:r>
            <w:proofErr w:type="spellStart"/>
            <w:r w:rsidRPr="00E14F80">
              <w:rPr>
                <w:rFonts w:ascii="Arial" w:hAnsi="Arial" w:cs="Arial"/>
                <w:color w:val="auto"/>
                <w:sz w:val="18"/>
                <w:szCs w:val="18"/>
              </w:rPr>
              <w:t>Development</w:t>
            </w:r>
            <w:proofErr w:type="spellEnd"/>
            <w:r w:rsidRPr="00E14F80">
              <w:rPr>
                <w:rFonts w:ascii="Arial" w:hAnsi="Arial" w:cs="Arial"/>
                <w:color w:val="auto"/>
                <w:sz w:val="18"/>
                <w:szCs w:val="18"/>
              </w:rPr>
              <w:t xml:space="preserve"> Business), el Portal de Compras Públicas (</w:t>
            </w:r>
            <w:r w:rsidRPr="00E14F80">
              <w:rPr>
                <w:rFonts w:ascii="Arial" w:hAnsi="Arial" w:cs="Arial"/>
                <w:color w:val="auto"/>
                <w:sz w:val="18"/>
                <w:szCs w:val="18"/>
                <w:u w:val="single"/>
              </w:rPr>
              <w:t>www.comprar.gob.ar</w:t>
            </w:r>
            <w:r w:rsidRPr="00E14F80">
              <w:rPr>
                <w:rFonts w:ascii="Arial" w:hAnsi="Arial" w:cs="Arial"/>
                <w:color w:val="auto"/>
                <w:sz w:val="18"/>
                <w:szCs w:val="18"/>
              </w:rPr>
              <w:t>), , u opcionalmente en otros medios que garanticen una adecuada difusión del proceso</w:t>
            </w:r>
          </w:p>
        </w:tc>
        <w:tc>
          <w:tcPr>
            <w:tcW w:w="3261" w:type="dxa"/>
            <w:shd w:val="clear" w:color="auto" w:fill="FFFFFF"/>
          </w:tcPr>
          <w:p w14:paraId="5618BD68" w14:textId="77777777" w:rsidR="004A61D6" w:rsidRPr="00E14F80" w:rsidRDefault="008D1060">
            <w:pPr>
              <w:contextualSpacing w:val="0"/>
              <w:jc w:val="both"/>
              <w:rPr>
                <w:rFonts w:ascii="Arial" w:hAnsi="Arial" w:cs="Arial"/>
                <w:color w:val="auto"/>
                <w:sz w:val="18"/>
                <w:szCs w:val="18"/>
              </w:rPr>
            </w:pPr>
            <w:r w:rsidRPr="00E14F80">
              <w:rPr>
                <w:rFonts w:ascii="Arial" w:hAnsi="Arial" w:cs="Arial"/>
                <w:color w:val="auto"/>
                <w:sz w:val="18"/>
                <w:szCs w:val="18"/>
              </w:rPr>
              <w:t>El plazo de preparación y presentación de ofertas será no inferior a seis (6) semanas contadas a partir del llamado a licitación correspondiente a la última de las publicaciones realizadas entre aquellas requeridas por el Banco.</w:t>
            </w:r>
          </w:p>
        </w:tc>
      </w:tr>
      <w:tr w:rsidR="0046417B" w:rsidRPr="00E14F80" w14:paraId="00623D5D" w14:textId="77777777">
        <w:trPr>
          <w:trHeight w:val="240"/>
        </w:trPr>
        <w:tc>
          <w:tcPr>
            <w:tcW w:w="1156" w:type="dxa"/>
            <w:shd w:val="clear" w:color="auto" w:fill="FFFFFF"/>
          </w:tcPr>
          <w:p w14:paraId="0E1ECF78" w14:textId="77777777" w:rsidR="004A61D6" w:rsidRPr="00E14F80" w:rsidRDefault="008D1060">
            <w:pPr>
              <w:ind w:left="72"/>
              <w:contextualSpacing w:val="0"/>
              <w:rPr>
                <w:rFonts w:ascii="Arial" w:hAnsi="Arial" w:cs="Arial"/>
                <w:b/>
                <w:color w:val="auto"/>
                <w:sz w:val="18"/>
                <w:szCs w:val="18"/>
              </w:rPr>
            </w:pPr>
            <w:r w:rsidRPr="00E14F80">
              <w:rPr>
                <w:rFonts w:ascii="Arial" w:hAnsi="Arial" w:cs="Arial"/>
                <w:b/>
                <w:color w:val="auto"/>
                <w:sz w:val="18"/>
                <w:szCs w:val="18"/>
              </w:rPr>
              <w:t>Lista Corta Internacional</w:t>
            </w:r>
          </w:p>
        </w:tc>
        <w:tc>
          <w:tcPr>
            <w:tcW w:w="4509" w:type="dxa"/>
            <w:shd w:val="clear" w:color="auto" w:fill="FFFFFF"/>
          </w:tcPr>
          <w:p w14:paraId="4F09F0E8" w14:textId="77777777" w:rsidR="004A61D6" w:rsidRPr="00E14F80" w:rsidRDefault="008D1060">
            <w:pPr>
              <w:contextualSpacing w:val="0"/>
              <w:jc w:val="both"/>
              <w:rPr>
                <w:rFonts w:ascii="Arial" w:hAnsi="Arial" w:cs="Arial"/>
                <w:color w:val="auto"/>
                <w:sz w:val="18"/>
                <w:szCs w:val="18"/>
              </w:rPr>
            </w:pPr>
            <w:r w:rsidRPr="00E14F80">
              <w:rPr>
                <w:rFonts w:ascii="Arial" w:hAnsi="Arial" w:cs="Arial"/>
                <w:color w:val="auto"/>
                <w:sz w:val="18"/>
                <w:szCs w:val="18"/>
              </w:rPr>
              <w:t>Su convocatoria o llamado a expresiones de interés, se realizarán en el portal del UNDB, el Portal de Compras Públicas u otros medios que garanticen una adecuada difusión del proceso.</w:t>
            </w:r>
          </w:p>
        </w:tc>
        <w:tc>
          <w:tcPr>
            <w:tcW w:w="3261" w:type="dxa"/>
            <w:shd w:val="clear" w:color="auto" w:fill="FFFFFF"/>
          </w:tcPr>
          <w:p w14:paraId="4B6BC49B" w14:textId="77777777" w:rsidR="004A61D6" w:rsidRPr="00E14F80" w:rsidRDefault="008D1060">
            <w:pPr>
              <w:contextualSpacing w:val="0"/>
              <w:jc w:val="both"/>
              <w:rPr>
                <w:rFonts w:ascii="Arial" w:hAnsi="Arial" w:cs="Arial"/>
                <w:color w:val="auto"/>
                <w:sz w:val="18"/>
                <w:szCs w:val="18"/>
              </w:rPr>
            </w:pPr>
            <w:r w:rsidRPr="00E14F80">
              <w:rPr>
                <w:rFonts w:ascii="Arial" w:hAnsi="Arial" w:cs="Arial"/>
                <w:color w:val="auto"/>
                <w:sz w:val="18"/>
                <w:szCs w:val="18"/>
              </w:rPr>
              <w:t>Se deberá considerar un plazo mínimo de 14 días calendario para que las firmas consultoras elegibles puedan manifestar su interés en participar en el proceso de selección</w:t>
            </w:r>
          </w:p>
        </w:tc>
      </w:tr>
      <w:tr w:rsidR="0046417B" w:rsidRPr="00E14F80" w14:paraId="6B0741C1" w14:textId="77777777">
        <w:trPr>
          <w:trHeight w:val="240"/>
        </w:trPr>
        <w:tc>
          <w:tcPr>
            <w:tcW w:w="1156" w:type="dxa"/>
            <w:shd w:val="clear" w:color="auto" w:fill="FFFFFF"/>
          </w:tcPr>
          <w:p w14:paraId="53D8BE19" w14:textId="77777777" w:rsidR="004A61D6" w:rsidRPr="00E14F80" w:rsidRDefault="008D1060">
            <w:pPr>
              <w:ind w:left="72"/>
              <w:contextualSpacing w:val="0"/>
              <w:rPr>
                <w:rFonts w:ascii="Arial" w:hAnsi="Arial" w:cs="Arial"/>
                <w:b/>
                <w:color w:val="auto"/>
                <w:sz w:val="18"/>
                <w:szCs w:val="18"/>
              </w:rPr>
            </w:pPr>
            <w:r w:rsidRPr="00E14F80">
              <w:rPr>
                <w:rFonts w:ascii="Arial" w:hAnsi="Arial" w:cs="Arial"/>
                <w:b/>
                <w:color w:val="auto"/>
                <w:sz w:val="18"/>
                <w:szCs w:val="18"/>
              </w:rPr>
              <w:t>LPN</w:t>
            </w:r>
          </w:p>
        </w:tc>
        <w:tc>
          <w:tcPr>
            <w:tcW w:w="4509" w:type="dxa"/>
            <w:shd w:val="clear" w:color="auto" w:fill="FFFFFF"/>
          </w:tcPr>
          <w:p w14:paraId="3D01B075" w14:textId="77777777" w:rsidR="004A61D6" w:rsidRPr="00E14F80" w:rsidRDefault="008D1060">
            <w:pPr>
              <w:contextualSpacing w:val="0"/>
              <w:jc w:val="both"/>
              <w:rPr>
                <w:rFonts w:ascii="Arial" w:hAnsi="Arial" w:cs="Arial"/>
                <w:color w:val="auto"/>
                <w:sz w:val="18"/>
                <w:szCs w:val="18"/>
              </w:rPr>
            </w:pPr>
            <w:r w:rsidRPr="00E14F80">
              <w:rPr>
                <w:rFonts w:ascii="Arial" w:hAnsi="Arial" w:cs="Arial"/>
                <w:color w:val="auto"/>
                <w:sz w:val="18"/>
                <w:szCs w:val="18"/>
              </w:rPr>
              <w:t>Su convocatoria o aviso de expresiones de interés, se realizarán a través del Portal de Compras Públicas u opcionalmente en un diario de circulación nacional o regional en el que se ejecutará el contrato objeto del proceso u otros medios que garanticen una adecuada difusión del proceso. Dentro del plazo de dos semanas de recibir la “no objeción” del Banco a la recomendación de adjudicación del contrato, el INDEC deberá publicar en los sitios de Internet del UNDB online y del Banco los resultados que identifiquen la oferta y los números de lotes y la siguiente información: (a) el nombre de cada oferente que haya entregado una oferta; (b) los precios de las ofertas leídos en voz alta en el acto de apertura de ofertas; (c) el nombre y precio evaluado de cada oferta que hubiese sido evaluada; (d) el nombre de los oferentes cuyas ofertas hubiesen sido rechazadas y las razones de su rechazo; (e) el nombre del oferente ganador y el precio que ofreció, así como la duración y resumen del alcance del contrato adjudicado.</w:t>
            </w:r>
          </w:p>
        </w:tc>
        <w:tc>
          <w:tcPr>
            <w:tcW w:w="3261" w:type="dxa"/>
            <w:shd w:val="clear" w:color="auto" w:fill="FFFFFF"/>
          </w:tcPr>
          <w:p w14:paraId="04DB4589" w14:textId="77777777" w:rsidR="004A61D6" w:rsidRPr="00E14F80" w:rsidRDefault="008D1060">
            <w:pPr>
              <w:contextualSpacing w:val="0"/>
              <w:jc w:val="both"/>
              <w:rPr>
                <w:rFonts w:ascii="Arial" w:hAnsi="Arial" w:cs="Arial"/>
                <w:color w:val="auto"/>
                <w:sz w:val="18"/>
                <w:szCs w:val="18"/>
              </w:rPr>
            </w:pPr>
            <w:r w:rsidRPr="00E14F80">
              <w:rPr>
                <w:rFonts w:ascii="Arial" w:hAnsi="Arial" w:cs="Arial"/>
                <w:color w:val="auto"/>
                <w:sz w:val="18"/>
                <w:szCs w:val="18"/>
              </w:rPr>
              <w:t>En obras, el plazo de preparación y presentación de ofertas para obras será no inferior a cuatro (4) semanas, contadas a partir del llamado a licitación correspondiente a la última de las publicaciones realizadas entre aquellas requeridas por el BID.</w:t>
            </w:r>
          </w:p>
        </w:tc>
      </w:tr>
      <w:tr w:rsidR="0046417B" w:rsidRPr="00E14F80" w14:paraId="3CEDF341" w14:textId="77777777">
        <w:trPr>
          <w:trHeight w:val="240"/>
        </w:trPr>
        <w:tc>
          <w:tcPr>
            <w:tcW w:w="1156" w:type="dxa"/>
            <w:shd w:val="clear" w:color="auto" w:fill="FFFFFF"/>
          </w:tcPr>
          <w:p w14:paraId="107270AB" w14:textId="77777777" w:rsidR="004A61D6" w:rsidRPr="00E14F80" w:rsidRDefault="008D1060">
            <w:pPr>
              <w:ind w:left="72"/>
              <w:contextualSpacing w:val="0"/>
              <w:rPr>
                <w:rFonts w:ascii="Arial" w:hAnsi="Arial" w:cs="Arial"/>
                <w:b/>
                <w:color w:val="auto"/>
                <w:sz w:val="18"/>
                <w:szCs w:val="18"/>
              </w:rPr>
            </w:pPr>
            <w:r w:rsidRPr="00E14F80">
              <w:rPr>
                <w:rFonts w:ascii="Arial" w:hAnsi="Arial" w:cs="Arial"/>
                <w:b/>
                <w:color w:val="auto"/>
                <w:sz w:val="18"/>
                <w:szCs w:val="18"/>
              </w:rPr>
              <w:t>Comparación de Precios</w:t>
            </w:r>
          </w:p>
        </w:tc>
        <w:tc>
          <w:tcPr>
            <w:tcW w:w="4509" w:type="dxa"/>
            <w:shd w:val="clear" w:color="auto" w:fill="FFFFFF"/>
          </w:tcPr>
          <w:p w14:paraId="115904CD" w14:textId="77777777" w:rsidR="004A61D6" w:rsidRPr="00E14F80" w:rsidRDefault="008D1060">
            <w:pPr>
              <w:contextualSpacing w:val="0"/>
              <w:jc w:val="both"/>
              <w:rPr>
                <w:rFonts w:ascii="Arial" w:hAnsi="Arial" w:cs="Arial"/>
                <w:color w:val="auto"/>
                <w:sz w:val="18"/>
                <w:szCs w:val="18"/>
              </w:rPr>
            </w:pPr>
            <w:r w:rsidRPr="00E14F80">
              <w:rPr>
                <w:rFonts w:ascii="Arial" w:hAnsi="Arial" w:cs="Arial"/>
                <w:color w:val="auto"/>
                <w:sz w:val="18"/>
                <w:szCs w:val="18"/>
              </w:rPr>
              <w:t xml:space="preserve">Se deberá invitar a un mínimo tres contratistas las cuales deben ser válidas (para que se considere un proceso competitivo) para efectos de elegibilidad, esto es debe presentarse un cuadro comparativo con las tres ofertas de económicas.   La convocatoria deberá publicarse en el Portal de Compras Públicas u otros </w:t>
            </w:r>
            <w:r w:rsidRPr="00E14F80">
              <w:rPr>
                <w:rFonts w:ascii="Arial" w:hAnsi="Arial" w:cs="Arial"/>
                <w:color w:val="auto"/>
                <w:sz w:val="18"/>
                <w:szCs w:val="18"/>
              </w:rPr>
              <w:lastRenderedPageBreak/>
              <w:t>medios que garanticen una adecuada difusión del proceso.</w:t>
            </w:r>
          </w:p>
        </w:tc>
        <w:tc>
          <w:tcPr>
            <w:tcW w:w="3261" w:type="dxa"/>
            <w:shd w:val="clear" w:color="auto" w:fill="FFFFFF"/>
          </w:tcPr>
          <w:p w14:paraId="1F19D430" w14:textId="77777777" w:rsidR="004A61D6" w:rsidRPr="00E14F80" w:rsidRDefault="004A61D6">
            <w:pPr>
              <w:contextualSpacing w:val="0"/>
              <w:jc w:val="both"/>
              <w:rPr>
                <w:rFonts w:ascii="Arial" w:hAnsi="Arial" w:cs="Arial"/>
                <w:color w:val="auto"/>
                <w:sz w:val="18"/>
                <w:szCs w:val="18"/>
              </w:rPr>
            </w:pPr>
          </w:p>
        </w:tc>
      </w:tr>
      <w:tr w:rsidR="0046417B" w:rsidRPr="00E14F80" w14:paraId="2C39B4A9" w14:textId="77777777">
        <w:trPr>
          <w:trHeight w:val="240"/>
        </w:trPr>
        <w:tc>
          <w:tcPr>
            <w:tcW w:w="1156" w:type="dxa"/>
            <w:shd w:val="clear" w:color="auto" w:fill="FFFFFF"/>
          </w:tcPr>
          <w:p w14:paraId="0F99D8D6" w14:textId="77777777" w:rsidR="004A61D6" w:rsidRPr="00E14F80" w:rsidRDefault="008D1060">
            <w:pPr>
              <w:ind w:left="72"/>
              <w:contextualSpacing w:val="0"/>
              <w:rPr>
                <w:rFonts w:ascii="Arial" w:hAnsi="Arial" w:cs="Arial"/>
                <w:b/>
                <w:color w:val="auto"/>
                <w:sz w:val="18"/>
                <w:szCs w:val="18"/>
              </w:rPr>
            </w:pPr>
            <w:r w:rsidRPr="00E14F80">
              <w:rPr>
                <w:rFonts w:ascii="Arial" w:hAnsi="Arial" w:cs="Arial"/>
                <w:b/>
                <w:color w:val="auto"/>
                <w:sz w:val="18"/>
                <w:szCs w:val="18"/>
              </w:rPr>
              <w:t>Lista Corta Nacional</w:t>
            </w:r>
          </w:p>
        </w:tc>
        <w:tc>
          <w:tcPr>
            <w:tcW w:w="4509" w:type="dxa"/>
            <w:shd w:val="clear" w:color="auto" w:fill="FFFFFF"/>
          </w:tcPr>
          <w:p w14:paraId="1C204384" w14:textId="77777777" w:rsidR="004A61D6" w:rsidRPr="00E14F80" w:rsidRDefault="008D1060">
            <w:pPr>
              <w:contextualSpacing w:val="0"/>
              <w:jc w:val="both"/>
              <w:rPr>
                <w:rFonts w:ascii="Arial" w:hAnsi="Arial" w:cs="Arial"/>
                <w:color w:val="auto"/>
                <w:sz w:val="18"/>
                <w:szCs w:val="18"/>
              </w:rPr>
            </w:pPr>
            <w:r w:rsidRPr="00E14F80">
              <w:rPr>
                <w:rFonts w:ascii="Arial" w:hAnsi="Arial" w:cs="Arial"/>
                <w:color w:val="auto"/>
                <w:sz w:val="18"/>
                <w:szCs w:val="18"/>
              </w:rPr>
              <w:t>Los procesos de Lista Corta Nacional y los casos de consultores individuales se realizarán en función de lo establecido en las Políticas para la Selección y Contratación de Consultores Financiados por el BID (GN-2350-9).</w:t>
            </w:r>
          </w:p>
        </w:tc>
        <w:tc>
          <w:tcPr>
            <w:tcW w:w="3261" w:type="dxa"/>
            <w:shd w:val="clear" w:color="auto" w:fill="FFFFFF"/>
          </w:tcPr>
          <w:p w14:paraId="1CCAD428" w14:textId="77777777" w:rsidR="004A61D6" w:rsidRPr="00E14F80" w:rsidRDefault="008D1060">
            <w:pPr>
              <w:contextualSpacing w:val="0"/>
              <w:jc w:val="both"/>
              <w:rPr>
                <w:rFonts w:ascii="Arial" w:hAnsi="Arial" w:cs="Arial"/>
                <w:color w:val="auto"/>
                <w:sz w:val="18"/>
                <w:szCs w:val="18"/>
              </w:rPr>
            </w:pPr>
            <w:r w:rsidRPr="00E14F80">
              <w:rPr>
                <w:rFonts w:ascii="Arial" w:hAnsi="Arial" w:cs="Arial"/>
                <w:color w:val="auto"/>
                <w:sz w:val="18"/>
                <w:szCs w:val="18"/>
              </w:rPr>
              <w:t>Se deberá considerar un plazo mínimo de 14 días calendario para que las firmas consultoras elegibles puedan manifestar su interés en participar en el proceso de selección. En la Lista Corta Nacional se publica el aviso para manifestaciones de interés únicamente en los medios locales elegidos.</w:t>
            </w:r>
          </w:p>
        </w:tc>
      </w:tr>
    </w:tbl>
    <w:p w14:paraId="3CD47EBA" w14:textId="77777777" w:rsidR="004A61D6" w:rsidRPr="00E14F80" w:rsidRDefault="004A61D6">
      <w:pPr>
        <w:spacing w:after="0" w:line="240" w:lineRule="auto"/>
        <w:jc w:val="both"/>
        <w:rPr>
          <w:rFonts w:ascii="Arial" w:hAnsi="Arial" w:cs="Arial"/>
          <w:color w:val="auto"/>
        </w:rPr>
      </w:pPr>
    </w:p>
    <w:p w14:paraId="3F0E7C6A"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 xml:space="preserve">Los procesos deberán asegurar la libre participación de proveedores y contratistas originarios de los países miembros del Banco, de acuerdo con los principios establecidos en las Políticas de Adquisiciones del BID. </w:t>
      </w:r>
    </w:p>
    <w:p w14:paraId="29C7B5FE" w14:textId="77777777" w:rsidR="004A61D6" w:rsidRPr="00E14F80" w:rsidRDefault="004A61D6">
      <w:pPr>
        <w:spacing w:after="0" w:line="240" w:lineRule="auto"/>
        <w:ind w:left="644"/>
        <w:jc w:val="both"/>
        <w:rPr>
          <w:rFonts w:ascii="Arial" w:hAnsi="Arial" w:cs="Arial"/>
          <w:color w:val="auto"/>
        </w:rPr>
      </w:pPr>
    </w:p>
    <w:p w14:paraId="6D9D8FB0"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Adquisiciones Anticipadas/Financiamiento Retroactivo: El Banco podrá financiar retroactivamente con cargo a los recursos del préstamo gastos elegibles por un monto equivalente a US$1.000.000 (2% del monto propuesto del préstamo), y reconocer con cargo al aporte local, hasta por la suma de US$100.000 (2% del monto estimado del aporte local), y que cumplan con las políticas del Banco.</w:t>
      </w:r>
    </w:p>
    <w:p w14:paraId="509E388A" w14:textId="77777777" w:rsidR="004A61D6" w:rsidRPr="00E14F80" w:rsidRDefault="004A61D6">
      <w:pPr>
        <w:spacing w:after="0" w:line="240" w:lineRule="auto"/>
        <w:jc w:val="both"/>
        <w:rPr>
          <w:rFonts w:ascii="Arial" w:hAnsi="Arial" w:cs="Arial"/>
          <w:color w:val="auto"/>
        </w:rPr>
      </w:pPr>
    </w:p>
    <w:p w14:paraId="60EBEBA9" w14:textId="77777777" w:rsidR="004A61D6" w:rsidRPr="00E14F80" w:rsidRDefault="008D1060">
      <w:pPr>
        <w:pStyle w:val="Heading2"/>
        <w:numPr>
          <w:ilvl w:val="0"/>
          <w:numId w:val="4"/>
        </w:numPr>
        <w:spacing w:before="120" w:line="240" w:lineRule="auto"/>
        <w:ind w:hanging="360"/>
        <w:jc w:val="both"/>
        <w:rPr>
          <w:rFonts w:ascii="Arial" w:eastAsia="Calibri" w:hAnsi="Arial" w:cs="Arial"/>
          <w:b/>
          <w:color w:val="auto"/>
          <w:sz w:val="22"/>
          <w:szCs w:val="22"/>
        </w:rPr>
      </w:pPr>
      <w:bookmarkStart w:id="35" w:name="_Toc483357489"/>
      <w:r w:rsidRPr="00E14F80">
        <w:rPr>
          <w:rFonts w:ascii="Arial" w:eastAsia="Calibri" w:hAnsi="Arial" w:cs="Arial"/>
          <w:b/>
          <w:color w:val="auto"/>
          <w:sz w:val="22"/>
          <w:szCs w:val="22"/>
        </w:rPr>
        <w:t>Servicios de Auditoría</w:t>
      </w:r>
      <w:bookmarkEnd w:id="35"/>
    </w:p>
    <w:p w14:paraId="55BC90F4" w14:textId="77777777" w:rsidR="004A61D6" w:rsidRPr="00E14F80" w:rsidRDefault="004A61D6">
      <w:pPr>
        <w:rPr>
          <w:rFonts w:ascii="Arial" w:hAnsi="Arial" w:cs="Arial"/>
          <w:color w:val="auto"/>
        </w:rPr>
      </w:pPr>
    </w:p>
    <w:p w14:paraId="3E11C352"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Los servicios de Auditoría del Programa, serán considerados como un proceso de adquisición de servicios diferentes a consultoría. Cuando la contratación de Auditorías sea financiada con recursos del Préstamo, se seguirá los procesos de consultoría del Banco. Se incluye a la AGN como auditor de proyectos del Banco. En el caso de que la Auditoría se contrate con aporte local, el Coordinador del Programa deberá enviar los términos de referencia para No Objeción del Banco previo a iniciar el proceso de contratación.</w:t>
      </w:r>
    </w:p>
    <w:p w14:paraId="4A7F0318" w14:textId="77777777" w:rsidR="004A61D6" w:rsidRPr="00E14F80" w:rsidRDefault="004A61D6">
      <w:pPr>
        <w:spacing w:after="0" w:line="240" w:lineRule="auto"/>
        <w:ind w:left="644"/>
        <w:jc w:val="both"/>
        <w:rPr>
          <w:rFonts w:ascii="Arial" w:hAnsi="Arial" w:cs="Arial"/>
          <w:color w:val="auto"/>
        </w:rPr>
      </w:pPr>
    </w:p>
    <w:p w14:paraId="05A6958D" w14:textId="77777777" w:rsidR="004A61D6" w:rsidRPr="00E14F80" w:rsidRDefault="008D1060">
      <w:pPr>
        <w:pStyle w:val="Heading2"/>
        <w:numPr>
          <w:ilvl w:val="0"/>
          <w:numId w:val="4"/>
        </w:numPr>
        <w:spacing w:before="120" w:line="240" w:lineRule="auto"/>
        <w:ind w:hanging="360"/>
        <w:jc w:val="both"/>
        <w:rPr>
          <w:rFonts w:ascii="Arial" w:eastAsia="Calibri" w:hAnsi="Arial" w:cs="Arial"/>
          <w:b/>
          <w:color w:val="auto"/>
          <w:sz w:val="22"/>
          <w:szCs w:val="22"/>
        </w:rPr>
      </w:pPr>
      <w:bookmarkStart w:id="36" w:name="_Toc483357490"/>
      <w:r w:rsidRPr="00E14F80">
        <w:rPr>
          <w:rFonts w:ascii="Arial" w:eastAsia="Calibri" w:hAnsi="Arial" w:cs="Arial"/>
          <w:b/>
          <w:color w:val="auto"/>
          <w:sz w:val="22"/>
          <w:szCs w:val="22"/>
        </w:rPr>
        <w:t>Modificaciones, contratos complementarios y No objeción</w:t>
      </w:r>
      <w:bookmarkEnd w:id="36"/>
    </w:p>
    <w:p w14:paraId="62C3EFED" w14:textId="77777777" w:rsidR="004A61D6" w:rsidRPr="00E14F80" w:rsidRDefault="004A61D6">
      <w:pPr>
        <w:rPr>
          <w:rFonts w:ascii="Arial" w:hAnsi="Arial" w:cs="Arial"/>
          <w:color w:val="auto"/>
        </w:rPr>
      </w:pPr>
    </w:p>
    <w:p w14:paraId="11D84FA9"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 xml:space="preserve">En el caso de que el INDEC, requiera incrementar o disminuir cantidades adicionales de bienes previamente estipulados en la sección de las Instrucciones a los Oferentes “Derecho del Comprador a variar las cantidades en el momento de la adjudicación” el INDEC remitirá al BID la Justificación del incremento/disminución de las cantidades junto con el informe de Recomendación de Adjudicación. El BID, sobre la base de éste informe evaluará la aprobación o rechazo del incremento/disminución de las cantidades, para lo cual el INDEC solicitará la disponibilidad presupuestaria para el incremento de cantidades y posterior suscripción de la Resolución de Adjudicación. </w:t>
      </w:r>
    </w:p>
    <w:p w14:paraId="3274C3D6" w14:textId="77777777" w:rsidR="004A61D6" w:rsidRPr="00E14F80" w:rsidRDefault="004A61D6">
      <w:pPr>
        <w:spacing w:after="0" w:line="240" w:lineRule="auto"/>
        <w:ind w:left="792"/>
        <w:jc w:val="both"/>
        <w:rPr>
          <w:rFonts w:ascii="Arial" w:hAnsi="Arial" w:cs="Arial"/>
          <w:color w:val="auto"/>
        </w:rPr>
      </w:pPr>
    </w:p>
    <w:p w14:paraId="4489C07C"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 xml:space="preserve">De acuerdo con las Políticas BID GN-2349-9, el INDEC podrá suscribir Contratos Complementarios de Bienes o Servicios.  Las solicitudes de No objeción, serán tramitadas y suscritas el Coordinador del Programa, quien deberá estar acreditados ante el Banco para tales gestiones. </w:t>
      </w:r>
    </w:p>
    <w:p w14:paraId="73AA236B" w14:textId="77777777" w:rsidR="004A61D6" w:rsidRPr="00E14F80" w:rsidRDefault="004A61D6">
      <w:pPr>
        <w:spacing w:after="0" w:line="240" w:lineRule="auto"/>
        <w:ind w:left="644"/>
        <w:jc w:val="both"/>
        <w:rPr>
          <w:rFonts w:ascii="Arial" w:hAnsi="Arial" w:cs="Arial"/>
          <w:color w:val="auto"/>
        </w:rPr>
      </w:pPr>
    </w:p>
    <w:p w14:paraId="611DBFEC" w14:textId="77777777" w:rsidR="004A61D6" w:rsidRPr="00E14F80" w:rsidRDefault="008D1060">
      <w:pPr>
        <w:pStyle w:val="Heading2"/>
        <w:numPr>
          <w:ilvl w:val="0"/>
          <w:numId w:val="4"/>
        </w:numPr>
        <w:spacing w:before="120" w:line="240" w:lineRule="auto"/>
        <w:ind w:hanging="360"/>
        <w:jc w:val="both"/>
        <w:rPr>
          <w:rFonts w:ascii="Arial" w:eastAsia="Calibri" w:hAnsi="Arial" w:cs="Arial"/>
          <w:b/>
          <w:color w:val="auto"/>
          <w:sz w:val="22"/>
          <w:szCs w:val="22"/>
        </w:rPr>
      </w:pPr>
      <w:bookmarkStart w:id="37" w:name="_Toc483357491"/>
      <w:r w:rsidRPr="00E14F80">
        <w:rPr>
          <w:rFonts w:ascii="Arial" w:eastAsia="Calibri" w:hAnsi="Arial" w:cs="Arial"/>
          <w:b/>
          <w:color w:val="auto"/>
          <w:sz w:val="22"/>
          <w:szCs w:val="22"/>
        </w:rPr>
        <w:t>Documentación de los procesos de adquisiciones</w:t>
      </w:r>
      <w:bookmarkEnd w:id="37"/>
    </w:p>
    <w:p w14:paraId="4D58AAE8" w14:textId="77777777" w:rsidR="004A61D6" w:rsidRPr="00E14F80" w:rsidRDefault="004A61D6">
      <w:pPr>
        <w:rPr>
          <w:rFonts w:ascii="Arial" w:hAnsi="Arial" w:cs="Arial"/>
          <w:b/>
          <w:color w:val="auto"/>
        </w:rPr>
      </w:pPr>
    </w:p>
    <w:p w14:paraId="5DA16EE1" w14:textId="77777777" w:rsidR="004A61D6" w:rsidRPr="00E14F80" w:rsidRDefault="008D1060">
      <w:pPr>
        <w:spacing w:after="0" w:line="240" w:lineRule="auto"/>
        <w:jc w:val="both"/>
        <w:rPr>
          <w:rFonts w:ascii="Arial" w:hAnsi="Arial" w:cs="Arial"/>
          <w:b/>
          <w:color w:val="auto"/>
        </w:rPr>
      </w:pPr>
      <w:r w:rsidRPr="00E14F80">
        <w:rPr>
          <w:rFonts w:ascii="Arial" w:hAnsi="Arial" w:cs="Arial"/>
          <w:b/>
          <w:color w:val="auto"/>
        </w:rPr>
        <w:t>Documentos Estándar de Adquisiciones (DEA)</w:t>
      </w:r>
    </w:p>
    <w:p w14:paraId="15279D76" w14:textId="77777777" w:rsidR="004A61D6" w:rsidRPr="00E14F80" w:rsidRDefault="004A61D6">
      <w:pPr>
        <w:spacing w:after="0" w:line="240" w:lineRule="auto"/>
        <w:jc w:val="both"/>
        <w:rPr>
          <w:rFonts w:ascii="Arial" w:hAnsi="Arial" w:cs="Arial"/>
          <w:color w:val="auto"/>
        </w:rPr>
      </w:pPr>
    </w:p>
    <w:p w14:paraId="2BD064AD"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lastRenderedPageBreak/>
        <w:t xml:space="preserve">Los Documentos Estándar de Adquisiciones (DEA) contienen instrucciones y disposiciones correspondientes al tipo específico del proceso de adquisición. La finalidad de los DEA es asegurar el cumplimiento de los principios de economía, transparencia y eficiencia para la ejecución de los proyectos financiados por el BID.  El uso de los DEA es de carácter obligatorio en los procesos de LPI y de Lista Corta Internacional. Los DEA se encuentran disponibles en: </w:t>
      </w:r>
      <w:hyperlink r:id="rId8">
        <w:r w:rsidRPr="00E14F80">
          <w:rPr>
            <w:rFonts w:ascii="Arial" w:hAnsi="Arial" w:cs="Arial"/>
            <w:color w:val="auto"/>
            <w:u w:val="single"/>
          </w:rPr>
          <w:t>http://www.iadb.org/es/adquisiciones-de-proyectos/documentos-estandar-de-adquisiciones-del-banco-interamericano-de-desarrollo,8183.html</w:t>
        </w:r>
      </w:hyperlink>
      <w:r w:rsidRPr="00E14F80">
        <w:rPr>
          <w:rFonts w:ascii="Arial" w:hAnsi="Arial" w:cs="Arial"/>
          <w:color w:val="auto"/>
        </w:rPr>
        <w:t>.</w:t>
      </w:r>
    </w:p>
    <w:p w14:paraId="74B30C26" w14:textId="77777777" w:rsidR="004A61D6" w:rsidRPr="00E14F80" w:rsidRDefault="004A61D6">
      <w:pPr>
        <w:spacing w:after="0" w:line="240" w:lineRule="auto"/>
        <w:ind w:left="644"/>
        <w:jc w:val="both"/>
        <w:rPr>
          <w:rFonts w:ascii="Arial" w:hAnsi="Arial" w:cs="Arial"/>
          <w:color w:val="auto"/>
        </w:rPr>
      </w:pPr>
    </w:p>
    <w:p w14:paraId="13E5FCB4"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Para las contrataciones sujetas al proceso de Licitación Pública Nacional (LPN),   Comparación de Precios (CP); y para contrataciones de firmas consultoras nacionales (Lista Corta Nacional), se utilizarán documentos de licitaciones para bienes y obras y solicitudes de propuestas para servicios de consultoría acordados entre el UEP y el Banco.</w:t>
      </w:r>
    </w:p>
    <w:p w14:paraId="791C3245" w14:textId="77777777" w:rsidR="004A61D6" w:rsidRPr="00E14F80" w:rsidRDefault="004A61D6">
      <w:pPr>
        <w:spacing w:after="0" w:line="240" w:lineRule="auto"/>
        <w:jc w:val="both"/>
        <w:rPr>
          <w:rFonts w:ascii="Arial" w:hAnsi="Arial" w:cs="Arial"/>
          <w:b/>
          <w:color w:val="auto"/>
        </w:rPr>
      </w:pPr>
    </w:p>
    <w:p w14:paraId="49C179B3" w14:textId="77777777" w:rsidR="004A61D6" w:rsidRPr="00E14F80" w:rsidRDefault="008D1060">
      <w:pPr>
        <w:spacing w:after="0" w:line="240" w:lineRule="auto"/>
        <w:jc w:val="both"/>
        <w:rPr>
          <w:rFonts w:ascii="Arial" w:hAnsi="Arial" w:cs="Arial"/>
          <w:b/>
          <w:color w:val="auto"/>
        </w:rPr>
      </w:pPr>
      <w:r w:rsidRPr="00E14F80">
        <w:rPr>
          <w:rFonts w:ascii="Arial" w:hAnsi="Arial" w:cs="Arial"/>
          <w:b/>
          <w:color w:val="auto"/>
        </w:rPr>
        <w:t>f.</w:t>
      </w:r>
      <w:r w:rsidRPr="00E14F80">
        <w:rPr>
          <w:rFonts w:ascii="Arial" w:hAnsi="Arial" w:cs="Arial"/>
          <w:b/>
          <w:color w:val="auto"/>
        </w:rPr>
        <w:tab/>
        <w:t>Comisiones  Evaluadoras</w:t>
      </w:r>
    </w:p>
    <w:p w14:paraId="1E66B2F4" w14:textId="77777777" w:rsidR="004A61D6" w:rsidRPr="00E14F80" w:rsidRDefault="008D1060">
      <w:pPr>
        <w:spacing w:after="0" w:line="240" w:lineRule="auto"/>
        <w:jc w:val="both"/>
        <w:rPr>
          <w:rFonts w:ascii="Arial" w:hAnsi="Arial" w:cs="Arial"/>
          <w:color w:val="auto"/>
        </w:rPr>
      </w:pPr>
      <w:r w:rsidRPr="00E14F80">
        <w:rPr>
          <w:rFonts w:ascii="Arial" w:hAnsi="Arial" w:cs="Arial"/>
          <w:color w:val="auto"/>
        </w:rPr>
        <w:t xml:space="preserve"> </w:t>
      </w:r>
    </w:p>
    <w:p w14:paraId="64EBF5D5"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La autoridad delegada para autorizar la convocatoria de los procesos de adquisición del Programa designará por escrito y previo a la apertura de ofertas, a los integrantes de las Comisiones Evaluadoras de las ofertas, así como los respectivos suplentes. Las comisiones evaluadoras estarán conformadas por al menos 5 personas y dependerá de la naturaleza, de la complejidad y del valor de las adquisiciones. Adicionalmente, cuando sobre determinado aspecto se requieran conocimientos técnicos o especializados distintos a los de la formación de los miembros que integran la Comisión Evaluadora, se pueden solicitar informes a instituciones estatales o privadas con tales conocimientos específicos.</w:t>
      </w:r>
    </w:p>
    <w:p w14:paraId="4B42D940" w14:textId="77777777" w:rsidR="004A61D6" w:rsidRPr="00E14F80" w:rsidRDefault="004A61D6">
      <w:pPr>
        <w:spacing w:after="0" w:line="240" w:lineRule="auto"/>
        <w:ind w:left="644"/>
        <w:jc w:val="both"/>
        <w:rPr>
          <w:rFonts w:ascii="Arial" w:hAnsi="Arial" w:cs="Arial"/>
          <w:color w:val="auto"/>
        </w:rPr>
      </w:pPr>
    </w:p>
    <w:p w14:paraId="5E95432A"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Los miembros de las comisiones deberán ser al menos dos funcionarios de la UEP, entre ellos: el Especialista de Adquisiciones del Proyecto, un funcionario del UEP designado por el Coordinador General del Programa y los demás que sean afín al objeto de la contratación. La Comisión se reunirá con la presencia de al menos dos de sus miembros, uno de los cuales será obligatoriamente el Presidente, quien tendrá voto dirimente. Adoptará decisiones válidas por mayoría simple.</w:t>
      </w:r>
    </w:p>
    <w:p w14:paraId="1F3E9713" w14:textId="77777777" w:rsidR="004A61D6" w:rsidRPr="00E14F80" w:rsidRDefault="004A61D6">
      <w:pPr>
        <w:spacing w:after="0"/>
        <w:ind w:left="720"/>
        <w:rPr>
          <w:rFonts w:ascii="Arial" w:hAnsi="Arial" w:cs="Arial"/>
          <w:color w:val="auto"/>
        </w:rPr>
      </w:pPr>
    </w:p>
    <w:p w14:paraId="3F366E32"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Con el fin de evitar que existan conflictos de intereses por parte de los miembros de la Comisión, que afecten su imparcialidad e independencia respecto de los oferentes, previo a la apertura de ofertas se deberá firmar una declaración en la que manifiesten si poseen algún conflicto de interés y describan cualquier situación o circunstancia que pueda incidir sobre su imparcialidad o independencia y el compromiso de denunciar cualquier circunstancia posterior a su nombramiento que pueda hacer variar la declaración efectuada.</w:t>
      </w:r>
    </w:p>
    <w:p w14:paraId="262E5A25" w14:textId="77777777" w:rsidR="004A61D6" w:rsidRPr="00E14F80" w:rsidRDefault="004A61D6">
      <w:pPr>
        <w:spacing w:after="0"/>
        <w:ind w:left="720"/>
        <w:rPr>
          <w:rFonts w:ascii="Arial" w:hAnsi="Arial" w:cs="Arial"/>
          <w:color w:val="auto"/>
        </w:rPr>
      </w:pPr>
    </w:p>
    <w:p w14:paraId="5B44F915"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Sobre el desarrollo del proceso de calificación y adjudicación de ofertas, la Comisión podrá referirse a las Guías de buenas prácticas para la evaluación de ofertas y negociación de Contratos emitida por el BID.</w:t>
      </w:r>
    </w:p>
    <w:p w14:paraId="00148AF3" w14:textId="77777777" w:rsidR="004A61D6" w:rsidRPr="00E14F80" w:rsidRDefault="004A61D6">
      <w:pPr>
        <w:spacing w:after="0"/>
        <w:ind w:left="720"/>
        <w:rPr>
          <w:rFonts w:ascii="Arial" w:hAnsi="Arial" w:cs="Arial"/>
          <w:color w:val="auto"/>
        </w:rPr>
      </w:pPr>
    </w:p>
    <w:p w14:paraId="2F234A78" w14:textId="77777777" w:rsidR="004A61D6" w:rsidRPr="00E14F80" w:rsidRDefault="008D1060">
      <w:pPr>
        <w:spacing w:after="0" w:line="240" w:lineRule="auto"/>
        <w:ind w:left="644"/>
        <w:jc w:val="both"/>
        <w:rPr>
          <w:rFonts w:ascii="Arial" w:hAnsi="Arial" w:cs="Arial"/>
          <w:b/>
          <w:color w:val="auto"/>
        </w:rPr>
      </w:pPr>
      <w:r w:rsidRPr="00E14F80">
        <w:rPr>
          <w:rFonts w:ascii="Arial" w:hAnsi="Arial" w:cs="Arial"/>
          <w:b/>
          <w:color w:val="auto"/>
        </w:rPr>
        <w:t>Procesos de Adquisiciones del Programa</w:t>
      </w:r>
    </w:p>
    <w:p w14:paraId="77ECAE4A" w14:textId="77777777" w:rsidR="004A61D6" w:rsidRPr="00E14F80" w:rsidRDefault="004A61D6">
      <w:pPr>
        <w:spacing w:after="0" w:line="240" w:lineRule="auto"/>
        <w:jc w:val="both"/>
        <w:rPr>
          <w:rFonts w:ascii="Arial" w:hAnsi="Arial" w:cs="Arial"/>
          <w:b/>
          <w:color w:val="auto"/>
        </w:rPr>
      </w:pPr>
    </w:p>
    <w:p w14:paraId="4DE74C69" w14:textId="77777777" w:rsidR="004A61D6" w:rsidRPr="00E14F80" w:rsidRDefault="008D1060">
      <w:pPr>
        <w:rPr>
          <w:rFonts w:ascii="Arial" w:hAnsi="Arial" w:cs="Arial"/>
          <w:color w:val="auto"/>
        </w:rPr>
      </w:pPr>
      <w:r w:rsidRPr="00E14F80">
        <w:rPr>
          <w:rFonts w:ascii="Arial" w:hAnsi="Arial" w:cs="Arial"/>
          <w:color w:val="auto"/>
        </w:rPr>
        <w:t xml:space="preserve">Los procesos, revisiones y autorizaciones para contrataciones de las actividades financiadas total o parcialmente con fondos del Préstamo, por parte del INDEC, se realizarán de acuerdo a las políticas de adquisiciones del Banco, y seguirán los procesos que se especifican en el presente RO, sin perjuicio de las normas internas del INDEC.  Con la finalidad de garantizar la ejecución del Programa dentro del cronograma establecido, no </w:t>
      </w:r>
      <w:r w:rsidRPr="00E14F80">
        <w:rPr>
          <w:rFonts w:ascii="Arial" w:hAnsi="Arial" w:cs="Arial"/>
          <w:color w:val="auto"/>
        </w:rPr>
        <w:lastRenderedPageBreak/>
        <w:t>se requerirán de revisiones ni autorizaciones adicionales.</w:t>
      </w:r>
      <w:r w:rsidRPr="00E14F80">
        <w:rPr>
          <w:rFonts w:ascii="Arial" w:hAnsi="Arial" w:cs="Arial"/>
          <w:color w:val="auto"/>
        </w:rPr>
        <w:br w:type="page"/>
      </w:r>
    </w:p>
    <w:p w14:paraId="52DF25BE" w14:textId="77777777" w:rsidR="004A61D6" w:rsidRPr="00E14F80" w:rsidRDefault="004A61D6">
      <w:pPr>
        <w:spacing w:after="0"/>
        <w:rPr>
          <w:rFonts w:ascii="Arial" w:hAnsi="Arial" w:cs="Arial"/>
          <w:color w:val="auto"/>
        </w:rPr>
        <w:sectPr w:rsidR="004A61D6" w:rsidRPr="00E14F80">
          <w:pgSz w:w="11906" w:h="16838"/>
          <w:pgMar w:top="1440" w:right="1440" w:bottom="1440" w:left="1440" w:header="0" w:footer="720" w:gutter="0"/>
          <w:pgNumType w:start="1"/>
          <w:cols w:space="720"/>
        </w:sectPr>
      </w:pPr>
    </w:p>
    <w:p w14:paraId="55B7CEF3" w14:textId="77777777" w:rsidR="004A61D6" w:rsidRPr="00E14F80" w:rsidRDefault="008D1060">
      <w:pPr>
        <w:spacing w:line="240" w:lineRule="auto"/>
        <w:rPr>
          <w:rFonts w:ascii="Arial" w:hAnsi="Arial" w:cs="Arial"/>
          <w:i/>
          <w:color w:val="auto"/>
          <w:sz w:val="18"/>
          <w:szCs w:val="18"/>
        </w:rPr>
      </w:pPr>
      <w:r w:rsidRPr="00E14F80">
        <w:rPr>
          <w:rFonts w:ascii="Arial" w:hAnsi="Arial" w:cs="Arial"/>
          <w:i/>
          <w:color w:val="auto"/>
          <w:sz w:val="18"/>
          <w:szCs w:val="18"/>
        </w:rPr>
        <w:lastRenderedPageBreak/>
        <w:t>Tabla 8: Procesos, documentos mínimos, revisiones y aprobaciones de Adquisiciones y Contrataciones con fondos del Préstamo en el INDEC</w:t>
      </w:r>
    </w:p>
    <w:tbl>
      <w:tblPr>
        <w:tblStyle w:val="a6"/>
        <w:tblW w:w="13952"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1"/>
        <w:gridCol w:w="1279"/>
        <w:gridCol w:w="1703"/>
        <w:gridCol w:w="1702"/>
        <w:gridCol w:w="993"/>
        <w:gridCol w:w="1133"/>
        <w:gridCol w:w="993"/>
        <w:gridCol w:w="1275"/>
        <w:gridCol w:w="993"/>
        <w:gridCol w:w="566"/>
        <w:gridCol w:w="566"/>
        <w:gridCol w:w="566"/>
        <w:gridCol w:w="550"/>
        <w:gridCol w:w="533"/>
        <w:gridCol w:w="539"/>
      </w:tblGrid>
      <w:tr w:rsidR="0046417B" w:rsidRPr="00E14F80" w14:paraId="180C432F" w14:textId="77777777">
        <w:trPr>
          <w:trHeight w:val="500"/>
        </w:trPr>
        <w:tc>
          <w:tcPr>
            <w:tcW w:w="562" w:type="dxa"/>
            <w:tcBorders>
              <w:top w:val="nil"/>
              <w:left w:val="nil"/>
              <w:right w:val="nil"/>
            </w:tcBorders>
            <w:shd w:val="clear" w:color="auto" w:fill="FFFFFF"/>
            <w:vAlign w:val="center"/>
          </w:tcPr>
          <w:p w14:paraId="078B33D2" w14:textId="77777777" w:rsidR="004A61D6" w:rsidRPr="00E14F80" w:rsidRDefault="004A61D6">
            <w:pPr>
              <w:ind w:left="-70"/>
              <w:contextualSpacing w:val="0"/>
              <w:rPr>
                <w:rFonts w:ascii="Arial" w:hAnsi="Arial" w:cs="Arial"/>
                <w:color w:val="auto"/>
                <w:sz w:val="18"/>
                <w:szCs w:val="18"/>
              </w:rPr>
            </w:pPr>
          </w:p>
        </w:tc>
        <w:tc>
          <w:tcPr>
            <w:tcW w:w="1279" w:type="dxa"/>
            <w:tcBorders>
              <w:top w:val="nil"/>
              <w:left w:val="nil"/>
              <w:right w:val="nil"/>
            </w:tcBorders>
            <w:shd w:val="clear" w:color="auto" w:fill="FFFFFF"/>
          </w:tcPr>
          <w:p w14:paraId="024FB637" w14:textId="77777777" w:rsidR="004A61D6" w:rsidRPr="00E14F80" w:rsidRDefault="004A61D6">
            <w:pPr>
              <w:ind w:firstLine="180"/>
              <w:contextualSpacing w:val="0"/>
              <w:rPr>
                <w:rFonts w:ascii="Arial" w:hAnsi="Arial" w:cs="Arial"/>
                <w:color w:val="auto"/>
                <w:sz w:val="18"/>
                <w:szCs w:val="18"/>
              </w:rPr>
            </w:pPr>
          </w:p>
        </w:tc>
        <w:tc>
          <w:tcPr>
            <w:tcW w:w="1703" w:type="dxa"/>
            <w:tcBorders>
              <w:top w:val="nil"/>
              <w:left w:val="nil"/>
              <w:right w:val="nil"/>
            </w:tcBorders>
            <w:shd w:val="clear" w:color="auto" w:fill="FFFFFF"/>
          </w:tcPr>
          <w:p w14:paraId="470E14ED" w14:textId="77777777" w:rsidR="004A61D6" w:rsidRPr="00E14F80" w:rsidRDefault="004A61D6">
            <w:pPr>
              <w:ind w:firstLine="180"/>
              <w:contextualSpacing w:val="0"/>
              <w:rPr>
                <w:rFonts w:ascii="Arial" w:hAnsi="Arial" w:cs="Arial"/>
                <w:color w:val="auto"/>
                <w:sz w:val="18"/>
                <w:szCs w:val="18"/>
              </w:rPr>
            </w:pPr>
          </w:p>
        </w:tc>
        <w:tc>
          <w:tcPr>
            <w:tcW w:w="1702" w:type="dxa"/>
            <w:tcBorders>
              <w:top w:val="nil"/>
              <w:left w:val="nil"/>
              <w:right w:val="nil"/>
            </w:tcBorders>
            <w:shd w:val="clear" w:color="auto" w:fill="FFFFFF"/>
          </w:tcPr>
          <w:p w14:paraId="0245A3BE" w14:textId="77777777" w:rsidR="004A61D6" w:rsidRPr="00E14F80" w:rsidRDefault="004A61D6">
            <w:pPr>
              <w:ind w:firstLine="180"/>
              <w:contextualSpacing w:val="0"/>
              <w:rPr>
                <w:rFonts w:ascii="Arial" w:hAnsi="Arial" w:cs="Arial"/>
                <w:color w:val="auto"/>
                <w:sz w:val="18"/>
                <w:szCs w:val="18"/>
              </w:rPr>
            </w:pPr>
          </w:p>
        </w:tc>
        <w:tc>
          <w:tcPr>
            <w:tcW w:w="993" w:type="dxa"/>
            <w:tcBorders>
              <w:top w:val="nil"/>
              <w:left w:val="nil"/>
              <w:right w:val="nil"/>
            </w:tcBorders>
            <w:shd w:val="clear" w:color="auto" w:fill="FFFFFF"/>
          </w:tcPr>
          <w:p w14:paraId="44A759C2" w14:textId="77777777" w:rsidR="004A61D6" w:rsidRPr="00E14F80" w:rsidRDefault="004A61D6">
            <w:pPr>
              <w:ind w:firstLine="180"/>
              <w:contextualSpacing w:val="0"/>
              <w:rPr>
                <w:rFonts w:ascii="Arial" w:hAnsi="Arial" w:cs="Arial"/>
                <w:color w:val="auto"/>
                <w:sz w:val="18"/>
                <w:szCs w:val="18"/>
              </w:rPr>
            </w:pPr>
          </w:p>
        </w:tc>
        <w:tc>
          <w:tcPr>
            <w:tcW w:w="1133" w:type="dxa"/>
            <w:tcBorders>
              <w:top w:val="nil"/>
              <w:left w:val="nil"/>
              <w:right w:val="nil"/>
            </w:tcBorders>
            <w:shd w:val="clear" w:color="auto" w:fill="FFFFFF"/>
          </w:tcPr>
          <w:p w14:paraId="632B47FC" w14:textId="77777777" w:rsidR="004A61D6" w:rsidRPr="00E14F80" w:rsidRDefault="004A61D6">
            <w:pPr>
              <w:contextualSpacing w:val="0"/>
              <w:jc w:val="center"/>
              <w:rPr>
                <w:rFonts w:ascii="Arial" w:hAnsi="Arial" w:cs="Arial"/>
                <w:color w:val="auto"/>
                <w:sz w:val="18"/>
                <w:szCs w:val="18"/>
              </w:rPr>
            </w:pPr>
          </w:p>
        </w:tc>
        <w:tc>
          <w:tcPr>
            <w:tcW w:w="993" w:type="dxa"/>
            <w:tcBorders>
              <w:top w:val="nil"/>
              <w:left w:val="nil"/>
              <w:right w:val="nil"/>
            </w:tcBorders>
            <w:shd w:val="clear" w:color="auto" w:fill="FFFFFF"/>
          </w:tcPr>
          <w:p w14:paraId="0E757D98" w14:textId="77777777" w:rsidR="004A61D6" w:rsidRPr="00E14F80" w:rsidRDefault="004A61D6">
            <w:pPr>
              <w:contextualSpacing w:val="0"/>
              <w:jc w:val="center"/>
              <w:rPr>
                <w:rFonts w:ascii="Arial" w:hAnsi="Arial" w:cs="Arial"/>
                <w:color w:val="auto"/>
                <w:sz w:val="18"/>
                <w:szCs w:val="18"/>
              </w:rPr>
            </w:pPr>
          </w:p>
        </w:tc>
        <w:tc>
          <w:tcPr>
            <w:tcW w:w="1275" w:type="dxa"/>
            <w:tcBorders>
              <w:top w:val="nil"/>
              <w:left w:val="nil"/>
              <w:right w:val="nil"/>
            </w:tcBorders>
            <w:shd w:val="clear" w:color="auto" w:fill="FFFFFF"/>
          </w:tcPr>
          <w:p w14:paraId="4C5FEB09" w14:textId="77777777" w:rsidR="004A61D6" w:rsidRPr="00E14F80" w:rsidRDefault="004A61D6">
            <w:pPr>
              <w:contextualSpacing w:val="0"/>
              <w:jc w:val="center"/>
              <w:rPr>
                <w:rFonts w:ascii="Arial" w:hAnsi="Arial" w:cs="Arial"/>
                <w:color w:val="auto"/>
                <w:sz w:val="18"/>
                <w:szCs w:val="18"/>
              </w:rPr>
            </w:pPr>
          </w:p>
        </w:tc>
        <w:tc>
          <w:tcPr>
            <w:tcW w:w="993" w:type="dxa"/>
            <w:tcBorders>
              <w:top w:val="nil"/>
              <w:left w:val="nil"/>
              <w:right w:val="single" w:sz="4" w:space="0" w:color="000000"/>
            </w:tcBorders>
            <w:shd w:val="clear" w:color="auto" w:fill="FFFFFF"/>
          </w:tcPr>
          <w:p w14:paraId="16C8A8AA" w14:textId="77777777" w:rsidR="004A61D6" w:rsidRPr="00E14F80" w:rsidRDefault="004A61D6">
            <w:pPr>
              <w:contextualSpacing w:val="0"/>
              <w:jc w:val="center"/>
              <w:rPr>
                <w:rFonts w:ascii="Arial" w:hAnsi="Arial" w:cs="Arial"/>
                <w:color w:val="auto"/>
                <w:sz w:val="18"/>
                <w:szCs w:val="18"/>
              </w:rPr>
            </w:pPr>
          </w:p>
        </w:tc>
        <w:tc>
          <w:tcPr>
            <w:tcW w:w="1698" w:type="dxa"/>
            <w:gridSpan w:val="3"/>
            <w:tcBorders>
              <w:left w:val="single" w:sz="4" w:space="0" w:color="000000"/>
            </w:tcBorders>
            <w:shd w:val="clear" w:color="auto" w:fill="BFBFBF"/>
            <w:vAlign w:val="center"/>
          </w:tcPr>
          <w:p w14:paraId="2AFB46EB" w14:textId="77777777" w:rsidR="004A61D6" w:rsidRPr="00E14F80" w:rsidRDefault="008D1060">
            <w:pPr>
              <w:contextualSpacing w:val="0"/>
              <w:jc w:val="center"/>
              <w:rPr>
                <w:rFonts w:ascii="Arial" w:hAnsi="Arial" w:cs="Arial"/>
                <w:b/>
                <w:color w:val="auto"/>
                <w:sz w:val="18"/>
                <w:szCs w:val="18"/>
              </w:rPr>
            </w:pPr>
            <w:r w:rsidRPr="00E14F80">
              <w:rPr>
                <w:rFonts w:ascii="Arial" w:hAnsi="Arial" w:cs="Arial"/>
                <w:b/>
                <w:color w:val="auto"/>
                <w:sz w:val="18"/>
                <w:szCs w:val="18"/>
              </w:rPr>
              <w:t>CONSULTORIAS</w:t>
            </w:r>
          </w:p>
        </w:tc>
        <w:tc>
          <w:tcPr>
            <w:tcW w:w="1622" w:type="dxa"/>
            <w:gridSpan w:val="3"/>
            <w:shd w:val="clear" w:color="auto" w:fill="BFBFBF"/>
            <w:vAlign w:val="center"/>
          </w:tcPr>
          <w:p w14:paraId="04DC71F4" w14:textId="77777777" w:rsidR="004A61D6" w:rsidRPr="00E14F80" w:rsidRDefault="008D1060">
            <w:pPr>
              <w:contextualSpacing w:val="0"/>
              <w:jc w:val="center"/>
              <w:rPr>
                <w:rFonts w:ascii="Arial" w:hAnsi="Arial" w:cs="Arial"/>
                <w:b/>
                <w:color w:val="auto"/>
                <w:sz w:val="18"/>
                <w:szCs w:val="18"/>
              </w:rPr>
            </w:pPr>
            <w:r w:rsidRPr="00E14F80">
              <w:rPr>
                <w:rFonts w:ascii="Arial" w:hAnsi="Arial" w:cs="Arial"/>
                <w:b/>
                <w:color w:val="auto"/>
                <w:sz w:val="18"/>
                <w:szCs w:val="18"/>
              </w:rPr>
              <w:t>BIENES</w:t>
            </w:r>
          </w:p>
        </w:tc>
      </w:tr>
      <w:tr w:rsidR="0046417B" w:rsidRPr="00E14F80" w14:paraId="2BC99235" w14:textId="77777777">
        <w:trPr>
          <w:trHeight w:val="1580"/>
        </w:trPr>
        <w:tc>
          <w:tcPr>
            <w:tcW w:w="562" w:type="dxa"/>
            <w:shd w:val="clear" w:color="auto" w:fill="BFBFBF"/>
            <w:vAlign w:val="center"/>
          </w:tcPr>
          <w:p w14:paraId="297A15A0" w14:textId="77777777" w:rsidR="004A61D6" w:rsidRPr="00E14F80" w:rsidRDefault="008D1060">
            <w:pPr>
              <w:ind w:left="-70"/>
              <w:contextualSpacing w:val="0"/>
              <w:jc w:val="center"/>
              <w:rPr>
                <w:rFonts w:ascii="Arial" w:hAnsi="Arial" w:cs="Arial"/>
                <w:b/>
                <w:color w:val="auto"/>
                <w:sz w:val="18"/>
                <w:szCs w:val="18"/>
              </w:rPr>
            </w:pPr>
            <w:r w:rsidRPr="00E14F80">
              <w:rPr>
                <w:rFonts w:ascii="Arial" w:hAnsi="Arial" w:cs="Arial"/>
                <w:b/>
                <w:color w:val="auto"/>
                <w:sz w:val="18"/>
                <w:szCs w:val="18"/>
              </w:rPr>
              <w:t>N°</w:t>
            </w:r>
          </w:p>
        </w:tc>
        <w:tc>
          <w:tcPr>
            <w:tcW w:w="1279" w:type="dxa"/>
            <w:shd w:val="clear" w:color="auto" w:fill="BFBFBF"/>
            <w:vAlign w:val="center"/>
          </w:tcPr>
          <w:p w14:paraId="4B9C73C4" w14:textId="77777777" w:rsidR="004A61D6" w:rsidRPr="00E14F80" w:rsidRDefault="008D1060">
            <w:pPr>
              <w:contextualSpacing w:val="0"/>
              <w:jc w:val="center"/>
              <w:rPr>
                <w:rFonts w:ascii="Arial" w:hAnsi="Arial" w:cs="Arial"/>
                <w:b/>
                <w:color w:val="auto"/>
                <w:sz w:val="18"/>
                <w:szCs w:val="18"/>
              </w:rPr>
            </w:pPr>
            <w:bookmarkStart w:id="38" w:name="1ksv4uv" w:colFirst="0" w:colLast="0"/>
            <w:bookmarkEnd w:id="38"/>
            <w:r w:rsidRPr="00E14F80">
              <w:rPr>
                <w:rFonts w:ascii="Arial" w:hAnsi="Arial" w:cs="Arial"/>
                <w:b/>
                <w:color w:val="auto"/>
                <w:sz w:val="18"/>
                <w:szCs w:val="18"/>
              </w:rPr>
              <w:t>Proceso</w:t>
            </w:r>
          </w:p>
        </w:tc>
        <w:tc>
          <w:tcPr>
            <w:tcW w:w="1703" w:type="dxa"/>
            <w:shd w:val="clear" w:color="auto" w:fill="BFBFBF"/>
            <w:vAlign w:val="center"/>
          </w:tcPr>
          <w:p w14:paraId="4C11FB79" w14:textId="77777777" w:rsidR="004A61D6" w:rsidRPr="00E14F80" w:rsidRDefault="008D1060">
            <w:pPr>
              <w:contextualSpacing w:val="0"/>
              <w:jc w:val="center"/>
              <w:rPr>
                <w:rFonts w:ascii="Arial" w:hAnsi="Arial" w:cs="Arial"/>
                <w:b/>
                <w:color w:val="auto"/>
                <w:sz w:val="18"/>
                <w:szCs w:val="18"/>
              </w:rPr>
            </w:pPr>
            <w:r w:rsidRPr="00E14F80">
              <w:rPr>
                <w:rFonts w:ascii="Arial" w:hAnsi="Arial" w:cs="Arial"/>
                <w:b/>
                <w:color w:val="auto"/>
                <w:sz w:val="18"/>
                <w:szCs w:val="18"/>
              </w:rPr>
              <w:t>Procedimiento:</w:t>
            </w:r>
            <w:r w:rsidRPr="00E14F80">
              <w:rPr>
                <w:rFonts w:ascii="Arial" w:hAnsi="Arial" w:cs="Arial"/>
                <w:b/>
                <w:color w:val="auto"/>
                <w:sz w:val="18"/>
                <w:szCs w:val="18"/>
              </w:rPr>
              <w:br/>
              <w:t>Comprende:</w:t>
            </w:r>
          </w:p>
        </w:tc>
        <w:tc>
          <w:tcPr>
            <w:tcW w:w="1702" w:type="dxa"/>
            <w:shd w:val="clear" w:color="auto" w:fill="BFBFBF"/>
            <w:vAlign w:val="center"/>
          </w:tcPr>
          <w:p w14:paraId="68E91F8E" w14:textId="77777777" w:rsidR="004A61D6" w:rsidRPr="00E14F80" w:rsidRDefault="008D1060">
            <w:pPr>
              <w:contextualSpacing w:val="0"/>
              <w:jc w:val="center"/>
              <w:rPr>
                <w:rFonts w:ascii="Arial" w:hAnsi="Arial" w:cs="Arial"/>
                <w:b/>
                <w:color w:val="auto"/>
                <w:sz w:val="18"/>
                <w:szCs w:val="18"/>
              </w:rPr>
            </w:pPr>
            <w:r w:rsidRPr="00E14F80">
              <w:rPr>
                <w:rFonts w:ascii="Arial" w:hAnsi="Arial" w:cs="Arial"/>
                <w:b/>
                <w:color w:val="auto"/>
                <w:sz w:val="18"/>
                <w:szCs w:val="18"/>
              </w:rPr>
              <w:t>Salidas - Documentos Mínimos</w:t>
            </w:r>
          </w:p>
        </w:tc>
        <w:tc>
          <w:tcPr>
            <w:tcW w:w="993" w:type="dxa"/>
            <w:shd w:val="clear" w:color="auto" w:fill="BFBFBF"/>
            <w:vAlign w:val="center"/>
          </w:tcPr>
          <w:p w14:paraId="526C792E" w14:textId="77777777" w:rsidR="004A61D6" w:rsidRPr="00E14F80" w:rsidRDefault="008D1060">
            <w:pPr>
              <w:contextualSpacing w:val="0"/>
              <w:jc w:val="center"/>
              <w:rPr>
                <w:rFonts w:ascii="Arial" w:hAnsi="Arial" w:cs="Arial"/>
                <w:b/>
                <w:color w:val="auto"/>
                <w:sz w:val="18"/>
                <w:szCs w:val="18"/>
              </w:rPr>
            </w:pPr>
            <w:r w:rsidRPr="00E14F80">
              <w:rPr>
                <w:rFonts w:ascii="Arial" w:hAnsi="Arial" w:cs="Arial"/>
                <w:b/>
                <w:color w:val="auto"/>
                <w:sz w:val="18"/>
                <w:szCs w:val="18"/>
              </w:rPr>
              <w:t>Responsable del Proceso</w:t>
            </w:r>
          </w:p>
        </w:tc>
        <w:tc>
          <w:tcPr>
            <w:tcW w:w="1133" w:type="dxa"/>
            <w:shd w:val="clear" w:color="auto" w:fill="BFBFBF"/>
            <w:vAlign w:val="center"/>
          </w:tcPr>
          <w:p w14:paraId="2671B773" w14:textId="77777777" w:rsidR="004A61D6" w:rsidRPr="00E14F80" w:rsidRDefault="008D1060">
            <w:pPr>
              <w:contextualSpacing w:val="0"/>
              <w:jc w:val="center"/>
              <w:rPr>
                <w:rFonts w:ascii="Arial" w:hAnsi="Arial" w:cs="Arial"/>
                <w:b/>
                <w:color w:val="auto"/>
                <w:sz w:val="18"/>
                <w:szCs w:val="18"/>
              </w:rPr>
            </w:pPr>
            <w:r w:rsidRPr="00E14F80">
              <w:rPr>
                <w:rFonts w:ascii="Arial" w:hAnsi="Arial" w:cs="Arial"/>
                <w:b/>
                <w:color w:val="auto"/>
                <w:sz w:val="18"/>
                <w:szCs w:val="18"/>
              </w:rPr>
              <w:t>Solicita</w:t>
            </w:r>
          </w:p>
        </w:tc>
        <w:tc>
          <w:tcPr>
            <w:tcW w:w="993" w:type="dxa"/>
            <w:shd w:val="clear" w:color="auto" w:fill="BFBFBF"/>
            <w:vAlign w:val="center"/>
          </w:tcPr>
          <w:p w14:paraId="7397732B" w14:textId="77777777" w:rsidR="004A61D6" w:rsidRPr="00E14F80" w:rsidRDefault="008D1060">
            <w:pPr>
              <w:contextualSpacing w:val="0"/>
              <w:jc w:val="center"/>
              <w:rPr>
                <w:rFonts w:ascii="Arial" w:hAnsi="Arial" w:cs="Arial"/>
                <w:b/>
                <w:color w:val="auto"/>
                <w:sz w:val="18"/>
                <w:szCs w:val="18"/>
              </w:rPr>
            </w:pPr>
            <w:r w:rsidRPr="00E14F80">
              <w:rPr>
                <w:rFonts w:ascii="Arial" w:hAnsi="Arial" w:cs="Arial"/>
                <w:b/>
                <w:color w:val="auto"/>
                <w:sz w:val="18"/>
                <w:szCs w:val="18"/>
              </w:rPr>
              <w:t>Elabora</w:t>
            </w:r>
          </w:p>
        </w:tc>
        <w:tc>
          <w:tcPr>
            <w:tcW w:w="1275" w:type="dxa"/>
            <w:shd w:val="clear" w:color="auto" w:fill="BFBFBF"/>
            <w:vAlign w:val="center"/>
          </w:tcPr>
          <w:p w14:paraId="142A21E6" w14:textId="77777777" w:rsidR="004A61D6" w:rsidRPr="00E14F80" w:rsidRDefault="008D1060">
            <w:pPr>
              <w:contextualSpacing w:val="0"/>
              <w:jc w:val="center"/>
              <w:rPr>
                <w:rFonts w:ascii="Arial" w:hAnsi="Arial" w:cs="Arial"/>
                <w:b/>
                <w:color w:val="auto"/>
                <w:sz w:val="18"/>
                <w:szCs w:val="18"/>
              </w:rPr>
            </w:pPr>
            <w:r w:rsidRPr="00E14F80">
              <w:rPr>
                <w:rFonts w:ascii="Arial" w:hAnsi="Arial" w:cs="Arial"/>
                <w:b/>
                <w:color w:val="auto"/>
                <w:sz w:val="18"/>
                <w:szCs w:val="18"/>
              </w:rPr>
              <w:t>Revisa</w:t>
            </w:r>
          </w:p>
        </w:tc>
        <w:tc>
          <w:tcPr>
            <w:tcW w:w="993" w:type="dxa"/>
            <w:shd w:val="clear" w:color="auto" w:fill="BFBFBF"/>
            <w:vAlign w:val="center"/>
          </w:tcPr>
          <w:p w14:paraId="2F632FF9" w14:textId="77777777" w:rsidR="004A61D6" w:rsidRPr="00E14F80" w:rsidRDefault="008D1060">
            <w:pPr>
              <w:contextualSpacing w:val="0"/>
              <w:jc w:val="center"/>
              <w:rPr>
                <w:rFonts w:ascii="Arial" w:hAnsi="Arial" w:cs="Arial"/>
                <w:b/>
                <w:color w:val="auto"/>
                <w:sz w:val="18"/>
                <w:szCs w:val="18"/>
              </w:rPr>
            </w:pPr>
            <w:r w:rsidRPr="00E14F80">
              <w:rPr>
                <w:rFonts w:ascii="Arial" w:hAnsi="Arial" w:cs="Arial"/>
                <w:b/>
                <w:color w:val="auto"/>
                <w:sz w:val="18"/>
                <w:szCs w:val="18"/>
              </w:rPr>
              <w:t>Aprueba</w:t>
            </w:r>
          </w:p>
        </w:tc>
        <w:tc>
          <w:tcPr>
            <w:tcW w:w="566" w:type="dxa"/>
            <w:shd w:val="clear" w:color="auto" w:fill="BFBFBF"/>
            <w:vAlign w:val="center"/>
          </w:tcPr>
          <w:p w14:paraId="0B343EE0"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 xml:space="preserve">Firmas </w:t>
            </w:r>
            <w:r w:rsidRPr="00E14F80">
              <w:rPr>
                <w:rFonts w:ascii="Arial" w:hAnsi="Arial" w:cs="Arial"/>
                <w:color w:val="auto"/>
                <w:sz w:val="18"/>
                <w:szCs w:val="18"/>
              </w:rPr>
              <w:br/>
              <w:t>SBCC</w:t>
            </w:r>
          </w:p>
        </w:tc>
        <w:tc>
          <w:tcPr>
            <w:tcW w:w="566" w:type="dxa"/>
            <w:shd w:val="clear" w:color="auto" w:fill="BFBFBF"/>
            <w:vAlign w:val="center"/>
          </w:tcPr>
          <w:p w14:paraId="6E5CBB90" w14:textId="77777777" w:rsidR="004A61D6" w:rsidRPr="00E14F80" w:rsidRDefault="008D1060">
            <w:pPr>
              <w:contextualSpacing w:val="0"/>
              <w:jc w:val="center"/>
              <w:rPr>
                <w:rFonts w:ascii="Arial" w:hAnsi="Arial" w:cs="Arial"/>
                <w:color w:val="auto"/>
                <w:sz w:val="18"/>
                <w:szCs w:val="18"/>
              </w:rPr>
            </w:pPr>
            <w:proofErr w:type="spellStart"/>
            <w:r w:rsidRPr="00E14F80">
              <w:rPr>
                <w:rFonts w:ascii="Arial" w:hAnsi="Arial" w:cs="Arial"/>
                <w:color w:val="auto"/>
                <w:sz w:val="18"/>
                <w:szCs w:val="18"/>
              </w:rPr>
              <w:t>Indiv</w:t>
            </w:r>
            <w:proofErr w:type="spellEnd"/>
            <w:r w:rsidRPr="00E14F80">
              <w:rPr>
                <w:rFonts w:ascii="Arial" w:hAnsi="Arial" w:cs="Arial"/>
                <w:color w:val="auto"/>
                <w:sz w:val="18"/>
                <w:szCs w:val="18"/>
              </w:rPr>
              <w:t>.</w:t>
            </w:r>
            <w:r w:rsidRPr="00E14F80">
              <w:rPr>
                <w:rFonts w:ascii="Arial" w:hAnsi="Arial" w:cs="Arial"/>
                <w:color w:val="auto"/>
                <w:sz w:val="18"/>
                <w:szCs w:val="18"/>
              </w:rPr>
              <w:br/>
              <w:t>3 CV</w:t>
            </w:r>
          </w:p>
        </w:tc>
        <w:tc>
          <w:tcPr>
            <w:tcW w:w="566" w:type="dxa"/>
            <w:shd w:val="clear" w:color="auto" w:fill="BFBFBF"/>
            <w:vAlign w:val="center"/>
          </w:tcPr>
          <w:p w14:paraId="7694793F" w14:textId="77777777" w:rsidR="004A61D6" w:rsidRPr="00E14F80" w:rsidRDefault="008D1060">
            <w:pPr>
              <w:contextualSpacing w:val="0"/>
              <w:jc w:val="center"/>
              <w:rPr>
                <w:rFonts w:ascii="Arial" w:hAnsi="Arial" w:cs="Arial"/>
                <w:color w:val="auto"/>
                <w:sz w:val="18"/>
                <w:szCs w:val="18"/>
              </w:rPr>
            </w:pPr>
            <w:proofErr w:type="spellStart"/>
            <w:r w:rsidRPr="00E14F80">
              <w:rPr>
                <w:rFonts w:ascii="Arial" w:hAnsi="Arial" w:cs="Arial"/>
                <w:color w:val="auto"/>
                <w:sz w:val="18"/>
                <w:szCs w:val="18"/>
              </w:rPr>
              <w:t>Indiv</w:t>
            </w:r>
            <w:proofErr w:type="spellEnd"/>
            <w:r w:rsidRPr="00E14F80">
              <w:rPr>
                <w:rFonts w:ascii="Arial" w:hAnsi="Arial" w:cs="Arial"/>
                <w:color w:val="auto"/>
                <w:sz w:val="18"/>
                <w:szCs w:val="18"/>
              </w:rPr>
              <w:t>.</w:t>
            </w:r>
            <w:r w:rsidRPr="00E14F80">
              <w:rPr>
                <w:rFonts w:ascii="Arial" w:hAnsi="Arial" w:cs="Arial"/>
                <w:color w:val="auto"/>
                <w:sz w:val="18"/>
                <w:szCs w:val="18"/>
              </w:rPr>
              <w:br/>
              <w:t>Cont. Directa</w:t>
            </w:r>
          </w:p>
        </w:tc>
        <w:tc>
          <w:tcPr>
            <w:tcW w:w="550" w:type="dxa"/>
            <w:shd w:val="clear" w:color="auto" w:fill="BFBFBF"/>
            <w:vAlign w:val="center"/>
          </w:tcPr>
          <w:p w14:paraId="38FC627E" w14:textId="77777777" w:rsidR="004A61D6" w:rsidRPr="00E14F80" w:rsidRDefault="008D1060">
            <w:pPr>
              <w:ind w:left="-70"/>
              <w:contextualSpacing w:val="0"/>
              <w:jc w:val="center"/>
              <w:rPr>
                <w:rFonts w:ascii="Arial" w:hAnsi="Arial" w:cs="Arial"/>
                <w:color w:val="auto"/>
                <w:sz w:val="18"/>
                <w:szCs w:val="18"/>
              </w:rPr>
            </w:pPr>
            <w:r w:rsidRPr="00E14F80">
              <w:rPr>
                <w:rFonts w:ascii="Arial" w:hAnsi="Arial" w:cs="Arial"/>
                <w:color w:val="auto"/>
                <w:sz w:val="18"/>
                <w:szCs w:val="18"/>
              </w:rPr>
              <w:t>Comp. de Precios</w:t>
            </w:r>
          </w:p>
        </w:tc>
        <w:tc>
          <w:tcPr>
            <w:tcW w:w="533" w:type="dxa"/>
            <w:shd w:val="clear" w:color="auto" w:fill="BFBFBF"/>
            <w:vAlign w:val="center"/>
          </w:tcPr>
          <w:p w14:paraId="455B584F"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LPN</w:t>
            </w:r>
          </w:p>
        </w:tc>
        <w:tc>
          <w:tcPr>
            <w:tcW w:w="539" w:type="dxa"/>
            <w:shd w:val="clear" w:color="auto" w:fill="BFBFBF"/>
            <w:vAlign w:val="center"/>
          </w:tcPr>
          <w:p w14:paraId="5C57B50D"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LPI</w:t>
            </w:r>
          </w:p>
        </w:tc>
      </w:tr>
      <w:tr w:rsidR="0046417B" w:rsidRPr="00E14F80" w14:paraId="7261C82E" w14:textId="77777777">
        <w:trPr>
          <w:trHeight w:val="3060"/>
        </w:trPr>
        <w:tc>
          <w:tcPr>
            <w:tcW w:w="562" w:type="dxa"/>
            <w:shd w:val="clear" w:color="auto" w:fill="FFFFFF"/>
            <w:vAlign w:val="center"/>
          </w:tcPr>
          <w:p w14:paraId="6EFAD6F7" w14:textId="77777777" w:rsidR="004A61D6" w:rsidRPr="00E14F80" w:rsidRDefault="008D1060">
            <w:pPr>
              <w:ind w:left="-70" w:firstLine="160"/>
              <w:contextualSpacing w:val="0"/>
              <w:rPr>
                <w:rFonts w:ascii="Arial" w:hAnsi="Arial" w:cs="Arial"/>
                <w:color w:val="auto"/>
                <w:sz w:val="18"/>
                <w:szCs w:val="18"/>
              </w:rPr>
            </w:pPr>
            <w:r w:rsidRPr="00E14F80">
              <w:rPr>
                <w:rFonts w:ascii="Arial" w:hAnsi="Arial" w:cs="Arial"/>
                <w:color w:val="auto"/>
                <w:sz w:val="18"/>
                <w:szCs w:val="18"/>
              </w:rPr>
              <w:t>1</w:t>
            </w:r>
          </w:p>
        </w:tc>
        <w:tc>
          <w:tcPr>
            <w:tcW w:w="1279" w:type="dxa"/>
            <w:shd w:val="clear" w:color="auto" w:fill="FFFFFF"/>
          </w:tcPr>
          <w:p w14:paraId="2815A829"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Preparar TDR/ especificaciones técnicas y pliegos del proceso</w:t>
            </w:r>
          </w:p>
        </w:tc>
        <w:tc>
          <w:tcPr>
            <w:tcW w:w="1703" w:type="dxa"/>
            <w:shd w:val="clear" w:color="auto" w:fill="FFFFFF"/>
          </w:tcPr>
          <w:p w14:paraId="61E0EC0F"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(i) Preparar los TDR o especificaciones técnicas para la adquisición a realizar; (ii) Preparar desglose y justificación del presupuesto referencial; (iii) Preparar la lista corta, cuando hay; (iv) Incorporar en formato de pliegos BID los términos de la contratación y, (v) Generar memorando requiriendo el inicio del proceso de adquisición / contratación que anexa los documentos preparados</w:t>
            </w:r>
          </w:p>
        </w:tc>
        <w:tc>
          <w:tcPr>
            <w:tcW w:w="1702" w:type="dxa"/>
            <w:shd w:val="clear" w:color="auto" w:fill="FFFFFF"/>
          </w:tcPr>
          <w:p w14:paraId="0CCCDA03"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(i) TDR o especificaciones técnicas - formato BID</w:t>
            </w:r>
            <w:r w:rsidRPr="00E14F80">
              <w:rPr>
                <w:rFonts w:ascii="Arial" w:hAnsi="Arial" w:cs="Arial"/>
                <w:color w:val="auto"/>
                <w:sz w:val="18"/>
                <w:szCs w:val="18"/>
              </w:rPr>
              <w:br/>
              <w:t>(ii) Presupuesto Referencial - justificación y desglose</w:t>
            </w:r>
            <w:r w:rsidRPr="00E14F80">
              <w:rPr>
                <w:rFonts w:ascii="Arial" w:hAnsi="Arial" w:cs="Arial"/>
                <w:color w:val="auto"/>
                <w:sz w:val="18"/>
                <w:szCs w:val="18"/>
              </w:rPr>
              <w:br/>
              <w:t>(iii) Lista corta (cuando hay)</w:t>
            </w:r>
            <w:r w:rsidRPr="00E14F80">
              <w:rPr>
                <w:rFonts w:ascii="Arial" w:hAnsi="Arial" w:cs="Arial"/>
                <w:color w:val="auto"/>
                <w:sz w:val="18"/>
                <w:szCs w:val="18"/>
              </w:rPr>
              <w:br/>
              <w:t>(iv)  Pliegos</w:t>
            </w:r>
          </w:p>
          <w:p w14:paraId="29D46169"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(v) Memorando de requerimiento de inicio de adquisición o contratación</w:t>
            </w:r>
          </w:p>
        </w:tc>
        <w:tc>
          <w:tcPr>
            <w:tcW w:w="993" w:type="dxa"/>
            <w:shd w:val="clear" w:color="auto" w:fill="FFFFFF"/>
            <w:vAlign w:val="center"/>
          </w:tcPr>
          <w:p w14:paraId="53A9B516"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Director Unidad Requirente / Responsable de Componente</w:t>
            </w:r>
          </w:p>
        </w:tc>
        <w:tc>
          <w:tcPr>
            <w:tcW w:w="1133" w:type="dxa"/>
            <w:shd w:val="clear" w:color="auto" w:fill="FFFFFF"/>
            <w:vAlign w:val="center"/>
          </w:tcPr>
          <w:p w14:paraId="3094F2D2"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Coordinador General del Programa</w:t>
            </w:r>
          </w:p>
        </w:tc>
        <w:tc>
          <w:tcPr>
            <w:tcW w:w="993" w:type="dxa"/>
            <w:shd w:val="clear" w:color="auto" w:fill="FFFFFF"/>
            <w:vAlign w:val="center"/>
          </w:tcPr>
          <w:p w14:paraId="5D34365B"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Analista Unidad Requirente / responsable del componente y Especialista de adquisiciones</w:t>
            </w:r>
          </w:p>
        </w:tc>
        <w:tc>
          <w:tcPr>
            <w:tcW w:w="1275" w:type="dxa"/>
            <w:shd w:val="clear" w:color="auto" w:fill="FFFFFF"/>
            <w:vAlign w:val="center"/>
          </w:tcPr>
          <w:p w14:paraId="3716399E"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Director Unidad Requirente / Especialista de Monitoreo y Evaluación de la UEP</w:t>
            </w:r>
          </w:p>
        </w:tc>
        <w:tc>
          <w:tcPr>
            <w:tcW w:w="993" w:type="dxa"/>
            <w:shd w:val="clear" w:color="auto" w:fill="FFFFFF"/>
            <w:vAlign w:val="center"/>
          </w:tcPr>
          <w:p w14:paraId="6AAD4633"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Director Unidad Requirente / Coordinador General del Programa</w:t>
            </w:r>
          </w:p>
        </w:tc>
        <w:tc>
          <w:tcPr>
            <w:tcW w:w="566" w:type="dxa"/>
            <w:shd w:val="clear" w:color="auto" w:fill="FFFFFF"/>
            <w:vAlign w:val="center"/>
          </w:tcPr>
          <w:p w14:paraId="146B10A2"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66" w:type="dxa"/>
            <w:shd w:val="clear" w:color="auto" w:fill="FFFFFF"/>
            <w:vAlign w:val="center"/>
          </w:tcPr>
          <w:p w14:paraId="6A69E539"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 (1)</w:t>
            </w:r>
          </w:p>
        </w:tc>
        <w:tc>
          <w:tcPr>
            <w:tcW w:w="566" w:type="dxa"/>
            <w:shd w:val="clear" w:color="auto" w:fill="FFFFFF"/>
            <w:vAlign w:val="center"/>
          </w:tcPr>
          <w:p w14:paraId="7B8BBBC2"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 (1)</w:t>
            </w:r>
          </w:p>
        </w:tc>
        <w:tc>
          <w:tcPr>
            <w:tcW w:w="550" w:type="dxa"/>
            <w:shd w:val="clear" w:color="auto" w:fill="FFFFFF"/>
            <w:vAlign w:val="center"/>
          </w:tcPr>
          <w:p w14:paraId="3AAEEB93"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33" w:type="dxa"/>
            <w:shd w:val="clear" w:color="auto" w:fill="FFFFFF"/>
            <w:vAlign w:val="center"/>
          </w:tcPr>
          <w:p w14:paraId="63904808"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39" w:type="dxa"/>
            <w:shd w:val="clear" w:color="auto" w:fill="FFFFFF"/>
            <w:vAlign w:val="center"/>
          </w:tcPr>
          <w:p w14:paraId="31284EBF"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r>
      <w:tr w:rsidR="0046417B" w:rsidRPr="00E14F80" w14:paraId="045D8572" w14:textId="77777777">
        <w:trPr>
          <w:trHeight w:val="20"/>
        </w:trPr>
        <w:tc>
          <w:tcPr>
            <w:tcW w:w="562" w:type="dxa"/>
            <w:shd w:val="clear" w:color="auto" w:fill="FFFFFF"/>
            <w:vAlign w:val="center"/>
          </w:tcPr>
          <w:p w14:paraId="2C4981E6" w14:textId="77777777" w:rsidR="004A61D6" w:rsidRPr="00E14F80" w:rsidRDefault="008D1060">
            <w:pPr>
              <w:ind w:left="-70" w:firstLine="160"/>
              <w:contextualSpacing w:val="0"/>
              <w:rPr>
                <w:rFonts w:ascii="Arial" w:hAnsi="Arial" w:cs="Arial"/>
                <w:color w:val="auto"/>
                <w:sz w:val="18"/>
                <w:szCs w:val="18"/>
              </w:rPr>
            </w:pPr>
            <w:r w:rsidRPr="00E14F80">
              <w:rPr>
                <w:rFonts w:ascii="Arial" w:hAnsi="Arial" w:cs="Arial"/>
                <w:color w:val="auto"/>
                <w:sz w:val="18"/>
                <w:szCs w:val="18"/>
              </w:rPr>
              <w:t>2</w:t>
            </w:r>
          </w:p>
        </w:tc>
        <w:tc>
          <w:tcPr>
            <w:tcW w:w="1279" w:type="dxa"/>
            <w:shd w:val="clear" w:color="auto" w:fill="FFFFFF"/>
          </w:tcPr>
          <w:p w14:paraId="1B0931B1"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Verificar actividad en PA</w:t>
            </w:r>
          </w:p>
        </w:tc>
        <w:tc>
          <w:tcPr>
            <w:tcW w:w="1703" w:type="dxa"/>
            <w:shd w:val="clear" w:color="auto" w:fill="FFFFFF"/>
          </w:tcPr>
          <w:p w14:paraId="4AC424AC"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 xml:space="preserve">(i) Verificar si la actividad se encuentra en el PA aprobado por </w:t>
            </w:r>
            <w:r w:rsidRPr="00E14F80">
              <w:rPr>
                <w:rFonts w:ascii="Arial" w:hAnsi="Arial" w:cs="Arial"/>
                <w:color w:val="auto"/>
                <w:sz w:val="18"/>
                <w:szCs w:val="18"/>
              </w:rPr>
              <w:lastRenderedPageBreak/>
              <w:t>el BID;  si no está aprobada, termina el proceso 0</w:t>
            </w:r>
          </w:p>
          <w:p w14:paraId="61BFBE5D" w14:textId="77777777" w:rsidR="004A61D6" w:rsidRPr="00E14F80" w:rsidRDefault="004A61D6">
            <w:pPr>
              <w:contextualSpacing w:val="0"/>
              <w:rPr>
                <w:rFonts w:ascii="Arial" w:hAnsi="Arial" w:cs="Arial"/>
                <w:color w:val="auto"/>
                <w:sz w:val="18"/>
                <w:szCs w:val="18"/>
              </w:rPr>
            </w:pPr>
          </w:p>
        </w:tc>
        <w:tc>
          <w:tcPr>
            <w:tcW w:w="1702" w:type="dxa"/>
            <w:shd w:val="clear" w:color="auto" w:fill="FFFFFF"/>
          </w:tcPr>
          <w:p w14:paraId="13F6D47F"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lastRenderedPageBreak/>
              <w:t xml:space="preserve">(i) Sumilla indicado si termina el proceso, se </w:t>
            </w:r>
            <w:r w:rsidRPr="00E14F80">
              <w:rPr>
                <w:rFonts w:ascii="Arial" w:hAnsi="Arial" w:cs="Arial"/>
                <w:color w:val="auto"/>
                <w:sz w:val="18"/>
                <w:szCs w:val="18"/>
              </w:rPr>
              <w:lastRenderedPageBreak/>
              <w:t>requiere actualizar el PA, o actividad se encuentra satisfactoriamente en el PA</w:t>
            </w:r>
          </w:p>
        </w:tc>
        <w:tc>
          <w:tcPr>
            <w:tcW w:w="993" w:type="dxa"/>
            <w:shd w:val="clear" w:color="auto" w:fill="FFFFFF"/>
            <w:vAlign w:val="center"/>
          </w:tcPr>
          <w:p w14:paraId="7F42D663"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lastRenderedPageBreak/>
              <w:t xml:space="preserve">Coordinador General del </w:t>
            </w:r>
            <w:r w:rsidRPr="00E14F80">
              <w:rPr>
                <w:rFonts w:ascii="Arial" w:hAnsi="Arial" w:cs="Arial"/>
                <w:color w:val="auto"/>
                <w:sz w:val="18"/>
                <w:szCs w:val="18"/>
              </w:rPr>
              <w:lastRenderedPageBreak/>
              <w:t>Programa</w:t>
            </w:r>
          </w:p>
        </w:tc>
        <w:tc>
          <w:tcPr>
            <w:tcW w:w="1133" w:type="dxa"/>
            <w:shd w:val="clear" w:color="auto" w:fill="FFFFFF"/>
            <w:vAlign w:val="center"/>
          </w:tcPr>
          <w:p w14:paraId="42279464"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lastRenderedPageBreak/>
              <w:t>Coordinador General del Programa</w:t>
            </w:r>
          </w:p>
        </w:tc>
        <w:tc>
          <w:tcPr>
            <w:tcW w:w="993" w:type="dxa"/>
            <w:shd w:val="clear" w:color="auto" w:fill="FFFFFF"/>
            <w:vAlign w:val="center"/>
          </w:tcPr>
          <w:p w14:paraId="0374A70F"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 xml:space="preserve">Especialista de Adquisiciones </w:t>
            </w:r>
            <w:r w:rsidRPr="00E14F80">
              <w:rPr>
                <w:rFonts w:ascii="Arial" w:hAnsi="Arial" w:cs="Arial"/>
                <w:color w:val="auto"/>
                <w:sz w:val="18"/>
                <w:szCs w:val="18"/>
              </w:rPr>
              <w:lastRenderedPageBreak/>
              <w:t>UEP</w:t>
            </w:r>
          </w:p>
        </w:tc>
        <w:tc>
          <w:tcPr>
            <w:tcW w:w="1275" w:type="dxa"/>
            <w:shd w:val="clear" w:color="auto" w:fill="FFFFFF"/>
            <w:vAlign w:val="center"/>
          </w:tcPr>
          <w:p w14:paraId="2D399F0D"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lastRenderedPageBreak/>
              <w:t>Coordinador General del Programa</w:t>
            </w:r>
          </w:p>
        </w:tc>
        <w:tc>
          <w:tcPr>
            <w:tcW w:w="993" w:type="dxa"/>
            <w:shd w:val="clear" w:color="auto" w:fill="FFFFFF"/>
            <w:vAlign w:val="center"/>
          </w:tcPr>
          <w:p w14:paraId="16977CD5"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 xml:space="preserve">Coordinador General del </w:t>
            </w:r>
            <w:r w:rsidRPr="00E14F80">
              <w:rPr>
                <w:rFonts w:ascii="Arial" w:hAnsi="Arial" w:cs="Arial"/>
                <w:color w:val="auto"/>
                <w:sz w:val="18"/>
                <w:szCs w:val="18"/>
              </w:rPr>
              <w:lastRenderedPageBreak/>
              <w:t>Programa</w:t>
            </w:r>
          </w:p>
        </w:tc>
        <w:tc>
          <w:tcPr>
            <w:tcW w:w="566" w:type="dxa"/>
            <w:shd w:val="clear" w:color="auto" w:fill="FFFFFF"/>
            <w:vAlign w:val="center"/>
          </w:tcPr>
          <w:p w14:paraId="4C9CB951"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lastRenderedPageBreak/>
              <w:t>X</w:t>
            </w:r>
          </w:p>
        </w:tc>
        <w:tc>
          <w:tcPr>
            <w:tcW w:w="566" w:type="dxa"/>
            <w:shd w:val="clear" w:color="auto" w:fill="FFFFFF"/>
            <w:vAlign w:val="center"/>
          </w:tcPr>
          <w:p w14:paraId="337E2C46"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66" w:type="dxa"/>
            <w:shd w:val="clear" w:color="auto" w:fill="FFFFFF"/>
            <w:vAlign w:val="center"/>
          </w:tcPr>
          <w:p w14:paraId="0A7536BA"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50" w:type="dxa"/>
            <w:shd w:val="clear" w:color="auto" w:fill="FFFFFF"/>
            <w:vAlign w:val="center"/>
          </w:tcPr>
          <w:p w14:paraId="4DC12103"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33" w:type="dxa"/>
            <w:shd w:val="clear" w:color="auto" w:fill="FFFFFF"/>
            <w:vAlign w:val="center"/>
          </w:tcPr>
          <w:p w14:paraId="051C46B6"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39" w:type="dxa"/>
            <w:shd w:val="clear" w:color="auto" w:fill="FFFFFF"/>
            <w:vAlign w:val="center"/>
          </w:tcPr>
          <w:p w14:paraId="28D166B2"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r>
      <w:tr w:rsidR="0046417B" w:rsidRPr="00E14F80" w14:paraId="35D615DB" w14:textId="77777777">
        <w:trPr>
          <w:trHeight w:val="1020"/>
        </w:trPr>
        <w:tc>
          <w:tcPr>
            <w:tcW w:w="562" w:type="dxa"/>
            <w:shd w:val="clear" w:color="auto" w:fill="FFFFFF"/>
            <w:vAlign w:val="center"/>
          </w:tcPr>
          <w:p w14:paraId="12D52488" w14:textId="77777777" w:rsidR="004A61D6" w:rsidRPr="00E14F80" w:rsidRDefault="008D1060">
            <w:pPr>
              <w:ind w:left="-70" w:firstLine="160"/>
              <w:contextualSpacing w:val="0"/>
              <w:rPr>
                <w:rFonts w:ascii="Arial" w:hAnsi="Arial" w:cs="Arial"/>
                <w:color w:val="auto"/>
                <w:sz w:val="18"/>
                <w:szCs w:val="18"/>
              </w:rPr>
            </w:pPr>
            <w:r w:rsidRPr="00E14F80">
              <w:rPr>
                <w:rFonts w:ascii="Arial" w:hAnsi="Arial" w:cs="Arial"/>
                <w:color w:val="auto"/>
                <w:sz w:val="18"/>
                <w:szCs w:val="18"/>
              </w:rPr>
              <w:t>3</w:t>
            </w:r>
          </w:p>
        </w:tc>
        <w:tc>
          <w:tcPr>
            <w:tcW w:w="1279" w:type="dxa"/>
            <w:shd w:val="clear" w:color="auto" w:fill="FFFFFF"/>
          </w:tcPr>
          <w:p w14:paraId="15E73F23"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Actualizar PA</w:t>
            </w:r>
          </w:p>
        </w:tc>
        <w:tc>
          <w:tcPr>
            <w:tcW w:w="1703" w:type="dxa"/>
            <w:shd w:val="clear" w:color="auto" w:fill="FFFFFF"/>
          </w:tcPr>
          <w:p w14:paraId="636DF15D"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(i) Si requiere actualizar, se actualiza el PA con las modificaciones; (ii) se solicita aprobación del BID</w:t>
            </w:r>
          </w:p>
        </w:tc>
        <w:tc>
          <w:tcPr>
            <w:tcW w:w="1702" w:type="dxa"/>
            <w:shd w:val="clear" w:color="auto" w:fill="FFFFFF"/>
          </w:tcPr>
          <w:p w14:paraId="0BD159D9"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(i) PA aprobado por el BID</w:t>
            </w:r>
          </w:p>
        </w:tc>
        <w:tc>
          <w:tcPr>
            <w:tcW w:w="993" w:type="dxa"/>
            <w:shd w:val="clear" w:color="auto" w:fill="FFFFFF"/>
            <w:vAlign w:val="center"/>
          </w:tcPr>
          <w:p w14:paraId="7970A43C"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Especialista de Adquisiciones UEP</w:t>
            </w:r>
          </w:p>
        </w:tc>
        <w:tc>
          <w:tcPr>
            <w:tcW w:w="1133" w:type="dxa"/>
            <w:shd w:val="clear" w:color="auto" w:fill="FFFFFF"/>
            <w:vAlign w:val="center"/>
          </w:tcPr>
          <w:p w14:paraId="715979CB"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Coordinador General del Programa</w:t>
            </w:r>
          </w:p>
        </w:tc>
        <w:tc>
          <w:tcPr>
            <w:tcW w:w="993" w:type="dxa"/>
            <w:shd w:val="clear" w:color="auto" w:fill="FFFFFF"/>
            <w:vAlign w:val="center"/>
          </w:tcPr>
          <w:p w14:paraId="10A26573"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Especialista de Adquisiciones UEP</w:t>
            </w:r>
          </w:p>
        </w:tc>
        <w:tc>
          <w:tcPr>
            <w:tcW w:w="1275" w:type="dxa"/>
            <w:shd w:val="clear" w:color="auto" w:fill="FFFFFF"/>
            <w:vAlign w:val="center"/>
          </w:tcPr>
          <w:p w14:paraId="411A9444"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Especialista de Adquisiciones UEP</w:t>
            </w:r>
          </w:p>
        </w:tc>
        <w:tc>
          <w:tcPr>
            <w:tcW w:w="993" w:type="dxa"/>
            <w:shd w:val="clear" w:color="auto" w:fill="FFFFFF"/>
            <w:vAlign w:val="center"/>
          </w:tcPr>
          <w:p w14:paraId="33B6C3FA"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BID</w:t>
            </w:r>
          </w:p>
        </w:tc>
        <w:tc>
          <w:tcPr>
            <w:tcW w:w="566" w:type="dxa"/>
            <w:shd w:val="clear" w:color="auto" w:fill="FFFFFF"/>
            <w:vAlign w:val="center"/>
          </w:tcPr>
          <w:p w14:paraId="05892E68"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66" w:type="dxa"/>
            <w:shd w:val="clear" w:color="auto" w:fill="FFFFFF"/>
            <w:vAlign w:val="center"/>
          </w:tcPr>
          <w:p w14:paraId="7AC6046C"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66" w:type="dxa"/>
            <w:shd w:val="clear" w:color="auto" w:fill="FFFFFF"/>
            <w:vAlign w:val="center"/>
          </w:tcPr>
          <w:p w14:paraId="19A4AFBA"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50" w:type="dxa"/>
            <w:shd w:val="clear" w:color="auto" w:fill="FFFFFF"/>
            <w:vAlign w:val="center"/>
          </w:tcPr>
          <w:p w14:paraId="5DF63C39"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33" w:type="dxa"/>
            <w:shd w:val="clear" w:color="auto" w:fill="FFFFFF"/>
            <w:vAlign w:val="center"/>
          </w:tcPr>
          <w:p w14:paraId="4A7145C0"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39" w:type="dxa"/>
            <w:shd w:val="clear" w:color="auto" w:fill="FFFFFF"/>
            <w:vAlign w:val="center"/>
          </w:tcPr>
          <w:p w14:paraId="768DB7EE"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r>
      <w:tr w:rsidR="0046417B" w:rsidRPr="00E14F80" w14:paraId="02CF37A2" w14:textId="77777777">
        <w:trPr>
          <w:trHeight w:val="1520"/>
        </w:trPr>
        <w:tc>
          <w:tcPr>
            <w:tcW w:w="562" w:type="dxa"/>
            <w:shd w:val="clear" w:color="auto" w:fill="FFFFFF"/>
            <w:vAlign w:val="center"/>
          </w:tcPr>
          <w:p w14:paraId="711137B7" w14:textId="77777777" w:rsidR="004A61D6" w:rsidRPr="00E14F80" w:rsidRDefault="008D1060">
            <w:pPr>
              <w:ind w:left="-70" w:firstLine="160"/>
              <w:contextualSpacing w:val="0"/>
              <w:rPr>
                <w:rFonts w:ascii="Arial" w:hAnsi="Arial" w:cs="Arial"/>
                <w:color w:val="auto"/>
                <w:sz w:val="18"/>
                <w:szCs w:val="18"/>
              </w:rPr>
            </w:pPr>
            <w:r w:rsidRPr="00E14F80">
              <w:rPr>
                <w:rFonts w:ascii="Arial" w:hAnsi="Arial" w:cs="Arial"/>
                <w:color w:val="auto"/>
                <w:sz w:val="18"/>
                <w:szCs w:val="18"/>
              </w:rPr>
              <w:t>4</w:t>
            </w:r>
          </w:p>
        </w:tc>
        <w:tc>
          <w:tcPr>
            <w:tcW w:w="1279" w:type="dxa"/>
            <w:shd w:val="clear" w:color="auto" w:fill="FFFFFF"/>
          </w:tcPr>
          <w:p w14:paraId="3C935A6C"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Aprobación de pliegos</w:t>
            </w:r>
          </w:p>
        </w:tc>
        <w:tc>
          <w:tcPr>
            <w:tcW w:w="1703" w:type="dxa"/>
            <w:shd w:val="clear" w:color="auto" w:fill="FFFFFF"/>
          </w:tcPr>
          <w:p w14:paraId="7C00AD49"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(i) Revisión de pliegos y condiciones.</w:t>
            </w:r>
          </w:p>
          <w:p w14:paraId="4104B15F"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(ii) Aprobación de pliegos.</w:t>
            </w:r>
          </w:p>
          <w:p w14:paraId="6C155A0F"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(iii) Elaboración de memorando de memorando de aprobación</w:t>
            </w:r>
          </w:p>
        </w:tc>
        <w:tc>
          <w:tcPr>
            <w:tcW w:w="1702" w:type="dxa"/>
            <w:shd w:val="clear" w:color="auto" w:fill="FFFFFF"/>
          </w:tcPr>
          <w:p w14:paraId="0A2CD568"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(i) Pliegos aprobados</w:t>
            </w:r>
          </w:p>
          <w:p w14:paraId="7503B63E"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 xml:space="preserve">(ii) Memorando de aprobación de pliegos </w:t>
            </w:r>
          </w:p>
        </w:tc>
        <w:tc>
          <w:tcPr>
            <w:tcW w:w="993" w:type="dxa"/>
            <w:shd w:val="clear" w:color="auto" w:fill="FFFFFF"/>
            <w:vAlign w:val="center"/>
          </w:tcPr>
          <w:p w14:paraId="2A7362F5"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Dirección Jurídica</w:t>
            </w:r>
          </w:p>
        </w:tc>
        <w:tc>
          <w:tcPr>
            <w:tcW w:w="1133" w:type="dxa"/>
            <w:shd w:val="clear" w:color="auto" w:fill="FFFFFF"/>
            <w:vAlign w:val="center"/>
          </w:tcPr>
          <w:p w14:paraId="27A8235A"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Coordinador General del Programa</w:t>
            </w:r>
          </w:p>
        </w:tc>
        <w:tc>
          <w:tcPr>
            <w:tcW w:w="993" w:type="dxa"/>
            <w:shd w:val="clear" w:color="auto" w:fill="FFFFFF"/>
            <w:vAlign w:val="center"/>
          </w:tcPr>
          <w:p w14:paraId="7860FF12"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Especialista de Adquisiciones UEP</w:t>
            </w:r>
          </w:p>
        </w:tc>
        <w:tc>
          <w:tcPr>
            <w:tcW w:w="1275" w:type="dxa"/>
            <w:shd w:val="clear" w:color="auto" w:fill="FFFFFF"/>
            <w:vAlign w:val="center"/>
          </w:tcPr>
          <w:p w14:paraId="3C264B67"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Dirección Jurídica</w:t>
            </w:r>
          </w:p>
        </w:tc>
        <w:tc>
          <w:tcPr>
            <w:tcW w:w="993" w:type="dxa"/>
            <w:shd w:val="clear" w:color="auto" w:fill="FFFFFF"/>
            <w:vAlign w:val="center"/>
          </w:tcPr>
          <w:p w14:paraId="24277D9F"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Dirección Jurídica</w:t>
            </w:r>
          </w:p>
        </w:tc>
        <w:tc>
          <w:tcPr>
            <w:tcW w:w="566" w:type="dxa"/>
            <w:shd w:val="clear" w:color="auto" w:fill="FFFFFF"/>
            <w:vAlign w:val="center"/>
          </w:tcPr>
          <w:p w14:paraId="1A0AF004"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66" w:type="dxa"/>
            <w:shd w:val="clear" w:color="auto" w:fill="FFFFFF"/>
            <w:vAlign w:val="center"/>
          </w:tcPr>
          <w:p w14:paraId="30A68639"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66" w:type="dxa"/>
            <w:shd w:val="clear" w:color="auto" w:fill="FFFFFF"/>
            <w:vAlign w:val="center"/>
          </w:tcPr>
          <w:p w14:paraId="7F77F818"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50" w:type="dxa"/>
            <w:shd w:val="clear" w:color="auto" w:fill="FFFFFF"/>
            <w:vAlign w:val="center"/>
          </w:tcPr>
          <w:p w14:paraId="3875A42F"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33" w:type="dxa"/>
            <w:shd w:val="clear" w:color="auto" w:fill="FFFFFF"/>
            <w:vAlign w:val="center"/>
          </w:tcPr>
          <w:p w14:paraId="14287578"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39" w:type="dxa"/>
            <w:shd w:val="clear" w:color="auto" w:fill="FFFFFF"/>
            <w:vAlign w:val="center"/>
          </w:tcPr>
          <w:p w14:paraId="6F2F40A0"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r>
      <w:tr w:rsidR="0046417B" w:rsidRPr="00E14F80" w14:paraId="0785836E" w14:textId="77777777">
        <w:trPr>
          <w:trHeight w:val="20"/>
        </w:trPr>
        <w:tc>
          <w:tcPr>
            <w:tcW w:w="562" w:type="dxa"/>
            <w:shd w:val="clear" w:color="auto" w:fill="FFFFFF"/>
            <w:vAlign w:val="center"/>
          </w:tcPr>
          <w:p w14:paraId="6295FEEB" w14:textId="77777777" w:rsidR="004A61D6" w:rsidRPr="00E14F80" w:rsidRDefault="008D1060">
            <w:pPr>
              <w:ind w:left="-70" w:firstLine="160"/>
              <w:contextualSpacing w:val="0"/>
              <w:rPr>
                <w:rFonts w:ascii="Arial" w:hAnsi="Arial" w:cs="Arial"/>
                <w:color w:val="auto"/>
                <w:sz w:val="18"/>
                <w:szCs w:val="18"/>
              </w:rPr>
            </w:pPr>
            <w:r w:rsidRPr="00E14F80">
              <w:rPr>
                <w:rFonts w:ascii="Arial" w:hAnsi="Arial" w:cs="Arial"/>
                <w:color w:val="auto"/>
                <w:sz w:val="18"/>
                <w:szCs w:val="18"/>
              </w:rPr>
              <w:t>5</w:t>
            </w:r>
          </w:p>
        </w:tc>
        <w:tc>
          <w:tcPr>
            <w:tcW w:w="1279" w:type="dxa"/>
            <w:shd w:val="clear" w:color="auto" w:fill="FFFFFF"/>
          </w:tcPr>
          <w:p w14:paraId="2F6158A3"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Verificar disponibilidad Presupuestaria</w:t>
            </w:r>
          </w:p>
        </w:tc>
        <w:tc>
          <w:tcPr>
            <w:tcW w:w="1703" w:type="dxa"/>
            <w:shd w:val="clear" w:color="auto" w:fill="FFFFFF"/>
          </w:tcPr>
          <w:p w14:paraId="449238D6"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 xml:space="preserve">(i) Solicitar disponibilidad Presupuestaria de la actividad </w:t>
            </w:r>
          </w:p>
        </w:tc>
        <w:tc>
          <w:tcPr>
            <w:tcW w:w="1702" w:type="dxa"/>
            <w:shd w:val="clear" w:color="auto" w:fill="FFFFFF"/>
          </w:tcPr>
          <w:p w14:paraId="389B387E"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(i) Documento con disponibilidad Presupuestaria</w:t>
            </w:r>
          </w:p>
        </w:tc>
        <w:tc>
          <w:tcPr>
            <w:tcW w:w="993" w:type="dxa"/>
            <w:shd w:val="clear" w:color="auto" w:fill="FFFFFF"/>
            <w:vAlign w:val="center"/>
          </w:tcPr>
          <w:p w14:paraId="35D30FF1"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Especialista Financiero UEP</w:t>
            </w:r>
          </w:p>
        </w:tc>
        <w:tc>
          <w:tcPr>
            <w:tcW w:w="1133" w:type="dxa"/>
            <w:shd w:val="clear" w:color="auto" w:fill="FFFFFF"/>
            <w:vAlign w:val="center"/>
          </w:tcPr>
          <w:p w14:paraId="7D17660A"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Coordinador General del Programa</w:t>
            </w:r>
          </w:p>
        </w:tc>
        <w:tc>
          <w:tcPr>
            <w:tcW w:w="993" w:type="dxa"/>
            <w:shd w:val="clear" w:color="auto" w:fill="FFFFFF"/>
            <w:vAlign w:val="center"/>
          </w:tcPr>
          <w:p w14:paraId="05B29781"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Especialista Financiero UEP / Dirección de Programación y Control Presupuestario INDEC</w:t>
            </w:r>
          </w:p>
        </w:tc>
        <w:tc>
          <w:tcPr>
            <w:tcW w:w="1275" w:type="dxa"/>
            <w:shd w:val="clear" w:color="auto" w:fill="FFFFFF"/>
            <w:vAlign w:val="center"/>
          </w:tcPr>
          <w:p w14:paraId="2F6AEBBB"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Dirección de Programación y Control Presupuestario INDEC</w:t>
            </w:r>
          </w:p>
        </w:tc>
        <w:tc>
          <w:tcPr>
            <w:tcW w:w="993" w:type="dxa"/>
            <w:shd w:val="clear" w:color="auto" w:fill="FFFFFF"/>
            <w:vAlign w:val="center"/>
          </w:tcPr>
          <w:p w14:paraId="33E243CB"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Dirección de Programación y Control Presupuestario INDEC</w:t>
            </w:r>
          </w:p>
        </w:tc>
        <w:tc>
          <w:tcPr>
            <w:tcW w:w="566" w:type="dxa"/>
            <w:shd w:val="clear" w:color="auto" w:fill="FFFFFF"/>
            <w:vAlign w:val="center"/>
          </w:tcPr>
          <w:p w14:paraId="0A4F9AF1"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66" w:type="dxa"/>
            <w:shd w:val="clear" w:color="auto" w:fill="FFFFFF"/>
            <w:vAlign w:val="center"/>
          </w:tcPr>
          <w:p w14:paraId="2AF7BB03"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66" w:type="dxa"/>
            <w:shd w:val="clear" w:color="auto" w:fill="FFFFFF"/>
            <w:vAlign w:val="center"/>
          </w:tcPr>
          <w:p w14:paraId="7CCE230D"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50" w:type="dxa"/>
            <w:shd w:val="clear" w:color="auto" w:fill="FFFFFF"/>
            <w:vAlign w:val="center"/>
          </w:tcPr>
          <w:p w14:paraId="0B239613"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33" w:type="dxa"/>
            <w:shd w:val="clear" w:color="auto" w:fill="FFFFFF"/>
            <w:vAlign w:val="center"/>
          </w:tcPr>
          <w:p w14:paraId="6F40FD30"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39" w:type="dxa"/>
            <w:shd w:val="clear" w:color="auto" w:fill="FFFFFF"/>
            <w:vAlign w:val="center"/>
          </w:tcPr>
          <w:p w14:paraId="2B3E13AC"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r>
      <w:tr w:rsidR="0046417B" w:rsidRPr="00E14F80" w14:paraId="2A3403FF" w14:textId="77777777">
        <w:trPr>
          <w:trHeight w:val="20"/>
        </w:trPr>
        <w:tc>
          <w:tcPr>
            <w:tcW w:w="562" w:type="dxa"/>
            <w:shd w:val="clear" w:color="auto" w:fill="FFFFFF"/>
            <w:vAlign w:val="center"/>
          </w:tcPr>
          <w:p w14:paraId="280FD38D" w14:textId="77777777" w:rsidR="004A61D6" w:rsidRPr="00E14F80" w:rsidRDefault="004A61D6">
            <w:pPr>
              <w:ind w:left="-70" w:firstLine="160"/>
              <w:contextualSpacing w:val="0"/>
              <w:rPr>
                <w:rFonts w:ascii="Arial" w:hAnsi="Arial" w:cs="Arial"/>
                <w:color w:val="auto"/>
                <w:sz w:val="18"/>
                <w:szCs w:val="18"/>
              </w:rPr>
            </w:pPr>
          </w:p>
        </w:tc>
        <w:tc>
          <w:tcPr>
            <w:tcW w:w="1279" w:type="dxa"/>
            <w:shd w:val="clear" w:color="auto" w:fill="FFFFFF"/>
          </w:tcPr>
          <w:p w14:paraId="023391BB"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 xml:space="preserve">Solicitar NO Objeción Pliegos  que no involucren lista corta </w:t>
            </w:r>
          </w:p>
        </w:tc>
        <w:tc>
          <w:tcPr>
            <w:tcW w:w="1703" w:type="dxa"/>
            <w:shd w:val="clear" w:color="auto" w:fill="FFFFFF"/>
          </w:tcPr>
          <w:p w14:paraId="0F6A6DAE"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 xml:space="preserve">(i) solicitar NO objeción de los; (ii) emitir NO objeción </w:t>
            </w:r>
          </w:p>
        </w:tc>
        <w:tc>
          <w:tcPr>
            <w:tcW w:w="1702" w:type="dxa"/>
            <w:shd w:val="clear" w:color="auto" w:fill="FFFFFF"/>
          </w:tcPr>
          <w:p w14:paraId="00FE6F47"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(i) No Objeción a Pliegos de adquisiciones</w:t>
            </w:r>
          </w:p>
        </w:tc>
        <w:tc>
          <w:tcPr>
            <w:tcW w:w="993" w:type="dxa"/>
            <w:shd w:val="clear" w:color="auto" w:fill="FFFFFF"/>
            <w:vAlign w:val="center"/>
          </w:tcPr>
          <w:p w14:paraId="3BFFB0B7"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Coordinador General del Programa</w:t>
            </w:r>
          </w:p>
        </w:tc>
        <w:tc>
          <w:tcPr>
            <w:tcW w:w="1133" w:type="dxa"/>
            <w:shd w:val="clear" w:color="auto" w:fill="FFFFFF"/>
            <w:vAlign w:val="center"/>
          </w:tcPr>
          <w:p w14:paraId="5B2B1F9E"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Coordinador General del Programa</w:t>
            </w:r>
          </w:p>
        </w:tc>
        <w:tc>
          <w:tcPr>
            <w:tcW w:w="993" w:type="dxa"/>
            <w:shd w:val="clear" w:color="auto" w:fill="FFFFFF"/>
            <w:vAlign w:val="center"/>
          </w:tcPr>
          <w:p w14:paraId="2068CC1D"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Especialista de Adquisiciones UEP/BID</w:t>
            </w:r>
          </w:p>
        </w:tc>
        <w:tc>
          <w:tcPr>
            <w:tcW w:w="1275" w:type="dxa"/>
            <w:shd w:val="clear" w:color="auto" w:fill="FFFFFF"/>
            <w:vAlign w:val="center"/>
          </w:tcPr>
          <w:p w14:paraId="6F6B3499"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BID</w:t>
            </w:r>
          </w:p>
        </w:tc>
        <w:tc>
          <w:tcPr>
            <w:tcW w:w="993" w:type="dxa"/>
            <w:shd w:val="clear" w:color="auto" w:fill="FFFFFF"/>
            <w:vAlign w:val="center"/>
          </w:tcPr>
          <w:p w14:paraId="7ECDB708"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BID</w:t>
            </w:r>
          </w:p>
        </w:tc>
        <w:tc>
          <w:tcPr>
            <w:tcW w:w="566" w:type="dxa"/>
            <w:shd w:val="clear" w:color="auto" w:fill="FFFFFF"/>
            <w:vAlign w:val="center"/>
          </w:tcPr>
          <w:p w14:paraId="34F3AC03"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66" w:type="dxa"/>
            <w:shd w:val="clear" w:color="auto" w:fill="FFFFFF"/>
            <w:vAlign w:val="center"/>
          </w:tcPr>
          <w:p w14:paraId="031ABD8B" w14:textId="77777777" w:rsidR="004A61D6" w:rsidRPr="00E14F80" w:rsidRDefault="008D1060">
            <w:pPr>
              <w:contextualSpacing w:val="0"/>
              <w:jc w:val="center"/>
              <w:rPr>
                <w:rFonts w:ascii="Arial" w:hAnsi="Arial" w:cs="Arial"/>
                <w:color w:val="auto"/>
                <w:sz w:val="18"/>
                <w:szCs w:val="18"/>
              </w:rPr>
            </w:pPr>
            <w:proofErr w:type="spellStart"/>
            <w:r w:rsidRPr="00E14F80">
              <w:rPr>
                <w:rFonts w:ascii="Arial" w:hAnsi="Arial" w:cs="Arial"/>
                <w:color w:val="auto"/>
                <w:sz w:val="18"/>
                <w:szCs w:val="18"/>
              </w:rPr>
              <w:t>Expost</w:t>
            </w:r>
            <w:proofErr w:type="spellEnd"/>
          </w:p>
        </w:tc>
        <w:tc>
          <w:tcPr>
            <w:tcW w:w="566" w:type="dxa"/>
            <w:shd w:val="clear" w:color="auto" w:fill="FFFFFF"/>
            <w:vAlign w:val="center"/>
          </w:tcPr>
          <w:p w14:paraId="33E637CB"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no aplica</w:t>
            </w:r>
          </w:p>
        </w:tc>
        <w:tc>
          <w:tcPr>
            <w:tcW w:w="550" w:type="dxa"/>
            <w:shd w:val="clear" w:color="auto" w:fill="FFFFFF"/>
            <w:vAlign w:val="center"/>
          </w:tcPr>
          <w:p w14:paraId="21F7265D"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EX post</w:t>
            </w:r>
          </w:p>
        </w:tc>
        <w:tc>
          <w:tcPr>
            <w:tcW w:w="533" w:type="dxa"/>
            <w:shd w:val="clear" w:color="auto" w:fill="FFFFFF"/>
            <w:vAlign w:val="center"/>
          </w:tcPr>
          <w:p w14:paraId="2187906F"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 (6)</w:t>
            </w:r>
          </w:p>
        </w:tc>
        <w:tc>
          <w:tcPr>
            <w:tcW w:w="539" w:type="dxa"/>
            <w:shd w:val="clear" w:color="auto" w:fill="FFFFFF"/>
            <w:vAlign w:val="center"/>
          </w:tcPr>
          <w:p w14:paraId="68BCB336"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 (6)</w:t>
            </w:r>
          </w:p>
        </w:tc>
      </w:tr>
      <w:tr w:rsidR="0046417B" w:rsidRPr="00E14F80" w14:paraId="03A3BD1E" w14:textId="77777777">
        <w:trPr>
          <w:trHeight w:val="20"/>
        </w:trPr>
        <w:tc>
          <w:tcPr>
            <w:tcW w:w="562" w:type="dxa"/>
            <w:shd w:val="clear" w:color="auto" w:fill="FFFFFF"/>
            <w:vAlign w:val="center"/>
          </w:tcPr>
          <w:p w14:paraId="288A1E43" w14:textId="77777777" w:rsidR="004A61D6" w:rsidRPr="00E14F80" w:rsidRDefault="004A61D6">
            <w:pPr>
              <w:ind w:left="-70" w:firstLine="160"/>
              <w:contextualSpacing w:val="0"/>
              <w:rPr>
                <w:rFonts w:ascii="Arial" w:hAnsi="Arial" w:cs="Arial"/>
                <w:color w:val="auto"/>
                <w:sz w:val="18"/>
                <w:szCs w:val="18"/>
              </w:rPr>
            </w:pPr>
          </w:p>
        </w:tc>
        <w:tc>
          <w:tcPr>
            <w:tcW w:w="13391" w:type="dxa"/>
            <w:gridSpan w:val="14"/>
            <w:shd w:val="clear" w:color="auto" w:fill="FFFFFF"/>
          </w:tcPr>
          <w:p w14:paraId="55B7B4E6" w14:textId="77777777" w:rsidR="004A61D6" w:rsidRPr="00E14F80" w:rsidRDefault="008D1060">
            <w:pPr>
              <w:contextualSpacing w:val="0"/>
              <w:jc w:val="center"/>
              <w:rPr>
                <w:rFonts w:ascii="Arial" w:hAnsi="Arial" w:cs="Arial"/>
                <w:b/>
                <w:color w:val="auto"/>
                <w:sz w:val="18"/>
                <w:szCs w:val="18"/>
              </w:rPr>
            </w:pPr>
            <w:r w:rsidRPr="00E14F80">
              <w:rPr>
                <w:rFonts w:ascii="Arial" w:hAnsi="Arial" w:cs="Arial"/>
                <w:b/>
                <w:color w:val="auto"/>
                <w:sz w:val="18"/>
                <w:szCs w:val="18"/>
              </w:rPr>
              <w:t xml:space="preserve">Cuando es necesario formar lista corta </w:t>
            </w:r>
          </w:p>
        </w:tc>
      </w:tr>
      <w:tr w:rsidR="0046417B" w:rsidRPr="00E14F80" w14:paraId="42D54168" w14:textId="77777777">
        <w:trPr>
          <w:trHeight w:val="260"/>
        </w:trPr>
        <w:tc>
          <w:tcPr>
            <w:tcW w:w="562" w:type="dxa"/>
            <w:shd w:val="clear" w:color="auto" w:fill="FFFFFF"/>
            <w:vAlign w:val="center"/>
          </w:tcPr>
          <w:p w14:paraId="3B9AC80B" w14:textId="77777777" w:rsidR="004A61D6" w:rsidRPr="00E14F80" w:rsidRDefault="008D1060">
            <w:pPr>
              <w:ind w:left="-70" w:firstLine="160"/>
              <w:contextualSpacing w:val="0"/>
              <w:rPr>
                <w:rFonts w:ascii="Arial" w:hAnsi="Arial" w:cs="Arial"/>
                <w:color w:val="auto"/>
                <w:sz w:val="18"/>
                <w:szCs w:val="18"/>
              </w:rPr>
            </w:pPr>
            <w:r w:rsidRPr="00E14F80">
              <w:rPr>
                <w:rFonts w:ascii="Arial" w:hAnsi="Arial" w:cs="Arial"/>
                <w:color w:val="auto"/>
                <w:sz w:val="18"/>
                <w:szCs w:val="18"/>
              </w:rPr>
              <w:lastRenderedPageBreak/>
              <w:t>6</w:t>
            </w:r>
          </w:p>
        </w:tc>
        <w:tc>
          <w:tcPr>
            <w:tcW w:w="1279" w:type="dxa"/>
            <w:shd w:val="clear" w:color="auto" w:fill="FFFFFF"/>
          </w:tcPr>
          <w:p w14:paraId="3BF924EA"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Conformar CTE para evaluar expresiones de interés para lista corta</w:t>
            </w:r>
          </w:p>
        </w:tc>
        <w:tc>
          <w:tcPr>
            <w:tcW w:w="1703" w:type="dxa"/>
            <w:shd w:val="clear" w:color="auto" w:fill="FFFFFF"/>
          </w:tcPr>
          <w:p w14:paraId="6009F375"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(i) Cuando no existe lista corta, se procede a conformar el Comité Técnico de Evaluación, para evaluar y conformar la lista corta</w:t>
            </w:r>
          </w:p>
        </w:tc>
        <w:tc>
          <w:tcPr>
            <w:tcW w:w="1702" w:type="dxa"/>
            <w:shd w:val="clear" w:color="auto" w:fill="FFFFFF"/>
          </w:tcPr>
          <w:p w14:paraId="78CDB029"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(i) Memorando de conformación de CTE para evaluar expresiones de interés y conformar lista corta</w:t>
            </w:r>
          </w:p>
        </w:tc>
        <w:tc>
          <w:tcPr>
            <w:tcW w:w="993" w:type="dxa"/>
            <w:shd w:val="clear" w:color="auto" w:fill="FFFFFF"/>
          </w:tcPr>
          <w:p w14:paraId="05EBFAE0"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Coordinador General del Programa</w:t>
            </w:r>
          </w:p>
        </w:tc>
        <w:tc>
          <w:tcPr>
            <w:tcW w:w="1133" w:type="dxa"/>
            <w:shd w:val="clear" w:color="auto" w:fill="FFFFFF"/>
          </w:tcPr>
          <w:p w14:paraId="49041F18"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Coordinador General del Programa</w:t>
            </w:r>
          </w:p>
        </w:tc>
        <w:tc>
          <w:tcPr>
            <w:tcW w:w="993" w:type="dxa"/>
            <w:shd w:val="clear" w:color="auto" w:fill="FFFFFF"/>
          </w:tcPr>
          <w:p w14:paraId="3E29ACA4"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Especialista de Adquisiciones UEP</w:t>
            </w:r>
          </w:p>
        </w:tc>
        <w:tc>
          <w:tcPr>
            <w:tcW w:w="1275" w:type="dxa"/>
            <w:shd w:val="clear" w:color="auto" w:fill="FFFFFF"/>
          </w:tcPr>
          <w:p w14:paraId="5FD0F002"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Dirección de Patrimonio y Suministros</w:t>
            </w:r>
          </w:p>
        </w:tc>
        <w:tc>
          <w:tcPr>
            <w:tcW w:w="993" w:type="dxa"/>
            <w:shd w:val="clear" w:color="auto" w:fill="FFFFFF"/>
          </w:tcPr>
          <w:p w14:paraId="6D947429"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Dirección de Administración y Operaciones</w:t>
            </w:r>
          </w:p>
        </w:tc>
        <w:tc>
          <w:tcPr>
            <w:tcW w:w="566" w:type="dxa"/>
            <w:shd w:val="clear" w:color="auto" w:fill="FFFFFF"/>
            <w:vAlign w:val="center"/>
          </w:tcPr>
          <w:p w14:paraId="73393743"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66" w:type="dxa"/>
            <w:shd w:val="clear" w:color="auto" w:fill="FFFFFF"/>
            <w:vAlign w:val="center"/>
          </w:tcPr>
          <w:p w14:paraId="7509F49B"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66" w:type="dxa"/>
            <w:shd w:val="clear" w:color="auto" w:fill="FFFFFF"/>
            <w:vAlign w:val="center"/>
          </w:tcPr>
          <w:p w14:paraId="19F9D479"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no aplica</w:t>
            </w:r>
          </w:p>
        </w:tc>
        <w:tc>
          <w:tcPr>
            <w:tcW w:w="550" w:type="dxa"/>
            <w:shd w:val="clear" w:color="auto" w:fill="FFFFFF"/>
            <w:vAlign w:val="center"/>
          </w:tcPr>
          <w:p w14:paraId="2058EAAB"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no aplica</w:t>
            </w:r>
          </w:p>
        </w:tc>
        <w:tc>
          <w:tcPr>
            <w:tcW w:w="533" w:type="dxa"/>
            <w:shd w:val="clear" w:color="auto" w:fill="FFFFFF"/>
            <w:vAlign w:val="center"/>
          </w:tcPr>
          <w:p w14:paraId="0E2F6B41"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no aplica</w:t>
            </w:r>
          </w:p>
        </w:tc>
        <w:tc>
          <w:tcPr>
            <w:tcW w:w="539" w:type="dxa"/>
            <w:shd w:val="clear" w:color="auto" w:fill="FFFFFF"/>
            <w:vAlign w:val="center"/>
          </w:tcPr>
          <w:p w14:paraId="4C325AE1"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no aplica</w:t>
            </w:r>
          </w:p>
        </w:tc>
      </w:tr>
      <w:tr w:rsidR="0046417B" w:rsidRPr="00E14F80" w14:paraId="6B10C889" w14:textId="77777777">
        <w:trPr>
          <w:trHeight w:val="2580"/>
        </w:trPr>
        <w:tc>
          <w:tcPr>
            <w:tcW w:w="562" w:type="dxa"/>
            <w:shd w:val="clear" w:color="auto" w:fill="FFFFFF"/>
            <w:vAlign w:val="center"/>
          </w:tcPr>
          <w:p w14:paraId="0A3AFA31" w14:textId="77777777" w:rsidR="004A61D6" w:rsidRPr="00E14F80" w:rsidRDefault="008D1060">
            <w:pPr>
              <w:ind w:left="-70" w:firstLine="160"/>
              <w:contextualSpacing w:val="0"/>
              <w:rPr>
                <w:rFonts w:ascii="Arial" w:hAnsi="Arial" w:cs="Arial"/>
                <w:color w:val="auto"/>
                <w:sz w:val="18"/>
                <w:szCs w:val="18"/>
              </w:rPr>
            </w:pPr>
            <w:r w:rsidRPr="00E14F80">
              <w:rPr>
                <w:rFonts w:ascii="Arial" w:hAnsi="Arial" w:cs="Arial"/>
                <w:color w:val="auto"/>
                <w:sz w:val="18"/>
                <w:szCs w:val="18"/>
              </w:rPr>
              <w:t>7</w:t>
            </w:r>
          </w:p>
        </w:tc>
        <w:tc>
          <w:tcPr>
            <w:tcW w:w="1279" w:type="dxa"/>
            <w:shd w:val="clear" w:color="auto" w:fill="FFFFFF"/>
          </w:tcPr>
          <w:p w14:paraId="139CE140"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Publicar convocatoria a expresiones de interés</w:t>
            </w:r>
          </w:p>
        </w:tc>
        <w:tc>
          <w:tcPr>
            <w:tcW w:w="1703" w:type="dxa"/>
            <w:shd w:val="clear" w:color="auto" w:fill="FFFFFF"/>
          </w:tcPr>
          <w:p w14:paraId="047A179D"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Cuando no existe lista corta: (i) elaborar la publicación para solicitar la  presentación de expresiones de interés; (ii) aprobar artes (Dirección de Difusión INDEC); (iii) solicitar publicación a la Dirección de difusión / Dirección de Patrimonio y Suministros del INDEC; (iv) publicar</w:t>
            </w:r>
          </w:p>
        </w:tc>
        <w:tc>
          <w:tcPr>
            <w:tcW w:w="1702" w:type="dxa"/>
            <w:shd w:val="clear" w:color="auto" w:fill="FFFFFF"/>
          </w:tcPr>
          <w:p w14:paraId="5AE8A0D3"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 xml:space="preserve">(i) Publicación convocatoria a expresiones de interés </w:t>
            </w:r>
          </w:p>
        </w:tc>
        <w:tc>
          <w:tcPr>
            <w:tcW w:w="993" w:type="dxa"/>
            <w:shd w:val="clear" w:color="auto" w:fill="FFFFFF"/>
            <w:vAlign w:val="center"/>
          </w:tcPr>
          <w:p w14:paraId="296EA0BC"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Especialista de Adquisiciones UEP</w:t>
            </w:r>
          </w:p>
        </w:tc>
        <w:tc>
          <w:tcPr>
            <w:tcW w:w="1133" w:type="dxa"/>
            <w:shd w:val="clear" w:color="auto" w:fill="FFFFFF"/>
            <w:vAlign w:val="center"/>
          </w:tcPr>
          <w:p w14:paraId="14191D39"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Coordinador General del Programa</w:t>
            </w:r>
          </w:p>
        </w:tc>
        <w:tc>
          <w:tcPr>
            <w:tcW w:w="993" w:type="dxa"/>
            <w:shd w:val="clear" w:color="auto" w:fill="FFFFFF"/>
            <w:vAlign w:val="center"/>
          </w:tcPr>
          <w:p w14:paraId="2282CDC7"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Especialista de Adquisiciones UEP</w:t>
            </w:r>
          </w:p>
        </w:tc>
        <w:tc>
          <w:tcPr>
            <w:tcW w:w="1275" w:type="dxa"/>
            <w:shd w:val="clear" w:color="auto" w:fill="FFFFFF"/>
            <w:vAlign w:val="center"/>
          </w:tcPr>
          <w:p w14:paraId="0F1D1C5E"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Dirección de Difusión INDEC</w:t>
            </w:r>
          </w:p>
        </w:tc>
        <w:tc>
          <w:tcPr>
            <w:tcW w:w="993" w:type="dxa"/>
            <w:shd w:val="clear" w:color="auto" w:fill="FFFFFF"/>
            <w:vAlign w:val="center"/>
          </w:tcPr>
          <w:p w14:paraId="6AD60A27"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Coordinador General del Programa / Dirección de Patrimonio y Suministros</w:t>
            </w:r>
          </w:p>
        </w:tc>
        <w:tc>
          <w:tcPr>
            <w:tcW w:w="566" w:type="dxa"/>
            <w:shd w:val="clear" w:color="auto" w:fill="FFFFFF"/>
            <w:vAlign w:val="center"/>
          </w:tcPr>
          <w:p w14:paraId="3050695D"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66" w:type="dxa"/>
            <w:shd w:val="clear" w:color="auto" w:fill="FFFFFF"/>
            <w:vAlign w:val="center"/>
          </w:tcPr>
          <w:p w14:paraId="17E6DD8B"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66" w:type="dxa"/>
            <w:shd w:val="clear" w:color="auto" w:fill="FFFFFF"/>
            <w:vAlign w:val="center"/>
          </w:tcPr>
          <w:p w14:paraId="0ECDDF49"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no aplica</w:t>
            </w:r>
          </w:p>
        </w:tc>
        <w:tc>
          <w:tcPr>
            <w:tcW w:w="550" w:type="dxa"/>
            <w:shd w:val="clear" w:color="auto" w:fill="FFFFFF"/>
            <w:vAlign w:val="center"/>
          </w:tcPr>
          <w:p w14:paraId="0AFBB96E"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no aplica</w:t>
            </w:r>
          </w:p>
        </w:tc>
        <w:tc>
          <w:tcPr>
            <w:tcW w:w="533" w:type="dxa"/>
            <w:shd w:val="clear" w:color="auto" w:fill="FFFFFF"/>
            <w:vAlign w:val="center"/>
          </w:tcPr>
          <w:p w14:paraId="7605767E"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no aplica</w:t>
            </w:r>
          </w:p>
        </w:tc>
        <w:tc>
          <w:tcPr>
            <w:tcW w:w="539" w:type="dxa"/>
            <w:shd w:val="clear" w:color="auto" w:fill="FFFFFF"/>
            <w:vAlign w:val="center"/>
          </w:tcPr>
          <w:p w14:paraId="4A9FAF31"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no aplica</w:t>
            </w:r>
          </w:p>
        </w:tc>
      </w:tr>
      <w:tr w:rsidR="0046417B" w:rsidRPr="00E14F80" w14:paraId="6D6864F4" w14:textId="77777777">
        <w:trPr>
          <w:trHeight w:val="1520"/>
        </w:trPr>
        <w:tc>
          <w:tcPr>
            <w:tcW w:w="562" w:type="dxa"/>
            <w:shd w:val="clear" w:color="auto" w:fill="FFFFFF"/>
            <w:vAlign w:val="center"/>
          </w:tcPr>
          <w:p w14:paraId="7DEA1286" w14:textId="77777777" w:rsidR="004A61D6" w:rsidRPr="00E14F80" w:rsidRDefault="008D1060">
            <w:pPr>
              <w:ind w:left="-70" w:firstLine="160"/>
              <w:contextualSpacing w:val="0"/>
              <w:rPr>
                <w:rFonts w:ascii="Arial" w:hAnsi="Arial" w:cs="Arial"/>
                <w:color w:val="auto"/>
                <w:sz w:val="18"/>
                <w:szCs w:val="18"/>
              </w:rPr>
            </w:pPr>
            <w:r w:rsidRPr="00E14F80">
              <w:rPr>
                <w:rFonts w:ascii="Arial" w:hAnsi="Arial" w:cs="Arial"/>
                <w:color w:val="auto"/>
                <w:sz w:val="18"/>
                <w:szCs w:val="18"/>
              </w:rPr>
              <w:t>8</w:t>
            </w:r>
          </w:p>
        </w:tc>
        <w:tc>
          <w:tcPr>
            <w:tcW w:w="1279" w:type="dxa"/>
            <w:shd w:val="clear" w:color="auto" w:fill="FFFFFF"/>
          </w:tcPr>
          <w:p w14:paraId="17D5881B"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Conformar Lista Corta</w:t>
            </w:r>
          </w:p>
        </w:tc>
        <w:tc>
          <w:tcPr>
            <w:tcW w:w="1703" w:type="dxa"/>
            <w:shd w:val="clear" w:color="auto" w:fill="FFFFFF"/>
          </w:tcPr>
          <w:p w14:paraId="75D33D29"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 xml:space="preserve">(i) receptar expresiones de interés de  los oferentes interesados; (ii) realizar informe de evaluación expresiones de interés; (iii) conformar la lista corta </w:t>
            </w:r>
          </w:p>
        </w:tc>
        <w:tc>
          <w:tcPr>
            <w:tcW w:w="1702" w:type="dxa"/>
            <w:shd w:val="clear" w:color="auto" w:fill="FFFFFF"/>
          </w:tcPr>
          <w:p w14:paraId="43DE476E"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 xml:space="preserve">(i) Informe de evaluación de Expresiones de Interés </w:t>
            </w:r>
            <w:r w:rsidRPr="00E14F80">
              <w:rPr>
                <w:rFonts w:ascii="Arial" w:hAnsi="Arial" w:cs="Arial"/>
                <w:color w:val="auto"/>
                <w:sz w:val="18"/>
                <w:szCs w:val="18"/>
              </w:rPr>
              <w:br/>
              <w:t xml:space="preserve">(ii) Lista Corta </w:t>
            </w:r>
          </w:p>
        </w:tc>
        <w:tc>
          <w:tcPr>
            <w:tcW w:w="993" w:type="dxa"/>
            <w:shd w:val="clear" w:color="auto" w:fill="FFFFFF"/>
            <w:vAlign w:val="center"/>
          </w:tcPr>
          <w:p w14:paraId="4167126A"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CTE</w:t>
            </w:r>
          </w:p>
        </w:tc>
        <w:tc>
          <w:tcPr>
            <w:tcW w:w="1133" w:type="dxa"/>
            <w:shd w:val="clear" w:color="auto" w:fill="FFFFFF"/>
            <w:vAlign w:val="center"/>
          </w:tcPr>
          <w:p w14:paraId="2A3A42FA"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Especialista de Adquisiciones UEP</w:t>
            </w:r>
          </w:p>
        </w:tc>
        <w:tc>
          <w:tcPr>
            <w:tcW w:w="993" w:type="dxa"/>
            <w:shd w:val="clear" w:color="auto" w:fill="FFFFFF"/>
            <w:vAlign w:val="center"/>
          </w:tcPr>
          <w:p w14:paraId="18283BD4"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Especialista de Adquisiciones UEP</w:t>
            </w:r>
          </w:p>
        </w:tc>
        <w:tc>
          <w:tcPr>
            <w:tcW w:w="1275" w:type="dxa"/>
            <w:shd w:val="clear" w:color="auto" w:fill="FFFFFF"/>
            <w:vAlign w:val="center"/>
          </w:tcPr>
          <w:p w14:paraId="5A8BE0AC"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CTE</w:t>
            </w:r>
          </w:p>
        </w:tc>
        <w:tc>
          <w:tcPr>
            <w:tcW w:w="993" w:type="dxa"/>
            <w:shd w:val="clear" w:color="auto" w:fill="FFFFFF"/>
            <w:vAlign w:val="center"/>
          </w:tcPr>
          <w:p w14:paraId="43370A37"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CTE</w:t>
            </w:r>
          </w:p>
        </w:tc>
        <w:tc>
          <w:tcPr>
            <w:tcW w:w="566" w:type="dxa"/>
            <w:shd w:val="clear" w:color="auto" w:fill="FFFFFF"/>
            <w:vAlign w:val="center"/>
          </w:tcPr>
          <w:p w14:paraId="318FB0C1"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66" w:type="dxa"/>
            <w:shd w:val="clear" w:color="auto" w:fill="FFFFFF"/>
            <w:vAlign w:val="center"/>
          </w:tcPr>
          <w:p w14:paraId="707CAE9B"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66" w:type="dxa"/>
            <w:shd w:val="clear" w:color="auto" w:fill="FFFFFF"/>
            <w:vAlign w:val="center"/>
          </w:tcPr>
          <w:p w14:paraId="7A436FFC"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no aplica</w:t>
            </w:r>
          </w:p>
        </w:tc>
        <w:tc>
          <w:tcPr>
            <w:tcW w:w="550" w:type="dxa"/>
            <w:shd w:val="clear" w:color="auto" w:fill="FFFFFF"/>
            <w:vAlign w:val="center"/>
          </w:tcPr>
          <w:p w14:paraId="082C042C"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no aplica</w:t>
            </w:r>
          </w:p>
        </w:tc>
        <w:tc>
          <w:tcPr>
            <w:tcW w:w="533" w:type="dxa"/>
            <w:shd w:val="clear" w:color="auto" w:fill="FFFFFF"/>
            <w:vAlign w:val="center"/>
          </w:tcPr>
          <w:p w14:paraId="1BA8B592"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no aplica</w:t>
            </w:r>
          </w:p>
        </w:tc>
        <w:tc>
          <w:tcPr>
            <w:tcW w:w="539" w:type="dxa"/>
            <w:shd w:val="clear" w:color="auto" w:fill="FFFFFF"/>
            <w:vAlign w:val="center"/>
          </w:tcPr>
          <w:p w14:paraId="324A749C"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no aplica</w:t>
            </w:r>
          </w:p>
        </w:tc>
      </w:tr>
      <w:tr w:rsidR="0046417B" w:rsidRPr="00E14F80" w14:paraId="307CFD6A" w14:textId="77777777">
        <w:trPr>
          <w:trHeight w:val="1520"/>
        </w:trPr>
        <w:tc>
          <w:tcPr>
            <w:tcW w:w="562" w:type="dxa"/>
            <w:shd w:val="clear" w:color="auto" w:fill="FFFFFF"/>
            <w:vAlign w:val="center"/>
          </w:tcPr>
          <w:p w14:paraId="58F5CE23" w14:textId="77777777" w:rsidR="004A61D6" w:rsidRPr="00E14F80" w:rsidRDefault="008D1060">
            <w:pPr>
              <w:ind w:left="-70" w:firstLine="160"/>
              <w:contextualSpacing w:val="0"/>
              <w:rPr>
                <w:rFonts w:ascii="Arial" w:hAnsi="Arial" w:cs="Arial"/>
                <w:color w:val="auto"/>
                <w:sz w:val="18"/>
                <w:szCs w:val="18"/>
              </w:rPr>
            </w:pPr>
            <w:r w:rsidRPr="00E14F80">
              <w:rPr>
                <w:rFonts w:ascii="Arial" w:hAnsi="Arial" w:cs="Arial"/>
                <w:color w:val="auto"/>
                <w:sz w:val="18"/>
                <w:szCs w:val="18"/>
              </w:rPr>
              <w:lastRenderedPageBreak/>
              <w:t>9</w:t>
            </w:r>
          </w:p>
        </w:tc>
        <w:tc>
          <w:tcPr>
            <w:tcW w:w="1279" w:type="dxa"/>
            <w:shd w:val="clear" w:color="auto" w:fill="FFFFFF"/>
          </w:tcPr>
          <w:p w14:paraId="68F20B53"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 xml:space="preserve">Solicitar NO Objeción Solicitudes de Propuesta y  Lista Corta </w:t>
            </w:r>
          </w:p>
        </w:tc>
        <w:tc>
          <w:tcPr>
            <w:tcW w:w="1703" w:type="dxa"/>
            <w:shd w:val="clear" w:color="auto" w:fill="FFFFFF"/>
          </w:tcPr>
          <w:p w14:paraId="28A95D99"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 xml:space="preserve">(i) solicitar NO objeción de los pliegos (solicitudes de propuesta) y lista corta; (ii) emitir NO objeción </w:t>
            </w:r>
          </w:p>
        </w:tc>
        <w:tc>
          <w:tcPr>
            <w:tcW w:w="1702" w:type="dxa"/>
            <w:shd w:val="clear" w:color="auto" w:fill="FFFFFF"/>
          </w:tcPr>
          <w:p w14:paraId="04788662"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(i) No Objeción a Pliegos (solicitudes de propuesta) y Lista Corta</w:t>
            </w:r>
          </w:p>
        </w:tc>
        <w:tc>
          <w:tcPr>
            <w:tcW w:w="993" w:type="dxa"/>
            <w:shd w:val="clear" w:color="auto" w:fill="FFFFFF"/>
            <w:vAlign w:val="center"/>
          </w:tcPr>
          <w:p w14:paraId="1EC8223D"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Coordinador General del Programa</w:t>
            </w:r>
          </w:p>
        </w:tc>
        <w:tc>
          <w:tcPr>
            <w:tcW w:w="1133" w:type="dxa"/>
            <w:shd w:val="clear" w:color="auto" w:fill="FFFFFF"/>
            <w:vAlign w:val="center"/>
          </w:tcPr>
          <w:p w14:paraId="7ED64051"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Coordinador General del Programa</w:t>
            </w:r>
          </w:p>
        </w:tc>
        <w:tc>
          <w:tcPr>
            <w:tcW w:w="993" w:type="dxa"/>
            <w:shd w:val="clear" w:color="auto" w:fill="FFFFFF"/>
            <w:vAlign w:val="center"/>
          </w:tcPr>
          <w:p w14:paraId="7C6E7289"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Especialista de Adquisiciones UEP/BID</w:t>
            </w:r>
          </w:p>
        </w:tc>
        <w:tc>
          <w:tcPr>
            <w:tcW w:w="1275" w:type="dxa"/>
            <w:shd w:val="clear" w:color="auto" w:fill="FFFFFF"/>
            <w:vAlign w:val="center"/>
          </w:tcPr>
          <w:p w14:paraId="342CEF93"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BID</w:t>
            </w:r>
          </w:p>
        </w:tc>
        <w:tc>
          <w:tcPr>
            <w:tcW w:w="993" w:type="dxa"/>
            <w:shd w:val="clear" w:color="auto" w:fill="FFFFFF"/>
            <w:vAlign w:val="center"/>
          </w:tcPr>
          <w:p w14:paraId="3AEFB358"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BID</w:t>
            </w:r>
          </w:p>
        </w:tc>
        <w:tc>
          <w:tcPr>
            <w:tcW w:w="566" w:type="dxa"/>
            <w:shd w:val="clear" w:color="auto" w:fill="FFFFFF"/>
            <w:vAlign w:val="center"/>
          </w:tcPr>
          <w:p w14:paraId="18C001C0"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66" w:type="dxa"/>
            <w:shd w:val="clear" w:color="auto" w:fill="FFFFFF"/>
            <w:vAlign w:val="center"/>
          </w:tcPr>
          <w:p w14:paraId="190FE0DE" w14:textId="77777777" w:rsidR="004A61D6" w:rsidRPr="00E14F80" w:rsidRDefault="008D1060">
            <w:pPr>
              <w:contextualSpacing w:val="0"/>
              <w:jc w:val="center"/>
              <w:rPr>
                <w:rFonts w:ascii="Arial" w:hAnsi="Arial" w:cs="Arial"/>
                <w:color w:val="auto"/>
                <w:sz w:val="18"/>
                <w:szCs w:val="18"/>
              </w:rPr>
            </w:pPr>
            <w:proofErr w:type="spellStart"/>
            <w:r w:rsidRPr="00E14F80">
              <w:rPr>
                <w:rFonts w:ascii="Arial" w:hAnsi="Arial" w:cs="Arial"/>
                <w:color w:val="auto"/>
                <w:sz w:val="18"/>
                <w:szCs w:val="18"/>
              </w:rPr>
              <w:t>Expost</w:t>
            </w:r>
            <w:proofErr w:type="spellEnd"/>
          </w:p>
        </w:tc>
        <w:tc>
          <w:tcPr>
            <w:tcW w:w="566" w:type="dxa"/>
            <w:shd w:val="clear" w:color="auto" w:fill="FFFFFF"/>
            <w:vAlign w:val="center"/>
          </w:tcPr>
          <w:p w14:paraId="11326E62"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no aplica</w:t>
            </w:r>
          </w:p>
        </w:tc>
        <w:tc>
          <w:tcPr>
            <w:tcW w:w="550" w:type="dxa"/>
            <w:shd w:val="clear" w:color="auto" w:fill="FFFFFF"/>
            <w:vAlign w:val="center"/>
          </w:tcPr>
          <w:p w14:paraId="56C14EE3" w14:textId="77777777" w:rsidR="004A61D6" w:rsidRPr="00E14F80" w:rsidRDefault="008D1060">
            <w:pPr>
              <w:contextualSpacing w:val="0"/>
              <w:jc w:val="center"/>
              <w:rPr>
                <w:rFonts w:ascii="Arial" w:hAnsi="Arial" w:cs="Arial"/>
                <w:color w:val="auto"/>
                <w:sz w:val="18"/>
                <w:szCs w:val="18"/>
              </w:rPr>
            </w:pPr>
            <w:proofErr w:type="spellStart"/>
            <w:r w:rsidRPr="00E14F80">
              <w:rPr>
                <w:rFonts w:ascii="Arial" w:hAnsi="Arial" w:cs="Arial"/>
                <w:color w:val="auto"/>
                <w:sz w:val="18"/>
                <w:szCs w:val="18"/>
              </w:rPr>
              <w:t>Expost</w:t>
            </w:r>
            <w:proofErr w:type="spellEnd"/>
          </w:p>
        </w:tc>
        <w:tc>
          <w:tcPr>
            <w:tcW w:w="533" w:type="dxa"/>
            <w:shd w:val="clear" w:color="auto" w:fill="FFFFFF"/>
            <w:vAlign w:val="center"/>
          </w:tcPr>
          <w:p w14:paraId="50FC3786"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39" w:type="dxa"/>
            <w:shd w:val="clear" w:color="auto" w:fill="FFFFFF"/>
            <w:vAlign w:val="center"/>
          </w:tcPr>
          <w:p w14:paraId="76EB0072"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r>
      <w:tr w:rsidR="0046417B" w:rsidRPr="00E14F80" w14:paraId="34BF86D4" w14:textId="77777777">
        <w:trPr>
          <w:trHeight w:val="1260"/>
        </w:trPr>
        <w:tc>
          <w:tcPr>
            <w:tcW w:w="562" w:type="dxa"/>
            <w:shd w:val="clear" w:color="auto" w:fill="FFFFFF"/>
            <w:vAlign w:val="center"/>
          </w:tcPr>
          <w:p w14:paraId="4612A9D8" w14:textId="77777777" w:rsidR="004A61D6" w:rsidRPr="00E14F80" w:rsidRDefault="008D1060">
            <w:pPr>
              <w:ind w:left="-70" w:firstLine="160"/>
              <w:contextualSpacing w:val="0"/>
              <w:rPr>
                <w:rFonts w:ascii="Arial" w:hAnsi="Arial" w:cs="Arial"/>
                <w:color w:val="auto"/>
                <w:sz w:val="18"/>
                <w:szCs w:val="18"/>
              </w:rPr>
            </w:pPr>
            <w:r w:rsidRPr="00E14F80">
              <w:rPr>
                <w:rFonts w:ascii="Arial" w:hAnsi="Arial" w:cs="Arial"/>
                <w:color w:val="auto"/>
                <w:sz w:val="18"/>
                <w:szCs w:val="18"/>
              </w:rPr>
              <w:t>10</w:t>
            </w:r>
          </w:p>
        </w:tc>
        <w:tc>
          <w:tcPr>
            <w:tcW w:w="1279" w:type="dxa"/>
            <w:shd w:val="clear" w:color="auto" w:fill="FFFFFF"/>
          </w:tcPr>
          <w:p w14:paraId="550A913E"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Emitir Resolución de inicio</w:t>
            </w:r>
          </w:p>
        </w:tc>
        <w:tc>
          <w:tcPr>
            <w:tcW w:w="1703" w:type="dxa"/>
            <w:shd w:val="clear" w:color="auto" w:fill="FFFFFF"/>
          </w:tcPr>
          <w:p w14:paraId="1172E632"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 xml:space="preserve">(i) emitir resolución de inicio que contiene:  Pliegos aprobados, Conformación de CTE del Proceso, e Inicio del  Proceso pre contractual </w:t>
            </w:r>
          </w:p>
        </w:tc>
        <w:tc>
          <w:tcPr>
            <w:tcW w:w="1702" w:type="dxa"/>
            <w:shd w:val="clear" w:color="auto" w:fill="FFFFFF"/>
          </w:tcPr>
          <w:p w14:paraId="7FF5CA80"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 xml:space="preserve">(i) Resolución de Inicio </w:t>
            </w:r>
            <w:r w:rsidRPr="00E14F80">
              <w:rPr>
                <w:rFonts w:ascii="Arial" w:hAnsi="Arial" w:cs="Arial"/>
                <w:color w:val="auto"/>
                <w:sz w:val="18"/>
                <w:szCs w:val="18"/>
              </w:rPr>
              <w:br/>
              <w:t>(ii) Memorando de conformación de CTE del Proceso</w:t>
            </w:r>
          </w:p>
        </w:tc>
        <w:tc>
          <w:tcPr>
            <w:tcW w:w="993" w:type="dxa"/>
            <w:shd w:val="clear" w:color="auto" w:fill="FFFFFF"/>
            <w:vAlign w:val="center"/>
          </w:tcPr>
          <w:p w14:paraId="13669580"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Dirección de Patrimonio y Suministros</w:t>
            </w:r>
          </w:p>
        </w:tc>
        <w:tc>
          <w:tcPr>
            <w:tcW w:w="1133" w:type="dxa"/>
            <w:shd w:val="clear" w:color="auto" w:fill="FFFFFF"/>
            <w:vAlign w:val="center"/>
          </w:tcPr>
          <w:p w14:paraId="618212DC"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Coordinador General del Programa</w:t>
            </w:r>
          </w:p>
        </w:tc>
        <w:tc>
          <w:tcPr>
            <w:tcW w:w="993" w:type="dxa"/>
            <w:shd w:val="clear" w:color="auto" w:fill="FFFFFF"/>
            <w:vAlign w:val="center"/>
          </w:tcPr>
          <w:p w14:paraId="561A6713"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Analistas de la Dirección de Patrimonio y Suministros</w:t>
            </w:r>
          </w:p>
        </w:tc>
        <w:tc>
          <w:tcPr>
            <w:tcW w:w="1275" w:type="dxa"/>
            <w:shd w:val="clear" w:color="auto" w:fill="FFFFFF"/>
            <w:vAlign w:val="center"/>
          </w:tcPr>
          <w:p w14:paraId="4DF125FC"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Director de Patrimonio y Suministros</w:t>
            </w:r>
          </w:p>
        </w:tc>
        <w:tc>
          <w:tcPr>
            <w:tcW w:w="993" w:type="dxa"/>
            <w:shd w:val="clear" w:color="auto" w:fill="FFFFFF"/>
            <w:vAlign w:val="center"/>
          </w:tcPr>
          <w:p w14:paraId="374B0578"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Dirección de Administración y Operaciones</w:t>
            </w:r>
          </w:p>
        </w:tc>
        <w:tc>
          <w:tcPr>
            <w:tcW w:w="566" w:type="dxa"/>
            <w:shd w:val="clear" w:color="auto" w:fill="FFFFFF"/>
            <w:vAlign w:val="center"/>
          </w:tcPr>
          <w:p w14:paraId="541DAD07"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66" w:type="dxa"/>
            <w:shd w:val="clear" w:color="auto" w:fill="FFFFFF"/>
            <w:vAlign w:val="center"/>
          </w:tcPr>
          <w:p w14:paraId="1183B69E"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66" w:type="dxa"/>
            <w:shd w:val="clear" w:color="auto" w:fill="FFFFFF"/>
            <w:vAlign w:val="center"/>
          </w:tcPr>
          <w:p w14:paraId="05019369"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no aplica</w:t>
            </w:r>
          </w:p>
        </w:tc>
        <w:tc>
          <w:tcPr>
            <w:tcW w:w="550" w:type="dxa"/>
            <w:shd w:val="clear" w:color="auto" w:fill="FFFFFF"/>
            <w:vAlign w:val="center"/>
          </w:tcPr>
          <w:p w14:paraId="2880C59D"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33" w:type="dxa"/>
            <w:shd w:val="clear" w:color="auto" w:fill="FFFFFF"/>
            <w:vAlign w:val="center"/>
          </w:tcPr>
          <w:p w14:paraId="6F29E0CA"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39" w:type="dxa"/>
            <w:shd w:val="clear" w:color="auto" w:fill="FFFFFF"/>
            <w:vAlign w:val="center"/>
          </w:tcPr>
          <w:p w14:paraId="34A18D89"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r>
      <w:tr w:rsidR="0046417B" w:rsidRPr="00E14F80" w14:paraId="660DDEDA" w14:textId="77777777">
        <w:trPr>
          <w:trHeight w:val="20"/>
        </w:trPr>
        <w:tc>
          <w:tcPr>
            <w:tcW w:w="562" w:type="dxa"/>
            <w:shd w:val="clear" w:color="auto" w:fill="FFFFFF"/>
            <w:vAlign w:val="center"/>
          </w:tcPr>
          <w:p w14:paraId="32A4467D" w14:textId="77777777" w:rsidR="004A61D6" w:rsidRPr="00E14F80" w:rsidRDefault="008D1060">
            <w:pPr>
              <w:ind w:left="-70" w:firstLine="160"/>
              <w:contextualSpacing w:val="0"/>
              <w:rPr>
                <w:rFonts w:ascii="Arial" w:hAnsi="Arial" w:cs="Arial"/>
                <w:color w:val="auto"/>
                <w:sz w:val="18"/>
                <w:szCs w:val="18"/>
              </w:rPr>
            </w:pPr>
            <w:r w:rsidRPr="00E14F80">
              <w:rPr>
                <w:rFonts w:ascii="Arial" w:hAnsi="Arial" w:cs="Arial"/>
                <w:color w:val="auto"/>
                <w:sz w:val="18"/>
                <w:szCs w:val="18"/>
              </w:rPr>
              <w:t>11</w:t>
            </w:r>
          </w:p>
        </w:tc>
        <w:tc>
          <w:tcPr>
            <w:tcW w:w="1279" w:type="dxa"/>
            <w:shd w:val="clear" w:color="auto" w:fill="FFFFFF"/>
          </w:tcPr>
          <w:p w14:paraId="6330EA39"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 xml:space="preserve">Invitar/publicar Propuestas Técnicas y Económicas </w:t>
            </w:r>
          </w:p>
        </w:tc>
        <w:tc>
          <w:tcPr>
            <w:tcW w:w="1703" w:type="dxa"/>
            <w:shd w:val="clear" w:color="auto" w:fill="FFFFFF"/>
          </w:tcPr>
          <w:p w14:paraId="66966B1D"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(i) preparar invitación/publicación a presentar las propuestas técnicas y económicas</w:t>
            </w:r>
          </w:p>
        </w:tc>
        <w:tc>
          <w:tcPr>
            <w:tcW w:w="1702" w:type="dxa"/>
            <w:shd w:val="clear" w:color="auto" w:fill="FFFFFF"/>
          </w:tcPr>
          <w:p w14:paraId="339832A5"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(i) Invitación/publicación a presentar propuestas técnicas y económicas</w:t>
            </w:r>
          </w:p>
        </w:tc>
        <w:tc>
          <w:tcPr>
            <w:tcW w:w="993" w:type="dxa"/>
            <w:shd w:val="clear" w:color="auto" w:fill="FFFFFF"/>
            <w:vAlign w:val="center"/>
          </w:tcPr>
          <w:p w14:paraId="70DBA820"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Especialista de Adquisiciones UEP</w:t>
            </w:r>
          </w:p>
        </w:tc>
        <w:tc>
          <w:tcPr>
            <w:tcW w:w="1133" w:type="dxa"/>
            <w:shd w:val="clear" w:color="auto" w:fill="FFFFFF"/>
            <w:vAlign w:val="center"/>
          </w:tcPr>
          <w:p w14:paraId="35CDB8B4"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Coordinador General del Programa</w:t>
            </w:r>
          </w:p>
        </w:tc>
        <w:tc>
          <w:tcPr>
            <w:tcW w:w="993" w:type="dxa"/>
            <w:shd w:val="clear" w:color="auto" w:fill="FFFFFF"/>
            <w:vAlign w:val="center"/>
          </w:tcPr>
          <w:p w14:paraId="3033AC94"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Especialista de Adquisiciones / Oferentes</w:t>
            </w:r>
          </w:p>
        </w:tc>
        <w:tc>
          <w:tcPr>
            <w:tcW w:w="1275" w:type="dxa"/>
            <w:shd w:val="clear" w:color="auto" w:fill="FFFFFF"/>
            <w:vAlign w:val="center"/>
          </w:tcPr>
          <w:p w14:paraId="497085C7"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Coordinador General del Programa</w:t>
            </w:r>
          </w:p>
        </w:tc>
        <w:tc>
          <w:tcPr>
            <w:tcW w:w="993" w:type="dxa"/>
            <w:shd w:val="clear" w:color="auto" w:fill="FFFFFF"/>
            <w:vAlign w:val="center"/>
          </w:tcPr>
          <w:p w14:paraId="7CC8FF3A"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Coordinador General del Programa</w:t>
            </w:r>
          </w:p>
        </w:tc>
        <w:tc>
          <w:tcPr>
            <w:tcW w:w="566" w:type="dxa"/>
            <w:shd w:val="clear" w:color="auto" w:fill="FFFFFF"/>
            <w:vAlign w:val="center"/>
          </w:tcPr>
          <w:p w14:paraId="45F44F67"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66" w:type="dxa"/>
            <w:shd w:val="clear" w:color="auto" w:fill="FFFFFF"/>
            <w:vAlign w:val="center"/>
          </w:tcPr>
          <w:p w14:paraId="4896FBA8"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X(2)</w:t>
            </w:r>
          </w:p>
        </w:tc>
        <w:tc>
          <w:tcPr>
            <w:tcW w:w="566" w:type="dxa"/>
            <w:shd w:val="clear" w:color="auto" w:fill="FFFFFF"/>
            <w:vAlign w:val="center"/>
          </w:tcPr>
          <w:p w14:paraId="634142AE"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X(2)</w:t>
            </w:r>
          </w:p>
        </w:tc>
        <w:tc>
          <w:tcPr>
            <w:tcW w:w="550" w:type="dxa"/>
            <w:shd w:val="clear" w:color="auto" w:fill="FFFFFF"/>
            <w:vAlign w:val="center"/>
          </w:tcPr>
          <w:p w14:paraId="59A80791"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33" w:type="dxa"/>
            <w:shd w:val="clear" w:color="auto" w:fill="FFFFFF"/>
            <w:vAlign w:val="center"/>
          </w:tcPr>
          <w:p w14:paraId="1E373745"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X(7)</w:t>
            </w:r>
          </w:p>
        </w:tc>
        <w:tc>
          <w:tcPr>
            <w:tcW w:w="539" w:type="dxa"/>
            <w:shd w:val="clear" w:color="auto" w:fill="FFFFFF"/>
            <w:vAlign w:val="center"/>
          </w:tcPr>
          <w:p w14:paraId="475013A1"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X(7)</w:t>
            </w:r>
          </w:p>
        </w:tc>
      </w:tr>
      <w:tr w:rsidR="0046417B" w:rsidRPr="00E14F80" w14:paraId="2D9F33CE" w14:textId="77777777">
        <w:trPr>
          <w:trHeight w:val="20"/>
        </w:trPr>
        <w:tc>
          <w:tcPr>
            <w:tcW w:w="562" w:type="dxa"/>
            <w:shd w:val="clear" w:color="auto" w:fill="FFFFFF"/>
            <w:vAlign w:val="center"/>
          </w:tcPr>
          <w:p w14:paraId="3D2B4975" w14:textId="77777777" w:rsidR="004A61D6" w:rsidRPr="00E14F80" w:rsidRDefault="008D1060">
            <w:pPr>
              <w:ind w:left="-70" w:firstLine="160"/>
              <w:contextualSpacing w:val="0"/>
              <w:rPr>
                <w:rFonts w:ascii="Arial" w:hAnsi="Arial" w:cs="Arial"/>
                <w:color w:val="auto"/>
                <w:sz w:val="18"/>
                <w:szCs w:val="18"/>
              </w:rPr>
            </w:pPr>
            <w:r w:rsidRPr="00E14F80">
              <w:rPr>
                <w:rFonts w:ascii="Arial" w:hAnsi="Arial" w:cs="Arial"/>
                <w:color w:val="auto"/>
                <w:sz w:val="18"/>
                <w:szCs w:val="18"/>
              </w:rPr>
              <w:t>12</w:t>
            </w:r>
          </w:p>
        </w:tc>
        <w:tc>
          <w:tcPr>
            <w:tcW w:w="1279" w:type="dxa"/>
            <w:shd w:val="clear" w:color="auto" w:fill="FFFFFF"/>
          </w:tcPr>
          <w:p w14:paraId="40ADD56F"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Evaluar Propuesta Técnica</w:t>
            </w:r>
          </w:p>
        </w:tc>
        <w:tc>
          <w:tcPr>
            <w:tcW w:w="1703" w:type="dxa"/>
            <w:shd w:val="clear" w:color="auto" w:fill="FFFFFF"/>
          </w:tcPr>
          <w:p w14:paraId="67E1EB8C"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 xml:space="preserve">(i) ejecutar procedimiento de preguntas, respuestas y aclaratorias; (ii) emitir comprobantes de recepción de propuestas técnicas y económicas; (iii) </w:t>
            </w:r>
            <w:proofErr w:type="spellStart"/>
            <w:r w:rsidRPr="00E14F80">
              <w:rPr>
                <w:rFonts w:ascii="Arial" w:hAnsi="Arial" w:cs="Arial"/>
                <w:color w:val="auto"/>
                <w:sz w:val="18"/>
                <w:szCs w:val="18"/>
              </w:rPr>
              <w:t>aperturar</w:t>
            </w:r>
            <w:proofErr w:type="spellEnd"/>
            <w:r w:rsidRPr="00E14F80">
              <w:rPr>
                <w:rFonts w:ascii="Arial" w:hAnsi="Arial" w:cs="Arial"/>
                <w:color w:val="auto"/>
                <w:sz w:val="18"/>
                <w:szCs w:val="18"/>
              </w:rPr>
              <w:t xml:space="preserve"> propuestas técnicas; (v) convalidar errores no sustanciales; (vi) Preparar informe de evaluación de Propuesta </w:t>
            </w:r>
            <w:r w:rsidRPr="00E14F80">
              <w:rPr>
                <w:rFonts w:ascii="Arial" w:hAnsi="Arial" w:cs="Arial"/>
                <w:color w:val="auto"/>
                <w:sz w:val="18"/>
                <w:szCs w:val="18"/>
              </w:rPr>
              <w:lastRenderedPageBreak/>
              <w:t>Técnica la Comisión evaluadora</w:t>
            </w:r>
          </w:p>
        </w:tc>
        <w:tc>
          <w:tcPr>
            <w:tcW w:w="1702" w:type="dxa"/>
            <w:shd w:val="clear" w:color="auto" w:fill="FFFFFF"/>
          </w:tcPr>
          <w:p w14:paraId="61164D19"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lastRenderedPageBreak/>
              <w:t>(i) Acta de preguntas, respuestas y aclaratorias</w:t>
            </w:r>
            <w:r w:rsidRPr="00E14F80">
              <w:rPr>
                <w:rFonts w:ascii="Arial" w:hAnsi="Arial" w:cs="Arial"/>
                <w:color w:val="auto"/>
                <w:sz w:val="18"/>
                <w:szCs w:val="18"/>
              </w:rPr>
              <w:br/>
              <w:t>(ii) Comprobantes de Recepción de Propuestas Técnicas y Económicas</w:t>
            </w:r>
            <w:r w:rsidRPr="00E14F80">
              <w:rPr>
                <w:rFonts w:ascii="Arial" w:hAnsi="Arial" w:cs="Arial"/>
                <w:color w:val="auto"/>
                <w:sz w:val="18"/>
                <w:szCs w:val="18"/>
              </w:rPr>
              <w:br/>
              <w:t>(iii) Acta de apertura de propuestas técnicas</w:t>
            </w:r>
            <w:r w:rsidRPr="00E14F80">
              <w:rPr>
                <w:rFonts w:ascii="Arial" w:hAnsi="Arial" w:cs="Arial"/>
                <w:color w:val="auto"/>
                <w:sz w:val="18"/>
                <w:szCs w:val="18"/>
              </w:rPr>
              <w:br/>
              <w:t>(v) Acta de convalidación de errores no sustanciales</w:t>
            </w:r>
            <w:r w:rsidRPr="00E14F80">
              <w:rPr>
                <w:rFonts w:ascii="Arial" w:hAnsi="Arial" w:cs="Arial"/>
                <w:color w:val="auto"/>
                <w:sz w:val="18"/>
                <w:szCs w:val="18"/>
              </w:rPr>
              <w:br/>
              <w:t xml:space="preserve">(vi) Informe de evaluación sobre la Propuesta </w:t>
            </w:r>
            <w:r w:rsidRPr="00E14F80">
              <w:rPr>
                <w:rFonts w:ascii="Arial" w:hAnsi="Arial" w:cs="Arial"/>
                <w:color w:val="auto"/>
                <w:sz w:val="18"/>
                <w:szCs w:val="18"/>
              </w:rPr>
              <w:lastRenderedPageBreak/>
              <w:t>Técnica la Comisión evaluadora</w:t>
            </w:r>
          </w:p>
        </w:tc>
        <w:tc>
          <w:tcPr>
            <w:tcW w:w="993" w:type="dxa"/>
            <w:shd w:val="clear" w:color="auto" w:fill="FFFFFF"/>
            <w:vAlign w:val="center"/>
          </w:tcPr>
          <w:p w14:paraId="2F989FDC"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lastRenderedPageBreak/>
              <w:t>Comisión evaluadora</w:t>
            </w:r>
          </w:p>
        </w:tc>
        <w:tc>
          <w:tcPr>
            <w:tcW w:w="1133" w:type="dxa"/>
            <w:shd w:val="clear" w:color="auto" w:fill="FFFFFF"/>
            <w:vAlign w:val="center"/>
          </w:tcPr>
          <w:p w14:paraId="0D39845B"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Coordinador General del Programa</w:t>
            </w:r>
          </w:p>
        </w:tc>
        <w:tc>
          <w:tcPr>
            <w:tcW w:w="993" w:type="dxa"/>
            <w:shd w:val="clear" w:color="auto" w:fill="FFFFFF"/>
            <w:vAlign w:val="center"/>
          </w:tcPr>
          <w:p w14:paraId="72974AD5"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Comisión evaluadora</w:t>
            </w:r>
          </w:p>
        </w:tc>
        <w:tc>
          <w:tcPr>
            <w:tcW w:w="1275" w:type="dxa"/>
            <w:shd w:val="clear" w:color="auto" w:fill="FFFFFF"/>
            <w:vAlign w:val="center"/>
          </w:tcPr>
          <w:p w14:paraId="311EBAED"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Comisión evaluadora</w:t>
            </w:r>
          </w:p>
        </w:tc>
        <w:tc>
          <w:tcPr>
            <w:tcW w:w="993" w:type="dxa"/>
            <w:shd w:val="clear" w:color="auto" w:fill="FFFFFF"/>
            <w:vAlign w:val="center"/>
          </w:tcPr>
          <w:p w14:paraId="02F5DF28"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Comisión evaluadora</w:t>
            </w:r>
          </w:p>
        </w:tc>
        <w:tc>
          <w:tcPr>
            <w:tcW w:w="566" w:type="dxa"/>
            <w:shd w:val="clear" w:color="auto" w:fill="FFFFFF"/>
            <w:vAlign w:val="center"/>
          </w:tcPr>
          <w:p w14:paraId="2D7EB8D4"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66" w:type="dxa"/>
            <w:shd w:val="clear" w:color="auto" w:fill="FFFFFF"/>
            <w:vAlign w:val="center"/>
          </w:tcPr>
          <w:p w14:paraId="718578CD"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X(4)</w:t>
            </w:r>
          </w:p>
        </w:tc>
        <w:tc>
          <w:tcPr>
            <w:tcW w:w="566" w:type="dxa"/>
            <w:shd w:val="clear" w:color="auto" w:fill="FFFFFF"/>
            <w:vAlign w:val="center"/>
          </w:tcPr>
          <w:p w14:paraId="287854DF"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X(4)</w:t>
            </w:r>
          </w:p>
        </w:tc>
        <w:tc>
          <w:tcPr>
            <w:tcW w:w="550" w:type="dxa"/>
            <w:shd w:val="clear" w:color="auto" w:fill="FFFFFF"/>
            <w:vAlign w:val="center"/>
          </w:tcPr>
          <w:p w14:paraId="2B5CC75B"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 (5)</w:t>
            </w:r>
          </w:p>
        </w:tc>
        <w:tc>
          <w:tcPr>
            <w:tcW w:w="533" w:type="dxa"/>
            <w:shd w:val="clear" w:color="auto" w:fill="FFFFFF"/>
            <w:vAlign w:val="center"/>
          </w:tcPr>
          <w:p w14:paraId="2158A775"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 (5)</w:t>
            </w:r>
          </w:p>
        </w:tc>
        <w:tc>
          <w:tcPr>
            <w:tcW w:w="539" w:type="dxa"/>
            <w:shd w:val="clear" w:color="auto" w:fill="FFFFFF"/>
            <w:vAlign w:val="center"/>
          </w:tcPr>
          <w:p w14:paraId="611CEC39"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 (5)</w:t>
            </w:r>
          </w:p>
        </w:tc>
      </w:tr>
      <w:tr w:rsidR="0046417B" w:rsidRPr="00E14F80" w14:paraId="22F47FFD" w14:textId="77777777">
        <w:trPr>
          <w:trHeight w:val="1020"/>
        </w:trPr>
        <w:tc>
          <w:tcPr>
            <w:tcW w:w="562" w:type="dxa"/>
            <w:shd w:val="clear" w:color="auto" w:fill="FFFFFF"/>
            <w:vAlign w:val="center"/>
          </w:tcPr>
          <w:p w14:paraId="4F932B4B" w14:textId="77777777" w:rsidR="004A61D6" w:rsidRPr="00E14F80" w:rsidRDefault="008D1060">
            <w:pPr>
              <w:ind w:left="-70" w:firstLine="160"/>
              <w:contextualSpacing w:val="0"/>
              <w:rPr>
                <w:rFonts w:ascii="Arial" w:hAnsi="Arial" w:cs="Arial"/>
                <w:color w:val="auto"/>
                <w:sz w:val="18"/>
                <w:szCs w:val="18"/>
              </w:rPr>
            </w:pPr>
            <w:r w:rsidRPr="00E14F80">
              <w:rPr>
                <w:rFonts w:ascii="Arial" w:hAnsi="Arial" w:cs="Arial"/>
                <w:color w:val="auto"/>
                <w:sz w:val="18"/>
                <w:szCs w:val="18"/>
              </w:rPr>
              <w:t>13</w:t>
            </w:r>
          </w:p>
        </w:tc>
        <w:tc>
          <w:tcPr>
            <w:tcW w:w="1279" w:type="dxa"/>
            <w:shd w:val="clear" w:color="auto" w:fill="FFFFFF"/>
          </w:tcPr>
          <w:p w14:paraId="5BF0C4B2"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Solicitar NO Objeción BID Propuesta Técnica</w:t>
            </w:r>
          </w:p>
        </w:tc>
        <w:tc>
          <w:tcPr>
            <w:tcW w:w="1703" w:type="dxa"/>
            <w:shd w:val="clear" w:color="auto" w:fill="FFFFFF"/>
          </w:tcPr>
          <w:p w14:paraId="3EB6C272"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 xml:space="preserve">(i) solicitar NO objeción al informe de propuesta técnica ; (ii) emitir NO objeción </w:t>
            </w:r>
          </w:p>
        </w:tc>
        <w:tc>
          <w:tcPr>
            <w:tcW w:w="1702" w:type="dxa"/>
            <w:shd w:val="clear" w:color="auto" w:fill="FFFFFF"/>
          </w:tcPr>
          <w:p w14:paraId="044E6AD5"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(i) No Objeción al informe de propuesta técnica</w:t>
            </w:r>
          </w:p>
        </w:tc>
        <w:tc>
          <w:tcPr>
            <w:tcW w:w="993" w:type="dxa"/>
            <w:shd w:val="clear" w:color="auto" w:fill="FFFFFF"/>
            <w:vAlign w:val="center"/>
          </w:tcPr>
          <w:p w14:paraId="4F651192"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Coordinador General del Programa</w:t>
            </w:r>
          </w:p>
        </w:tc>
        <w:tc>
          <w:tcPr>
            <w:tcW w:w="1133" w:type="dxa"/>
            <w:shd w:val="clear" w:color="auto" w:fill="FFFFFF"/>
            <w:vAlign w:val="center"/>
          </w:tcPr>
          <w:p w14:paraId="735FDD9C"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Coordinador General del Programa</w:t>
            </w:r>
          </w:p>
        </w:tc>
        <w:tc>
          <w:tcPr>
            <w:tcW w:w="993" w:type="dxa"/>
            <w:shd w:val="clear" w:color="auto" w:fill="FFFFFF"/>
            <w:vAlign w:val="center"/>
          </w:tcPr>
          <w:p w14:paraId="3FC5A621"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Especialista de Adquisiciones UEP/BID</w:t>
            </w:r>
          </w:p>
        </w:tc>
        <w:tc>
          <w:tcPr>
            <w:tcW w:w="1275" w:type="dxa"/>
            <w:shd w:val="clear" w:color="auto" w:fill="FFFFFF"/>
            <w:vAlign w:val="center"/>
          </w:tcPr>
          <w:p w14:paraId="1C830E97"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BID</w:t>
            </w:r>
          </w:p>
        </w:tc>
        <w:tc>
          <w:tcPr>
            <w:tcW w:w="993" w:type="dxa"/>
            <w:shd w:val="clear" w:color="auto" w:fill="FFFFFF"/>
            <w:vAlign w:val="center"/>
          </w:tcPr>
          <w:p w14:paraId="6AD37F16"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BID</w:t>
            </w:r>
          </w:p>
        </w:tc>
        <w:tc>
          <w:tcPr>
            <w:tcW w:w="566" w:type="dxa"/>
            <w:shd w:val="clear" w:color="auto" w:fill="FFFFFF"/>
            <w:vAlign w:val="center"/>
          </w:tcPr>
          <w:p w14:paraId="4EBF4CBA"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66" w:type="dxa"/>
            <w:shd w:val="clear" w:color="auto" w:fill="FFFFFF"/>
            <w:vAlign w:val="center"/>
          </w:tcPr>
          <w:p w14:paraId="1BEF5E67"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no aplica</w:t>
            </w:r>
          </w:p>
        </w:tc>
        <w:tc>
          <w:tcPr>
            <w:tcW w:w="566" w:type="dxa"/>
            <w:shd w:val="clear" w:color="auto" w:fill="FFFFFF"/>
            <w:vAlign w:val="center"/>
          </w:tcPr>
          <w:p w14:paraId="49055F4C"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no aplica</w:t>
            </w:r>
          </w:p>
        </w:tc>
        <w:tc>
          <w:tcPr>
            <w:tcW w:w="550" w:type="dxa"/>
            <w:shd w:val="clear" w:color="auto" w:fill="FFFFFF"/>
            <w:vAlign w:val="center"/>
          </w:tcPr>
          <w:p w14:paraId="6E25C431"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no aplica</w:t>
            </w:r>
          </w:p>
        </w:tc>
        <w:tc>
          <w:tcPr>
            <w:tcW w:w="533" w:type="dxa"/>
            <w:shd w:val="clear" w:color="auto" w:fill="FFFFFF"/>
            <w:vAlign w:val="center"/>
          </w:tcPr>
          <w:p w14:paraId="39E486FC"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no aplica</w:t>
            </w:r>
          </w:p>
        </w:tc>
        <w:tc>
          <w:tcPr>
            <w:tcW w:w="539" w:type="dxa"/>
            <w:shd w:val="clear" w:color="auto" w:fill="FFFFFF"/>
            <w:vAlign w:val="center"/>
          </w:tcPr>
          <w:p w14:paraId="0F1B3CB4"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no aplica</w:t>
            </w:r>
          </w:p>
        </w:tc>
      </w:tr>
      <w:tr w:rsidR="0046417B" w:rsidRPr="00E14F80" w14:paraId="490EC067" w14:textId="77777777">
        <w:trPr>
          <w:trHeight w:val="1260"/>
        </w:trPr>
        <w:tc>
          <w:tcPr>
            <w:tcW w:w="562" w:type="dxa"/>
            <w:shd w:val="clear" w:color="auto" w:fill="FFFFFF"/>
            <w:vAlign w:val="center"/>
          </w:tcPr>
          <w:p w14:paraId="18DEC209" w14:textId="77777777" w:rsidR="004A61D6" w:rsidRPr="00E14F80" w:rsidRDefault="008D1060">
            <w:pPr>
              <w:ind w:left="-70" w:firstLine="160"/>
              <w:contextualSpacing w:val="0"/>
              <w:rPr>
                <w:rFonts w:ascii="Arial" w:hAnsi="Arial" w:cs="Arial"/>
                <w:color w:val="auto"/>
                <w:sz w:val="18"/>
                <w:szCs w:val="18"/>
              </w:rPr>
            </w:pPr>
            <w:r w:rsidRPr="00E14F80">
              <w:rPr>
                <w:rFonts w:ascii="Arial" w:hAnsi="Arial" w:cs="Arial"/>
                <w:color w:val="auto"/>
                <w:sz w:val="18"/>
                <w:szCs w:val="18"/>
              </w:rPr>
              <w:t>14</w:t>
            </w:r>
          </w:p>
        </w:tc>
        <w:tc>
          <w:tcPr>
            <w:tcW w:w="1279" w:type="dxa"/>
            <w:shd w:val="clear" w:color="auto" w:fill="FFFFFF"/>
          </w:tcPr>
          <w:p w14:paraId="34C6A4CB"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 xml:space="preserve">Evaluar Propuesta Económica </w:t>
            </w:r>
          </w:p>
        </w:tc>
        <w:tc>
          <w:tcPr>
            <w:tcW w:w="1703" w:type="dxa"/>
            <w:shd w:val="clear" w:color="auto" w:fill="FFFFFF"/>
          </w:tcPr>
          <w:p w14:paraId="43ACCB33"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 xml:space="preserve">(i) </w:t>
            </w:r>
            <w:proofErr w:type="spellStart"/>
            <w:r w:rsidRPr="00E14F80">
              <w:rPr>
                <w:rFonts w:ascii="Arial" w:hAnsi="Arial" w:cs="Arial"/>
                <w:color w:val="auto"/>
                <w:sz w:val="18"/>
                <w:szCs w:val="18"/>
              </w:rPr>
              <w:t>aperturar</w:t>
            </w:r>
            <w:proofErr w:type="spellEnd"/>
            <w:r w:rsidRPr="00E14F80">
              <w:rPr>
                <w:rFonts w:ascii="Arial" w:hAnsi="Arial" w:cs="Arial"/>
                <w:color w:val="auto"/>
                <w:sz w:val="18"/>
                <w:szCs w:val="18"/>
              </w:rPr>
              <w:t xml:space="preserve"> propuestas económicas; (ii) Preparar informe de evaluación de Propuesta Económica de la Comisión evaluadora</w:t>
            </w:r>
          </w:p>
        </w:tc>
        <w:tc>
          <w:tcPr>
            <w:tcW w:w="1702" w:type="dxa"/>
            <w:shd w:val="clear" w:color="auto" w:fill="FFFFFF"/>
          </w:tcPr>
          <w:p w14:paraId="56FC39FE"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(i) Acta de apertura de  propuestas económicas</w:t>
            </w:r>
            <w:r w:rsidRPr="00E14F80">
              <w:rPr>
                <w:rFonts w:ascii="Arial" w:hAnsi="Arial" w:cs="Arial"/>
                <w:color w:val="auto"/>
                <w:sz w:val="18"/>
                <w:szCs w:val="18"/>
              </w:rPr>
              <w:br/>
              <w:t>(ii) Informe de evaluación de Propuesta Económica de la Comisión evaluadora</w:t>
            </w:r>
          </w:p>
        </w:tc>
        <w:tc>
          <w:tcPr>
            <w:tcW w:w="993" w:type="dxa"/>
            <w:shd w:val="clear" w:color="auto" w:fill="FFFFFF"/>
            <w:vAlign w:val="center"/>
          </w:tcPr>
          <w:p w14:paraId="2549B6A4"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Comisión evaluadora</w:t>
            </w:r>
          </w:p>
        </w:tc>
        <w:tc>
          <w:tcPr>
            <w:tcW w:w="1133" w:type="dxa"/>
            <w:shd w:val="clear" w:color="auto" w:fill="FFFFFF"/>
            <w:vAlign w:val="center"/>
          </w:tcPr>
          <w:p w14:paraId="17F0849A"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Coordinador General del Programa</w:t>
            </w:r>
          </w:p>
        </w:tc>
        <w:tc>
          <w:tcPr>
            <w:tcW w:w="993" w:type="dxa"/>
            <w:shd w:val="clear" w:color="auto" w:fill="FFFFFF"/>
            <w:vAlign w:val="center"/>
          </w:tcPr>
          <w:p w14:paraId="011BC551"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Comisión evaluadora</w:t>
            </w:r>
          </w:p>
        </w:tc>
        <w:tc>
          <w:tcPr>
            <w:tcW w:w="1275" w:type="dxa"/>
            <w:shd w:val="clear" w:color="auto" w:fill="FFFFFF"/>
            <w:vAlign w:val="center"/>
          </w:tcPr>
          <w:p w14:paraId="216D5ED6"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Comisión evaluadora</w:t>
            </w:r>
          </w:p>
        </w:tc>
        <w:tc>
          <w:tcPr>
            <w:tcW w:w="993" w:type="dxa"/>
            <w:shd w:val="clear" w:color="auto" w:fill="FFFFFF"/>
            <w:vAlign w:val="center"/>
          </w:tcPr>
          <w:p w14:paraId="7BDC0A3C"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Comisión evaluadora</w:t>
            </w:r>
          </w:p>
        </w:tc>
        <w:tc>
          <w:tcPr>
            <w:tcW w:w="566" w:type="dxa"/>
            <w:shd w:val="clear" w:color="auto" w:fill="FFFFFF"/>
            <w:vAlign w:val="center"/>
          </w:tcPr>
          <w:p w14:paraId="4381AAFA"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66" w:type="dxa"/>
            <w:shd w:val="clear" w:color="auto" w:fill="FFFFFF"/>
            <w:vAlign w:val="center"/>
          </w:tcPr>
          <w:p w14:paraId="60890EC3"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no aplica</w:t>
            </w:r>
          </w:p>
        </w:tc>
        <w:tc>
          <w:tcPr>
            <w:tcW w:w="566" w:type="dxa"/>
            <w:shd w:val="clear" w:color="auto" w:fill="FFFFFF"/>
            <w:vAlign w:val="center"/>
          </w:tcPr>
          <w:p w14:paraId="050835CC"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no aplica</w:t>
            </w:r>
          </w:p>
        </w:tc>
        <w:tc>
          <w:tcPr>
            <w:tcW w:w="550" w:type="dxa"/>
            <w:shd w:val="clear" w:color="auto" w:fill="FFFFFF"/>
            <w:vAlign w:val="center"/>
          </w:tcPr>
          <w:p w14:paraId="27047641"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no aplica</w:t>
            </w:r>
          </w:p>
        </w:tc>
        <w:tc>
          <w:tcPr>
            <w:tcW w:w="533" w:type="dxa"/>
            <w:shd w:val="clear" w:color="auto" w:fill="FFFFFF"/>
            <w:vAlign w:val="center"/>
          </w:tcPr>
          <w:p w14:paraId="7139565B"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no aplica</w:t>
            </w:r>
          </w:p>
        </w:tc>
        <w:tc>
          <w:tcPr>
            <w:tcW w:w="539" w:type="dxa"/>
            <w:shd w:val="clear" w:color="auto" w:fill="FFFFFF"/>
            <w:vAlign w:val="center"/>
          </w:tcPr>
          <w:p w14:paraId="3FB2CA7C"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no aplica</w:t>
            </w:r>
          </w:p>
        </w:tc>
      </w:tr>
      <w:tr w:rsidR="0046417B" w:rsidRPr="00E14F80" w14:paraId="2977B5BA" w14:textId="77777777">
        <w:trPr>
          <w:trHeight w:val="1260"/>
        </w:trPr>
        <w:tc>
          <w:tcPr>
            <w:tcW w:w="562" w:type="dxa"/>
            <w:shd w:val="clear" w:color="auto" w:fill="FFFFFF"/>
            <w:vAlign w:val="center"/>
          </w:tcPr>
          <w:p w14:paraId="55F80296" w14:textId="77777777" w:rsidR="004A61D6" w:rsidRPr="00E14F80" w:rsidRDefault="008D1060">
            <w:pPr>
              <w:ind w:left="-70" w:firstLine="160"/>
              <w:contextualSpacing w:val="0"/>
              <w:rPr>
                <w:rFonts w:ascii="Arial" w:hAnsi="Arial" w:cs="Arial"/>
                <w:color w:val="auto"/>
                <w:sz w:val="18"/>
                <w:szCs w:val="18"/>
              </w:rPr>
            </w:pPr>
            <w:r w:rsidRPr="00E14F80">
              <w:rPr>
                <w:rFonts w:ascii="Arial" w:hAnsi="Arial" w:cs="Arial"/>
                <w:color w:val="auto"/>
                <w:sz w:val="18"/>
                <w:szCs w:val="18"/>
              </w:rPr>
              <w:t>15</w:t>
            </w:r>
          </w:p>
        </w:tc>
        <w:tc>
          <w:tcPr>
            <w:tcW w:w="1279" w:type="dxa"/>
            <w:shd w:val="clear" w:color="auto" w:fill="FFFFFF"/>
          </w:tcPr>
          <w:p w14:paraId="26882629"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Preparar Informe de recomendación de Adjudicación / Rechazo</w:t>
            </w:r>
          </w:p>
        </w:tc>
        <w:tc>
          <w:tcPr>
            <w:tcW w:w="1703" w:type="dxa"/>
            <w:shd w:val="clear" w:color="auto" w:fill="FFFFFF"/>
          </w:tcPr>
          <w:p w14:paraId="502CBB6D"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(i) Preparar informe de recomendación de Adjudicación/Rechazo</w:t>
            </w:r>
          </w:p>
        </w:tc>
        <w:tc>
          <w:tcPr>
            <w:tcW w:w="1702" w:type="dxa"/>
            <w:shd w:val="clear" w:color="auto" w:fill="FFFFFF"/>
          </w:tcPr>
          <w:p w14:paraId="5F1F17D7"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(i) informe de recomendación de  Adjudicación (Rechazo) (3)</w:t>
            </w:r>
          </w:p>
        </w:tc>
        <w:tc>
          <w:tcPr>
            <w:tcW w:w="993" w:type="dxa"/>
            <w:shd w:val="clear" w:color="auto" w:fill="FFFFFF"/>
            <w:vAlign w:val="center"/>
          </w:tcPr>
          <w:p w14:paraId="46E28BBD"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Comisión evaluadora</w:t>
            </w:r>
          </w:p>
        </w:tc>
        <w:tc>
          <w:tcPr>
            <w:tcW w:w="1133" w:type="dxa"/>
            <w:shd w:val="clear" w:color="auto" w:fill="FFFFFF"/>
            <w:vAlign w:val="center"/>
          </w:tcPr>
          <w:p w14:paraId="7C17BC6E"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Coordinador General del Programa</w:t>
            </w:r>
          </w:p>
        </w:tc>
        <w:tc>
          <w:tcPr>
            <w:tcW w:w="993" w:type="dxa"/>
            <w:shd w:val="clear" w:color="auto" w:fill="FFFFFF"/>
            <w:vAlign w:val="center"/>
          </w:tcPr>
          <w:p w14:paraId="35A4C1F2"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Comisión evaluadora</w:t>
            </w:r>
          </w:p>
        </w:tc>
        <w:tc>
          <w:tcPr>
            <w:tcW w:w="1275" w:type="dxa"/>
            <w:shd w:val="clear" w:color="auto" w:fill="FFFFFF"/>
            <w:vAlign w:val="center"/>
          </w:tcPr>
          <w:p w14:paraId="0CB12FAB"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Comisión evaluadora</w:t>
            </w:r>
          </w:p>
        </w:tc>
        <w:tc>
          <w:tcPr>
            <w:tcW w:w="993" w:type="dxa"/>
            <w:shd w:val="clear" w:color="auto" w:fill="FFFFFF"/>
            <w:vAlign w:val="center"/>
          </w:tcPr>
          <w:p w14:paraId="047E62EE"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Comisión evaluadora</w:t>
            </w:r>
          </w:p>
        </w:tc>
        <w:tc>
          <w:tcPr>
            <w:tcW w:w="566" w:type="dxa"/>
            <w:shd w:val="clear" w:color="auto" w:fill="FFFFFF"/>
            <w:vAlign w:val="center"/>
          </w:tcPr>
          <w:p w14:paraId="7FA5F396"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66" w:type="dxa"/>
            <w:shd w:val="clear" w:color="auto" w:fill="FFFFFF"/>
            <w:vAlign w:val="center"/>
          </w:tcPr>
          <w:p w14:paraId="1C7ECB5D"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66" w:type="dxa"/>
            <w:shd w:val="clear" w:color="auto" w:fill="FFFFFF"/>
            <w:vAlign w:val="center"/>
          </w:tcPr>
          <w:p w14:paraId="474C6AA7"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50" w:type="dxa"/>
            <w:shd w:val="clear" w:color="auto" w:fill="FFFFFF"/>
            <w:vAlign w:val="center"/>
          </w:tcPr>
          <w:p w14:paraId="59A46787"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33" w:type="dxa"/>
            <w:shd w:val="clear" w:color="auto" w:fill="FFFFFF"/>
            <w:vAlign w:val="center"/>
          </w:tcPr>
          <w:p w14:paraId="13247E3D"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39" w:type="dxa"/>
            <w:shd w:val="clear" w:color="auto" w:fill="FFFFFF"/>
            <w:vAlign w:val="center"/>
          </w:tcPr>
          <w:p w14:paraId="7A0B959E"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r>
      <w:tr w:rsidR="0046417B" w:rsidRPr="00E14F80" w14:paraId="1EF6FF66" w14:textId="77777777">
        <w:trPr>
          <w:trHeight w:val="760"/>
        </w:trPr>
        <w:tc>
          <w:tcPr>
            <w:tcW w:w="562" w:type="dxa"/>
            <w:shd w:val="clear" w:color="auto" w:fill="FFFFFF"/>
            <w:vAlign w:val="center"/>
          </w:tcPr>
          <w:p w14:paraId="708366A0" w14:textId="77777777" w:rsidR="004A61D6" w:rsidRPr="00E14F80" w:rsidRDefault="008D1060">
            <w:pPr>
              <w:ind w:left="-70" w:firstLine="160"/>
              <w:contextualSpacing w:val="0"/>
              <w:rPr>
                <w:rFonts w:ascii="Arial" w:hAnsi="Arial" w:cs="Arial"/>
                <w:color w:val="auto"/>
                <w:sz w:val="18"/>
                <w:szCs w:val="18"/>
              </w:rPr>
            </w:pPr>
            <w:r w:rsidRPr="00E14F80">
              <w:rPr>
                <w:rFonts w:ascii="Arial" w:hAnsi="Arial" w:cs="Arial"/>
                <w:color w:val="auto"/>
                <w:sz w:val="18"/>
                <w:szCs w:val="18"/>
              </w:rPr>
              <w:t>16</w:t>
            </w:r>
          </w:p>
        </w:tc>
        <w:tc>
          <w:tcPr>
            <w:tcW w:w="1279" w:type="dxa"/>
            <w:shd w:val="clear" w:color="auto" w:fill="FFFFFF"/>
          </w:tcPr>
          <w:p w14:paraId="7C0501F4"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Negociar con ganador</w:t>
            </w:r>
          </w:p>
        </w:tc>
        <w:tc>
          <w:tcPr>
            <w:tcW w:w="1703" w:type="dxa"/>
            <w:shd w:val="clear" w:color="auto" w:fill="FFFFFF"/>
          </w:tcPr>
          <w:p w14:paraId="6728FB54"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(i) Negociar con ganador</w:t>
            </w:r>
          </w:p>
        </w:tc>
        <w:tc>
          <w:tcPr>
            <w:tcW w:w="1702" w:type="dxa"/>
            <w:shd w:val="clear" w:color="auto" w:fill="FFFFFF"/>
          </w:tcPr>
          <w:p w14:paraId="2A3EB1F0"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(i) Acta de negociación</w:t>
            </w:r>
          </w:p>
        </w:tc>
        <w:tc>
          <w:tcPr>
            <w:tcW w:w="993" w:type="dxa"/>
            <w:shd w:val="clear" w:color="auto" w:fill="FFFFFF"/>
            <w:vAlign w:val="center"/>
          </w:tcPr>
          <w:p w14:paraId="423D17A8"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Comisión evaluadora</w:t>
            </w:r>
          </w:p>
        </w:tc>
        <w:tc>
          <w:tcPr>
            <w:tcW w:w="1133" w:type="dxa"/>
            <w:shd w:val="clear" w:color="auto" w:fill="FFFFFF"/>
            <w:vAlign w:val="center"/>
          </w:tcPr>
          <w:p w14:paraId="3CC16F35"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Coordinador General del Programa</w:t>
            </w:r>
          </w:p>
        </w:tc>
        <w:tc>
          <w:tcPr>
            <w:tcW w:w="993" w:type="dxa"/>
            <w:shd w:val="clear" w:color="auto" w:fill="FFFFFF"/>
            <w:vAlign w:val="center"/>
          </w:tcPr>
          <w:p w14:paraId="63D422A9"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Comisión evaluadora</w:t>
            </w:r>
          </w:p>
        </w:tc>
        <w:tc>
          <w:tcPr>
            <w:tcW w:w="1275" w:type="dxa"/>
            <w:shd w:val="clear" w:color="auto" w:fill="FFFFFF"/>
            <w:vAlign w:val="center"/>
          </w:tcPr>
          <w:p w14:paraId="5C42A880"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Comisión evaluadora</w:t>
            </w:r>
          </w:p>
        </w:tc>
        <w:tc>
          <w:tcPr>
            <w:tcW w:w="993" w:type="dxa"/>
            <w:shd w:val="clear" w:color="auto" w:fill="FFFFFF"/>
            <w:vAlign w:val="center"/>
          </w:tcPr>
          <w:p w14:paraId="0447210D"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Comisión evaluadora</w:t>
            </w:r>
          </w:p>
        </w:tc>
        <w:tc>
          <w:tcPr>
            <w:tcW w:w="566" w:type="dxa"/>
            <w:shd w:val="clear" w:color="auto" w:fill="FFFFFF"/>
            <w:vAlign w:val="center"/>
          </w:tcPr>
          <w:p w14:paraId="37CBAE70"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66" w:type="dxa"/>
            <w:shd w:val="clear" w:color="auto" w:fill="FFFFFF"/>
            <w:vAlign w:val="center"/>
          </w:tcPr>
          <w:p w14:paraId="1BEFD9CE"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66" w:type="dxa"/>
            <w:shd w:val="clear" w:color="auto" w:fill="FFFFFF"/>
            <w:vAlign w:val="center"/>
          </w:tcPr>
          <w:p w14:paraId="5B836284"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50" w:type="dxa"/>
            <w:shd w:val="clear" w:color="auto" w:fill="FFFFFF"/>
            <w:vAlign w:val="center"/>
          </w:tcPr>
          <w:p w14:paraId="5A674203"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no aplica</w:t>
            </w:r>
          </w:p>
        </w:tc>
        <w:tc>
          <w:tcPr>
            <w:tcW w:w="533" w:type="dxa"/>
            <w:shd w:val="clear" w:color="auto" w:fill="FFFFFF"/>
            <w:vAlign w:val="center"/>
          </w:tcPr>
          <w:p w14:paraId="465C41AF"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no aplica</w:t>
            </w:r>
          </w:p>
        </w:tc>
        <w:tc>
          <w:tcPr>
            <w:tcW w:w="539" w:type="dxa"/>
            <w:shd w:val="clear" w:color="auto" w:fill="FFFFFF"/>
            <w:vAlign w:val="center"/>
          </w:tcPr>
          <w:p w14:paraId="5C50B32F"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no aplica</w:t>
            </w:r>
          </w:p>
        </w:tc>
      </w:tr>
      <w:tr w:rsidR="0046417B" w:rsidRPr="00E14F80" w14:paraId="787689A5" w14:textId="77777777">
        <w:trPr>
          <w:trHeight w:val="1020"/>
        </w:trPr>
        <w:tc>
          <w:tcPr>
            <w:tcW w:w="562" w:type="dxa"/>
            <w:shd w:val="clear" w:color="auto" w:fill="FFFFFF"/>
            <w:vAlign w:val="center"/>
          </w:tcPr>
          <w:p w14:paraId="04B0A00F" w14:textId="77777777" w:rsidR="004A61D6" w:rsidRPr="00E14F80" w:rsidRDefault="008D1060">
            <w:pPr>
              <w:ind w:left="-70" w:firstLine="160"/>
              <w:contextualSpacing w:val="0"/>
              <w:rPr>
                <w:rFonts w:ascii="Arial" w:hAnsi="Arial" w:cs="Arial"/>
                <w:color w:val="auto"/>
                <w:sz w:val="18"/>
                <w:szCs w:val="18"/>
              </w:rPr>
            </w:pPr>
            <w:r w:rsidRPr="00E14F80">
              <w:rPr>
                <w:rFonts w:ascii="Arial" w:hAnsi="Arial" w:cs="Arial"/>
                <w:color w:val="auto"/>
                <w:sz w:val="18"/>
                <w:szCs w:val="18"/>
              </w:rPr>
              <w:t>17</w:t>
            </w:r>
          </w:p>
        </w:tc>
        <w:tc>
          <w:tcPr>
            <w:tcW w:w="1279" w:type="dxa"/>
            <w:shd w:val="clear" w:color="auto" w:fill="FFFFFF"/>
          </w:tcPr>
          <w:p w14:paraId="06F9152D"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Solicitar NO Objeción del BID del Proceso</w:t>
            </w:r>
          </w:p>
        </w:tc>
        <w:tc>
          <w:tcPr>
            <w:tcW w:w="1703" w:type="dxa"/>
            <w:shd w:val="clear" w:color="auto" w:fill="FFFFFF"/>
          </w:tcPr>
          <w:p w14:paraId="1CAE1BE4"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 xml:space="preserve">(i) solicitar NO objeción al proceso ; (ii) emitir NO objeción </w:t>
            </w:r>
          </w:p>
        </w:tc>
        <w:tc>
          <w:tcPr>
            <w:tcW w:w="1702" w:type="dxa"/>
            <w:shd w:val="clear" w:color="auto" w:fill="FFFFFF"/>
          </w:tcPr>
          <w:p w14:paraId="5E70CAAD"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 xml:space="preserve">(i) No Objeción al proceso </w:t>
            </w:r>
          </w:p>
        </w:tc>
        <w:tc>
          <w:tcPr>
            <w:tcW w:w="993" w:type="dxa"/>
            <w:shd w:val="clear" w:color="auto" w:fill="FFFFFF"/>
            <w:vAlign w:val="center"/>
          </w:tcPr>
          <w:p w14:paraId="281C2850"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Coordinador General del Programa</w:t>
            </w:r>
          </w:p>
        </w:tc>
        <w:tc>
          <w:tcPr>
            <w:tcW w:w="1133" w:type="dxa"/>
            <w:shd w:val="clear" w:color="auto" w:fill="FFFFFF"/>
            <w:vAlign w:val="center"/>
          </w:tcPr>
          <w:p w14:paraId="5B435A41"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Coordinador General del Programa</w:t>
            </w:r>
          </w:p>
        </w:tc>
        <w:tc>
          <w:tcPr>
            <w:tcW w:w="993" w:type="dxa"/>
            <w:shd w:val="clear" w:color="auto" w:fill="FFFFFF"/>
            <w:vAlign w:val="center"/>
          </w:tcPr>
          <w:p w14:paraId="41EA5D9C"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Especialista de Adquisiciones UEP/BID</w:t>
            </w:r>
          </w:p>
        </w:tc>
        <w:tc>
          <w:tcPr>
            <w:tcW w:w="1275" w:type="dxa"/>
            <w:shd w:val="clear" w:color="auto" w:fill="FFFFFF"/>
            <w:vAlign w:val="center"/>
          </w:tcPr>
          <w:p w14:paraId="5715F606"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BID</w:t>
            </w:r>
          </w:p>
        </w:tc>
        <w:tc>
          <w:tcPr>
            <w:tcW w:w="993" w:type="dxa"/>
            <w:shd w:val="clear" w:color="auto" w:fill="FFFFFF"/>
            <w:vAlign w:val="center"/>
          </w:tcPr>
          <w:p w14:paraId="008C218B"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BID</w:t>
            </w:r>
          </w:p>
        </w:tc>
        <w:tc>
          <w:tcPr>
            <w:tcW w:w="566" w:type="dxa"/>
            <w:shd w:val="clear" w:color="auto" w:fill="FFFFFF"/>
            <w:vAlign w:val="center"/>
          </w:tcPr>
          <w:p w14:paraId="1AEF916A"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66" w:type="dxa"/>
            <w:shd w:val="clear" w:color="auto" w:fill="FFFFFF"/>
            <w:vAlign w:val="center"/>
          </w:tcPr>
          <w:p w14:paraId="73AA40A9"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66" w:type="dxa"/>
            <w:shd w:val="clear" w:color="auto" w:fill="FFFFFF"/>
            <w:vAlign w:val="center"/>
          </w:tcPr>
          <w:p w14:paraId="657F7EBA"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50" w:type="dxa"/>
            <w:shd w:val="clear" w:color="auto" w:fill="FFFFFF"/>
            <w:vAlign w:val="center"/>
          </w:tcPr>
          <w:p w14:paraId="672D9A62"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 xml:space="preserve">X </w:t>
            </w:r>
          </w:p>
        </w:tc>
        <w:tc>
          <w:tcPr>
            <w:tcW w:w="533" w:type="dxa"/>
            <w:shd w:val="clear" w:color="auto" w:fill="FFFFFF"/>
            <w:vAlign w:val="center"/>
          </w:tcPr>
          <w:p w14:paraId="5B888242"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39" w:type="dxa"/>
            <w:shd w:val="clear" w:color="auto" w:fill="FFFFFF"/>
            <w:vAlign w:val="center"/>
          </w:tcPr>
          <w:p w14:paraId="1EFA03F5"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r>
      <w:tr w:rsidR="0046417B" w:rsidRPr="00E14F80" w14:paraId="357C821E" w14:textId="77777777">
        <w:trPr>
          <w:trHeight w:val="1020"/>
        </w:trPr>
        <w:tc>
          <w:tcPr>
            <w:tcW w:w="562" w:type="dxa"/>
            <w:shd w:val="clear" w:color="auto" w:fill="FFFFFF"/>
            <w:vAlign w:val="center"/>
          </w:tcPr>
          <w:p w14:paraId="768B6F42" w14:textId="77777777" w:rsidR="004A61D6" w:rsidRPr="00E14F80" w:rsidRDefault="008D1060">
            <w:pPr>
              <w:ind w:left="-70" w:firstLine="160"/>
              <w:contextualSpacing w:val="0"/>
              <w:rPr>
                <w:rFonts w:ascii="Arial" w:hAnsi="Arial" w:cs="Arial"/>
                <w:color w:val="auto"/>
                <w:sz w:val="18"/>
                <w:szCs w:val="18"/>
              </w:rPr>
            </w:pPr>
            <w:r w:rsidRPr="00E14F80">
              <w:rPr>
                <w:rFonts w:ascii="Arial" w:hAnsi="Arial" w:cs="Arial"/>
                <w:color w:val="auto"/>
                <w:sz w:val="18"/>
                <w:szCs w:val="18"/>
              </w:rPr>
              <w:t>18</w:t>
            </w:r>
          </w:p>
        </w:tc>
        <w:tc>
          <w:tcPr>
            <w:tcW w:w="1279" w:type="dxa"/>
            <w:shd w:val="clear" w:color="auto" w:fill="FFFFFF"/>
          </w:tcPr>
          <w:p w14:paraId="5E381B9B"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Emitir Resolución de Adjudicación</w:t>
            </w:r>
          </w:p>
        </w:tc>
        <w:tc>
          <w:tcPr>
            <w:tcW w:w="1703" w:type="dxa"/>
            <w:shd w:val="clear" w:color="auto" w:fill="FFFFFF"/>
          </w:tcPr>
          <w:p w14:paraId="2987E10D"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(i) Emitir resolución de adjudicación del proceso; (ii) Notificar adjudicación del proceso</w:t>
            </w:r>
          </w:p>
        </w:tc>
        <w:tc>
          <w:tcPr>
            <w:tcW w:w="1702" w:type="dxa"/>
            <w:shd w:val="clear" w:color="auto" w:fill="FFFFFF"/>
          </w:tcPr>
          <w:p w14:paraId="5CD17E19"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(i) Resolución de Adjudicación del Proceso</w:t>
            </w:r>
            <w:r w:rsidRPr="00E14F80">
              <w:rPr>
                <w:rFonts w:ascii="Arial" w:hAnsi="Arial" w:cs="Arial"/>
                <w:color w:val="auto"/>
                <w:sz w:val="18"/>
                <w:szCs w:val="18"/>
              </w:rPr>
              <w:br/>
              <w:t>(ii) Notificación de adjudicación del Proceso</w:t>
            </w:r>
          </w:p>
        </w:tc>
        <w:tc>
          <w:tcPr>
            <w:tcW w:w="993" w:type="dxa"/>
            <w:shd w:val="clear" w:color="auto" w:fill="FFFFFF"/>
            <w:vAlign w:val="center"/>
          </w:tcPr>
          <w:p w14:paraId="6BDF5EC5"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Coordinador General del Programa</w:t>
            </w:r>
          </w:p>
        </w:tc>
        <w:tc>
          <w:tcPr>
            <w:tcW w:w="1133" w:type="dxa"/>
            <w:shd w:val="clear" w:color="auto" w:fill="FFFFFF"/>
            <w:vAlign w:val="center"/>
          </w:tcPr>
          <w:p w14:paraId="734395A9"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Coordinador General del Programa</w:t>
            </w:r>
          </w:p>
        </w:tc>
        <w:tc>
          <w:tcPr>
            <w:tcW w:w="993" w:type="dxa"/>
            <w:shd w:val="clear" w:color="auto" w:fill="FFFFFF"/>
            <w:vAlign w:val="center"/>
          </w:tcPr>
          <w:p w14:paraId="02D17C65"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Especialista de Adquisiciones UEP</w:t>
            </w:r>
          </w:p>
        </w:tc>
        <w:tc>
          <w:tcPr>
            <w:tcW w:w="1275" w:type="dxa"/>
            <w:shd w:val="clear" w:color="auto" w:fill="FFFFFF"/>
            <w:vAlign w:val="center"/>
          </w:tcPr>
          <w:p w14:paraId="399DD5E1"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 xml:space="preserve">Dirección Jurídica INDEC </w:t>
            </w:r>
          </w:p>
        </w:tc>
        <w:tc>
          <w:tcPr>
            <w:tcW w:w="993" w:type="dxa"/>
            <w:shd w:val="clear" w:color="auto" w:fill="FFFFFF"/>
            <w:vAlign w:val="center"/>
          </w:tcPr>
          <w:p w14:paraId="7722F280"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Coordinador General del Programa</w:t>
            </w:r>
          </w:p>
        </w:tc>
        <w:tc>
          <w:tcPr>
            <w:tcW w:w="566" w:type="dxa"/>
            <w:shd w:val="clear" w:color="auto" w:fill="FFFFFF"/>
            <w:vAlign w:val="center"/>
          </w:tcPr>
          <w:p w14:paraId="12BE2093"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66" w:type="dxa"/>
            <w:shd w:val="clear" w:color="auto" w:fill="FFFFFF"/>
            <w:vAlign w:val="center"/>
          </w:tcPr>
          <w:p w14:paraId="22F4557C"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66" w:type="dxa"/>
            <w:shd w:val="clear" w:color="auto" w:fill="FFFFFF"/>
            <w:vAlign w:val="center"/>
          </w:tcPr>
          <w:p w14:paraId="128044BA"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50" w:type="dxa"/>
            <w:shd w:val="clear" w:color="auto" w:fill="FFFFFF"/>
            <w:vAlign w:val="center"/>
          </w:tcPr>
          <w:p w14:paraId="5DD93C68"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33" w:type="dxa"/>
            <w:shd w:val="clear" w:color="auto" w:fill="FFFFFF"/>
            <w:vAlign w:val="center"/>
          </w:tcPr>
          <w:p w14:paraId="71EF3B65"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39" w:type="dxa"/>
            <w:shd w:val="clear" w:color="auto" w:fill="FFFFFF"/>
            <w:vAlign w:val="center"/>
          </w:tcPr>
          <w:p w14:paraId="01C674D3"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r>
      <w:tr w:rsidR="0046417B" w:rsidRPr="00E14F80" w14:paraId="085884E7" w14:textId="77777777">
        <w:trPr>
          <w:trHeight w:val="20"/>
        </w:trPr>
        <w:tc>
          <w:tcPr>
            <w:tcW w:w="562" w:type="dxa"/>
            <w:shd w:val="clear" w:color="auto" w:fill="FFFFFF"/>
            <w:vAlign w:val="center"/>
          </w:tcPr>
          <w:p w14:paraId="04988CF9" w14:textId="77777777" w:rsidR="004A61D6" w:rsidRPr="00E14F80" w:rsidRDefault="008D1060">
            <w:pPr>
              <w:ind w:left="-70" w:firstLine="160"/>
              <w:contextualSpacing w:val="0"/>
              <w:rPr>
                <w:rFonts w:ascii="Arial" w:hAnsi="Arial" w:cs="Arial"/>
                <w:color w:val="auto"/>
                <w:sz w:val="18"/>
                <w:szCs w:val="18"/>
              </w:rPr>
            </w:pPr>
            <w:r w:rsidRPr="00E14F80">
              <w:rPr>
                <w:rFonts w:ascii="Arial" w:hAnsi="Arial" w:cs="Arial"/>
                <w:color w:val="auto"/>
                <w:sz w:val="18"/>
                <w:szCs w:val="18"/>
              </w:rPr>
              <w:t>19</w:t>
            </w:r>
          </w:p>
        </w:tc>
        <w:tc>
          <w:tcPr>
            <w:tcW w:w="1279" w:type="dxa"/>
            <w:shd w:val="clear" w:color="auto" w:fill="FFFFFF"/>
          </w:tcPr>
          <w:p w14:paraId="6B64EF4A"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 xml:space="preserve">Suscribir </w:t>
            </w:r>
            <w:r w:rsidRPr="00E14F80">
              <w:rPr>
                <w:rFonts w:ascii="Arial" w:hAnsi="Arial" w:cs="Arial"/>
                <w:color w:val="auto"/>
                <w:sz w:val="18"/>
                <w:szCs w:val="18"/>
              </w:rPr>
              <w:lastRenderedPageBreak/>
              <w:t>Contrato</w:t>
            </w:r>
          </w:p>
        </w:tc>
        <w:tc>
          <w:tcPr>
            <w:tcW w:w="1703" w:type="dxa"/>
            <w:shd w:val="clear" w:color="auto" w:fill="FFFFFF"/>
          </w:tcPr>
          <w:p w14:paraId="1A3CEAFD"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lastRenderedPageBreak/>
              <w:t xml:space="preserve">(i) elaborar </w:t>
            </w:r>
            <w:r w:rsidRPr="00E14F80">
              <w:rPr>
                <w:rFonts w:ascii="Arial" w:hAnsi="Arial" w:cs="Arial"/>
                <w:color w:val="auto"/>
                <w:sz w:val="18"/>
                <w:szCs w:val="18"/>
              </w:rPr>
              <w:lastRenderedPageBreak/>
              <w:t>contrato; (ii) receptar documentos habilitantes y garantías; (iii) suscribir contrato; (iii) perfeccionar contrato (en caso de ser necesario)</w:t>
            </w:r>
          </w:p>
        </w:tc>
        <w:tc>
          <w:tcPr>
            <w:tcW w:w="1702" w:type="dxa"/>
            <w:shd w:val="clear" w:color="auto" w:fill="FFFFFF"/>
          </w:tcPr>
          <w:p w14:paraId="2E0F9E30"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lastRenderedPageBreak/>
              <w:t xml:space="preserve">(i) Contrato </w:t>
            </w:r>
            <w:r w:rsidRPr="00E14F80">
              <w:rPr>
                <w:rFonts w:ascii="Arial" w:hAnsi="Arial" w:cs="Arial"/>
                <w:color w:val="auto"/>
                <w:sz w:val="18"/>
                <w:szCs w:val="18"/>
              </w:rPr>
              <w:lastRenderedPageBreak/>
              <w:t>suscrito</w:t>
            </w:r>
            <w:r w:rsidRPr="00E14F80">
              <w:rPr>
                <w:rFonts w:ascii="Arial" w:hAnsi="Arial" w:cs="Arial"/>
                <w:color w:val="auto"/>
                <w:sz w:val="18"/>
                <w:szCs w:val="18"/>
              </w:rPr>
              <w:br/>
              <w:t>(ii) documentos habilitantes (certificados elegibilidad, ruc, garantías solicitadas, certificados bancarios)</w:t>
            </w:r>
            <w:r w:rsidRPr="00E14F80">
              <w:rPr>
                <w:rFonts w:ascii="Arial" w:hAnsi="Arial" w:cs="Arial"/>
                <w:color w:val="auto"/>
                <w:sz w:val="18"/>
                <w:szCs w:val="18"/>
              </w:rPr>
              <w:br/>
              <w:t>(ii) contrato suscrito debidamente perfeccionado ( en caso de requerirse)</w:t>
            </w:r>
          </w:p>
        </w:tc>
        <w:tc>
          <w:tcPr>
            <w:tcW w:w="993" w:type="dxa"/>
            <w:shd w:val="clear" w:color="auto" w:fill="FFFFFF"/>
          </w:tcPr>
          <w:p w14:paraId="28346CB5"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lastRenderedPageBreak/>
              <w:t>Coordina</w:t>
            </w:r>
            <w:r w:rsidRPr="00E14F80">
              <w:rPr>
                <w:rFonts w:ascii="Arial" w:hAnsi="Arial" w:cs="Arial"/>
                <w:color w:val="auto"/>
                <w:sz w:val="18"/>
                <w:szCs w:val="18"/>
              </w:rPr>
              <w:lastRenderedPageBreak/>
              <w:t>dor General del Programa</w:t>
            </w:r>
          </w:p>
        </w:tc>
        <w:tc>
          <w:tcPr>
            <w:tcW w:w="1133" w:type="dxa"/>
            <w:shd w:val="clear" w:color="auto" w:fill="FFFFFF"/>
          </w:tcPr>
          <w:p w14:paraId="7E3B2A5A"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lastRenderedPageBreak/>
              <w:t>Coordinad</w:t>
            </w:r>
            <w:r w:rsidRPr="00E14F80">
              <w:rPr>
                <w:rFonts w:ascii="Arial" w:hAnsi="Arial" w:cs="Arial"/>
                <w:color w:val="auto"/>
                <w:sz w:val="18"/>
                <w:szCs w:val="18"/>
              </w:rPr>
              <w:lastRenderedPageBreak/>
              <w:t>or General del Programa</w:t>
            </w:r>
          </w:p>
        </w:tc>
        <w:tc>
          <w:tcPr>
            <w:tcW w:w="993" w:type="dxa"/>
            <w:shd w:val="clear" w:color="auto" w:fill="FFFFFF"/>
          </w:tcPr>
          <w:p w14:paraId="3ED4AD4A"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lastRenderedPageBreak/>
              <w:t>Especiali</w:t>
            </w:r>
            <w:r w:rsidRPr="00E14F80">
              <w:rPr>
                <w:rFonts w:ascii="Arial" w:hAnsi="Arial" w:cs="Arial"/>
                <w:color w:val="auto"/>
                <w:sz w:val="18"/>
                <w:szCs w:val="18"/>
              </w:rPr>
              <w:lastRenderedPageBreak/>
              <w:t>sta de Adquisiciones UEP/Analista Jurídico</w:t>
            </w:r>
          </w:p>
        </w:tc>
        <w:tc>
          <w:tcPr>
            <w:tcW w:w="1275" w:type="dxa"/>
            <w:shd w:val="clear" w:color="auto" w:fill="FFFFFF"/>
          </w:tcPr>
          <w:p w14:paraId="0008CD9F"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lastRenderedPageBreak/>
              <w:t xml:space="preserve">Dirección </w:t>
            </w:r>
            <w:r w:rsidRPr="00E14F80">
              <w:rPr>
                <w:rFonts w:ascii="Arial" w:hAnsi="Arial" w:cs="Arial"/>
                <w:color w:val="auto"/>
                <w:sz w:val="18"/>
                <w:szCs w:val="18"/>
              </w:rPr>
              <w:lastRenderedPageBreak/>
              <w:t>Jurídica UEP</w:t>
            </w:r>
          </w:p>
        </w:tc>
        <w:tc>
          <w:tcPr>
            <w:tcW w:w="993" w:type="dxa"/>
            <w:shd w:val="clear" w:color="auto" w:fill="FFFFFF"/>
          </w:tcPr>
          <w:p w14:paraId="6CC50927"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lastRenderedPageBreak/>
              <w:t>Coordina</w:t>
            </w:r>
            <w:r w:rsidRPr="00E14F80">
              <w:rPr>
                <w:rFonts w:ascii="Arial" w:hAnsi="Arial" w:cs="Arial"/>
                <w:color w:val="auto"/>
                <w:sz w:val="18"/>
                <w:szCs w:val="18"/>
              </w:rPr>
              <w:lastRenderedPageBreak/>
              <w:t>dor General del Programa</w:t>
            </w:r>
          </w:p>
        </w:tc>
        <w:tc>
          <w:tcPr>
            <w:tcW w:w="566" w:type="dxa"/>
            <w:shd w:val="clear" w:color="auto" w:fill="FFFFFF"/>
            <w:vAlign w:val="center"/>
          </w:tcPr>
          <w:p w14:paraId="5DFD0671"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lastRenderedPageBreak/>
              <w:t>X</w:t>
            </w:r>
          </w:p>
        </w:tc>
        <w:tc>
          <w:tcPr>
            <w:tcW w:w="566" w:type="dxa"/>
            <w:shd w:val="clear" w:color="auto" w:fill="FFFFFF"/>
            <w:vAlign w:val="center"/>
          </w:tcPr>
          <w:p w14:paraId="4EED0C78"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66" w:type="dxa"/>
            <w:shd w:val="clear" w:color="auto" w:fill="FFFFFF"/>
            <w:vAlign w:val="center"/>
          </w:tcPr>
          <w:p w14:paraId="77043540"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50" w:type="dxa"/>
            <w:shd w:val="clear" w:color="auto" w:fill="FFFFFF"/>
            <w:vAlign w:val="center"/>
          </w:tcPr>
          <w:p w14:paraId="777BDA66"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33" w:type="dxa"/>
            <w:shd w:val="clear" w:color="auto" w:fill="FFFFFF"/>
            <w:vAlign w:val="center"/>
          </w:tcPr>
          <w:p w14:paraId="65766886"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39" w:type="dxa"/>
            <w:shd w:val="clear" w:color="auto" w:fill="FFFFFF"/>
            <w:vAlign w:val="center"/>
          </w:tcPr>
          <w:p w14:paraId="0A94C50F"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r>
      <w:tr w:rsidR="0046417B" w:rsidRPr="00E14F80" w14:paraId="5308D0D2" w14:textId="77777777">
        <w:trPr>
          <w:trHeight w:val="2280"/>
        </w:trPr>
        <w:tc>
          <w:tcPr>
            <w:tcW w:w="562" w:type="dxa"/>
            <w:shd w:val="clear" w:color="auto" w:fill="FFFFFF"/>
            <w:vAlign w:val="center"/>
          </w:tcPr>
          <w:p w14:paraId="46EF4B17" w14:textId="77777777" w:rsidR="004A61D6" w:rsidRPr="00E14F80" w:rsidRDefault="008D1060">
            <w:pPr>
              <w:ind w:left="-70" w:firstLine="160"/>
              <w:contextualSpacing w:val="0"/>
              <w:rPr>
                <w:rFonts w:ascii="Arial" w:hAnsi="Arial" w:cs="Arial"/>
                <w:color w:val="auto"/>
                <w:sz w:val="18"/>
                <w:szCs w:val="18"/>
              </w:rPr>
            </w:pPr>
            <w:r w:rsidRPr="00E14F80">
              <w:rPr>
                <w:rFonts w:ascii="Arial" w:hAnsi="Arial" w:cs="Arial"/>
                <w:color w:val="auto"/>
                <w:sz w:val="18"/>
                <w:szCs w:val="18"/>
              </w:rPr>
              <w:t>20</w:t>
            </w:r>
          </w:p>
        </w:tc>
        <w:tc>
          <w:tcPr>
            <w:tcW w:w="1279" w:type="dxa"/>
            <w:shd w:val="clear" w:color="auto" w:fill="FFFFFF"/>
          </w:tcPr>
          <w:p w14:paraId="65207B88"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Informar al Administrador del Contrato</w:t>
            </w:r>
          </w:p>
        </w:tc>
        <w:tc>
          <w:tcPr>
            <w:tcW w:w="1703" w:type="dxa"/>
            <w:shd w:val="clear" w:color="auto" w:fill="FFFFFF"/>
          </w:tcPr>
          <w:p w14:paraId="2A3009DE"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(i) notificar de inicio del contrato al Administrador de Contrato incluyendo Funciones a desempeñar en base a la normativa</w:t>
            </w:r>
          </w:p>
        </w:tc>
        <w:tc>
          <w:tcPr>
            <w:tcW w:w="1702" w:type="dxa"/>
            <w:shd w:val="clear" w:color="auto" w:fill="FFFFFF"/>
          </w:tcPr>
          <w:p w14:paraId="0FF74DFC"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(i) notificación de inicio del contrato al Administrador del Contrato</w:t>
            </w:r>
          </w:p>
        </w:tc>
        <w:tc>
          <w:tcPr>
            <w:tcW w:w="993" w:type="dxa"/>
            <w:shd w:val="clear" w:color="auto" w:fill="FFFFFF"/>
          </w:tcPr>
          <w:p w14:paraId="1D778933"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Coordinador General del Programa</w:t>
            </w:r>
          </w:p>
        </w:tc>
        <w:tc>
          <w:tcPr>
            <w:tcW w:w="1133" w:type="dxa"/>
            <w:shd w:val="clear" w:color="auto" w:fill="FFFFFF"/>
          </w:tcPr>
          <w:p w14:paraId="0DD73C67"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Coordinador General del Programa</w:t>
            </w:r>
          </w:p>
        </w:tc>
        <w:tc>
          <w:tcPr>
            <w:tcW w:w="993" w:type="dxa"/>
            <w:shd w:val="clear" w:color="auto" w:fill="FFFFFF"/>
          </w:tcPr>
          <w:p w14:paraId="1534EADA"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Especialista de Adquisiciones</w:t>
            </w:r>
          </w:p>
        </w:tc>
        <w:tc>
          <w:tcPr>
            <w:tcW w:w="1275" w:type="dxa"/>
            <w:shd w:val="clear" w:color="auto" w:fill="FFFFFF"/>
          </w:tcPr>
          <w:p w14:paraId="2A225FD9"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Coordinador General del Programa</w:t>
            </w:r>
          </w:p>
        </w:tc>
        <w:tc>
          <w:tcPr>
            <w:tcW w:w="993" w:type="dxa"/>
            <w:shd w:val="clear" w:color="auto" w:fill="FFFFFF"/>
          </w:tcPr>
          <w:p w14:paraId="03C3D995"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Coordinador General del Programa</w:t>
            </w:r>
          </w:p>
        </w:tc>
        <w:tc>
          <w:tcPr>
            <w:tcW w:w="566" w:type="dxa"/>
            <w:shd w:val="clear" w:color="auto" w:fill="FFFFFF"/>
            <w:vAlign w:val="center"/>
          </w:tcPr>
          <w:p w14:paraId="0B7EE320"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66" w:type="dxa"/>
            <w:shd w:val="clear" w:color="auto" w:fill="FFFFFF"/>
            <w:vAlign w:val="center"/>
          </w:tcPr>
          <w:p w14:paraId="1DDC0CBB"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66" w:type="dxa"/>
            <w:shd w:val="clear" w:color="auto" w:fill="FFFFFF"/>
            <w:vAlign w:val="center"/>
          </w:tcPr>
          <w:p w14:paraId="1DE12E10"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50" w:type="dxa"/>
            <w:shd w:val="clear" w:color="auto" w:fill="FFFFFF"/>
            <w:vAlign w:val="center"/>
          </w:tcPr>
          <w:p w14:paraId="62B0E444"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33" w:type="dxa"/>
            <w:shd w:val="clear" w:color="auto" w:fill="FFFFFF"/>
            <w:vAlign w:val="center"/>
          </w:tcPr>
          <w:p w14:paraId="3731F758"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39" w:type="dxa"/>
            <w:shd w:val="clear" w:color="auto" w:fill="FFFFFF"/>
            <w:vAlign w:val="center"/>
          </w:tcPr>
          <w:p w14:paraId="12EAC15D"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r>
      <w:tr w:rsidR="0046417B" w:rsidRPr="00E14F80" w14:paraId="57942830" w14:textId="77777777">
        <w:trPr>
          <w:trHeight w:val="20"/>
        </w:trPr>
        <w:tc>
          <w:tcPr>
            <w:tcW w:w="562" w:type="dxa"/>
            <w:shd w:val="clear" w:color="auto" w:fill="FFFFFF"/>
            <w:vAlign w:val="center"/>
          </w:tcPr>
          <w:p w14:paraId="143FDF6F" w14:textId="77777777" w:rsidR="004A61D6" w:rsidRPr="00E14F80" w:rsidRDefault="008D1060">
            <w:pPr>
              <w:ind w:left="-70" w:firstLine="160"/>
              <w:contextualSpacing w:val="0"/>
              <w:rPr>
                <w:rFonts w:ascii="Arial" w:hAnsi="Arial" w:cs="Arial"/>
                <w:color w:val="auto"/>
                <w:sz w:val="18"/>
                <w:szCs w:val="18"/>
              </w:rPr>
            </w:pPr>
            <w:r w:rsidRPr="00E14F80">
              <w:rPr>
                <w:rFonts w:ascii="Arial" w:hAnsi="Arial" w:cs="Arial"/>
                <w:color w:val="auto"/>
                <w:sz w:val="18"/>
                <w:szCs w:val="18"/>
              </w:rPr>
              <w:t>21</w:t>
            </w:r>
          </w:p>
        </w:tc>
        <w:tc>
          <w:tcPr>
            <w:tcW w:w="1279" w:type="dxa"/>
            <w:shd w:val="clear" w:color="auto" w:fill="FFFFFF"/>
          </w:tcPr>
          <w:p w14:paraId="716B6250" w14:textId="77777777" w:rsidR="004A61D6" w:rsidRPr="00E14F80" w:rsidRDefault="008D1060">
            <w:pPr>
              <w:ind w:firstLine="180"/>
              <w:contextualSpacing w:val="0"/>
              <w:rPr>
                <w:rFonts w:ascii="Arial" w:hAnsi="Arial" w:cs="Arial"/>
                <w:color w:val="auto"/>
                <w:sz w:val="18"/>
                <w:szCs w:val="18"/>
              </w:rPr>
            </w:pPr>
            <w:r w:rsidRPr="00E14F80">
              <w:rPr>
                <w:rFonts w:ascii="Arial" w:hAnsi="Arial" w:cs="Arial"/>
                <w:color w:val="auto"/>
                <w:sz w:val="18"/>
                <w:szCs w:val="18"/>
              </w:rPr>
              <w:t>Obtener código PRISM</w:t>
            </w:r>
          </w:p>
        </w:tc>
        <w:tc>
          <w:tcPr>
            <w:tcW w:w="1703" w:type="dxa"/>
            <w:shd w:val="clear" w:color="auto" w:fill="FFFFFF"/>
          </w:tcPr>
          <w:p w14:paraId="3FA791B8" w14:textId="77777777" w:rsidR="004A61D6" w:rsidRPr="00E14F80" w:rsidRDefault="008D1060">
            <w:pPr>
              <w:contextualSpacing w:val="0"/>
              <w:rPr>
                <w:rFonts w:ascii="Arial" w:hAnsi="Arial" w:cs="Arial"/>
                <w:color w:val="auto"/>
                <w:sz w:val="18"/>
                <w:szCs w:val="18"/>
              </w:rPr>
            </w:pPr>
            <w:r w:rsidRPr="00E14F80">
              <w:rPr>
                <w:rFonts w:ascii="Arial" w:hAnsi="Arial" w:cs="Arial"/>
                <w:color w:val="auto"/>
                <w:sz w:val="18"/>
                <w:szCs w:val="18"/>
              </w:rPr>
              <w:t>(i) solicitar al BID asignación código PRISM; (ii) Asignar código PRISM</w:t>
            </w:r>
          </w:p>
        </w:tc>
        <w:tc>
          <w:tcPr>
            <w:tcW w:w="1702" w:type="dxa"/>
            <w:shd w:val="clear" w:color="auto" w:fill="FFFFFF"/>
          </w:tcPr>
          <w:p w14:paraId="1A8E2706" w14:textId="77777777" w:rsidR="004A61D6" w:rsidRPr="00E14F80" w:rsidRDefault="008D1060">
            <w:pPr>
              <w:ind w:firstLine="180"/>
              <w:contextualSpacing w:val="0"/>
              <w:rPr>
                <w:rFonts w:ascii="Arial" w:hAnsi="Arial" w:cs="Arial"/>
                <w:color w:val="auto"/>
                <w:sz w:val="18"/>
                <w:szCs w:val="18"/>
              </w:rPr>
            </w:pPr>
            <w:r w:rsidRPr="00E14F80">
              <w:rPr>
                <w:rFonts w:ascii="Arial" w:hAnsi="Arial" w:cs="Arial"/>
                <w:color w:val="auto"/>
                <w:sz w:val="18"/>
                <w:szCs w:val="18"/>
              </w:rPr>
              <w:t>(i) código PRISM asignado</w:t>
            </w:r>
          </w:p>
        </w:tc>
        <w:tc>
          <w:tcPr>
            <w:tcW w:w="993" w:type="dxa"/>
            <w:shd w:val="clear" w:color="auto" w:fill="FFFFFF"/>
          </w:tcPr>
          <w:p w14:paraId="5A7BC93A" w14:textId="77777777" w:rsidR="004A61D6" w:rsidRPr="00E14F80" w:rsidRDefault="008D1060">
            <w:pPr>
              <w:ind w:left="-70"/>
              <w:contextualSpacing w:val="0"/>
              <w:jc w:val="center"/>
              <w:rPr>
                <w:rFonts w:ascii="Arial" w:hAnsi="Arial" w:cs="Arial"/>
                <w:color w:val="auto"/>
                <w:sz w:val="18"/>
                <w:szCs w:val="18"/>
              </w:rPr>
            </w:pPr>
            <w:r w:rsidRPr="00E14F80">
              <w:rPr>
                <w:rFonts w:ascii="Arial" w:hAnsi="Arial" w:cs="Arial"/>
                <w:color w:val="auto"/>
                <w:sz w:val="18"/>
                <w:szCs w:val="18"/>
              </w:rPr>
              <w:t>Especialista de Adquisiciones UEP</w:t>
            </w:r>
          </w:p>
        </w:tc>
        <w:tc>
          <w:tcPr>
            <w:tcW w:w="1133" w:type="dxa"/>
            <w:shd w:val="clear" w:color="auto" w:fill="FFFFFF"/>
          </w:tcPr>
          <w:p w14:paraId="59E38AD0"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Coordinador General del Programa</w:t>
            </w:r>
          </w:p>
        </w:tc>
        <w:tc>
          <w:tcPr>
            <w:tcW w:w="993" w:type="dxa"/>
            <w:shd w:val="clear" w:color="auto" w:fill="FFFFFF"/>
            <w:vAlign w:val="center"/>
          </w:tcPr>
          <w:p w14:paraId="0951381D"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Especialista de Adquisiciones UEP/BID</w:t>
            </w:r>
          </w:p>
        </w:tc>
        <w:tc>
          <w:tcPr>
            <w:tcW w:w="1275" w:type="dxa"/>
            <w:shd w:val="clear" w:color="auto" w:fill="FFFFFF"/>
            <w:vAlign w:val="center"/>
          </w:tcPr>
          <w:p w14:paraId="0BE26F41"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BID</w:t>
            </w:r>
          </w:p>
        </w:tc>
        <w:tc>
          <w:tcPr>
            <w:tcW w:w="993" w:type="dxa"/>
            <w:shd w:val="clear" w:color="auto" w:fill="FFFFFF"/>
            <w:vAlign w:val="center"/>
          </w:tcPr>
          <w:p w14:paraId="08D2C55E"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BID</w:t>
            </w:r>
          </w:p>
        </w:tc>
        <w:tc>
          <w:tcPr>
            <w:tcW w:w="566" w:type="dxa"/>
            <w:shd w:val="clear" w:color="auto" w:fill="FFFFFF"/>
            <w:vAlign w:val="center"/>
          </w:tcPr>
          <w:p w14:paraId="18EA55D5"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66" w:type="dxa"/>
            <w:shd w:val="clear" w:color="auto" w:fill="FFFFFF"/>
            <w:vAlign w:val="center"/>
          </w:tcPr>
          <w:p w14:paraId="70EB8612"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66" w:type="dxa"/>
            <w:shd w:val="clear" w:color="auto" w:fill="FFFFFF"/>
            <w:vAlign w:val="center"/>
          </w:tcPr>
          <w:p w14:paraId="16835B80"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50" w:type="dxa"/>
            <w:shd w:val="clear" w:color="auto" w:fill="FFFFFF"/>
            <w:vAlign w:val="center"/>
          </w:tcPr>
          <w:p w14:paraId="4859F3D3"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33" w:type="dxa"/>
            <w:shd w:val="clear" w:color="auto" w:fill="FFFFFF"/>
            <w:vAlign w:val="center"/>
          </w:tcPr>
          <w:p w14:paraId="3DEBB394"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c>
          <w:tcPr>
            <w:tcW w:w="539" w:type="dxa"/>
            <w:shd w:val="clear" w:color="auto" w:fill="FFFFFF"/>
            <w:vAlign w:val="center"/>
          </w:tcPr>
          <w:p w14:paraId="16550B03"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X</w:t>
            </w:r>
          </w:p>
        </w:tc>
      </w:tr>
    </w:tbl>
    <w:p w14:paraId="69D698D2" w14:textId="77777777" w:rsidR="004A61D6" w:rsidRPr="00E14F80" w:rsidRDefault="004A61D6">
      <w:pPr>
        <w:spacing w:after="0"/>
        <w:rPr>
          <w:rFonts w:ascii="Arial" w:hAnsi="Arial" w:cs="Arial"/>
          <w:color w:val="auto"/>
          <w:sz w:val="18"/>
          <w:szCs w:val="18"/>
        </w:rPr>
      </w:pPr>
    </w:p>
    <w:tbl>
      <w:tblPr>
        <w:tblStyle w:val="a7"/>
        <w:tblW w:w="14601" w:type="dxa"/>
        <w:tblInd w:w="-70" w:type="dxa"/>
        <w:tblLayout w:type="fixed"/>
        <w:tblLook w:val="0400" w:firstRow="0" w:lastRow="0" w:firstColumn="0" w:lastColumn="0" w:noHBand="0" w:noVBand="1"/>
      </w:tblPr>
      <w:tblGrid>
        <w:gridCol w:w="14601"/>
      </w:tblGrid>
      <w:tr w:rsidR="0046417B" w:rsidRPr="00E14F80" w14:paraId="7F5D3687" w14:textId="77777777">
        <w:trPr>
          <w:trHeight w:val="240"/>
        </w:trPr>
        <w:tc>
          <w:tcPr>
            <w:tcW w:w="14601" w:type="dxa"/>
            <w:tcBorders>
              <w:top w:val="nil"/>
              <w:left w:val="nil"/>
              <w:bottom w:val="nil"/>
              <w:right w:val="nil"/>
            </w:tcBorders>
            <w:shd w:val="clear" w:color="auto" w:fill="FFFFFF"/>
            <w:vAlign w:val="center"/>
          </w:tcPr>
          <w:p w14:paraId="68B192E4" w14:textId="77777777" w:rsidR="004A61D6" w:rsidRPr="00E14F80" w:rsidRDefault="008D1060">
            <w:pPr>
              <w:spacing w:after="0"/>
              <w:ind w:left="-70" w:firstLine="160"/>
              <w:rPr>
                <w:rFonts w:ascii="Arial" w:eastAsia="Times New Roman" w:hAnsi="Arial" w:cs="Arial"/>
                <w:color w:val="auto"/>
                <w:sz w:val="16"/>
                <w:szCs w:val="16"/>
              </w:rPr>
            </w:pPr>
            <w:r w:rsidRPr="00E14F80">
              <w:rPr>
                <w:rFonts w:ascii="Arial" w:eastAsia="Arial Narrow" w:hAnsi="Arial" w:cs="Arial"/>
                <w:color w:val="auto"/>
                <w:sz w:val="16"/>
                <w:szCs w:val="16"/>
              </w:rPr>
              <w:t xml:space="preserve">(1) No se requiere de pliegos, solo modelo de contrato </w:t>
            </w:r>
          </w:p>
        </w:tc>
      </w:tr>
      <w:tr w:rsidR="0046417B" w:rsidRPr="00E14F80" w14:paraId="7CA25E1D" w14:textId="77777777">
        <w:trPr>
          <w:trHeight w:val="240"/>
        </w:trPr>
        <w:tc>
          <w:tcPr>
            <w:tcW w:w="14601" w:type="dxa"/>
            <w:tcBorders>
              <w:top w:val="nil"/>
              <w:left w:val="nil"/>
              <w:bottom w:val="nil"/>
              <w:right w:val="nil"/>
            </w:tcBorders>
            <w:shd w:val="clear" w:color="auto" w:fill="FFFFFF"/>
            <w:vAlign w:val="center"/>
          </w:tcPr>
          <w:p w14:paraId="3601C2FE" w14:textId="77777777" w:rsidR="004A61D6" w:rsidRPr="00E14F80" w:rsidRDefault="008D1060">
            <w:pPr>
              <w:spacing w:after="0"/>
              <w:ind w:left="-70" w:firstLine="160"/>
              <w:rPr>
                <w:rFonts w:ascii="Arial" w:eastAsia="Times New Roman" w:hAnsi="Arial" w:cs="Arial"/>
                <w:color w:val="auto"/>
                <w:sz w:val="16"/>
                <w:szCs w:val="16"/>
              </w:rPr>
            </w:pPr>
            <w:r w:rsidRPr="00E14F80">
              <w:rPr>
                <w:rFonts w:ascii="Arial" w:eastAsia="Arial Narrow" w:hAnsi="Arial" w:cs="Arial"/>
                <w:color w:val="auto"/>
                <w:sz w:val="16"/>
                <w:szCs w:val="16"/>
              </w:rPr>
              <w:t>(2) Se invita a presentar Hojas de Vida; y se evalúan las Hojas de Vida de acuerdo con los Formatos del BID</w:t>
            </w:r>
          </w:p>
        </w:tc>
      </w:tr>
      <w:tr w:rsidR="0046417B" w:rsidRPr="00E14F80" w14:paraId="61E0798A" w14:textId="77777777">
        <w:trPr>
          <w:trHeight w:val="240"/>
        </w:trPr>
        <w:tc>
          <w:tcPr>
            <w:tcW w:w="14601" w:type="dxa"/>
            <w:tcBorders>
              <w:top w:val="nil"/>
              <w:left w:val="nil"/>
              <w:bottom w:val="nil"/>
              <w:right w:val="nil"/>
            </w:tcBorders>
            <w:shd w:val="clear" w:color="auto" w:fill="FFFFFF"/>
            <w:vAlign w:val="center"/>
          </w:tcPr>
          <w:p w14:paraId="7C01888D" w14:textId="77777777" w:rsidR="004A61D6" w:rsidRPr="00E14F80" w:rsidRDefault="008D1060">
            <w:pPr>
              <w:spacing w:after="0"/>
              <w:ind w:left="-70" w:firstLine="160"/>
              <w:rPr>
                <w:rFonts w:ascii="Arial" w:eastAsia="Times New Roman" w:hAnsi="Arial" w:cs="Arial"/>
                <w:color w:val="auto"/>
                <w:sz w:val="16"/>
                <w:szCs w:val="16"/>
              </w:rPr>
            </w:pPr>
            <w:r w:rsidRPr="00E14F80">
              <w:rPr>
                <w:rFonts w:ascii="Arial" w:eastAsia="Arial Narrow" w:hAnsi="Arial" w:cs="Arial"/>
                <w:color w:val="auto"/>
                <w:sz w:val="16"/>
                <w:szCs w:val="16"/>
              </w:rPr>
              <w:t>(3) En el caso de 3CV el informe es de prelación de las hojas de vida analizadas</w:t>
            </w:r>
          </w:p>
        </w:tc>
      </w:tr>
      <w:tr w:rsidR="0046417B" w:rsidRPr="00E14F80" w14:paraId="4B9C1B81" w14:textId="77777777">
        <w:trPr>
          <w:trHeight w:val="240"/>
        </w:trPr>
        <w:tc>
          <w:tcPr>
            <w:tcW w:w="14601" w:type="dxa"/>
            <w:tcBorders>
              <w:top w:val="nil"/>
              <w:left w:val="nil"/>
              <w:bottom w:val="nil"/>
              <w:right w:val="nil"/>
            </w:tcBorders>
            <w:shd w:val="clear" w:color="auto" w:fill="FFFFFF"/>
            <w:vAlign w:val="center"/>
          </w:tcPr>
          <w:p w14:paraId="7BA387C2" w14:textId="77777777" w:rsidR="004A61D6" w:rsidRPr="00E14F80" w:rsidRDefault="008D1060">
            <w:pPr>
              <w:spacing w:after="0"/>
              <w:ind w:left="-70" w:firstLine="160"/>
              <w:rPr>
                <w:rFonts w:ascii="Arial" w:eastAsia="Times New Roman" w:hAnsi="Arial" w:cs="Arial"/>
                <w:color w:val="auto"/>
                <w:sz w:val="16"/>
                <w:szCs w:val="16"/>
              </w:rPr>
            </w:pPr>
            <w:r w:rsidRPr="00E14F80">
              <w:rPr>
                <w:rFonts w:ascii="Arial" w:eastAsia="Arial Narrow" w:hAnsi="Arial" w:cs="Arial"/>
                <w:color w:val="auto"/>
                <w:sz w:val="16"/>
                <w:szCs w:val="16"/>
              </w:rPr>
              <w:t xml:space="preserve">(4) los documentos para CD Consultorías son: Comprobantes recepción HV, Acta apertura HV, Evaluación HV, Informe cumplimiento HV, en formatos BID, </w:t>
            </w:r>
          </w:p>
        </w:tc>
      </w:tr>
      <w:tr w:rsidR="0046417B" w:rsidRPr="00E14F80" w14:paraId="022F1168" w14:textId="77777777">
        <w:trPr>
          <w:trHeight w:val="240"/>
        </w:trPr>
        <w:tc>
          <w:tcPr>
            <w:tcW w:w="14601" w:type="dxa"/>
            <w:tcBorders>
              <w:top w:val="nil"/>
              <w:left w:val="nil"/>
              <w:bottom w:val="nil"/>
              <w:right w:val="nil"/>
            </w:tcBorders>
            <w:shd w:val="clear" w:color="auto" w:fill="FFFFFF"/>
            <w:vAlign w:val="center"/>
          </w:tcPr>
          <w:p w14:paraId="3ED811C9" w14:textId="77777777" w:rsidR="004A61D6" w:rsidRPr="00E14F80" w:rsidRDefault="008D1060">
            <w:pPr>
              <w:spacing w:after="0"/>
              <w:ind w:left="-70" w:firstLine="160"/>
              <w:rPr>
                <w:rFonts w:ascii="Arial" w:eastAsia="Arial Narrow" w:hAnsi="Arial" w:cs="Arial"/>
                <w:color w:val="auto"/>
                <w:sz w:val="16"/>
                <w:szCs w:val="16"/>
              </w:rPr>
            </w:pPr>
            <w:r w:rsidRPr="00E14F80">
              <w:rPr>
                <w:rFonts w:ascii="Arial" w:eastAsia="Arial Narrow" w:hAnsi="Arial" w:cs="Arial"/>
                <w:color w:val="auto"/>
                <w:sz w:val="16"/>
                <w:szCs w:val="16"/>
              </w:rPr>
              <w:t>(5) En bienes  se evalúa las Propuestas Técnicas y Económicas</w:t>
            </w:r>
          </w:p>
        </w:tc>
      </w:tr>
      <w:tr w:rsidR="0046417B" w:rsidRPr="00E14F80" w14:paraId="4DD9C676" w14:textId="77777777">
        <w:trPr>
          <w:trHeight w:val="240"/>
        </w:trPr>
        <w:tc>
          <w:tcPr>
            <w:tcW w:w="14601" w:type="dxa"/>
            <w:tcBorders>
              <w:top w:val="nil"/>
              <w:left w:val="nil"/>
              <w:bottom w:val="nil"/>
              <w:right w:val="nil"/>
            </w:tcBorders>
            <w:shd w:val="clear" w:color="auto" w:fill="FFFFFF"/>
            <w:vAlign w:val="center"/>
          </w:tcPr>
          <w:p w14:paraId="62BB7DE6" w14:textId="77777777" w:rsidR="004A61D6" w:rsidRPr="00E14F80" w:rsidRDefault="008D1060">
            <w:pPr>
              <w:spacing w:after="0"/>
              <w:ind w:left="-70" w:firstLine="160"/>
              <w:rPr>
                <w:rFonts w:ascii="Arial" w:eastAsia="Times New Roman" w:hAnsi="Arial" w:cs="Arial"/>
                <w:color w:val="auto"/>
                <w:sz w:val="16"/>
                <w:szCs w:val="16"/>
              </w:rPr>
            </w:pPr>
            <w:r w:rsidRPr="00E14F80">
              <w:rPr>
                <w:rFonts w:ascii="Arial" w:eastAsia="Arial Narrow" w:hAnsi="Arial" w:cs="Arial"/>
                <w:color w:val="auto"/>
                <w:sz w:val="16"/>
                <w:szCs w:val="16"/>
              </w:rPr>
              <w:t>(6) En bienes se solicita no objeción de pliegos</w:t>
            </w:r>
          </w:p>
        </w:tc>
      </w:tr>
      <w:tr w:rsidR="0046417B" w:rsidRPr="00E14F80" w14:paraId="1C7A87DF" w14:textId="77777777">
        <w:trPr>
          <w:trHeight w:val="240"/>
        </w:trPr>
        <w:tc>
          <w:tcPr>
            <w:tcW w:w="14601" w:type="dxa"/>
            <w:tcBorders>
              <w:top w:val="nil"/>
              <w:left w:val="nil"/>
              <w:bottom w:val="nil"/>
              <w:right w:val="nil"/>
            </w:tcBorders>
            <w:shd w:val="clear" w:color="auto" w:fill="FFFFFF"/>
            <w:vAlign w:val="center"/>
          </w:tcPr>
          <w:p w14:paraId="369F688C" w14:textId="77777777" w:rsidR="004A61D6" w:rsidRPr="00E14F80" w:rsidRDefault="008D1060">
            <w:pPr>
              <w:spacing w:after="0"/>
              <w:ind w:left="-70" w:firstLine="160"/>
              <w:rPr>
                <w:rFonts w:ascii="Arial" w:eastAsia="Times New Roman" w:hAnsi="Arial" w:cs="Arial"/>
                <w:color w:val="auto"/>
                <w:sz w:val="16"/>
                <w:szCs w:val="16"/>
              </w:rPr>
            </w:pPr>
            <w:r w:rsidRPr="00E14F80">
              <w:rPr>
                <w:rFonts w:ascii="Arial" w:eastAsia="Arial Narrow" w:hAnsi="Arial" w:cs="Arial"/>
                <w:color w:val="auto"/>
                <w:sz w:val="16"/>
                <w:szCs w:val="16"/>
              </w:rPr>
              <w:t>(7) Publicación</w:t>
            </w:r>
          </w:p>
        </w:tc>
      </w:tr>
      <w:tr w:rsidR="0046417B" w:rsidRPr="00E14F80" w14:paraId="5FDFBED0" w14:textId="77777777">
        <w:trPr>
          <w:trHeight w:val="80"/>
        </w:trPr>
        <w:tc>
          <w:tcPr>
            <w:tcW w:w="14601" w:type="dxa"/>
            <w:tcBorders>
              <w:top w:val="nil"/>
              <w:left w:val="nil"/>
              <w:bottom w:val="nil"/>
              <w:right w:val="nil"/>
            </w:tcBorders>
            <w:shd w:val="clear" w:color="auto" w:fill="FFFFFF"/>
            <w:vAlign w:val="center"/>
          </w:tcPr>
          <w:p w14:paraId="23BB34A7" w14:textId="77777777" w:rsidR="004A61D6" w:rsidRPr="00E14F80" w:rsidRDefault="004A61D6">
            <w:pPr>
              <w:spacing w:after="0"/>
              <w:ind w:left="-70" w:firstLine="160"/>
              <w:rPr>
                <w:rFonts w:ascii="Arial" w:eastAsia="Arial Narrow" w:hAnsi="Arial" w:cs="Arial"/>
                <w:color w:val="auto"/>
                <w:sz w:val="16"/>
                <w:szCs w:val="16"/>
              </w:rPr>
            </w:pPr>
          </w:p>
        </w:tc>
      </w:tr>
    </w:tbl>
    <w:p w14:paraId="25A80ABB" w14:textId="77777777" w:rsidR="004A61D6" w:rsidRPr="00E14F80" w:rsidRDefault="004A61D6">
      <w:pPr>
        <w:rPr>
          <w:rFonts w:ascii="Arial" w:hAnsi="Arial" w:cs="Arial"/>
          <w:color w:val="auto"/>
        </w:rPr>
        <w:sectPr w:rsidR="004A61D6" w:rsidRPr="00E14F80" w:rsidSect="00D1485E">
          <w:pgSz w:w="16838" w:h="11906" w:orient="landscape"/>
          <w:pgMar w:top="1440" w:right="1440" w:bottom="1440" w:left="1440" w:header="0" w:footer="720" w:gutter="0"/>
          <w:cols w:space="720"/>
        </w:sectPr>
      </w:pPr>
    </w:p>
    <w:p w14:paraId="3AB06141" w14:textId="77777777" w:rsidR="004A61D6" w:rsidRPr="00E14F80" w:rsidRDefault="008D1060">
      <w:pPr>
        <w:pStyle w:val="Heading1"/>
        <w:numPr>
          <w:ilvl w:val="0"/>
          <w:numId w:val="6"/>
        </w:numPr>
        <w:ind w:hanging="360"/>
        <w:jc w:val="center"/>
        <w:rPr>
          <w:rFonts w:ascii="Arial" w:eastAsia="Calibri" w:hAnsi="Arial" w:cs="Arial"/>
          <w:b/>
          <w:color w:val="auto"/>
          <w:sz w:val="22"/>
          <w:szCs w:val="22"/>
        </w:rPr>
      </w:pPr>
      <w:bookmarkStart w:id="39" w:name="_Toc483357492"/>
      <w:r w:rsidRPr="00E14F80">
        <w:rPr>
          <w:rFonts w:ascii="Arial" w:eastAsia="Calibri" w:hAnsi="Arial" w:cs="Arial"/>
          <w:color w:val="auto"/>
          <w:sz w:val="22"/>
          <w:szCs w:val="22"/>
        </w:rPr>
        <w:lastRenderedPageBreak/>
        <w:t>GESTIÓN FINANCIERA DEL PROGRAMA</w:t>
      </w:r>
      <w:bookmarkEnd w:id="39"/>
    </w:p>
    <w:p w14:paraId="1B8FD2BB" w14:textId="77777777" w:rsidR="004A61D6" w:rsidRPr="00E14F80" w:rsidRDefault="004A61D6">
      <w:pPr>
        <w:pStyle w:val="Heading2"/>
        <w:spacing w:before="120" w:line="240" w:lineRule="auto"/>
        <w:rPr>
          <w:rFonts w:ascii="Arial" w:eastAsia="Calibri" w:hAnsi="Arial" w:cs="Arial"/>
          <w:color w:val="auto"/>
          <w:sz w:val="22"/>
          <w:szCs w:val="22"/>
        </w:rPr>
      </w:pPr>
      <w:bookmarkStart w:id="40" w:name="_2jxsxqh" w:colFirst="0" w:colLast="0"/>
      <w:bookmarkEnd w:id="40"/>
    </w:p>
    <w:p w14:paraId="77941AC9" w14:textId="77777777" w:rsidR="004A61D6" w:rsidRPr="00E14F80" w:rsidRDefault="008D1060">
      <w:pPr>
        <w:pStyle w:val="Heading2"/>
        <w:spacing w:before="120" w:line="240" w:lineRule="auto"/>
        <w:rPr>
          <w:rFonts w:ascii="Arial" w:eastAsia="Calibri" w:hAnsi="Arial" w:cs="Arial"/>
          <w:b/>
          <w:color w:val="auto"/>
          <w:sz w:val="22"/>
          <w:szCs w:val="22"/>
        </w:rPr>
      </w:pPr>
      <w:bookmarkStart w:id="41" w:name="_Toc483357493"/>
      <w:r w:rsidRPr="00E14F80">
        <w:rPr>
          <w:rFonts w:ascii="Arial" w:eastAsia="Calibri" w:hAnsi="Arial" w:cs="Arial"/>
          <w:b/>
          <w:color w:val="auto"/>
          <w:sz w:val="22"/>
          <w:szCs w:val="22"/>
        </w:rPr>
        <w:t>Normativas y Políticas de la Gestión Financiera</w:t>
      </w:r>
      <w:bookmarkEnd w:id="41"/>
      <w:r w:rsidRPr="00E14F80">
        <w:rPr>
          <w:rFonts w:ascii="Arial" w:eastAsia="Calibri" w:hAnsi="Arial" w:cs="Arial"/>
          <w:b/>
          <w:color w:val="auto"/>
          <w:sz w:val="22"/>
          <w:szCs w:val="22"/>
        </w:rPr>
        <w:t xml:space="preserve"> </w:t>
      </w:r>
    </w:p>
    <w:p w14:paraId="07D47C78" w14:textId="77777777" w:rsidR="004A61D6" w:rsidRPr="00E14F80" w:rsidRDefault="004A61D6">
      <w:pPr>
        <w:rPr>
          <w:rFonts w:ascii="Arial" w:hAnsi="Arial" w:cs="Arial"/>
          <w:color w:val="auto"/>
        </w:rPr>
      </w:pPr>
    </w:p>
    <w:p w14:paraId="7DB7CD59"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La gestión financiera del Programa, se ejecutará conforme a lo dispuesto en: (i) el Contrato de Préstamo XXXX/OC-AR, y su RO; (ii) la Política de Gestión Financiera BID OP-273, la Guía de Desembolsos del BID y la Guía de Informes Financieros y Auditoría Externa de las operaciones financiadas por el BID; (iii) LEY N° 24.156, de Administración Financiera y de los Sistemas de Control del Sector Público Nacional.</w:t>
      </w:r>
    </w:p>
    <w:p w14:paraId="0F4DD3A9" w14:textId="77777777" w:rsidR="004A61D6" w:rsidRPr="00E14F80" w:rsidRDefault="004A61D6">
      <w:pPr>
        <w:spacing w:after="0" w:line="240" w:lineRule="auto"/>
        <w:ind w:left="644"/>
        <w:jc w:val="both"/>
        <w:rPr>
          <w:rFonts w:ascii="Arial" w:hAnsi="Arial" w:cs="Arial"/>
          <w:color w:val="auto"/>
        </w:rPr>
      </w:pPr>
    </w:p>
    <w:p w14:paraId="37BDA57B"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El INDEC, en el ámbito de la gestión financiera, se rigen por el Sistema de Administración Financiera (</w:t>
      </w:r>
      <w:proofErr w:type="spellStart"/>
      <w:r w:rsidRPr="00E14F80">
        <w:rPr>
          <w:rFonts w:ascii="Arial" w:hAnsi="Arial" w:cs="Arial"/>
          <w:color w:val="auto"/>
        </w:rPr>
        <w:t>eSidif</w:t>
      </w:r>
      <w:proofErr w:type="spellEnd"/>
      <w:r w:rsidRPr="00E14F80">
        <w:rPr>
          <w:rFonts w:ascii="Arial" w:hAnsi="Arial" w:cs="Arial"/>
          <w:color w:val="auto"/>
        </w:rPr>
        <w:t xml:space="preserve">), por lo que tomarán en cuenta, las normativas de presupuesto y contabilidad gubernamental emitidas por el Ministerio de Hacienda. </w:t>
      </w:r>
    </w:p>
    <w:p w14:paraId="0182242C" w14:textId="77777777" w:rsidR="004A61D6" w:rsidRPr="00E14F80" w:rsidRDefault="008D1060">
      <w:pPr>
        <w:pStyle w:val="Heading2"/>
        <w:spacing w:before="120" w:line="240" w:lineRule="auto"/>
        <w:rPr>
          <w:rFonts w:ascii="Arial" w:eastAsia="Calibri" w:hAnsi="Arial" w:cs="Arial"/>
          <w:b/>
          <w:color w:val="auto"/>
          <w:sz w:val="22"/>
          <w:szCs w:val="22"/>
        </w:rPr>
      </w:pPr>
      <w:bookmarkStart w:id="42" w:name="_Toc483357494"/>
      <w:r w:rsidRPr="00E14F80">
        <w:rPr>
          <w:rFonts w:ascii="Arial" w:eastAsia="Calibri" w:hAnsi="Arial" w:cs="Arial"/>
          <w:b/>
          <w:color w:val="auto"/>
          <w:sz w:val="22"/>
          <w:szCs w:val="22"/>
        </w:rPr>
        <w:t>Programación y Presupuesto</w:t>
      </w:r>
      <w:bookmarkEnd w:id="42"/>
    </w:p>
    <w:p w14:paraId="78B26035"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 xml:space="preserve">El Plan Financiero (PF), es el instrumento a utilizar para elaborar y plantear la proforma presupuestaria del Programa, que se incluirá en la proforma general del INDEC. El PF, lo elabora la UEP,  sobre la base del PEP, POA y el PA aprobados por el BID; la programación y elaboración de presupuestos del Programa, los prepara la UEP en coordinación con la Dirección de Programación y Control Presupuestario.  El presupuesto anual de ingresos del INDEC, incorporará los desembolsos que espera recibir con cargo al préstamo del BID. </w:t>
      </w:r>
    </w:p>
    <w:p w14:paraId="6E21C23F" w14:textId="77777777" w:rsidR="004A61D6" w:rsidRPr="00E14F80" w:rsidRDefault="004A61D6">
      <w:pPr>
        <w:spacing w:after="0" w:line="240" w:lineRule="auto"/>
        <w:ind w:left="644"/>
        <w:jc w:val="both"/>
        <w:rPr>
          <w:rFonts w:ascii="Arial" w:hAnsi="Arial" w:cs="Arial"/>
          <w:color w:val="auto"/>
        </w:rPr>
      </w:pPr>
    </w:p>
    <w:p w14:paraId="2025CCF8"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El PF consolida los recursos financiados por el Préstamo y permite gestionar, planificar y controlar la oportunidad de los flujos de fondos, monitorear los costos efectuados para el logro de los productos y alimentar el PMR.  El PF anual del Programa, deberá ser comunicado al Banco dentro de las dos primeras semanas del inicio del ejercicio fiscal, será responsabilidad del INDEC velar por su cumplimiento y actualización. Toda modificación al PF acordado, deberá ser notificada oportunamente al Banco.</w:t>
      </w:r>
    </w:p>
    <w:p w14:paraId="65351717" w14:textId="77777777" w:rsidR="004A61D6" w:rsidRPr="00E14F80" w:rsidRDefault="004A61D6">
      <w:pPr>
        <w:spacing w:after="0"/>
        <w:ind w:left="720"/>
        <w:rPr>
          <w:rFonts w:ascii="Arial" w:hAnsi="Arial" w:cs="Arial"/>
          <w:color w:val="auto"/>
        </w:rPr>
      </w:pPr>
    </w:p>
    <w:p w14:paraId="40C3B4C2"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A  fin  de  que  los  requerimientos  de  fondos  de  contraparte  local  sean  incluidos  en  la proforma  presupuestaria  del  INDEC  de  cada  año,  el  Especialista  financiero de la UEP, enviará  a  la  Dirección de Patrimonio y Suministros  antes  del  30  de  junio  del  año  anterior,  las proformas para gastos de inversión con recursos de fuente 11 y del BID (Fuente 22). Estas proformas cumplirán el trámite interno de aprobación  y contendrán  la  información  que  se  requiera  de  acuerdo  a  los  procedimientos  y normas locales  de  presupuesto.  Se  asignarán  partidas  específicas  y  plenamente  identificables para la ejecución del Programa.</w:t>
      </w:r>
    </w:p>
    <w:p w14:paraId="2EFA436E" w14:textId="77777777" w:rsidR="004A61D6" w:rsidRPr="00E14F80" w:rsidRDefault="004A61D6">
      <w:pPr>
        <w:spacing w:after="0" w:line="240" w:lineRule="auto"/>
        <w:ind w:left="284"/>
        <w:jc w:val="both"/>
        <w:rPr>
          <w:rFonts w:ascii="Arial" w:hAnsi="Arial" w:cs="Arial"/>
          <w:color w:val="auto"/>
        </w:rPr>
      </w:pPr>
    </w:p>
    <w:p w14:paraId="51F99B57" w14:textId="77777777" w:rsidR="004A61D6" w:rsidRPr="00E14F80" w:rsidRDefault="008D1060">
      <w:pPr>
        <w:pStyle w:val="Heading2"/>
        <w:spacing w:before="120" w:line="240" w:lineRule="auto"/>
        <w:rPr>
          <w:rFonts w:ascii="Arial" w:eastAsia="Calibri" w:hAnsi="Arial" w:cs="Arial"/>
          <w:b/>
          <w:color w:val="auto"/>
          <w:sz w:val="22"/>
          <w:szCs w:val="22"/>
        </w:rPr>
      </w:pPr>
      <w:bookmarkStart w:id="43" w:name="_Toc483357495"/>
      <w:r w:rsidRPr="00E14F80">
        <w:rPr>
          <w:rFonts w:ascii="Arial" w:eastAsia="Calibri" w:hAnsi="Arial" w:cs="Arial"/>
          <w:color w:val="auto"/>
          <w:sz w:val="22"/>
          <w:szCs w:val="22"/>
        </w:rPr>
        <w:t>Contabilidad y Sistemas de Información</w:t>
      </w:r>
      <w:bookmarkEnd w:id="43"/>
    </w:p>
    <w:p w14:paraId="6FC94446"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 xml:space="preserve">La contabilidad del Programa se llevará en base a la normativa argentina de contabilidad para la administración pública y mediante el sistema informático </w:t>
      </w:r>
      <w:proofErr w:type="spellStart"/>
      <w:r w:rsidRPr="00E14F80">
        <w:rPr>
          <w:rFonts w:ascii="Arial" w:hAnsi="Arial" w:cs="Arial"/>
          <w:color w:val="auto"/>
        </w:rPr>
        <w:t>eSidif</w:t>
      </w:r>
      <w:proofErr w:type="spellEnd"/>
      <w:r w:rsidRPr="00E14F80">
        <w:rPr>
          <w:rFonts w:ascii="Arial" w:hAnsi="Arial" w:cs="Arial"/>
          <w:color w:val="auto"/>
        </w:rPr>
        <w:t xml:space="preserve">, de conformidad con las categorías de inversión definidas en el cuadro de costos y financiamiento del Programa que consta en el Anexo Único del Contrato de Préstamo XXXX/OC-AR.  Los registros del Programa deberán ser llevados de conformidad con las normas técnicas establecidas para el efecto, de manera que: (i) todas las transacciones sean registradas adecuadamente a fin de facilitar la preparación de información gerencial e informes financieros confiables y oportunos; (ii) las transacciones del Programa sean autorizadas y documentadas de manera apropiada; y (iii) los activos del Programa estén salvaguardados en forma adecuada.  </w:t>
      </w:r>
    </w:p>
    <w:p w14:paraId="174D324F" w14:textId="77777777" w:rsidR="004A61D6" w:rsidRPr="00E14F80" w:rsidRDefault="004A61D6">
      <w:pPr>
        <w:spacing w:after="0" w:line="240" w:lineRule="auto"/>
        <w:ind w:left="644"/>
        <w:jc w:val="both"/>
        <w:rPr>
          <w:rFonts w:ascii="Arial" w:hAnsi="Arial" w:cs="Arial"/>
          <w:color w:val="auto"/>
        </w:rPr>
      </w:pPr>
    </w:p>
    <w:p w14:paraId="078FC45D"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 xml:space="preserve">El programa mantendrá una identificación única de código que permanecerá invariable  desde  el  momento  de  su  generación  hasta  la  terminación  o  liquidación  del mismo;   para  facilitar  la  distinción  de  la  acumulación  de  los  costos incurridos  en  el  Programa. La contabilidad del Programa incluirá todos los costos atribuibles a su ejecución, hasta   la   puesta   en   funcionamiento,   cumplimiento   de   los   objetivos   o   fecha   de liquidación.  Los  costos  que  demande  la  ejecución  del  Programa,  serán  registrados contablemente debitando la cuenta que corresponda y acreditando a la Cuenta por Pagar asociada a la naturaleza del  gasto  de  inversión  incurrido. </w:t>
      </w:r>
    </w:p>
    <w:p w14:paraId="316CD816" w14:textId="77777777" w:rsidR="004A61D6" w:rsidRPr="00E14F80" w:rsidRDefault="004A61D6">
      <w:pPr>
        <w:spacing w:after="0" w:line="240" w:lineRule="auto"/>
        <w:jc w:val="both"/>
        <w:rPr>
          <w:rFonts w:ascii="Arial" w:hAnsi="Arial" w:cs="Arial"/>
          <w:color w:val="auto"/>
        </w:rPr>
      </w:pPr>
    </w:p>
    <w:p w14:paraId="37AA9597"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lastRenderedPageBreak/>
        <w:t>Con  el  fin  de  presentar  la  información  consolidada   y  detallada  de  los  recursos administrados por el  Programa, las transacciones correspondientes, una vez pagadas, se replicarán sobre la base contable del efectivo en el sistema auxiliar de reporte financiero KETRA de manera que los reportes financieros del Programa: a) permitan identificar las sumas recibidas de las distintas fuentes (BID  y Local), b)  consignen, de conformidad con el plan de cuentas del Programa, las inversiones por categoría, tanto con los recursos del financiamiento como con los demás fondos que deban aportarse para su ejecución, y c) demuestren el costo de las inversiones en cada categoría y sub categoría.</w:t>
      </w:r>
    </w:p>
    <w:p w14:paraId="26399447" w14:textId="77777777" w:rsidR="004A61D6" w:rsidRPr="00E14F80" w:rsidRDefault="004A61D6">
      <w:pPr>
        <w:spacing w:after="120" w:line="240" w:lineRule="auto"/>
        <w:jc w:val="both"/>
        <w:rPr>
          <w:rFonts w:ascii="Arial" w:hAnsi="Arial" w:cs="Arial"/>
          <w:color w:val="auto"/>
        </w:rPr>
      </w:pPr>
    </w:p>
    <w:p w14:paraId="09FA3A25"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Para el ingreso de las transacciones del Programa en el sistema KETRA se aplicarán los siguientes principios:</w:t>
      </w:r>
    </w:p>
    <w:p w14:paraId="5F954274" w14:textId="77777777" w:rsidR="004A61D6" w:rsidRPr="00E14F80" w:rsidRDefault="004A61D6">
      <w:pPr>
        <w:spacing w:after="0" w:line="240" w:lineRule="auto"/>
        <w:ind w:left="644"/>
        <w:jc w:val="both"/>
        <w:rPr>
          <w:rFonts w:ascii="Arial" w:hAnsi="Arial" w:cs="Arial"/>
          <w:color w:val="auto"/>
        </w:rPr>
      </w:pPr>
    </w:p>
    <w:p w14:paraId="7C235200" w14:textId="77777777" w:rsidR="004A61D6" w:rsidRPr="00E14F80" w:rsidRDefault="008D1060">
      <w:pPr>
        <w:numPr>
          <w:ilvl w:val="0"/>
          <w:numId w:val="12"/>
        </w:numPr>
        <w:spacing w:after="0" w:line="240" w:lineRule="auto"/>
        <w:ind w:hanging="360"/>
        <w:contextualSpacing/>
        <w:jc w:val="both"/>
        <w:rPr>
          <w:rFonts w:ascii="Arial" w:hAnsi="Arial" w:cs="Arial"/>
          <w:color w:val="auto"/>
        </w:rPr>
      </w:pPr>
      <w:r w:rsidRPr="00E14F80">
        <w:rPr>
          <w:rFonts w:ascii="Arial" w:hAnsi="Arial" w:cs="Arial"/>
          <w:color w:val="auto"/>
        </w:rPr>
        <w:t>Ingresos:  Se  registrarán  los  aportes  que  constan  en  el  presupuesto  inicial  del Programa  proveniente  del  BID,  cuando  los  financiadores hayan realizado desembolsos, pagos y/o transferencias a favor o por cuenta del Programa.  Igualmente se registrarán los aportes en especies cuando estas hayan sido realizadas como se contemplan en el presupuesto y exista documentación que lo evidencie, para lo cual se observará las reglas de valoración que se acuerden con el Banco.</w:t>
      </w:r>
    </w:p>
    <w:p w14:paraId="720DBF7C" w14:textId="77777777" w:rsidR="004A61D6" w:rsidRPr="00E14F80" w:rsidRDefault="004A61D6">
      <w:pPr>
        <w:spacing w:after="0" w:line="240" w:lineRule="auto"/>
        <w:ind w:left="1364"/>
        <w:jc w:val="both"/>
        <w:rPr>
          <w:rFonts w:ascii="Arial" w:hAnsi="Arial" w:cs="Arial"/>
          <w:color w:val="auto"/>
        </w:rPr>
      </w:pPr>
    </w:p>
    <w:p w14:paraId="1477F10F" w14:textId="77777777" w:rsidR="004A61D6" w:rsidRPr="00E14F80" w:rsidRDefault="008D1060">
      <w:pPr>
        <w:numPr>
          <w:ilvl w:val="0"/>
          <w:numId w:val="12"/>
        </w:numPr>
        <w:spacing w:after="0" w:line="240" w:lineRule="auto"/>
        <w:ind w:hanging="360"/>
        <w:contextualSpacing/>
        <w:jc w:val="both"/>
        <w:rPr>
          <w:rFonts w:ascii="Arial" w:hAnsi="Arial" w:cs="Arial"/>
          <w:color w:val="auto"/>
        </w:rPr>
      </w:pPr>
      <w:r w:rsidRPr="00E14F80">
        <w:rPr>
          <w:rFonts w:ascii="Arial" w:hAnsi="Arial" w:cs="Arial"/>
          <w:color w:val="auto"/>
        </w:rPr>
        <w:t>Gastos:  Se  registrarán  todos  aquellos  desembolsos  o  erogaciones  elegibles incurridas  por  el  Programa,  que  hayan  sido  efectivamente  pagadas,  y  que guarden   relación   directa   con   las   categorías   de   inversión   previstas   en   el presupuesto,  a  fin  de  garantizar  la  consecución  de  los  productos,  resultados, metas y objetivos de acuerdo a la Matriz de Resultados.</w:t>
      </w:r>
    </w:p>
    <w:p w14:paraId="58678D69" w14:textId="77777777" w:rsidR="004A61D6" w:rsidRPr="00E14F80" w:rsidRDefault="004A61D6">
      <w:pPr>
        <w:spacing w:after="0"/>
        <w:ind w:left="720"/>
        <w:rPr>
          <w:rFonts w:ascii="Arial" w:hAnsi="Arial" w:cs="Arial"/>
          <w:color w:val="auto"/>
        </w:rPr>
      </w:pPr>
    </w:p>
    <w:p w14:paraId="17A8E17E"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Al  finalizar  la  ejecución  del  Programa, y una vez que se hayan cumplido con las condiciones técnicas   establecidas en los acuerdos o contratos, contablemente se procederá a registrar la liquidación, conforme a los siguientes criterios establecidos</w:t>
      </w:r>
    </w:p>
    <w:p w14:paraId="44DF6B46" w14:textId="77777777" w:rsidR="004A61D6" w:rsidRPr="00E14F80" w:rsidRDefault="004A61D6">
      <w:pPr>
        <w:spacing w:after="0" w:line="240" w:lineRule="auto"/>
        <w:ind w:left="644"/>
        <w:jc w:val="both"/>
        <w:rPr>
          <w:rFonts w:ascii="Arial" w:hAnsi="Arial" w:cs="Arial"/>
          <w:color w:val="auto"/>
        </w:rPr>
      </w:pPr>
    </w:p>
    <w:p w14:paraId="4A2347BA"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Los  documentos  que  contienen  las  cifras,  formularios  y  registros  del  Sistema  de Contabilidad   en   el   INDEC   relativos   al   Programa,   se   los   mantendrá   y   conservará debidamente  ordenados,  foliados  y  numerados,  de  modo  que  permitan  su  clara  e inmediata  ubicación  e  identificación,  durante  al  menos  10  años.  Los  documentos relativos a cada transacción, serán archivados juntos, o debidamente referenciados mediante el sistema de archivo electrónico.</w:t>
      </w:r>
    </w:p>
    <w:p w14:paraId="4683889B" w14:textId="77777777" w:rsidR="004A61D6" w:rsidRPr="00E14F80" w:rsidRDefault="004A61D6">
      <w:pPr>
        <w:spacing w:after="0"/>
        <w:ind w:left="720"/>
        <w:rPr>
          <w:rFonts w:ascii="Arial" w:hAnsi="Arial" w:cs="Arial"/>
          <w:color w:val="auto"/>
        </w:rPr>
      </w:pPr>
    </w:p>
    <w:p w14:paraId="3F1C7A93" w14:textId="77777777" w:rsidR="004A61D6" w:rsidRPr="00E14F80" w:rsidRDefault="004A61D6">
      <w:pPr>
        <w:spacing w:after="0" w:line="240" w:lineRule="auto"/>
        <w:ind w:left="644"/>
        <w:jc w:val="both"/>
        <w:rPr>
          <w:rFonts w:ascii="Arial" w:hAnsi="Arial" w:cs="Arial"/>
          <w:color w:val="auto"/>
        </w:rPr>
      </w:pPr>
    </w:p>
    <w:p w14:paraId="42973231"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Los archivos de la documentación contable del Programa son propiedad del INDEC y no serán  removidos  de  las  oficinas  correspondientes,  sino  de  acuerdo  a  disposiciones legales o en base a órdenes legítimas de autoridad competente. La documentación fuente, registros y archivos del sistema de contabilidad relativos al Programa estarán disponibles, en cualquier momento, para fines de auditoria.</w:t>
      </w:r>
    </w:p>
    <w:p w14:paraId="3D6D6502" w14:textId="77777777" w:rsidR="004A61D6" w:rsidRPr="00E14F80" w:rsidRDefault="004A61D6">
      <w:pPr>
        <w:spacing w:after="0" w:line="240" w:lineRule="auto"/>
        <w:ind w:left="644"/>
        <w:jc w:val="both"/>
        <w:rPr>
          <w:rFonts w:ascii="Arial" w:hAnsi="Arial" w:cs="Arial"/>
          <w:color w:val="auto"/>
        </w:rPr>
      </w:pPr>
    </w:p>
    <w:p w14:paraId="28C8C416" w14:textId="77777777" w:rsidR="004A61D6" w:rsidRPr="00E14F80" w:rsidRDefault="008D1060">
      <w:pPr>
        <w:rPr>
          <w:rFonts w:ascii="Arial" w:hAnsi="Arial" w:cs="Arial"/>
          <w:b/>
          <w:color w:val="auto"/>
        </w:rPr>
      </w:pPr>
      <w:r w:rsidRPr="00E14F80">
        <w:rPr>
          <w:rFonts w:ascii="Arial" w:hAnsi="Arial" w:cs="Arial"/>
          <w:b/>
          <w:color w:val="auto"/>
        </w:rPr>
        <w:t>Informes Financieros</w:t>
      </w:r>
    </w:p>
    <w:p w14:paraId="391748F9"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 xml:space="preserve">Sobre la base de los registros contables del Programa, y sin perjuicio de la necesidad de información  complementaria  que  pudiera  requerirse,  los  informes  financieros  deberán incluir como mínimo los siguientes elementos: (i) Demostración de las Fuentes y Usos de Fondos, en términos de un Estado de Flujos de Efectivo en el cual se reconozcan: (a) todos los ingresos de fondos provenientes del Banco, contrapartida y otras fuentes de recursos; (b) las erogaciones de recursos para la ejecución; y (c) los saldos en efectivo bajo responsabilidad del INDEC; (ii) demostración  de  la  evolución  y  situación  relacionada  con  la  utilización  de  los recursos,  en  términos  de  un  Estado  de  Inversiones  acumuladas,  el  cual  debe  ser consistente  con  el  estado  de  flujos  de  efectivo  y  revelar  por  componente  del Programa  y otros  gastos  los  saldos  de  la  inversión  de  los  fondos,  al  comienzo  de cada período reportado y los movimientos ocurridos hasta la determinación de los saldos de fondos disponibles al final de dicho período; (iii) notas   explicativas,   que   divulguen   las   políticas   contables   adoptadas   y   otras informaciones  consideradas  relevantes  al  usuario  del  informe  financiero, deberán presentarse   en   un   formato   sistemático,   haciendo   referencias   cruzadas   a   la información contenida en los informes financieros; (iv) declaración de la </w:t>
      </w:r>
      <w:r w:rsidRPr="00E14F80">
        <w:rPr>
          <w:rFonts w:ascii="Arial" w:hAnsi="Arial" w:cs="Arial"/>
          <w:color w:val="auto"/>
        </w:rPr>
        <w:lastRenderedPageBreak/>
        <w:t>Coordinación General del Programa, en la cual revele que los gastos realizados con fondos del Banco, se han efectuado conforme a los propósitos especificados en el Contrato de préstamo. Además, que se han diseñado medidas de control interno apropiadas  para  los  riesgos  identificados  en  la  gestión  de  los  recursos,  y  dichas medidas han funcionado eficazmente durante el período reportado.</w:t>
      </w:r>
    </w:p>
    <w:p w14:paraId="4D574F26" w14:textId="77777777" w:rsidR="004A61D6" w:rsidRPr="00E14F80" w:rsidRDefault="004A61D6">
      <w:pPr>
        <w:spacing w:after="0" w:line="240" w:lineRule="auto"/>
        <w:ind w:left="644"/>
        <w:jc w:val="both"/>
        <w:rPr>
          <w:rFonts w:ascii="Arial" w:hAnsi="Arial" w:cs="Arial"/>
          <w:color w:val="auto"/>
        </w:rPr>
      </w:pPr>
    </w:p>
    <w:p w14:paraId="298444B7"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El INDEC preparará y presentará al Banco de manera anual los informes indicados debidamente auditados por una firma de auditores externos aceptable para el Banco; Dichos informes financieros deberán presentarse al Banco y a los Auditores Independientes por el Coordinador de la UEP  y  por  el  Especialista  Financiero  responsable  de  su preparación, se podrán añadir firmas adicionales de la Dirección Programación y Control Presupuestario en caso de requerirlo, en  el  marco  de  las  normas  aceptables  para  el  Banco,  las  notas  a  los informes financieros se considerarán parte integral de los mismos.</w:t>
      </w:r>
    </w:p>
    <w:p w14:paraId="524CE723" w14:textId="77777777" w:rsidR="004A61D6" w:rsidRPr="00E14F80" w:rsidRDefault="004A61D6">
      <w:pPr>
        <w:spacing w:after="0" w:line="240" w:lineRule="auto"/>
        <w:jc w:val="both"/>
        <w:rPr>
          <w:rFonts w:ascii="Arial" w:hAnsi="Arial" w:cs="Arial"/>
          <w:color w:val="auto"/>
        </w:rPr>
      </w:pPr>
    </w:p>
    <w:p w14:paraId="6B4C0E91"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Los estados financieros deberán estar expresados en dólares de los Estados Unidos de América.  El  período  de  corte  de  los  estados  de  Flujos  de  Efectivo  e  Inversiones Acumuladas  del  Programa  será  del  1  de  enero   al  31  de  diciembre.  El  plazo  para  la presentación al Banco será el 30 de abril de cada año. Los EFA finales se presentarán al Banco a los 120 días de la fecha de último desembolso del préstamo.</w:t>
      </w:r>
    </w:p>
    <w:p w14:paraId="5FD7BD3F" w14:textId="77777777" w:rsidR="004A61D6" w:rsidRPr="00E14F80" w:rsidRDefault="004A61D6">
      <w:pPr>
        <w:spacing w:after="0" w:line="240" w:lineRule="auto"/>
        <w:ind w:left="644"/>
        <w:jc w:val="both"/>
        <w:rPr>
          <w:rFonts w:ascii="Arial" w:hAnsi="Arial" w:cs="Arial"/>
          <w:color w:val="auto"/>
        </w:rPr>
      </w:pPr>
    </w:p>
    <w:p w14:paraId="7283FB5E" w14:textId="77777777" w:rsidR="004A61D6" w:rsidRPr="00E14F80" w:rsidRDefault="008D1060">
      <w:pPr>
        <w:rPr>
          <w:rFonts w:ascii="Arial" w:hAnsi="Arial" w:cs="Arial"/>
          <w:b/>
          <w:color w:val="auto"/>
        </w:rPr>
      </w:pPr>
      <w:r w:rsidRPr="00E14F80">
        <w:rPr>
          <w:rFonts w:ascii="Arial" w:hAnsi="Arial" w:cs="Arial"/>
          <w:b/>
          <w:color w:val="auto"/>
        </w:rPr>
        <w:t>Cuenta Especial</w:t>
      </w:r>
    </w:p>
    <w:p w14:paraId="4C4F2B0D"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Para efectos de recibir los desembolsos del Préstamo BID y efectuar los pagos del Programa con cargo al contrato de Préstamo, el INDEC solicitará al XX la apertura de una ‘cuenta especial’ exclusiva en el XXXXXX. Esta cuenta será auditable y mantendrá todos los registros de ingresos y egresos con cargo a recursos del Préstamo. El INDEC tendrá la calidad de ordenador de pago para sus respectivas actividades a nivel del sistema e-</w:t>
      </w:r>
      <w:proofErr w:type="spellStart"/>
      <w:r w:rsidRPr="00E14F80">
        <w:rPr>
          <w:rFonts w:ascii="Arial" w:hAnsi="Arial" w:cs="Arial"/>
          <w:color w:val="auto"/>
        </w:rPr>
        <w:t>Sigef</w:t>
      </w:r>
      <w:proofErr w:type="spellEnd"/>
      <w:r w:rsidRPr="00E14F80">
        <w:rPr>
          <w:rFonts w:ascii="Arial" w:hAnsi="Arial" w:cs="Arial"/>
          <w:color w:val="auto"/>
        </w:rPr>
        <w:t xml:space="preserve"> y podrá ordenar los pagos correspondientes con cargo a la ‘cuenta especial’ exclusiva del Programa.</w:t>
      </w:r>
    </w:p>
    <w:p w14:paraId="14336CC3"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 xml:space="preserve">Una vez </w:t>
      </w:r>
      <w:proofErr w:type="spellStart"/>
      <w:r w:rsidRPr="00E14F80">
        <w:rPr>
          <w:rFonts w:ascii="Arial" w:hAnsi="Arial" w:cs="Arial"/>
          <w:color w:val="auto"/>
        </w:rPr>
        <w:t>aperturadas</w:t>
      </w:r>
      <w:proofErr w:type="spellEnd"/>
      <w:r w:rsidRPr="00E14F80">
        <w:rPr>
          <w:rFonts w:ascii="Arial" w:hAnsi="Arial" w:cs="Arial"/>
          <w:color w:val="auto"/>
        </w:rPr>
        <w:t xml:space="preserve"> las cuentas, el INDEC, deberá registrarla, relacionarla a las partidas presupuestarias del Programa y activarlas en sus sistemas de contabilidad. A la finalización del Programa, el INDEC cerrará su cuenta especial, soportando el proceso con los documentos pertinentes. El INDEC, designará los funcionarios titulares y alternos con firmas autorizadas y certificadas para suscribir la documentación financiera, contable, solicitudes de desembolso y justificaciones de anticipos, referidos a la utilización de los recursos provenientes del Préstamo. Cualquier disposición de fondos de estas cuentas requerirá de las firmas autorizadas de los funcionarios designados. El INDEC notificará al BID sobre las firmas autorizadas y cualquier modificación de las mismas.</w:t>
      </w:r>
    </w:p>
    <w:p w14:paraId="13E042EB"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Todo pago realizado por el INDEC efectuado con recursos provenientes del préstamo, con cargo a la ¬‘cuenta especial’,  deberá  seguir  los  siguientes  procedimientos  y  contener  los  documentos  de respaldo, como se indica a continuación:</w:t>
      </w:r>
    </w:p>
    <w:p w14:paraId="1D73EF30" w14:textId="77777777" w:rsidR="004A61D6" w:rsidRPr="00E14F80" w:rsidRDefault="004A61D6">
      <w:pPr>
        <w:spacing w:after="0" w:line="240" w:lineRule="auto"/>
        <w:ind w:left="644"/>
        <w:jc w:val="both"/>
        <w:rPr>
          <w:rFonts w:ascii="Arial" w:hAnsi="Arial" w:cs="Arial"/>
          <w:color w:val="auto"/>
        </w:rPr>
      </w:pPr>
    </w:p>
    <w:p w14:paraId="03ABD8A9" w14:textId="77777777" w:rsidR="004A61D6" w:rsidRPr="00E14F80" w:rsidRDefault="008D1060">
      <w:pPr>
        <w:spacing w:after="0" w:line="240" w:lineRule="auto"/>
        <w:ind w:left="1352"/>
        <w:jc w:val="both"/>
        <w:rPr>
          <w:rFonts w:ascii="Arial" w:hAnsi="Arial" w:cs="Arial"/>
          <w:color w:val="auto"/>
        </w:rPr>
      </w:pPr>
      <w:r w:rsidRPr="00E14F80">
        <w:rPr>
          <w:rFonts w:ascii="Arial" w:hAnsi="Arial" w:cs="Arial"/>
          <w:color w:val="auto"/>
          <w:u w:val="single"/>
        </w:rPr>
        <w:t>Solicitud de Pago:</w:t>
      </w:r>
      <w:r w:rsidRPr="00E14F80">
        <w:rPr>
          <w:rFonts w:ascii="Arial" w:hAnsi="Arial" w:cs="Arial"/>
          <w:color w:val="auto"/>
        </w:rPr>
        <w:t xml:space="preserve">  Será preparada por el especialista financiero de la EGP y contendrá: (i) el número de cuenta y beneficiario; (ii) monto a ser pagado; (iii) objeto del pago; (iv) identificación  de  la  actividad  del  Plan de Adquisiciones; (v)  número  de  contrato; (vi) número de NO  objeciones del Banco, en caso de aplicar; (vii) número  de actas de entrega recepción, en caso de aplicar; (viii) número de arrogación presupuestaria;  y, otros documentos   que  sustentan  el pago. En el mismo formulario, el especialista  financiero verificará  y   revisará   la   disponibilidad   de   fondos,   la   correcta aplicación presupuestaria,  y  que  los  documentos  de  soporte  den  evidencia suficiente  y  competente  de  la  legitimidad  y  el  </w:t>
      </w:r>
      <w:proofErr w:type="spellStart"/>
      <w:r w:rsidRPr="00E14F80">
        <w:rPr>
          <w:rFonts w:ascii="Arial" w:hAnsi="Arial" w:cs="Arial"/>
          <w:color w:val="auto"/>
        </w:rPr>
        <w:t>devengamiento</w:t>
      </w:r>
      <w:proofErr w:type="spellEnd"/>
      <w:r w:rsidRPr="00E14F80">
        <w:rPr>
          <w:rFonts w:ascii="Arial" w:hAnsi="Arial" w:cs="Arial"/>
          <w:color w:val="auto"/>
        </w:rPr>
        <w:t xml:space="preserve">  del  gasto  (ej. proceso precontractual, contrato, certificación presupuestaria, factura, aprobación de informes o productos, acta de entrega recepción, etc.) para la aprobación del Coordinador del Programa. El Especialista Financiero y Coordinador de la UEP firmarán la solicitud de pago para su envío a la Dirección de Administración de Operaciones y de acuerdo a los montos, deberán planificar los desembolsos de aquellos pagos superiores a 5.000.000 de pesos que debe autorizar Tesorería de la Nación.</w:t>
      </w:r>
    </w:p>
    <w:p w14:paraId="72A38529" w14:textId="77777777" w:rsidR="004A61D6" w:rsidRPr="00E14F80" w:rsidRDefault="004A61D6">
      <w:pPr>
        <w:spacing w:after="0" w:line="240" w:lineRule="auto"/>
        <w:ind w:left="1352"/>
        <w:jc w:val="both"/>
        <w:rPr>
          <w:rFonts w:ascii="Arial" w:hAnsi="Arial" w:cs="Arial"/>
          <w:color w:val="auto"/>
        </w:rPr>
      </w:pPr>
    </w:p>
    <w:p w14:paraId="063877D3" w14:textId="77777777" w:rsidR="004A61D6" w:rsidRPr="00E14F80" w:rsidRDefault="008D1060">
      <w:pPr>
        <w:ind w:left="1352"/>
        <w:jc w:val="both"/>
        <w:rPr>
          <w:rFonts w:ascii="Arial" w:hAnsi="Arial" w:cs="Arial"/>
          <w:color w:val="auto"/>
        </w:rPr>
      </w:pPr>
      <w:r w:rsidRPr="00E14F80">
        <w:rPr>
          <w:rFonts w:ascii="Arial" w:hAnsi="Arial" w:cs="Arial"/>
          <w:color w:val="auto"/>
        </w:rPr>
        <w:t xml:space="preserve">Número </w:t>
      </w:r>
      <w:proofErr w:type="spellStart"/>
      <w:r w:rsidRPr="00E14F80">
        <w:rPr>
          <w:rFonts w:ascii="Arial" w:hAnsi="Arial" w:cs="Arial"/>
          <w:color w:val="auto"/>
        </w:rPr>
        <w:t>eSidif</w:t>
      </w:r>
      <w:proofErr w:type="spellEnd"/>
      <w:r w:rsidRPr="00E14F80">
        <w:rPr>
          <w:rFonts w:ascii="Arial" w:hAnsi="Arial" w:cs="Arial"/>
          <w:color w:val="auto"/>
        </w:rPr>
        <w:t xml:space="preserve"> : Este documento resume la transacción ingresada en el sistema de contabilidad y el  pago  efectuado  al  beneficiario,  el  mismo  es  secuencial  y  proporcionará  la siguiente </w:t>
      </w:r>
      <w:r w:rsidRPr="00E14F80">
        <w:rPr>
          <w:rFonts w:ascii="Arial" w:hAnsi="Arial" w:cs="Arial"/>
          <w:color w:val="auto"/>
        </w:rPr>
        <w:lastRenderedPageBreak/>
        <w:t>información:  (i) fecha; (ii) monto; (iii) beneficiario; (iv) concepto; (v) aplicación presupuestaria; (vi) contabilización; (vii) registro y aprobación; (viii) información de acreditación a la cuenta del beneficiario. Al mismo se adjuntara los documentos de soporte, tales como planillas de avance de obra, actas de recepción de bienes o  servicios,  facturas,  comprobantes  de  retención  de  impuestos,  instrucciones bancarias del beneficiario.</w:t>
      </w:r>
    </w:p>
    <w:p w14:paraId="3F598BEE" w14:textId="77777777" w:rsidR="004A61D6" w:rsidRPr="00E14F80" w:rsidRDefault="008D1060">
      <w:pPr>
        <w:ind w:left="1352"/>
        <w:jc w:val="both"/>
        <w:rPr>
          <w:rFonts w:ascii="Arial" w:hAnsi="Arial" w:cs="Arial"/>
          <w:color w:val="auto"/>
        </w:rPr>
      </w:pPr>
      <w:r w:rsidRPr="00E14F80">
        <w:rPr>
          <w:rFonts w:ascii="Arial" w:hAnsi="Arial" w:cs="Arial"/>
          <w:color w:val="auto"/>
          <w:u w:val="single"/>
        </w:rPr>
        <w:t>Comprobante  de Pagos:</w:t>
      </w:r>
      <w:r w:rsidRPr="00E14F80">
        <w:rPr>
          <w:rFonts w:ascii="Arial" w:hAnsi="Arial" w:cs="Arial"/>
          <w:color w:val="auto"/>
        </w:rPr>
        <w:t xml:space="preserve"> A  la  documentación  que sustenta el gasto, se le añadirá el comprobante de  pagos. Los  datos  de  beneficiario  y  monto  acreditado  deberán  coincidir con los datos en el número </w:t>
      </w:r>
      <w:proofErr w:type="spellStart"/>
      <w:r w:rsidRPr="00E14F80">
        <w:rPr>
          <w:rFonts w:ascii="Arial" w:hAnsi="Arial" w:cs="Arial"/>
          <w:color w:val="auto"/>
        </w:rPr>
        <w:t>eSidif</w:t>
      </w:r>
      <w:proofErr w:type="spellEnd"/>
      <w:r w:rsidRPr="00E14F80">
        <w:rPr>
          <w:rFonts w:ascii="Arial" w:hAnsi="Arial" w:cs="Arial"/>
          <w:color w:val="auto"/>
        </w:rPr>
        <w:t xml:space="preserve">  y comprobante de pago con factura correspondientes emitidos por el e-</w:t>
      </w:r>
      <w:proofErr w:type="spellStart"/>
      <w:r w:rsidRPr="00E14F80">
        <w:rPr>
          <w:rFonts w:ascii="Arial" w:hAnsi="Arial" w:cs="Arial"/>
          <w:color w:val="auto"/>
        </w:rPr>
        <w:t>Sidif</w:t>
      </w:r>
      <w:proofErr w:type="spellEnd"/>
      <w:r w:rsidRPr="00E14F80">
        <w:rPr>
          <w:rFonts w:ascii="Arial" w:hAnsi="Arial" w:cs="Arial"/>
          <w:color w:val="auto"/>
        </w:rPr>
        <w:t>.</w:t>
      </w:r>
    </w:p>
    <w:p w14:paraId="6959FEBA" w14:textId="77777777" w:rsidR="004A61D6" w:rsidRPr="00E14F80" w:rsidRDefault="008D1060">
      <w:pPr>
        <w:pStyle w:val="Heading2"/>
        <w:spacing w:before="120" w:line="240" w:lineRule="auto"/>
        <w:rPr>
          <w:rFonts w:ascii="Arial" w:eastAsia="Calibri" w:hAnsi="Arial" w:cs="Arial"/>
          <w:color w:val="auto"/>
          <w:sz w:val="22"/>
          <w:szCs w:val="22"/>
        </w:rPr>
      </w:pPr>
      <w:bookmarkStart w:id="44" w:name="_Toc483357496"/>
      <w:r w:rsidRPr="00E14F80">
        <w:rPr>
          <w:rFonts w:ascii="Arial" w:eastAsia="Calibri" w:hAnsi="Arial" w:cs="Arial"/>
          <w:color w:val="auto"/>
          <w:sz w:val="22"/>
          <w:szCs w:val="22"/>
        </w:rPr>
        <w:t>Desembolsos y flujo de fondos</w:t>
      </w:r>
      <w:bookmarkEnd w:id="44"/>
    </w:p>
    <w:p w14:paraId="3C8E1A89" w14:textId="77777777" w:rsidR="004A61D6" w:rsidRPr="00E14F80" w:rsidRDefault="004A61D6">
      <w:pPr>
        <w:spacing w:after="0" w:line="240" w:lineRule="auto"/>
        <w:jc w:val="both"/>
        <w:rPr>
          <w:rFonts w:ascii="Arial" w:hAnsi="Arial" w:cs="Arial"/>
          <w:color w:val="auto"/>
        </w:rPr>
      </w:pPr>
    </w:p>
    <w:p w14:paraId="329CC200" w14:textId="77777777" w:rsidR="004A61D6" w:rsidRPr="00E14F80" w:rsidRDefault="008D1060">
      <w:pPr>
        <w:spacing w:after="0" w:line="240" w:lineRule="auto"/>
        <w:jc w:val="both"/>
        <w:rPr>
          <w:rFonts w:ascii="Arial" w:hAnsi="Arial" w:cs="Arial"/>
          <w:b/>
          <w:color w:val="auto"/>
        </w:rPr>
      </w:pPr>
      <w:r w:rsidRPr="00E14F80">
        <w:rPr>
          <w:rFonts w:ascii="Arial" w:hAnsi="Arial" w:cs="Arial"/>
          <w:b/>
          <w:color w:val="auto"/>
        </w:rPr>
        <w:t>Desembolsos</w:t>
      </w:r>
    </w:p>
    <w:p w14:paraId="42CB57BC" w14:textId="77777777" w:rsidR="004A61D6" w:rsidRPr="00E14F80" w:rsidRDefault="004A61D6">
      <w:pPr>
        <w:spacing w:after="0" w:line="240" w:lineRule="auto"/>
        <w:jc w:val="both"/>
        <w:rPr>
          <w:rFonts w:ascii="Arial" w:hAnsi="Arial" w:cs="Arial"/>
          <w:b/>
          <w:color w:val="auto"/>
        </w:rPr>
      </w:pPr>
    </w:p>
    <w:p w14:paraId="0DF1AA0E"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 xml:space="preserve">Los desembolsos, se realizarán en observancia a los lineamientos establecidos en el Contrato de Préstamo y sus contratos modificatorios y a lo señalado en la Guía de Desembolsos del BID.  </w:t>
      </w:r>
    </w:p>
    <w:p w14:paraId="0B159E00" w14:textId="77777777" w:rsidR="004A61D6" w:rsidRPr="00E14F80" w:rsidRDefault="004A61D6">
      <w:pPr>
        <w:spacing w:after="0" w:line="240" w:lineRule="auto"/>
        <w:jc w:val="both"/>
        <w:rPr>
          <w:rFonts w:ascii="Arial" w:hAnsi="Arial" w:cs="Arial"/>
          <w:color w:val="auto"/>
        </w:rPr>
      </w:pPr>
    </w:p>
    <w:p w14:paraId="575B2158" w14:textId="77777777" w:rsidR="004A61D6" w:rsidRPr="00E14F80" w:rsidRDefault="008D1060">
      <w:pPr>
        <w:spacing w:after="0" w:line="240" w:lineRule="auto"/>
        <w:jc w:val="both"/>
        <w:rPr>
          <w:rFonts w:ascii="Arial" w:hAnsi="Arial" w:cs="Arial"/>
          <w:b/>
          <w:color w:val="auto"/>
        </w:rPr>
      </w:pPr>
      <w:r w:rsidRPr="00E14F80">
        <w:rPr>
          <w:rFonts w:ascii="Arial" w:hAnsi="Arial" w:cs="Arial"/>
          <w:b/>
          <w:color w:val="auto"/>
        </w:rPr>
        <w:t>Gastos No Elegibles para ser ejecutados con Fondos del Préstamo</w:t>
      </w:r>
    </w:p>
    <w:p w14:paraId="5E1B0169" w14:textId="77777777" w:rsidR="004A61D6" w:rsidRPr="00E14F80" w:rsidRDefault="004A61D6">
      <w:pPr>
        <w:spacing w:after="0" w:line="240" w:lineRule="auto"/>
        <w:jc w:val="both"/>
        <w:rPr>
          <w:rFonts w:ascii="Arial" w:hAnsi="Arial" w:cs="Arial"/>
          <w:b/>
          <w:color w:val="auto"/>
        </w:rPr>
      </w:pPr>
    </w:p>
    <w:p w14:paraId="4D120E2F"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 xml:space="preserve">Las siguientes actividades no serán elegibles para ser ejecutados con Fondos del Préstamo: </w:t>
      </w:r>
    </w:p>
    <w:p w14:paraId="48B6F046" w14:textId="77777777" w:rsidR="004A61D6" w:rsidRPr="00E14F80" w:rsidRDefault="004A61D6">
      <w:pPr>
        <w:spacing w:after="0" w:line="240" w:lineRule="auto"/>
        <w:ind w:left="644"/>
        <w:jc w:val="both"/>
        <w:rPr>
          <w:rFonts w:ascii="Arial" w:hAnsi="Arial" w:cs="Arial"/>
          <w:color w:val="auto"/>
        </w:rPr>
      </w:pPr>
    </w:p>
    <w:p w14:paraId="2D2C870C" w14:textId="77777777" w:rsidR="004A61D6" w:rsidRPr="00E14F80" w:rsidRDefault="008D1060">
      <w:pPr>
        <w:numPr>
          <w:ilvl w:val="3"/>
          <w:numId w:val="2"/>
        </w:numPr>
        <w:spacing w:after="0" w:line="240" w:lineRule="auto"/>
        <w:ind w:hanging="288"/>
        <w:contextualSpacing/>
        <w:jc w:val="both"/>
        <w:rPr>
          <w:rFonts w:ascii="Arial" w:hAnsi="Arial" w:cs="Arial"/>
          <w:color w:val="auto"/>
        </w:rPr>
      </w:pPr>
      <w:r w:rsidRPr="00E14F80">
        <w:rPr>
          <w:rFonts w:ascii="Arial" w:hAnsi="Arial" w:cs="Arial"/>
          <w:color w:val="auto"/>
        </w:rPr>
        <w:t>Adquisición de vehículos</w:t>
      </w:r>
    </w:p>
    <w:p w14:paraId="20459421" w14:textId="77777777" w:rsidR="004A61D6" w:rsidRPr="00E14F80" w:rsidRDefault="004A61D6">
      <w:pPr>
        <w:numPr>
          <w:ilvl w:val="3"/>
          <w:numId w:val="2"/>
        </w:numPr>
        <w:spacing w:after="0" w:line="240" w:lineRule="auto"/>
        <w:ind w:hanging="288"/>
        <w:contextualSpacing/>
        <w:jc w:val="both"/>
        <w:rPr>
          <w:rFonts w:ascii="Arial" w:hAnsi="Arial" w:cs="Arial"/>
          <w:color w:val="auto"/>
        </w:rPr>
      </w:pPr>
    </w:p>
    <w:p w14:paraId="28507561" w14:textId="77777777" w:rsidR="004A61D6" w:rsidRPr="00E14F80" w:rsidRDefault="004A61D6">
      <w:pPr>
        <w:spacing w:after="0" w:line="240" w:lineRule="auto"/>
        <w:jc w:val="both"/>
        <w:rPr>
          <w:rFonts w:ascii="Arial" w:hAnsi="Arial" w:cs="Arial"/>
          <w:color w:val="auto"/>
        </w:rPr>
      </w:pPr>
    </w:p>
    <w:p w14:paraId="31B3D757" w14:textId="77777777" w:rsidR="004A61D6" w:rsidRPr="00E14F80" w:rsidRDefault="008D1060">
      <w:pPr>
        <w:spacing w:after="0" w:line="240" w:lineRule="auto"/>
        <w:jc w:val="both"/>
        <w:rPr>
          <w:rFonts w:ascii="Arial" w:hAnsi="Arial" w:cs="Arial"/>
          <w:b/>
          <w:color w:val="auto"/>
        </w:rPr>
      </w:pPr>
      <w:r w:rsidRPr="00E14F80">
        <w:rPr>
          <w:rFonts w:ascii="Arial" w:hAnsi="Arial" w:cs="Arial"/>
          <w:b/>
          <w:color w:val="auto"/>
        </w:rPr>
        <w:t>Supervisión de desembolsos del financiamiento del BID</w:t>
      </w:r>
    </w:p>
    <w:p w14:paraId="5B58FAEC" w14:textId="77777777" w:rsidR="004A61D6" w:rsidRPr="00E14F80" w:rsidRDefault="004A61D6">
      <w:pPr>
        <w:spacing w:after="0" w:line="240" w:lineRule="auto"/>
        <w:jc w:val="both"/>
        <w:rPr>
          <w:rFonts w:ascii="Arial" w:hAnsi="Arial" w:cs="Arial"/>
          <w:b/>
          <w:color w:val="auto"/>
        </w:rPr>
      </w:pPr>
    </w:p>
    <w:p w14:paraId="7F9F1329"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De acuerdo a los lineamientos del Banco, los desembolsos pueden ser supervisados de manera in-situ o ex-post. La modalidad in-situ consiste en que previo a cada desembolso el Banco revisará la integralidad del concepto de elegibilidad de los gastos presentados, así como una muestra documentaria de los expedientes de gastos directamente en las oficinas del ejecutor. La supervisión de desembolsos ex-post por su parte consiste en que la revisión documentaria de los gastos será realizada después del desembolso, ya sea por personal del Banco y/o consultores y/o auditores externos. Según lo señalado en los acuerdos de supervisión financiera del diseño de la operación, los desembolsos del financiamiento BID serán realizados inicialmente bajo la modalidad ex-post. Cada ejercicio de revisión ex-post de desembolsos será coordinado con el INDEC y contará con un informe de resultados. Aquellos montos/gastos que producto de la revisión ex-post sean declarados como no elegibles para el financiamiento BID, deberán ser reintegrados a la cuenta especial.</w:t>
      </w:r>
    </w:p>
    <w:p w14:paraId="14AF0D86"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 xml:space="preserve">La revisión ex-post no reemplaza la responsabilidad fiduciaria del Ejecutor, por lo que éste deberá asegurar la calidad, pertinencia y transparencia de la documentación de soporte. Las revisiones ex-post podrán incluir, además de la revisión de la documentación original de soporte:  (i) la identificación física de bienes vinculados al pago;  (ii) la verificación de la inclusión del pago o de los bienes que originaron el pago en los registros del sistema de información del ejecutor; (iii) presenciar recuentos de inventarios y establecer la confiabilidad de resultados; (iv) visitar las obras y comprobar los avances reportados;  (v) verificar los sistemas de información y procesos financiero-contables; (vi) revisar la implementación de recomendaciones de auditorías o informes de evaluación. </w:t>
      </w:r>
    </w:p>
    <w:p w14:paraId="1AA68A73"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Durante la ejecución del Programa es potestad del Banco realizar cambios a la modalidad de desembolsos de la operación en función del desempeño de la gestión financiera del ejecutor, los cuales serán comunicados oficialmente.</w:t>
      </w:r>
    </w:p>
    <w:p w14:paraId="021A1D2C" w14:textId="77777777" w:rsidR="004A61D6" w:rsidRPr="00E14F80" w:rsidRDefault="004A61D6">
      <w:pPr>
        <w:spacing w:after="0" w:line="240" w:lineRule="auto"/>
        <w:jc w:val="both"/>
        <w:rPr>
          <w:rFonts w:ascii="Arial" w:hAnsi="Arial" w:cs="Arial"/>
          <w:color w:val="auto"/>
        </w:rPr>
      </w:pPr>
    </w:p>
    <w:p w14:paraId="3EDDC7B9" w14:textId="77777777" w:rsidR="004A61D6" w:rsidRPr="00E14F80" w:rsidRDefault="008D1060">
      <w:pPr>
        <w:spacing w:after="0" w:line="240" w:lineRule="auto"/>
        <w:jc w:val="both"/>
        <w:rPr>
          <w:rFonts w:ascii="Arial" w:hAnsi="Arial" w:cs="Arial"/>
          <w:b/>
          <w:color w:val="auto"/>
        </w:rPr>
      </w:pPr>
      <w:r w:rsidRPr="00E14F80">
        <w:rPr>
          <w:rFonts w:ascii="Arial" w:hAnsi="Arial" w:cs="Arial"/>
          <w:b/>
          <w:color w:val="auto"/>
        </w:rPr>
        <w:t>Flujo de efectivo</w:t>
      </w:r>
    </w:p>
    <w:p w14:paraId="5D43DA86" w14:textId="77777777" w:rsidR="004A61D6" w:rsidRPr="00E14F80" w:rsidRDefault="004A61D6">
      <w:pPr>
        <w:spacing w:after="0" w:line="240" w:lineRule="auto"/>
        <w:jc w:val="both"/>
        <w:rPr>
          <w:rFonts w:ascii="Arial" w:hAnsi="Arial" w:cs="Arial"/>
          <w:b/>
          <w:color w:val="auto"/>
        </w:rPr>
      </w:pPr>
    </w:p>
    <w:p w14:paraId="0F23411E"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 xml:space="preserve">La Dirección de Programación y Control Presupuestario por intermedio de quienes sean designados como Tesoreros de las entidades, serán las responsables de mantener actualizada y controlar la ejecución de la planificación de caja del mismo, en coordinación con otros miembros pertinentes de los equipos de gestión. </w:t>
      </w:r>
    </w:p>
    <w:p w14:paraId="5685C7BB" w14:textId="77777777" w:rsidR="004A61D6" w:rsidRPr="00E14F80" w:rsidRDefault="004A61D6">
      <w:pPr>
        <w:spacing w:after="0" w:line="240" w:lineRule="auto"/>
        <w:ind w:left="644"/>
        <w:jc w:val="both"/>
        <w:rPr>
          <w:rFonts w:ascii="Arial" w:hAnsi="Arial" w:cs="Arial"/>
          <w:color w:val="auto"/>
        </w:rPr>
      </w:pPr>
    </w:p>
    <w:p w14:paraId="654C34BC" w14:textId="77777777" w:rsidR="004A61D6" w:rsidRPr="00E14F80" w:rsidRDefault="008D1060">
      <w:pPr>
        <w:spacing w:after="0" w:line="240" w:lineRule="auto"/>
        <w:jc w:val="both"/>
        <w:rPr>
          <w:rFonts w:ascii="Arial" w:hAnsi="Arial" w:cs="Arial"/>
          <w:b/>
          <w:color w:val="auto"/>
        </w:rPr>
      </w:pPr>
      <w:r w:rsidRPr="00E14F80">
        <w:rPr>
          <w:rFonts w:ascii="Arial" w:hAnsi="Arial" w:cs="Arial"/>
          <w:b/>
          <w:color w:val="auto"/>
        </w:rPr>
        <w:lastRenderedPageBreak/>
        <w:t xml:space="preserve">Gestión de pagos </w:t>
      </w:r>
    </w:p>
    <w:p w14:paraId="37900E67" w14:textId="77777777" w:rsidR="004A61D6" w:rsidRPr="00E14F80" w:rsidRDefault="004A61D6">
      <w:pPr>
        <w:spacing w:after="0" w:line="240" w:lineRule="auto"/>
        <w:jc w:val="both"/>
        <w:rPr>
          <w:rFonts w:ascii="Arial" w:hAnsi="Arial" w:cs="Arial"/>
          <w:b/>
          <w:color w:val="auto"/>
        </w:rPr>
      </w:pPr>
    </w:p>
    <w:p w14:paraId="2C8553CB"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 xml:space="preserve">Para efectuar los pagos del Programa con cargo al financiamiento, el INDEC, seguirá la metodología indicada por los sistemas nacionales del país.  El INDEC, será responsable de la calidad de los productos a ellos asignados y de la autorización de los gastos a ser financiados con los recursos del Programa.  La Dirección de Programación y Control Presupuestario del INDEC, mediante el departamento o unidad respectiva realizarán el registro contable y el proceso de pago, así como del archivo de la documentación habilitante.  La gestión de los pagos comprende los siguientes procesos: (i) control previo; (ii) control presupuestario; (iii) registro contable; (iv) validación; (v) ejecución del pago por Tesorería. </w:t>
      </w:r>
    </w:p>
    <w:p w14:paraId="11EC6C70" w14:textId="77777777" w:rsidR="004A61D6" w:rsidRPr="00E14F80" w:rsidRDefault="004A61D6">
      <w:pPr>
        <w:spacing w:after="0" w:line="240" w:lineRule="auto"/>
        <w:ind w:left="644"/>
        <w:jc w:val="both"/>
        <w:rPr>
          <w:rFonts w:ascii="Arial" w:hAnsi="Arial" w:cs="Arial"/>
          <w:color w:val="auto"/>
        </w:rPr>
      </w:pPr>
    </w:p>
    <w:p w14:paraId="3608C86C"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 xml:space="preserve">El monitoreo de los pagos/gastos del Programa se realizará a través de los número </w:t>
      </w:r>
      <w:proofErr w:type="spellStart"/>
      <w:r w:rsidRPr="00E14F80">
        <w:rPr>
          <w:rFonts w:ascii="Arial" w:hAnsi="Arial" w:cs="Arial"/>
          <w:color w:val="auto"/>
        </w:rPr>
        <w:t>eSidif</w:t>
      </w:r>
      <w:proofErr w:type="spellEnd"/>
      <w:r w:rsidRPr="00E14F80">
        <w:rPr>
          <w:rFonts w:ascii="Arial" w:hAnsi="Arial" w:cs="Arial"/>
          <w:color w:val="auto"/>
        </w:rPr>
        <w:t xml:space="preserve">.  La Dirección de Programación y Control Presupuestario, mediante su departamento o unidad de contabilidad, será responsable de la custodia de los archivos originales que respalden los movimientos de fondos del Programa y deberán precautelar que los archivos financieros del Programa estén correctamente administrados y a disposición de los ejercicios de evaluación, auditorias u otras instancias de revisión. La documentación mínima que deberá constar dentro de los expedientes de pagos, del INDEC, será: (i) factura del proveedor; (ii) aceptación del administrador del contrato de los informes o productos parciales objeto del pago; (iii) registro contable; (iv) comprobante Retención en la Fuente; (v) Número </w:t>
      </w:r>
      <w:proofErr w:type="spellStart"/>
      <w:r w:rsidRPr="00E14F80">
        <w:rPr>
          <w:rFonts w:ascii="Arial" w:hAnsi="Arial" w:cs="Arial"/>
          <w:color w:val="auto"/>
        </w:rPr>
        <w:t>eSidif</w:t>
      </w:r>
      <w:proofErr w:type="spellEnd"/>
      <w:r w:rsidRPr="00E14F80">
        <w:rPr>
          <w:rFonts w:ascii="Arial" w:hAnsi="Arial" w:cs="Arial"/>
          <w:color w:val="auto"/>
        </w:rPr>
        <w:t>; (vi) Original o copias de las garantías vigentes del contrato (cuando corresponda); (vii) Informe de Fiscalización que evidencie nivel consolidado el estado de avance físico y financiero de la obra, el monto devengado del anticipo, el monto pagado bajo costos más porcentaje y reajuste de precios (cuando corresponda). Los originales de las garantías y fianzas, estarán bajo la custodia el departamento o unidad de tesorería; los originales de las facturas, documentos tributarios, contrato, y otros documentos originales como planillas, informes y anexos se mantendrán bajo custodia en el departamento o unidad de contabilidad. Al momento de la revisión documentaria, el Banco tendrá la libertad de solicitar al INDEC cualquier otra documentación o información adicional que considere relevante para solventar los pagos.</w:t>
      </w:r>
    </w:p>
    <w:p w14:paraId="09FDB8DF" w14:textId="77777777" w:rsidR="004A61D6" w:rsidRPr="00E14F80" w:rsidRDefault="004A61D6">
      <w:pPr>
        <w:spacing w:after="0" w:line="240" w:lineRule="auto"/>
        <w:jc w:val="both"/>
        <w:rPr>
          <w:rFonts w:ascii="Arial" w:hAnsi="Arial" w:cs="Arial"/>
          <w:b/>
          <w:color w:val="auto"/>
        </w:rPr>
      </w:pPr>
    </w:p>
    <w:p w14:paraId="65A9EA1F" w14:textId="77777777" w:rsidR="004A61D6" w:rsidRPr="00E14F80" w:rsidRDefault="008D1060">
      <w:pPr>
        <w:spacing w:after="0" w:line="240" w:lineRule="auto"/>
        <w:jc w:val="both"/>
        <w:rPr>
          <w:rFonts w:ascii="Arial" w:hAnsi="Arial" w:cs="Arial"/>
          <w:b/>
          <w:color w:val="auto"/>
        </w:rPr>
      </w:pPr>
      <w:r w:rsidRPr="00E14F80">
        <w:rPr>
          <w:rFonts w:ascii="Arial" w:hAnsi="Arial" w:cs="Arial"/>
          <w:b/>
          <w:color w:val="auto"/>
        </w:rPr>
        <w:t>Supervisión Fiduciaria</w:t>
      </w:r>
    </w:p>
    <w:p w14:paraId="4287A06C" w14:textId="77777777" w:rsidR="004A61D6" w:rsidRPr="00E14F80" w:rsidRDefault="004A61D6">
      <w:pPr>
        <w:spacing w:after="0" w:line="240" w:lineRule="auto"/>
        <w:jc w:val="both"/>
        <w:rPr>
          <w:rFonts w:ascii="Arial" w:hAnsi="Arial" w:cs="Arial"/>
          <w:b/>
          <w:color w:val="auto"/>
        </w:rPr>
      </w:pPr>
    </w:p>
    <w:p w14:paraId="68221E0F"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 xml:space="preserve">Se llevará a cabo la supervisión fiduciaria al programa realizando las visitas y revisiones de acuerdo a la tabla adjunta.   </w:t>
      </w:r>
    </w:p>
    <w:p w14:paraId="7FE80295" w14:textId="77777777" w:rsidR="004A61D6" w:rsidRPr="00E14F80" w:rsidRDefault="004A61D6">
      <w:pPr>
        <w:spacing w:after="0" w:line="240" w:lineRule="auto"/>
        <w:jc w:val="both"/>
        <w:rPr>
          <w:rFonts w:ascii="Arial" w:hAnsi="Arial" w:cs="Arial"/>
          <w:b/>
          <w:color w:val="auto"/>
        </w:rPr>
      </w:pPr>
    </w:p>
    <w:p w14:paraId="02B805DE" w14:textId="77777777" w:rsidR="004A61D6" w:rsidRPr="00E14F80" w:rsidRDefault="008D1060">
      <w:pPr>
        <w:spacing w:line="240" w:lineRule="auto"/>
        <w:jc w:val="center"/>
        <w:rPr>
          <w:rFonts w:ascii="Arial" w:hAnsi="Arial" w:cs="Arial"/>
          <w:b/>
          <w:i/>
          <w:color w:val="auto"/>
        </w:rPr>
      </w:pPr>
      <w:r w:rsidRPr="00E14F80">
        <w:rPr>
          <w:rFonts w:ascii="Arial" w:hAnsi="Arial" w:cs="Arial"/>
          <w:i/>
          <w:color w:val="auto"/>
        </w:rPr>
        <w:t>Tabla 9: Plan de Supervisión del Programa</w:t>
      </w:r>
    </w:p>
    <w:tbl>
      <w:tblPr>
        <w:tblStyle w:val="a8"/>
        <w:tblW w:w="10010" w:type="dxa"/>
        <w:jc w:val="center"/>
        <w:tblInd w:w="0" w:type="dxa"/>
        <w:tblLayout w:type="fixed"/>
        <w:tblLook w:val="0400" w:firstRow="0" w:lastRow="0" w:firstColumn="0" w:lastColumn="0" w:noHBand="0" w:noVBand="1"/>
      </w:tblPr>
      <w:tblGrid>
        <w:gridCol w:w="1691"/>
        <w:gridCol w:w="2181"/>
        <w:gridCol w:w="2790"/>
        <w:gridCol w:w="1890"/>
        <w:gridCol w:w="1458"/>
      </w:tblGrid>
      <w:tr w:rsidR="0046417B" w:rsidRPr="00E14F80" w14:paraId="62E46F21" w14:textId="77777777">
        <w:trPr>
          <w:trHeight w:val="160"/>
          <w:jc w:val="center"/>
        </w:trPr>
        <w:tc>
          <w:tcPr>
            <w:tcW w:w="1691" w:type="dxa"/>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14:paraId="68C5D350" w14:textId="77777777" w:rsidR="004A61D6" w:rsidRPr="00E14F80" w:rsidRDefault="008D1060">
            <w:pPr>
              <w:contextualSpacing w:val="0"/>
              <w:jc w:val="center"/>
              <w:rPr>
                <w:rFonts w:ascii="Arial" w:hAnsi="Arial" w:cs="Arial"/>
                <w:b/>
                <w:color w:val="auto"/>
                <w:sz w:val="18"/>
                <w:szCs w:val="18"/>
              </w:rPr>
            </w:pPr>
            <w:r w:rsidRPr="00E14F80">
              <w:rPr>
                <w:rFonts w:ascii="Arial" w:hAnsi="Arial" w:cs="Arial"/>
                <w:b/>
                <w:color w:val="auto"/>
                <w:sz w:val="18"/>
                <w:szCs w:val="18"/>
              </w:rPr>
              <w:t>Actividad de Supervisión</w:t>
            </w:r>
          </w:p>
        </w:tc>
        <w:tc>
          <w:tcPr>
            <w:tcW w:w="8319" w:type="dxa"/>
            <w:gridSpan w:val="4"/>
            <w:tcBorders>
              <w:top w:val="single" w:sz="8" w:space="0" w:color="000000"/>
              <w:left w:val="nil"/>
              <w:bottom w:val="single" w:sz="8" w:space="0" w:color="000000"/>
              <w:right w:val="single" w:sz="8" w:space="0" w:color="000000"/>
            </w:tcBorders>
            <w:shd w:val="clear" w:color="auto" w:fill="D9D9D9"/>
            <w:vAlign w:val="center"/>
          </w:tcPr>
          <w:p w14:paraId="084890B7" w14:textId="77777777" w:rsidR="004A61D6" w:rsidRPr="00E14F80" w:rsidRDefault="008D1060">
            <w:pPr>
              <w:contextualSpacing w:val="0"/>
              <w:jc w:val="center"/>
              <w:rPr>
                <w:rFonts w:ascii="Arial" w:hAnsi="Arial" w:cs="Arial"/>
                <w:b/>
                <w:color w:val="auto"/>
                <w:sz w:val="18"/>
                <w:szCs w:val="18"/>
              </w:rPr>
            </w:pPr>
            <w:r w:rsidRPr="00E14F80">
              <w:rPr>
                <w:rFonts w:ascii="Arial" w:hAnsi="Arial" w:cs="Arial"/>
                <w:b/>
                <w:color w:val="auto"/>
                <w:sz w:val="18"/>
                <w:szCs w:val="18"/>
              </w:rPr>
              <w:t>Plan de Supervisión</w:t>
            </w:r>
          </w:p>
        </w:tc>
      </w:tr>
      <w:tr w:rsidR="0046417B" w:rsidRPr="00E14F80" w14:paraId="3ABD7AA2" w14:textId="77777777">
        <w:trPr>
          <w:trHeight w:val="60"/>
          <w:jc w:val="center"/>
        </w:trPr>
        <w:tc>
          <w:tcPr>
            <w:tcW w:w="1691" w:type="dxa"/>
            <w:vMerge/>
            <w:tcBorders>
              <w:top w:val="single" w:sz="8" w:space="0" w:color="000000"/>
              <w:left w:val="single" w:sz="8" w:space="0" w:color="000000"/>
              <w:bottom w:val="single" w:sz="8" w:space="0" w:color="000000"/>
              <w:right w:val="single" w:sz="8" w:space="0" w:color="000000"/>
            </w:tcBorders>
            <w:shd w:val="clear" w:color="auto" w:fill="D9D9D9"/>
            <w:vAlign w:val="center"/>
          </w:tcPr>
          <w:p w14:paraId="70883D18" w14:textId="77777777" w:rsidR="004A61D6" w:rsidRPr="00E14F80" w:rsidRDefault="004A61D6">
            <w:pPr>
              <w:contextualSpacing w:val="0"/>
              <w:jc w:val="center"/>
              <w:rPr>
                <w:rFonts w:ascii="Arial" w:hAnsi="Arial" w:cs="Arial"/>
                <w:b/>
                <w:color w:val="auto"/>
                <w:sz w:val="18"/>
                <w:szCs w:val="18"/>
              </w:rPr>
            </w:pPr>
          </w:p>
        </w:tc>
        <w:tc>
          <w:tcPr>
            <w:tcW w:w="2181" w:type="dxa"/>
            <w:vMerge w:val="restart"/>
            <w:tcBorders>
              <w:top w:val="nil"/>
              <w:left w:val="single" w:sz="8" w:space="0" w:color="000000"/>
              <w:bottom w:val="single" w:sz="8" w:space="0" w:color="000000"/>
              <w:right w:val="single" w:sz="8" w:space="0" w:color="000000"/>
            </w:tcBorders>
            <w:shd w:val="clear" w:color="auto" w:fill="D9D9D9"/>
            <w:vAlign w:val="center"/>
          </w:tcPr>
          <w:p w14:paraId="359CC871" w14:textId="77777777" w:rsidR="004A61D6" w:rsidRPr="00E14F80" w:rsidRDefault="008D1060">
            <w:pPr>
              <w:contextualSpacing w:val="0"/>
              <w:jc w:val="center"/>
              <w:rPr>
                <w:rFonts w:ascii="Arial" w:hAnsi="Arial" w:cs="Arial"/>
                <w:b/>
                <w:color w:val="auto"/>
                <w:sz w:val="18"/>
                <w:szCs w:val="18"/>
              </w:rPr>
            </w:pPr>
            <w:r w:rsidRPr="00E14F80">
              <w:rPr>
                <w:rFonts w:ascii="Arial" w:hAnsi="Arial" w:cs="Arial"/>
                <w:b/>
                <w:color w:val="auto"/>
                <w:sz w:val="18"/>
                <w:szCs w:val="18"/>
              </w:rPr>
              <w:t>Naturaleza y alcance</w:t>
            </w:r>
          </w:p>
        </w:tc>
        <w:tc>
          <w:tcPr>
            <w:tcW w:w="2790" w:type="dxa"/>
            <w:vMerge w:val="restart"/>
            <w:tcBorders>
              <w:top w:val="nil"/>
              <w:left w:val="single" w:sz="8" w:space="0" w:color="000000"/>
              <w:bottom w:val="single" w:sz="8" w:space="0" w:color="000000"/>
              <w:right w:val="single" w:sz="8" w:space="0" w:color="000000"/>
            </w:tcBorders>
            <w:shd w:val="clear" w:color="auto" w:fill="D9D9D9"/>
            <w:vAlign w:val="center"/>
          </w:tcPr>
          <w:p w14:paraId="5AC2614E" w14:textId="77777777" w:rsidR="004A61D6" w:rsidRPr="00E14F80" w:rsidRDefault="008D1060">
            <w:pPr>
              <w:contextualSpacing w:val="0"/>
              <w:jc w:val="center"/>
              <w:rPr>
                <w:rFonts w:ascii="Arial" w:hAnsi="Arial" w:cs="Arial"/>
                <w:b/>
                <w:color w:val="auto"/>
                <w:sz w:val="18"/>
                <w:szCs w:val="18"/>
              </w:rPr>
            </w:pPr>
            <w:r w:rsidRPr="00E14F80">
              <w:rPr>
                <w:rFonts w:ascii="Arial" w:hAnsi="Arial" w:cs="Arial"/>
                <w:b/>
                <w:color w:val="auto"/>
                <w:sz w:val="18"/>
                <w:szCs w:val="18"/>
              </w:rPr>
              <w:t>FRECUENCIA</w:t>
            </w:r>
          </w:p>
        </w:tc>
        <w:tc>
          <w:tcPr>
            <w:tcW w:w="3348" w:type="dxa"/>
            <w:gridSpan w:val="2"/>
            <w:tcBorders>
              <w:top w:val="single" w:sz="8" w:space="0" w:color="000000"/>
              <w:left w:val="nil"/>
              <w:bottom w:val="single" w:sz="8" w:space="0" w:color="000000"/>
              <w:right w:val="single" w:sz="8" w:space="0" w:color="000000"/>
            </w:tcBorders>
            <w:shd w:val="clear" w:color="auto" w:fill="D9D9D9"/>
            <w:vAlign w:val="center"/>
          </w:tcPr>
          <w:p w14:paraId="6E1BC766" w14:textId="77777777" w:rsidR="004A61D6" w:rsidRPr="00E14F80" w:rsidRDefault="008D1060">
            <w:pPr>
              <w:contextualSpacing w:val="0"/>
              <w:jc w:val="center"/>
              <w:rPr>
                <w:rFonts w:ascii="Arial" w:hAnsi="Arial" w:cs="Arial"/>
                <w:b/>
                <w:color w:val="auto"/>
                <w:sz w:val="18"/>
                <w:szCs w:val="18"/>
              </w:rPr>
            </w:pPr>
            <w:r w:rsidRPr="00E14F80">
              <w:rPr>
                <w:rFonts w:ascii="Arial" w:hAnsi="Arial" w:cs="Arial"/>
                <w:b/>
                <w:color w:val="auto"/>
                <w:sz w:val="18"/>
                <w:szCs w:val="18"/>
              </w:rPr>
              <w:t>Responsable</w:t>
            </w:r>
          </w:p>
        </w:tc>
      </w:tr>
      <w:tr w:rsidR="0046417B" w:rsidRPr="00E14F80" w14:paraId="1D8B3C36" w14:textId="77777777">
        <w:trPr>
          <w:trHeight w:val="60"/>
          <w:jc w:val="center"/>
        </w:trPr>
        <w:tc>
          <w:tcPr>
            <w:tcW w:w="1691" w:type="dxa"/>
            <w:vMerge/>
            <w:tcBorders>
              <w:top w:val="single" w:sz="8" w:space="0" w:color="000000"/>
              <w:left w:val="single" w:sz="8" w:space="0" w:color="000000"/>
              <w:bottom w:val="single" w:sz="8" w:space="0" w:color="000000"/>
              <w:right w:val="single" w:sz="8" w:space="0" w:color="000000"/>
            </w:tcBorders>
            <w:shd w:val="clear" w:color="auto" w:fill="D9D9D9"/>
            <w:vAlign w:val="center"/>
          </w:tcPr>
          <w:p w14:paraId="121665F5" w14:textId="77777777" w:rsidR="004A61D6" w:rsidRPr="00E14F80" w:rsidRDefault="004A61D6">
            <w:pPr>
              <w:spacing w:line="276" w:lineRule="auto"/>
              <w:contextualSpacing w:val="0"/>
              <w:rPr>
                <w:rFonts w:ascii="Arial" w:hAnsi="Arial" w:cs="Arial"/>
                <w:b/>
                <w:color w:val="auto"/>
                <w:sz w:val="18"/>
                <w:szCs w:val="18"/>
              </w:rPr>
            </w:pPr>
          </w:p>
        </w:tc>
        <w:tc>
          <w:tcPr>
            <w:tcW w:w="2181" w:type="dxa"/>
            <w:vMerge/>
            <w:tcBorders>
              <w:top w:val="nil"/>
              <w:left w:val="single" w:sz="8" w:space="0" w:color="000000"/>
              <w:bottom w:val="single" w:sz="8" w:space="0" w:color="000000"/>
              <w:right w:val="single" w:sz="8" w:space="0" w:color="000000"/>
            </w:tcBorders>
            <w:shd w:val="clear" w:color="auto" w:fill="D9D9D9"/>
            <w:vAlign w:val="center"/>
          </w:tcPr>
          <w:p w14:paraId="005217F6" w14:textId="77777777" w:rsidR="004A61D6" w:rsidRPr="00E14F80" w:rsidRDefault="004A61D6">
            <w:pPr>
              <w:spacing w:line="276" w:lineRule="auto"/>
              <w:contextualSpacing w:val="0"/>
              <w:rPr>
                <w:rFonts w:ascii="Arial" w:hAnsi="Arial" w:cs="Arial"/>
                <w:b/>
                <w:color w:val="auto"/>
                <w:sz w:val="18"/>
                <w:szCs w:val="18"/>
              </w:rPr>
            </w:pPr>
          </w:p>
        </w:tc>
        <w:tc>
          <w:tcPr>
            <w:tcW w:w="2790" w:type="dxa"/>
            <w:vMerge/>
            <w:tcBorders>
              <w:top w:val="nil"/>
              <w:left w:val="single" w:sz="8" w:space="0" w:color="000000"/>
              <w:bottom w:val="single" w:sz="8" w:space="0" w:color="000000"/>
              <w:right w:val="single" w:sz="8" w:space="0" w:color="000000"/>
            </w:tcBorders>
            <w:shd w:val="clear" w:color="auto" w:fill="D9D9D9"/>
            <w:vAlign w:val="center"/>
          </w:tcPr>
          <w:p w14:paraId="686DF56E" w14:textId="77777777" w:rsidR="004A61D6" w:rsidRPr="00E14F80" w:rsidRDefault="004A61D6">
            <w:pPr>
              <w:contextualSpacing w:val="0"/>
              <w:rPr>
                <w:rFonts w:ascii="Arial" w:hAnsi="Arial" w:cs="Arial"/>
                <w:b/>
                <w:color w:val="auto"/>
                <w:sz w:val="18"/>
                <w:szCs w:val="18"/>
              </w:rPr>
            </w:pPr>
          </w:p>
          <w:p w14:paraId="5D6D7E96" w14:textId="77777777" w:rsidR="004A61D6" w:rsidRPr="00E14F80" w:rsidRDefault="004A61D6">
            <w:pPr>
              <w:contextualSpacing w:val="0"/>
              <w:rPr>
                <w:rFonts w:ascii="Arial" w:hAnsi="Arial" w:cs="Arial"/>
                <w:b/>
                <w:color w:val="auto"/>
                <w:sz w:val="18"/>
                <w:szCs w:val="18"/>
              </w:rPr>
            </w:pPr>
          </w:p>
          <w:p w14:paraId="4C9E31DC" w14:textId="77777777" w:rsidR="004A61D6" w:rsidRPr="00E14F80" w:rsidRDefault="004A61D6">
            <w:pPr>
              <w:contextualSpacing w:val="0"/>
              <w:jc w:val="center"/>
              <w:rPr>
                <w:rFonts w:ascii="Arial" w:hAnsi="Arial" w:cs="Arial"/>
                <w:b/>
                <w:color w:val="auto"/>
                <w:sz w:val="18"/>
                <w:szCs w:val="18"/>
              </w:rPr>
            </w:pPr>
          </w:p>
          <w:p w14:paraId="6BEB97F1" w14:textId="77777777" w:rsidR="004A61D6" w:rsidRPr="00E14F80" w:rsidRDefault="004A61D6">
            <w:pPr>
              <w:contextualSpacing w:val="0"/>
              <w:jc w:val="center"/>
              <w:rPr>
                <w:rFonts w:ascii="Arial" w:hAnsi="Arial" w:cs="Arial"/>
                <w:b/>
                <w:color w:val="auto"/>
                <w:sz w:val="18"/>
                <w:szCs w:val="18"/>
              </w:rPr>
            </w:pPr>
          </w:p>
          <w:p w14:paraId="4830DC48" w14:textId="77777777" w:rsidR="004A61D6" w:rsidRPr="00E14F80" w:rsidRDefault="004A61D6">
            <w:pPr>
              <w:contextualSpacing w:val="0"/>
              <w:jc w:val="center"/>
              <w:rPr>
                <w:rFonts w:ascii="Arial" w:hAnsi="Arial" w:cs="Arial"/>
                <w:b/>
                <w:color w:val="auto"/>
                <w:sz w:val="18"/>
                <w:szCs w:val="18"/>
              </w:rPr>
            </w:pPr>
          </w:p>
        </w:tc>
        <w:tc>
          <w:tcPr>
            <w:tcW w:w="1890" w:type="dxa"/>
            <w:tcBorders>
              <w:top w:val="nil"/>
              <w:left w:val="nil"/>
              <w:bottom w:val="single" w:sz="8" w:space="0" w:color="000000"/>
              <w:right w:val="single" w:sz="8" w:space="0" w:color="000000"/>
            </w:tcBorders>
            <w:shd w:val="clear" w:color="auto" w:fill="D9D9D9"/>
            <w:vAlign w:val="center"/>
          </w:tcPr>
          <w:p w14:paraId="157F8702" w14:textId="77777777" w:rsidR="004A61D6" w:rsidRPr="00E14F80" w:rsidRDefault="008D1060">
            <w:pPr>
              <w:contextualSpacing w:val="0"/>
              <w:jc w:val="center"/>
              <w:rPr>
                <w:rFonts w:ascii="Arial" w:hAnsi="Arial" w:cs="Arial"/>
                <w:b/>
                <w:color w:val="auto"/>
                <w:sz w:val="18"/>
                <w:szCs w:val="18"/>
              </w:rPr>
            </w:pPr>
            <w:r w:rsidRPr="00E14F80">
              <w:rPr>
                <w:rFonts w:ascii="Arial" w:hAnsi="Arial" w:cs="Arial"/>
                <w:b/>
                <w:color w:val="auto"/>
                <w:sz w:val="18"/>
                <w:szCs w:val="18"/>
              </w:rPr>
              <w:t>Banco</w:t>
            </w:r>
          </w:p>
        </w:tc>
        <w:tc>
          <w:tcPr>
            <w:tcW w:w="1458" w:type="dxa"/>
            <w:tcBorders>
              <w:top w:val="nil"/>
              <w:left w:val="nil"/>
              <w:bottom w:val="single" w:sz="8" w:space="0" w:color="000000"/>
              <w:right w:val="single" w:sz="8" w:space="0" w:color="000000"/>
            </w:tcBorders>
            <w:shd w:val="clear" w:color="auto" w:fill="D9D9D9"/>
            <w:vAlign w:val="center"/>
          </w:tcPr>
          <w:p w14:paraId="586B0AD4" w14:textId="77777777" w:rsidR="004A61D6" w:rsidRPr="00E14F80" w:rsidRDefault="008D1060">
            <w:pPr>
              <w:contextualSpacing w:val="0"/>
              <w:jc w:val="center"/>
              <w:rPr>
                <w:rFonts w:ascii="Arial" w:hAnsi="Arial" w:cs="Arial"/>
                <w:b/>
                <w:color w:val="auto"/>
                <w:sz w:val="18"/>
                <w:szCs w:val="18"/>
              </w:rPr>
            </w:pPr>
            <w:r w:rsidRPr="00E14F80">
              <w:rPr>
                <w:rFonts w:ascii="Arial" w:hAnsi="Arial" w:cs="Arial"/>
                <w:b/>
                <w:color w:val="auto"/>
                <w:sz w:val="18"/>
                <w:szCs w:val="18"/>
              </w:rPr>
              <w:t>Tercero</w:t>
            </w:r>
          </w:p>
        </w:tc>
      </w:tr>
      <w:tr w:rsidR="0046417B" w:rsidRPr="00E14F80" w14:paraId="01F40D55" w14:textId="77777777">
        <w:trPr>
          <w:trHeight w:val="80"/>
          <w:jc w:val="center"/>
        </w:trPr>
        <w:tc>
          <w:tcPr>
            <w:tcW w:w="1691" w:type="dxa"/>
            <w:vMerge w:val="restart"/>
            <w:tcBorders>
              <w:top w:val="nil"/>
              <w:left w:val="single" w:sz="8" w:space="0" w:color="000000"/>
              <w:bottom w:val="single" w:sz="8" w:space="0" w:color="000000"/>
              <w:right w:val="single" w:sz="8" w:space="0" w:color="000000"/>
            </w:tcBorders>
            <w:shd w:val="clear" w:color="auto" w:fill="FFFFFF"/>
            <w:vAlign w:val="center"/>
          </w:tcPr>
          <w:p w14:paraId="0191AB41" w14:textId="77777777" w:rsidR="004A61D6" w:rsidRPr="00E14F80" w:rsidRDefault="008D1060">
            <w:pPr>
              <w:contextualSpacing w:val="0"/>
              <w:jc w:val="center"/>
              <w:rPr>
                <w:rFonts w:ascii="Arial" w:hAnsi="Arial" w:cs="Arial"/>
                <w:b/>
                <w:color w:val="auto"/>
                <w:sz w:val="18"/>
                <w:szCs w:val="18"/>
              </w:rPr>
            </w:pPr>
            <w:r w:rsidRPr="00E14F80">
              <w:rPr>
                <w:rFonts w:ascii="Arial" w:hAnsi="Arial" w:cs="Arial"/>
                <w:b/>
                <w:color w:val="auto"/>
                <w:sz w:val="18"/>
                <w:szCs w:val="18"/>
              </w:rPr>
              <w:t>OPERACIONALES</w:t>
            </w:r>
          </w:p>
        </w:tc>
        <w:tc>
          <w:tcPr>
            <w:tcW w:w="2181" w:type="dxa"/>
            <w:tcBorders>
              <w:top w:val="nil"/>
              <w:left w:val="nil"/>
              <w:bottom w:val="nil"/>
              <w:right w:val="single" w:sz="8" w:space="0" w:color="000000"/>
            </w:tcBorders>
            <w:shd w:val="clear" w:color="auto" w:fill="FFFFFF"/>
            <w:vAlign w:val="center"/>
          </w:tcPr>
          <w:p w14:paraId="4C63829A"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Revisión del Informe de Progreso</w:t>
            </w:r>
          </w:p>
        </w:tc>
        <w:tc>
          <w:tcPr>
            <w:tcW w:w="2790" w:type="dxa"/>
            <w:tcBorders>
              <w:top w:val="nil"/>
              <w:left w:val="nil"/>
              <w:bottom w:val="nil"/>
              <w:right w:val="single" w:sz="8" w:space="0" w:color="000000"/>
            </w:tcBorders>
            <w:shd w:val="clear" w:color="auto" w:fill="FFFFFF"/>
            <w:vAlign w:val="center"/>
          </w:tcPr>
          <w:p w14:paraId="20962B4F"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SEMESTRAL</w:t>
            </w:r>
          </w:p>
        </w:tc>
        <w:tc>
          <w:tcPr>
            <w:tcW w:w="1890" w:type="dxa"/>
            <w:tcBorders>
              <w:top w:val="nil"/>
              <w:left w:val="nil"/>
              <w:bottom w:val="nil"/>
              <w:right w:val="single" w:sz="8" w:space="0" w:color="000000"/>
            </w:tcBorders>
            <w:shd w:val="clear" w:color="auto" w:fill="FFFFFF"/>
            <w:vAlign w:val="center"/>
          </w:tcPr>
          <w:p w14:paraId="3C084114"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Equipo Fiduciario y Sectorial</w:t>
            </w:r>
          </w:p>
        </w:tc>
        <w:tc>
          <w:tcPr>
            <w:tcW w:w="1458" w:type="dxa"/>
            <w:tcBorders>
              <w:top w:val="nil"/>
              <w:left w:val="nil"/>
              <w:bottom w:val="nil"/>
              <w:right w:val="single" w:sz="8" w:space="0" w:color="000000"/>
            </w:tcBorders>
            <w:shd w:val="clear" w:color="auto" w:fill="FFFFFF"/>
            <w:vAlign w:val="center"/>
          </w:tcPr>
          <w:p w14:paraId="23B56BC4" w14:textId="77777777" w:rsidR="004A61D6" w:rsidRPr="00E14F80" w:rsidRDefault="004A61D6">
            <w:pPr>
              <w:contextualSpacing w:val="0"/>
              <w:jc w:val="center"/>
              <w:rPr>
                <w:rFonts w:ascii="Arial" w:hAnsi="Arial" w:cs="Arial"/>
                <w:color w:val="auto"/>
                <w:sz w:val="18"/>
                <w:szCs w:val="18"/>
              </w:rPr>
            </w:pPr>
          </w:p>
        </w:tc>
      </w:tr>
      <w:tr w:rsidR="0046417B" w:rsidRPr="00E14F80" w14:paraId="63356CBA" w14:textId="77777777">
        <w:trPr>
          <w:trHeight w:val="280"/>
          <w:jc w:val="center"/>
        </w:trPr>
        <w:tc>
          <w:tcPr>
            <w:tcW w:w="1691" w:type="dxa"/>
            <w:vMerge/>
            <w:tcBorders>
              <w:top w:val="nil"/>
              <w:left w:val="single" w:sz="8" w:space="0" w:color="000000"/>
              <w:bottom w:val="single" w:sz="8" w:space="0" w:color="000000"/>
              <w:right w:val="single" w:sz="8" w:space="0" w:color="000000"/>
            </w:tcBorders>
            <w:shd w:val="clear" w:color="auto" w:fill="FFFFFF"/>
            <w:vAlign w:val="center"/>
          </w:tcPr>
          <w:p w14:paraId="0AB0222A" w14:textId="77777777" w:rsidR="004A61D6" w:rsidRPr="00E14F80" w:rsidRDefault="004A61D6">
            <w:pPr>
              <w:contextualSpacing w:val="0"/>
              <w:jc w:val="center"/>
              <w:rPr>
                <w:rFonts w:ascii="Arial" w:hAnsi="Arial" w:cs="Arial"/>
                <w:b/>
                <w:color w:val="auto"/>
                <w:sz w:val="18"/>
                <w:szCs w:val="18"/>
              </w:rPr>
            </w:pPr>
          </w:p>
        </w:tc>
        <w:tc>
          <w:tcPr>
            <w:tcW w:w="2181" w:type="dxa"/>
            <w:tcBorders>
              <w:top w:val="single" w:sz="8" w:space="0" w:color="000000"/>
              <w:left w:val="nil"/>
              <w:bottom w:val="nil"/>
              <w:right w:val="single" w:sz="8" w:space="0" w:color="000000"/>
            </w:tcBorders>
            <w:shd w:val="clear" w:color="auto" w:fill="FFFFFF"/>
            <w:vAlign w:val="center"/>
          </w:tcPr>
          <w:p w14:paraId="221B6626"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Revisión de Cartera con el Ejecutor</w:t>
            </w:r>
          </w:p>
        </w:tc>
        <w:tc>
          <w:tcPr>
            <w:tcW w:w="2790" w:type="dxa"/>
            <w:tcBorders>
              <w:top w:val="single" w:sz="8" w:space="0" w:color="000000"/>
              <w:left w:val="nil"/>
              <w:bottom w:val="single" w:sz="8" w:space="0" w:color="000000"/>
              <w:right w:val="single" w:sz="8" w:space="0" w:color="000000"/>
            </w:tcBorders>
            <w:shd w:val="clear" w:color="auto" w:fill="FFFFFF"/>
            <w:vAlign w:val="center"/>
          </w:tcPr>
          <w:p w14:paraId="102A95D1"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De acuerdo a los requerimientos del JG</w:t>
            </w:r>
          </w:p>
        </w:tc>
        <w:tc>
          <w:tcPr>
            <w:tcW w:w="1890" w:type="dxa"/>
            <w:tcBorders>
              <w:top w:val="single" w:sz="8" w:space="0" w:color="000000"/>
              <w:left w:val="nil"/>
              <w:bottom w:val="nil"/>
              <w:right w:val="single" w:sz="8" w:space="0" w:color="000000"/>
            </w:tcBorders>
            <w:shd w:val="clear" w:color="auto" w:fill="FFFFFF"/>
            <w:vAlign w:val="center"/>
          </w:tcPr>
          <w:p w14:paraId="4CC22B3C"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Equipo Fiduciario y Sectorial</w:t>
            </w:r>
          </w:p>
        </w:tc>
        <w:tc>
          <w:tcPr>
            <w:tcW w:w="1458" w:type="dxa"/>
            <w:tcBorders>
              <w:top w:val="single" w:sz="8" w:space="0" w:color="000000"/>
              <w:left w:val="nil"/>
              <w:bottom w:val="nil"/>
              <w:right w:val="single" w:sz="8" w:space="0" w:color="000000"/>
            </w:tcBorders>
            <w:shd w:val="clear" w:color="auto" w:fill="FFFFFF"/>
            <w:vAlign w:val="center"/>
          </w:tcPr>
          <w:p w14:paraId="500176BF"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JG</w:t>
            </w:r>
          </w:p>
        </w:tc>
      </w:tr>
      <w:tr w:rsidR="0046417B" w:rsidRPr="00E14F80" w14:paraId="26938348" w14:textId="77777777">
        <w:trPr>
          <w:trHeight w:val="380"/>
          <w:jc w:val="center"/>
        </w:trPr>
        <w:tc>
          <w:tcPr>
            <w:tcW w:w="1691" w:type="dxa"/>
            <w:vMerge w:val="restart"/>
            <w:tcBorders>
              <w:top w:val="nil"/>
              <w:left w:val="single" w:sz="8" w:space="0" w:color="000000"/>
              <w:bottom w:val="nil"/>
              <w:right w:val="single" w:sz="8" w:space="0" w:color="000000"/>
            </w:tcBorders>
            <w:shd w:val="clear" w:color="auto" w:fill="FFFFFF"/>
            <w:vAlign w:val="center"/>
          </w:tcPr>
          <w:p w14:paraId="139918A1" w14:textId="77777777" w:rsidR="004A61D6" w:rsidRPr="00E14F80" w:rsidRDefault="008D1060">
            <w:pPr>
              <w:contextualSpacing w:val="0"/>
              <w:jc w:val="center"/>
              <w:rPr>
                <w:rFonts w:ascii="Arial" w:hAnsi="Arial" w:cs="Arial"/>
                <w:b/>
                <w:color w:val="auto"/>
                <w:sz w:val="18"/>
                <w:szCs w:val="18"/>
              </w:rPr>
            </w:pPr>
            <w:r w:rsidRPr="00E14F80">
              <w:rPr>
                <w:rFonts w:ascii="Arial" w:hAnsi="Arial" w:cs="Arial"/>
                <w:b/>
                <w:color w:val="auto"/>
                <w:sz w:val="18"/>
                <w:szCs w:val="18"/>
              </w:rPr>
              <w:t>FINANCIERA</w:t>
            </w:r>
          </w:p>
        </w:tc>
        <w:tc>
          <w:tcPr>
            <w:tcW w:w="2181" w:type="dxa"/>
            <w:tcBorders>
              <w:top w:val="single" w:sz="8" w:space="0" w:color="000000"/>
              <w:left w:val="nil"/>
              <w:bottom w:val="single" w:sz="8" w:space="0" w:color="000000"/>
              <w:right w:val="single" w:sz="8" w:space="0" w:color="000000"/>
            </w:tcBorders>
            <w:shd w:val="clear" w:color="auto" w:fill="FFFFFF"/>
            <w:vAlign w:val="center"/>
          </w:tcPr>
          <w:p w14:paraId="73529208"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Visitas de Inspección</w:t>
            </w:r>
          </w:p>
        </w:tc>
        <w:tc>
          <w:tcPr>
            <w:tcW w:w="2790" w:type="dxa"/>
            <w:tcBorders>
              <w:top w:val="nil"/>
              <w:left w:val="nil"/>
              <w:bottom w:val="single" w:sz="8" w:space="0" w:color="000000"/>
              <w:right w:val="nil"/>
            </w:tcBorders>
            <w:shd w:val="clear" w:color="auto" w:fill="FFFFFF"/>
            <w:vAlign w:val="center"/>
          </w:tcPr>
          <w:p w14:paraId="41B929ED"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SEMESTRAL</w:t>
            </w:r>
          </w:p>
        </w:tc>
        <w:tc>
          <w:tcPr>
            <w:tcW w:w="189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78A4E06"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Especialista Fiduciario</w:t>
            </w:r>
          </w:p>
        </w:tc>
        <w:tc>
          <w:tcPr>
            <w:tcW w:w="1458" w:type="dxa"/>
            <w:tcBorders>
              <w:top w:val="single" w:sz="8" w:space="0" w:color="000000"/>
              <w:left w:val="nil"/>
              <w:bottom w:val="single" w:sz="8" w:space="0" w:color="000000"/>
              <w:right w:val="single" w:sz="8" w:space="0" w:color="000000"/>
            </w:tcBorders>
            <w:shd w:val="clear" w:color="auto" w:fill="FFFFFF"/>
            <w:vAlign w:val="center"/>
          </w:tcPr>
          <w:p w14:paraId="0FE02FB9"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Ejecutores</w:t>
            </w:r>
          </w:p>
        </w:tc>
      </w:tr>
      <w:tr w:rsidR="0046417B" w:rsidRPr="00E14F80" w14:paraId="25C7B7C0" w14:textId="77777777">
        <w:trPr>
          <w:trHeight w:val="500"/>
          <w:jc w:val="center"/>
        </w:trPr>
        <w:tc>
          <w:tcPr>
            <w:tcW w:w="1691" w:type="dxa"/>
            <w:vMerge/>
            <w:tcBorders>
              <w:top w:val="nil"/>
              <w:left w:val="single" w:sz="8" w:space="0" w:color="000000"/>
              <w:bottom w:val="nil"/>
              <w:right w:val="single" w:sz="8" w:space="0" w:color="000000"/>
            </w:tcBorders>
            <w:shd w:val="clear" w:color="auto" w:fill="FFFFFF"/>
            <w:vAlign w:val="center"/>
          </w:tcPr>
          <w:p w14:paraId="0420280B" w14:textId="77777777" w:rsidR="004A61D6" w:rsidRPr="00E14F80" w:rsidRDefault="004A61D6">
            <w:pPr>
              <w:contextualSpacing w:val="0"/>
              <w:jc w:val="center"/>
              <w:rPr>
                <w:rFonts w:ascii="Arial" w:hAnsi="Arial" w:cs="Arial"/>
                <w:b/>
                <w:color w:val="auto"/>
                <w:sz w:val="18"/>
                <w:szCs w:val="18"/>
              </w:rPr>
            </w:pPr>
          </w:p>
        </w:tc>
        <w:tc>
          <w:tcPr>
            <w:tcW w:w="2181" w:type="dxa"/>
            <w:vMerge w:val="restart"/>
            <w:tcBorders>
              <w:top w:val="nil"/>
              <w:left w:val="single" w:sz="8" w:space="0" w:color="000000"/>
              <w:bottom w:val="single" w:sz="8" w:space="0" w:color="000000"/>
              <w:right w:val="single" w:sz="8" w:space="0" w:color="000000"/>
            </w:tcBorders>
            <w:shd w:val="clear" w:color="auto" w:fill="FFFFFF"/>
            <w:vAlign w:val="center"/>
          </w:tcPr>
          <w:p w14:paraId="60ACDB07"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Auditoría Financiera</w:t>
            </w:r>
          </w:p>
        </w:tc>
        <w:tc>
          <w:tcPr>
            <w:tcW w:w="2790" w:type="dxa"/>
            <w:vMerge w:val="restart"/>
            <w:tcBorders>
              <w:top w:val="nil"/>
              <w:left w:val="single" w:sz="8" w:space="0" w:color="000000"/>
              <w:bottom w:val="single" w:sz="8" w:space="0" w:color="000000"/>
              <w:right w:val="single" w:sz="8" w:space="0" w:color="000000"/>
            </w:tcBorders>
            <w:shd w:val="clear" w:color="auto" w:fill="FFFFFF"/>
            <w:vAlign w:val="center"/>
          </w:tcPr>
          <w:p w14:paraId="625B7BC0"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ANUAL</w:t>
            </w:r>
          </w:p>
        </w:tc>
        <w:tc>
          <w:tcPr>
            <w:tcW w:w="1890" w:type="dxa"/>
            <w:vMerge w:val="restart"/>
            <w:tcBorders>
              <w:top w:val="nil"/>
              <w:left w:val="single" w:sz="8" w:space="0" w:color="000000"/>
              <w:bottom w:val="single" w:sz="8" w:space="0" w:color="000000"/>
              <w:right w:val="single" w:sz="8" w:space="0" w:color="000000"/>
            </w:tcBorders>
            <w:shd w:val="clear" w:color="auto" w:fill="FFFFFF"/>
            <w:vAlign w:val="center"/>
          </w:tcPr>
          <w:p w14:paraId="6AA75747"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Especialista Fiduciario</w:t>
            </w:r>
          </w:p>
        </w:tc>
        <w:tc>
          <w:tcPr>
            <w:tcW w:w="1458" w:type="dxa"/>
            <w:vMerge w:val="restart"/>
            <w:tcBorders>
              <w:top w:val="nil"/>
              <w:left w:val="single" w:sz="8" w:space="0" w:color="000000"/>
              <w:bottom w:val="single" w:sz="8" w:space="0" w:color="000000"/>
              <w:right w:val="single" w:sz="8" w:space="0" w:color="000000"/>
            </w:tcBorders>
            <w:shd w:val="clear" w:color="auto" w:fill="FFFFFF"/>
            <w:vAlign w:val="center"/>
          </w:tcPr>
          <w:p w14:paraId="30CC3987"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Ejecutores /Auditor Externo</w:t>
            </w:r>
          </w:p>
        </w:tc>
      </w:tr>
      <w:tr w:rsidR="0046417B" w:rsidRPr="00E14F80" w14:paraId="2DBEB05F" w14:textId="77777777">
        <w:trPr>
          <w:trHeight w:val="500"/>
          <w:jc w:val="center"/>
        </w:trPr>
        <w:tc>
          <w:tcPr>
            <w:tcW w:w="1691" w:type="dxa"/>
            <w:vMerge/>
            <w:tcBorders>
              <w:top w:val="nil"/>
              <w:left w:val="single" w:sz="8" w:space="0" w:color="000000"/>
              <w:bottom w:val="nil"/>
              <w:right w:val="single" w:sz="8" w:space="0" w:color="000000"/>
            </w:tcBorders>
            <w:shd w:val="clear" w:color="auto" w:fill="FFFFFF"/>
            <w:vAlign w:val="center"/>
          </w:tcPr>
          <w:p w14:paraId="79E11411" w14:textId="77777777" w:rsidR="004A61D6" w:rsidRPr="00E14F80" w:rsidRDefault="004A61D6">
            <w:pPr>
              <w:spacing w:line="276" w:lineRule="auto"/>
              <w:contextualSpacing w:val="0"/>
              <w:rPr>
                <w:rFonts w:ascii="Arial" w:hAnsi="Arial" w:cs="Arial"/>
                <w:color w:val="auto"/>
                <w:sz w:val="18"/>
                <w:szCs w:val="18"/>
              </w:rPr>
            </w:pPr>
          </w:p>
        </w:tc>
        <w:tc>
          <w:tcPr>
            <w:tcW w:w="2181" w:type="dxa"/>
            <w:vMerge/>
            <w:tcBorders>
              <w:top w:val="nil"/>
              <w:left w:val="single" w:sz="8" w:space="0" w:color="000000"/>
              <w:bottom w:val="single" w:sz="8" w:space="0" w:color="000000"/>
              <w:right w:val="single" w:sz="8" w:space="0" w:color="000000"/>
            </w:tcBorders>
            <w:shd w:val="clear" w:color="auto" w:fill="FFFFFF"/>
            <w:vAlign w:val="center"/>
          </w:tcPr>
          <w:p w14:paraId="4ACBCFC7" w14:textId="77777777" w:rsidR="004A61D6" w:rsidRPr="00E14F80" w:rsidRDefault="004A61D6">
            <w:pPr>
              <w:spacing w:line="276" w:lineRule="auto"/>
              <w:contextualSpacing w:val="0"/>
              <w:rPr>
                <w:rFonts w:ascii="Arial" w:hAnsi="Arial" w:cs="Arial"/>
                <w:color w:val="auto"/>
                <w:sz w:val="18"/>
                <w:szCs w:val="18"/>
              </w:rPr>
            </w:pPr>
          </w:p>
        </w:tc>
        <w:tc>
          <w:tcPr>
            <w:tcW w:w="2790" w:type="dxa"/>
            <w:vMerge/>
            <w:tcBorders>
              <w:top w:val="nil"/>
              <w:left w:val="single" w:sz="8" w:space="0" w:color="000000"/>
              <w:bottom w:val="single" w:sz="8" w:space="0" w:color="000000"/>
              <w:right w:val="single" w:sz="8" w:space="0" w:color="000000"/>
            </w:tcBorders>
            <w:shd w:val="clear" w:color="auto" w:fill="FFFFFF"/>
            <w:vAlign w:val="center"/>
          </w:tcPr>
          <w:p w14:paraId="07EEEC06" w14:textId="77777777" w:rsidR="004A61D6" w:rsidRPr="00E14F80" w:rsidRDefault="004A61D6">
            <w:pPr>
              <w:spacing w:line="276" w:lineRule="auto"/>
              <w:contextualSpacing w:val="0"/>
              <w:rPr>
                <w:rFonts w:ascii="Arial" w:hAnsi="Arial" w:cs="Arial"/>
                <w:color w:val="auto"/>
                <w:sz w:val="18"/>
                <w:szCs w:val="18"/>
              </w:rPr>
            </w:pPr>
          </w:p>
        </w:tc>
        <w:tc>
          <w:tcPr>
            <w:tcW w:w="1890" w:type="dxa"/>
            <w:vMerge/>
            <w:tcBorders>
              <w:top w:val="nil"/>
              <w:left w:val="single" w:sz="8" w:space="0" w:color="000000"/>
              <w:bottom w:val="single" w:sz="8" w:space="0" w:color="000000"/>
              <w:right w:val="single" w:sz="8" w:space="0" w:color="000000"/>
            </w:tcBorders>
            <w:shd w:val="clear" w:color="auto" w:fill="FFFFFF"/>
            <w:vAlign w:val="center"/>
          </w:tcPr>
          <w:p w14:paraId="73E156C7" w14:textId="77777777" w:rsidR="004A61D6" w:rsidRPr="00E14F80" w:rsidRDefault="004A61D6">
            <w:pPr>
              <w:spacing w:line="276" w:lineRule="auto"/>
              <w:contextualSpacing w:val="0"/>
              <w:rPr>
                <w:rFonts w:ascii="Arial" w:hAnsi="Arial" w:cs="Arial"/>
                <w:color w:val="auto"/>
                <w:sz w:val="18"/>
                <w:szCs w:val="18"/>
              </w:rPr>
            </w:pPr>
          </w:p>
        </w:tc>
        <w:tc>
          <w:tcPr>
            <w:tcW w:w="1458" w:type="dxa"/>
            <w:vMerge/>
            <w:tcBorders>
              <w:top w:val="nil"/>
              <w:left w:val="single" w:sz="8" w:space="0" w:color="000000"/>
              <w:bottom w:val="single" w:sz="8" w:space="0" w:color="000000"/>
              <w:right w:val="single" w:sz="8" w:space="0" w:color="000000"/>
            </w:tcBorders>
            <w:shd w:val="clear" w:color="auto" w:fill="FFFFFF"/>
            <w:vAlign w:val="center"/>
          </w:tcPr>
          <w:p w14:paraId="26CAFDC4" w14:textId="77777777" w:rsidR="004A61D6" w:rsidRPr="00E14F80" w:rsidRDefault="004A61D6">
            <w:pPr>
              <w:contextualSpacing w:val="0"/>
              <w:rPr>
                <w:rFonts w:ascii="Arial" w:hAnsi="Arial" w:cs="Arial"/>
                <w:color w:val="auto"/>
                <w:sz w:val="18"/>
                <w:szCs w:val="18"/>
              </w:rPr>
            </w:pPr>
          </w:p>
          <w:p w14:paraId="54760A37" w14:textId="77777777" w:rsidR="004A61D6" w:rsidRPr="00E14F80" w:rsidRDefault="004A61D6">
            <w:pPr>
              <w:contextualSpacing w:val="0"/>
              <w:rPr>
                <w:rFonts w:ascii="Arial" w:hAnsi="Arial" w:cs="Arial"/>
                <w:color w:val="auto"/>
                <w:sz w:val="18"/>
                <w:szCs w:val="18"/>
              </w:rPr>
            </w:pPr>
          </w:p>
          <w:p w14:paraId="4F72BACB" w14:textId="77777777" w:rsidR="004A61D6" w:rsidRPr="00E14F80" w:rsidRDefault="004A61D6">
            <w:pPr>
              <w:contextualSpacing w:val="0"/>
              <w:rPr>
                <w:rFonts w:ascii="Arial" w:hAnsi="Arial" w:cs="Arial"/>
                <w:color w:val="auto"/>
                <w:sz w:val="18"/>
                <w:szCs w:val="18"/>
              </w:rPr>
            </w:pPr>
          </w:p>
          <w:p w14:paraId="7F74DD47" w14:textId="77777777" w:rsidR="004A61D6" w:rsidRPr="00E14F80" w:rsidRDefault="004A61D6">
            <w:pPr>
              <w:contextualSpacing w:val="0"/>
              <w:rPr>
                <w:rFonts w:ascii="Arial" w:hAnsi="Arial" w:cs="Arial"/>
                <w:color w:val="auto"/>
                <w:sz w:val="18"/>
                <w:szCs w:val="18"/>
              </w:rPr>
            </w:pPr>
          </w:p>
          <w:p w14:paraId="4159DD56" w14:textId="77777777" w:rsidR="004A61D6" w:rsidRPr="00E14F80" w:rsidRDefault="004A61D6">
            <w:pPr>
              <w:contextualSpacing w:val="0"/>
              <w:jc w:val="center"/>
              <w:rPr>
                <w:rFonts w:ascii="Arial" w:hAnsi="Arial" w:cs="Arial"/>
                <w:b/>
                <w:color w:val="auto"/>
                <w:sz w:val="18"/>
                <w:szCs w:val="18"/>
              </w:rPr>
            </w:pPr>
          </w:p>
          <w:p w14:paraId="2F8CFF7D" w14:textId="77777777" w:rsidR="004A61D6" w:rsidRPr="00E14F80" w:rsidRDefault="004A61D6">
            <w:pPr>
              <w:contextualSpacing w:val="0"/>
              <w:jc w:val="center"/>
              <w:rPr>
                <w:rFonts w:ascii="Arial" w:hAnsi="Arial" w:cs="Arial"/>
                <w:color w:val="auto"/>
                <w:sz w:val="18"/>
                <w:szCs w:val="18"/>
              </w:rPr>
            </w:pPr>
          </w:p>
          <w:p w14:paraId="4F3230AE" w14:textId="77777777" w:rsidR="004A61D6" w:rsidRPr="00E14F80" w:rsidRDefault="004A61D6">
            <w:pPr>
              <w:contextualSpacing w:val="0"/>
              <w:jc w:val="center"/>
              <w:rPr>
                <w:rFonts w:ascii="Arial" w:hAnsi="Arial" w:cs="Arial"/>
                <w:color w:val="auto"/>
                <w:sz w:val="18"/>
                <w:szCs w:val="18"/>
              </w:rPr>
            </w:pPr>
          </w:p>
          <w:p w14:paraId="53826DFC" w14:textId="77777777" w:rsidR="004A61D6" w:rsidRPr="00E14F80" w:rsidRDefault="004A61D6">
            <w:pPr>
              <w:contextualSpacing w:val="0"/>
              <w:jc w:val="center"/>
              <w:rPr>
                <w:rFonts w:ascii="Arial" w:hAnsi="Arial" w:cs="Arial"/>
                <w:color w:val="auto"/>
                <w:sz w:val="18"/>
                <w:szCs w:val="18"/>
              </w:rPr>
            </w:pPr>
          </w:p>
          <w:p w14:paraId="4DC2302B" w14:textId="77777777" w:rsidR="004A61D6" w:rsidRPr="00E14F80" w:rsidRDefault="004A61D6">
            <w:pPr>
              <w:contextualSpacing w:val="0"/>
              <w:jc w:val="center"/>
              <w:rPr>
                <w:rFonts w:ascii="Arial" w:hAnsi="Arial" w:cs="Arial"/>
                <w:color w:val="auto"/>
                <w:sz w:val="18"/>
                <w:szCs w:val="18"/>
              </w:rPr>
            </w:pPr>
          </w:p>
        </w:tc>
      </w:tr>
      <w:tr w:rsidR="0046417B" w:rsidRPr="00E14F80" w14:paraId="60121FE8" w14:textId="77777777">
        <w:trPr>
          <w:trHeight w:val="340"/>
          <w:jc w:val="center"/>
        </w:trPr>
        <w:tc>
          <w:tcPr>
            <w:tcW w:w="1691" w:type="dxa"/>
            <w:vMerge/>
            <w:tcBorders>
              <w:top w:val="nil"/>
              <w:left w:val="single" w:sz="8" w:space="0" w:color="000000"/>
              <w:bottom w:val="nil"/>
              <w:right w:val="single" w:sz="8" w:space="0" w:color="000000"/>
            </w:tcBorders>
            <w:shd w:val="clear" w:color="auto" w:fill="FFFFFF"/>
            <w:vAlign w:val="center"/>
          </w:tcPr>
          <w:p w14:paraId="078102AF" w14:textId="77777777" w:rsidR="004A61D6" w:rsidRPr="00E14F80" w:rsidRDefault="004A61D6">
            <w:pPr>
              <w:contextualSpacing w:val="0"/>
              <w:jc w:val="center"/>
              <w:rPr>
                <w:rFonts w:ascii="Arial" w:hAnsi="Arial" w:cs="Arial"/>
                <w:b/>
                <w:color w:val="auto"/>
                <w:sz w:val="18"/>
                <w:szCs w:val="18"/>
              </w:rPr>
            </w:pPr>
          </w:p>
        </w:tc>
        <w:tc>
          <w:tcPr>
            <w:tcW w:w="2181" w:type="dxa"/>
            <w:tcBorders>
              <w:top w:val="nil"/>
              <w:left w:val="nil"/>
              <w:bottom w:val="single" w:sz="8" w:space="0" w:color="000000"/>
              <w:right w:val="single" w:sz="8" w:space="0" w:color="000000"/>
            </w:tcBorders>
            <w:shd w:val="clear" w:color="auto" w:fill="FFFFFF"/>
            <w:vAlign w:val="center"/>
          </w:tcPr>
          <w:p w14:paraId="7B50A2B3"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Revisión de desembolsos</w:t>
            </w:r>
          </w:p>
        </w:tc>
        <w:tc>
          <w:tcPr>
            <w:tcW w:w="2790" w:type="dxa"/>
            <w:tcBorders>
              <w:top w:val="nil"/>
              <w:left w:val="nil"/>
              <w:bottom w:val="single" w:sz="8" w:space="0" w:color="000000"/>
              <w:right w:val="nil"/>
            </w:tcBorders>
            <w:shd w:val="clear" w:color="auto" w:fill="FFFFFF"/>
            <w:vAlign w:val="center"/>
          </w:tcPr>
          <w:p w14:paraId="5F7EB6E5"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SEMESTRAL</w:t>
            </w:r>
          </w:p>
        </w:tc>
        <w:tc>
          <w:tcPr>
            <w:tcW w:w="1890" w:type="dxa"/>
            <w:tcBorders>
              <w:top w:val="nil"/>
              <w:left w:val="single" w:sz="8" w:space="0" w:color="000000"/>
              <w:bottom w:val="single" w:sz="8" w:space="0" w:color="000000"/>
              <w:right w:val="single" w:sz="8" w:space="0" w:color="000000"/>
            </w:tcBorders>
            <w:shd w:val="clear" w:color="auto" w:fill="FFFFFF"/>
            <w:vAlign w:val="center"/>
          </w:tcPr>
          <w:p w14:paraId="1B3B516D"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Especialista Fiduciario</w:t>
            </w:r>
          </w:p>
        </w:tc>
        <w:tc>
          <w:tcPr>
            <w:tcW w:w="1458" w:type="dxa"/>
            <w:tcBorders>
              <w:top w:val="nil"/>
              <w:left w:val="nil"/>
              <w:bottom w:val="single" w:sz="8" w:space="0" w:color="000000"/>
              <w:right w:val="single" w:sz="8" w:space="0" w:color="000000"/>
            </w:tcBorders>
            <w:shd w:val="clear" w:color="auto" w:fill="FFFFFF"/>
            <w:vAlign w:val="center"/>
          </w:tcPr>
          <w:p w14:paraId="4DAF7B18"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Ejecutores/Auditor Externo</w:t>
            </w:r>
          </w:p>
        </w:tc>
      </w:tr>
      <w:tr w:rsidR="0046417B" w:rsidRPr="00E14F80" w14:paraId="1A1C87C5" w14:textId="77777777">
        <w:trPr>
          <w:jc w:val="center"/>
        </w:trPr>
        <w:tc>
          <w:tcPr>
            <w:tcW w:w="169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325EFF78" w14:textId="77777777" w:rsidR="004A61D6" w:rsidRPr="00E14F80" w:rsidRDefault="008D1060">
            <w:pPr>
              <w:contextualSpacing w:val="0"/>
              <w:jc w:val="center"/>
              <w:rPr>
                <w:rFonts w:ascii="Arial" w:hAnsi="Arial" w:cs="Arial"/>
                <w:b/>
                <w:color w:val="auto"/>
                <w:sz w:val="18"/>
                <w:szCs w:val="18"/>
              </w:rPr>
            </w:pPr>
            <w:r w:rsidRPr="00E14F80">
              <w:rPr>
                <w:rFonts w:ascii="Arial" w:hAnsi="Arial" w:cs="Arial"/>
                <w:b/>
                <w:color w:val="auto"/>
                <w:sz w:val="18"/>
                <w:szCs w:val="18"/>
              </w:rPr>
              <w:t>ADQUISICIONES</w:t>
            </w:r>
          </w:p>
        </w:tc>
        <w:tc>
          <w:tcPr>
            <w:tcW w:w="2181" w:type="dxa"/>
            <w:tcBorders>
              <w:top w:val="single" w:sz="8" w:space="0" w:color="000000"/>
              <w:left w:val="nil"/>
              <w:bottom w:val="single" w:sz="8" w:space="0" w:color="000000"/>
              <w:right w:val="single" w:sz="8" w:space="0" w:color="000000"/>
            </w:tcBorders>
            <w:shd w:val="clear" w:color="auto" w:fill="FFFFFF"/>
            <w:vAlign w:val="center"/>
          </w:tcPr>
          <w:p w14:paraId="017B5F90"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Revisión Ex-ante Adquisiciones</w:t>
            </w:r>
          </w:p>
        </w:tc>
        <w:tc>
          <w:tcPr>
            <w:tcW w:w="2790" w:type="dxa"/>
            <w:tcBorders>
              <w:top w:val="single" w:sz="8" w:space="0" w:color="000000"/>
              <w:left w:val="nil"/>
              <w:bottom w:val="nil"/>
              <w:right w:val="single" w:sz="8" w:space="0" w:color="000000"/>
            </w:tcBorders>
            <w:shd w:val="clear" w:color="auto" w:fill="FFFFFF"/>
            <w:vAlign w:val="center"/>
          </w:tcPr>
          <w:p w14:paraId="750DB6EE"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Durante la ejecución del Programa respecto de adquisiciones que superen los montos establecidos.</w:t>
            </w:r>
          </w:p>
        </w:tc>
        <w:tc>
          <w:tcPr>
            <w:tcW w:w="1890" w:type="dxa"/>
            <w:tcBorders>
              <w:top w:val="single" w:sz="8" w:space="0" w:color="000000"/>
              <w:left w:val="nil"/>
              <w:bottom w:val="single" w:sz="8" w:space="0" w:color="000000"/>
              <w:right w:val="single" w:sz="8" w:space="0" w:color="000000"/>
            </w:tcBorders>
            <w:shd w:val="clear" w:color="auto" w:fill="FFFFFF"/>
            <w:vAlign w:val="center"/>
          </w:tcPr>
          <w:p w14:paraId="2A2FBB54"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Coordinador Programa/con apoyo de Especialista Adquisiciones</w:t>
            </w:r>
          </w:p>
        </w:tc>
        <w:tc>
          <w:tcPr>
            <w:tcW w:w="1458" w:type="dxa"/>
            <w:tcBorders>
              <w:top w:val="single" w:sz="8" w:space="0" w:color="000000"/>
              <w:left w:val="nil"/>
              <w:bottom w:val="nil"/>
              <w:right w:val="single" w:sz="8" w:space="0" w:color="000000"/>
            </w:tcBorders>
            <w:shd w:val="clear" w:color="auto" w:fill="FFFFFF"/>
            <w:vAlign w:val="center"/>
          </w:tcPr>
          <w:p w14:paraId="04325611"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Ejecutores</w:t>
            </w:r>
          </w:p>
        </w:tc>
      </w:tr>
      <w:tr w:rsidR="0046417B" w:rsidRPr="00E14F80" w14:paraId="70D135B9" w14:textId="77777777">
        <w:trPr>
          <w:jc w:val="center"/>
        </w:trPr>
        <w:tc>
          <w:tcPr>
            <w:tcW w:w="1691"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53914FE1" w14:textId="77777777" w:rsidR="004A61D6" w:rsidRPr="00E14F80" w:rsidRDefault="004A61D6">
            <w:pPr>
              <w:contextualSpacing w:val="0"/>
              <w:jc w:val="center"/>
              <w:rPr>
                <w:rFonts w:ascii="Arial" w:hAnsi="Arial" w:cs="Arial"/>
                <w:b/>
                <w:color w:val="auto"/>
                <w:sz w:val="18"/>
                <w:szCs w:val="18"/>
              </w:rPr>
            </w:pPr>
          </w:p>
        </w:tc>
        <w:tc>
          <w:tcPr>
            <w:tcW w:w="2181" w:type="dxa"/>
            <w:tcBorders>
              <w:top w:val="nil"/>
              <w:left w:val="nil"/>
              <w:bottom w:val="single" w:sz="8" w:space="0" w:color="000000"/>
              <w:right w:val="single" w:sz="8" w:space="0" w:color="000000"/>
            </w:tcBorders>
            <w:shd w:val="clear" w:color="auto" w:fill="FFFFFF"/>
            <w:vAlign w:val="center"/>
          </w:tcPr>
          <w:p w14:paraId="08B2573D"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Revisión Ex – post</w:t>
            </w:r>
          </w:p>
          <w:p w14:paraId="3CC9733C"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Adquisiciones</w:t>
            </w:r>
          </w:p>
        </w:tc>
        <w:tc>
          <w:tcPr>
            <w:tcW w:w="2790" w:type="dxa"/>
            <w:tcBorders>
              <w:top w:val="single" w:sz="8" w:space="0" w:color="000000"/>
              <w:left w:val="nil"/>
              <w:bottom w:val="single" w:sz="8" w:space="0" w:color="000000"/>
              <w:right w:val="single" w:sz="8" w:space="0" w:color="000000"/>
            </w:tcBorders>
            <w:shd w:val="clear" w:color="auto" w:fill="FFFFFF"/>
            <w:vAlign w:val="center"/>
          </w:tcPr>
          <w:p w14:paraId="1756A7DB"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SEMESTRAL o ANUAL, según acuerdo entre las partes. Esto si no se hace la revisión dentro de los términos de referencia de la auditoría financiera</w:t>
            </w:r>
          </w:p>
        </w:tc>
        <w:tc>
          <w:tcPr>
            <w:tcW w:w="1890" w:type="dxa"/>
            <w:tcBorders>
              <w:top w:val="nil"/>
              <w:left w:val="nil"/>
              <w:bottom w:val="single" w:sz="8" w:space="0" w:color="000000"/>
              <w:right w:val="single" w:sz="8" w:space="0" w:color="000000"/>
            </w:tcBorders>
            <w:shd w:val="clear" w:color="auto" w:fill="FFFFFF"/>
            <w:vAlign w:val="center"/>
          </w:tcPr>
          <w:p w14:paraId="727234FA"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Coordinador de Programa/con apoyo de Especialista de Adquisiciones</w:t>
            </w:r>
          </w:p>
        </w:tc>
        <w:tc>
          <w:tcPr>
            <w:tcW w:w="1458" w:type="dxa"/>
            <w:tcBorders>
              <w:top w:val="single" w:sz="8" w:space="0" w:color="000000"/>
              <w:left w:val="nil"/>
              <w:bottom w:val="nil"/>
              <w:right w:val="single" w:sz="8" w:space="0" w:color="000000"/>
            </w:tcBorders>
            <w:shd w:val="clear" w:color="auto" w:fill="FFFFFF"/>
            <w:vAlign w:val="center"/>
          </w:tcPr>
          <w:p w14:paraId="22675268"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Ejecutores</w:t>
            </w:r>
          </w:p>
        </w:tc>
      </w:tr>
      <w:tr w:rsidR="0046417B" w:rsidRPr="00E14F80" w14:paraId="5FB87F7A" w14:textId="77777777">
        <w:trPr>
          <w:jc w:val="center"/>
        </w:trPr>
        <w:tc>
          <w:tcPr>
            <w:tcW w:w="1691"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2506E129" w14:textId="77777777" w:rsidR="004A61D6" w:rsidRPr="00E14F80" w:rsidRDefault="004A61D6">
            <w:pPr>
              <w:contextualSpacing w:val="0"/>
              <w:jc w:val="center"/>
              <w:rPr>
                <w:rFonts w:ascii="Arial" w:hAnsi="Arial" w:cs="Arial"/>
                <w:b/>
                <w:color w:val="auto"/>
                <w:sz w:val="18"/>
                <w:szCs w:val="18"/>
              </w:rPr>
            </w:pPr>
          </w:p>
        </w:tc>
        <w:tc>
          <w:tcPr>
            <w:tcW w:w="2181" w:type="dxa"/>
            <w:tcBorders>
              <w:top w:val="nil"/>
              <w:left w:val="nil"/>
              <w:bottom w:val="single" w:sz="8" w:space="0" w:color="000000"/>
              <w:right w:val="single" w:sz="8" w:space="0" w:color="000000"/>
            </w:tcBorders>
            <w:shd w:val="clear" w:color="auto" w:fill="FFFFFF"/>
            <w:vAlign w:val="center"/>
          </w:tcPr>
          <w:p w14:paraId="13F8AB8D"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Actualización Plan de Adquisiciones</w:t>
            </w:r>
          </w:p>
        </w:tc>
        <w:tc>
          <w:tcPr>
            <w:tcW w:w="2790" w:type="dxa"/>
            <w:tcBorders>
              <w:top w:val="single" w:sz="8" w:space="0" w:color="000000"/>
              <w:left w:val="nil"/>
              <w:bottom w:val="single" w:sz="8" w:space="0" w:color="000000"/>
              <w:right w:val="single" w:sz="8" w:space="0" w:color="000000"/>
            </w:tcBorders>
            <w:shd w:val="clear" w:color="auto" w:fill="FFFFFF"/>
            <w:vAlign w:val="center"/>
          </w:tcPr>
          <w:p w14:paraId="45DA08E7"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ANUAL</w:t>
            </w:r>
          </w:p>
        </w:tc>
        <w:tc>
          <w:tcPr>
            <w:tcW w:w="1890" w:type="dxa"/>
            <w:tcBorders>
              <w:top w:val="nil"/>
              <w:left w:val="nil"/>
              <w:bottom w:val="single" w:sz="8" w:space="0" w:color="000000"/>
              <w:right w:val="single" w:sz="8" w:space="0" w:color="000000"/>
            </w:tcBorders>
            <w:shd w:val="clear" w:color="auto" w:fill="FFFFFF"/>
            <w:vAlign w:val="center"/>
          </w:tcPr>
          <w:p w14:paraId="58946719"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Coordinador de Programa/con apoyo de Especialista Adquisiciones</w:t>
            </w:r>
          </w:p>
        </w:tc>
        <w:tc>
          <w:tcPr>
            <w:tcW w:w="1458" w:type="dxa"/>
            <w:tcBorders>
              <w:top w:val="single" w:sz="8" w:space="0" w:color="000000"/>
              <w:left w:val="nil"/>
              <w:bottom w:val="nil"/>
              <w:right w:val="single" w:sz="8" w:space="0" w:color="000000"/>
            </w:tcBorders>
            <w:shd w:val="clear" w:color="auto" w:fill="FFFFFF"/>
            <w:vAlign w:val="center"/>
          </w:tcPr>
          <w:p w14:paraId="50441A79"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Ejecutores</w:t>
            </w:r>
          </w:p>
        </w:tc>
      </w:tr>
      <w:tr w:rsidR="0046417B" w:rsidRPr="00E14F80" w14:paraId="7028A59E" w14:textId="77777777">
        <w:trPr>
          <w:jc w:val="center"/>
        </w:trPr>
        <w:tc>
          <w:tcPr>
            <w:tcW w:w="1691" w:type="dxa"/>
            <w:vMerge w:val="restart"/>
            <w:tcBorders>
              <w:top w:val="nil"/>
              <w:left w:val="single" w:sz="8" w:space="0" w:color="000000"/>
              <w:bottom w:val="single" w:sz="8" w:space="0" w:color="000000"/>
              <w:right w:val="single" w:sz="8" w:space="0" w:color="000000"/>
            </w:tcBorders>
            <w:shd w:val="clear" w:color="auto" w:fill="FFFFFF"/>
            <w:vAlign w:val="center"/>
          </w:tcPr>
          <w:p w14:paraId="43FF5E43" w14:textId="77777777" w:rsidR="004A61D6" w:rsidRPr="00E14F80" w:rsidRDefault="008D1060">
            <w:pPr>
              <w:contextualSpacing w:val="0"/>
              <w:jc w:val="center"/>
              <w:rPr>
                <w:rFonts w:ascii="Arial" w:hAnsi="Arial" w:cs="Arial"/>
                <w:b/>
                <w:color w:val="auto"/>
                <w:sz w:val="18"/>
                <w:szCs w:val="18"/>
              </w:rPr>
            </w:pPr>
            <w:r w:rsidRPr="00E14F80">
              <w:rPr>
                <w:rFonts w:ascii="Arial" w:hAnsi="Arial" w:cs="Arial"/>
                <w:b/>
                <w:color w:val="auto"/>
                <w:sz w:val="18"/>
                <w:szCs w:val="18"/>
              </w:rPr>
              <w:t>CUMPLIMIENTO</w:t>
            </w:r>
          </w:p>
        </w:tc>
        <w:tc>
          <w:tcPr>
            <w:tcW w:w="2181" w:type="dxa"/>
            <w:tcBorders>
              <w:top w:val="nil"/>
              <w:left w:val="nil"/>
              <w:bottom w:val="single" w:sz="8" w:space="0" w:color="000000"/>
              <w:right w:val="single" w:sz="8" w:space="0" w:color="000000"/>
            </w:tcBorders>
            <w:shd w:val="clear" w:color="auto" w:fill="FFFFFF"/>
            <w:vAlign w:val="center"/>
          </w:tcPr>
          <w:p w14:paraId="36CFFC3E"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Cumplimiento Condiciones Previas</w:t>
            </w:r>
          </w:p>
        </w:tc>
        <w:tc>
          <w:tcPr>
            <w:tcW w:w="2790" w:type="dxa"/>
            <w:tcBorders>
              <w:top w:val="nil"/>
              <w:left w:val="nil"/>
              <w:bottom w:val="single" w:sz="8" w:space="0" w:color="000000"/>
              <w:right w:val="single" w:sz="8" w:space="0" w:color="000000"/>
            </w:tcBorders>
            <w:shd w:val="clear" w:color="auto" w:fill="FFFFFF"/>
            <w:vAlign w:val="center"/>
          </w:tcPr>
          <w:p w14:paraId="640CB06F"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UNA VEZ</w:t>
            </w:r>
          </w:p>
        </w:tc>
        <w:tc>
          <w:tcPr>
            <w:tcW w:w="1890" w:type="dxa"/>
            <w:tcBorders>
              <w:top w:val="nil"/>
              <w:left w:val="nil"/>
              <w:bottom w:val="single" w:sz="8" w:space="0" w:color="000000"/>
              <w:right w:val="single" w:sz="8" w:space="0" w:color="000000"/>
            </w:tcBorders>
            <w:shd w:val="clear" w:color="auto" w:fill="FFFFFF"/>
            <w:vAlign w:val="center"/>
          </w:tcPr>
          <w:p w14:paraId="55D99154"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Equipo Fiduciario</w:t>
            </w:r>
          </w:p>
        </w:tc>
        <w:tc>
          <w:tcPr>
            <w:tcW w:w="1458" w:type="dxa"/>
            <w:tcBorders>
              <w:top w:val="single" w:sz="8" w:space="0" w:color="000000"/>
              <w:left w:val="nil"/>
              <w:bottom w:val="single" w:sz="8" w:space="0" w:color="000000"/>
              <w:right w:val="single" w:sz="8" w:space="0" w:color="000000"/>
            </w:tcBorders>
            <w:shd w:val="clear" w:color="auto" w:fill="FFFFFF"/>
            <w:vAlign w:val="center"/>
          </w:tcPr>
          <w:p w14:paraId="16A918C9" w14:textId="77777777" w:rsidR="004A61D6" w:rsidRPr="00E14F80" w:rsidRDefault="004A61D6">
            <w:pPr>
              <w:contextualSpacing w:val="0"/>
              <w:jc w:val="center"/>
              <w:rPr>
                <w:rFonts w:ascii="Arial" w:hAnsi="Arial" w:cs="Arial"/>
                <w:color w:val="auto"/>
                <w:sz w:val="18"/>
                <w:szCs w:val="18"/>
              </w:rPr>
            </w:pPr>
          </w:p>
        </w:tc>
      </w:tr>
      <w:tr w:rsidR="0046417B" w:rsidRPr="00E14F80" w14:paraId="43A5566F" w14:textId="77777777">
        <w:trPr>
          <w:jc w:val="center"/>
        </w:trPr>
        <w:tc>
          <w:tcPr>
            <w:tcW w:w="1691" w:type="dxa"/>
            <w:vMerge/>
            <w:tcBorders>
              <w:top w:val="nil"/>
              <w:left w:val="single" w:sz="8" w:space="0" w:color="000000"/>
              <w:bottom w:val="single" w:sz="8" w:space="0" w:color="000000"/>
              <w:right w:val="single" w:sz="8" w:space="0" w:color="000000"/>
            </w:tcBorders>
            <w:shd w:val="clear" w:color="auto" w:fill="FFFFFF"/>
            <w:vAlign w:val="center"/>
          </w:tcPr>
          <w:p w14:paraId="62668CFE" w14:textId="77777777" w:rsidR="004A61D6" w:rsidRPr="00E14F80" w:rsidRDefault="004A61D6">
            <w:pPr>
              <w:contextualSpacing w:val="0"/>
              <w:jc w:val="center"/>
              <w:rPr>
                <w:rFonts w:ascii="Arial" w:hAnsi="Arial" w:cs="Arial"/>
                <w:b/>
                <w:color w:val="auto"/>
                <w:sz w:val="18"/>
                <w:szCs w:val="18"/>
              </w:rPr>
            </w:pPr>
          </w:p>
        </w:tc>
        <w:tc>
          <w:tcPr>
            <w:tcW w:w="2181" w:type="dxa"/>
            <w:tcBorders>
              <w:top w:val="nil"/>
              <w:left w:val="nil"/>
              <w:bottom w:val="single" w:sz="8" w:space="0" w:color="000000"/>
              <w:right w:val="single" w:sz="8" w:space="0" w:color="000000"/>
            </w:tcBorders>
            <w:shd w:val="clear" w:color="auto" w:fill="FFFFFF"/>
            <w:vAlign w:val="center"/>
          </w:tcPr>
          <w:p w14:paraId="133BCA03"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Asignación Presupuestal</w:t>
            </w:r>
          </w:p>
        </w:tc>
        <w:tc>
          <w:tcPr>
            <w:tcW w:w="2790" w:type="dxa"/>
            <w:tcBorders>
              <w:top w:val="nil"/>
              <w:left w:val="nil"/>
              <w:bottom w:val="single" w:sz="8" w:space="0" w:color="000000"/>
              <w:right w:val="single" w:sz="8" w:space="0" w:color="000000"/>
            </w:tcBorders>
            <w:shd w:val="clear" w:color="auto" w:fill="FFFFFF"/>
            <w:vAlign w:val="center"/>
          </w:tcPr>
          <w:p w14:paraId="77C1917B"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ANUAL</w:t>
            </w:r>
          </w:p>
        </w:tc>
        <w:tc>
          <w:tcPr>
            <w:tcW w:w="1890" w:type="dxa"/>
            <w:tcBorders>
              <w:top w:val="nil"/>
              <w:left w:val="nil"/>
              <w:bottom w:val="single" w:sz="8" w:space="0" w:color="000000"/>
              <w:right w:val="single" w:sz="8" w:space="0" w:color="000000"/>
            </w:tcBorders>
            <w:shd w:val="clear" w:color="auto" w:fill="FFFFFF"/>
            <w:vAlign w:val="center"/>
          </w:tcPr>
          <w:p w14:paraId="57F704F5"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Especialista Fiduciario</w:t>
            </w:r>
          </w:p>
        </w:tc>
        <w:tc>
          <w:tcPr>
            <w:tcW w:w="1458" w:type="dxa"/>
            <w:tcBorders>
              <w:top w:val="nil"/>
              <w:left w:val="nil"/>
              <w:bottom w:val="single" w:sz="8" w:space="0" w:color="000000"/>
              <w:right w:val="single" w:sz="8" w:space="0" w:color="000000"/>
            </w:tcBorders>
            <w:shd w:val="clear" w:color="auto" w:fill="FFFFFF"/>
            <w:vAlign w:val="center"/>
          </w:tcPr>
          <w:p w14:paraId="3A860CC9"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Ejecutores</w:t>
            </w:r>
          </w:p>
        </w:tc>
      </w:tr>
      <w:tr w:rsidR="0046417B" w:rsidRPr="00E14F80" w14:paraId="1AEAD4FA" w14:textId="77777777">
        <w:trPr>
          <w:jc w:val="center"/>
        </w:trPr>
        <w:tc>
          <w:tcPr>
            <w:tcW w:w="1691" w:type="dxa"/>
            <w:vMerge/>
            <w:tcBorders>
              <w:top w:val="nil"/>
              <w:left w:val="single" w:sz="8" w:space="0" w:color="000000"/>
              <w:bottom w:val="single" w:sz="8" w:space="0" w:color="000000"/>
              <w:right w:val="single" w:sz="8" w:space="0" w:color="000000"/>
            </w:tcBorders>
            <w:shd w:val="clear" w:color="auto" w:fill="FFFFFF"/>
            <w:vAlign w:val="center"/>
          </w:tcPr>
          <w:p w14:paraId="38F1AAE1" w14:textId="77777777" w:rsidR="004A61D6" w:rsidRPr="00E14F80" w:rsidRDefault="004A61D6">
            <w:pPr>
              <w:contextualSpacing w:val="0"/>
              <w:jc w:val="center"/>
              <w:rPr>
                <w:rFonts w:ascii="Arial" w:hAnsi="Arial" w:cs="Arial"/>
                <w:b/>
                <w:color w:val="auto"/>
                <w:sz w:val="18"/>
                <w:szCs w:val="18"/>
              </w:rPr>
            </w:pPr>
          </w:p>
        </w:tc>
        <w:tc>
          <w:tcPr>
            <w:tcW w:w="2181" w:type="dxa"/>
            <w:tcBorders>
              <w:top w:val="nil"/>
              <w:left w:val="nil"/>
              <w:bottom w:val="single" w:sz="8" w:space="0" w:color="000000"/>
              <w:right w:val="single" w:sz="8" w:space="0" w:color="000000"/>
            </w:tcBorders>
            <w:shd w:val="clear" w:color="auto" w:fill="FFFFFF"/>
            <w:vAlign w:val="center"/>
          </w:tcPr>
          <w:p w14:paraId="2A354950"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Presentación Estados Financieros Auditados</w:t>
            </w:r>
          </w:p>
        </w:tc>
        <w:tc>
          <w:tcPr>
            <w:tcW w:w="2790" w:type="dxa"/>
            <w:tcBorders>
              <w:top w:val="nil"/>
              <w:left w:val="nil"/>
              <w:bottom w:val="single" w:sz="8" w:space="0" w:color="000000"/>
              <w:right w:val="single" w:sz="8" w:space="0" w:color="000000"/>
            </w:tcBorders>
            <w:shd w:val="clear" w:color="auto" w:fill="FFFFFF"/>
            <w:vAlign w:val="center"/>
          </w:tcPr>
          <w:p w14:paraId="594A5827"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ANUAL</w:t>
            </w:r>
          </w:p>
        </w:tc>
        <w:tc>
          <w:tcPr>
            <w:tcW w:w="1890" w:type="dxa"/>
            <w:tcBorders>
              <w:top w:val="nil"/>
              <w:left w:val="nil"/>
              <w:bottom w:val="single" w:sz="8" w:space="0" w:color="000000"/>
              <w:right w:val="single" w:sz="8" w:space="0" w:color="000000"/>
            </w:tcBorders>
            <w:shd w:val="clear" w:color="auto" w:fill="FFFFFF"/>
            <w:vAlign w:val="center"/>
          </w:tcPr>
          <w:p w14:paraId="1424C50F"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Especialista  Fiduciario</w:t>
            </w:r>
          </w:p>
        </w:tc>
        <w:tc>
          <w:tcPr>
            <w:tcW w:w="1458" w:type="dxa"/>
            <w:tcBorders>
              <w:top w:val="nil"/>
              <w:left w:val="nil"/>
              <w:bottom w:val="single" w:sz="8" w:space="0" w:color="000000"/>
              <w:right w:val="single" w:sz="8" w:space="0" w:color="000000"/>
            </w:tcBorders>
            <w:shd w:val="clear" w:color="auto" w:fill="FFFFFF"/>
            <w:vAlign w:val="center"/>
          </w:tcPr>
          <w:p w14:paraId="61A891B6" w14:textId="77777777" w:rsidR="004A61D6" w:rsidRPr="00E14F80" w:rsidRDefault="008D1060">
            <w:pPr>
              <w:contextualSpacing w:val="0"/>
              <w:jc w:val="center"/>
              <w:rPr>
                <w:rFonts w:ascii="Arial" w:hAnsi="Arial" w:cs="Arial"/>
                <w:color w:val="auto"/>
                <w:sz w:val="18"/>
                <w:szCs w:val="18"/>
              </w:rPr>
            </w:pPr>
            <w:r w:rsidRPr="00E14F80">
              <w:rPr>
                <w:rFonts w:ascii="Arial" w:hAnsi="Arial" w:cs="Arial"/>
                <w:color w:val="auto"/>
                <w:sz w:val="18"/>
                <w:szCs w:val="18"/>
              </w:rPr>
              <w:t>Ejecutores</w:t>
            </w:r>
          </w:p>
        </w:tc>
      </w:tr>
    </w:tbl>
    <w:p w14:paraId="3DF936D7" w14:textId="77777777" w:rsidR="004A61D6" w:rsidRPr="00E14F80" w:rsidRDefault="004A61D6">
      <w:pPr>
        <w:pStyle w:val="Heading2"/>
        <w:spacing w:before="120" w:line="240" w:lineRule="auto"/>
        <w:rPr>
          <w:rFonts w:ascii="Arial" w:eastAsia="Calibri" w:hAnsi="Arial" w:cs="Arial"/>
          <w:color w:val="auto"/>
          <w:sz w:val="22"/>
          <w:szCs w:val="22"/>
        </w:rPr>
      </w:pPr>
      <w:bookmarkStart w:id="45" w:name="_1y810tw" w:colFirst="0" w:colLast="0"/>
      <w:bookmarkEnd w:id="45"/>
    </w:p>
    <w:p w14:paraId="1CB99C8A" w14:textId="77777777" w:rsidR="004A61D6" w:rsidRPr="00E14F80" w:rsidRDefault="008D1060">
      <w:pPr>
        <w:spacing w:after="0" w:line="240" w:lineRule="auto"/>
        <w:jc w:val="both"/>
        <w:rPr>
          <w:rFonts w:ascii="Arial" w:hAnsi="Arial" w:cs="Arial"/>
          <w:b/>
          <w:color w:val="auto"/>
        </w:rPr>
      </w:pPr>
      <w:r w:rsidRPr="00E14F80">
        <w:rPr>
          <w:rFonts w:ascii="Arial" w:hAnsi="Arial" w:cs="Arial"/>
          <w:b/>
          <w:color w:val="auto"/>
        </w:rPr>
        <w:t>Período de Cierre</w:t>
      </w:r>
    </w:p>
    <w:p w14:paraId="17B72A16" w14:textId="77777777" w:rsidR="004A61D6" w:rsidRPr="00E14F80" w:rsidRDefault="004A61D6">
      <w:pPr>
        <w:rPr>
          <w:rFonts w:ascii="Arial" w:hAnsi="Arial" w:cs="Arial"/>
          <w:color w:val="auto"/>
        </w:rPr>
      </w:pPr>
    </w:p>
    <w:p w14:paraId="68D63A33"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El procedimiento para el período de cierre se detalla en el Contrato de Préstamo; y en la guía de desembolsos.  El BID no desembolsará recursos posteriores a la fecha de Último Desembolso, y el INDEC dispondrá de un plazo de no más de 90 días, a partir de la fecha antes indicada para devolver fondos no justificados y/o llevar a cabo cualquier otra actividad necesaria para completar un adecuado y oportuno cierre financiero de la operación.</w:t>
      </w:r>
    </w:p>
    <w:p w14:paraId="7D8396CF" w14:textId="77777777" w:rsidR="004A61D6" w:rsidRPr="00E14F80" w:rsidRDefault="004A61D6">
      <w:pPr>
        <w:spacing w:after="0" w:line="240" w:lineRule="auto"/>
        <w:ind w:left="644"/>
        <w:jc w:val="both"/>
        <w:rPr>
          <w:rFonts w:ascii="Arial" w:hAnsi="Arial" w:cs="Arial"/>
          <w:color w:val="auto"/>
        </w:rPr>
      </w:pPr>
    </w:p>
    <w:p w14:paraId="3C3D6CB3" w14:textId="77777777" w:rsidR="004A61D6" w:rsidRPr="00E14F80" w:rsidRDefault="008D1060">
      <w:pPr>
        <w:spacing w:line="240" w:lineRule="auto"/>
        <w:jc w:val="center"/>
        <w:rPr>
          <w:rFonts w:ascii="Arial" w:hAnsi="Arial" w:cs="Arial"/>
          <w:b/>
          <w:i/>
          <w:color w:val="auto"/>
        </w:rPr>
      </w:pPr>
      <w:r w:rsidRPr="00E14F80">
        <w:rPr>
          <w:rFonts w:ascii="Arial" w:hAnsi="Arial" w:cs="Arial"/>
          <w:i/>
          <w:color w:val="auto"/>
        </w:rPr>
        <w:t>Ilustración 2: Periodo de cierre</w:t>
      </w:r>
    </w:p>
    <w:p w14:paraId="1B7FDF47" w14:textId="77777777" w:rsidR="004A61D6" w:rsidRPr="00E14F80" w:rsidRDefault="004A61D6">
      <w:pPr>
        <w:spacing w:after="0" w:line="240" w:lineRule="auto"/>
        <w:jc w:val="both"/>
        <w:rPr>
          <w:rFonts w:ascii="Arial" w:hAnsi="Arial" w:cs="Arial"/>
          <w:b/>
          <w:color w:val="auto"/>
        </w:rPr>
      </w:pPr>
    </w:p>
    <w:p w14:paraId="13A56EE1" w14:textId="77777777" w:rsidR="004A61D6" w:rsidRPr="00E14F80" w:rsidRDefault="008D1060">
      <w:pPr>
        <w:spacing w:after="0" w:line="240" w:lineRule="auto"/>
        <w:jc w:val="both"/>
        <w:rPr>
          <w:rFonts w:ascii="Arial" w:hAnsi="Arial" w:cs="Arial"/>
          <w:b/>
          <w:color w:val="auto"/>
        </w:rPr>
      </w:pPr>
      <w:r w:rsidRPr="00E14F80">
        <w:rPr>
          <w:rFonts w:ascii="Arial" w:hAnsi="Arial" w:cs="Arial"/>
          <w:noProof/>
          <w:color w:val="auto"/>
          <w:lang w:val="en-US" w:eastAsia="en-US"/>
        </w:rPr>
        <w:drawing>
          <wp:inline distT="0" distB="0" distL="0" distR="0" wp14:anchorId="52021DA2" wp14:editId="3637C45E">
            <wp:extent cx="5400675" cy="2114550"/>
            <wp:effectExtent l="0" t="0" r="0" b="0"/>
            <wp:docPr id="2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t="17813"/>
                    <a:stretch>
                      <a:fillRect/>
                    </a:stretch>
                  </pic:blipFill>
                  <pic:spPr>
                    <a:xfrm>
                      <a:off x="0" y="0"/>
                      <a:ext cx="5400675" cy="2114550"/>
                    </a:xfrm>
                    <a:prstGeom prst="rect">
                      <a:avLst/>
                    </a:prstGeom>
                    <a:ln/>
                  </pic:spPr>
                </pic:pic>
              </a:graphicData>
            </a:graphic>
          </wp:inline>
        </w:drawing>
      </w:r>
    </w:p>
    <w:p w14:paraId="4C9B572C" w14:textId="77777777" w:rsidR="004A61D6" w:rsidRPr="00E14F80" w:rsidRDefault="004A61D6">
      <w:pPr>
        <w:spacing w:after="0" w:line="240" w:lineRule="auto"/>
        <w:jc w:val="both"/>
        <w:rPr>
          <w:rFonts w:ascii="Arial" w:hAnsi="Arial" w:cs="Arial"/>
          <w:b/>
          <w:color w:val="auto"/>
        </w:rPr>
      </w:pPr>
    </w:p>
    <w:p w14:paraId="7E6C1DFA" w14:textId="77777777" w:rsidR="004A61D6" w:rsidRPr="00E14F80" w:rsidRDefault="008D1060">
      <w:pPr>
        <w:spacing w:after="0" w:line="240" w:lineRule="auto"/>
        <w:jc w:val="both"/>
        <w:rPr>
          <w:rFonts w:ascii="Arial" w:hAnsi="Arial" w:cs="Arial"/>
          <w:b/>
          <w:color w:val="auto"/>
        </w:rPr>
      </w:pPr>
      <w:bookmarkStart w:id="46" w:name="_4i7ojhp" w:colFirst="0" w:colLast="0"/>
      <w:bookmarkEnd w:id="46"/>
      <w:r w:rsidRPr="00E14F80">
        <w:rPr>
          <w:rFonts w:ascii="Arial" w:hAnsi="Arial" w:cs="Arial"/>
          <w:b/>
          <w:color w:val="auto"/>
        </w:rPr>
        <w:t>Auditoría Externa</w:t>
      </w:r>
    </w:p>
    <w:p w14:paraId="14C70EB6" w14:textId="77777777" w:rsidR="004A61D6" w:rsidRPr="00E14F80" w:rsidRDefault="004A61D6">
      <w:pPr>
        <w:spacing w:after="0" w:line="240" w:lineRule="auto"/>
        <w:jc w:val="both"/>
        <w:rPr>
          <w:rFonts w:ascii="Arial" w:hAnsi="Arial" w:cs="Arial"/>
          <w:b/>
          <w:color w:val="auto"/>
        </w:rPr>
      </w:pPr>
    </w:p>
    <w:p w14:paraId="338C1E94"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 xml:space="preserve">Las auditorías externas podrán ser contratados por el INDEC tanto con recursos de contrapartida local como del Programa, sobre la base de los TDR preparados, en línea con la Política de Gestión Financiera de Proyectos Financiados por el BID (OP-273).  El </w:t>
      </w:r>
      <w:proofErr w:type="spellStart"/>
      <w:r w:rsidRPr="00E14F80">
        <w:rPr>
          <w:rFonts w:ascii="Arial" w:hAnsi="Arial" w:cs="Arial"/>
          <w:color w:val="auto"/>
        </w:rPr>
        <w:t>indec</w:t>
      </w:r>
      <w:proofErr w:type="spellEnd"/>
      <w:r w:rsidRPr="00E14F80">
        <w:rPr>
          <w:rFonts w:ascii="Arial" w:hAnsi="Arial" w:cs="Arial"/>
          <w:color w:val="auto"/>
        </w:rPr>
        <w:t xml:space="preserve"> facilitará la ejecución de las auditorías externas, observando lo establecido en el Contrato de Préstamo para el efecto</w:t>
      </w:r>
    </w:p>
    <w:p w14:paraId="217DF207" w14:textId="77777777" w:rsidR="004A61D6" w:rsidRPr="00E14F80" w:rsidRDefault="008D1060">
      <w:pPr>
        <w:rPr>
          <w:rFonts w:ascii="Arial" w:hAnsi="Arial" w:cs="Arial"/>
          <w:color w:val="auto"/>
        </w:rPr>
      </w:pPr>
      <w:r w:rsidRPr="00E14F80">
        <w:rPr>
          <w:rFonts w:ascii="Arial" w:hAnsi="Arial" w:cs="Arial"/>
          <w:color w:val="auto"/>
        </w:rPr>
        <w:br w:type="page"/>
      </w:r>
    </w:p>
    <w:p w14:paraId="77BABD59" w14:textId="77777777" w:rsidR="004A61D6" w:rsidRPr="00E14F80" w:rsidRDefault="004A61D6">
      <w:pPr>
        <w:rPr>
          <w:rFonts w:ascii="Arial" w:hAnsi="Arial" w:cs="Arial"/>
          <w:color w:val="auto"/>
        </w:rPr>
      </w:pPr>
    </w:p>
    <w:p w14:paraId="51FEF21F" w14:textId="77777777" w:rsidR="004A61D6" w:rsidRPr="00E14F80" w:rsidRDefault="004A61D6">
      <w:pPr>
        <w:rPr>
          <w:rFonts w:ascii="Arial" w:hAnsi="Arial" w:cs="Arial"/>
          <w:color w:val="auto"/>
        </w:rPr>
      </w:pPr>
    </w:p>
    <w:p w14:paraId="3C9B7397" w14:textId="77777777" w:rsidR="004A61D6" w:rsidRPr="00E14F80" w:rsidRDefault="008D1060">
      <w:pPr>
        <w:pStyle w:val="Heading1"/>
        <w:numPr>
          <w:ilvl w:val="0"/>
          <w:numId w:val="6"/>
        </w:numPr>
        <w:ind w:hanging="360"/>
        <w:jc w:val="center"/>
        <w:rPr>
          <w:rFonts w:ascii="Arial" w:eastAsia="Calibri" w:hAnsi="Arial" w:cs="Arial"/>
          <w:b/>
          <w:color w:val="auto"/>
          <w:sz w:val="22"/>
          <w:szCs w:val="22"/>
        </w:rPr>
      </w:pPr>
      <w:bookmarkStart w:id="47" w:name="_Toc483357497"/>
      <w:r w:rsidRPr="00E14F80">
        <w:rPr>
          <w:rFonts w:ascii="Arial" w:eastAsia="Calibri" w:hAnsi="Arial" w:cs="Arial"/>
          <w:color w:val="auto"/>
          <w:sz w:val="22"/>
          <w:szCs w:val="22"/>
        </w:rPr>
        <w:t>SEGUIMIENTO, MONITOREO Y EVALUACIÓN DEL PROGRAMA</w:t>
      </w:r>
      <w:bookmarkEnd w:id="47"/>
    </w:p>
    <w:p w14:paraId="32AE4A03" w14:textId="77777777" w:rsidR="004A61D6" w:rsidRPr="00E14F80" w:rsidRDefault="008D1060">
      <w:pPr>
        <w:pStyle w:val="Heading2"/>
        <w:numPr>
          <w:ilvl w:val="0"/>
          <w:numId w:val="14"/>
        </w:numPr>
        <w:spacing w:before="120" w:line="240" w:lineRule="auto"/>
        <w:ind w:hanging="360"/>
        <w:jc w:val="both"/>
        <w:rPr>
          <w:rFonts w:ascii="Arial" w:eastAsia="Calibri" w:hAnsi="Arial" w:cs="Arial"/>
          <w:b/>
          <w:color w:val="auto"/>
          <w:sz w:val="22"/>
          <w:szCs w:val="22"/>
        </w:rPr>
      </w:pPr>
      <w:bookmarkStart w:id="48" w:name="_Toc483357498"/>
      <w:r w:rsidRPr="00E14F80">
        <w:rPr>
          <w:rFonts w:ascii="Arial" w:eastAsia="Calibri" w:hAnsi="Arial" w:cs="Arial"/>
          <w:b/>
          <w:color w:val="auto"/>
          <w:sz w:val="22"/>
          <w:szCs w:val="22"/>
        </w:rPr>
        <w:t>Aspectos Generales</w:t>
      </w:r>
      <w:bookmarkEnd w:id="48"/>
    </w:p>
    <w:p w14:paraId="635A2CFB"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 xml:space="preserve">El INDEC junto con la UEP, se encargarán de realizar el seguimiento, monitoreo y evaluación del Programa.   </w:t>
      </w:r>
    </w:p>
    <w:p w14:paraId="157C7580" w14:textId="77777777" w:rsidR="004A61D6" w:rsidRPr="00E14F80" w:rsidRDefault="008D1060">
      <w:pPr>
        <w:pStyle w:val="Heading2"/>
        <w:numPr>
          <w:ilvl w:val="0"/>
          <w:numId w:val="14"/>
        </w:numPr>
        <w:spacing w:before="120" w:line="240" w:lineRule="auto"/>
        <w:ind w:hanging="360"/>
        <w:jc w:val="both"/>
        <w:rPr>
          <w:rFonts w:ascii="Arial" w:eastAsia="Calibri" w:hAnsi="Arial" w:cs="Arial"/>
          <w:b/>
          <w:color w:val="auto"/>
          <w:sz w:val="22"/>
          <w:szCs w:val="22"/>
        </w:rPr>
      </w:pPr>
      <w:bookmarkStart w:id="49" w:name="_Toc483357499"/>
      <w:r w:rsidRPr="00E14F80">
        <w:rPr>
          <w:rFonts w:ascii="Arial" w:eastAsia="Calibri" w:hAnsi="Arial" w:cs="Arial"/>
          <w:b/>
          <w:color w:val="auto"/>
          <w:sz w:val="22"/>
          <w:szCs w:val="22"/>
        </w:rPr>
        <w:t>Seguimiento y Monitoreo</w:t>
      </w:r>
      <w:bookmarkEnd w:id="49"/>
      <w:r w:rsidRPr="00E14F80">
        <w:rPr>
          <w:rFonts w:ascii="Arial" w:eastAsia="Calibri" w:hAnsi="Arial" w:cs="Arial"/>
          <w:b/>
          <w:color w:val="auto"/>
          <w:sz w:val="22"/>
          <w:szCs w:val="22"/>
        </w:rPr>
        <w:t xml:space="preserve"> </w:t>
      </w:r>
    </w:p>
    <w:p w14:paraId="62B45A95" w14:textId="77777777" w:rsidR="004A61D6" w:rsidRPr="00E14F80" w:rsidRDefault="004A61D6">
      <w:pPr>
        <w:pStyle w:val="Heading3"/>
        <w:rPr>
          <w:rFonts w:ascii="Arial" w:eastAsia="Calibri" w:hAnsi="Arial" w:cs="Arial"/>
          <w:color w:val="auto"/>
          <w:sz w:val="22"/>
          <w:szCs w:val="22"/>
        </w:rPr>
      </w:pPr>
    </w:p>
    <w:p w14:paraId="3C03F0FA" w14:textId="77777777" w:rsidR="004A61D6" w:rsidRPr="00E14F80" w:rsidRDefault="008D1060">
      <w:pPr>
        <w:pStyle w:val="Heading3"/>
        <w:rPr>
          <w:rFonts w:ascii="Arial" w:eastAsia="Calibri" w:hAnsi="Arial" w:cs="Arial"/>
          <w:b/>
          <w:color w:val="auto"/>
          <w:sz w:val="22"/>
          <w:szCs w:val="22"/>
        </w:rPr>
      </w:pPr>
      <w:bookmarkStart w:id="50" w:name="_Toc483357500"/>
      <w:r w:rsidRPr="00E14F80">
        <w:rPr>
          <w:rFonts w:ascii="Arial" w:eastAsia="Calibri" w:hAnsi="Arial" w:cs="Arial"/>
          <w:b/>
          <w:color w:val="auto"/>
          <w:sz w:val="22"/>
          <w:szCs w:val="22"/>
        </w:rPr>
        <w:t>Instrumentos de monitoreo, seguimiento y evaluación del Programa</w:t>
      </w:r>
      <w:bookmarkEnd w:id="50"/>
    </w:p>
    <w:p w14:paraId="7E408168"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 xml:space="preserve">El Sistema de Monitoreo del Programa está conformado por los siguientes instrumentos establecidos en el Banco: (i) MR; (ii) PEP: (iii) POA; (iv) PA; (v) PF; las Matrices de GRP: RRF, MER, MMR; (vi) el ISP; y el PMR. </w:t>
      </w:r>
    </w:p>
    <w:p w14:paraId="0BB163C7" w14:textId="77777777" w:rsidR="004A61D6" w:rsidRPr="00E14F80" w:rsidRDefault="004A61D6">
      <w:pPr>
        <w:spacing w:after="0"/>
        <w:rPr>
          <w:rFonts w:ascii="Arial" w:hAnsi="Arial" w:cs="Arial"/>
          <w:color w:val="auto"/>
        </w:rPr>
      </w:pPr>
    </w:p>
    <w:p w14:paraId="2F4D7979"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El INDEC, a través del UEP, velará por la articulación, coherencia y cumplimiento de lo planificado en las herramientas de gestión, a fin de contribuir con el cumplimiento de los resultados esperados considerando las restricciones de alcance, costos, tiempo, riesgos y calidad, así como la satisfacción de los involucrados en el Programa.</w:t>
      </w:r>
    </w:p>
    <w:p w14:paraId="4A39E8EE" w14:textId="77777777" w:rsidR="004A61D6" w:rsidRPr="00E14F80" w:rsidRDefault="004A61D6">
      <w:pPr>
        <w:spacing w:after="0" w:line="240" w:lineRule="auto"/>
        <w:jc w:val="both"/>
        <w:rPr>
          <w:rFonts w:ascii="Arial" w:hAnsi="Arial" w:cs="Arial"/>
          <w:color w:val="auto"/>
        </w:rPr>
      </w:pPr>
    </w:p>
    <w:p w14:paraId="2AA9C15D"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 xml:space="preserve">La UEP organizará, desarrollará y mantendrá actualizado durante el transcurso de la ejecución un sistema digital de archivos, que incluya: </w:t>
      </w:r>
    </w:p>
    <w:p w14:paraId="4D6BCA87" w14:textId="77777777" w:rsidR="004A61D6" w:rsidRPr="00E14F80" w:rsidRDefault="008D1060">
      <w:pPr>
        <w:numPr>
          <w:ilvl w:val="2"/>
          <w:numId w:val="13"/>
        </w:numPr>
        <w:spacing w:after="0" w:line="240" w:lineRule="auto"/>
        <w:ind w:hanging="454"/>
        <w:jc w:val="both"/>
        <w:rPr>
          <w:rFonts w:ascii="Arial" w:hAnsi="Arial" w:cs="Arial"/>
          <w:color w:val="auto"/>
        </w:rPr>
      </w:pPr>
      <w:r w:rsidRPr="00E14F80">
        <w:rPr>
          <w:rFonts w:ascii="Arial" w:hAnsi="Arial" w:cs="Arial"/>
          <w:color w:val="auto"/>
        </w:rPr>
        <w:t>MR</w:t>
      </w:r>
    </w:p>
    <w:p w14:paraId="3B456A4B" w14:textId="77777777" w:rsidR="004A61D6" w:rsidRPr="00E14F80" w:rsidRDefault="008D1060">
      <w:pPr>
        <w:numPr>
          <w:ilvl w:val="2"/>
          <w:numId w:val="13"/>
        </w:numPr>
        <w:spacing w:after="0" w:line="240" w:lineRule="auto"/>
        <w:ind w:hanging="454"/>
        <w:jc w:val="both"/>
        <w:rPr>
          <w:rFonts w:ascii="Arial" w:hAnsi="Arial" w:cs="Arial"/>
          <w:color w:val="auto"/>
        </w:rPr>
      </w:pPr>
      <w:r w:rsidRPr="00E14F80">
        <w:rPr>
          <w:rFonts w:ascii="Arial" w:hAnsi="Arial" w:cs="Arial"/>
          <w:color w:val="auto"/>
        </w:rPr>
        <w:t>RO</w:t>
      </w:r>
    </w:p>
    <w:p w14:paraId="710BA37F" w14:textId="77777777" w:rsidR="004A61D6" w:rsidRPr="00E14F80" w:rsidRDefault="008D1060">
      <w:pPr>
        <w:numPr>
          <w:ilvl w:val="2"/>
          <w:numId w:val="13"/>
        </w:numPr>
        <w:spacing w:after="0" w:line="240" w:lineRule="auto"/>
        <w:ind w:hanging="454"/>
        <w:jc w:val="both"/>
        <w:rPr>
          <w:rFonts w:ascii="Arial" w:hAnsi="Arial" w:cs="Arial"/>
          <w:color w:val="auto"/>
        </w:rPr>
      </w:pPr>
      <w:r w:rsidRPr="00E14F80">
        <w:rPr>
          <w:rFonts w:ascii="Arial" w:hAnsi="Arial" w:cs="Arial"/>
          <w:color w:val="auto"/>
        </w:rPr>
        <w:t>Planes de implementación</w:t>
      </w:r>
    </w:p>
    <w:p w14:paraId="668C40B0" w14:textId="77777777" w:rsidR="004A61D6" w:rsidRPr="00E14F80" w:rsidRDefault="008D1060">
      <w:pPr>
        <w:numPr>
          <w:ilvl w:val="2"/>
          <w:numId w:val="13"/>
        </w:numPr>
        <w:spacing w:after="0" w:line="240" w:lineRule="auto"/>
        <w:ind w:hanging="454"/>
        <w:jc w:val="both"/>
        <w:rPr>
          <w:rFonts w:ascii="Arial" w:hAnsi="Arial" w:cs="Arial"/>
          <w:color w:val="auto"/>
        </w:rPr>
      </w:pPr>
      <w:r w:rsidRPr="00E14F80">
        <w:rPr>
          <w:rFonts w:ascii="Arial" w:hAnsi="Arial" w:cs="Arial"/>
          <w:color w:val="auto"/>
        </w:rPr>
        <w:t>Acuerdos fiduciarios</w:t>
      </w:r>
    </w:p>
    <w:p w14:paraId="2D9A7C07" w14:textId="77777777" w:rsidR="004A61D6" w:rsidRPr="00E14F80" w:rsidRDefault="008D1060">
      <w:pPr>
        <w:numPr>
          <w:ilvl w:val="2"/>
          <w:numId w:val="13"/>
        </w:numPr>
        <w:spacing w:after="0" w:line="240" w:lineRule="auto"/>
        <w:ind w:hanging="454"/>
        <w:jc w:val="both"/>
        <w:rPr>
          <w:rFonts w:ascii="Arial" w:hAnsi="Arial" w:cs="Arial"/>
          <w:color w:val="auto"/>
        </w:rPr>
      </w:pPr>
      <w:r w:rsidRPr="00E14F80">
        <w:rPr>
          <w:rFonts w:ascii="Arial" w:hAnsi="Arial" w:cs="Arial"/>
          <w:color w:val="auto"/>
        </w:rPr>
        <w:t>POA actualizados</w:t>
      </w:r>
    </w:p>
    <w:p w14:paraId="1A94D516" w14:textId="77777777" w:rsidR="004A61D6" w:rsidRPr="00E14F80" w:rsidRDefault="008D1060">
      <w:pPr>
        <w:numPr>
          <w:ilvl w:val="2"/>
          <w:numId w:val="13"/>
        </w:numPr>
        <w:spacing w:after="0" w:line="240" w:lineRule="auto"/>
        <w:ind w:hanging="454"/>
        <w:jc w:val="both"/>
        <w:rPr>
          <w:rFonts w:ascii="Arial" w:hAnsi="Arial" w:cs="Arial"/>
          <w:color w:val="auto"/>
        </w:rPr>
      </w:pPr>
      <w:r w:rsidRPr="00E14F80">
        <w:rPr>
          <w:rFonts w:ascii="Arial" w:hAnsi="Arial" w:cs="Arial"/>
          <w:color w:val="auto"/>
        </w:rPr>
        <w:t>PA actualizados</w:t>
      </w:r>
    </w:p>
    <w:p w14:paraId="5ABF7DD7" w14:textId="77777777" w:rsidR="004A61D6" w:rsidRPr="00E14F80" w:rsidRDefault="008D1060">
      <w:pPr>
        <w:numPr>
          <w:ilvl w:val="2"/>
          <w:numId w:val="13"/>
        </w:numPr>
        <w:spacing w:after="0" w:line="240" w:lineRule="auto"/>
        <w:ind w:hanging="454"/>
        <w:jc w:val="both"/>
        <w:rPr>
          <w:rFonts w:ascii="Arial" w:hAnsi="Arial" w:cs="Arial"/>
          <w:color w:val="auto"/>
        </w:rPr>
      </w:pPr>
      <w:r w:rsidRPr="00E14F80">
        <w:rPr>
          <w:rFonts w:ascii="Arial" w:hAnsi="Arial" w:cs="Arial"/>
          <w:color w:val="auto"/>
        </w:rPr>
        <w:t>Programaciones de flujo de efectivo anuales actualizados</w:t>
      </w:r>
    </w:p>
    <w:p w14:paraId="7F4B7A91" w14:textId="77777777" w:rsidR="004A61D6" w:rsidRPr="00E14F80" w:rsidRDefault="008D1060">
      <w:pPr>
        <w:numPr>
          <w:ilvl w:val="2"/>
          <w:numId w:val="13"/>
        </w:numPr>
        <w:spacing w:after="0" w:line="240" w:lineRule="auto"/>
        <w:ind w:hanging="454"/>
        <w:jc w:val="both"/>
        <w:rPr>
          <w:rFonts w:ascii="Arial" w:hAnsi="Arial" w:cs="Arial"/>
          <w:color w:val="auto"/>
        </w:rPr>
      </w:pPr>
      <w:r w:rsidRPr="00E14F80">
        <w:rPr>
          <w:rFonts w:ascii="Arial" w:hAnsi="Arial" w:cs="Arial"/>
          <w:color w:val="auto"/>
        </w:rPr>
        <w:t>Informes semestrales de progreso</w:t>
      </w:r>
    </w:p>
    <w:p w14:paraId="0DAA083C" w14:textId="77777777" w:rsidR="004A61D6" w:rsidRPr="00E14F80" w:rsidRDefault="008D1060">
      <w:pPr>
        <w:numPr>
          <w:ilvl w:val="2"/>
          <w:numId w:val="13"/>
        </w:numPr>
        <w:spacing w:after="0" w:line="240" w:lineRule="auto"/>
        <w:ind w:hanging="454"/>
        <w:jc w:val="both"/>
        <w:rPr>
          <w:rFonts w:ascii="Arial" w:hAnsi="Arial" w:cs="Arial"/>
          <w:color w:val="auto"/>
        </w:rPr>
      </w:pPr>
      <w:r w:rsidRPr="00E14F80">
        <w:rPr>
          <w:rFonts w:ascii="Arial" w:hAnsi="Arial" w:cs="Arial"/>
          <w:color w:val="auto"/>
        </w:rPr>
        <w:t xml:space="preserve">Documentos de licitación y los contratos,  órdenes de compras y actas de entrega correspondientes </w:t>
      </w:r>
    </w:p>
    <w:p w14:paraId="4F0AAD81" w14:textId="77777777" w:rsidR="004A61D6" w:rsidRPr="00E14F80" w:rsidRDefault="008D1060">
      <w:pPr>
        <w:numPr>
          <w:ilvl w:val="2"/>
          <w:numId w:val="13"/>
        </w:numPr>
        <w:spacing w:after="0" w:line="240" w:lineRule="auto"/>
        <w:ind w:hanging="454"/>
        <w:jc w:val="both"/>
        <w:rPr>
          <w:rFonts w:ascii="Arial" w:hAnsi="Arial" w:cs="Arial"/>
          <w:color w:val="auto"/>
        </w:rPr>
      </w:pPr>
      <w:r w:rsidRPr="00E14F80">
        <w:rPr>
          <w:rFonts w:ascii="Arial" w:hAnsi="Arial" w:cs="Arial"/>
          <w:color w:val="auto"/>
        </w:rPr>
        <w:t>Informes finales de consultorías</w:t>
      </w:r>
    </w:p>
    <w:p w14:paraId="67AF012E" w14:textId="77777777" w:rsidR="004A61D6" w:rsidRPr="00E14F80" w:rsidRDefault="008D1060">
      <w:pPr>
        <w:numPr>
          <w:ilvl w:val="2"/>
          <w:numId w:val="13"/>
        </w:numPr>
        <w:spacing w:after="0" w:line="240" w:lineRule="auto"/>
        <w:ind w:hanging="454"/>
        <w:jc w:val="both"/>
        <w:rPr>
          <w:rFonts w:ascii="Arial" w:hAnsi="Arial" w:cs="Arial"/>
          <w:color w:val="auto"/>
        </w:rPr>
      </w:pPr>
      <w:r w:rsidRPr="00E14F80">
        <w:rPr>
          <w:rFonts w:ascii="Arial" w:hAnsi="Arial" w:cs="Arial"/>
          <w:color w:val="auto"/>
        </w:rPr>
        <w:t xml:space="preserve">Informes de supervisión técnica y fiduciaria; y, </w:t>
      </w:r>
    </w:p>
    <w:p w14:paraId="3FCD4150" w14:textId="77777777" w:rsidR="004A61D6" w:rsidRPr="00E14F80" w:rsidRDefault="008D1060">
      <w:pPr>
        <w:numPr>
          <w:ilvl w:val="2"/>
          <w:numId w:val="13"/>
        </w:numPr>
        <w:spacing w:after="0" w:line="240" w:lineRule="auto"/>
        <w:ind w:hanging="454"/>
        <w:jc w:val="both"/>
        <w:rPr>
          <w:rFonts w:ascii="Arial" w:hAnsi="Arial" w:cs="Arial"/>
          <w:color w:val="auto"/>
        </w:rPr>
      </w:pPr>
      <w:r w:rsidRPr="00E14F80">
        <w:rPr>
          <w:rFonts w:ascii="Arial" w:hAnsi="Arial" w:cs="Arial"/>
          <w:color w:val="auto"/>
        </w:rPr>
        <w:t>Datos actualizados para todos los indicadores de la MR.</w:t>
      </w:r>
    </w:p>
    <w:p w14:paraId="404F80B7" w14:textId="77777777" w:rsidR="004A61D6" w:rsidRPr="00E14F80" w:rsidRDefault="004A61D6">
      <w:pPr>
        <w:pStyle w:val="Heading3"/>
        <w:rPr>
          <w:rFonts w:ascii="Arial" w:eastAsia="Calibri" w:hAnsi="Arial" w:cs="Arial"/>
          <w:color w:val="auto"/>
          <w:sz w:val="22"/>
          <w:szCs w:val="22"/>
        </w:rPr>
      </w:pPr>
    </w:p>
    <w:p w14:paraId="4509C07A" w14:textId="77777777" w:rsidR="004A61D6" w:rsidRPr="00E14F80" w:rsidRDefault="008D1060">
      <w:pPr>
        <w:pStyle w:val="Heading3"/>
        <w:rPr>
          <w:rFonts w:ascii="Arial" w:eastAsia="Calibri" w:hAnsi="Arial" w:cs="Arial"/>
          <w:b/>
          <w:color w:val="auto"/>
          <w:sz w:val="22"/>
          <w:szCs w:val="22"/>
        </w:rPr>
      </w:pPr>
      <w:bookmarkStart w:id="51" w:name="_Toc483357501"/>
      <w:r w:rsidRPr="00E14F80">
        <w:rPr>
          <w:rFonts w:ascii="Arial" w:eastAsia="Calibri" w:hAnsi="Arial" w:cs="Arial"/>
          <w:b/>
          <w:color w:val="auto"/>
          <w:sz w:val="22"/>
          <w:szCs w:val="22"/>
        </w:rPr>
        <w:t>Recopilación de Instrumentos</w:t>
      </w:r>
      <w:bookmarkEnd w:id="51"/>
    </w:p>
    <w:p w14:paraId="2229D38D"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 xml:space="preserve">La UEP preparará un plan de seguimiento en el que se detallará la fuente de información, datos, indicadores, estadísticas y metodología a ser utilizada para la supervisión de cada una de las actividades del programa. Asimismo, preparará informes semestrales de avance para su revisión por el Banco. </w:t>
      </w:r>
    </w:p>
    <w:p w14:paraId="39A589C9"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 xml:space="preserve">En dichos informes se deberá incluir como anexo la MR (de acuerdo al formato Project </w:t>
      </w:r>
      <w:proofErr w:type="spellStart"/>
      <w:r w:rsidRPr="00E14F80">
        <w:rPr>
          <w:rFonts w:ascii="Arial" w:hAnsi="Arial" w:cs="Arial"/>
          <w:color w:val="auto"/>
        </w:rPr>
        <w:t>Monitoring</w:t>
      </w:r>
      <w:proofErr w:type="spellEnd"/>
      <w:r w:rsidRPr="00E14F80">
        <w:rPr>
          <w:rFonts w:ascii="Arial" w:hAnsi="Arial" w:cs="Arial"/>
          <w:color w:val="auto"/>
        </w:rPr>
        <w:t xml:space="preserve"> </w:t>
      </w:r>
      <w:proofErr w:type="spellStart"/>
      <w:r w:rsidRPr="00E14F80">
        <w:rPr>
          <w:rFonts w:ascii="Arial" w:hAnsi="Arial" w:cs="Arial"/>
          <w:color w:val="auto"/>
        </w:rPr>
        <w:t>Report</w:t>
      </w:r>
      <w:proofErr w:type="spellEnd"/>
      <w:r w:rsidRPr="00E14F80">
        <w:rPr>
          <w:rFonts w:ascii="Arial" w:hAnsi="Arial" w:cs="Arial"/>
          <w:color w:val="auto"/>
        </w:rPr>
        <w:t xml:space="preserve"> (PMR) del Banco), indicando el avance en cada uno de los indicadores durante el semestre reportado y se deberá presentar la documentación de respaldo en los casos que se estime conveniente.</w:t>
      </w:r>
    </w:p>
    <w:p w14:paraId="1EA3BB63" w14:textId="77777777" w:rsidR="004A61D6" w:rsidRPr="00E14F80" w:rsidRDefault="004A61D6">
      <w:pPr>
        <w:spacing w:after="0" w:line="240" w:lineRule="auto"/>
        <w:ind w:left="644"/>
        <w:jc w:val="both"/>
        <w:rPr>
          <w:rFonts w:ascii="Arial" w:hAnsi="Arial" w:cs="Arial"/>
          <w:color w:val="auto"/>
        </w:rPr>
      </w:pPr>
    </w:p>
    <w:p w14:paraId="0A5896DD" w14:textId="77777777" w:rsidR="004A61D6" w:rsidRPr="00E14F80" w:rsidRDefault="008D1060">
      <w:pPr>
        <w:pStyle w:val="Heading3"/>
        <w:rPr>
          <w:rFonts w:ascii="Arial" w:eastAsia="Calibri" w:hAnsi="Arial" w:cs="Arial"/>
          <w:b/>
          <w:color w:val="auto"/>
          <w:sz w:val="22"/>
          <w:szCs w:val="22"/>
        </w:rPr>
      </w:pPr>
      <w:bookmarkStart w:id="52" w:name="_Toc483357502"/>
      <w:r w:rsidRPr="00E14F80">
        <w:rPr>
          <w:rFonts w:ascii="Arial" w:eastAsia="Calibri" w:hAnsi="Arial" w:cs="Arial"/>
          <w:b/>
          <w:color w:val="auto"/>
          <w:sz w:val="22"/>
          <w:szCs w:val="22"/>
        </w:rPr>
        <w:t>Presentación de Informes</w:t>
      </w:r>
      <w:bookmarkEnd w:id="52"/>
    </w:p>
    <w:p w14:paraId="03A06438"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Para informar acerca de los resultados del seguimiento del Programa se utilizarán los siguientes mecanismos e instrumentos, que serán una fuente de información para el PMR: (i) Informes Semestrales de Avance (ISA); (ii) Estados Financieros Auditados; (iii) Informes Semestrales de Revisión Ex post de Adquisiciones y Desembolsos; y (iv) Informe de Terminación de Programa (ITP).</w:t>
      </w:r>
    </w:p>
    <w:p w14:paraId="3B317A35" w14:textId="77777777" w:rsidR="004A61D6" w:rsidRPr="00E14F80" w:rsidRDefault="004A61D6">
      <w:pPr>
        <w:spacing w:after="0" w:line="240" w:lineRule="auto"/>
        <w:ind w:left="644"/>
        <w:jc w:val="both"/>
        <w:rPr>
          <w:rFonts w:ascii="Arial" w:hAnsi="Arial" w:cs="Arial"/>
          <w:color w:val="auto"/>
        </w:rPr>
      </w:pPr>
    </w:p>
    <w:p w14:paraId="742A1021" w14:textId="77777777" w:rsidR="004A61D6" w:rsidRPr="00E14F80" w:rsidRDefault="008D1060">
      <w:pPr>
        <w:spacing w:after="0" w:line="240" w:lineRule="auto"/>
        <w:ind w:left="644"/>
        <w:jc w:val="both"/>
        <w:rPr>
          <w:rFonts w:ascii="Arial" w:hAnsi="Arial" w:cs="Arial"/>
          <w:color w:val="auto"/>
        </w:rPr>
      </w:pPr>
      <w:r w:rsidRPr="00E14F80">
        <w:rPr>
          <w:rFonts w:ascii="Arial" w:hAnsi="Arial" w:cs="Arial"/>
          <w:color w:val="auto"/>
        </w:rPr>
        <w:t xml:space="preserve">Los ISA del programa deberán reportarse, dentro de los 60 días siguientes a la finalización de cada semestre. Los avances en el alcance de productos y resultados de acuerdo a la MR y a la información disponible, tomando en cuenta la frecuencia de levantamiento de los indicadores de seguimiento acordados con el Banco. Los informes de análisis de datos correspondientes a los levantamientos de </w:t>
      </w:r>
      <w:r w:rsidRPr="00E14F80">
        <w:rPr>
          <w:rFonts w:ascii="Arial" w:hAnsi="Arial" w:cs="Arial"/>
          <w:color w:val="auto"/>
        </w:rPr>
        <w:lastRenderedPageBreak/>
        <w:t>evaluación deberán ser presentados al inicio del programa antes de la finalización del primer semestre de ejecución y al finalizar el programa. Adicionalmente el programa ejecutará acciones específicas para asegurar una adecuada diseminación de los resultados, con el fin de apoyar una plataforma de aprendizaje para el sector.</w:t>
      </w:r>
    </w:p>
    <w:p w14:paraId="0CB9A9C4" w14:textId="77777777" w:rsidR="004A61D6" w:rsidRPr="00E14F80" w:rsidRDefault="004A61D6">
      <w:pPr>
        <w:spacing w:after="0" w:line="240" w:lineRule="auto"/>
        <w:ind w:left="644"/>
        <w:jc w:val="both"/>
        <w:rPr>
          <w:rFonts w:ascii="Arial" w:hAnsi="Arial" w:cs="Arial"/>
          <w:color w:val="auto"/>
        </w:rPr>
      </w:pPr>
    </w:p>
    <w:p w14:paraId="49B28DB5" w14:textId="77777777" w:rsidR="004A61D6" w:rsidRPr="00E14F80" w:rsidRDefault="008D1060">
      <w:pPr>
        <w:pStyle w:val="Heading3"/>
        <w:rPr>
          <w:rFonts w:ascii="Arial" w:eastAsia="Calibri" w:hAnsi="Arial" w:cs="Arial"/>
          <w:b/>
          <w:color w:val="auto"/>
          <w:sz w:val="22"/>
          <w:szCs w:val="22"/>
        </w:rPr>
      </w:pPr>
      <w:bookmarkStart w:id="53" w:name="_Toc483357503"/>
      <w:r w:rsidRPr="00E14F80">
        <w:rPr>
          <w:rFonts w:ascii="Arial" w:eastAsia="Calibri" w:hAnsi="Arial" w:cs="Arial"/>
          <w:b/>
          <w:color w:val="auto"/>
          <w:sz w:val="22"/>
          <w:szCs w:val="22"/>
        </w:rPr>
        <w:t>Supervisión técnica de la ejecución del programa</w:t>
      </w:r>
      <w:bookmarkEnd w:id="53"/>
    </w:p>
    <w:p w14:paraId="61F339DC"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Por parte del Banco, la supervisión técnica de la ejecución del programa estará a cargo de la División de Modernización del Estado con el apoyo de la Oficina de Adquisiciones para Operaciones y de la Representación del Banco en Argentina. El Banco realizará Misiones de Administración o Visitas de Inspección, dependiendo de la importancia y complejidad de la ejecución del proyecto, siguiendo el cronograma definido en el PEP.</w:t>
      </w:r>
    </w:p>
    <w:p w14:paraId="4AFF9658" w14:textId="77777777" w:rsidR="004A61D6" w:rsidRPr="00E14F80" w:rsidRDefault="008D1060">
      <w:pPr>
        <w:pStyle w:val="Heading2"/>
        <w:numPr>
          <w:ilvl w:val="0"/>
          <w:numId w:val="14"/>
        </w:numPr>
        <w:spacing w:before="120" w:line="240" w:lineRule="auto"/>
        <w:ind w:hanging="360"/>
        <w:jc w:val="both"/>
        <w:rPr>
          <w:rFonts w:ascii="Arial" w:eastAsia="Calibri" w:hAnsi="Arial" w:cs="Arial"/>
          <w:b/>
          <w:color w:val="auto"/>
          <w:sz w:val="22"/>
          <w:szCs w:val="22"/>
        </w:rPr>
      </w:pPr>
      <w:bookmarkStart w:id="54" w:name="_Toc483357504"/>
      <w:r w:rsidRPr="00E14F80">
        <w:rPr>
          <w:rFonts w:ascii="Arial" w:eastAsia="Calibri" w:hAnsi="Arial" w:cs="Arial"/>
          <w:b/>
          <w:color w:val="auto"/>
          <w:sz w:val="22"/>
          <w:szCs w:val="22"/>
        </w:rPr>
        <w:t>Monitoreo de resultados</w:t>
      </w:r>
      <w:bookmarkEnd w:id="54"/>
    </w:p>
    <w:p w14:paraId="4A379D9D" w14:textId="77777777" w:rsidR="004A61D6" w:rsidRPr="00E14F80" w:rsidRDefault="004A61D6">
      <w:pPr>
        <w:spacing w:after="0"/>
        <w:rPr>
          <w:rFonts w:ascii="Arial" w:hAnsi="Arial" w:cs="Arial"/>
          <w:color w:val="auto"/>
        </w:rPr>
      </w:pPr>
    </w:p>
    <w:p w14:paraId="52A65C3D"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 xml:space="preserve">Se desarrollará un sistema de seguimiento de ejecución física y financiera, que aprovechará la información de Google </w:t>
      </w:r>
      <w:proofErr w:type="spellStart"/>
      <w:r w:rsidRPr="00E14F80">
        <w:rPr>
          <w:rFonts w:ascii="Arial" w:hAnsi="Arial" w:cs="Arial"/>
          <w:color w:val="auto"/>
        </w:rPr>
        <w:t>Analytics</w:t>
      </w:r>
      <w:proofErr w:type="spellEnd"/>
      <w:r w:rsidRPr="00E14F80">
        <w:rPr>
          <w:rFonts w:ascii="Arial" w:hAnsi="Arial" w:cs="Arial"/>
          <w:color w:val="auto"/>
        </w:rPr>
        <w:t xml:space="preserve"> manejado por la Dirección de Difusión. </w:t>
      </w:r>
    </w:p>
    <w:p w14:paraId="532D5F95" w14:textId="77777777" w:rsidR="004A61D6" w:rsidRPr="00E14F80" w:rsidRDefault="004A61D6">
      <w:pPr>
        <w:spacing w:after="0" w:line="240" w:lineRule="auto"/>
        <w:ind w:left="644"/>
        <w:jc w:val="both"/>
        <w:rPr>
          <w:rFonts w:ascii="Arial" w:hAnsi="Arial" w:cs="Arial"/>
          <w:color w:val="auto"/>
        </w:rPr>
      </w:pPr>
    </w:p>
    <w:p w14:paraId="0EB8C5A7" w14:textId="77777777" w:rsidR="004A61D6" w:rsidRPr="00E14F80" w:rsidRDefault="008D1060">
      <w:pPr>
        <w:pStyle w:val="Heading2"/>
        <w:numPr>
          <w:ilvl w:val="0"/>
          <w:numId w:val="14"/>
        </w:numPr>
        <w:spacing w:before="120" w:line="240" w:lineRule="auto"/>
        <w:ind w:hanging="360"/>
        <w:jc w:val="both"/>
        <w:rPr>
          <w:rFonts w:ascii="Arial" w:eastAsia="Calibri" w:hAnsi="Arial" w:cs="Arial"/>
          <w:b/>
          <w:color w:val="auto"/>
          <w:sz w:val="22"/>
          <w:szCs w:val="22"/>
        </w:rPr>
      </w:pPr>
      <w:bookmarkStart w:id="55" w:name="_Toc483357505"/>
      <w:r w:rsidRPr="00E14F80">
        <w:rPr>
          <w:rFonts w:ascii="Arial" w:eastAsia="Calibri" w:hAnsi="Arial" w:cs="Arial"/>
          <w:b/>
          <w:color w:val="auto"/>
          <w:sz w:val="22"/>
          <w:szCs w:val="22"/>
        </w:rPr>
        <w:t>Evaluación</w:t>
      </w:r>
      <w:bookmarkEnd w:id="55"/>
    </w:p>
    <w:p w14:paraId="61834812" w14:textId="77777777" w:rsidR="004A61D6" w:rsidRPr="00E14F80" w:rsidRDefault="004A61D6">
      <w:pPr>
        <w:pStyle w:val="Heading3"/>
        <w:rPr>
          <w:rFonts w:ascii="Arial" w:eastAsia="Calibri" w:hAnsi="Arial" w:cs="Arial"/>
          <w:color w:val="auto"/>
          <w:sz w:val="22"/>
          <w:szCs w:val="22"/>
        </w:rPr>
      </w:pPr>
    </w:p>
    <w:p w14:paraId="0470C16B" w14:textId="77777777" w:rsidR="004A61D6" w:rsidRPr="00E14F80" w:rsidRDefault="008D1060">
      <w:pPr>
        <w:pStyle w:val="Heading3"/>
        <w:rPr>
          <w:rFonts w:ascii="Arial" w:eastAsia="Calibri" w:hAnsi="Arial" w:cs="Arial"/>
          <w:b/>
          <w:color w:val="auto"/>
          <w:sz w:val="22"/>
          <w:szCs w:val="22"/>
        </w:rPr>
      </w:pPr>
      <w:bookmarkStart w:id="56" w:name="_Toc483357506"/>
      <w:r w:rsidRPr="00E14F80">
        <w:rPr>
          <w:rFonts w:ascii="Arial" w:eastAsia="Calibri" w:hAnsi="Arial" w:cs="Arial"/>
          <w:b/>
          <w:color w:val="auto"/>
          <w:sz w:val="22"/>
          <w:szCs w:val="22"/>
        </w:rPr>
        <w:t>Metodología de Evaluación</w:t>
      </w:r>
      <w:bookmarkEnd w:id="56"/>
      <w:r w:rsidRPr="00E14F80">
        <w:rPr>
          <w:rFonts w:ascii="Arial" w:eastAsia="Calibri" w:hAnsi="Arial" w:cs="Arial"/>
          <w:b/>
          <w:color w:val="auto"/>
          <w:sz w:val="22"/>
          <w:szCs w:val="22"/>
        </w:rPr>
        <w:t xml:space="preserve"> </w:t>
      </w:r>
    </w:p>
    <w:p w14:paraId="74B8E868"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 xml:space="preserve">La evaluación de Programa utilizará </w:t>
      </w:r>
    </w:p>
    <w:p w14:paraId="74B8C302" w14:textId="77777777" w:rsidR="004A61D6" w:rsidRPr="00E14F80" w:rsidRDefault="004A61D6">
      <w:pPr>
        <w:spacing w:after="0" w:line="240" w:lineRule="auto"/>
        <w:ind w:left="644"/>
        <w:jc w:val="both"/>
        <w:rPr>
          <w:rFonts w:ascii="Arial" w:hAnsi="Arial" w:cs="Arial"/>
          <w:color w:val="auto"/>
        </w:rPr>
      </w:pPr>
    </w:p>
    <w:p w14:paraId="6F1E0CD9"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Adicionalmente, se realizará una evaluación operativa a medio término y como parte de la evaluación final del Programa. La evaluación intermedia se realizará cuando se haya comprometido el 50% de los recursos del Programa. La evaluación final será contratada una vez comprometido el 90% de los recursos del Programa.</w:t>
      </w:r>
    </w:p>
    <w:p w14:paraId="6EDFDB0A" w14:textId="77777777" w:rsidR="004A61D6" w:rsidRPr="00E14F80" w:rsidRDefault="008D1060">
      <w:pPr>
        <w:rPr>
          <w:rFonts w:ascii="Arial" w:hAnsi="Arial" w:cs="Arial"/>
          <w:color w:val="auto"/>
        </w:rPr>
      </w:pPr>
      <w:r w:rsidRPr="00E14F80">
        <w:rPr>
          <w:rFonts w:ascii="Arial" w:hAnsi="Arial" w:cs="Arial"/>
          <w:color w:val="auto"/>
        </w:rPr>
        <w:br w:type="page"/>
      </w:r>
    </w:p>
    <w:p w14:paraId="1CE2F25D" w14:textId="77777777" w:rsidR="004A61D6" w:rsidRPr="00E14F80" w:rsidRDefault="004A61D6">
      <w:pPr>
        <w:rPr>
          <w:rFonts w:ascii="Arial" w:hAnsi="Arial" w:cs="Arial"/>
          <w:color w:val="auto"/>
        </w:rPr>
      </w:pPr>
    </w:p>
    <w:p w14:paraId="4978AAA2" w14:textId="77777777" w:rsidR="004A61D6" w:rsidRPr="00E14F80" w:rsidRDefault="004A61D6">
      <w:pPr>
        <w:rPr>
          <w:rFonts w:ascii="Arial" w:hAnsi="Arial" w:cs="Arial"/>
          <w:color w:val="auto"/>
        </w:rPr>
      </w:pPr>
    </w:p>
    <w:p w14:paraId="3536E251" w14:textId="77777777" w:rsidR="004A61D6" w:rsidRPr="00E14F80" w:rsidRDefault="008D1060">
      <w:pPr>
        <w:pStyle w:val="Heading1"/>
        <w:numPr>
          <w:ilvl w:val="0"/>
          <w:numId w:val="6"/>
        </w:numPr>
        <w:ind w:hanging="360"/>
        <w:jc w:val="center"/>
        <w:rPr>
          <w:rFonts w:ascii="Arial" w:eastAsia="Calibri" w:hAnsi="Arial" w:cs="Arial"/>
          <w:color w:val="auto"/>
          <w:sz w:val="22"/>
          <w:szCs w:val="22"/>
        </w:rPr>
      </w:pPr>
      <w:bookmarkStart w:id="57" w:name="_Toc483357507"/>
      <w:r w:rsidRPr="00E14F80">
        <w:rPr>
          <w:rFonts w:ascii="Arial" w:eastAsia="Calibri" w:hAnsi="Arial" w:cs="Arial"/>
          <w:color w:val="auto"/>
          <w:sz w:val="22"/>
          <w:szCs w:val="22"/>
        </w:rPr>
        <w:t>SISTEMAS DE INFORMACIÓN, ARCHIVOS Y CONTROL INTERNO DEL PROGRAMA</w:t>
      </w:r>
      <w:bookmarkEnd w:id="57"/>
    </w:p>
    <w:p w14:paraId="1595129F" w14:textId="77777777" w:rsidR="004A61D6" w:rsidRPr="00E14F80" w:rsidRDefault="004A61D6">
      <w:pPr>
        <w:rPr>
          <w:rFonts w:ascii="Arial" w:hAnsi="Arial" w:cs="Arial"/>
          <w:color w:val="auto"/>
        </w:rPr>
      </w:pPr>
    </w:p>
    <w:p w14:paraId="12F82565"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El INDEC deberá realizar las siguientes actividades: (i) llevar los registros del Programa de acuerdo a lo estipulado en el Contrato de Préstamo y el RO; (ii) permitir las inspecciones de las actividades relacionadas con el Programa;  (iii) suministrar los informes necesarios; (iv) mantener un sistema de información financiera de acuerdo a lo estipulado;  y (v) mantener una estructura de control interno aceptable al Banco.</w:t>
      </w:r>
    </w:p>
    <w:p w14:paraId="54BF600B" w14:textId="77777777" w:rsidR="004A61D6" w:rsidRPr="00E14F80" w:rsidRDefault="004A61D6">
      <w:pPr>
        <w:spacing w:after="0" w:line="240" w:lineRule="auto"/>
        <w:ind w:left="644"/>
        <w:jc w:val="both"/>
        <w:rPr>
          <w:rFonts w:ascii="Arial" w:hAnsi="Arial" w:cs="Arial"/>
          <w:color w:val="auto"/>
        </w:rPr>
      </w:pPr>
    </w:p>
    <w:p w14:paraId="4CD4635B"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El coordinador general del Programa,   será responsable  de: (i) mantener en un solo lugar, ordenado y clasificado por fuente de financiamiento el archivo correspondiente a las adquisiciones y la ejecución de los contratos financiados por el  Programa; (ii) precautelar que el archivo de  financiero del  Programa se encuentre ordenado, organizado secuencialmente y con la documentación habilitante; y (iii) promover la razonabilidad de los contenidos de los archivos y los sistemas de información, en función a lo establecido en el RO y los lineamientos establecidos en el Capítulo VII de las Normas Generales del Contrato de  Préstamo XXX/OC-AR.</w:t>
      </w:r>
    </w:p>
    <w:p w14:paraId="0AF48057" w14:textId="77777777" w:rsidR="004A61D6" w:rsidRPr="00E14F80" w:rsidRDefault="004A61D6">
      <w:pPr>
        <w:spacing w:after="0" w:line="240" w:lineRule="auto"/>
        <w:ind w:left="644"/>
        <w:jc w:val="both"/>
        <w:rPr>
          <w:rFonts w:ascii="Arial" w:hAnsi="Arial" w:cs="Arial"/>
          <w:color w:val="auto"/>
        </w:rPr>
      </w:pPr>
    </w:p>
    <w:p w14:paraId="60EC3AC2"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Los sistemas de control interno deberán asegurar razonablemente: (i) la eficacia y eficiencia del uso de los recursos del Programa; (ii) la fiabilidad e integridad de la información técnica, administrativa y financiera; (iii) una adecuada gestión de los riesgos de acuerdo con las metas estratégicas de la operación; y, (iv) el cumplimiento de la normativa interna (leyes, políticas y procedimientos internos) y así como los lineamientos del financiamiento externo.</w:t>
      </w:r>
    </w:p>
    <w:p w14:paraId="6197044F" w14:textId="77777777" w:rsidR="004A61D6" w:rsidRPr="00E14F80" w:rsidRDefault="004A61D6">
      <w:pPr>
        <w:spacing w:after="0" w:line="240" w:lineRule="auto"/>
        <w:jc w:val="both"/>
        <w:rPr>
          <w:rFonts w:ascii="Arial" w:hAnsi="Arial" w:cs="Arial"/>
          <w:color w:val="auto"/>
        </w:rPr>
      </w:pPr>
    </w:p>
    <w:p w14:paraId="798D30C0"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Los sistemas de información y documentación técnica, administrativa y financiera forman parte de los sistemas de control interno, por tanto será responsabilidad del EGP asegurar su autenticidad y veracidad. El control interno para la ejecución del Programa se enmarcará en los mecanismos y procedimientos institucionales del INDEC.</w:t>
      </w:r>
    </w:p>
    <w:p w14:paraId="38941EBA" w14:textId="77777777" w:rsidR="004A61D6" w:rsidRPr="00E14F80" w:rsidRDefault="004A61D6">
      <w:pPr>
        <w:spacing w:after="0"/>
        <w:ind w:left="720"/>
        <w:rPr>
          <w:rFonts w:ascii="Arial" w:hAnsi="Arial" w:cs="Arial"/>
          <w:color w:val="auto"/>
        </w:rPr>
      </w:pPr>
    </w:p>
    <w:p w14:paraId="256B8B7B"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 xml:space="preserve">El coordinador general del Programa,  deberá establecer los mecanismos de comunicación necesarios a fin de que la información relevante al  Programa fluya a todos los responsables e interesados, así como también promoverá que los procedimientos para la gestión de la operación sean conocidos pertinentemente entre los involucrados internos y externos.  </w:t>
      </w:r>
    </w:p>
    <w:p w14:paraId="29D2B338" w14:textId="77777777" w:rsidR="004A61D6" w:rsidRPr="00E14F80" w:rsidRDefault="004A61D6">
      <w:pPr>
        <w:spacing w:after="0" w:line="240" w:lineRule="auto"/>
        <w:jc w:val="both"/>
        <w:rPr>
          <w:rFonts w:ascii="Arial" w:hAnsi="Arial" w:cs="Arial"/>
          <w:color w:val="auto"/>
        </w:rPr>
      </w:pPr>
    </w:p>
    <w:p w14:paraId="13323467"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El Coordinador General del Programa, también  será responsable de: (i) aprobar  una  estructura  general  de  riesgos  del  Programa,  así  como  el  conjunto  de medidas  y  políticas  generales  para  implantar  y  desarrollar  sistemas  internos  de control, seguimiento y evaluación continuada de riesgos; (ii) promover, dentro del INDEC la revisión del razonable funcionamiento del sistema de control interno establecido; (iii) establecer  las  diversas  responsabilidades  sobre  el  sistema  de  control interno dentro  de  la estructura jerárquica; (iv) eludir el conflicto de intereses en el diseño, implantación y supervisión del control interno,   mediante   una   segregación   de   tareas   que   permita   la   objetividad   e independencia entre quien diseña o ejerce el control y quien evalúa el diseño  y la calidad de ejecución del sistema de control interno; (v) asegurar  que  se  cuente  con  los  medios  y  recursos  necesarios  en  el  INDEC  para  la consecución de los objetivos del control interno.</w:t>
      </w:r>
    </w:p>
    <w:p w14:paraId="08110AB8" w14:textId="77777777" w:rsidR="004A61D6" w:rsidRPr="00E14F80" w:rsidRDefault="004A61D6">
      <w:pPr>
        <w:spacing w:after="0" w:line="240" w:lineRule="auto"/>
        <w:jc w:val="both"/>
        <w:rPr>
          <w:rFonts w:ascii="Arial" w:hAnsi="Arial" w:cs="Arial"/>
          <w:color w:val="auto"/>
        </w:rPr>
      </w:pPr>
    </w:p>
    <w:p w14:paraId="10D4EA45"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 xml:space="preserve">La UEP será la encargada de implementar el control interno mediante: (i) la  puesta  en  práctica  de  las  políticas  y  medidas  acordadas  de control interno con  el  fin  de  implantar  un  sistema  de control interno eficaz; (ii) la valoración de la eficacia con que los controles actúan sobre la organización y los procedimientos implementados para la ejecución del Programa; (iii) la transmisión de información actualizada a la Dirección Técnica y General, así como de la eficacia y adecuación del sistema de control interno; (iv) la  identificación  previa  de  las  áreas  en  las  que  puedan  surgir  conflictos  de intereses y el seguimiento correspondiente de los que surgiesen; (v) la divulgación de la cultura de control dentro de la organización adoptada para la ejecución del Programa; (v) la adecuada documentación, en cumplimiento de los requerimientos normativos vigentes,  de  los  </w:t>
      </w:r>
      <w:r w:rsidRPr="00E14F80">
        <w:rPr>
          <w:rFonts w:ascii="Arial" w:hAnsi="Arial" w:cs="Arial"/>
          <w:color w:val="auto"/>
        </w:rPr>
        <w:lastRenderedPageBreak/>
        <w:t>procedimientos  de  control  interno  y  de  gestión  de  riesgos implementados en la entidad.</w:t>
      </w:r>
    </w:p>
    <w:p w14:paraId="532C2019"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 xml:space="preserve">El  INDEC  deberá  ejecutar  los  procesos  necesarios  de  supervisión  para  garantizar  la eficacia y efectividad de los controles internos, para lo que se revisará al menos, el cumplimiento de los aspectos establecidos en el RO. </w:t>
      </w:r>
    </w:p>
    <w:p w14:paraId="5ED8406A"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El  INDEC  deberá  conocer  adecuadamente  y  a  tiempo  los  riesgos,  tanto  internos  como externos,  que  puedan  afectar  el  cumplimiento  de  los  objetivos  de  desarrollo  del Programa para poder evaluar el impacto de los mismos y la capacidad de la entidad, de mitigar los impactos que de aquellos se deriven.  Los sistemas de información para la gestión   deberán   permitir   la   evaluación   del   riesgo   y   la   toma   de   decisiones,   en concordancia  con  los  planes  y  objetivos  del Programa y de acuerdo con las Políticas de Gestión de Riesgos del Programa (GRP)</w:t>
      </w:r>
      <w:r w:rsidRPr="00E14F80">
        <w:rPr>
          <w:rFonts w:ascii="Arial" w:hAnsi="Arial" w:cs="Arial"/>
          <w:color w:val="auto"/>
          <w:vertAlign w:val="superscript"/>
        </w:rPr>
        <w:footnoteReference w:id="4"/>
      </w:r>
      <w:r w:rsidRPr="00E14F80">
        <w:rPr>
          <w:rFonts w:ascii="Arial" w:hAnsi="Arial" w:cs="Arial"/>
          <w:color w:val="auto"/>
        </w:rPr>
        <w:t>. La UEP efectuará una revisión periódica de los procedimientos  y  sistemas  relativos  al  control  interno  y  al  seguimiento  y  gestión  de riesgos,  con  el  fin  de  evaluar  el  cumplimiento  de  todas  las  medidas  de  mitigación  y verificar   su   validez,   proponiendo   las   modificaciones   que   considere   necesarias.</w:t>
      </w:r>
    </w:p>
    <w:p w14:paraId="292BFA7A" w14:textId="77777777" w:rsidR="004A61D6" w:rsidRPr="00E14F80" w:rsidRDefault="004A61D6">
      <w:pPr>
        <w:spacing w:after="0" w:line="240" w:lineRule="auto"/>
        <w:ind w:left="644"/>
        <w:jc w:val="both"/>
        <w:rPr>
          <w:rFonts w:ascii="Arial" w:hAnsi="Arial" w:cs="Arial"/>
          <w:color w:val="auto"/>
        </w:rPr>
      </w:pPr>
    </w:p>
    <w:p w14:paraId="1734D73D" w14:textId="77777777" w:rsidR="004A61D6" w:rsidRPr="00E14F80" w:rsidRDefault="008D1060">
      <w:pPr>
        <w:numPr>
          <w:ilvl w:val="1"/>
          <w:numId w:val="6"/>
        </w:numPr>
        <w:spacing w:after="0" w:line="240" w:lineRule="auto"/>
        <w:ind w:hanging="644"/>
        <w:contextualSpacing/>
        <w:jc w:val="both"/>
        <w:rPr>
          <w:rFonts w:ascii="Arial" w:hAnsi="Arial" w:cs="Arial"/>
          <w:color w:val="auto"/>
        </w:rPr>
      </w:pPr>
      <w:r w:rsidRPr="00E14F80">
        <w:rPr>
          <w:rFonts w:ascii="Arial" w:hAnsi="Arial" w:cs="Arial"/>
          <w:color w:val="auto"/>
        </w:rPr>
        <w:t>El  Banco  y los  auditores  externos  e  internos  tendrán  acceso irrestricto a los archivos  para las visitas de inspección, las revisiones ex  post, o en la oportunidad   que   lo   estimen   conveniente,   conforme   a   su   propia   planificación   y normativa legal.</w:t>
      </w:r>
    </w:p>
    <w:p w14:paraId="61320C7C" w14:textId="77777777" w:rsidR="004A61D6" w:rsidRPr="00E14F80" w:rsidRDefault="004A61D6">
      <w:pPr>
        <w:spacing w:after="0" w:line="240" w:lineRule="auto"/>
        <w:ind w:left="644"/>
        <w:jc w:val="both"/>
        <w:rPr>
          <w:rFonts w:ascii="Arial" w:hAnsi="Arial" w:cs="Arial"/>
          <w:color w:val="auto"/>
        </w:rPr>
      </w:pPr>
    </w:p>
    <w:p w14:paraId="5815DC45" w14:textId="77777777" w:rsidR="004A61D6" w:rsidRPr="00E14F80" w:rsidRDefault="008D1060">
      <w:pPr>
        <w:numPr>
          <w:ilvl w:val="1"/>
          <w:numId w:val="17"/>
        </w:numPr>
        <w:spacing w:after="120" w:line="240" w:lineRule="auto"/>
        <w:ind w:hanging="720"/>
        <w:jc w:val="both"/>
        <w:rPr>
          <w:rFonts w:ascii="Arial" w:hAnsi="Arial" w:cs="Arial"/>
          <w:color w:val="auto"/>
        </w:rPr>
      </w:pPr>
      <w:r w:rsidRPr="00E14F80">
        <w:rPr>
          <w:rFonts w:ascii="Arial" w:hAnsi="Arial" w:cs="Arial"/>
          <w:color w:val="auto"/>
        </w:rPr>
        <w:t>La UEP deberá guardar copias de todos los procesos precontractuales y contractuales de obras, bienes, servicios y consultorías, las mismas que deberán contener documentos soporte desde el inicio de la contratación hasta la liquidación financiera de los contratos, la documentación original permanecerá en Dirección de Programación y Control Presupuestario del INDEC. La UEP mantendrá tanto un archivo físico como digital la cual reposará en un servidor de la Institución.</w:t>
      </w:r>
    </w:p>
    <w:p w14:paraId="59B01A22" w14:textId="77777777" w:rsidR="004A61D6" w:rsidRPr="00E14F80" w:rsidRDefault="008D1060">
      <w:pPr>
        <w:rPr>
          <w:rFonts w:ascii="Arial" w:hAnsi="Arial" w:cs="Arial"/>
          <w:color w:val="auto"/>
        </w:rPr>
      </w:pPr>
      <w:r w:rsidRPr="00E14F80">
        <w:rPr>
          <w:rFonts w:ascii="Arial" w:hAnsi="Arial" w:cs="Arial"/>
          <w:color w:val="auto"/>
        </w:rPr>
        <w:br w:type="page"/>
      </w:r>
    </w:p>
    <w:p w14:paraId="53E766BD" w14:textId="77777777" w:rsidR="004A61D6" w:rsidRPr="00E14F80" w:rsidRDefault="004A61D6">
      <w:pPr>
        <w:rPr>
          <w:rFonts w:ascii="Arial" w:hAnsi="Arial" w:cs="Arial"/>
          <w:color w:val="auto"/>
        </w:rPr>
      </w:pPr>
    </w:p>
    <w:p w14:paraId="6F5D3913" w14:textId="77777777" w:rsidR="004A61D6" w:rsidRPr="00E14F80" w:rsidRDefault="004A61D6">
      <w:pPr>
        <w:rPr>
          <w:rFonts w:ascii="Arial" w:hAnsi="Arial" w:cs="Arial"/>
          <w:color w:val="auto"/>
        </w:rPr>
      </w:pPr>
    </w:p>
    <w:p w14:paraId="666374A1" w14:textId="77777777" w:rsidR="004A61D6" w:rsidRPr="00E14F80" w:rsidRDefault="004A61D6">
      <w:pPr>
        <w:spacing w:after="0" w:line="240" w:lineRule="auto"/>
        <w:ind w:left="644"/>
        <w:jc w:val="both"/>
        <w:rPr>
          <w:rFonts w:ascii="Arial" w:hAnsi="Arial" w:cs="Arial"/>
          <w:color w:val="auto"/>
        </w:rPr>
      </w:pPr>
    </w:p>
    <w:p w14:paraId="107E1F88" w14:textId="77777777" w:rsidR="004A61D6" w:rsidRPr="00E14F80" w:rsidRDefault="004A61D6">
      <w:pPr>
        <w:spacing w:after="0" w:line="240" w:lineRule="auto"/>
        <w:ind w:left="644"/>
        <w:jc w:val="both"/>
        <w:rPr>
          <w:rFonts w:ascii="Arial" w:hAnsi="Arial" w:cs="Arial"/>
          <w:color w:val="auto"/>
        </w:rPr>
      </w:pPr>
    </w:p>
    <w:p w14:paraId="518C4C1E" w14:textId="77777777" w:rsidR="004A61D6" w:rsidRPr="00E14F80" w:rsidRDefault="008D1060">
      <w:pPr>
        <w:spacing w:after="0"/>
        <w:rPr>
          <w:rFonts w:ascii="Arial" w:hAnsi="Arial" w:cs="Arial"/>
          <w:color w:val="auto"/>
        </w:rPr>
      </w:pPr>
      <w:r w:rsidRPr="00E14F80">
        <w:rPr>
          <w:rFonts w:ascii="Arial" w:hAnsi="Arial" w:cs="Arial"/>
          <w:color w:val="auto"/>
        </w:rPr>
        <w:t>Para constancia y fiel cumplimiento de lo estipulado, las partes declaran expresamente aceptar y someterse a todas y cada una de las cláusulas descritas en el presente instrumento, por lo que proceden a suscribirlo en seis (6) ejemplares de igual tenor y valor, en la ciudad de Buenos Aires, a los XX días del mes de xxx de 20xx.</w:t>
      </w:r>
    </w:p>
    <w:p w14:paraId="0E50FF15" w14:textId="77777777" w:rsidR="004A61D6" w:rsidRPr="00E14F80" w:rsidRDefault="004A61D6">
      <w:pPr>
        <w:ind w:left="720"/>
        <w:rPr>
          <w:rFonts w:ascii="Arial" w:hAnsi="Arial" w:cs="Arial"/>
          <w:color w:val="auto"/>
        </w:rPr>
      </w:pPr>
    </w:p>
    <w:p w14:paraId="5456767C" w14:textId="77777777" w:rsidR="004A61D6" w:rsidRPr="00E14F80" w:rsidRDefault="004A61D6">
      <w:pPr>
        <w:spacing w:after="0"/>
        <w:rPr>
          <w:rFonts w:ascii="Arial" w:hAnsi="Arial" w:cs="Arial"/>
          <w:color w:val="auto"/>
        </w:rPr>
      </w:pPr>
    </w:p>
    <w:p w14:paraId="140C532F" w14:textId="77777777" w:rsidR="004A61D6" w:rsidRPr="00E14F80" w:rsidRDefault="004A61D6">
      <w:pPr>
        <w:spacing w:after="0"/>
        <w:rPr>
          <w:rFonts w:ascii="Arial" w:hAnsi="Arial" w:cs="Arial"/>
          <w:color w:val="auto"/>
        </w:rPr>
      </w:pPr>
    </w:p>
    <w:p w14:paraId="37DFE746" w14:textId="77777777" w:rsidR="004A61D6" w:rsidRPr="00E14F80" w:rsidRDefault="004A61D6">
      <w:pPr>
        <w:spacing w:after="0"/>
        <w:rPr>
          <w:rFonts w:ascii="Arial" w:hAnsi="Arial" w:cs="Arial"/>
          <w:color w:val="auto"/>
        </w:rPr>
      </w:pPr>
    </w:p>
    <w:p w14:paraId="23B840EC" w14:textId="77777777" w:rsidR="004A61D6" w:rsidRPr="00E14F80" w:rsidRDefault="004A61D6">
      <w:pPr>
        <w:spacing w:after="0"/>
        <w:rPr>
          <w:rFonts w:ascii="Arial" w:hAnsi="Arial" w:cs="Arial"/>
          <w:color w:val="auto"/>
        </w:rPr>
      </w:pPr>
    </w:p>
    <w:p w14:paraId="6E9F6510" w14:textId="77777777" w:rsidR="004A61D6" w:rsidRPr="00E14F80" w:rsidRDefault="008D1060">
      <w:pPr>
        <w:spacing w:after="0"/>
        <w:rPr>
          <w:rFonts w:ascii="Arial" w:hAnsi="Arial" w:cs="Arial"/>
          <w:b/>
          <w:color w:val="auto"/>
        </w:rPr>
      </w:pPr>
      <w:r w:rsidRPr="00E14F80">
        <w:rPr>
          <w:rFonts w:ascii="Arial" w:hAnsi="Arial" w:cs="Arial"/>
          <w:b/>
          <w:color w:val="auto"/>
        </w:rPr>
        <w:t xml:space="preserve">DIRECTOR  </w:t>
      </w:r>
    </w:p>
    <w:p w14:paraId="73F51404" w14:textId="77777777" w:rsidR="004A61D6" w:rsidRPr="00E14F80" w:rsidRDefault="008D1060">
      <w:pPr>
        <w:spacing w:after="0"/>
        <w:rPr>
          <w:rFonts w:ascii="Arial" w:hAnsi="Arial" w:cs="Arial"/>
          <w:b/>
          <w:color w:val="auto"/>
        </w:rPr>
      </w:pPr>
      <w:r w:rsidRPr="00E14F80">
        <w:rPr>
          <w:rFonts w:ascii="Arial" w:hAnsi="Arial" w:cs="Arial"/>
          <w:b/>
          <w:color w:val="auto"/>
        </w:rPr>
        <w:t>INSTITUTO DE ESTADISTICAS Y CENSOS - INDEC</w:t>
      </w:r>
    </w:p>
    <w:p w14:paraId="1C0DCB60" w14:textId="77777777" w:rsidR="004A61D6" w:rsidRPr="00E14F80" w:rsidRDefault="004A61D6">
      <w:pPr>
        <w:spacing w:after="0"/>
        <w:rPr>
          <w:rFonts w:ascii="Arial" w:hAnsi="Arial" w:cs="Arial"/>
          <w:b/>
          <w:color w:val="auto"/>
        </w:rPr>
      </w:pPr>
    </w:p>
    <w:p w14:paraId="583FE755" w14:textId="77777777" w:rsidR="004A61D6" w:rsidRPr="00E14F80" w:rsidRDefault="004A61D6">
      <w:pPr>
        <w:spacing w:after="0"/>
        <w:rPr>
          <w:rFonts w:ascii="Arial" w:hAnsi="Arial" w:cs="Arial"/>
          <w:b/>
          <w:color w:val="auto"/>
        </w:rPr>
      </w:pPr>
    </w:p>
    <w:p w14:paraId="269A9055" w14:textId="77777777" w:rsidR="004A61D6" w:rsidRPr="00E14F80" w:rsidRDefault="004A61D6">
      <w:pPr>
        <w:spacing w:after="0"/>
        <w:rPr>
          <w:rFonts w:ascii="Arial" w:hAnsi="Arial" w:cs="Arial"/>
          <w:b/>
          <w:color w:val="auto"/>
        </w:rPr>
      </w:pPr>
    </w:p>
    <w:p w14:paraId="129FC84D" w14:textId="77777777" w:rsidR="004A61D6" w:rsidRPr="00E14F80" w:rsidRDefault="008D1060">
      <w:pPr>
        <w:spacing w:after="0"/>
        <w:rPr>
          <w:rFonts w:ascii="Arial" w:hAnsi="Arial" w:cs="Arial"/>
          <w:b/>
          <w:color w:val="auto"/>
        </w:rPr>
      </w:pPr>
      <w:r w:rsidRPr="00E14F80">
        <w:rPr>
          <w:rFonts w:ascii="Arial" w:hAnsi="Arial" w:cs="Arial"/>
          <w:b/>
          <w:color w:val="auto"/>
        </w:rPr>
        <w:t>DIRECTOR TECNICO</w:t>
      </w:r>
    </w:p>
    <w:p w14:paraId="16D3E706" w14:textId="77777777" w:rsidR="004A61D6" w:rsidRPr="00E14F80" w:rsidRDefault="008D1060">
      <w:pPr>
        <w:spacing w:after="0"/>
        <w:rPr>
          <w:rFonts w:ascii="Arial" w:hAnsi="Arial" w:cs="Arial"/>
          <w:b/>
          <w:color w:val="auto"/>
        </w:rPr>
      </w:pPr>
      <w:r w:rsidRPr="00E14F80">
        <w:rPr>
          <w:rFonts w:ascii="Arial" w:hAnsi="Arial" w:cs="Arial"/>
          <w:b/>
          <w:color w:val="auto"/>
        </w:rPr>
        <w:t>INSTITUTO DE ESTADISTICAS Y CENSOS - INDEC</w:t>
      </w:r>
    </w:p>
    <w:p w14:paraId="5A529BBB" w14:textId="77777777" w:rsidR="004A61D6" w:rsidRPr="00E14F80" w:rsidRDefault="004A61D6">
      <w:pPr>
        <w:spacing w:after="0"/>
        <w:rPr>
          <w:rFonts w:ascii="Arial" w:hAnsi="Arial" w:cs="Arial"/>
          <w:color w:val="auto"/>
        </w:rPr>
      </w:pPr>
    </w:p>
    <w:p w14:paraId="2E2D4ADF" w14:textId="77777777" w:rsidR="004A61D6" w:rsidRPr="00E14F80" w:rsidRDefault="004A61D6">
      <w:pPr>
        <w:spacing w:after="0"/>
        <w:rPr>
          <w:rFonts w:ascii="Arial" w:hAnsi="Arial" w:cs="Arial"/>
          <w:color w:val="auto"/>
        </w:rPr>
      </w:pPr>
    </w:p>
    <w:p w14:paraId="1A9E231B" w14:textId="77777777" w:rsidR="004A61D6" w:rsidRPr="00E14F80" w:rsidRDefault="004A61D6">
      <w:pPr>
        <w:spacing w:after="0"/>
        <w:rPr>
          <w:rFonts w:ascii="Arial" w:hAnsi="Arial" w:cs="Arial"/>
          <w:color w:val="auto"/>
        </w:rPr>
      </w:pPr>
    </w:p>
    <w:p w14:paraId="3FB59155" w14:textId="77777777" w:rsidR="004A61D6" w:rsidRPr="00E14F80" w:rsidRDefault="004A61D6">
      <w:pPr>
        <w:spacing w:after="0"/>
        <w:rPr>
          <w:rFonts w:ascii="Arial" w:hAnsi="Arial" w:cs="Arial"/>
          <w:color w:val="auto"/>
        </w:rPr>
      </w:pPr>
    </w:p>
    <w:p w14:paraId="33955181" w14:textId="77777777" w:rsidR="004A61D6" w:rsidRPr="00E14F80" w:rsidRDefault="008D1060">
      <w:pPr>
        <w:spacing w:after="0"/>
        <w:rPr>
          <w:rFonts w:ascii="Arial" w:hAnsi="Arial" w:cs="Arial"/>
          <w:color w:val="auto"/>
        </w:rPr>
      </w:pPr>
      <w:r w:rsidRPr="00E14F80">
        <w:rPr>
          <w:rFonts w:ascii="Arial" w:hAnsi="Arial" w:cs="Arial"/>
          <w:color w:val="auto"/>
        </w:rPr>
        <w:t>COORDINADOR DEL PROGRAMA</w:t>
      </w:r>
    </w:p>
    <w:p w14:paraId="0264A3B9" w14:textId="77777777" w:rsidR="004A61D6" w:rsidRPr="00E14F80" w:rsidRDefault="008D1060">
      <w:pPr>
        <w:spacing w:after="0"/>
        <w:rPr>
          <w:rFonts w:ascii="Arial" w:hAnsi="Arial" w:cs="Arial"/>
          <w:color w:val="auto"/>
        </w:rPr>
      </w:pPr>
      <w:r w:rsidRPr="00E14F80">
        <w:rPr>
          <w:rFonts w:ascii="Arial" w:hAnsi="Arial" w:cs="Arial"/>
          <w:color w:val="auto"/>
        </w:rPr>
        <w:t>GERENTE DEL PROYECTO BID-INDEC</w:t>
      </w:r>
    </w:p>
    <w:p w14:paraId="69E9AC39" w14:textId="77777777" w:rsidR="004A61D6" w:rsidRPr="00E14F80" w:rsidRDefault="008D1060">
      <w:pPr>
        <w:rPr>
          <w:rFonts w:ascii="Arial" w:hAnsi="Arial" w:cs="Arial"/>
          <w:color w:val="auto"/>
        </w:rPr>
      </w:pPr>
      <w:r w:rsidRPr="00E14F80">
        <w:rPr>
          <w:rFonts w:ascii="Arial" w:hAnsi="Arial" w:cs="Arial"/>
          <w:color w:val="auto"/>
        </w:rPr>
        <w:br w:type="page"/>
      </w:r>
    </w:p>
    <w:p w14:paraId="4480F381" w14:textId="77777777" w:rsidR="004A61D6" w:rsidRPr="00E14F80" w:rsidRDefault="004A61D6">
      <w:pPr>
        <w:rPr>
          <w:rFonts w:ascii="Arial" w:hAnsi="Arial" w:cs="Arial"/>
          <w:color w:val="auto"/>
        </w:rPr>
      </w:pPr>
    </w:p>
    <w:p w14:paraId="220A82D1" w14:textId="77777777" w:rsidR="004A61D6" w:rsidRPr="00E14F80" w:rsidRDefault="004A61D6">
      <w:pPr>
        <w:rPr>
          <w:rFonts w:ascii="Arial" w:hAnsi="Arial" w:cs="Arial"/>
          <w:color w:val="auto"/>
        </w:rPr>
      </w:pPr>
    </w:p>
    <w:p w14:paraId="0849556F" w14:textId="77777777" w:rsidR="004A61D6" w:rsidRPr="00E14F80" w:rsidRDefault="008D1060">
      <w:pPr>
        <w:pStyle w:val="Heading1"/>
        <w:numPr>
          <w:ilvl w:val="0"/>
          <w:numId w:val="6"/>
        </w:numPr>
        <w:ind w:hanging="360"/>
        <w:jc w:val="center"/>
        <w:rPr>
          <w:rFonts w:ascii="Arial" w:eastAsia="Calibri" w:hAnsi="Arial" w:cs="Arial"/>
          <w:b/>
          <w:color w:val="auto"/>
          <w:sz w:val="22"/>
          <w:szCs w:val="22"/>
        </w:rPr>
      </w:pPr>
      <w:bookmarkStart w:id="58" w:name="_Toc483357508"/>
      <w:r w:rsidRPr="00E14F80">
        <w:rPr>
          <w:rFonts w:ascii="Arial" w:eastAsia="Calibri" w:hAnsi="Arial" w:cs="Arial"/>
          <w:b/>
          <w:color w:val="auto"/>
          <w:sz w:val="22"/>
          <w:szCs w:val="22"/>
        </w:rPr>
        <w:t>ENLACES Y ANEXOS</w:t>
      </w:r>
      <w:bookmarkEnd w:id="58"/>
    </w:p>
    <w:p w14:paraId="005F3E12" w14:textId="77777777" w:rsidR="004A61D6" w:rsidRPr="00E14F80" w:rsidRDefault="008D1060">
      <w:pPr>
        <w:pStyle w:val="Heading2"/>
        <w:numPr>
          <w:ilvl w:val="0"/>
          <w:numId w:val="5"/>
        </w:numPr>
        <w:spacing w:before="120" w:line="240" w:lineRule="auto"/>
        <w:ind w:hanging="360"/>
        <w:jc w:val="both"/>
        <w:rPr>
          <w:rFonts w:ascii="Arial" w:eastAsia="Calibri" w:hAnsi="Arial" w:cs="Arial"/>
          <w:b/>
          <w:color w:val="auto"/>
          <w:sz w:val="22"/>
          <w:szCs w:val="22"/>
        </w:rPr>
      </w:pPr>
      <w:bookmarkStart w:id="59" w:name="_Toc483357509"/>
      <w:r w:rsidRPr="00E14F80">
        <w:rPr>
          <w:rFonts w:ascii="Arial" w:eastAsia="Calibri" w:hAnsi="Arial" w:cs="Arial"/>
          <w:b/>
          <w:color w:val="auto"/>
          <w:sz w:val="22"/>
          <w:szCs w:val="22"/>
        </w:rPr>
        <w:t>Enlaces de anexos digitales</w:t>
      </w:r>
      <w:bookmarkEnd w:id="59"/>
    </w:p>
    <w:p w14:paraId="60DCFB99" w14:textId="77777777" w:rsidR="004A61D6" w:rsidRPr="00E14F80" w:rsidRDefault="004A61D6">
      <w:pPr>
        <w:ind w:left="720"/>
        <w:rPr>
          <w:rFonts w:ascii="Arial" w:hAnsi="Arial" w:cs="Arial"/>
          <w:color w:val="auto"/>
        </w:rPr>
      </w:pPr>
    </w:p>
    <w:p w14:paraId="18AD0C3B" w14:textId="77777777" w:rsidR="004A61D6" w:rsidRPr="00E14F80" w:rsidRDefault="008D1060">
      <w:pPr>
        <w:pStyle w:val="Heading3"/>
        <w:rPr>
          <w:rFonts w:ascii="Arial" w:eastAsia="Calibri" w:hAnsi="Arial" w:cs="Arial"/>
          <w:color w:val="auto"/>
          <w:sz w:val="22"/>
          <w:szCs w:val="22"/>
        </w:rPr>
      </w:pPr>
      <w:bookmarkStart w:id="60" w:name="_Toc483357510"/>
      <w:r w:rsidRPr="00E14F80">
        <w:rPr>
          <w:rFonts w:ascii="Arial" w:eastAsia="Calibri" w:hAnsi="Arial" w:cs="Arial"/>
          <w:color w:val="auto"/>
          <w:sz w:val="22"/>
          <w:szCs w:val="22"/>
        </w:rPr>
        <w:t>Contrato de Préstamo XXXXX</w:t>
      </w:r>
      <w:bookmarkEnd w:id="60"/>
      <w:r w:rsidRPr="00E14F80">
        <w:rPr>
          <w:rFonts w:ascii="Arial" w:eastAsia="Calibri" w:hAnsi="Arial" w:cs="Arial"/>
          <w:color w:val="auto"/>
          <w:sz w:val="22"/>
          <w:szCs w:val="22"/>
        </w:rPr>
        <w:t xml:space="preserve">  </w:t>
      </w:r>
    </w:p>
    <w:p w14:paraId="41BAE7A9" w14:textId="77777777" w:rsidR="004A61D6" w:rsidRPr="00E14F80" w:rsidRDefault="008D1060">
      <w:pPr>
        <w:ind w:left="720"/>
        <w:rPr>
          <w:rFonts w:ascii="Arial" w:hAnsi="Arial" w:cs="Arial"/>
          <w:color w:val="auto"/>
          <w:u w:val="single"/>
        </w:rPr>
      </w:pPr>
      <w:r w:rsidRPr="00E14F80">
        <w:rPr>
          <w:rFonts w:ascii="Arial" w:hAnsi="Arial" w:cs="Arial"/>
          <w:color w:val="auto"/>
        </w:rPr>
        <w:t>http://www.iadb.org</w:t>
      </w:r>
    </w:p>
    <w:p w14:paraId="3A560906" w14:textId="77777777" w:rsidR="004A61D6" w:rsidRPr="00E14F80" w:rsidRDefault="008D1060">
      <w:pPr>
        <w:pStyle w:val="Heading3"/>
        <w:rPr>
          <w:rFonts w:ascii="Arial" w:eastAsia="Calibri" w:hAnsi="Arial" w:cs="Arial"/>
          <w:color w:val="auto"/>
          <w:sz w:val="22"/>
          <w:szCs w:val="22"/>
        </w:rPr>
      </w:pPr>
      <w:bookmarkStart w:id="61" w:name="_Toc483357511"/>
      <w:r w:rsidRPr="00E14F80">
        <w:rPr>
          <w:rFonts w:ascii="Arial" w:eastAsia="Calibri" w:hAnsi="Arial" w:cs="Arial"/>
          <w:color w:val="auto"/>
          <w:sz w:val="22"/>
          <w:szCs w:val="22"/>
        </w:rPr>
        <w:t>Políticas de Adquisiciones de Obras y Bienes Financiados por el BID (GN-2349-9)</w:t>
      </w:r>
      <w:bookmarkEnd w:id="61"/>
    </w:p>
    <w:p w14:paraId="11A501BA" w14:textId="77777777" w:rsidR="004A61D6" w:rsidRPr="00E14F80" w:rsidRDefault="0096244B">
      <w:pPr>
        <w:ind w:left="720"/>
        <w:rPr>
          <w:rFonts w:ascii="Arial" w:hAnsi="Arial" w:cs="Arial"/>
          <w:color w:val="auto"/>
        </w:rPr>
      </w:pPr>
      <w:hyperlink r:id="rId10">
        <w:r w:rsidR="008D1060" w:rsidRPr="00E14F80">
          <w:rPr>
            <w:rFonts w:ascii="Arial" w:hAnsi="Arial" w:cs="Arial"/>
            <w:color w:val="auto"/>
            <w:u w:val="single"/>
          </w:rPr>
          <w:t>http://idbdocs.iadb.org/wsdocs/getdocument.aspx?docnum=774396</w:t>
        </w:r>
      </w:hyperlink>
    </w:p>
    <w:p w14:paraId="023FE82F" w14:textId="77777777" w:rsidR="004A61D6" w:rsidRPr="00E14F80" w:rsidRDefault="008D1060">
      <w:pPr>
        <w:pStyle w:val="Heading3"/>
        <w:rPr>
          <w:rFonts w:ascii="Arial" w:eastAsia="Calibri" w:hAnsi="Arial" w:cs="Arial"/>
          <w:color w:val="auto"/>
          <w:sz w:val="22"/>
          <w:szCs w:val="22"/>
        </w:rPr>
      </w:pPr>
      <w:bookmarkStart w:id="62" w:name="_Toc483357512"/>
      <w:r w:rsidRPr="00E14F80">
        <w:rPr>
          <w:rFonts w:ascii="Arial" w:eastAsia="Calibri" w:hAnsi="Arial" w:cs="Arial"/>
          <w:color w:val="auto"/>
          <w:sz w:val="22"/>
          <w:szCs w:val="22"/>
        </w:rPr>
        <w:t>Políticas de Adquisiciones de Consultores Financiados por el BID (GN-2350-9)</w:t>
      </w:r>
      <w:bookmarkEnd w:id="62"/>
    </w:p>
    <w:p w14:paraId="68BAFB9C" w14:textId="77777777" w:rsidR="004A61D6" w:rsidRPr="00E14F80" w:rsidRDefault="0096244B">
      <w:pPr>
        <w:ind w:left="720"/>
        <w:rPr>
          <w:rFonts w:ascii="Arial" w:hAnsi="Arial" w:cs="Arial"/>
          <w:color w:val="auto"/>
        </w:rPr>
      </w:pPr>
      <w:hyperlink r:id="rId11">
        <w:r w:rsidR="008D1060" w:rsidRPr="00E14F80">
          <w:rPr>
            <w:rFonts w:ascii="Arial" w:hAnsi="Arial" w:cs="Arial"/>
            <w:color w:val="auto"/>
            <w:u w:val="single"/>
          </w:rPr>
          <w:t>http://idbdocs.iadb.org/wsdocs/getdocument.aspx?docnum=774399</w:t>
        </w:r>
      </w:hyperlink>
    </w:p>
    <w:p w14:paraId="685373C7" w14:textId="77777777" w:rsidR="004A61D6" w:rsidRPr="00E14F80" w:rsidRDefault="008D1060">
      <w:pPr>
        <w:pStyle w:val="Heading3"/>
        <w:rPr>
          <w:rFonts w:ascii="Arial" w:eastAsia="Calibri" w:hAnsi="Arial" w:cs="Arial"/>
          <w:color w:val="auto"/>
          <w:sz w:val="22"/>
          <w:szCs w:val="22"/>
        </w:rPr>
      </w:pPr>
      <w:bookmarkStart w:id="63" w:name="_Toc483357513"/>
      <w:r w:rsidRPr="00E14F80">
        <w:rPr>
          <w:rFonts w:ascii="Arial" w:eastAsia="Calibri" w:hAnsi="Arial" w:cs="Arial"/>
          <w:color w:val="auto"/>
          <w:sz w:val="22"/>
          <w:szCs w:val="22"/>
        </w:rPr>
        <w:t>Documentos Estándar de Adquisiciones</w:t>
      </w:r>
      <w:bookmarkEnd w:id="63"/>
      <w:r w:rsidRPr="00E14F80">
        <w:rPr>
          <w:rFonts w:ascii="Arial" w:eastAsia="Calibri" w:hAnsi="Arial" w:cs="Arial"/>
          <w:color w:val="auto"/>
          <w:sz w:val="22"/>
          <w:szCs w:val="22"/>
        </w:rPr>
        <w:t xml:space="preserve"> </w:t>
      </w:r>
    </w:p>
    <w:p w14:paraId="648D7D8C" w14:textId="77777777" w:rsidR="004A61D6" w:rsidRPr="00E14F80" w:rsidRDefault="0096244B">
      <w:pPr>
        <w:ind w:left="708"/>
        <w:rPr>
          <w:rFonts w:ascii="Arial" w:hAnsi="Arial" w:cs="Arial"/>
          <w:color w:val="auto"/>
        </w:rPr>
      </w:pPr>
      <w:hyperlink r:id="rId12">
        <w:r w:rsidR="008D1060" w:rsidRPr="00E14F80">
          <w:rPr>
            <w:rFonts w:ascii="Arial" w:hAnsi="Arial" w:cs="Arial"/>
            <w:color w:val="auto"/>
            <w:u w:val="single"/>
          </w:rPr>
          <w:t>http://www.iadb.org/es/adquisiciones-de-proyectos/documentos-estandar-de-adquisiciones-del-banco-interamericano-de-desarrollo,8183.html</w:t>
        </w:r>
      </w:hyperlink>
      <w:r w:rsidR="008D1060" w:rsidRPr="00E14F80">
        <w:rPr>
          <w:rFonts w:ascii="Arial" w:hAnsi="Arial" w:cs="Arial"/>
          <w:color w:val="auto"/>
        </w:rPr>
        <w:t>.</w:t>
      </w:r>
    </w:p>
    <w:p w14:paraId="23163F0D" w14:textId="77777777" w:rsidR="004A61D6" w:rsidRPr="00E14F80" w:rsidRDefault="004A61D6">
      <w:pPr>
        <w:ind w:left="720"/>
        <w:rPr>
          <w:rFonts w:ascii="Arial" w:hAnsi="Arial" w:cs="Arial"/>
          <w:color w:val="auto"/>
        </w:rPr>
      </w:pPr>
    </w:p>
    <w:p w14:paraId="277D8B60" w14:textId="77777777" w:rsidR="004A61D6" w:rsidRPr="00E14F80" w:rsidRDefault="008D1060">
      <w:pPr>
        <w:pStyle w:val="Heading2"/>
        <w:numPr>
          <w:ilvl w:val="0"/>
          <w:numId w:val="5"/>
        </w:numPr>
        <w:spacing w:before="120" w:line="240" w:lineRule="auto"/>
        <w:ind w:hanging="360"/>
        <w:jc w:val="both"/>
        <w:rPr>
          <w:rFonts w:ascii="Arial" w:eastAsia="Calibri" w:hAnsi="Arial" w:cs="Arial"/>
          <w:b/>
          <w:color w:val="auto"/>
          <w:sz w:val="22"/>
          <w:szCs w:val="22"/>
        </w:rPr>
      </w:pPr>
      <w:bookmarkStart w:id="64" w:name="_Toc483357514"/>
      <w:r w:rsidRPr="00E14F80">
        <w:rPr>
          <w:rFonts w:ascii="Arial" w:eastAsia="Calibri" w:hAnsi="Arial" w:cs="Arial"/>
          <w:b/>
          <w:color w:val="auto"/>
          <w:sz w:val="22"/>
          <w:szCs w:val="22"/>
        </w:rPr>
        <w:t>Anexos</w:t>
      </w:r>
      <w:bookmarkEnd w:id="64"/>
      <w:r w:rsidRPr="00E14F80">
        <w:rPr>
          <w:rFonts w:ascii="Arial" w:eastAsia="Calibri" w:hAnsi="Arial" w:cs="Arial"/>
          <w:b/>
          <w:color w:val="auto"/>
          <w:sz w:val="22"/>
          <w:szCs w:val="22"/>
        </w:rPr>
        <w:t xml:space="preserve"> </w:t>
      </w:r>
    </w:p>
    <w:p w14:paraId="16589774" w14:textId="77777777" w:rsidR="004A61D6" w:rsidRPr="00E14F80" w:rsidRDefault="004A61D6">
      <w:pPr>
        <w:rPr>
          <w:rFonts w:ascii="Arial" w:hAnsi="Arial" w:cs="Arial"/>
          <w:color w:val="auto"/>
        </w:rPr>
      </w:pPr>
    </w:p>
    <w:p w14:paraId="5FB6EBBF" w14:textId="77777777" w:rsidR="004A61D6" w:rsidRPr="00E14F80" w:rsidRDefault="008D1060">
      <w:pPr>
        <w:rPr>
          <w:rFonts w:ascii="Arial" w:hAnsi="Arial" w:cs="Arial"/>
          <w:color w:val="auto"/>
        </w:rPr>
      </w:pPr>
      <w:r w:rsidRPr="00E14F80">
        <w:rPr>
          <w:rFonts w:ascii="Arial" w:hAnsi="Arial" w:cs="Arial"/>
          <w:color w:val="auto"/>
        </w:rPr>
        <w:t>Los anexos  que se adjuntarán al presente Reglamento Operativo, deberán constar en sus versiones originales con las respectivas actualizaciones fechadas y autorizadas son:</w:t>
      </w:r>
    </w:p>
    <w:p w14:paraId="077ED77B" w14:textId="77777777" w:rsidR="004A61D6" w:rsidRPr="00E14F80" w:rsidRDefault="008D1060">
      <w:pPr>
        <w:spacing w:after="0" w:line="240" w:lineRule="auto"/>
        <w:ind w:left="644"/>
        <w:jc w:val="both"/>
        <w:rPr>
          <w:rFonts w:ascii="Arial" w:hAnsi="Arial" w:cs="Arial"/>
          <w:color w:val="auto"/>
        </w:rPr>
      </w:pPr>
      <w:r w:rsidRPr="00E14F80">
        <w:rPr>
          <w:rFonts w:ascii="Arial" w:hAnsi="Arial" w:cs="Arial"/>
          <w:color w:val="auto"/>
        </w:rPr>
        <w:t>Anexo 1: Modelo de Convenio Marco entre el INDEC y las DPE</w:t>
      </w:r>
    </w:p>
    <w:p w14:paraId="281D3C0A" w14:textId="77777777" w:rsidR="004A61D6" w:rsidRPr="00E14F80" w:rsidRDefault="008D1060">
      <w:pPr>
        <w:spacing w:after="0" w:line="240" w:lineRule="auto"/>
        <w:ind w:left="644"/>
        <w:jc w:val="both"/>
        <w:rPr>
          <w:rFonts w:ascii="Arial" w:hAnsi="Arial" w:cs="Arial"/>
          <w:color w:val="auto"/>
        </w:rPr>
      </w:pPr>
      <w:r w:rsidRPr="00E14F80">
        <w:rPr>
          <w:rFonts w:ascii="Arial" w:hAnsi="Arial" w:cs="Arial"/>
          <w:color w:val="auto"/>
        </w:rPr>
        <w:t>Anexo 2: Reglamento PROSIP</w:t>
      </w:r>
    </w:p>
    <w:p w14:paraId="0643BED0" w14:textId="77777777" w:rsidR="002A6D66" w:rsidRPr="00E14F80" w:rsidRDefault="002A6D66" w:rsidP="0046417B">
      <w:pPr>
        <w:shd w:val="clear" w:color="auto" w:fill="FFFFFF" w:themeFill="background1"/>
        <w:spacing w:after="0" w:line="240" w:lineRule="auto"/>
        <w:ind w:left="644"/>
        <w:jc w:val="both"/>
        <w:rPr>
          <w:rFonts w:ascii="Arial" w:hAnsi="Arial" w:cs="Arial"/>
          <w:color w:val="auto"/>
        </w:rPr>
      </w:pPr>
      <w:bookmarkStart w:id="65" w:name="_147n2zr" w:colFirst="0" w:colLast="0"/>
      <w:bookmarkEnd w:id="65"/>
    </w:p>
    <w:p w14:paraId="6FFBD899" w14:textId="77777777" w:rsidR="002A6D66" w:rsidRPr="00E14F80" w:rsidRDefault="002A6D66" w:rsidP="0046417B">
      <w:pPr>
        <w:shd w:val="clear" w:color="auto" w:fill="FFFFFF" w:themeFill="background1"/>
        <w:spacing w:after="0" w:line="240" w:lineRule="auto"/>
        <w:ind w:left="644"/>
        <w:jc w:val="both"/>
        <w:rPr>
          <w:rFonts w:ascii="Arial" w:hAnsi="Arial" w:cs="Arial"/>
          <w:color w:val="auto"/>
        </w:rPr>
      </w:pPr>
    </w:p>
    <w:p w14:paraId="2BB157C6" w14:textId="77777777" w:rsidR="002A6D66" w:rsidRPr="00E14F80" w:rsidRDefault="002A6D66" w:rsidP="0046417B">
      <w:pPr>
        <w:shd w:val="clear" w:color="auto" w:fill="FFFFFF" w:themeFill="background1"/>
        <w:spacing w:after="0" w:line="240" w:lineRule="auto"/>
        <w:ind w:left="644"/>
        <w:jc w:val="both"/>
        <w:rPr>
          <w:rFonts w:ascii="Arial" w:hAnsi="Arial" w:cs="Arial"/>
          <w:color w:val="auto"/>
        </w:rPr>
      </w:pPr>
    </w:p>
    <w:p w14:paraId="4D8119E0" w14:textId="77777777" w:rsidR="002A6D66" w:rsidRPr="00E14F80" w:rsidRDefault="002A6D66" w:rsidP="0046417B">
      <w:pPr>
        <w:shd w:val="clear" w:color="auto" w:fill="FFFFFF" w:themeFill="background1"/>
        <w:spacing w:after="0" w:line="240" w:lineRule="auto"/>
        <w:ind w:left="644"/>
        <w:jc w:val="both"/>
        <w:rPr>
          <w:rFonts w:ascii="Arial" w:hAnsi="Arial" w:cs="Arial"/>
          <w:color w:val="auto"/>
        </w:rPr>
      </w:pPr>
    </w:p>
    <w:p w14:paraId="6CCA8322" w14:textId="77777777" w:rsidR="002A6D66" w:rsidRPr="00E14F80" w:rsidRDefault="002A6D66" w:rsidP="0046417B">
      <w:pPr>
        <w:shd w:val="clear" w:color="auto" w:fill="FFFFFF" w:themeFill="background1"/>
        <w:spacing w:after="0" w:line="240" w:lineRule="auto"/>
        <w:ind w:left="644"/>
        <w:jc w:val="both"/>
        <w:rPr>
          <w:rFonts w:ascii="Arial" w:hAnsi="Arial" w:cs="Arial"/>
          <w:color w:val="auto"/>
        </w:rPr>
      </w:pPr>
    </w:p>
    <w:p w14:paraId="3015AA9C" w14:textId="77777777" w:rsidR="002A6D66" w:rsidRPr="00E14F80" w:rsidRDefault="002A6D66" w:rsidP="0046417B">
      <w:pPr>
        <w:shd w:val="clear" w:color="auto" w:fill="FFFFFF" w:themeFill="background1"/>
        <w:spacing w:after="0" w:line="240" w:lineRule="auto"/>
        <w:ind w:left="644"/>
        <w:jc w:val="both"/>
        <w:rPr>
          <w:rFonts w:ascii="Arial" w:hAnsi="Arial" w:cs="Arial"/>
          <w:color w:val="auto"/>
        </w:rPr>
      </w:pPr>
    </w:p>
    <w:p w14:paraId="4A3EF4DE" w14:textId="77777777" w:rsidR="002A6D66" w:rsidRPr="00E14F80" w:rsidRDefault="002A6D66" w:rsidP="0046417B">
      <w:pPr>
        <w:shd w:val="clear" w:color="auto" w:fill="FFFFFF" w:themeFill="background1"/>
        <w:spacing w:after="0" w:line="240" w:lineRule="auto"/>
        <w:ind w:left="644"/>
        <w:jc w:val="both"/>
        <w:rPr>
          <w:rFonts w:ascii="Arial" w:hAnsi="Arial" w:cs="Arial"/>
          <w:color w:val="auto"/>
        </w:rPr>
      </w:pPr>
    </w:p>
    <w:p w14:paraId="6C44CC73" w14:textId="77777777" w:rsidR="002A6D66" w:rsidRPr="00E14F80" w:rsidRDefault="002A6D66" w:rsidP="0046417B">
      <w:pPr>
        <w:shd w:val="clear" w:color="auto" w:fill="FFFFFF" w:themeFill="background1"/>
        <w:spacing w:after="0" w:line="240" w:lineRule="auto"/>
        <w:ind w:left="644"/>
        <w:jc w:val="both"/>
        <w:rPr>
          <w:rFonts w:ascii="Arial" w:hAnsi="Arial" w:cs="Arial"/>
          <w:color w:val="auto"/>
        </w:rPr>
      </w:pPr>
    </w:p>
    <w:p w14:paraId="266455E2" w14:textId="77777777" w:rsidR="002A6D66" w:rsidRPr="00E14F80" w:rsidRDefault="002A6D66" w:rsidP="0046417B">
      <w:pPr>
        <w:shd w:val="clear" w:color="auto" w:fill="FFFFFF" w:themeFill="background1"/>
        <w:spacing w:after="0" w:line="240" w:lineRule="auto"/>
        <w:ind w:left="644"/>
        <w:jc w:val="both"/>
        <w:rPr>
          <w:rFonts w:ascii="Arial" w:hAnsi="Arial" w:cs="Arial"/>
          <w:color w:val="auto"/>
        </w:rPr>
      </w:pPr>
    </w:p>
    <w:p w14:paraId="723F8D8C" w14:textId="77777777" w:rsidR="002A6D66" w:rsidRPr="00E14F80" w:rsidRDefault="002A6D66" w:rsidP="0046417B">
      <w:pPr>
        <w:shd w:val="clear" w:color="auto" w:fill="FFFFFF" w:themeFill="background1"/>
        <w:spacing w:after="0" w:line="240" w:lineRule="auto"/>
        <w:ind w:left="644"/>
        <w:jc w:val="both"/>
        <w:rPr>
          <w:rFonts w:ascii="Arial" w:hAnsi="Arial" w:cs="Arial"/>
          <w:color w:val="auto"/>
        </w:rPr>
      </w:pPr>
    </w:p>
    <w:p w14:paraId="0B263AE2" w14:textId="77777777" w:rsidR="002A6D66" w:rsidRPr="00E14F80" w:rsidRDefault="002A6D66" w:rsidP="0046417B">
      <w:pPr>
        <w:shd w:val="clear" w:color="auto" w:fill="FFFFFF" w:themeFill="background1"/>
        <w:spacing w:after="0" w:line="240" w:lineRule="auto"/>
        <w:ind w:left="644"/>
        <w:jc w:val="both"/>
        <w:rPr>
          <w:rFonts w:ascii="Arial" w:hAnsi="Arial" w:cs="Arial"/>
          <w:color w:val="auto"/>
        </w:rPr>
      </w:pPr>
    </w:p>
    <w:p w14:paraId="54ADAFDD" w14:textId="77777777" w:rsidR="002A6D66" w:rsidRPr="00E14F80" w:rsidRDefault="002A6D66" w:rsidP="0046417B">
      <w:pPr>
        <w:shd w:val="clear" w:color="auto" w:fill="FFFFFF" w:themeFill="background1"/>
        <w:spacing w:after="0" w:line="240" w:lineRule="auto"/>
        <w:ind w:left="644"/>
        <w:jc w:val="both"/>
        <w:rPr>
          <w:rFonts w:ascii="Arial" w:hAnsi="Arial" w:cs="Arial"/>
          <w:color w:val="auto"/>
        </w:rPr>
      </w:pPr>
    </w:p>
    <w:p w14:paraId="2640A13B" w14:textId="77777777" w:rsidR="002A6D66" w:rsidRPr="00E14F80" w:rsidRDefault="002A6D66" w:rsidP="0046417B">
      <w:pPr>
        <w:shd w:val="clear" w:color="auto" w:fill="FFFFFF" w:themeFill="background1"/>
        <w:spacing w:after="0" w:line="240" w:lineRule="auto"/>
        <w:ind w:left="644"/>
        <w:jc w:val="both"/>
        <w:rPr>
          <w:rFonts w:ascii="Arial" w:hAnsi="Arial" w:cs="Arial"/>
          <w:color w:val="auto"/>
        </w:rPr>
      </w:pPr>
    </w:p>
    <w:p w14:paraId="18761626" w14:textId="77777777" w:rsidR="002A6D66" w:rsidRPr="00E14F80" w:rsidRDefault="002A6D66" w:rsidP="0046417B">
      <w:pPr>
        <w:shd w:val="clear" w:color="auto" w:fill="FFFFFF" w:themeFill="background1"/>
        <w:spacing w:after="0" w:line="240" w:lineRule="auto"/>
        <w:ind w:left="644"/>
        <w:jc w:val="both"/>
        <w:rPr>
          <w:rFonts w:ascii="Arial" w:hAnsi="Arial" w:cs="Arial"/>
          <w:color w:val="auto"/>
        </w:rPr>
      </w:pPr>
    </w:p>
    <w:p w14:paraId="053C6EC0" w14:textId="77777777" w:rsidR="002A6D66" w:rsidRPr="00E14F80" w:rsidRDefault="002A6D66" w:rsidP="0046417B">
      <w:pPr>
        <w:shd w:val="clear" w:color="auto" w:fill="FFFFFF" w:themeFill="background1"/>
        <w:spacing w:after="0" w:line="240" w:lineRule="auto"/>
        <w:ind w:left="644"/>
        <w:jc w:val="both"/>
        <w:rPr>
          <w:rFonts w:ascii="Arial" w:hAnsi="Arial" w:cs="Arial"/>
          <w:color w:val="auto"/>
        </w:rPr>
      </w:pPr>
    </w:p>
    <w:p w14:paraId="7A715F0A" w14:textId="77777777" w:rsidR="002A6D66" w:rsidRPr="00E14F80" w:rsidRDefault="002A6D66" w:rsidP="0046417B">
      <w:pPr>
        <w:shd w:val="clear" w:color="auto" w:fill="FFFFFF" w:themeFill="background1"/>
        <w:spacing w:after="0" w:line="240" w:lineRule="auto"/>
        <w:ind w:left="644"/>
        <w:jc w:val="both"/>
        <w:rPr>
          <w:rFonts w:ascii="Arial" w:hAnsi="Arial" w:cs="Arial"/>
          <w:color w:val="auto"/>
        </w:rPr>
      </w:pPr>
    </w:p>
    <w:p w14:paraId="6A57F1AD" w14:textId="77777777" w:rsidR="002A6D66" w:rsidRPr="00E14F80" w:rsidRDefault="002A6D66" w:rsidP="0046417B">
      <w:pPr>
        <w:shd w:val="clear" w:color="auto" w:fill="FFFFFF" w:themeFill="background1"/>
        <w:spacing w:after="0" w:line="240" w:lineRule="auto"/>
        <w:ind w:left="644"/>
        <w:jc w:val="both"/>
        <w:rPr>
          <w:rFonts w:ascii="Arial" w:hAnsi="Arial" w:cs="Arial"/>
          <w:color w:val="auto"/>
        </w:rPr>
      </w:pPr>
    </w:p>
    <w:p w14:paraId="407D8A22" w14:textId="77777777" w:rsidR="002A6D66" w:rsidRPr="00E14F80" w:rsidRDefault="002A6D66" w:rsidP="0046417B">
      <w:pPr>
        <w:shd w:val="clear" w:color="auto" w:fill="FFFFFF" w:themeFill="background1"/>
        <w:spacing w:after="0" w:line="240" w:lineRule="auto"/>
        <w:ind w:left="644"/>
        <w:jc w:val="both"/>
        <w:rPr>
          <w:rFonts w:ascii="Arial" w:hAnsi="Arial" w:cs="Arial"/>
          <w:color w:val="auto"/>
        </w:rPr>
      </w:pPr>
    </w:p>
    <w:p w14:paraId="2B290595" w14:textId="77777777" w:rsidR="002A6D66" w:rsidRPr="00E14F80" w:rsidRDefault="002A6D66" w:rsidP="0046417B">
      <w:pPr>
        <w:shd w:val="clear" w:color="auto" w:fill="FFFFFF" w:themeFill="background1"/>
        <w:spacing w:after="0" w:line="240" w:lineRule="auto"/>
        <w:ind w:left="644"/>
        <w:jc w:val="both"/>
        <w:rPr>
          <w:rFonts w:ascii="Arial" w:hAnsi="Arial" w:cs="Arial"/>
          <w:color w:val="auto"/>
        </w:rPr>
      </w:pPr>
    </w:p>
    <w:p w14:paraId="5FC7E6B1" w14:textId="77777777" w:rsidR="002A6D66" w:rsidRPr="00E14F80" w:rsidRDefault="002A6D66" w:rsidP="0046417B">
      <w:pPr>
        <w:shd w:val="clear" w:color="auto" w:fill="FFFFFF" w:themeFill="background1"/>
        <w:spacing w:after="0" w:line="240" w:lineRule="auto"/>
        <w:ind w:left="644"/>
        <w:jc w:val="both"/>
        <w:rPr>
          <w:rFonts w:ascii="Arial" w:hAnsi="Arial" w:cs="Arial"/>
          <w:color w:val="auto"/>
        </w:rPr>
      </w:pPr>
    </w:p>
    <w:p w14:paraId="3302D105" w14:textId="77777777" w:rsidR="002A6D66" w:rsidRPr="00E14F80" w:rsidRDefault="002A6D66" w:rsidP="0046417B">
      <w:pPr>
        <w:shd w:val="clear" w:color="auto" w:fill="FFFFFF" w:themeFill="background1"/>
        <w:spacing w:after="0" w:line="240" w:lineRule="auto"/>
        <w:ind w:left="644"/>
        <w:jc w:val="both"/>
        <w:rPr>
          <w:rFonts w:ascii="Arial" w:hAnsi="Arial" w:cs="Arial"/>
          <w:color w:val="auto"/>
        </w:rPr>
      </w:pPr>
    </w:p>
    <w:p w14:paraId="4ADF5B2E" w14:textId="77777777" w:rsidR="002A6D66" w:rsidRPr="00E14F80" w:rsidRDefault="002A6D66" w:rsidP="0046417B">
      <w:pPr>
        <w:shd w:val="clear" w:color="auto" w:fill="FFFFFF" w:themeFill="background1"/>
        <w:spacing w:after="0" w:line="240" w:lineRule="auto"/>
        <w:ind w:left="644"/>
        <w:jc w:val="both"/>
        <w:rPr>
          <w:rFonts w:ascii="Arial" w:hAnsi="Arial" w:cs="Arial"/>
          <w:color w:val="auto"/>
        </w:rPr>
      </w:pPr>
    </w:p>
    <w:p w14:paraId="75B9CBAC" w14:textId="77777777" w:rsidR="002A6D66" w:rsidRPr="00E14F80" w:rsidRDefault="002A6D66" w:rsidP="0046417B">
      <w:pPr>
        <w:shd w:val="clear" w:color="auto" w:fill="FFFFFF" w:themeFill="background1"/>
        <w:spacing w:after="0" w:line="240" w:lineRule="auto"/>
        <w:ind w:left="644"/>
        <w:jc w:val="both"/>
        <w:rPr>
          <w:rFonts w:ascii="Arial" w:hAnsi="Arial" w:cs="Arial"/>
          <w:color w:val="auto"/>
        </w:rPr>
      </w:pPr>
    </w:p>
    <w:p w14:paraId="4D221D30" w14:textId="30C68B36" w:rsidR="002A6D66" w:rsidRPr="00E14F80" w:rsidRDefault="002A6D66" w:rsidP="0046417B">
      <w:pPr>
        <w:shd w:val="clear" w:color="auto" w:fill="FFFFFF" w:themeFill="background1"/>
        <w:spacing w:after="0" w:line="240" w:lineRule="auto"/>
        <w:ind w:left="644"/>
        <w:jc w:val="both"/>
        <w:rPr>
          <w:rFonts w:ascii="Arial" w:hAnsi="Arial" w:cs="Arial"/>
          <w:b/>
          <w:color w:val="auto"/>
        </w:rPr>
      </w:pPr>
      <w:r w:rsidRPr="00E14F80">
        <w:rPr>
          <w:rFonts w:ascii="Arial" w:hAnsi="Arial" w:cs="Arial"/>
          <w:b/>
          <w:color w:val="auto"/>
        </w:rPr>
        <w:t>ANEXO 1</w:t>
      </w:r>
    </w:p>
    <w:p w14:paraId="5D46124C" w14:textId="77777777" w:rsidR="002A6D66" w:rsidRPr="00E14F80" w:rsidRDefault="002A6D66" w:rsidP="0046417B">
      <w:pPr>
        <w:shd w:val="clear" w:color="auto" w:fill="FFFFFF" w:themeFill="background1"/>
        <w:spacing w:after="0" w:line="240" w:lineRule="auto"/>
        <w:ind w:left="644"/>
        <w:jc w:val="both"/>
        <w:rPr>
          <w:rFonts w:ascii="Arial" w:hAnsi="Arial" w:cs="Arial"/>
          <w:color w:val="auto"/>
        </w:rPr>
      </w:pPr>
    </w:p>
    <w:p w14:paraId="72C9871E" w14:textId="77777777" w:rsidR="002A6D66" w:rsidRPr="00E14F80" w:rsidRDefault="002A6D66" w:rsidP="002A6D66">
      <w:pPr>
        <w:jc w:val="center"/>
        <w:rPr>
          <w:rFonts w:ascii="Arial" w:hAnsi="Arial" w:cs="Arial"/>
          <w:b/>
          <w:szCs w:val="24"/>
        </w:rPr>
      </w:pPr>
      <w:r w:rsidRPr="00E14F80">
        <w:rPr>
          <w:rFonts w:ascii="Arial" w:hAnsi="Arial" w:cs="Arial"/>
          <w:b/>
          <w:szCs w:val="24"/>
        </w:rPr>
        <w:t xml:space="preserve">CONVENIO MARCO DE COOPERACIÓN Y ASISTENCIA TÉCNICA </w:t>
      </w:r>
    </w:p>
    <w:p w14:paraId="38517A84" w14:textId="77777777" w:rsidR="002A6D66" w:rsidRPr="00E14F80" w:rsidRDefault="002A6D66" w:rsidP="002A6D66">
      <w:pPr>
        <w:tabs>
          <w:tab w:val="right" w:leader="hyphen" w:pos="9072"/>
        </w:tabs>
        <w:spacing w:after="0" w:line="360" w:lineRule="auto"/>
        <w:jc w:val="both"/>
        <w:rPr>
          <w:rFonts w:ascii="Arial" w:hAnsi="Arial" w:cs="Arial"/>
        </w:rPr>
      </w:pPr>
      <w:r w:rsidRPr="00E14F80">
        <w:rPr>
          <w:rFonts w:ascii="Arial" w:hAnsi="Arial" w:cs="Arial"/>
        </w:rPr>
        <w:lastRenderedPageBreak/>
        <w:t xml:space="preserve">Entre el Instituto Nacional de Estadística y Censos, en adelante denominado “INDEC”, representado para este acto por su Director y representante legal, Lic. Jorge TODESCA, quien constituye domicilio en la Avda. Julio A. Roca N° 609, 2° piso, de la Ciudad Autónoma de Buenos Aires, por una parte y por la otra, la XXXXXXXXXXXXXXXXXXXXX de la provincia de </w:t>
      </w:r>
      <w:proofErr w:type="spellStart"/>
      <w:r w:rsidRPr="00E14F80">
        <w:rPr>
          <w:rFonts w:ascii="Arial" w:hAnsi="Arial" w:cs="Arial"/>
        </w:rPr>
        <w:t>xxxxxxxxx</w:t>
      </w:r>
      <w:proofErr w:type="spellEnd"/>
      <w:r w:rsidRPr="00E14F80">
        <w:rPr>
          <w:rFonts w:ascii="Arial" w:hAnsi="Arial" w:cs="Arial"/>
        </w:rPr>
        <w:t xml:space="preserve">, en adelante denominada “DIRECCIÓN PROVINCIAL”, representada en este acto por su Director, </w:t>
      </w:r>
      <w:proofErr w:type="spellStart"/>
      <w:r w:rsidRPr="00E14F80">
        <w:rPr>
          <w:rFonts w:ascii="Arial" w:hAnsi="Arial" w:cs="Arial"/>
        </w:rPr>
        <w:t>xxxxxxxxxxxxxxxxx</w:t>
      </w:r>
      <w:proofErr w:type="spellEnd"/>
      <w:r w:rsidRPr="00E14F80">
        <w:rPr>
          <w:rFonts w:ascii="Arial" w:hAnsi="Arial" w:cs="Arial"/>
        </w:rPr>
        <w:t xml:space="preserve">, con domicilio legal en </w:t>
      </w:r>
      <w:proofErr w:type="spellStart"/>
      <w:r w:rsidRPr="00E14F80">
        <w:rPr>
          <w:rFonts w:ascii="Arial" w:hAnsi="Arial" w:cs="Arial"/>
        </w:rPr>
        <w:t>xxxxxxxxxxxxxx</w:t>
      </w:r>
      <w:proofErr w:type="spellEnd"/>
      <w:r w:rsidRPr="00E14F80">
        <w:rPr>
          <w:rFonts w:ascii="Arial" w:hAnsi="Arial" w:cs="Arial"/>
        </w:rPr>
        <w:t xml:space="preserve">, de la Ciudad de </w:t>
      </w:r>
      <w:proofErr w:type="spellStart"/>
      <w:r w:rsidRPr="00E14F80">
        <w:rPr>
          <w:rFonts w:ascii="Arial" w:hAnsi="Arial" w:cs="Arial"/>
        </w:rPr>
        <w:t>xxxxxxxxxxxxx</w:t>
      </w:r>
      <w:proofErr w:type="spellEnd"/>
      <w:r w:rsidRPr="00E14F80">
        <w:rPr>
          <w:rFonts w:ascii="Arial" w:hAnsi="Arial" w:cs="Arial"/>
        </w:rPr>
        <w:t>; conjuntamente denominadas “LAS PARTES”, en ejercicio de las competencias que legalmente tienen asignadas deciden celebrar, el presente Convenio Marco de Cooperación y Asistencia Técnica, en adelante denominado “CONVENIO MARCO”.</w:t>
      </w:r>
      <w:r w:rsidRPr="00E14F80">
        <w:rPr>
          <w:rFonts w:ascii="Arial" w:hAnsi="Arial" w:cs="Arial"/>
        </w:rPr>
        <w:tab/>
      </w:r>
    </w:p>
    <w:p w14:paraId="28D5F418" w14:textId="77777777" w:rsidR="002A6D66" w:rsidRPr="00E14F80" w:rsidRDefault="002A6D66" w:rsidP="002A6D66">
      <w:pPr>
        <w:tabs>
          <w:tab w:val="right" w:leader="hyphen" w:pos="9072"/>
        </w:tabs>
        <w:spacing w:after="0" w:line="360" w:lineRule="auto"/>
        <w:jc w:val="both"/>
        <w:rPr>
          <w:rFonts w:ascii="Arial" w:hAnsi="Arial" w:cs="Arial"/>
          <w:b/>
          <w:szCs w:val="24"/>
        </w:rPr>
      </w:pPr>
      <w:r w:rsidRPr="00E14F80">
        <w:rPr>
          <w:rFonts w:ascii="Arial" w:hAnsi="Arial" w:cs="Arial"/>
          <w:b/>
          <w:szCs w:val="24"/>
        </w:rPr>
        <w:t>Antecedentes.</w:t>
      </w:r>
      <w:r w:rsidRPr="00E14F80">
        <w:rPr>
          <w:rFonts w:ascii="Arial" w:hAnsi="Arial" w:cs="Arial"/>
          <w:b/>
          <w:szCs w:val="24"/>
        </w:rPr>
        <w:tab/>
      </w:r>
    </w:p>
    <w:p w14:paraId="330203E7" w14:textId="77777777" w:rsidR="002A6D66" w:rsidRPr="00E14F80" w:rsidRDefault="002A6D66" w:rsidP="002A6D66">
      <w:pPr>
        <w:tabs>
          <w:tab w:val="right" w:leader="hyphen" w:pos="9072"/>
        </w:tabs>
        <w:spacing w:after="0" w:line="360" w:lineRule="auto"/>
        <w:jc w:val="both"/>
        <w:rPr>
          <w:rFonts w:ascii="Arial" w:hAnsi="Arial" w:cs="Arial"/>
          <w:szCs w:val="24"/>
        </w:rPr>
      </w:pPr>
      <w:r w:rsidRPr="00E14F80">
        <w:rPr>
          <w:rFonts w:ascii="Arial" w:hAnsi="Arial" w:cs="Arial"/>
          <w:szCs w:val="24"/>
        </w:rPr>
        <w:t>Que el “INDEC” - órgano desconcentrado en jurisdicción del Ministerio de Hacienda de la Nación - ha sido creado y se encuentra regido por la Ley N° 17.622 y su Decreto Reglamentario Nº 3.110/1970, dispositivo normativo éste que le ha asignado como misión sustancial y prioritaria, unificar la orientación y ejercer la dirección superior de todas las actividades estadísticas y censales oficiales que se realicen en el territorio de la Nación, contando para ello con facultades para planificar, promover y coordinar las tareas de los organismos que, conforme lo establecido por el Artículo 4º de la Ley N° 17.622, integran el Sistema Estadístico Nacional.</w:t>
      </w:r>
      <w:r w:rsidRPr="00E14F80">
        <w:rPr>
          <w:rFonts w:ascii="Arial" w:hAnsi="Arial" w:cs="Arial"/>
          <w:szCs w:val="24"/>
        </w:rPr>
        <w:tab/>
      </w:r>
    </w:p>
    <w:p w14:paraId="6F5C7DD2" w14:textId="77777777" w:rsidR="002A6D66" w:rsidRPr="00E14F80" w:rsidRDefault="002A6D66" w:rsidP="002A6D66">
      <w:pPr>
        <w:tabs>
          <w:tab w:val="right" w:leader="hyphen" w:pos="9072"/>
        </w:tabs>
        <w:spacing w:after="0" w:line="360" w:lineRule="auto"/>
        <w:jc w:val="both"/>
        <w:rPr>
          <w:rFonts w:ascii="Arial" w:hAnsi="Arial" w:cs="Arial"/>
          <w:szCs w:val="24"/>
        </w:rPr>
      </w:pPr>
      <w:r w:rsidRPr="00E14F80">
        <w:rPr>
          <w:rFonts w:ascii="Arial" w:hAnsi="Arial" w:cs="Arial"/>
          <w:szCs w:val="24"/>
        </w:rPr>
        <w:t xml:space="preserve">Que la Dirección </w:t>
      </w:r>
      <w:proofErr w:type="spellStart"/>
      <w:r w:rsidRPr="00E14F80">
        <w:rPr>
          <w:rFonts w:ascii="Arial" w:hAnsi="Arial" w:cs="Arial"/>
          <w:szCs w:val="24"/>
        </w:rPr>
        <w:t>xxxxxxxxxxxxxxxxxx</w:t>
      </w:r>
      <w:proofErr w:type="spellEnd"/>
      <w:r w:rsidRPr="00E14F80">
        <w:rPr>
          <w:rFonts w:ascii="Arial" w:hAnsi="Arial" w:cs="Arial"/>
          <w:szCs w:val="24"/>
        </w:rPr>
        <w:t xml:space="preserve"> de la provincia de </w:t>
      </w:r>
      <w:proofErr w:type="spellStart"/>
      <w:r w:rsidRPr="00E14F80">
        <w:rPr>
          <w:rFonts w:ascii="Arial" w:hAnsi="Arial" w:cs="Arial"/>
          <w:szCs w:val="24"/>
        </w:rPr>
        <w:t>xxxxxxxxxxxxx</w:t>
      </w:r>
      <w:proofErr w:type="spellEnd"/>
      <w:r w:rsidRPr="00E14F80">
        <w:rPr>
          <w:rFonts w:ascii="Arial" w:hAnsi="Arial" w:cs="Arial"/>
          <w:szCs w:val="24"/>
        </w:rPr>
        <w:t>, como organismo integrante del Sistema Estadístico Nacional, hace constar su plena disposición para llevar a cabo, en el ámbito de su jurisdicción, las actividades estadísticas y censales específicas que programe el “INDEC” para el ejercicio del año 2017, con el alcance y bajo los términos y condiciones que para cada una de ellas LAS PARTES de común acuerdo establezcan en el presente Convenio Marco y/o en los Convenios Ampliatorios que, como derivación del presente, celebren.</w:t>
      </w:r>
      <w:r w:rsidRPr="00E14F80">
        <w:rPr>
          <w:rFonts w:ascii="Arial" w:hAnsi="Arial" w:cs="Arial"/>
          <w:szCs w:val="24"/>
        </w:rPr>
        <w:tab/>
      </w:r>
    </w:p>
    <w:p w14:paraId="4A53D760" w14:textId="77777777" w:rsidR="002A6D66" w:rsidRPr="00E14F80" w:rsidRDefault="002A6D66" w:rsidP="002A6D66">
      <w:pPr>
        <w:tabs>
          <w:tab w:val="right" w:leader="hyphen" w:pos="9072"/>
        </w:tabs>
        <w:spacing w:after="0" w:line="360" w:lineRule="auto"/>
        <w:jc w:val="both"/>
        <w:rPr>
          <w:rFonts w:ascii="Arial" w:hAnsi="Arial" w:cs="Arial"/>
          <w:szCs w:val="24"/>
        </w:rPr>
      </w:pPr>
      <w:r w:rsidRPr="00E14F80">
        <w:rPr>
          <w:rFonts w:ascii="Arial" w:hAnsi="Arial" w:cs="Arial"/>
          <w:szCs w:val="24"/>
        </w:rPr>
        <w:t xml:space="preserve">Que en virtud de los antecedentes precedentemente reseñados “LAS PARTES” acuerdan: </w:t>
      </w:r>
      <w:r w:rsidRPr="00E14F80">
        <w:rPr>
          <w:rFonts w:ascii="Arial" w:hAnsi="Arial" w:cs="Arial"/>
          <w:szCs w:val="24"/>
        </w:rPr>
        <w:tab/>
      </w:r>
    </w:p>
    <w:p w14:paraId="0D7A61E8" w14:textId="77777777" w:rsidR="002A6D66" w:rsidRPr="00E14F80" w:rsidRDefault="002A6D66" w:rsidP="002A6D66">
      <w:pPr>
        <w:tabs>
          <w:tab w:val="right" w:leader="hyphen" w:pos="9072"/>
        </w:tabs>
        <w:spacing w:after="0" w:line="360" w:lineRule="auto"/>
        <w:jc w:val="both"/>
        <w:rPr>
          <w:rFonts w:ascii="Arial" w:hAnsi="Arial" w:cs="Arial"/>
          <w:b/>
          <w:szCs w:val="24"/>
        </w:rPr>
      </w:pPr>
      <w:r w:rsidRPr="00E14F80">
        <w:rPr>
          <w:rFonts w:ascii="Arial" w:hAnsi="Arial" w:cs="Arial"/>
          <w:b/>
          <w:szCs w:val="24"/>
        </w:rPr>
        <w:t xml:space="preserve">PRIMERA - Objeto y Alcances. </w:t>
      </w:r>
      <w:r w:rsidRPr="00E14F80">
        <w:rPr>
          <w:rFonts w:ascii="Arial" w:hAnsi="Arial" w:cs="Arial"/>
          <w:b/>
          <w:szCs w:val="24"/>
        </w:rPr>
        <w:tab/>
      </w:r>
    </w:p>
    <w:p w14:paraId="2B0AC791" w14:textId="77777777" w:rsidR="002A6D66" w:rsidRPr="00E14F80" w:rsidRDefault="002A6D66" w:rsidP="002A6D66">
      <w:pPr>
        <w:tabs>
          <w:tab w:val="left" w:leader="hyphen" w:pos="9072"/>
        </w:tabs>
        <w:spacing w:after="0" w:line="360" w:lineRule="auto"/>
        <w:jc w:val="both"/>
        <w:rPr>
          <w:rFonts w:ascii="Arial" w:hAnsi="Arial" w:cs="Arial"/>
          <w:szCs w:val="24"/>
        </w:rPr>
      </w:pPr>
      <w:r w:rsidRPr="00E14F80">
        <w:rPr>
          <w:rFonts w:ascii="Arial" w:hAnsi="Arial" w:cs="Arial"/>
          <w:szCs w:val="24"/>
        </w:rPr>
        <w:t xml:space="preserve">El presente Convenio Marco tiene por OBJETO dar cumplimiento al PROGRAMA ANUAL DE ESTADÍSTICA y con tal fin se implementa una colaboración técnica entre los organismos firmantes, que permita al “INDEC” cumplir con los fines públicos expuestos en el Artículo 2º del Decreto Nº 3.110/1970, especificando entre las partes intervinientes, el nombre y objeto de las actividades, la cantidad de personal, el perfil, la duración del periodo de contratación, el cronograma de entrega de las partes, las tareas que las partes deberán realizar y las obligaciones especiales de cada actividad, según describen los Anexos que a continuación se enumeran. </w:t>
      </w:r>
      <w:r w:rsidRPr="00E14F80">
        <w:rPr>
          <w:rFonts w:ascii="Arial" w:hAnsi="Arial" w:cs="Arial"/>
          <w:szCs w:val="24"/>
        </w:rPr>
        <w:tab/>
      </w:r>
    </w:p>
    <w:p w14:paraId="5796C7B0" w14:textId="77777777" w:rsidR="002A6D66" w:rsidRPr="00E14F80" w:rsidRDefault="002A6D66" w:rsidP="002A6D66">
      <w:pPr>
        <w:widowControl/>
        <w:numPr>
          <w:ilvl w:val="0"/>
          <w:numId w:val="28"/>
        </w:numPr>
        <w:tabs>
          <w:tab w:val="left" w:leader="hyphen" w:pos="9072"/>
        </w:tabs>
        <w:spacing w:after="0" w:line="360" w:lineRule="auto"/>
        <w:rPr>
          <w:rFonts w:ascii="Arial" w:hAnsi="Arial" w:cs="Arial"/>
          <w:szCs w:val="24"/>
        </w:rPr>
      </w:pPr>
      <w:r w:rsidRPr="00E14F80">
        <w:rPr>
          <w:rFonts w:ascii="Arial" w:hAnsi="Arial" w:cs="Arial"/>
          <w:szCs w:val="24"/>
        </w:rPr>
        <w:t>Encuesta Permanente de Hogares Continua, en Anexo N° 1.</w:t>
      </w:r>
      <w:r w:rsidRPr="00E14F80">
        <w:rPr>
          <w:rFonts w:ascii="Arial" w:hAnsi="Arial" w:cs="Arial"/>
          <w:szCs w:val="24"/>
        </w:rPr>
        <w:tab/>
      </w:r>
    </w:p>
    <w:p w14:paraId="4E7785C0" w14:textId="77777777" w:rsidR="002A6D66" w:rsidRPr="00E14F80" w:rsidRDefault="002A6D66" w:rsidP="002A6D66">
      <w:pPr>
        <w:widowControl/>
        <w:numPr>
          <w:ilvl w:val="0"/>
          <w:numId w:val="28"/>
        </w:numPr>
        <w:tabs>
          <w:tab w:val="left" w:leader="hyphen" w:pos="9072"/>
        </w:tabs>
        <w:spacing w:after="0" w:line="360" w:lineRule="auto"/>
        <w:rPr>
          <w:rFonts w:ascii="Arial" w:hAnsi="Arial" w:cs="Arial"/>
          <w:szCs w:val="24"/>
        </w:rPr>
      </w:pPr>
      <w:r w:rsidRPr="00E14F80">
        <w:rPr>
          <w:rFonts w:ascii="Arial" w:hAnsi="Arial" w:cs="Arial"/>
          <w:szCs w:val="24"/>
        </w:rPr>
        <w:t>Encuesta Anual de Hogares Urbanos – Extensión EPH, en Anexo N° 2.</w:t>
      </w:r>
      <w:r w:rsidRPr="00E14F80">
        <w:rPr>
          <w:rFonts w:ascii="Arial" w:hAnsi="Arial" w:cs="Arial"/>
          <w:szCs w:val="24"/>
        </w:rPr>
        <w:tab/>
      </w:r>
    </w:p>
    <w:p w14:paraId="5A52F648" w14:textId="77777777" w:rsidR="002A6D66" w:rsidRPr="00E14F80" w:rsidRDefault="002A6D66" w:rsidP="002A6D66">
      <w:pPr>
        <w:widowControl/>
        <w:numPr>
          <w:ilvl w:val="0"/>
          <w:numId w:val="28"/>
        </w:numPr>
        <w:tabs>
          <w:tab w:val="left" w:leader="hyphen" w:pos="9072"/>
        </w:tabs>
        <w:spacing w:after="0" w:line="360" w:lineRule="auto"/>
        <w:rPr>
          <w:rFonts w:ascii="Arial" w:hAnsi="Arial" w:cs="Arial"/>
          <w:szCs w:val="24"/>
        </w:rPr>
      </w:pPr>
      <w:r w:rsidRPr="00E14F80">
        <w:rPr>
          <w:rFonts w:ascii="Arial" w:hAnsi="Arial" w:cs="Arial"/>
          <w:szCs w:val="24"/>
        </w:rPr>
        <w:t>Encuesta Industrial Mensual, en Anexo N° 3.</w:t>
      </w:r>
      <w:r w:rsidRPr="00E14F80">
        <w:rPr>
          <w:rFonts w:ascii="Arial" w:hAnsi="Arial" w:cs="Arial"/>
          <w:szCs w:val="24"/>
        </w:rPr>
        <w:tab/>
      </w:r>
    </w:p>
    <w:p w14:paraId="3BBF18B3" w14:textId="77777777" w:rsidR="002A6D66" w:rsidRPr="00E14F80" w:rsidRDefault="002A6D66" w:rsidP="002A6D66">
      <w:pPr>
        <w:widowControl/>
        <w:numPr>
          <w:ilvl w:val="0"/>
          <w:numId w:val="28"/>
        </w:numPr>
        <w:tabs>
          <w:tab w:val="left" w:leader="hyphen" w:pos="9072"/>
        </w:tabs>
        <w:spacing w:after="0" w:line="360" w:lineRule="auto"/>
        <w:rPr>
          <w:rFonts w:ascii="Arial" w:hAnsi="Arial" w:cs="Arial"/>
          <w:szCs w:val="24"/>
        </w:rPr>
      </w:pPr>
      <w:r w:rsidRPr="00E14F80">
        <w:rPr>
          <w:rFonts w:ascii="Arial" w:hAnsi="Arial" w:cs="Arial"/>
          <w:szCs w:val="24"/>
        </w:rPr>
        <w:t>Índice de Precios, en Anexo N° 4.</w:t>
      </w:r>
      <w:r w:rsidRPr="00E14F80">
        <w:rPr>
          <w:rFonts w:ascii="Arial" w:hAnsi="Arial" w:cs="Arial"/>
          <w:szCs w:val="24"/>
        </w:rPr>
        <w:tab/>
      </w:r>
    </w:p>
    <w:p w14:paraId="2D235E20" w14:textId="77777777" w:rsidR="002A6D66" w:rsidRPr="00E14F80" w:rsidRDefault="002A6D66" w:rsidP="002A6D66">
      <w:pPr>
        <w:widowControl/>
        <w:numPr>
          <w:ilvl w:val="0"/>
          <w:numId w:val="28"/>
        </w:numPr>
        <w:tabs>
          <w:tab w:val="left" w:leader="hyphen" w:pos="9072"/>
        </w:tabs>
        <w:spacing w:after="0" w:line="360" w:lineRule="auto"/>
        <w:rPr>
          <w:rFonts w:ascii="Arial" w:hAnsi="Arial" w:cs="Arial"/>
          <w:szCs w:val="24"/>
        </w:rPr>
      </w:pPr>
      <w:r w:rsidRPr="00E14F80">
        <w:rPr>
          <w:rFonts w:ascii="Arial" w:hAnsi="Arial" w:cs="Arial"/>
          <w:szCs w:val="24"/>
        </w:rPr>
        <w:t>Índice de Salarios, en Anexo N° 5.</w:t>
      </w:r>
      <w:r w:rsidRPr="00E14F80">
        <w:rPr>
          <w:rFonts w:ascii="Arial" w:hAnsi="Arial" w:cs="Arial"/>
          <w:szCs w:val="24"/>
        </w:rPr>
        <w:tab/>
      </w:r>
    </w:p>
    <w:p w14:paraId="40DEB5F6" w14:textId="77777777" w:rsidR="002A6D66" w:rsidRPr="00E14F80" w:rsidRDefault="002A6D66" w:rsidP="002A6D66">
      <w:pPr>
        <w:widowControl/>
        <w:numPr>
          <w:ilvl w:val="0"/>
          <w:numId w:val="28"/>
        </w:numPr>
        <w:tabs>
          <w:tab w:val="left" w:leader="hyphen" w:pos="9072"/>
        </w:tabs>
        <w:spacing w:after="0" w:line="360" w:lineRule="auto"/>
        <w:rPr>
          <w:rFonts w:ascii="Arial" w:hAnsi="Arial" w:cs="Arial"/>
          <w:szCs w:val="24"/>
        </w:rPr>
      </w:pPr>
      <w:r w:rsidRPr="00E14F80">
        <w:rPr>
          <w:rFonts w:ascii="Arial" w:hAnsi="Arial" w:cs="Arial"/>
          <w:szCs w:val="24"/>
        </w:rPr>
        <w:t>Encuesta de Ocupación Hotelera, en Anexo N° 6.</w:t>
      </w:r>
      <w:r w:rsidRPr="00E14F80">
        <w:rPr>
          <w:rFonts w:ascii="Arial" w:hAnsi="Arial" w:cs="Arial"/>
          <w:szCs w:val="24"/>
        </w:rPr>
        <w:tab/>
      </w:r>
    </w:p>
    <w:p w14:paraId="3AF76B05" w14:textId="77777777" w:rsidR="002A6D66" w:rsidRPr="00E14F80" w:rsidRDefault="002A6D66" w:rsidP="002A6D66">
      <w:pPr>
        <w:widowControl/>
        <w:numPr>
          <w:ilvl w:val="0"/>
          <w:numId w:val="28"/>
        </w:numPr>
        <w:tabs>
          <w:tab w:val="left" w:leader="hyphen" w:pos="9072"/>
        </w:tabs>
        <w:spacing w:after="0" w:line="360" w:lineRule="auto"/>
        <w:rPr>
          <w:rFonts w:ascii="Arial" w:hAnsi="Arial" w:cs="Arial"/>
          <w:szCs w:val="24"/>
        </w:rPr>
      </w:pPr>
      <w:r w:rsidRPr="00E14F80">
        <w:rPr>
          <w:rFonts w:ascii="Arial" w:hAnsi="Arial" w:cs="Arial"/>
          <w:szCs w:val="24"/>
        </w:rPr>
        <w:t>Encuesta de Turismo Internacional, en Anexo N° 7.</w:t>
      </w:r>
      <w:r w:rsidRPr="00E14F80">
        <w:rPr>
          <w:rFonts w:ascii="Arial" w:hAnsi="Arial" w:cs="Arial"/>
          <w:szCs w:val="24"/>
        </w:rPr>
        <w:tab/>
      </w:r>
    </w:p>
    <w:p w14:paraId="40D171B0" w14:textId="77777777" w:rsidR="002A6D66" w:rsidRPr="00E14F80" w:rsidRDefault="002A6D66" w:rsidP="002A6D66">
      <w:pPr>
        <w:widowControl/>
        <w:numPr>
          <w:ilvl w:val="0"/>
          <w:numId w:val="28"/>
        </w:numPr>
        <w:tabs>
          <w:tab w:val="left" w:leader="hyphen" w:pos="9072"/>
        </w:tabs>
        <w:spacing w:after="0" w:line="360" w:lineRule="auto"/>
        <w:rPr>
          <w:rFonts w:ascii="Arial" w:hAnsi="Arial" w:cs="Arial"/>
          <w:szCs w:val="24"/>
        </w:rPr>
      </w:pPr>
      <w:r w:rsidRPr="00E14F80">
        <w:rPr>
          <w:rFonts w:ascii="Arial" w:hAnsi="Arial" w:cs="Arial"/>
          <w:szCs w:val="24"/>
        </w:rPr>
        <w:t>Estadísticas de Permisos de Edificación, en Anexo N° 8.</w:t>
      </w:r>
      <w:r w:rsidRPr="00E14F80">
        <w:rPr>
          <w:rFonts w:ascii="Arial" w:hAnsi="Arial" w:cs="Arial"/>
          <w:szCs w:val="24"/>
        </w:rPr>
        <w:tab/>
      </w:r>
    </w:p>
    <w:p w14:paraId="3E0342BB" w14:textId="77777777" w:rsidR="002A6D66" w:rsidRPr="00E14F80" w:rsidRDefault="002A6D66" w:rsidP="002A6D66">
      <w:pPr>
        <w:widowControl/>
        <w:numPr>
          <w:ilvl w:val="0"/>
          <w:numId w:val="28"/>
        </w:numPr>
        <w:tabs>
          <w:tab w:val="left" w:leader="hyphen" w:pos="9072"/>
        </w:tabs>
        <w:spacing w:after="0" w:line="360" w:lineRule="auto"/>
        <w:rPr>
          <w:rFonts w:ascii="Arial" w:hAnsi="Arial" w:cs="Arial"/>
          <w:szCs w:val="24"/>
        </w:rPr>
      </w:pPr>
      <w:r w:rsidRPr="00E14F80">
        <w:rPr>
          <w:rFonts w:ascii="Arial" w:hAnsi="Arial" w:cs="Arial"/>
          <w:szCs w:val="24"/>
        </w:rPr>
        <w:lastRenderedPageBreak/>
        <w:t>Programa de Análisis Demográfico, en Anexo N° 9.</w:t>
      </w:r>
      <w:r w:rsidRPr="00E14F80">
        <w:rPr>
          <w:rFonts w:ascii="Arial" w:hAnsi="Arial" w:cs="Arial"/>
          <w:szCs w:val="24"/>
        </w:rPr>
        <w:tab/>
      </w:r>
    </w:p>
    <w:p w14:paraId="1E23D8F3" w14:textId="77777777" w:rsidR="002A6D66" w:rsidRPr="00E14F80" w:rsidRDefault="002A6D66" w:rsidP="002A6D66">
      <w:pPr>
        <w:widowControl/>
        <w:numPr>
          <w:ilvl w:val="0"/>
          <w:numId w:val="28"/>
        </w:numPr>
        <w:tabs>
          <w:tab w:val="left" w:leader="hyphen" w:pos="9072"/>
        </w:tabs>
        <w:spacing w:after="0" w:line="360" w:lineRule="auto"/>
        <w:rPr>
          <w:rFonts w:ascii="Arial" w:hAnsi="Arial" w:cs="Arial"/>
          <w:szCs w:val="24"/>
        </w:rPr>
      </w:pPr>
      <w:r w:rsidRPr="00E14F80">
        <w:rPr>
          <w:rFonts w:ascii="Arial" w:hAnsi="Arial" w:cs="Arial"/>
          <w:szCs w:val="24"/>
        </w:rPr>
        <w:t>Estadísticas Vitales y de Registro Civil, en Anexo N° 10.</w:t>
      </w:r>
      <w:r w:rsidRPr="00E14F80">
        <w:rPr>
          <w:rFonts w:ascii="Arial" w:hAnsi="Arial" w:cs="Arial"/>
          <w:szCs w:val="24"/>
        </w:rPr>
        <w:tab/>
      </w:r>
    </w:p>
    <w:p w14:paraId="6046B406" w14:textId="77777777" w:rsidR="002A6D66" w:rsidRPr="00E14F80" w:rsidRDefault="002A6D66" w:rsidP="002A6D66">
      <w:pPr>
        <w:widowControl/>
        <w:numPr>
          <w:ilvl w:val="0"/>
          <w:numId w:val="28"/>
        </w:numPr>
        <w:tabs>
          <w:tab w:val="left" w:leader="hyphen" w:pos="9072"/>
        </w:tabs>
        <w:spacing w:after="0" w:line="360" w:lineRule="auto"/>
        <w:rPr>
          <w:rFonts w:ascii="Arial" w:hAnsi="Arial" w:cs="Arial"/>
          <w:szCs w:val="24"/>
        </w:rPr>
      </w:pPr>
      <w:r w:rsidRPr="00E14F80">
        <w:rPr>
          <w:rFonts w:ascii="Arial" w:hAnsi="Arial" w:cs="Arial"/>
          <w:szCs w:val="24"/>
        </w:rPr>
        <w:t xml:space="preserve">Cartografía y Sistema de Información </w:t>
      </w:r>
      <w:proofErr w:type="spellStart"/>
      <w:r w:rsidRPr="00E14F80">
        <w:rPr>
          <w:rFonts w:ascii="Arial" w:hAnsi="Arial" w:cs="Arial"/>
          <w:szCs w:val="24"/>
        </w:rPr>
        <w:t>Georeferenciada</w:t>
      </w:r>
      <w:proofErr w:type="spellEnd"/>
      <w:r w:rsidRPr="00E14F80">
        <w:rPr>
          <w:rFonts w:ascii="Arial" w:hAnsi="Arial" w:cs="Arial"/>
          <w:szCs w:val="24"/>
        </w:rPr>
        <w:t xml:space="preserve"> (SIG), en Anexo N° 11.</w:t>
      </w:r>
      <w:r w:rsidRPr="00E14F80">
        <w:rPr>
          <w:rFonts w:ascii="Arial" w:hAnsi="Arial" w:cs="Arial"/>
          <w:szCs w:val="24"/>
        </w:rPr>
        <w:tab/>
      </w:r>
    </w:p>
    <w:p w14:paraId="13752A8A" w14:textId="77777777" w:rsidR="002A6D66" w:rsidRPr="00E14F80" w:rsidRDefault="002A6D66" w:rsidP="002A6D66">
      <w:pPr>
        <w:widowControl/>
        <w:numPr>
          <w:ilvl w:val="0"/>
          <w:numId w:val="28"/>
        </w:numPr>
        <w:tabs>
          <w:tab w:val="left" w:leader="hyphen" w:pos="9072"/>
        </w:tabs>
        <w:spacing w:after="0" w:line="360" w:lineRule="auto"/>
        <w:rPr>
          <w:rFonts w:ascii="Arial" w:hAnsi="Arial" w:cs="Arial"/>
          <w:szCs w:val="24"/>
        </w:rPr>
      </w:pPr>
      <w:r w:rsidRPr="00E14F80">
        <w:rPr>
          <w:rFonts w:ascii="Arial" w:hAnsi="Arial" w:cs="Arial"/>
          <w:szCs w:val="24"/>
        </w:rPr>
        <w:t>Sistema de Estadísticas Sociodemográficas (SESD), en Anexo N° 12.</w:t>
      </w:r>
      <w:r w:rsidRPr="00E14F80">
        <w:rPr>
          <w:rFonts w:ascii="Arial" w:hAnsi="Arial" w:cs="Arial"/>
          <w:szCs w:val="24"/>
        </w:rPr>
        <w:tab/>
      </w:r>
    </w:p>
    <w:p w14:paraId="10EDBA3D" w14:textId="0D4DB89A" w:rsidR="002A6D66" w:rsidRPr="00E14F80" w:rsidRDefault="002A6D66" w:rsidP="002A6D66">
      <w:pPr>
        <w:widowControl/>
        <w:numPr>
          <w:ilvl w:val="0"/>
          <w:numId w:val="28"/>
        </w:numPr>
        <w:tabs>
          <w:tab w:val="left" w:leader="hyphen" w:pos="9072"/>
        </w:tabs>
        <w:spacing w:after="0" w:line="360" w:lineRule="auto"/>
        <w:rPr>
          <w:rFonts w:ascii="Arial" w:hAnsi="Arial" w:cs="Arial"/>
          <w:szCs w:val="24"/>
        </w:rPr>
      </w:pPr>
      <w:r w:rsidRPr="00E14F80">
        <w:rPr>
          <w:rFonts w:ascii="Arial" w:hAnsi="Arial" w:cs="Arial"/>
          <w:szCs w:val="24"/>
        </w:rPr>
        <w:t>Taller de Pobreza en el marco del Proyecto Censal, en Anexo N° 13.</w:t>
      </w:r>
      <w:r w:rsidRPr="00E14F80">
        <w:rPr>
          <w:rFonts w:ascii="Arial" w:hAnsi="Arial" w:cs="Arial"/>
          <w:szCs w:val="24"/>
        </w:rPr>
        <w:tab/>
      </w:r>
    </w:p>
    <w:p w14:paraId="0B0E824A" w14:textId="77777777" w:rsidR="002A6D66" w:rsidRPr="00E14F80" w:rsidRDefault="002A6D66" w:rsidP="002A6D66">
      <w:pPr>
        <w:tabs>
          <w:tab w:val="right" w:leader="hyphen" w:pos="9072"/>
        </w:tabs>
        <w:spacing w:after="0" w:line="360" w:lineRule="auto"/>
        <w:jc w:val="both"/>
        <w:rPr>
          <w:rFonts w:ascii="Arial" w:hAnsi="Arial" w:cs="Arial"/>
          <w:b/>
          <w:szCs w:val="24"/>
        </w:rPr>
      </w:pPr>
      <w:r w:rsidRPr="00E14F80">
        <w:rPr>
          <w:rFonts w:ascii="Arial" w:hAnsi="Arial" w:cs="Arial"/>
          <w:b/>
          <w:szCs w:val="24"/>
        </w:rPr>
        <w:t>SEGUNDA - Secreto Estadístico.</w:t>
      </w:r>
      <w:r w:rsidRPr="00E14F80">
        <w:rPr>
          <w:rFonts w:ascii="Arial" w:hAnsi="Arial" w:cs="Arial"/>
          <w:b/>
          <w:szCs w:val="24"/>
        </w:rPr>
        <w:tab/>
      </w:r>
    </w:p>
    <w:p w14:paraId="46A91957" w14:textId="77777777" w:rsidR="002A6D66" w:rsidRPr="00E14F80" w:rsidRDefault="002A6D66" w:rsidP="002A6D66">
      <w:pPr>
        <w:tabs>
          <w:tab w:val="right" w:leader="hyphen" w:pos="9072"/>
        </w:tabs>
        <w:spacing w:after="0" w:line="360" w:lineRule="auto"/>
        <w:jc w:val="both"/>
        <w:rPr>
          <w:rFonts w:ascii="Arial" w:hAnsi="Arial" w:cs="Arial"/>
          <w:szCs w:val="24"/>
        </w:rPr>
      </w:pPr>
      <w:r w:rsidRPr="00E14F80">
        <w:rPr>
          <w:rFonts w:ascii="Arial" w:hAnsi="Arial" w:cs="Arial"/>
          <w:szCs w:val="24"/>
        </w:rPr>
        <w:t xml:space="preserve">Sin perjuicio de las normas legales y reglamentarias que se hubiesen sancionado o dictado, respectivamente, en jurisdicción provincial en procura de la protección del Secreto Estadístico, la “DIRECCIÓN PROVINCIAL” deberá adoptar las formalidades y acciones necesarias con la finalidad de verificar y garantizar eficazmente la estricta observancia por parte de todas las personas que afecte a la realización de las tareas estadísticas o censales de las disposiciones consagradas en la Ley N° 17.622, su Decreto Reglamentario Nº 3.110/1970, la Disposición INDEC Nº 176/1999 o las que en el futuro las modifiquen o complementen. Las personas que integren y coordinen los grupos de trabajo afectados al cumplimiento de las mencionadas tareas, deberán completar y suscribir la Declaración Jurada que integra el presente como Anexo N° xx. El “INDEC” podrá solicitar la remisión de las referidas Declaraciones Juradas debidamente suscriptos como parte de los recaudos de preservación del Secreto Estadístico. </w:t>
      </w:r>
      <w:r w:rsidRPr="00E14F80">
        <w:rPr>
          <w:rFonts w:ascii="Arial" w:hAnsi="Arial" w:cs="Arial"/>
          <w:szCs w:val="24"/>
        </w:rPr>
        <w:tab/>
      </w:r>
    </w:p>
    <w:p w14:paraId="603DEAE1" w14:textId="77777777" w:rsidR="002A6D66" w:rsidRPr="00E14F80" w:rsidRDefault="002A6D66" w:rsidP="002A6D66">
      <w:pPr>
        <w:tabs>
          <w:tab w:val="right" w:leader="hyphen" w:pos="9072"/>
        </w:tabs>
        <w:spacing w:after="0" w:line="360" w:lineRule="auto"/>
        <w:jc w:val="both"/>
        <w:rPr>
          <w:rFonts w:ascii="Arial" w:hAnsi="Arial" w:cs="Arial"/>
          <w:b/>
          <w:szCs w:val="24"/>
        </w:rPr>
      </w:pPr>
      <w:r w:rsidRPr="00E14F80">
        <w:rPr>
          <w:rFonts w:ascii="Arial" w:hAnsi="Arial" w:cs="Arial"/>
          <w:b/>
          <w:szCs w:val="24"/>
        </w:rPr>
        <w:t>TERCERA - Organización y Desarrollo de las Actividades.</w:t>
      </w:r>
      <w:r w:rsidRPr="00E14F80">
        <w:rPr>
          <w:rFonts w:ascii="Arial" w:hAnsi="Arial" w:cs="Arial"/>
          <w:b/>
          <w:szCs w:val="24"/>
        </w:rPr>
        <w:tab/>
      </w:r>
    </w:p>
    <w:p w14:paraId="4268B67E" w14:textId="77777777" w:rsidR="002A6D66" w:rsidRPr="00E14F80" w:rsidRDefault="002A6D66" w:rsidP="002A6D66">
      <w:pPr>
        <w:tabs>
          <w:tab w:val="left" w:leader="hyphen" w:pos="9072"/>
        </w:tabs>
        <w:spacing w:after="0" w:line="360" w:lineRule="auto"/>
        <w:jc w:val="both"/>
        <w:rPr>
          <w:rFonts w:ascii="Arial" w:hAnsi="Arial" w:cs="Arial"/>
          <w:szCs w:val="24"/>
        </w:rPr>
      </w:pPr>
      <w:r w:rsidRPr="00E14F80">
        <w:rPr>
          <w:rFonts w:ascii="Arial" w:hAnsi="Arial" w:cs="Arial"/>
          <w:szCs w:val="24"/>
        </w:rPr>
        <w:t xml:space="preserve">A los fines de la consecución de las finalidades y la realización del OBJETO de este Convenio, “LAS PARTES” asumirán las siguientes obligaciones: </w:t>
      </w:r>
      <w:r w:rsidRPr="00E14F80">
        <w:rPr>
          <w:rFonts w:ascii="Arial" w:hAnsi="Arial" w:cs="Arial"/>
          <w:szCs w:val="24"/>
        </w:rPr>
        <w:tab/>
      </w:r>
    </w:p>
    <w:p w14:paraId="462DEA2C" w14:textId="77777777" w:rsidR="002A6D66" w:rsidRPr="00E14F80" w:rsidRDefault="002A6D66" w:rsidP="002A6D66">
      <w:pPr>
        <w:tabs>
          <w:tab w:val="left" w:leader="hyphen" w:pos="9072"/>
        </w:tabs>
        <w:spacing w:after="0" w:line="360" w:lineRule="auto"/>
        <w:jc w:val="both"/>
        <w:rPr>
          <w:rFonts w:ascii="Arial" w:hAnsi="Arial" w:cs="Arial"/>
          <w:szCs w:val="24"/>
        </w:rPr>
      </w:pPr>
      <w:r w:rsidRPr="00E14F80">
        <w:rPr>
          <w:rFonts w:ascii="Arial" w:hAnsi="Arial" w:cs="Arial"/>
          <w:szCs w:val="24"/>
        </w:rPr>
        <w:t xml:space="preserve">1.- El “INDEC” se compromete a: </w:t>
      </w:r>
      <w:r w:rsidRPr="00E14F80">
        <w:rPr>
          <w:rFonts w:ascii="Arial" w:hAnsi="Arial" w:cs="Arial"/>
          <w:szCs w:val="24"/>
        </w:rPr>
        <w:tab/>
      </w:r>
    </w:p>
    <w:p w14:paraId="6A7D7120" w14:textId="77777777" w:rsidR="002A6D66" w:rsidRPr="00E14F80" w:rsidRDefault="002A6D66" w:rsidP="002A6D66">
      <w:pPr>
        <w:widowControl/>
        <w:numPr>
          <w:ilvl w:val="0"/>
          <w:numId w:val="30"/>
        </w:numPr>
        <w:tabs>
          <w:tab w:val="left" w:leader="hyphen" w:pos="9072"/>
        </w:tabs>
        <w:spacing w:after="0" w:line="360" w:lineRule="auto"/>
        <w:jc w:val="both"/>
        <w:rPr>
          <w:rFonts w:ascii="Arial" w:hAnsi="Arial" w:cs="Arial"/>
          <w:szCs w:val="24"/>
        </w:rPr>
      </w:pPr>
      <w:r w:rsidRPr="00E14F80">
        <w:rPr>
          <w:rFonts w:ascii="Arial" w:hAnsi="Arial" w:cs="Arial"/>
          <w:szCs w:val="24"/>
        </w:rPr>
        <w:t xml:space="preserve">Financiar con cargo a su presupuesto, de acuerdo al Artículo 7º, incisos a) y b), y Artículo 8º de la Ley Nº 17622, los gastos que demande el cumplimiento del presente Convenio hasta un monto de PESOS </w:t>
      </w:r>
      <w:proofErr w:type="spellStart"/>
      <w:r w:rsidRPr="00E14F80">
        <w:rPr>
          <w:rFonts w:ascii="Arial" w:hAnsi="Arial" w:cs="Arial"/>
          <w:szCs w:val="24"/>
        </w:rPr>
        <w:t>xxxxxxxxxxxxxxxxxxxxx</w:t>
      </w:r>
      <w:proofErr w:type="spellEnd"/>
      <w:r w:rsidRPr="00E14F80">
        <w:rPr>
          <w:rFonts w:ascii="Arial" w:hAnsi="Arial" w:cs="Arial"/>
          <w:szCs w:val="24"/>
        </w:rPr>
        <w:t xml:space="preserve"> ($</w:t>
      </w:r>
      <w:proofErr w:type="spellStart"/>
      <w:r w:rsidRPr="00E14F80">
        <w:rPr>
          <w:rFonts w:ascii="Arial" w:hAnsi="Arial" w:cs="Arial"/>
          <w:szCs w:val="24"/>
        </w:rPr>
        <w:t>xxxxxxxxxx</w:t>
      </w:r>
      <w:proofErr w:type="spellEnd"/>
      <w:r w:rsidRPr="00E14F80">
        <w:rPr>
          <w:rFonts w:ascii="Arial" w:hAnsi="Arial" w:cs="Arial"/>
          <w:szCs w:val="24"/>
        </w:rPr>
        <w:t xml:space="preserve">.-). El importe será abonado en DOS (2) cuotas: la primera del 50% del monto total durante el segundo trimestre del año 2017 y la segunda del 50% restante durante el tercer trimestre del año 2017; ello de acuerdo a las disponibilidades presupuestarias que en cada oportunidad existan. En ningún caso, la “DIRECCIÓN PROVINCIAL” asumirá obligación alguna que exceda el presupuesto previsto, ni el “INDEC” asume un compromiso de otorgar financiamiento por un monto superior al indicado. </w:t>
      </w:r>
      <w:r w:rsidRPr="00E14F80">
        <w:rPr>
          <w:rFonts w:ascii="Arial" w:hAnsi="Arial" w:cs="Arial"/>
          <w:szCs w:val="24"/>
        </w:rPr>
        <w:tab/>
      </w:r>
    </w:p>
    <w:p w14:paraId="6969BBFA" w14:textId="77777777" w:rsidR="002A6D66" w:rsidRPr="00E14F80" w:rsidRDefault="002A6D66" w:rsidP="002A6D66">
      <w:pPr>
        <w:widowControl/>
        <w:numPr>
          <w:ilvl w:val="0"/>
          <w:numId w:val="30"/>
        </w:numPr>
        <w:tabs>
          <w:tab w:val="left" w:leader="hyphen" w:pos="9072"/>
        </w:tabs>
        <w:spacing w:after="0" w:line="360" w:lineRule="auto"/>
        <w:jc w:val="both"/>
        <w:rPr>
          <w:rFonts w:ascii="Arial" w:hAnsi="Arial" w:cs="Arial"/>
          <w:szCs w:val="24"/>
        </w:rPr>
      </w:pPr>
      <w:r w:rsidRPr="00E14F80">
        <w:rPr>
          <w:rFonts w:ascii="Arial" w:hAnsi="Arial" w:cs="Arial"/>
          <w:szCs w:val="24"/>
        </w:rPr>
        <w:t xml:space="preserve">Prestar asesoramiento a la “DIRECCIÓN PROVINCIAL” en las distintas etapas del trabajo, facilitando para ello y cuando sea necesario la concurrencia de representantes de su equipo técnico, lo que deberá ser coordinado con la antelación suficiente. </w:t>
      </w:r>
      <w:r w:rsidRPr="00E14F80">
        <w:rPr>
          <w:rFonts w:ascii="Arial" w:hAnsi="Arial" w:cs="Arial"/>
          <w:szCs w:val="24"/>
        </w:rPr>
        <w:tab/>
      </w:r>
    </w:p>
    <w:p w14:paraId="185D607B" w14:textId="77777777" w:rsidR="002A6D66" w:rsidRPr="00E14F80" w:rsidRDefault="002A6D66" w:rsidP="002A6D66">
      <w:pPr>
        <w:pStyle w:val="ListParagraph"/>
        <w:numPr>
          <w:ilvl w:val="0"/>
          <w:numId w:val="30"/>
        </w:numPr>
        <w:tabs>
          <w:tab w:val="left" w:leader="hyphen" w:pos="9072"/>
        </w:tabs>
        <w:spacing w:line="360" w:lineRule="auto"/>
        <w:jc w:val="both"/>
        <w:rPr>
          <w:rFonts w:ascii="Arial" w:hAnsi="Arial" w:cs="Arial"/>
          <w:szCs w:val="24"/>
        </w:rPr>
      </w:pPr>
      <w:r w:rsidRPr="00E14F80">
        <w:rPr>
          <w:rFonts w:ascii="Arial" w:hAnsi="Arial" w:cs="Arial"/>
          <w:szCs w:val="24"/>
        </w:rPr>
        <w:t>Impartir normas metodológicas para cada una de las actividades mediante documentos y/o comunicados.</w:t>
      </w:r>
      <w:r w:rsidRPr="00E14F80">
        <w:rPr>
          <w:rFonts w:ascii="Arial" w:hAnsi="Arial" w:cs="Arial"/>
          <w:szCs w:val="24"/>
        </w:rPr>
        <w:tab/>
      </w:r>
    </w:p>
    <w:p w14:paraId="514B0F6C" w14:textId="77777777" w:rsidR="002A6D66" w:rsidRPr="00E14F80" w:rsidRDefault="002A6D66" w:rsidP="002A6D66">
      <w:pPr>
        <w:pStyle w:val="ListParagraph"/>
        <w:numPr>
          <w:ilvl w:val="0"/>
          <w:numId w:val="30"/>
        </w:numPr>
        <w:tabs>
          <w:tab w:val="left" w:leader="hyphen" w:pos="9072"/>
        </w:tabs>
        <w:spacing w:line="360" w:lineRule="auto"/>
        <w:jc w:val="both"/>
        <w:rPr>
          <w:rFonts w:ascii="Arial" w:hAnsi="Arial" w:cs="Arial"/>
          <w:szCs w:val="24"/>
        </w:rPr>
      </w:pPr>
      <w:r w:rsidRPr="00E14F80">
        <w:rPr>
          <w:rFonts w:ascii="Arial" w:hAnsi="Arial" w:cs="Arial"/>
          <w:szCs w:val="24"/>
        </w:rPr>
        <w:t>Supervisar, evaluar y auditar el funcionamiento de las distintas etapas de las actividades.</w:t>
      </w:r>
      <w:r w:rsidRPr="00E14F80">
        <w:rPr>
          <w:rFonts w:ascii="Arial" w:hAnsi="Arial" w:cs="Arial"/>
          <w:szCs w:val="24"/>
        </w:rPr>
        <w:tab/>
      </w:r>
    </w:p>
    <w:p w14:paraId="479B79AD" w14:textId="77777777" w:rsidR="002A6D66" w:rsidRPr="00E14F80" w:rsidRDefault="002A6D66" w:rsidP="002A6D66">
      <w:pPr>
        <w:pStyle w:val="ListParagraph"/>
        <w:numPr>
          <w:ilvl w:val="0"/>
          <w:numId w:val="30"/>
        </w:numPr>
        <w:tabs>
          <w:tab w:val="left" w:leader="hyphen" w:pos="9072"/>
        </w:tabs>
        <w:spacing w:after="0" w:line="360" w:lineRule="auto"/>
        <w:jc w:val="both"/>
        <w:rPr>
          <w:rFonts w:ascii="Arial" w:hAnsi="Arial" w:cs="Arial"/>
          <w:szCs w:val="24"/>
        </w:rPr>
      </w:pPr>
      <w:r w:rsidRPr="00E14F80">
        <w:rPr>
          <w:rFonts w:ascii="Arial" w:hAnsi="Arial" w:cs="Arial"/>
          <w:szCs w:val="24"/>
        </w:rPr>
        <w:t>Capacitar a los técnicos de la “DIRECCIÓN PROVINCIAL” que se desempeñen como responsables de las actividades.</w:t>
      </w:r>
      <w:r w:rsidRPr="00E14F80">
        <w:rPr>
          <w:rFonts w:ascii="Arial" w:hAnsi="Arial" w:cs="Arial"/>
          <w:szCs w:val="24"/>
        </w:rPr>
        <w:tab/>
      </w:r>
    </w:p>
    <w:p w14:paraId="3297BAB7" w14:textId="77777777" w:rsidR="002A6D66" w:rsidRPr="00E14F80" w:rsidRDefault="002A6D66" w:rsidP="002A6D66">
      <w:pPr>
        <w:tabs>
          <w:tab w:val="left" w:leader="hyphen" w:pos="9072"/>
        </w:tabs>
        <w:spacing w:after="0" w:line="360" w:lineRule="auto"/>
        <w:jc w:val="both"/>
        <w:rPr>
          <w:rFonts w:ascii="Arial" w:hAnsi="Arial" w:cs="Arial"/>
          <w:szCs w:val="24"/>
        </w:rPr>
      </w:pPr>
      <w:r w:rsidRPr="00E14F80">
        <w:rPr>
          <w:rFonts w:ascii="Arial" w:hAnsi="Arial" w:cs="Arial"/>
          <w:szCs w:val="24"/>
        </w:rPr>
        <w:t>2.- La “DIRECCIÓN PROVINCIAL” se compromete a:</w:t>
      </w:r>
      <w:r w:rsidRPr="00E14F80">
        <w:rPr>
          <w:rFonts w:ascii="Arial" w:hAnsi="Arial" w:cs="Arial"/>
          <w:szCs w:val="24"/>
        </w:rPr>
        <w:tab/>
      </w:r>
    </w:p>
    <w:p w14:paraId="01E2C24B" w14:textId="77777777" w:rsidR="002A6D66" w:rsidRPr="00E14F80" w:rsidRDefault="002A6D66" w:rsidP="002A6D66">
      <w:pPr>
        <w:widowControl/>
        <w:numPr>
          <w:ilvl w:val="0"/>
          <w:numId w:val="29"/>
        </w:numPr>
        <w:tabs>
          <w:tab w:val="left" w:leader="hyphen" w:pos="9072"/>
        </w:tabs>
        <w:spacing w:after="0" w:line="360" w:lineRule="auto"/>
        <w:jc w:val="both"/>
        <w:rPr>
          <w:rFonts w:ascii="Arial" w:hAnsi="Arial" w:cs="Arial"/>
          <w:szCs w:val="24"/>
        </w:rPr>
      </w:pPr>
      <w:r w:rsidRPr="00E14F80">
        <w:rPr>
          <w:rFonts w:ascii="Arial" w:hAnsi="Arial" w:cs="Arial"/>
          <w:szCs w:val="24"/>
        </w:rPr>
        <w:t xml:space="preserve">Asignar un responsable por cada actividad, y el número de agentes que se establezcan en los Anexos a que hace referencia la cláusula PRIMERA, con la dedicación necesaria para el eficaz cumplimiento del </w:t>
      </w:r>
      <w:r w:rsidRPr="00E14F80">
        <w:rPr>
          <w:rFonts w:ascii="Arial" w:hAnsi="Arial" w:cs="Arial"/>
          <w:szCs w:val="24"/>
        </w:rPr>
        <w:lastRenderedPageBreak/>
        <w:t xml:space="preserve">presente Convenio. Los nombres y apellidos y antecedentes del personal dedicado a cada actividad se harán conocer a el “INDEC” mediante comunicación fehaciente cursada dentro de los TREINTA (30) días de producida su contratación y/o asignación de tareas. </w:t>
      </w:r>
    </w:p>
    <w:p w14:paraId="7344797B" w14:textId="77777777" w:rsidR="002A6D66" w:rsidRPr="00E14F80" w:rsidRDefault="002A6D66" w:rsidP="002A6D66">
      <w:pPr>
        <w:widowControl/>
        <w:numPr>
          <w:ilvl w:val="0"/>
          <w:numId w:val="29"/>
        </w:numPr>
        <w:tabs>
          <w:tab w:val="left" w:leader="hyphen" w:pos="9072"/>
        </w:tabs>
        <w:spacing w:after="0" w:line="360" w:lineRule="auto"/>
        <w:jc w:val="both"/>
        <w:rPr>
          <w:rFonts w:ascii="Arial" w:hAnsi="Arial" w:cs="Arial"/>
          <w:szCs w:val="24"/>
        </w:rPr>
      </w:pPr>
      <w:r w:rsidRPr="00E14F80">
        <w:rPr>
          <w:rFonts w:ascii="Arial" w:hAnsi="Arial" w:cs="Arial"/>
          <w:szCs w:val="24"/>
        </w:rPr>
        <w:t xml:space="preserve">Realizar las contrataciones de personas y/o todos los actos administrativos necesarios para dar cumplimiento a las obligaciones establecidas en el presente Convenio Marco. </w:t>
      </w:r>
      <w:r w:rsidRPr="00E14F80">
        <w:rPr>
          <w:rFonts w:ascii="Arial" w:hAnsi="Arial" w:cs="Arial"/>
          <w:szCs w:val="24"/>
        </w:rPr>
        <w:tab/>
      </w:r>
    </w:p>
    <w:p w14:paraId="24F55368" w14:textId="77777777" w:rsidR="002A6D66" w:rsidRPr="00E14F80" w:rsidRDefault="002A6D66" w:rsidP="002A6D66">
      <w:pPr>
        <w:widowControl/>
        <w:numPr>
          <w:ilvl w:val="0"/>
          <w:numId w:val="29"/>
        </w:numPr>
        <w:tabs>
          <w:tab w:val="left" w:leader="hyphen" w:pos="9072"/>
        </w:tabs>
        <w:spacing w:after="0" w:line="360" w:lineRule="auto"/>
        <w:jc w:val="both"/>
        <w:rPr>
          <w:rFonts w:ascii="Arial" w:hAnsi="Arial" w:cs="Arial"/>
          <w:szCs w:val="24"/>
        </w:rPr>
      </w:pPr>
      <w:r w:rsidRPr="00E14F80">
        <w:rPr>
          <w:rFonts w:ascii="Arial" w:hAnsi="Arial" w:cs="Arial"/>
          <w:szCs w:val="24"/>
          <w:lang w:val="es-AR"/>
        </w:rPr>
        <w:t>Abonar, con cargo a las partidas presupuestarias correspondientes a los fondos destinados al presente Convenio</w:t>
      </w:r>
      <w:r w:rsidRPr="00E14F80">
        <w:rPr>
          <w:rFonts w:ascii="Arial" w:hAnsi="Arial" w:cs="Arial"/>
          <w:szCs w:val="24"/>
        </w:rPr>
        <w:t xml:space="preserve">, </w:t>
      </w:r>
      <w:r w:rsidRPr="00E14F80">
        <w:rPr>
          <w:rFonts w:ascii="Arial" w:hAnsi="Arial" w:cs="Arial"/>
          <w:szCs w:val="24"/>
          <w:lang w:val="es-AR"/>
        </w:rPr>
        <w:t>las erogaciones emergentes de la realización de las actividades previstas, incluidos los gastos de movilidad y seguros, relativos al personal técnico que por razones de organización y trabajo deban trasladarse para efectuar tareas de campo.</w:t>
      </w:r>
      <w:r w:rsidRPr="00E14F80">
        <w:rPr>
          <w:rFonts w:ascii="Arial" w:hAnsi="Arial" w:cs="Arial"/>
          <w:szCs w:val="24"/>
        </w:rPr>
        <w:tab/>
      </w:r>
    </w:p>
    <w:p w14:paraId="728D8097" w14:textId="77777777" w:rsidR="002A6D66" w:rsidRPr="00E14F80" w:rsidRDefault="002A6D66" w:rsidP="002A6D66">
      <w:pPr>
        <w:widowControl/>
        <w:numPr>
          <w:ilvl w:val="0"/>
          <w:numId w:val="29"/>
        </w:numPr>
        <w:tabs>
          <w:tab w:val="left" w:leader="hyphen" w:pos="9072"/>
        </w:tabs>
        <w:spacing w:after="0" w:line="360" w:lineRule="auto"/>
        <w:jc w:val="both"/>
        <w:rPr>
          <w:rFonts w:ascii="Arial" w:hAnsi="Arial" w:cs="Arial"/>
          <w:szCs w:val="24"/>
        </w:rPr>
      </w:pPr>
      <w:r w:rsidRPr="00E14F80">
        <w:rPr>
          <w:rFonts w:ascii="Arial" w:hAnsi="Arial" w:cs="Arial"/>
          <w:szCs w:val="24"/>
        </w:rPr>
        <w:t>Proveer y afectar, a su exclusiva cuenta y cargo, los materiales, muebles y útiles de oficina y afectar los vehículos necesarios para el normal desarrollo de las tareas.</w:t>
      </w:r>
      <w:r w:rsidRPr="00E14F80">
        <w:rPr>
          <w:rFonts w:ascii="Arial" w:hAnsi="Arial" w:cs="Arial"/>
          <w:szCs w:val="24"/>
        </w:rPr>
        <w:tab/>
      </w:r>
    </w:p>
    <w:p w14:paraId="398B0975" w14:textId="77777777" w:rsidR="002A6D66" w:rsidRPr="00E14F80" w:rsidRDefault="002A6D66" w:rsidP="002A6D66">
      <w:pPr>
        <w:widowControl/>
        <w:numPr>
          <w:ilvl w:val="0"/>
          <w:numId w:val="29"/>
        </w:numPr>
        <w:tabs>
          <w:tab w:val="left" w:leader="hyphen" w:pos="9072"/>
        </w:tabs>
        <w:spacing w:after="0" w:line="360" w:lineRule="auto"/>
        <w:jc w:val="both"/>
        <w:rPr>
          <w:rFonts w:ascii="Arial" w:hAnsi="Arial" w:cs="Arial"/>
          <w:szCs w:val="24"/>
        </w:rPr>
      </w:pPr>
      <w:r w:rsidRPr="00E14F80">
        <w:rPr>
          <w:rFonts w:ascii="Arial" w:hAnsi="Arial" w:cs="Arial"/>
          <w:szCs w:val="24"/>
        </w:rPr>
        <w:t xml:space="preserve">Presentar una copia de la certificación del ingreso de los fondos dentro de los TREINTA (30) días de recibida la transferencia respectiva. </w:t>
      </w:r>
      <w:r w:rsidRPr="00E14F80">
        <w:rPr>
          <w:rFonts w:ascii="Arial" w:hAnsi="Arial" w:cs="Arial"/>
          <w:szCs w:val="24"/>
        </w:rPr>
        <w:tab/>
      </w:r>
    </w:p>
    <w:p w14:paraId="25F696DC" w14:textId="77777777" w:rsidR="002A6D66" w:rsidRPr="00E14F80" w:rsidRDefault="002A6D66" w:rsidP="002A6D66">
      <w:pPr>
        <w:widowControl/>
        <w:numPr>
          <w:ilvl w:val="0"/>
          <w:numId w:val="29"/>
        </w:numPr>
        <w:tabs>
          <w:tab w:val="left" w:leader="hyphen" w:pos="9072"/>
        </w:tabs>
        <w:spacing w:after="0" w:line="360" w:lineRule="auto"/>
        <w:jc w:val="both"/>
        <w:rPr>
          <w:rFonts w:ascii="Arial" w:hAnsi="Arial" w:cs="Arial"/>
          <w:szCs w:val="24"/>
        </w:rPr>
      </w:pPr>
      <w:r w:rsidRPr="00E14F80">
        <w:rPr>
          <w:rFonts w:ascii="Arial" w:hAnsi="Arial" w:cs="Arial"/>
          <w:szCs w:val="24"/>
        </w:rPr>
        <w:t xml:space="preserve">Conservar toda la documentación producida en cumplimiento de las obligaciones asumidas para con el “INDEC”, según las pautas establecidas por la Disposición INDEC N° 001/89. </w:t>
      </w:r>
      <w:r w:rsidRPr="00E14F80">
        <w:rPr>
          <w:rFonts w:ascii="Arial" w:hAnsi="Arial" w:cs="Arial"/>
          <w:szCs w:val="24"/>
        </w:rPr>
        <w:tab/>
      </w:r>
    </w:p>
    <w:p w14:paraId="00064919" w14:textId="77777777" w:rsidR="002A6D66" w:rsidRPr="00E14F80" w:rsidRDefault="002A6D66" w:rsidP="002A6D66">
      <w:pPr>
        <w:widowControl/>
        <w:numPr>
          <w:ilvl w:val="0"/>
          <w:numId w:val="29"/>
        </w:numPr>
        <w:tabs>
          <w:tab w:val="left" w:leader="hyphen" w:pos="9072"/>
        </w:tabs>
        <w:spacing w:after="0" w:line="360" w:lineRule="auto"/>
        <w:jc w:val="both"/>
        <w:rPr>
          <w:rFonts w:ascii="Arial" w:hAnsi="Arial" w:cs="Arial"/>
          <w:szCs w:val="24"/>
        </w:rPr>
      </w:pPr>
      <w:r w:rsidRPr="00E14F80">
        <w:rPr>
          <w:rFonts w:ascii="Arial" w:hAnsi="Arial" w:cs="Arial"/>
          <w:b/>
          <w:szCs w:val="24"/>
        </w:rPr>
        <w:t xml:space="preserve">Responsabilidad. </w:t>
      </w:r>
      <w:r w:rsidRPr="00E14F80">
        <w:rPr>
          <w:rFonts w:ascii="Arial" w:hAnsi="Arial" w:cs="Arial"/>
          <w:szCs w:val="24"/>
        </w:rPr>
        <w:t xml:space="preserve">Los agentes que </w:t>
      </w:r>
      <w:r w:rsidRPr="00E14F80">
        <w:rPr>
          <w:rFonts w:ascii="Arial" w:hAnsi="Arial" w:cs="Arial"/>
          <w:szCs w:val="24"/>
          <w:lang w:val="es-MX"/>
        </w:rPr>
        <w:t>la “DIRECCIÓN PROVINCIAL”</w:t>
      </w:r>
      <w:r w:rsidRPr="00E14F80">
        <w:rPr>
          <w:rFonts w:ascii="Arial" w:hAnsi="Arial" w:cs="Arial"/>
          <w:szCs w:val="24"/>
        </w:rPr>
        <w:t xml:space="preserve"> afecte para la realización de las tareas en el marco del presente Convenio - cualquiera sea la modalidad contractual por medio de la que tales agentes se vinculen con </w:t>
      </w:r>
      <w:r w:rsidRPr="00E14F80">
        <w:rPr>
          <w:rFonts w:ascii="Arial" w:hAnsi="Arial" w:cs="Arial"/>
          <w:szCs w:val="24"/>
          <w:lang w:val="es-MX"/>
        </w:rPr>
        <w:t>la “DIRECCIÓN PROVINCIAL”</w:t>
      </w:r>
      <w:r w:rsidRPr="00E14F80">
        <w:rPr>
          <w:rFonts w:ascii="Arial" w:hAnsi="Arial" w:cs="Arial"/>
          <w:szCs w:val="24"/>
        </w:rPr>
        <w:t xml:space="preserve"> -, en ningún caso serán considerados como dependientes y/o contratados por el “INDEC”. Consecuentemente </w:t>
      </w:r>
      <w:r w:rsidRPr="00E14F80">
        <w:rPr>
          <w:rFonts w:ascii="Arial" w:hAnsi="Arial" w:cs="Arial"/>
          <w:szCs w:val="24"/>
          <w:lang w:val="es-MX"/>
        </w:rPr>
        <w:t>la “DIRECCIÓN PROVINCIAL”</w:t>
      </w:r>
      <w:r w:rsidRPr="00E14F80">
        <w:rPr>
          <w:rFonts w:ascii="Arial" w:hAnsi="Arial" w:cs="Arial"/>
          <w:szCs w:val="24"/>
        </w:rPr>
        <w:t xml:space="preserve"> se obliga a mantener indemne al “INDEC” frente a cualquier reclamo y/o demanda judicial, extrajudicial o administrativa que los mencionados agentes dirijan o formalicen contra el “INDEC”. En el supuesto que el “INDEC” o el Estado Nacional se vean compelidos a abonar indemnizaciones, retribuciones y/o resarcimientos de cualquier naturaleza a los agentes afectados por </w:t>
      </w:r>
      <w:r w:rsidRPr="00E14F80">
        <w:rPr>
          <w:rFonts w:ascii="Arial" w:hAnsi="Arial" w:cs="Arial"/>
          <w:szCs w:val="24"/>
          <w:lang w:val="es-MX"/>
        </w:rPr>
        <w:t>la “DIRECCIÓN PROVINCIAL”</w:t>
      </w:r>
      <w:r w:rsidRPr="00E14F80">
        <w:rPr>
          <w:rFonts w:ascii="Arial" w:hAnsi="Arial" w:cs="Arial"/>
          <w:szCs w:val="24"/>
        </w:rPr>
        <w:t xml:space="preserve">, ésta deberá reintegrar a el “INDEC” la totalidad de los montos abonados dentro de un plazo de CINCO (5) días hábiles, mediante depósito o transferencia a la cuenta corriente alojada en el Banco Nación Argentina que el “INDEC” indique. Asimismo, en caso que bienes de el “INDEC” y/o Estado Nacional fueran objeto de embargo derivado de reclamos o demandas como los referidos, </w:t>
      </w:r>
      <w:r w:rsidRPr="00E14F80">
        <w:rPr>
          <w:rFonts w:ascii="Arial" w:hAnsi="Arial" w:cs="Arial"/>
          <w:szCs w:val="24"/>
          <w:lang w:val="es-MX"/>
        </w:rPr>
        <w:t>la “DIRECCIÓN PROVINCIAL”</w:t>
      </w:r>
      <w:r w:rsidRPr="00E14F80">
        <w:rPr>
          <w:rFonts w:ascii="Arial" w:hAnsi="Arial" w:cs="Arial"/>
          <w:szCs w:val="24"/>
        </w:rPr>
        <w:t xml:space="preserve"> se obliga a sustituir los bienes afectados por la medida cautelar por otros de su propiedad o de la titularidad de la jurisdicción a la que pertenece </w:t>
      </w:r>
      <w:r w:rsidRPr="00E14F80">
        <w:rPr>
          <w:rFonts w:ascii="Arial" w:hAnsi="Arial" w:cs="Arial"/>
          <w:szCs w:val="24"/>
          <w:lang w:val="es-MX"/>
        </w:rPr>
        <w:t>la “DIRECCIÓN PROVINCIAL”</w:t>
      </w:r>
      <w:r w:rsidRPr="00E14F80">
        <w:rPr>
          <w:rFonts w:ascii="Arial" w:hAnsi="Arial" w:cs="Arial"/>
          <w:szCs w:val="24"/>
        </w:rPr>
        <w:t xml:space="preserve">, dentro de los CINCO (5) días hábiles computados desde la notificación que el “INDEC” le efectúe por medio fehaciente sobre la traba de la medida cautelar. Será exclusiva e íntegra responsabilidad jurídica y patrimonial de </w:t>
      </w:r>
      <w:r w:rsidRPr="00E14F80">
        <w:rPr>
          <w:rFonts w:ascii="Arial" w:hAnsi="Arial" w:cs="Arial"/>
          <w:szCs w:val="24"/>
          <w:lang w:val="es-MX"/>
        </w:rPr>
        <w:t>la “DIRECCIÓN PROVINCIAL”</w:t>
      </w:r>
      <w:r w:rsidRPr="00E14F80">
        <w:rPr>
          <w:rFonts w:ascii="Arial" w:hAnsi="Arial" w:cs="Arial"/>
          <w:szCs w:val="24"/>
        </w:rPr>
        <w:t xml:space="preserve"> la contratación y pago de las pólizas de seguro que amparen el riesgo de responsabilidad civil y accidentes de trabajo por eventos que afecten a sus agentes por las tareas que realicen con motivo o en ocasión de la ejecución del presente Convenio. </w:t>
      </w:r>
      <w:r w:rsidRPr="00E14F80">
        <w:rPr>
          <w:rFonts w:ascii="Arial" w:hAnsi="Arial" w:cs="Arial"/>
          <w:szCs w:val="24"/>
        </w:rPr>
        <w:tab/>
      </w:r>
    </w:p>
    <w:p w14:paraId="0C2EE906" w14:textId="77777777" w:rsidR="002A6D66" w:rsidRPr="00E14F80" w:rsidRDefault="002A6D66" w:rsidP="002A6D66">
      <w:pPr>
        <w:tabs>
          <w:tab w:val="left" w:leader="hyphen" w:pos="9072"/>
        </w:tabs>
        <w:spacing w:after="0" w:line="360" w:lineRule="auto"/>
        <w:jc w:val="both"/>
        <w:rPr>
          <w:rFonts w:ascii="Arial" w:hAnsi="Arial" w:cs="Arial"/>
          <w:b/>
          <w:szCs w:val="24"/>
        </w:rPr>
      </w:pPr>
      <w:r w:rsidRPr="00E14F80">
        <w:rPr>
          <w:rFonts w:ascii="Arial" w:hAnsi="Arial" w:cs="Arial"/>
          <w:b/>
          <w:szCs w:val="24"/>
        </w:rPr>
        <w:t>CUARTA – Evaluaciones conjuntas.</w:t>
      </w:r>
      <w:r w:rsidRPr="00E14F80">
        <w:rPr>
          <w:rFonts w:ascii="Arial" w:hAnsi="Arial" w:cs="Arial"/>
          <w:b/>
          <w:szCs w:val="24"/>
        </w:rPr>
        <w:tab/>
      </w:r>
    </w:p>
    <w:p w14:paraId="7EAE53B5" w14:textId="77777777" w:rsidR="002A6D66" w:rsidRPr="00E14F80" w:rsidRDefault="002A6D66" w:rsidP="002A6D66">
      <w:pPr>
        <w:tabs>
          <w:tab w:val="right" w:leader="hyphen" w:pos="9072"/>
        </w:tabs>
        <w:spacing w:after="0" w:line="360" w:lineRule="auto"/>
        <w:jc w:val="both"/>
        <w:rPr>
          <w:rFonts w:ascii="Arial" w:hAnsi="Arial" w:cs="Arial"/>
          <w:szCs w:val="24"/>
        </w:rPr>
      </w:pPr>
      <w:r w:rsidRPr="00E14F80">
        <w:rPr>
          <w:rFonts w:ascii="Arial" w:hAnsi="Arial" w:cs="Arial"/>
          <w:szCs w:val="24"/>
        </w:rPr>
        <w:t xml:space="preserve">El “INDEC” determinará los perfiles que deberán reunir las personas que la “DIRECCIÓN PROVINCIAL” afecte o contrate para la realización de las tareas en jurisdicción provincial que integran el objeto de este Acuerdo. La “DIRECCIÓN PROVINCIAL” deberá informar en forma previa y con razonable antelación al “INDEC” sobre la eventual remoción de los coordinadores o responsables de los grupos de trabajo </w:t>
      </w:r>
      <w:r w:rsidRPr="00E14F80">
        <w:rPr>
          <w:rFonts w:ascii="Arial" w:hAnsi="Arial" w:cs="Arial"/>
          <w:szCs w:val="24"/>
        </w:rPr>
        <w:lastRenderedPageBreak/>
        <w:t>conformados para la cumplimentación del presente.</w:t>
      </w:r>
      <w:r w:rsidRPr="00E14F80">
        <w:rPr>
          <w:rFonts w:ascii="Arial" w:hAnsi="Arial" w:cs="Arial"/>
          <w:szCs w:val="24"/>
        </w:rPr>
        <w:tab/>
      </w:r>
    </w:p>
    <w:p w14:paraId="00CE4E06" w14:textId="77777777" w:rsidR="002A6D66" w:rsidRPr="00E14F80" w:rsidRDefault="002A6D66" w:rsidP="002A6D66">
      <w:pPr>
        <w:tabs>
          <w:tab w:val="right" w:leader="hyphen" w:pos="9072"/>
        </w:tabs>
        <w:spacing w:after="0" w:line="360" w:lineRule="auto"/>
        <w:jc w:val="both"/>
        <w:rPr>
          <w:rFonts w:ascii="Arial" w:hAnsi="Arial" w:cs="Arial"/>
          <w:b/>
          <w:szCs w:val="24"/>
        </w:rPr>
      </w:pPr>
      <w:r w:rsidRPr="00E14F80">
        <w:rPr>
          <w:rFonts w:ascii="Arial" w:hAnsi="Arial" w:cs="Arial"/>
          <w:b/>
          <w:szCs w:val="24"/>
        </w:rPr>
        <w:t>QUINTA –Titularidad de la Información.</w:t>
      </w:r>
      <w:r w:rsidRPr="00E14F80">
        <w:rPr>
          <w:rFonts w:ascii="Arial" w:hAnsi="Arial" w:cs="Arial"/>
          <w:b/>
          <w:szCs w:val="24"/>
        </w:rPr>
        <w:tab/>
      </w:r>
    </w:p>
    <w:p w14:paraId="0593E29F" w14:textId="77777777" w:rsidR="002A6D66" w:rsidRPr="00E14F80" w:rsidRDefault="002A6D66" w:rsidP="002A6D66">
      <w:pPr>
        <w:tabs>
          <w:tab w:val="left" w:leader="hyphen" w:pos="9072"/>
        </w:tabs>
        <w:spacing w:after="0" w:line="360" w:lineRule="auto"/>
        <w:jc w:val="both"/>
        <w:rPr>
          <w:rFonts w:ascii="Arial" w:hAnsi="Arial" w:cs="Arial"/>
          <w:szCs w:val="24"/>
        </w:rPr>
      </w:pPr>
      <w:r w:rsidRPr="00E14F80">
        <w:rPr>
          <w:rFonts w:ascii="Arial" w:hAnsi="Arial" w:cs="Arial"/>
          <w:szCs w:val="24"/>
        </w:rPr>
        <w:t xml:space="preserve">Los resultados, información o productos obtenidos como consecuencia de censos, relevamientos, muestras o verificaciones efectuadas como parte de operativos nacionales y/o jurisdiccionales en el marco del presente Convenio Marco, que puedan o deban ser tenidos en cuenta para la confección de mediciones, series estadísticas, índices o guarismos que tenga a su cargo el “INDEC” recabar, procesar, analizar, comparar y/o difundir en ejercicio de las facultades legalmente asignada como organismo rector del Sistema Estadístico Nacional, pertenecen al “INDEC” - Estado Nacional -, no pudiendo invocarse sobre ellos derechos de autor y/o propiedad intelectual. La difusión de dichos resultados, información o productos, o su utilización deberán ser expresa y formalmente autorizadas por el “INDEC, salvo que el “INDEC” haya procedido en forma previa a su difusión pública a través de su página web o de sus publicaciones periódicas en soporte papel. </w:t>
      </w:r>
      <w:r w:rsidRPr="00E14F80">
        <w:rPr>
          <w:rFonts w:ascii="Arial" w:hAnsi="Arial" w:cs="Arial"/>
          <w:szCs w:val="24"/>
        </w:rPr>
        <w:tab/>
      </w:r>
    </w:p>
    <w:p w14:paraId="1569A836" w14:textId="77777777" w:rsidR="002A6D66" w:rsidRPr="00E14F80" w:rsidRDefault="002A6D66" w:rsidP="002A6D66">
      <w:pPr>
        <w:tabs>
          <w:tab w:val="left" w:leader="hyphen" w:pos="9072"/>
        </w:tabs>
        <w:spacing w:after="0" w:line="360" w:lineRule="auto"/>
        <w:jc w:val="both"/>
        <w:rPr>
          <w:rFonts w:ascii="Arial" w:hAnsi="Arial" w:cs="Arial"/>
          <w:b/>
          <w:szCs w:val="24"/>
        </w:rPr>
      </w:pPr>
      <w:r w:rsidRPr="00E14F80">
        <w:rPr>
          <w:rFonts w:ascii="Arial" w:hAnsi="Arial" w:cs="Arial"/>
          <w:b/>
          <w:szCs w:val="24"/>
        </w:rPr>
        <w:t>SEXTA - Convenios Ampliatorios.</w:t>
      </w:r>
      <w:r w:rsidRPr="00E14F80">
        <w:rPr>
          <w:rFonts w:ascii="Arial" w:hAnsi="Arial" w:cs="Arial"/>
          <w:b/>
          <w:szCs w:val="24"/>
        </w:rPr>
        <w:tab/>
      </w:r>
    </w:p>
    <w:p w14:paraId="1166D24E" w14:textId="77777777" w:rsidR="002A6D66" w:rsidRPr="00E14F80" w:rsidRDefault="002A6D66" w:rsidP="002A6D66">
      <w:pPr>
        <w:tabs>
          <w:tab w:val="left" w:leader="hyphen" w:pos="9072"/>
        </w:tabs>
        <w:spacing w:after="0" w:line="360" w:lineRule="auto"/>
        <w:jc w:val="both"/>
        <w:rPr>
          <w:rFonts w:ascii="Arial" w:hAnsi="Arial" w:cs="Arial"/>
          <w:szCs w:val="24"/>
        </w:rPr>
      </w:pPr>
      <w:r w:rsidRPr="00E14F80">
        <w:rPr>
          <w:rFonts w:ascii="Arial" w:hAnsi="Arial" w:cs="Arial"/>
          <w:szCs w:val="24"/>
        </w:rPr>
        <w:t>“LAS PARTES” podrán celebrar Convenios Ampliatorios al presente Convenio Marco para completar o ampliar las actividades mencionadas en la cláusula PRIMERA, detallando en cada caso las tareas a desarrollar, su financiamiento, modalidades y el cronograma respectivo.</w:t>
      </w:r>
      <w:r w:rsidRPr="00E14F80">
        <w:rPr>
          <w:rFonts w:ascii="Arial" w:hAnsi="Arial" w:cs="Arial"/>
          <w:szCs w:val="24"/>
        </w:rPr>
        <w:tab/>
      </w:r>
    </w:p>
    <w:p w14:paraId="309EB4C3" w14:textId="77777777" w:rsidR="002A6D66" w:rsidRPr="00E14F80" w:rsidRDefault="002A6D66" w:rsidP="002A6D66">
      <w:pPr>
        <w:tabs>
          <w:tab w:val="left" w:leader="hyphen" w:pos="9072"/>
        </w:tabs>
        <w:spacing w:after="0" w:line="360" w:lineRule="auto"/>
        <w:jc w:val="both"/>
        <w:rPr>
          <w:rFonts w:ascii="Arial" w:hAnsi="Arial" w:cs="Arial"/>
          <w:b/>
          <w:szCs w:val="24"/>
        </w:rPr>
      </w:pPr>
      <w:r w:rsidRPr="00E14F80">
        <w:rPr>
          <w:rFonts w:ascii="Arial" w:hAnsi="Arial" w:cs="Arial"/>
          <w:b/>
          <w:szCs w:val="24"/>
        </w:rPr>
        <w:t>SÉPTIMA - Rendición de Cuentas.</w:t>
      </w:r>
      <w:r w:rsidRPr="00E14F80">
        <w:rPr>
          <w:rFonts w:ascii="Arial" w:hAnsi="Arial" w:cs="Arial"/>
          <w:b/>
          <w:szCs w:val="24"/>
        </w:rPr>
        <w:tab/>
      </w:r>
    </w:p>
    <w:p w14:paraId="5389723D" w14:textId="77777777" w:rsidR="002A6D66" w:rsidRPr="00E14F80" w:rsidRDefault="002A6D66" w:rsidP="002A6D66">
      <w:pPr>
        <w:pStyle w:val="BodyText"/>
        <w:tabs>
          <w:tab w:val="right" w:leader="hyphen" w:pos="9072"/>
        </w:tabs>
        <w:spacing w:line="360" w:lineRule="auto"/>
        <w:jc w:val="both"/>
        <w:rPr>
          <w:rFonts w:cs="Arial"/>
          <w:b w:val="0"/>
          <w:sz w:val="24"/>
          <w:szCs w:val="24"/>
        </w:rPr>
      </w:pPr>
      <w:r w:rsidRPr="00E14F80">
        <w:rPr>
          <w:rFonts w:cs="Arial"/>
          <w:b w:val="0"/>
          <w:sz w:val="24"/>
          <w:szCs w:val="24"/>
        </w:rPr>
        <w:t>La “DIRECCIÓN PROVINCIAL” deberá presentar una rendición de cuentas de las sumas dinerarias que reciba del “INDEC” en concepto de financiación que involucre la totalidad de los gastos en que hubiese incurrido en cada uno de los operativos detallados en los Anexos que integran el presente, conforme lo establecen las disposiciones contenidas en los artículos 2º, inciso f) y 4º del Decreto Nº 3.110/1970, reglamentario de la Ley N° 17.622 o las que en el futuro las sustituyan o complementen. La rendición de cuentas deberá efectuarla dentro de los plazos y con las formalidades establecidas en el “PROCEDIMIENTO PARA LA RENDICIÓN DE GASTOS DE CONVENIOS CELEBRADOS ENTRE EL INDEC Y LAS DIRECCIONES PROVINCIALES DE ESTADÍSTICA Y TERCERAS INSTITUCIONES” que integra el presente como Anexo N° xx.</w:t>
      </w:r>
      <w:r w:rsidRPr="00E14F80">
        <w:rPr>
          <w:rFonts w:cs="Arial"/>
          <w:b w:val="0"/>
          <w:sz w:val="24"/>
          <w:szCs w:val="24"/>
        </w:rPr>
        <w:tab/>
      </w:r>
    </w:p>
    <w:p w14:paraId="5AF07290" w14:textId="77777777" w:rsidR="002A6D66" w:rsidRPr="00E14F80" w:rsidRDefault="002A6D66" w:rsidP="002A6D66">
      <w:pPr>
        <w:pStyle w:val="BodyText"/>
        <w:tabs>
          <w:tab w:val="right" w:leader="hyphen" w:pos="9072"/>
        </w:tabs>
        <w:spacing w:line="360" w:lineRule="auto"/>
        <w:jc w:val="both"/>
        <w:rPr>
          <w:rFonts w:cs="Arial"/>
          <w:b w:val="0"/>
          <w:sz w:val="24"/>
          <w:szCs w:val="24"/>
          <w:lang w:val="es-MX"/>
        </w:rPr>
      </w:pPr>
      <w:r w:rsidRPr="00E14F80">
        <w:rPr>
          <w:rFonts w:cs="Arial"/>
          <w:b w:val="0"/>
          <w:sz w:val="24"/>
          <w:szCs w:val="24"/>
          <w:lang w:val="es-MX"/>
        </w:rPr>
        <w:t xml:space="preserve">Las rendiciones de cuentas deberán ser remitidas al “INDEC” para que evalúe y resuelva sobre su aprobación o rechazo, en soporte electrónico y en soporte papel debidamente firmadas en todas sus fojas por el titular de la “DIRECCIÓN PROVINCIAL”. </w:t>
      </w:r>
      <w:r w:rsidRPr="00E14F80">
        <w:rPr>
          <w:rFonts w:cs="Arial"/>
          <w:b w:val="0"/>
          <w:sz w:val="24"/>
          <w:szCs w:val="24"/>
          <w:lang w:val="es-MX"/>
        </w:rPr>
        <w:tab/>
      </w:r>
    </w:p>
    <w:p w14:paraId="5567E770" w14:textId="77777777" w:rsidR="002A6D66" w:rsidRPr="00E14F80" w:rsidRDefault="002A6D66" w:rsidP="002A6D66">
      <w:pPr>
        <w:pStyle w:val="BodyText"/>
        <w:tabs>
          <w:tab w:val="right" w:leader="hyphen" w:pos="9072"/>
        </w:tabs>
        <w:spacing w:line="360" w:lineRule="auto"/>
        <w:jc w:val="both"/>
        <w:rPr>
          <w:rFonts w:cs="Arial"/>
          <w:b w:val="0"/>
          <w:sz w:val="24"/>
          <w:szCs w:val="24"/>
          <w:lang w:val="es-MX"/>
        </w:rPr>
      </w:pPr>
      <w:r w:rsidRPr="00E14F80">
        <w:rPr>
          <w:rFonts w:cs="Arial"/>
          <w:b w:val="0"/>
          <w:sz w:val="24"/>
          <w:szCs w:val="24"/>
          <w:lang w:val="es-MX"/>
        </w:rPr>
        <w:t xml:space="preserve">El incumplimiento o cumplimiento parcial o defectuoso de la obligación de rendir cuentas, facultará al “INDEC” a suspender, limitar o cancelar la transferencia de los saldos de financiación pendientes de pago correspondientes al operativo de que se trate o, en su caso, dejar sin efecto el presente convenio, sin perjuicio de habilitar el ejercicio de las acciones de responsabilidad y </w:t>
      </w:r>
      <w:proofErr w:type="spellStart"/>
      <w:r w:rsidRPr="00E14F80">
        <w:rPr>
          <w:rFonts w:cs="Arial"/>
          <w:b w:val="0"/>
          <w:sz w:val="24"/>
          <w:szCs w:val="24"/>
          <w:lang w:val="es-MX"/>
        </w:rPr>
        <w:t>reclamatorias</w:t>
      </w:r>
      <w:proofErr w:type="spellEnd"/>
      <w:r w:rsidRPr="00E14F80">
        <w:rPr>
          <w:rFonts w:cs="Arial"/>
          <w:b w:val="0"/>
          <w:sz w:val="24"/>
          <w:szCs w:val="24"/>
          <w:lang w:val="es-MX"/>
        </w:rPr>
        <w:t xml:space="preserve"> que resulten pertinentes.</w:t>
      </w:r>
      <w:r w:rsidRPr="00E14F80">
        <w:rPr>
          <w:rFonts w:cs="Arial"/>
          <w:b w:val="0"/>
          <w:sz w:val="24"/>
          <w:szCs w:val="24"/>
          <w:lang w:val="es-MX"/>
        </w:rPr>
        <w:tab/>
      </w:r>
    </w:p>
    <w:p w14:paraId="0E268776" w14:textId="77777777" w:rsidR="002A6D66" w:rsidRPr="00E14F80" w:rsidRDefault="002A6D66" w:rsidP="002A6D66">
      <w:pPr>
        <w:tabs>
          <w:tab w:val="left" w:leader="hyphen" w:pos="9072"/>
        </w:tabs>
        <w:spacing w:after="0" w:line="360" w:lineRule="auto"/>
        <w:jc w:val="both"/>
        <w:rPr>
          <w:rFonts w:ascii="Arial" w:hAnsi="Arial" w:cs="Arial"/>
          <w:b/>
          <w:szCs w:val="24"/>
        </w:rPr>
      </w:pPr>
      <w:r w:rsidRPr="00E14F80">
        <w:rPr>
          <w:rFonts w:ascii="Arial" w:hAnsi="Arial" w:cs="Arial"/>
          <w:b/>
          <w:szCs w:val="24"/>
        </w:rPr>
        <w:t>OCTAVA – Gestión técnica y administrativa.</w:t>
      </w:r>
      <w:r w:rsidRPr="00E14F80">
        <w:rPr>
          <w:rFonts w:ascii="Arial" w:hAnsi="Arial" w:cs="Arial"/>
          <w:b/>
          <w:szCs w:val="24"/>
        </w:rPr>
        <w:tab/>
      </w:r>
    </w:p>
    <w:p w14:paraId="77277030" w14:textId="77777777" w:rsidR="002A6D66" w:rsidRPr="00E14F80" w:rsidRDefault="002A6D66" w:rsidP="002A6D66">
      <w:pPr>
        <w:tabs>
          <w:tab w:val="left" w:leader="hyphen" w:pos="9072"/>
        </w:tabs>
        <w:spacing w:after="0" w:line="360" w:lineRule="auto"/>
        <w:jc w:val="both"/>
        <w:rPr>
          <w:rFonts w:ascii="Arial" w:hAnsi="Arial" w:cs="Arial"/>
          <w:szCs w:val="24"/>
        </w:rPr>
      </w:pPr>
      <w:r w:rsidRPr="00E14F80">
        <w:rPr>
          <w:rFonts w:ascii="Arial" w:hAnsi="Arial" w:cs="Arial"/>
          <w:szCs w:val="24"/>
        </w:rPr>
        <w:t xml:space="preserve">El “INDEC” podrá auditar la gestión técnica y administrativa de las actividades previstas en el presente Convenio y del uso de los fondos que en consecuencia remite, para lo cual la “DIRECCIÓN PROVINCIAL” se compromete a colaborar y a facilitar toda la documentación y demás elementos necesarios a tal fin. </w:t>
      </w:r>
      <w:r w:rsidRPr="00E14F80">
        <w:rPr>
          <w:rFonts w:ascii="Arial" w:hAnsi="Arial" w:cs="Arial"/>
        </w:rPr>
        <w:t xml:space="preserve">En </w:t>
      </w:r>
      <w:r w:rsidRPr="00E14F80">
        <w:rPr>
          <w:rFonts w:ascii="Arial" w:hAnsi="Arial" w:cs="Arial"/>
        </w:rPr>
        <w:lastRenderedPageBreak/>
        <w:t xml:space="preserve">caso de requerirse la documentación </w:t>
      </w:r>
      <w:proofErr w:type="spellStart"/>
      <w:r w:rsidRPr="00E14F80">
        <w:rPr>
          <w:rFonts w:ascii="Arial" w:hAnsi="Arial" w:cs="Arial"/>
        </w:rPr>
        <w:t>respaldatoria</w:t>
      </w:r>
      <w:proofErr w:type="spellEnd"/>
      <w:r w:rsidRPr="00E14F80">
        <w:rPr>
          <w:rFonts w:ascii="Arial" w:hAnsi="Arial" w:cs="Arial"/>
        </w:rPr>
        <w:t xml:space="preserve"> contable, la misma deberá ser certificada por </w:t>
      </w:r>
      <w:r w:rsidRPr="00E14F80">
        <w:rPr>
          <w:rFonts w:ascii="Arial" w:hAnsi="Arial" w:cs="Arial"/>
          <w:szCs w:val="24"/>
        </w:rPr>
        <w:t>la “DIRECCIÓN PROVINCIAL”</w:t>
      </w:r>
      <w:r w:rsidRPr="00E14F80">
        <w:rPr>
          <w:rFonts w:ascii="Arial" w:hAnsi="Arial" w:cs="Arial"/>
        </w:rPr>
        <w:t xml:space="preserve"> y preservada para eventuales auditorias que disponga el “INDEC”. </w:t>
      </w:r>
      <w:r w:rsidRPr="00E14F80">
        <w:rPr>
          <w:rFonts w:ascii="Arial" w:hAnsi="Arial" w:cs="Arial"/>
          <w:szCs w:val="24"/>
        </w:rPr>
        <w:t>Todo ello conforme lo normado por el Artículo 4° del Decreto N° 3.110/1970.</w:t>
      </w:r>
      <w:r w:rsidRPr="00E14F80">
        <w:rPr>
          <w:rFonts w:ascii="Arial" w:hAnsi="Arial" w:cs="Arial"/>
          <w:szCs w:val="24"/>
        </w:rPr>
        <w:tab/>
      </w:r>
    </w:p>
    <w:p w14:paraId="3F07D5BA" w14:textId="77777777" w:rsidR="002A6D66" w:rsidRPr="00E14F80" w:rsidRDefault="002A6D66" w:rsidP="002A6D66">
      <w:pPr>
        <w:tabs>
          <w:tab w:val="left" w:leader="hyphen" w:pos="9072"/>
        </w:tabs>
        <w:spacing w:after="0" w:line="360" w:lineRule="auto"/>
        <w:jc w:val="both"/>
        <w:rPr>
          <w:rFonts w:ascii="Arial" w:hAnsi="Arial" w:cs="Arial"/>
          <w:b/>
          <w:szCs w:val="24"/>
        </w:rPr>
      </w:pPr>
      <w:r w:rsidRPr="00E14F80">
        <w:rPr>
          <w:rFonts w:ascii="Arial" w:hAnsi="Arial" w:cs="Arial"/>
          <w:b/>
          <w:szCs w:val="24"/>
        </w:rPr>
        <w:t xml:space="preserve">NOVENA –Caso Fortuito y Fuerza Mayor. </w:t>
      </w:r>
      <w:r w:rsidRPr="00E14F80">
        <w:rPr>
          <w:rFonts w:ascii="Arial" w:hAnsi="Arial" w:cs="Arial"/>
          <w:b/>
          <w:szCs w:val="24"/>
        </w:rPr>
        <w:tab/>
      </w:r>
    </w:p>
    <w:p w14:paraId="2A9F16D0" w14:textId="77777777" w:rsidR="002A6D66" w:rsidRPr="00E14F80" w:rsidRDefault="002A6D66" w:rsidP="002A6D66">
      <w:pPr>
        <w:tabs>
          <w:tab w:val="left" w:leader="hyphen" w:pos="9072"/>
        </w:tabs>
        <w:spacing w:after="0" w:line="360" w:lineRule="auto"/>
        <w:jc w:val="both"/>
        <w:rPr>
          <w:rFonts w:ascii="Arial" w:hAnsi="Arial" w:cs="Arial"/>
          <w:szCs w:val="24"/>
        </w:rPr>
      </w:pPr>
      <w:r w:rsidRPr="00E14F80">
        <w:rPr>
          <w:rFonts w:ascii="Arial" w:hAnsi="Arial" w:cs="Arial"/>
          <w:szCs w:val="24"/>
        </w:rPr>
        <w:t>De producirse acontecimientos imprevistos o de fuerza mayor que impidieran o demoraran el cumplimiento del presente Convenio Marco, la parte que lo alegare deberá probar tal extremo fehacientemente. Superada la emergencia y manteniéndose la necesidad de que las prestaciones comprometidas sean efectivamente cumplidas, las partes podrán reformular el Convenio computando las prestaciones cumplidas, las prestaciones que no han podido cumplimentarse y los pagos que, en concepto de financiación de la actividad u operativo de que se trate haya transferido el “INDEC”. Previamente a dicha reformulación la “DIRECCIÓN PROVINCIAL” rendirá cuenta documentada de la imputación de fondos y de las tareas efectivamente cumplidas hasta la fecha en que se produjo la suspensión. Si como consecuencia de la subsistencia de la fuerza mayor, no pudiera reformularse el Convenio, la “DIRECCIÓN PROVINCIAL”</w:t>
      </w:r>
      <w:r w:rsidRPr="00E14F80">
        <w:rPr>
          <w:rFonts w:ascii="Arial" w:hAnsi="Arial" w:cs="Arial"/>
          <w:bCs/>
          <w:szCs w:val="24"/>
        </w:rPr>
        <w:t xml:space="preserve"> </w:t>
      </w:r>
      <w:r w:rsidRPr="00E14F80">
        <w:rPr>
          <w:rFonts w:ascii="Arial" w:hAnsi="Arial" w:cs="Arial"/>
          <w:szCs w:val="24"/>
        </w:rPr>
        <w:t>deberá efectuar una rendición final de lo gastado hasta la fecha en que se produjo la suspensión y reintegrará al “INDEC el saldo dentro de los TREINTA (30) días corridos contados desde la fecha en que se acordó la suspensión.</w:t>
      </w:r>
      <w:r w:rsidRPr="00E14F80">
        <w:rPr>
          <w:rFonts w:ascii="Arial" w:hAnsi="Arial" w:cs="Arial"/>
          <w:szCs w:val="24"/>
        </w:rPr>
        <w:tab/>
      </w:r>
    </w:p>
    <w:p w14:paraId="343B0606" w14:textId="77777777" w:rsidR="002A6D66" w:rsidRPr="00E14F80" w:rsidRDefault="002A6D66" w:rsidP="002A6D66">
      <w:pPr>
        <w:tabs>
          <w:tab w:val="left" w:leader="hyphen" w:pos="9072"/>
        </w:tabs>
        <w:spacing w:after="0" w:line="360" w:lineRule="auto"/>
        <w:jc w:val="both"/>
        <w:rPr>
          <w:rFonts w:ascii="Arial" w:hAnsi="Arial" w:cs="Arial"/>
          <w:b/>
          <w:szCs w:val="24"/>
        </w:rPr>
      </w:pPr>
      <w:r w:rsidRPr="00E14F80">
        <w:rPr>
          <w:rFonts w:ascii="Arial" w:hAnsi="Arial" w:cs="Arial"/>
          <w:b/>
          <w:szCs w:val="24"/>
        </w:rPr>
        <w:t xml:space="preserve">DÉCIMA - Rescisión </w:t>
      </w:r>
      <w:proofErr w:type="spellStart"/>
      <w:r w:rsidRPr="00E14F80">
        <w:rPr>
          <w:rFonts w:ascii="Arial" w:hAnsi="Arial" w:cs="Arial"/>
          <w:b/>
          <w:szCs w:val="24"/>
        </w:rPr>
        <w:t>Incausada</w:t>
      </w:r>
      <w:proofErr w:type="spellEnd"/>
      <w:r w:rsidRPr="00E14F80">
        <w:rPr>
          <w:rFonts w:ascii="Arial" w:hAnsi="Arial" w:cs="Arial"/>
          <w:b/>
          <w:szCs w:val="24"/>
        </w:rPr>
        <w:t>.</w:t>
      </w:r>
      <w:r w:rsidRPr="00E14F80">
        <w:rPr>
          <w:rFonts w:ascii="Arial" w:hAnsi="Arial" w:cs="Arial"/>
          <w:b/>
          <w:szCs w:val="24"/>
        </w:rPr>
        <w:tab/>
      </w:r>
    </w:p>
    <w:p w14:paraId="5762F390" w14:textId="77777777" w:rsidR="002A6D66" w:rsidRPr="00E14F80" w:rsidRDefault="002A6D66" w:rsidP="002A6D66">
      <w:pPr>
        <w:tabs>
          <w:tab w:val="right" w:leader="hyphen" w:pos="9072"/>
        </w:tabs>
        <w:spacing w:after="0" w:line="360" w:lineRule="auto"/>
        <w:jc w:val="both"/>
        <w:rPr>
          <w:rFonts w:ascii="Arial" w:hAnsi="Arial" w:cs="Arial"/>
          <w:szCs w:val="24"/>
        </w:rPr>
      </w:pPr>
      <w:r w:rsidRPr="00E14F80">
        <w:rPr>
          <w:rFonts w:ascii="Arial" w:hAnsi="Arial" w:cs="Arial"/>
          <w:szCs w:val="24"/>
        </w:rPr>
        <w:t xml:space="preserve">Cualquiera de “LAS PARTES” podrá rescindir el presente sin expresión de causa, requiriéndose para que la rescisión surta efecto, que sea notificada por medio fehaciente por aquella de “LAS PARTES” que decide poner fin a este acuerdo a la otra con una antelación no inferior a sesenta (60) días corridos en carácter de preaviso. Notificada la rescisión, deberán cumplimentarse hasta su íntegra culminación las tareas que objeto del presente Convenio Marco y/o </w:t>
      </w:r>
      <w:proofErr w:type="spellStart"/>
      <w:r w:rsidRPr="00E14F80">
        <w:rPr>
          <w:rFonts w:ascii="Arial" w:hAnsi="Arial" w:cs="Arial"/>
          <w:szCs w:val="24"/>
        </w:rPr>
        <w:t>del</w:t>
      </w:r>
      <w:proofErr w:type="spellEnd"/>
      <w:r w:rsidRPr="00E14F80">
        <w:rPr>
          <w:rFonts w:ascii="Arial" w:hAnsi="Arial" w:cs="Arial"/>
          <w:szCs w:val="24"/>
        </w:rPr>
        <w:t xml:space="preserve"> los Convenios Ampliatorios que se encuentren en curso de ejecución. Cuando la rescisión </w:t>
      </w:r>
      <w:proofErr w:type="spellStart"/>
      <w:r w:rsidRPr="00E14F80">
        <w:rPr>
          <w:rFonts w:ascii="Arial" w:hAnsi="Arial" w:cs="Arial"/>
          <w:szCs w:val="24"/>
        </w:rPr>
        <w:t>incausada</w:t>
      </w:r>
      <w:proofErr w:type="spellEnd"/>
      <w:r w:rsidRPr="00E14F80">
        <w:rPr>
          <w:rFonts w:ascii="Arial" w:hAnsi="Arial" w:cs="Arial"/>
          <w:szCs w:val="24"/>
        </w:rPr>
        <w:t xml:space="preserve"> haya sido decidida por la “DIRECCIÓN PROVINCIAL”, ésta deberá acompañar, con una antelación de DIEZ (10) días corridos de la fecha de vencimiento del preaviso indicado, la rendición de cuentas sobre los fondos que hubiese recibido del “INDEC” en virtud de la celebración del convenio que se rescinde.</w:t>
      </w:r>
      <w:r w:rsidRPr="00E14F80">
        <w:rPr>
          <w:rFonts w:ascii="Arial" w:hAnsi="Arial" w:cs="Arial"/>
          <w:szCs w:val="24"/>
        </w:rPr>
        <w:tab/>
        <w:t>-</w:t>
      </w:r>
    </w:p>
    <w:p w14:paraId="0A26BDEC" w14:textId="77777777" w:rsidR="002A6D66" w:rsidRPr="00E14F80" w:rsidRDefault="002A6D66" w:rsidP="002A6D66">
      <w:pPr>
        <w:tabs>
          <w:tab w:val="right" w:leader="hyphen" w:pos="9072"/>
        </w:tabs>
        <w:spacing w:after="0" w:line="360" w:lineRule="auto"/>
        <w:jc w:val="both"/>
        <w:rPr>
          <w:rFonts w:ascii="Arial" w:hAnsi="Arial" w:cs="Arial"/>
          <w:b/>
          <w:szCs w:val="24"/>
        </w:rPr>
      </w:pPr>
      <w:r w:rsidRPr="00E14F80">
        <w:rPr>
          <w:rFonts w:ascii="Arial" w:hAnsi="Arial" w:cs="Arial"/>
          <w:b/>
          <w:szCs w:val="24"/>
        </w:rPr>
        <w:t>DECIMA PRIMERA – Infracciones a la Ley N° 17.622.</w:t>
      </w:r>
      <w:r w:rsidRPr="00E14F80">
        <w:rPr>
          <w:rFonts w:ascii="Arial" w:hAnsi="Arial" w:cs="Arial"/>
          <w:b/>
          <w:szCs w:val="24"/>
        </w:rPr>
        <w:tab/>
      </w:r>
    </w:p>
    <w:p w14:paraId="0B50BBB6" w14:textId="77777777" w:rsidR="002A6D66" w:rsidRPr="00E14F80" w:rsidRDefault="002A6D66" w:rsidP="002A6D66">
      <w:pPr>
        <w:tabs>
          <w:tab w:val="right" w:leader="hyphen" w:pos="9072"/>
        </w:tabs>
        <w:spacing w:after="0" w:line="360" w:lineRule="auto"/>
        <w:jc w:val="both"/>
        <w:rPr>
          <w:rFonts w:ascii="Arial" w:hAnsi="Arial" w:cs="Arial"/>
          <w:szCs w:val="24"/>
          <w:lang w:val="es-AR"/>
        </w:rPr>
      </w:pPr>
      <w:r w:rsidRPr="00E14F80">
        <w:rPr>
          <w:rFonts w:ascii="Arial" w:hAnsi="Arial" w:cs="Arial"/>
          <w:szCs w:val="24"/>
        </w:rPr>
        <w:t>La “</w:t>
      </w:r>
      <w:r w:rsidRPr="00E14F80">
        <w:rPr>
          <w:rFonts w:ascii="Arial" w:hAnsi="Arial" w:cs="Arial"/>
          <w:szCs w:val="24"/>
          <w:lang w:val="es-AR"/>
        </w:rPr>
        <w:t xml:space="preserve">DIRECCIÓN PROVINCIAL” </w:t>
      </w:r>
      <w:r w:rsidRPr="00E14F80">
        <w:rPr>
          <w:rFonts w:ascii="Arial" w:hAnsi="Arial" w:cs="Arial"/>
          <w:szCs w:val="24"/>
        </w:rPr>
        <w:t>asume la facultad, prevista en el Artículo 17° del Decreto Nº 3.110/1970, de instruir sumarios en el supuesto de Infracciones a la Ley Nº 17.622, por suministro tardío o falta de suministro de la información estadística que</w:t>
      </w:r>
      <w:r w:rsidRPr="00E14F80">
        <w:rPr>
          <w:rFonts w:ascii="Arial" w:hAnsi="Arial" w:cs="Arial"/>
          <w:szCs w:val="24"/>
          <w:lang w:val="es-AR"/>
        </w:rPr>
        <w:t xml:space="preserve"> la “DIRECCIÓN PROVINCIAL” recaba por el presente Convenio Marco y/o sus Convenios Ampliatorios. En tal sentido en las infracciones cometidas en jurisdicción del Servicio Estadístico Provincial, se notificará la transgresión al presunto infractor y luego se instruirá el sumario y el Director de la “DIRECCIÓN PROVINCIAL” aplicará la sanción pertinente, previa intervención de un asesor jurídico de la jurisdicción a la que pertenece la “DIRECCIÓN PROVINCIAL”. Los Recursos de Reconsideración que interpusieran los infractores serán resueltos por el mismo funcionario.</w:t>
      </w:r>
      <w:r w:rsidRPr="00E14F80">
        <w:rPr>
          <w:rFonts w:ascii="Arial" w:hAnsi="Arial" w:cs="Arial"/>
          <w:szCs w:val="24"/>
          <w:lang w:val="es-AR"/>
        </w:rPr>
        <w:tab/>
      </w:r>
    </w:p>
    <w:p w14:paraId="333DF8B4" w14:textId="77777777" w:rsidR="002A6D66" w:rsidRPr="00E14F80" w:rsidRDefault="002A6D66" w:rsidP="002A6D66">
      <w:pPr>
        <w:tabs>
          <w:tab w:val="left" w:leader="hyphen" w:pos="9072"/>
        </w:tabs>
        <w:spacing w:after="0" w:line="360" w:lineRule="auto"/>
        <w:jc w:val="both"/>
        <w:rPr>
          <w:rFonts w:ascii="Arial" w:hAnsi="Arial" w:cs="Arial"/>
          <w:szCs w:val="24"/>
        </w:rPr>
      </w:pPr>
      <w:r w:rsidRPr="00E14F80">
        <w:rPr>
          <w:rFonts w:ascii="Arial" w:hAnsi="Arial" w:cs="Arial"/>
          <w:szCs w:val="24"/>
        </w:rPr>
        <w:t xml:space="preserve">El importe de dichas penalidades será ingresado a la cuenta corriente Nº 2854/15 Banco de la Nación Argentina, sucursal Plaza de Mayo, denominada M. Econ. 50-321-INDEC </w:t>
      </w:r>
      <w:proofErr w:type="spellStart"/>
      <w:r w:rsidRPr="00E14F80">
        <w:rPr>
          <w:rFonts w:ascii="Arial" w:hAnsi="Arial" w:cs="Arial"/>
          <w:szCs w:val="24"/>
        </w:rPr>
        <w:t>Recaud</w:t>
      </w:r>
      <w:proofErr w:type="spellEnd"/>
      <w:r w:rsidRPr="00E14F80">
        <w:rPr>
          <w:rFonts w:ascii="Arial" w:hAnsi="Arial" w:cs="Arial"/>
          <w:szCs w:val="24"/>
        </w:rPr>
        <w:t>. F.13.</w:t>
      </w:r>
      <w:r w:rsidRPr="00E14F80">
        <w:rPr>
          <w:rFonts w:ascii="Arial" w:hAnsi="Arial" w:cs="Arial"/>
          <w:szCs w:val="24"/>
        </w:rPr>
        <w:tab/>
      </w:r>
    </w:p>
    <w:p w14:paraId="6B7AE515" w14:textId="77777777" w:rsidR="002A6D66" w:rsidRPr="00E14F80" w:rsidRDefault="002A6D66" w:rsidP="002A6D66">
      <w:pPr>
        <w:tabs>
          <w:tab w:val="right" w:leader="hyphen" w:pos="9072"/>
        </w:tabs>
        <w:spacing w:after="0" w:line="360" w:lineRule="auto"/>
        <w:jc w:val="both"/>
        <w:rPr>
          <w:rFonts w:ascii="Arial" w:hAnsi="Arial" w:cs="Arial"/>
          <w:szCs w:val="24"/>
          <w:lang w:val="es-AR"/>
        </w:rPr>
      </w:pPr>
      <w:r w:rsidRPr="00E14F80">
        <w:rPr>
          <w:rFonts w:ascii="Arial" w:hAnsi="Arial" w:cs="Arial"/>
          <w:szCs w:val="24"/>
          <w:lang w:val="es-AR"/>
        </w:rPr>
        <w:t>La “DIRECCIÓN PROVINCIAL” remitirá al “INDEC” la Disposición que impone la multa al infractor y la constancia del depósito de la misma.</w:t>
      </w:r>
      <w:r w:rsidRPr="00E14F80">
        <w:rPr>
          <w:rFonts w:ascii="Arial" w:hAnsi="Arial" w:cs="Arial"/>
          <w:szCs w:val="24"/>
          <w:lang w:val="es-AR"/>
        </w:rPr>
        <w:tab/>
      </w:r>
    </w:p>
    <w:p w14:paraId="64B352B5" w14:textId="77777777" w:rsidR="002A6D66" w:rsidRPr="00E14F80" w:rsidRDefault="002A6D66" w:rsidP="002A6D66">
      <w:pPr>
        <w:tabs>
          <w:tab w:val="left" w:leader="hyphen" w:pos="9072"/>
        </w:tabs>
        <w:spacing w:after="0" w:line="360" w:lineRule="auto"/>
        <w:jc w:val="both"/>
        <w:rPr>
          <w:rFonts w:ascii="Arial" w:hAnsi="Arial" w:cs="Arial"/>
          <w:szCs w:val="24"/>
          <w:lang w:val="es-AR"/>
        </w:rPr>
      </w:pPr>
      <w:r w:rsidRPr="00E14F80">
        <w:rPr>
          <w:rFonts w:ascii="Arial" w:hAnsi="Arial" w:cs="Arial"/>
          <w:szCs w:val="24"/>
          <w:lang w:val="es-AR"/>
        </w:rPr>
        <w:t xml:space="preserve">En caso de que el infractor no abonara la multa, la “DIRECCIÓN PROVINCIAL” remitirá las actuaciones a la </w:t>
      </w:r>
      <w:r w:rsidRPr="00E14F80">
        <w:rPr>
          <w:rFonts w:ascii="Arial" w:hAnsi="Arial" w:cs="Arial"/>
          <w:szCs w:val="24"/>
          <w:lang w:val="es-AR"/>
        </w:rPr>
        <w:lastRenderedPageBreak/>
        <w:t>Dirección de Asuntos Jurídicos del “INDEC”, a fin de que por intermedio de sus profesionales abogados y/o los delegados del Cuerpo de Abogados del Estado en el interior y/o los abogados asistentes contratados y/o los integrantes del Ministerio Público de la Defensa y/u otros abogados de servicios jurídicos oficiales, inicien las actuaciones judiciales pertinentes contra el infractor.</w:t>
      </w:r>
      <w:r w:rsidRPr="00E14F80">
        <w:rPr>
          <w:rFonts w:ascii="Arial" w:hAnsi="Arial" w:cs="Arial"/>
          <w:szCs w:val="24"/>
          <w:lang w:val="es-AR"/>
        </w:rPr>
        <w:tab/>
      </w:r>
    </w:p>
    <w:p w14:paraId="4E78E22A" w14:textId="77777777" w:rsidR="002A6D66" w:rsidRPr="00E14F80" w:rsidRDefault="002A6D66" w:rsidP="002A6D66">
      <w:pPr>
        <w:tabs>
          <w:tab w:val="left" w:leader="hyphen" w:pos="9072"/>
        </w:tabs>
        <w:spacing w:after="0" w:line="360" w:lineRule="auto"/>
        <w:jc w:val="both"/>
        <w:rPr>
          <w:rFonts w:ascii="Arial" w:hAnsi="Arial" w:cs="Arial"/>
          <w:b/>
          <w:szCs w:val="24"/>
          <w:lang w:val="es-AR"/>
        </w:rPr>
      </w:pPr>
      <w:r w:rsidRPr="00E14F80">
        <w:rPr>
          <w:rFonts w:ascii="Arial" w:hAnsi="Arial" w:cs="Arial"/>
          <w:b/>
          <w:szCs w:val="24"/>
          <w:lang w:val="es-AR"/>
        </w:rPr>
        <w:t>DECIMA SEGUNDA – Interlocutores.</w:t>
      </w:r>
      <w:r w:rsidRPr="00E14F80">
        <w:rPr>
          <w:rFonts w:ascii="Arial" w:hAnsi="Arial" w:cs="Arial"/>
          <w:b/>
          <w:szCs w:val="24"/>
          <w:lang w:val="es-AR"/>
        </w:rPr>
        <w:tab/>
      </w:r>
    </w:p>
    <w:p w14:paraId="0E893B21" w14:textId="77777777" w:rsidR="002A6D66" w:rsidRPr="00E14F80" w:rsidRDefault="002A6D66" w:rsidP="002A6D66">
      <w:pPr>
        <w:tabs>
          <w:tab w:val="left" w:leader="hyphen" w:pos="9072"/>
        </w:tabs>
        <w:spacing w:after="0" w:line="360" w:lineRule="auto"/>
        <w:jc w:val="both"/>
        <w:rPr>
          <w:rFonts w:ascii="Arial" w:hAnsi="Arial" w:cs="Arial"/>
          <w:szCs w:val="24"/>
          <w:lang w:val="es-AR"/>
        </w:rPr>
      </w:pPr>
      <w:r w:rsidRPr="00E14F80">
        <w:rPr>
          <w:rFonts w:ascii="Arial" w:hAnsi="Arial" w:cs="Arial"/>
          <w:szCs w:val="24"/>
          <w:lang w:val="es-AR"/>
        </w:rPr>
        <w:t>Para un mejor entendimiento y una más eficiente realización de las tareas técnicas que este Convenio prevé, las comunicaciones y contactos se realizarán por la “DIRECCIÓN PROVINCIAL” a través de su Director y por el “INDEC” a través de la Dirección de Coordinación del Sistema Estadístico Nacional.</w:t>
      </w:r>
      <w:r w:rsidRPr="00E14F80">
        <w:rPr>
          <w:rFonts w:ascii="Arial" w:hAnsi="Arial" w:cs="Arial"/>
          <w:szCs w:val="24"/>
          <w:lang w:val="es-AR"/>
        </w:rPr>
        <w:tab/>
      </w:r>
    </w:p>
    <w:p w14:paraId="41AE1A9C" w14:textId="77777777" w:rsidR="002A6D66" w:rsidRPr="00E14F80" w:rsidRDefault="002A6D66" w:rsidP="002A6D66">
      <w:pPr>
        <w:tabs>
          <w:tab w:val="left" w:leader="hyphen" w:pos="9072"/>
        </w:tabs>
        <w:spacing w:after="0" w:line="360" w:lineRule="auto"/>
        <w:jc w:val="both"/>
        <w:rPr>
          <w:rFonts w:ascii="Arial" w:hAnsi="Arial" w:cs="Arial"/>
          <w:b/>
          <w:szCs w:val="24"/>
          <w:lang w:val="es-AR"/>
        </w:rPr>
      </w:pPr>
      <w:r w:rsidRPr="00E14F80">
        <w:rPr>
          <w:rFonts w:ascii="Arial" w:hAnsi="Arial" w:cs="Arial"/>
          <w:b/>
          <w:szCs w:val="24"/>
          <w:lang w:val="es-AR"/>
        </w:rPr>
        <w:t>DECIMA TERCERA - Incumplimiento.</w:t>
      </w:r>
      <w:r w:rsidRPr="00E14F80">
        <w:rPr>
          <w:rFonts w:ascii="Arial" w:hAnsi="Arial" w:cs="Arial"/>
          <w:b/>
          <w:szCs w:val="24"/>
          <w:lang w:val="es-AR"/>
        </w:rPr>
        <w:tab/>
      </w:r>
    </w:p>
    <w:p w14:paraId="4F3FA04C" w14:textId="77777777" w:rsidR="002A6D66" w:rsidRPr="00E14F80" w:rsidRDefault="002A6D66" w:rsidP="002A6D66">
      <w:pPr>
        <w:tabs>
          <w:tab w:val="left" w:leader="hyphen" w:pos="9072"/>
        </w:tabs>
        <w:spacing w:after="0" w:line="360" w:lineRule="auto"/>
        <w:jc w:val="both"/>
        <w:rPr>
          <w:rFonts w:ascii="Arial" w:hAnsi="Arial" w:cs="Arial"/>
          <w:szCs w:val="24"/>
          <w:lang w:val="es-AR"/>
        </w:rPr>
      </w:pPr>
      <w:r w:rsidRPr="00E14F80">
        <w:rPr>
          <w:rFonts w:ascii="Arial" w:hAnsi="Arial" w:cs="Arial"/>
          <w:szCs w:val="24"/>
          <w:lang w:val="es-AR"/>
        </w:rPr>
        <w:t xml:space="preserve">En caso de </w:t>
      </w:r>
      <w:r w:rsidRPr="00E14F80">
        <w:rPr>
          <w:rFonts w:ascii="Arial" w:hAnsi="Arial" w:cs="Arial"/>
          <w:szCs w:val="24"/>
        </w:rPr>
        <w:t>incumplimiento</w:t>
      </w:r>
      <w:r w:rsidRPr="00E14F80">
        <w:rPr>
          <w:rFonts w:ascii="Arial" w:hAnsi="Arial" w:cs="Arial"/>
          <w:szCs w:val="24"/>
          <w:lang w:val="es-AR"/>
        </w:rPr>
        <w:t>, por alguna de las partes, de las obligaciones asumidas en el presente Convenio Marco, y sin perjuicio de las responsabilidades que legalmente corresponda determinar y atribuir, “LAS PARTES”, previa intimación fehaciente que debe cursarse a la parte incumplidora a efectos de que dentro del término de CINCO (5) días hábiles de recibida regularice la situación, quedarán facultadas a:</w:t>
      </w:r>
      <w:r w:rsidRPr="00E14F80">
        <w:rPr>
          <w:rFonts w:ascii="Arial" w:hAnsi="Arial" w:cs="Arial"/>
          <w:szCs w:val="24"/>
          <w:lang w:val="es-AR"/>
        </w:rPr>
        <w:tab/>
      </w:r>
    </w:p>
    <w:p w14:paraId="56F56457" w14:textId="77777777" w:rsidR="002A6D66" w:rsidRPr="00E14F80" w:rsidRDefault="002A6D66" w:rsidP="002A6D66">
      <w:pPr>
        <w:widowControl/>
        <w:numPr>
          <w:ilvl w:val="0"/>
          <w:numId w:val="31"/>
        </w:numPr>
        <w:tabs>
          <w:tab w:val="left" w:leader="hyphen" w:pos="9072"/>
        </w:tabs>
        <w:spacing w:after="0" w:line="360" w:lineRule="auto"/>
        <w:jc w:val="both"/>
        <w:rPr>
          <w:rFonts w:ascii="Arial" w:hAnsi="Arial" w:cs="Arial"/>
          <w:szCs w:val="24"/>
          <w:lang w:val="es-AR"/>
        </w:rPr>
      </w:pPr>
      <w:r w:rsidRPr="00E14F80">
        <w:rPr>
          <w:rFonts w:ascii="Arial" w:hAnsi="Arial" w:cs="Arial"/>
          <w:szCs w:val="24"/>
          <w:lang w:val="es-AR"/>
        </w:rPr>
        <w:t>La “DIRECCIÓN PROVINCIAL” podrá suspender las tareas y el cumplimiento de los trabajos correspondientes al operativo, relevamiento, encuesta, censo o tarea que se encuentre ejecutando, ante el supuesto que, no obstante la intimación fehaciente cursada, el “INDEC” no cumpla con la oportuna remisión de fondos fijados en el inciso a) del Punto 1 de la cláusula TERCERA, dentro de los TREINTA (30) días de la fecha convenida y/o del material conforme al presupuesto y cronograma acordados, debiendo comunicar tal circunstancia al “INDEC” en tiempo y forma adecuados.</w:t>
      </w:r>
      <w:r w:rsidRPr="00E14F80">
        <w:rPr>
          <w:rFonts w:ascii="Arial" w:hAnsi="Arial" w:cs="Arial"/>
          <w:szCs w:val="24"/>
          <w:lang w:val="es-AR"/>
        </w:rPr>
        <w:tab/>
      </w:r>
    </w:p>
    <w:p w14:paraId="1F174A8E" w14:textId="77777777" w:rsidR="002A6D66" w:rsidRPr="00E14F80" w:rsidRDefault="002A6D66" w:rsidP="002A6D66">
      <w:pPr>
        <w:widowControl/>
        <w:numPr>
          <w:ilvl w:val="0"/>
          <w:numId w:val="31"/>
        </w:numPr>
        <w:tabs>
          <w:tab w:val="left" w:leader="hyphen" w:pos="9072"/>
        </w:tabs>
        <w:spacing w:after="0" w:line="360" w:lineRule="auto"/>
        <w:jc w:val="both"/>
        <w:rPr>
          <w:rFonts w:ascii="Arial" w:hAnsi="Arial" w:cs="Arial"/>
          <w:b/>
          <w:szCs w:val="24"/>
        </w:rPr>
      </w:pPr>
      <w:r w:rsidRPr="00E14F80">
        <w:rPr>
          <w:rFonts w:ascii="Arial" w:hAnsi="Arial" w:cs="Arial"/>
          <w:szCs w:val="24"/>
          <w:lang w:val="es-AR"/>
        </w:rPr>
        <w:t>El “INDEC” podrá, vencido el plazo de la intimación fehaciente indicada, en el supuesto de incumplimiento por parte de la “DIRECCIÓN PROVINCIAL”,  tener por resuelto el presente y reclamar la devolución de la totalidad de los fondos que integraron la financiación proporcionada salvo aquellos que, tras el cumplimiento de la rendición de cuentas, puedan estimarse e imputarse a tareas efectivamente cumplidas y útiles teniendo en cuenta el operativo, relevamiento, encuesta o censo de que se trate.</w:t>
      </w:r>
      <w:r w:rsidRPr="00E14F80">
        <w:rPr>
          <w:rFonts w:ascii="Arial" w:hAnsi="Arial" w:cs="Arial"/>
          <w:szCs w:val="24"/>
          <w:lang w:val="es-AR"/>
        </w:rPr>
        <w:tab/>
      </w:r>
    </w:p>
    <w:p w14:paraId="5B93E11B" w14:textId="77777777" w:rsidR="002A6D66" w:rsidRPr="00E14F80" w:rsidRDefault="002A6D66" w:rsidP="002A6D66">
      <w:pPr>
        <w:tabs>
          <w:tab w:val="left" w:leader="hyphen" w:pos="9072"/>
        </w:tabs>
        <w:spacing w:after="0" w:line="360" w:lineRule="auto"/>
        <w:jc w:val="both"/>
        <w:rPr>
          <w:rFonts w:ascii="Arial" w:hAnsi="Arial" w:cs="Arial"/>
          <w:b/>
          <w:szCs w:val="24"/>
        </w:rPr>
      </w:pPr>
      <w:r w:rsidRPr="00E14F80">
        <w:rPr>
          <w:rFonts w:ascii="Arial" w:hAnsi="Arial" w:cs="Arial"/>
          <w:b/>
          <w:szCs w:val="24"/>
        </w:rPr>
        <w:t xml:space="preserve">DECIMA CUARTA – Vigencia. </w:t>
      </w:r>
      <w:r w:rsidRPr="00E14F80">
        <w:rPr>
          <w:rFonts w:ascii="Arial" w:hAnsi="Arial" w:cs="Arial"/>
          <w:b/>
          <w:szCs w:val="24"/>
        </w:rPr>
        <w:tab/>
      </w:r>
    </w:p>
    <w:p w14:paraId="532FB980" w14:textId="77777777" w:rsidR="002A6D66" w:rsidRPr="00E14F80" w:rsidRDefault="002A6D66" w:rsidP="002A6D66">
      <w:pPr>
        <w:spacing w:after="0" w:line="360" w:lineRule="auto"/>
        <w:jc w:val="both"/>
        <w:rPr>
          <w:rFonts w:ascii="Arial" w:hAnsi="Arial" w:cs="Arial"/>
          <w:szCs w:val="24"/>
        </w:rPr>
      </w:pPr>
      <w:r w:rsidRPr="00E14F80">
        <w:rPr>
          <w:rFonts w:ascii="Arial" w:hAnsi="Arial" w:cs="Arial"/>
          <w:szCs w:val="24"/>
        </w:rPr>
        <w:t>El presente Convenio tendrá una vigencia de UN (1) año computado desde la fecha de su firma por los representantes de “LAS PARTES” individualizados en la introducción. A su vencimiento “LAS PARTES” podrán formalizar un nuevo convenio.</w:t>
      </w:r>
    </w:p>
    <w:p w14:paraId="68EC4488" w14:textId="77777777" w:rsidR="002A6D66" w:rsidRPr="00E14F80" w:rsidRDefault="002A6D66" w:rsidP="002A6D66">
      <w:pPr>
        <w:tabs>
          <w:tab w:val="left" w:leader="hyphen" w:pos="9072"/>
        </w:tabs>
        <w:spacing w:after="0" w:line="360" w:lineRule="auto"/>
        <w:jc w:val="both"/>
        <w:rPr>
          <w:rFonts w:ascii="Arial" w:hAnsi="Arial" w:cs="Arial"/>
          <w:b/>
          <w:szCs w:val="24"/>
          <w:lang w:val="es-AR"/>
        </w:rPr>
      </w:pPr>
      <w:r w:rsidRPr="00E14F80">
        <w:rPr>
          <w:rFonts w:ascii="Arial" w:hAnsi="Arial" w:cs="Arial"/>
          <w:b/>
          <w:szCs w:val="24"/>
          <w:lang w:val="es-AR"/>
        </w:rPr>
        <w:t>DECIMA QUINTA – Solución de divergencias.</w:t>
      </w:r>
      <w:r w:rsidRPr="00E14F80">
        <w:rPr>
          <w:rFonts w:ascii="Arial" w:hAnsi="Arial" w:cs="Arial"/>
          <w:b/>
          <w:szCs w:val="24"/>
          <w:lang w:val="es-AR"/>
        </w:rPr>
        <w:tab/>
      </w:r>
    </w:p>
    <w:p w14:paraId="4B0DF7DD" w14:textId="77777777" w:rsidR="002A6D66" w:rsidRPr="00E14F80" w:rsidRDefault="002A6D66" w:rsidP="002A6D66">
      <w:pPr>
        <w:tabs>
          <w:tab w:val="right" w:leader="hyphen" w:pos="9072"/>
        </w:tabs>
        <w:spacing w:after="0" w:line="360" w:lineRule="auto"/>
        <w:jc w:val="both"/>
        <w:rPr>
          <w:rFonts w:ascii="Arial" w:hAnsi="Arial" w:cs="Arial"/>
          <w:szCs w:val="24"/>
        </w:rPr>
      </w:pPr>
      <w:r w:rsidRPr="00E14F80">
        <w:rPr>
          <w:rFonts w:ascii="Arial" w:hAnsi="Arial" w:cs="Arial"/>
          <w:szCs w:val="24"/>
        </w:rPr>
        <w:t>En caso de suscitarse divergencias entre “LAS PARTES” respecto de la interpretación de las cláusulas de la ejecución de las obligaciones que asuman en el presente Convenio Marco y/o de los Convenios Ampliatorios que celebren, procurarán resolver las mismas amigablemente, adecuando sus actos al principio de legalidad y buena fe. A los fines de la interpretación de las cláusulas de este Convenio y de las que se  integren en los Convenios Ampliatorios, se adoptará el siguiente orden de prelación:</w:t>
      </w:r>
      <w:r w:rsidRPr="00E14F80">
        <w:rPr>
          <w:rFonts w:ascii="Arial" w:hAnsi="Arial" w:cs="Arial"/>
          <w:szCs w:val="24"/>
        </w:rPr>
        <w:tab/>
      </w:r>
    </w:p>
    <w:p w14:paraId="71EAA6AF" w14:textId="77777777" w:rsidR="002A6D66" w:rsidRPr="00E14F80" w:rsidRDefault="002A6D66" w:rsidP="002A6D66">
      <w:pPr>
        <w:pStyle w:val="ListParagraph"/>
        <w:numPr>
          <w:ilvl w:val="0"/>
          <w:numId w:val="27"/>
        </w:numPr>
        <w:tabs>
          <w:tab w:val="right" w:leader="hyphen" w:pos="9072"/>
        </w:tabs>
        <w:spacing w:after="0" w:line="360" w:lineRule="auto"/>
        <w:jc w:val="both"/>
        <w:rPr>
          <w:rFonts w:ascii="Arial" w:hAnsi="Arial" w:cs="Arial"/>
          <w:szCs w:val="24"/>
        </w:rPr>
      </w:pPr>
      <w:r w:rsidRPr="00E14F80">
        <w:rPr>
          <w:rFonts w:ascii="Arial" w:hAnsi="Arial" w:cs="Arial"/>
          <w:szCs w:val="24"/>
        </w:rPr>
        <w:t xml:space="preserve">Las cláusulas del presente Convenio Marco. </w:t>
      </w:r>
      <w:r w:rsidRPr="00E14F80">
        <w:rPr>
          <w:rFonts w:ascii="Arial" w:hAnsi="Arial" w:cs="Arial"/>
          <w:szCs w:val="24"/>
        </w:rPr>
        <w:tab/>
      </w:r>
    </w:p>
    <w:p w14:paraId="520979C4" w14:textId="77777777" w:rsidR="002A6D66" w:rsidRPr="00E14F80" w:rsidRDefault="002A6D66" w:rsidP="002A6D66">
      <w:pPr>
        <w:pStyle w:val="ListParagraph"/>
        <w:numPr>
          <w:ilvl w:val="0"/>
          <w:numId w:val="27"/>
        </w:numPr>
        <w:tabs>
          <w:tab w:val="right" w:leader="hyphen" w:pos="9072"/>
        </w:tabs>
        <w:spacing w:after="0" w:line="360" w:lineRule="auto"/>
        <w:jc w:val="both"/>
        <w:rPr>
          <w:rFonts w:ascii="Arial" w:hAnsi="Arial" w:cs="Arial"/>
          <w:szCs w:val="24"/>
        </w:rPr>
      </w:pPr>
      <w:r w:rsidRPr="00E14F80">
        <w:rPr>
          <w:rFonts w:ascii="Arial" w:hAnsi="Arial" w:cs="Arial"/>
          <w:szCs w:val="24"/>
        </w:rPr>
        <w:t>Las cláusulas del Convenio Ampliatorio respecto de cuya interpretación o cumplimiento se haya generado la controversia.</w:t>
      </w:r>
      <w:r w:rsidRPr="00E14F80">
        <w:rPr>
          <w:rFonts w:ascii="Arial" w:hAnsi="Arial" w:cs="Arial"/>
          <w:szCs w:val="24"/>
        </w:rPr>
        <w:tab/>
      </w:r>
    </w:p>
    <w:p w14:paraId="50912726" w14:textId="77777777" w:rsidR="002A6D66" w:rsidRPr="00E14F80" w:rsidRDefault="002A6D66" w:rsidP="002A6D66">
      <w:pPr>
        <w:pStyle w:val="ListParagraph"/>
        <w:numPr>
          <w:ilvl w:val="0"/>
          <w:numId w:val="27"/>
        </w:numPr>
        <w:tabs>
          <w:tab w:val="right" w:leader="hyphen" w:pos="9072"/>
        </w:tabs>
        <w:spacing w:after="0" w:line="360" w:lineRule="auto"/>
        <w:jc w:val="both"/>
        <w:rPr>
          <w:rFonts w:ascii="Arial" w:hAnsi="Arial" w:cs="Arial"/>
          <w:szCs w:val="24"/>
        </w:rPr>
      </w:pPr>
      <w:r w:rsidRPr="00E14F80">
        <w:rPr>
          <w:rFonts w:ascii="Arial" w:hAnsi="Arial" w:cs="Arial"/>
          <w:szCs w:val="24"/>
        </w:rPr>
        <w:t>La Ley N° 17.622 y su Decreto Reglamentario Nº 3.110/1970.</w:t>
      </w:r>
      <w:r w:rsidRPr="00E14F80">
        <w:rPr>
          <w:rFonts w:ascii="Arial" w:hAnsi="Arial" w:cs="Arial"/>
          <w:szCs w:val="24"/>
        </w:rPr>
        <w:tab/>
      </w:r>
    </w:p>
    <w:p w14:paraId="6B97B990" w14:textId="77777777" w:rsidR="002A6D66" w:rsidRPr="00E14F80" w:rsidRDefault="002A6D66" w:rsidP="002A6D66">
      <w:pPr>
        <w:pStyle w:val="ListParagraph"/>
        <w:numPr>
          <w:ilvl w:val="0"/>
          <w:numId w:val="27"/>
        </w:numPr>
        <w:tabs>
          <w:tab w:val="right" w:leader="hyphen" w:pos="9072"/>
        </w:tabs>
        <w:spacing w:after="0" w:line="360" w:lineRule="auto"/>
        <w:jc w:val="both"/>
        <w:rPr>
          <w:rFonts w:ascii="Arial" w:hAnsi="Arial" w:cs="Arial"/>
          <w:szCs w:val="24"/>
        </w:rPr>
      </w:pPr>
      <w:r w:rsidRPr="00E14F80">
        <w:rPr>
          <w:rFonts w:ascii="Arial" w:hAnsi="Arial" w:cs="Arial"/>
          <w:szCs w:val="24"/>
        </w:rPr>
        <w:t>El Código Civil y Comercial de la Nación.</w:t>
      </w:r>
      <w:r w:rsidRPr="00E14F80">
        <w:rPr>
          <w:rFonts w:ascii="Arial" w:hAnsi="Arial" w:cs="Arial"/>
          <w:szCs w:val="24"/>
        </w:rPr>
        <w:tab/>
      </w:r>
    </w:p>
    <w:p w14:paraId="36B6C492" w14:textId="77777777" w:rsidR="002A6D66" w:rsidRPr="00E14F80" w:rsidRDefault="002A6D66" w:rsidP="002A6D66">
      <w:pPr>
        <w:tabs>
          <w:tab w:val="right" w:leader="hyphen" w:pos="9072"/>
        </w:tabs>
        <w:spacing w:after="0" w:line="360" w:lineRule="auto"/>
        <w:jc w:val="both"/>
        <w:rPr>
          <w:rFonts w:ascii="Arial" w:hAnsi="Arial" w:cs="Arial"/>
          <w:szCs w:val="24"/>
        </w:rPr>
      </w:pPr>
      <w:r w:rsidRPr="00E14F80">
        <w:rPr>
          <w:rFonts w:ascii="Arial" w:hAnsi="Arial" w:cs="Arial"/>
          <w:szCs w:val="24"/>
        </w:rPr>
        <w:lastRenderedPageBreak/>
        <w:t>En caso de no resolverse la divergencia dentro de un plazo de TREINTA (30) días corridos computados desde la fecha en que una de “LAS PARTES” notificó a la otra la existencia del desacuerdo, cualquiera de ellas quedará facultada para resolver el presente debiendo notificar a la otra por medio fehaciente su decisión resolutoria. En el supuesto que la divergencia reconozca como causa cuestiones vinculadas a la rendición de cuentas y habiéndose decidido la resolución, el “INDEC” quedará facultado para reclamar la rendición de cuentas o el reintegro de los saldos no rendidos ante el Tribunal de Justicia que resulte competente.</w:t>
      </w:r>
      <w:r w:rsidRPr="00E14F80">
        <w:rPr>
          <w:rFonts w:ascii="Arial" w:hAnsi="Arial" w:cs="Arial"/>
          <w:szCs w:val="24"/>
        </w:rPr>
        <w:tab/>
        <w:t xml:space="preserve"> </w:t>
      </w:r>
    </w:p>
    <w:p w14:paraId="1C9FE73D" w14:textId="77777777" w:rsidR="002A6D66" w:rsidRPr="00E14F80" w:rsidRDefault="002A6D66" w:rsidP="002A6D66">
      <w:pPr>
        <w:tabs>
          <w:tab w:val="left" w:leader="hyphen" w:pos="9072"/>
        </w:tabs>
        <w:spacing w:after="0" w:line="360" w:lineRule="auto"/>
        <w:jc w:val="both"/>
        <w:rPr>
          <w:rFonts w:ascii="Arial" w:hAnsi="Arial" w:cs="Arial"/>
          <w:b/>
        </w:rPr>
      </w:pPr>
      <w:r w:rsidRPr="00E14F80">
        <w:rPr>
          <w:rFonts w:ascii="Arial" w:hAnsi="Arial" w:cs="Arial"/>
          <w:b/>
        </w:rPr>
        <w:t>DECIMA SEXTA – Lugar y Fecha de Celebración.</w:t>
      </w:r>
      <w:r w:rsidRPr="00E14F80">
        <w:rPr>
          <w:rFonts w:ascii="Arial" w:hAnsi="Arial" w:cs="Arial"/>
          <w:b/>
        </w:rPr>
        <w:tab/>
      </w:r>
    </w:p>
    <w:p w14:paraId="3D76CC9A" w14:textId="77777777" w:rsidR="002A6D66" w:rsidRPr="00E14F80" w:rsidRDefault="002A6D66" w:rsidP="002A6D66">
      <w:pPr>
        <w:tabs>
          <w:tab w:val="left" w:leader="hyphen" w:pos="9072"/>
        </w:tabs>
        <w:spacing w:after="0" w:line="360" w:lineRule="auto"/>
        <w:jc w:val="both"/>
        <w:rPr>
          <w:rFonts w:ascii="Arial" w:hAnsi="Arial" w:cs="Arial"/>
          <w:szCs w:val="24"/>
        </w:rPr>
      </w:pPr>
      <w:r w:rsidRPr="00E14F80">
        <w:rPr>
          <w:rFonts w:ascii="Arial" w:hAnsi="Arial" w:cs="Arial"/>
        </w:rPr>
        <w:t>“LAS PARTES” declaran que tienen capacidad legal y la pertinente facultad para celebrar y firmar el presente Convenio Marco y sus Anexos en virtud de las respectivas disposiciones legales y administrativas que rigen el funcionamiento de los organismos que representan.</w:t>
      </w:r>
      <w:r w:rsidRPr="00E14F80">
        <w:rPr>
          <w:rFonts w:ascii="Arial" w:hAnsi="Arial" w:cs="Arial"/>
        </w:rPr>
        <w:tab/>
      </w:r>
    </w:p>
    <w:p w14:paraId="119407B1" w14:textId="77777777" w:rsidR="002A6D66" w:rsidRPr="00E14F80" w:rsidRDefault="002A6D66" w:rsidP="002A6D66">
      <w:pPr>
        <w:tabs>
          <w:tab w:val="left" w:leader="hyphen" w:pos="9072"/>
        </w:tabs>
        <w:spacing w:after="0" w:line="360" w:lineRule="auto"/>
        <w:jc w:val="both"/>
        <w:rPr>
          <w:rFonts w:ascii="Arial" w:hAnsi="Arial" w:cs="Arial"/>
          <w:szCs w:val="24"/>
        </w:rPr>
      </w:pPr>
      <w:r w:rsidRPr="00E14F80">
        <w:rPr>
          <w:rFonts w:ascii="Arial" w:hAnsi="Arial" w:cs="Arial"/>
          <w:szCs w:val="24"/>
          <w:lang w:val="es-AR"/>
        </w:rPr>
        <w:t>En prueba de conformidad se firma UN (1) ejemplar y a un solo efecto, en Buenos Aires, a los        días del mes de                              del año 2017.</w:t>
      </w:r>
    </w:p>
    <w:p w14:paraId="6438D17D" w14:textId="76F7B94F" w:rsidR="002A6D66" w:rsidRPr="00E14F80" w:rsidRDefault="002A6D66">
      <w:pPr>
        <w:rPr>
          <w:rFonts w:ascii="Arial" w:hAnsi="Arial" w:cs="Arial"/>
          <w:color w:val="auto"/>
        </w:rPr>
      </w:pPr>
      <w:r w:rsidRPr="00E14F80">
        <w:rPr>
          <w:rFonts w:ascii="Arial" w:hAnsi="Arial" w:cs="Arial"/>
          <w:color w:val="auto"/>
        </w:rPr>
        <w:br w:type="page"/>
      </w:r>
    </w:p>
    <w:p w14:paraId="188D0BC1" w14:textId="7608AEEC" w:rsidR="002A6D66" w:rsidRPr="00E14F80" w:rsidRDefault="002A6D66" w:rsidP="0046417B">
      <w:pPr>
        <w:shd w:val="clear" w:color="auto" w:fill="FFFFFF" w:themeFill="background1"/>
        <w:spacing w:after="0" w:line="240" w:lineRule="auto"/>
        <w:ind w:left="644"/>
        <w:jc w:val="both"/>
        <w:rPr>
          <w:rFonts w:ascii="Arial" w:hAnsi="Arial" w:cs="Arial"/>
          <w:b/>
          <w:color w:val="auto"/>
        </w:rPr>
      </w:pPr>
      <w:r w:rsidRPr="00E14F80">
        <w:rPr>
          <w:rFonts w:ascii="Arial" w:hAnsi="Arial" w:cs="Arial"/>
          <w:b/>
          <w:color w:val="auto"/>
        </w:rPr>
        <w:lastRenderedPageBreak/>
        <w:t>ANEXO 2</w:t>
      </w:r>
    </w:p>
    <w:p w14:paraId="73C78F20" w14:textId="77777777" w:rsidR="002A6D66" w:rsidRPr="00E14F80" w:rsidRDefault="002A6D66" w:rsidP="0046417B">
      <w:pPr>
        <w:shd w:val="clear" w:color="auto" w:fill="FFFFFF" w:themeFill="background1"/>
        <w:spacing w:after="0" w:line="240" w:lineRule="auto"/>
        <w:ind w:left="644"/>
        <w:jc w:val="both"/>
        <w:rPr>
          <w:rFonts w:ascii="Arial" w:hAnsi="Arial" w:cs="Arial"/>
          <w:color w:val="auto"/>
        </w:rPr>
      </w:pPr>
    </w:p>
    <w:p w14:paraId="49CAB264" w14:textId="77777777" w:rsidR="002A6D66" w:rsidRPr="00E14F80" w:rsidRDefault="002A6D66" w:rsidP="0046417B">
      <w:pPr>
        <w:shd w:val="clear" w:color="auto" w:fill="FFFFFF" w:themeFill="background1"/>
        <w:spacing w:after="0" w:line="240" w:lineRule="auto"/>
        <w:ind w:left="644"/>
        <w:jc w:val="both"/>
        <w:rPr>
          <w:rFonts w:ascii="Arial" w:hAnsi="Arial" w:cs="Arial"/>
          <w:color w:val="auto"/>
        </w:rPr>
      </w:pPr>
    </w:p>
    <w:p w14:paraId="16334B5C" w14:textId="77777777" w:rsidR="002A6D66" w:rsidRPr="00E14F80" w:rsidRDefault="002A6D66" w:rsidP="002A6D66">
      <w:pPr>
        <w:autoSpaceDE w:val="0"/>
        <w:autoSpaceDN w:val="0"/>
        <w:adjustRightInd w:val="0"/>
        <w:spacing w:after="0" w:line="240" w:lineRule="auto"/>
        <w:jc w:val="center"/>
        <w:rPr>
          <w:rFonts w:ascii="Arial" w:hAnsi="Arial" w:cs="Arial"/>
          <w:b/>
          <w:bCs/>
          <w:sz w:val="36"/>
          <w:szCs w:val="36"/>
        </w:rPr>
      </w:pPr>
      <w:r w:rsidRPr="00E14F80">
        <w:rPr>
          <w:rFonts w:ascii="Arial" w:hAnsi="Arial" w:cs="Arial"/>
          <w:b/>
          <w:bCs/>
          <w:sz w:val="36"/>
          <w:szCs w:val="36"/>
        </w:rPr>
        <w:t>Proceso de Selección de Personal</w:t>
      </w:r>
    </w:p>
    <w:p w14:paraId="48DEB681" w14:textId="77777777" w:rsidR="002A6D66" w:rsidRPr="00E14F80" w:rsidRDefault="002A6D66" w:rsidP="002A6D66">
      <w:pPr>
        <w:autoSpaceDE w:val="0"/>
        <w:autoSpaceDN w:val="0"/>
        <w:adjustRightInd w:val="0"/>
        <w:spacing w:after="0" w:line="240" w:lineRule="auto"/>
        <w:rPr>
          <w:rFonts w:ascii="Arial" w:hAnsi="Arial" w:cs="Arial"/>
          <w:sz w:val="20"/>
          <w:szCs w:val="20"/>
        </w:rPr>
      </w:pPr>
    </w:p>
    <w:p w14:paraId="230C418A" w14:textId="77777777" w:rsidR="002A6D66" w:rsidRPr="00E14F80" w:rsidRDefault="002A6D66" w:rsidP="002A6D66">
      <w:pPr>
        <w:autoSpaceDE w:val="0"/>
        <w:autoSpaceDN w:val="0"/>
        <w:adjustRightInd w:val="0"/>
        <w:spacing w:after="0" w:line="240" w:lineRule="auto"/>
        <w:rPr>
          <w:rFonts w:ascii="Arial" w:hAnsi="Arial" w:cs="Arial"/>
          <w:sz w:val="20"/>
          <w:szCs w:val="20"/>
        </w:rPr>
      </w:pPr>
    </w:p>
    <w:p w14:paraId="283B1A55" w14:textId="77777777" w:rsidR="002A6D66" w:rsidRPr="00E14F80" w:rsidRDefault="002A6D66" w:rsidP="002A6D66">
      <w:pPr>
        <w:autoSpaceDE w:val="0"/>
        <w:autoSpaceDN w:val="0"/>
        <w:adjustRightInd w:val="0"/>
        <w:spacing w:after="0" w:line="240" w:lineRule="auto"/>
        <w:rPr>
          <w:rFonts w:ascii="Arial" w:hAnsi="Arial" w:cs="Arial"/>
          <w:sz w:val="20"/>
          <w:szCs w:val="20"/>
        </w:rPr>
      </w:pPr>
    </w:p>
    <w:tbl>
      <w:tblPr>
        <w:tblW w:w="952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000" w:firstRow="0" w:lastRow="0" w:firstColumn="0" w:lastColumn="0" w:noHBand="0" w:noVBand="0"/>
      </w:tblPr>
      <w:tblGrid>
        <w:gridCol w:w="3173"/>
        <w:gridCol w:w="6347"/>
      </w:tblGrid>
      <w:tr w:rsidR="002A6D66" w:rsidRPr="00E14F80" w14:paraId="251DFFBF" w14:textId="77777777" w:rsidTr="008718AB">
        <w:trPr>
          <w:jc w:val="center"/>
        </w:trPr>
        <w:tc>
          <w:tcPr>
            <w:tcW w:w="317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7E6E087D" w14:textId="77777777" w:rsidR="002A6D66" w:rsidRPr="00E14F80" w:rsidRDefault="002A6D66" w:rsidP="008718AB">
            <w:pPr>
              <w:autoSpaceDE w:val="0"/>
              <w:autoSpaceDN w:val="0"/>
              <w:adjustRightInd w:val="0"/>
              <w:spacing w:after="0" w:line="240" w:lineRule="auto"/>
              <w:rPr>
                <w:rFonts w:ascii="Arial" w:hAnsi="Arial" w:cs="Arial"/>
                <w:b/>
                <w:sz w:val="20"/>
                <w:szCs w:val="20"/>
              </w:rPr>
            </w:pPr>
            <w:r w:rsidRPr="00E14F80">
              <w:rPr>
                <w:rFonts w:ascii="Arial" w:hAnsi="Arial" w:cs="Arial"/>
                <w:b/>
                <w:sz w:val="20"/>
                <w:szCs w:val="20"/>
              </w:rPr>
              <w:t>Descripción General:</w:t>
            </w:r>
          </w:p>
        </w:tc>
        <w:tc>
          <w:tcPr>
            <w:tcW w:w="634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5E48ACE7" w14:textId="77777777" w:rsidR="002A6D66" w:rsidRPr="00E14F80" w:rsidRDefault="002A6D66" w:rsidP="008718AB">
            <w:pPr>
              <w:autoSpaceDE w:val="0"/>
              <w:autoSpaceDN w:val="0"/>
              <w:adjustRightInd w:val="0"/>
              <w:spacing w:after="0" w:line="240" w:lineRule="auto"/>
              <w:rPr>
                <w:rFonts w:ascii="Arial" w:hAnsi="Arial" w:cs="Arial"/>
                <w:sz w:val="20"/>
                <w:szCs w:val="20"/>
              </w:rPr>
            </w:pPr>
            <w:r w:rsidRPr="00E14F80">
              <w:rPr>
                <w:rFonts w:ascii="Arial" w:hAnsi="Arial" w:cs="Arial"/>
                <w:sz w:val="20"/>
                <w:szCs w:val="20"/>
              </w:rPr>
              <w:t>Selección de Personal</w:t>
            </w:r>
          </w:p>
        </w:tc>
      </w:tr>
      <w:tr w:rsidR="002A6D66" w:rsidRPr="00E14F80" w14:paraId="06CAAED6" w14:textId="77777777" w:rsidTr="008718AB">
        <w:trPr>
          <w:jc w:val="center"/>
        </w:trPr>
        <w:tc>
          <w:tcPr>
            <w:tcW w:w="317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0AE91676" w14:textId="77777777" w:rsidR="002A6D66" w:rsidRPr="00E14F80" w:rsidRDefault="002A6D66" w:rsidP="008718AB">
            <w:pPr>
              <w:autoSpaceDE w:val="0"/>
              <w:autoSpaceDN w:val="0"/>
              <w:adjustRightInd w:val="0"/>
              <w:spacing w:after="0" w:line="240" w:lineRule="auto"/>
              <w:rPr>
                <w:rFonts w:ascii="Arial" w:hAnsi="Arial" w:cs="Arial"/>
                <w:b/>
                <w:sz w:val="20"/>
                <w:szCs w:val="20"/>
              </w:rPr>
            </w:pPr>
            <w:r w:rsidRPr="00E14F80">
              <w:rPr>
                <w:rFonts w:ascii="Arial" w:hAnsi="Arial" w:cs="Arial"/>
                <w:b/>
                <w:sz w:val="20"/>
                <w:szCs w:val="20"/>
              </w:rPr>
              <w:t>Órgano Rector:</w:t>
            </w:r>
          </w:p>
        </w:tc>
        <w:tc>
          <w:tcPr>
            <w:tcW w:w="634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2B0F58B4" w14:textId="77777777" w:rsidR="002A6D66" w:rsidRPr="00E14F80" w:rsidRDefault="002A6D66" w:rsidP="008718AB">
            <w:pPr>
              <w:autoSpaceDE w:val="0"/>
              <w:autoSpaceDN w:val="0"/>
              <w:adjustRightInd w:val="0"/>
              <w:spacing w:after="0" w:line="240" w:lineRule="auto"/>
              <w:rPr>
                <w:rFonts w:ascii="Arial" w:hAnsi="Arial" w:cs="Arial"/>
                <w:sz w:val="20"/>
                <w:szCs w:val="20"/>
              </w:rPr>
            </w:pPr>
            <w:r w:rsidRPr="00E14F80">
              <w:rPr>
                <w:rFonts w:ascii="Arial" w:hAnsi="Arial" w:cs="Arial"/>
                <w:sz w:val="20"/>
                <w:szCs w:val="20"/>
              </w:rPr>
              <w:t>Instituto Nacional de Estadísticas y Censos (INDEC).</w:t>
            </w:r>
          </w:p>
        </w:tc>
      </w:tr>
      <w:tr w:rsidR="002A6D66" w:rsidRPr="00E14F80" w14:paraId="4A8F8EE7" w14:textId="77777777" w:rsidTr="008718AB">
        <w:trPr>
          <w:jc w:val="center"/>
        </w:trPr>
        <w:tc>
          <w:tcPr>
            <w:tcW w:w="317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28A1F91F" w14:textId="77777777" w:rsidR="002A6D66" w:rsidRPr="00E14F80" w:rsidRDefault="002A6D66" w:rsidP="008718AB">
            <w:pPr>
              <w:autoSpaceDE w:val="0"/>
              <w:autoSpaceDN w:val="0"/>
              <w:adjustRightInd w:val="0"/>
              <w:spacing w:after="0" w:line="240" w:lineRule="auto"/>
              <w:rPr>
                <w:rFonts w:ascii="Arial" w:hAnsi="Arial" w:cs="Arial"/>
                <w:b/>
                <w:sz w:val="20"/>
                <w:szCs w:val="20"/>
              </w:rPr>
            </w:pPr>
            <w:r w:rsidRPr="00E14F80">
              <w:rPr>
                <w:rFonts w:ascii="Arial" w:hAnsi="Arial" w:cs="Arial"/>
                <w:b/>
                <w:sz w:val="20"/>
                <w:szCs w:val="20"/>
              </w:rPr>
              <w:t>Normativa:</w:t>
            </w:r>
          </w:p>
        </w:tc>
        <w:tc>
          <w:tcPr>
            <w:tcW w:w="634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68DEE8A2" w14:textId="77777777" w:rsidR="002A6D66" w:rsidRPr="00E14F80" w:rsidRDefault="002A6D66" w:rsidP="008718AB">
            <w:pPr>
              <w:autoSpaceDE w:val="0"/>
              <w:autoSpaceDN w:val="0"/>
              <w:adjustRightInd w:val="0"/>
              <w:spacing w:after="0" w:line="240" w:lineRule="auto"/>
              <w:rPr>
                <w:rFonts w:ascii="Arial" w:hAnsi="Arial" w:cs="Arial"/>
                <w:sz w:val="20"/>
                <w:szCs w:val="20"/>
              </w:rPr>
            </w:pPr>
            <w:r w:rsidRPr="00E14F80">
              <w:rPr>
                <w:rFonts w:ascii="Arial" w:hAnsi="Arial" w:cs="Arial"/>
                <w:sz w:val="20"/>
                <w:szCs w:val="20"/>
              </w:rPr>
              <w:t>Régimen de Regulación Interno INDEC.</w:t>
            </w:r>
          </w:p>
        </w:tc>
      </w:tr>
      <w:tr w:rsidR="002A6D66" w:rsidRPr="00E14F80" w14:paraId="7CAF5677" w14:textId="77777777" w:rsidTr="008718AB">
        <w:trPr>
          <w:jc w:val="center"/>
        </w:trPr>
        <w:tc>
          <w:tcPr>
            <w:tcW w:w="317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006A1E05" w14:textId="77777777" w:rsidR="002A6D66" w:rsidRPr="00E14F80" w:rsidRDefault="002A6D66" w:rsidP="008718AB">
            <w:pPr>
              <w:autoSpaceDE w:val="0"/>
              <w:autoSpaceDN w:val="0"/>
              <w:adjustRightInd w:val="0"/>
              <w:spacing w:after="0" w:line="240" w:lineRule="auto"/>
              <w:rPr>
                <w:rFonts w:ascii="Arial" w:hAnsi="Arial" w:cs="Arial"/>
                <w:b/>
                <w:sz w:val="20"/>
                <w:szCs w:val="20"/>
              </w:rPr>
            </w:pPr>
            <w:r w:rsidRPr="00E14F80">
              <w:rPr>
                <w:rFonts w:ascii="Arial" w:hAnsi="Arial" w:cs="Arial"/>
                <w:b/>
                <w:sz w:val="20"/>
                <w:szCs w:val="20"/>
              </w:rPr>
              <w:t>Expediente Electrónico - Trata:</w:t>
            </w:r>
          </w:p>
        </w:tc>
        <w:tc>
          <w:tcPr>
            <w:tcW w:w="634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020E6117" w14:textId="77777777" w:rsidR="002A6D66" w:rsidRPr="00E14F80" w:rsidRDefault="002A6D66" w:rsidP="008718AB">
            <w:pPr>
              <w:autoSpaceDE w:val="0"/>
              <w:autoSpaceDN w:val="0"/>
              <w:adjustRightInd w:val="0"/>
              <w:spacing w:after="0" w:line="240" w:lineRule="auto"/>
              <w:rPr>
                <w:rFonts w:ascii="Arial" w:hAnsi="Arial" w:cs="Arial"/>
                <w:sz w:val="20"/>
                <w:szCs w:val="20"/>
              </w:rPr>
            </w:pPr>
            <w:r w:rsidRPr="00E14F80">
              <w:rPr>
                <w:rFonts w:ascii="Arial" w:hAnsi="Arial" w:cs="Arial"/>
                <w:sz w:val="20"/>
                <w:szCs w:val="20"/>
              </w:rPr>
              <w:t>N/C.</w:t>
            </w:r>
          </w:p>
        </w:tc>
      </w:tr>
    </w:tbl>
    <w:p w14:paraId="6D9517E3" w14:textId="77777777" w:rsidR="002A6D66" w:rsidRPr="00E14F80" w:rsidRDefault="002A6D66" w:rsidP="002A6D66">
      <w:pPr>
        <w:autoSpaceDE w:val="0"/>
        <w:autoSpaceDN w:val="0"/>
        <w:adjustRightInd w:val="0"/>
        <w:spacing w:after="0" w:line="240" w:lineRule="auto"/>
        <w:rPr>
          <w:rFonts w:ascii="Arial" w:hAnsi="Arial" w:cs="Arial"/>
          <w:sz w:val="32"/>
          <w:szCs w:val="32"/>
        </w:rPr>
      </w:pPr>
    </w:p>
    <w:tbl>
      <w:tblPr>
        <w:tblW w:w="952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000" w:firstRow="0" w:lastRow="0" w:firstColumn="0" w:lastColumn="0" w:noHBand="0" w:noVBand="0"/>
      </w:tblPr>
      <w:tblGrid>
        <w:gridCol w:w="3173"/>
        <w:gridCol w:w="6347"/>
      </w:tblGrid>
      <w:tr w:rsidR="002A6D66" w:rsidRPr="00E14F80" w14:paraId="26B41138" w14:textId="77777777" w:rsidTr="008718AB">
        <w:trPr>
          <w:jc w:val="center"/>
        </w:trPr>
        <w:tc>
          <w:tcPr>
            <w:tcW w:w="3173" w:type="dxa"/>
            <w:tcBorders>
              <w:top w:val="single" w:sz="4" w:space="0" w:color="000000"/>
              <w:left w:val="single" w:sz="4" w:space="0" w:color="000000"/>
              <w:bottom w:val="single" w:sz="4" w:space="0" w:color="000000"/>
              <w:right w:val="single" w:sz="4" w:space="0" w:color="000000"/>
            </w:tcBorders>
            <w:shd w:val="clear" w:color="auto" w:fill="D3D3D3"/>
            <w:tcMar>
              <w:top w:w="80" w:type="dxa"/>
              <w:left w:w="80" w:type="dxa"/>
              <w:bottom w:w="80" w:type="dxa"/>
              <w:right w:w="80" w:type="dxa"/>
            </w:tcMar>
          </w:tcPr>
          <w:p w14:paraId="0BC24C57" w14:textId="77777777" w:rsidR="002A6D66" w:rsidRPr="00E14F80" w:rsidRDefault="002A6D66" w:rsidP="008718AB">
            <w:pPr>
              <w:autoSpaceDE w:val="0"/>
              <w:autoSpaceDN w:val="0"/>
              <w:adjustRightInd w:val="0"/>
              <w:spacing w:after="0" w:line="240" w:lineRule="auto"/>
              <w:rPr>
                <w:rFonts w:ascii="Arial" w:hAnsi="Arial" w:cs="Arial"/>
                <w:sz w:val="28"/>
                <w:szCs w:val="28"/>
              </w:rPr>
            </w:pPr>
            <w:r w:rsidRPr="00E14F80">
              <w:rPr>
                <w:rFonts w:ascii="Arial" w:hAnsi="Arial" w:cs="Arial"/>
                <w:b/>
                <w:bCs/>
                <w:sz w:val="28"/>
                <w:szCs w:val="28"/>
              </w:rPr>
              <w:t>Actores</w:t>
            </w:r>
          </w:p>
        </w:tc>
        <w:tc>
          <w:tcPr>
            <w:tcW w:w="6347" w:type="dxa"/>
            <w:tcBorders>
              <w:top w:val="single" w:sz="4" w:space="0" w:color="000000"/>
              <w:left w:val="single" w:sz="4" w:space="0" w:color="000000"/>
              <w:bottom w:val="single" w:sz="4" w:space="0" w:color="000000"/>
              <w:right w:val="single" w:sz="4" w:space="0" w:color="000000"/>
            </w:tcBorders>
            <w:shd w:val="clear" w:color="auto" w:fill="D3D3D3"/>
            <w:tcMar>
              <w:top w:w="80" w:type="dxa"/>
              <w:left w:w="80" w:type="dxa"/>
              <w:bottom w:w="80" w:type="dxa"/>
              <w:right w:w="80" w:type="dxa"/>
            </w:tcMar>
          </w:tcPr>
          <w:p w14:paraId="37F7563C" w14:textId="77777777" w:rsidR="002A6D66" w:rsidRPr="00E14F80" w:rsidRDefault="002A6D66" w:rsidP="008718AB">
            <w:pPr>
              <w:autoSpaceDE w:val="0"/>
              <w:autoSpaceDN w:val="0"/>
              <w:adjustRightInd w:val="0"/>
              <w:spacing w:after="0" w:line="240" w:lineRule="auto"/>
              <w:rPr>
                <w:rFonts w:ascii="Arial" w:hAnsi="Arial" w:cs="Arial"/>
                <w:sz w:val="28"/>
                <w:szCs w:val="28"/>
              </w:rPr>
            </w:pPr>
            <w:r w:rsidRPr="00E14F80">
              <w:rPr>
                <w:rFonts w:ascii="Arial" w:hAnsi="Arial" w:cs="Arial"/>
                <w:b/>
                <w:bCs/>
                <w:sz w:val="28"/>
                <w:szCs w:val="28"/>
              </w:rPr>
              <w:t>Descripción</w:t>
            </w:r>
          </w:p>
        </w:tc>
      </w:tr>
      <w:tr w:rsidR="002A6D66" w:rsidRPr="00E14F80" w14:paraId="74DCEB00" w14:textId="77777777" w:rsidTr="008718AB">
        <w:trPr>
          <w:jc w:val="center"/>
        </w:trPr>
        <w:tc>
          <w:tcPr>
            <w:tcW w:w="317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65054784" w14:textId="77777777" w:rsidR="002A6D66" w:rsidRPr="00E14F80" w:rsidRDefault="002A6D66" w:rsidP="008718AB">
            <w:pPr>
              <w:autoSpaceDE w:val="0"/>
              <w:autoSpaceDN w:val="0"/>
              <w:adjustRightInd w:val="0"/>
              <w:spacing w:after="0" w:line="240" w:lineRule="auto"/>
              <w:rPr>
                <w:rFonts w:ascii="Arial" w:hAnsi="Arial" w:cs="Arial"/>
                <w:sz w:val="20"/>
                <w:szCs w:val="20"/>
              </w:rPr>
            </w:pPr>
            <w:r w:rsidRPr="00E14F80">
              <w:rPr>
                <w:rFonts w:ascii="Arial" w:hAnsi="Arial" w:cs="Arial"/>
                <w:sz w:val="20"/>
                <w:szCs w:val="20"/>
              </w:rPr>
              <w:t>Dirección Requirente</w:t>
            </w:r>
          </w:p>
        </w:tc>
        <w:tc>
          <w:tcPr>
            <w:tcW w:w="634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1695794F" w14:textId="77777777" w:rsidR="002A6D66" w:rsidRPr="00E14F80" w:rsidRDefault="002A6D66" w:rsidP="008718AB">
            <w:pPr>
              <w:autoSpaceDE w:val="0"/>
              <w:autoSpaceDN w:val="0"/>
              <w:adjustRightInd w:val="0"/>
              <w:spacing w:after="0" w:line="240" w:lineRule="auto"/>
              <w:rPr>
                <w:rFonts w:ascii="Arial" w:hAnsi="Arial" w:cs="Arial"/>
                <w:sz w:val="20"/>
                <w:szCs w:val="20"/>
              </w:rPr>
            </w:pPr>
            <w:r w:rsidRPr="00E14F80">
              <w:rPr>
                <w:rFonts w:ascii="Arial" w:hAnsi="Arial" w:cs="Arial"/>
                <w:sz w:val="20"/>
                <w:szCs w:val="20"/>
              </w:rPr>
              <w:t>Confecciona requerimiento de personal.</w:t>
            </w:r>
          </w:p>
          <w:p w14:paraId="7F5B83D1" w14:textId="77777777" w:rsidR="002A6D66" w:rsidRPr="00E14F80" w:rsidRDefault="002A6D66" w:rsidP="008718AB">
            <w:pPr>
              <w:autoSpaceDE w:val="0"/>
              <w:autoSpaceDN w:val="0"/>
              <w:adjustRightInd w:val="0"/>
              <w:spacing w:after="0" w:line="240" w:lineRule="auto"/>
              <w:rPr>
                <w:rFonts w:ascii="Arial" w:hAnsi="Arial" w:cs="Arial"/>
                <w:sz w:val="20"/>
                <w:szCs w:val="20"/>
              </w:rPr>
            </w:pPr>
            <w:r w:rsidRPr="00E14F80">
              <w:rPr>
                <w:rFonts w:ascii="Arial" w:hAnsi="Arial" w:cs="Arial"/>
                <w:sz w:val="20"/>
                <w:szCs w:val="20"/>
              </w:rPr>
              <w:t>Entrevista postulantes pre-seleccionados.</w:t>
            </w:r>
          </w:p>
        </w:tc>
      </w:tr>
      <w:tr w:rsidR="002A6D66" w:rsidRPr="00E14F80" w14:paraId="3949462F" w14:textId="77777777" w:rsidTr="008718AB">
        <w:trPr>
          <w:jc w:val="center"/>
        </w:trPr>
        <w:tc>
          <w:tcPr>
            <w:tcW w:w="317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5A30456D" w14:textId="77777777" w:rsidR="002A6D66" w:rsidRPr="00E14F80" w:rsidRDefault="002A6D66" w:rsidP="008718AB">
            <w:pPr>
              <w:autoSpaceDE w:val="0"/>
              <w:autoSpaceDN w:val="0"/>
              <w:adjustRightInd w:val="0"/>
              <w:spacing w:after="0" w:line="240" w:lineRule="auto"/>
              <w:rPr>
                <w:rFonts w:ascii="Arial" w:hAnsi="Arial" w:cs="Arial"/>
                <w:sz w:val="20"/>
                <w:szCs w:val="20"/>
              </w:rPr>
            </w:pPr>
            <w:r w:rsidRPr="00E14F80">
              <w:rPr>
                <w:rFonts w:ascii="Arial" w:hAnsi="Arial" w:cs="Arial"/>
                <w:sz w:val="20"/>
                <w:szCs w:val="20"/>
              </w:rPr>
              <w:t>Dirección de Administración de Recursos Humanos</w:t>
            </w:r>
          </w:p>
        </w:tc>
        <w:tc>
          <w:tcPr>
            <w:tcW w:w="634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08E44C21" w14:textId="77777777" w:rsidR="002A6D66" w:rsidRPr="00E14F80" w:rsidRDefault="002A6D66" w:rsidP="008718AB">
            <w:pPr>
              <w:autoSpaceDE w:val="0"/>
              <w:autoSpaceDN w:val="0"/>
              <w:adjustRightInd w:val="0"/>
              <w:spacing w:after="0" w:line="240" w:lineRule="auto"/>
              <w:rPr>
                <w:rFonts w:ascii="Arial" w:hAnsi="Arial" w:cs="Arial"/>
                <w:sz w:val="20"/>
                <w:szCs w:val="20"/>
              </w:rPr>
            </w:pPr>
            <w:r w:rsidRPr="00E14F80">
              <w:rPr>
                <w:rFonts w:ascii="Arial" w:hAnsi="Arial" w:cs="Arial"/>
                <w:sz w:val="20"/>
                <w:szCs w:val="20"/>
              </w:rPr>
              <w:t>Recibe solicitud y gestiona la contratación.</w:t>
            </w:r>
          </w:p>
        </w:tc>
      </w:tr>
      <w:tr w:rsidR="002A6D66" w:rsidRPr="00E14F80" w14:paraId="089D37B4" w14:textId="77777777" w:rsidTr="008718AB">
        <w:trPr>
          <w:jc w:val="center"/>
        </w:trPr>
        <w:tc>
          <w:tcPr>
            <w:tcW w:w="317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4B165BC1" w14:textId="77777777" w:rsidR="002A6D66" w:rsidRPr="00E14F80" w:rsidRDefault="002A6D66" w:rsidP="008718AB">
            <w:pPr>
              <w:autoSpaceDE w:val="0"/>
              <w:autoSpaceDN w:val="0"/>
              <w:adjustRightInd w:val="0"/>
              <w:spacing w:after="0" w:line="240" w:lineRule="auto"/>
              <w:rPr>
                <w:rFonts w:ascii="Arial" w:hAnsi="Arial" w:cs="Arial"/>
                <w:sz w:val="20"/>
                <w:szCs w:val="20"/>
              </w:rPr>
            </w:pPr>
            <w:r w:rsidRPr="00E14F80">
              <w:rPr>
                <w:rFonts w:ascii="Arial" w:hAnsi="Arial" w:cs="Arial"/>
                <w:sz w:val="20"/>
                <w:szCs w:val="20"/>
              </w:rPr>
              <w:t>Dirección de Desarrollo y Carrera de Personal</w:t>
            </w:r>
          </w:p>
        </w:tc>
        <w:tc>
          <w:tcPr>
            <w:tcW w:w="634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33CADD6C" w14:textId="77777777" w:rsidR="002A6D66" w:rsidRPr="00E14F80" w:rsidRDefault="002A6D66" w:rsidP="008718AB">
            <w:pPr>
              <w:autoSpaceDE w:val="0"/>
              <w:autoSpaceDN w:val="0"/>
              <w:adjustRightInd w:val="0"/>
              <w:spacing w:after="0" w:line="240" w:lineRule="auto"/>
              <w:rPr>
                <w:rFonts w:ascii="Arial" w:hAnsi="Arial" w:cs="Arial"/>
                <w:sz w:val="20"/>
                <w:szCs w:val="20"/>
              </w:rPr>
            </w:pPr>
            <w:r w:rsidRPr="00E14F80">
              <w:rPr>
                <w:rFonts w:ascii="Arial" w:hAnsi="Arial" w:cs="Arial"/>
                <w:sz w:val="20"/>
                <w:szCs w:val="20"/>
              </w:rPr>
              <w:t>Confecciona informe de términos de referencia, selecciona postulantes, realiza entrevistas y estudios psicotécnicos.</w:t>
            </w:r>
          </w:p>
        </w:tc>
      </w:tr>
      <w:tr w:rsidR="002A6D66" w:rsidRPr="00E14F80" w14:paraId="6A196698" w14:textId="77777777" w:rsidTr="008718AB">
        <w:trPr>
          <w:jc w:val="center"/>
        </w:trPr>
        <w:tc>
          <w:tcPr>
            <w:tcW w:w="317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126EA21A" w14:textId="77777777" w:rsidR="002A6D66" w:rsidRPr="00E14F80" w:rsidRDefault="002A6D66" w:rsidP="008718AB">
            <w:pPr>
              <w:autoSpaceDE w:val="0"/>
              <w:autoSpaceDN w:val="0"/>
              <w:adjustRightInd w:val="0"/>
              <w:spacing w:after="0" w:line="240" w:lineRule="auto"/>
              <w:rPr>
                <w:rFonts w:ascii="Arial" w:hAnsi="Arial" w:cs="Arial"/>
                <w:sz w:val="20"/>
                <w:szCs w:val="20"/>
              </w:rPr>
            </w:pPr>
            <w:r w:rsidRPr="00E14F80">
              <w:rPr>
                <w:rFonts w:ascii="Arial" w:hAnsi="Arial" w:cs="Arial"/>
                <w:sz w:val="20"/>
                <w:szCs w:val="20"/>
              </w:rPr>
              <w:t>Dirección INDEC</w:t>
            </w:r>
          </w:p>
        </w:tc>
        <w:tc>
          <w:tcPr>
            <w:tcW w:w="634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394D6B47" w14:textId="77777777" w:rsidR="002A6D66" w:rsidRPr="00E14F80" w:rsidRDefault="002A6D66" w:rsidP="008718AB">
            <w:pPr>
              <w:autoSpaceDE w:val="0"/>
              <w:autoSpaceDN w:val="0"/>
              <w:adjustRightInd w:val="0"/>
              <w:spacing w:after="0" w:line="240" w:lineRule="auto"/>
              <w:ind w:left="720" w:hanging="720"/>
              <w:rPr>
                <w:rFonts w:ascii="Arial" w:hAnsi="Arial" w:cs="Arial"/>
                <w:sz w:val="20"/>
                <w:szCs w:val="20"/>
              </w:rPr>
            </w:pPr>
            <w:r w:rsidRPr="00E14F80">
              <w:rPr>
                <w:rFonts w:ascii="Arial" w:hAnsi="Arial" w:cs="Arial"/>
                <w:sz w:val="20"/>
                <w:szCs w:val="20"/>
              </w:rPr>
              <w:t>Determina postulantes a contratar.</w:t>
            </w:r>
          </w:p>
        </w:tc>
      </w:tr>
    </w:tbl>
    <w:p w14:paraId="6B81D352" w14:textId="77777777" w:rsidR="002A6D66" w:rsidRPr="00E14F80" w:rsidRDefault="002A6D66" w:rsidP="002A6D66">
      <w:pPr>
        <w:autoSpaceDE w:val="0"/>
        <w:autoSpaceDN w:val="0"/>
        <w:adjustRightInd w:val="0"/>
        <w:spacing w:after="0" w:line="240" w:lineRule="auto"/>
        <w:rPr>
          <w:rFonts w:ascii="Arial" w:hAnsi="Arial" w:cs="Arial"/>
          <w:sz w:val="20"/>
          <w:szCs w:val="20"/>
        </w:rPr>
      </w:pPr>
    </w:p>
    <w:p w14:paraId="6E94E586" w14:textId="77777777" w:rsidR="002A6D66" w:rsidRPr="00E14F80" w:rsidRDefault="002A6D66" w:rsidP="002A6D66">
      <w:pPr>
        <w:autoSpaceDE w:val="0"/>
        <w:autoSpaceDN w:val="0"/>
        <w:adjustRightInd w:val="0"/>
        <w:spacing w:after="0" w:line="240" w:lineRule="auto"/>
        <w:jc w:val="center"/>
        <w:rPr>
          <w:rFonts w:ascii="Arial" w:hAnsi="Arial" w:cs="Arial"/>
          <w:sz w:val="20"/>
          <w:szCs w:val="20"/>
        </w:rPr>
      </w:pPr>
    </w:p>
    <w:p w14:paraId="613645E1" w14:textId="77777777" w:rsidR="002A6D66" w:rsidRPr="00E14F80" w:rsidRDefault="002A6D66" w:rsidP="002A6D66">
      <w:pPr>
        <w:autoSpaceDE w:val="0"/>
        <w:autoSpaceDN w:val="0"/>
        <w:adjustRightInd w:val="0"/>
        <w:spacing w:after="0" w:line="240" w:lineRule="auto"/>
        <w:jc w:val="center"/>
        <w:rPr>
          <w:rFonts w:ascii="Arial" w:hAnsi="Arial" w:cs="Arial"/>
          <w:sz w:val="20"/>
          <w:szCs w:val="20"/>
        </w:rPr>
      </w:pPr>
    </w:p>
    <w:p w14:paraId="7A23C0D8" w14:textId="77777777" w:rsidR="002A6D66" w:rsidRPr="00E14F80" w:rsidRDefault="002A6D66" w:rsidP="002A6D66">
      <w:pPr>
        <w:autoSpaceDE w:val="0"/>
        <w:autoSpaceDN w:val="0"/>
        <w:adjustRightInd w:val="0"/>
        <w:spacing w:after="0" w:line="240" w:lineRule="auto"/>
        <w:jc w:val="center"/>
        <w:rPr>
          <w:rFonts w:ascii="Arial" w:hAnsi="Arial" w:cs="Arial"/>
          <w:sz w:val="20"/>
          <w:szCs w:val="20"/>
        </w:rPr>
      </w:pPr>
    </w:p>
    <w:p w14:paraId="48AA2531" w14:textId="77777777" w:rsidR="002A6D66" w:rsidRPr="00E14F80" w:rsidRDefault="002A6D66" w:rsidP="002A6D66">
      <w:pPr>
        <w:autoSpaceDE w:val="0"/>
        <w:autoSpaceDN w:val="0"/>
        <w:adjustRightInd w:val="0"/>
        <w:spacing w:after="0" w:line="240" w:lineRule="auto"/>
        <w:jc w:val="center"/>
        <w:rPr>
          <w:rFonts w:ascii="Arial" w:hAnsi="Arial" w:cs="Arial"/>
          <w:sz w:val="20"/>
          <w:szCs w:val="20"/>
        </w:rPr>
      </w:pPr>
    </w:p>
    <w:p w14:paraId="4261930E" w14:textId="77777777" w:rsidR="002A6D66" w:rsidRPr="00E14F80" w:rsidRDefault="002A6D66" w:rsidP="002A6D66">
      <w:pPr>
        <w:autoSpaceDE w:val="0"/>
        <w:autoSpaceDN w:val="0"/>
        <w:adjustRightInd w:val="0"/>
        <w:spacing w:after="0" w:line="240" w:lineRule="auto"/>
        <w:jc w:val="center"/>
        <w:rPr>
          <w:rFonts w:ascii="Arial" w:hAnsi="Arial" w:cs="Arial"/>
          <w:sz w:val="20"/>
          <w:szCs w:val="20"/>
        </w:rPr>
      </w:pPr>
    </w:p>
    <w:p w14:paraId="34535A27" w14:textId="77777777" w:rsidR="002A6D66" w:rsidRPr="00E14F80" w:rsidRDefault="002A6D66" w:rsidP="002A6D66">
      <w:pPr>
        <w:autoSpaceDE w:val="0"/>
        <w:autoSpaceDN w:val="0"/>
        <w:adjustRightInd w:val="0"/>
        <w:spacing w:after="0" w:line="240" w:lineRule="auto"/>
        <w:jc w:val="center"/>
        <w:rPr>
          <w:rFonts w:ascii="Arial" w:hAnsi="Arial" w:cs="Arial"/>
          <w:sz w:val="20"/>
          <w:szCs w:val="20"/>
        </w:rPr>
      </w:pPr>
    </w:p>
    <w:p w14:paraId="7CB64A61" w14:textId="77777777" w:rsidR="002A6D66" w:rsidRPr="00E14F80" w:rsidRDefault="002A6D66" w:rsidP="002A6D66">
      <w:pPr>
        <w:autoSpaceDE w:val="0"/>
        <w:autoSpaceDN w:val="0"/>
        <w:adjustRightInd w:val="0"/>
        <w:spacing w:after="0" w:line="240" w:lineRule="auto"/>
        <w:jc w:val="center"/>
        <w:rPr>
          <w:rFonts w:ascii="Arial" w:hAnsi="Arial" w:cs="Arial"/>
          <w:sz w:val="20"/>
          <w:szCs w:val="20"/>
        </w:rPr>
      </w:pPr>
    </w:p>
    <w:p w14:paraId="78505EA0" w14:textId="77777777" w:rsidR="002A6D66" w:rsidRPr="00E14F80" w:rsidRDefault="002A6D66" w:rsidP="002A6D66">
      <w:pPr>
        <w:autoSpaceDE w:val="0"/>
        <w:autoSpaceDN w:val="0"/>
        <w:adjustRightInd w:val="0"/>
        <w:spacing w:after="0" w:line="240" w:lineRule="auto"/>
        <w:jc w:val="center"/>
        <w:rPr>
          <w:rFonts w:ascii="Arial" w:hAnsi="Arial" w:cs="Arial"/>
          <w:sz w:val="20"/>
          <w:szCs w:val="20"/>
        </w:rPr>
      </w:pPr>
    </w:p>
    <w:p w14:paraId="3E4B15D6" w14:textId="77777777" w:rsidR="002A6D66" w:rsidRPr="00E14F80" w:rsidRDefault="002A6D66" w:rsidP="002A6D66">
      <w:pPr>
        <w:autoSpaceDE w:val="0"/>
        <w:autoSpaceDN w:val="0"/>
        <w:adjustRightInd w:val="0"/>
        <w:spacing w:after="0" w:line="240" w:lineRule="auto"/>
        <w:jc w:val="center"/>
        <w:rPr>
          <w:rFonts w:ascii="Arial" w:hAnsi="Arial" w:cs="Arial"/>
          <w:sz w:val="20"/>
          <w:szCs w:val="20"/>
        </w:rPr>
      </w:pPr>
    </w:p>
    <w:p w14:paraId="61919A5E" w14:textId="77777777" w:rsidR="002A6D66" w:rsidRPr="00E14F80" w:rsidRDefault="002A6D66" w:rsidP="002A6D66">
      <w:pPr>
        <w:autoSpaceDE w:val="0"/>
        <w:autoSpaceDN w:val="0"/>
        <w:adjustRightInd w:val="0"/>
        <w:spacing w:after="0" w:line="240" w:lineRule="auto"/>
        <w:jc w:val="center"/>
        <w:rPr>
          <w:rFonts w:ascii="Arial" w:hAnsi="Arial" w:cs="Arial"/>
          <w:sz w:val="20"/>
          <w:szCs w:val="20"/>
        </w:rPr>
      </w:pPr>
    </w:p>
    <w:p w14:paraId="29DBEA02" w14:textId="77777777" w:rsidR="002A6D66" w:rsidRPr="00E14F80" w:rsidRDefault="002A6D66" w:rsidP="002A6D66">
      <w:pPr>
        <w:autoSpaceDE w:val="0"/>
        <w:autoSpaceDN w:val="0"/>
        <w:adjustRightInd w:val="0"/>
        <w:spacing w:after="0" w:line="240" w:lineRule="auto"/>
        <w:jc w:val="center"/>
        <w:rPr>
          <w:rFonts w:ascii="Arial" w:hAnsi="Arial" w:cs="Arial"/>
          <w:sz w:val="20"/>
          <w:szCs w:val="20"/>
        </w:rPr>
      </w:pPr>
    </w:p>
    <w:p w14:paraId="74AD0ABE" w14:textId="77777777" w:rsidR="002A6D66" w:rsidRPr="00E14F80" w:rsidRDefault="002A6D66" w:rsidP="002A6D66">
      <w:pPr>
        <w:autoSpaceDE w:val="0"/>
        <w:autoSpaceDN w:val="0"/>
        <w:adjustRightInd w:val="0"/>
        <w:spacing w:after="0" w:line="240" w:lineRule="auto"/>
        <w:jc w:val="center"/>
        <w:rPr>
          <w:rFonts w:ascii="Arial" w:hAnsi="Arial" w:cs="Arial"/>
          <w:sz w:val="20"/>
          <w:szCs w:val="20"/>
        </w:rPr>
      </w:pPr>
    </w:p>
    <w:p w14:paraId="2D8207D2" w14:textId="77777777" w:rsidR="002A6D66" w:rsidRPr="00E14F80" w:rsidRDefault="002A6D66" w:rsidP="002A6D66">
      <w:pPr>
        <w:autoSpaceDE w:val="0"/>
        <w:autoSpaceDN w:val="0"/>
        <w:adjustRightInd w:val="0"/>
        <w:spacing w:after="0" w:line="240" w:lineRule="auto"/>
        <w:jc w:val="center"/>
        <w:rPr>
          <w:rFonts w:ascii="Arial" w:hAnsi="Arial" w:cs="Arial"/>
          <w:sz w:val="20"/>
          <w:szCs w:val="20"/>
        </w:rPr>
      </w:pPr>
    </w:p>
    <w:p w14:paraId="7072D33C" w14:textId="77777777" w:rsidR="002A6D66" w:rsidRPr="00E14F80" w:rsidRDefault="002A6D66" w:rsidP="002A6D66">
      <w:pPr>
        <w:autoSpaceDE w:val="0"/>
        <w:autoSpaceDN w:val="0"/>
        <w:adjustRightInd w:val="0"/>
        <w:spacing w:after="0" w:line="240" w:lineRule="auto"/>
        <w:jc w:val="center"/>
        <w:rPr>
          <w:rFonts w:ascii="Arial" w:hAnsi="Arial" w:cs="Arial"/>
          <w:sz w:val="20"/>
          <w:szCs w:val="20"/>
        </w:rPr>
      </w:pPr>
    </w:p>
    <w:p w14:paraId="001E9DBC" w14:textId="77777777" w:rsidR="002A6D66" w:rsidRPr="00E14F80" w:rsidRDefault="002A6D66" w:rsidP="002A6D66">
      <w:pPr>
        <w:autoSpaceDE w:val="0"/>
        <w:autoSpaceDN w:val="0"/>
        <w:adjustRightInd w:val="0"/>
        <w:spacing w:after="0" w:line="240" w:lineRule="auto"/>
        <w:jc w:val="center"/>
        <w:rPr>
          <w:rFonts w:ascii="Arial" w:hAnsi="Arial" w:cs="Arial"/>
          <w:sz w:val="20"/>
          <w:szCs w:val="20"/>
        </w:rPr>
      </w:pPr>
    </w:p>
    <w:p w14:paraId="3195EF5E" w14:textId="77777777" w:rsidR="002A6D66" w:rsidRPr="00E14F80" w:rsidRDefault="002A6D66" w:rsidP="002A6D66">
      <w:pPr>
        <w:autoSpaceDE w:val="0"/>
        <w:autoSpaceDN w:val="0"/>
        <w:adjustRightInd w:val="0"/>
        <w:spacing w:after="0" w:line="240" w:lineRule="auto"/>
        <w:jc w:val="center"/>
        <w:rPr>
          <w:rFonts w:ascii="Arial" w:hAnsi="Arial" w:cs="Arial"/>
          <w:sz w:val="20"/>
          <w:szCs w:val="20"/>
        </w:rPr>
      </w:pPr>
    </w:p>
    <w:p w14:paraId="600CBA38" w14:textId="77777777" w:rsidR="002A6D66" w:rsidRPr="00E14F80" w:rsidRDefault="002A6D66" w:rsidP="002A6D66">
      <w:pPr>
        <w:autoSpaceDE w:val="0"/>
        <w:autoSpaceDN w:val="0"/>
        <w:adjustRightInd w:val="0"/>
        <w:spacing w:after="0" w:line="240" w:lineRule="auto"/>
        <w:jc w:val="center"/>
        <w:rPr>
          <w:rFonts w:ascii="Arial" w:hAnsi="Arial" w:cs="Arial"/>
          <w:sz w:val="20"/>
          <w:szCs w:val="20"/>
        </w:rPr>
      </w:pPr>
    </w:p>
    <w:p w14:paraId="6350F319" w14:textId="77777777" w:rsidR="002A6D66" w:rsidRPr="00E14F80" w:rsidRDefault="002A6D66" w:rsidP="002A6D66">
      <w:pPr>
        <w:autoSpaceDE w:val="0"/>
        <w:autoSpaceDN w:val="0"/>
        <w:adjustRightInd w:val="0"/>
        <w:spacing w:after="0" w:line="240" w:lineRule="auto"/>
        <w:jc w:val="center"/>
        <w:rPr>
          <w:rFonts w:ascii="Arial" w:hAnsi="Arial" w:cs="Arial"/>
          <w:sz w:val="20"/>
          <w:szCs w:val="20"/>
        </w:rPr>
      </w:pPr>
    </w:p>
    <w:p w14:paraId="338AF07B" w14:textId="77777777" w:rsidR="002A6D66" w:rsidRPr="00E14F80" w:rsidRDefault="002A6D66" w:rsidP="002A6D66">
      <w:pPr>
        <w:autoSpaceDE w:val="0"/>
        <w:autoSpaceDN w:val="0"/>
        <w:adjustRightInd w:val="0"/>
        <w:spacing w:after="0" w:line="240" w:lineRule="auto"/>
        <w:jc w:val="center"/>
        <w:rPr>
          <w:rFonts w:ascii="Arial" w:hAnsi="Arial" w:cs="Arial"/>
          <w:sz w:val="20"/>
          <w:szCs w:val="20"/>
        </w:rPr>
      </w:pPr>
    </w:p>
    <w:p w14:paraId="743875D3" w14:textId="77777777" w:rsidR="002A6D66" w:rsidRPr="00E14F80" w:rsidRDefault="002A6D66" w:rsidP="002A6D66">
      <w:pPr>
        <w:autoSpaceDE w:val="0"/>
        <w:autoSpaceDN w:val="0"/>
        <w:adjustRightInd w:val="0"/>
        <w:spacing w:after="0" w:line="240" w:lineRule="auto"/>
        <w:jc w:val="center"/>
        <w:rPr>
          <w:rFonts w:ascii="Arial" w:hAnsi="Arial" w:cs="Arial"/>
          <w:sz w:val="20"/>
          <w:szCs w:val="20"/>
        </w:rPr>
      </w:pPr>
    </w:p>
    <w:p w14:paraId="350D0302" w14:textId="77777777" w:rsidR="002A6D66" w:rsidRPr="00E14F80" w:rsidRDefault="002A6D66" w:rsidP="002A6D66">
      <w:pPr>
        <w:autoSpaceDE w:val="0"/>
        <w:autoSpaceDN w:val="0"/>
        <w:adjustRightInd w:val="0"/>
        <w:spacing w:after="0" w:line="240" w:lineRule="auto"/>
        <w:jc w:val="center"/>
        <w:rPr>
          <w:rFonts w:ascii="Arial" w:hAnsi="Arial" w:cs="Arial"/>
          <w:sz w:val="20"/>
          <w:szCs w:val="20"/>
        </w:rPr>
      </w:pPr>
    </w:p>
    <w:p w14:paraId="4F39382C" w14:textId="77777777" w:rsidR="002A6D66" w:rsidRPr="00E14F80" w:rsidRDefault="002A6D66" w:rsidP="002A6D66">
      <w:pPr>
        <w:autoSpaceDE w:val="0"/>
        <w:autoSpaceDN w:val="0"/>
        <w:adjustRightInd w:val="0"/>
        <w:spacing w:after="0" w:line="240" w:lineRule="auto"/>
        <w:jc w:val="center"/>
        <w:rPr>
          <w:rFonts w:ascii="Arial" w:hAnsi="Arial" w:cs="Arial"/>
          <w:sz w:val="20"/>
          <w:szCs w:val="20"/>
        </w:rPr>
      </w:pPr>
    </w:p>
    <w:p w14:paraId="612CBEA8" w14:textId="77777777" w:rsidR="002A6D66" w:rsidRPr="00E14F80" w:rsidRDefault="002A6D66" w:rsidP="002A6D66">
      <w:pPr>
        <w:autoSpaceDE w:val="0"/>
        <w:autoSpaceDN w:val="0"/>
        <w:adjustRightInd w:val="0"/>
        <w:spacing w:after="0" w:line="240" w:lineRule="auto"/>
        <w:jc w:val="center"/>
        <w:rPr>
          <w:rFonts w:ascii="Arial" w:hAnsi="Arial" w:cs="Arial"/>
          <w:sz w:val="20"/>
          <w:szCs w:val="20"/>
        </w:rPr>
      </w:pPr>
    </w:p>
    <w:p w14:paraId="0C9B2899" w14:textId="77777777" w:rsidR="002A6D66" w:rsidRPr="00E14F80" w:rsidRDefault="002A6D66" w:rsidP="002A6D66">
      <w:pPr>
        <w:autoSpaceDE w:val="0"/>
        <w:autoSpaceDN w:val="0"/>
        <w:adjustRightInd w:val="0"/>
        <w:spacing w:after="0" w:line="240" w:lineRule="auto"/>
        <w:jc w:val="center"/>
        <w:rPr>
          <w:rFonts w:ascii="Arial" w:hAnsi="Arial" w:cs="Arial"/>
          <w:sz w:val="20"/>
          <w:szCs w:val="20"/>
        </w:rPr>
      </w:pPr>
    </w:p>
    <w:p w14:paraId="377128D5" w14:textId="77777777" w:rsidR="002A6D66" w:rsidRPr="00E14F80" w:rsidRDefault="002A6D66" w:rsidP="002A6D66">
      <w:pPr>
        <w:autoSpaceDE w:val="0"/>
        <w:autoSpaceDN w:val="0"/>
        <w:adjustRightInd w:val="0"/>
        <w:spacing w:after="0" w:line="240" w:lineRule="auto"/>
        <w:jc w:val="center"/>
        <w:rPr>
          <w:rFonts w:ascii="Arial" w:hAnsi="Arial" w:cs="Arial"/>
          <w:sz w:val="20"/>
          <w:szCs w:val="20"/>
        </w:rPr>
      </w:pPr>
    </w:p>
    <w:p w14:paraId="0B385683" w14:textId="77777777" w:rsidR="002A6D66" w:rsidRPr="00E14F80" w:rsidRDefault="002A6D66" w:rsidP="002A6D66">
      <w:pPr>
        <w:autoSpaceDE w:val="0"/>
        <w:autoSpaceDN w:val="0"/>
        <w:adjustRightInd w:val="0"/>
        <w:spacing w:after="0" w:line="240" w:lineRule="auto"/>
        <w:jc w:val="center"/>
        <w:rPr>
          <w:rFonts w:ascii="Arial" w:hAnsi="Arial" w:cs="Arial"/>
          <w:sz w:val="20"/>
          <w:szCs w:val="20"/>
        </w:rPr>
      </w:pPr>
    </w:p>
    <w:p w14:paraId="0B5B9EFC" w14:textId="77777777" w:rsidR="002A6D66" w:rsidRPr="00E14F80" w:rsidRDefault="002A6D66" w:rsidP="002A6D66">
      <w:pPr>
        <w:autoSpaceDE w:val="0"/>
        <w:autoSpaceDN w:val="0"/>
        <w:adjustRightInd w:val="0"/>
        <w:spacing w:after="0" w:line="240" w:lineRule="auto"/>
        <w:jc w:val="center"/>
        <w:rPr>
          <w:rFonts w:ascii="Arial" w:hAnsi="Arial" w:cs="Arial"/>
          <w:sz w:val="20"/>
          <w:szCs w:val="20"/>
        </w:rPr>
      </w:pPr>
    </w:p>
    <w:p w14:paraId="54EED049" w14:textId="77777777" w:rsidR="002A6D66" w:rsidRPr="00E14F80" w:rsidRDefault="002A6D66" w:rsidP="002A6D66">
      <w:pPr>
        <w:autoSpaceDE w:val="0"/>
        <w:autoSpaceDN w:val="0"/>
        <w:adjustRightInd w:val="0"/>
        <w:spacing w:after="0" w:line="240" w:lineRule="auto"/>
        <w:jc w:val="center"/>
        <w:rPr>
          <w:rFonts w:ascii="Arial" w:hAnsi="Arial" w:cs="Arial"/>
          <w:sz w:val="20"/>
          <w:szCs w:val="20"/>
        </w:rPr>
      </w:pPr>
    </w:p>
    <w:p w14:paraId="68B956D6" w14:textId="77777777" w:rsidR="002A6D66" w:rsidRPr="00E14F80" w:rsidRDefault="002A6D66" w:rsidP="002A6D66">
      <w:pPr>
        <w:autoSpaceDE w:val="0"/>
        <w:autoSpaceDN w:val="0"/>
        <w:adjustRightInd w:val="0"/>
        <w:spacing w:after="0" w:line="240" w:lineRule="auto"/>
        <w:jc w:val="center"/>
        <w:rPr>
          <w:rFonts w:ascii="Arial" w:hAnsi="Arial" w:cs="Arial"/>
          <w:sz w:val="20"/>
          <w:szCs w:val="20"/>
        </w:rPr>
      </w:pPr>
    </w:p>
    <w:p w14:paraId="2945332C" w14:textId="77777777" w:rsidR="002A6D66" w:rsidRPr="00E14F80" w:rsidRDefault="002A6D66" w:rsidP="002A6D66">
      <w:pPr>
        <w:autoSpaceDE w:val="0"/>
        <w:autoSpaceDN w:val="0"/>
        <w:adjustRightInd w:val="0"/>
        <w:spacing w:after="0" w:line="240" w:lineRule="auto"/>
        <w:jc w:val="center"/>
        <w:rPr>
          <w:rFonts w:ascii="Arial" w:hAnsi="Arial" w:cs="Arial"/>
          <w:sz w:val="20"/>
          <w:szCs w:val="20"/>
        </w:rPr>
      </w:pPr>
    </w:p>
    <w:p w14:paraId="5EC8FA3F" w14:textId="77777777" w:rsidR="002A6D66" w:rsidRPr="00E14F80" w:rsidRDefault="002A6D66" w:rsidP="002A6D66">
      <w:pPr>
        <w:autoSpaceDE w:val="0"/>
        <w:autoSpaceDN w:val="0"/>
        <w:adjustRightInd w:val="0"/>
        <w:spacing w:after="0" w:line="240" w:lineRule="auto"/>
        <w:jc w:val="center"/>
        <w:rPr>
          <w:rFonts w:ascii="Arial" w:hAnsi="Arial" w:cs="Arial"/>
          <w:sz w:val="20"/>
          <w:szCs w:val="20"/>
        </w:rPr>
      </w:pPr>
    </w:p>
    <w:p w14:paraId="5F3525DE" w14:textId="77777777" w:rsidR="002A6D66" w:rsidRPr="00E14F80" w:rsidRDefault="002A6D66" w:rsidP="002A6D66">
      <w:pPr>
        <w:autoSpaceDE w:val="0"/>
        <w:autoSpaceDN w:val="0"/>
        <w:adjustRightInd w:val="0"/>
        <w:spacing w:after="0" w:line="240" w:lineRule="auto"/>
        <w:jc w:val="center"/>
        <w:rPr>
          <w:rFonts w:ascii="Arial" w:hAnsi="Arial" w:cs="Arial"/>
          <w:sz w:val="20"/>
          <w:szCs w:val="20"/>
        </w:rPr>
      </w:pPr>
    </w:p>
    <w:p w14:paraId="14FA8D78" w14:textId="77777777" w:rsidR="002A6D66" w:rsidRPr="00E14F80" w:rsidRDefault="002A6D66" w:rsidP="002A6D66">
      <w:pPr>
        <w:autoSpaceDE w:val="0"/>
        <w:autoSpaceDN w:val="0"/>
        <w:adjustRightInd w:val="0"/>
        <w:spacing w:after="0" w:line="240" w:lineRule="auto"/>
        <w:jc w:val="center"/>
        <w:rPr>
          <w:rFonts w:ascii="Arial" w:hAnsi="Arial" w:cs="Arial"/>
          <w:sz w:val="20"/>
          <w:szCs w:val="20"/>
        </w:rPr>
      </w:pPr>
    </w:p>
    <w:p w14:paraId="6B11E392" w14:textId="77777777" w:rsidR="002A6D66" w:rsidRPr="00E14F80" w:rsidRDefault="002A6D66" w:rsidP="002A6D66">
      <w:pPr>
        <w:autoSpaceDE w:val="0"/>
        <w:autoSpaceDN w:val="0"/>
        <w:adjustRightInd w:val="0"/>
        <w:spacing w:after="0" w:line="240" w:lineRule="auto"/>
        <w:rPr>
          <w:rFonts w:ascii="Arial" w:hAnsi="Arial" w:cs="Arial"/>
          <w:sz w:val="20"/>
          <w:szCs w:val="20"/>
        </w:rPr>
      </w:pPr>
    </w:p>
    <w:p w14:paraId="285453F9" w14:textId="77777777" w:rsidR="002A6D66" w:rsidRPr="00E14F80" w:rsidRDefault="002A6D66" w:rsidP="002A6D66">
      <w:pPr>
        <w:autoSpaceDE w:val="0"/>
        <w:autoSpaceDN w:val="0"/>
        <w:adjustRightInd w:val="0"/>
        <w:spacing w:after="0" w:line="240" w:lineRule="auto"/>
        <w:rPr>
          <w:rFonts w:ascii="Arial" w:hAnsi="Arial" w:cs="Arial"/>
          <w:sz w:val="20"/>
          <w:szCs w:val="20"/>
        </w:rPr>
      </w:pPr>
    </w:p>
    <w:p w14:paraId="46263BB7" w14:textId="77777777" w:rsidR="002A6D66" w:rsidRPr="00E14F80" w:rsidRDefault="002A6D66" w:rsidP="002A6D66">
      <w:pPr>
        <w:autoSpaceDE w:val="0"/>
        <w:autoSpaceDN w:val="0"/>
        <w:adjustRightInd w:val="0"/>
        <w:spacing w:after="0" w:line="240" w:lineRule="auto"/>
        <w:rPr>
          <w:rFonts w:ascii="Arial" w:hAnsi="Arial" w:cs="Arial"/>
          <w:b/>
          <w:bCs/>
          <w:sz w:val="32"/>
          <w:szCs w:val="32"/>
        </w:rPr>
      </w:pPr>
      <w:r w:rsidRPr="00E14F80">
        <w:rPr>
          <w:rFonts w:ascii="Arial" w:hAnsi="Arial" w:cs="Arial"/>
          <w:b/>
          <w:bCs/>
          <w:sz w:val="32"/>
          <w:szCs w:val="32"/>
        </w:rPr>
        <w:t>Descripción del Proceso:</w:t>
      </w:r>
    </w:p>
    <w:p w14:paraId="43CDC787" w14:textId="77777777" w:rsidR="002A6D66" w:rsidRPr="00E14F80" w:rsidRDefault="002A6D66" w:rsidP="002A6D66">
      <w:pPr>
        <w:autoSpaceDE w:val="0"/>
        <w:autoSpaceDN w:val="0"/>
        <w:adjustRightInd w:val="0"/>
        <w:spacing w:after="0" w:line="240" w:lineRule="auto"/>
        <w:rPr>
          <w:rFonts w:ascii="Arial" w:hAnsi="Arial" w:cs="Arial"/>
          <w:sz w:val="32"/>
          <w:szCs w:val="32"/>
        </w:rPr>
      </w:pPr>
    </w:p>
    <w:p w14:paraId="486C5D09" w14:textId="77777777" w:rsidR="002A6D66" w:rsidRPr="00E14F80" w:rsidRDefault="002A6D66" w:rsidP="002A6D66">
      <w:pPr>
        <w:autoSpaceDE w:val="0"/>
        <w:autoSpaceDN w:val="0"/>
        <w:adjustRightInd w:val="0"/>
        <w:spacing w:after="0" w:line="240" w:lineRule="auto"/>
        <w:rPr>
          <w:rFonts w:ascii="Arial" w:hAnsi="Arial" w:cs="Arial"/>
          <w:b/>
          <w:sz w:val="20"/>
          <w:szCs w:val="20"/>
        </w:rPr>
      </w:pPr>
      <w:r w:rsidRPr="00E14F80">
        <w:rPr>
          <w:rFonts w:ascii="Arial" w:hAnsi="Arial" w:cs="Arial"/>
          <w:b/>
          <w:sz w:val="20"/>
          <w:szCs w:val="20"/>
        </w:rPr>
        <w:t xml:space="preserve">I IP-010-010: Dirección Requirente – Confecciona Requerimiento de Personal (CCOO). </w:t>
      </w:r>
    </w:p>
    <w:tbl>
      <w:tblPr>
        <w:tblW w:w="952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000" w:firstRow="0" w:lastRow="0" w:firstColumn="0" w:lastColumn="0" w:noHBand="0" w:noVBand="0"/>
      </w:tblPr>
      <w:tblGrid>
        <w:gridCol w:w="2197"/>
        <w:gridCol w:w="7323"/>
      </w:tblGrid>
      <w:tr w:rsidR="002A6D66" w:rsidRPr="00E14F80" w14:paraId="73079FB2" w14:textId="77777777" w:rsidTr="008718AB">
        <w:trPr>
          <w:jc w:val="center"/>
        </w:trPr>
        <w:tc>
          <w:tcPr>
            <w:tcW w:w="219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0039F7B1" w14:textId="77777777" w:rsidR="002A6D66" w:rsidRPr="00E14F80" w:rsidRDefault="002A6D66" w:rsidP="008718AB">
            <w:pPr>
              <w:autoSpaceDE w:val="0"/>
              <w:autoSpaceDN w:val="0"/>
              <w:adjustRightInd w:val="0"/>
              <w:spacing w:after="0" w:line="240" w:lineRule="auto"/>
              <w:rPr>
                <w:rFonts w:ascii="Arial" w:hAnsi="Arial" w:cs="Arial"/>
                <w:sz w:val="20"/>
                <w:szCs w:val="20"/>
              </w:rPr>
            </w:pPr>
            <w:r w:rsidRPr="00E14F80">
              <w:rPr>
                <w:rFonts w:ascii="Arial" w:hAnsi="Arial" w:cs="Arial"/>
                <w:b/>
                <w:bCs/>
                <w:sz w:val="20"/>
                <w:szCs w:val="20"/>
              </w:rPr>
              <w:t>Descripción:</w:t>
            </w:r>
          </w:p>
        </w:tc>
        <w:tc>
          <w:tcPr>
            <w:tcW w:w="730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4ADFF779" w14:textId="77777777" w:rsidR="002A6D66" w:rsidRPr="00E14F80" w:rsidRDefault="002A6D66" w:rsidP="008718AB">
            <w:pPr>
              <w:autoSpaceDE w:val="0"/>
              <w:autoSpaceDN w:val="0"/>
              <w:adjustRightInd w:val="0"/>
              <w:spacing w:after="0" w:line="240" w:lineRule="auto"/>
              <w:jc w:val="both"/>
              <w:rPr>
                <w:rFonts w:ascii="Arial" w:hAnsi="Arial" w:cs="Arial"/>
                <w:sz w:val="20"/>
                <w:szCs w:val="20"/>
              </w:rPr>
            </w:pPr>
            <w:r w:rsidRPr="00E14F80">
              <w:rPr>
                <w:rFonts w:ascii="Arial" w:hAnsi="Arial" w:cs="Arial"/>
                <w:sz w:val="20"/>
                <w:szCs w:val="20"/>
              </w:rPr>
              <w:t xml:space="preserve">Dirección Requirente </w:t>
            </w:r>
          </w:p>
          <w:p w14:paraId="0D25C350" w14:textId="77777777" w:rsidR="002A6D66" w:rsidRPr="00E14F80" w:rsidRDefault="002A6D66" w:rsidP="008718AB">
            <w:pPr>
              <w:autoSpaceDE w:val="0"/>
              <w:autoSpaceDN w:val="0"/>
              <w:adjustRightInd w:val="0"/>
              <w:spacing w:after="0" w:line="240" w:lineRule="auto"/>
              <w:jc w:val="both"/>
              <w:rPr>
                <w:rFonts w:ascii="Arial" w:hAnsi="Arial" w:cs="Arial"/>
                <w:sz w:val="20"/>
                <w:szCs w:val="20"/>
              </w:rPr>
            </w:pPr>
          </w:p>
          <w:p w14:paraId="7CC29A91" w14:textId="77777777" w:rsidR="002A6D66" w:rsidRPr="00E14F80" w:rsidRDefault="002A6D66" w:rsidP="002A6D66">
            <w:pPr>
              <w:numPr>
                <w:ilvl w:val="0"/>
                <w:numId w:val="32"/>
              </w:numPr>
              <w:autoSpaceDE w:val="0"/>
              <w:autoSpaceDN w:val="0"/>
              <w:adjustRightInd w:val="0"/>
              <w:spacing w:after="0" w:line="240" w:lineRule="auto"/>
              <w:jc w:val="both"/>
              <w:rPr>
                <w:rFonts w:ascii="Arial" w:hAnsi="Arial" w:cs="Arial"/>
                <w:sz w:val="20"/>
                <w:szCs w:val="20"/>
              </w:rPr>
            </w:pPr>
            <w:r w:rsidRPr="00E14F80">
              <w:rPr>
                <w:rFonts w:ascii="Arial" w:hAnsi="Arial" w:cs="Arial"/>
                <w:sz w:val="20"/>
                <w:szCs w:val="20"/>
              </w:rPr>
              <w:t>Confecciona Comunicación Oficial (CCOO) – Requerimiento de Personal, conteniendo la siguiente información:</w:t>
            </w:r>
          </w:p>
          <w:p w14:paraId="50B0A9F5" w14:textId="77777777" w:rsidR="002A6D66" w:rsidRPr="00E14F80" w:rsidRDefault="002A6D66" w:rsidP="008718AB">
            <w:pPr>
              <w:autoSpaceDE w:val="0"/>
              <w:autoSpaceDN w:val="0"/>
              <w:adjustRightInd w:val="0"/>
              <w:spacing w:after="0" w:line="240" w:lineRule="auto"/>
              <w:ind w:left="720"/>
              <w:jc w:val="both"/>
              <w:rPr>
                <w:rFonts w:ascii="Arial" w:hAnsi="Arial" w:cs="Arial"/>
                <w:sz w:val="20"/>
                <w:szCs w:val="20"/>
              </w:rPr>
            </w:pPr>
          </w:p>
          <w:p w14:paraId="2474EA75" w14:textId="77777777" w:rsidR="002A6D66" w:rsidRPr="00E14F80" w:rsidRDefault="002A6D66" w:rsidP="002A6D66">
            <w:pPr>
              <w:numPr>
                <w:ilvl w:val="0"/>
                <w:numId w:val="33"/>
              </w:numPr>
              <w:autoSpaceDE w:val="0"/>
              <w:autoSpaceDN w:val="0"/>
              <w:adjustRightInd w:val="0"/>
              <w:spacing w:after="0" w:line="240" w:lineRule="auto"/>
              <w:ind w:left="1219"/>
              <w:jc w:val="both"/>
              <w:rPr>
                <w:rFonts w:ascii="Arial" w:hAnsi="Arial" w:cs="Arial"/>
                <w:sz w:val="20"/>
                <w:szCs w:val="20"/>
              </w:rPr>
            </w:pPr>
            <w:r w:rsidRPr="00E14F80">
              <w:rPr>
                <w:rFonts w:ascii="Arial" w:hAnsi="Arial" w:cs="Arial"/>
                <w:sz w:val="20"/>
                <w:szCs w:val="20"/>
              </w:rPr>
              <w:t>Dirección demandante.</w:t>
            </w:r>
          </w:p>
          <w:p w14:paraId="345344CD" w14:textId="77777777" w:rsidR="002A6D66" w:rsidRPr="00E14F80" w:rsidRDefault="002A6D66" w:rsidP="002A6D66">
            <w:pPr>
              <w:numPr>
                <w:ilvl w:val="0"/>
                <w:numId w:val="33"/>
              </w:numPr>
              <w:autoSpaceDE w:val="0"/>
              <w:autoSpaceDN w:val="0"/>
              <w:adjustRightInd w:val="0"/>
              <w:spacing w:after="0" w:line="240" w:lineRule="auto"/>
              <w:ind w:left="1219"/>
              <w:jc w:val="both"/>
              <w:rPr>
                <w:rFonts w:ascii="Arial" w:hAnsi="Arial" w:cs="Arial"/>
                <w:sz w:val="20"/>
                <w:szCs w:val="20"/>
              </w:rPr>
            </w:pPr>
            <w:r w:rsidRPr="00E14F80">
              <w:rPr>
                <w:rFonts w:ascii="Arial" w:hAnsi="Arial" w:cs="Arial"/>
                <w:sz w:val="20"/>
                <w:szCs w:val="20"/>
              </w:rPr>
              <w:t>Nombre del cargo vacante.</w:t>
            </w:r>
          </w:p>
          <w:p w14:paraId="79832C15" w14:textId="77777777" w:rsidR="002A6D66" w:rsidRPr="00E14F80" w:rsidRDefault="002A6D66" w:rsidP="002A6D66">
            <w:pPr>
              <w:numPr>
                <w:ilvl w:val="0"/>
                <w:numId w:val="33"/>
              </w:numPr>
              <w:autoSpaceDE w:val="0"/>
              <w:autoSpaceDN w:val="0"/>
              <w:adjustRightInd w:val="0"/>
              <w:spacing w:after="0" w:line="240" w:lineRule="auto"/>
              <w:ind w:left="1219"/>
              <w:jc w:val="both"/>
              <w:rPr>
                <w:rFonts w:ascii="Arial" w:hAnsi="Arial" w:cs="Arial"/>
                <w:sz w:val="20"/>
                <w:szCs w:val="20"/>
              </w:rPr>
            </w:pPr>
            <w:r w:rsidRPr="00E14F80">
              <w:rPr>
                <w:rFonts w:ascii="Arial" w:hAnsi="Arial" w:cs="Arial"/>
                <w:sz w:val="20"/>
                <w:szCs w:val="20"/>
              </w:rPr>
              <w:t>Fecha estimada de asunción en el cargo.</w:t>
            </w:r>
          </w:p>
          <w:p w14:paraId="383F2A00" w14:textId="77777777" w:rsidR="002A6D66" w:rsidRPr="00E14F80" w:rsidRDefault="002A6D66" w:rsidP="002A6D66">
            <w:pPr>
              <w:numPr>
                <w:ilvl w:val="0"/>
                <w:numId w:val="33"/>
              </w:numPr>
              <w:autoSpaceDE w:val="0"/>
              <w:autoSpaceDN w:val="0"/>
              <w:adjustRightInd w:val="0"/>
              <w:spacing w:after="0" w:line="240" w:lineRule="auto"/>
              <w:ind w:left="1219"/>
              <w:jc w:val="both"/>
              <w:rPr>
                <w:rFonts w:ascii="Arial" w:hAnsi="Arial" w:cs="Arial"/>
                <w:sz w:val="20"/>
                <w:szCs w:val="20"/>
              </w:rPr>
            </w:pPr>
            <w:r w:rsidRPr="00E14F80">
              <w:rPr>
                <w:rFonts w:ascii="Arial" w:hAnsi="Arial" w:cs="Arial"/>
                <w:sz w:val="20"/>
                <w:szCs w:val="20"/>
              </w:rPr>
              <w:t>Descripción de tareas a realizar.</w:t>
            </w:r>
          </w:p>
          <w:p w14:paraId="6A3B0BF4" w14:textId="77777777" w:rsidR="002A6D66" w:rsidRPr="00E14F80" w:rsidRDefault="002A6D66" w:rsidP="008718AB">
            <w:pPr>
              <w:autoSpaceDE w:val="0"/>
              <w:autoSpaceDN w:val="0"/>
              <w:adjustRightInd w:val="0"/>
              <w:spacing w:after="0" w:line="240" w:lineRule="auto"/>
              <w:ind w:left="1219"/>
              <w:jc w:val="both"/>
              <w:rPr>
                <w:rFonts w:ascii="Arial" w:hAnsi="Arial" w:cs="Arial"/>
                <w:sz w:val="20"/>
                <w:szCs w:val="20"/>
              </w:rPr>
            </w:pPr>
          </w:p>
          <w:p w14:paraId="76467431" w14:textId="77777777" w:rsidR="002A6D66" w:rsidRPr="00E14F80" w:rsidRDefault="002A6D66" w:rsidP="008718AB">
            <w:pPr>
              <w:autoSpaceDE w:val="0"/>
              <w:autoSpaceDN w:val="0"/>
              <w:adjustRightInd w:val="0"/>
              <w:spacing w:after="0" w:line="240" w:lineRule="auto"/>
              <w:ind w:left="720" w:hanging="720"/>
              <w:jc w:val="both"/>
              <w:rPr>
                <w:rFonts w:ascii="Arial" w:hAnsi="Arial" w:cs="Arial"/>
                <w:sz w:val="20"/>
                <w:szCs w:val="20"/>
              </w:rPr>
            </w:pPr>
            <w:r w:rsidRPr="00E14F80">
              <w:rPr>
                <w:rFonts w:ascii="Arial" w:hAnsi="Arial" w:cs="Arial"/>
                <w:sz w:val="20"/>
                <w:szCs w:val="20"/>
              </w:rPr>
              <w:t>Realiza pase a Dirección de Administración de Recursos Humanos.</w:t>
            </w:r>
          </w:p>
          <w:p w14:paraId="07E472DE" w14:textId="77777777" w:rsidR="002A6D66" w:rsidRPr="00E14F80" w:rsidRDefault="002A6D66" w:rsidP="008718AB">
            <w:pPr>
              <w:autoSpaceDE w:val="0"/>
              <w:autoSpaceDN w:val="0"/>
              <w:adjustRightInd w:val="0"/>
              <w:spacing w:after="0" w:line="240" w:lineRule="auto"/>
              <w:jc w:val="both"/>
              <w:rPr>
                <w:rFonts w:ascii="Arial" w:hAnsi="Arial" w:cs="Arial"/>
                <w:b/>
                <w:sz w:val="20"/>
                <w:szCs w:val="20"/>
                <w:u w:val="single"/>
              </w:rPr>
            </w:pPr>
          </w:p>
          <w:p w14:paraId="621753E3" w14:textId="77777777" w:rsidR="002A6D66" w:rsidRPr="00E14F80" w:rsidRDefault="002A6D66" w:rsidP="008718AB">
            <w:pPr>
              <w:autoSpaceDE w:val="0"/>
              <w:autoSpaceDN w:val="0"/>
              <w:adjustRightInd w:val="0"/>
              <w:spacing w:after="0" w:line="240" w:lineRule="auto"/>
              <w:jc w:val="both"/>
              <w:rPr>
                <w:rFonts w:ascii="Arial" w:hAnsi="Arial" w:cs="Arial"/>
                <w:b/>
                <w:sz w:val="20"/>
                <w:szCs w:val="20"/>
                <w:u w:val="single"/>
              </w:rPr>
            </w:pPr>
            <w:r w:rsidRPr="00E14F80">
              <w:rPr>
                <w:rFonts w:ascii="Arial" w:hAnsi="Arial" w:cs="Arial"/>
                <w:b/>
                <w:sz w:val="20"/>
                <w:szCs w:val="20"/>
                <w:u w:val="single"/>
              </w:rPr>
              <w:t>Sistema / Aplicación:</w:t>
            </w:r>
          </w:p>
          <w:p w14:paraId="33FA0FDF" w14:textId="77777777" w:rsidR="002A6D66" w:rsidRPr="00E14F80" w:rsidRDefault="002A6D66" w:rsidP="008718AB">
            <w:pPr>
              <w:autoSpaceDE w:val="0"/>
              <w:autoSpaceDN w:val="0"/>
              <w:adjustRightInd w:val="0"/>
              <w:spacing w:after="0" w:line="240" w:lineRule="auto"/>
              <w:jc w:val="both"/>
              <w:rPr>
                <w:rFonts w:ascii="Arial" w:hAnsi="Arial" w:cs="Arial"/>
                <w:sz w:val="20"/>
                <w:szCs w:val="20"/>
              </w:rPr>
            </w:pPr>
            <w:r w:rsidRPr="00E14F80">
              <w:rPr>
                <w:rFonts w:ascii="Arial" w:hAnsi="Arial" w:cs="Arial"/>
                <w:sz w:val="20"/>
                <w:szCs w:val="20"/>
              </w:rPr>
              <w:t>-Generador Electrónico de Documentos Oficiales (GEDO)</w:t>
            </w:r>
          </w:p>
          <w:p w14:paraId="1B3FA0C7" w14:textId="77777777" w:rsidR="002A6D66" w:rsidRPr="00E14F80" w:rsidRDefault="002A6D66" w:rsidP="008718AB">
            <w:pPr>
              <w:autoSpaceDE w:val="0"/>
              <w:autoSpaceDN w:val="0"/>
              <w:adjustRightInd w:val="0"/>
              <w:spacing w:after="0" w:line="240" w:lineRule="auto"/>
              <w:jc w:val="both"/>
              <w:rPr>
                <w:rFonts w:ascii="Arial" w:hAnsi="Arial" w:cs="Arial"/>
                <w:sz w:val="20"/>
                <w:szCs w:val="20"/>
              </w:rPr>
            </w:pPr>
            <w:r w:rsidRPr="00E14F80">
              <w:rPr>
                <w:rFonts w:ascii="Arial" w:hAnsi="Arial" w:cs="Arial"/>
                <w:sz w:val="20"/>
                <w:szCs w:val="20"/>
              </w:rPr>
              <w:t>-Expediente Electrónico (EE)</w:t>
            </w:r>
          </w:p>
        </w:tc>
      </w:tr>
    </w:tbl>
    <w:p w14:paraId="068672B8" w14:textId="77777777" w:rsidR="002A6D66" w:rsidRPr="00E14F80" w:rsidRDefault="002A6D66" w:rsidP="002A6D66">
      <w:pPr>
        <w:autoSpaceDE w:val="0"/>
        <w:autoSpaceDN w:val="0"/>
        <w:adjustRightInd w:val="0"/>
        <w:spacing w:after="0" w:line="240" w:lineRule="auto"/>
        <w:rPr>
          <w:rFonts w:ascii="Arial" w:hAnsi="Arial" w:cs="Arial"/>
          <w:sz w:val="20"/>
          <w:szCs w:val="20"/>
        </w:rPr>
      </w:pPr>
    </w:p>
    <w:p w14:paraId="6EEBA47A" w14:textId="77777777" w:rsidR="002A6D66" w:rsidRPr="00E14F80" w:rsidRDefault="002A6D66" w:rsidP="002A6D66">
      <w:pPr>
        <w:autoSpaceDE w:val="0"/>
        <w:autoSpaceDN w:val="0"/>
        <w:adjustRightInd w:val="0"/>
        <w:spacing w:after="0" w:line="240" w:lineRule="auto"/>
        <w:rPr>
          <w:rFonts w:ascii="Arial" w:hAnsi="Arial" w:cs="Arial"/>
          <w:sz w:val="20"/>
          <w:szCs w:val="20"/>
        </w:rPr>
      </w:pPr>
    </w:p>
    <w:p w14:paraId="6111DFE5" w14:textId="77777777" w:rsidR="002A6D66" w:rsidRPr="00E14F80" w:rsidRDefault="002A6D66" w:rsidP="002A6D66">
      <w:pPr>
        <w:autoSpaceDE w:val="0"/>
        <w:autoSpaceDN w:val="0"/>
        <w:adjustRightInd w:val="0"/>
        <w:spacing w:after="0" w:line="240" w:lineRule="auto"/>
        <w:rPr>
          <w:rFonts w:ascii="Arial" w:hAnsi="Arial" w:cs="Arial"/>
          <w:b/>
          <w:sz w:val="20"/>
          <w:szCs w:val="20"/>
        </w:rPr>
      </w:pPr>
      <w:r w:rsidRPr="00E14F80">
        <w:rPr>
          <w:rFonts w:ascii="Arial" w:hAnsi="Arial" w:cs="Arial"/>
          <w:b/>
          <w:sz w:val="20"/>
          <w:szCs w:val="20"/>
        </w:rPr>
        <w:t>IP-010-020: DARRHH – Analiza Solicitud - Caratula Expediente.</w:t>
      </w:r>
    </w:p>
    <w:tbl>
      <w:tblPr>
        <w:tblW w:w="952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000" w:firstRow="0" w:lastRow="0" w:firstColumn="0" w:lastColumn="0" w:noHBand="0" w:noVBand="0"/>
      </w:tblPr>
      <w:tblGrid>
        <w:gridCol w:w="2197"/>
        <w:gridCol w:w="7323"/>
      </w:tblGrid>
      <w:tr w:rsidR="002A6D66" w:rsidRPr="00E14F80" w14:paraId="56057EBB" w14:textId="77777777" w:rsidTr="008718AB">
        <w:trPr>
          <w:jc w:val="center"/>
        </w:trPr>
        <w:tc>
          <w:tcPr>
            <w:tcW w:w="219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05C72C89" w14:textId="77777777" w:rsidR="002A6D66" w:rsidRPr="00E14F80" w:rsidRDefault="002A6D66" w:rsidP="008718AB">
            <w:pPr>
              <w:autoSpaceDE w:val="0"/>
              <w:autoSpaceDN w:val="0"/>
              <w:adjustRightInd w:val="0"/>
              <w:spacing w:after="0" w:line="240" w:lineRule="auto"/>
              <w:rPr>
                <w:rFonts w:ascii="Arial" w:hAnsi="Arial" w:cs="Arial"/>
                <w:sz w:val="20"/>
                <w:szCs w:val="20"/>
              </w:rPr>
            </w:pPr>
            <w:r w:rsidRPr="00E14F80">
              <w:rPr>
                <w:rFonts w:ascii="Arial" w:hAnsi="Arial" w:cs="Arial"/>
                <w:b/>
                <w:bCs/>
                <w:sz w:val="20"/>
                <w:szCs w:val="20"/>
              </w:rPr>
              <w:t>Descripción:</w:t>
            </w:r>
          </w:p>
        </w:tc>
        <w:tc>
          <w:tcPr>
            <w:tcW w:w="730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45043D2A" w14:textId="77777777" w:rsidR="002A6D66" w:rsidRPr="00E14F80" w:rsidRDefault="002A6D66" w:rsidP="008718AB">
            <w:pPr>
              <w:autoSpaceDE w:val="0"/>
              <w:autoSpaceDN w:val="0"/>
              <w:adjustRightInd w:val="0"/>
              <w:spacing w:after="0" w:line="240" w:lineRule="auto"/>
              <w:jc w:val="both"/>
              <w:rPr>
                <w:rFonts w:ascii="Arial" w:hAnsi="Arial" w:cs="Arial"/>
                <w:sz w:val="20"/>
                <w:szCs w:val="20"/>
              </w:rPr>
            </w:pPr>
            <w:r w:rsidRPr="00E14F80">
              <w:rPr>
                <w:rFonts w:ascii="Arial" w:hAnsi="Arial" w:cs="Arial"/>
                <w:sz w:val="20"/>
                <w:szCs w:val="20"/>
              </w:rPr>
              <w:t>DARRHH:</w:t>
            </w:r>
          </w:p>
          <w:p w14:paraId="4EAB5357" w14:textId="77777777" w:rsidR="002A6D66" w:rsidRPr="00E14F80" w:rsidRDefault="002A6D66" w:rsidP="002A6D66">
            <w:pPr>
              <w:numPr>
                <w:ilvl w:val="0"/>
                <w:numId w:val="32"/>
              </w:numPr>
              <w:autoSpaceDE w:val="0"/>
              <w:autoSpaceDN w:val="0"/>
              <w:adjustRightInd w:val="0"/>
              <w:spacing w:after="0" w:line="240" w:lineRule="auto"/>
              <w:jc w:val="both"/>
              <w:rPr>
                <w:rFonts w:ascii="Arial" w:hAnsi="Arial" w:cs="Arial"/>
                <w:sz w:val="20"/>
                <w:szCs w:val="20"/>
              </w:rPr>
            </w:pPr>
            <w:r w:rsidRPr="00E14F80">
              <w:rPr>
                <w:rFonts w:ascii="Arial" w:hAnsi="Arial" w:cs="Arial"/>
                <w:sz w:val="20"/>
                <w:szCs w:val="20"/>
              </w:rPr>
              <w:t>Analiza la correspondencia de la solicitud y Caratula Expediente.</w:t>
            </w:r>
          </w:p>
          <w:p w14:paraId="1DA91DB4" w14:textId="77777777" w:rsidR="002A6D66" w:rsidRPr="00E14F80" w:rsidRDefault="002A6D66" w:rsidP="002A6D66">
            <w:pPr>
              <w:numPr>
                <w:ilvl w:val="0"/>
                <w:numId w:val="32"/>
              </w:numPr>
              <w:autoSpaceDE w:val="0"/>
              <w:autoSpaceDN w:val="0"/>
              <w:adjustRightInd w:val="0"/>
              <w:spacing w:after="0" w:line="240" w:lineRule="auto"/>
              <w:jc w:val="both"/>
              <w:rPr>
                <w:rFonts w:ascii="Arial" w:hAnsi="Arial" w:cs="Arial"/>
                <w:sz w:val="20"/>
                <w:szCs w:val="20"/>
              </w:rPr>
            </w:pPr>
            <w:r w:rsidRPr="00E14F80">
              <w:rPr>
                <w:rFonts w:ascii="Arial" w:hAnsi="Arial" w:cs="Arial"/>
                <w:sz w:val="20"/>
                <w:szCs w:val="20"/>
              </w:rPr>
              <w:t>Adjunta al EE la Comunicación oficial recibida.</w:t>
            </w:r>
          </w:p>
          <w:p w14:paraId="7BE547D9" w14:textId="77777777" w:rsidR="002A6D66" w:rsidRPr="00E14F80" w:rsidRDefault="002A6D66" w:rsidP="008718AB">
            <w:pPr>
              <w:autoSpaceDE w:val="0"/>
              <w:autoSpaceDN w:val="0"/>
              <w:adjustRightInd w:val="0"/>
              <w:spacing w:after="0" w:line="240" w:lineRule="auto"/>
              <w:jc w:val="both"/>
              <w:rPr>
                <w:rFonts w:ascii="Arial" w:hAnsi="Arial" w:cs="Arial"/>
                <w:sz w:val="20"/>
                <w:szCs w:val="20"/>
              </w:rPr>
            </w:pPr>
          </w:p>
          <w:p w14:paraId="26023849" w14:textId="77777777" w:rsidR="002A6D66" w:rsidRPr="00E14F80" w:rsidRDefault="002A6D66" w:rsidP="008718AB">
            <w:pPr>
              <w:autoSpaceDE w:val="0"/>
              <w:autoSpaceDN w:val="0"/>
              <w:adjustRightInd w:val="0"/>
              <w:spacing w:after="0" w:line="240" w:lineRule="auto"/>
              <w:ind w:left="720" w:hanging="720"/>
              <w:jc w:val="both"/>
              <w:rPr>
                <w:rFonts w:ascii="Arial" w:hAnsi="Arial" w:cs="Arial"/>
                <w:sz w:val="20"/>
                <w:szCs w:val="20"/>
              </w:rPr>
            </w:pPr>
            <w:r w:rsidRPr="00E14F80">
              <w:rPr>
                <w:rFonts w:ascii="Arial" w:hAnsi="Arial" w:cs="Arial"/>
                <w:sz w:val="20"/>
                <w:szCs w:val="20"/>
              </w:rPr>
              <w:t>Realiza pase a Dirección de Desarrollo y Carrera del Personal.</w:t>
            </w:r>
          </w:p>
          <w:p w14:paraId="3E360417" w14:textId="77777777" w:rsidR="002A6D66" w:rsidRPr="00E14F80" w:rsidRDefault="002A6D66" w:rsidP="008718AB">
            <w:pPr>
              <w:autoSpaceDE w:val="0"/>
              <w:autoSpaceDN w:val="0"/>
              <w:adjustRightInd w:val="0"/>
              <w:spacing w:after="0" w:line="240" w:lineRule="auto"/>
              <w:jc w:val="both"/>
              <w:rPr>
                <w:rFonts w:ascii="Arial" w:hAnsi="Arial" w:cs="Arial"/>
                <w:sz w:val="20"/>
                <w:szCs w:val="20"/>
              </w:rPr>
            </w:pPr>
          </w:p>
          <w:p w14:paraId="3947A958" w14:textId="77777777" w:rsidR="002A6D66" w:rsidRPr="00E14F80" w:rsidRDefault="002A6D66" w:rsidP="008718AB">
            <w:pPr>
              <w:autoSpaceDE w:val="0"/>
              <w:autoSpaceDN w:val="0"/>
              <w:adjustRightInd w:val="0"/>
              <w:spacing w:after="0" w:line="240" w:lineRule="auto"/>
              <w:jc w:val="both"/>
              <w:rPr>
                <w:rFonts w:ascii="Arial" w:hAnsi="Arial" w:cs="Arial"/>
                <w:b/>
                <w:sz w:val="20"/>
                <w:szCs w:val="20"/>
                <w:u w:val="single"/>
              </w:rPr>
            </w:pPr>
            <w:r w:rsidRPr="00E14F80">
              <w:rPr>
                <w:rFonts w:ascii="Arial" w:hAnsi="Arial" w:cs="Arial"/>
                <w:b/>
                <w:sz w:val="20"/>
                <w:szCs w:val="20"/>
                <w:u w:val="single"/>
              </w:rPr>
              <w:t>Sistema / Aplicación:</w:t>
            </w:r>
          </w:p>
          <w:p w14:paraId="0D385749" w14:textId="77777777" w:rsidR="002A6D66" w:rsidRPr="00E14F80" w:rsidRDefault="002A6D66" w:rsidP="008718AB">
            <w:pPr>
              <w:autoSpaceDE w:val="0"/>
              <w:autoSpaceDN w:val="0"/>
              <w:adjustRightInd w:val="0"/>
              <w:spacing w:after="0" w:line="240" w:lineRule="auto"/>
              <w:jc w:val="both"/>
              <w:rPr>
                <w:rFonts w:ascii="Arial" w:hAnsi="Arial" w:cs="Arial"/>
                <w:sz w:val="20"/>
                <w:szCs w:val="20"/>
              </w:rPr>
            </w:pPr>
            <w:r w:rsidRPr="00E14F80">
              <w:rPr>
                <w:rFonts w:ascii="Arial" w:hAnsi="Arial" w:cs="Arial"/>
                <w:sz w:val="20"/>
                <w:szCs w:val="20"/>
              </w:rPr>
              <w:t>-Generador Electrónico de Documentos Oficiales (GEDO)</w:t>
            </w:r>
          </w:p>
          <w:p w14:paraId="4579357B" w14:textId="77777777" w:rsidR="002A6D66" w:rsidRPr="00E14F80" w:rsidRDefault="002A6D66" w:rsidP="008718AB">
            <w:pPr>
              <w:autoSpaceDE w:val="0"/>
              <w:autoSpaceDN w:val="0"/>
              <w:adjustRightInd w:val="0"/>
              <w:spacing w:after="0" w:line="240" w:lineRule="auto"/>
              <w:jc w:val="both"/>
              <w:rPr>
                <w:rFonts w:ascii="Arial" w:hAnsi="Arial" w:cs="Arial"/>
                <w:sz w:val="20"/>
                <w:szCs w:val="20"/>
              </w:rPr>
            </w:pPr>
            <w:r w:rsidRPr="00E14F80">
              <w:rPr>
                <w:rFonts w:ascii="Arial" w:hAnsi="Arial" w:cs="Arial"/>
                <w:sz w:val="20"/>
                <w:szCs w:val="20"/>
              </w:rPr>
              <w:t>-Expediente Electrónico (EE)</w:t>
            </w:r>
          </w:p>
        </w:tc>
      </w:tr>
    </w:tbl>
    <w:p w14:paraId="2BDBBDFA" w14:textId="77777777" w:rsidR="002A6D66" w:rsidRPr="00E14F80" w:rsidRDefault="002A6D66" w:rsidP="002A6D66">
      <w:pPr>
        <w:autoSpaceDE w:val="0"/>
        <w:autoSpaceDN w:val="0"/>
        <w:adjustRightInd w:val="0"/>
        <w:spacing w:after="0" w:line="240" w:lineRule="auto"/>
        <w:jc w:val="center"/>
        <w:rPr>
          <w:rFonts w:ascii="Arial" w:hAnsi="Arial" w:cs="Arial"/>
          <w:sz w:val="20"/>
          <w:szCs w:val="20"/>
        </w:rPr>
      </w:pPr>
    </w:p>
    <w:p w14:paraId="2813E4D5" w14:textId="77777777" w:rsidR="002A6D66" w:rsidRPr="00E14F80" w:rsidRDefault="002A6D66" w:rsidP="002A6D66">
      <w:pPr>
        <w:autoSpaceDE w:val="0"/>
        <w:autoSpaceDN w:val="0"/>
        <w:adjustRightInd w:val="0"/>
        <w:spacing w:after="0" w:line="240" w:lineRule="auto"/>
        <w:jc w:val="center"/>
        <w:rPr>
          <w:rFonts w:ascii="Arial" w:hAnsi="Arial" w:cs="Arial"/>
          <w:sz w:val="20"/>
          <w:szCs w:val="20"/>
        </w:rPr>
      </w:pPr>
    </w:p>
    <w:p w14:paraId="1E3E7E05" w14:textId="77777777" w:rsidR="002A6D66" w:rsidRPr="00E14F80" w:rsidRDefault="002A6D66" w:rsidP="002A6D66">
      <w:pPr>
        <w:autoSpaceDE w:val="0"/>
        <w:autoSpaceDN w:val="0"/>
        <w:adjustRightInd w:val="0"/>
        <w:spacing w:after="0" w:line="240" w:lineRule="auto"/>
        <w:rPr>
          <w:rFonts w:ascii="Arial" w:hAnsi="Arial" w:cs="Arial"/>
          <w:b/>
          <w:sz w:val="20"/>
          <w:szCs w:val="20"/>
        </w:rPr>
      </w:pPr>
      <w:r w:rsidRPr="00E14F80">
        <w:rPr>
          <w:rFonts w:ascii="Arial" w:hAnsi="Arial" w:cs="Arial"/>
          <w:b/>
          <w:sz w:val="20"/>
          <w:szCs w:val="20"/>
        </w:rPr>
        <w:t xml:space="preserve">IP-010-030: </w:t>
      </w:r>
      <w:proofErr w:type="spellStart"/>
      <w:r w:rsidRPr="00E14F80">
        <w:rPr>
          <w:rFonts w:ascii="Arial" w:hAnsi="Arial" w:cs="Arial"/>
          <w:b/>
          <w:sz w:val="20"/>
          <w:szCs w:val="20"/>
        </w:rPr>
        <w:t>DDyCP</w:t>
      </w:r>
      <w:proofErr w:type="spellEnd"/>
      <w:r w:rsidRPr="00E14F80">
        <w:rPr>
          <w:rFonts w:ascii="Arial" w:hAnsi="Arial" w:cs="Arial"/>
          <w:b/>
          <w:sz w:val="20"/>
          <w:szCs w:val="20"/>
        </w:rPr>
        <w:t xml:space="preserve"> –  Confecciona Informe-Términos de Referencia (TDR).</w:t>
      </w:r>
    </w:p>
    <w:tbl>
      <w:tblPr>
        <w:tblW w:w="952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000" w:firstRow="0" w:lastRow="0" w:firstColumn="0" w:lastColumn="0" w:noHBand="0" w:noVBand="0"/>
      </w:tblPr>
      <w:tblGrid>
        <w:gridCol w:w="2197"/>
        <w:gridCol w:w="7323"/>
      </w:tblGrid>
      <w:tr w:rsidR="002A6D66" w:rsidRPr="00E14F80" w14:paraId="774C6B19" w14:textId="77777777" w:rsidTr="008718AB">
        <w:trPr>
          <w:jc w:val="center"/>
        </w:trPr>
        <w:tc>
          <w:tcPr>
            <w:tcW w:w="219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5E7559F6" w14:textId="77777777" w:rsidR="002A6D66" w:rsidRPr="00E14F80" w:rsidRDefault="002A6D66" w:rsidP="008718AB">
            <w:pPr>
              <w:autoSpaceDE w:val="0"/>
              <w:autoSpaceDN w:val="0"/>
              <w:adjustRightInd w:val="0"/>
              <w:spacing w:after="0" w:line="240" w:lineRule="auto"/>
              <w:rPr>
                <w:rFonts w:ascii="Arial" w:hAnsi="Arial" w:cs="Arial"/>
                <w:sz w:val="20"/>
                <w:szCs w:val="20"/>
              </w:rPr>
            </w:pPr>
            <w:r w:rsidRPr="00E14F80">
              <w:rPr>
                <w:rFonts w:ascii="Arial" w:hAnsi="Arial" w:cs="Arial"/>
                <w:b/>
                <w:bCs/>
                <w:sz w:val="20"/>
                <w:szCs w:val="20"/>
              </w:rPr>
              <w:t>Descripción:</w:t>
            </w:r>
          </w:p>
        </w:tc>
        <w:tc>
          <w:tcPr>
            <w:tcW w:w="730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57090B88" w14:textId="77777777" w:rsidR="002A6D66" w:rsidRPr="00E14F80" w:rsidRDefault="002A6D66" w:rsidP="008718AB">
            <w:pPr>
              <w:autoSpaceDE w:val="0"/>
              <w:autoSpaceDN w:val="0"/>
              <w:adjustRightInd w:val="0"/>
              <w:spacing w:after="0" w:line="240" w:lineRule="auto"/>
              <w:jc w:val="both"/>
              <w:rPr>
                <w:rFonts w:ascii="Arial" w:hAnsi="Arial" w:cs="Arial"/>
                <w:sz w:val="20"/>
                <w:szCs w:val="20"/>
              </w:rPr>
            </w:pPr>
            <w:proofErr w:type="spellStart"/>
            <w:r w:rsidRPr="00E14F80">
              <w:rPr>
                <w:rFonts w:ascii="Arial" w:hAnsi="Arial" w:cs="Arial"/>
                <w:sz w:val="20"/>
                <w:szCs w:val="20"/>
              </w:rPr>
              <w:t>DDyCP</w:t>
            </w:r>
            <w:proofErr w:type="spellEnd"/>
            <w:r w:rsidRPr="00E14F80">
              <w:rPr>
                <w:rFonts w:ascii="Arial" w:hAnsi="Arial" w:cs="Arial"/>
                <w:sz w:val="20"/>
                <w:szCs w:val="20"/>
              </w:rPr>
              <w:t>:</w:t>
            </w:r>
          </w:p>
          <w:p w14:paraId="110C4018" w14:textId="77777777" w:rsidR="002A6D66" w:rsidRPr="00E14F80" w:rsidRDefault="002A6D66" w:rsidP="002A6D66">
            <w:pPr>
              <w:numPr>
                <w:ilvl w:val="0"/>
                <w:numId w:val="32"/>
              </w:numPr>
              <w:autoSpaceDE w:val="0"/>
              <w:autoSpaceDN w:val="0"/>
              <w:adjustRightInd w:val="0"/>
              <w:spacing w:after="0" w:line="240" w:lineRule="auto"/>
              <w:jc w:val="both"/>
              <w:rPr>
                <w:rFonts w:ascii="Arial" w:hAnsi="Arial" w:cs="Arial"/>
                <w:sz w:val="20"/>
                <w:szCs w:val="20"/>
              </w:rPr>
            </w:pPr>
            <w:r w:rsidRPr="00E14F80">
              <w:rPr>
                <w:rFonts w:ascii="Arial" w:hAnsi="Arial" w:cs="Arial"/>
                <w:sz w:val="20"/>
                <w:szCs w:val="20"/>
              </w:rPr>
              <w:t>Confecciona y adjunta al EE, Perfiles y/o Términos de Referencia (Tipo de Documento GDE – IF – Informe),  los cuales deberán contener:</w:t>
            </w:r>
          </w:p>
          <w:p w14:paraId="1E038A79" w14:textId="77777777" w:rsidR="002A6D66" w:rsidRPr="00E14F80" w:rsidRDefault="002A6D66" w:rsidP="002A6D66">
            <w:pPr>
              <w:widowControl/>
              <w:numPr>
                <w:ilvl w:val="1"/>
                <w:numId w:val="34"/>
              </w:numPr>
              <w:spacing w:after="0" w:line="240" w:lineRule="auto"/>
              <w:jc w:val="both"/>
              <w:rPr>
                <w:rFonts w:ascii="Arial" w:hAnsi="Arial" w:cs="Arial"/>
                <w:sz w:val="20"/>
                <w:szCs w:val="20"/>
              </w:rPr>
            </w:pPr>
            <w:r w:rsidRPr="00E14F80">
              <w:rPr>
                <w:rFonts w:ascii="Arial" w:hAnsi="Arial" w:cs="Arial"/>
                <w:sz w:val="20"/>
                <w:szCs w:val="20"/>
              </w:rPr>
              <w:t xml:space="preserve">Antecedentes, </w:t>
            </w:r>
          </w:p>
          <w:p w14:paraId="08E40ED0" w14:textId="77777777" w:rsidR="002A6D66" w:rsidRPr="00E14F80" w:rsidRDefault="002A6D66" w:rsidP="002A6D66">
            <w:pPr>
              <w:widowControl/>
              <w:numPr>
                <w:ilvl w:val="1"/>
                <w:numId w:val="34"/>
              </w:numPr>
              <w:spacing w:after="0" w:line="240" w:lineRule="auto"/>
              <w:jc w:val="both"/>
              <w:rPr>
                <w:rFonts w:ascii="Arial" w:hAnsi="Arial" w:cs="Arial"/>
                <w:sz w:val="20"/>
                <w:szCs w:val="20"/>
              </w:rPr>
            </w:pPr>
            <w:r w:rsidRPr="00E14F80">
              <w:rPr>
                <w:rFonts w:ascii="Arial" w:hAnsi="Arial" w:cs="Arial"/>
                <w:sz w:val="20"/>
                <w:szCs w:val="20"/>
              </w:rPr>
              <w:t xml:space="preserve">Objetivos, </w:t>
            </w:r>
          </w:p>
          <w:p w14:paraId="301906A6" w14:textId="77777777" w:rsidR="002A6D66" w:rsidRPr="00E14F80" w:rsidRDefault="002A6D66" w:rsidP="002A6D66">
            <w:pPr>
              <w:widowControl/>
              <w:numPr>
                <w:ilvl w:val="1"/>
                <w:numId w:val="34"/>
              </w:numPr>
              <w:spacing w:after="0" w:line="240" w:lineRule="auto"/>
              <w:jc w:val="both"/>
              <w:rPr>
                <w:rFonts w:ascii="Arial" w:hAnsi="Arial" w:cs="Arial"/>
                <w:sz w:val="20"/>
                <w:szCs w:val="20"/>
              </w:rPr>
            </w:pPr>
            <w:r w:rsidRPr="00E14F80">
              <w:rPr>
                <w:rFonts w:ascii="Arial" w:hAnsi="Arial" w:cs="Arial"/>
                <w:sz w:val="20"/>
                <w:szCs w:val="20"/>
              </w:rPr>
              <w:t>Función o nombre del cargo,</w:t>
            </w:r>
          </w:p>
          <w:p w14:paraId="4B20D3EA" w14:textId="77777777" w:rsidR="002A6D66" w:rsidRPr="00E14F80" w:rsidRDefault="002A6D66" w:rsidP="002A6D66">
            <w:pPr>
              <w:widowControl/>
              <w:numPr>
                <w:ilvl w:val="1"/>
                <w:numId w:val="34"/>
              </w:numPr>
              <w:spacing w:after="0" w:line="240" w:lineRule="auto"/>
              <w:jc w:val="both"/>
              <w:rPr>
                <w:rFonts w:ascii="Arial" w:hAnsi="Arial" w:cs="Arial"/>
                <w:sz w:val="20"/>
                <w:szCs w:val="20"/>
              </w:rPr>
            </w:pPr>
            <w:r w:rsidRPr="00E14F80">
              <w:rPr>
                <w:rFonts w:ascii="Arial" w:hAnsi="Arial" w:cs="Arial"/>
                <w:sz w:val="20"/>
                <w:szCs w:val="20"/>
              </w:rPr>
              <w:t xml:space="preserve">Tareas a desarrollar, </w:t>
            </w:r>
          </w:p>
          <w:p w14:paraId="456E8808" w14:textId="77777777" w:rsidR="002A6D66" w:rsidRPr="00E14F80" w:rsidRDefault="002A6D66" w:rsidP="002A6D66">
            <w:pPr>
              <w:widowControl/>
              <w:numPr>
                <w:ilvl w:val="1"/>
                <w:numId w:val="34"/>
              </w:numPr>
              <w:spacing w:after="0" w:line="240" w:lineRule="auto"/>
              <w:jc w:val="both"/>
              <w:rPr>
                <w:rFonts w:ascii="Arial" w:hAnsi="Arial" w:cs="Arial"/>
                <w:sz w:val="20"/>
                <w:szCs w:val="20"/>
              </w:rPr>
            </w:pPr>
            <w:r w:rsidRPr="00E14F80">
              <w:rPr>
                <w:rFonts w:ascii="Arial" w:hAnsi="Arial" w:cs="Arial"/>
                <w:sz w:val="20"/>
                <w:szCs w:val="20"/>
              </w:rPr>
              <w:t>Competencias técnicas,</w:t>
            </w:r>
          </w:p>
          <w:p w14:paraId="3C657472" w14:textId="77777777" w:rsidR="002A6D66" w:rsidRPr="00E14F80" w:rsidRDefault="002A6D66" w:rsidP="002A6D66">
            <w:pPr>
              <w:widowControl/>
              <w:numPr>
                <w:ilvl w:val="1"/>
                <w:numId w:val="34"/>
              </w:numPr>
              <w:spacing w:after="0" w:line="240" w:lineRule="auto"/>
              <w:jc w:val="both"/>
              <w:rPr>
                <w:rFonts w:ascii="Arial" w:hAnsi="Arial" w:cs="Arial"/>
                <w:sz w:val="20"/>
                <w:szCs w:val="20"/>
              </w:rPr>
            </w:pPr>
            <w:r w:rsidRPr="00E14F80">
              <w:rPr>
                <w:rFonts w:ascii="Arial" w:hAnsi="Arial" w:cs="Arial"/>
                <w:sz w:val="20"/>
                <w:szCs w:val="20"/>
              </w:rPr>
              <w:t>Nivel de estudios,</w:t>
            </w:r>
          </w:p>
          <w:p w14:paraId="1B311594" w14:textId="77777777" w:rsidR="002A6D66" w:rsidRPr="00E14F80" w:rsidRDefault="002A6D66" w:rsidP="002A6D66">
            <w:pPr>
              <w:widowControl/>
              <w:numPr>
                <w:ilvl w:val="1"/>
                <w:numId w:val="34"/>
              </w:numPr>
              <w:spacing w:after="0" w:line="240" w:lineRule="auto"/>
              <w:jc w:val="both"/>
              <w:rPr>
                <w:rFonts w:ascii="Arial" w:hAnsi="Arial" w:cs="Arial"/>
                <w:sz w:val="20"/>
                <w:szCs w:val="20"/>
              </w:rPr>
            </w:pPr>
            <w:r w:rsidRPr="00E14F80">
              <w:rPr>
                <w:rFonts w:ascii="Arial" w:hAnsi="Arial" w:cs="Arial"/>
                <w:sz w:val="20"/>
                <w:szCs w:val="20"/>
              </w:rPr>
              <w:t>Conocimientos y experiencia requerida</w:t>
            </w:r>
          </w:p>
          <w:p w14:paraId="45159247" w14:textId="77777777" w:rsidR="002A6D66" w:rsidRPr="00E14F80" w:rsidRDefault="002A6D66" w:rsidP="002A6D66">
            <w:pPr>
              <w:widowControl/>
              <w:numPr>
                <w:ilvl w:val="1"/>
                <w:numId w:val="34"/>
              </w:numPr>
              <w:spacing w:after="0" w:line="240" w:lineRule="auto"/>
              <w:jc w:val="both"/>
              <w:rPr>
                <w:rFonts w:ascii="Arial" w:hAnsi="Arial" w:cs="Arial"/>
                <w:sz w:val="20"/>
                <w:szCs w:val="20"/>
              </w:rPr>
            </w:pPr>
            <w:r w:rsidRPr="00E14F80">
              <w:rPr>
                <w:rFonts w:ascii="Arial" w:hAnsi="Arial" w:cs="Arial"/>
                <w:sz w:val="20"/>
                <w:szCs w:val="20"/>
              </w:rPr>
              <w:t>Condiciones de contratación</w:t>
            </w:r>
          </w:p>
          <w:p w14:paraId="67997A84" w14:textId="77777777" w:rsidR="002A6D66" w:rsidRPr="00E14F80" w:rsidRDefault="002A6D66" w:rsidP="002A6D66">
            <w:pPr>
              <w:widowControl/>
              <w:numPr>
                <w:ilvl w:val="1"/>
                <w:numId w:val="34"/>
              </w:numPr>
              <w:spacing w:after="0" w:line="240" w:lineRule="auto"/>
              <w:jc w:val="both"/>
              <w:rPr>
                <w:rFonts w:ascii="Arial" w:hAnsi="Arial" w:cs="Arial"/>
                <w:sz w:val="20"/>
                <w:szCs w:val="20"/>
              </w:rPr>
            </w:pPr>
            <w:r w:rsidRPr="00E14F80">
              <w:rPr>
                <w:rFonts w:ascii="Arial" w:hAnsi="Arial" w:cs="Arial"/>
                <w:sz w:val="20"/>
                <w:szCs w:val="20"/>
              </w:rPr>
              <w:t>Perfil profesional,</w:t>
            </w:r>
          </w:p>
          <w:p w14:paraId="05FE1A29" w14:textId="77777777" w:rsidR="002A6D66" w:rsidRPr="00E14F80" w:rsidRDefault="002A6D66" w:rsidP="002A6D66">
            <w:pPr>
              <w:widowControl/>
              <w:numPr>
                <w:ilvl w:val="1"/>
                <w:numId w:val="34"/>
              </w:numPr>
              <w:spacing w:after="0" w:line="240" w:lineRule="auto"/>
              <w:jc w:val="both"/>
              <w:rPr>
                <w:rFonts w:ascii="Arial" w:hAnsi="Arial" w:cs="Arial"/>
                <w:sz w:val="20"/>
                <w:szCs w:val="20"/>
              </w:rPr>
            </w:pPr>
            <w:r w:rsidRPr="00E14F80">
              <w:rPr>
                <w:rFonts w:ascii="Arial" w:hAnsi="Arial" w:cs="Arial"/>
                <w:sz w:val="20"/>
                <w:szCs w:val="20"/>
              </w:rPr>
              <w:t>Duración del contrato,</w:t>
            </w:r>
          </w:p>
          <w:p w14:paraId="003E4235" w14:textId="77777777" w:rsidR="002A6D66" w:rsidRPr="00E14F80" w:rsidRDefault="002A6D66" w:rsidP="002A6D66">
            <w:pPr>
              <w:widowControl/>
              <w:numPr>
                <w:ilvl w:val="1"/>
                <w:numId w:val="34"/>
              </w:numPr>
              <w:spacing w:after="0" w:line="240" w:lineRule="auto"/>
              <w:jc w:val="both"/>
              <w:rPr>
                <w:rFonts w:ascii="Arial" w:hAnsi="Arial" w:cs="Arial"/>
                <w:sz w:val="20"/>
                <w:szCs w:val="20"/>
              </w:rPr>
            </w:pPr>
            <w:r w:rsidRPr="00E14F80">
              <w:rPr>
                <w:rFonts w:ascii="Arial" w:hAnsi="Arial" w:cs="Arial"/>
                <w:sz w:val="20"/>
                <w:szCs w:val="20"/>
              </w:rPr>
              <w:t>Lugar de trabajo,</w:t>
            </w:r>
          </w:p>
          <w:p w14:paraId="6F7E9E47" w14:textId="77777777" w:rsidR="002A6D66" w:rsidRPr="00E14F80" w:rsidRDefault="002A6D66" w:rsidP="002A6D66">
            <w:pPr>
              <w:widowControl/>
              <w:numPr>
                <w:ilvl w:val="1"/>
                <w:numId w:val="34"/>
              </w:numPr>
              <w:spacing w:after="0" w:line="240" w:lineRule="auto"/>
              <w:jc w:val="both"/>
              <w:rPr>
                <w:rFonts w:ascii="Arial" w:hAnsi="Arial" w:cs="Arial"/>
                <w:sz w:val="20"/>
                <w:szCs w:val="20"/>
              </w:rPr>
            </w:pPr>
            <w:r w:rsidRPr="00E14F80">
              <w:rPr>
                <w:rFonts w:ascii="Arial" w:hAnsi="Arial" w:cs="Arial"/>
                <w:sz w:val="20"/>
                <w:szCs w:val="20"/>
              </w:rPr>
              <w:t>Remuneración,</w:t>
            </w:r>
          </w:p>
          <w:p w14:paraId="678AFE61" w14:textId="77777777" w:rsidR="002A6D66" w:rsidRPr="00E14F80" w:rsidRDefault="002A6D66" w:rsidP="002A6D66">
            <w:pPr>
              <w:widowControl/>
              <w:numPr>
                <w:ilvl w:val="1"/>
                <w:numId w:val="34"/>
              </w:numPr>
              <w:spacing w:after="0" w:line="240" w:lineRule="auto"/>
              <w:jc w:val="both"/>
              <w:rPr>
                <w:rFonts w:ascii="Arial" w:hAnsi="Arial" w:cs="Arial"/>
                <w:sz w:val="20"/>
                <w:szCs w:val="20"/>
              </w:rPr>
            </w:pPr>
            <w:r w:rsidRPr="00E14F80">
              <w:rPr>
                <w:rFonts w:ascii="Arial" w:hAnsi="Arial" w:cs="Arial"/>
                <w:sz w:val="20"/>
                <w:szCs w:val="20"/>
              </w:rPr>
              <w:t>Supervisión de las tareas,</w:t>
            </w:r>
          </w:p>
          <w:p w14:paraId="5A4DCFBD" w14:textId="77777777" w:rsidR="002A6D66" w:rsidRPr="00E14F80" w:rsidRDefault="002A6D66" w:rsidP="008718AB">
            <w:pPr>
              <w:autoSpaceDE w:val="0"/>
              <w:autoSpaceDN w:val="0"/>
              <w:adjustRightInd w:val="0"/>
              <w:spacing w:after="0" w:line="240" w:lineRule="auto"/>
              <w:jc w:val="both"/>
              <w:rPr>
                <w:rFonts w:ascii="Arial" w:hAnsi="Arial" w:cs="Arial"/>
                <w:sz w:val="20"/>
                <w:szCs w:val="20"/>
              </w:rPr>
            </w:pPr>
          </w:p>
          <w:p w14:paraId="76277334" w14:textId="77777777" w:rsidR="002A6D66" w:rsidRPr="00E14F80" w:rsidRDefault="002A6D66" w:rsidP="008718AB">
            <w:pPr>
              <w:autoSpaceDE w:val="0"/>
              <w:autoSpaceDN w:val="0"/>
              <w:adjustRightInd w:val="0"/>
              <w:spacing w:after="0" w:line="240" w:lineRule="auto"/>
              <w:ind w:left="720" w:hanging="720"/>
              <w:jc w:val="both"/>
              <w:rPr>
                <w:rFonts w:ascii="Arial" w:hAnsi="Arial" w:cs="Arial"/>
                <w:sz w:val="20"/>
                <w:szCs w:val="20"/>
              </w:rPr>
            </w:pPr>
            <w:r w:rsidRPr="00E14F80">
              <w:rPr>
                <w:rFonts w:ascii="Arial" w:hAnsi="Arial" w:cs="Arial"/>
                <w:sz w:val="20"/>
                <w:szCs w:val="20"/>
              </w:rPr>
              <w:t>Realiza pase a Dirección de Administración de Recursos Humanos.</w:t>
            </w:r>
          </w:p>
          <w:p w14:paraId="627B8128" w14:textId="77777777" w:rsidR="002A6D66" w:rsidRPr="00E14F80" w:rsidRDefault="002A6D66" w:rsidP="008718AB">
            <w:pPr>
              <w:autoSpaceDE w:val="0"/>
              <w:autoSpaceDN w:val="0"/>
              <w:adjustRightInd w:val="0"/>
              <w:spacing w:after="0" w:line="240" w:lineRule="auto"/>
              <w:jc w:val="both"/>
              <w:rPr>
                <w:rFonts w:ascii="Arial" w:hAnsi="Arial" w:cs="Arial"/>
                <w:sz w:val="20"/>
                <w:szCs w:val="20"/>
              </w:rPr>
            </w:pPr>
          </w:p>
          <w:p w14:paraId="3716D1B2" w14:textId="77777777" w:rsidR="002A6D66" w:rsidRPr="00E14F80" w:rsidRDefault="002A6D66" w:rsidP="008718AB">
            <w:pPr>
              <w:autoSpaceDE w:val="0"/>
              <w:autoSpaceDN w:val="0"/>
              <w:adjustRightInd w:val="0"/>
              <w:spacing w:after="0" w:line="240" w:lineRule="auto"/>
              <w:jc w:val="both"/>
              <w:rPr>
                <w:rFonts w:ascii="Arial" w:hAnsi="Arial" w:cs="Arial"/>
                <w:b/>
                <w:sz w:val="20"/>
                <w:szCs w:val="20"/>
                <w:u w:val="single"/>
              </w:rPr>
            </w:pPr>
            <w:r w:rsidRPr="00E14F80">
              <w:rPr>
                <w:rFonts w:ascii="Arial" w:hAnsi="Arial" w:cs="Arial"/>
                <w:b/>
                <w:sz w:val="20"/>
                <w:szCs w:val="20"/>
                <w:u w:val="single"/>
              </w:rPr>
              <w:t>Sistema / Aplicación:</w:t>
            </w:r>
          </w:p>
          <w:p w14:paraId="01775E4D" w14:textId="77777777" w:rsidR="002A6D66" w:rsidRPr="00E14F80" w:rsidRDefault="002A6D66" w:rsidP="008718AB">
            <w:pPr>
              <w:autoSpaceDE w:val="0"/>
              <w:autoSpaceDN w:val="0"/>
              <w:adjustRightInd w:val="0"/>
              <w:spacing w:after="0" w:line="240" w:lineRule="auto"/>
              <w:jc w:val="both"/>
              <w:rPr>
                <w:rFonts w:ascii="Arial" w:hAnsi="Arial" w:cs="Arial"/>
                <w:sz w:val="20"/>
                <w:szCs w:val="20"/>
              </w:rPr>
            </w:pPr>
            <w:r w:rsidRPr="00E14F80">
              <w:rPr>
                <w:rFonts w:ascii="Arial" w:hAnsi="Arial" w:cs="Arial"/>
                <w:sz w:val="20"/>
                <w:szCs w:val="20"/>
              </w:rPr>
              <w:t>-Generador Electrónico de Documentos Oficiales (GEDO)</w:t>
            </w:r>
          </w:p>
          <w:p w14:paraId="5B697222" w14:textId="77777777" w:rsidR="002A6D66" w:rsidRPr="00E14F80" w:rsidRDefault="002A6D66" w:rsidP="008718AB">
            <w:pPr>
              <w:autoSpaceDE w:val="0"/>
              <w:autoSpaceDN w:val="0"/>
              <w:adjustRightInd w:val="0"/>
              <w:spacing w:after="0" w:line="240" w:lineRule="auto"/>
              <w:jc w:val="both"/>
              <w:rPr>
                <w:rFonts w:ascii="Arial" w:hAnsi="Arial" w:cs="Arial"/>
                <w:sz w:val="20"/>
                <w:szCs w:val="20"/>
              </w:rPr>
            </w:pPr>
            <w:r w:rsidRPr="00E14F80">
              <w:rPr>
                <w:rFonts w:ascii="Arial" w:hAnsi="Arial" w:cs="Arial"/>
                <w:sz w:val="20"/>
                <w:szCs w:val="20"/>
              </w:rPr>
              <w:t>-Expediente Electrónico (EE)</w:t>
            </w:r>
          </w:p>
        </w:tc>
      </w:tr>
    </w:tbl>
    <w:p w14:paraId="49B5A733" w14:textId="77777777" w:rsidR="002A6D66" w:rsidRPr="00E14F80" w:rsidRDefault="002A6D66" w:rsidP="002A6D66">
      <w:pPr>
        <w:autoSpaceDE w:val="0"/>
        <w:autoSpaceDN w:val="0"/>
        <w:adjustRightInd w:val="0"/>
        <w:spacing w:after="0" w:line="240" w:lineRule="auto"/>
        <w:jc w:val="center"/>
        <w:rPr>
          <w:rFonts w:ascii="Arial" w:hAnsi="Arial" w:cs="Arial"/>
          <w:sz w:val="20"/>
          <w:szCs w:val="20"/>
        </w:rPr>
      </w:pPr>
    </w:p>
    <w:p w14:paraId="58DC38F3" w14:textId="77777777" w:rsidR="002A6D66" w:rsidRPr="00E14F80" w:rsidRDefault="002A6D66" w:rsidP="002A6D66">
      <w:pPr>
        <w:autoSpaceDE w:val="0"/>
        <w:autoSpaceDN w:val="0"/>
        <w:adjustRightInd w:val="0"/>
        <w:spacing w:after="0" w:line="240" w:lineRule="auto"/>
        <w:jc w:val="center"/>
        <w:rPr>
          <w:rFonts w:ascii="Arial" w:hAnsi="Arial" w:cs="Arial"/>
          <w:sz w:val="20"/>
          <w:szCs w:val="20"/>
        </w:rPr>
      </w:pPr>
    </w:p>
    <w:p w14:paraId="1381B1EC" w14:textId="77777777" w:rsidR="002A6D66" w:rsidRPr="00E14F80" w:rsidRDefault="002A6D66" w:rsidP="002A6D66">
      <w:pPr>
        <w:autoSpaceDE w:val="0"/>
        <w:autoSpaceDN w:val="0"/>
        <w:adjustRightInd w:val="0"/>
        <w:spacing w:after="0" w:line="240" w:lineRule="auto"/>
        <w:jc w:val="center"/>
        <w:rPr>
          <w:rFonts w:ascii="Arial" w:hAnsi="Arial" w:cs="Arial"/>
          <w:sz w:val="20"/>
          <w:szCs w:val="20"/>
        </w:rPr>
      </w:pPr>
    </w:p>
    <w:p w14:paraId="719376EF" w14:textId="77777777" w:rsidR="002A6D66" w:rsidRPr="00E14F80" w:rsidRDefault="002A6D66" w:rsidP="002A6D66">
      <w:pPr>
        <w:autoSpaceDE w:val="0"/>
        <w:autoSpaceDN w:val="0"/>
        <w:adjustRightInd w:val="0"/>
        <w:spacing w:after="0" w:line="240" w:lineRule="auto"/>
        <w:jc w:val="center"/>
        <w:rPr>
          <w:rFonts w:ascii="Arial" w:hAnsi="Arial" w:cs="Arial"/>
          <w:sz w:val="20"/>
          <w:szCs w:val="20"/>
        </w:rPr>
      </w:pPr>
    </w:p>
    <w:p w14:paraId="4146A49D" w14:textId="77777777" w:rsidR="002A6D66" w:rsidRPr="00E14F80" w:rsidRDefault="002A6D66" w:rsidP="002A6D66">
      <w:pPr>
        <w:autoSpaceDE w:val="0"/>
        <w:autoSpaceDN w:val="0"/>
        <w:adjustRightInd w:val="0"/>
        <w:spacing w:after="0" w:line="240" w:lineRule="auto"/>
        <w:rPr>
          <w:rFonts w:ascii="Arial" w:hAnsi="Arial" w:cs="Arial"/>
          <w:b/>
          <w:sz w:val="20"/>
          <w:szCs w:val="20"/>
        </w:rPr>
      </w:pPr>
    </w:p>
    <w:p w14:paraId="4E25E331" w14:textId="77777777" w:rsidR="002A6D66" w:rsidRPr="00E14F80" w:rsidRDefault="002A6D66" w:rsidP="002A6D66">
      <w:pPr>
        <w:autoSpaceDE w:val="0"/>
        <w:autoSpaceDN w:val="0"/>
        <w:adjustRightInd w:val="0"/>
        <w:spacing w:after="0" w:line="240" w:lineRule="auto"/>
        <w:rPr>
          <w:rFonts w:ascii="Arial" w:hAnsi="Arial" w:cs="Arial"/>
          <w:b/>
          <w:sz w:val="20"/>
          <w:szCs w:val="20"/>
        </w:rPr>
      </w:pPr>
      <w:r w:rsidRPr="00E14F80">
        <w:rPr>
          <w:rFonts w:ascii="Arial" w:hAnsi="Arial" w:cs="Arial"/>
          <w:b/>
          <w:sz w:val="20"/>
          <w:szCs w:val="20"/>
        </w:rPr>
        <w:t>IP-010-040: DARRHH – Realiza Búsqueda – Confecciona IF con postulantes seleccionados.</w:t>
      </w:r>
    </w:p>
    <w:tbl>
      <w:tblPr>
        <w:tblW w:w="952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000" w:firstRow="0" w:lastRow="0" w:firstColumn="0" w:lastColumn="0" w:noHBand="0" w:noVBand="0"/>
      </w:tblPr>
      <w:tblGrid>
        <w:gridCol w:w="2197"/>
        <w:gridCol w:w="7323"/>
      </w:tblGrid>
      <w:tr w:rsidR="002A6D66" w:rsidRPr="00E14F80" w14:paraId="2721D770" w14:textId="77777777" w:rsidTr="008718AB">
        <w:trPr>
          <w:jc w:val="center"/>
        </w:trPr>
        <w:tc>
          <w:tcPr>
            <w:tcW w:w="219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1E89A592" w14:textId="77777777" w:rsidR="002A6D66" w:rsidRPr="00E14F80" w:rsidRDefault="002A6D66" w:rsidP="008718AB">
            <w:pPr>
              <w:autoSpaceDE w:val="0"/>
              <w:autoSpaceDN w:val="0"/>
              <w:adjustRightInd w:val="0"/>
              <w:spacing w:after="0" w:line="240" w:lineRule="auto"/>
              <w:rPr>
                <w:rFonts w:ascii="Arial" w:hAnsi="Arial" w:cs="Arial"/>
                <w:sz w:val="20"/>
                <w:szCs w:val="20"/>
              </w:rPr>
            </w:pPr>
            <w:r w:rsidRPr="00E14F80">
              <w:rPr>
                <w:rFonts w:ascii="Arial" w:hAnsi="Arial" w:cs="Arial"/>
                <w:b/>
                <w:bCs/>
                <w:sz w:val="20"/>
                <w:szCs w:val="20"/>
              </w:rPr>
              <w:t>Descripción:</w:t>
            </w:r>
          </w:p>
        </w:tc>
        <w:tc>
          <w:tcPr>
            <w:tcW w:w="730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21A1928E" w14:textId="77777777" w:rsidR="002A6D66" w:rsidRPr="00E14F80" w:rsidRDefault="002A6D66" w:rsidP="008718AB">
            <w:pPr>
              <w:autoSpaceDE w:val="0"/>
              <w:autoSpaceDN w:val="0"/>
              <w:adjustRightInd w:val="0"/>
              <w:spacing w:after="0" w:line="240" w:lineRule="auto"/>
              <w:jc w:val="both"/>
              <w:rPr>
                <w:rFonts w:ascii="Arial" w:hAnsi="Arial" w:cs="Arial"/>
                <w:sz w:val="20"/>
                <w:szCs w:val="20"/>
              </w:rPr>
            </w:pPr>
            <w:r w:rsidRPr="00E14F80">
              <w:rPr>
                <w:rFonts w:ascii="Arial" w:hAnsi="Arial" w:cs="Arial"/>
                <w:sz w:val="20"/>
                <w:szCs w:val="20"/>
              </w:rPr>
              <w:t>DARRHH:</w:t>
            </w:r>
          </w:p>
          <w:p w14:paraId="4E80141F" w14:textId="77777777" w:rsidR="002A6D66" w:rsidRPr="00E14F80" w:rsidRDefault="002A6D66" w:rsidP="002A6D66">
            <w:pPr>
              <w:numPr>
                <w:ilvl w:val="0"/>
                <w:numId w:val="35"/>
              </w:numPr>
              <w:autoSpaceDE w:val="0"/>
              <w:autoSpaceDN w:val="0"/>
              <w:adjustRightInd w:val="0"/>
              <w:spacing w:after="0" w:line="240" w:lineRule="auto"/>
              <w:jc w:val="both"/>
              <w:rPr>
                <w:rFonts w:ascii="Arial" w:hAnsi="Arial" w:cs="Arial"/>
                <w:sz w:val="20"/>
                <w:szCs w:val="20"/>
              </w:rPr>
            </w:pPr>
            <w:r w:rsidRPr="00E14F80">
              <w:rPr>
                <w:rFonts w:ascii="Arial" w:hAnsi="Arial" w:cs="Arial"/>
                <w:sz w:val="20"/>
                <w:szCs w:val="20"/>
              </w:rPr>
              <w:t xml:space="preserve">El encargado de la Base de </w:t>
            </w:r>
            <w:proofErr w:type="spellStart"/>
            <w:r w:rsidRPr="00E14F80">
              <w:rPr>
                <w:rFonts w:ascii="Arial" w:hAnsi="Arial" w:cs="Arial"/>
                <w:sz w:val="20"/>
                <w:szCs w:val="20"/>
              </w:rPr>
              <w:t>Curriculum</w:t>
            </w:r>
            <w:proofErr w:type="spellEnd"/>
            <w:r w:rsidRPr="00E14F80">
              <w:rPr>
                <w:rFonts w:ascii="Arial" w:hAnsi="Arial" w:cs="Arial"/>
                <w:sz w:val="20"/>
                <w:szCs w:val="20"/>
              </w:rPr>
              <w:t xml:space="preserve"> Vitae, realizará la búsqueda en el Registro de Postulantes (RP). Existiendo candidatos dentro del RP, se seleccionarán la mayor cantidad de candidatos que cumplan los requisitos de los TDR. Los postulantes considerados en la comparación deberán cumplir con las calificaciones mínimas que requiera el puesto a cubrir. La capacidad de dichos candidatos se juzgará sobre la base de sus antecedentes académicos y su experiencia.</w:t>
            </w:r>
          </w:p>
          <w:p w14:paraId="2290CE7E" w14:textId="77777777" w:rsidR="002A6D66" w:rsidRPr="00E14F80" w:rsidRDefault="002A6D66" w:rsidP="002A6D66">
            <w:pPr>
              <w:widowControl/>
              <w:numPr>
                <w:ilvl w:val="0"/>
                <w:numId w:val="36"/>
              </w:numPr>
              <w:spacing w:after="0" w:line="240" w:lineRule="auto"/>
              <w:jc w:val="both"/>
              <w:rPr>
                <w:rFonts w:ascii="Arial" w:hAnsi="Arial" w:cs="Arial"/>
                <w:sz w:val="20"/>
                <w:szCs w:val="20"/>
              </w:rPr>
            </w:pPr>
            <w:r w:rsidRPr="00E14F80">
              <w:rPr>
                <w:rFonts w:ascii="Arial" w:hAnsi="Arial" w:cs="Arial"/>
                <w:sz w:val="20"/>
                <w:szCs w:val="20"/>
              </w:rPr>
              <w:t>En caso de ausencia de candidatos se realizará una búsqueda específica y difundirá la oferta laboral:</w:t>
            </w:r>
          </w:p>
          <w:p w14:paraId="284E7A76" w14:textId="77777777" w:rsidR="002A6D66" w:rsidRPr="00E14F80" w:rsidRDefault="002A6D66" w:rsidP="002A6D66">
            <w:pPr>
              <w:numPr>
                <w:ilvl w:val="0"/>
                <w:numId w:val="33"/>
              </w:numPr>
              <w:autoSpaceDE w:val="0"/>
              <w:autoSpaceDN w:val="0"/>
              <w:adjustRightInd w:val="0"/>
              <w:spacing w:after="0" w:line="240" w:lineRule="auto"/>
              <w:ind w:left="1219"/>
              <w:jc w:val="both"/>
              <w:rPr>
                <w:rFonts w:ascii="Arial" w:hAnsi="Arial" w:cs="Arial"/>
                <w:sz w:val="20"/>
                <w:szCs w:val="20"/>
              </w:rPr>
            </w:pPr>
            <w:r w:rsidRPr="00E14F80">
              <w:rPr>
                <w:rFonts w:ascii="Arial" w:hAnsi="Arial" w:cs="Arial"/>
                <w:sz w:val="20"/>
                <w:szCs w:val="20"/>
                <w:u w:val="single"/>
              </w:rPr>
              <w:t>Convocatoria interna:</w:t>
            </w:r>
            <w:r w:rsidRPr="00E14F80">
              <w:rPr>
                <w:rFonts w:ascii="Arial" w:hAnsi="Arial" w:cs="Arial"/>
                <w:sz w:val="20"/>
                <w:szCs w:val="20"/>
              </w:rPr>
              <w:t xml:space="preserve"> se comunicará la vacante a cubrir al personal del Instituto a través de un medio masivo (mail interno a toda la dotación) y un medio visible (publicación en cartelera de comunicaciones). </w:t>
            </w:r>
          </w:p>
          <w:p w14:paraId="65BCCDAB" w14:textId="77777777" w:rsidR="002A6D66" w:rsidRPr="00E14F80" w:rsidRDefault="002A6D66" w:rsidP="002A6D66">
            <w:pPr>
              <w:numPr>
                <w:ilvl w:val="0"/>
                <w:numId w:val="33"/>
              </w:numPr>
              <w:autoSpaceDE w:val="0"/>
              <w:autoSpaceDN w:val="0"/>
              <w:adjustRightInd w:val="0"/>
              <w:spacing w:after="0" w:line="240" w:lineRule="auto"/>
              <w:ind w:left="1219"/>
              <w:jc w:val="both"/>
              <w:rPr>
                <w:rFonts w:ascii="Arial" w:hAnsi="Arial" w:cs="Arial"/>
                <w:sz w:val="20"/>
                <w:szCs w:val="20"/>
              </w:rPr>
            </w:pPr>
            <w:r w:rsidRPr="00E14F80">
              <w:rPr>
                <w:rFonts w:ascii="Arial" w:hAnsi="Arial" w:cs="Arial"/>
                <w:sz w:val="20"/>
                <w:szCs w:val="20"/>
                <w:u w:val="single"/>
              </w:rPr>
              <w:t xml:space="preserve">Convocatoria externa: </w:t>
            </w:r>
            <w:r w:rsidRPr="00E14F80">
              <w:rPr>
                <w:rFonts w:ascii="Arial" w:hAnsi="Arial" w:cs="Arial"/>
                <w:sz w:val="20"/>
                <w:szCs w:val="20"/>
              </w:rPr>
              <w:t>se difundirá la demanda laboral en el sitio web del Instituto, en Instituciones u Organismos sociales y en Universidades.</w:t>
            </w:r>
          </w:p>
          <w:p w14:paraId="172AF9EE" w14:textId="77777777" w:rsidR="002A6D66" w:rsidRPr="00E14F80" w:rsidRDefault="002A6D66" w:rsidP="002A6D66">
            <w:pPr>
              <w:widowControl/>
              <w:numPr>
                <w:ilvl w:val="0"/>
                <w:numId w:val="36"/>
              </w:numPr>
              <w:spacing w:after="0" w:line="240" w:lineRule="auto"/>
              <w:jc w:val="both"/>
              <w:rPr>
                <w:rFonts w:ascii="Arial" w:hAnsi="Arial" w:cs="Arial"/>
                <w:sz w:val="20"/>
                <w:szCs w:val="20"/>
              </w:rPr>
            </w:pPr>
            <w:r w:rsidRPr="00E14F80">
              <w:rPr>
                <w:rFonts w:ascii="Arial" w:hAnsi="Arial" w:cs="Arial"/>
                <w:sz w:val="20"/>
                <w:szCs w:val="20"/>
              </w:rPr>
              <w:t>Confecciona Informe (Tipo de Documento GDE – IF – Informe) con los postulantes considerados.</w:t>
            </w:r>
          </w:p>
          <w:p w14:paraId="66C2ED02" w14:textId="77777777" w:rsidR="002A6D66" w:rsidRPr="00E14F80" w:rsidRDefault="002A6D66" w:rsidP="008718AB">
            <w:pPr>
              <w:autoSpaceDE w:val="0"/>
              <w:autoSpaceDN w:val="0"/>
              <w:adjustRightInd w:val="0"/>
              <w:spacing w:after="0" w:line="240" w:lineRule="auto"/>
              <w:ind w:left="720"/>
              <w:jc w:val="both"/>
              <w:rPr>
                <w:rFonts w:ascii="Arial" w:hAnsi="Arial" w:cs="Arial"/>
                <w:sz w:val="20"/>
                <w:szCs w:val="20"/>
              </w:rPr>
            </w:pPr>
          </w:p>
          <w:p w14:paraId="5F0B65DA" w14:textId="77777777" w:rsidR="002A6D66" w:rsidRPr="00E14F80" w:rsidRDefault="002A6D66" w:rsidP="008718AB">
            <w:pPr>
              <w:autoSpaceDE w:val="0"/>
              <w:autoSpaceDN w:val="0"/>
              <w:adjustRightInd w:val="0"/>
              <w:spacing w:after="0" w:line="240" w:lineRule="auto"/>
              <w:ind w:left="720" w:hanging="720"/>
              <w:jc w:val="both"/>
              <w:rPr>
                <w:rFonts w:ascii="Arial" w:hAnsi="Arial" w:cs="Arial"/>
                <w:sz w:val="20"/>
                <w:szCs w:val="20"/>
              </w:rPr>
            </w:pPr>
            <w:r w:rsidRPr="00E14F80">
              <w:rPr>
                <w:rFonts w:ascii="Arial" w:hAnsi="Arial" w:cs="Arial"/>
                <w:sz w:val="20"/>
                <w:szCs w:val="20"/>
              </w:rPr>
              <w:t>Realiza pase a Dirección de Desarrollo y Carrera del Personal.</w:t>
            </w:r>
          </w:p>
          <w:p w14:paraId="534F4D43" w14:textId="77777777" w:rsidR="002A6D66" w:rsidRPr="00E14F80" w:rsidRDefault="002A6D66" w:rsidP="008718AB">
            <w:pPr>
              <w:autoSpaceDE w:val="0"/>
              <w:autoSpaceDN w:val="0"/>
              <w:adjustRightInd w:val="0"/>
              <w:spacing w:after="0" w:line="240" w:lineRule="auto"/>
              <w:ind w:left="720" w:hanging="720"/>
              <w:jc w:val="both"/>
              <w:rPr>
                <w:rFonts w:ascii="Arial" w:hAnsi="Arial" w:cs="Arial"/>
                <w:sz w:val="20"/>
                <w:szCs w:val="20"/>
              </w:rPr>
            </w:pPr>
          </w:p>
          <w:p w14:paraId="2453E0DA" w14:textId="77777777" w:rsidR="002A6D66" w:rsidRPr="00E14F80" w:rsidRDefault="002A6D66" w:rsidP="008718AB">
            <w:pPr>
              <w:autoSpaceDE w:val="0"/>
              <w:autoSpaceDN w:val="0"/>
              <w:adjustRightInd w:val="0"/>
              <w:spacing w:after="0" w:line="240" w:lineRule="auto"/>
              <w:jc w:val="both"/>
              <w:rPr>
                <w:rFonts w:ascii="Arial" w:hAnsi="Arial" w:cs="Arial"/>
                <w:b/>
                <w:sz w:val="20"/>
                <w:szCs w:val="20"/>
                <w:u w:val="single"/>
              </w:rPr>
            </w:pPr>
            <w:r w:rsidRPr="00E14F80">
              <w:rPr>
                <w:rFonts w:ascii="Arial" w:hAnsi="Arial" w:cs="Arial"/>
                <w:b/>
                <w:sz w:val="20"/>
                <w:szCs w:val="20"/>
                <w:u w:val="single"/>
              </w:rPr>
              <w:t>Sistema / Aplicación:</w:t>
            </w:r>
          </w:p>
          <w:p w14:paraId="40E5D90C" w14:textId="77777777" w:rsidR="002A6D66" w:rsidRPr="00E14F80" w:rsidRDefault="002A6D66" w:rsidP="008718AB">
            <w:pPr>
              <w:autoSpaceDE w:val="0"/>
              <w:autoSpaceDN w:val="0"/>
              <w:adjustRightInd w:val="0"/>
              <w:spacing w:after="0" w:line="240" w:lineRule="auto"/>
              <w:jc w:val="both"/>
              <w:rPr>
                <w:rFonts w:ascii="Arial" w:hAnsi="Arial" w:cs="Arial"/>
                <w:sz w:val="20"/>
                <w:szCs w:val="20"/>
              </w:rPr>
            </w:pPr>
            <w:r w:rsidRPr="00E14F80">
              <w:rPr>
                <w:rFonts w:ascii="Arial" w:hAnsi="Arial" w:cs="Arial"/>
                <w:sz w:val="20"/>
                <w:szCs w:val="20"/>
              </w:rPr>
              <w:t>-Generador Electrónico de Documentos Oficiales (GEDO)</w:t>
            </w:r>
          </w:p>
          <w:p w14:paraId="4CC470A2" w14:textId="77777777" w:rsidR="002A6D66" w:rsidRPr="00E14F80" w:rsidRDefault="002A6D66" w:rsidP="008718AB">
            <w:pPr>
              <w:autoSpaceDE w:val="0"/>
              <w:autoSpaceDN w:val="0"/>
              <w:adjustRightInd w:val="0"/>
              <w:spacing w:after="0" w:line="240" w:lineRule="auto"/>
              <w:jc w:val="both"/>
              <w:rPr>
                <w:rFonts w:ascii="Arial" w:hAnsi="Arial" w:cs="Arial"/>
                <w:sz w:val="20"/>
                <w:szCs w:val="20"/>
              </w:rPr>
            </w:pPr>
            <w:r w:rsidRPr="00E14F80">
              <w:rPr>
                <w:rFonts w:ascii="Arial" w:hAnsi="Arial" w:cs="Arial"/>
                <w:sz w:val="20"/>
                <w:szCs w:val="20"/>
              </w:rPr>
              <w:t>-Expediente Electrónico (EE)</w:t>
            </w:r>
          </w:p>
        </w:tc>
      </w:tr>
    </w:tbl>
    <w:p w14:paraId="58529C55" w14:textId="77777777" w:rsidR="002A6D66" w:rsidRPr="00E14F80" w:rsidRDefault="002A6D66" w:rsidP="002A6D66">
      <w:pPr>
        <w:autoSpaceDE w:val="0"/>
        <w:autoSpaceDN w:val="0"/>
        <w:adjustRightInd w:val="0"/>
        <w:spacing w:after="0" w:line="240" w:lineRule="auto"/>
        <w:jc w:val="center"/>
        <w:rPr>
          <w:rFonts w:ascii="Arial" w:hAnsi="Arial" w:cs="Arial"/>
          <w:sz w:val="20"/>
          <w:szCs w:val="20"/>
        </w:rPr>
      </w:pPr>
    </w:p>
    <w:p w14:paraId="74444F01" w14:textId="77777777" w:rsidR="002A6D66" w:rsidRPr="00E14F80" w:rsidRDefault="002A6D66" w:rsidP="002A6D66">
      <w:pPr>
        <w:autoSpaceDE w:val="0"/>
        <w:autoSpaceDN w:val="0"/>
        <w:adjustRightInd w:val="0"/>
        <w:spacing w:after="0" w:line="240" w:lineRule="auto"/>
        <w:jc w:val="center"/>
        <w:rPr>
          <w:rFonts w:ascii="Arial" w:hAnsi="Arial" w:cs="Arial"/>
          <w:sz w:val="20"/>
          <w:szCs w:val="20"/>
        </w:rPr>
      </w:pPr>
    </w:p>
    <w:p w14:paraId="7B97C94E" w14:textId="77777777" w:rsidR="002A6D66" w:rsidRPr="00E14F80" w:rsidRDefault="002A6D66" w:rsidP="002A6D66">
      <w:pPr>
        <w:autoSpaceDE w:val="0"/>
        <w:autoSpaceDN w:val="0"/>
        <w:adjustRightInd w:val="0"/>
        <w:spacing w:after="0" w:line="240" w:lineRule="auto"/>
        <w:rPr>
          <w:rFonts w:ascii="Arial" w:hAnsi="Arial" w:cs="Arial"/>
          <w:b/>
          <w:sz w:val="20"/>
          <w:szCs w:val="20"/>
        </w:rPr>
      </w:pPr>
      <w:r w:rsidRPr="00E14F80">
        <w:rPr>
          <w:rFonts w:ascii="Arial" w:hAnsi="Arial" w:cs="Arial"/>
          <w:b/>
          <w:sz w:val="20"/>
          <w:szCs w:val="20"/>
        </w:rPr>
        <w:t xml:space="preserve">IP-010-050: </w:t>
      </w:r>
      <w:proofErr w:type="spellStart"/>
      <w:r w:rsidRPr="00E14F80">
        <w:rPr>
          <w:rFonts w:ascii="Arial" w:hAnsi="Arial" w:cs="Arial"/>
          <w:b/>
          <w:sz w:val="20"/>
          <w:szCs w:val="20"/>
        </w:rPr>
        <w:t>DDyCP</w:t>
      </w:r>
      <w:proofErr w:type="spellEnd"/>
      <w:r w:rsidRPr="00E14F80">
        <w:rPr>
          <w:rFonts w:ascii="Arial" w:hAnsi="Arial" w:cs="Arial"/>
          <w:b/>
          <w:sz w:val="20"/>
          <w:szCs w:val="20"/>
        </w:rPr>
        <w:t xml:space="preserve"> –  Entrevista Postulantes -  Realiza Psicotécnico – Confecciona Informe.</w:t>
      </w:r>
    </w:p>
    <w:tbl>
      <w:tblPr>
        <w:tblW w:w="952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000" w:firstRow="0" w:lastRow="0" w:firstColumn="0" w:lastColumn="0" w:noHBand="0" w:noVBand="0"/>
      </w:tblPr>
      <w:tblGrid>
        <w:gridCol w:w="2197"/>
        <w:gridCol w:w="7323"/>
      </w:tblGrid>
      <w:tr w:rsidR="002A6D66" w:rsidRPr="00E14F80" w14:paraId="009A41C6" w14:textId="77777777" w:rsidTr="008718AB">
        <w:trPr>
          <w:jc w:val="center"/>
        </w:trPr>
        <w:tc>
          <w:tcPr>
            <w:tcW w:w="219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09129D91" w14:textId="77777777" w:rsidR="002A6D66" w:rsidRPr="00E14F80" w:rsidRDefault="002A6D66" w:rsidP="008718AB">
            <w:pPr>
              <w:autoSpaceDE w:val="0"/>
              <w:autoSpaceDN w:val="0"/>
              <w:adjustRightInd w:val="0"/>
              <w:spacing w:after="0" w:line="240" w:lineRule="auto"/>
              <w:rPr>
                <w:rFonts w:ascii="Arial" w:hAnsi="Arial" w:cs="Arial"/>
                <w:sz w:val="20"/>
                <w:szCs w:val="20"/>
              </w:rPr>
            </w:pPr>
            <w:r w:rsidRPr="00E14F80">
              <w:rPr>
                <w:rFonts w:ascii="Arial" w:hAnsi="Arial" w:cs="Arial"/>
                <w:b/>
                <w:bCs/>
                <w:sz w:val="20"/>
                <w:szCs w:val="20"/>
              </w:rPr>
              <w:t>Descripción:</w:t>
            </w:r>
          </w:p>
        </w:tc>
        <w:tc>
          <w:tcPr>
            <w:tcW w:w="730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2A336A44" w14:textId="77777777" w:rsidR="002A6D66" w:rsidRPr="00E14F80" w:rsidRDefault="002A6D66" w:rsidP="008718AB">
            <w:pPr>
              <w:autoSpaceDE w:val="0"/>
              <w:autoSpaceDN w:val="0"/>
              <w:adjustRightInd w:val="0"/>
              <w:spacing w:after="0" w:line="240" w:lineRule="auto"/>
              <w:jc w:val="both"/>
              <w:rPr>
                <w:rFonts w:ascii="Arial" w:hAnsi="Arial" w:cs="Arial"/>
                <w:sz w:val="20"/>
                <w:szCs w:val="20"/>
              </w:rPr>
            </w:pPr>
            <w:proofErr w:type="spellStart"/>
            <w:r w:rsidRPr="00E14F80">
              <w:rPr>
                <w:rFonts w:ascii="Arial" w:hAnsi="Arial" w:cs="Arial"/>
                <w:sz w:val="20"/>
                <w:szCs w:val="20"/>
              </w:rPr>
              <w:t>DDyCP</w:t>
            </w:r>
            <w:proofErr w:type="spellEnd"/>
            <w:r w:rsidRPr="00E14F80">
              <w:rPr>
                <w:rFonts w:ascii="Arial" w:hAnsi="Arial" w:cs="Arial"/>
                <w:sz w:val="20"/>
                <w:szCs w:val="20"/>
              </w:rPr>
              <w:t>:</w:t>
            </w:r>
          </w:p>
          <w:p w14:paraId="11807B16" w14:textId="77777777" w:rsidR="002A6D66" w:rsidRPr="00E14F80" w:rsidRDefault="002A6D66" w:rsidP="002A6D66">
            <w:pPr>
              <w:numPr>
                <w:ilvl w:val="0"/>
                <w:numId w:val="32"/>
              </w:numPr>
              <w:autoSpaceDE w:val="0"/>
              <w:autoSpaceDN w:val="0"/>
              <w:adjustRightInd w:val="0"/>
              <w:spacing w:after="0" w:line="240" w:lineRule="auto"/>
              <w:jc w:val="both"/>
              <w:rPr>
                <w:rFonts w:ascii="Arial" w:hAnsi="Arial" w:cs="Arial"/>
                <w:sz w:val="20"/>
                <w:szCs w:val="20"/>
              </w:rPr>
            </w:pPr>
            <w:r w:rsidRPr="00E14F80">
              <w:rPr>
                <w:rFonts w:ascii="Arial" w:hAnsi="Arial" w:cs="Arial"/>
                <w:sz w:val="20"/>
                <w:szCs w:val="20"/>
              </w:rPr>
              <w:t>Citará a los postulantes a psicotécnico, siempre que no haya sido realizado para otra postulación en los últimos 6 meses.</w:t>
            </w:r>
          </w:p>
          <w:p w14:paraId="08FEC04E" w14:textId="77777777" w:rsidR="002A6D66" w:rsidRPr="00E14F80" w:rsidRDefault="002A6D66" w:rsidP="002A6D66">
            <w:pPr>
              <w:numPr>
                <w:ilvl w:val="0"/>
                <w:numId w:val="32"/>
              </w:numPr>
              <w:autoSpaceDE w:val="0"/>
              <w:autoSpaceDN w:val="0"/>
              <w:adjustRightInd w:val="0"/>
              <w:spacing w:after="0" w:line="240" w:lineRule="auto"/>
              <w:jc w:val="both"/>
              <w:rPr>
                <w:rFonts w:ascii="Arial" w:hAnsi="Arial" w:cs="Arial"/>
                <w:sz w:val="20"/>
                <w:szCs w:val="20"/>
              </w:rPr>
            </w:pPr>
            <w:r w:rsidRPr="00E14F80">
              <w:rPr>
                <w:rFonts w:ascii="Arial" w:hAnsi="Arial" w:cs="Arial"/>
                <w:sz w:val="20"/>
                <w:szCs w:val="20"/>
              </w:rPr>
              <w:t>Psicotécnico:</w:t>
            </w:r>
          </w:p>
          <w:p w14:paraId="3024247D" w14:textId="77777777" w:rsidR="002A6D66" w:rsidRPr="00E14F80" w:rsidRDefault="002A6D66" w:rsidP="008718AB">
            <w:pPr>
              <w:autoSpaceDE w:val="0"/>
              <w:autoSpaceDN w:val="0"/>
              <w:adjustRightInd w:val="0"/>
              <w:spacing w:after="0" w:line="240" w:lineRule="auto"/>
              <w:ind w:left="720"/>
              <w:jc w:val="both"/>
              <w:rPr>
                <w:rFonts w:ascii="Arial" w:hAnsi="Arial" w:cs="Arial"/>
                <w:sz w:val="20"/>
                <w:szCs w:val="20"/>
              </w:rPr>
            </w:pPr>
          </w:p>
          <w:p w14:paraId="75989311" w14:textId="77777777" w:rsidR="002A6D66" w:rsidRPr="00E14F80" w:rsidRDefault="002A6D66" w:rsidP="002A6D66">
            <w:pPr>
              <w:numPr>
                <w:ilvl w:val="0"/>
                <w:numId w:val="37"/>
              </w:numPr>
              <w:autoSpaceDE w:val="0"/>
              <w:autoSpaceDN w:val="0"/>
              <w:adjustRightInd w:val="0"/>
              <w:spacing w:after="0" w:line="240" w:lineRule="auto"/>
              <w:ind w:left="1078"/>
              <w:jc w:val="both"/>
              <w:rPr>
                <w:rFonts w:ascii="Arial" w:hAnsi="Arial" w:cs="Arial"/>
                <w:sz w:val="20"/>
                <w:szCs w:val="20"/>
                <w:u w:val="single"/>
              </w:rPr>
            </w:pPr>
            <w:r w:rsidRPr="00E14F80">
              <w:rPr>
                <w:rFonts w:ascii="Arial" w:hAnsi="Arial" w:cs="Arial"/>
                <w:sz w:val="20"/>
                <w:szCs w:val="20"/>
                <w:u w:val="single"/>
              </w:rPr>
              <w:t>Prueba Técnica</w:t>
            </w:r>
            <w:r w:rsidRPr="00E14F80">
              <w:rPr>
                <w:rFonts w:ascii="Arial" w:hAnsi="Arial" w:cs="Arial"/>
                <w:sz w:val="20"/>
                <w:szCs w:val="20"/>
              </w:rPr>
              <w:t>: elaborada en base a pautas fijadas por los equipos temáticos (en caso de ser necesario). Actividad previa a las entrevistas y test.</w:t>
            </w:r>
          </w:p>
          <w:p w14:paraId="794EF433" w14:textId="77777777" w:rsidR="002A6D66" w:rsidRPr="00E14F80" w:rsidRDefault="002A6D66" w:rsidP="008718AB">
            <w:pPr>
              <w:autoSpaceDE w:val="0"/>
              <w:autoSpaceDN w:val="0"/>
              <w:adjustRightInd w:val="0"/>
              <w:spacing w:after="0" w:line="240" w:lineRule="auto"/>
              <w:ind w:left="1078"/>
              <w:jc w:val="both"/>
              <w:rPr>
                <w:rFonts w:ascii="Arial" w:hAnsi="Arial" w:cs="Arial"/>
                <w:sz w:val="20"/>
                <w:szCs w:val="20"/>
                <w:u w:val="single"/>
              </w:rPr>
            </w:pPr>
          </w:p>
          <w:p w14:paraId="64FB40A3" w14:textId="77777777" w:rsidR="002A6D66" w:rsidRPr="00E14F80" w:rsidRDefault="002A6D66" w:rsidP="002A6D66">
            <w:pPr>
              <w:numPr>
                <w:ilvl w:val="0"/>
                <w:numId w:val="37"/>
              </w:numPr>
              <w:autoSpaceDE w:val="0"/>
              <w:autoSpaceDN w:val="0"/>
              <w:adjustRightInd w:val="0"/>
              <w:spacing w:after="0" w:line="240" w:lineRule="auto"/>
              <w:ind w:left="1078"/>
              <w:jc w:val="both"/>
              <w:rPr>
                <w:rFonts w:ascii="Arial" w:hAnsi="Arial" w:cs="Arial"/>
                <w:sz w:val="20"/>
                <w:szCs w:val="20"/>
                <w:u w:val="single"/>
              </w:rPr>
            </w:pPr>
            <w:r w:rsidRPr="00E14F80">
              <w:rPr>
                <w:rFonts w:ascii="Arial" w:hAnsi="Arial" w:cs="Arial"/>
                <w:sz w:val="20"/>
                <w:szCs w:val="20"/>
                <w:u w:val="single"/>
              </w:rPr>
              <w:t>Entrevista</w:t>
            </w:r>
            <w:r w:rsidRPr="00E14F80">
              <w:rPr>
                <w:rFonts w:ascii="Arial" w:hAnsi="Arial" w:cs="Arial"/>
                <w:sz w:val="20"/>
                <w:szCs w:val="20"/>
              </w:rPr>
              <w:t>: cuyo objetivo será corroborar los requerimientos formales del puesto: estudios y experiencia laboral, disponibilidad  horaria, competencias requeridas y motivación para cumplir con las tareas.</w:t>
            </w:r>
            <w:r w:rsidRPr="00E14F80">
              <w:rPr>
                <w:rFonts w:ascii="Arial" w:hAnsi="Arial" w:cs="Arial"/>
                <w:sz w:val="20"/>
                <w:szCs w:val="20"/>
                <w:u w:val="single"/>
              </w:rPr>
              <w:t xml:space="preserve"> </w:t>
            </w:r>
          </w:p>
          <w:p w14:paraId="15EB8DA7" w14:textId="77777777" w:rsidR="002A6D66" w:rsidRPr="00E14F80" w:rsidRDefault="002A6D66" w:rsidP="008718AB">
            <w:pPr>
              <w:autoSpaceDE w:val="0"/>
              <w:autoSpaceDN w:val="0"/>
              <w:adjustRightInd w:val="0"/>
              <w:spacing w:after="0" w:line="240" w:lineRule="auto"/>
              <w:ind w:left="1078"/>
              <w:jc w:val="both"/>
              <w:rPr>
                <w:rFonts w:ascii="Arial" w:hAnsi="Arial" w:cs="Arial"/>
                <w:sz w:val="20"/>
                <w:szCs w:val="20"/>
                <w:u w:val="single"/>
              </w:rPr>
            </w:pPr>
          </w:p>
          <w:p w14:paraId="08A5EA61" w14:textId="77777777" w:rsidR="002A6D66" w:rsidRPr="00E14F80" w:rsidRDefault="002A6D66" w:rsidP="002A6D66">
            <w:pPr>
              <w:numPr>
                <w:ilvl w:val="0"/>
                <w:numId w:val="37"/>
              </w:numPr>
              <w:autoSpaceDE w:val="0"/>
              <w:autoSpaceDN w:val="0"/>
              <w:adjustRightInd w:val="0"/>
              <w:spacing w:after="0" w:line="240" w:lineRule="auto"/>
              <w:ind w:left="1078"/>
              <w:jc w:val="both"/>
              <w:rPr>
                <w:rFonts w:ascii="Arial" w:hAnsi="Arial" w:cs="Arial"/>
                <w:sz w:val="20"/>
                <w:szCs w:val="20"/>
              </w:rPr>
            </w:pPr>
            <w:r w:rsidRPr="00E14F80">
              <w:rPr>
                <w:rFonts w:ascii="Arial" w:hAnsi="Arial" w:cs="Arial"/>
                <w:sz w:val="20"/>
                <w:szCs w:val="20"/>
                <w:u w:val="single"/>
              </w:rPr>
              <w:t>Test psicológico</w:t>
            </w:r>
            <w:r w:rsidRPr="00E14F80">
              <w:rPr>
                <w:rFonts w:ascii="Arial" w:hAnsi="Arial" w:cs="Arial"/>
                <w:sz w:val="20"/>
                <w:szCs w:val="20"/>
              </w:rPr>
              <w:t>: a fin de realizar una selección objetiva podrán realizarse pruebas complementarias:</w:t>
            </w:r>
          </w:p>
          <w:p w14:paraId="601D533E" w14:textId="77777777" w:rsidR="002A6D66" w:rsidRPr="00E14F80" w:rsidRDefault="002A6D66" w:rsidP="008718AB">
            <w:pPr>
              <w:autoSpaceDE w:val="0"/>
              <w:autoSpaceDN w:val="0"/>
              <w:adjustRightInd w:val="0"/>
              <w:spacing w:after="0" w:line="240" w:lineRule="auto"/>
              <w:jc w:val="both"/>
              <w:rPr>
                <w:rFonts w:ascii="Arial" w:hAnsi="Arial" w:cs="Arial"/>
                <w:sz w:val="20"/>
                <w:szCs w:val="20"/>
              </w:rPr>
            </w:pPr>
          </w:p>
          <w:p w14:paraId="600F60B7" w14:textId="77777777" w:rsidR="002A6D66" w:rsidRPr="00E14F80" w:rsidRDefault="002A6D66" w:rsidP="002A6D66">
            <w:pPr>
              <w:numPr>
                <w:ilvl w:val="0"/>
                <w:numId w:val="33"/>
              </w:numPr>
              <w:autoSpaceDE w:val="0"/>
              <w:autoSpaceDN w:val="0"/>
              <w:adjustRightInd w:val="0"/>
              <w:spacing w:after="0" w:line="240" w:lineRule="auto"/>
              <w:ind w:left="1503"/>
              <w:jc w:val="both"/>
              <w:rPr>
                <w:rFonts w:ascii="Arial" w:hAnsi="Arial" w:cs="Arial"/>
                <w:sz w:val="20"/>
                <w:szCs w:val="20"/>
              </w:rPr>
            </w:pPr>
            <w:r w:rsidRPr="00E14F80">
              <w:rPr>
                <w:rFonts w:ascii="Arial" w:hAnsi="Arial" w:cs="Arial"/>
                <w:b/>
                <w:sz w:val="20"/>
                <w:szCs w:val="20"/>
                <w:u w:val="single"/>
              </w:rPr>
              <w:t xml:space="preserve">Test Gestáltico </w:t>
            </w:r>
            <w:proofErr w:type="spellStart"/>
            <w:r w:rsidRPr="00E14F80">
              <w:rPr>
                <w:rFonts w:ascii="Arial" w:hAnsi="Arial" w:cs="Arial"/>
                <w:b/>
                <w:sz w:val="20"/>
                <w:szCs w:val="20"/>
                <w:u w:val="single"/>
              </w:rPr>
              <w:t>Visomotor</w:t>
            </w:r>
            <w:proofErr w:type="spellEnd"/>
            <w:r w:rsidRPr="00E14F80">
              <w:rPr>
                <w:rFonts w:ascii="Arial" w:hAnsi="Arial" w:cs="Arial"/>
                <w:b/>
                <w:sz w:val="20"/>
                <w:szCs w:val="20"/>
                <w:u w:val="single"/>
              </w:rPr>
              <w:t xml:space="preserve"> de </w:t>
            </w:r>
            <w:proofErr w:type="spellStart"/>
            <w:r w:rsidRPr="00E14F80">
              <w:rPr>
                <w:rFonts w:ascii="Arial" w:hAnsi="Arial" w:cs="Arial"/>
                <w:b/>
                <w:sz w:val="20"/>
                <w:szCs w:val="20"/>
                <w:u w:val="single"/>
              </w:rPr>
              <w:t>Lauretta</w:t>
            </w:r>
            <w:proofErr w:type="spellEnd"/>
            <w:r w:rsidRPr="00E14F80">
              <w:rPr>
                <w:rFonts w:ascii="Arial" w:hAnsi="Arial" w:cs="Arial"/>
                <w:b/>
                <w:sz w:val="20"/>
                <w:szCs w:val="20"/>
                <w:u w:val="single"/>
              </w:rPr>
              <w:t xml:space="preserve"> Bender</w:t>
            </w:r>
            <w:r w:rsidRPr="00E14F80">
              <w:rPr>
                <w:rFonts w:ascii="Arial" w:hAnsi="Arial" w:cs="Arial"/>
                <w:b/>
                <w:sz w:val="20"/>
                <w:szCs w:val="20"/>
              </w:rPr>
              <w:t>:</w:t>
            </w:r>
            <w:r w:rsidRPr="00E14F80">
              <w:rPr>
                <w:rFonts w:ascii="Arial" w:hAnsi="Arial" w:cs="Arial"/>
                <w:sz w:val="20"/>
                <w:szCs w:val="20"/>
              </w:rPr>
              <w:t xml:space="preserve"> test proyectivo que identifica psicopatologías graves y otros rasgos de personalidad  que resulta importante detectar en caso de ingresar al Instituto.</w:t>
            </w:r>
          </w:p>
          <w:p w14:paraId="48FE3B99" w14:textId="77777777" w:rsidR="002A6D66" w:rsidRPr="00E14F80" w:rsidRDefault="002A6D66" w:rsidP="002A6D66">
            <w:pPr>
              <w:numPr>
                <w:ilvl w:val="0"/>
                <w:numId w:val="33"/>
              </w:numPr>
              <w:autoSpaceDE w:val="0"/>
              <w:autoSpaceDN w:val="0"/>
              <w:adjustRightInd w:val="0"/>
              <w:spacing w:after="0" w:line="240" w:lineRule="auto"/>
              <w:ind w:left="1503"/>
              <w:jc w:val="both"/>
              <w:rPr>
                <w:rFonts w:ascii="Arial" w:hAnsi="Arial" w:cs="Arial"/>
                <w:sz w:val="20"/>
                <w:szCs w:val="20"/>
              </w:rPr>
            </w:pPr>
            <w:r w:rsidRPr="00E14F80">
              <w:rPr>
                <w:rFonts w:ascii="Arial" w:hAnsi="Arial" w:cs="Arial"/>
                <w:sz w:val="20"/>
                <w:szCs w:val="20"/>
                <w:u w:val="single"/>
              </w:rPr>
              <w:t xml:space="preserve"> </w:t>
            </w:r>
            <w:r w:rsidRPr="00E14F80">
              <w:rPr>
                <w:rFonts w:ascii="Arial" w:hAnsi="Arial" w:cs="Arial"/>
                <w:b/>
                <w:sz w:val="20"/>
                <w:szCs w:val="20"/>
                <w:u w:val="single"/>
              </w:rPr>
              <w:t xml:space="preserve">MMPI: (Inventario </w:t>
            </w:r>
            <w:proofErr w:type="spellStart"/>
            <w:r w:rsidRPr="00E14F80">
              <w:rPr>
                <w:rFonts w:ascii="Arial" w:hAnsi="Arial" w:cs="Arial"/>
                <w:b/>
                <w:sz w:val="20"/>
                <w:szCs w:val="20"/>
                <w:u w:val="single"/>
              </w:rPr>
              <w:t>Multifásico</w:t>
            </w:r>
            <w:proofErr w:type="spellEnd"/>
            <w:r w:rsidRPr="00E14F80">
              <w:rPr>
                <w:rFonts w:ascii="Arial" w:hAnsi="Arial" w:cs="Arial"/>
                <w:b/>
                <w:sz w:val="20"/>
                <w:szCs w:val="20"/>
                <w:u w:val="single"/>
              </w:rPr>
              <w:t xml:space="preserve"> de </w:t>
            </w:r>
            <w:smartTag w:uri="urn:schemas-microsoft-com:office:smarttags" w:element="PersonName">
              <w:smartTagPr>
                <w:attr w:name="ProductID" w:val="la Personalidad"/>
              </w:smartTagPr>
              <w:r w:rsidRPr="00E14F80">
                <w:rPr>
                  <w:rFonts w:ascii="Arial" w:hAnsi="Arial" w:cs="Arial"/>
                  <w:b/>
                  <w:sz w:val="20"/>
                  <w:szCs w:val="20"/>
                  <w:u w:val="single"/>
                </w:rPr>
                <w:t>la Personalidad</w:t>
              </w:r>
            </w:smartTag>
            <w:r w:rsidRPr="00E14F80">
              <w:rPr>
                <w:rFonts w:ascii="Arial" w:hAnsi="Arial" w:cs="Arial"/>
                <w:b/>
                <w:sz w:val="20"/>
                <w:szCs w:val="20"/>
                <w:u w:val="single"/>
              </w:rPr>
              <w:t xml:space="preserve"> de Minnesota)</w:t>
            </w:r>
            <w:r w:rsidRPr="00E14F80">
              <w:rPr>
                <w:rFonts w:ascii="Arial" w:hAnsi="Arial" w:cs="Arial"/>
                <w:b/>
                <w:sz w:val="20"/>
                <w:szCs w:val="20"/>
              </w:rPr>
              <w:t>:</w:t>
            </w:r>
            <w:r w:rsidRPr="00E14F80">
              <w:rPr>
                <w:rFonts w:ascii="Arial" w:hAnsi="Arial" w:cs="Arial"/>
                <w:sz w:val="20"/>
                <w:szCs w:val="20"/>
              </w:rPr>
              <w:t xml:space="preserve"> test psicométrico que  identifica perfiles de personalidad y psicopatologías en diez escalas clínicas diferentes. A diferencia del test de Bender, puede ser aplicado en forma masiva a través de un programa informático. Para su administración, se requiere además, de la instalación del software correspondiente, la disposición de hardware y del espacio para el desarrollo de la prueba.</w:t>
            </w:r>
          </w:p>
          <w:p w14:paraId="5C4144BB" w14:textId="77777777" w:rsidR="002A6D66" w:rsidRPr="00E14F80" w:rsidRDefault="002A6D66" w:rsidP="002A6D66">
            <w:pPr>
              <w:numPr>
                <w:ilvl w:val="0"/>
                <w:numId w:val="33"/>
              </w:numPr>
              <w:autoSpaceDE w:val="0"/>
              <w:autoSpaceDN w:val="0"/>
              <w:adjustRightInd w:val="0"/>
              <w:spacing w:after="0" w:line="240" w:lineRule="auto"/>
              <w:ind w:left="1503"/>
              <w:jc w:val="both"/>
              <w:rPr>
                <w:rFonts w:ascii="Arial" w:hAnsi="Arial" w:cs="Arial"/>
                <w:sz w:val="20"/>
                <w:szCs w:val="20"/>
              </w:rPr>
            </w:pPr>
            <w:r w:rsidRPr="00E14F80">
              <w:rPr>
                <w:rFonts w:ascii="Arial" w:hAnsi="Arial" w:cs="Arial"/>
                <w:b/>
                <w:sz w:val="20"/>
                <w:szCs w:val="20"/>
                <w:u w:val="single"/>
              </w:rPr>
              <w:t>Test de las Matrices progresivas de RAVEN</w:t>
            </w:r>
            <w:r w:rsidRPr="00E14F80">
              <w:rPr>
                <w:rFonts w:ascii="Arial" w:hAnsi="Arial" w:cs="Arial"/>
                <w:b/>
                <w:sz w:val="20"/>
                <w:szCs w:val="20"/>
              </w:rPr>
              <w:t xml:space="preserve">: </w:t>
            </w:r>
            <w:r w:rsidRPr="00E14F80">
              <w:rPr>
                <w:rFonts w:ascii="Arial" w:hAnsi="Arial" w:cs="Arial"/>
                <w:sz w:val="20"/>
                <w:szCs w:val="20"/>
              </w:rPr>
              <w:t xml:space="preserve">test psicométrico que permite medir la capacidad intelectual de los postulantes. Se considerará que, para su ingreso, los mismos deben alcanzar al menos una media de 45-55 dentro de una escala de 100 </w:t>
            </w:r>
            <w:r w:rsidRPr="00E14F80">
              <w:rPr>
                <w:rFonts w:ascii="Arial" w:hAnsi="Arial" w:cs="Arial"/>
                <w:sz w:val="20"/>
                <w:szCs w:val="20"/>
              </w:rPr>
              <w:lastRenderedPageBreak/>
              <w:t>puntos.</w:t>
            </w:r>
          </w:p>
          <w:p w14:paraId="4EF6A634" w14:textId="77777777" w:rsidR="002A6D66" w:rsidRPr="00E14F80" w:rsidRDefault="002A6D66" w:rsidP="002A6D66">
            <w:pPr>
              <w:numPr>
                <w:ilvl w:val="0"/>
                <w:numId w:val="33"/>
              </w:numPr>
              <w:autoSpaceDE w:val="0"/>
              <w:autoSpaceDN w:val="0"/>
              <w:adjustRightInd w:val="0"/>
              <w:spacing w:after="0" w:line="240" w:lineRule="auto"/>
              <w:ind w:left="1503"/>
              <w:jc w:val="both"/>
              <w:rPr>
                <w:rFonts w:ascii="Arial" w:hAnsi="Arial" w:cs="Arial"/>
              </w:rPr>
            </w:pPr>
            <w:r w:rsidRPr="00E14F80">
              <w:rPr>
                <w:rFonts w:ascii="Arial" w:hAnsi="Arial" w:cs="Arial"/>
                <w:b/>
                <w:sz w:val="20"/>
                <w:szCs w:val="20"/>
                <w:u w:val="single"/>
              </w:rPr>
              <w:t>Test de frustración de ROSENZWEIG</w:t>
            </w:r>
            <w:r w:rsidRPr="00E14F80">
              <w:rPr>
                <w:rFonts w:ascii="Arial" w:hAnsi="Arial" w:cs="Arial"/>
                <w:b/>
                <w:sz w:val="20"/>
                <w:szCs w:val="20"/>
              </w:rPr>
              <w:t>:</w:t>
            </w:r>
            <w:r w:rsidRPr="00E14F80">
              <w:rPr>
                <w:rFonts w:ascii="Arial" w:hAnsi="Arial" w:cs="Arial"/>
                <w:sz w:val="20"/>
                <w:szCs w:val="20"/>
              </w:rPr>
              <w:t xml:space="preserve"> técnica proyectiva que estudia las reacciones personales frente a situaciones que usualmente son causales de tensión frustrante. Su objeto es determinar el grado de adaptación social de las personas.</w:t>
            </w:r>
          </w:p>
          <w:p w14:paraId="675304C9" w14:textId="77777777" w:rsidR="002A6D66" w:rsidRPr="00E14F80" w:rsidRDefault="002A6D66" w:rsidP="008718AB">
            <w:pPr>
              <w:autoSpaceDE w:val="0"/>
              <w:autoSpaceDN w:val="0"/>
              <w:adjustRightInd w:val="0"/>
              <w:spacing w:after="0" w:line="240" w:lineRule="auto"/>
              <w:ind w:left="1503"/>
              <w:jc w:val="both"/>
              <w:rPr>
                <w:rFonts w:ascii="Arial" w:hAnsi="Arial" w:cs="Arial"/>
              </w:rPr>
            </w:pPr>
          </w:p>
          <w:p w14:paraId="76EB826F" w14:textId="77777777" w:rsidR="002A6D66" w:rsidRPr="00E14F80" w:rsidRDefault="002A6D66" w:rsidP="008718AB">
            <w:pPr>
              <w:autoSpaceDE w:val="0"/>
              <w:autoSpaceDN w:val="0"/>
              <w:adjustRightInd w:val="0"/>
              <w:spacing w:after="0" w:line="240" w:lineRule="auto"/>
              <w:ind w:left="794"/>
              <w:jc w:val="both"/>
              <w:rPr>
                <w:rFonts w:ascii="Arial" w:hAnsi="Arial" w:cs="Arial"/>
                <w:sz w:val="20"/>
                <w:szCs w:val="20"/>
              </w:rPr>
            </w:pPr>
            <w:r w:rsidRPr="00E14F80">
              <w:rPr>
                <w:rFonts w:ascii="Arial" w:hAnsi="Arial" w:cs="Arial"/>
                <w:sz w:val="20"/>
                <w:szCs w:val="20"/>
              </w:rPr>
              <w:t xml:space="preserve">La batería de pruebas que integran esta selección podrá ser tomada en su totalidad o parcialmente dependiendo de los distintos factores que intervengan en el proceso de selección.  </w:t>
            </w:r>
          </w:p>
          <w:p w14:paraId="43F7E059" w14:textId="77777777" w:rsidR="002A6D66" w:rsidRPr="00E14F80" w:rsidRDefault="002A6D66" w:rsidP="008718AB">
            <w:pPr>
              <w:autoSpaceDE w:val="0"/>
              <w:autoSpaceDN w:val="0"/>
              <w:adjustRightInd w:val="0"/>
              <w:spacing w:after="0" w:line="240" w:lineRule="auto"/>
              <w:ind w:left="794"/>
              <w:jc w:val="both"/>
              <w:rPr>
                <w:rFonts w:ascii="Arial" w:hAnsi="Arial" w:cs="Arial"/>
                <w:sz w:val="20"/>
                <w:szCs w:val="20"/>
              </w:rPr>
            </w:pPr>
          </w:p>
          <w:p w14:paraId="17669246" w14:textId="77777777" w:rsidR="002A6D66" w:rsidRPr="00E14F80" w:rsidRDefault="002A6D66" w:rsidP="002A6D66">
            <w:pPr>
              <w:numPr>
                <w:ilvl w:val="0"/>
                <w:numId w:val="32"/>
              </w:numPr>
              <w:autoSpaceDE w:val="0"/>
              <w:autoSpaceDN w:val="0"/>
              <w:adjustRightInd w:val="0"/>
              <w:spacing w:after="0" w:line="240" w:lineRule="auto"/>
              <w:jc w:val="both"/>
              <w:rPr>
                <w:rFonts w:ascii="Arial" w:hAnsi="Arial" w:cs="Arial"/>
                <w:sz w:val="20"/>
                <w:szCs w:val="20"/>
              </w:rPr>
            </w:pPr>
            <w:r w:rsidRPr="00E14F80">
              <w:rPr>
                <w:rFonts w:ascii="Arial" w:hAnsi="Arial" w:cs="Arial"/>
                <w:sz w:val="20"/>
                <w:szCs w:val="20"/>
              </w:rPr>
              <w:t xml:space="preserve">Evaluará las entrevistas  realizadas  elaborando un Informe (Tipo de Documento GDE – IF – Informe) el cual será adjuntado al EE. Los test psicotécnicos se conservarán y archivarán en </w:t>
            </w:r>
            <w:smartTag w:uri="urn:schemas-microsoft-com:office:smarttags" w:element="PersonName">
              <w:smartTagPr>
                <w:attr w:name="ProductID" w:val="la DDyCP"/>
              </w:smartTagPr>
              <w:r w:rsidRPr="00E14F80">
                <w:rPr>
                  <w:rFonts w:ascii="Arial" w:hAnsi="Arial" w:cs="Arial"/>
                  <w:sz w:val="20"/>
                  <w:szCs w:val="20"/>
                </w:rPr>
                <w:t xml:space="preserve">la </w:t>
              </w:r>
              <w:proofErr w:type="spellStart"/>
              <w:r w:rsidRPr="00E14F80">
                <w:rPr>
                  <w:rFonts w:ascii="Arial" w:hAnsi="Arial" w:cs="Arial"/>
                  <w:sz w:val="20"/>
                  <w:szCs w:val="20"/>
                </w:rPr>
                <w:t>DDyCP</w:t>
              </w:r>
            </w:smartTag>
            <w:proofErr w:type="spellEnd"/>
            <w:r w:rsidRPr="00E14F80">
              <w:rPr>
                <w:rFonts w:ascii="Arial" w:hAnsi="Arial" w:cs="Arial"/>
                <w:sz w:val="20"/>
                <w:szCs w:val="20"/>
              </w:rPr>
              <w:t>, resguardando la intimidad de los postulantes.</w:t>
            </w:r>
          </w:p>
          <w:p w14:paraId="55063609" w14:textId="77777777" w:rsidR="002A6D66" w:rsidRPr="00E14F80" w:rsidRDefault="002A6D66" w:rsidP="002A6D66">
            <w:pPr>
              <w:numPr>
                <w:ilvl w:val="0"/>
                <w:numId w:val="32"/>
              </w:numPr>
              <w:autoSpaceDE w:val="0"/>
              <w:autoSpaceDN w:val="0"/>
              <w:adjustRightInd w:val="0"/>
              <w:spacing w:after="0" w:line="240" w:lineRule="auto"/>
              <w:jc w:val="both"/>
              <w:rPr>
                <w:rFonts w:ascii="Arial" w:hAnsi="Arial" w:cs="Arial"/>
                <w:sz w:val="20"/>
                <w:szCs w:val="20"/>
              </w:rPr>
            </w:pPr>
            <w:r w:rsidRPr="00E14F80">
              <w:rPr>
                <w:rFonts w:ascii="Arial" w:hAnsi="Arial" w:cs="Arial"/>
                <w:sz w:val="20"/>
                <w:szCs w:val="20"/>
              </w:rPr>
              <w:t>Emitirá y adjuntará al EE, un Dictamen (Tipo de Documento GDE – DICTA) estableciendo una orden de méritos (preselección) de los postulantes.</w:t>
            </w:r>
          </w:p>
          <w:p w14:paraId="6A53D05B" w14:textId="77777777" w:rsidR="002A6D66" w:rsidRPr="00E14F80" w:rsidRDefault="002A6D66" w:rsidP="002A6D66">
            <w:pPr>
              <w:numPr>
                <w:ilvl w:val="0"/>
                <w:numId w:val="32"/>
              </w:numPr>
              <w:autoSpaceDE w:val="0"/>
              <w:autoSpaceDN w:val="0"/>
              <w:adjustRightInd w:val="0"/>
              <w:spacing w:after="0" w:line="240" w:lineRule="auto"/>
              <w:jc w:val="both"/>
              <w:rPr>
                <w:rFonts w:ascii="Arial" w:hAnsi="Arial" w:cs="Arial"/>
                <w:sz w:val="20"/>
                <w:szCs w:val="20"/>
              </w:rPr>
            </w:pPr>
            <w:r w:rsidRPr="00E14F80">
              <w:rPr>
                <w:rFonts w:ascii="Arial" w:hAnsi="Arial" w:cs="Arial"/>
                <w:sz w:val="20"/>
                <w:szCs w:val="20"/>
              </w:rPr>
              <w:t>Citará a los postulantes seleccionados para una entrevista con la Dirección Requirente.</w:t>
            </w:r>
          </w:p>
          <w:p w14:paraId="2C6D3223" w14:textId="77777777" w:rsidR="002A6D66" w:rsidRPr="00E14F80" w:rsidRDefault="002A6D66" w:rsidP="008718AB">
            <w:pPr>
              <w:autoSpaceDE w:val="0"/>
              <w:autoSpaceDN w:val="0"/>
              <w:adjustRightInd w:val="0"/>
              <w:spacing w:after="0" w:line="240" w:lineRule="auto"/>
              <w:jc w:val="both"/>
              <w:rPr>
                <w:rFonts w:ascii="Arial" w:hAnsi="Arial" w:cs="Arial"/>
                <w:sz w:val="20"/>
                <w:szCs w:val="20"/>
              </w:rPr>
            </w:pPr>
          </w:p>
          <w:p w14:paraId="742944F3" w14:textId="77777777" w:rsidR="002A6D66" w:rsidRPr="00E14F80" w:rsidRDefault="002A6D66" w:rsidP="008718AB">
            <w:pPr>
              <w:autoSpaceDE w:val="0"/>
              <w:autoSpaceDN w:val="0"/>
              <w:adjustRightInd w:val="0"/>
              <w:spacing w:after="0" w:line="240" w:lineRule="auto"/>
              <w:ind w:left="720" w:hanging="720"/>
              <w:jc w:val="both"/>
              <w:rPr>
                <w:rFonts w:ascii="Arial" w:hAnsi="Arial" w:cs="Arial"/>
                <w:sz w:val="20"/>
                <w:szCs w:val="20"/>
              </w:rPr>
            </w:pPr>
            <w:r w:rsidRPr="00E14F80">
              <w:rPr>
                <w:rFonts w:ascii="Arial" w:hAnsi="Arial" w:cs="Arial"/>
                <w:sz w:val="20"/>
                <w:szCs w:val="20"/>
              </w:rPr>
              <w:t>Realiza pase a la Dirección Requirente.</w:t>
            </w:r>
          </w:p>
          <w:p w14:paraId="6E470F1E" w14:textId="77777777" w:rsidR="002A6D66" w:rsidRPr="00E14F80" w:rsidRDefault="002A6D66" w:rsidP="008718AB">
            <w:pPr>
              <w:autoSpaceDE w:val="0"/>
              <w:autoSpaceDN w:val="0"/>
              <w:adjustRightInd w:val="0"/>
              <w:spacing w:after="0" w:line="240" w:lineRule="auto"/>
              <w:rPr>
                <w:rFonts w:ascii="Arial" w:hAnsi="Arial" w:cs="Arial"/>
                <w:sz w:val="20"/>
                <w:szCs w:val="20"/>
              </w:rPr>
            </w:pPr>
          </w:p>
          <w:p w14:paraId="371BE105" w14:textId="77777777" w:rsidR="002A6D66" w:rsidRPr="00E14F80" w:rsidRDefault="002A6D66" w:rsidP="008718AB">
            <w:pPr>
              <w:autoSpaceDE w:val="0"/>
              <w:autoSpaceDN w:val="0"/>
              <w:adjustRightInd w:val="0"/>
              <w:spacing w:after="0" w:line="240" w:lineRule="auto"/>
              <w:jc w:val="both"/>
              <w:rPr>
                <w:rFonts w:ascii="Arial" w:hAnsi="Arial" w:cs="Arial"/>
                <w:b/>
                <w:sz w:val="20"/>
                <w:szCs w:val="20"/>
                <w:u w:val="single"/>
              </w:rPr>
            </w:pPr>
            <w:r w:rsidRPr="00E14F80">
              <w:rPr>
                <w:rFonts w:ascii="Arial" w:hAnsi="Arial" w:cs="Arial"/>
                <w:b/>
                <w:sz w:val="20"/>
                <w:szCs w:val="20"/>
                <w:u w:val="single"/>
              </w:rPr>
              <w:t>Sistema / Aplicación:</w:t>
            </w:r>
          </w:p>
          <w:p w14:paraId="43943EAE" w14:textId="77777777" w:rsidR="002A6D66" w:rsidRPr="00E14F80" w:rsidRDefault="002A6D66" w:rsidP="008718AB">
            <w:pPr>
              <w:autoSpaceDE w:val="0"/>
              <w:autoSpaceDN w:val="0"/>
              <w:adjustRightInd w:val="0"/>
              <w:spacing w:after="0" w:line="240" w:lineRule="auto"/>
              <w:jc w:val="both"/>
              <w:rPr>
                <w:rFonts w:ascii="Arial" w:hAnsi="Arial" w:cs="Arial"/>
                <w:sz w:val="20"/>
                <w:szCs w:val="20"/>
              </w:rPr>
            </w:pPr>
            <w:r w:rsidRPr="00E14F80">
              <w:rPr>
                <w:rFonts w:ascii="Arial" w:hAnsi="Arial" w:cs="Arial"/>
                <w:sz w:val="20"/>
                <w:szCs w:val="20"/>
              </w:rPr>
              <w:t>-Generador Electrónico de Documentos Oficiales (GEDO)</w:t>
            </w:r>
          </w:p>
          <w:p w14:paraId="29356617" w14:textId="77777777" w:rsidR="002A6D66" w:rsidRPr="00E14F80" w:rsidRDefault="002A6D66" w:rsidP="008718AB">
            <w:pPr>
              <w:autoSpaceDE w:val="0"/>
              <w:autoSpaceDN w:val="0"/>
              <w:adjustRightInd w:val="0"/>
              <w:spacing w:after="0" w:line="240" w:lineRule="auto"/>
              <w:rPr>
                <w:rFonts w:ascii="Arial" w:hAnsi="Arial" w:cs="Arial"/>
                <w:sz w:val="20"/>
                <w:szCs w:val="20"/>
              </w:rPr>
            </w:pPr>
            <w:r w:rsidRPr="00E14F80">
              <w:rPr>
                <w:rFonts w:ascii="Arial" w:hAnsi="Arial" w:cs="Arial"/>
                <w:sz w:val="20"/>
                <w:szCs w:val="20"/>
              </w:rPr>
              <w:t>-Expediente Electrónico (EE)</w:t>
            </w:r>
          </w:p>
        </w:tc>
      </w:tr>
    </w:tbl>
    <w:p w14:paraId="38D9EBFF" w14:textId="77777777" w:rsidR="002A6D66" w:rsidRPr="00E14F80" w:rsidRDefault="002A6D66" w:rsidP="002A6D66">
      <w:pPr>
        <w:autoSpaceDE w:val="0"/>
        <w:autoSpaceDN w:val="0"/>
        <w:adjustRightInd w:val="0"/>
        <w:spacing w:after="0" w:line="240" w:lineRule="auto"/>
        <w:rPr>
          <w:rFonts w:ascii="Arial" w:hAnsi="Arial" w:cs="Arial"/>
          <w:sz w:val="20"/>
          <w:szCs w:val="20"/>
        </w:rPr>
      </w:pPr>
    </w:p>
    <w:p w14:paraId="1B3F6FC7" w14:textId="77777777" w:rsidR="002A6D66" w:rsidRPr="00E14F80" w:rsidRDefault="002A6D66" w:rsidP="002A6D66">
      <w:pPr>
        <w:autoSpaceDE w:val="0"/>
        <w:autoSpaceDN w:val="0"/>
        <w:adjustRightInd w:val="0"/>
        <w:spacing w:after="0" w:line="240" w:lineRule="auto"/>
        <w:rPr>
          <w:rFonts w:ascii="Arial" w:hAnsi="Arial" w:cs="Arial"/>
          <w:sz w:val="20"/>
          <w:szCs w:val="20"/>
        </w:rPr>
      </w:pPr>
    </w:p>
    <w:p w14:paraId="6BAFF7F0" w14:textId="77777777" w:rsidR="002A6D66" w:rsidRPr="00E14F80" w:rsidRDefault="002A6D66" w:rsidP="002A6D66">
      <w:pPr>
        <w:autoSpaceDE w:val="0"/>
        <w:autoSpaceDN w:val="0"/>
        <w:adjustRightInd w:val="0"/>
        <w:spacing w:after="0" w:line="240" w:lineRule="auto"/>
        <w:rPr>
          <w:rFonts w:ascii="Arial" w:hAnsi="Arial" w:cs="Arial"/>
          <w:b/>
          <w:sz w:val="20"/>
          <w:szCs w:val="20"/>
        </w:rPr>
      </w:pPr>
      <w:r w:rsidRPr="00E14F80">
        <w:rPr>
          <w:rFonts w:ascii="Arial" w:hAnsi="Arial" w:cs="Arial"/>
          <w:b/>
          <w:sz w:val="20"/>
          <w:szCs w:val="20"/>
        </w:rPr>
        <w:t>I IP-010-060: Dirección Requirente – Entrevista Postulantes – Confecciona Informe.</w:t>
      </w:r>
    </w:p>
    <w:tbl>
      <w:tblPr>
        <w:tblW w:w="952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000" w:firstRow="0" w:lastRow="0" w:firstColumn="0" w:lastColumn="0" w:noHBand="0" w:noVBand="0"/>
      </w:tblPr>
      <w:tblGrid>
        <w:gridCol w:w="2197"/>
        <w:gridCol w:w="7323"/>
      </w:tblGrid>
      <w:tr w:rsidR="002A6D66" w:rsidRPr="00E14F80" w14:paraId="432D8EF7" w14:textId="77777777" w:rsidTr="008718AB">
        <w:trPr>
          <w:jc w:val="center"/>
        </w:trPr>
        <w:tc>
          <w:tcPr>
            <w:tcW w:w="219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58C79970" w14:textId="77777777" w:rsidR="002A6D66" w:rsidRPr="00E14F80" w:rsidRDefault="002A6D66" w:rsidP="008718AB">
            <w:pPr>
              <w:autoSpaceDE w:val="0"/>
              <w:autoSpaceDN w:val="0"/>
              <w:adjustRightInd w:val="0"/>
              <w:spacing w:after="0" w:line="240" w:lineRule="auto"/>
              <w:rPr>
                <w:rFonts w:ascii="Arial" w:hAnsi="Arial" w:cs="Arial"/>
                <w:sz w:val="20"/>
                <w:szCs w:val="20"/>
              </w:rPr>
            </w:pPr>
            <w:r w:rsidRPr="00E14F80">
              <w:rPr>
                <w:rFonts w:ascii="Arial" w:hAnsi="Arial" w:cs="Arial"/>
                <w:b/>
                <w:bCs/>
                <w:sz w:val="20"/>
                <w:szCs w:val="20"/>
              </w:rPr>
              <w:t>Descripción:</w:t>
            </w:r>
          </w:p>
        </w:tc>
        <w:tc>
          <w:tcPr>
            <w:tcW w:w="730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7C564336" w14:textId="77777777" w:rsidR="002A6D66" w:rsidRPr="00E14F80" w:rsidRDefault="002A6D66" w:rsidP="008718AB">
            <w:pPr>
              <w:autoSpaceDE w:val="0"/>
              <w:autoSpaceDN w:val="0"/>
              <w:adjustRightInd w:val="0"/>
              <w:spacing w:after="0" w:line="240" w:lineRule="auto"/>
              <w:jc w:val="both"/>
              <w:rPr>
                <w:rFonts w:ascii="Arial" w:hAnsi="Arial" w:cs="Arial"/>
                <w:sz w:val="20"/>
                <w:szCs w:val="20"/>
              </w:rPr>
            </w:pPr>
            <w:r w:rsidRPr="00E14F80">
              <w:rPr>
                <w:rFonts w:ascii="Arial" w:hAnsi="Arial" w:cs="Arial"/>
                <w:sz w:val="20"/>
                <w:szCs w:val="20"/>
              </w:rPr>
              <w:t>Dirección Requirente:</w:t>
            </w:r>
          </w:p>
          <w:p w14:paraId="145D738B" w14:textId="77777777" w:rsidR="002A6D66" w:rsidRPr="00E14F80" w:rsidRDefault="002A6D66" w:rsidP="008718AB">
            <w:pPr>
              <w:autoSpaceDE w:val="0"/>
              <w:autoSpaceDN w:val="0"/>
              <w:adjustRightInd w:val="0"/>
              <w:spacing w:after="0" w:line="240" w:lineRule="auto"/>
              <w:jc w:val="both"/>
              <w:rPr>
                <w:rFonts w:ascii="Arial" w:hAnsi="Arial" w:cs="Arial"/>
                <w:sz w:val="20"/>
                <w:szCs w:val="20"/>
              </w:rPr>
            </w:pPr>
            <w:r w:rsidRPr="00E14F80">
              <w:rPr>
                <w:rFonts w:ascii="Arial" w:hAnsi="Arial" w:cs="Arial"/>
                <w:sz w:val="20"/>
                <w:szCs w:val="20"/>
              </w:rPr>
              <w:t xml:space="preserve"> </w:t>
            </w:r>
          </w:p>
          <w:p w14:paraId="602657F6" w14:textId="77777777" w:rsidR="002A6D66" w:rsidRPr="00E14F80" w:rsidRDefault="002A6D66" w:rsidP="002A6D66">
            <w:pPr>
              <w:numPr>
                <w:ilvl w:val="0"/>
                <w:numId w:val="32"/>
              </w:numPr>
              <w:autoSpaceDE w:val="0"/>
              <w:autoSpaceDN w:val="0"/>
              <w:adjustRightInd w:val="0"/>
              <w:spacing w:after="0" w:line="240" w:lineRule="auto"/>
              <w:jc w:val="both"/>
              <w:rPr>
                <w:rFonts w:ascii="Arial" w:hAnsi="Arial" w:cs="Arial"/>
                <w:sz w:val="20"/>
                <w:szCs w:val="20"/>
              </w:rPr>
            </w:pPr>
            <w:r w:rsidRPr="00E14F80">
              <w:rPr>
                <w:rFonts w:ascii="Arial" w:hAnsi="Arial" w:cs="Arial"/>
                <w:sz w:val="20"/>
                <w:szCs w:val="20"/>
              </w:rPr>
              <w:t>Realiza entrevista con postulante.</w:t>
            </w:r>
          </w:p>
          <w:p w14:paraId="3A09689C" w14:textId="77777777" w:rsidR="002A6D66" w:rsidRPr="00E14F80" w:rsidRDefault="002A6D66" w:rsidP="002A6D66">
            <w:pPr>
              <w:numPr>
                <w:ilvl w:val="0"/>
                <w:numId w:val="32"/>
              </w:numPr>
              <w:autoSpaceDE w:val="0"/>
              <w:autoSpaceDN w:val="0"/>
              <w:adjustRightInd w:val="0"/>
              <w:spacing w:after="0" w:line="240" w:lineRule="auto"/>
              <w:jc w:val="both"/>
              <w:rPr>
                <w:rFonts w:ascii="Arial" w:hAnsi="Arial" w:cs="Arial"/>
                <w:sz w:val="20"/>
                <w:szCs w:val="20"/>
              </w:rPr>
            </w:pPr>
            <w:r w:rsidRPr="00E14F80">
              <w:rPr>
                <w:rFonts w:ascii="Arial" w:hAnsi="Arial" w:cs="Arial"/>
                <w:sz w:val="20"/>
                <w:szCs w:val="20"/>
              </w:rPr>
              <w:t>Realizará una evaluación y adjuntará al EE un Informe (Tipo de Documento GDE – IF – Informe), generándose una segunda orden de méritos.</w:t>
            </w:r>
          </w:p>
          <w:p w14:paraId="15FF0643" w14:textId="77777777" w:rsidR="002A6D66" w:rsidRPr="00E14F80" w:rsidRDefault="002A6D66" w:rsidP="008718AB">
            <w:pPr>
              <w:autoSpaceDE w:val="0"/>
              <w:autoSpaceDN w:val="0"/>
              <w:adjustRightInd w:val="0"/>
              <w:spacing w:after="0" w:line="240" w:lineRule="auto"/>
              <w:ind w:left="1219"/>
              <w:jc w:val="both"/>
              <w:rPr>
                <w:rFonts w:ascii="Arial" w:hAnsi="Arial" w:cs="Arial"/>
                <w:sz w:val="20"/>
                <w:szCs w:val="20"/>
              </w:rPr>
            </w:pPr>
          </w:p>
          <w:p w14:paraId="739FE6CB" w14:textId="77777777" w:rsidR="002A6D66" w:rsidRPr="00E14F80" w:rsidRDefault="002A6D66" w:rsidP="008718AB">
            <w:pPr>
              <w:autoSpaceDE w:val="0"/>
              <w:autoSpaceDN w:val="0"/>
              <w:adjustRightInd w:val="0"/>
              <w:spacing w:after="0" w:line="240" w:lineRule="auto"/>
              <w:ind w:left="720" w:hanging="720"/>
              <w:jc w:val="both"/>
              <w:rPr>
                <w:rFonts w:ascii="Arial" w:hAnsi="Arial" w:cs="Arial"/>
                <w:sz w:val="20"/>
                <w:szCs w:val="20"/>
              </w:rPr>
            </w:pPr>
            <w:r w:rsidRPr="00E14F80">
              <w:rPr>
                <w:rFonts w:ascii="Arial" w:hAnsi="Arial" w:cs="Arial"/>
                <w:sz w:val="20"/>
                <w:szCs w:val="20"/>
              </w:rPr>
              <w:t>Realiza pase a Dirección de Administración de Recursos Humanos.</w:t>
            </w:r>
          </w:p>
          <w:p w14:paraId="5865EB43" w14:textId="77777777" w:rsidR="002A6D66" w:rsidRPr="00E14F80" w:rsidRDefault="002A6D66" w:rsidP="008718AB">
            <w:pPr>
              <w:autoSpaceDE w:val="0"/>
              <w:autoSpaceDN w:val="0"/>
              <w:adjustRightInd w:val="0"/>
              <w:spacing w:after="0" w:line="240" w:lineRule="auto"/>
              <w:jc w:val="both"/>
              <w:rPr>
                <w:rFonts w:ascii="Arial" w:hAnsi="Arial" w:cs="Arial"/>
                <w:b/>
                <w:sz w:val="20"/>
                <w:szCs w:val="20"/>
                <w:u w:val="single"/>
              </w:rPr>
            </w:pPr>
          </w:p>
          <w:p w14:paraId="58FF4A5F" w14:textId="77777777" w:rsidR="002A6D66" w:rsidRPr="00E14F80" w:rsidRDefault="002A6D66" w:rsidP="008718AB">
            <w:pPr>
              <w:autoSpaceDE w:val="0"/>
              <w:autoSpaceDN w:val="0"/>
              <w:adjustRightInd w:val="0"/>
              <w:spacing w:after="0" w:line="240" w:lineRule="auto"/>
              <w:jc w:val="both"/>
              <w:rPr>
                <w:rFonts w:ascii="Arial" w:hAnsi="Arial" w:cs="Arial"/>
                <w:b/>
                <w:sz w:val="20"/>
                <w:szCs w:val="20"/>
                <w:u w:val="single"/>
              </w:rPr>
            </w:pPr>
            <w:r w:rsidRPr="00E14F80">
              <w:rPr>
                <w:rFonts w:ascii="Arial" w:hAnsi="Arial" w:cs="Arial"/>
                <w:b/>
                <w:sz w:val="20"/>
                <w:szCs w:val="20"/>
                <w:u w:val="single"/>
              </w:rPr>
              <w:t>Sistema / Aplicación:</w:t>
            </w:r>
          </w:p>
          <w:p w14:paraId="54D500F7" w14:textId="77777777" w:rsidR="002A6D66" w:rsidRPr="00E14F80" w:rsidRDefault="002A6D66" w:rsidP="008718AB">
            <w:pPr>
              <w:autoSpaceDE w:val="0"/>
              <w:autoSpaceDN w:val="0"/>
              <w:adjustRightInd w:val="0"/>
              <w:spacing w:after="0" w:line="240" w:lineRule="auto"/>
              <w:jc w:val="both"/>
              <w:rPr>
                <w:rFonts w:ascii="Arial" w:hAnsi="Arial" w:cs="Arial"/>
                <w:sz w:val="20"/>
                <w:szCs w:val="20"/>
              </w:rPr>
            </w:pPr>
            <w:r w:rsidRPr="00E14F80">
              <w:rPr>
                <w:rFonts w:ascii="Arial" w:hAnsi="Arial" w:cs="Arial"/>
                <w:sz w:val="20"/>
                <w:szCs w:val="20"/>
              </w:rPr>
              <w:t>-Generador Electrónico de Documentos Oficiales (GEDO)</w:t>
            </w:r>
          </w:p>
          <w:p w14:paraId="0A92F780" w14:textId="77777777" w:rsidR="002A6D66" w:rsidRPr="00E14F80" w:rsidRDefault="002A6D66" w:rsidP="008718AB">
            <w:pPr>
              <w:autoSpaceDE w:val="0"/>
              <w:autoSpaceDN w:val="0"/>
              <w:adjustRightInd w:val="0"/>
              <w:spacing w:after="0" w:line="240" w:lineRule="auto"/>
              <w:jc w:val="both"/>
              <w:rPr>
                <w:rFonts w:ascii="Arial" w:hAnsi="Arial" w:cs="Arial"/>
                <w:sz w:val="20"/>
                <w:szCs w:val="20"/>
              </w:rPr>
            </w:pPr>
            <w:r w:rsidRPr="00E14F80">
              <w:rPr>
                <w:rFonts w:ascii="Arial" w:hAnsi="Arial" w:cs="Arial"/>
                <w:sz w:val="20"/>
                <w:szCs w:val="20"/>
              </w:rPr>
              <w:t>-Expediente Electrónico (EE)</w:t>
            </w:r>
          </w:p>
        </w:tc>
      </w:tr>
    </w:tbl>
    <w:p w14:paraId="45D26CAD" w14:textId="77777777" w:rsidR="002A6D66" w:rsidRPr="00E14F80" w:rsidRDefault="002A6D66" w:rsidP="002A6D66">
      <w:pPr>
        <w:autoSpaceDE w:val="0"/>
        <w:autoSpaceDN w:val="0"/>
        <w:adjustRightInd w:val="0"/>
        <w:spacing w:after="0" w:line="240" w:lineRule="auto"/>
        <w:rPr>
          <w:rFonts w:ascii="Arial" w:hAnsi="Arial" w:cs="Arial"/>
          <w:sz w:val="20"/>
          <w:szCs w:val="20"/>
        </w:rPr>
      </w:pPr>
    </w:p>
    <w:p w14:paraId="34A0059C" w14:textId="77777777" w:rsidR="002A6D66" w:rsidRPr="00E14F80" w:rsidRDefault="002A6D66" w:rsidP="002A6D66">
      <w:pPr>
        <w:autoSpaceDE w:val="0"/>
        <w:autoSpaceDN w:val="0"/>
        <w:adjustRightInd w:val="0"/>
        <w:spacing w:after="0" w:line="240" w:lineRule="auto"/>
        <w:jc w:val="center"/>
        <w:rPr>
          <w:rFonts w:ascii="Arial" w:hAnsi="Arial" w:cs="Arial"/>
          <w:sz w:val="20"/>
          <w:szCs w:val="20"/>
        </w:rPr>
      </w:pPr>
    </w:p>
    <w:p w14:paraId="7A040690" w14:textId="77777777" w:rsidR="002A6D66" w:rsidRPr="00E14F80" w:rsidRDefault="002A6D66" w:rsidP="002A6D66">
      <w:pPr>
        <w:autoSpaceDE w:val="0"/>
        <w:autoSpaceDN w:val="0"/>
        <w:adjustRightInd w:val="0"/>
        <w:spacing w:after="0" w:line="240" w:lineRule="auto"/>
        <w:rPr>
          <w:rFonts w:ascii="Arial" w:hAnsi="Arial" w:cs="Arial"/>
          <w:b/>
          <w:sz w:val="20"/>
          <w:szCs w:val="20"/>
        </w:rPr>
      </w:pPr>
      <w:r w:rsidRPr="00E14F80">
        <w:rPr>
          <w:rFonts w:ascii="Arial" w:hAnsi="Arial" w:cs="Arial"/>
          <w:b/>
          <w:sz w:val="20"/>
          <w:szCs w:val="20"/>
        </w:rPr>
        <w:t>I IP-010-070: DARRHH – Revisa.</w:t>
      </w:r>
    </w:p>
    <w:tbl>
      <w:tblPr>
        <w:tblW w:w="952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000" w:firstRow="0" w:lastRow="0" w:firstColumn="0" w:lastColumn="0" w:noHBand="0" w:noVBand="0"/>
      </w:tblPr>
      <w:tblGrid>
        <w:gridCol w:w="2197"/>
        <w:gridCol w:w="7323"/>
      </w:tblGrid>
      <w:tr w:rsidR="002A6D66" w:rsidRPr="00E14F80" w14:paraId="2236E276" w14:textId="77777777" w:rsidTr="008718AB">
        <w:trPr>
          <w:jc w:val="center"/>
        </w:trPr>
        <w:tc>
          <w:tcPr>
            <w:tcW w:w="219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077CBACD" w14:textId="77777777" w:rsidR="002A6D66" w:rsidRPr="00E14F80" w:rsidRDefault="002A6D66" w:rsidP="008718AB">
            <w:pPr>
              <w:autoSpaceDE w:val="0"/>
              <w:autoSpaceDN w:val="0"/>
              <w:adjustRightInd w:val="0"/>
              <w:spacing w:after="0" w:line="240" w:lineRule="auto"/>
              <w:rPr>
                <w:rFonts w:ascii="Arial" w:hAnsi="Arial" w:cs="Arial"/>
                <w:sz w:val="20"/>
                <w:szCs w:val="20"/>
              </w:rPr>
            </w:pPr>
            <w:r w:rsidRPr="00E14F80">
              <w:rPr>
                <w:rFonts w:ascii="Arial" w:hAnsi="Arial" w:cs="Arial"/>
                <w:b/>
                <w:bCs/>
                <w:sz w:val="20"/>
                <w:szCs w:val="20"/>
              </w:rPr>
              <w:t>Descripción:</w:t>
            </w:r>
          </w:p>
        </w:tc>
        <w:tc>
          <w:tcPr>
            <w:tcW w:w="730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571700F2" w14:textId="77777777" w:rsidR="002A6D66" w:rsidRPr="00E14F80" w:rsidRDefault="002A6D66" w:rsidP="008718AB">
            <w:pPr>
              <w:autoSpaceDE w:val="0"/>
              <w:autoSpaceDN w:val="0"/>
              <w:adjustRightInd w:val="0"/>
              <w:spacing w:after="0" w:line="240" w:lineRule="auto"/>
              <w:jc w:val="both"/>
              <w:rPr>
                <w:rFonts w:ascii="Arial" w:hAnsi="Arial" w:cs="Arial"/>
                <w:sz w:val="20"/>
                <w:szCs w:val="20"/>
              </w:rPr>
            </w:pPr>
            <w:r w:rsidRPr="00E14F80">
              <w:rPr>
                <w:rFonts w:ascii="Arial" w:hAnsi="Arial" w:cs="Arial"/>
                <w:sz w:val="20"/>
                <w:szCs w:val="20"/>
              </w:rPr>
              <w:t>DARRHH:</w:t>
            </w:r>
          </w:p>
          <w:p w14:paraId="288C1FC7" w14:textId="77777777" w:rsidR="002A6D66" w:rsidRPr="00E14F80" w:rsidRDefault="002A6D66" w:rsidP="002A6D66">
            <w:pPr>
              <w:numPr>
                <w:ilvl w:val="0"/>
                <w:numId w:val="32"/>
              </w:numPr>
              <w:autoSpaceDE w:val="0"/>
              <w:autoSpaceDN w:val="0"/>
              <w:adjustRightInd w:val="0"/>
              <w:spacing w:after="0" w:line="240" w:lineRule="auto"/>
              <w:jc w:val="both"/>
              <w:rPr>
                <w:rFonts w:ascii="Arial" w:hAnsi="Arial" w:cs="Arial"/>
                <w:sz w:val="20"/>
                <w:szCs w:val="20"/>
              </w:rPr>
            </w:pPr>
            <w:r w:rsidRPr="00E14F80">
              <w:rPr>
                <w:rFonts w:ascii="Arial" w:hAnsi="Arial" w:cs="Arial"/>
                <w:sz w:val="20"/>
                <w:szCs w:val="20"/>
              </w:rPr>
              <w:t>Revisa.</w:t>
            </w:r>
          </w:p>
          <w:p w14:paraId="22ABE34C" w14:textId="77777777" w:rsidR="002A6D66" w:rsidRPr="00E14F80" w:rsidRDefault="002A6D66" w:rsidP="008718AB">
            <w:pPr>
              <w:autoSpaceDE w:val="0"/>
              <w:autoSpaceDN w:val="0"/>
              <w:adjustRightInd w:val="0"/>
              <w:spacing w:after="0" w:line="240" w:lineRule="auto"/>
              <w:ind w:left="1219"/>
              <w:jc w:val="both"/>
              <w:rPr>
                <w:rFonts w:ascii="Arial" w:hAnsi="Arial" w:cs="Arial"/>
                <w:sz w:val="20"/>
                <w:szCs w:val="20"/>
              </w:rPr>
            </w:pPr>
          </w:p>
          <w:p w14:paraId="373B9175" w14:textId="77777777" w:rsidR="002A6D66" w:rsidRPr="00E14F80" w:rsidRDefault="002A6D66" w:rsidP="008718AB">
            <w:pPr>
              <w:autoSpaceDE w:val="0"/>
              <w:autoSpaceDN w:val="0"/>
              <w:adjustRightInd w:val="0"/>
              <w:spacing w:after="0" w:line="240" w:lineRule="auto"/>
              <w:ind w:left="720" w:hanging="720"/>
              <w:jc w:val="both"/>
              <w:rPr>
                <w:rFonts w:ascii="Arial" w:hAnsi="Arial" w:cs="Arial"/>
                <w:sz w:val="20"/>
                <w:szCs w:val="20"/>
              </w:rPr>
            </w:pPr>
            <w:r w:rsidRPr="00E14F80">
              <w:rPr>
                <w:rFonts w:ascii="Arial" w:hAnsi="Arial" w:cs="Arial"/>
                <w:sz w:val="20"/>
                <w:szCs w:val="20"/>
              </w:rPr>
              <w:t>Realiza pase a Dirección INDEC.</w:t>
            </w:r>
          </w:p>
          <w:p w14:paraId="03480DD9" w14:textId="77777777" w:rsidR="002A6D66" w:rsidRPr="00E14F80" w:rsidRDefault="002A6D66" w:rsidP="008718AB">
            <w:pPr>
              <w:autoSpaceDE w:val="0"/>
              <w:autoSpaceDN w:val="0"/>
              <w:adjustRightInd w:val="0"/>
              <w:spacing w:after="0" w:line="240" w:lineRule="auto"/>
              <w:jc w:val="both"/>
              <w:rPr>
                <w:rFonts w:ascii="Arial" w:hAnsi="Arial" w:cs="Arial"/>
                <w:b/>
                <w:sz w:val="20"/>
                <w:szCs w:val="20"/>
                <w:u w:val="single"/>
              </w:rPr>
            </w:pPr>
          </w:p>
          <w:p w14:paraId="7E47F739" w14:textId="77777777" w:rsidR="002A6D66" w:rsidRPr="00E14F80" w:rsidRDefault="002A6D66" w:rsidP="008718AB">
            <w:pPr>
              <w:autoSpaceDE w:val="0"/>
              <w:autoSpaceDN w:val="0"/>
              <w:adjustRightInd w:val="0"/>
              <w:spacing w:after="0" w:line="240" w:lineRule="auto"/>
              <w:jc w:val="both"/>
              <w:rPr>
                <w:rFonts w:ascii="Arial" w:hAnsi="Arial" w:cs="Arial"/>
                <w:b/>
                <w:sz w:val="20"/>
                <w:szCs w:val="20"/>
                <w:u w:val="single"/>
              </w:rPr>
            </w:pPr>
            <w:r w:rsidRPr="00E14F80">
              <w:rPr>
                <w:rFonts w:ascii="Arial" w:hAnsi="Arial" w:cs="Arial"/>
                <w:b/>
                <w:sz w:val="20"/>
                <w:szCs w:val="20"/>
                <w:u w:val="single"/>
              </w:rPr>
              <w:t>Sistema / Aplicación:</w:t>
            </w:r>
          </w:p>
          <w:p w14:paraId="29E44B29" w14:textId="77777777" w:rsidR="002A6D66" w:rsidRPr="00E14F80" w:rsidRDefault="002A6D66" w:rsidP="008718AB">
            <w:pPr>
              <w:autoSpaceDE w:val="0"/>
              <w:autoSpaceDN w:val="0"/>
              <w:adjustRightInd w:val="0"/>
              <w:spacing w:after="0" w:line="240" w:lineRule="auto"/>
              <w:jc w:val="both"/>
              <w:rPr>
                <w:rFonts w:ascii="Arial" w:hAnsi="Arial" w:cs="Arial"/>
                <w:sz w:val="20"/>
                <w:szCs w:val="20"/>
              </w:rPr>
            </w:pPr>
            <w:r w:rsidRPr="00E14F80">
              <w:rPr>
                <w:rFonts w:ascii="Arial" w:hAnsi="Arial" w:cs="Arial"/>
                <w:sz w:val="20"/>
                <w:szCs w:val="20"/>
              </w:rPr>
              <w:t>-Generador Electrónico de Documentos Oficiales (GEDO)</w:t>
            </w:r>
          </w:p>
          <w:p w14:paraId="36241B44" w14:textId="77777777" w:rsidR="002A6D66" w:rsidRPr="00E14F80" w:rsidRDefault="002A6D66" w:rsidP="008718AB">
            <w:pPr>
              <w:autoSpaceDE w:val="0"/>
              <w:autoSpaceDN w:val="0"/>
              <w:adjustRightInd w:val="0"/>
              <w:spacing w:after="0" w:line="240" w:lineRule="auto"/>
              <w:jc w:val="both"/>
              <w:rPr>
                <w:rFonts w:ascii="Arial" w:hAnsi="Arial" w:cs="Arial"/>
                <w:sz w:val="20"/>
                <w:szCs w:val="20"/>
              </w:rPr>
            </w:pPr>
            <w:r w:rsidRPr="00E14F80">
              <w:rPr>
                <w:rFonts w:ascii="Arial" w:hAnsi="Arial" w:cs="Arial"/>
                <w:sz w:val="20"/>
                <w:szCs w:val="20"/>
              </w:rPr>
              <w:t>-Expediente Electrónico (EE)</w:t>
            </w:r>
          </w:p>
        </w:tc>
      </w:tr>
    </w:tbl>
    <w:p w14:paraId="2E9A8BC8" w14:textId="77777777" w:rsidR="002A6D66" w:rsidRPr="00E14F80" w:rsidRDefault="002A6D66" w:rsidP="002A6D66">
      <w:pPr>
        <w:autoSpaceDE w:val="0"/>
        <w:autoSpaceDN w:val="0"/>
        <w:adjustRightInd w:val="0"/>
        <w:spacing w:after="0" w:line="240" w:lineRule="auto"/>
        <w:rPr>
          <w:rFonts w:ascii="Arial" w:hAnsi="Arial" w:cs="Arial"/>
          <w:sz w:val="20"/>
          <w:szCs w:val="20"/>
        </w:rPr>
      </w:pPr>
    </w:p>
    <w:p w14:paraId="79F132FF" w14:textId="77777777" w:rsidR="002A6D66" w:rsidRPr="00E14F80" w:rsidRDefault="002A6D66" w:rsidP="002A6D66">
      <w:pPr>
        <w:autoSpaceDE w:val="0"/>
        <w:autoSpaceDN w:val="0"/>
        <w:adjustRightInd w:val="0"/>
        <w:spacing w:after="0" w:line="240" w:lineRule="auto"/>
        <w:rPr>
          <w:rFonts w:ascii="Arial" w:hAnsi="Arial" w:cs="Arial"/>
          <w:sz w:val="20"/>
          <w:szCs w:val="20"/>
        </w:rPr>
      </w:pPr>
    </w:p>
    <w:p w14:paraId="353E5B72" w14:textId="77777777" w:rsidR="002A6D66" w:rsidRPr="00E14F80" w:rsidRDefault="002A6D66" w:rsidP="002A6D66">
      <w:pPr>
        <w:autoSpaceDE w:val="0"/>
        <w:autoSpaceDN w:val="0"/>
        <w:adjustRightInd w:val="0"/>
        <w:spacing w:after="0" w:line="240" w:lineRule="auto"/>
        <w:rPr>
          <w:rFonts w:ascii="Arial" w:hAnsi="Arial" w:cs="Arial"/>
          <w:sz w:val="20"/>
          <w:szCs w:val="20"/>
        </w:rPr>
      </w:pPr>
    </w:p>
    <w:p w14:paraId="3446F32A" w14:textId="77777777" w:rsidR="002A6D66" w:rsidRPr="00E14F80" w:rsidRDefault="002A6D66" w:rsidP="002A6D66">
      <w:pPr>
        <w:autoSpaceDE w:val="0"/>
        <w:autoSpaceDN w:val="0"/>
        <w:adjustRightInd w:val="0"/>
        <w:spacing w:after="0" w:line="240" w:lineRule="auto"/>
        <w:rPr>
          <w:rFonts w:ascii="Arial" w:hAnsi="Arial" w:cs="Arial"/>
          <w:sz w:val="20"/>
          <w:szCs w:val="20"/>
        </w:rPr>
      </w:pPr>
    </w:p>
    <w:p w14:paraId="20EB686D" w14:textId="77777777" w:rsidR="002A6D66" w:rsidRPr="00E14F80" w:rsidRDefault="002A6D66" w:rsidP="002A6D66">
      <w:pPr>
        <w:autoSpaceDE w:val="0"/>
        <w:autoSpaceDN w:val="0"/>
        <w:adjustRightInd w:val="0"/>
        <w:spacing w:after="0" w:line="240" w:lineRule="auto"/>
        <w:rPr>
          <w:rFonts w:ascii="Arial" w:hAnsi="Arial" w:cs="Arial"/>
          <w:sz w:val="20"/>
          <w:szCs w:val="20"/>
        </w:rPr>
      </w:pPr>
    </w:p>
    <w:p w14:paraId="0211F318" w14:textId="77777777" w:rsidR="002A6D66" w:rsidRPr="00E14F80" w:rsidRDefault="002A6D66" w:rsidP="002A6D66">
      <w:pPr>
        <w:autoSpaceDE w:val="0"/>
        <w:autoSpaceDN w:val="0"/>
        <w:adjustRightInd w:val="0"/>
        <w:spacing w:after="0" w:line="240" w:lineRule="auto"/>
        <w:rPr>
          <w:rFonts w:ascii="Arial" w:hAnsi="Arial" w:cs="Arial"/>
          <w:sz w:val="20"/>
          <w:szCs w:val="20"/>
        </w:rPr>
      </w:pPr>
    </w:p>
    <w:p w14:paraId="05A79CDD" w14:textId="77777777" w:rsidR="002A6D66" w:rsidRPr="00E14F80" w:rsidRDefault="002A6D66" w:rsidP="002A6D66">
      <w:pPr>
        <w:autoSpaceDE w:val="0"/>
        <w:autoSpaceDN w:val="0"/>
        <w:adjustRightInd w:val="0"/>
        <w:spacing w:after="0" w:line="240" w:lineRule="auto"/>
        <w:rPr>
          <w:rFonts w:ascii="Arial" w:hAnsi="Arial" w:cs="Arial"/>
          <w:sz w:val="20"/>
          <w:szCs w:val="20"/>
        </w:rPr>
      </w:pPr>
    </w:p>
    <w:p w14:paraId="0A398629" w14:textId="77777777" w:rsidR="002A6D66" w:rsidRPr="00E14F80" w:rsidRDefault="002A6D66" w:rsidP="002A6D66">
      <w:pPr>
        <w:autoSpaceDE w:val="0"/>
        <w:autoSpaceDN w:val="0"/>
        <w:adjustRightInd w:val="0"/>
        <w:spacing w:after="0" w:line="240" w:lineRule="auto"/>
        <w:rPr>
          <w:rFonts w:ascii="Arial" w:hAnsi="Arial" w:cs="Arial"/>
          <w:sz w:val="20"/>
          <w:szCs w:val="20"/>
        </w:rPr>
      </w:pPr>
    </w:p>
    <w:p w14:paraId="5BDC7C05" w14:textId="77777777" w:rsidR="002A6D66" w:rsidRPr="00E14F80" w:rsidRDefault="002A6D66" w:rsidP="002A6D66">
      <w:pPr>
        <w:autoSpaceDE w:val="0"/>
        <w:autoSpaceDN w:val="0"/>
        <w:adjustRightInd w:val="0"/>
        <w:spacing w:after="0" w:line="240" w:lineRule="auto"/>
        <w:rPr>
          <w:rFonts w:ascii="Arial" w:hAnsi="Arial" w:cs="Arial"/>
          <w:sz w:val="20"/>
          <w:szCs w:val="20"/>
        </w:rPr>
      </w:pPr>
    </w:p>
    <w:p w14:paraId="348EB20C" w14:textId="77777777" w:rsidR="002A6D66" w:rsidRPr="00E14F80" w:rsidRDefault="002A6D66" w:rsidP="002A6D66">
      <w:pPr>
        <w:autoSpaceDE w:val="0"/>
        <w:autoSpaceDN w:val="0"/>
        <w:adjustRightInd w:val="0"/>
        <w:spacing w:after="0" w:line="240" w:lineRule="auto"/>
        <w:rPr>
          <w:rFonts w:ascii="Arial" w:hAnsi="Arial" w:cs="Arial"/>
          <w:sz w:val="20"/>
          <w:szCs w:val="20"/>
        </w:rPr>
      </w:pPr>
    </w:p>
    <w:p w14:paraId="61514E53" w14:textId="77777777" w:rsidR="002A6D66" w:rsidRPr="00E14F80" w:rsidRDefault="002A6D66" w:rsidP="002A6D66">
      <w:pPr>
        <w:autoSpaceDE w:val="0"/>
        <w:autoSpaceDN w:val="0"/>
        <w:adjustRightInd w:val="0"/>
        <w:spacing w:after="0" w:line="240" w:lineRule="auto"/>
        <w:rPr>
          <w:rFonts w:ascii="Arial" w:hAnsi="Arial" w:cs="Arial"/>
          <w:sz w:val="20"/>
          <w:szCs w:val="20"/>
        </w:rPr>
      </w:pPr>
    </w:p>
    <w:p w14:paraId="0736A970" w14:textId="77777777" w:rsidR="002A6D66" w:rsidRPr="00E14F80" w:rsidRDefault="002A6D66" w:rsidP="002A6D66">
      <w:pPr>
        <w:autoSpaceDE w:val="0"/>
        <w:autoSpaceDN w:val="0"/>
        <w:adjustRightInd w:val="0"/>
        <w:spacing w:after="0" w:line="240" w:lineRule="auto"/>
        <w:rPr>
          <w:rFonts w:ascii="Arial" w:hAnsi="Arial" w:cs="Arial"/>
          <w:sz w:val="20"/>
          <w:szCs w:val="20"/>
        </w:rPr>
      </w:pPr>
    </w:p>
    <w:p w14:paraId="570ED4A6" w14:textId="77777777" w:rsidR="002A6D66" w:rsidRPr="00E14F80" w:rsidRDefault="002A6D66" w:rsidP="002A6D66">
      <w:pPr>
        <w:autoSpaceDE w:val="0"/>
        <w:autoSpaceDN w:val="0"/>
        <w:adjustRightInd w:val="0"/>
        <w:spacing w:after="0" w:line="240" w:lineRule="auto"/>
        <w:rPr>
          <w:rFonts w:ascii="Arial" w:hAnsi="Arial" w:cs="Arial"/>
          <w:sz w:val="20"/>
          <w:szCs w:val="20"/>
        </w:rPr>
      </w:pPr>
    </w:p>
    <w:p w14:paraId="6F00CF86" w14:textId="77777777" w:rsidR="002A6D66" w:rsidRPr="00E14F80" w:rsidRDefault="002A6D66" w:rsidP="002A6D66">
      <w:pPr>
        <w:autoSpaceDE w:val="0"/>
        <w:autoSpaceDN w:val="0"/>
        <w:adjustRightInd w:val="0"/>
        <w:spacing w:after="0" w:line="240" w:lineRule="auto"/>
        <w:rPr>
          <w:rFonts w:ascii="Arial" w:hAnsi="Arial" w:cs="Arial"/>
          <w:sz w:val="20"/>
          <w:szCs w:val="20"/>
        </w:rPr>
      </w:pPr>
    </w:p>
    <w:p w14:paraId="0D26451D" w14:textId="77777777" w:rsidR="002A6D66" w:rsidRPr="00E14F80" w:rsidRDefault="002A6D66" w:rsidP="002A6D66">
      <w:pPr>
        <w:autoSpaceDE w:val="0"/>
        <w:autoSpaceDN w:val="0"/>
        <w:adjustRightInd w:val="0"/>
        <w:spacing w:after="0" w:line="240" w:lineRule="auto"/>
        <w:rPr>
          <w:rFonts w:ascii="Arial" w:hAnsi="Arial" w:cs="Arial"/>
          <w:sz w:val="20"/>
          <w:szCs w:val="20"/>
        </w:rPr>
      </w:pPr>
    </w:p>
    <w:p w14:paraId="10361FB6" w14:textId="77777777" w:rsidR="002A6D66" w:rsidRPr="00E14F80" w:rsidRDefault="002A6D66" w:rsidP="002A6D66">
      <w:pPr>
        <w:autoSpaceDE w:val="0"/>
        <w:autoSpaceDN w:val="0"/>
        <w:adjustRightInd w:val="0"/>
        <w:spacing w:after="0" w:line="240" w:lineRule="auto"/>
        <w:rPr>
          <w:rFonts w:ascii="Arial" w:hAnsi="Arial" w:cs="Arial"/>
          <w:sz w:val="20"/>
          <w:szCs w:val="20"/>
        </w:rPr>
      </w:pPr>
    </w:p>
    <w:p w14:paraId="076B491C" w14:textId="77777777" w:rsidR="002A6D66" w:rsidRPr="00E14F80" w:rsidRDefault="002A6D66" w:rsidP="002A6D66">
      <w:pPr>
        <w:autoSpaceDE w:val="0"/>
        <w:autoSpaceDN w:val="0"/>
        <w:adjustRightInd w:val="0"/>
        <w:spacing w:after="0" w:line="240" w:lineRule="auto"/>
        <w:rPr>
          <w:rFonts w:ascii="Arial" w:hAnsi="Arial" w:cs="Arial"/>
          <w:sz w:val="20"/>
          <w:szCs w:val="20"/>
        </w:rPr>
      </w:pPr>
    </w:p>
    <w:p w14:paraId="39E06F4B" w14:textId="77777777" w:rsidR="002A6D66" w:rsidRPr="00E14F80" w:rsidRDefault="002A6D66" w:rsidP="002A6D66">
      <w:pPr>
        <w:autoSpaceDE w:val="0"/>
        <w:autoSpaceDN w:val="0"/>
        <w:adjustRightInd w:val="0"/>
        <w:spacing w:after="0" w:line="240" w:lineRule="auto"/>
        <w:rPr>
          <w:rFonts w:ascii="Arial" w:hAnsi="Arial" w:cs="Arial"/>
          <w:b/>
          <w:sz w:val="20"/>
          <w:szCs w:val="20"/>
        </w:rPr>
      </w:pPr>
    </w:p>
    <w:p w14:paraId="721A6BF5" w14:textId="77777777" w:rsidR="002A6D66" w:rsidRPr="00E14F80" w:rsidRDefault="002A6D66" w:rsidP="002A6D66">
      <w:pPr>
        <w:autoSpaceDE w:val="0"/>
        <w:autoSpaceDN w:val="0"/>
        <w:adjustRightInd w:val="0"/>
        <w:spacing w:after="0" w:line="240" w:lineRule="auto"/>
        <w:rPr>
          <w:rFonts w:ascii="Arial" w:hAnsi="Arial" w:cs="Arial"/>
          <w:b/>
          <w:sz w:val="20"/>
          <w:szCs w:val="20"/>
        </w:rPr>
      </w:pPr>
    </w:p>
    <w:p w14:paraId="7AAC7C6D" w14:textId="77777777" w:rsidR="002A6D66" w:rsidRPr="00E14F80" w:rsidRDefault="002A6D66" w:rsidP="002A6D66">
      <w:pPr>
        <w:autoSpaceDE w:val="0"/>
        <w:autoSpaceDN w:val="0"/>
        <w:adjustRightInd w:val="0"/>
        <w:spacing w:after="0" w:line="240" w:lineRule="auto"/>
        <w:rPr>
          <w:rFonts w:ascii="Arial" w:hAnsi="Arial" w:cs="Arial"/>
          <w:b/>
          <w:sz w:val="20"/>
          <w:szCs w:val="20"/>
        </w:rPr>
      </w:pPr>
      <w:r w:rsidRPr="00E14F80">
        <w:rPr>
          <w:rFonts w:ascii="Arial" w:hAnsi="Arial" w:cs="Arial"/>
          <w:b/>
          <w:sz w:val="20"/>
          <w:szCs w:val="20"/>
        </w:rPr>
        <w:t>I IP-010-080: Dirección INDEC – Determina postulantes a contratar.</w:t>
      </w:r>
    </w:p>
    <w:tbl>
      <w:tblPr>
        <w:tblW w:w="952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000" w:firstRow="0" w:lastRow="0" w:firstColumn="0" w:lastColumn="0" w:noHBand="0" w:noVBand="0"/>
      </w:tblPr>
      <w:tblGrid>
        <w:gridCol w:w="2197"/>
        <w:gridCol w:w="7323"/>
      </w:tblGrid>
      <w:tr w:rsidR="002A6D66" w:rsidRPr="00E14F80" w14:paraId="1BD7295A" w14:textId="77777777" w:rsidTr="008718AB">
        <w:trPr>
          <w:jc w:val="center"/>
        </w:trPr>
        <w:tc>
          <w:tcPr>
            <w:tcW w:w="219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462E6D7D" w14:textId="77777777" w:rsidR="002A6D66" w:rsidRPr="00E14F80" w:rsidRDefault="002A6D66" w:rsidP="008718AB">
            <w:pPr>
              <w:autoSpaceDE w:val="0"/>
              <w:autoSpaceDN w:val="0"/>
              <w:adjustRightInd w:val="0"/>
              <w:spacing w:after="0" w:line="240" w:lineRule="auto"/>
              <w:rPr>
                <w:rFonts w:ascii="Arial" w:hAnsi="Arial" w:cs="Arial"/>
                <w:sz w:val="20"/>
                <w:szCs w:val="20"/>
              </w:rPr>
            </w:pPr>
            <w:r w:rsidRPr="00E14F80">
              <w:rPr>
                <w:rFonts w:ascii="Arial" w:hAnsi="Arial" w:cs="Arial"/>
                <w:b/>
                <w:bCs/>
                <w:sz w:val="20"/>
                <w:szCs w:val="20"/>
              </w:rPr>
              <w:t>Descripción:</w:t>
            </w:r>
          </w:p>
        </w:tc>
        <w:tc>
          <w:tcPr>
            <w:tcW w:w="730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7E2B330B" w14:textId="77777777" w:rsidR="002A6D66" w:rsidRPr="00E14F80" w:rsidRDefault="002A6D66" w:rsidP="008718AB">
            <w:pPr>
              <w:autoSpaceDE w:val="0"/>
              <w:autoSpaceDN w:val="0"/>
              <w:adjustRightInd w:val="0"/>
              <w:spacing w:after="0" w:line="240" w:lineRule="auto"/>
              <w:jc w:val="both"/>
              <w:rPr>
                <w:rFonts w:ascii="Arial" w:hAnsi="Arial" w:cs="Arial"/>
                <w:sz w:val="20"/>
                <w:szCs w:val="20"/>
              </w:rPr>
            </w:pPr>
            <w:r w:rsidRPr="00E14F80">
              <w:rPr>
                <w:rFonts w:ascii="Arial" w:hAnsi="Arial" w:cs="Arial"/>
                <w:sz w:val="20"/>
                <w:szCs w:val="20"/>
              </w:rPr>
              <w:t xml:space="preserve">Dirección INDEC: </w:t>
            </w:r>
          </w:p>
          <w:p w14:paraId="5A5216A5" w14:textId="77777777" w:rsidR="002A6D66" w:rsidRPr="00E14F80" w:rsidRDefault="002A6D66" w:rsidP="008718AB">
            <w:pPr>
              <w:autoSpaceDE w:val="0"/>
              <w:autoSpaceDN w:val="0"/>
              <w:adjustRightInd w:val="0"/>
              <w:spacing w:after="0" w:line="240" w:lineRule="auto"/>
              <w:jc w:val="both"/>
              <w:rPr>
                <w:rFonts w:ascii="Arial" w:hAnsi="Arial" w:cs="Arial"/>
                <w:sz w:val="20"/>
                <w:szCs w:val="20"/>
              </w:rPr>
            </w:pPr>
          </w:p>
          <w:p w14:paraId="1A3B9647" w14:textId="77777777" w:rsidR="002A6D66" w:rsidRPr="00E14F80" w:rsidRDefault="002A6D66" w:rsidP="002A6D66">
            <w:pPr>
              <w:numPr>
                <w:ilvl w:val="0"/>
                <w:numId w:val="32"/>
              </w:numPr>
              <w:autoSpaceDE w:val="0"/>
              <w:autoSpaceDN w:val="0"/>
              <w:adjustRightInd w:val="0"/>
              <w:spacing w:after="0" w:line="240" w:lineRule="auto"/>
              <w:jc w:val="both"/>
              <w:rPr>
                <w:ins w:id="66" w:author="mbalc" w:date="2017-05-09T14:19:00Z"/>
                <w:rFonts w:ascii="Arial" w:hAnsi="Arial" w:cs="Arial"/>
                <w:color w:val="auto"/>
              </w:rPr>
            </w:pPr>
            <w:r w:rsidRPr="00E14F80">
              <w:rPr>
                <w:rFonts w:ascii="Arial" w:hAnsi="Arial" w:cs="Arial"/>
                <w:sz w:val="20"/>
                <w:szCs w:val="20"/>
              </w:rPr>
              <w:t xml:space="preserve">Seleccionará los postulantes, o en su defecto, delegará dicha función de selección a </w:t>
            </w:r>
            <w:smartTag w:uri="urn:schemas-microsoft-com:office:smarttags" w:element="PersonName">
              <w:smartTagPr>
                <w:attr w:name="ProductID" w:val="la Direcci￳n Nacional"/>
              </w:smartTagPr>
              <w:smartTag w:uri="urn:schemas-microsoft-com:office:smarttags" w:element="PersonName">
                <w:smartTagPr>
                  <w:attr w:name="ProductID" w:val="la Direcci￳n"/>
                </w:smartTagPr>
                <w:r w:rsidRPr="00E14F80">
                  <w:rPr>
                    <w:rFonts w:ascii="Arial" w:hAnsi="Arial" w:cs="Arial"/>
                    <w:sz w:val="20"/>
                    <w:szCs w:val="20"/>
                  </w:rPr>
                  <w:t>la Dirección</w:t>
                </w:r>
              </w:smartTag>
              <w:r w:rsidRPr="00E14F80">
                <w:rPr>
                  <w:rFonts w:ascii="Arial" w:hAnsi="Arial" w:cs="Arial"/>
                  <w:sz w:val="20"/>
                  <w:szCs w:val="20"/>
                </w:rPr>
                <w:t xml:space="preserve"> Nacional</w:t>
              </w:r>
            </w:smartTag>
            <w:r w:rsidRPr="00E14F80">
              <w:rPr>
                <w:rFonts w:ascii="Arial" w:hAnsi="Arial" w:cs="Arial"/>
                <w:sz w:val="20"/>
                <w:szCs w:val="20"/>
              </w:rPr>
              <w:t xml:space="preserve"> de Recursos Humanos y Organización (</w:t>
            </w:r>
            <w:proofErr w:type="spellStart"/>
            <w:r w:rsidRPr="00E14F80">
              <w:rPr>
                <w:rFonts w:ascii="Arial" w:hAnsi="Arial" w:cs="Arial"/>
                <w:sz w:val="20"/>
                <w:szCs w:val="20"/>
              </w:rPr>
              <w:t>DNRHyO</w:t>
            </w:r>
            <w:proofErr w:type="spellEnd"/>
            <w:r w:rsidRPr="00E14F80">
              <w:rPr>
                <w:rFonts w:ascii="Arial" w:hAnsi="Arial" w:cs="Arial"/>
                <w:sz w:val="20"/>
                <w:szCs w:val="20"/>
              </w:rPr>
              <w:t>), tomando en consideración la evaluación psicotécnica, la evaluación de las Direcciones demandantes y la política institucional de Recursos Humanos.</w:t>
            </w:r>
          </w:p>
          <w:p w14:paraId="7B00EF91" w14:textId="77777777" w:rsidR="002A6D66" w:rsidRPr="00E14F80" w:rsidRDefault="002A6D66" w:rsidP="002A6D66">
            <w:pPr>
              <w:numPr>
                <w:ilvl w:val="0"/>
                <w:numId w:val="32"/>
              </w:numPr>
              <w:autoSpaceDE w:val="0"/>
              <w:autoSpaceDN w:val="0"/>
              <w:adjustRightInd w:val="0"/>
              <w:spacing w:after="0" w:line="240" w:lineRule="auto"/>
              <w:jc w:val="both"/>
              <w:rPr>
                <w:rFonts w:ascii="Arial" w:hAnsi="Arial" w:cs="Arial"/>
                <w:sz w:val="20"/>
                <w:szCs w:val="20"/>
              </w:rPr>
            </w:pPr>
            <w:r w:rsidRPr="00E14F80">
              <w:rPr>
                <w:rFonts w:ascii="Arial" w:hAnsi="Arial" w:cs="Arial"/>
                <w:sz w:val="20"/>
                <w:szCs w:val="20"/>
              </w:rPr>
              <w:t>Emitirá y adjuntará al EE un Dictamen de selección (Tipo de Documento GDE – DICTA).</w:t>
            </w:r>
          </w:p>
          <w:p w14:paraId="6DF37C58" w14:textId="77777777" w:rsidR="002A6D66" w:rsidRPr="00E14F80" w:rsidRDefault="002A6D66" w:rsidP="008718AB">
            <w:pPr>
              <w:autoSpaceDE w:val="0"/>
              <w:autoSpaceDN w:val="0"/>
              <w:adjustRightInd w:val="0"/>
              <w:spacing w:after="0" w:line="240" w:lineRule="auto"/>
              <w:jc w:val="both"/>
              <w:rPr>
                <w:rFonts w:ascii="Arial" w:hAnsi="Arial" w:cs="Arial"/>
                <w:sz w:val="20"/>
                <w:szCs w:val="20"/>
              </w:rPr>
            </w:pPr>
          </w:p>
          <w:p w14:paraId="30F620C0" w14:textId="77777777" w:rsidR="002A6D66" w:rsidRPr="00E14F80" w:rsidRDefault="002A6D66" w:rsidP="008718AB">
            <w:pPr>
              <w:autoSpaceDE w:val="0"/>
              <w:autoSpaceDN w:val="0"/>
              <w:adjustRightInd w:val="0"/>
              <w:spacing w:after="0" w:line="240" w:lineRule="auto"/>
              <w:ind w:left="720" w:hanging="720"/>
              <w:jc w:val="both"/>
              <w:rPr>
                <w:rFonts w:ascii="Arial" w:hAnsi="Arial" w:cs="Arial"/>
                <w:sz w:val="20"/>
                <w:szCs w:val="20"/>
              </w:rPr>
            </w:pPr>
            <w:r w:rsidRPr="00E14F80">
              <w:rPr>
                <w:rFonts w:ascii="Arial" w:hAnsi="Arial" w:cs="Arial"/>
                <w:sz w:val="20"/>
                <w:szCs w:val="20"/>
              </w:rPr>
              <w:t>Realiza pase al Director de Administración de Recursos Humanos.</w:t>
            </w:r>
          </w:p>
          <w:p w14:paraId="6D532510" w14:textId="77777777" w:rsidR="002A6D66" w:rsidRPr="00E14F80" w:rsidRDefault="002A6D66" w:rsidP="008718AB">
            <w:pPr>
              <w:autoSpaceDE w:val="0"/>
              <w:autoSpaceDN w:val="0"/>
              <w:adjustRightInd w:val="0"/>
              <w:spacing w:after="0" w:line="240" w:lineRule="auto"/>
              <w:jc w:val="both"/>
              <w:rPr>
                <w:rFonts w:ascii="Arial" w:hAnsi="Arial" w:cs="Arial"/>
                <w:b/>
                <w:sz w:val="20"/>
                <w:szCs w:val="20"/>
                <w:u w:val="single"/>
              </w:rPr>
            </w:pPr>
          </w:p>
          <w:p w14:paraId="29C1C34F" w14:textId="77777777" w:rsidR="002A6D66" w:rsidRPr="00E14F80" w:rsidRDefault="002A6D66" w:rsidP="008718AB">
            <w:pPr>
              <w:autoSpaceDE w:val="0"/>
              <w:autoSpaceDN w:val="0"/>
              <w:adjustRightInd w:val="0"/>
              <w:spacing w:after="0" w:line="240" w:lineRule="auto"/>
              <w:jc w:val="both"/>
              <w:rPr>
                <w:rFonts w:ascii="Arial" w:hAnsi="Arial" w:cs="Arial"/>
                <w:b/>
                <w:sz w:val="20"/>
                <w:szCs w:val="20"/>
                <w:u w:val="single"/>
              </w:rPr>
            </w:pPr>
            <w:r w:rsidRPr="00E14F80">
              <w:rPr>
                <w:rFonts w:ascii="Arial" w:hAnsi="Arial" w:cs="Arial"/>
                <w:b/>
                <w:sz w:val="20"/>
                <w:szCs w:val="20"/>
                <w:u w:val="single"/>
              </w:rPr>
              <w:t>Sistema / Aplicación:</w:t>
            </w:r>
          </w:p>
          <w:p w14:paraId="096E8824" w14:textId="77777777" w:rsidR="002A6D66" w:rsidRPr="00E14F80" w:rsidRDefault="002A6D66" w:rsidP="008718AB">
            <w:pPr>
              <w:autoSpaceDE w:val="0"/>
              <w:autoSpaceDN w:val="0"/>
              <w:adjustRightInd w:val="0"/>
              <w:spacing w:after="0" w:line="240" w:lineRule="auto"/>
              <w:jc w:val="both"/>
              <w:rPr>
                <w:rFonts w:ascii="Arial" w:hAnsi="Arial" w:cs="Arial"/>
                <w:sz w:val="20"/>
                <w:szCs w:val="20"/>
              </w:rPr>
            </w:pPr>
            <w:r w:rsidRPr="00E14F80">
              <w:rPr>
                <w:rFonts w:ascii="Arial" w:hAnsi="Arial" w:cs="Arial"/>
                <w:sz w:val="20"/>
                <w:szCs w:val="20"/>
              </w:rPr>
              <w:t>-Generador Electrónico de Documentos Oficiales (GEDO)</w:t>
            </w:r>
          </w:p>
          <w:p w14:paraId="706989C4" w14:textId="77777777" w:rsidR="002A6D66" w:rsidRPr="00E14F80" w:rsidRDefault="002A6D66" w:rsidP="008718AB">
            <w:pPr>
              <w:autoSpaceDE w:val="0"/>
              <w:autoSpaceDN w:val="0"/>
              <w:adjustRightInd w:val="0"/>
              <w:spacing w:after="0" w:line="240" w:lineRule="auto"/>
              <w:jc w:val="both"/>
              <w:rPr>
                <w:rFonts w:ascii="Arial" w:hAnsi="Arial" w:cs="Arial"/>
                <w:sz w:val="20"/>
                <w:szCs w:val="20"/>
              </w:rPr>
            </w:pPr>
            <w:r w:rsidRPr="00E14F80">
              <w:rPr>
                <w:rFonts w:ascii="Arial" w:hAnsi="Arial" w:cs="Arial"/>
                <w:sz w:val="20"/>
                <w:szCs w:val="20"/>
              </w:rPr>
              <w:t>-Expediente Electrónico (EE)</w:t>
            </w:r>
          </w:p>
        </w:tc>
      </w:tr>
    </w:tbl>
    <w:p w14:paraId="285A32FF" w14:textId="77777777" w:rsidR="002A6D66" w:rsidRPr="00E14F80" w:rsidRDefault="002A6D66" w:rsidP="002A6D66">
      <w:pPr>
        <w:autoSpaceDE w:val="0"/>
        <w:autoSpaceDN w:val="0"/>
        <w:adjustRightInd w:val="0"/>
        <w:spacing w:after="0" w:line="240" w:lineRule="auto"/>
        <w:rPr>
          <w:rFonts w:ascii="Arial" w:hAnsi="Arial" w:cs="Arial"/>
          <w:sz w:val="20"/>
          <w:szCs w:val="20"/>
        </w:rPr>
      </w:pPr>
    </w:p>
    <w:p w14:paraId="27631730" w14:textId="77777777" w:rsidR="002A6D66" w:rsidRPr="00E14F80" w:rsidRDefault="002A6D66" w:rsidP="002A6D66">
      <w:pPr>
        <w:autoSpaceDE w:val="0"/>
        <w:autoSpaceDN w:val="0"/>
        <w:adjustRightInd w:val="0"/>
        <w:spacing w:after="0" w:line="240" w:lineRule="auto"/>
        <w:jc w:val="center"/>
        <w:rPr>
          <w:rFonts w:ascii="Arial" w:hAnsi="Arial" w:cs="Arial"/>
          <w:sz w:val="20"/>
          <w:szCs w:val="20"/>
        </w:rPr>
      </w:pPr>
    </w:p>
    <w:p w14:paraId="1F7D48E8" w14:textId="77777777" w:rsidR="002A6D66" w:rsidRPr="00E14F80" w:rsidRDefault="002A6D66" w:rsidP="002A6D66">
      <w:pPr>
        <w:autoSpaceDE w:val="0"/>
        <w:autoSpaceDN w:val="0"/>
        <w:adjustRightInd w:val="0"/>
        <w:spacing w:after="0" w:line="240" w:lineRule="auto"/>
        <w:rPr>
          <w:rFonts w:ascii="Arial" w:hAnsi="Arial" w:cs="Arial"/>
          <w:sz w:val="20"/>
          <w:szCs w:val="20"/>
        </w:rPr>
      </w:pPr>
    </w:p>
    <w:p w14:paraId="2462B62A" w14:textId="77777777" w:rsidR="002A6D66" w:rsidRPr="00E14F80" w:rsidRDefault="002A6D66" w:rsidP="002A6D66">
      <w:pPr>
        <w:autoSpaceDE w:val="0"/>
        <w:autoSpaceDN w:val="0"/>
        <w:adjustRightInd w:val="0"/>
        <w:spacing w:after="0" w:line="240" w:lineRule="auto"/>
        <w:rPr>
          <w:rFonts w:ascii="Arial" w:hAnsi="Arial" w:cs="Arial"/>
          <w:b/>
          <w:sz w:val="20"/>
          <w:szCs w:val="20"/>
        </w:rPr>
      </w:pPr>
      <w:r w:rsidRPr="00E14F80">
        <w:rPr>
          <w:rFonts w:ascii="Arial" w:hAnsi="Arial" w:cs="Arial"/>
          <w:b/>
          <w:sz w:val="20"/>
          <w:szCs w:val="20"/>
        </w:rPr>
        <w:t>I IP-010-090: DARRHH – Procede a la Contratación del Postulante/es seleccionado.</w:t>
      </w:r>
    </w:p>
    <w:tbl>
      <w:tblPr>
        <w:tblW w:w="952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000" w:firstRow="0" w:lastRow="0" w:firstColumn="0" w:lastColumn="0" w:noHBand="0" w:noVBand="0"/>
      </w:tblPr>
      <w:tblGrid>
        <w:gridCol w:w="2197"/>
        <w:gridCol w:w="7323"/>
      </w:tblGrid>
      <w:tr w:rsidR="002A6D66" w:rsidRPr="00E14F80" w14:paraId="33F9AC66" w14:textId="77777777" w:rsidTr="008718AB">
        <w:trPr>
          <w:jc w:val="center"/>
        </w:trPr>
        <w:tc>
          <w:tcPr>
            <w:tcW w:w="219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79F3207A" w14:textId="77777777" w:rsidR="002A6D66" w:rsidRPr="00E14F80" w:rsidRDefault="002A6D66" w:rsidP="008718AB">
            <w:pPr>
              <w:autoSpaceDE w:val="0"/>
              <w:autoSpaceDN w:val="0"/>
              <w:adjustRightInd w:val="0"/>
              <w:spacing w:after="0" w:line="240" w:lineRule="auto"/>
              <w:rPr>
                <w:rFonts w:ascii="Arial" w:hAnsi="Arial" w:cs="Arial"/>
                <w:sz w:val="20"/>
                <w:szCs w:val="20"/>
              </w:rPr>
            </w:pPr>
            <w:r w:rsidRPr="00E14F80">
              <w:rPr>
                <w:rFonts w:ascii="Arial" w:hAnsi="Arial" w:cs="Arial"/>
                <w:b/>
                <w:bCs/>
                <w:sz w:val="20"/>
                <w:szCs w:val="20"/>
              </w:rPr>
              <w:t>Descripción:</w:t>
            </w:r>
          </w:p>
        </w:tc>
        <w:tc>
          <w:tcPr>
            <w:tcW w:w="730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7F31E380" w14:textId="77777777" w:rsidR="002A6D66" w:rsidRPr="00E14F80" w:rsidRDefault="002A6D66" w:rsidP="008718AB">
            <w:pPr>
              <w:autoSpaceDE w:val="0"/>
              <w:autoSpaceDN w:val="0"/>
              <w:adjustRightInd w:val="0"/>
              <w:spacing w:after="0" w:line="240" w:lineRule="auto"/>
              <w:jc w:val="both"/>
              <w:rPr>
                <w:rFonts w:ascii="Arial" w:hAnsi="Arial" w:cs="Arial"/>
                <w:sz w:val="20"/>
                <w:szCs w:val="20"/>
              </w:rPr>
            </w:pPr>
            <w:r w:rsidRPr="00E14F80">
              <w:rPr>
                <w:rFonts w:ascii="Arial" w:hAnsi="Arial" w:cs="Arial"/>
                <w:sz w:val="20"/>
                <w:szCs w:val="20"/>
              </w:rPr>
              <w:t xml:space="preserve">DARRHH: </w:t>
            </w:r>
          </w:p>
          <w:p w14:paraId="37F19704" w14:textId="77777777" w:rsidR="002A6D66" w:rsidRPr="00E14F80" w:rsidRDefault="002A6D66" w:rsidP="008718AB">
            <w:pPr>
              <w:autoSpaceDE w:val="0"/>
              <w:autoSpaceDN w:val="0"/>
              <w:adjustRightInd w:val="0"/>
              <w:spacing w:after="0" w:line="240" w:lineRule="auto"/>
              <w:jc w:val="both"/>
              <w:rPr>
                <w:rFonts w:ascii="Arial" w:hAnsi="Arial" w:cs="Arial"/>
                <w:sz w:val="20"/>
                <w:szCs w:val="20"/>
              </w:rPr>
            </w:pPr>
          </w:p>
          <w:p w14:paraId="4A3B557C" w14:textId="77777777" w:rsidR="002A6D66" w:rsidRPr="00E14F80" w:rsidRDefault="002A6D66" w:rsidP="002A6D66">
            <w:pPr>
              <w:numPr>
                <w:ilvl w:val="0"/>
                <w:numId w:val="32"/>
              </w:numPr>
              <w:autoSpaceDE w:val="0"/>
              <w:autoSpaceDN w:val="0"/>
              <w:adjustRightInd w:val="0"/>
              <w:spacing w:after="0" w:line="240" w:lineRule="auto"/>
              <w:jc w:val="both"/>
              <w:rPr>
                <w:rFonts w:ascii="Arial" w:hAnsi="Arial" w:cs="Arial"/>
                <w:sz w:val="20"/>
                <w:szCs w:val="20"/>
              </w:rPr>
            </w:pPr>
            <w:r w:rsidRPr="00E14F80">
              <w:rPr>
                <w:rFonts w:ascii="Arial" w:hAnsi="Arial" w:cs="Arial"/>
                <w:sz w:val="20"/>
                <w:szCs w:val="20"/>
              </w:rPr>
              <w:t>Procederá a la contratación del postulante seleccionado. Las personas no seleccionadas, volverán a integrar el RP, incorporándose a su legajo los antecedentes y consideraciones resultantes del proceso de selección al que fueron sujeto y no han sido seleccionados, con el fin de acotar tiempos y costos en futuras selecciones de personal.</w:t>
            </w:r>
          </w:p>
          <w:p w14:paraId="614B5880" w14:textId="77777777" w:rsidR="002A6D66" w:rsidRPr="00E14F80" w:rsidRDefault="002A6D66" w:rsidP="002A6D66">
            <w:pPr>
              <w:numPr>
                <w:ilvl w:val="0"/>
                <w:numId w:val="38"/>
              </w:numPr>
              <w:autoSpaceDE w:val="0"/>
              <w:autoSpaceDN w:val="0"/>
              <w:adjustRightInd w:val="0"/>
              <w:spacing w:after="0" w:line="240" w:lineRule="auto"/>
              <w:rPr>
                <w:rFonts w:ascii="Arial" w:hAnsi="Arial" w:cs="Arial"/>
                <w:sz w:val="20"/>
                <w:szCs w:val="20"/>
              </w:rPr>
            </w:pPr>
            <w:r w:rsidRPr="00E14F80">
              <w:rPr>
                <w:rFonts w:ascii="Arial" w:hAnsi="Arial" w:cs="Arial"/>
                <w:sz w:val="20"/>
                <w:szCs w:val="20"/>
              </w:rPr>
              <w:t>Realiza pase al Sector Despacho y Mesa de Entradas para que proceda a la guarda temporal del Expediente Electrónico.</w:t>
            </w:r>
          </w:p>
          <w:p w14:paraId="228F1A44" w14:textId="77777777" w:rsidR="002A6D66" w:rsidRPr="00E14F80" w:rsidRDefault="002A6D66" w:rsidP="008718AB">
            <w:pPr>
              <w:autoSpaceDE w:val="0"/>
              <w:autoSpaceDN w:val="0"/>
              <w:adjustRightInd w:val="0"/>
              <w:spacing w:after="0" w:line="240" w:lineRule="auto"/>
              <w:jc w:val="both"/>
              <w:rPr>
                <w:rFonts w:ascii="Arial" w:hAnsi="Arial" w:cs="Arial"/>
                <w:b/>
                <w:sz w:val="20"/>
                <w:szCs w:val="20"/>
                <w:u w:val="single"/>
              </w:rPr>
            </w:pPr>
          </w:p>
          <w:p w14:paraId="66EF6E87" w14:textId="77777777" w:rsidR="002A6D66" w:rsidRPr="00E14F80" w:rsidRDefault="002A6D66" w:rsidP="008718AB">
            <w:pPr>
              <w:autoSpaceDE w:val="0"/>
              <w:autoSpaceDN w:val="0"/>
              <w:adjustRightInd w:val="0"/>
              <w:spacing w:after="0" w:line="240" w:lineRule="auto"/>
              <w:jc w:val="both"/>
              <w:rPr>
                <w:rFonts w:ascii="Arial" w:hAnsi="Arial" w:cs="Arial"/>
                <w:b/>
                <w:sz w:val="20"/>
                <w:szCs w:val="20"/>
                <w:u w:val="single"/>
              </w:rPr>
            </w:pPr>
            <w:r w:rsidRPr="00E14F80">
              <w:rPr>
                <w:rFonts w:ascii="Arial" w:hAnsi="Arial" w:cs="Arial"/>
                <w:b/>
                <w:sz w:val="20"/>
                <w:szCs w:val="20"/>
                <w:u w:val="single"/>
              </w:rPr>
              <w:t>Sistema / Aplicación:</w:t>
            </w:r>
          </w:p>
          <w:p w14:paraId="0A702A5B" w14:textId="77777777" w:rsidR="002A6D66" w:rsidRPr="00E14F80" w:rsidRDefault="002A6D66" w:rsidP="008718AB">
            <w:pPr>
              <w:autoSpaceDE w:val="0"/>
              <w:autoSpaceDN w:val="0"/>
              <w:adjustRightInd w:val="0"/>
              <w:spacing w:after="0" w:line="240" w:lineRule="auto"/>
              <w:jc w:val="both"/>
              <w:rPr>
                <w:rFonts w:ascii="Arial" w:hAnsi="Arial" w:cs="Arial"/>
                <w:sz w:val="20"/>
                <w:szCs w:val="20"/>
              </w:rPr>
            </w:pPr>
            <w:r w:rsidRPr="00E14F80">
              <w:rPr>
                <w:rFonts w:ascii="Arial" w:hAnsi="Arial" w:cs="Arial"/>
                <w:sz w:val="20"/>
                <w:szCs w:val="20"/>
              </w:rPr>
              <w:t>-Generador Electrónico de Documentos Oficiales (GEDO)</w:t>
            </w:r>
          </w:p>
          <w:p w14:paraId="0C159B76" w14:textId="77777777" w:rsidR="002A6D66" w:rsidRPr="00E14F80" w:rsidRDefault="002A6D66" w:rsidP="008718AB">
            <w:pPr>
              <w:autoSpaceDE w:val="0"/>
              <w:autoSpaceDN w:val="0"/>
              <w:adjustRightInd w:val="0"/>
              <w:spacing w:after="0" w:line="240" w:lineRule="auto"/>
              <w:jc w:val="both"/>
              <w:rPr>
                <w:rFonts w:ascii="Arial" w:hAnsi="Arial" w:cs="Arial"/>
                <w:sz w:val="20"/>
                <w:szCs w:val="20"/>
              </w:rPr>
            </w:pPr>
            <w:r w:rsidRPr="00E14F80">
              <w:rPr>
                <w:rFonts w:ascii="Arial" w:hAnsi="Arial" w:cs="Arial"/>
                <w:sz w:val="20"/>
                <w:szCs w:val="20"/>
              </w:rPr>
              <w:t>-Expediente Electrónico (EE)</w:t>
            </w:r>
          </w:p>
        </w:tc>
      </w:tr>
    </w:tbl>
    <w:p w14:paraId="0C57972E" w14:textId="77777777" w:rsidR="002A6D66" w:rsidRPr="00E14F80" w:rsidRDefault="002A6D66" w:rsidP="002A6D66">
      <w:pPr>
        <w:autoSpaceDE w:val="0"/>
        <w:autoSpaceDN w:val="0"/>
        <w:adjustRightInd w:val="0"/>
        <w:spacing w:after="0" w:line="240" w:lineRule="auto"/>
        <w:jc w:val="center"/>
        <w:rPr>
          <w:rFonts w:ascii="Arial" w:hAnsi="Arial" w:cs="Arial"/>
          <w:b/>
          <w:bCs/>
          <w:sz w:val="36"/>
          <w:szCs w:val="36"/>
        </w:rPr>
        <w:sectPr w:rsidR="002A6D66" w:rsidRPr="00E14F80" w:rsidSect="00705820">
          <w:headerReference w:type="default" r:id="rId13"/>
          <w:footerReference w:type="default" r:id="rId14"/>
          <w:pgSz w:w="11907" w:h="16840"/>
          <w:pgMar w:top="720" w:right="720" w:bottom="720" w:left="720" w:header="720" w:footer="720" w:gutter="0"/>
          <w:cols w:space="720"/>
          <w:noEndnote/>
        </w:sectPr>
      </w:pPr>
    </w:p>
    <w:p w14:paraId="174F7630" w14:textId="77777777" w:rsidR="002A6D66" w:rsidRPr="00E14F80" w:rsidRDefault="002A6D66" w:rsidP="002A6D66">
      <w:pPr>
        <w:autoSpaceDE w:val="0"/>
        <w:autoSpaceDN w:val="0"/>
        <w:adjustRightInd w:val="0"/>
        <w:spacing w:after="0" w:line="240" w:lineRule="auto"/>
        <w:jc w:val="center"/>
        <w:rPr>
          <w:rFonts w:ascii="Arial" w:hAnsi="Arial" w:cs="Arial"/>
          <w:b/>
          <w:bCs/>
          <w:sz w:val="36"/>
          <w:szCs w:val="36"/>
        </w:rPr>
      </w:pPr>
      <w:r w:rsidRPr="00E14F80">
        <w:rPr>
          <w:rFonts w:ascii="Arial" w:hAnsi="Arial" w:cs="Arial"/>
          <w:b/>
          <w:bCs/>
          <w:sz w:val="36"/>
          <w:szCs w:val="36"/>
        </w:rPr>
        <w:lastRenderedPageBreak/>
        <w:t>Flujograma – Proceso de Selección de Personal</w:t>
      </w:r>
    </w:p>
    <w:p w14:paraId="5E75C4EF" w14:textId="77777777" w:rsidR="002A6D66" w:rsidRPr="00E14F80" w:rsidRDefault="002A6D66" w:rsidP="002A6D66">
      <w:pPr>
        <w:autoSpaceDE w:val="0"/>
        <w:autoSpaceDN w:val="0"/>
        <w:adjustRightInd w:val="0"/>
        <w:spacing w:after="0" w:line="240" w:lineRule="auto"/>
        <w:jc w:val="center"/>
        <w:rPr>
          <w:rFonts w:ascii="Arial" w:hAnsi="Arial" w:cs="Arial"/>
          <w:bCs/>
          <w:sz w:val="32"/>
          <w:szCs w:val="32"/>
        </w:rPr>
      </w:pPr>
      <w:r w:rsidRPr="00E14F80">
        <w:rPr>
          <w:rFonts w:ascii="Arial" w:hAnsi="Arial" w:cs="Arial"/>
          <w:bCs/>
          <w:sz w:val="32"/>
          <w:szCs w:val="32"/>
        </w:rPr>
        <w:t>Esquema General del Proceso</w:t>
      </w:r>
    </w:p>
    <w:p w14:paraId="1D53B1A6" w14:textId="77777777" w:rsidR="002A6D66" w:rsidRPr="00E14F80" w:rsidRDefault="002A6D66" w:rsidP="002A6D66">
      <w:pPr>
        <w:autoSpaceDE w:val="0"/>
        <w:autoSpaceDN w:val="0"/>
        <w:adjustRightInd w:val="0"/>
        <w:spacing w:after="0" w:line="240" w:lineRule="auto"/>
        <w:jc w:val="center"/>
        <w:rPr>
          <w:rFonts w:ascii="Arial" w:hAnsi="Arial" w:cs="Arial"/>
          <w:bCs/>
          <w:sz w:val="32"/>
          <w:szCs w:val="32"/>
        </w:rPr>
      </w:pPr>
    </w:p>
    <w:p w14:paraId="2ED2F4DD" w14:textId="77777777" w:rsidR="002A6D66" w:rsidRPr="00E14F80" w:rsidRDefault="002A6D66" w:rsidP="002A6D66">
      <w:pPr>
        <w:autoSpaceDE w:val="0"/>
        <w:autoSpaceDN w:val="0"/>
        <w:adjustRightInd w:val="0"/>
        <w:spacing w:after="0" w:line="240" w:lineRule="auto"/>
        <w:jc w:val="center"/>
        <w:rPr>
          <w:rFonts w:ascii="Arial" w:hAnsi="Arial" w:cs="Arial"/>
          <w:bCs/>
          <w:sz w:val="32"/>
          <w:szCs w:val="32"/>
        </w:rPr>
      </w:pPr>
    </w:p>
    <w:p w14:paraId="6E0887AB" w14:textId="7581B6ED" w:rsidR="002A6D66" w:rsidRPr="00E14F80" w:rsidRDefault="002A6D66" w:rsidP="002A6D66">
      <w:pPr>
        <w:autoSpaceDE w:val="0"/>
        <w:autoSpaceDN w:val="0"/>
        <w:adjustRightInd w:val="0"/>
        <w:spacing w:after="0" w:line="240" w:lineRule="auto"/>
        <w:jc w:val="center"/>
        <w:rPr>
          <w:rFonts w:ascii="Arial" w:hAnsi="Arial" w:cs="Arial"/>
          <w:bCs/>
          <w:sz w:val="32"/>
          <w:szCs w:val="32"/>
        </w:rPr>
      </w:pPr>
      <w:r w:rsidRPr="00E14F80">
        <w:rPr>
          <w:rFonts w:ascii="Arial" w:hAnsi="Arial" w:cs="Arial"/>
          <w:noProof/>
          <w:sz w:val="20"/>
          <w:szCs w:val="20"/>
          <w:lang w:val="en-US" w:eastAsia="en-US"/>
        </w:rPr>
        <w:drawing>
          <wp:inline distT="0" distB="0" distL="0" distR="0" wp14:anchorId="58498C9A" wp14:editId="58A802BA">
            <wp:extent cx="8863330" cy="4677629"/>
            <wp:effectExtent l="0" t="0" r="0" b="8890"/>
            <wp:docPr id="25" name="Imagen 25" descr="Selección de Pers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lección de Personal"/>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863330" cy="4677629"/>
                    </a:xfrm>
                    <a:prstGeom prst="rect">
                      <a:avLst/>
                    </a:prstGeom>
                    <a:noFill/>
                    <a:ln>
                      <a:noFill/>
                    </a:ln>
                  </pic:spPr>
                </pic:pic>
              </a:graphicData>
            </a:graphic>
          </wp:inline>
        </w:drawing>
      </w:r>
    </w:p>
    <w:p w14:paraId="6710F930" w14:textId="77777777" w:rsidR="002A6D66" w:rsidRPr="00E14F80" w:rsidRDefault="002A6D66" w:rsidP="002A6D66">
      <w:pPr>
        <w:autoSpaceDE w:val="0"/>
        <w:autoSpaceDN w:val="0"/>
        <w:adjustRightInd w:val="0"/>
        <w:spacing w:after="0" w:line="240" w:lineRule="auto"/>
        <w:jc w:val="center"/>
        <w:rPr>
          <w:rFonts w:ascii="Arial" w:hAnsi="Arial" w:cs="Arial"/>
          <w:bCs/>
          <w:sz w:val="32"/>
          <w:szCs w:val="32"/>
        </w:rPr>
      </w:pPr>
    </w:p>
    <w:p w14:paraId="113483A7" w14:textId="77777777" w:rsidR="002A6D66" w:rsidRPr="00E14F80" w:rsidRDefault="002A6D66" w:rsidP="002A6D66">
      <w:pPr>
        <w:autoSpaceDE w:val="0"/>
        <w:autoSpaceDN w:val="0"/>
        <w:adjustRightInd w:val="0"/>
        <w:spacing w:after="0" w:line="240" w:lineRule="auto"/>
        <w:jc w:val="center"/>
        <w:rPr>
          <w:rFonts w:ascii="Arial" w:hAnsi="Arial" w:cs="Arial"/>
          <w:bCs/>
          <w:sz w:val="32"/>
          <w:szCs w:val="32"/>
        </w:rPr>
      </w:pPr>
    </w:p>
    <w:p w14:paraId="002A723C" w14:textId="77777777" w:rsidR="002A6D66" w:rsidRPr="00E14F80" w:rsidRDefault="002A6D66" w:rsidP="0046417B">
      <w:pPr>
        <w:shd w:val="clear" w:color="auto" w:fill="FFFFFF" w:themeFill="background1"/>
        <w:spacing w:after="0" w:line="240" w:lineRule="auto"/>
        <w:ind w:left="644"/>
        <w:jc w:val="both"/>
        <w:rPr>
          <w:rFonts w:ascii="Arial" w:hAnsi="Arial" w:cs="Arial"/>
          <w:color w:val="auto"/>
        </w:rPr>
      </w:pPr>
    </w:p>
    <w:p w14:paraId="776D1B58" w14:textId="77777777" w:rsidR="002A6D66" w:rsidRPr="00E14F80" w:rsidRDefault="002A6D66" w:rsidP="0046417B">
      <w:pPr>
        <w:shd w:val="clear" w:color="auto" w:fill="FFFFFF" w:themeFill="background1"/>
        <w:spacing w:after="0" w:line="240" w:lineRule="auto"/>
        <w:ind w:left="644"/>
        <w:jc w:val="both"/>
        <w:rPr>
          <w:rFonts w:ascii="Arial" w:hAnsi="Arial" w:cs="Arial"/>
          <w:color w:val="auto"/>
        </w:rPr>
      </w:pPr>
    </w:p>
    <w:p w14:paraId="2FBEFDFA" w14:textId="77777777" w:rsidR="002A6D66" w:rsidRPr="00E14F80" w:rsidRDefault="002A6D66" w:rsidP="0046417B">
      <w:pPr>
        <w:shd w:val="clear" w:color="auto" w:fill="FFFFFF" w:themeFill="background1"/>
        <w:spacing w:after="0" w:line="240" w:lineRule="auto"/>
        <w:ind w:left="644"/>
        <w:jc w:val="both"/>
        <w:rPr>
          <w:rFonts w:ascii="Arial" w:hAnsi="Arial" w:cs="Arial"/>
          <w:color w:val="auto"/>
        </w:rPr>
      </w:pPr>
    </w:p>
    <w:sectPr w:rsidR="002A6D66" w:rsidRPr="00E14F80" w:rsidSect="002A6D66">
      <w:pgSz w:w="16838" w:h="11906" w:orient="landscape"/>
      <w:pgMar w:top="1440" w:right="1440" w:bottom="1440" w:left="1440" w:header="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25457B" w14:textId="77777777" w:rsidR="0096244B" w:rsidRDefault="0096244B">
      <w:pPr>
        <w:spacing w:after="0" w:line="240" w:lineRule="auto"/>
      </w:pPr>
      <w:r>
        <w:separator/>
      </w:r>
    </w:p>
  </w:endnote>
  <w:endnote w:type="continuationSeparator" w:id="0">
    <w:p w14:paraId="39DDAA5B" w14:textId="77777777" w:rsidR="0096244B" w:rsidRDefault="009624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auto"/>
    <w:pitch w:val="default"/>
  </w:font>
  <w:font w:name="Quattrocento Sans">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5A4E1C" w14:textId="1CA2365F" w:rsidR="002A6D66" w:rsidRDefault="002A6D66">
    <w:pPr>
      <w:autoSpaceDE w:val="0"/>
      <w:autoSpaceDN w:val="0"/>
      <w:adjustRightInd w:val="0"/>
      <w:spacing w:after="0" w:line="240" w:lineRule="auto"/>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PAGE </w:instrText>
    </w:r>
    <w:r>
      <w:rPr>
        <w:rFonts w:ascii="Times New Roman" w:hAnsi="Times New Roman"/>
        <w:sz w:val="20"/>
        <w:szCs w:val="20"/>
      </w:rPr>
      <w:fldChar w:fldCharType="separate"/>
    </w:r>
    <w:r w:rsidR="00E14F80">
      <w:rPr>
        <w:rFonts w:ascii="Times New Roman" w:hAnsi="Times New Roman"/>
        <w:noProof/>
        <w:sz w:val="20"/>
        <w:szCs w:val="20"/>
      </w:rPr>
      <w:t>38</w:t>
    </w:r>
    <w:r>
      <w:rPr>
        <w:rFonts w:ascii="Times New Roman" w:hAnsi="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B6ABE" w14:textId="77777777" w:rsidR="0096244B" w:rsidRDefault="0096244B">
      <w:pPr>
        <w:spacing w:after="0" w:line="240" w:lineRule="auto"/>
      </w:pPr>
      <w:r>
        <w:separator/>
      </w:r>
    </w:p>
  </w:footnote>
  <w:footnote w:type="continuationSeparator" w:id="0">
    <w:p w14:paraId="5C9EBDFD" w14:textId="77777777" w:rsidR="0096244B" w:rsidRDefault="0096244B">
      <w:pPr>
        <w:spacing w:after="0" w:line="240" w:lineRule="auto"/>
      </w:pPr>
      <w:r>
        <w:continuationSeparator/>
      </w:r>
    </w:p>
  </w:footnote>
  <w:footnote w:id="1">
    <w:p w14:paraId="10C4A631" w14:textId="281C6BE0" w:rsidR="004A61D6" w:rsidRPr="00E14F80" w:rsidRDefault="008D1060" w:rsidP="00E14F80">
      <w:pPr>
        <w:spacing w:after="0" w:line="240" w:lineRule="auto"/>
        <w:ind w:left="288" w:hanging="288"/>
        <w:jc w:val="both"/>
        <w:rPr>
          <w:rFonts w:ascii="Arial" w:hAnsi="Arial" w:cs="Arial"/>
          <w:sz w:val="18"/>
          <w:szCs w:val="18"/>
        </w:rPr>
      </w:pPr>
      <w:r w:rsidRPr="00E14F80">
        <w:rPr>
          <w:rFonts w:ascii="Arial" w:hAnsi="Arial" w:cs="Arial"/>
          <w:sz w:val="18"/>
          <w:szCs w:val="18"/>
          <w:vertAlign w:val="superscript"/>
        </w:rPr>
        <w:footnoteRef/>
      </w:r>
      <w:r w:rsidRPr="00E14F80">
        <w:rPr>
          <w:rFonts w:ascii="Arial" w:hAnsi="Arial" w:cs="Arial"/>
          <w:sz w:val="18"/>
          <w:szCs w:val="18"/>
        </w:rPr>
        <w:t xml:space="preserve"> </w:t>
      </w:r>
      <w:r w:rsidR="00E14F80">
        <w:rPr>
          <w:rFonts w:ascii="Arial" w:hAnsi="Arial" w:cs="Arial"/>
          <w:sz w:val="18"/>
          <w:szCs w:val="18"/>
        </w:rPr>
        <w:tab/>
      </w:r>
      <w:r w:rsidRPr="00E14F80">
        <w:rPr>
          <w:rFonts w:ascii="Arial" w:hAnsi="Arial" w:cs="Arial"/>
          <w:sz w:val="18"/>
          <w:szCs w:val="18"/>
        </w:rPr>
        <w:t>El detalle del Costo del Programa se encuentra en el Anexo ‘El Programa’ del Contrato de Préstamo XXXX/OC-AR.</w:t>
      </w:r>
    </w:p>
  </w:footnote>
  <w:footnote w:id="2">
    <w:p w14:paraId="632867BC" w14:textId="77777777" w:rsidR="004A61D6" w:rsidRPr="00E14F80" w:rsidRDefault="008D1060">
      <w:pPr>
        <w:keepNext/>
        <w:keepLines/>
        <w:widowControl/>
        <w:spacing w:after="0" w:line="240" w:lineRule="auto"/>
        <w:ind w:left="288" w:hanging="288"/>
        <w:jc w:val="both"/>
        <w:rPr>
          <w:rFonts w:ascii="Arial" w:eastAsia="Arial" w:hAnsi="Arial" w:cs="Arial"/>
          <w:sz w:val="18"/>
          <w:szCs w:val="18"/>
        </w:rPr>
      </w:pPr>
      <w:r w:rsidRPr="00E14F80">
        <w:rPr>
          <w:rFonts w:ascii="Arial" w:hAnsi="Arial" w:cs="Arial"/>
          <w:sz w:val="18"/>
          <w:szCs w:val="18"/>
          <w:vertAlign w:val="superscript"/>
        </w:rPr>
        <w:footnoteRef/>
      </w:r>
      <w:r w:rsidRPr="00E14F80">
        <w:rPr>
          <w:rFonts w:ascii="Arial" w:eastAsia="Arial" w:hAnsi="Arial" w:cs="Arial"/>
          <w:sz w:val="18"/>
          <w:szCs w:val="18"/>
        </w:rPr>
        <w:t xml:space="preserve"> </w:t>
      </w:r>
      <w:r w:rsidRPr="00E14F80">
        <w:rPr>
          <w:rFonts w:ascii="Arial" w:eastAsia="Arial" w:hAnsi="Arial" w:cs="Arial"/>
          <w:sz w:val="18"/>
          <w:szCs w:val="18"/>
        </w:rPr>
        <w:tab/>
        <w:t xml:space="preserve">Naciones Unidas (2011). Caja de herramientas para la inclusión de pueblos indígenas y afrodescendientes en los Censos de Población y Vivienda. </w:t>
      </w:r>
    </w:p>
  </w:footnote>
  <w:footnote w:id="3">
    <w:p w14:paraId="20209182" w14:textId="77777777" w:rsidR="004A61D6" w:rsidRDefault="008D1060">
      <w:pPr>
        <w:keepNext/>
        <w:keepLines/>
        <w:widowControl/>
        <w:spacing w:after="0" w:line="240" w:lineRule="auto"/>
        <w:ind w:left="288" w:hanging="288"/>
        <w:jc w:val="both"/>
        <w:rPr>
          <w:rFonts w:ascii="Arial" w:eastAsia="Arial" w:hAnsi="Arial" w:cs="Arial"/>
          <w:sz w:val="18"/>
          <w:szCs w:val="18"/>
        </w:rPr>
      </w:pPr>
      <w:r>
        <w:rPr>
          <w:vertAlign w:val="superscript"/>
        </w:rPr>
        <w:footnoteRef/>
      </w:r>
      <w:r>
        <w:rPr>
          <w:rFonts w:ascii="Arial" w:eastAsia="Arial" w:hAnsi="Arial" w:cs="Arial"/>
          <w:sz w:val="18"/>
          <w:szCs w:val="18"/>
        </w:rPr>
        <w:t xml:space="preserve"> </w:t>
      </w:r>
      <w:r>
        <w:rPr>
          <w:rFonts w:ascii="Arial" w:eastAsia="Arial" w:hAnsi="Arial" w:cs="Arial"/>
          <w:sz w:val="18"/>
          <w:szCs w:val="18"/>
        </w:rPr>
        <w:tab/>
      </w:r>
      <w:r>
        <w:rPr>
          <w:sz w:val="18"/>
          <w:szCs w:val="18"/>
        </w:rPr>
        <w:t xml:space="preserve">Incluyendo un enfoque de género a la luz de las directrices de las Naciones Unidas de 2017 y del Sexto Foro Mundial de 2016 sobre las Estadísticas de Género respecto a la elaboración de estadísticas sobre la propiedad de activos y la actividad empresarial desde la perspectiva de género. Ver Directrices UN 2017: </w:t>
      </w:r>
      <w:hyperlink r:id="rId1">
        <w:r>
          <w:rPr>
            <w:color w:val="0000FF"/>
            <w:sz w:val="18"/>
            <w:szCs w:val="18"/>
            <w:u w:val="single"/>
          </w:rPr>
          <w:t>https://unstats.un.org/unsd/statcom/48th-session/documents/2017-11-SocialStats-S.pdf</w:t>
        </w:r>
      </w:hyperlink>
    </w:p>
  </w:footnote>
  <w:footnote w:id="4">
    <w:p w14:paraId="1C7AE585" w14:textId="77777777" w:rsidR="004A61D6" w:rsidRDefault="008D1060">
      <w:pPr>
        <w:spacing w:after="0" w:line="240" w:lineRule="auto"/>
        <w:rPr>
          <w:sz w:val="20"/>
          <w:szCs w:val="20"/>
        </w:rPr>
      </w:pPr>
      <w:r>
        <w:rPr>
          <w:vertAlign w:val="superscript"/>
        </w:rPr>
        <w:footnoteRef/>
      </w:r>
      <w:r>
        <w:rPr>
          <w:sz w:val="20"/>
          <w:szCs w:val="20"/>
        </w:rPr>
        <w:t xml:space="preserve"> Las Matrices de Riesgos (GRP): (Registro de Riesgos y Factores de Probabilidad (RRF), Matriz de Evaluación de Riesgos (MER); Matriz de Mitigación de Riesgos (MMR));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AB4FA6" w14:textId="77777777" w:rsidR="002A6D66" w:rsidRDefault="002A6D66">
    <w:pPr>
      <w:autoSpaceDE w:val="0"/>
      <w:autoSpaceDN w:val="0"/>
      <w:adjustRightInd w:val="0"/>
      <w:spacing w:after="0" w:line="240" w:lineRule="auto"/>
      <w:rPr>
        <w:rFonts w:ascii="Times New Roman" w:hAnsi="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03419"/>
    <w:multiLevelType w:val="hybridMultilevel"/>
    <w:tmpl w:val="E0000ABC"/>
    <w:lvl w:ilvl="0" w:tplc="0C0A000F">
      <w:start w:val="1"/>
      <w:numFmt w:val="decimal"/>
      <w:lvlText w:val="%1."/>
      <w:lvlJc w:val="left"/>
      <w:pPr>
        <w:tabs>
          <w:tab w:val="num" w:pos="720"/>
        </w:tabs>
        <w:ind w:left="720" w:hanging="360"/>
      </w:pPr>
      <w:rPr>
        <w:rFonts w:hint="default"/>
      </w:rPr>
    </w:lvl>
    <w:lvl w:ilvl="1" w:tplc="2C0A000F">
      <w:start w:val="1"/>
      <w:numFmt w:val="decimal"/>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0FAF4C87"/>
    <w:multiLevelType w:val="singleLevel"/>
    <w:tmpl w:val="0C0A0017"/>
    <w:lvl w:ilvl="0">
      <w:start w:val="1"/>
      <w:numFmt w:val="lowerLetter"/>
      <w:lvlText w:val="%1)"/>
      <w:lvlJc w:val="left"/>
      <w:pPr>
        <w:tabs>
          <w:tab w:val="num" w:pos="360"/>
        </w:tabs>
        <w:ind w:left="360" w:hanging="360"/>
      </w:pPr>
    </w:lvl>
  </w:abstractNum>
  <w:abstractNum w:abstractNumId="2" w15:restartNumberingAfterBreak="0">
    <w:nsid w:val="11354139"/>
    <w:multiLevelType w:val="hybridMultilevel"/>
    <w:tmpl w:val="DF6AA1B4"/>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11EE0883"/>
    <w:multiLevelType w:val="multilevel"/>
    <w:tmpl w:val="726289D2"/>
    <w:lvl w:ilvl="0">
      <w:start w:val="1"/>
      <w:numFmt w:val="lowerRoman"/>
      <w:lvlText w:val="%1."/>
      <w:lvlJc w:val="righ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4" w15:restartNumberingAfterBreak="0">
    <w:nsid w:val="163239D1"/>
    <w:multiLevelType w:val="hybridMultilevel"/>
    <w:tmpl w:val="39FA8D6E"/>
    <w:lvl w:ilvl="0" w:tplc="97A2A286">
      <w:start w:val="1"/>
      <w:numFmt w:val="lowerLetter"/>
      <w:lvlText w:val="%1)"/>
      <w:lvlJc w:val="left"/>
      <w:pPr>
        <w:tabs>
          <w:tab w:val="num" w:pos="357"/>
        </w:tabs>
        <w:ind w:left="357" w:hanging="357"/>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16C65391"/>
    <w:multiLevelType w:val="hybridMultilevel"/>
    <w:tmpl w:val="2CCE517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15:restartNumberingAfterBreak="0">
    <w:nsid w:val="196738D8"/>
    <w:multiLevelType w:val="multilevel"/>
    <w:tmpl w:val="0E32F184"/>
    <w:lvl w:ilvl="0">
      <w:start w:val="1"/>
      <w:numFmt w:val="lowerRoman"/>
      <w:lvlText w:val="%1."/>
      <w:lvlJc w:val="right"/>
      <w:pPr>
        <w:ind w:left="1364" w:firstLine="2368"/>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7" w15:restartNumberingAfterBreak="0">
    <w:nsid w:val="1A376F75"/>
    <w:multiLevelType w:val="multilevel"/>
    <w:tmpl w:val="575CBC60"/>
    <w:lvl w:ilvl="0">
      <w:start w:val="1"/>
      <w:numFmt w:val="lowerLetter"/>
      <w:lvlText w:val="%1)"/>
      <w:lvlJc w:val="left"/>
      <w:pPr>
        <w:ind w:left="1332" w:firstLine="971"/>
      </w:pPr>
    </w:lvl>
    <w:lvl w:ilvl="1">
      <w:start w:val="1"/>
      <w:numFmt w:val="lowerLetter"/>
      <w:lvlText w:val="%2."/>
      <w:lvlJc w:val="left"/>
      <w:pPr>
        <w:ind w:left="2052" w:firstLine="1692"/>
      </w:pPr>
    </w:lvl>
    <w:lvl w:ilvl="2">
      <w:start w:val="1"/>
      <w:numFmt w:val="lowerRoman"/>
      <w:lvlText w:val="%3."/>
      <w:lvlJc w:val="right"/>
      <w:pPr>
        <w:ind w:left="2772" w:firstLine="2592"/>
      </w:pPr>
    </w:lvl>
    <w:lvl w:ilvl="3">
      <w:start w:val="1"/>
      <w:numFmt w:val="decimal"/>
      <w:lvlText w:val="%4."/>
      <w:lvlJc w:val="left"/>
      <w:pPr>
        <w:ind w:left="3492" w:firstLine="3132"/>
      </w:pPr>
    </w:lvl>
    <w:lvl w:ilvl="4">
      <w:start w:val="1"/>
      <w:numFmt w:val="lowerLetter"/>
      <w:lvlText w:val="%5."/>
      <w:lvlJc w:val="left"/>
      <w:pPr>
        <w:ind w:left="4212" w:firstLine="3852"/>
      </w:pPr>
    </w:lvl>
    <w:lvl w:ilvl="5">
      <w:start w:val="1"/>
      <w:numFmt w:val="lowerRoman"/>
      <w:lvlText w:val="%6."/>
      <w:lvlJc w:val="right"/>
      <w:pPr>
        <w:ind w:left="4932" w:firstLine="4752"/>
      </w:pPr>
    </w:lvl>
    <w:lvl w:ilvl="6">
      <w:start w:val="1"/>
      <w:numFmt w:val="decimal"/>
      <w:lvlText w:val="%7."/>
      <w:lvlJc w:val="left"/>
      <w:pPr>
        <w:ind w:left="5652" w:firstLine="5292"/>
      </w:pPr>
    </w:lvl>
    <w:lvl w:ilvl="7">
      <w:start w:val="1"/>
      <w:numFmt w:val="lowerLetter"/>
      <w:lvlText w:val="%8."/>
      <w:lvlJc w:val="left"/>
      <w:pPr>
        <w:ind w:left="6372" w:firstLine="6012"/>
      </w:pPr>
    </w:lvl>
    <w:lvl w:ilvl="8">
      <w:start w:val="1"/>
      <w:numFmt w:val="lowerRoman"/>
      <w:lvlText w:val="%9."/>
      <w:lvlJc w:val="right"/>
      <w:pPr>
        <w:ind w:left="7092" w:firstLine="6912"/>
      </w:pPr>
    </w:lvl>
  </w:abstractNum>
  <w:abstractNum w:abstractNumId="8" w15:restartNumberingAfterBreak="0">
    <w:nsid w:val="1B32120A"/>
    <w:multiLevelType w:val="multilevel"/>
    <w:tmpl w:val="6F9EA18E"/>
    <w:lvl w:ilvl="0">
      <w:start w:val="1"/>
      <w:numFmt w:val="lowerRoman"/>
      <w:lvlText w:val="%1."/>
      <w:lvlJc w:val="righ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9" w15:restartNumberingAfterBreak="0">
    <w:nsid w:val="1B8037B0"/>
    <w:multiLevelType w:val="multilevel"/>
    <w:tmpl w:val="385479E4"/>
    <w:lvl w:ilvl="0">
      <w:start w:val="1"/>
      <w:numFmt w:val="lowerLetter"/>
      <w:lvlText w:val="%1."/>
      <w:lvlJc w:val="left"/>
      <w:pPr>
        <w:ind w:left="1068" w:firstLine="1776"/>
      </w:pPr>
    </w:lvl>
    <w:lvl w:ilvl="1">
      <w:start w:val="1"/>
      <w:numFmt w:val="lowerLetter"/>
      <w:lvlText w:val="%2."/>
      <w:lvlJc w:val="left"/>
      <w:pPr>
        <w:ind w:left="2148" w:firstLine="3936"/>
      </w:pPr>
    </w:lvl>
    <w:lvl w:ilvl="2">
      <w:start w:val="1"/>
      <w:numFmt w:val="lowerRoman"/>
      <w:lvlText w:val="%3."/>
      <w:lvlJc w:val="right"/>
      <w:pPr>
        <w:ind w:left="2868" w:firstLine="5556"/>
      </w:pPr>
    </w:lvl>
    <w:lvl w:ilvl="3">
      <w:start w:val="1"/>
      <w:numFmt w:val="decimal"/>
      <w:lvlText w:val="%4."/>
      <w:lvlJc w:val="left"/>
      <w:pPr>
        <w:ind w:left="3588" w:firstLine="6816"/>
      </w:pPr>
    </w:lvl>
    <w:lvl w:ilvl="4">
      <w:start w:val="1"/>
      <w:numFmt w:val="lowerLetter"/>
      <w:lvlText w:val="%5."/>
      <w:lvlJc w:val="left"/>
      <w:pPr>
        <w:ind w:left="4308" w:firstLine="8256"/>
      </w:pPr>
    </w:lvl>
    <w:lvl w:ilvl="5">
      <w:start w:val="1"/>
      <w:numFmt w:val="lowerRoman"/>
      <w:lvlText w:val="%6."/>
      <w:lvlJc w:val="right"/>
      <w:pPr>
        <w:ind w:left="5028" w:firstLine="9876"/>
      </w:pPr>
    </w:lvl>
    <w:lvl w:ilvl="6">
      <w:start w:val="1"/>
      <w:numFmt w:val="decimal"/>
      <w:lvlText w:val="%7."/>
      <w:lvlJc w:val="left"/>
      <w:pPr>
        <w:ind w:left="5748" w:firstLine="11136"/>
      </w:pPr>
    </w:lvl>
    <w:lvl w:ilvl="7">
      <w:start w:val="1"/>
      <w:numFmt w:val="lowerLetter"/>
      <w:lvlText w:val="%8."/>
      <w:lvlJc w:val="left"/>
      <w:pPr>
        <w:ind w:left="6468" w:firstLine="12576"/>
      </w:pPr>
    </w:lvl>
    <w:lvl w:ilvl="8">
      <w:start w:val="1"/>
      <w:numFmt w:val="lowerRoman"/>
      <w:lvlText w:val="%9."/>
      <w:lvlJc w:val="right"/>
      <w:pPr>
        <w:ind w:left="7188" w:firstLine="14196"/>
      </w:pPr>
    </w:lvl>
  </w:abstractNum>
  <w:abstractNum w:abstractNumId="10" w15:restartNumberingAfterBreak="0">
    <w:nsid w:val="1CD95E51"/>
    <w:multiLevelType w:val="multilevel"/>
    <w:tmpl w:val="467EE14E"/>
    <w:lvl w:ilvl="0">
      <w:start w:val="1"/>
      <w:numFmt w:val="lowerRoman"/>
      <w:lvlText w:val="%1."/>
      <w:lvlJc w:val="right"/>
      <w:pPr>
        <w:ind w:left="1080" w:firstLine="1440"/>
      </w:pPr>
    </w:lvl>
    <w:lvl w:ilvl="1">
      <w:start w:val="1"/>
      <w:numFmt w:val="lowerLetter"/>
      <w:lvlText w:val="%2."/>
      <w:lvlJc w:val="left"/>
      <w:pPr>
        <w:ind w:left="1800" w:firstLine="2880"/>
      </w:pPr>
    </w:lvl>
    <w:lvl w:ilvl="2">
      <w:start w:val="1"/>
      <w:numFmt w:val="lowerRoman"/>
      <w:lvlText w:val="%3."/>
      <w:lvlJc w:val="right"/>
      <w:pPr>
        <w:ind w:left="2520" w:firstLine="4500"/>
      </w:pPr>
    </w:lvl>
    <w:lvl w:ilvl="3">
      <w:start w:val="1"/>
      <w:numFmt w:val="decimal"/>
      <w:lvlText w:val="%4."/>
      <w:lvlJc w:val="left"/>
      <w:pPr>
        <w:ind w:left="3240" w:firstLine="5760"/>
      </w:pPr>
    </w:lvl>
    <w:lvl w:ilvl="4">
      <w:start w:val="1"/>
      <w:numFmt w:val="lowerLetter"/>
      <w:lvlText w:val="%5."/>
      <w:lvlJc w:val="left"/>
      <w:pPr>
        <w:ind w:left="3960" w:firstLine="7200"/>
      </w:pPr>
    </w:lvl>
    <w:lvl w:ilvl="5">
      <w:start w:val="1"/>
      <w:numFmt w:val="lowerRoman"/>
      <w:lvlText w:val="%6."/>
      <w:lvlJc w:val="right"/>
      <w:pPr>
        <w:ind w:left="4680" w:firstLine="8820"/>
      </w:pPr>
    </w:lvl>
    <w:lvl w:ilvl="6">
      <w:start w:val="1"/>
      <w:numFmt w:val="decimal"/>
      <w:lvlText w:val="%7."/>
      <w:lvlJc w:val="left"/>
      <w:pPr>
        <w:ind w:left="5400" w:firstLine="10080"/>
      </w:pPr>
    </w:lvl>
    <w:lvl w:ilvl="7">
      <w:start w:val="1"/>
      <w:numFmt w:val="lowerLetter"/>
      <w:lvlText w:val="%8."/>
      <w:lvlJc w:val="left"/>
      <w:pPr>
        <w:ind w:left="6120" w:firstLine="11520"/>
      </w:pPr>
    </w:lvl>
    <w:lvl w:ilvl="8">
      <w:start w:val="1"/>
      <w:numFmt w:val="lowerRoman"/>
      <w:lvlText w:val="%9."/>
      <w:lvlJc w:val="right"/>
      <w:pPr>
        <w:ind w:left="6840" w:firstLine="13140"/>
      </w:pPr>
    </w:lvl>
  </w:abstractNum>
  <w:abstractNum w:abstractNumId="11" w15:restartNumberingAfterBreak="0">
    <w:nsid w:val="1E4C07AA"/>
    <w:multiLevelType w:val="multilevel"/>
    <w:tmpl w:val="76DA13C8"/>
    <w:lvl w:ilvl="0">
      <w:start w:val="1"/>
      <w:numFmt w:val="lowerRoman"/>
      <w:lvlText w:val="%1."/>
      <w:lvlJc w:val="right"/>
      <w:pPr>
        <w:ind w:left="1440" w:firstLine="2520"/>
      </w:pPr>
    </w:lvl>
    <w:lvl w:ilvl="1">
      <w:start w:val="1"/>
      <w:numFmt w:val="lowerLetter"/>
      <w:lvlText w:val="%2."/>
      <w:lvlJc w:val="left"/>
      <w:pPr>
        <w:ind w:left="2160" w:firstLine="3960"/>
      </w:pPr>
    </w:lvl>
    <w:lvl w:ilvl="2">
      <w:start w:val="1"/>
      <w:numFmt w:val="lowerRoman"/>
      <w:lvlText w:val="%3."/>
      <w:lvlJc w:val="right"/>
      <w:pPr>
        <w:ind w:left="2880" w:firstLine="5580"/>
      </w:pPr>
    </w:lvl>
    <w:lvl w:ilvl="3">
      <w:start w:val="1"/>
      <w:numFmt w:val="decimal"/>
      <w:lvlText w:val="%4."/>
      <w:lvlJc w:val="left"/>
      <w:pPr>
        <w:ind w:left="3600" w:firstLine="6840"/>
      </w:pPr>
    </w:lvl>
    <w:lvl w:ilvl="4">
      <w:start w:val="1"/>
      <w:numFmt w:val="lowerLetter"/>
      <w:lvlText w:val="%5."/>
      <w:lvlJc w:val="left"/>
      <w:pPr>
        <w:ind w:left="4320" w:firstLine="8280"/>
      </w:pPr>
    </w:lvl>
    <w:lvl w:ilvl="5">
      <w:start w:val="1"/>
      <w:numFmt w:val="lowerRoman"/>
      <w:lvlText w:val="%6."/>
      <w:lvlJc w:val="right"/>
      <w:pPr>
        <w:ind w:left="5040" w:firstLine="9900"/>
      </w:pPr>
    </w:lvl>
    <w:lvl w:ilvl="6">
      <w:start w:val="1"/>
      <w:numFmt w:val="decimal"/>
      <w:lvlText w:val="%7."/>
      <w:lvlJc w:val="left"/>
      <w:pPr>
        <w:ind w:left="5760" w:firstLine="11160"/>
      </w:pPr>
    </w:lvl>
    <w:lvl w:ilvl="7">
      <w:start w:val="1"/>
      <w:numFmt w:val="lowerLetter"/>
      <w:lvlText w:val="%8."/>
      <w:lvlJc w:val="left"/>
      <w:pPr>
        <w:ind w:left="6480" w:firstLine="12600"/>
      </w:pPr>
    </w:lvl>
    <w:lvl w:ilvl="8">
      <w:start w:val="1"/>
      <w:numFmt w:val="lowerRoman"/>
      <w:lvlText w:val="%9."/>
      <w:lvlJc w:val="right"/>
      <w:pPr>
        <w:ind w:left="7200" w:firstLine="14220"/>
      </w:pPr>
    </w:lvl>
  </w:abstractNum>
  <w:abstractNum w:abstractNumId="12" w15:restartNumberingAfterBreak="0">
    <w:nsid w:val="277156F3"/>
    <w:multiLevelType w:val="multilevel"/>
    <w:tmpl w:val="D646BA34"/>
    <w:lvl w:ilvl="0">
      <w:start w:val="1"/>
      <w:numFmt w:val="lowerRoman"/>
      <w:lvlText w:val="%1."/>
      <w:lvlJc w:val="righ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3" w15:restartNumberingAfterBreak="0">
    <w:nsid w:val="2AD67DFF"/>
    <w:multiLevelType w:val="multilevel"/>
    <w:tmpl w:val="E3561206"/>
    <w:lvl w:ilvl="0">
      <w:start w:val="1"/>
      <w:numFmt w:val="decimal"/>
      <w:lvlText w:val="%1."/>
      <w:lvlJc w:val="left"/>
      <w:pPr>
        <w:ind w:left="360" w:firstLine="0"/>
      </w:pPr>
      <w:rPr>
        <w:color w:val="000000"/>
      </w:rPr>
    </w:lvl>
    <w:lvl w:ilvl="1">
      <w:start w:val="1"/>
      <w:numFmt w:val="decimal"/>
      <w:lvlText w:val="%1.%2."/>
      <w:lvlJc w:val="left"/>
      <w:pPr>
        <w:ind w:left="792" w:firstLine="360"/>
      </w:pPr>
      <w:rPr>
        <w:color w:val="000000"/>
      </w:rPr>
    </w:lvl>
    <w:lvl w:ilvl="2">
      <w:start w:val="1"/>
      <w:numFmt w:val="decimal"/>
      <w:lvlText w:val="%1.%2.%3."/>
      <w:lvlJc w:val="left"/>
      <w:pPr>
        <w:ind w:left="1224" w:firstLine="720"/>
      </w:pPr>
    </w:lvl>
    <w:lvl w:ilvl="3">
      <w:start w:val="1"/>
      <w:numFmt w:val="decimal"/>
      <w:lvlText w:val="%1.%2.%3.%4."/>
      <w:lvlJc w:val="left"/>
      <w:pPr>
        <w:ind w:left="1728" w:firstLine="1080"/>
      </w:pPr>
    </w:lvl>
    <w:lvl w:ilvl="4">
      <w:start w:val="1"/>
      <w:numFmt w:val="decimal"/>
      <w:lvlText w:val="%1.%2.%3.%4.%5."/>
      <w:lvlJc w:val="left"/>
      <w:pPr>
        <w:ind w:left="2232" w:firstLine="1440"/>
      </w:pPr>
    </w:lvl>
    <w:lvl w:ilvl="5">
      <w:start w:val="1"/>
      <w:numFmt w:val="decimal"/>
      <w:lvlText w:val="%1.%2.%3.%4.%5.%6."/>
      <w:lvlJc w:val="left"/>
      <w:pPr>
        <w:ind w:left="2736" w:firstLine="1800"/>
      </w:pPr>
    </w:lvl>
    <w:lvl w:ilvl="6">
      <w:start w:val="1"/>
      <w:numFmt w:val="decimal"/>
      <w:lvlText w:val="%1.%2.%3.%4.%5.%6.%7."/>
      <w:lvlJc w:val="left"/>
      <w:pPr>
        <w:ind w:left="3240" w:firstLine="2160"/>
      </w:pPr>
    </w:lvl>
    <w:lvl w:ilvl="7">
      <w:start w:val="1"/>
      <w:numFmt w:val="decimal"/>
      <w:lvlText w:val="%1.%2.%3.%4.%5.%6.%7.%8."/>
      <w:lvlJc w:val="left"/>
      <w:pPr>
        <w:ind w:left="3744" w:firstLine="2519"/>
      </w:pPr>
    </w:lvl>
    <w:lvl w:ilvl="8">
      <w:start w:val="1"/>
      <w:numFmt w:val="decimal"/>
      <w:lvlText w:val="%1.%2.%3.%4.%5.%6.%7.%8.%9."/>
      <w:lvlJc w:val="left"/>
      <w:pPr>
        <w:ind w:left="4320" w:firstLine="2880"/>
      </w:pPr>
    </w:lvl>
  </w:abstractNum>
  <w:abstractNum w:abstractNumId="14" w15:restartNumberingAfterBreak="0">
    <w:nsid w:val="2AEA066B"/>
    <w:multiLevelType w:val="multilevel"/>
    <w:tmpl w:val="B9C08C00"/>
    <w:lvl w:ilvl="0">
      <w:start w:val="1"/>
      <w:numFmt w:val="upperRoman"/>
      <w:lvlText w:val="%1."/>
      <w:lvlJc w:val="right"/>
      <w:pPr>
        <w:ind w:left="1440" w:firstLine="2148"/>
      </w:pPr>
    </w:lvl>
    <w:lvl w:ilvl="1">
      <w:start w:val="1"/>
      <w:numFmt w:val="lowerLetter"/>
      <w:lvlText w:val="%2."/>
      <w:lvlJc w:val="left"/>
      <w:pPr>
        <w:ind w:left="2520" w:firstLine="4308"/>
      </w:pPr>
    </w:lvl>
    <w:lvl w:ilvl="2">
      <w:start w:val="1"/>
      <w:numFmt w:val="lowerRoman"/>
      <w:lvlText w:val="%3."/>
      <w:lvlJc w:val="right"/>
      <w:pPr>
        <w:ind w:left="3240" w:firstLine="5928"/>
      </w:pPr>
    </w:lvl>
    <w:lvl w:ilvl="3">
      <w:start w:val="1"/>
      <w:numFmt w:val="decimal"/>
      <w:lvlText w:val="%4."/>
      <w:lvlJc w:val="left"/>
      <w:pPr>
        <w:ind w:left="3960" w:firstLine="7188"/>
      </w:pPr>
    </w:lvl>
    <w:lvl w:ilvl="4">
      <w:start w:val="1"/>
      <w:numFmt w:val="lowerLetter"/>
      <w:lvlText w:val="%5."/>
      <w:lvlJc w:val="left"/>
      <w:pPr>
        <w:ind w:left="4680" w:firstLine="8628"/>
      </w:pPr>
    </w:lvl>
    <w:lvl w:ilvl="5">
      <w:start w:val="1"/>
      <w:numFmt w:val="lowerRoman"/>
      <w:lvlText w:val="%6."/>
      <w:lvlJc w:val="right"/>
      <w:pPr>
        <w:ind w:left="5400" w:firstLine="10248"/>
      </w:pPr>
    </w:lvl>
    <w:lvl w:ilvl="6">
      <w:start w:val="1"/>
      <w:numFmt w:val="decimal"/>
      <w:lvlText w:val="%7."/>
      <w:lvlJc w:val="left"/>
      <w:pPr>
        <w:ind w:left="6120" w:firstLine="11508"/>
      </w:pPr>
    </w:lvl>
    <w:lvl w:ilvl="7">
      <w:start w:val="1"/>
      <w:numFmt w:val="lowerLetter"/>
      <w:lvlText w:val="%8."/>
      <w:lvlJc w:val="left"/>
      <w:pPr>
        <w:ind w:left="6840" w:firstLine="12948"/>
      </w:pPr>
    </w:lvl>
    <w:lvl w:ilvl="8">
      <w:start w:val="1"/>
      <w:numFmt w:val="lowerRoman"/>
      <w:lvlText w:val="%9."/>
      <w:lvlJc w:val="right"/>
      <w:pPr>
        <w:ind w:left="7560" w:firstLine="14568"/>
      </w:pPr>
    </w:lvl>
  </w:abstractNum>
  <w:abstractNum w:abstractNumId="15" w15:restartNumberingAfterBreak="0">
    <w:nsid w:val="2E872F88"/>
    <w:multiLevelType w:val="multilevel"/>
    <w:tmpl w:val="5FC68594"/>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6" w15:restartNumberingAfterBreak="0">
    <w:nsid w:val="31DD36B2"/>
    <w:multiLevelType w:val="hybridMultilevel"/>
    <w:tmpl w:val="0290CB6A"/>
    <w:lvl w:ilvl="0" w:tplc="2C0A0015">
      <w:start w:val="1"/>
      <w:numFmt w:val="upperLetter"/>
      <w:lvlText w:val="%1."/>
      <w:lvlJc w:val="left"/>
      <w:pPr>
        <w:ind w:left="720" w:hanging="360"/>
      </w:pPr>
      <w:rPr>
        <w:rFont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15:restartNumberingAfterBreak="0">
    <w:nsid w:val="35F07F04"/>
    <w:multiLevelType w:val="singleLevel"/>
    <w:tmpl w:val="0C0A0017"/>
    <w:lvl w:ilvl="0">
      <w:start w:val="1"/>
      <w:numFmt w:val="lowerLetter"/>
      <w:lvlText w:val="%1)"/>
      <w:lvlJc w:val="left"/>
      <w:pPr>
        <w:tabs>
          <w:tab w:val="num" w:pos="360"/>
        </w:tabs>
        <w:ind w:left="360" w:hanging="360"/>
      </w:pPr>
    </w:lvl>
  </w:abstractNum>
  <w:abstractNum w:abstractNumId="18" w15:restartNumberingAfterBreak="0">
    <w:nsid w:val="3A633118"/>
    <w:multiLevelType w:val="multilevel"/>
    <w:tmpl w:val="434AC40C"/>
    <w:lvl w:ilvl="0">
      <w:start w:val="1"/>
      <w:numFmt w:val="lowerLetter"/>
      <w:lvlText w:val="%1."/>
      <w:lvlJc w:val="left"/>
      <w:pPr>
        <w:ind w:left="1068" w:firstLine="1776"/>
      </w:pPr>
    </w:lvl>
    <w:lvl w:ilvl="1">
      <w:start w:val="1"/>
      <w:numFmt w:val="lowerLetter"/>
      <w:lvlText w:val="%2."/>
      <w:lvlJc w:val="left"/>
      <w:pPr>
        <w:ind w:left="2148" w:firstLine="3936"/>
      </w:pPr>
    </w:lvl>
    <w:lvl w:ilvl="2">
      <w:start w:val="1"/>
      <w:numFmt w:val="lowerRoman"/>
      <w:lvlText w:val="%3."/>
      <w:lvlJc w:val="right"/>
      <w:pPr>
        <w:ind w:left="2868" w:firstLine="5556"/>
      </w:pPr>
    </w:lvl>
    <w:lvl w:ilvl="3">
      <w:start w:val="1"/>
      <w:numFmt w:val="decimal"/>
      <w:lvlText w:val="%4."/>
      <w:lvlJc w:val="left"/>
      <w:pPr>
        <w:ind w:left="3588" w:firstLine="6816"/>
      </w:pPr>
    </w:lvl>
    <w:lvl w:ilvl="4">
      <w:start w:val="1"/>
      <w:numFmt w:val="lowerLetter"/>
      <w:lvlText w:val="%5."/>
      <w:lvlJc w:val="left"/>
      <w:pPr>
        <w:ind w:left="4308" w:firstLine="8256"/>
      </w:pPr>
    </w:lvl>
    <w:lvl w:ilvl="5">
      <w:start w:val="1"/>
      <w:numFmt w:val="lowerRoman"/>
      <w:lvlText w:val="%6."/>
      <w:lvlJc w:val="right"/>
      <w:pPr>
        <w:ind w:left="5028" w:firstLine="9876"/>
      </w:pPr>
    </w:lvl>
    <w:lvl w:ilvl="6">
      <w:start w:val="1"/>
      <w:numFmt w:val="decimal"/>
      <w:lvlText w:val="%7."/>
      <w:lvlJc w:val="left"/>
      <w:pPr>
        <w:ind w:left="5748" w:firstLine="11136"/>
      </w:pPr>
    </w:lvl>
    <w:lvl w:ilvl="7">
      <w:start w:val="1"/>
      <w:numFmt w:val="lowerLetter"/>
      <w:lvlText w:val="%8."/>
      <w:lvlJc w:val="left"/>
      <w:pPr>
        <w:ind w:left="6468" w:firstLine="12576"/>
      </w:pPr>
    </w:lvl>
    <w:lvl w:ilvl="8">
      <w:start w:val="1"/>
      <w:numFmt w:val="lowerRoman"/>
      <w:lvlText w:val="%9."/>
      <w:lvlJc w:val="right"/>
      <w:pPr>
        <w:ind w:left="7188" w:firstLine="14196"/>
      </w:pPr>
    </w:lvl>
  </w:abstractNum>
  <w:abstractNum w:abstractNumId="19" w15:restartNumberingAfterBreak="0">
    <w:nsid w:val="3DA81E7C"/>
    <w:multiLevelType w:val="multilevel"/>
    <w:tmpl w:val="6CBA8E78"/>
    <w:lvl w:ilvl="0">
      <w:start w:val="1"/>
      <w:numFmt w:val="lowerLetter"/>
      <w:lvlText w:val="%1."/>
      <w:lvlJc w:val="left"/>
      <w:pPr>
        <w:ind w:left="1068" w:firstLine="1776"/>
      </w:pPr>
    </w:lvl>
    <w:lvl w:ilvl="1">
      <w:start w:val="1"/>
      <w:numFmt w:val="lowerLetter"/>
      <w:lvlText w:val="%2."/>
      <w:lvlJc w:val="left"/>
      <w:pPr>
        <w:ind w:left="2148" w:firstLine="3936"/>
      </w:pPr>
    </w:lvl>
    <w:lvl w:ilvl="2">
      <w:start w:val="1"/>
      <w:numFmt w:val="lowerRoman"/>
      <w:lvlText w:val="%3."/>
      <w:lvlJc w:val="right"/>
      <w:pPr>
        <w:ind w:left="2868" w:firstLine="5556"/>
      </w:pPr>
    </w:lvl>
    <w:lvl w:ilvl="3">
      <w:start w:val="1"/>
      <w:numFmt w:val="decimal"/>
      <w:lvlText w:val="%4."/>
      <w:lvlJc w:val="left"/>
      <w:pPr>
        <w:ind w:left="3588" w:firstLine="6816"/>
      </w:pPr>
    </w:lvl>
    <w:lvl w:ilvl="4">
      <w:start w:val="1"/>
      <w:numFmt w:val="lowerLetter"/>
      <w:lvlText w:val="%5."/>
      <w:lvlJc w:val="left"/>
      <w:pPr>
        <w:ind w:left="4308" w:firstLine="8256"/>
      </w:pPr>
    </w:lvl>
    <w:lvl w:ilvl="5">
      <w:start w:val="1"/>
      <w:numFmt w:val="lowerRoman"/>
      <w:lvlText w:val="%6."/>
      <w:lvlJc w:val="right"/>
      <w:pPr>
        <w:ind w:left="5028" w:firstLine="9876"/>
      </w:pPr>
    </w:lvl>
    <w:lvl w:ilvl="6">
      <w:start w:val="1"/>
      <w:numFmt w:val="decimal"/>
      <w:lvlText w:val="%7."/>
      <w:lvlJc w:val="left"/>
      <w:pPr>
        <w:ind w:left="5748" w:firstLine="11136"/>
      </w:pPr>
    </w:lvl>
    <w:lvl w:ilvl="7">
      <w:start w:val="1"/>
      <w:numFmt w:val="lowerLetter"/>
      <w:lvlText w:val="%8."/>
      <w:lvlJc w:val="left"/>
      <w:pPr>
        <w:ind w:left="6468" w:firstLine="12576"/>
      </w:pPr>
    </w:lvl>
    <w:lvl w:ilvl="8">
      <w:start w:val="1"/>
      <w:numFmt w:val="lowerRoman"/>
      <w:lvlText w:val="%9."/>
      <w:lvlJc w:val="right"/>
      <w:pPr>
        <w:ind w:left="7188" w:firstLine="14196"/>
      </w:pPr>
    </w:lvl>
  </w:abstractNum>
  <w:abstractNum w:abstractNumId="20" w15:restartNumberingAfterBreak="0">
    <w:nsid w:val="438D3DAB"/>
    <w:multiLevelType w:val="multilevel"/>
    <w:tmpl w:val="33769A12"/>
    <w:lvl w:ilvl="0">
      <w:start w:val="1"/>
      <w:numFmt w:val="lowerRoman"/>
      <w:lvlText w:val="%1."/>
      <w:lvlJc w:val="righ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1" w15:restartNumberingAfterBreak="0">
    <w:nsid w:val="47EA1D23"/>
    <w:multiLevelType w:val="multilevel"/>
    <w:tmpl w:val="D7E06E50"/>
    <w:lvl w:ilvl="0">
      <w:start w:val="1"/>
      <w:numFmt w:val="lowerLetter"/>
      <w:lvlText w:val="%1."/>
      <w:lvlJc w:val="left"/>
      <w:pPr>
        <w:ind w:left="1068" w:firstLine="1776"/>
      </w:pPr>
    </w:lvl>
    <w:lvl w:ilvl="1">
      <w:start w:val="1"/>
      <w:numFmt w:val="lowerLetter"/>
      <w:lvlText w:val="%2."/>
      <w:lvlJc w:val="left"/>
      <w:pPr>
        <w:ind w:left="2148" w:firstLine="3936"/>
      </w:pPr>
    </w:lvl>
    <w:lvl w:ilvl="2">
      <w:start w:val="1"/>
      <w:numFmt w:val="lowerRoman"/>
      <w:lvlText w:val="%3."/>
      <w:lvlJc w:val="right"/>
      <w:pPr>
        <w:ind w:left="2868" w:firstLine="5556"/>
      </w:pPr>
    </w:lvl>
    <w:lvl w:ilvl="3">
      <w:start w:val="1"/>
      <w:numFmt w:val="decimal"/>
      <w:lvlText w:val="%4."/>
      <w:lvlJc w:val="left"/>
      <w:pPr>
        <w:ind w:left="3588" w:firstLine="6816"/>
      </w:pPr>
    </w:lvl>
    <w:lvl w:ilvl="4">
      <w:start w:val="1"/>
      <w:numFmt w:val="lowerLetter"/>
      <w:lvlText w:val="%5."/>
      <w:lvlJc w:val="left"/>
      <w:pPr>
        <w:ind w:left="4308" w:firstLine="8256"/>
      </w:pPr>
    </w:lvl>
    <w:lvl w:ilvl="5">
      <w:start w:val="1"/>
      <w:numFmt w:val="lowerRoman"/>
      <w:lvlText w:val="%6."/>
      <w:lvlJc w:val="right"/>
      <w:pPr>
        <w:ind w:left="5028" w:firstLine="9876"/>
      </w:pPr>
    </w:lvl>
    <w:lvl w:ilvl="6">
      <w:start w:val="1"/>
      <w:numFmt w:val="decimal"/>
      <w:lvlText w:val="%7."/>
      <w:lvlJc w:val="left"/>
      <w:pPr>
        <w:ind w:left="5748" w:firstLine="11136"/>
      </w:pPr>
    </w:lvl>
    <w:lvl w:ilvl="7">
      <w:start w:val="1"/>
      <w:numFmt w:val="lowerLetter"/>
      <w:lvlText w:val="%8."/>
      <w:lvlJc w:val="left"/>
      <w:pPr>
        <w:ind w:left="6468" w:firstLine="12576"/>
      </w:pPr>
    </w:lvl>
    <w:lvl w:ilvl="8">
      <w:start w:val="1"/>
      <w:numFmt w:val="lowerRoman"/>
      <w:lvlText w:val="%9."/>
      <w:lvlJc w:val="right"/>
      <w:pPr>
        <w:ind w:left="7188" w:firstLine="14196"/>
      </w:pPr>
    </w:lvl>
  </w:abstractNum>
  <w:abstractNum w:abstractNumId="22" w15:restartNumberingAfterBreak="0">
    <w:nsid w:val="495B64ED"/>
    <w:multiLevelType w:val="multilevel"/>
    <w:tmpl w:val="27568444"/>
    <w:lvl w:ilvl="0">
      <w:start w:val="1"/>
      <w:numFmt w:val="lowerRoman"/>
      <w:lvlText w:val="%1."/>
      <w:lvlJc w:val="righ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3" w15:restartNumberingAfterBreak="0">
    <w:nsid w:val="4EA12E0F"/>
    <w:multiLevelType w:val="hybridMultilevel"/>
    <w:tmpl w:val="E80CD9AE"/>
    <w:lvl w:ilvl="0" w:tplc="2C0A0001">
      <w:start w:val="1"/>
      <w:numFmt w:val="bullet"/>
      <w:lvlText w:val=""/>
      <w:lvlJc w:val="left"/>
      <w:pPr>
        <w:ind w:left="720" w:hanging="360"/>
      </w:pPr>
      <w:rPr>
        <w:rFonts w:ascii="Symbol" w:hAnsi="Symbol" w:hint="default"/>
      </w:rPr>
    </w:lvl>
    <w:lvl w:ilvl="1" w:tplc="2C0A0003">
      <w:start w:val="1"/>
      <w:numFmt w:val="decimal"/>
      <w:lvlText w:val="%2."/>
      <w:lvlJc w:val="left"/>
      <w:pPr>
        <w:tabs>
          <w:tab w:val="num" w:pos="1440"/>
        </w:tabs>
        <w:ind w:left="1440" w:hanging="360"/>
      </w:pPr>
    </w:lvl>
    <w:lvl w:ilvl="2" w:tplc="2C0A0005">
      <w:start w:val="1"/>
      <w:numFmt w:val="decimal"/>
      <w:lvlText w:val="%3."/>
      <w:lvlJc w:val="left"/>
      <w:pPr>
        <w:tabs>
          <w:tab w:val="num" w:pos="2160"/>
        </w:tabs>
        <w:ind w:left="2160" w:hanging="360"/>
      </w:pPr>
    </w:lvl>
    <w:lvl w:ilvl="3" w:tplc="2C0A0001">
      <w:start w:val="1"/>
      <w:numFmt w:val="decimal"/>
      <w:lvlText w:val="%4."/>
      <w:lvlJc w:val="left"/>
      <w:pPr>
        <w:tabs>
          <w:tab w:val="num" w:pos="2880"/>
        </w:tabs>
        <w:ind w:left="2880" w:hanging="360"/>
      </w:pPr>
    </w:lvl>
    <w:lvl w:ilvl="4" w:tplc="2C0A0003">
      <w:start w:val="1"/>
      <w:numFmt w:val="decimal"/>
      <w:lvlText w:val="%5."/>
      <w:lvlJc w:val="left"/>
      <w:pPr>
        <w:tabs>
          <w:tab w:val="num" w:pos="3600"/>
        </w:tabs>
        <w:ind w:left="3600" w:hanging="360"/>
      </w:pPr>
    </w:lvl>
    <w:lvl w:ilvl="5" w:tplc="2C0A0005">
      <w:start w:val="1"/>
      <w:numFmt w:val="decimal"/>
      <w:lvlText w:val="%6."/>
      <w:lvlJc w:val="left"/>
      <w:pPr>
        <w:tabs>
          <w:tab w:val="num" w:pos="4320"/>
        </w:tabs>
        <w:ind w:left="4320" w:hanging="360"/>
      </w:pPr>
    </w:lvl>
    <w:lvl w:ilvl="6" w:tplc="2C0A0001">
      <w:start w:val="1"/>
      <w:numFmt w:val="decimal"/>
      <w:lvlText w:val="%7."/>
      <w:lvlJc w:val="left"/>
      <w:pPr>
        <w:tabs>
          <w:tab w:val="num" w:pos="5040"/>
        </w:tabs>
        <w:ind w:left="5040" w:hanging="360"/>
      </w:pPr>
    </w:lvl>
    <w:lvl w:ilvl="7" w:tplc="2C0A0003">
      <w:start w:val="1"/>
      <w:numFmt w:val="decimal"/>
      <w:lvlText w:val="%8."/>
      <w:lvlJc w:val="left"/>
      <w:pPr>
        <w:tabs>
          <w:tab w:val="num" w:pos="5760"/>
        </w:tabs>
        <w:ind w:left="5760" w:hanging="360"/>
      </w:pPr>
    </w:lvl>
    <w:lvl w:ilvl="8" w:tplc="2C0A0005">
      <w:start w:val="1"/>
      <w:numFmt w:val="decimal"/>
      <w:lvlText w:val="%9."/>
      <w:lvlJc w:val="left"/>
      <w:pPr>
        <w:tabs>
          <w:tab w:val="num" w:pos="6480"/>
        </w:tabs>
        <w:ind w:left="6480" w:hanging="360"/>
      </w:pPr>
    </w:lvl>
  </w:abstractNum>
  <w:abstractNum w:abstractNumId="24" w15:restartNumberingAfterBreak="0">
    <w:nsid w:val="567169CD"/>
    <w:multiLevelType w:val="hybridMultilevel"/>
    <w:tmpl w:val="74C2CB92"/>
    <w:lvl w:ilvl="0" w:tplc="2C0A0001">
      <w:start w:val="1"/>
      <w:numFmt w:val="bullet"/>
      <w:lvlText w:val=""/>
      <w:lvlJc w:val="left"/>
      <w:pPr>
        <w:tabs>
          <w:tab w:val="num" w:pos="720"/>
        </w:tabs>
        <w:ind w:left="720" w:hanging="360"/>
      </w:pPr>
      <w:rPr>
        <w:rFonts w:ascii="Symbol" w:hAnsi="Symbol" w:hint="default"/>
      </w:rPr>
    </w:lvl>
    <w:lvl w:ilvl="1" w:tplc="BB46E8A6">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0">
    <w:nsid w:val="56984F82"/>
    <w:multiLevelType w:val="multilevel"/>
    <w:tmpl w:val="F02ECAF2"/>
    <w:lvl w:ilvl="0">
      <w:start w:val="1"/>
      <w:numFmt w:val="lowerLetter"/>
      <w:lvlText w:val="%1."/>
      <w:lvlJc w:val="left"/>
      <w:pPr>
        <w:ind w:left="1068" w:firstLine="1776"/>
      </w:pPr>
    </w:lvl>
    <w:lvl w:ilvl="1">
      <w:start w:val="1"/>
      <w:numFmt w:val="lowerLetter"/>
      <w:lvlText w:val="%2."/>
      <w:lvlJc w:val="left"/>
      <w:pPr>
        <w:ind w:left="2148" w:firstLine="3936"/>
      </w:pPr>
    </w:lvl>
    <w:lvl w:ilvl="2">
      <w:start w:val="1"/>
      <w:numFmt w:val="lowerRoman"/>
      <w:lvlText w:val="%3."/>
      <w:lvlJc w:val="right"/>
      <w:pPr>
        <w:ind w:left="2868" w:firstLine="5556"/>
      </w:pPr>
    </w:lvl>
    <w:lvl w:ilvl="3">
      <w:start w:val="1"/>
      <w:numFmt w:val="decimal"/>
      <w:lvlText w:val="%4."/>
      <w:lvlJc w:val="left"/>
      <w:pPr>
        <w:ind w:left="3588" w:firstLine="6816"/>
      </w:pPr>
    </w:lvl>
    <w:lvl w:ilvl="4">
      <w:start w:val="1"/>
      <w:numFmt w:val="lowerLetter"/>
      <w:lvlText w:val="%5."/>
      <w:lvlJc w:val="left"/>
      <w:pPr>
        <w:ind w:left="4308" w:firstLine="8256"/>
      </w:pPr>
    </w:lvl>
    <w:lvl w:ilvl="5">
      <w:start w:val="1"/>
      <w:numFmt w:val="lowerRoman"/>
      <w:lvlText w:val="%6."/>
      <w:lvlJc w:val="right"/>
      <w:pPr>
        <w:ind w:left="5028" w:firstLine="9876"/>
      </w:pPr>
    </w:lvl>
    <w:lvl w:ilvl="6">
      <w:start w:val="1"/>
      <w:numFmt w:val="decimal"/>
      <w:lvlText w:val="%7."/>
      <w:lvlJc w:val="left"/>
      <w:pPr>
        <w:ind w:left="5748" w:firstLine="11136"/>
      </w:pPr>
    </w:lvl>
    <w:lvl w:ilvl="7">
      <w:start w:val="1"/>
      <w:numFmt w:val="lowerLetter"/>
      <w:lvlText w:val="%8."/>
      <w:lvlJc w:val="left"/>
      <w:pPr>
        <w:ind w:left="6468" w:firstLine="12576"/>
      </w:pPr>
    </w:lvl>
    <w:lvl w:ilvl="8">
      <w:start w:val="1"/>
      <w:numFmt w:val="lowerRoman"/>
      <w:lvlText w:val="%9."/>
      <w:lvlJc w:val="right"/>
      <w:pPr>
        <w:ind w:left="7188" w:firstLine="14196"/>
      </w:pPr>
    </w:lvl>
  </w:abstractNum>
  <w:abstractNum w:abstractNumId="26" w15:restartNumberingAfterBreak="0">
    <w:nsid w:val="5A1229DD"/>
    <w:multiLevelType w:val="multilevel"/>
    <w:tmpl w:val="5C42B0BA"/>
    <w:lvl w:ilvl="0">
      <w:start w:val="1"/>
      <w:numFmt w:val="lowerRoman"/>
      <w:lvlText w:val="%1."/>
      <w:lvlJc w:val="right"/>
      <w:pPr>
        <w:ind w:left="1068" w:firstLine="1776"/>
      </w:pPr>
    </w:lvl>
    <w:lvl w:ilvl="1">
      <w:start w:val="1"/>
      <w:numFmt w:val="lowerLetter"/>
      <w:lvlText w:val="%2."/>
      <w:lvlJc w:val="left"/>
      <w:pPr>
        <w:ind w:left="1788" w:firstLine="3216"/>
      </w:pPr>
    </w:lvl>
    <w:lvl w:ilvl="2">
      <w:start w:val="1"/>
      <w:numFmt w:val="lowerRoman"/>
      <w:lvlText w:val="%3."/>
      <w:lvlJc w:val="right"/>
      <w:pPr>
        <w:ind w:left="2508" w:firstLine="4836"/>
      </w:pPr>
    </w:lvl>
    <w:lvl w:ilvl="3">
      <w:start w:val="1"/>
      <w:numFmt w:val="decimal"/>
      <w:lvlText w:val="%4."/>
      <w:lvlJc w:val="left"/>
      <w:pPr>
        <w:ind w:left="3228" w:firstLine="6096"/>
      </w:pPr>
    </w:lvl>
    <w:lvl w:ilvl="4">
      <w:start w:val="1"/>
      <w:numFmt w:val="lowerLetter"/>
      <w:lvlText w:val="%5."/>
      <w:lvlJc w:val="left"/>
      <w:pPr>
        <w:ind w:left="3948" w:firstLine="7536"/>
      </w:pPr>
    </w:lvl>
    <w:lvl w:ilvl="5">
      <w:start w:val="1"/>
      <w:numFmt w:val="lowerRoman"/>
      <w:lvlText w:val="%6."/>
      <w:lvlJc w:val="right"/>
      <w:pPr>
        <w:ind w:left="4668" w:firstLine="9156"/>
      </w:pPr>
    </w:lvl>
    <w:lvl w:ilvl="6">
      <w:start w:val="1"/>
      <w:numFmt w:val="decimal"/>
      <w:lvlText w:val="%7."/>
      <w:lvlJc w:val="left"/>
      <w:pPr>
        <w:ind w:left="5388" w:firstLine="10416"/>
      </w:pPr>
    </w:lvl>
    <w:lvl w:ilvl="7">
      <w:start w:val="1"/>
      <w:numFmt w:val="lowerLetter"/>
      <w:lvlText w:val="%8."/>
      <w:lvlJc w:val="left"/>
      <w:pPr>
        <w:ind w:left="6108" w:firstLine="11856"/>
      </w:pPr>
    </w:lvl>
    <w:lvl w:ilvl="8">
      <w:start w:val="1"/>
      <w:numFmt w:val="lowerRoman"/>
      <w:lvlText w:val="%9."/>
      <w:lvlJc w:val="right"/>
      <w:pPr>
        <w:ind w:left="6828" w:firstLine="13476"/>
      </w:pPr>
    </w:lvl>
  </w:abstractNum>
  <w:abstractNum w:abstractNumId="27" w15:restartNumberingAfterBreak="0">
    <w:nsid w:val="5DCC146D"/>
    <w:multiLevelType w:val="multilevel"/>
    <w:tmpl w:val="7B9EE41E"/>
    <w:lvl w:ilvl="0">
      <w:start w:val="1"/>
      <w:numFmt w:val="decimal"/>
      <w:lvlText w:val="%1."/>
      <w:lvlJc w:val="left"/>
      <w:pPr>
        <w:ind w:left="360" w:firstLine="0"/>
      </w:pPr>
      <w:rPr>
        <w:b/>
        <w:i w:val="0"/>
        <w:sz w:val="24"/>
        <w:szCs w:val="24"/>
      </w:rPr>
    </w:lvl>
    <w:lvl w:ilvl="1">
      <w:start w:val="1"/>
      <w:numFmt w:val="decimal"/>
      <w:lvlText w:val="%1.%2."/>
      <w:lvlJc w:val="left"/>
      <w:pPr>
        <w:ind w:left="792" w:firstLine="360"/>
      </w:pPr>
      <w:rPr>
        <w:b w:val="0"/>
      </w:rPr>
    </w:lvl>
    <w:lvl w:ilvl="2">
      <w:start w:val="1"/>
      <w:numFmt w:val="decimal"/>
      <w:lvlText w:val="%1.%2.%3."/>
      <w:lvlJc w:val="left"/>
      <w:pPr>
        <w:ind w:left="1224" w:firstLine="720"/>
      </w:pPr>
      <w:rPr>
        <w:b w:val="0"/>
        <w:i w:val="0"/>
        <w:sz w:val="22"/>
        <w:szCs w:val="22"/>
      </w:rPr>
    </w:lvl>
    <w:lvl w:ilvl="3">
      <w:start w:val="1"/>
      <w:numFmt w:val="decimal"/>
      <w:lvlText w:val="%1.%2.%3.%4."/>
      <w:lvlJc w:val="left"/>
      <w:pPr>
        <w:ind w:left="1728" w:firstLine="1080"/>
      </w:pPr>
      <w:rPr>
        <w:b w:val="0"/>
        <w:i w:val="0"/>
        <w:sz w:val="22"/>
        <w:szCs w:val="22"/>
      </w:rPr>
    </w:lvl>
    <w:lvl w:ilvl="4">
      <w:start w:val="1"/>
      <w:numFmt w:val="decimal"/>
      <w:lvlText w:val="%1.%2.%3.%4.%5."/>
      <w:lvlJc w:val="left"/>
      <w:pPr>
        <w:ind w:left="2232" w:firstLine="1440"/>
      </w:pPr>
    </w:lvl>
    <w:lvl w:ilvl="5">
      <w:start w:val="1"/>
      <w:numFmt w:val="decimal"/>
      <w:lvlText w:val="%1.%2.%3.%4.%5.%6."/>
      <w:lvlJc w:val="left"/>
      <w:pPr>
        <w:ind w:left="2736" w:firstLine="1800"/>
      </w:pPr>
    </w:lvl>
    <w:lvl w:ilvl="6">
      <w:start w:val="1"/>
      <w:numFmt w:val="decimal"/>
      <w:lvlText w:val="%1.%2.%3.%4.%5.%6.%7."/>
      <w:lvlJc w:val="left"/>
      <w:pPr>
        <w:ind w:left="3240" w:firstLine="2160"/>
      </w:pPr>
    </w:lvl>
    <w:lvl w:ilvl="7">
      <w:start w:val="1"/>
      <w:numFmt w:val="decimal"/>
      <w:lvlText w:val="%1.%2.%3.%4.%5.%6.%7.%8."/>
      <w:lvlJc w:val="left"/>
      <w:pPr>
        <w:ind w:left="3744" w:firstLine="2519"/>
      </w:pPr>
    </w:lvl>
    <w:lvl w:ilvl="8">
      <w:start w:val="1"/>
      <w:numFmt w:val="decimal"/>
      <w:lvlText w:val="%1.%2.%3.%4.%5.%6.%7.%8.%9."/>
      <w:lvlJc w:val="left"/>
      <w:pPr>
        <w:ind w:left="4320" w:firstLine="2880"/>
      </w:pPr>
    </w:lvl>
  </w:abstractNum>
  <w:abstractNum w:abstractNumId="28" w15:restartNumberingAfterBreak="0">
    <w:nsid w:val="605F6836"/>
    <w:multiLevelType w:val="hybridMultilevel"/>
    <w:tmpl w:val="D7C88B7E"/>
    <w:lvl w:ilvl="0" w:tplc="CBFC1066">
      <w:start w:val="1"/>
      <w:numFmt w:val="lowerLetter"/>
      <w:lvlText w:val="%1)"/>
      <w:lvlJc w:val="left"/>
      <w:pPr>
        <w:ind w:left="720" w:hanging="360"/>
      </w:pPr>
      <w:rPr>
        <w:rFonts w:ascii="Arial" w:eastAsiaTheme="minorHAnsi" w:hAnsi="Arial" w:cs="Arial"/>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645014AE"/>
    <w:multiLevelType w:val="hybridMultilevel"/>
    <w:tmpl w:val="D57EEC6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0" w15:restartNumberingAfterBreak="0">
    <w:nsid w:val="650B1742"/>
    <w:multiLevelType w:val="singleLevel"/>
    <w:tmpl w:val="1D7C8452"/>
    <w:lvl w:ilvl="0">
      <w:start w:val="1"/>
      <w:numFmt w:val="decimal"/>
      <w:lvlText w:val="%1."/>
      <w:lvlJc w:val="right"/>
      <w:pPr>
        <w:tabs>
          <w:tab w:val="num" w:pos="498"/>
        </w:tabs>
        <w:ind w:left="498" w:hanging="72"/>
      </w:pPr>
    </w:lvl>
  </w:abstractNum>
  <w:abstractNum w:abstractNumId="31" w15:restartNumberingAfterBreak="0">
    <w:nsid w:val="68B00043"/>
    <w:multiLevelType w:val="multilevel"/>
    <w:tmpl w:val="725C9A3C"/>
    <w:lvl w:ilvl="0">
      <w:start w:val="1"/>
      <w:numFmt w:val="lowerLetter"/>
      <w:lvlText w:val="%1)"/>
      <w:lvlJc w:val="left"/>
      <w:pPr>
        <w:ind w:left="720" w:firstLine="1080"/>
      </w:pPr>
    </w:lvl>
    <w:lvl w:ilvl="1">
      <w:start w:val="1"/>
      <w:numFmt w:val="lowerLetter"/>
      <w:lvlText w:val="%2."/>
      <w:lvlJc w:val="left"/>
      <w:pPr>
        <w:ind w:left="1440" w:firstLine="2520"/>
      </w:pPr>
    </w:lvl>
    <w:lvl w:ilvl="2">
      <w:start w:val="1"/>
      <w:numFmt w:val="lowerLetter"/>
      <w:lvlText w:val="%3)"/>
      <w:lvlJc w:val="lef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32" w15:restartNumberingAfterBreak="0">
    <w:nsid w:val="6C9D09DA"/>
    <w:multiLevelType w:val="multilevel"/>
    <w:tmpl w:val="48D21414"/>
    <w:lvl w:ilvl="0">
      <w:start w:val="1"/>
      <w:numFmt w:val="lowerLetter"/>
      <w:lvlText w:val="%1."/>
      <w:lvlJc w:val="left"/>
      <w:pPr>
        <w:ind w:left="1068" w:firstLine="1776"/>
      </w:pPr>
    </w:lvl>
    <w:lvl w:ilvl="1">
      <w:start w:val="1"/>
      <w:numFmt w:val="lowerLetter"/>
      <w:lvlText w:val="%2."/>
      <w:lvlJc w:val="left"/>
      <w:pPr>
        <w:ind w:left="2148" w:firstLine="3936"/>
      </w:pPr>
    </w:lvl>
    <w:lvl w:ilvl="2">
      <w:start w:val="1"/>
      <w:numFmt w:val="lowerRoman"/>
      <w:lvlText w:val="%3."/>
      <w:lvlJc w:val="right"/>
      <w:pPr>
        <w:ind w:left="2868" w:firstLine="5556"/>
      </w:pPr>
    </w:lvl>
    <w:lvl w:ilvl="3">
      <w:start w:val="1"/>
      <w:numFmt w:val="decimal"/>
      <w:lvlText w:val="%4."/>
      <w:lvlJc w:val="left"/>
      <w:pPr>
        <w:ind w:left="3588" w:firstLine="6816"/>
      </w:pPr>
    </w:lvl>
    <w:lvl w:ilvl="4">
      <w:start w:val="1"/>
      <w:numFmt w:val="lowerLetter"/>
      <w:lvlText w:val="%5."/>
      <w:lvlJc w:val="left"/>
      <w:pPr>
        <w:ind w:left="4308" w:firstLine="8256"/>
      </w:pPr>
    </w:lvl>
    <w:lvl w:ilvl="5">
      <w:start w:val="1"/>
      <w:numFmt w:val="lowerRoman"/>
      <w:lvlText w:val="%6."/>
      <w:lvlJc w:val="right"/>
      <w:pPr>
        <w:ind w:left="5028" w:firstLine="9876"/>
      </w:pPr>
    </w:lvl>
    <w:lvl w:ilvl="6">
      <w:start w:val="1"/>
      <w:numFmt w:val="decimal"/>
      <w:lvlText w:val="%7."/>
      <w:lvlJc w:val="left"/>
      <w:pPr>
        <w:ind w:left="5748" w:firstLine="11136"/>
      </w:pPr>
    </w:lvl>
    <w:lvl w:ilvl="7">
      <w:start w:val="1"/>
      <w:numFmt w:val="lowerLetter"/>
      <w:lvlText w:val="%8."/>
      <w:lvlJc w:val="left"/>
      <w:pPr>
        <w:ind w:left="6468" w:firstLine="12576"/>
      </w:pPr>
    </w:lvl>
    <w:lvl w:ilvl="8">
      <w:start w:val="1"/>
      <w:numFmt w:val="lowerRoman"/>
      <w:lvlText w:val="%9."/>
      <w:lvlJc w:val="right"/>
      <w:pPr>
        <w:ind w:left="7188" w:firstLine="14196"/>
      </w:pPr>
    </w:lvl>
  </w:abstractNum>
  <w:abstractNum w:abstractNumId="33" w15:restartNumberingAfterBreak="0">
    <w:nsid w:val="770B353A"/>
    <w:multiLevelType w:val="multilevel"/>
    <w:tmpl w:val="717AC75A"/>
    <w:lvl w:ilvl="0">
      <w:start w:val="1"/>
      <w:numFmt w:val="lowerLetter"/>
      <w:lvlText w:val="%1."/>
      <w:lvlJc w:val="left"/>
      <w:pPr>
        <w:ind w:left="1068" w:firstLine="1776"/>
      </w:pPr>
    </w:lvl>
    <w:lvl w:ilvl="1">
      <w:start w:val="1"/>
      <w:numFmt w:val="lowerLetter"/>
      <w:lvlText w:val="%2."/>
      <w:lvlJc w:val="left"/>
      <w:pPr>
        <w:ind w:left="2148" w:firstLine="3936"/>
      </w:pPr>
    </w:lvl>
    <w:lvl w:ilvl="2">
      <w:start w:val="1"/>
      <w:numFmt w:val="lowerRoman"/>
      <w:lvlText w:val="%3."/>
      <w:lvlJc w:val="right"/>
      <w:pPr>
        <w:ind w:left="2868" w:firstLine="5556"/>
      </w:pPr>
    </w:lvl>
    <w:lvl w:ilvl="3">
      <w:start w:val="1"/>
      <w:numFmt w:val="decimal"/>
      <w:lvlText w:val="%4."/>
      <w:lvlJc w:val="left"/>
      <w:pPr>
        <w:ind w:left="3588" w:firstLine="6816"/>
      </w:pPr>
    </w:lvl>
    <w:lvl w:ilvl="4">
      <w:start w:val="1"/>
      <w:numFmt w:val="lowerLetter"/>
      <w:lvlText w:val="%5."/>
      <w:lvlJc w:val="left"/>
      <w:pPr>
        <w:ind w:left="4308" w:firstLine="8256"/>
      </w:pPr>
    </w:lvl>
    <w:lvl w:ilvl="5">
      <w:start w:val="1"/>
      <w:numFmt w:val="lowerRoman"/>
      <w:lvlText w:val="%6."/>
      <w:lvlJc w:val="right"/>
      <w:pPr>
        <w:ind w:left="5028" w:firstLine="9876"/>
      </w:pPr>
    </w:lvl>
    <w:lvl w:ilvl="6">
      <w:start w:val="1"/>
      <w:numFmt w:val="decimal"/>
      <w:lvlText w:val="%7."/>
      <w:lvlJc w:val="left"/>
      <w:pPr>
        <w:ind w:left="5748" w:firstLine="11136"/>
      </w:pPr>
    </w:lvl>
    <w:lvl w:ilvl="7">
      <w:start w:val="1"/>
      <w:numFmt w:val="lowerLetter"/>
      <w:lvlText w:val="%8."/>
      <w:lvlJc w:val="left"/>
      <w:pPr>
        <w:ind w:left="6468" w:firstLine="12576"/>
      </w:pPr>
    </w:lvl>
    <w:lvl w:ilvl="8">
      <w:start w:val="1"/>
      <w:numFmt w:val="lowerRoman"/>
      <w:lvlText w:val="%9."/>
      <w:lvlJc w:val="right"/>
      <w:pPr>
        <w:ind w:left="7188" w:firstLine="14196"/>
      </w:pPr>
    </w:lvl>
  </w:abstractNum>
  <w:abstractNum w:abstractNumId="34" w15:restartNumberingAfterBreak="0">
    <w:nsid w:val="78D544BC"/>
    <w:multiLevelType w:val="multilevel"/>
    <w:tmpl w:val="48B23D46"/>
    <w:lvl w:ilvl="0">
      <w:start w:val="1"/>
      <w:numFmt w:val="upperRoman"/>
      <w:lvlText w:val="%1."/>
      <w:lvlJc w:val="center"/>
      <w:pPr>
        <w:ind w:left="3978" w:firstLine="7668"/>
      </w:pPr>
      <w:rPr>
        <w:rFonts w:ascii="Times" w:eastAsia="Times" w:hAnsi="Times" w:cs="Times"/>
        <w:b/>
        <w:i w:val="0"/>
        <w:sz w:val="24"/>
        <w:szCs w:val="24"/>
      </w:rPr>
    </w:lvl>
    <w:lvl w:ilvl="1">
      <w:start w:val="1"/>
      <w:numFmt w:val="decimal"/>
      <w:lvlText w:val="%1.%2"/>
      <w:lvlJc w:val="left"/>
      <w:pPr>
        <w:ind w:left="720" w:firstLine="720"/>
      </w:pPr>
      <w:rPr>
        <w:b w:val="0"/>
      </w:rPr>
    </w:lvl>
    <w:lvl w:ilvl="2">
      <w:start w:val="1"/>
      <w:numFmt w:val="lowerLetter"/>
      <w:lvlText w:val="%3."/>
      <w:lvlJc w:val="left"/>
      <w:pPr>
        <w:ind w:left="1800" w:firstLine="3240"/>
      </w:pPr>
      <w:rPr>
        <w:rFonts w:ascii="Times" w:eastAsia="Times" w:hAnsi="Times" w:cs="Times"/>
        <w:b/>
        <w:i w:val="0"/>
        <w:sz w:val="24"/>
        <w:szCs w:val="24"/>
      </w:rPr>
    </w:lvl>
    <w:lvl w:ilvl="3">
      <w:start w:val="1"/>
      <w:numFmt w:val="lowerRoman"/>
      <w:lvlText w:val="(%4)"/>
      <w:lvlJc w:val="right"/>
      <w:pPr>
        <w:ind w:left="2088" w:firstLine="3888"/>
      </w:pPr>
      <w:rPr>
        <w:rFonts w:ascii="Times" w:eastAsia="Times" w:hAnsi="Times" w:cs="Times"/>
        <w:b/>
        <w:i w:val="0"/>
        <w:sz w:val="24"/>
        <w:szCs w:val="24"/>
      </w:rPr>
    </w:lvl>
    <w:lvl w:ilvl="4">
      <w:start w:val="1"/>
      <w:numFmt w:val="decimal"/>
      <w:lvlText w:val=""/>
      <w:lvlJc w:val="left"/>
      <w:pPr>
        <w:ind w:left="2880" w:firstLine="5760"/>
      </w:pPr>
    </w:lvl>
    <w:lvl w:ilvl="5">
      <w:start w:val="1"/>
      <w:numFmt w:val="decimal"/>
      <w:lvlText w:val=""/>
      <w:lvlJc w:val="left"/>
      <w:pPr>
        <w:ind w:left="3600" w:firstLine="7200"/>
      </w:pPr>
    </w:lvl>
    <w:lvl w:ilvl="6">
      <w:start w:val="1"/>
      <w:numFmt w:val="decimal"/>
      <w:lvlText w:val=""/>
      <w:lvlJc w:val="left"/>
      <w:pPr>
        <w:ind w:left="4320" w:firstLine="8640"/>
      </w:pPr>
    </w:lvl>
    <w:lvl w:ilvl="7">
      <w:start w:val="1"/>
      <w:numFmt w:val="decimal"/>
      <w:lvlText w:val=""/>
      <w:lvlJc w:val="left"/>
      <w:pPr>
        <w:ind w:left="5040" w:firstLine="10080"/>
      </w:pPr>
    </w:lvl>
    <w:lvl w:ilvl="8">
      <w:start w:val="1"/>
      <w:numFmt w:val="decimal"/>
      <w:lvlText w:val=""/>
      <w:lvlJc w:val="left"/>
      <w:pPr>
        <w:ind w:left="5760" w:firstLine="11520"/>
      </w:pPr>
    </w:lvl>
  </w:abstractNum>
  <w:abstractNum w:abstractNumId="35" w15:restartNumberingAfterBreak="0">
    <w:nsid w:val="7981233B"/>
    <w:multiLevelType w:val="multilevel"/>
    <w:tmpl w:val="901E5FDA"/>
    <w:lvl w:ilvl="0">
      <w:start w:val="1"/>
      <w:numFmt w:val="lowerRoman"/>
      <w:lvlText w:val="%1."/>
      <w:lvlJc w:val="right"/>
      <w:pPr>
        <w:ind w:left="1440" w:firstLine="2520"/>
      </w:pPr>
    </w:lvl>
    <w:lvl w:ilvl="1">
      <w:start w:val="1"/>
      <w:numFmt w:val="lowerLetter"/>
      <w:lvlText w:val="%2."/>
      <w:lvlJc w:val="left"/>
      <w:pPr>
        <w:ind w:left="2160" w:firstLine="3960"/>
      </w:pPr>
    </w:lvl>
    <w:lvl w:ilvl="2">
      <w:start w:val="1"/>
      <w:numFmt w:val="lowerRoman"/>
      <w:lvlText w:val="%3."/>
      <w:lvlJc w:val="right"/>
      <w:pPr>
        <w:ind w:left="2880" w:firstLine="5580"/>
      </w:pPr>
    </w:lvl>
    <w:lvl w:ilvl="3">
      <w:start w:val="1"/>
      <w:numFmt w:val="decimal"/>
      <w:lvlText w:val="%4."/>
      <w:lvlJc w:val="left"/>
      <w:pPr>
        <w:ind w:left="3600" w:firstLine="6840"/>
      </w:pPr>
    </w:lvl>
    <w:lvl w:ilvl="4">
      <w:start w:val="1"/>
      <w:numFmt w:val="lowerLetter"/>
      <w:lvlText w:val="%5."/>
      <w:lvlJc w:val="left"/>
      <w:pPr>
        <w:ind w:left="4320" w:firstLine="8280"/>
      </w:pPr>
    </w:lvl>
    <w:lvl w:ilvl="5">
      <w:start w:val="1"/>
      <w:numFmt w:val="lowerRoman"/>
      <w:lvlText w:val="%6."/>
      <w:lvlJc w:val="right"/>
      <w:pPr>
        <w:ind w:left="5040" w:firstLine="9900"/>
      </w:pPr>
    </w:lvl>
    <w:lvl w:ilvl="6">
      <w:start w:val="1"/>
      <w:numFmt w:val="decimal"/>
      <w:lvlText w:val="%7."/>
      <w:lvlJc w:val="left"/>
      <w:pPr>
        <w:ind w:left="5760" w:firstLine="11160"/>
      </w:pPr>
    </w:lvl>
    <w:lvl w:ilvl="7">
      <w:start w:val="1"/>
      <w:numFmt w:val="lowerLetter"/>
      <w:lvlText w:val="%8."/>
      <w:lvlJc w:val="left"/>
      <w:pPr>
        <w:ind w:left="6480" w:firstLine="12600"/>
      </w:pPr>
    </w:lvl>
    <w:lvl w:ilvl="8">
      <w:start w:val="1"/>
      <w:numFmt w:val="lowerRoman"/>
      <w:lvlText w:val="%9."/>
      <w:lvlJc w:val="right"/>
      <w:pPr>
        <w:ind w:left="7200" w:firstLine="14220"/>
      </w:pPr>
    </w:lvl>
  </w:abstractNum>
  <w:abstractNum w:abstractNumId="36" w15:restartNumberingAfterBreak="0">
    <w:nsid w:val="7DA624EF"/>
    <w:multiLevelType w:val="multilevel"/>
    <w:tmpl w:val="21CE50AC"/>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lowerLetter"/>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7" w15:restartNumberingAfterBreak="0">
    <w:nsid w:val="7E3809EE"/>
    <w:multiLevelType w:val="multilevel"/>
    <w:tmpl w:val="3472817A"/>
    <w:lvl w:ilvl="0">
      <w:start w:val="1"/>
      <w:numFmt w:val="upperRoman"/>
      <w:lvlText w:val="%1."/>
      <w:lvlJc w:val="center"/>
      <w:pPr>
        <w:ind w:left="3978" w:firstLine="7668"/>
      </w:pPr>
      <w:rPr>
        <w:rFonts w:ascii="Times" w:eastAsia="Times" w:hAnsi="Times" w:cs="Times"/>
        <w:b/>
        <w:i w:val="0"/>
        <w:sz w:val="24"/>
        <w:szCs w:val="24"/>
      </w:rPr>
    </w:lvl>
    <w:lvl w:ilvl="1">
      <w:start w:val="1"/>
      <w:numFmt w:val="decimal"/>
      <w:lvlText w:val="%1.%2"/>
      <w:lvlJc w:val="left"/>
      <w:pPr>
        <w:ind w:left="720" w:firstLine="720"/>
      </w:pPr>
      <w:rPr>
        <w:b w:val="0"/>
      </w:rPr>
    </w:lvl>
    <w:lvl w:ilvl="2">
      <w:start w:val="1"/>
      <w:numFmt w:val="lowerRoman"/>
      <w:lvlText w:val="%3."/>
      <w:lvlJc w:val="left"/>
      <w:pPr>
        <w:ind w:left="1191" w:firstLine="1927"/>
      </w:pPr>
      <w:rPr>
        <w:rFonts w:ascii="Quattrocento Sans" w:eastAsia="Quattrocento Sans" w:hAnsi="Quattrocento Sans" w:cs="Quattrocento Sans"/>
        <w:b w:val="0"/>
        <w:i w:val="0"/>
        <w:sz w:val="22"/>
        <w:szCs w:val="22"/>
      </w:rPr>
    </w:lvl>
    <w:lvl w:ilvl="3">
      <w:start w:val="1"/>
      <w:numFmt w:val="lowerRoman"/>
      <w:lvlText w:val="(%4)"/>
      <w:lvlJc w:val="right"/>
      <w:pPr>
        <w:ind w:left="2088" w:firstLine="3888"/>
      </w:pPr>
      <w:rPr>
        <w:rFonts w:ascii="Times" w:eastAsia="Times" w:hAnsi="Times" w:cs="Times"/>
        <w:b/>
        <w:i w:val="0"/>
        <w:sz w:val="24"/>
        <w:szCs w:val="24"/>
      </w:rPr>
    </w:lvl>
    <w:lvl w:ilvl="4">
      <w:start w:val="1"/>
      <w:numFmt w:val="decimal"/>
      <w:lvlText w:val=""/>
      <w:lvlJc w:val="left"/>
      <w:pPr>
        <w:ind w:left="2880" w:firstLine="5760"/>
      </w:pPr>
    </w:lvl>
    <w:lvl w:ilvl="5">
      <w:start w:val="1"/>
      <w:numFmt w:val="decimal"/>
      <w:lvlText w:val=""/>
      <w:lvlJc w:val="left"/>
      <w:pPr>
        <w:ind w:left="3600" w:firstLine="7200"/>
      </w:pPr>
    </w:lvl>
    <w:lvl w:ilvl="6">
      <w:start w:val="1"/>
      <w:numFmt w:val="decimal"/>
      <w:lvlText w:val=""/>
      <w:lvlJc w:val="left"/>
      <w:pPr>
        <w:ind w:left="4320" w:firstLine="8640"/>
      </w:pPr>
    </w:lvl>
    <w:lvl w:ilvl="7">
      <w:start w:val="1"/>
      <w:numFmt w:val="decimal"/>
      <w:lvlText w:val=""/>
      <w:lvlJc w:val="left"/>
      <w:pPr>
        <w:ind w:left="5040" w:firstLine="10080"/>
      </w:pPr>
    </w:lvl>
    <w:lvl w:ilvl="8">
      <w:start w:val="1"/>
      <w:numFmt w:val="decimal"/>
      <w:lvlText w:val=""/>
      <w:lvlJc w:val="left"/>
      <w:pPr>
        <w:ind w:left="5760" w:firstLine="11520"/>
      </w:pPr>
    </w:lvl>
  </w:abstractNum>
  <w:num w:numId="1">
    <w:abstractNumId w:val="32"/>
  </w:num>
  <w:num w:numId="2">
    <w:abstractNumId w:val="27"/>
  </w:num>
  <w:num w:numId="3">
    <w:abstractNumId w:val="33"/>
  </w:num>
  <w:num w:numId="4">
    <w:abstractNumId w:val="18"/>
  </w:num>
  <w:num w:numId="5">
    <w:abstractNumId w:val="21"/>
  </w:num>
  <w:num w:numId="6">
    <w:abstractNumId w:val="13"/>
  </w:num>
  <w:num w:numId="7">
    <w:abstractNumId w:val="31"/>
  </w:num>
  <w:num w:numId="8">
    <w:abstractNumId w:val="14"/>
  </w:num>
  <w:num w:numId="9">
    <w:abstractNumId w:val="19"/>
  </w:num>
  <w:num w:numId="10">
    <w:abstractNumId w:val="11"/>
  </w:num>
  <w:num w:numId="11">
    <w:abstractNumId w:val="8"/>
  </w:num>
  <w:num w:numId="12">
    <w:abstractNumId w:val="6"/>
  </w:num>
  <w:num w:numId="13">
    <w:abstractNumId w:val="37"/>
  </w:num>
  <w:num w:numId="14">
    <w:abstractNumId w:val="25"/>
  </w:num>
  <w:num w:numId="15">
    <w:abstractNumId w:val="7"/>
  </w:num>
  <w:num w:numId="16">
    <w:abstractNumId w:val="15"/>
  </w:num>
  <w:num w:numId="17">
    <w:abstractNumId w:val="34"/>
  </w:num>
  <w:num w:numId="18">
    <w:abstractNumId w:val="3"/>
  </w:num>
  <w:num w:numId="19">
    <w:abstractNumId w:val="26"/>
  </w:num>
  <w:num w:numId="20">
    <w:abstractNumId w:val="12"/>
  </w:num>
  <w:num w:numId="21">
    <w:abstractNumId w:val="36"/>
  </w:num>
  <w:num w:numId="22">
    <w:abstractNumId w:val="10"/>
  </w:num>
  <w:num w:numId="23">
    <w:abstractNumId w:val="35"/>
  </w:num>
  <w:num w:numId="24">
    <w:abstractNumId w:val="20"/>
  </w:num>
  <w:num w:numId="25">
    <w:abstractNumId w:val="9"/>
  </w:num>
  <w:num w:numId="26">
    <w:abstractNumId w:val="22"/>
  </w:num>
  <w:num w:numId="27">
    <w:abstractNumId w:val="28"/>
  </w:num>
  <w:num w:numId="28">
    <w:abstractNumId w:val="30"/>
    <w:lvlOverride w:ilvl="0">
      <w:startOverride w:val="1"/>
    </w:lvlOverride>
  </w:num>
  <w:num w:numId="29">
    <w:abstractNumId w:val="1"/>
  </w:num>
  <w:num w:numId="30">
    <w:abstractNumId w:val="4"/>
  </w:num>
  <w:num w:numId="31">
    <w:abstractNumId w:val="17"/>
  </w:num>
  <w:num w:numId="32">
    <w:abstractNumId w:val="29"/>
  </w:num>
  <w:num w:numId="33">
    <w:abstractNumId w:val="2"/>
  </w:num>
  <w:num w:numId="34">
    <w:abstractNumId w:val="0"/>
  </w:num>
  <w:num w:numId="35">
    <w:abstractNumId w:val="5"/>
  </w:num>
  <w:num w:numId="36">
    <w:abstractNumId w:val="24"/>
  </w:num>
  <w:num w:numId="37">
    <w:abstractNumId w:val="16"/>
  </w:num>
  <w:num w:numId="3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1D6"/>
    <w:rsid w:val="00024FE3"/>
    <w:rsid w:val="002A6D66"/>
    <w:rsid w:val="002F4251"/>
    <w:rsid w:val="0038083A"/>
    <w:rsid w:val="0046417B"/>
    <w:rsid w:val="004A61D6"/>
    <w:rsid w:val="00693061"/>
    <w:rsid w:val="007A7809"/>
    <w:rsid w:val="008D1060"/>
    <w:rsid w:val="0096244B"/>
    <w:rsid w:val="009956EE"/>
    <w:rsid w:val="009D6D1C"/>
    <w:rsid w:val="00D1485E"/>
    <w:rsid w:val="00E14F80"/>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1CB1BAD1"/>
  <w15:docId w15:val="{A2D0E41E-DE04-4806-A0AA-870E93B0A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color w:val="000000"/>
        <w:sz w:val="22"/>
        <w:szCs w:val="22"/>
        <w:lang w:val="es-EC" w:eastAsia="es-EC" w:bidi="ar-SA"/>
      </w:rPr>
    </w:rPrDefault>
    <w:pPrDefault>
      <w:pPr>
        <w:widowControl w:val="0"/>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style>
  <w:style w:type="paragraph" w:styleId="Heading1">
    <w:name w:val="heading 1"/>
    <w:basedOn w:val="Normal"/>
    <w:next w:val="Normal"/>
    <w:pPr>
      <w:keepNext/>
      <w:keepLines/>
      <w:spacing w:before="240" w:after="0"/>
      <w:outlineLvl w:val="0"/>
    </w:pPr>
    <w:rPr>
      <w:rFonts w:ascii="Cambria" w:eastAsia="Cambria" w:hAnsi="Cambria" w:cs="Cambria"/>
      <w:color w:val="366091"/>
      <w:sz w:val="32"/>
      <w:szCs w:val="32"/>
    </w:rPr>
  </w:style>
  <w:style w:type="paragraph" w:styleId="Heading2">
    <w:name w:val="heading 2"/>
    <w:basedOn w:val="Normal"/>
    <w:next w:val="Normal"/>
    <w:pPr>
      <w:keepNext/>
      <w:keepLines/>
      <w:spacing w:before="40" w:after="0"/>
      <w:outlineLvl w:val="1"/>
    </w:pPr>
    <w:rPr>
      <w:rFonts w:ascii="Cambria" w:eastAsia="Cambria" w:hAnsi="Cambria" w:cs="Cambria"/>
      <w:color w:val="366091"/>
      <w:sz w:val="26"/>
      <w:szCs w:val="26"/>
    </w:rPr>
  </w:style>
  <w:style w:type="paragraph" w:styleId="Heading3">
    <w:name w:val="heading 3"/>
    <w:basedOn w:val="Normal"/>
    <w:next w:val="Normal"/>
    <w:pPr>
      <w:keepNext/>
      <w:keepLines/>
      <w:spacing w:before="40" w:after="0"/>
      <w:outlineLvl w:val="2"/>
    </w:pPr>
    <w:rPr>
      <w:rFonts w:ascii="Cambria" w:eastAsia="Cambria" w:hAnsi="Cambria" w:cs="Cambria"/>
      <w:color w:val="243F61"/>
      <w:sz w:val="24"/>
      <w:szCs w:val="24"/>
    </w:rPr>
  </w:style>
  <w:style w:type="paragraph" w:styleId="Heading4">
    <w:name w:val="heading 4"/>
    <w:basedOn w:val="Normal"/>
    <w:next w:val="Normal"/>
    <w:pPr>
      <w:keepNext/>
      <w:keepLines/>
      <w:spacing w:before="40" w:after="0"/>
      <w:outlineLvl w:val="3"/>
    </w:pPr>
    <w:rPr>
      <w:rFonts w:ascii="Cambria" w:eastAsia="Cambria" w:hAnsi="Cambria" w:cs="Cambria"/>
      <w:i/>
      <w:color w:val="366091"/>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contextualSpacing/>
    </w:pPr>
    <w:tblPr>
      <w:tblStyleRowBandSize w:val="1"/>
      <w:tblStyleColBandSize w:val="1"/>
      <w:tblCellMar>
        <w:left w:w="115" w:type="dxa"/>
        <w:right w:w="115" w:type="dxa"/>
      </w:tblCellMar>
    </w:tblPr>
  </w:style>
  <w:style w:type="table" w:customStyle="1" w:styleId="a0">
    <w:basedOn w:val="TableNormal1"/>
    <w:pPr>
      <w:spacing w:after="0" w:line="240" w:lineRule="auto"/>
      <w:contextualSpacing/>
    </w:pPr>
    <w:tblPr>
      <w:tblStyleRowBandSize w:val="1"/>
      <w:tblStyleColBandSize w:val="1"/>
      <w:tblCellMar>
        <w:left w:w="115" w:type="dxa"/>
        <w:right w:w="115" w:type="dxa"/>
      </w:tblCellMar>
    </w:tblPr>
  </w:style>
  <w:style w:type="table" w:customStyle="1" w:styleId="a1">
    <w:basedOn w:val="TableNormal1"/>
    <w:pPr>
      <w:spacing w:after="0" w:line="240" w:lineRule="auto"/>
      <w:contextualSpacing/>
    </w:pPr>
    <w:tblPr>
      <w:tblStyleRowBandSize w:val="1"/>
      <w:tblStyleColBandSize w:val="1"/>
      <w:tblCellMar>
        <w:left w:w="115" w:type="dxa"/>
        <w:right w:w="115" w:type="dxa"/>
      </w:tblCellMar>
    </w:tblPr>
  </w:style>
  <w:style w:type="table" w:customStyle="1" w:styleId="a2">
    <w:basedOn w:val="TableNormal1"/>
    <w:pPr>
      <w:spacing w:after="0" w:line="240" w:lineRule="auto"/>
      <w:contextualSpacing/>
    </w:pPr>
    <w:tblPr>
      <w:tblStyleRowBandSize w:val="1"/>
      <w:tblStyleColBandSize w:val="1"/>
      <w:tblCellMar>
        <w:left w:w="115" w:type="dxa"/>
        <w:right w:w="115" w:type="dxa"/>
      </w:tblCellMar>
    </w:tblPr>
  </w:style>
  <w:style w:type="table" w:customStyle="1" w:styleId="a3">
    <w:basedOn w:val="TableNormal1"/>
    <w:pPr>
      <w:spacing w:after="0" w:line="240" w:lineRule="auto"/>
      <w:contextualSpacing/>
    </w:pPr>
    <w:tblPr>
      <w:tblStyleRowBandSize w:val="1"/>
      <w:tblStyleColBandSize w:val="1"/>
      <w:tblCellMar>
        <w:left w:w="115" w:type="dxa"/>
        <w:right w:w="115" w:type="dxa"/>
      </w:tblCellMar>
    </w:tblPr>
  </w:style>
  <w:style w:type="table" w:customStyle="1" w:styleId="a4">
    <w:basedOn w:val="TableNormal1"/>
    <w:pPr>
      <w:spacing w:after="0" w:line="240" w:lineRule="auto"/>
      <w:contextualSpacing/>
    </w:pPr>
    <w:tblPr>
      <w:tblStyleRowBandSize w:val="1"/>
      <w:tblStyleColBandSize w:val="1"/>
      <w:tblCellMar>
        <w:left w:w="115" w:type="dxa"/>
        <w:right w:w="115" w:type="dxa"/>
      </w:tblCellMar>
    </w:tblPr>
  </w:style>
  <w:style w:type="table" w:customStyle="1" w:styleId="a5">
    <w:basedOn w:val="TableNormal1"/>
    <w:pPr>
      <w:spacing w:after="0" w:line="240" w:lineRule="auto"/>
      <w:contextualSpacing/>
    </w:pPr>
    <w:tblPr>
      <w:tblStyleRowBandSize w:val="1"/>
      <w:tblStyleColBandSize w:val="1"/>
      <w:tblCellMar>
        <w:left w:w="115" w:type="dxa"/>
        <w:right w:w="115" w:type="dxa"/>
      </w:tblCellMar>
    </w:tblPr>
  </w:style>
  <w:style w:type="table" w:customStyle="1" w:styleId="a6">
    <w:basedOn w:val="TableNormal1"/>
    <w:pPr>
      <w:spacing w:after="0" w:line="240" w:lineRule="auto"/>
      <w:contextualSpacing/>
    </w:pPr>
    <w:tblPr>
      <w:tblStyleRowBandSize w:val="1"/>
      <w:tblStyleColBandSize w:val="1"/>
      <w:tblCellMar>
        <w:left w:w="115" w:type="dxa"/>
        <w:right w:w="115" w:type="dxa"/>
      </w:tblCellMar>
    </w:tblPr>
  </w:style>
  <w:style w:type="table" w:customStyle="1" w:styleId="a7">
    <w:basedOn w:val="TableNormal1"/>
    <w:tblPr>
      <w:tblStyleRowBandSize w:val="1"/>
      <w:tblStyleColBandSize w:val="1"/>
      <w:tblCellMar>
        <w:left w:w="70" w:type="dxa"/>
        <w:right w:w="70" w:type="dxa"/>
      </w:tblCellMar>
    </w:tblPr>
  </w:style>
  <w:style w:type="table" w:customStyle="1" w:styleId="a8">
    <w:basedOn w:val="TableNormal1"/>
    <w:pPr>
      <w:spacing w:after="0" w:line="240" w:lineRule="auto"/>
      <w:contextualSpacing/>
    </w:pPr>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D6D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6D1C"/>
    <w:rPr>
      <w:rFonts w:ascii="Segoe UI" w:hAnsi="Segoe UI" w:cs="Segoe UI"/>
      <w:sz w:val="18"/>
      <w:szCs w:val="18"/>
    </w:rPr>
  </w:style>
  <w:style w:type="paragraph" w:styleId="TOC1">
    <w:name w:val="toc 1"/>
    <w:basedOn w:val="Normal"/>
    <w:next w:val="Normal"/>
    <w:autoRedefine/>
    <w:uiPriority w:val="39"/>
    <w:unhideWhenUsed/>
    <w:rsid w:val="00024FE3"/>
    <w:pPr>
      <w:spacing w:after="100"/>
    </w:pPr>
  </w:style>
  <w:style w:type="paragraph" w:styleId="TOC2">
    <w:name w:val="toc 2"/>
    <w:basedOn w:val="Normal"/>
    <w:next w:val="Normal"/>
    <w:autoRedefine/>
    <w:uiPriority w:val="39"/>
    <w:unhideWhenUsed/>
    <w:rsid w:val="00024FE3"/>
    <w:pPr>
      <w:spacing w:after="100"/>
      <w:ind w:left="220"/>
    </w:pPr>
  </w:style>
  <w:style w:type="paragraph" w:styleId="TOC3">
    <w:name w:val="toc 3"/>
    <w:basedOn w:val="Normal"/>
    <w:next w:val="Normal"/>
    <w:autoRedefine/>
    <w:uiPriority w:val="39"/>
    <w:unhideWhenUsed/>
    <w:rsid w:val="00024FE3"/>
    <w:pPr>
      <w:spacing w:after="100"/>
      <w:ind w:left="440"/>
    </w:pPr>
  </w:style>
  <w:style w:type="character" w:styleId="Hyperlink">
    <w:name w:val="Hyperlink"/>
    <w:basedOn w:val="DefaultParagraphFont"/>
    <w:uiPriority w:val="99"/>
    <w:unhideWhenUsed/>
    <w:rsid w:val="00024FE3"/>
    <w:rPr>
      <w:color w:val="0563C1" w:themeColor="hyperlink"/>
      <w:u w:val="single"/>
    </w:rPr>
  </w:style>
  <w:style w:type="paragraph" w:styleId="ListParagraph">
    <w:name w:val="List Paragraph"/>
    <w:basedOn w:val="Normal"/>
    <w:uiPriority w:val="34"/>
    <w:qFormat/>
    <w:rsid w:val="002A6D66"/>
    <w:pPr>
      <w:widowControl/>
      <w:ind w:left="720"/>
      <w:contextualSpacing/>
    </w:pPr>
    <w:rPr>
      <w:rFonts w:ascii="Garamond" w:eastAsiaTheme="minorHAnsi" w:hAnsi="Garamond" w:cstheme="minorBidi"/>
      <w:color w:val="auto"/>
      <w:sz w:val="24"/>
      <w:lang w:val="es-ES" w:eastAsia="en-US"/>
    </w:rPr>
  </w:style>
  <w:style w:type="paragraph" w:styleId="BodyText">
    <w:name w:val="Body Text"/>
    <w:basedOn w:val="Normal"/>
    <w:link w:val="BodyTextChar"/>
    <w:rsid w:val="002A6D66"/>
    <w:pPr>
      <w:widowControl/>
      <w:spacing w:after="0" w:line="240" w:lineRule="auto"/>
      <w:jc w:val="center"/>
    </w:pPr>
    <w:rPr>
      <w:rFonts w:ascii="Arial" w:eastAsia="Times New Roman" w:hAnsi="Arial" w:cs="Times New Roman"/>
      <w:b/>
      <w:color w:val="auto"/>
      <w:sz w:val="28"/>
      <w:szCs w:val="20"/>
      <w:lang w:val="es-ES" w:eastAsia="es-ES"/>
    </w:rPr>
  </w:style>
  <w:style w:type="character" w:customStyle="1" w:styleId="BodyTextChar">
    <w:name w:val="Body Text Char"/>
    <w:basedOn w:val="DefaultParagraphFont"/>
    <w:link w:val="BodyText"/>
    <w:rsid w:val="002A6D66"/>
    <w:rPr>
      <w:rFonts w:ascii="Arial" w:eastAsia="Times New Roman" w:hAnsi="Arial" w:cs="Times New Roman"/>
      <w:b/>
      <w:color w:val="auto"/>
      <w:sz w:val="28"/>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iadb.org/es/adquisiciones-de-proyectos/documentos-estandar-de-adquisiciones-del-banco-interamericano-de-desarrollo,8183.html" TargetMode="External"/><Relationship Id="rId13" Type="http://schemas.openxmlformats.org/officeDocument/2006/relationships/header" Target="header1.xm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endnotes" Target="endnotes.xml"/><Relationship Id="rId12" Type="http://schemas.openxmlformats.org/officeDocument/2006/relationships/hyperlink" Target="http://www.iadb.org/es/adquisiciones-de-proyectos/documentos-estandar-de-adquisiciones-del-banco-interamericano-de-desarrollo,8183.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dbdocs.iadb.org/wsdocs/getdocument.aspx?docnum=774399"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customXml" Target="../customXml/item7.xml"/><Relationship Id="rId10" Type="http://schemas.openxmlformats.org/officeDocument/2006/relationships/hyperlink" Target="http://idbdocs.iadb.org/wsdocs/getdocument.aspx?docnum=774396"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customXml" Target="../customXml/item6.xml"/></Relationships>
</file>

<file path=word/_rels/footnotes.xml.rels><?xml version="1.0" encoding="UTF-8" standalone="yes"?>
<Relationships xmlns="http://schemas.openxmlformats.org/package/2006/relationships"><Relationship Id="rId1" Type="http://schemas.openxmlformats.org/officeDocument/2006/relationships/hyperlink" Target="https://unstats.un.org/unsd/statcom/48th-session/documents/2017-11-SocialStats-S.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25CE81CFE684D41A78BB94A26B6A455" ma:contentTypeVersion="20" ma:contentTypeDescription="A content type to manage public (operations) IDB documents" ma:contentTypeScope="" ma:versionID="d2c7b9ef528ae76d0dc4d14a6072e617">
  <xsd:schema xmlns:xsd="http://www.w3.org/2001/XMLSchema" xmlns:xs="http://www.w3.org/2001/XMLSchema" xmlns:p="http://schemas.microsoft.com/office/2006/metadata/properties" xmlns:ns2="cdc7663a-08f0-4737-9e8c-148ce897a09c" targetNamespace="http://schemas.microsoft.com/office/2006/metadata/properties" ma:root="true" ma:fieldsID="52f75a97534f73305059e4ad7324dd1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maxLength value="255"/>
        </xsd:restriction>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IDBDocs_x0020_Number xmlns="cdc7663a-08f0-4737-9e8c-148ce897a09c" xsi:nil="true"/>
    <Division_x0020_or_x0020_Unit xmlns="cdc7663a-08f0-4737-9e8c-148ce897a09c">IFD/ICS</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Cabral Berenfus, Florencia Alejandra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NATIONAL STATISTICS SYSTEMS AND CENSUSES</TermName>
          <TermId xmlns="http://schemas.microsoft.com/office/infopath/2007/PartnerControls">360cfdd5-25a5-4528-aaed-eba3c6aa70b0</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40</Value>
      <Value>4</Value>
      <Value>36</Value>
      <Value>8</Value>
      <Value>5</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AR-L1266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R0000789731</Record_x0020_Number>
    <_dlc_DocId xmlns="cdc7663a-08f0-4737-9e8c-148ce897a09c">EZSHARE-676894069-9</_dlc_DocId>
    <_dlc_DocIdUrl xmlns="cdc7663a-08f0-4737-9e8c-148ce897a09c">
      <Url>https://idbg.sharepoint.com/teams/EZ-AR-LON/AR-L1266/_layouts/15/DocIdRedir.aspx?ID=EZSHARE-676894069-9</Url>
      <Description>EZSHARE-676894069-9</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A410116C-CC9F-4408-A868-A1EDBEB75B69}">
  <ds:schemaRefs>
    <ds:schemaRef ds:uri="http://schemas.openxmlformats.org/officeDocument/2006/bibliography"/>
  </ds:schemaRefs>
</ds:datastoreItem>
</file>

<file path=customXml/itemProps2.xml><?xml version="1.0" encoding="utf-8"?>
<ds:datastoreItem xmlns:ds="http://schemas.openxmlformats.org/officeDocument/2006/customXml" ds:itemID="{AC82629C-A9E0-4F6C-98B9-BF60310F8E71}"/>
</file>

<file path=customXml/itemProps3.xml><?xml version="1.0" encoding="utf-8"?>
<ds:datastoreItem xmlns:ds="http://schemas.openxmlformats.org/officeDocument/2006/customXml" ds:itemID="{058E777D-D874-457C-A3A4-2F3E6DB438D5}"/>
</file>

<file path=customXml/itemProps4.xml><?xml version="1.0" encoding="utf-8"?>
<ds:datastoreItem xmlns:ds="http://schemas.openxmlformats.org/officeDocument/2006/customXml" ds:itemID="{0CBE7444-1989-46C3-90D6-B4FC1D7C3B84}"/>
</file>

<file path=customXml/itemProps5.xml><?xml version="1.0" encoding="utf-8"?>
<ds:datastoreItem xmlns:ds="http://schemas.openxmlformats.org/officeDocument/2006/customXml" ds:itemID="{970AD64F-BA91-4DFC-B7CA-31D90BEE8676}"/>
</file>

<file path=customXml/itemProps6.xml><?xml version="1.0" encoding="utf-8"?>
<ds:datastoreItem xmlns:ds="http://schemas.openxmlformats.org/officeDocument/2006/customXml" ds:itemID="{CD63FE14-C8FF-4FD7-A837-98BEA1240AFE}"/>
</file>

<file path=customXml/itemProps7.xml><?xml version="1.0" encoding="utf-8"?>
<ds:datastoreItem xmlns:ds="http://schemas.openxmlformats.org/officeDocument/2006/customXml" ds:itemID="{A9B66940-32D6-4C6A-892B-2603FDE21631}"/>
</file>

<file path=docProps/app.xml><?xml version="1.0" encoding="utf-8"?>
<Properties xmlns="http://schemas.openxmlformats.org/officeDocument/2006/extended-properties" xmlns:vt="http://schemas.openxmlformats.org/officeDocument/2006/docPropsVTypes">
  <Template>Normal.dotm</Template>
  <TotalTime>0</TotalTime>
  <Pages>59</Pages>
  <Words>21737</Words>
  <Characters>123907</Characters>
  <Application>Microsoft Office Word</Application>
  <DocSecurity>0</DocSecurity>
  <Lines>1032</Lines>
  <Paragraphs>290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145354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Carmenza Sevilla</dc:creator>
  <cp:lastModifiedBy>Cabral Berenfus, Florencia Alejandra</cp:lastModifiedBy>
  <cp:revision>2</cp:revision>
  <dcterms:created xsi:type="dcterms:W3CDTF">2017-05-24T23:04:00Z</dcterms:created>
  <dcterms:modified xsi:type="dcterms:W3CDTF">2017-05-24T23:04:00Z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8;#Monitoring and Reporting|df3c2aa1-d63e-41aa-b1f5-bb15dee691ca</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40;#NATIONAL STATISTICS SYSTEMS AND CENSUSES|360cfdd5-25a5-4528-aaed-eba3c6aa70b0</vt:lpwstr>
  </property>
  <property fmtid="{D5CDD505-2E9C-101B-9397-08002B2CF9AE}" pid="8" name="Fund IDB">
    <vt:lpwstr>4;#ORC|c028a4b2-ad8b-4cf4-9cac-a2ae6a778e23</vt:lpwstr>
  </property>
  <property fmtid="{D5CDD505-2E9C-101B-9397-08002B2CF9AE}" pid="9" name="Country">
    <vt:lpwstr>5;#Argentina|eb1b705c-195f-4c3b-9661-b201f2fee3c5</vt:lpwstr>
  </property>
  <property fmtid="{D5CDD505-2E9C-101B-9397-08002B2CF9AE}" pid="10" name="Sector IDB">
    <vt:lpwstr>36;#REFORM / MODERNIZATION OF THE STATE|c8fda4a7-691a-4c65-b227-9825197b5cd2</vt:lpwstr>
  </property>
  <property fmtid="{D5CDD505-2E9C-101B-9397-08002B2CF9AE}" pid="11" name="_dlc_DocIdItemGuid">
    <vt:lpwstr>9022c4fc-a2f5-4448-8fca-b2f784927731</vt:lpwstr>
  </property>
  <property fmtid="{D5CDD505-2E9C-101B-9397-08002B2CF9AE}" pid="12" name="Disclosure Activity">
    <vt:lpwstr>Loan Proposal</vt:lpwstr>
  </property>
  <property fmtid="{D5CDD505-2E9C-101B-9397-08002B2CF9AE}" pid="13" name="ContentTypeId">
    <vt:lpwstr>0x0101001A458A224826124E8B45B1D613300CFC00325CE81CFE684D41A78BB94A26B6A455</vt:lpwstr>
  </property>
</Properties>
</file>