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3E8" w:rsidRPr="008E28AF" w:rsidRDefault="007623E8" w:rsidP="006D121F">
      <w:pPr>
        <w:jc w:val="center"/>
        <w:rPr>
          <w:rFonts w:ascii="Arial" w:hAnsi="Arial" w:cs="Arial"/>
          <w:smallCaps/>
        </w:rPr>
      </w:pPr>
      <w:bookmarkStart w:id="0" w:name="_GoBack"/>
      <w:bookmarkEnd w:id="0"/>
      <w:r w:rsidRPr="008E28AF">
        <w:rPr>
          <w:rFonts w:ascii="Arial" w:hAnsi="Arial" w:cs="Arial"/>
          <w:smallCaps/>
        </w:rPr>
        <w:t>Documento del Banco Interamericano de Desarrollo</w:t>
      </w:r>
    </w:p>
    <w:p w:rsidR="007623E8" w:rsidRPr="008E28AF" w:rsidRDefault="007623E8" w:rsidP="006D121F">
      <w:pPr>
        <w:jc w:val="center"/>
        <w:rPr>
          <w:rFonts w:ascii="Arial" w:hAnsi="Arial" w:cs="Arial"/>
        </w:rPr>
      </w:pPr>
    </w:p>
    <w:p w:rsidR="007623E8" w:rsidRPr="008E28AF" w:rsidRDefault="007623E8" w:rsidP="006D121F">
      <w:pPr>
        <w:jc w:val="center"/>
        <w:rPr>
          <w:rFonts w:ascii="Arial" w:hAnsi="Arial" w:cs="Arial"/>
        </w:rPr>
      </w:pPr>
    </w:p>
    <w:p w:rsidR="007623E8" w:rsidRPr="008E28AF" w:rsidRDefault="007623E8" w:rsidP="006D121F">
      <w:pPr>
        <w:jc w:val="center"/>
        <w:rPr>
          <w:rFonts w:ascii="Arial" w:hAnsi="Arial" w:cs="Arial"/>
        </w:rPr>
      </w:pPr>
    </w:p>
    <w:p w:rsidR="007623E8" w:rsidRPr="008E28AF" w:rsidRDefault="007623E8" w:rsidP="006D121F">
      <w:pPr>
        <w:jc w:val="center"/>
        <w:rPr>
          <w:rFonts w:ascii="Arial" w:hAnsi="Arial" w:cs="Arial"/>
          <w:b/>
          <w:smallCaps/>
          <w:sz w:val="24"/>
          <w:szCs w:val="24"/>
        </w:rPr>
      </w:pPr>
    </w:p>
    <w:p w:rsidR="007623E8" w:rsidRPr="008E28AF" w:rsidRDefault="004D3192" w:rsidP="006D121F">
      <w:pPr>
        <w:jc w:val="center"/>
        <w:rPr>
          <w:rFonts w:ascii="Arial" w:hAnsi="Arial" w:cs="Arial"/>
          <w:b/>
          <w:smallCaps/>
          <w:sz w:val="24"/>
          <w:szCs w:val="24"/>
        </w:rPr>
      </w:pPr>
      <w:r w:rsidRPr="008E28AF">
        <w:rPr>
          <w:rFonts w:ascii="Arial" w:hAnsi="Arial" w:cs="Arial"/>
          <w:b/>
          <w:smallCaps/>
          <w:sz w:val="24"/>
          <w:szCs w:val="24"/>
        </w:rPr>
        <w:t>El Salvador</w:t>
      </w:r>
    </w:p>
    <w:p w:rsidR="007623E8" w:rsidRPr="008E28AF" w:rsidRDefault="007623E8" w:rsidP="006D121F">
      <w:pPr>
        <w:jc w:val="center"/>
        <w:rPr>
          <w:rFonts w:ascii="Arial" w:hAnsi="Arial" w:cs="Arial"/>
          <w:b/>
          <w:smallCaps/>
        </w:rPr>
      </w:pPr>
    </w:p>
    <w:p w:rsidR="009E3814" w:rsidRPr="008E28AF" w:rsidRDefault="009E3814" w:rsidP="009E3814">
      <w:pPr>
        <w:jc w:val="center"/>
        <w:rPr>
          <w:ins w:id="1" w:author="Villacorta Alvarez, Omar" w:date="2018-06-13T09:50:00Z"/>
          <w:rFonts w:ascii="Arial" w:hAnsi="Arial" w:cs="Arial"/>
          <w:b/>
          <w:smallCaps/>
        </w:rPr>
      </w:pPr>
    </w:p>
    <w:p w:rsidR="009E3814" w:rsidRPr="007E6297" w:rsidRDefault="009E3814" w:rsidP="009E3814">
      <w:pPr>
        <w:tabs>
          <w:tab w:val="left" w:pos="1440"/>
          <w:tab w:val="left" w:pos="3060"/>
        </w:tabs>
        <w:jc w:val="center"/>
        <w:rPr>
          <w:ins w:id="2" w:author="Villacorta Alvarez, Omar" w:date="2018-06-13T09:50:00Z"/>
          <w:rFonts w:ascii="Arial" w:hAnsi="Arial" w:cs="Arial"/>
          <w:b/>
          <w:smallCaps/>
        </w:rPr>
      </w:pPr>
      <w:ins w:id="3" w:author="Villacorta Alvarez, Omar" w:date="2018-06-13T09:50:00Z">
        <w:r w:rsidRPr="007E6297">
          <w:rPr>
            <w:rFonts w:ascii="Arial" w:hAnsi="Arial" w:cs="Arial"/>
            <w:b/>
            <w:smallCaps/>
          </w:rPr>
          <w:t>Préstamo Global de Crédito para el Financiamiento de Eficiencia Energética en Pequeñas y Medianas Empresas</w:t>
        </w:r>
      </w:ins>
    </w:p>
    <w:p w:rsidR="007623E8" w:rsidRPr="008E28AF" w:rsidRDefault="007623E8" w:rsidP="006D121F">
      <w:pPr>
        <w:jc w:val="center"/>
        <w:rPr>
          <w:rFonts w:ascii="Arial" w:hAnsi="Arial" w:cs="Arial"/>
          <w:b/>
          <w:smallCaps/>
        </w:rPr>
      </w:pPr>
    </w:p>
    <w:p w:rsidR="007623E8" w:rsidRPr="008E28AF" w:rsidRDefault="004D3192" w:rsidP="006D121F">
      <w:pPr>
        <w:jc w:val="center"/>
        <w:rPr>
          <w:rFonts w:ascii="Arial" w:hAnsi="Arial" w:cs="Arial"/>
          <w:b/>
          <w:smallCaps/>
        </w:rPr>
      </w:pPr>
      <w:r w:rsidRPr="008E28AF">
        <w:rPr>
          <w:rFonts w:ascii="Arial" w:hAnsi="Arial" w:cs="Arial"/>
          <w:b/>
          <w:smallCaps/>
        </w:rPr>
        <w:t>ES-L1132</w:t>
      </w:r>
    </w:p>
    <w:p w:rsidR="004D3192" w:rsidRPr="008E28AF" w:rsidRDefault="004D3192" w:rsidP="006D121F">
      <w:pPr>
        <w:jc w:val="center"/>
        <w:rPr>
          <w:rFonts w:ascii="Arial" w:hAnsi="Arial" w:cs="Arial"/>
          <w:b/>
          <w:smallCaps/>
        </w:rPr>
      </w:pPr>
    </w:p>
    <w:p w:rsidR="007623E8" w:rsidRPr="008E28AF" w:rsidRDefault="007623E8" w:rsidP="006D121F">
      <w:pPr>
        <w:jc w:val="center"/>
        <w:rPr>
          <w:rFonts w:ascii="Arial" w:hAnsi="Arial" w:cs="Arial"/>
          <w:b/>
          <w:smallCaps/>
        </w:rPr>
      </w:pPr>
    </w:p>
    <w:p w:rsidR="007623E8" w:rsidRPr="008E28AF" w:rsidRDefault="00921194" w:rsidP="006D121F">
      <w:pPr>
        <w:jc w:val="center"/>
        <w:rPr>
          <w:rFonts w:ascii="Arial" w:hAnsi="Arial" w:cs="Arial"/>
          <w:b/>
          <w:smallCaps/>
        </w:rPr>
      </w:pPr>
      <w:r w:rsidRPr="008E28AF">
        <w:rPr>
          <w:rFonts w:ascii="Arial" w:hAnsi="Arial" w:cs="Arial"/>
          <w:b/>
          <w:smallCaps/>
        </w:rPr>
        <w:t>Desempeño Institucional y Gestión de Riesgos de BANDESAL</w:t>
      </w:r>
    </w:p>
    <w:p w:rsidR="007623E8" w:rsidRPr="008E28AF" w:rsidRDefault="007623E8" w:rsidP="006D121F">
      <w:pPr>
        <w:jc w:val="center"/>
        <w:rPr>
          <w:rFonts w:ascii="Arial" w:hAnsi="Arial" w:cs="Arial"/>
        </w:rPr>
      </w:pPr>
    </w:p>
    <w:p w:rsidR="007623E8" w:rsidRPr="008E28AF" w:rsidRDefault="007623E8" w:rsidP="006D121F">
      <w:pPr>
        <w:jc w:val="center"/>
        <w:rPr>
          <w:rFonts w:ascii="Arial" w:hAnsi="Arial" w:cs="Arial"/>
        </w:rPr>
      </w:pPr>
    </w:p>
    <w:p w:rsidR="007623E8" w:rsidRPr="008E28AF" w:rsidRDefault="007623E8" w:rsidP="006D121F">
      <w:pPr>
        <w:jc w:val="center"/>
        <w:rPr>
          <w:rFonts w:ascii="Arial" w:hAnsi="Arial" w:cs="Arial"/>
        </w:rPr>
      </w:pPr>
    </w:p>
    <w:p w:rsidR="007623E8" w:rsidRPr="008E28AF" w:rsidRDefault="007623E8" w:rsidP="006D121F">
      <w:pPr>
        <w:jc w:val="center"/>
        <w:rPr>
          <w:rFonts w:ascii="Arial" w:hAnsi="Arial" w:cs="Arial"/>
        </w:rPr>
      </w:pPr>
    </w:p>
    <w:p w:rsidR="007623E8" w:rsidRPr="008E28AF" w:rsidRDefault="007623E8" w:rsidP="006D121F">
      <w:pPr>
        <w:jc w:val="center"/>
        <w:rPr>
          <w:rFonts w:ascii="Arial" w:hAnsi="Arial" w:cs="Arial"/>
        </w:rPr>
      </w:pPr>
    </w:p>
    <w:p w:rsidR="007623E8" w:rsidRPr="008E28AF" w:rsidRDefault="007623E8" w:rsidP="006D121F">
      <w:pPr>
        <w:pBdr>
          <w:top w:val="single" w:sz="4" w:space="1" w:color="auto"/>
          <w:left w:val="single" w:sz="4" w:space="4" w:color="auto"/>
          <w:bottom w:val="single" w:sz="4" w:space="1" w:color="auto"/>
          <w:right w:val="single" w:sz="4" w:space="4" w:color="auto"/>
        </w:pBdr>
        <w:jc w:val="center"/>
        <w:rPr>
          <w:rFonts w:ascii="Arial" w:hAnsi="Arial" w:cs="Arial"/>
        </w:rPr>
      </w:pPr>
      <w:r w:rsidRPr="008E28AF">
        <w:rPr>
          <w:rFonts w:ascii="Arial" w:hAnsi="Arial" w:cs="Arial"/>
        </w:rPr>
        <w:t>Este documento fue preparado por el equipo de proyecto de IFD/CMF.</w:t>
      </w:r>
    </w:p>
    <w:p w:rsidR="007623E8" w:rsidRPr="008E28AF" w:rsidRDefault="007623E8" w:rsidP="007667E2">
      <w:pPr>
        <w:ind w:right="720"/>
        <w:rPr>
          <w:rFonts w:ascii="Arial" w:hAnsi="Arial" w:cs="Arial"/>
        </w:rPr>
      </w:pPr>
      <w:r w:rsidRPr="008E28AF">
        <w:rPr>
          <w:rFonts w:ascii="Arial" w:hAnsi="Arial" w:cs="Arial"/>
        </w:rPr>
        <w:t> </w:t>
      </w:r>
    </w:p>
    <w:p w:rsidR="007623E8" w:rsidRPr="008E28AF" w:rsidRDefault="007623E8" w:rsidP="007667E2">
      <w:pPr>
        <w:ind w:right="720"/>
        <w:rPr>
          <w:rFonts w:ascii="Arial" w:hAnsi="Arial" w:cs="Arial"/>
        </w:rPr>
      </w:pPr>
      <w:r w:rsidRPr="008E28AF">
        <w:rPr>
          <w:rFonts w:ascii="Arial" w:hAnsi="Arial" w:cs="Arial"/>
        </w:rPr>
        <w:br w:type="page"/>
      </w:r>
    </w:p>
    <w:p w:rsidR="000A675C" w:rsidRPr="008E28AF" w:rsidRDefault="000A675C" w:rsidP="000A675C">
      <w:pPr>
        <w:spacing w:after="0"/>
        <w:ind w:right="720"/>
        <w:jc w:val="center"/>
        <w:rPr>
          <w:rFonts w:ascii="Arial" w:hAnsi="Arial" w:cs="Arial"/>
          <w:b/>
        </w:rPr>
      </w:pPr>
    </w:p>
    <w:p w:rsidR="006D121F" w:rsidRPr="008E28AF" w:rsidRDefault="0013788B" w:rsidP="00921194">
      <w:pPr>
        <w:spacing w:after="0"/>
        <w:ind w:right="720"/>
        <w:jc w:val="center"/>
        <w:rPr>
          <w:rFonts w:ascii="Arial" w:hAnsi="Arial" w:cs="Arial"/>
          <w:b/>
        </w:rPr>
      </w:pPr>
      <w:r w:rsidRPr="008E28AF">
        <w:rPr>
          <w:rFonts w:ascii="Arial" w:hAnsi="Arial" w:cs="Arial"/>
          <w:b/>
        </w:rPr>
        <w:t>DESEMPEÑO INSTITUCIONAL Y GESTIÓN DE RIESGOS DE BANDESAL</w:t>
      </w:r>
    </w:p>
    <w:p w:rsidR="00921194" w:rsidRPr="008E28AF" w:rsidRDefault="00921194" w:rsidP="00B102E9">
      <w:pPr>
        <w:pStyle w:val="ListParagraph"/>
        <w:spacing w:after="0"/>
        <w:ind w:right="720"/>
        <w:jc w:val="both"/>
        <w:rPr>
          <w:rFonts w:ascii="Arial" w:hAnsi="Arial" w:cs="Arial"/>
        </w:rPr>
      </w:pPr>
    </w:p>
    <w:p w:rsidR="0013788B" w:rsidRPr="008E28AF" w:rsidRDefault="0013788B" w:rsidP="008E28AF">
      <w:pPr>
        <w:pStyle w:val="ListParagraph"/>
        <w:numPr>
          <w:ilvl w:val="0"/>
          <w:numId w:val="4"/>
        </w:numPr>
        <w:spacing w:after="0"/>
        <w:ind w:left="720" w:right="720" w:hanging="540"/>
        <w:jc w:val="both"/>
        <w:rPr>
          <w:rFonts w:ascii="Arial" w:hAnsi="Arial" w:cs="Arial"/>
          <w:b/>
        </w:rPr>
      </w:pPr>
      <w:r w:rsidRPr="008E28AF">
        <w:rPr>
          <w:rFonts w:ascii="Arial" w:hAnsi="Arial" w:cs="Arial"/>
          <w:b/>
        </w:rPr>
        <w:t>ANTECEDENTES</w:t>
      </w:r>
    </w:p>
    <w:p w:rsidR="0013788B" w:rsidRPr="008E28AF" w:rsidRDefault="0013788B" w:rsidP="0013788B">
      <w:pPr>
        <w:pStyle w:val="ListParagraph"/>
        <w:spacing w:after="0"/>
        <w:ind w:right="720"/>
        <w:jc w:val="both"/>
        <w:rPr>
          <w:rFonts w:ascii="Arial" w:hAnsi="Arial" w:cs="Arial"/>
        </w:rPr>
      </w:pPr>
    </w:p>
    <w:p w:rsidR="004E7DEB" w:rsidRPr="008E28AF" w:rsidRDefault="004E7DEB" w:rsidP="008E28AF">
      <w:pPr>
        <w:pStyle w:val="ListParagraph"/>
        <w:numPr>
          <w:ilvl w:val="1"/>
          <w:numId w:val="4"/>
        </w:numPr>
        <w:spacing w:after="0" w:line="240" w:lineRule="auto"/>
        <w:jc w:val="both"/>
        <w:rPr>
          <w:rFonts w:ascii="Arial" w:hAnsi="Arial" w:cs="Arial"/>
        </w:rPr>
      </w:pPr>
      <w:r w:rsidRPr="008E28AF">
        <w:rPr>
          <w:rFonts w:ascii="Arial" w:hAnsi="Arial" w:cs="Arial"/>
          <w:b/>
        </w:rPr>
        <w:t>Origen:</w:t>
      </w:r>
      <w:r w:rsidRPr="008E28AF">
        <w:rPr>
          <w:rFonts w:ascii="Arial" w:hAnsi="Arial" w:cs="Arial"/>
        </w:rPr>
        <w:t xml:space="preserve"> El Banco de Desarrollo de El Salvador (BANDESAL) fue creado como una institución pública de crédito autónoma para un plazo indefinido, con personería jurídica y patrimonio propio mediante el Decreto Legislativo No. 847 del 22 de septiembre de 2011. BANDESAL </w:t>
      </w:r>
      <w:r w:rsidR="0097404D" w:rsidRPr="008E28AF">
        <w:rPr>
          <w:rFonts w:ascii="Arial" w:hAnsi="Arial" w:cs="Arial"/>
        </w:rPr>
        <w:t xml:space="preserve">sucedió las actividades que venía desempeñando el Banco Multisectorial de Inversiones (BMI), entidad que había sido fundada en 1994. </w:t>
      </w:r>
    </w:p>
    <w:p w:rsidR="004E7DEB" w:rsidRPr="008E28AF" w:rsidRDefault="004E7DEB" w:rsidP="004E7DEB">
      <w:pPr>
        <w:pStyle w:val="ListParagraph"/>
        <w:spacing w:after="0"/>
        <w:ind w:right="720"/>
        <w:jc w:val="both"/>
        <w:rPr>
          <w:rFonts w:ascii="Arial" w:hAnsi="Arial" w:cs="Arial"/>
        </w:rPr>
      </w:pPr>
    </w:p>
    <w:p w:rsidR="0097404D" w:rsidRPr="008E28AF" w:rsidRDefault="004E7DEB" w:rsidP="008E28AF">
      <w:pPr>
        <w:pStyle w:val="ListParagraph"/>
        <w:numPr>
          <w:ilvl w:val="1"/>
          <w:numId w:val="4"/>
        </w:numPr>
        <w:spacing w:after="0" w:line="240" w:lineRule="auto"/>
        <w:jc w:val="both"/>
        <w:rPr>
          <w:rFonts w:ascii="Arial" w:hAnsi="Arial" w:cs="Arial"/>
        </w:rPr>
      </w:pPr>
      <w:r w:rsidRPr="008E28AF">
        <w:rPr>
          <w:rFonts w:ascii="Arial" w:hAnsi="Arial" w:cs="Arial"/>
          <w:b/>
        </w:rPr>
        <w:t>Mandato Institucional:</w:t>
      </w:r>
      <w:r w:rsidRPr="008E28AF">
        <w:rPr>
          <w:rFonts w:ascii="Arial" w:hAnsi="Arial" w:cs="Arial"/>
        </w:rPr>
        <w:t xml:space="preserve"> </w:t>
      </w:r>
      <w:r w:rsidR="0097404D" w:rsidRPr="008E28AF">
        <w:rPr>
          <w:rFonts w:ascii="Arial" w:hAnsi="Arial" w:cs="Arial"/>
        </w:rPr>
        <w:t>BANDESAL es el eje fundamental del denominado “Sistema Financiero para Fomento al Desarrollo”</w:t>
      </w:r>
      <w:r w:rsidRPr="008E28AF">
        <w:rPr>
          <w:rFonts w:ascii="Arial" w:hAnsi="Arial" w:cs="Arial"/>
        </w:rPr>
        <w:t>. O</w:t>
      </w:r>
      <w:r w:rsidR="0097404D" w:rsidRPr="008E28AF">
        <w:rPr>
          <w:rFonts w:ascii="Arial" w:hAnsi="Arial" w:cs="Arial"/>
        </w:rPr>
        <w:t xml:space="preserve">tros componentes corresponden al Fondo de Desarrollo Económico y el </w:t>
      </w:r>
      <w:r w:rsidRPr="008E28AF">
        <w:rPr>
          <w:rFonts w:ascii="Arial" w:hAnsi="Arial" w:cs="Arial"/>
        </w:rPr>
        <w:t xml:space="preserve">Fondo Salvadoreño de Garantías - </w:t>
      </w:r>
      <w:r w:rsidR="0097404D" w:rsidRPr="008E28AF">
        <w:rPr>
          <w:rFonts w:ascii="Arial" w:hAnsi="Arial" w:cs="Arial"/>
        </w:rPr>
        <w:t>ambos admin</w:t>
      </w:r>
      <w:r w:rsidRPr="008E28AF">
        <w:rPr>
          <w:rFonts w:ascii="Arial" w:hAnsi="Arial" w:cs="Arial"/>
        </w:rPr>
        <w:t xml:space="preserve">istrados por BANDESAL - </w:t>
      </w:r>
      <w:r w:rsidR="0097404D" w:rsidRPr="008E28AF">
        <w:rPr>
          <w:rFonts w:ascii="Arial" w:hAnsi="Arial" w:cs="Arial"/>
        </w:rPr>
        <w:t>el Banco de Fomento Agropecuario, el Banco Hipotecario de El Salvador, S.A., el Fondo Social para la Vivienda y el Fondo Nacional de Vivienda Popular.</w:t>
      </w:r>
    </w:p>
    <w:p w:rsidR="0097404D" w:rsidRPr="008E28AF" w:rsidRDefault="0097404D" w:rsidP="0097404D">
      <w:pPr>
        <w:pStyle w:val="ListParagraph"/>
        <w:spacing w:after="0"/>
        <w:ind w:right="720"/>
        <w:jc w:val="both"/>
        <w:rPr>
          <w:rFonts w:ascii="Arial" w:hAnsi="Arial" w:cs="Arial"/>
        </w:rPr>
      </w:pPr>
    </w:p>
    <w:p w:rsidR="004E7DEB" w:rsidRPr="008E28AF" w:rsidRDefault="004E7DEB" w:rsidP="008E28AF">
      <w:pPr>
        <w:pStyle w:val="ListParagraph"/>
        <w:numPr>
          <w:ilvl w:val="1"/>
          <w:numId w:val="4"/>
        </w:numPr>
        <w:spacing w:after="0" w:line="240" w:lineRule="auto"/>
        <w:jc w:val="both"/>
        <w:rPr>
          <w:rFonts w:ascii="Arial" w:hAnsi="Arial" w:cs="Arial"/>
        </w:rPr>
      </w:pPr>
      <w:r w:rsidRPr="008E28AF">
        <w:rPr>
          <w:rFonts w:ascii="Arial" w:hAnsi="Arial" w:cs="Arial"/>
          <w:b/>
        </w:rPr>
        <w:t>Objetivo:</w:t>
      </w:r>
      <w:r w:rsidRPr="008E28AF">
        <w:rPr>
          <w:rFonts w:ascii="Arial" w:hAnsi="Arial" w:cs="Arial"/>
        </w:rPr>
        <w:t xml:space="preserve"> BANDESAL tiene como principal objetivo “promover, con apoyo financiero y técnico, el desarrollo de proyectos de inversión viables y rentables de los sectores productivos del país, a fin de contribuir a: (a) Promover el crecimiento y desarrollo de todos los sectores productivos; (b) Promover el desarrollo y competitividad de los empresarios; (c) Propiciar el desarrollo de la micro, pequeña y mediana empresa; Promover el desarrollo de las exportaciones del país; d) La generación de empleo; y (e) Mejorar los servicios de educación y salud”. La misión del banco es promover el desarrollo competitivo de la economía y de la sociedad salvadoreña, ofreciendo directamente y a través de socios estratégicos, instrumentos financieros y apoyo técnico a los sectores productivos y otros actores económicos. </w:t>
      </w:r>
    </w:p>
    <w:p w:rsidR="004E7DEB" w:rsidRPr="008E28AF" w:rsidRDefault="004E7DEB" w:rsidP="004E7DEB">
      <w:pPr>
        <w:pStyle w:val="ListParagraph"/>
        <w:spacing w:after="0"/>
        <w:ind w:right="720"/>
        <w:jc w:val="both"/>
        <w:rPr>
          <w:rFonts w:ascii="Arial" w:hAnsi="Arial" w:cs="Arial"/>
        </w:rPr>
      </w:pPr>
    </w:p>
    <w:p w:rsidR="0097404D" w:rsidRPr="008E28AF" w:rsidRDefault="004E7DEB" w:rsidP="008E28AF">
      <w:pPr>
        <w:pStyle w:val="ListParagraph"/>
        <w:numPr>
          <w:ilvl w:val="1"/>
          <w:numId w:val="4"/>
        </w:numPr>
        <w:spacing w:after="0" w:line="240" w:lineRule="auto"/>
        <w:jc w:val="both"/>
        <w:rPr>
          <w:rFonts w:ascii="Arial" w:hAnsi="Arial" w:cs="Arial"/>
        </w:rPr>
      </w:pPr>
      <w:r w:rsidRPr="008E28AF">
        <w:rPr>
          <w:rFonts w:ascii="Arial" w:hAnsi="Arial" w:cs="Arial"/>
          <w:b/>
        </w:rPr>
        <w:t>Alcance de operaciones:</w:t>
      </w:r>
      <w:r w:rsidRPr="008E28AF">
        <w:rPr>
          <w:rFonts w:ascii="Arial" w:hAnsi="Arial" w:cs="Arial"/>
        </w:rPr>
        <w:t xml:space="preserve"> </w:t>
      </w:r>
      <w:r w:rsidR="0097404D" w:rsidRPr="008E28AF">
        <w:rPr>
          <w:rFonts w:ascii="Arial" w:hAnsi="Arial" w:cs="Arial"/>
        </w:rPr>
        <w:t>BANDESAL está facultado por el Artículo 3 de la Ley del Sistema Financiero para Fomento al Desarrollo para realizar “…operaciones financieras en condiciones de mercado actuando a través de las instituciones elegibles o directamente con sujetos elegibles…”. Esto quiere decir que la entidad puede operar como banco de segundo o primer piso. El mismo artículo establece que “…Todas las instituciones elegibles o sujetos elegibles deberán cumplir con las normas y procedimientos que el Banco establezca con sus políticas de calificación, supervisión e inspección y administración de riesgo para mantener la sanidad financiera del Banco…”. Así las cosas, la Ley delega en la administración de la entidad la responsabilidad de la administración de los riesgos.</w:t>
      </w:r>
    </w:p>
    <w:p w:rsidR="0013788B" w:rsidRPr="008E28AF" w:rsidRDefault="0013788B">
      <w:pPr>
        <w:rPr>
          <w:rFonts w:ascii="Arial" w:hAnsi="Arial" w:cs="Arial"/>
        </w:rPr>
      </w:pPr>
      <w:r w:rsidRPr="008E28AF">
        <w:rPr>
          <w:rFonts w:ascii="Arial" w:hAnsi="Arial" w:cs="Arial"/>
        </w:rPr>
        <w:br w:type="page"/>
      </w:r>
    </w:p>
    <w:p w:rsidR="0013788B" w:rsidRPr="008E28AF" w:rsidRDefault="0013788B" w:rsidP="008E28AF">
      <w:pPr>
        <w:pStyle w:val="ListParagraph"/>
        <w:numPr>
          <w:ilvl w:val="0"/>
          <w:numId w:val="4"/>
        </w:numPr>
        <w:spacing w:after="0"/>
        <w:ind w:left="720" w:right="720" w:hanging="540"/>
        <w:jc w:val="both"/>
        <w:rPr>
          <w:rFonts w:ascii="Arial" w:hAnsi="Arial" w:cs="Arial"/>
          <w:b/>
        </w:rPr>
      </w:pPr>
      <w:r w:rsidRPr="008E28AF">
        <w:rPr>
          <w:rFonts w:ascii="Arial" w:hAnsi="Arial" w:cs="Arial"/>
          <w:b/>
        </w:rPr>
        <w:lastRenderedPageBreak/>
        <w:t xml:space="preserve">GESTIÓN INTEGRAL DE RIESGOS </w:t>
      </w:r>
    </w:p>
    <w:p w:rsidR="0013788B" w:rsidRPr="008E28AF" w:rsidRDefault="0013788B" w:rsidP="0013788B">
      <w:pPr>
        <w:pStyle w:val="ListParagraph"/>
        <w:tabs>
          <w:tab w:val="left" w:pos="1753"/>
        </w:tabs>
        <w:spacing w:after="0"/>
        <w:ind w:left="360" w:right="720"/>
        <w:jc w:val="both"/>
        <w:rPr>
          <w:rFonts w:ascii="Arial" w:hAnsi="Arial" w:cs="Arial"/>
        </w:rPr>
      </w:pPr>
      <w:r w:rsidRPr="008E28AF">
        <w:rPr>
          <w:rFonts w:ascii="Arial" w:hAnsi="Arial" w:cs="Arial"/>
        </w:rPr>
        <w:tab/>
      </w:r>
    </w:p>
    <w:p w:rsidR="0013788B" w:rsidRPr="008E28AF" w:rsidRDefault="0013788B" w:rsidP="008E28AF">
      <w:pPr>
        <w:pStyle w:val="ListParagraph"/>
        <w:numPr>
          <w:ilvl w:val="0"/>
          <w:numId w:val="29"/>
        </w:numPr>
        <w:spacing w:after="0" w:line="240" w:lineRule="auto"/>
        <w:ind w:hanging="720"/>
        <w:jc w:val="both"/>
        <w:rPr>
          <w:rFonts w:ascii="Arial" w:hAnsi="Arial" w:cs="Arial"/>
        </w:rPr>
      </w:pPr>
      <w:r w:rsidRPr="008E28AF">
        <w:rPr>
          <w:rFonts w:ascii="Arial" w:hAnsi="Arial" w:cs="Arial"/>
        </w:rPr>
        <w:t xml:space="preserve">A fin de que BANDESAL efectué una adecuada gestión de riesgos, tanto en las operaciones que realiza con sus recursos propios y externos, como los que realiza con recursos del Fondo de Desarrollo Económico y Fondo Salvadoreño de garantías, la Junta Directiva de BANDESAL aprobó un Manual de Gestión Integral de Riesgos. </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29"/>
        </w:numPr>
        <w:spacing w:after="0" w:line="240" w:lineRule="auto"/>
        <w:ind w:hanging="720"/>
        <w:jc w:val="both"/>
        <w:rPr>
          <w:rFonts w:ascii="Arial" w:hAnsi="Arial" w:cs="Arial"/>
        </w:rPr>
      </w:pPr>
      <w:r w:rsidRPr="008E28AF">
        <w:rPr>
          <w:rFonts w:ascii="Arial" w:hAnsi="Arial" w:cs="Arial"/>
        </w:rPr>
        <w:t>El Manual sigue las disposiciones establecidas por las Normas para la Gestión Integral de Riesgos de las Entidades Financieras (NPB4-47) y Normas de Gobierno Corporativo (NPB4-48) emitidas por la Superintendencia del Sistema Financiero de El Salvador</w:t>
      </w:r>
      <w:r w:rsidRPr="008E28AF">
        <w:rPr>
          <w:rStyle w:val="FootnoteReference"/>
          <w:rFonts w:ascii="Arial" w:hAnsi="Arial" w:cs="Arial"/>
        </w:rPr>
        <w:footnoteReference w:id="1"/>
      </w:r>
      <w:r w:rsidRPr="008E28AF">
        <w:rPr>
          <w:rFonts w:ascii="Arial" w:hAnsi="Arial" w:cs="Arial"/>
        </w:rPr>
        <w:t>. Asimismo, el contenido del Manual considera las recomendaciones emitidas por el Comité de Basilea en cuanto a la adopción de mejores prácticas internacionales en la materia.</w:t>
      </w:r>
    </w:p>
    <w:p w:rsidR="0013788B" w:rsidRPr="008E28AF" w:rsidRDefault="0013788B" w:rsidP="0013788B">
      <w:pPr>
        <w:pStyle w:val="ListParagraph"/>
        <w:rPr>
          <w:rFonts w:ascii="Arial" w:hAnsi="Arial" w:cs="Arial"/>
        </w:rPr>
      </w:pPr>
    </w:p>
    <w:p w:rsidR="0013788B" w:rsidRPr="008E28AF" w:rsidRDefault="0013788B" w:rsidP="008E28AF">
      <w:pPr>
        <w:pStyle w:val="ListParagraph"/>
        <w:numPr>
          <w:ilvl w:val="0"/>
          <w:numId w:val="29"/>
        </w:numPr>
        <w:spacing w:after="0" w:line="240" w:lineRule="auto"/>
        <w:ind w:hanging="720"/>
        <w:jc w:val="both"/>
        <w:rPr>
          <w:rFonts w:ascii="Arial" w:hAnsi="Arial" w:cs="Arial"/>
        </w:rPr>
      </w:pPr>
      <w:r w:rsidRPr="008E28AF">
        <w:rPr>
          <w:rFonts w:ascii="Arial" w:hAnsi="Arial" w:cs="Arial"/>
        </w:rPr>
        <w:t xml:space="preserve">BANDESAL establece que la gestión integral de riesgos y supervisión de dicha gestión será ejercida por su Junta Directiva, el Comité de Riesgos, la Alta Gerencia, y la Gerencia de Riesgos. Las políticas y procedimientos, así como la estructura organizacional adoptada para la gestión integral de riesgos en BANDESAL, deben estar ajustadas al tamaño y naturaleza sus operaciones y actividades, negocios y recursos administrados.  </w:t>
      </w:r>
    </w:p>
    <w:p w:rsidR="0013788B" w:rsidRPr="008E28AF" w:rsidRDefault="0013788B" w:rsidP="0013788B">
      <w:pPr>
        <w:pStyle w:val="ListParagraph"/>
        <w:rPr>
          <w:rFonts w:ascii="Arial" w:hAnsi="Arial" w:cs="Arial"/>
        </w:rPr>
      </w:pPr>
    </w:p>
    <w:p w:rsidR="0013788B" w:rsidRPr="008E28AF" w:rsidRDefault="0013788B" w:rsidP="008E28AF">
      <w:pPr>
        <w:pStyle w:val="ListParagraph"/>
        <w:numPr>
          <w:ilvl w:val="0"/>
          <w:numId w:val="4"/>
        </w:numPr>
        <w:spacing w:after="0"/>
        <w:ind w:left="720" w:right="720" w:hanging="450"/>
        <w:jc w:val="both"/>
        <w:rPr>
          <w:rFonts w:ascii="Arial" w:hAnsi="Arial" w:cs="Arial"/>
          <w:b/>
        </w:rPr>
      </w:pPr>
      <w:r w:rsidRPr="008E28AF">
        <w:rPr>
          <w:rFonts w:ascii="Arial" w:hAnsi="Arial" w:cs="Arial"/>
          <w:b/>
        </w:rPr>
        <w:t>FUNCIONES PARA LA GESTION DE RIESGOS</w:t>
      </w:r>
    </w:p>
    <w:p w:rsidR="0013788B" w:rsidRPr="008E28AF" w:rsidRDefault="0013788B" w:rsidP="0013788B">
      <w:pPr>
        <w:pStyle w:val="ListParagraph"/>
        <w:spacing w:after="0"/>
        <w:ind w:left="360" w:right="720"/>
        <w:jc w:val="both"/>
        <w:rPr>
          <w:rFonts w:ascii="Arial" w:hAnsi="Arial" w:cs="Arial"/>
        </w:rPr>
      </w:pPr>
    </w:p>
    <w:p w:rsidR="0013788B" w:rsidRPr="008E28AF" w:rsidRDefault="0013788B" w:rsidP="008E28AF">
      <w:pPr>
        <w:pStyle w:val="ListParagraph"/>
        <w:numPr>
          <w:ilvl w:val="0"/>
          <w:numId w:val="28"/>
        </w:numPr>
        <w:spacing w:after="0" w:line="240" w:lineRule="auto"/>
        <w:ind w:hanging="720"/>
        <w:jc w:val="both"/>
        <w:rPr>
          <w:rFonts w:ascii="Arial" w:hAnsi="Arial" w:cs="Arial"/>
        </w:rPr>
      </w:pPr>
      <w:r w:rsidRPr="008E28AF">
        <w:rPr>
          <w:rFonts w:ascii="Arial" w:hAnsi="Arial" w:cs="Arial"/>
        </w:rPr>
        <w:t>Si bien todas las áreas de BANDESAL son responsables de una adecuada gestión de riesgos, con el propósito de contar con un sistema funcional que permita una eficiente gestión de los riesgos asumidos, se han establecido ámbitos de responsabilidades directas en la estructura organizacional. El sistema de organización define las responsabilidades de aprobación, dirección, y gestión de riesgos, lo cual implica una clara división de funciones operativas y de control, como si puede ver en el organigrama a continuación</w:t>
      </w:r>
      <w:r w:rsidR="00936A93" w:rsidRPr="008E28AF">
        <w:rPr>
          <w:rFonts w:ascii="Arial" w:hAnsi="Arial" w:cs="Arial"/>
        </w:rPr>
        <w:t>.</w:t>
      </w:r>
    </w:p>
    <w:p w:rsidR="00936A93" w:rsidRPr="008E28AF" w:rsidRDefault="00936A93" w:rsidP="00936A93">
      <w:pPr>
        <w:pStyle w:val="ListParagraph"/>
        <w:spacing w:after="0"/>
        <w:ind w:right="720"/>
        <w:jc w:val="both"/>
        <w:rPr>
          <w:rFonts w:ascii="Arial" w:hAnsi="Arial" w:cs="Arial"/>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936A93" w:rsidRPr="008E28AF" w:rsidRDefault="00936A93" w:rsidP="00936A93">
      <w:pPr>
        <w:pStyle w:val="ListParagraph"/>
        <w:spacing w:after="0"/>
        <w:ind w:right="720"/>
        <w:jc w:val="both"/>
        <w:rPr>
          <w:rFonts w:ascii="Arial" w:hAnsi="Arial" w:cs="Arial"/>
          <w:b/>
        </w:rPr>
      </w:pPr>
      <w:r w:rsidRPr="008E28AF">
        <w:rPr>
          <w:rFonts w:ascii="Arial" w:hAnsi="Arial" w:cs="Arial"/>
          <w:b/>
        </w:rPr>
        <w:t>Gráfico 1: Organigrama de BANDESAL</w:t>
      </w:r>
    </w:p>
    <w:p w:rsidR="00936A93" w:rsidRPr="008E28AF" w:rsidRDefault="00936A93" w:rsidP="00936A93">
      <w:pPr>
        <w:pStyle w:val="ListParagraph"/>
        <w:spacing w:after="0"/>
        <w:ind w:right="720"/>
        <w:jc w:val="both"/>
        <w:rPr>
          <w:rFonts w:ascii="Arial" w:hAnsi="Arial" w:cs="Arial"/>
        </w:rPr>
      </w:pPr>
      <w:r w:rsidRPr="008E28AF">
        <w:rPr>
          <w:rFonts w:ascii="Arial" w:hAnsi="Arial" w:cs="Arial"/>
          <w:noProof/>
          <w:lang w:eastAsia="es-ES"/>
        </w:rPr>
        <w:drawing>
          <wp:inline distT="0" distB="0" distL="0" distR="0" wp14:anchorId="7E7D1B4D" wp14:editId="6C543A62">
            <wp:extent cx="5098571" cy="4341412"/>
            <wp:effectExtent l="0" t="0" r="698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102523" cy="4344777"/>
                    </a:xfrm>
                    <a:prstGeom prst="rect">
                      <a:avLst/>
                    </a:prstGeom>
                  </pic:spPr>
                </pic:pic>
              </a:graphicData>
            </a:graphic>
          </wp:inline>
        </w:drawing>
      </w:r>
    </w:p>
    <w:p w:rsidR="009B580B" w:rsidRPr="008E28AF" w:rsidRDefault="00936A93" w:rsidP="009B580B">
      <w:pPr>
        <w:pStyle w:val="ListParagraph"/>
        <w:spacing w:after="0"/>
        <w:ind w:right="720"/>
        <w:jc w:val="both"/>
        <w:rPr>
          <w:rFonts w:ascii="Arial" w:hAnsi="Arial" w:cs="Arial"/>
        </w:rPr>
      </w:pPr>
      <w:r w:rsidRPr="008E28AF">
        <w:rPr>
          <w:rFonts w:ascii="Arial" w:hAnsi="Arial" w:cs="Arial"/>
        </w:rPr>
        <w:t xml:space="preserve">Fuente: Memoria de Labores 2015, </w:t>
      </w:r>
      <w:proofErr w:type="spellStart"/>
      <w:r w:rsidRPr="008E28AF">
        <w:rPr>
          <w:rFonts w:ascii="Arial" w:hAnsi="Arial" w:cs="Arial"/>
        </w:rPr>
        <w:t>Bandesal</w:t>
      </w:r>
      <w:proofErr w:type="spellEnd"/>
    </w:p>
    <w:p w:rsidR="00936A93" w:rsidRPr="008E28AF" w:rsidRDefault="00936A93" w:rsidP="009B580B">
      <w:pPr>
        <w:pStyle w:val="ListParagraph"/>
        <w:spacing w:after="0"/>
        <w:ind w:right="720"/>
        <w:jc w:val="both"/>
        <w:rPr>
          <w:rFonts w:ascii="Arial" w:hAnsi="Arial" w:cs="Arial"/>
        </w:rPr>
      </w:pPr>
    </w:p>
    <w:p w:rsidR="0013788B" w:rsidRPr="008E28AF" w:rsidRDefault="0013788B" w:rsidP="008E28AF">
      <w:pPr>
        <w:pStyle w:val="ListParagraph"/>
        <w:numPr>
          <w:ilvl w:val="0"/>
          <w:numId w:val="28"/>
        </w:numPr>
        <w:spacing w:after="0" w:line="240" w:lineRule="auto"/>
        <w:ind w:hanging="720"/>
        <w:jc w:val="both"/>
        <w:rPr>
          <w:rFonts w:ascii="Arial" w:hAnsi="Arial" w:cs="Arial"/>
        </w:rPr>
      </w:pPr>
      <w:r w:rsidRPr="008E28AF">
        <w:rPr>
          <w:rFonts w:ascii="Arial" w:hAnsi="Arial" w:cs="Arial"/>
        </w:rPr>
        <w:t>La descripción genérica de las funciones o responsabilidades de las áreas que participan en la gestión integral de riesgos es la siguiente:</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28"/>
        </w:numPr>
        <w:spacing w:after="0" w:line="240" w:lineRule="auto"/>
        <w:ind w:hanging="720"/>
        <w:jc w:val="both"/>
        <w:rPr>
          <w:rFonts w:ascii="Arial" w:hAnsi="Arial" w:cs="Arial"/>
        </w:rPr>
      </w:pPr>
      <w:r w:rsidRPr="008E28AF">
        <w:rPr>
          <w:rFonts w:ascii="Arial" w:hAnsi="Arial" w:cs="Arial"/>
        </w:rPr>
        <w:t xml:space="preserve">La </w:t>
      </w:r>
      <w:r w:rsidRPr="008E28AF">
        <w:rPr>
          <w:rFonts w:ascii="Arial" w:hAnsi="Arial" w:cs="Arial"/>
          <w:b/>
        </w:rPr>
        <w:t>Asamblea de Gobernadores</w:t>
      </w:r>
      <w:r w:rsidRPr="008E28AF">
        <w:rPr>
          <w:rFonts w:ascii="Arial" w:hAnsi="Arial" w:cs="Arial"/>
        </w:rPr>
        <w:t xml:space="preserve"> como máxima autoridad de gobernanza, conformada entre otras instancias, por el Ministro de Hacienda, el </w:t>
      </w:r>
      <w:proofErr w:type="gramStart"/>
      <w:r w:rsidRPr="008E28AF">
        <w:rPr>
          <w:rFonts w:ascii="Arial" w:hAnsi="Arial" w:cs="Arial"/>
        </w:rPr>
        <w:t>Presidente</w:t>
      </w:r>
      <w:proofErr w:type="gramEnd"/>
      <w:r w:rsidRPr="008E28AF">
        <w:rPr>
          <w:rFonts w:ascii="Arial" w:hAnsi="Arial" w:cs="Arial"/>
        </w:rPr>
        <w:t xml:space="preserve"> del Banco Central, el Ministro de Economía, y el Presidente de BANDESAL, brinda los lineamientos generales para las operaciones y servicios que presta el banco y sus fondos. Desde allí, se dan mandatos a entidades como la Junta Directiva acerca de la gestión de los riesgos. </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28"/>
        </w:numPr>
        <w:spacing w:after="0" w:line="240" w:lineRule="auto"/>
        <w:ind w:hanging="720"/>
        <w:jc w:val="both"/>
        <w:rPr>
          <w:rFonts w:ascii="Arial" w:hAnsi="Arial" w:cs="Arial"/>
        </w:rPr>
      </w:pPr>
      <w:r w:rsidRPr="008E28AF">
        <w:rPr>
          <w:rFonts w:ascii="Arial" w:hAnsi="Arial" w:cs="Arial"/>
        </w:rPr>
        <w:t xml:space="preserve">BANDESAL cuenta con una </w:t>
      </w:r>
      <w:r w:rsidRPr="008E28AF">
        <w:rPr>
          <w:rFonts w:ascii="Arial" w:hAnsi="Arial" w:cs="Arial"/>
          <w:b/>
        </w:rPr>
        <w:t>Junta Directiva</w:t>
      </w:r>
      <w:r w:rsidRPr="008E28AF">
        <w:rPr>
          <w:rFonts w:ascii="Arial" w:hAnsi="Arial" w:cs="Arial"/>
        </w:rPr>
        <w:t xml:space="preserve"> compuesta por el </w:t>
      </w:r>
      <w:proofErr w:type="gramStart"/>
      <w:r w:rsidRPr="008E28AF">
        <w:rPr>
          <w:rFonts w:ascii="Arial" w:hAnsi="Arial" w:cs="Arial"/>
        </w:rPr>
        <w:t>Presidente</w:t>
      </w:r>
      <w:proofErr w:type="gramEnd"/>
      <w:r w:rsidRPr="008E28AF">
        <w:rPr>
          <w:rFonts w:ascii="Arial" w:hAnsi="Arial" w:cs="Arial"/>
        </w:rPr>
        <w:t xml:space="preserve"> de la entidad, quien es el Presidente de la Junta, y directores propietarios y suplentes del Ministerio de Hacienda, Ministerio de Economía, Ministerio de Agricultura y Ganadería, Banco Central, y representantes del sector agropecuario, sector industrial, de la micro, pequeña y mediana empresa y de las universidades privadas. La duración de estos miembros de Junta es de cinco (5) años, lo que les permite tener un conocimiento de la entidad y sus negocios. Para el caso particular de los riesgos, dentro de las facultades y obligaciones de los miembros de Junta se cuentan: aprobar las operaciones activas y pasivas del banco, dictar las </w:t>
      </w:r>
      <w:r w:rsidRPr="008E28AF">
        <w:rPr>
          <w:rFonts w:ascii="Arial" w:hAnsi="Arial" w:cs="Arial"/>
        </w:rPr>
        <w:lastRenderedPageBreak/>
        <w:t xml:space="preserve">políticas y normas de crédito e inversión, fijar los límites de las operaciones financieras del banco o de sus fondos y la definición de sus plazos. En la práctica es la instancia superior de decisión dentro de la gestión de los riesgos de crédito e inversión del banco y de acuerdo atribuciones de monto, puede delegar la responsabilidad de aprobación de operaciones en los Comités de Crédito. </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28"/>
        </w:numPr>
        <w:spacing w:after="0" w:line="240" w:lineRule="auto"/>
        <w:ind w:hanging="720"/>
        <w:jc w:val="both"/>
        <w:rPr>
          <w:rFonts w:ascii="Arial" w:hAnsi="Arial" w:cs="Arial"/>
        </w:rPr>
      </w:pPr>
      <w:r w:rsidRPr="008E28AF">
        <w:rPr>
          <w:rFonts w:ascii="Arial" w:hAnsi="Arial" w:cs="Arial"/>
        </w:rPr>
        <w:t xml:space="preserve">La </w:t>
      </w:r>
      <w:r w:rsidRPr="008E28AF">
        <w:rPr>
          <w:rFonts w:ascii="Arial" w:hAnsi="Arial" w:cs="Arial"/>
          <w:b/>
        </w:rPr>
        <w:t>Oficialía de Cumplimiento</w:t>
      </w:r>
      <w:r w:rsidRPr="008E28AF">
        <w:rPr>
          <w:rFonts w:ascii="Arial" w:hAnsi="Arial" w:cs="Arial"/>
        </w:rPr>
        <w:t xml:space="preserve"> es el área responsable de comprobar que en las operaciones de BANDESAL, del Fondo de Desarrollo Económico, Fondo Salvadoreño de garantía, y operaciones fiduciarias, se ejerza el control necesario para la prevención y detección de lavado de dinero y activos, con el objeto de cumplir con las regulaciones emitidas para tal fin.</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28"/>
        </w:numPr>
        <w:spacing w:after="0" w:line="240" w:lineRule="auto"/>
        <w:ind w:hanging="720"/>
        <w:jc w:val="both"/>
        <w:rPr>
          <w:rFonts w:ascii="Arial" w:hAnsi="Arial" w:cs="Arial"/>
        </w:rPr>
      </w:pPr>
      <w:r w:rsidRPr="008E28AF">
        <w:rPr>
          <w:rFonts w:ascii="Arial" w:hAnsi="Arial" w:cs="Arial"/>
        </w:rPr>
        <w:t xml:space="preserve">La </w:t>
      </w:r>
      <w:r w:rsidRPr="008E28AF">
        <w:rPr>
          <w:rFonts w:ascii="Arial" w:hAnsi="Arial" w:cs="Arial"/>
          <w:b/>
        </w:rPr>
        <w:t>Presidencia</w:t>
      </w:r>
      <w:r w:rsidRPr="008E28AF">
        <w:rPr>
          <w:rFonts w:ascii="Arial" w:hAnsi="Arial" w:cs="Arial"/>
        </w:rPr>
        <w:t xml:space="preserve"> es la instancia que por Ley es responsable de la administración directa del Banco, correspondiéndole la supervisión general y la coordinación de las actividades relacionadas con la adecuada gestión de riesgos. Vela por el cumplimiento de las resoluciones de la Junta Directiva, y vigila que las operaciones del Banco y de los Fondos se manejen de manera prudencial. </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28"/>
        </w:numPr>
        <w:spacing w:after="0" w:line="240" w:lineRule="auto"/>
        <w:ind w:hanging="720"/>
        <w:jc w:val="both"/>
        <w:rPr>
          <w:rFonts w:ascii="Arial" w:hAnsi="Arial" w:cs="Arial"/>
        </w:rPr>
      </w:pPr>
      <w:r w:rsidRPr="008E28AF">
        <w:rPr>
          <w:rFonts w:ascii="Arial" w:hAnsi="Arial" w:cs="Arial"/>
        </w:rPr>
        <w:t xml:space="preserve">La </w:t>
      </w:r>
      <w:r w:rsidRPr="008E28AF">
        <w:rPr>
          <w:rFonts w:ascii="Arial" w:hAnsi="Arial" w:cs="Arial"/>
          <w:b/>
        </w:rPr>
        <w:t>Dirección de Riesgos</w:t>
      </w:r>
      <w:r w:rsidRPr="008E28AF">
        <w:rPr>
          <w:rFonts w:ascii="Arial" w:hAnsi="Arial" w:cs="Arial"/>
        </w:rPr>
        <w:t xml:space="preserve"> es responsable de proveer a la Junta Directiva del Banco de una opinión objetiva sobre la gestión integral de riesgos, mediante la cual se identifican, miden, controlan y monitorean los distintos tipos de riesgos a que se encuentra expuesto el Banco y las interrelaciones que surgen de estos, para proveer una seguridad razonable en el logro de los objetivos establecidos en la Ley el Sistema Financiero para Fomento al Desarrollo. Asimismo, es responsable de la adecuada valoración de los activos del Banco, todo lo anterior en el marco de una adecuada segregación de funciones con independencia de las áreas operativas, financieras, contables y de negocio. La Dirección de Gestión está a cargo de las dos gerencias (Gerencia de Créditos y Garantías y Gerencia de Riesgos) y la coordinación del Comité de Crédito Institucional y de Crédito Directo.</w:t>
      </w:r>
    </w:p>
    <w:p w:rsidR="0013788B" w:rsidRPr="008E28AF" w:rsidRDefault="0013788B" w:rsidP="0013788B">
      <w:pPr>
        <w:pStyle w:val="ListParagraph"/>
        <w:rPr>
          <w:rFonts w:ascii="Arial" w:hAnsi="Arial" w:cs="Arial"/>
        </w:rPr>
      </w:pPr>
    </w:p>
    <w:p w:rsidR="0013788B" w:rsidRPr="008E28AF" w:rsidRDefault="0013788B" w:rsidP="008E28AF">
      <w:pPr>
        <w:pStyle w:val="ListParagraph"/>
        <w:numPr>
          <w:ilvl w:val="0"/>
          <w:numId w:val="28"/>
        </w:numPr>
        <w:spacing w:after="0" w:line="240" w:lineRule="auto"/>
        <w:ind w:hanging="720"/>
        <w:jc w:val="both"/>
        <w:rPr>
          <w:rFonts w:ascii="Arial" w:hAnsi="Arial" w:cs="Arial"/>
        </w:rPr>
      </w:pPr>
      <w:r w:rsidRPr="008E28AF">
        <w:rPr>
          <w:rFonts w:ascii="Arial" w:hAnsi="Arial" w:cs="Arial"/>
        </w:rPr>
        <w:t xml:space="preserve">La </w:t>
      </w:r>
      <w:r w:rsidRPr="008E28AF">
        <w:rPr>
          <w:rFonts w:ascii="Arial" w:hAnsi="Arial" w:cs="Arial"/>
          <w:b/>
        </w:rPr>
        <w:t>Gerencia de Créditos y Garantías</w:t>
      </w:r>
      <w:r w:rsidRPr="008E28AF">
        <w:rPr>
          <w:rFonts w:ascii="Arial" w:hAnsi="Arial" w:cs="Arial"/>
        </w:rPr>
        <w:t xml:space="preserve"> operativamente vela por un crecimiento sano y rentable de la cartera colocada tanto por BANDESAL en operaciones de crédito de primer y segundo piso, así como por el Fondo de Desarrollo Económico, a través de la evaluación, revisión y recomendación de aprobación de créditos a sujetos e instituciones elegibles. Asimismo, es la responsable de dar fiel cumplimiento a las políticas de crédito, revisar e implementar los procesos y metodologías establecidas y aprobadas por el Comité de Riesgos, brindando un constante entrenamiento en materia de riesgo a las áreas responsables de la promoción y otorgamiento de créditos. Igualmente, es la responsable de realizar la evaluación, revisión y recomendación de aprobación de las operaciones de garantías individuales, y las que son otorgadas a través de instituciones elegibles, gestionando de manera general los riesgos asumidos por el Fondo Salvadoreño de Garantías con las instituciones elegibles. También es la responsable de la gestión del cobro administrativo de los créditos en mora a partir de los 91 días, pudiendo proponer la reestructuración o refinanciamiento de los créditos que lo ameriten. </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28"/>
        </w:numPr>
        <w:spacing w:after="0" w:line="240" w:lineRule="auto"/>
        <w:ind w:hanging="720"/>
        <w:jc w:val="both"/>
        <w:rPr>
          <w:rFonts w:ascii="Arial" w:hAnsi="Arial" w:cs="Arial"/>
        </w:rPr>
      </w:pPr>
      <w:r w:rsidRPr="008E28AF">
        <w:rPr>
          <w:rFonts w:ascii="Arial" w:hAnsi="Arial" w:cs="Arial"/>
        </w:rPr>
        <w:t xml:space="preserve">La </w:t>
      </w:r>
      <w:r w:rsidRPr="008E28AF">
        <w:rPr>
          <w:rFonts w:ascii="Arial" w:hAnsi="Arial" w:cs="Arial"/>
          <w:b/>
        </w:rPr>
        <w:t>Gerencia de Riesgos</w:t>
      </w:r>
      <w:r w:rsidRPr="008E28AF">
        <w:rPr>
          <w:rFonts w:ascii="Arial" w:hAnsi="Arial" w:cs="Arial"/>
        </w:rPr>
        <w:t xml:space="preserve"> es el área encargada de identificar, medir, controlar, monitorear e informar los riesgos que en el desarrollo de sus operaciones </w:t>
      </w:r>
      <w:r w:rsidRPr="008E28AF">
        <w:rPr>
          <w:rFonts w:ascii="Arial" w:hAnsi="Arial" w:cs="Arial"/>
        </w:rPr>
        <w:lastRenderedPageBreak/>
        <w:t xml:space="preserve">enfrentan el Banco y de manera general los Fondos que éste administra; su tamaño y ámbito está en relación con el tamaño, estructura y perfil de riesgo del Banco y los Fondos, así como de realizar la evaluación y valoración de los activos de riesgo, y de los distintos proyectos a desarrollar tanto por el Banco como por los Fondos. En adición, esta gerencia se encarga del manejo de los portafolios de primero y segundo piso, de los reportes regulatorios, del seguimiento de la cartera dada en garantía redescontada (incluyendo garantía adicional). </w:t>
      </w:r>
    </w:p>
    <w:p w:rsidR="0013788B" w:rsidRPr="008E28AF" w:rsidRDefault="0013788B" w:rsidP="0013788B">
      <w:pPr>
        <w:pStyle w:val="ListParagraph"/>
        <w:rPr>
          <w:rFonts w:ascii="Arial" w:hAnsi="Arial" w:cs="Arial"/>
        </w:rPr>
      </w:pPr>
    </w:p>
    <w:p w:rsidR="0013788B" w:rsidRPr="008E28AF" w:rsidRDefault="0013788B" w:rsidP="008E28AF">
      <w:pPr>
        <w:pStyle w:val="ListParagraph"/>
        <w:numPr>
          <w:ilvl w:val="0"/>
          <w:numId w:val="28"/>
        </w:numPr>
        <w:spacing w:after="0" w:line="240" w:lineRule="auto"/>
        <w:ind w:hanging="720"/>
        <w:jc w:val="both"/>
        <w:rPr>
          <w:rFonts w:ascii="Arial" w:hAnsi="Arial" w:cs="Arial"/>
        </w:rPr>
      </w:pPr>
      <w:r w:rsidRPr="008E28AF">
        <w:rPr>
          <w:rFonts w:ascii="Arial" w:hAnsi="Arial" w:cs="Arial"/>
        </w:rPr>
        <w:t xml:space="preserve">El </w:t>
      </w:r>
      <w:r w:rsidRPr="008E28AF">
        <w:rPr>
          <w:rFonts w:ascii="Arial" w:hAnsi="Arial" w:cs="Arial"/>
          <w:b/>
        </w:rPr>
        <w:t>Comité de Crédito Institucional</w:t>
      </w:r>
      <w:r w:rsidRPr="008E28AF">
        <w:rPr>
          <w:rFonts w:ascii="Arial" w:hAnsi="Arial" w:cs="Arial"/>
        </w:rPr>
        <w:t xml:space="preserve"> es el órgano encargado de tomar decisiones acerca del otorgamiento de los cupos de contraparte y de reglar los temas relacionados con la gestión de los riesgos. Sesiona cuando es requerido y está constituido por dos </w:t>
      </w:r>
      <w:proofErr w:type="gramStart"/>
      <w:r w:rsidRPr="008E28AF">
        <w:rPr>
          <w:rFonts w:ascii="Arial" w:hAnsi="Arial" w:cs="Arial"/>
        </w:rPr>
        <w:t>Directores</w:t>
      </w:r>
      <w:proofErr w:type="gramEnd"/>
      <w:r w:rsidRPr="008E28AF">
        <w:rPr>
          <w:rFonts w:ascii="Arial" w:hAnsi="Arial" w:cs="Arial"/>
        </w:rPr>
        <w:t xml:space="preserve"> propietarios y dos suplentes que no ostentan cargo ejecutivo en BANDESAL (uno de los cuales preside las sesiones), el Presidente del Banco, el Gerente de Proyectos y Programas de Desarrollo, el Gerente Legal, el Gerente del Fondo Salvadoreño de Garantías, el Gerente de Riesgos, el Gerente de Créditos y Garantías como miembros propietarios y sus respectivos suplentes. El secretario del Comité es el Gerente de Créditos y Garantías quien efectúa las convocatorias y elabora las actas, el quórum se alcanza con la asistencia de al menos cinco de sus miembros, y las resoluciones se considerarán válidas con al menos cuatro votos.</w:t>
      </w:r>
    </w:p>
    <w:p w:rsidR="0013788B" w:rsidRPr="008E28AF" w:rsidRDefault="0013788B" w:rsidP="0013788B">
      <w:pPr>
        <w:pStyle w:val="ListParagraph"/>
        <w:spacing w:after="0"/>
        <w:ind w:left="360" w:right="720"/>
        <w:jc w:val="both"/>
        <w:rPr>
          <w:rFonts w:ascii="Arial" w:hAnsi="Arial" w:cs="Arial"/>
          <w:b/>
        </w:rPr>
      </w:pPr>
    </w:p>
    <w:p w:rsidR="0013788B" w:rsidRPr="008E28AF" w:rsidRDefault="0013788B" w:rsidP="008E28AF">
      <w:pPr>
        <w:pStyle w:val="ListParagraph"/>
        <w:numPr>
          <w:ilvl w:val="0"/>
          <w:numId w:val="4"/>
        </w:numPr>
        <w:spacing w:after="0"/>
        <w:ind w:left="720" w:right="720" w:hanging="540"/>
        <w:jc w:val="both"/>
        <w:rPr>
          <w:rFonts w:ascii="Arial" w:hAnsi="Arial" w:cs="Arial"/>
          <w:b/>
        </w:rPr>
      </w:pPr>
      <w:r w:rsidRPr="008E28AF">
        <w:rPr>
          <w:rFonts w:ascii="Arial" w:hAnsi="Arial" w:cs="Arial"/>
          <w:b/>
        </w:rPr>
        <w:t>PROCESO DE GESTION CREDITICIO</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30"/>
        </w:numPr>
        <w:spacing w:after="0" w:line="240" w:lineRule="auto"/>
        <w:ind w:hanging="720"/>
        <w:jc w:val="both"/>
        <w:rPr>
          <w:rFonts w:ascii="Arial" w:hAnsi="Arial" w:cs="Arial"/>
        </w:rPr>
      </w:pPr>
      <w:r w:rsidRPr="008E28AF">
        <w:rPr>
          <w:rFonts w:ascii="Arial" w:hAnsi="Arial" w:cs="Arial"/>
        </w:rPr>
        <w:t xml:space="preserve">Para controlar los riesgos de crédito de estas operaciones, BANDESAL tiene un proceso de gestión de riesgo crediticio que cumple mayoritariamente con el estándar internacional y local de las etapas de gestión de riesgo. A </w:t>
      </w:r>
      <w:r w:rsidR="008E28AF" w:rsidRPr="008E28AF">
        <w:rPr>
          <w:rFonts w:ascii="Arial" w:hAnsi="Arial" w:cs="Arial"/>
        </w:rPr>
        <w:t>continuación,</w:t>
      </w:r>
      <w:r w:rsidRPr="008E28AF">
        <w:rPr>
          <w:rFonts w:ascii="Arial" w:hAnsi="Arial" w:cs="Arial"/>
        </w:rPr>
        <w:t xml:space="preserve"> se hace una exposición detallada de la gestión de riesgo de crédito de BANDESAL para operaciones de segundo piso, por ser este el tipo de riesgo que prevalecerá bajo el programa de préstamo propuesto. </w:t>
      </w:r>
    </w:p>
    <w:p w:rsidR="0013788B" w:rsidRPr="008E28AF" w:rsidRDefault="0013788B" w:rsidP="008E28AF">
      <w:pPr>
        <w:pStyle w:val="Paragraph"/>
        <w:numPr>
          <w:ilvl w:val="0"/>
          <w:numId w:val="0"/>
        </w:numPr>
        <w:spacing w:before="240"/>
        <w:rPr>
          <w:rFonts w:ascii="Arial" w:hAnsi="Arial" w:cs="Arial"/>
          <w:b/>
          <w:sz w:val="22"/>
          <w:lang w:val="es-ES_tradnl"/>
        </w:rPr>
      </w:pPr>
      <w:r w:rsidRPr="008E28AF">
        <w:rPr>
          <w:rFonts w:ascii="Arial" w:hAnsi="Arial" w:cs="Arial"/>
          <w:b/>
          <w:sz w:val="22"/>
          <w:lang w:val="es-ES_tradnl"/>
        </w:rPr>
        <w:t>BANDESAL: Etapas de Gestión de Riesgo de Crédito de Segundo Piso</w:t>
      </w:r>
    </w:p>
    <w:p w:rsidR="0013788B" w:rsidRPr="008E28AF" w:rsidRDefault="0013788B" w:rsidP="008E28AF">
      <w:pPr>
        <w:pStyle w:val="ListParagraph"/>
        <w:numPr>
          <w:ilvl w:val="0"/>
          <w:numId w:val="30"/>
        </w:numPr>
        <w:spacing w:after="0" w:line="240" w:lineRule="auto"/>
        <w:ind w:hanging="720"/>
        <w:jc w:val="both"/>
        <w:rPr>
          <w:rFonts w:ascii="Arial" w:hAnsi="Arial" w:cs="Arial"/>
        </w:rPr>
      </w:pPr>
      <w:r w:rsidRPr="008E28AF">
        <w:rPr>
          <w:rFonts w:ascii="Arial" w:hAnsi="Arial" w:cs="Arial"/>
        </w:rPr>
        <w:t>BANDESAL aplica un procedimiento de gestión de riesgo de contraparte subdividido en dos partes: Aprobación y Seguimiento. Es importante señalar que estas dos partes cubren las etapas exigidas por la normativa vigente.</w:t>
      </w:r>
    </w:p>
    <w:p w:rsidR="0013788B" w:rsidRPr="008E28AF" w:rsidRDefault="0013788B" w:rsidP="0013788B">
      <w:pPr>
        <w:pStyle w:val="ListParagraph"/>
        <w:spacing w:after="0"/>
        <w:ind w:left="1080" w:right="720"/>
        <w:jc w:val="both"/>
        <w:rPr>
          <w:rFonts w:ascii="Arial" w:hAnsi="Arial" w:cs="Arial"/>
        </w:rPr>
      </w:pPr>
    </w:p>
    <w:p w:rsidR="0013788B" w:rsidRPr="008E28AF" w:rsidRDefault="0013788B" w:rsidP="008E28AF">
      <w:pPr>
        <w:pStyle w:val="ListParagraph"/>
        <w:numPr>
          <w:ilvl w:val="0"/>
          <w:numId w:val="25"/>
        </w:numPr>
        <w:spacing w:after="0" w:line="240" w:lineRule="auto"/>
        <w:jc w:val="both"/>
        <w:rPr>
          <w:rFonts w:ascii="Arial" w:hAnsi="Arial" w:cs="Arial"/>
        </w:rPr>
      </w:pPr>
      <w:r w:rsidRPr="008E28AF">
        <w:rPr>
          <w:rFonts w:ascii="Arial" w:hAnsi="Arial" w:cs="Arial"/>
          <w:b/>
        </w:rPr>
        <w:t>Etapa 1. Aprobación:</w:t>
      </w:r>
      <w:r w:rsidRPr="008E28AF">
        <w:rPr>
          <w:rFonts w:ascii="Arial" w:hAnsi="Arial" w:cs="Arial"/>
        </w:rPr>
        <w:t xml:space="preserve"> Es la primera etapa y comprende el análisis y calificación de riesgo de las instituciones financieras bancarias y no bancarias (IFNB), reguladas y no reguladas, constituyéndose en el equivalente de la identificación y medición de los riesgos. Esta etapa incluye la determinación de elegibilidad de las instituciones financieras y el cupo a aprobar, el cual es el </w:t>
      </w:r>
      <w:r w:rsidR="008E28AF" w:rsidRPr="008E28AF">
        <w:rPr>
          <w:rFonts w:ascii="Arial" w:hAnsi="Arial" w:cs="Arial"/>
        </w:rPr>
        <w:t>resultado del</w:t>
      </w:r>
      <w:r w:rsidRPr="008E28AF">
        <w:rPr>
          <w:rFonts w:ascii="Arial" w:hAnsi="Arial" w:cs="Arial"/>
        </w:rPr>
        <w:t xml:space="preserve"> análisis cualitativo y cuantitativo de las instituciones. Asimismo, determina la asignación de calificaciones internas de riesgo y cupos a las mismas, la recomendación de éstos por parte del Comité de Crédito, la aprobación por parte de Junta Directiva y la comunicación de los resultados. Se descompone en los dos componentes de Identificación y Medición del riesgo.</w:t>
      </w:r>
    </w:p>
    <w:p w:rsidR="0013788B" w:rsidRPr="008E28AF" w:rsidRDefault="0013788B" w:rsidP="0013788B">
      <w:pPr>
        <w:pStyle w:val="ListParagraph"/>
        <w:spacing w:after="0"/>
        <w:ind w:left="1080" w:right="720"/>
        <w:jc w:val="both"/>
        <w:rPr>
          <w:rFonts w:ascii="Arial" w:hAnsi="Arial" w:cs="Arial"/>
        </w:rPr>
      </w:pPr>
    </w:p>
    <w:p w:rsidR="0013788B" w:rsidRPr="008E28AF" w:rsidRDefault="0013788B" w:rsidP="0013788B">
      <w:pPr>
        <w:ind w:left="360" w:firstLine="720"/>
        <w:rPr>
          <w:rFonts w:ascii="Arial" w:hAnsi="Arial" w:cs="Arial"/>
          <w:b/>
        </w:rPr>
      </w:pPr>
      <w:r w:rsidRPr="008E28AF">
        <w:rPr>
          <w:rFonts w:ascii="Arial" w:hAnsi="Arial" w:cs="Arial"/>
          <w:b/>
        </w:rPr>
        <w:t>Componente 1: Identificación de los riesgos.</w:t>
      </w:r>
    </w:p>
    <w:p w:rsidR="0013788B" w:rsidRPr="008E28AF" w:rsidRDefault="0013788B" w:rsidP="008E28AF">
      <w:pPr>
        <w:pStyle w:val="ListParagraph"/>
        <w:numPr>
          <w:ilvl w:val="1"/>
          <w:numId w:val="25"/>
        </w:numPr>
        <w:spacing w:after="0" w:line="240" w:lineRule="auto"/>
        <w:jc w:val="both"/>
        <w:rPr>
          <w:rFonts w:ascii="Arial" w:hAnsi="Arial" w:cs="Arial"/>
          <w:b/>
        </w:rPr>
      </w:pPr>
      <w:r w:rsidRPr="008E28AF">
        <w:rPr>
          <w:rFonts w:ascii="Arial" w:hAnsi="Arial" w:cs="Arial"/>
          <w:b/>
        </w:rPr>
        <w:t xml:space="preserve">Información: </w:t>
      </w:r>
      <w:r w:rsidRPr="008E28AF">
        <w:rPr>
          <w:rFonts w:ascii="Arial" w:hAnsi="Arial" w:cs="Arial"/>
        </w:rPr>
        <w:t>Consiste en un proceso previo en el que se hace un requerimiento de información a la entidad con la que se quiere revisar la aprobación del cupo de contraparte en la que se solicita información de cartera y financiera. Dicha información es analizada con la intención de formar un criterio inicial de la entidad a través de indicadores financieros.</w:t>
      </w:r>
    </w:p>
    <w:p w:rsidR="0013788B" w:rsidRPr="008E28AF" w:rsidRDefault="0013788B" w:rsidP="0013788B">
      <w:pPr>
        <w:pStyle w:val="ListParagraph"/>
        <w:spacing w:after="0"/>
        <w:ind w:left="1800" w:right="720"/>
        <w:jc w:val="both"/>
        <w:rPr>
          <w:rFonts w:ascii="Arial" w:hAnsi="Arial" w:cs="Arial"/>
          <w:b/>
        </w:rPr>
      </w:pPr>
    </w:p>
    <w:p w:rsidR="0013788B" w:rsidRPr="008E28AF" w:rsidRDefault="0013788B" w:rsidP="008E28AF">
      <w:pPr>
        <w:pStyle w:val="ListParagraph"/>
        <w:numPr>
          <w:ilvl w:val="1"/>
          <w:numId w:val="25"/>
        </w:numPr>
        <w:spacing w:after="0" w:line="240" w:lineRule="auto"/>
        <w:jc w:val="both"/>
        <w:rPr>
          <w:rFonts w:ascii="Arial" w:hAnsi="Arial" w:cs="Arial"/>
          <w:b/>
        </w:rPr>
      </w:pPr>
      <w:r w:rsidRPr="008E28AF">
        <w:rPr>
          <w:rFonts w:ascii="Arial" w:hAnsi="Arial" w:cs="Arial"/>
          <w:b/>
        </w:rPr>
        <w:t xml:space="preserve">Visita: </w:t>
      </w:r>
      <w:r w:rsidRPr="008E28AF">
        <w:rPr>
          <w:rFonts w:ascii="Arial" w:hAnsi="Arial" w:cs="Arial"/>
        </w:rPr>
        <w:t>BANDESAL hace una visita in situ a las instalaciones de la entidad con el fin de evaluar aspectos como: Actas de Junta Directiva, Informes de Auditoría, función del Oficial de Cumplimiento, y en general, documentación oficial que permita formar un criterio cualitativo de la entidad. De manera complementaria, se llevan a cabo entrevistas a puestos clave dentro de cada organización. De la misma manera, se revisan aspectos de cartera como morosidad, crecimiento y cobertura, y la gestión financiera.</w:t>
      </w:r>
    </w:p>
    <w:p w:rsidR="0013788B" w:rsidRPr="008E28AF" w:rsidRDefault="0013788B" w:rsidP="0013788B">
      <w:pPr>
        <w:pStyle w:val="subpar"/>
        <w:numPr>
          <w:ilvl w:val="0"/>
          <w:numId w:val="0"/>
        </w:numPr>
        <w:ind w:left="1152"/>
        <w:rPr>
          <w:rFonts w:ascii="Arial" w:hAnsi="Arial" w:cs="Arial"/>
          <w:b/>
          <w:sz w:val="22"/>
          <w:szCs w:val="22"/>
          <w:lang w:val="es-ES_tradnl"/>
        </w:rPr>
      </w:pPr>
      <w:r w:rsidRPr="008E28AF">
        <w:rPr>
          <w:rFonts w:ascii="Arial" w:hAnsi="Arial" w:cs="Arial"/>
          <w:b/>
          <w:sz w:val="22"/>
          <w:szCs w:val="22"/>
          <w:lang w:val="es-ES_tradnl"/>
        </w:rPr>
        <w:t>Componente 2: Medición de los riesgos.</w:t>
      </w:r>
    </w:p>
    <w:p w:rsidR="0013788B" w:rsidRPr="008E28AF" w:rsidRDefault="0013788B" w:rsidP="0013788B">
      <w:pPr>
        <w:pStyle w:val="ListParagraph"/>
        <w:spacing w:after="0"/>
        <w:ind w:left="1800" w:right="720"/>
        <w:jc w:val="both"/>
        <w:rPr>
          <w:rFonts w:ascii="Arial" w:hAnsi="Arial" w:cs="Arial"/>
        </w:rPr>
      </w:pPr>
    </w:p>
    <w:p w:rsidR="0013788B" w:rsidRPr="008E28AF" w:rsidRDefault="0013788B" w:rsidP="008E28AF">
      <w:pPr>
        <w:pStyle w:val="ListParagraph"/>
        <w:numPr>
          <w:ilvl w:val="1"/>
          <w:numId w:val="25"/>
        </w:numPr>
        <w:spacing w:after="0" w:line="240" w:lineRule="auto"/>
        <w:jc w:val="both"/>
        <w:rPr>
          <w:rFonts w:ascii="Arial" w:hAnsi="Arial" w:cs="Arial"/>
        </w:rPr>
      </w:pPr>
      <w:r w:rsidRPr="008E28AF">
        <w:rPr>
          <w:rFonts w:ascii="Arial" w:hAnsi="Arial" w:cs="Arial"/>
        </w:rPr>
        <w:t xml:space="preserve">Consiste en una calificación obtenida con una metodología del tipo </w:t>
      </w:r>
      <w:proofErr w:type="gramStart"/>
      <w:r w:rsidRPr="008E28AF">
        <w:rPr>
          <w:rFonts w:ascii="Arial" w:hAnsi="Arial" w:cs="Arial"/>
        </w:rPr>
        <w:t>CAMEL  consolidada</w:t>
      </w:r>
      <w:proofErr w:type="gramEnd"/>
      <w:r w:rsidRPr="008E28AF">
        <w:rPr>
          <w:rFonts w:ascii="Arial" w:hAnsi="Arial" w:cs="Arial"/>
        </w:rPr>
        <w:t xml:space="preserve"> a cada intermediario subdividida en aspectos cualitativos y cuantitativos, cuya ponderación es idéntica (50%), para el otorgamiento de una calificación de riesgo a instituciones financieras no bancarias, reguladas y no reguladas. Para Instituciones Financieras (Bancarias), la calificación cualitativa es del 35% y la cuantitativa del 65%.</w:t>
      </w:r>
    </w:p>
    <w:p w:rsidR="0013788B" w:rsidRPr="008E28AF" w:rsidRDefault="0013788B" w:rsidP="0013788B">
      <w:pPr>
        <w:pStyle w:val="ListParagraph"/>
        <w:spacing w:after="0"/>
        <w:ind w:left="1800" w:right="720"/>
        <w:jc w:val="both"/>
        <w:rPr>
          <w:rFonts w:ascii="Arial" w:hAnsi="Arial" w:cs="Arial"/>
        </w:rPr>
      </w:pPr>
    </w:p>
    <w:p w:rsidR="0013788B" w:rsidRPr="008E28AF" w:rsidRDefault="0013788B" w:rsidP="008E28AF">
      <w:pPr>
        <w:pStyle w:val="ListParagraph"/>
        <w:numPr>
          <w:ilvl w:val="1"/>
          <w:numId w:val="25"/>
        </w:numPr>
        <w:spacing w:after="0" w:line="240" w:lineRule="auto"/>
        <w:jc w:val="both"/>
        <w:rPr>
          <w:rFonts w:ascii="Arial" w:hAnsi="Arial" w:cs="Arial"/>
        </w:rPr>
      </w:pPr>
      <w:r w:rsidRPr="008E28AF">
        <w:rPr>
          <w:rFonts w:ascii="Arial" w:hAnsi="Arial" w:cs="Arial"/>
        </w:rPr>
        <w:t xml:space="preserve">Los aspectos cualitativos de instituciones financieras no reguladas son calificados con criterio experto y cada uno de ellos tiene una ponderación dentro del total: Gobierno Corporativo (20%), planeación y presupuesto (10%), control interno (15%), administración de cartera (25%), gestión de riesgos (10%) y gestión y capacidad financiera (20%). Para Instituciones Financieras reguladas, estas ponderaciones son similares, únicamente varían planeación y presupuesto (5%), y gestión de riesgos (15%). Para bancos los aspectos cualitativos son evaluados sobre una base similar. </w:t>
      </w:r>
    </w:p>
    <w:p w:rsidR="0013788B" w:rsidRPr="008E28AF" w:rsidRDefault="0013788B" w:rsidP="0013788B">
      <w:pPr>
        <w:spacing w:after="0"/>
        <w:ind w:right="720"/>
        <w:jc w:val="both"/>
        <w:rPr>
          <w:rFonts w:ascii="Arial" w:hAnsi="Arial" w:cs="Arial"/>
        </w:rPr>
      </w:pPr>
    </w:p>
    <w:p w:rsidR="0013788B" w:rsidRPr="008E28AF" w:rsidRDefault="0013788B" w:rsidP="008E28AF">
      <w:pPr>
        <w:pStyle w:val="ListParagraph"/>
        <w:numPr>
          <w:ilvl w:val="1"/>
          <w:numId w:val="25"/>
        </w:numPr>
        <w:spacing w:after="0" w:line="240" w:lineRule="auto"/>
        <w:jc w:val="both"/>
        <w:rPr>
          <w:rFonts w:ascii="Arial" w:hAnsi="Arial" w:cs="Arial"/>
        </w:rPr>
      </w:pPr>
      <w:r w:rsidRPr="008E28AF">
        <w:rPr>
          <w:rFonts w:ascii="Arial" w:hAnsi="Arial" w:cs="Arial"/>
        </w:rPr>
        <w:t xml:space="preserve">En esencia, se califica con respecto a la media para un período de tiempo determinado, se organiza la muestra en quintiles, se tiene en cuenta la historia para cada uno de los indicadores, y se otorga con base en ello una de cinco categorías de riesgo que permiten otorgar, o no, un cupo de contraparte al intermediario bancario. Para los no bancarios se hace una distribución estadística para hacer el análisis individual de cada una de las entidades. Una vez se otorga la categoría, se hace una recomendación al Comité de Crédito Institucional quien ratifica, y somete a aprobación de la Junta Directiva un cupo en función del tamaño de patrimonio de la entidad y de la calificación obtenida. Cabe aclarar que este procedimiento es antecedido por el criterio de elegibilidad por parte de la Junta Directiva en los casos en que se hace la presentación de una entidad por primera vez.   </w:t>
      </w:r>
    </w:p>
    <w:p w:rsidR="0013788B" w:rsidRPr="008E28AF" w:rsidRDefault="0013788B" w:rsidP="0013788B">
      <w:pPr>
        <w:pStyle w:val="ListParagraph"/>
        <w:spacing w:after="0"/>
        <w:ind w:left="1080" w:right="720"/>
        <w:jc w:val="both"/>
        <w:rPr>
          <w:rFonts w:ascii="Arial" w:hAnsi="Arial" w:cs="Arial"/>
          <w:b/>
        </w:rPr>
      </w:pPr>
    </w:p>
    <w:p w:rsidR="0013788B" w:rsidRPr="008E28AF" w:rsidRDefault="0013788B" w:rsidP="008E28AF">
      <w:pPr>
        <w:pStyle w:val="ListParagraph"/>
        <w:numPr>
          <w:ilvl w:val="0"/>
          <w:numId w:val="25"/>
        </w:numPr>
        <w:spacing w:after="0" w:line="240" w:lineRule="auto"/>
        <w:jc w:val="both"/>
        <w:rPr>
          <w:rFonts w:ascii="Arial" w:hAnsi="Arial" w:cs="Arial"/>
          <w:b/>
        </w:rPr>
      </w:pPr>
      <w:r w:rsidRPr="008E28AF">
        <w:rPr>
          <w:rFonts w:ascii="Arial" w:hAnsi="Arial" w:cs="Arial"/>
          <w:b/>
        </w:rPr>
        <w:t xml:space="preserve">Etapa 2. Seguimiento (Control y Monitoreo): </w:t>
      </w:r>
      <w:r w:rsidRPr="008E28AF">
        <w:rPr>
          <w:rFonts w:ascii="Arial" w:hAnsi="Arial" w:cs="Arial"/>
        </w:rPr>
        <w:t xml:space="preserve">En esta etapa se lleva a cabo el análisis de la evolución de las instituciones y el seguimiento al uso de cupos asignados, correspondiendo a dos Componentes: Control y </w:t>
      </w:r>
      <w:proofErr w:type="gramStart"/>
      <w:r w:rsidRPr="008E28AF">
        <w:rPr>
          <w:rFonts w:ascii="Arial" w:hAnsi="Arial" w:cs="Arial"/>
        </w:rPr>
        <w:t>Mitigación</w:t>
      </w:r>
      <w:proofErr w:type="gramEnd"/>
      <w:r w:rsidRPr="008E28AF">
        <w:rPr>
          <w:rFonts w:ascii="Arial" w:hAnsi="Arial" w:cs="Arial"/>
        </w:rPr>
        <w:t xml:space="preserve"> así como Monitoreo y Comunicación de riesgos.</w:t>
      </w:r>
    </w:p>
    <w:p w:rsidR="0013788B" w:rsidRPr="008E28AF" w:rsidRDefault="0013788B" w:rsidP="0013788B">
      <w:pPr>
        <w:pStyle w:val="ListParagraph"/>
        <w:spacing w:after="0"/>
        <w:ind w:left="1080" w:right="720"/>
        <w:jc w:val="both"/>
        <w:rPr>
          <w:rFonts w:ascii="Arial" w:hAnsi="Arial" w:cs="Arial"/>
          <w:b/>
        </w:rPr>
      </w:pPr>
    </w:p>
    <w:p w:rsidR="0013788B" w:rsidRPr="008E28AF" w:rsidRDefault="0013788B" w:rsidP="008E28AF">
      <w:pPr>
        <w:pStyle w:val="ListParagraph"/>
        <w:spacing w:after="0" w:line="240" w:lineRule="auto"/>
        <w:ind w:left="1080"/>
        <w:jc w:val="both"/>
        <w:rPr>
          <w:rFonts w:ascii="Arial" w:hAnsi="Arial" w:cs="Arial"/>
          <w:b/>
        </w:rPr>
      </w:pPr>
      <w:r w:rsidRPr="008E28AF">
        <w:rPr>
          <w:rFonts w:ascii="Arial" w:hAnsi="Arial" w:cs="Arial"/>
          <w:b/>
        </w:rPr>
        <w:t xml:space="preserve">Componente 1: Control y mitigación: </w:t>
      </w:r>
      <w:r w:rsidRPr="008E28AF">
        <w:rPr>
          <w:rFonts w:ascii="Arial" w:hAnsi="Arial" w:cs="Arial"/>
        </w:rPr>
        <w:t>Las instancias correspondientes llevan a cabo un control mensual de los indicadores financieros de las instituciones financieras a las que se les han entregado recursos. De considerarse necesario, si hay cambios importantes en alguno de los indicadores, que puedan afectar de manera sensible la calificación del intermediario, se puede llevar a cabo una revisión del cupo e inclusive se puede realizar una visita in situ al mismo para verificar presencialmente la situación con la alta gerencia de la entidad.</w:t>
      </w:r>
    </w:p>
    <w:p w:rsidR="0013788B" w:rsidRPr="008E28AF" w:rsidRDefault="0013788B" w:rsidP="0013788B">
      <w:pPr>
        <w:pStyle w:val="ListParagraph"/>
        <w:spacing w:after="0"/>
        <w:ind w:left="1080" w:right="720"/>
        <w:jc w:val="both"/>
        <w:rPr>
          <w:rFonts w:ascii="Arial" w:hAnsi="Arial" w:cs="Arial"/>
          <w:b/>
        </w:rPr>
      </w:pPr>
    </w:p>
    <w:p w:rsidR="0013788B" w:rsidRPr="008E28AF" w:rsidRDefault="0013788B" w:rsidP="008E28AF">
      <w:pPr>
        <w:pStyle w:val="ListParagraph"/>
        <w:spacing w:after="0" w:line="240" w:lineRule="auto"/>
        <w:ind w:left="1080"/>
        <w:jc w:val="both"/>
        <w:rPr>
          <w:rFonts w:ascii="Arial" w:hAnsi="Arial" w:cs="Arial"/>
        </w:rPr>
      </w:pPr>
      <w:r w:rsidRPr="008E28AF">
        <w:rPr>
          <w:rFonts w:ascii="Arial" w:hAnsi="Arial" w:cs="Arial"/>
          <w:b/>
        </w:rPr>
        <w:t xml:space="preserve">Componente 2: Monitoreo y Comunicación: </w:t>
      </w:r>
      <w:r w:rsidRPr="008E28AF">
        <w:rPr>
          <w:rFonts w:ascii="Arial" w:hAnsi="Arial" w:cs="Arial"/>
        </w:rPr>
        <w:t xml:space="preserve">Como efecto del control y la mitigación del riesgo, se puede llevar a cabo un monitoreo especial a las entidades que así lo ameriten. En adición, es importante mencionar, que hay mecanismos para dar seguimiento a los créditos que otorgan las instituciones financieras de segundo piso, y además se realiza un seguimiento granular de los mismos mediante la evaluación mensual de cartera (créditos otorgados con recursos del banco) que realiza la Gerencia de Riesgos de forma continua. En adición a lo anterior, en la evaluación anual integral e individual realizada por la Gerencia de Créditos y Garantías, como parte de la visita de inspección se revisan expedientes de los principales créditos refinanciados, vencidos, entre otros. Por otra parte, la comunicación está presente en todas las etapas de gestión del riesgo, de manera que desde que se hace la identificación y medición de los riesgos, la Gerencia de Créditos y Garantías está informando al Comité de Crédito Institucional respecto de las calificaciones otorgadas a los intermediarios, a partir del seguimiento financiero mensual en casos de deterioro principalmente. De igual manera los cambios en las revisiones mensuales son informados y comunicados periódicamente en las reuniones mensuales del Comité. Según la información de </w:t>
      </w:r>
      <w:proofErr w:type="spellStart"/>
      <w:r w:rsidRPr="008E28AF">
        <w:rPr>
          <w:rFonts w:ascii="Arial" w:hAnsi="Arial" w:cs="Arial"/>
        </w:rPr>
        <w:t>Bandesal</w:t>
      </w:r>
      <w:proofErr w:type="spellEnd"/>
      <w:r w:rsidRPr="008E28AF">
        <w:rPr>
          <w:rFonts w:ascii="Arial" w:hAnsi="Arial" w:cs="Arial"/>
        </w:rPr>
        <w:t xml:space="preserve"> recopilada en misión de visita, el proceso de comunicación es constante a lo largo del proceso de gestión.</w:t>
      </w:r>
    </w:p>
    <w:p w:rsidR="0013788B" w:rsidRPr="008E28AF" w:rsidRDefault="0013788B" w:rsidP="0013788B">
      <w:pPr>
        <w:spacing w:after="0"/>
        <w:ind w:right="720"/>
        <w:jc w:val="both"/>
        <w:rPr>
          <w:rFonts w:ascii="Arial" w:hAnsi="Arial" w:cs="Arial"/>
          <w:b/>
          <w:lang w:val="es-ES_tradnl"/>
        </w:rPr>
      </w:pPr>
    </w:p>
    <w:p w:rsidR="0013788B" w:rsidRPr="008E28AF" w:rsidRDefault="0013788B" w:rsidP="0013788B">
      <w:pPr>
        <w:spacing w:after="0"/>
        <w:ind w:right="720"/>
        <w:jc w:val="both"/>
        <w:rPr>
          <w:rFonts w:ascii="Arial" w:hAnsi="Arial" w:cs="Arial"/>
          <w:b/>
        </w:rPr>
      </w:pPr>
      <w:r w:rsidRPr="008E28AF">
        <w:rPr>
          <w:rFonts w:ascii="Arial" w:hAnsi="Arial" w:cs="Arial"/>
          <w:b/>
          <w:lang w:val="es-ES_tradnl"/>
        </w:rPr>
        <w:t xml:space="preserve">BANDESAL: Etapas de Gestión de Riesgo de Crédito de Primer Piso. </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30"/>
        </w:numPr>
        <w:spacing w:after="0" w:line="240" w:lineRule="auto"/>
        <w:ind w:hanging="720"/>
        <w:jc w:val="both"/>
        <w:rPr>
          <w:rFonts w:ascii="Arial" w:hAnsi="Arial" w:cs="Arial"/>
        </w:rPr>
      </w:pPr>
      <w:r w:rsidRPr="008E28AF">
        <w:rPr>
          <w:rFonts w:ascii="Arial" w:hAnsi="Arial" w:cs="Arial"/>
        </w:rPr>
        <w:t xml:space="preserve">BANDESAL tiene operaciones de Crédito Directo por USD 23 millones, repartidos entre dos créditos industriales y uno de cogeneración de energía renovable. </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30"/>
        </w:numPr>
        <w:spacing w:after="0" w:line="240" w:lineRule="auto"/>
        <w:ind w:hanging="720"/>
        <w:jc w:val="both"/>
        <w:rPr>
          <w:rFonts w:ascii="Arial" w:hAnsi="Arial" w:cs="Arial"/>
        </w:rPr>
      </w:pPr>
      <w:r w:rsidRPr="008E28AF">
        <w:rPr>
          <w:rFonts w:ascii="Arial" w:hAnsi="Arial" w:cs="Arial"/>
        </w:rPr>
        <w:t xml:space="preserve">La gestión del riesgo de crédito de primer piso en BANDESAL es llevada a cabo por la Gerencia de Créditos y Garantías, al igual que sucede con las operaciones de segundo piso, en general se cumple con las etapas exigidas por la regulación aplicable a BANDESAL. Es importante señalar </w:t>
      </w:r>
      <w:proofErr w:type="gramStart"/>
      <w:r w:rsidRPr="008E28AF">
        <w:rPr>
          <w:rFonts w:ascii="Arial" w:hAnsi="Arial" w:cs="Arial"/>
        </w:rPr>
        <w:t>que</w:t>
      </w:r>
      <w:proofErr w:type="gramEnd"/>
      <w:r w:rsidRPr="008E28AF">
        <w:rPr>
          <w:rFonts w:ascii="Arial" w:hAnsi="Arial" w:cs="Arial"/>
        </w:rPr>
        <w:t xml:space="preserve"> con miras a mantener una debida separación funcional, los riesgos de crédito de primer y segundo piso son gestionados por áreas independientes, dentro de la Gerencia de Créditos y Garantías.</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30"/>
        </w:numPr>
        <w:spacing w:after="0" w:line="240" w:lineRule="auto"/>
        <w:ind w:hanging="720"/>
        <w:jc w:val="both"/>
        <w:rPr>
          <w:rFonts w:ascii="Arial" w:hAnsi="Arial" w:cs="Arial"/>
        </w:rPr>
      </w:pPr>
      <w:r w:rsidRPr="008E28AF">
        <w:rPr>
          <w:rFonts w:ascii="Arial" w:hAnsi="Arial" w:cs="Arial"/>
        </w:rPr>
        <w:t xml:space="preserve">Para este caso, en esencia se cuenta con un proceso que inicia con el contacto con el cliente potencial, al cual se le requiere información sobre el proyecto como su descripción, riesgos, tamaño, límites, sector y su impacto en el desarrollo económico del país. </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30"/>
        </w:numPr>
        <w:spacing w:after="0" w:line="240" w:lineRule="auto"/>
        <w:ind w:hanging="720"/>
        <w:jc w:val="both"/>
        <w:rPr>
          <w:rFonts w:ascii="Arial" w:hAnsi="Arial" w:cs="Arial"/>
        </w:rPr>
      </w:pPr>
      <w:r w:rsidRPr="008E28AF">
        <w:rPr>
          <w:rFonts w:ascii="Arial" w:hAnsi="Arial" w:cs="Arial"/>
        </w:rPr>
        <w:t xml:space="preserve">Por Ley, BANDESAL puede financiar directamente hasta el 50% del valor a financiar en un proyecto, por lo que se estructuran créditos sindicados, compartidos o </w:t>
      </w:r>
      <w:proofErr w:type="spellStart"/>
      <w:r w:rsidRPr="008E28AF">
        <w:rPr>
          <w:rFonts w:ascii="Arial" w:hAnsi="Arial" w:cs="Arial"/>
        </w:rPr>
        <w:t>co</w:t>
      </w:r>
      <w:proofErr w:type="spellEnd"/>
      <w:r w:rsidRPr="008E28AF">
        <w:rPr>
          <w:rFonts w:ascii="Arial" w:hAnsi="Arial" w:cs="Arial"/>
        </w:rPr>
        <w:t xml:space="preserve">-financiados, lo cual mitiga el riesgo para la entidad. Como medida adicional, se requiere que el ejecutor del proyecto aporte 20% del total de la inversión. </w:t>
      </w:r>
      <w:proofErr w:type="gramStart"/>
      <w:r w:rsidRPr="008E28AF">
        <w:rPr>
          <w:rFonts w:ascii="Arial" w:hAnsi="Arial" w:cs="Arial"/>
        </w:rPr>
        <w:t>El monto mínimo a financiar</w:t>
      </w:r>
      <w:proofErr w:type="gramEnd"/>
      <w:r w:rsidRPr="008E28AF">
        <w:rPr>
          <w:rFonts w:ascii="Arial" w:hAnsi="Arial" w:cs="Arial"/>
        </w:rPr>
        <w:t xml:space="preserve"> de forma directa corresponde al 2% del Patrimonio Neto de Reservas del banco y el máximo es 10%</w:t>
      </w:r>
      <w:r w:rsidRPr="008E28AF">
        <w:rPr>
          <w:rFonts w:ascii="Arial" w:hAnsi="Arial" w:cs="Arial"/>
          <w:vertAlign w:val="superscript"/>
        </w:rPr>
        <w:footnoteReference w:id="2"/>
      </w:r>
      <w:r w:rsidRPr="008E28AF">
        <w:rPr>
          <w:rFonts w:ascii="Arial" w:hAnsi="Arial" w:cs="Arial"/>
        </w:rPr>
        <w:t xml:space="preserve"> de esta misma medida.  </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30"/>
        </w:numPr>
        <w:spacing w:after="0" w:line="240" w:lineRule="auto"/>
        <w:ind w:hanging="720"/>
        <w:jc w:val="both"/>
        <w:rPr>
          <w:rFonts w:ascii="Arial" w:hAnsi="Arial" w:cs="Arial"/>
        </w:rPr>
      </w:pPr>
      <w:r w:rsidRPr="008E28AF">
        <w:rPr>
          <w:rFonts w:ascii="Arial" w:hAnsi="Arial" w:cs="Arial"/>
        </w:rPr>
        <w:t>Las solicitudes para los posibles créditos luego de pasar por las etapas de identificación y medición de riesgos son evaluadas por el Comité de Crédito Directo que a su vez recomienda, o no, su aprobación a la Junta Directiva.</w:t>
      </w:r>
    </w:p>
    <w:p w:rsidR="0013788B" w:rsidRPr="008E28AF" w:rsidRDefault="0013788B" w:rsidP="0013788B">
      <w:pPr>
        <w:pStyle w:val="ListParagraph"/>
        <w:spacing w:after="0"/>
        <w:ind w:right="720"/>
        <w:jc w:val="both"/>
        <w:rPr>
          <w:rFonts w:ascii="Arial" w:hAnsi="Arial" w:cs="Arial"/>
        </w:rPr>
      </w:pPr>
    </w:p>
    <w:p w:rsidR="0013788B" w:rsidRPr="008E28AF" w:rsidRDefault="0013788B" w:rsidP="008E28AF">
      <w:pPr>
        <w:pStyle w:val="ListParagraph"/>
        <w:numPr>
          <w:ilvl w:val="0"/>
          <w:numId w:val="30"/>
        </w:numPr>
        <w:spacing w:after="0" w:line="240" w:lineRule="auto"/>
        <w:ind w:hanging="720"/>
        <w:jc w:val="both"/>
        <w:rPr>
          <w:rFonts w:ascii="Arial" w:hAnsi="Arial" w:cs="Arial"/>
        </w:rPr>
      </w:pPr>
      <w:r w:rsidRPr="008E28AF">
        <w:rPr>
          <w:rFonts w:ascii="Arial" w:hAnsi="Arial" w:cs="Arial"/>
        </w:rPr>
        <w:t>Una vez autorizada y formalizada la operación y se ha hecho el respectivo trámite legal, se lleva a cabo un proceso de control y mitigación de riesgos a lo largo del ciclo de vida del proyecto. La ejecución se complementa con un Monitoreo constante. Al igual que sucede con los créditos de segundo piso, el flujo de comunicación es constante en todo el proceso de gestión de riesgos.</w:t>
      </w:r>
    </w:p>
    <w:p w:rsidR="00090106" w:rsidRPr="008E28AF" w:rsidRDefault="00090106" w:rsidP="00717530">
      <w:pPr>
        <w:pStyle w:val="ListParagraph"/>
        <w:rPr>
          <w:rFonts w:ascii="Arial" w:hAnsi="Arial" w:cs="Arial"/>
        </w:rPr>
      </w:pPr>
    </w:p>
    <w:p w:rsidR="008F7F96" w:rsidRPr="008E28AF" w:rsidRDefault="008F7F96" w:rsidP="008E28AF">
      <w:pPr>
        <w:pStyle w:val="ListParagraph"/>
        <w:numPr>
          <w:ilvl w:val="0"/>
          <w:numId w:val="4"/>
        </w:numPr>
        <w:spacing w:after="0"/>
        <w:ind w:left="720" w:right="720" w:hanging="540"/>
        <w:jc w:val="both"/>
        <w:rPr>
          <w:rFonts w:ascii="Arial" w:hAnsi="Arial" w:cs="Arial"/>
        </w:rPr>
      </w:pPr>
      <w:r w:rsidRPr="008E28AF">
        <w:rPr>
          <w:rFonts w:ascii="Arial" w:hAnsi="Arial" w:cs="Arial"/>
          <w:b/>
        </w:rPr>
        <w:t>DESEMPENO FINANCIERO</w:t>
      </w:r>
    </w:p>
    <w:p w:rsidR="00ED3F34" w:rsidRPr="008E28AF" w:rsidRDefault="00ED3F34" w:rsidP="00717530">
      <w:pPr>
        <w:pStyle w:val="ListParagraph"/>
        <w:spacing w:after="0"/>
        <w:ind w:left="360" w:right="720"/>
        <w:jc w:val="both"/>
        <w:rPr>
          <w:rFonts w:ascii="Arial" w:hAnsi="Arial" w:cs="Arial"/>
          <w:b/>
        </w:rPr>
      </w:pPr>
    </w:p>
    <w:p w:rsidR="00BD0956" w:rsidRPr="008E28AF" w:rsidRDefault="00BD0956" w:rsidP="008E28AF">
      <w:pPr>
        <w:pStyle w:val="ListParagraph"/>
        <w:numPr>
          <w:ilvl w:val="0"/>
          <w:numId w:val="31"/>
        </w:numPr>
        <w:spacing w:after="0" w:line="240" w:lineRule="auto"/>
        <w:ind w:hanging="720"/>
        <w:jc w:val="both"/>
        <w:rPr>
          <w:rFonts w:ascii="Arial" w:hAnsi="Arial" w:cs="Arial"/>
        </w:rPr>
      </w:pPr>
      <w:r w:rsidRPr="008E28AF">
        <w:rPr>
          <w:rFonts w:ascii="Arial" w:hAnsi="Arial" w:cs="Arial"/>
          <w:b/>
        </w:rPr>
        <w:t>Estructura financiera</w:t>
      </w:r>
      <w:r w:rsidR="00ED3F34" w:rsidRPr="008E28AF">
        <w:rPr>
          <w:rFonts w:ascii="Arial" w:hAnsi="Arial" w:cs="Arial"/>
          <w:b/>
        </w:rPr>
        <w:t>:</w:t>
      </w:r>
      <w:r w:rsidR="00ED3F34" w:rsidRPr="008E28AF">
        <w:rPr>
          <w:rFonts w:ascii="Arial" w:hAnsi="Arial" w:cs="Arial"/>
        </w:rPr>
        <w:t xml:space="preserve"> A diciembre de 2015, BANDESAL mostraba activos por US$</w:t>
      </w:r>
      <w:r w:rsidRPr="008E28AF">
        <w:rPr>
          <w:rFonts w:ascii="Arial" w:hAnsi="Arial" w:cs="Arial"/>
        </w:rPr>
        <w:t>560</w:t>
      </w:r>
      <w:r w:rsidR="00ED3F34" w:rsidRPr="008E28AF">
        <w:rPr>
          <w:rFonts w:ascii="Arial" w:hAnsi="Arial" w:cs="Arial"/>
        </w:rPr>
        <w:t>,6 millones</w:t>
      </w:r>
      <w:r w:rsidRPr="008E28AF">
        <w:rPr>
          <w:rFonts w:ascii="Arial" w:hAnsi="Arial" w:cs="Arial"/>
        </w:rPr>
        <w:t xml:space="preserve">, financiados por US$337,3 millones de pasivos y US$223,2 millones de patrimonio. BANDESAL mantiene una estructura financiera estable, con alta liquidez y solvente base patrimonial, </w:t>
      </w:r>
      <w:r w:rsidR="00165703" w:rsidRPr="008E28AF">
        <w:rPr>
          <w:rFonts w:ascii="Arial" w:hAnsi="Arial" w:cs="Arial"/>
        </w:rPr>
        <w:t xml:space="preserve">aspectos </w:t>
      </w:r>
      <w:r w:rsidRPr="008E28AF">
        <w:rPr>
          <w:rFonts w:ascii="Arial" w:hAnsi="Arial" w:cs="Arial"/>
        </w:rPr>
        <w:t xml:space="preserve">que le permiten gestionar riesgos crediticios adecuadamente. </w:t>
      </w:r>
    </w:p>
    <w:p w:rsidR="00ED3F34" w:rsidRPr="008E28AF" w:rsidRDefault="00ED3F34" w:rsidP="00717530">
      <w:pPr>
        <w:pStyle w:val="ListParagraph"/>
        <w:spacing w:after="0"/>
        <w:ind w:left="360" w:right="720"/>
        <w:jc w:val="both"/>
        <w:rPr>
          <w:rFonts w:ascii="Arial" w:hAnsi="Arial" w:cs="Arial"/>
          <w:b/>
        </w:rPr>
      </w:pPr>
    </w:p>
    <w:p w:rsidR="000E12DF" w:rsidRPr="008E28AF" w:rsidRDefault="000E12DF" w:rsidP="000E12DF">
      <w:pPr>
        <w:spacing w:after="0"/>
        <w:jc w:val="center"/>
        <w:rPr>
          <w:rFonts w:ascii="Arial" w:hAnsi="Arial" w:cs="Arial"/>
          <w:b/>
        </w:rPr>
      </w:pPr>
      <w:r w:rsidRPr="008E28AF">
        <w:rPr>
          <w:rFonts w:ascii="Arial" w:hAnsi="Arial" w:cs="Arial"/>
          <w:b/>
        </w:rPr>
        <w:t>BALANCES 2013-2105 de BANDESAL</w:t>
      </w:r>
    </w:p>
    <w:p w:rsidR="000E12DF" w:rsidRPr="008E28AF" w:rsidRDefault="000E12DF" w:rsidP="000E12DF">
      <w:pPr>
        <w:spacing w:after="0"/>
        <w:jc w:val="center"/>
        <w:rPr>
          <w:rFonts w:ascii="Arial" w:hAnsi="Arial" w:cs="Arial"/>
        </w:rPr>
      </w:pPr>
      <w:r w:rsidRPr="008E28AF">
        <w:rPr>
          <w:rFonts w:ascii="Arial" w:hAnsi="Arial" w:cs="Arial"/>
        </w:rPr>
        <w:t>(En miles de US$)</w:t>
      </w:r>
    </w:p>
    <w:tbl>
      <w:tblPr>
        <w:tblW w:w="8287" w:type="dxa"/>
        <w:jc w:val="center"/>
        <w:tblLayout w:type="fixed"/>
        <w:tblLook w:val="04A0" w:firstRow="1" w:lastRow="0" w:firstColumn="1" w:lastColumn="0" w:noHBand="0" w:noVBand="1"/>
      </w:tblPr>
      <w:tblGrid>
        <w:gridCol w:w="3810"/>
        <w:gridCol w:w="1492"/>
        <w:gridCol w:w="1492"/>
        <w:gridCol w:w="1493"/>
      </w:tblGrid>
      <w:tr w:rsidR="00ED3F34" w:rsidRPr="008E28AF" w:rsidTr="00ED3F34">
        <w:trPr>
          <w:trHeight w:val="3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3F34" w:rsidRPr="008E28AF" w:rsidRDefault="00ED3F34" w:rsidP="00ED3F34">
            <w:pPr>
              <w:spacing w:after="0" w:line="240" w:lineRule="auto"/>
              <w:rPr>
                <w:rFonts w:ascii="Arial" w:eastAsia="Times New Roman" w:hAnsi="Arial" w:cs="Arial"/>
                <w:color w:val="000000"/>
                <w:sz w:val="18"/>
                <w:szCs w:val="18"/>
                <w:lang w:val="es-ES_tradnl"/>
              </w:rPr>
            </w:pPr>
            <w:r w:rsidRPr="008E28AF">
              <w:rPr>
                <w:rFonts w:ascii="Arial" w:eastAsia="Times New Roman" w:hAnsi="Arial" w:cs="Arial"/>
                <w:color w:val="000000"/>
                <w:sz w:val="18"/>
                <w:szCs w:val="18"/>
                <w:lang w:val="es-ES_tradnl"/>
              </w:rPr>
              <w:t> </w:t>
            </w:r>
          </w:p>
        </w:tc>
        <w:tc>
          <w:tcPr>
            <w:tcW w:w="1492" w:type="dxa"/>
            <w:tcBorders>
              <w:top w:val="single" w:sz="4" w:space="0" w:color="auto"/>
              <w:left w:val="nil"/>
              <w:bottom w:val="single" w:sz="4" w:space="0" w:color="auto"/>
              <w:right w:val="single" w:sz="4" w:space="0" w:color="auto"/>
            </w:tcBorders>
            <w:shd w:val="clear" w:color="000000" w:fill="BFBFBF"/>
            <w:noWrap/>
            <w:vAlign w:val="center"/>
            <w:hideMark/>
          </w:tcPr>
          <w:p w:rsidR="00ED3F34" w:rsidRPr="008E28AF" w:rsidRDefault="00ED3F34" w:rsidP="00ED3F34">
            <w:pPr>
              <w:spacing w:after="0" w:line="240" w:lineRule="auto"/>
              <w:jc w:val="center"/>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2013</w:t>
            </w:r>
          </w:p>
        </w:tc>
        <w:tc>
          <w:tcPr>
            <w:tcW w:w="1492" w:type="dxa"/>
            <w:tcBorders>
              <w:top w:val="single" w:sz="4" w:space="0" w:color="auto"/>
              <w:left w:val="nil"/>
              <w:bottom w:val="single" w:sz="4" w:space="0" w:color="auto"/>
              <w:right w:val="single" w:sz="4" w:space="0" w:color="auto"/>
            </w:tcBorders>
            <w:shd w:val="clear" w:color="000000" w:fill="BFBFBF"/>
            <w:noWrap/>
            <w:vAlign w:val="center"/>
            <w:hideMark/>
          </w:tcPr>
          <w:p w:rsidR="00ED3F34" w:rsidRPr="008E28AF" w:rsidRDefault="00ED3F34" w:rsidP="00ED3F34">
            <w:pPr>
              <w:spacing w:after="0" w:line="240" w:lineRule="auto"/>
              <w:jc w:val="center"/>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2014</w:t>
            </w:r>
          </w:p>
        </w:tc>
        <w:tc>
          <w:tcPr>
            <w:tcW w:w="1493" w:type="dxa"/>
            <w:tcBorders>
              <w:top w:val="single" w:sz="4" w:space="0" w:color="auto"/>
              <w:left w:val="nil"/>
              <w:bottom w:val="single" w:sz="4" w:space="0" w:color="auto"/>
              <w:right w:val="single" w:sz="4" w:space="0" w:color="auto"/>
            </w:tcBorders>
            <w:shd w:val="clear" w:color="000000" w:fill="BFBFBF"/>
            <w:noWrap/>
            <w:vAlign w:val="center"/>
            <w:hideMark/>
          </w:tcPr>
          <w:p w:rsidR="00ED3F34" w:rsidRPr="008E28AF" w:rsidRDefault="00ED3F34" w:rsidP="00ED3F34">
            <w:pPr>
              <w:spacing w:after="0" w:line="240" w:lineRule="auto"/>
              <w:jc w:val="center"/>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2015</w:t>
            </w:r>
          </w:p>
        </w:tc>
      </w:tr>
      <w:tr w:rsidR="00ED3F34" w:rsidRPr="008E28AF" w:rsidTr="00ED3F34">
        <w:trPr>
          <w:trHeight w:val="375"/>
          <w:jc w:val="center"/>
        </w:trPr>
        <w:tc>
          <w:tcPr>
            <w:tcW w:w="3810" w:type="dxa"/>
            <w:tcBorders>
              <w:top w:val="nil"/>
              <w:left w:val="single" w:sz="4" w:space="0" w:color="auto"/>
              <w:bottom w:val="single" w:sz="4" w:space="0" w:color="auto"/>
              <w:right w:val="single" w:sz="4" w:space="0" w:color="auto"/>
            </w:tcBorders>
            <w:shd w:val="clear" w:color="000000" w:fill="D9D9D9"/>
            <w:noWrap/>
            <w:vAlign w:val="center"/>
            <w:hideMark/>
          </w:tcPr>
          <w:p w:rsidR="00ED3F34" w:rsidRPr="008E28AF" w:rsidRDefault="00ED3F34" w:rsidP="00ED3F34">
            <w:pPr>
              <w:spacing w:after="0" w:line="240" w:lineRule="auto"/>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ACTIVOS</w:t>
            </w:r>
          </w:p>
        </w:tc>
        <w:tc>
          <w:tcPr>
            <w:tcW w:w="1492" w:type="dxa"/>
            <w:tcBorders>
              <w:top w:val="nil"/>
              <w:left w:val="nil"/>
              <w:bottom w:val="single" w:sz="4" w:space="0" w:color="auto"/>
              <w:right w:val="single" w:sz="4" w:space="0" w:color="auto"/>
            </w:tcBorders>
            <w:shd w:val="clear" w:color="000000" w:fill="D9D9D9"/>
            <w:noWrap/>
            <w:vAlign w:val="center"/>
            <w:hideMark/>
          </w:tcPr>
          <w:p w:rsidR="00ED3F34" w:rsidRPr="008E28AF" w:rsidRDefault="00ED3F34" w:rsidP="00ED3F34">
            <w:pPr>
              <w:spacing w:after="0" w:line="240" w:lineRule="auto"/>
              <w:jc w:val="right"/>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 xml:space="preserve">     540,613 </w:t>
            </w:r>
          </w:p>
        </w:tc>
        <w:tc>
          <w:tcPr>
            <w:tcW w:w="1492" w:type="dxa"/>
            <w:tcBorders>
              <w:top w:val="nil"/>
              <w:left w:val="nil"/>
              <w:bottom w:val="single" w:sz="4" w:space="0" w:color="auto"/>
              <w:right w:val="single" w:sz="4" w:space="0" w:color="auto"/>
            </w:tcBorders>
            <w:shd w:val="clear" w:color="000000" w:fill="D9D9D9"/>
            <w:noWrap/>
            <w:vAlign w:val="center"/>
            <w:hideMark/>
          </w:tcPr>
          <w:p w:rsidR="00ED3F34" w:rsidRPr="008E28AF" w:rsidRDefault="00ED3F34" w:rsidP="00ED3F34">
            <w:pPr>
              <w:spacing w:after="0" w:line="240" w:lineRule="auto"/>
              <w:jc w:val="right"/>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 xml:space="preserve">     521,804 </w:t>
            </w:r>
          </w:p>
        </w:tc>
        <w:tc>
          <w:tcPr>
            <w:tcW w:w="1493" w:type="dxa"/>
            <w:tcBorders>
              <w:top w:val="nil"/>
              <w:left w:val="nil"/>
              <w:bottom w:val="single" w:sz="4" w:space="0" w:color="auto"/>
              <w:right w:val="single" w:sz="4" w:space="0" w:color="auto"/>
            </w:tcBorders>
            <w:shd w:val="clear" w:color="000000" w:fill="D9D9D9"/>
            <w:noWrap/>
            <w:vAlign w:val="center"/>
            <w:hideMark/>
          </w:tcPr>
          <w:p w:rsidR="00ED3F34" w:rsidRPr="008E28AF" w:rsidRDefault="00ED3F34" w:rsidP="00ED3F34">
            <w:pPr>
              <w:spacing w:after="0" w:line="240" w:lineRule="auto"/>
              <w:jc w:val="right"/>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 xml:space="preserve">     560,636 </w:t>
            </w:r>
          </w:p>
        </w:tc>
      </w:tr>
      <w:tr w:rsidR="00ED3F34" w:rsidRPr="008E28AF" w:rsidTr="00ED3F34">
        <w:trPr>
          <w:trHeight w:val="375"/>
          <w:jc w:val="center"/>
        </w:trPr>
        <w:tc>
          <w:tcPr>
            <w:tcW w:w="3810" w:type="dxa"/>
            <w:tcBorders>
              <w:top w:val="nil"/>
              <w:left w:val="single" w:sz="4" w:space="0" w:color="auto"/>
              <w:bottom w:val="single" w:sz="4" w:space="0" w:color="auto"/>
              <w:right w:val="single" w:sz="4" w:space="0" w:color="auto"/>
            </w:tcBorders>
            <w:shd w:val="clear" w:color="auto" w:fill="auto"/>
            <w:noWrap/>
            <w:vAlign w:val="center"/>
            <w:hideMark/>
          </w:tcPr>
          <w:p w:rsidR="00ED3F34" w:rsidRPr="008E28AF" w:rsidRDefault="00ED3F34" w:rsidP="00ED3F34">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Cajas</w:t>
            </w:r>
            <w:proofErr w:type="spellEnd"/>
            <w:r w:rsidRPr="008E28AF">
              <w:rPr>
                <w:rFonts w:ascii="Arial" w:eastAsia="Times New Roman" w:hAnsi="Arial" w:cs="Arial"/>
                <w:color w:val="000000"/>
                <w:sz w:val="18"/>
                <w:szCs w:val="18"/>
                <w:lang w:val="en-US"/>
              </w:rPr>
              <w:t xml:space="preserve"> y </w:t>
            </w:r>
            <w:proofErr w:type="spellStart"/>
            <w:r w:rsidRPr="008E28AF">
              <w:rPr>
                <w:rFonts w:ascii="Arial" w:eastAsia="Times New Roman" w:hAnsi="Arial" w:cs="Arial"/>
                <w:color w:val="000000"/>
                <w:sz w:val="18"/>
                <w:szCs w:val="18"/>
                <w:lang w:val="en-US"/>
              </w:rPr>
              <w:t>bancos</w:t>
            </w:r>
            <w:proofErr w:type="spellEnd"/>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ED3F3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41,689 </w:t>
            </w:r>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ED3F3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17,011 </w:t>
            </w:r>
          </w:p>
        </w:tc>
        <w:tc>
          <w:tcPr>
            <w:tcW w:w="1493"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ED3F3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36,757 </w:t>
            </w:r>
          </w:p>
        </w:tc>
      </w:tr>
      <w:tr w:rsidR="00ED3F34" w:rsidRPr="008E28AF" w:rsidTr="00ED3F34">
        <w:trPr>
          <w:trHeight w:val="375"/>
          <w:jc w:val="center"/>
        </w:trPr>
        <w:tc>
          <w:tcPr>
            <w:tcW w:w="3810" w:type="dxa"/>
            <w:tcBorders>
              <w:top w:val="nil"/>
              <w:left w:val="single" w:sz="4" w:space="0" w:color="auto"/>
              <w:bottom w:val="single" w:sz="4" w:space="0" w:color="auto"/>
              <w:right w:val="single" w:sz="4" w:space="0" w:color="auto"/>
            </w:tcBorders>
            <w:shd w:val="clear" w:color="auto" w:fill="auto"/>
            <w:noWrap/>
            <w:vAlign w:val="center"/>
            <w:hideMark/>
          </w:tcPr>
          <w:p w:rsidR="00ED3F34" w:rsidRPr="008E28AF" w:rsidRDefault="00ED3F34" w:rsidP="00ED3F34">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Inversiones</w:t>
            </w:r>
            <w:proofErr w:type="spellEnd"/>
            <w:r w:rsidRPr="008E28AF">
              <w:rPr>
                <w:rFonts w:ascii="Arial" w:eastAsia="Times New Roman" w:hAnsi="Arial" w:cs="Arial"/>
                <w:color w:val="000000"/>
                <w:sz w:val="18"/>
                <w:szCs w:val="18"/>
                <w:lang w:val="en-US"/>
              </w:rPr>
              <w:t xml:space="preserve"> </w:t>
            </w:r>
            <w:proofErr w:type="spellStart"/>
            <w:r w:rsidRPr="008E28AF">
              <w:rPr>
                <w:rFonts w:ascii="Arial" w:eastAsia="Times New Roman" w:hAnsi="Arial" w:cs="Arial"/>
                <w:color w:val="000000"/>
                <w:sz w:val="18"/>
                <w:szCs w:val="18"/>
                <w:lang w:val="en-US"/>
              </w:rPr>
              <w:t>financieras</w:t>
            </w:r>
            <w:proofErr w:type="spellEnd"/>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ED3F3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148,809 </w:t>
            </w:r>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ED3F3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130,962 </w:t>
            </w:r>
          </w:p>
        </w:tc>
        <w:tc>
          <w:tcPr>
            <w:tcW w:w="1493"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ED3F3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124,672 </w:t>
            </w:r>
          </w:p>
        </w:tc>
      </w:tr>
      <w:tr w:rsidR="00ED3F34" w:rsidRPr="008E28AF" w:rsidTr="00ED3F34">
        <w:trPr>
          <w:trHeight w:val="375"/>
          <w:jc w:val="center"/>
        </w:trPr>
        <w:tc>
          <w:tcPr>
            <w:tcW w:w="3810" w:type="dxa"/>
            <w:tcBorders>
              <w:top w:val="nil"/>
              <w:left w:val="single" w:sz="4" w:space="0" w:color="auto"/>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Préstamos</w:t>
            </w:r>
            <w:proofErr w:type="spellEnd"/>
            <w:r w:rsidRPr="008E28AF">
              <w:rPr>
                <w:rFonts w:ascii="Arial" w:eastAsia="Times New Roman" w:hAnsi="Arial" w:cs="Arial"/>
                <w:color w:val="000000"/>
                <w:sz w:val="18"/>
                <w:szCs w:val="18"/>
                <w:lang w:val="en-US"/>
              </w:rPr>
              <w:t xml:space="preserve"> </w:t>
            </w:r>
            <w:proofErr w:type="spellStart"/>
            <w:r w:rsidRPr="008E28AF">
              <w:rPr>
                <w:rFonts w:ascii="Arial" w:eastAsia="Times New Roman" w:hAnsi="Arial" w:cs="Arial"/>
                <w:color w:val="000000"/>
                <w:sz w:val="18"/>
                <w:szCs w:val="18"/>
                <w:lang w:val="en-US"/>
              </w:rPr>
              <w:t>netos</w:t>
            </w:r>
            <w:proofErr w:type="spellEnd"/>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328,801 </w:t>
            </w:r>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350,489 </w:t>
            </w:r>
          </w:p>
        </w:tc>
        <w:tc>
          <w:tcPr>
            <w:tcW w:w="1493"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374,383 </w:t>
            </w:r>
          </w:p>
        </w:tc>
      </w:tr>
      <w:tr w:rsidR="00ED3F34" w:rsidRPr="008E28AF" w:rsidTr="00ED3F34">
        <w:trPr>
          <w:trHeight w:val="375"/>
          <w:jc w:val="center"/>
        </w:trPr>
        <w:tc>
          <w:tcPr>
            <w:tcW w:w="3810" w:type="dxa"/>
            <w:tcBorders>
              <w:top w:val="nil"/>
              <w:left w:val="single" w:sz="4" w:space="0" w:color="auto"/>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Activo</w:t>
            </w:r>
            <w:proofErr w:type="spellEnd"/>
            <w:r w:rsidRPr="008E28AF">
              <w:rPr>
                <w:rFonts w:ascii="Arial" w:eastAsia="Times New Roman" w:hAnsi="Arial" w:cs="Arial"/>
                <w:color w:val="000000"/>
                <w:sz w:val="18"/>
                <w:szCs w:val="18"/>
                <w:lang w:val="en-US"/>
              </w:rPr>
              <w:t xml:space="preserve"> </w:t>
            </w:r>
            <w:proofErr w:type="spellStart"/>
            <w:r w:rsidRPr="008E28AF">
              <w:rPr>
                <w:rFonts w:ascii="Arial" w:eastAsia="Times New Roman" w:hAnsi="Arial" w:cs="Arial"/>
                <w:color w:val="000000"/>
                <w:sz w:val="18"/>
                <w:szCs w:val="18"/>
                <w:lang w:val="en-US"/>
              </w:rPr>
              <w:t>fijo</w:t>
            </w:r>
            <w:proofErr w:type="spellEnd"/>
            <w:r w:rsidRPr="008E28AF">
              <w:rPr>
                <w:rFonts w:ascii="Arial" w:eastAsia="Times New Roman" w:hAnsi="Arial" w:cs="Arial"/>
                <w:color w:val="000000"/>
                <w:sz w:val="18"/>
                <w:szCs w:val="18"/>
                <w:lang w:val="en-US"/>
              </w:rPr>
              <w:t xml:space="preserve"> </w:t>
            </w:r>
            <w:proofErr w:type="spellStart"/>
            <w:r w:rsidRPr="008E28AF">
              <w:rPr>
                <w:rFonts w:ascii="Arial" w:eastAsia="Times New Roman" w:hAnsi="Arial" w:cs="Arial"/>
                <w:color w:val="000000"/>
                <w:sz w:val="18"/>
                <w:szCs w:val="18"/>
                <w:lang w:val="en-US"/>
              </w:rPr>
              <w:t>neto</w:t>
            </w:r>
            <w:proofErr w:type="spellEnd"/>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2,899 </w:t>
            </w:r>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3,036 </w:t>
            </w:r>
          </w:p>
        </w:tc>
        <w:tc>
          <w:tcPr>
            <w:tcW w:w="1493"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3,137 </w:t>
            </w:r>
          </w:p>
        </w:tc>
      </w:tr>
      <w:tr w:rsidR="00ED3F34" w:rsidRPr="008E28AF" w:rsidTr="00ED3F34">
        <w:trPr>
          <w:trHeight w:val="375"/>
          <w:jc w:val="center"/>
        </w:trPr>
        <w:tc>
          <w:tcPr>
            <w:tcW w:w="3810" w:type="dxa"/>
            <w:tcBorders>
              <w:top w:val="nil"/>
              <w:left w:val="single" w:sz="4" w:space="0" w:color="auto"/>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Otros</w:t>
            </w:r>
            <w:proofErr w:type="spellEnd"/>
            <w:r w:rsidRPr="008E28AF">
              <w:rPr>
                <w:rFonts w:ascii="Arial" w:eastAsia="Times New Roman" w:hAnsi="Arial" w:cs="Arial"/>
                <w:color w:val="000000"/>
                <w:sz w:val="18"/>
                <w:szCs w:val="18"/>
                <w:lang w:val="en-US"/>
              </w:rPr>
              <w:t xml:space="preserve"> </w:t>
            </w:r>
            <w:proofErr w:type="spellStart"/>
            <w:r w:rsidRPr="008E28AF">
              <w:rPr>
                <w:rFonts w:ascii="Arial" w:eastAsia="Times New Roman" w:hAnsi="Arial" w:cs="Arial"/>
                <w:color w:val="000000"/>
                <w:sz w:val="18"/>
                <w:szCs w:val="18"/>
                <w:lang w:val="en-US"/>
              </w:rPr>
              <w:t>activos</w:t>
            </w:r>
            <w:proofErr w:type="spellEnd"/>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18,415 </w:t>
            </w:r>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20,306 </w:t>
            </w:r>
          </w:p>
        </w:tc>
        <w:tc>
          <w:tcPr>
            <w:tcW w:w="1493"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21,687 </w:t>
            </w:r>
          </w:p>
        </w:tc>
      </w:tr>
      <w:tr w:rsidR="00ED3F34" w:rsidRPr="008E28AF" w:rsidTr="00ED3F34">
        <w:trPr>
          <w:trHeight w:val="375"/>
          <w:jc w:val="center"/>
        </w:trPr>
        <w:tc>
          <w:tcPr>
            <w:tcW w:w="3810" w:type="dxa"/>
            <w:tcBorders>
              <w:top w:val="nil"/>
              <w:left w:val="single" w:sz="4" w:space="0" w:color="auto"/>
              <w:bottom w:val="single" w:sz="4" w:space="0" w:color="auto"/>
              <w:right w:val="single" w:sz="4" w:space="0" w:color="auto"/>
            </w:tcBorders>
            <w:shd w:val="clear" w:color="000000" w:fill="D9D9D9"/>
            <w:noWrap/>
            <w:vAlign w:val="center"/>
            <w:hideMark/>
          </w:tcPr>
          <w:p w:rsidR="00ED3F34" w:rsidRPr="008E28AF" w:rsidRDefault="00ED3F34" w:rsidP="008E28AF">
            <w:pPr>
              <w:spacing w:after="0" w:line="240" w:lineRule="auto"/>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PASIVOS</w:t>
            </w:r>
          </w:p>
        </w:tc>
        <w:tc>
          <w:tcPr>
            <w:tcW w:w="1492" w:type="dxa"/>
            <w:tcBorders>
              <w:top w:val="nil"/>
              <w:left w:val="nil"/>
              <w:bottom w:val="single" w:sz="4" w:space="0" w:color="auto"/>
              <w:right w:val="single" w:sz="4" w:space="0" w:color="auto"/>
            </w:tcBorders>
            <w:shd w:val="clear" w:color="000000" w:fill="D9D9D9"/>
            <w:noWrap/>
            <w:vAlign w:val="center"/>
            <w:hideMark/>
          </w:tcPr>
          <w:p w:rsidR="00ED3F34" w:rsidRPr="008E28AF" w:rsidRDefault="00ED3F34" w:rsidP="008E28AF">
            <w:pPr>
              <w:spacing w:after="0" w:line="240" w:lineRule="auto"/>
              <w:jc w:val="right"/>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 xml:space="preserve">325,738 </w:t>
            </w:r>
          </w:p>
        </w:tc>
        <w:tc>
          <w:tcPr>
            <w:tcW w:w="1492" w:type="dxa"/>
            <w:tcBorders>
              <w:top w:val="nil"/>
              <w:left w:val="nil"/>
              <w:bottom w:val="single" w:sz="4" w:space="0" w:color="auto"/>
              <w:right w:val="single" w:sz="4" w:space="0" w:color="auto"/>
            </w:tcBorders>
            <w:shd w:val="clear" w:color="000000" w:fill="D9D9D9"/>
            <w:noWrap/>
            <w:vAlign w:val="center"/>
            <w:hideMark/>
          </w:tcPr>
          <w:p w:rsidR="00ED3F34" w:rsidRPr="008E28AF" w:rsidRDefault="00ED3F34" w:rsidP="008E28AF">
            <w:pPr>
              <w:spacing w:after="0" w:line="240" w:lineRule="auto"/>
              <w:jc w:val="right"/>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 xml:space="preserve">302,926 </w:t>
            </w:r>
          </w:p>
        </w:tc>
        <w:tc>
          <w:tcPr>
            <w:tcW w:w="1493" w:type="dxa"/>
            <w:tcBorders>
              <w:top w:val="nil"/>
              <w:left w:val="nil"/>
              <w:bottom w:val="single" w:sz="4" w:space="0" w:color="auto"/>
              <w:right w:val="single" w:sz="4" w:space="0" w:color="auto"/>
            </w:tcBorders>
            <w:shd w:val="clear" w:color="000000" w:fill="D9D9D9"/>
            <w:noWrap/>
            <w:vAlign w:val="center"/>
            <w:hideMark/>
          </w:tcPr>
          <w:p w:rsidR="00ED3F34" w:rsidRPr="008E28AF" w:rsidRDefault="00ED3F34" w:rsidP="008E28AF">
            <w:pPr>
              <w:spacing w:after="0" w:line="240" w:lineRule="auto"/>
              <w:jc w:val="right"/>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 xml:space="preserve">337,394 </w:t>
            </w:r>
          </w:p>
        </w:tc>
      </w:tr>
      <w:tr w:rsidR="00ED3F34" w:rsidRPr="008E28AF" w:rsidTr="00ED3F34">
        <w:trPr>
          <w:trHeight w:val="375"/>
          <w:jc w:val="center"/>
        </w:trPr>
        <w:tc>
          <w:tcPr>
            <w:tcW w:w="3810" w:type="dxa"/>
            <w:tcBorders>
              <w:top w:val="nil"/>
              <w:left w:val="single" w:sz="4" w:space="0" w:color="auto"/>
              <w:bottom w:val="single" w:sz="4" w:space="0" w:color="auto"/>
              <w:right w:val="single" w:sz="4" w:space="0" w:color="auto"/>
            </w:tcBorders>
            <w:shd w:val="clear" w:color="auto" w:fill="auto"/>
            <w:noWrap/>
            <w:vAlign w:val="center"/>
            <w:hideMark/>
          </w:tcPr>
          <w:p w:rsidR="00ED3F34" w:rsidRPr="008E28AF" w:rsidRDefault="006E4406" w:rsidP="008E28AF">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Pré</w:t>
            </w:r>
            <w:r w:rsidR="00ED3F34" w:rsidRPr="008E28AF">
              <w:rPr>
                <w:rFonts w:ascii="Arial" w:eastAsia="Times New Roman" w:hAnsi="Arial" w:cs="Arial"/>
                <w:color w:val="000000"/>
                <w:sz w:val="18"/>
                <w:szCs w:val="18"/>
                <w:lang w:val="en-US"/>
              </w:rPr>
              <w:t>stamos</w:t>
            </w:r>
            <w:proofErr w:type="spellEnd"/>
            <w:r w:rsidR="00ED3F34" w:rsidRPr="008E28AF">
              <w:rPr>
                <w:rFonts w:ascii="Arial" w:eastAsia="Times New Roman" w:hAnsi="Arial" w:cs="Arial"/>
                <w:color w:val="000000"/>
                <w:sz w:val="18"/>
                <w:szCs w:val="18"/>
                <w:lang w:val="en-US"/>
              </w:rPr>
              <w:t xml:space="preserve"> con el BCR</w:t>
            </w:r>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99,710 </w:t>
            </w:r>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90,883 </w:t>
            </w:r>
          </w:p>
        </w:tc>
        <w:tc>
          <w:tcPr>
            <w:tcW w:w="1493"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82,059 </w:t>
            </w:r>
          </w:p>
        </w:tc>
      </w:tr>
      <w:tr w:rsidR="00ED3F34" w:rsidRPr="008E28AF" w:rsidTr="00ED3F34">
        <w:trPr>
          <w:trHeight w:val="375"/>
          <w:jc w:val="center"/>
        </w:trPr>
        <w:tc>
          <w:tcPr>
            <w:tcW w:w="3810" w:type="dxa"/>
            <w:tcBorders>
              <w:top w:val="nil"/>
              <w:left w:val="single" w:sz="4" w:space="0" w:color="auto"/>
              <w:bottom w:val="single" w:sz="4" w:space="0" w:color="auto"/>
              <w:right w:val="single" w:sz="4" w:space="0" w:color="auto"/>
            </w:tcBorders>
            <w:shd w:val="clear" w:color="auto" w:fill="auto"/>
            <w:noWrap/>
            <w:vAlign w:val="center"/>
            <w:hideMark/>
          </w:tcPr>
          <w:p w:rsidR="00ED3F34" w:rsidRPr="008E28AF" w:rsidRDefault="006E4406" w:rsidP="008E28AF">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Pré</w:t>
            </w:r>
            <w:r w:rsidR="00ED3F34" w:rsidRPr="008E28AF">
              <w:rPr>
                <w:rFonts w:ascii="Arial" w:eastAsia="Times New Roman" w:hAnsi="Arial" w:cs="Arial"/>
                <w:color w:val="000000"/>
                <w:sz w:val="18"/>
                <w:szCs w:val="18"/>
                <w:lang w:val="en-US"/>
              </w:rPr>
              <w:t>stamos</w:t>
            </w:r>
            <w:proofErr w:type="spellEnd"/>
            <w:r w:rsidR="00ED3F34" w:rsidRPr="008E28AF">
              <w:rPr>
                <w:rFonts w:ascii="Arial" w:eastAsia="Times New Roman" w:hAnsi="Arial" w:cs="Arial"/>
                <w:color w:val="000000"/>
                <w:sz w:val="18"/>
                <w:szCs w:val="18"/>
                <w:lang w:val="en-US"/>
              </w:rPr>
              <w:t xml:space="preserve"> de </w:t>
            </w:r>
            <w:proofErr w:type="spellStart"/>
            <w:r w:rsidR="00ED3F34" w:rsidRPr="008E28AF">
              <w:rPr>
                <w:rFonts w:ascii="Arial" w:eastAsia="Times New Roman" w:hAnsi="Arial" w:cs="Arial"/>
                <w:color w:val="000000"/>
                <w:sz w:val="18"/>
                <w:szCs w:val="18"/>
                <w:lang w:val="en-US"/>
              </w:rPr>
              <w:t>otros</w:t>
            </w:r>
            <w:proofErr w:type="spellEnd"/>
            <w:r w:rsidR="00ED3F34" w:rsidRPr="008E28AF">
              <w:rPr>
                <w:rFonts w:ascii="Arial" w:eastAsia="Times New Roman" w:hAnsi="Arial" w:cs="Arial"/>
                <w:color w:val="000000"/>
                <w:sz w:val="18"/>
                <w:szCs w:val="18"/>
                <w:lang w:val="en-US"/>
              </w:rPr>
              <w:t xml:space="preserve"> </w:t>
            </w:r>
            <w:proofErr w:type="spellStart"/>
            <w:r w:rsidR="00ED3F34" w:rsidRPr="008E28AF">
              <w:rPr>
                <w:rFonts w:ascii="Arial" w:eastAsia="Times New Roman" w:hAnsi="Arial" w:cs="Arial"/>
                <w:color w:val="000000"/>
                <w:sz w:val="18"/>
                <w:szCs w:val="18"/>
                <w:lang w:val="en-US"/>
              </w:rPr>
              <w:t>bancos</w:t>
            </w:r>
            <w:proofErr w:type="spellEnd"/>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191,999 </w:t>
            </w:r>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199,862 </w:t>
            </w:r>
          </w:p>
        </w:tc>
        <w:tc>
          <w:tcPr>
            <w:tcW w:w="1493"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200,530 </w:t>
            </w:r>
          </w:p>
        </w:tc>
      </w:tr>
      <w:tr w:rsidR="00ED3F34" w:rsidRPr="008E28AF" w:rsidTr="00ED3F34">
        <w:trPr>
          <w:trHeight w:val="375"/>
          <w:jc w:val="center"/>
        </w:trPr>
        <w:tc>
          <w:tcPr>
            <w:tcW w:w="3810" w:type="dxa"/>
            <w:tcBorders>
              <w:top w:val="nil"/>
              <w:left w:val="single" w:sz="4" w:space="0" w:color="auto"/>
              <w:bottom w:val="single" w:sz="4" w:space="0" w:color="auto"/>
              <w:right w:val="single" w:sz="4" w:space="0" w:color="auto"/>
            </w:tcBorders>
            <w:shd w:val="clear" w:color="auto" w:fill="auto"/>
            <w:noWrap/>
            <w:vAlign w:val="center"/>
            <w:hideMark/>
          </w:tcPr>
          <w:p w:rsidR="00ED3F34" w:rsidRPr="008E28AF" w:rsidRDefault="006E4406" w:rsidP="008E28AF">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Títulos</w:t>
            </w:r>
            <w:proofErr w:type="spellEnd"/>
            <w:r w:rsidRPr="008E28AF">
              <w:rPr>
                <w:rFonts w:ascii="Arial" w:eastAsia="Times New Roman" w:hAnsi="Arial" w:cs="Arial"/>
                <w:color w:val="000000"/>
                <w:sz w:val="18"/>
                <w:szCs w:val="18"/>
                <w:lang w:val="en-US"/>
              </w:rPr>
              <w:t xml:space="preserve"> de </w:t>
            </w:r>
            <w:proofErr w:type="spellStart"/>
            <w:r w:rsidRPr="008E28AF">
              <w:rPr>
                <w:rFonts w:ascii="Arial" w:eastAsia="Times New Roman" w:hAnsi="Arial" w:cs="Arial"/>
                <w:color w:val="000000"/>
                <w:sz w:val="18"/>
                <w:szCs w:val="18"/>
                <w:lang w:val="en-US"/>
              </w:rPr>
              <w:t>emisió</w:t>
            </w:r>
            <w:r w:rsidR="00ED3F34" w:rsidRPr="008E28AF">
              <w:rPr>
                <w:rFonts w:ascii="Arial" w:eastAsia="Times New Roman" w:hAnsi="Arial" w:cs="Arial"/>
                <w:color w:val="000000"/>
                <w:sz w:val="18"/>
                <w:szCs w:val="18"/>
                <w:lang w:val="en-US"/>
              </w:rPr>
              <w:t>n</w:t>
            </w:r>
            <w:proofErr w:type="spellEnd"/>
            <w:r w:rsidR="00ED3F34" w:rsidRPr="008E28AF">
              <w:rPr>
                <w:rFonts w:ascii="Arial" w:eastAsia="Times New Roman" w:hAnsi="Arial" w:cs="Arial"/>
                <w:color w:val="000000"/>
                <w:sz w:val="18"/>
                <w:szCs w:val="18"/>
                <w:lang w:val="en-US"/>
              </w:rPr>
              <w:t xml:space="preserve"> </w:t>
            </w:r>
            <w:proofErr w:type="spellStart"/>
            <w:r w:rsidR="00ED3F34" w:rsidRPr="008E28AF">
              <w:rPr>
                <w:rFonts w:ascii="Arial" w:eastAsia="Times New Roman" w:hAnsi="Arial" w:cs="Arial"/>
                <w:color w:val="000000"/>
                <w:sz w:val="18"/>
                <w:szCs w:val="18"/>
                <w:lang w:val="en-US"/>
              </w:rPr>
              <w:t>propias</w:t>
            </w:r>
            <w:proofErr w:type="spellEnd"/>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19,781 </w:t>
            </w:r>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   </w:t>
            </w:r>
          </w:p>
        </w:tc>
        <w:tc>
          <w:tcPr>
            <w:tcW w:w="1493"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42,397 </w:t>
            </w:r>
          </w:p>
        </w:tc>
      </w:tr>
      <w:tr w:rsidR="00ED3F34" w:rsidRPr="008E28AF" w:rsidTr="00ED3F34">
        <w:trPr>
          <w:trHeight w:val="375"/>
          <w:jc w:val="center"/>
        </w:trPr>
        <w:tc>
          <w:tcPr>
            <w:tcW w:w="3810" w:type="dxa"/>
            <w:tcBorders>
              <w:top w:val="nil"/>
              <w:left w:val="single" w:sz="4" w:space="0" w:color="auto"/>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Otros</w:t>
            </w:r>
            <w:proofErr w:type="spellEnd"/>
            <w:r w:rsidRPr="008E28AF">
              <w:rPr>
                <w:rFonts w:ascii="Arial" w:eastAsia="Times New Roman" w:hAnsi="Arial" w:cs="Arial"/>
                <w:color w:val="000000"/>
                <w:sz w:val="18"/>
                <w:szCs w:val="18"/>
                <w:lang w:val="en-US"/>
              </w:rPr>
              <w:t xml:space="preserve"> </w:t>
            </w:r>
            <w:proofErr w:type="spellStart"/>
            <w:r w:rsidRPr="008E28AF">
              <w:rPr>
                <w:rFonts w:ascii="Arial" w:eastAsia="Times New Roman" w:hAnsi="Arial" w:cs="Arial"/>
                <w:color w:val="000000"/>
                <w:sz w:val="18"/>
                <w:szCs w:val="18"/>
                <w:lang w:val="en-US"/>
              </w:rPr>
              <w:t>pasivos</w:t>
            </w:r>
            <w:proofErr w:type="spellEnd"/>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14,248 </w:t>
            </w:r>
          </w:p>
        </w:tc>
        <w:tc>
          <w:tcPr>
            <w:tcW w:w="1492"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12,181 </w:t>
            </w:r>
          </w:p>
        </w:tc>
        <w:tc>
          <w:tcPr>
            <w:tcW w:w="1493" w:type="dxa"/>
            <w:tcBorders>
              <w:top w:val="nil"/>
              <w:left w:val="nil"/>
              <w:bottom w:val="single" w:sz="4" w:space="0" w:color="auto"/>
              <w:right w:val="single" w:sz="4" w:space="0" w:color="auto"/>
            </w:tcBorders>
            <w:shd w:val="clear" w:color="auto" w:fill="auto"/>
            <w:noWrap/>
            <w:vAlign w:val="center"/>
            <w:hideMark/>
          </w:tcPr>
          <w:p w:rsidR="00ED3F34" w:rsidRPr="008E28AF" w:rsidRDefault="00ED3F34" w:rsidP="008E28AF">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12,408 </w:t>
            </w:r>
          </w:p>
        </w:tc>
      </w:tr>
      <w:tr w:rsidR="00ED3F34" w:rsidRPr="008E28AF" w:rsidTr="00ED3F34">
        <w:trPr>
          <w:trHeight w:val="375"/>
          <w:jc w:val="center"/>
        </w:trPr>
        <w:tc>
          <w:tcPr>
            <w:tcW w:w="3810" w:type="dxa"/>
            <w:tcBorders>
              <w:top w:val="nil"/>
              <w:left w:val="single" w:sz="4" w:space="0" w:color="auto"/>
              <w:bottom w:val="single" w:sz="4" w:space="0" w:color="auto"/>
              <w:right w:val="single" w:sz="4" w:space="0" w:color="auto"/>
            </w:tcBorders>
            <w:shd w:val="clear" w:color="000000" w:fill="D9D9D9"/>
            <w:noWrap/>
            <w:vAlign w:val="center"/>
            <w:hideMark/>
          </w:tcPr>
          <w:p w:rsidR="00ED3F34" w:rsidRPr="008E28AF" w:rsidRDefault="00ED3F34" w:rsidP="00ED3F34">
            <w:pPr>
              <w:spacing w:after="0" w:line="240" w:lineRule="auto"/>
              <w:rPr>
                <w:rFonts w:ascii="Arial" w:eastAsia="Times New Roman" w:hAnsi="Arial" w:cs="Arial"/>
                <w:b/>
                <w:bCs/>
                <w:color w:val="000000"/>
                <w:lang w:val="en-US"/>
              </w:rPr>
            </w:pPr>
            <w:r w:rsidRPr="008E28AF">
              <w:rPr>
                <w:rFonts w:ascii="Arial" w:eastAsia="Times New Roman" w:hAnsi="Arial" w:cs="Arial"/>
                <w:b/>
                <w:bCs/>
                <w:color w:val="000000"/>
                <w:lang w:val="en-US"/>
              </w:rPr>
              <w:t>PATRIMONIO</w:t>
            </w:r>
          </w:p>
        </w:tc>
        <w:tc>
          <w:tcPr>
            <w:tcW w:w="1492" w:type="dxa"/>
            <w:tcBorders>
              <w:top w:val="nil"/>
              <w:left w:val="nil"/>
              <w:bottom w:val="single" w:sz="4" w:space="0" w:color="auto"/>
              <w:right w:val="single" w:sz="4" w:space="0" w:color="auto"/>
            </w:tcBorders>
            <w:shd w:val="clear" w:color="000000" w:fill="D9D9D9"/>
            <w:noWrap/>
            <w:vAlign w:val="center"/>
            <w:hideMark/>
          </w:tcPr>
          <w:p w:rsidR="00ED3F34" w:rsidRPr="008E28AF" w:rsidRDefault="00ED3F34" w:rsidP="00ED3F34">
            <w:pPr>
              <w:spacing w:after="0" w:line="240" w:lineRule="auto"/>
              <w:jc w:val="right"/>
              <w:rPr>
                <w:rFonts w:ascii="Arial" w:eastAsia="Times New Roman" w:hAnsi="Arial" w:cs="Arial"/>
                <w:b/>
                <w:bCs/>
                <w:color w:val="000000"/>
                <w:lang w:val="en-US"/>
              </w:rPr>
            </w:pPr>
            <w:r w:rsidRPr="008E28AF">
              <w:rPr>
                <w:rFonts w:ascii="Arial" w:eastAsia="Times New Roman" w:hAnsi="Arial" w:cs="Arial"/>
                <w:b/>
                <w:bCs/>
                <w:color w:val="000000"/>
                <w:lang w:val="en-US"/>
              </w:rPr>
              <w:t xml:space="preserve">214,874 </w:t>
            </w:r>
          </w:p>
        </w:tc>
        <w:tc>
          <w:tcPr>
            <w:tcW w:w="1492" w:type="dxa"/>
            <w:tcBorders>
              <w:top w:val="nil"/>
              <w:left w:val="nil"/>
              <w:bottom w:val="single" w:sz="4" w:space="0" w:color="auto"/>
              <w:right w:val="single" w:sz="4" w:space="0" w:color="auto"/>
            </w:tcBorders>
            <w:shd w:val="clear" w:color="000000" w:fill="D9D9D9"/>
            <w:noWrap/>
            <w:vAlign w:val="center"/>
            <w:hideMark/>
          </w:tcPr>
          <w:p w:rsidR="00ED3F34" w:rsidRPr="008E28AF" w:rsidRDefault="00ED3F34" w:rsidP="00ED3F34">
            <w:pPr>
              <w:spacing w:after="0" w:line="240" w:lineRule="auto"/>
              <w:jc w:val="right"/>
              <w:rPr>
                <w:rFonts w:ascii="Arial" w:eastAsia="Times New Roman" w:hAnsi="Arial" w:cs="Arial"/>
                <w:b/>
                <w:bCs/>
                <w:color w:val="000000"/>
                <w:lang w:val="en-US"/>
              </w:rPr>
            </w:pPr>
            <w:r w:rsidRPr="008E28AF">
              <w:rPr>
                <w:rFonts w:ascii="Arial" w:eastAsia="Times New Roman" w:hAnsi="Arial" w:cs="Arial"/>
                <w:b/>
                <w:bCs/>
                <w:color w:val="000000"/>
                <w:lang w:val="en-US"/>
              </w:rPr>
              <w:t xml:space="preserve">218,879 </w:t>
            </w:r>
          </w:p>
        </w:tc>
        <w:tc>
          <w:tcPr>
            <w:tcW w:w="1493" w:type="dxa"/>
            <w:tcBorders>
              <w:top w:val="nil"/>
              <w:left w:val="nil"/>
              <w:bottom w:val="single" w:sz="4" w:space="0" w:color="auto"/>
              <w:right w:val="single" w:sz="4" w:space="0" w:color="auto"/>
            </w:tcBorders>
            <w:shd w:val="clear" w:color="000000" w:fill="D9D9D9"/>
            <w:noWrap/>
            <w:vAlign w:val="center"/>
            <w:hideMark/>
          </w:tcPr>
          <w:p w:rsidR="00ED3F34" w:rsidRPr="008E28AF" w:rsidRDefault="00ED3F34" w:rsidP="00ED3F34">
            <w:pPr>
              <w:spacing w:after="0" w:line="240" w:lineRule="auto"/>
              <w:jc w:val="right"/>
              <w:rPr>
                <w:rFonts w:ascii="Arial" w:eastAsia="Times New Roman" w:hAnsi="Arial" w:cs="Arial"/>
                <w:b/>
                <w:bCs/>
                <w:color w:val="000000"/>
                <w:lang w:val="en-US"/>
              </w:rPr>
            </w:pPr>
            <w:r w:rsidRPr="008E28AF">
              <w:rPr>
                <w:rFonts w:ascii="Arial" w:eastAsia="Times New Roman" w:hAnsi="Arial" w:cs="Arial"/>
                <w:b/>
                <w:bCs/>
                <w:color w:val="000000"/>
                <w:lang w:val="en-US"/>
              </w:rPr>
              <w:t xml:space="preserve">223,243 </w:t>
            </w:r>
          </w:p>
        </w:tc>
      </w:tr>
    </w:tbl>
    <w:p w:rsidR="000E12DF" w:rsidRPr="008E28AF" w:rsidRDefault="000E12DF" w:rsidP="000E12DF">
      <w:pPr>
        <w:ind w:firstLine="540"/>
        <w:rPr>
          <w:rFonts w:ascii="Arial" w:hAnsi="Arial" w:cs="Arial"/>
          <w:sz w:val="18"/>
          <w:szCs w:val="18"/>
          <w:lang w:val="es-ES_tradnl"/>
        </w:rPr>
      </w:pPr>
      <w:r w:rsidRPr="008E28AF">
        <w:rPr>
          <w:rFonts w:ascii="Arial" w:hAnsi="Arial" w:cs="Arial"/>
          <w:b/>
          <w:sz w:val="18"/>
          <w:szCs w:val="18"/>
          <w:lang w:val="es-ES_tradnl"/>
        </w:rPr>
        <w:t>Fuente:</w:t>
      </w:r>
      <w:r w:rsidRPr="008E28AF">
        <w:rPr>
          <w:rFonts w:ascii="Arial" w:hAnsi="Arial" w:cs="Arial"/>
          <w:sz w:val="18"/>
          <w:szCs w:val="18"/>
          <w:lang w:val="es-ES_tradnl"/>
        </w:rPr>
        <w:t xml:space="preserve"> Elaboración propia en base a Estados Financieros Auditados de BANDESAL</w:t>
      </w:r>
    </w:p>
    <w:p w:rsidR="00165703" w:rsidRPr="008E28AF" w:rsidRDefault="00165703" w:rsidP="008E28AF">
      <w:pPr>
        <w:pStyle w:val="ListParagraph"/>
        <w:numPr>
          <w:ilvl w:val="0"/>
          <w:numId w:val="31"/>
        </w:numPr>
        <w:spacing w:after="0" w:line="240" w:lineRule="auto"/>
        <w:ind w:hanging="720"/>
        <w:jc w:val="both"/>
        <w:rPr>
          <w:rFonts w:ascii="Arial" w:hAnsi="Arial" w:cs="Arial"/>
        </w:rPr>
      </w:pPr>
      <w:r w:rsidRPr="008E28AF">
        <w:rPr>
          <w:rFonts w:ascii="Arial" w:hAnsi="Arial" w:cs="Arial"/>
        </w:rPr>
        <w:t>Como resultado de las operaciones financieras desarrolladas en el año 2015, las utilidades netas al 31 de diciembre de 2015 fueron de $5.08 millones, lo cual refleja una variación del 10.9% con respecto al año 2014 ($4.58 millones). El retorno sobre el patrimonio fue de 2.2%, y el retorno s</w:t>
      </w:r>
      <w:r w:rsidR="00386A49" w:rsidRPr="008E28AF">
        <w:rPr>
          <w:rFonts w:ascii="Arial" w:hAnsi="Arial" w:cs="Arial"/>
        </w:rPr>
        <w:t>obre los activos cerró en 0.9 %</w:t>
      </w:r>
      <w:r w:rsidRPr="008E28AF">
        <w:rPr>
          <w:rFonts w:ascii="Arial" w:hAnsi="Arial" w:cs="Arial"/>
        </w:rPr>
        <w:t xml:space="preserve">. La buena capacidad de generación y retención de utilidades sustenta la robusta posición patrimonial y le permite importantes resultados en sus ratios de adecuación de capital. </w:t>
      </w:r>
    </w:p>
    <w:p w:rsidR="00386A49" w:rsidRPr="008E28AF" w:rsidRDefault="00386A49" w:rsidP="00386A49">
      <w:pPr>
        <w:pStyle w:val="ListParagraph"/>
        <w:spacing w:after="0"/>
        <w:ind w:right="720"/>
        <w:jc w:val="both"/>
        <w:rPr>
          <w:rFonts w:ascii="Arial" w:hAnsi="Arial" w:cs="Arial"/>
        </w:rPr>
      </w:pPr>
    </w:p>
    <w:p w:rsidR="00386A49" w:rsidRPr="008E28AF" w:rsidRDefault="00386A49" w:rsidP="00386A49">
      <w:pPr>
        <w:spacing w:after="0"/>
        <w:jc w:val="center"/>
        <w:rPr>
          <w:rFonts w:ascii="Arial" w:hAnsi="Arial" w:cs="Arial"/>
          <w:b/>
        </w:rPr>
      </w:pPr>
      <w:r w:rsidRPr="008E28AF">
        <w:rPr>
          <w:rFonts w:ascii="Arial" w:hAnsi="Arial" w:cs="Arial"/>
          <w:b/>
        </w:rPr>
        <w:t>RESUMEN DE ESTADOS DE RESULTADOS 2013-2105 de BANDESAL</w:t>
      </w:r>
    </w:p>
    <w:p w:rsidR="00386A49" w:rsidRPr="008E28AF" w:rsidRDefault="00386A49" w:rsidP="00386A49">
      <w:pPr>
        <w:spacing w:after="0"/>
        <w:jc w:val="center"/>
        <w:rPr>
          <w:rFonts w:ascii="Arial" w:hAnsi="Arial" w:cs="Arial"/>
        </w:rPr>
      </w:pPr>
      <w:r w:rsidRPr="008E28AF">
        <w:rPr>
          <w:rFonts w:ascii="Arial" w:hAnsi="Arial" w:cs="Arial"/>
        </w:rPr>
        <w:t>(En miles de US$)</w:t>
      </w:r>
    </w:p>
    <w:tbl>
      <w:tblPr>
        <w:tblW w:w="8287" w:type="dxa"/>
        <w:jc w:val="center"/>
        <w:tblLayout w:type="fixed"/>
        <w:tblLook w:val="04A0" w:firstRow="1" w:lastRow="0" w:firstColumn="1" w:lastColumn="0" w:noHBand="0" w:noVBand="1"/>
      </w:tblPr>
      <w:tblGrid>
        <w:gridCol w:w="3810"/>
        <w:gridCol w:w="1492"/>
        <w:gridCol w:w="1492"/>
        <w:gridCol w:w="1493"/>
      </w:tblGrid>
      <w:tr w:rsidR="00386A49" w:rsidRPr="008E28AF" w:rsidTr="00C933A4">
        <w:trPr>
          <w:trHeight w:val="3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6A49" w:rsidRPr="008E28AF" w:rsidRDefault="00386A49" w:rsidP="00C933A4">
            <w:pPr>
              <w:spacing w:after="0" w:line="240" w:lineRule="auto"/>
              <w:rPr>
                <w:rFonts w:ascii="Arial" w:eastAsia="Times New Roman" w:hAnsi="Arial" w:cs="Arial"/>
                <w:color w:val="000000"/>
                <w:sz w:val="18"/>
                <w:szCs w:val="18"/>
                <w:lang w:val="es-ES_tradnl"/>
              </w:rPr>
            </w:pPr>
            <w:r w:rsidRPr="008E28AF">
              <w:rPr>
                <w:rFonts w:ascii="Arial" w:eastAsia="Times New Roman" w:hAnsi="Arial" w:cs="Arial"/>
                <w:color w:val="000000"/>
                <w:sz w:val="18"/>
                <w:szCs w:val="18"/>
                <w:lang w:val="es-ES_tradnl"/>
              </w:rPr>
              <w:t> </w:t>
            </w:r>
          </w:p>
        </w:tc>
        <w:tc>
          <w:tcPr>
            <w:tcW w:w="1492" w:type="dxa"/>
            <w:tcBorders>
              <w:top w:val="single" w:sz="4" w:space="0" w:color="auto"/>
              <w:left w:val="nil"/>
              <w:bottom w:val="single" w:sz="4" w:space="0" w:color="auto"/>
              <w:right w:val="single" w:sz="4" w:space="0" w:color="auto"/>
            </w:tcBorders>
            <w:shd w:val="clear" w:color="000000" w:fill="BFBFBF"/>
            <w:noWrap/>
            <w:vAlign w:val="center"/>
            <w:hideMark/>
          </w:tcPr>
          <w:p w:rsidR="00386A49" w:rsidRPr="008E28AF" w:rsidRDefault="00386A49" w:rsidP="00C933A4">
            <w:pPr>
              <w:spacing w:after="0" w:line="240" w:lineRule="auto"/>
              <w:jc w:val="center"/>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2013</w:t>
            </w:r>
          </w:p>
        </w:tc>
        <w:tc>
          <w:tcPr>
            <w:tcW w:w="1492" w:type="dxa"/>
            <w:tcBorders>
              <w:top w:val="single" w:sz="4" w:space="0" w:color="auto"/>
              <w:left w:val="nil"/>
              <w:bottom w:val="single" w:sz="4" w:space="0" w:color="auto"/>
              <w:right w:val="single" w:sz="4" w:space="0" w:color="auto"/>
            </w:tcBorders>
            <w:shd w:val="clear" w:color="000000" w:fill="BFBFBF"/>
            <w:noWrap/>
            <w:vAlign w:val="center"/>
            <w:hideMark/>
          </w:tcPr>
          <w:p w:rsidR="00386A49" w:rsidRPr="008E28AF" w:rsidRDefault="00386A49" w:rsidP="00C933A4">
            <w:pPr>
              <w:spacing w:after="0" w:line="240" w:lineRule="auto"/>
              <w:jc w:val="center"/>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2014</w:t>
            </w:r>
          </w:p>
        </w:tc>
        <w:tc>
          <w:tcPr>
            <w:tcW w:w="1493" w:type="dxa"/>
            <w:tcBorders>
              <w:top w:val="single" w:sz="4" w:space="0" w:color="auto"/>
              <w:left w:val="nil"/>
              <w:bottom w:val="single" w:sz="4" w:space="0" w:color="auto"/>
              <w:right w:val="single" w:sz="4" w:space="0" w:color="auto"/>
            </w:tcBorders>
            <w:shd w:val="clear" w:color="000000" w:fill="BFBFBF"/>
            <w:noWrap/>
            <w:vAlign w:val="center"/>
            <w:hideMark/>
          </w:tcPr>
          <w:p w:rsidR="00386A49" w:rsidRPr="008E28AF" w:rsidRDefault="00386A49" w:rsidP="00C933A4">
            <w:pPr>
              <w:spacing w:after="0" w:line="240" w:lineRule="auto"/>
              <w:jc w:val="center"/>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2015</w:t>
            </w:r>
          </w:p>
        </w:tc>
      </w:tr>
      <w:tr w:rsidR="00386A49" w:rsidRPr="008E28AF" w:rsidTr="00386A49">
        <w:trPr>
          <w:trHeight w:val="375"/>
          <w:jc w:val="center"/>
        </w:trPr>
        <w:tc>
          <w:tcPr>
            <w:tcW w:w="3810" w:type="dxa"/>
            <w:tcBorders>
              <w:top w:val="nil"/>
              <w:left w:val="single" w:sz="4" w:space="0" w:color="auto"/>
              <w:bottom w:val="single" w:sz="4" w:space="0" w:color="auto"/>
              <w:right w:val="single" w:sz="4" w:space="0" w:color="auto"/>
            </w:tcBorders>
            <w:shd w:val="clear" w:color="auto" w:fill="auto"/>
            <w:noWrap/>
            <w:vAlign w:val="center"/>
          </w:tcPr>
          <w:p w:rsidR="00386A49" w:rsidRPr="008E28AF" w:rsidRDefault="00C656A4" w:rsidP="00C933A4">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Ingresos</w:t>
            </w:r>
            <w:proofErr w:type="spellEnd"/>
            <w:r w:rsidRPr="008E28AF">
              <w:rPr>
                <w:rFonts w:ascii="Arial" w:eastAsia="Times New Roman" w:hAnsi="Arial" w:cs="Arial"/>
                <w:color w:val="000000"/>
                <w:sz w:val="18"/>
                <w:szCs w:val="18"/>
                <w:lang w:val="en-US"/>
              </w:rPr>
              <w:t xml:space="preserve"> de </w:t>
            </w:r>
            <w:proofErr w:type="spellStart"/>
            <w:r w:rsidRPr="008E28AF">
              <w:rPr>
                <w:rFonts w:ascii="Arial" w:eastAsia="Times New Roman" w:hAnsi="Arial" w:cs="Arial"/>
                <w:color w:val="000000"/>
                <w:sz w:val="18"/>
                <w:szCs w:val="18"/>
                <w:lang w:val="en-US"/>
              </w:rPr>
              <w:t>operació</w:t>
            </w:r>
            <w:r w:rsidR="00386A49" w:rsidRPr="008E28AF">
              <w:rPr>
                <w:rFonts w:ascii="Arial" w:eastAsia="Times New Roman" w:hAnsi="Arial" w:cs="Arial"/>
                <w:color w:val="000000"/>
                <w:sz w:val="18"/>
                <w:szCs w:val="18"/>
                <w:lang w:val="en-US"/>
              </w:rPr>
              <w:t>n</w:t>
            </w:r>
            <w:proofErr w:type="spellEnd"/>
          </w:p>
        </w:tc>
        <w:tc>
          <w:tcPr>
            <w:tcW w:w="1492" w:type="dxa"/>
            <w:tcBorders>
              <w:top w:val="nil"/>
              <w:left w:val="nil"/>
              <w:bottom w:val="single" w:sz="4" w:space="0" w:color="auto"/>
              <w:right w:val="single" w:sz="4" w:space="0" w:color="auto"/>
            </w:tcBorders>
            <w:shd w:val="clear" w:color="auto" w:fill="auto"/>
            <w:noWrap/>
            <w:vAlign w:val="center"/>
          </w:tcPr>
          <w:p w:rsidR="00386A49" w:rsidRPr="008E28AF" w:rsidRDefault="00386A49" w:rsidP="00C933A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21,784</w:t>
            </w:r>
          </w:p>
        </w:tc>
        <w:tc>
          <w:tcPr>
            <w:tcW w:w="1492" w:type="dxa"/>
            <w:tcBorders>
              <w:top w:val="nil"/>
              <w:left w:val="nil"/>
              <w:bottom w:val="single" w:sz="4" w:space="0" w:color="auto"/>
              <w:right w:val="single" w:sz="4" w:space="0" w:color="auto"/>
            </w:tcBorders>
            <w:shd w:val="clear" w:color="auto" w:fill="auto"/>
            <w:noWrap/>
            <w:vAlign w:val="center"/>
          </w:tcPr>
          <w:p w:rsidR="00386A49" w:rsidRPr="008E28AF" w:rsidRDefault="00386A49" w:rsidP="00C933A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23,310</w:t>
            </w:r>
          </w:p>
        </w:tc>
        <w:tc>
          <w:tcPr>
            <w:tcW w:w="1493" w:type="dxa"/>
            <w:tcBorders>
              <w:top w:val="nil"/>
              <w:left w:val="nil"/>
              <w:bottom w:val="single" w:sz="4" w:space="0" w:color="auto"/>
              <w:right w:val="single" w:sz="4" w:space="0" w:color="auto"/>
            </w:tcBorders>
            <w:shd w:val="clear" w:color="auto" w:fill="auto"/>
            <w:noWrap/>
            <w:vAlign w:val="center"/>
          </w:tcPr>
          <w:p w:rsidR="00386A49" w:rsidRPr="008E28AF" w:rsidRDefault="00386A49" w:rsidP="00C933A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23,581</w:t>
            </w:r>
          </w:p>
        </w:tc>
      </w:tr>
      <w:tr w:rsidR="00386A49" w:rsidRPr="008E28AF" w:rsidTr="00386A49">
        <w:trPr>
          <w:trHeight w:val="375"/>
          <w:jc w:val="center"/>
        </w:trPr>
        <w:tc>
          <w:tcPr>
            <w:tcW w:w="3810" w:type="dxa"/>
            <w:tcBorders>
              <w:top w:val="nil"/>
              <w:left w:val="single" w:sz="4" w:space="0" w:color="auto"/>
              <w:bottom w:val="single" w:sz="4" w:space="0" w:color="auto"/>
              <w:right w:val="single" w:sz="4" w:space="0" w:color="auto"/>
            </w:tcBorders>
            <w:shd w:val="clear" w:color="auto" w:fill="auto"/>
            <w:noWrap/>
            <w:vAlign w:val="center"/>
          </w:tcPr>
          <w:p w:rsidR="00386A49" w:rsidRPr="008E28AF" w:rsidRDefault="00C656A4" w:rsidP="00C933A4">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Costos</w:t>
            </w:r>
            <w:proofErr w:type="spellEnd"/>
            <w:r w:rsidRPr="008E28AF">
              <w:rPr>
                <w:rFonts w:ascii="Arial" w:eastAsia="Times New Roman" w:hAnsi="Arial" w:cs="Arial"/>
                <w:color w:val="000000"/>
                <w:sz w:val="18"/>
                <w:szCs w:val="18"/>
                <w:lang w:val="en-US"/>
              </w:rPr>
              <w:t xml:space="preserve"> de </w:t>
            </w:r>
            <w:proofErr w:type="spellStart"/>
            <w:r w:rsidRPr="008E28AF">
              <w:rPr>
                <w:rFonts w:ascii="Arial" w:eastAsia="Times New Roman" w:hAnsi="Arial" w:cs="Arial"/>
                <w:color w:val="000000"/>
                <w:sz w:val="18"/>
                <w:szCs w:val="18"/>
                <w:lang w:val="en-US"/>
              </w:rPr>
              <w:t>operació</w:t>
            </w:r>
            <w:r w:rsidR="00386A49" w:rsidRPr="008E28AF">
              <w:rPr>
                <w:rFonts w:ascii="Arial" w:eastAsia="Times New Roman" w:hAnsi="Arial" w:cs="Arial"/>
                <w:color w:val="000000"/>
                <w:sz w:val="18"/>
                <w:szCs w:val="18"/>
                <w:lang w:val="en-US"/>
              </w:rPr>
              <w:t>n</w:t>
            </w:r>
            <w:proofErr w:type="spellEnd"/>
          </w:p>
        </w:tc>
        <w:tc>
          <w:tcPr>
            <w:tcW w:w="1492" w:type="dxa"/>
            <w:tcBorders>
              <w:top w:val="nil"/>
              <w:left w:val="nil"/>
              <w:bottom w:val="single" w:sz="4" w:space="0" w:color="auto"/>
              <w:right w:val="single" w:sz="4" w:space="0" w:color="auto"/>
            </w:tcBorders>
            <w:shd w:val="clear" w:color="auto" w:fill="auto"/>
            <w:noWrap/>
            <w:vAlign w:val="center"/>
          </w:tcPr>
          <w:p w:rsidR="00386A49" w:rsidRPr="008E28AF" w:rsidRDefault="00386A49" w:rsidP="00C933A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8,976</w:t>
            </w:r>
          </w:p>
        </w:tc>
        <w:tc>
          <w:tcPr>
            <w:tcW w:w="1492" w:type="dxa"/>
            <w:tcBorders>
              <w:top w:val="nil"/>
              <w:left w:val="nil"/>
              <w:bottom w:val="single" w:sz="4" w:space="0" w:color="auto"/>
              <w:right w:val="single" w:sz="4" w:space="0" w:color="auto"/>
            </w:tcBorders>
            <w:shd w:val="clear" w:color="auto" w:fill="auto"/>
            <w:noWrap/>
            <w:vAlign w:val="center"/>
          </w:tcPr>
          <w:p w:rsidR="00386A49" w:rsidRPr="008E28AF" w:rsidRDefault="00386A49" w:rsidP="00C933A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9,226</w:t>
            </w:r>
          </w:p>
        </w:tc>
        <w:tc>
          <w:tcPr>
            <w:tcW w:w="1493" w:type="dxa"/>
            <w:tcBorders>
              <w:top w:val="nil"/>
              <w:left w:val="nil"/>
              <w:bottom w:val="single" w:sz="4" w:space="0" w:color="auto"/>
              <w:right w:val="single" w:sz="4" w:space="0" w:color="auto"/>
            </w:tcBorders>
            <w:shd w:val="clear" w:color="auto" w:fill="auto"/>
            <w:noWrap/>
            <w:vAlign w:val="center"/>
          </w:tcPr>
          <w:p w:rsidR="00386A49" w:rsidRPr="008E28AF" w:rsidRDefault="00386A49" w:rsidP="00C933A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11,226</w:t>
            </w:r>
          </w:p>
        </w:tc>
      </w:tr>
      <w:tr w:rsidR="00386A49" w:rsidRPr="008E28AF" w:rsidTr="00386A49">
        <w:trPr>
          <w:trHeight w:val="375"/>
          <w:jc w:val="center"/>
        </w:trPr>
        <w:tc>
          <w:tcPr>
            <w:tcW w:w="3810" w:type="dxa"/>
            <w:tcBorders>
              <w:top w:val="nil"/>
              <w:left w:val="single" w:sz="4" w:space="0" w:color="auto"/>
              <w:bottom w:val="single" w:sz="4" w:space="0" w:color="auto"/>
              <w:right w:val="single" w:sz="4" w:space="0" w:color="auto"/>
            </w:tcBorders>
            <w:shd w:val="clear" w:color="auto" w:fill="auto"/>
            <w:noWrap/>
            <w:vAlign w:val="center"/>
          </w:tcPr>
          <w:p w:rsidR="00386A49" w:rsidRPr="008E28AF" w:rsidRDefault="00386A49" w:rsidP="00386A49">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Utilidad</w:t>
            </w:r>
            <w:proofErr w:type="spellEnd"/>
            <w:r w:rsidRPr="008E28AF">
              <w:rPr>
                <w:rFonts w:ascii="Arial" w:eastAsia="Times New Roman" w:hAnsi="Arial" w:cs="Arial"/>
                <w:color w:val="000000"/>
                <w:sz w:val="18"/>
                <w:szCs w:val="18"/>
                <w:lang w:val="en-US"/>
              </w:rPr>
              <w:t xml:space="preserve"> del </w:t>
            </w:r>
            <w:proofErr w:type="spellStart"/>
            <w:r w:rsidRPr="008E28AF">
              <w:rPr>
                <w:rFonts w:ascii="Arial" w:eastAsia="Times New Roman" w:hAnsi="Arial" w:cs="Arial"/>
                <w:color w:val="000000"/>
                <w:sz w:val="18"/>
                <w:szCs w:val="18"/>
                <w:lang w:val="en-US"/>
              </w:rPr>
              <w:t>periodo</w:t>
            </w:r>
            <w:proofErr w:type="spellEnd"/>
          </w:p>
        </w:tc>
        <w:tc>
          <w:tcPr>
            <w:tcW w:w="1492" w:type="dxa"/>
            <w:tcBorders>
              <w:top w:val="nil"/>
              <w:left w:val="nil"/>
              <w:bottom w:val="single" w:sz="4" w:space="0" w:color="auto"/>
              <w:right w:val="single" w:sz="4" w:space="0" w:color="auto"/>
            </w:tcBorders>
            <w:shd w:val="clear" w:color="auto" w:fill="auto"/>
            <w:noWrap/>
            <w:vAlign w:val="center"/>
          </w:tcPr>
          <w:p w:rsidR="00386A49" w:rsidRPr="008E28AF" w:rsidRDefault="00C656A4" w:rsidP="00C933A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4,633</w:t>
            </w:r>
          </w:p>
        </w:tc>
        <w:tc>
          <w:tcPr>
            <w:tcW w:w="1492" w:type="dxa"/>
            <w:tcBorders>
              <w:top w:val="nil"/>
              <w:left w:val="nil"/>
              <w:bottom w:val="single" w:sz="4" w:space="0" w:color="auto"/>
              <w:right w:val="single" w:sz="4" w:space="0" w:color="auto"/>
            </w:tcBorders>
            <w:shd w:val="clear" w:color="auto" w:fill="auto"/>
            <w:noWrap/>
            <w:vAlign w:val="center"/>
          </w:tcPr>
          <w:p w:rsidR="00386A49" w:rsidRPr="008E28AF" w:rsidRDefault="00C656A4" w:rsidP="00C933A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4,583</w:t>
            </w:r>
          </w:p>
        </w:tc>
        <w:tc>
          <w:tcPr>
            <w:tcW w:w="1493" w:type="dxa"/>
            <w:tcBorders>
              <w:top w:val="nil"/>
              <w:left w:val="nil"/>
              <w:bottom w:val="single" w:sz="4" w:space="0" w:color="auto"/>
              <w:right w:val="single" w:sz="4" w:space="0" w:color="auto"/>
            </w:tcBorders>
            <w:shd w:val="clear" w:color="auto" w:fill="auto"/>
            <w:noWrap/>
            <w:vAlign w:val="center"/>
          </w:tcPr>
          <w:p w:rsidR="00386A49" w:rsidRPr="008E28AF" w:rsidRDefault="00C656A4" w:rsidP="00C933A4">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5,079</w:t>
            </w:r>
          </w:p>
        </w:tc>
      </w:tr>
    </w:tbl>
    <w:p w:rsidR="00C656A4" w:rsidRPr="008E28AF" w:rsidRDefault="00C656A4" w:rsidP="00C656A4">
      <w:pPr>
        <w:ind w:firstLine="540"/>
        <w:rPr>
          <w:rFonts w:ascii="Arial" w:hAnsi="Arial" w:cs="Arial"/>
          <w:sz w:val="18"/>
          <w:szCs w:val="18"/>
          <w:lang w:val="es-ES_tradnl"/>
        </w:rPr>
      </w:pPr>
      <w:r w:rsidRPr="008E28AF">
        <w:rPr>
          <w:rFonts w:ascii="Arial" w:hAnsi="Arial" w:cs="Arial"/>
          <w:b/>
          <w:sz w:val="18"/>
          <w:szCs w:val="18"/>
          <w:lang w:val="es-ES_tradnl"/>
        </w:rPr>
        <w:t>Fuente:</w:t>
      </w:r>
      <w:r w:rsidRPr="008E28AF">
        <w:rPr>
          <w:rFonts w:ascii="Arial" w:hAnsi="Arial" w:cs="Arial"/>
          <w:sz w:val="18"/>
          <w:szCs w:val="18"/>
          <w:lang w:val="es-ES_tradnl"/>
        </w:rPr>
        <w:t xml:space="preserve"> Elaboración propia en base a Estados Financieros Auditados de BANDESAL</w:t>
      </w:r>
    </w:p>
    <w:p w:rsidR="00165703" w:rsidRPr="008E28AF" w:rsidRDefault="00222405" w:rsidP="008E28AF">
      <w:pPr>
        <w:pStyle w:val="ListParagraph"/>
        <w:numPr>
          <w:ilvl w:val="0"/>
          <w:numId w:val="31"/>
        </w:numPr>
        <w:spacing w:after="0" w:line="240" w:lineRule="auto"/>
        <w:ind w:hanging="720"/>
        <w:jc w:val="both"/>
        <w:rPr>
          <w:rFonts w:ascii="Arial" w:hAnsi="Arial" w:cs="Arial"/>
        </w:rPr>
      </w:pPr>
      <w:r w:rsidRPr="008E28AF">
        <w:rPr>
          <w:rFonts w:ascii="Arial" w:hAnsi="Arial" w:cs="Arial"/>
          <w:b/>
        </w:rPr>
        <w:t xml:space="preserve">Cartera de préstamos: </w:t>
      </w:r>
      <w:r w:rsidR="00CB608D" w:rsidRPr="008E28AF">
        <w:rPr>
          <w:rFonts w:ascii="Arial" w:hAnsi="Arial" w:cs="Arial"/>
        </w:rPr>
        <w:t>A fines de 2015 BANDESAL registraba una cartera neta de préstamos de US$374, 3 millones, US$25 millones más que en 2014. La tasa de rendimiento de la cartera en 2015 alcanzó un 5.2%</w:t>
      </w:r>
      <w:r w:rsidR="006E4406" w:rsidRPr="008E28AF">
        <w:rPr>
          <w:rFonts w:ascii="Arial" w:hAnsi="Arial" w:cs="Arial"/>
        </w:rPr>
        <w:t xml:space="preserve">. </w:t>
      </w:r>
      <w:r w:rsidR="00A4730E" w:rsidRPr="008E28AF">
        <w:rPr>
          <w:rFonts w:ascii="Arial" w:hAnsi="Arial" w:cs="Arial"/>
        </w:rPr>
        <w:t xml:space="preserve">Los </w:t>
      </w:r>
      <w:r w:rsidR="00482809" w:rsidRPr="008E28AF">
        <w:rPr>
          <w:rFonts w:ascii="Arial" w:hAnsi="Arial" w:cs="Arial"/>
        </w:rPr>
        <w:t>préstamos</w:t>
      </w:r>
      <w:r w:rsidR="00A4730E" w:rsidRPr="008E28AF">
        <w:rPr>
          <w:rFonts w:ascii="Arial" w:hAnsi="Arial" w:cs="Arial"/>
        </w:rPr>
        <w:t xml:space="preserve"> a tasa de interés ajustable </w:t>
      </w:r>
      <w:r w:rsidR="00482809" w:rsidRPr="008E28AF">
        <w:rPr>
          <w:rFonts w:ascii="Arial" w:hAnsi="Arial" w:cs="Arial"/>
        </w:rPr>
        <w:t>representan</w:t>
      </w:r>
      <w:r w:rsidR="00A4730E" w:rsidRPr="008E28AF">
        <w:rPr>
          <w:rFonts w:ascii="Arial" w:hAnsi="Arial" w:cs="Arial"/>
        </w:rPr>
        <w:t xml:space="preserve"> el 96.23% de la </w:t>
      </w:r>
      <w:r w:rsidR="00482809" w:rsidRPr="008E28AF">
        <w:rPr>
          <w:rFonts w:ascii="Arial" w:hAnsi="Arial" w:cs="Arial"/>
        </w:rPr>
        <w:t>cartera</w:t>
      </w:r>
      <w:r w:rsidR="00A4730E" w:rsidRPr="008E28AF">
        <w:rPr>
          <w:rFonts w:ascii="Arial" w:hAnsi="Arial" w:cs="Arial"/>
        </w:rPr>
        <w:t xml:space="preserve"> de </w:t>
      </w:r>
      <w:r w:rsidR="00482809" w:rsidRPr="008E28AF">
        <w:rPr>
          <w:rFonts w:ascii="Arial" w:hAnsi="Arial" w:cs="Arial"/>
        </w:rPr>
        <w:t>préstamos</w:t>
      </w:r>
      <w:r w:rsidR="00A4730E" w:rsidRPr="008E28AF">
        <w:rPr>
          <w:rFonts w:ascii="Arial" w:hAnsi="Arial" w:cs="Arial"/>
        </w:rPr>
        <w:t xml:space="preserve">, siendo el restante 3.77% </w:t>
      </w:r>
      <w:r w:rsidR="00482809" w:rsidRPr="008E28AF">
        <w:rPr>
          <w:rFonts w:ascii="Arial" w:hAnsi="Arial" w:cs="Arial"/>
        </w:rPr>
        <w:t>préstamos</w:t>
      </w:r>
      <w:r w:rsidR="00A4730E" w:rsidRPr="008E28AF">
        <w:rPr>
          <w:rFonts w:ascii="Arial" w:hAnsi="Arial" w:cs="Arial"/>
        </w:rPr>
        <w:t xml:space="preserve"> a tasa fija.</w:t>
      </w:r>
      <w:r w:rsidR="006E4406" w:rsidRPr="008E28AF">
        <w:rPr>
          <w:rFonts w:ascii="Arial" w:hAnsi="Arial" w:cs="Arial"/>
        </w:rPr>
        <w:t xml:space="preserve"> </w:t>
      </w:r>
      <w:r w:rsidR="00165703" w:rsidRPr="008E28AF">
        <w:rPr>
          <w:rFonts w:ascii="Arial" w:hAnsi="Arial" w:cs="Arial"/>
        </w:rPr>
        <w:t xml:space="preserve">BANDESAL concentra sus operaciones en el segundo piso, donde se encuentra el 95% de sus colocaciones. </w:t>
      </w:r>
      <w:r w:rsidR="00C656A4" w:rsidRPr="008E28AF">
        <w:rPr>
          <w:rFonts w:ascii="Arial" w:hAnsi="Arial" w:cs="Arial"/>
        </w:rPr>
        <w:t>A diciembre de 2015, el BID tenía una participación directa en el fondeo de BANDESAL del 21%, mientras que el BCIE lideraba la lista de acreedores con una participación del 38%.</w:t>
      </w:r>
    </w:p>
    <w:p w:rsidR="00C656A4" w:rsidRPr="008E28AF" w:rsidRDefault="00C656A4" w:rsidP="00C656A4">
      <w:pPr>
        <w:spacing w:after="0"/>
        <w:jc w:val="center"/>
        <w:rPr>
          <w:rFonts w:ascii="Arial" w:hAnsi="Arial" w:cs="Arial"/>
          <w:b/>
        </w:rPr>
      </w:pPr>
    </w:p>
    <w:p w:rsidR="006E4406" w:rsidRPr="008E28AF" w:rsidRDefault="006E4406" w:rsidP="00C656A4">
      <w:pPr>
        <w:spacing w:after="0"/>
        <w:jc w:val="center"/>
        <w:rPr>
          <w:rFonts w:ascii="Arial" w:hAnsi="Arial" w:cs="Arial"/>
          <w:b/>
        </w:rPr>
      </w:pPr>
      <w:r w:rsidRPr="008E28AF">
        <w:rPr>
          <w:rFonts w:ascii="Arial" w:hAnsi="Arial" w:cs="Arial"/>
          <w:b/>
        </w:rPr>
        <w:t>CARTERA DE PRESTAMOS DE BANDESAL</w:t>
      </w:r>
    </w:p>
    <w:p w:rsidR="006E4406" w:rsidRPr="008E28AF" w:rsidRDefault="006E4406" w:rsidP="006E4406">
      <w:pPr>
        <w:pStyle w:val="ListParagraph"/>
        <w:spacing w:after="0"/>
        <w:ind w:left="360"/>
        <w:jc w:val="center"/>
        <w:rPr>
          <w:rFonts w:ascii="Arial" w:hAnsi="Arial" w:cs="Arial"/>
        </w:rPr>
      </w:pPr>
      <w:r w:rsidRPr="008E28AF">
        <w:rPr>
          <w:rFonts w:ascii="Arial" w:hAnsi="Arial" w:cs="Arial"/>
        </w:rPr>
        <w:t>En miles de US$)</w:t>
      </w:r>
    </w:p>
    <w:tbl>
      <w:tblPr>
        <w:tblW w:w="6517" w:type="dxa"/>
        <w:jc w:val="center"/>
        <w:tblLayout w:type="fixed"/>
        <w:tblLook w:val="04A0" w:firstRow="1" w:lastRow="0" w:firstColumn="1" w:lastColumn="0" w:noHBand="0" w:noVBand="1"/>
      </w:tblPr>
      <w:tblGrid>
        <w:gridCol w:w="3795"/>
        <w:gridCol w:w="1361"/>
        <w:gridCol w:w="1361"/>
      </w:tblGrid>
      <w:tr w:rsidR="0011281D" w:rsidRPr="008E28AF" w:rsidTr="0011281D">
        <w:trPr>
          <w:trHeight w:val="300"/>
          <w:jc w:val="center"/>
        </w:trPr>
        <w:tc>
          <w:tcPr>
            <w:tcW w:w="3795" w:type="dxa"/>
            <w:tcBorders>
              <w:top w:val="nil"/>
              <w:left w:val="nil"/>
              <w:bottom w:val="nil"/>
              <w:right w:val="nil"/>
            </w:tcBorders>
            <w:shd w:val="clear" w:color="auto" w:fill="auto"/>
            <w:noWrap/>
            <w:vAlign w:val="bottom"/>
            <w:hideMark/>
          </w:tcPr>
          <w:p w:rsidR="0011281D" w:rsidRPr="008E28AF" w:rsidRDefault="0011281D" w:rsidP="0011281D">
            <w:pPr>
              <w:spacing w:after="0" w:line="240" w:lineRule="auto"/>
              <w:jc w:val="center"/>
              <w:rPr>
                <w:rFonts w:ascii="Arial" w:eastAsia="Times New Roman" w:hAnsi="Arial" w:cs="Arial"/>
                <w:i/>
                <w:color w:val="000000"/>
                <w:sz w:val="18"/>
                <w:szCs w:val="18"/>
                <w:lang w:val="es-ES_tradnl"/>
              </w:rPr>
            </w:pPr>
          </w:p>
        </w:tc>
        <w:tc>
          <w:tcPr>
            <w:tcW w:w="1361" w:type="dxa"/>
            <w:tcBorders>
              <w:top w:val="single" w:sz="4" w:space="0" w:color="auto"/>
              <w:left w:val="single" w:sz="4" w:space="0" w:color="auto"/>
              <w:bottom w:val="nil"/>
              <w:right w:val="single" w:sz="4" w:space="0" w:color="auto"/>
            </w:tcBorders>
            <w:shd w:val="clear" w:color="000000" w:fill="BFBFBF"/>
            <w:noWrap/>
            <w:vAlign w:val="bottom"/>
            <w:hideMark/>
          </w:tcPr>
          <w:p w:rsidR="0011281D" w:rsidRPr="008E28AF" w:rsidRDefault="0011281D" w:rsidP="0011281D">
            <w:pPr>
              <w:spacing w:after="0" w:line="240" w:lineRule="auto"/>
              <w:jc w:val="center"/>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2014</w:t>
            </w:r>
          </w:p>
        </w:tc>
        <w:tc>
          <w:tcPr>
            <w:tcW w:w="1361" w:type="dxa"/>
            <w:tcBorders>
              <w:top w:val="single" w:sz="4" w:space="0" w:color="auto"/>
              <w:left w:val="nil"/>
              <w:bottom w:val="nil"/>
              <w:right w:val="single" w:sz="4" w:space="0" w:color="auto"/>
            </w:tcBorders>
            <w:shd w:val="clear" w:color="000000" w:fill="BFBFBF"/>
            <w:noWrap/>
            <w:vAlign w:val="bottom"/>
            <w:hideMark/>
          </w:tcPr>
          <w:p w:rsidR="0011281D" w:rsidRPr="008E28AF" w:rsidRDefault="0011281D" w:rsidP="0011281D">
            <w:pPr>
              <w:spacing w:after="0" w:line="240" w:lineRule="auto"/>
              <w:jc w:val="center"/>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2015</w:t>
            </w:r>
          </w:p>
        </w:tc>
      </w:tr>
      <w:tr w:rsidR="0011281D" w:rsidRPr="008E28AF" w:rsidTr="0011281D">
        <w:trPr>
          <w:trHeight w:val="285"/>
          <w:jc w:val="center"/>
        </w:trPr>
        <w:tc>
          <w:tcPr>
            <w:tcW w:w="37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281D" w:rsidRPr="008E28AF" w:rsidRDefault="0011281D" w:rsidP="0011281D">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Préstamos</w:t>
            </w:r>
            <w:proofErr w:type="spellEnd"/>
            <w:r w:rsidRPr="008E28AF">
              <w:rPr>
                <w:rFonts w:ascii="Arial" w:eastAsia="Times New Roman" w:hAnsi="Arial" w:cs="Arial"/>
                <w:color w:val="000000"/>
                <w:sz w:val="18"/>
                <w:szCs w:val="18"/>
                <w:lang w:val="en-US"/>
              </w:rPr>
              <w:t xml:space="preserve"> de </w:t>
            </w:r>
            <w:proofErr w:type="spellStart"/>
            <w:r w:rsidRPr="008E28AF">
              <w:rPr>
                <w:rFonts w:ascii="Arial" w:eastAsia="Times New Roman" w:hAnsi="Arial" w:cs="Arial"/>
                <w:color w:val="000000"/>
                <w:sz w:val="18"/>
                <w:szCs w:val="18"/>
                <w:lang w:val="en-US"/>
              </w:rPr>
              <w:t>segundo</w:t>
            </w:r>
            <w:proofErr w:type="spellEnd"/>
            <w:r w:rsidRPr="008E28AF">
              <w:rPr>
                <w:rFonts w:ascii="Arial" w:eastAsia="Times New Roman" w:hAnsi="Arial" w:cs="Arial"/>
                <w:color w:val="000000"/>
                <w:sz w:val="18"/>
                <w:szCs w:val="18"/>
                <w:lang w:val="en-US"/>
              </w:rPr>
              <w:t xml:space="preserve"> </w:t>
            </w:r>
            <w:proofErr w:type="spellStart"/>
            <w:r w:rsidRPr="008E28AF">
              <w:rPr>
                <w:rFonts w:ascii="Arial" w:eastAsia="Times New Roman" w:hAnsi="Arial" w:cs="Arial"/>
                <w:color w:val="000000"/>
                <w:sz w:val="18"/>
                <w:szCs w:val="18"/>
                <w:lang w:val="en-US"/>
              </w:rPr>
              <w:t>piso</w:t>
            </w:r>
            <w:proofErr w:type="spellEnd"/>
          </w:p>
        </w:tc>
        <w:tc>
          <w:tcPr>
            <w:tcW w:w="1361" w:type="dxa"/>
            <w:tcBorders>
              <w:top w:val="single" w:sz="4" w:space="0" w:color="auto"/>
              <w:left w:val="nil"/>
              <w:bottom w:val="single" w:sz="4" w:space="0" w:color="auto"/>
              <w:right w:val="single" w:sz="4" w:space="0" w:color="auto"/>
            </w:tcBorders>
            <w:shd w:val="clear" w:color="auto" w:fill="auto"/>
            <w:noWrap/>
            <w:vAlign w:val="bottom"/>
            <w:hideMark/>
          </w:tcPr>
          <w:p w:rsidR="0011281D" w:rsidRPr="008E28AF" w:rsidRDefault="0011281D" w:rsidP="0011281D">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342,837 </w:t>
            </w:r>
          </w:p>
        </w:tc>
        <w:tc>
          <w:tcPr>
            <w:tcW w:w="1361" w:type="dxa"/>
            <w:tcBorders>
              <w:top w:val="single" w:sz="4" w:space="0" w:color="auto"/>
              <w:left w:val="nil"/>
              <w:bottom w:val="single" w:sz="4" w:space="0" w:color="auto"/>
              <w:right w:val="single" w:sz="4" w:space="0" w:color="auto"/>
            </w:tcBorders>
            <w:shd w:val="clear" w:color="auto" w:fill="auto"/>
            <w:noWrap/>
            <w:vAlign w:val="bottom"/>
            <w:hideMark/>
          </w:tcPr>
          <w:p w:rsidR="0011281D" w:rsidRPr="008E28AF" w:rsidRDefault="0011281D" w:rsidP="0011281D">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367,230 </w:t>
            </w:r>
          </w:p>
        </w:tc>
      </w:tr>
      <w:tr w:rsidR="0011281D" w:rsidRPr="008E28AF" w:rsidTr="0011281D">
        <w:trPr>
          <w:trHeight w:val="285"/>
          <w:jc w:val="center"/>
        </w:trPr>
        <w:tc>
          <w:tcPr>
            <w:tcW w:w="3795" w:type="dxa"/>
            <w:tcBorders>
              <w:top w:val="nil"/>
              <w:left w:val="single" w:sz="4" w:space="0" w:color="auto"/>
              <w:bottom w:val="single" w:sz="4" w:space="0" w:color="auto"/>
              <w:right w:val="single" w:sz="4" w:space="0" w:color="auto"/>
            </w:tcBorders>
            <w:shd w:val="clear" w:color="auto" w:fill="auto"/>
            <w:noWrap/>
            <w:vAlign w:val="bottom"/>
            <w:hideMark/>
          </w:tcPr>
          <w:p w:rsidR="0011281D" w:rsidRPr="008E28AF" w:rsidRDefault="0011281D" w:rsidP="0011281D">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Préstamos</w:t>
            </w:r>
            <w:proofErr w:type="spellEnd"/>
            <w:r w:rsidRPr="008E28AF">
              <w:rPr>
                <w:rFonts w:ascii="Arial" w:eastAsia="Times New Roman" w:hAnsi="Arial" w:cs="Arial"/>
                <w:color w:val="000000"/>
                <w:sz w:val="18"/>
                <w:szCs w:val="18"/>
                <w:lang w:val="en-US"/>
              </w:rPr>
              <w:t xml:space="preserve"> de primer </w:t>
            </w:r>
            <w:proofErr w:type="spellStart"/>
            <w:r w:rsidRPr="008E28AF">
              <w:rPr>
                <w:rFonts w:ascii="Arial" w:eastAsia="Times New Roman" w:hAnsi="Arial" w:cs="Arial"/>
                <w:color w:val="000000"/>
                <w:sz w:val="18"/>
                <w:szCs w:val="18"/>
                <w:lang w:val="en-US"/>
              </w:rPr>
              <w:t>piso</w:t>
            </w:r>
            <w:proofErr w:type="spellEnd"/>
          </w:p>
        </w:tc>
        <w:tc>
          <w:tcPr>
            <w:tcW w:w="1361" w:type="dxa"/>
            <w:tcBorders>
              <w:top w:val="nil"/>
              <w:left w:val="nil"/>
              <w:bottom w:val="single" w:sz="4" w:space="0" w:color="auto"/>
              <w:right w:val="single" w:sz="4" w:space="0" w:color="auto"/>
            </w:tcBorders>
            <w:shd w:val="clear" w:color="auto" w:fill="auto"/>
            <w:noWrap/>
            <w:vAlign w:val="bottom"/>
            <w:hideMark/>
          </w:tcPr>
          <w:p w:rsidR="0011281D" w:rsidRPr="008E28AF" w:rsidRDefault="0011281D" w:rsidP="0011281D">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16,469 </w:t>
            </w:r>
          </w:p>
        </w:tc>
        <w:tc>
          <w:tcPr>
            <w:tcW w:w="1361" w:type="dxa"/>
            <w:tcBorders>
              <w:top w:val="nil"/>
              <w:left w:val="nil"/>
              <w:bottom w:val="single" w:sz="4" w:space="0" w:color="auto"/>
              <w:right w:val="single" w:sz="4" w:space="0" w:color="auto"/>
            </w:tcBorders>
            <w:shd w:val="clear" w:color="auto" w:fill="auto"/>
            <w:noWrap/>
            <w:vAlign w:val="bottom"/>
            <w:hideMark/>
          </w:tcPr>
          <w:p w:rsidR="0011281D" w:rsidRPr="008E28AF" w:rsidRDefault="0011281D" w:rsidP="0011281D">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15,818 </w:t>
            </w:r>
          </w:p>
        </w:tc>
      </w:tr>
      <w:tr w:rsidR="0011281D" w:rsidRPr="008E28AF" w:rsidTr="0011281D">
        <w:trPr>
          <w:trHeight w:val="285"/>
          <w:jc w:val="center"/>
        </w:trPr>
        <w:tc>
          <w:tcPr>
            <w:tcW w:w="3795" w:type="dxa"/>
            <w:tcBorders>
              <w:top w:val="nil"/>
              <w:left w:val="single" w:sz="4" w:space="0" w:color="auto"/>
              <w:bottom w:val="single" w:sz="4" w:space="0" w:color="auto"/>
              <w:right w:val="single" w:sz="4" w:space="0" w:color="auto"/>
            </w:tcBorders>
            <w:shd w:val="clear" w:color="auto" w:fill="auto"/>
            <w:noWrap/>
            <w:vAlign w:val="bottom"/>
            <w:hideMark/>
          </w:tcPr>
          <w:p w:rsidR="0011281D" w:rsidRPr="008E28AF" w:rsidRDefault="0011281D" w:rsidP="0011281D">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Intereses</w:t>
            </w:r>
            <w:proofErr w:type="spellEnd"/>
            <w:r w:rsidRPr="008E28AF">
              <w:rPr>
                <w:rFonts w:ascii="Arial" w:eastAsia="Times New Roman" w:hAnsi="Arial" w:cs="Arial"/>
                <w:color w:val="000000"/>
                <w:sz w:val="18"/>
                <w:szCs w:val="18"/>
                <w:lang w:val="en-US"/>
              </w:rPr>
              <w:t xml:space="preserve"> </w:t>
            </w:r>
            <w:proofErr w:type="spellStart"/>
            <w:r w:rsidRPr="008E28AF">
              <w:rPr>
                <w:rFonts w:ascii="Arial" w:eastAsia="Times New Roman" w:hAnsi="Arial" w:cs="Arial"/>
                <w:color w:val="000000"/>
                <w:sz w:val="18"/>
                <w:szCs w:val="18"/>
                <w:lang w:val="en-US"/>
              </w:rPr>
              <w:t>sobre</w:t>
            </w:r>
            <w:proofErr w:type="spellEnd"/>
            <w:r w:rsidRPr="008E28AF">
              <w:rPr>
                <w:rFonts w:ascii="Arial" w:eastAsia="Times New Roman" w:hAnsi="Arial" w:cs="Arial"/>
                <w:color w:val="000000"/>
                <w:sz w:val="18"/>
                <w:szCs w:val="18"/>
                <w:lang w:val="en-US"/>
              </w:rPr>
              <w:t xml:space="preserve"> </w:t>
            </w:r>
            <w:proofErr w:type="spellStart"/>
            <w:r w:rsidRPr="008E28AF">
              <w:rPr>
                <w:rFonts w:ascii="Arial" w:eastAsia="Times New Roman" w:hAnsi="Arial" w:cs="Arial"/>
                <w:color w:val="000000"/>
                <w:sz w:val="18"/>
                <w:szCs w:val="18"/>
                <w:lang w:val="en-US"/>
              </w:rPr>
              <w:t>préstamos</w:t>
            </w:r>
            <w:proofErr w:type="spellEnd"/>
          </w:p>
        </w:tc>
        <w:tc>
          <w:tcPr>
            <w:tcW w:w="1361" w:type="dxa"/>
            <w:tcBorders>
              <w:top w:val="nil"/>
              <w:left w:val="nil"/>
              <w:bottom w:val="single" w:sz="4" w:space="0" w:color="auto"/>
              <w:right w:val="single" w:sz="4" w:space="0" w:color="auto"/>
            </w:tcBorders>
            <w:shd w:val="clear" w:color="auto" w:fill="auto"/>
            <w:noWrap/>
            <w:vAlign w:val="bottom"/>
            <w:hideMark/>
          </w:tcPr>
          <w:p w:rsidR="0011281D" w:rsidRPr="008E28AF" w:rsidRDefault="0011281D" w:rsidP="0011281D">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1,575 </w:t>
            </w:r>
          </w:p>
        </w:tc>
        <w:tc>
          <w:tcPr>
            <w:tcW w:w="1361" w:type="dxa"/>
            <w:tcBorders>
              <w:top w:val="nil"/>
              <w:left w:val="nil"/>
              <w:bottom w:val="single" w:sz="4" w:space="0" w:color="auto"/>
              <w:right w:val="single" w:sz="4" w:space="0" w:color="auto"/>
            </w:tcBorders>
            <w:shd w:val="clear" w:color="auto" w:fill="auto"/>
            <w:noWrap/>
            <w:vAlign w:val="bottom"/>
            <w:hideMark/>
          </w:tcPr>
          <w:p w:rsidR="0011281D" w:rsidRPr="008E28AF" w:rsidRDefault="0011281D" w:rsidP="0011281D">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 xml:space="preserve">1,734 </w:t>
            </w:r>
          </w:p>
        </w:tc>
      </w:tr>
      <w:tr w:rsidR="0011281D" w:rsidRPr="008E28AF" w:rsidTr="0011281D">
        <w:trPr>
          <w:trHeight w:val="285"/>
          <w:jc w:val="center"/>
        </w:trPr>
        <w:tc>
          <w:tcPr>
            <w:tcW w:w="3795" w:type="dxa"/>
            <w:tcBorders>
              <w:top w:val="nil"/>
              <w:left w:val="single" w:sz="4" w:space="0" w:color="auto"/>
              <w:bottom w:val="single" w:sz="4" w:space="0" w:color="auto"/>
              <w:right w:val="single" w:sz="4" w:space="0" w:color="auto"/>
            </w:tcBorders>
            <w:shd w:val="clear" w:color="auto" w:fill="auto"/>
            <w:noWrap/>
            <w:vAlign w:val="bottom"/>
            <w:hideMark/>
          </w:tcPr>
          <w:p w:rsidR="0011281D" w:rsidRPr="008E28AF" w:rsidRDefault="0011281D" w:rsidP="0011281D">
            <w:pPr>
              <w:spacing w:after="0" w:line="240" w:lineRule="auto"/>
              <w:rPr>
                <w:rFonts w:ascii="Arial" w:eastAsia="Times New Roman" w:hAnsi="Arial" w:cs="Arial"/>
                <w:color w:val="000000"/>
                <w:sz w:val="18"/>
                <w:szCs w:val="18"/>
                <w:lang w:val="en-US"/>
              </w:rPr>
            </w:pPr>
            <w:proofErr w:type="spellStart"/>
            <w:r w:rsidRPr="008E28AF">
              <w:rPr>
                <w:rFonts w:ascii="Arial" w:eastAsia="Times New Roman" w:hAnsi="Arial" w:cs="Arial"/>
                <w:color w:val="000000"/>
                <w:sz w:val="18"/>
                <w:szCs w:val="18"/>
                <w:lang w:val="en-US"/>
              </w:rPr>
              <w:t>Reservas</w:t>
            </w:r>
            <w:proofErr w:type="spellEnd"/>
            <w:r w:rsidRPr="008E28AF">
              <w:rPr>
                <w:rFonts w:ascii="Arial" w:eastAsia="Times New Roman" w:hAnsi="Arial" w:cs="Arial"/>
                <w:color w:val="000000"/>
                <w:sz w:val="18"/>
                <w:szCs w:val="18"/>
                <w:lang w:val="en-US"/>
              </w:rPr>
              <w:t xml:space="preserve"> de </w:t>
            </w:r>
            <w:proofErr w:type="spellStart"/>
            <w:r w:rsidRPr="008E28AF">
              <w:rPr>
                <w:rFonts w:ascii="Arial" w:eastAsia="Times New Roman" w:hAnsi="Arial" w:cs="Arial"/>
                <w:color w:val="000000"/>
                <w:sz w:val="18"/>
                <w:szCs w:val="18"/>
                <w:lang w:val="en-US"/>
              </w:rPr>
              <w:t>saneamiento</w:t>
            </w:r>
            <w:proofErr w:type="spellEnd"/>
          </w:p>
        </w:tc>
        <w:tc>
          <w:tcPr>
            <w:tcW w:w="1361" w:type="dxa"/>
            <w:tcBorders>
              <w:top w:val="nil"/>
              <w:left w:val="nil"/>
              <w:bottom w:val="single" w:sz="4" w:space="0" w:color="auto"/>
              <w:right w:val="single" w:sz="4" w:space="0" w:color="auto"/>
            </w:tcBorders>
            <w:shd w:val="clear" w:color="auto" w:fill="auto"/>
            <w:noWrap/>
            <w:vAlign w:val="bottom"/>
            <w:hideMark/>
          </w:tcPr>
          <w:p w:rsidR="0011281D" w:rsidRPr="008E28AF" w:rsidRDefault="00482809" w:rsidP="0011281D">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w:t>
            </w:r>
            <w:r w:rsidR="0011281D" w:rsidRPr="008E28AF">
              <w:rPr>
                <w:rFonts w:ascii="Arial" w:eastAsia="Times New Roman" w:hAnsi="Arial" w:cs="Arial"/>
                <w:color w:val="000000"/>
                <w:sz w:val="18"/>
                <w:szCs w:val="18"/>
                <w:lang w:val="en-US"/>
              </w:rPr>
              <w:t xml:space="preserve">10,393 </w:t>
            </w:r>
          </w:p>
        </w:tc>
        <w:tc>
          <w:tcPr>
            <w:tcW w:w="1361" w:type="dxa"/>
            <w:tcBorders>
              <w:top w:val="nil"/>
              <w:left w:val="nil"/>
              <w:bottom w:val="single" w:sz="4" w:space="0" w:color="auto"/>
              <w:right w:val="single" w:sz="4" w:space="0" w:color="auto"/>
            </w:tcBorders>
            <w:shd w:val="clear" w:color="auto" w:fill="auto"/>
            <w:noWrap/>
            <w:vAlign w:val="bottom"/>
            <w:hideMark/>
          </w:tcPr>
          <w:p w:rsidR="0011281D" w:rsidRPr="008E28AF" w:rsidRDefault="00482809" w:rsidP="0011281D">
            <w:pPr>
              <w:spacing w:after="0" w:line="240" w:lineRule="auto"/>
              <w:jc w:val="right"/>
              <w:rPr>
                <w:rFonts w:ascii="Arial" w:eastAsia="Times New Roman" w:hAnsi="Arial" w:cs="Arial"/>
                <w:color w:val="000000"/>
                <w:sz w:val="18"/>
                <w:szCs w:val="18"/>
                <w:lang w:val="en-US"/>
              </w:rPr>
            </w:pPr>
            <w:r w:rsidRPr="008E28AF">
              <w:rPr>
                <w:rFonts w:ascii="Arial" w:eastAsia="Times New Roman" w:hAnsi="Arial" w:cs="Arial"/>
                <w:color w:val="000000"/>
                <w:sz w:val="18"/>
                <w:szCs w:val="18"/>
                <w:lang w:val="en-US"/>
              </w:rPr>
              <w:t>-</w:t>
            </w:r>
            <w:r w:rsidR="0011281D" w:rsidRPr="008E28AF">
              <w:rPr>
                <w:rFonts w:ascii="Arial" w:eastAsia="Times New Roman" w:hAnsi="Arial" w:cs="Arial"/>
                <w:color w:val="000000"/>
                <w:sz w:val="18"/>
                <w:szCs w:val="18"/>
                <w:lang w:val="en-US"/>
              </w:rPr>
              <w:t xml:space="preserve">10,399 </w:t>
            </w:r>
          </w:p>
        </w:tc>
      </w:tr>
      <w:tr w:rsidR="0011281D" w:rsidRPr="008E28AF" w:rsidTr="0011281D">
        <w:trPr>
          <w:trHeight w:val="300"/>
          <w:jc w:val="center"/>
        </w:trPr>
        <w:tc>
          <w:tcPr>
            <w:tcW w:w="3795" w:type="dxa"/>
            <w:tcBorders>
              <w:top w:val="nil"/>
              <w:left w:val="single" w:sz="4" w:space="0" w:color="auto"/>
              <w:bottom w:val="single" w:sz="4" w:space="0" w:color="auto"/>
              <w:right w:val="single" w:sz="4" w:space="0" w:color="auto"/>
            </w:tcBorders>
            <w:shd w:val="clear" w:color="auto" w:fill="auto"/>
            <w:noWrap/>
            <w:vAlign w:val="bottom"/>
            <w:hideMark/>
          </w:tcPr>
          <w:p w:rsidR="0011281D" w:rsidRPr="008E28AF" w:rsidRDefault="0011281D" w:rsidP="0011281D">
            <w:pPr>
              <w:spacing w:after="0" w:line="240" w:lineRule="auto"/>
              <w:rPr>
                <w:rFonts w:ascii="Arial" w:eastAsia="Times New Roman" w:hAnsi="Arial" w:cs="Arial"/>
                <w:b/>
                <w:bCs/>
                <w:color w:val="000000"/>
                <w:sz w:val="18"/>
                <w:szCs w:val="18"/>
                <w:lang w:val="en-US"/>
              </w:rPr>
            </w:pPr>
            <w:proofErr w:type="spellStart"/>
            <w:r w:rsidRPr="008E28AF">
              <w:rPr>
                <w:rFonts w:ascii="Arial" w:eastAsia="Times New Roman" w:hAnsi="Arial" w:cs="Arial"/>
                <w:b/>
                <w:bCs/>
                <w:color w:val="000000"/>
                <w:sz w:val="18"/>
                <w:szCs w:val="18"/>
                <w:lang w:val="en-US"/>
              </w:rPr>
              <w:t>Cartera</w:t>
            </w:r>
            <w:proofErr w:type="spellEnd"/>
            <w:r w:rsidRPr="008E28AF">
              <w:rPr>
                <w:rFonts w:ascii="Arial" w:eastAsia="Times New Roman" w:hAnsi="Arial" w:cs="Arial"/>
                <w:b/>
                <w:bCs/>
                <w:color w:val="000000"/>
                <w:sz w:val="18"/>
                <w:szCs w:val="18"/>
                <w:lang w:val="en-US"/>
              </w:rPr>
              <w:t xml:space="preserve"> </w:t>
            </w:r>
            <w:proofErr w:type="spellStart"/>
            <w:r w:rsidRPr="008E28AF">
              <w:rPr>
                <w:rFonts w:ascii="Arial" w:eastAsia="Times New Roman" w:hAnsi="Arial" w:cs="Arial"/>
                <w:b/>
                <w:bCs/>
                <w:color w:val="000000"/>
                <w:sz w:val="18"/>
                <w:szCs w:val="18"/>
                <w:lang w:val="en-US"/>
              </w:rPr>
              <w:t>neta</w:t>
            </w:r>
            <w:proofErr w:type="spellEnd"/>
          </w:p>
        </w:tc>
        <w:tc>
          <w:tcPr>
            <w:tcW w:w="1361" w:type="dxa"/>
            <w:tcBorders>
              <w:top w:val="nil"/>
              <w:left w:val="nil"/>
              <w:bottom w:val="single" w:sz="4" w:space="0" w:color="auto"/>
              <w:right w:val="single" w:sz="4" w:space="0" w:color="auto"/>
            </w:tcBorders>
            <w:shd w:val="clear" w:color="auto" w:fill="auto"/>
            <w:noWrap/>
            <w:vAlign w:val="bottom"/>
            <w:hideMark/>
          </w:tcPr>
          <w:p w:rsidR="0011281D" w:rsidRPr="008E28AF" w:rsidRDefault="0011281D" w:rsidP="0011281D">
            <w:pPr>
              <w:spacing w:after="0" w:line="240" w:lineRule="auto"/>
              <w:jc w:val="right"/>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 xml:space="preserve">350,489 </w:t>
            </w:r>
          </w:p>
        </w:tc>
        <w:tc>
          <w:tcPr>
            <w:tcW w:w="1361" w:type="dxa"/>
            <w:tcBorders>
              <w:top w:val="nil"/>
              <w:left w:val="nil"/>
              <w:bottom w:val="single" w:sz="4" w:space="0" w:color="auto"/>
              <w:right w:val="single" w:sz="4" w:space="0" w:color="auto"/>
            </w:tcBorders>
            <w:shd w:val="clear" w:color="auto" w:fill="auto"/>
            <w:noWrap/>
            <w:vAlign w:val="bottom"/>
            <w:hideMark/>
          </w:tcPr>
          <w:p w:rsidR="0011281D" w:rsidRPr="008E28AF" w:rsidRDefault="0011281D" w:rsidP="0011281D">
            <w:pPr>
              <w:spacing w:after="0" w:line="240" w:lineRule="auto"/>
              <w:jc w:val="right"/>
              <w:rPr>
                <w:rFonts w:ascii="Arial" w:eastAsia="Times New Roman" w:hAnsi="Arial" w:cs="Arial"/>
                <w:b/>
                <w:bCs/>
                <w:color w:val="000000"/>
                <w:sz w:val="18"/>
                <w:szCs w:val="18"/>
                <w:lang w:val="en-US"/>
              </w:rPr>
            </w:pPr>
            <w:r w:rsidRPr="008E28AF">
              <w:rPr>
                <w:rFonts w:ascii="Arial" w:eastAsia="Times New Roman" w:hAnsi="Arial" w:cs="Arial"/>
                <w:b/>
                <w:bCs/>
                <w:color w:val="000000"/>
                <w:sz w:val="18"/>
                <w:szCs w:val="18"/>
                <w:lang w:val="en-US"/>
              </w:rPr>
              <w:t xml:space="preserve">374,383 </w:t>
            </w:r>
          </w:p>
        </w:tc>
      </w:tr>
    </w:tbl>
    <w:p w:rsidR="006E4406" w:rsidRPr="008E28AF" w:rsidRDefault="006E4406" w:rsidP="006E4406">
      <w:pPr>
        <w:ind w:firstLine="1440"/>
        <w:rPr>
          <w:rFonts w:ascii="Arial" w:hAnsi="Arial" w:cs="Arial"/>
          <w:sz w:val="18"/>
          <w:szCs w:val="18"/>
          <w:lang w:val="es-ES_tradnl"/>
        </w:rPr>
      </w:pPr>
      <w:r w:rsidRPr="008E28AF">
        <w:rPr>
          <w:rFonts w:ascii="Arial" w:hAnsi="Arial" w:cs="Arial"/>
          <w:b/>
          <w:sz w:val="18"/>
          <w:szCs w:val="18"/>
          <w:lang w:val="es-ES_tradnl"/>
        </w:rPr>
        <w:t>Fuente:</w:t>
      </w:r>
      <w:r w:rsidRPr="008E28AF">
        <w:rPr>
          <w:rFonts w:ascii="Arial" w:hAnsi="Arial" w:cs="Arial"/>
          <w:sz w:val="18"/>
          <w:szCs w:val="18"/>
          <w:lang w:val="es-ES_tradnl"/>
        </w:rPr>
        <w:t xml:space="preserve"> Elaboración propia en base a Estados Financieros Auditados de BANDESAL</w:t>
      </w:r>
    </w:p>
    <w:p w:rsidR="00936A93" w:rsidRPr="008E28AF" w:rsidRDefault="00936A93" w:rsidP="008E28AF">
      <w:pPr>
        <w:pStyle w:val="ListParagraph"/>
        <w:numPr>
          <w:ilvl w:val="0"/>
          <w:numId w:val="31"/>
        </w:numPr>
        <w:spacing w:after="0" w:line="240" w:lineRule="auto"/>
        <w:ind w:hanging="720"/>
        <w:jc w:val="both"/>
        <w:rPr>
          <w:rFonts w:ascii="Arial" w:hAnsi="Arial" w:cs="Arial"/>
        </w:rPr>
      </w:pPr>
      <w:r w:rsidRPr="008E28AF">
        <w:rPr>
          <w:rFonts w:ascii="Arial" w:hAnsi="Arial" w:cs="Arial"/>
          <w:lang w:val="es-ES_tradnl"/>
        </w:rPr>
        <w:t>De acuerdo a l</w:t>
      </w:r>
      <w:r w:rsidRPr="008E28AF">
        <w:rPr>
          <w:rFonts w:ascii="Arial" w:hAnsi="Arial" w:cs="Arial"/>
        </w:rPr>
        <w:t xml:space="preserve">a información a Junio de 2016, BANDESAL tiene operaciones por cerca de US$ 377 millones con una red de 51 instituciones financieras que incluye a diez (10) bancos privados (20% del total de instituciones), cuatro (4) entidades estatales (8% del total de instituciones), dieciséis (16) cajas de crédito (31% del total de instituciones), dos (2) federaciones de ahorro y crédito (4% del total de instituciones), doce (12) sociedades, cooperativas o bancos de los trabajadores (23% del total de instituciones) así como siete (7) entidades de otro tipo (14% del total de instituciones). La siguiente tabla muestra la situación actual de la cartera de la entidad: </w:t>
      </w:r>
    </w:p>
    <w:p w:rsidR="00936A93" w:rsidRPr="008E28AF" w:rsidRDefault="00936A93" w:rsidP="008E28AF">
      <w:pPr>
        <w:spacing w:before="120"/>
        <w:jc w:val="center"/>
        <w:rPr>
          <w:rFonts w:ascii="Arial" w:hAnsi="Arial" w:cs="Arial"/>
        </w:rPr>
      </w:pPr>
      <w:r w:rsidRPr="008E28AF">
        <w:rPr>
          <w:rFonts w:ascii="Arial" w:hAnsi="Arial" w:cs="Arial"/>
          <w:b/>
          <w:lang w:val="es-ES_tradnl"/>
        </w:rPr>
        <w:t xml:space="preserve">Tabla 1: Cartera de Segundo Piso de BANDESAL a </w:t>
      </w:r>
      <w:proofErr w:type="gramStart"/>
      <w:r w:rsidRPr="008E28AF">
        <w:rPr>
          <w:rFonts w:ascii="Arial" w:hAnsi="Arial" w:cs="Arial"/>
          <w:b/>
          <w:lang w:val="es-ES_tradnl"/>
        </w:rPr>
        <w:t>Mayo</w:t>
      </w:r>
      <w:proofErr w:type="gramEnd"/>
      <w:r w:rsidRPr="008E28AF">
        <w:rPr>
          <w:rFonts w:ascii="Arial" w:hAnsi="Arial" w:cs="Arial"/>
          <w:b/>
          <w:lang w:val="es-ES_tradnl"/>
        </w:rPr>
        <w:t xml:space="preserve"> 2016</w:t>
      </w:r>
    </w:p>
    <w:p w:rsidR="00936A93" w:rsidRPr="008E28AF" w:rsidRDefault="00936A93" w:rsidP="00936A93">
      <w:pPr>
        <w:spacing w:after="0"/>
        <w:ind w:right="720" w:firstLine="720"/>
        <w:jc w:val="center"/>
        <w:rPr>
          <w:rFonts w:ascii="Arial" w:hAnsi="Arial" w:cs="Arial"/>
          <w:lang w:val="es-ES_tradnl"/>
        </w:rPr>
      </w:pPr>
      <w:r w:rsidRPr="008E28AF">
        <w:rPr>
          <w:rFonts w:ascii="Arial" w:hAnsi="Arial" w:cs="Arial"/>
          <w:lang w:val="es-ES_tradnl"/>
        </w:rPr>
        <w:t>(Expresado en US$ y %)</w:t>
      </w:r>
    </w:p>
    <w:p w:rsidR="00936A93" w:rsidRPr="008E28AF" w:rsidRDefault="00936A93" w:rsidP="00936A93">
      <w:pPr>
        <w:pStyle w:val="ListParagraph"/>
        <w:spacing w:after="0"/>
        <w:ind w:right="720"/>
        <w:jc w:val="both"/>
        <w:rPr>
          <w:rFonts w:ascii="Arial" w:hAnsi="Arial" w:cs="Arial"/>
        </w:rPr>
      </w:pPr>
      <w:r w:rsidRPr="008E28AF">
        <w:rPr>
          <w:rFonts w:ascii="Arial" w:hAnsi="Arial" w:cs="Arial"/>
          <w:noProof/>
          <w:lang w:eastAsia="es-ES"/>
        </w:rPr>
        <w:drawing>
          <wp:inline distT="0" distB="0" distL="0" distR="0" wp14:anchorId="10AC791B" wp14:editId="43AEACCB">
            <wp:extent cx="5249783" cy="3061252"/>
            <wp:effectExtent l="0" t="0" r="825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248361" cy="3060423"/>
                    </a:xfrm>
                    <a:prstGeom prst="rect">
                      <a:avLst/>
                    </a:prstGeom>
                  </pic:spPr>
                </pic:pic>
              </a:graphicData>
            </a:graphic>
          </wp:inline>
        </w:drawing>
      </w:r>
    </w:p>
    <w:p w:rsidR="00936A93" w:rsidRPr="008E28AF" w:rsidRDefault="00936A93" w:rsidP="00936A93">
      <w:pPr>
        <w:pStyle w:val="ListParagraph"/>
        <w:spacing w:after="0"/>
        <w:ind w:right="720"/>
        <w:jc w:val="both"/>
        <w:rPr>
          <w:rFonts w:ascii="Arial" w:hAnsi="Arial" w:cs="Arial"/>
          <w:sz w:val="18"/>
          <w:szCs w:val="18"/>
        </w:rPr>
      </w:pPr>
      <w:r w:rsidRPr="008E28AF">
        <w:rPr>
          <w:rFonts w:ascii="Arial" w:hAnsi="Arial" w:cs="Arial"/>
          <w:sz w:val="18"/>
          <w:szCs w:val="18"/>
        </w:rPr>
        <w:t>Fuente: Datos internos de BANDESAL</w:t>
      </w:r>
    </w:p>
    <w:p w:rsidR="00936A93" w:rsidRPr="008E28AF" w:rsidRDefault="00936A93" w:rsidP="00936A93">
      <w:pPr>
        <w:pStyle w:val="ListParagraph"/>
        <w:spacing w:after="0"/>
        <w:ind w:right="720"/>
        <w:jc w:val="both"/>
        <w:rPr>
          <w:rFonts w:ascii="Arial" w:hAnsi="Arial" w:cs="Arial"/>
        </w:rPr>
      </w:pPr>
    </w:p>
    <w:p w:rsidR="00936A93" w:rsidRPr="008E28AF" w:rsidRDefault="00936A93" w:rsidP="008E28AF">
      <w:pPr>
        <w:pStyle w:val="ListParagraph"/>
        <w:numPr>
          <w:ilvl w:val="0"/>
          <w:numId w:val="31"/>
        </w:numPr>
        <w:spacing w:after="0" w:line="240" w:lineRule="auto"/>
        <w:ind w:hanging="720"/>
        <w:jc w:val="both"/>
        <w:rPr>
          <w:rFonts w:ascii="Arial" w:hAnsi="Arial" w:cs="Arial"/>
        </w:rPr>
      </w:pPr>
      <w:r w:rsidRPr="008E28AF">
        <w:rPr>
          <w:rFonts w:ascii="Arial" w:hAnsi="Arial" w:cs="Arial"/>
        </w:rPr>
        <w:t xml:space="preserve">Es importante destacar que el saldo total de cartera reflejado al cierre de diciembre de 2015, los saldos destinados a la micro, pequeña y mediana empresa representan el 61 %. Este incremento se debió a la implementación de algunas medidas que permitieron fortalecer el apoyo brindado a este sector, como lo es: el incremento de instituciones elegibles con enfoque a estos segmentos; la creación de programas destinados a la MIPYME, como son el Programa Banca Mujer, Banca </w:t>
      </w:r>
      <w:proofErr w:type="spellStart"/>
      <w:r w:rsidRPr="008E28AF">
        <w:rPr>
          <w:rFonts w:ascii="Arial" w:hAnsi="Arial" w:cs="Arial"/>
        </w:rPr>
        <w:t>EmprendES</w:t>
      </w:r>
      <w:proofErr w:type="spellEnd"/>
      <w:r w:rsidRPr="008E28AF">
        <w:rPr>
          <w:rFonts w:ascii="Arial" w:hAnsi="Arial" w:cs="Arial"/>
        </w:rPr>
        <w:t>, Empresa Renovable, y la Línea Especial de Crédito para el Financiamiento del Desarrollo Productivo de las MIPYME.</w:t>
      </w:r>
    </w:p>
    <w:p w:rsidR="00936A93" w:rsidRPr="008E28AF" w:rsidRDefault="00936A93" w:rsidP="00936A93">
      <w:pPr>
        <w:pStyle w:val="ListParagraph"/>
        <w:spacing w:after="0"/>
        <w:ind w:right="720"/>
        <w:jc w:val="both"/>
        <w:rPr>
          <w:rFonts w:ascii="Arial" w:hAnsi="Arial" w:cs="Arial"/>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8E28AF" w:rsidRDefault="008E28AF" w:rsidP="00936A93">
      <w:pPr>
        <w:pStyle w:val="ListParagraph"/>
        <w:spacing w:after="0"/>
        <w:ind w:right="720"/>
        <w:jc w:val="both"/>
        <w:rPr>
          <w:rFonts w:ascii="Arial" w:hAnsi="Arial" w:cs="Arial"/>
          <w:b/>
        </w:rPr>
      </w:pPr>
    </w:p>
    <w:p w:rsidR="00936A93" w:rsidRPr="008E28AF" w:rsidRDefault="00936A93" w:rsidP="00936A93">
      <w:pPr>
        <w:pStyle w:val="ListParagraph"/>
        <w:spacing w:after="0"/>
        <w:ind w:right="720"/>
        <w:jc w:val="both"/>
        <w:rPr>
          <w:rFonts w:ascii="Arial" w:hAnsi="Arial" w:cs="Arial"/>
          <w:b/>
        </w:rPr>
      </w:pPr>
      <w:r w:rsidRPr="008E28AF">
        <w:rPr>
          <w:rFonts w:ascii="Arial" w:hAnsi="Arial" w:cs="Arial"/>
          <w:b/>
        </w:rPr>
        <w:t>Gráfico 2: Distribución del Saldo de Cartera por Sector Productivo</w:t>
      </w:r>
    </w:p>
    <w:p w:rsidR="00936A93" w:rsidRPr="008E28AF" w:rsidRDefault="00936A93" w:rsidP="00936A93">
      <w:pPr>
        <w:pStyle w:val="ListParagraph"/>
        <w:spacing w:after="0"/>
        <w:ind w:right="720"/>
        <w:jc w:val="center"/>
        <w:rPr>
          <w:rFonts w:ascii="Arial" w:hAnsi="Arial" w:cs="Arial"/>
        </w:rPr>
      </w:pPr>
      <w:r w:rsidRPr="008E28AF">
        <w:rPr>
          <w:rFonts w:ascii="Arial" w:hAnsi="Arial" w:cs="Arial"/>
          <w:noProof/>
          <w:lang w:eastAsia="es-ES"/>
        </w:rPr>
        <w:drawing>
          <wp:inline distT="0" distB="0" distL="0" distR="0" wp14:anchorId="1F27B320" wp14:editId="510FA220">
            <wp:extent cx="4159284" cy="171748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156504" cy="1716334"/>
                    </a:xfrm>
                    <a:prstGeom prst="rect">
                      <a:avLst/>
                    </a:prstGeom>
                  </pic:spPr>
                </pic:pic>
              </a:graphicData>
            </a:graphic>
          </wp:inline>
        </w:drawing>
      </w:r>
    </w:p>
    <w:p w:rsidR="00936A93" w:rsidRPr="008E28AF" w:rsidRDefault="00936A93" w:rsidP="00936A93">
      <w:pPr>
        <w:pStyle w:val="ListParagraph"/>
        <w:spacing w:after="0"/>
        <w:ind w:right="720"/>
        <w:jc w:val="both"/>
        <w:rPr>
          <w:rFonts w:ascii="Arial" w:hAnsi="Arial" w:cs="Arial"/>
          <w:sz w:val="18"/>
          <w:szCs w:val="18"/>
        </w:rPr>
      </w:pPr>
      <w:r w:rsidRPr="008E28AF">
        <w:rPr>
          <w:rFonts w:ascii="Arial" w:hAnsi="Arial" w:cs="Arial"/>
          <w:sz w:val="18"/>
          <w:szCs w:val="18"/>
        </w:rPr>
        <w:t xml:space="preserve">Fuente: Memoria de Labores 2015, </w:t>
      </w:r>
      <w:proofErr w:type="spellStart"/>
      <w:r w:rsidRPr="008E28AF">
        <w:rPr>
          <w:rFonts w:ascii="Arial" w:hAnsi="Arial" w:cs="Arial"/>
          <w:sz w:val="18"/>
          <w:szCs w:val="18"/>
        </w:rPr>
        <w:t>Bandesal</w:t>
      </w:r>
      <w:proofErr w:type="spellEnd"/>
    </w:p>
    <w:p w:rsidR="00936A93" w:rsidRPr="008E28AF" w:rsidRDefault="00936A93" w:rsidP="00936A93">
      <w:pPr>
        <w:rPr>
          <w:rFonts w:ascii="Arial" w:hAnsi="Arial" w:cs="Arial"/>
        </w:rPr>
      </w:pPr>
    </w:p>
    <w:p w:rsidR="00936A93" w:rsidRPr="008E28AF" w:rsidRDefault="00936A93" w:rsidP="00936A93">
      <w:pPr>
        <w:pStyle w:val="ListParagraph"/>
        <w:spacing w:after="0"/>
        <w:ind w:right="720"/>
        <w:jc w:val="both"/>
        <w:rPr>
          <w:rFonts w:ascii="Arial" w:hAnsi="Arial" w:cs="Arial"/>
          <w:b/>
        </w:rPr>
      </w:pPr>
      <w:r w:rsidRPr="008E28AF">
        <w:rPr>
          <w:rFonts w:ascii="Arial" w:hAnsi="Arial" w:cs="Arial"/>
          <w:b/>
        </w:rPr>
        <w:t>Gráfico 3: Distribución del Saldo de Cartera por Tamaño de Empresa</w:t>
      </w:r>
    </w:p>
    <w:p w:rsidR="00936A93" w:rsidRPr="008E28AF" w:rsidRDefault="00936A93" w:rsidP="00936A93">
      <w:pPr>
        <w:pStyle w:val="ListParagraph"/>
        <w:spacing w:after="0"/>
        <w:ind w:right="720"/>
        <w:jc w:val="both"/>
        <w:rPr>
          <w:rFonts w:ascii="Arial" w:hAnsi="Arial" w:cs="Arial"/>
        </w:rPr>
      </w:pPr>
    </w:p>
    <w:p w:rsidR="00936A93" w:rsidRPr="008E28AF" w:rsidRDefault="00936A93" w:rsidP="00936A93">
      <w:pPr>
        <w:pStyle w:val="ListParagraph"/>
        <w:spacing w:after="0"/>
        <w:ind w:right="720"/>
        <w:jc w:val="center"/>
        <w:rPr>
          <w:rFonts w:ascii="Arial" w:hAnsi="Arial" w:cs="Arial"/>
        </w:rPr>
      </w:pPr>
      <w:r w:rsidRPr="008E28AF">
        <w:rPr>
          <w:rFonts w:ascii="Arial" w:hAnsi="Arial" w:cs="Arial"/>
          <w:noProof/>
          <w:lang w:eastAsia="es-ES"/>
        </w:rPr>
        <w:drawing>
          <wp:inline distT="0" distB="0" distL="0" distR="0" wp14:anchorId="5FCB74BF" wp14:editId="1B4ABC66">
            <wp:extent cx="4039262" cy="156737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045082" cy="1569630"/>
                    </a:xfrm>
                    <a:prstGeom prst="rect">
                      <a:avLst/>
                    </a:prstGeom>
                  </pic:spPr>
                </pic:pic>
              </a:graphicData>
            </a:graphic>
          </wp:inline>
        </w:drawing>
      </w:r>
    </w:p>
    <w:p w:rsidR="00936A93" w:rsidRPr="008E28AF" w:rsidRDefault="00936A93" w:rsidP="00936A93">
      <w:pPr>
        <w:pStyle w:val="ListParagraph"/>
        <w:spacing w:after="0"/>
        <w:ind w:right="720"/>
        <w:jc w:val="both"/>
        <w:rPr>
          <w:rFonts w:ascii="Arial" w:hAnsi="Arial" w:cs="Arial"/>
          <w:sz w:val="18"/>
          <w:szCs w:val="18"/>
        </w:rPr>
      </w:pPr>
      <w:r w:rsidRPr="008E28AF">
        <w:rPr>
          <w:rFonts w:ascii="Arial" w:hAnsi="Arial" w:cs="Arial"/>
          <w:sz w:val="18"/>
          <w:szCs w:val="18"/>
        </w:rPr>
        <w:t xml:space="preserve">Fuente: Memoria de Labores 2015, </w:t>
      </w:r>
      <w:proofErr w:type="spellStart"/>
      <w:r w:rsidRPr="008E28AF">
        <w:rPr>
          <w:rFonts w:ascii="Arial" w:hAnsi="Arial" w:cs="Arial"/>
          <w:sz w:val="18"/>
          <w:szCs w:val="18"/>
        </w:rPr>
        <w:t>Bandesal</w:t>
      </w:r>
      <w:proofErr w:type="spellEnd"/>
    </w:p>
    <w:p w:rsidR="00936A93" w:rsidRPr="008E28AF" w:rsidRDefault="00936A93" w:rsidP="00936A93">
      <w:pPr>
        <w:pStyle w:val="ListParagraph"/>
        <w:spacing w:after="0"/>
        <w:ind w:right="720"/>
        <w:jc w:val="both"/>
        <w:rPr>
          <w:rFonts w:ascii="Arial" w:hAnsi="Arial" w:cs="Arial"/>
          <w:b/>
        </w:rPr>
      </w:pPr>
    </w:p>
    <w:p w:rsidR="00323811" w:rsidRPr="008E28AF" w:rsidRDefault="00323811" w:rsidP="008E28AF">
      <w:pPr>
        <w:pStyle w:val="ListParagraph"/>
        <w:numPr>
          <w:ilvl w:val="0"/>
          <w:numId w:val="31"/>
        </w:numPr>
        <w:spacing w:after="0" w:line="240" w:lineRule="auto"/>
        <w:ind w:hanging="720"/>
        <w:jc w:val="both"/>
        <w:rPr>
          <w:rFonts w:ascii="Arial" w:hAnsi="Arial" w:cs="Arial"/>
          <w:b/>
        </w:rPr>
      </w:pPr>
      <w:r w:rsidRPr="008E28AF">
        <w:rPr>
          <w:rFonts w:ascii="Arial" w:hAnsi="Arial" w:cs="Arial"/>
          <w:b/>
        </w:rPr>
        <w:t xml:space="preserve">Pasivos y financiamiento externo: </w:t>
      </w:r>
      <w:r w:rsidRPr="008E28AF">
        <w:rPr>
          <w:rFonts w:ascii="Arial" w:hAnsi="Arial" w:cs="Arial"/>
        </w:rPr>
        <w:t>Los pasivos de BANDESAL ascendieron a $ 325.0 millones a finales de 2015, $34.3 millones adicionales a los registrados al cierre a diciembre de 2014. El financiamiento local proviene esencialmente del Banco Central de Reservas de El Salvador, con quien tiene obligaciones por US$82 millones</w:t>
      </w:r>
      <w:r w:rsidR="004D02B2" w:rsidRPr="008E28AF">
        <w:rPr>
          <w:rFonts w:ascii="Arial" w:hAnsi="Arial" w:cs="Arial"/>
        </w:rPr>
        <w:t xml:space="preserve"> (US$90.8 millones en 2014)</w:t>
      </w:r>
      <w:r w:rsidRPr="008E28AF">
        <w:rPr>
          <w:rFonts w:ascii="Arial" w:hAnsi="Arial" w:cs="Arial"/>
        </w:rPr>
        <w:t>. El financiamiento externo</w:t>
      </w:r>
      <w:r w:rsidR="00C77235" w:rsidRPr="008E28AF">
        <w:rPr>
          <w:rFonts w:ascii="Arial" w:hAnsi="Arial" w:cs="Arial"/>
        </w:rPr>
        <w:t xml:space="preserve">, por su parte, </w:t>
      </w:r>
      <w:r w:rsidRPr="008E28AF">
        <w:rPr>
          <w:rFonts w:ascii="Arial" w:hAnsi="Arial" w:cs="Arial"/>
        </w:rPr>
        <w:t>proviene de una diversidad de acreedores con obligaciones a corto y largo plazo</w:t>
      </w:r>
      <w:r w:rsidR="00C77235" w:rsidRPr="008E28AF">
        <w:rPr>
          <w:rFonts w:ascii="Arial" w:hAnsi="Arial" w:cs="Arial"/>
        </w:rPr>
        <w:t xml:space="preserve"> por un total de US$200,5 millones</w:t>
      </w:r>
      <w:r w:rsidR="004D02B2" w:rsidRPr="008E28AF">
        <w:rPr>
          <w:rFonts w:ascii="Arial" w:hAnsi="Arial" w:cs="Arial"/>
        </w:rPr>
        <w:t>, lige</w:t>
      </w:r>
      <w:r w:rsidR="008E28AF">
        <w:rPr>
          <w:rFonts w:ascii="Arial" w:hAnsi="Arial" w:cs="Arial"/>
        </w:rPr>
        <w:t>ramente superior a los US$199,8 </w:t>
      </w:r>
      <w:r w:rsidR="004D02B2" w:rsidRPr="008E28AF">
        <w:rPr>
          <w:rFonts w:ascii="Arial" w:hAnsi="Arial" w:cs="Arial"/>
        </w:rPr>
        <w:t xml:space="preserve">millones de 2014. </w:t>
      </w:r>
    </w:p>
    <w:p w:rsidR="00323811" w:rsidRPr="008E28AF" w:rsidRDefault="00323811" w:rsidP="00323811">
      <w:pPr>
        <w:autoSpaceDE w:val="0"/>
        <w:autoSpaceDN w:val="0"/>
        <w:adjustRightInd w:val="0"/>
        <w:spacing w:after="0" w:line="240" w:lineRule="auto"/>
        <w:rPr>
          <w:rFonts w:ascii="Arial" w:hAnsi="Arial" w:cs="Arial"/>
          <w:lang w:val="es-ES_tradnl"/>
        </w:rPr>
      </w:pPr>
    </w:p>
    <w:p w:rsidR="0011281D" w:rsidRPr="008E28AF" w:rsidRDefault="00323811" w:rsidP="00323811">
      <w:pPr>
        <w:spacing w:after="0"/>
        <w:jc w:val="center"/>
        <w:rPr>
          <w:rFonts w:ascii="Arial" w:hAnsi="Arial" w:cs="Arial"/>
          <w:b/>
        </w:rPr>
      </w:pPr>
      <w:r w:rsidRPr="008E28AF">
        <w:rPr>
          <w:rFonts w:ascii="Arial" w:hAnsi="Arial" w:cs="Arial"/>
          <w:b/>
        </w:rPr>
        <w:t>Financiamiento externo de BANDESAL</w:t>
      </w:r>
    </w:p>
    <w:p w:rsidR="00C77235" w:rsidRPr="008E28AF" w:rsidRDefault="00C77235" w:rsidP="004D02B2">
      <w:pPr>
        <w:spacing w:after="0"/>
        <w:jc w:val="center"/>
        <w:rPr>
          <w:rFonts w:ascii="Arial" w:hAnsi="Arial" w:cs="Arial"/>
        </w:rPr>
      </w:pPr>
      <w:r w:rsidRPr="008E28AF">
        <w:rPr>
          <w:rFonts w:ascii="Arial" w:hAnsi="Arial" w:cs="Arial"/>
        </w:rPr>
        <w:t>(En miles de US$)</w:t>
      </w:r>
    </w:p>
    <w:tbl>
      <w:tblPr>
        <w:tblStyle w:val="TableGrid"/>
        <w:tblW w:w="0" w:type="auto"/>
        <w:tblLook w:val="04A0" w:firstRow="1" w:lastRow="0" w:firstColumn="1" w:lastColumn="0" w:noHBand="0" w:noVBand="1"/>
      </w:tblPr>
      <w:tblGrid>
        <w:gridCol w:w="3168"/>
        <w:gridCol w:w="1242"/>
        <w:gridCol w:w="1552"/>
        <w:gridCol w:w="1465"/>
        <w:gridCol w:w="1429"/>
      </w:tblGrid>
      <w:tr w:rsidR="00D15733" w:rsidRPr="008E28AF" w:rsidTr="00ED3F34">
        <w:tc>
          <w:tcPr>
            <w:tcW w:w="3528" w:type="dxa"/>
            <w:shd w:val="clear" w:color="auto" w:fill="BFBFBF" w:themeFill="background1" w:themeFillShade="BF"/>
          </w:tcPr>
          <w:p w:rsidR="00D15733" w:rsidRPr="002A36DA" w:rsidRDefault="004107D8" w:rsidP="004107D8">
            <w:pPr>
              <w:jc w:val="center"/>
              <w:rPr>
                <w:rFonts w:ascii="Arial" w:hAnsi="Arial" w:cs="Arial"/>
                <w:b/>
                <w:sz w:val="18"/>
                <w:szCs w:val="18"/>
              </w:rPr>
            </w:pPr>
            <w:r w:rsidRPr="002A36DA">
              <w:rPr>
                <w:rFonts w:ascii="Arial" w:hAnsi="Arial" w:cs="Arial"/>
                <w:b/>
                <w:sz w:val="18"/>
                <w:szCs w:val="18"/>
              </w:rPr>
              <w:t>Acreedor</w:t>
            </w:r>
          </w:p>
        </w:tc>
        <w:tc>
          <w:tcPr>
            <w:tcW w:w="1350" w:type="dxa"/>
            <w:shd w:val="clear" w:color="auto" w:fill="BFBFBF" w:themeFill="background1" w:themeFillShade="BF"/>
          </w:tcPr>
          <w:p w:rsidR="00D15733" w:rsidRPr="002A36DA" w:rsidRDefault="00D15733" w:rsidP="00D15733">
            <w:pPr>
              <w:jc w:val="center"/>
              <w:rPr>
                <w:rFonts w:ascii="Arial" w:hAnsi="Arial" w:cs="Arial"/>
                <w:b/>
                <w:sz w:val="18"/>
                <w:szCs w:val="18"/>
              </w:rPr>
            </w:pPr>
            <w:r w:rsidRPr="002A36DA">
              <w:rPr>
                <w:rFonts w:ascii="Arial" w:hAnsi="Arial" w:cs="Arial"/>
                <w:b/>
                <w:sz w:val="18"/>
                <w:szCs w:val="18"/>
              </w:rPr>
              <w:t>Plazo</w:t>
            </w:r>
          </w:p>
        </w:tc>
        <w:tc>
          <w:tcPr>
            <w:tcW w:w="1637" w:type="dxa"/>
            <w:shd w:val="clear" w:color="auto" w:fill="BFBFBF" w:themeFill="background1" w:themeFillShade="BF"/>
          </w:tcPr>
          <w:p w:rsidR="00D15733" w:rsidRPr="002A36DA" w:rsidRDefault="00D15733" w:rsidP="00D15733">
            <w:pPr>
              <w:jc w:val="center"/>
              <w:rPr>
                <w:rFonts w:ascii="Arial" w:hAnsi="Arial" w:cs="Arial"/>
                <w:b/>
                <w:sz w:val="18"/>
                <w:szCs w:val="18"/>
              </w:rPr>
            </w:pPr>
            <w:r w:rsidRPr="002A36DA">
              <w:rPr>
                <w:rFonts w:ascii="Arial" w:hAnsi="Arial" w:cs="Arial"/>
                <w:b/>
                <w:sz w:val="18"/>
                <w:szCs w:val="18"/>
              </w:rPr>
              <w:t>Garantía</w:t>
            </w:r>
          </w:p>
        </w:tc>
        <w:tc>
          <w:tcPr>
            <w:tcW w:w="1552" w:type="dxa"/>
            <w:shd w:val="clear" w:color="auto" w:fill="BFBFBF" w:themeFill="background1" w:themeFillShade="BF"/>
          </w:tcPr>
          <w:p w:rsidR="00D15733" w:rsidRPr="002A36DA" w:rsidRDefault="00D15733" w:rsidP="00482809">
            <w:pPr>
              <w:jc w:val="center"/>
              <w:rPr>
                <w:rFonts w:ascii="Arial" w:hAnsi="Arial" w:cs="Arial"/>
                <w:b/>
                <w:sz w:val="18"/>
                <w:szCs w:val="18"/>
              </w:rPr>
            </w:pPr>
            <w:r w:rsidRPr="002A36DA">
              <w:rPr>
                <w:rFonts w:ascii="Arial" w:hAnsi="Arial" w:cs="Arial"/>
                <w:b/>
                <w:sz w:val="18"/>
                <w:szCs w:val="18"/>
              </w:rPr>
              <w:t>2014</w:t>
            </w:r>
          </w:p>
        </w:tc>
        <w:tc>
          <w:tcPr>
            <w:tcW w:w="1509" w:type="dxa"/>
            <w:shd w:val="clear" w:color="auto" w:fill="BFBFBF" w:themeFill="background1" w:themeFillShade="BF"/>
          </w:tcPr>
          <w:p w:rsidR="00D15733" w:rsidRPr="002A36DA" w:rsidRDefault="00D15733" w:rsidP="00482809">
            <w:pPr>
              <w:jc w:val="center"/>
              <w:rPr>
                <w:rFonts w:ascii="Arial" w:hAnsi="Arial" w:cs="Arial"/>
                <w:b/>
                <w:sz w:val="18"/>
                <w:szCs w:val="18"/>
              </w:rPr>
            </w:pPr>
            <w:r w:rsidRPr="002A36DA">
              <w:rPr>
                <w:rFonts w:ascii="Arial" w:hAnsi="Arial" w:cs="Arial"/>
                <w:b/>
                <w:sz w:val="18"/>
                <w:szCs w:val="18"/>
              </w:rPr>
              <w:t>2015</w:t>
            </w:r>
          </w:p>
        </w:tc>
      </w:tr>
      <w:tr w:rsidR="00F966A6" w:rsidRPr="008E28AF" w:rsidTr="00D15733">
        <w:tc>
          <w:tcPr>
            <w:tcW w:w="3528" w:type="dxa"/>
          </w:tcPr>
          <w:p w:rsidR="00F966A6" w:rsidRPr="002A36DA" w:rsidRDefault="00F966A6" w:rsidP="00482809">
            <w:pPr>
              <w:rPr>
                <w:rFonts w:ascii="Arial" w:hAnsi="Arial" w:cs="Arial"/>
                <w:sz w:val="18"/>
                <w:szCs w:val="18"/>
              </w:rPr>
            </w:pPr>
            <w:r w:rsidRPr="002A36DA">
              <w:rPr>
                <w:rFonts w:ascii="Arial" w:hAnsi="Arial" w:cs="Arial"/>
                <w:sz w:val="18"/>
                <w:szCs w:val="18"/>
              </w:rPr>
              <w:t>BCIE</w:t>
            </w:r>
          </w:p>
        </w:tc>
        <w:tc>
          <w:tcPr>
            <w:tcW w:w="1350"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365 días</w:t>
            </w:r>
          </w:p>
        </w:tc>
        <w:tc>
          <w:tcPr>
            <w:tcW w:w="1637"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Pagaré</w:t>
            </w:r>
          </w:p>
        </w:tc>
        <w:tc>
          <w:tcPr>
            <w:tcW w:w="1552" w:type="dxa"/>
          </w:tcPr>
          <w:p w:rsidR="00F966A6" w:rsidRPr="002A36DA" w:rsidRDefault="00F966A6" w:rsidP="00C933A4">
            <w:pPr>
              <w:jc w:val="right"/>
              <w:rPr>
                <w:rFonts w:ascii="Arial" w:hAnsi="Arial" w:cs="Arial"/>
                <w:sz w:val="18"/>
                <w:szCs w:val="18"/>
              </w:rPr>
            </w:pPr>
            <w:r w:rsidRPr="002A36DA">
              <w:rPr>
                <w:rFonts w:ascii="Arial" w:hAnsi="Arial" w:cs="Arial"/>
                <w:sz w:val="18"/>
                <w:szCs w:val="18"/>
              </w:rPr>
              <w:t>20,476.9</w:t>
            </w:r>
          </w:p>
        </w:tc>
        <w:tc>
          <w:tcPr>
            <w:tcW w:w="1509" w:type="dxa"/>
          </w:tcPr>
          <w:p w:rsidR="00F966A6" w:rsidRPr="002A36DA" w:rsidRDefault="00F966A6" w:rsidP="008F0EAA">
            <w:pPr>
              <w:jc w:val="right"/>
              <w:rPr>
                <w:rFonts w:ascii="Arial" w:hAnsi="Arial" w:cs="Arial"/>
                <w:sz w:val="18"/>
                <w:szCs w:val="18"/>
              </w:rPr>
            </w:pPr>
            <w:r w:rsidRPr="002A36DA">
              <w:rPr>
                <w:rFonts w:ascii="Arial" w:hAnsi="Arial" w:cs="Arial"/>
                <w:sz w:val="18"/>
                <w:szCs w:val="18"/>
              </w:rPr>
              <w:t>23,000.0</w:t>
            </w:r>
          </w:p>
        </w:tc>
      </w:tr>
      <w:tr w:rsidR="00F966A6" w:rsidRPr="008E28AF" w:rsidTr="00D15733">
        <w:tc>
          <w:tcPr>
            <w:tcW w:w="3528" w:type="dxa"/>
          </w:tcPr>
          <w:p w:rsidR="00F966A6" w:rsidRPr="002A36DA" w:rsidRDefault="00F966A6" w:rsidP="00482809">
            <w:pPr>
              <w:rPr>
                <w:rFonts w:ascii="Arial" w:hAnsi="Arial" w:cs="Arial"/>
                <w:sz w:val="18"/>
                <w:szCs w:val="18"/>
              </w:rPr>
            </w:pPr>
            <w:r w:rsidRPr="002A36DA">
              <w:rPr>
                <w:rFonts w:ascii="Arial" w:hAnsi="Arial" w:cs="Arial"/>
                <w:sz w:val="18"/>
                <w:szCs w:val="18"/>
              </w:rPr>
              <w:t>BLADEX</w:t>
            </w:r>
          </w:p>
        </w:tc>
        <w:tc>
          <w:tcPr>
            <w:tcW w:w="1350"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120 días</w:t>
            </w:r>
          </w:p>
        </w:tc>
        <w:tc>
          <w:tcPr>
            <w:tcW w:w="1637"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Patrimonial</w:t>
            </w:r>
          </w:p>
        </w:tc>
        <w:tc>
          <w:tcPr>
            <w:tcW w:w="1552" w:type="dxa"/>
          </w:tcPr>
          <w:p w:rsidR="00F966A6" w:rsidRPr="002A36DA" w:rsidRDefault="00F966A6" w:rsidP="00C933A4">
            <w:pPr>
              <w:jc w:val="right"/>
              <w:rPr>
                <w:rFonts w:ascii="Arial" w:hAnsi="Arial" w:cs="Arial"/>
                <w:sz w:val="18"/>
                <w:szCs w:val="18"/>
              </w:rPr>
            </w:pPr>
            <w:r w:rsidRPr="002A36DA">
              <w:rPr>
                <w:rFonts w:ascii="Arial" w:hAnsi="Arial" w:cs="Arial"/>
                <w:sz w:val="18"/>
                <w:szCs w:val="18"/>
              </w:rPr>
              <w:t>30,000.0</w:t>
            </w:r>
          </w:p>
        </w:tc>
        <w:tc>
          <w:tcPr>
            <w:tcW w:w="1509" w:type="dxa"/>
          </w:tcPr>
          <w:p w:rsidR="00F966A6" w:rsidRPr="002A36DA" w:rsidRDefault="00F966A6" w:rsidP="008F0EAA">
            <w:pPr>
              <w:jc w:val="right"/>
              <w:rPr>
                <w:rFonts w:ascii="Arial" w:hAnsi="Arial" w:cs="Arial"/>
                <w:sz w:val="18"/>
                <w:szCs w:val="18"/>
              </w:rPr>
            </w:pPr>
            <w:r w:rsidRPr="002A36DA">
              <w:rPr>
                <w:rFonts w:ascii="Arial" w:hAnsi="Arial" w:cs="Arial"/>
                <w:sz w:val="18"/>
                <w:szCs w:val="18"/>
              </w:rPr>
              <w:t>30,000.0</w:t>
            </w:r>
          </w:p>
        </w:tc>
      </w:tr>
      <w:tr w:rsidR="00F966A6" w:rsidRPr="008E28AF" w:rsidTr="00D15733">
        <w:tc>
          <w:tcPr>
            <w:tcW w:w="3528" w:type="dxa"/>
          </w:tcPr>
          <w:p w:rsidR="00F966A6" w:rsidRPr="002A36DA" w:rsidRDefault="00F966A6" w:rsidP="00482809">
            <w:pPr>
              <w:rPr>
                <w:rFonts w:ascii="Arial" w:hAnsi="Arial" w:cs="Arial"/>
                <w:sz w:val="18"/>
                <w:szCs w:val="18"/>
              </w:rPr>
            </w:pPr>
            <w:r w:rsidRPr="002A36DA">
              <w:rPr>
                <w:rFonts w:ascii="Arial" w:hAnsi="Arial" w:cs="Arial"/>
                <w:sz w:val="18"/>
                <w:szCs w:val="18"/>
              </w:rPr>
              <w:t>ICO</w:t>
            </w:r>
          </w:p>
        </w:tc>
        <w:tc>
          <w:tcPr>
            <w:tcW w:w="1350"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10 años</w:t>
            </w:r>
          </w:p>
        </w:tc>
        <w:tc>
          <w:tcPr>
            <w:tcW w:w="1637"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Patrimonial</w:t>
            </w:r>
          </w:p>
        </w:tc>
        <w:tc>
          <w:tcPr>
            <w:tcW w:w="1552" w:type="dxa"/>
          </w:tcPr>
          <w:p w:rsidR="00F966A6" w:rsidRPr="002A36DA" w:rsidRDefault="00F966A6" w:rsidP="00C933A4">
            <w:pPr>
              <w:jc w:val="right"/>
              <w:rPr>
                <w:rFonts w:ascii="Arial" w:hAnsi="Arial" w:cs="Arial"/>
                <w:sz w:val="18"/>
                <w:szCs w:val="18"/>
              </w:rPr>
            </w:pPr>
            <w:r w:rsidRPr="002A36DA">
              <w:rPr>
                <w:rFonts w:ascii="Arial" w:hAnsi="Arial" w:cs="Arial"/>
                <w:sz w:val="18"/>
                <w:szCs w:val="18"/>
              </w:rPr>
              <w:t>10,143.4</w:t>
            </w:r>
          </w:p>
        </w:tc>
        <w:tc>
          <w:tcPr>
            <w:tcW w:w="1509" w:type="dxa"/>
          </w:tcPr>
          <w:p w:rsidR="00F966A6" w:rsidRPr="002A36DA" w:rsidRDefault="00F966A6" w:rsidP="008F0EAA">
            <w:pPr>
              <w:jc w:val="right"/>
              <w:rPr>
                <w:rFonts w:ascii="Arial" w:hAnsi="Arial" w:cs="Arial"/>
                <w:sz w:val="18"/>
                <w:szCs w:val="18"/>
              </w:rPr>
            </w:pPr>
            <w:r w:rsidRPr="002A36DA">
              <w:rPr>
                <w:rFonts w:ascii="Arial" w:hAnsi="Arial" w:cs="Arial"/>
                <w:sz w:val="18"/>
                <w:szCs w:val="18"/>
              </w:rPr>
              <w:t>7,607.5</w:t>
            </w:r>
          </w:p>
        </w:tc>
      </w:tr>
      <w:tr w:rsidR="00F966A6" w:rsidRPr="008E28AF" w:rsidTr="00D15733">
        <w:tc>
          <w:tcPr>
            <w:tcW w:w="3528" w:type="dxa"/>
          </w:tcPr>
          <w:p w:rsidR="00F966A6" w:rsidRPr="002A36DA" w:rsidRDefault="00F966A6" w:rsidP="00D15733">
            <w:pPr>
              <w:rPr>
                <w:rFonts w:ascii="Arial" w:hAnsi="Arial" w:cs="Arial"/>
                <w:sz w:val="18"/>
                <w:szCs w:val="18"/>
              </w:rPr>
            </w:pPr>
            <w:r w:rsidRPr="002A36DA">
              <w:rPr>
                <w:rFonts w:ascii="Arial" w:hAnsi="Arial" w:cs="Arial"/>
                <w:sz w:val="18"/>
                <w:szCs w:val="18"/>
              </w:rPr>
              <w:t xml:space="preserve">BID </w:t>
            </w:r>
          </w:p>
        </w:tc>
        <w:tc>
          <w:tcPr>
            <w:tcW w:w="1350"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25 años</w:t>
            </w:r>
          </w:p>
        </w:tc>
        <w:tc>
          <w:tcPr>
            <w:tcW w:w="1637"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Soberana</w:t>
            </w:r>
          </w:p>
        </w:tc>
        <w:tc>
          <w:tcPr>
            <w:tcW w:w="1552" w:type="dxa"/>
          </w:tcPr>
          <w:p w:rsidR="00F966A6" w:rsidRPr="002A36DA" w:rsidRDefault="00F966A6" w:rsidP="00C933A4">
            <w:pPr>
              <w:jc w:val="right"/>
              <w:rPr>
                <w:rFonts w:ascii="Arial" w:hAnsi="Arial" w:cs="Arial"/>
                <w:sz w:val="18"/>
                <w:szCs w:val="18"/>
              </w:rPr>
            </w:pPr>
            <w:r w:rsidRPr="002A36DA">
              <w:rPr>
                <w:rFonts w:ascii="Arial" w:hAnsi="Arial" w:cs="Arial"/>
                <w:sz w:val="18"/>
                <w:szCs w:val="18"/>
              </w:rPr>
              <w:t>141.8</w:t>
            </w:r>
          </w:p>
        </w:tc>
        <w:tc>
          <w:tcPr>
            <w:tcW w:w="1509" w:type="dxa"/>
          </w:tcPr>
          <w:p w:rsidR="00F966A6" w:rsidRPr="002A36DA" w:rsidRDefault="00F966A6" w:rsidP="008F0EAA">
            <w:pPr>
              <w:jc w:val="right"/>
              <w:rPr>
                <w:rFonts w:ascii="Arial" w:hAnsi="Arial" w:cs="Arial"/>
                <w:sz w:val="18"/>
                <w:szCs w:val="18"/>
              </w:rPr>
            </w:pPr>
            <w:r w:rsidRPr="002A36DA">
              <w:rPr>
                <w:rFonts w:ascii="Arial" w:hAnsi="Arial" w:cs="Arial"/>
                <w:sz w:val="18"/>
                <w:szCs w:val="18"/>
              </w:rPr>
              <w:t>141.8</w:t>
            </w:r>
          </w:p>
        </w:tc>
      </w:tr>
      <w:tr w:rsidR="00F966A6" w:rsidRPr="008E28AF" w:rsidTr="00D15733">
        <w:tc>
          <w:tcPr>
            <w:tcW w:w="3528" w:type="dxa"/>
          </w:tcPr>
          <w:p w:rsidR="00F966A6" w:rsidRPr="002A36DA" w:rsidRDefault="00F966A6" w:rsidP="00D15733">
            <w:pPr>
              <w:rPr>
                <w:rFonts w:ascii="Arial" w:hAnsi="Arial" w:cs="Arial"/>
                <w:sz w:val="18"/>
                <w:szCs w:val="18"/>
              </w:rPr>
            </w:pPr>
            <w:r w:rsidRPr="002A36DA">
              <w:rPr>
                <w:rFonts w:ascii="Arial" w:hAnsi="Arial" w:cs="Arial"/>
                <w:sz w:val="18"/>
                <w:szCs w:val="18"/>
              </w:rPr>
              <w:t xml:space="preserve">BCIE </w:t>
            </w:r>
          </w:p>
        </w:tc>
        <w:tc>
          <w:tcPr>
            <w:tcW w:w="1350"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15 años</w:t>
            </w:r>
          </w:p>
        </w:tc>
        <w:tc>
          <w:tcPr>
            <w:tcW w:w="1637"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Solidaria</w:t>
            </w:r>
          </w:p>
        </w:tc>
        <w:tc>
          <w:tcPr>
            <w:tcW w:w="1552" w:type="dxa"/>
          </w:tcPr>
          <w:p w:rsidR="00F966A6" w:rsidRPr="002A36DA" w:rsidRDefault="00F966A6" w:rsidP="00C933A4">
            <w:pPr>
              <w:jc w:val="right"/>
              <w:rPr>
                <w:rFonts w:ascii="Arial" w:hAnsi="Arial" w:cs="Arial"/>
                <w:sz w:val="18"/>
                <w:szCs w:val="18"/>
              </w:rPr>
            </w:pPr>
            <w:r w:rsidRPr="002A36DA">
              <w:rPr>
                <w:rFonts w:ascii="Arial" w:hAnsi="Arial" w:cs="Arial"/>
                <w:sz w:val="18"/>
                <w:szCs w:val="18"/>
              </w:rPr>
              <w:t>46,637.5</w:t>
            </w:r>
          </w:p>
        </w:tc>
        <w:tc>
          <w:tcPr>
            <w:tcW w:w="1509" w:type="dxa"/>
          </w:tcPr>
          <w:p w:rsidR="00F966A6" w:rsidRPr="002A36DA" w:rsidRDefault="00F966A6" w:rsidP="008F0EAA">
            <w:pPr>
              <w:jc w:val="right"/>
              <w:rPr>
                <w:rFonts w:ascii="Arial" w:hAnsi="Arial" w:cs="Arial"/>
                <w:sz w:val="18"/>
                <w:szCs w:val="18"/>
              </w:rPr>
            </w:pPr>
            <w:r w:rsidRPr="002A36DA">
              <w:rPr>
                <w:rFonts w:ascii="Arial" w:hAnsi="Arial" w:cs="Arial"/>
                <w:sz w:val="18"/>
                <w:szCs w:val="18"/>
              </w:rPr>
              <w:t>49,576.3</w:t>
            </w:r>
          </w:p>
        </w:tc>
      </w:tr>
      <w:tr w:rsidR="00F966A6" w:rsidRPr="008E28AF" w:rsidTr="00D15733">
        <w:tc>
          <w:tcPr>
            <w:tcW w:w="3528" w:type="dxa"/>
          </w:tcPr>
          <w:p w:rsidR="00F966A6" w:rsidRPr="002A36DA" w:rsidRDefault="00F966A6" w:rsidP="00D15733">
            <w:pPr>
              <w:rPr>
                <w:rFonts w:ascii="Arial" w:hAnsi="Arial" w:cs="Arial"/>
                <w:sz w:val="18"/>
                <w:szCs w:val="18"/>
              </w:rPr>
            </w:pPr>
            <w:r w:rsidRPr="002A36DA">
              <w:rPr>
                <w:rFonts w:ascii="Arial" w:hAnsi="Arial" w:cs="Arial"/>
                <w:sz w:val="18"/>
                <w:szCs w:val="18"/>
              </w:rPr>
              <w:t xml:space="preserve">BCIE – KFW </w:t>
            </w:r>
          </w:p>
        </w:tc>
        <w:tc>
          <w:tcPr>
            <w:tcW w:w="1350"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15 años</w:t>
            </w:r>
          </w:p>
        </w:tc>
        <w:tc>
          <w:tcPr>
            <w:tcW w:w="1637"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Solidaria</w:t>
            </w:r>
          </w:p>
        </w:tc>
        <w:tc>
          <w:tcPr>
            <w:tcW w:w="1552" w:type="dxa"/>
          </w:tcPr>
          <w:p w:rsidR="00F966A6" w:rsidRPr="002A36DA" w:rsidRDefault="00F966A6" w:rsidP="00C933A4">
            <w:pPr>
              <w:jc w:val="right"/>
              <w:rPr>
                <w:rFonts w:ascii="Arial" w:hAnsi="Arial" w:cs="Arial"/>
                <w:sz w:val="18"/>
                <w:szCs w:val="18"/>
              </w:rPr>
            </w:pPr>
            <w:r w:rsidRPr="002A36DA">
              <w:rPr>
                <w:rFonts w:ascii="Arial" w:hAnsi="Arial" w:cs="Arial"/>
                <w:sz w:val="18"/>
                <w:szCs w:val="18"/>
              </w:rPr>
              <w:t>4,742.4</w:t>
            </w:r>
          </w:p>
        </w:tc>
        <w:tc>
          <w:tcPr>
            <w:tcW w:w="1509" w:type="dxa"/>
          </w:tcPr>
          <w:p w:rsidR="00F966A6" w:rsidRPr="002A36DA" w:rsidRDefault="00F966A6" w:rsidP="008F0EAA">
            <w:pPr>
              <w:jc w:val="right"/>
              <w:rPr>
                <w:rFonts w:ascii="Arial" w:hAnsi="Arial" w:cs="Arial"/>
                <w:sz w:val="18"/>
                <w:szCs w:val="18"/>
              </w:rPr>
            </w:pPr>
            <w:r w:rsidRPr="002A36DA">
              <w:rPr>
                <w:rFonts w:ascii="Arial" w:hAnsi="Arial" w:cs="Arial"/>
                <w:sz w:val="18"/>
                <w:szCs w:val="18"/>
              </w:rPr>
              <w:t>3,649.6</w:t>
            </w:r>
          </w:p>
        </w:tc>
      </w:tr>
      <w:tr w:rsidR="00F966A6" w:rsidRPr="008E28AF" w:rsidTr="00D15733">
        <w:tc>
          <w:tcPr>
            <w:tcW w:w="3528" w:type="dxa"/>
          </w:tcPr>
          <w:p w:rsidR="00F966A6" w:rsidRPr="002A36DA" w:rsidRDefault="00F966A6" w:rsidP="00D15733">
            <w:pPr>
              <w:rPr>
                <w:rFonts w:ascii="Arial" w:hAnsi="Arial" w:cs="Arial"/>
                <w:sz w:val="18"/>
                <w:szCs w:val="18"/>
              </w:rPr>
            </w:pPr>
            <w:r w:rsidRPr="002A36DA">
              <w:rPr>
                <w:rFonts w:ascii="Arial" w:hAnsi="Arial" w:cs="Arial"/>
                <w:sz w:val="18"/>
                <w:szCs w:val="18"/>
              </w:rPr>
              <w:t xml:space="preserve">KFW y GOES </w:t>
            </w:r>
          </w:p>
        </w:tc>
        <w:tc>
          <w:tcPr>
            <w:tcW w:w="1350"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30 años</w:t>
            </w:r>
          </w:p>
        </w:tc>
        <w:tc>
          <w:tcPr>
            <w:tcW w:w="1637" w:type="dxa"/>
          </w:tcPr>
          <w:p w:rsidR="00F966A6" w:rsidRPr="002A36DA" w:rsidRDefault="00F966A6" w:rsidP="00D15733">
            <w:pPr>
              <w:jc w:val="center"/>
              <w:rPr>
                <w:rFonts w:ascii="Arial" w:hAnsi="Arial" w:cs="Arial"/>
                <w:sz w:val="18"/>
                <w:szCs w:val="18"/>
              </w:rPr>
            </w:pPr>
            <w:r w:rsidRPr="002A36DA">
              <w:rPr>
                <w:rFonts w:ascii="Arial" w:hAnsi="Arial" w:cs="Arial"/>
                <w:sz w:val="18"/>
                <w:szCs w:val="18"/>
              </w:rPr>
              <w:t>Soberana</w:t>
            </w:r>
          </w:p>
        </w:tc>
        <w:tc>
          <w:tcPr>
            <w:tcW w:w="1552" w:type="dxa"/>
          </w:tcPr>
          <w:p w:rsidR="00F966A6" w:rsidRPr="002A36DA" w:rsidRDefault="00F966A6" w:rsidP="00C933A4">
            <w:pPr>
              <w:jc w:val="right"/>
              <w:rPr>
                <w:rFonts w:ascii="Arial" w:hAnsi="Arial" w:cs="Arial"/>
                <w:sz w:val="18"/>
                <w:szCs w:val="18"/>
              </w:rPr>
            </w:pPr>
            <w:r w:rsidRPr="002A36DA">
              <w:rPr>
                <w:rFonts w:ascii="Arial" w:hAnsi="Arial" w:cs="Arial"/>
                <w:sz w:val="18"/>
                <w:szCs w:val="18"/>
              </w:rPr>
              <w:t>3,463.9</w:t>
            </w:r>
          </w:p>
        </w:tc>
        <w:tc>
          <w:tcPr>
            <w:tcW w:w="1509" w:type="dxa"/>
          </w:tcPr>
          <w:p w:rsidR="00F966A6" w:rsidRPr="002A36DA" w:rsidRDefault="00F966A6" w:rsidP="008F0EAA">
            <w:pPr>
              <w:jc w:val="right"/>
              <w:rPr>
                <w:rFonts w:ascii="Arial" w:hAnsi="Arial" w:cs="Arial"/>
                <w:sz w:val="18"/>
                <w:szCs w:val="18"/>
              </w:rPr>
            </w:pPr>
            <w:r w:rsidRPr="002A36DA">
              <w:rPr>
                <w:rFonts w:ascii="Arial" w:hAnsi="Arial" w:cs="Arial"/>
                <w:sz w:val="18"/>
                <w:szCs w:val="18"/>
              </w:rPr>
              <w:t>2,887.9</w:t>
            </w:r>
          </w:p>
        </w:tc>
      </w:tr>
      <w:tr w:rsidR="00F966A6" w:rsidRPr="008E28AF" w:rsidTr="00D15733">
        <w:tc>
          <w:tcPr>
            <w:tcW w:w="3528" w:type="dxa"/>
          </w:tcPr>
          <w:p w:rsidR="00F966A6" w:rsidRPr="002A36DA" w:rsidRDefault="00F966A6" w:rsidP="00604174">
            <w:pPr>
              <w:rPr>
                <w:rFonts w:ascii="Arial" w:hAnsi="Arial" w:cs="Arial"/>
                <w:sz w:val="18"/>
                <w:szCs w:val="18"/>
                <w:lang w:val="en-US"/>
              </w:rPr>
            </w:pPr>
            <w:r w:rsidRPr="002A36DA">
              <w:rPr>
                <w:rFonts w:ascii="Arial" w:hAnsi="Arial" w:cs="Arial"/>
                <w:sz w:val="18"/>
                <w:szCs w:val="18"/>
                <w:lang w:val="en-US"/>
              </w:rPr>
              <w:t xml:space="preserve">Export – Import Bank of China </w:t>
            </w:r>
          </w:p>
        </w:tc>
        <w:tc>
          <w:tcPr>
            <w:tcW w:w="1350" w:type="dxa"/>
          </w:tcPr>
          <w:p w:rsidR="00F966A6" w:rsidRPr="002A36DA" w:rsidRDefault="00F966A6" w:rsidP="00D15733">
            <w:pPr>
              <w:jc w:val="center"/>
              <w:rPr>
                <w:rFonts w:ascii="Arial" w:hAnsi="Arial" w:cs="Arial"/>
                <w:sz w:val="18"/>
                <w:szCs w:val="18"/>
                <w:lang w:val="en-US"/>
              </w:rPr>
            </w:pPr>
            <w:r w:rsidRPr="002A36DA">
              <w:rPr>
                <w:rFonts w:ascii="Arial" w:hAnsi="Arial" w:cs="Arial"/>
                <w:sz w:val="18"/>
                <w:szCs w:val="18"/>
                <w:lang w:val="en-US"/>
              </w:rPr>
              <w:t xml:space="preserve">15 </w:t>
            </w:r>
            <w:proofErr w:type="spellStart"/>
            <w:r w:rsidRPr="002A36DA">
              <w:rPr>
                <w:rFonts w:ascii="Arial" w:hAnsi="Arial" w:cs="Arial"/>
                <w:sz w:val="18"/>
                <w:szCs w:val="18"/>
                <w:lang w:val="en-US"/>
              </w:rPr>
              <w:t>años</w:t>
            </w:r>
            <w:proofErr w:type="spellEnd"/>
          </w:p>
        </w:tc>
        <w:tc>
          <w:tcPr>
            <w:tcW w:w="1637" w:type="dxa"/>
          </w:tcPr>
          <w:p w:rsidR="00F966A6" w:rsidRPr="002A36DA" w:rsidRDefault="00F966A6" w:rsidP="00D15733">
            <w:pPr>
              <w:jc w:val="center"/>
              <w:rPr>
                <w:rFonts w:ascii="Arial" w:hAnsi="Arial" w:cs="Arial"/>
                <w:sz w:val="18"/>
                <w:szCs w:val="18"/>
                <w:lang w:val="en-US"/>
              </w:rPr>
            </w:pPr>
            <w:proofErr w:type="spellStart"/>
            <w:r w:rsidRPr="002A36DA">
              <w:rPr>
                <w:rFonts w:ascii="Arial" w:hAnsi="Arial" w:cs="Arial"/>
                <w:sz w:val="18"/>
                <w:szCs w:val="18"/>
                <w:lang w:val="en-US"/>
              </w:rPr>
              <w:t>Soberana</w:t>
            </w:r>
            <w:proofErr w:type="spellEnd"/>
          </w:p>
        </w:tc>
        <w:tc>
          <w:tcPr>
            <w:tcW w:w="1552" w:type="dxa"/>
          </w:tcPr>
          <w:p w:rsidR="00F966A6" w:rsidRPr="002A36DA" w:rsidRDefault="00F966A6" w:rsidP="00C933A4">
            <w:pPr>
              <w:jc w:val="right"/>
              <w:rPr>
                <w:rFonts w:ascii="Arial" w:hAnsi="Arial" w:cs="Arial"/>
                <w:sz w:val="18"/>
                <w:szCs w:val="18"/>
                <w:lang w:val="en-US"/>
              </w:rPr>
            </w:pPr>
            <w:r w:rsidRPr="002A36DA">
              <w:rPr>
                <w:rFonts w:ascii="Arial" w:hAnsi="Arial" w:cs="Arial"/>
                <w:sz w:val="18"/>
                <w:szCs w:val="18"/>
                <w:lang w:val="en-US"/>
              </w:rPr>
              <w:t>4,500.0</w:t>
            </w:r>
          </w:p>
        </w:tc>
        <w:tc>
          <w:tcPr>
            <w:tcW w:w="1509" w:type="dxa"/>
          </w:tcPr>
          <w:p w:rsidR="00F966A6" w:rsidRPr="002A36DA" w:rsidRDefault="00F966A6" w:rsidP="008F0EAA">
            <w:pPr>
              <w:jc w:val="right"/>
              <w:rPr>
                <w:rFonts w:ascii="Arial" w:hAnsi="Arial" w:cs="Arial"/>
                <w:sz w:val="18"/>
                <w:szCs w:val="18"/>
                <w:lang w:val="en-US"/>
              </w:rPr>
            </w:pPr>
            <w:r w:rsidRPr="002A36DA">
              <w:rPr>
                <w:rFonts w:ascii="Arial" w:hAnsi="Arial" w:cs="Arial"/>
                <w:sz w:val="18"/>
                <w:szCs w:val="18"/>
                <w:lang w:val="en-US"/>
              </w:rPr>
              <w:t>1,500,0</w:t>
            </w:r>
          </w:p>
        </w:tc>
      </w:tr>
      <w:tr w:rsidR="00F966A6" w:rsidRPr="008E28AF" w:rsidTr="00D15733">
        <w:tc>
          <w:tcPr>
            <w:tcW w:w="3528" w:type="dxa"/>
          </w:tcPr>
          <w:p w:rsidR="00F966A6" w:rsidRPr="002A36DA" w:rsidRDefault="00F966A6" w:rsidP="00482809">
            <w:pPr>
              <w:rPr>
                <w:rFonts w:ascii="Arial" w:hAnsi="Arial" w:cs="Arial"/>
                <w:sz w:val="18"/>
                <w:szCs w:val="18"/>
                <w:lang w:val="en-US"/>
              </w:rPr>
            </w:pPr>
            <w:r w:rsidRPr="002A36DA">
              <w:rPr>
                <w:rFonts w:ascii="Arial" w:hAnsi="Arial" w:cs="Arial"/>
                <w:sz w:val="18"/>
                <w:szCs w:val="18"/>
                <w:lang w:val="en-US"/>
              </w:rPr>
              <w:t>KFW – Reconversion Ambiental</w:t>
            </w:r>
          </w:p>
        </w:tc>
        <w:tc>
          <w:tcPr>
            <w:tcW w:w="1350" w:type="dxa"/>
          </w:tcPr>
          <w:p w:rsidR="00F966A6" w:rsidRPr="002A36DA" w:rsidRDefault="00F966A6" w:rsidP="00D15733">
            <w:pPr>
              <w:jc w:val="center"/>
              <w:rPr>
                <w:rFonts w:ascii="Arial" w:hAnsi="Arial" w:cs="Arial"/>
                <w:sz w:val="18"/>
                <w:szCs w:val="18"/>
                <w:lang w:val="en-US"/>
              </w:rPr>
            </w:pPr>
            <w:r w:rsidRPr="002A36DA">
              <w:rPr>
                <w:rFonts w:ascii="Arial" w:hAnsi="Arial" w:cs="Arial"/>
                <w:sz w:val="18"/>
                <w:szCs w:val="18"/>
                <w:lang w:val="en-US"/>
              </w:rPr>
              <w:t xml:space="preserve">10 </w:t>
            </w:r>
            <w:proofErr w:type="spellStart"/>
            <w:r w:rsidRPr="002A36DA">
              <w:rPr>
                <w:rFonts w:ascii="Arial" w:hAnsi="Arial" w:cs="Arial"/>
                <w:sz w:val="18"/>
                <w:szCs w:val="18"/>
                <w:lang w:val="en-US"/>
              </w:rPr>
              <w:t>años</w:t>
            </w:r>
            <w:proofErr w:type="spellEnd"/>
          </w:p>
        </w:tc>
        <w:tc>
          <w:tcPr>
            <w:tcW w:w="1637" w:type="dxa"/>
          </w:tcPr>
          <w:p w:rsidR="00F966A6" w:rsidRPr="002A36DA" w:rsidRDefault="00F966A6" w:rsidP="00D15733">
            <w:pPr>
              <w:jc w:val="center"/>
              <w:rPr>
                <w:rFonts w:ascii="Arial" w:hAnsi="Arial" w:cs="Arial"/>
                <w:sz w:val="18"/>
                <w:szCs w:val="18"/>
                <w:lang w:val="en-US"/>
              </w:rPr>
            </w:pPr>
            <w:r w:rsidRPr="002A36DA">
              <w:rPr>
                <w:rFonts w:ascii="Arial" w:hAnsi="Arial" w:cs="Arial"/>
                <w:sz w:val="18"/>
                <w:szCs w:val="18"/>
                <w:lang w:val="en-US"/>
              </w:rPr>
              <w:t>Patrimonial</w:t>
            </w:r>
          </w:p>
        </w:tc>
        <w:tc>
          <w:tcPr>
            <w:tcW w:w="1552" w:type="dxa"/>
          </w:tcPr>
          <w:p w:rsidR="00F966A6" w:rsidRPr="002A36DA" w:rsidRDefault="00F966A6" w:rsidP="00C933A4">
            <w:pPr>
              <w:jc w:val="right"/>
              <w:rPr>
                <w:rFonts w:ascii="Arial" w:hAnsi="Arial" w:cs="Arial"/>
                <w:sz w:val="18"/>
                <w:szCs w:val="18"/>
                <w:lang w:val="en-US"/>
              </w:rPr>
            </w:pPr>
            <w:r w:rsidRPr="002A36DA">
              <w:rPr>
                <w:rFonts w:ascii="Arial" w:hAnsi="Arial" w:cs="Arial"/>
                <w:sz w:val="18"/>
                <w:szCs w:val="18"/>
                <w:lang w:val="en-US"/>
              </w:rPr>
              <w:t>15,576.1</w:t>
            </w:r>
          </w:p>
        </w:tc>
        <w:tc>
          <w:tcPr>
            <w:tcW w:w="1509" w:type="dxa"/>
          </w:tcPr>
          <w:p w:rsidR="00F966A6" w:rsidRPr="002A36DA" w:rsidRDefault="00F966A6" w:rsidP="008F0EAA">
            <w:pPr>
              <w:jc w:val="right"/>
              <w:rPr>
                <w:rFonts w:ascii="Arial" w:hAnsi="Arial" w:cs="Arial"/>
                <w:sz w:val="18"/>
                <w:szCs w:val="18"/>
                <w:lang w:val="en-US"/>
              </w:rPr>
            </w:pPr>
            <w:r w:rsidRPr="002A36DA">
              <w:rPr>
                <w:rFonts w:ascii="Arial" w:hAnsi="Arial" w:cs="Arial"/>
                <w:sz w:val="18"/>
                <w:szCs w:val="18"/>
                <w:lang w:val="en-US"/>
              </w:rPr>
              <w:t>14,682.1</w:t>
            </w:r>
          </w:p>
        </w:tc>
      </w:tr>
      <w:tr w:rsidR="00F966A6" w:rsidRPr="008E28AF" w:rsidTr="00D15733">
        <w:tc>
          <w:tcPr>
            <w:tcW w:w="3528" w:type="dxa"/>
          </w:tcPr>
          <w:p w:rsidR="00F966A6" w:rsidRPr="002A36DA" w:rsidRDefault="00F966A6" w:rsidP="00482809">
            <w:pPr>
              <w:rPr>
                <w:rFonts w:ascii="Arial" w:hAnsi="Arial" w:cs="Arial"/>
                <w:sz w:val="18"/>
                <w:szCs w:val="18"/>
                <w:lang w:val="en-US"/>
              </w:rPr>
            </w:pPr>
            <w:r w:rsidRPr="002A36DA">
              <w:rPr>
                <w:rFonts w:ascii="Arial" w:hAnsi="Arial" w:cs="Arial"/>
                <w:sz w:val="18"/>
                <w:szCs w:val="18"/>
                <w:lang w:val="en-US"/>
              </w:rPr>
              <w:t>EFG Capital</w:t>
            </w:r>
          </w:p>
        </w:tc>
        <w:tc>
          <w:tcPr>
            <w:tcW w:w="1350" w:type="dxa"/>
          </w:tcPr>
          <w:p w:rsidR="00F966A6" w:rsidRPr="002A36DA" w:rsidRDefault="00F966A6" w:rsidP="00D15733">
            <w:pPr>
              <w:jc w:val="center"/>
              <w:rPr>
                <w:rFonts w:ascii="Arial" w:hAnsi="Arial" w:cs="Arial"/>
                <w:sz w:val="18"/>
                <w:szCs w:val="18"/>
                <w:lang w:val="en-US"/>
              </w:rPr>
            </w:pPr>
            <w:r w:rsidRPr="002A36DA">
              <w:rPr>
                <w:rFonts w:ascii="Arial" w:hAnsi="Arial" w:cs="Arial"/>
                <w:sz w:val="18"/>
                <w:szCs w:val="18"/>
                <w:lang w:val="en-US"/>
              </w:rPr>
              <w:t xml:space="preserve">3 a 5 </w:t>
            </w:r>
            <w:proofErr w:type="spellStart"/>
            <w:r w:rsidRPr="002A36DA">
              <w:rPr>
                <w:rFonts w:ascii="Arial" w:hAnsi="Arial" w:cs="Arial"/>
                <w:sz w:val="18"/>
                <w:szCs w:val="18"/>
                <w:lang w:val="en-US"/>
              </w:rPr>
              <w:t>años</w:t>
            </w:r>
            <w:proofErr w:type="spellEnd"/>
          </w:p>
        </w:tc>
        <w:tc>
          <w:tcPr>
            <w:tcW w:w="1637" w:type="dxa"/>
          </w:tcPr>
          <w:p w:rsidR="00F966A6" w:rsidRPr="002A36DA" w:rsidRDefault="00F966A6" w:rsidP="00604174">
            <w:pPr>
              <w:jc w:val="center"/>
              <w:rPr>
                <w:rFonts w:ascii="Arial" w:hAnsi="Arial" w:cs="Arial"/>
                <w:sz w:val="18"/>
                <w:szCs w:val="18"/>
                <w:lang w:val="en-US"/>
              </w:rPr>
            </w:pPr>
            <w:proofErr w:type="spellStart"/>
            <w:r w:rsidRPr="002A36DA">
              <w:rPr>
                <w:rFonts w:ascii="Arial" w:hAnsi="Arial" w:cs="Arial"/>
                <w:sz w:val="18"/>
                <w:szCs w:val="18"/>
                <w:lang w:val="en-US"/>
              </w:rPr>
              <w:t>Portafolio</w:t>
            </w:r>
            <w:proofErr w:type="spellEnd"/>
            <w:r w:rsidRPr="002A36DA">
              <w:rPr>
                <w:rFonts w:ascii="Arial" w:hAnsi="Arial" w:cs="Arial"/>
                <w:sz w:val="18"/>
                <w:szCs w:val="18"/>
                <w:lang w:val="en-US"/>
              </w:rPr>
              <w:t xml:space="preserve"> </w:t>
            </w:r>
          </w:p>
        </w:tc>
        <w:tc>
          <w:tcPr>
            <w:tcW w:w="1552" w:type="dxa"/>
          </w:tcPr>
          <w:p w:rsidR="00F966A6" w:rsidRPr="002A36DA" w:rsidRDefault="00F966A6" w:rsidP="00C933A4">
            <w:pPr>
              <w:jc w:val="right"/>
              <w:rPr>
                <w:rFonts w:ascii="Arial" w:hAnsi="Arial" w:cs="Arial"/>
                <w:sz w:val="18"/>
                <w:szCs w:val="18"/>
                <w:lang w:val="en-US"/>
              </w:rPr>
            </w:pPr>
            <w:r w:rsidRPr="002A36DA">
              <w:rPr>
                <w:rFonts w:ascii="Arial" w:hAnsi="Arial" w:cs="Arial"/>
                <w:sz w:val="18"/>
                <w:szCs w:val="18"/>
                <w:lang w:val="en-US"/>
              </w:rPr>
              <w:t>10,000.0</w:t>
            </w:r>
          </w:p>
        </w:tc>
        <w:tc>
          <w:tcPr>
            <w:tcW w:w="1509" w:type="dxa"/>
          </w:tcPr>
          <w:p w:rsidR="00F966A6" w:rsidRPr="002A36DA" w:rsidRDefault="00F966A6" w:rsidP="008F0EAA">
            <w:pPr>
              <w:jc w:val="right"/>
              <w:rPr>
                <w:rFonts w:ascii="Arial" w:hAnsi="Arial" w:cs="Arial"/>
                <w:sz w:val="18"/>
                <w:szCs w:val="18"/>
                <w:lang w:val="en-US"/>
              </w:rPr>
            </w:pPr>
            <w:r w:rsidRPr="002A36DA">
              <w:rPr>
                <w:rFonts w:ascii="Arial" w:hAnsi="Arial" w:cs="Arial"/>
                <w:sz w:val="18"/>
                <w:szCs w:val="18"/>
                <w:lang w:val="en-US"/>
              </w:rPr>
              <w:t>6,000.0</w:t>
            </w:r>
          </w:p>
        </w:tc>
      </w:tr>
      <w:tr w:rsidR="00F966A6" w:rsidRPr="008E28AF" w:rsidTr="00D15733">
        <w:tc>
          <w:tcPr>
            <w:tcW w:w="3528" w:type="dxa"/>
          </w:tcPr>
          <w:p w:rsidR="00F966A6" w:rsidRPr="002A36DA" w:rsidRDefault="00F966A6" w:rsidP="00482809">
            <w:pPr>
              <w:rPr>
                <w:rFonts w:ascii="Arial" w:hAnsi="Arial" w:cs="Arial"/>
                <w:sz w:val="18"/>
                <w:szCs w:val="18"/>
                <w:lang w:val="en-US"/>
              </w:rPr>
            </w:pPr>
            <w:r w:rsidRPr="002A36DA">
              <w:rPr>
                <w:rFonts w:ascii="Arial" w:hAnsi="Arial" w:cs="Arial"/>
                <w:sz w:val="18"/>
                <w:szCs w:val="18"/>
                <w:lang w:val="en-US"/>
              </w:rPr>
              <w:t>Credit Suisse</w:t>
            </w:r>
          </w:p>
        </w:tc>
        <w:tc>
          <w:tcPr>
            <w:tcW w:w="1350" w:type="dxa"/>
          </w:tcPr>
          <w:p w:rsidR="00F966A6" w:rsidRPr="002A36DA" w:rsidRDefault="00F966A6" w:rsidP="00D15733">
            <w:pPr>
              <w:jc w:val="center"/>
              <w:rPr>
                <w:rFonts w:ascii="Arial" w:hAnsi="Arial" w:cs="Arial"/>
                <w:sz w:val="18"/>
                <w:szCs w:val="18"/>
                <w:lang w:val="en-US"/>
              </w:rPr>
            </w:pPr>
            <w:r w:rsidRPr="002A36DA">
              <w:rPr>
                <w:rFonts w:ascii="Arial" w:hAnsi="Arial" w:cs="Arial"/>
                <w:sz w:val="18"/>
                <w:szCs w:val="18"/>
                <w:lang w:val="en-US"/>
              </w:rPr>
              <w:t xml:space="preserve">3 </w:t>
            </w:r>
            <w:proofErr w:type="spellStart"/>
            <w:r w:rsidRPr="002A36DA">
              <w:rPr>
                <w:rFonts w:ascii="Arial" w:hAnsi="Arial" w:cs="Arial"/>
                <w:sz w:val="18"/>
                <w:szCs w:val="18"/>
                <w:lang w:val="en-US"/>
              </w:rPr>
              <w:t>años</w:t>
            </w:r>
            <w:proofErr w:type="spellEnd"/>
          </w:p>
        </w:tc>
        <w:tc>
          <w:tcPr>
            <w:tcW w:w="1637" w:type="dxa"/>
          </w:tcPr>
          <w:p w:rsidR="00F966A6" w:rsidRPr="002A36DA" w:rsidRDefault="00F966A6" w:rsidP="00604174">
            <w:pPr>
              <w:jc w:val="center"/>
              <w:rPr>
                <w:rFonts w:ascii="Arial" w:hAnsi="Arial" w:cs="Arial"/>
                <w:sz w:val="18"/>
                <w:szCs w:val="18"/>
                <w:lang w:val="en-US"/>
              </w:rPr>
            </w:pPr>
            <w:proofErr w:type="spellStart"/>
            <w:r w:rsidRPr="002A36DA">
              <w:rPr>
                <w:rFonts w:ascii="Arial" w:hAnsi="Arial" w:cs="Arial"/>
                <w:sz w:val="18"/>
                <w:szCs w:val="18"/>
                <w:lang w:val="en-US"/>
              </w:rPr>
              <w:t>Portafolio</w:t>
            </w:r>
            <w:proofErr w:type="spellEnd"/>
            <w:r w:rsidRPr="002A36DA">
              <w:rPr>
                <w:rFonts w:ascii="Arial" w:hAnsi="Arial" w:cs="Arial"/>
                <w:sz w:val="18"/>
                <w:szCs w:val="18"/>
                <w:lang w:val="en-US"/>
              </w:rPr>
              <w:t xml:space="preserve"> </w:t>
            </w:r>
          </w:p>
        </w:tc>
        <w:tc>
          <w:tcPr>
            <w:tcW w:w="1552" w:type="dxa"/>
          </w:tcPr>
          <w:p w:rsidR="00F966A6" w:rsidRPr="002A36DA" w:rsidRDefault="00F966A6" w:rsidP="00C933A4">
            <w:pPr>
              <w:jc w:val="right"/>
              <w:rPr>
                <w:rFonts w:ascii="Arial" w:hAnsi="Arial" w:cs="Arial"/>
                <w:sz w:val="18"/>
                <w:szCs w:val="18"/>
                <w:lang w:val="en-US"/>
              </w:rPr>
            </w:pPr>
            <w:r w:rsidRPr="002A36DA">
              <w:rPr>
                <w:rFonts w:ascii="Arial" w:hAnsi="Arial" w:cs="Arial"/>
                <w:sz w:val="18"/>
                <w:szCs w:val="18"/>
                <w:lang w:val="en-US"/>
              </w:rPr>
              <w:t>28,248.6</w:t>
            </w:r>
          </w:p>
        </w:tc>
        <w:tc>
          <w:tcPr>
            <w:tcW w:w="1509" w:type="dxa"/>
          </w:tcPr>
          <w:p w:rsidR="00F966A6" w:rsidRPr="002A36DA" w:rsidRDefault="00F966A6" w:rsidP="008F0EAA">
            <w:pPr>
              <w:jc w:val="right"/>
              <w:rPr>
                <w:rFonts w:ascii="Arial" w:hAnsi="Arial" w:cs="Arial"/>
                <w:sz w:val="18"/>
                <w:szCs w:val="18"/>
                <w:lang w:val="en-US"/>
              </w:rPr>
            </w:pPr>
            <w:r w:rsidRPr="002A36DA">
              <w:rPr>
                <w:rFonts w:ascii="Arial" w:hAnsi="Arial" w:cs="Arial"/>
                <w:sz w:val="18"/>
                <w:szCs w:val="18"/>
                <w:lang w:val="en-US"/>
              </w:rPr>
              <w:t>18,248.6</w:t>
            </w:r>
          </w:p>
        </w:tc>
      </w:tr>
      <w:tr w:rsidR="00F966A6" w:rsidRPr="008E28AF" w:rsidTr="00D15733">
        <w:tc>
          <w:tcPr>
            <w:tcW w:w="3528" w:type="dxa"/>
          </w:tcPr>
          <w:p w:rsidR="00F966A6" w:rsidRPr="002A36DA" w:rsidRDefault="00F966A6" w:rsidP="00482809">
            <w:pPr>
              <w:rPr>
                <w:rFonts w:ascii="Arial" w:hAnsi="Arial" w:cs="Arial"/>
                <w:sz w:val="18"/>
                <w:szCs w:val="18"/>
                <w:lang w:val="en-US"/>
              </w:rPr>
            </w:pPr>
            <w:r w:rsidRPr="002A36DA">
              <w:rPr>
                <w:rFonts w:ascii="Arial" w:hAnsi="Arial" w:cs="Arial"/>
                <w:sz w:val="18"/>
                <w:szCs w:val="18"/>
                <w:lang w:val="en-US"/>
              </w:rPr>
              <w:t>BID</w:t>
            </w:r>
          </w:p>
        </w:tc>
        <w:tc>
          <w:tcPr>
            <w:tcW w:w="1350" w:type="dxa"/>
          </w:tcPr>
          <w:p w:rsidR="00F966A6" w:rsidRPr="002A36DA" w:rsidRDefault="00F966A6" w:rsidP="00D15733">
            <w:pPr>
              <w:jc w:val="center"/>
              <w:rPr>
                <w:rFonts w:ascii="Arial" w:hAnsi="Arial" w:cs="Arial"/>
                <w:sz w:val="18"/>
                <w:szCs w:val="18"/>
                <w:lang w:val="en-US"/>
              </w:rPr>
            </w:pPr>
            <w:r w:rsidRPr="002A36DA">
              <w:rPr>
                <w:rFonts w:ascii="Arial" w:hAnsi="Arial" w:cs="Arial"/>
                <w:sz w:val="18"/>
                <w:szCs w:val="18"/>
                <w:lang w:val="en-US"/>
              </w:rPr>
              <w:t xml:space="preserve">10 </w:t>
            </w:r>
            <w:proofErr w:type="spellStart"/>
            <w:r w:rsidRPr="002A36DA">
              <w:rPr>
                <w:rFonts w:ascii="Arial" w:hAnsi="Arial" w:cs="Arial"/>
                <w:sz w:val="18"/>
                <w:szCs w:val="18"/>
                <w:lang w:val="en-US"/>
              </w:rPr>
              <w:t>años</w:t>
            </w:r>
            <w:proofErr w:type="spellEnd"/>
          </w:p>
        </w:tc>
        <w:tc>
          <w:tcPr>
            <w:tcW w:w="1637" w:type="dxa"/>
          </w:tcPr>
          <w:p w:rsidR="00F966A6" w:rsidRPr="002A36DA" w:rsidRDefault="00F966A6" w:rsidP="00D15733">
            <w:pPr>
              <w:jc w:val="center"/>
              <w:rPr>
                <w:rFonts w:ascii="Arial" w:hAnsi="Arial" w:cs="Arial"/>
                <w:sz w:val="18"/>
                <w:szCs w:val="18"/>
                <w:lang w:val="en-US"/>
              </w:rPr>
            </w:pPr>
            <w:r w:rsidRPr="002A36DA">
              <w:rPr>
                <w:rFonts w:ascii="Arial" w:hAnsi="Arial" w:cs="Arial"/>
                <w:sz w:val="18"/>
                <w:szCs w:val="18"/>
                <w:lang w:val="en-US"/>
              </w:rPr>
              <w:t>Patrimonial</w:t>
            </w:r>
          </w:p>
        </w:tc>
        <w:tc>
          <w:tcPr>
            <w:tcW w:w="1552" w:type="dxa"/>
          </w:tcPr>
          <w:p w:rsidR="00F966A6" w:rsidRPr="002A36DA" w:rsidRDefault="00F966A6" w:rsidP="00C933A4">
            <w:pPr>
              <w:jc w:val="right"/>
              <w:rPr>
                <w:rFonts w:ascii="Arial" w:hAnsi="Arial" w:cs="Arial"/>
                <w:sz w:val="18"/>
                <w:szCs w:val="18"/>
                <w:lang w:val="en-US"/>
              </w:rPr>
            </w:pPr>
            <w:r w:rsidRPr="002A36DA">
              <w:rPr>
                <w:rFonts w:ascii="Arial" w:hAnsi="Arial" w:cs="Arial"/>
                <w:sz w:val="18"/>
                <w:szCs w:val="18"/>
                <w:lang w:val="en-US"/>
              </w:rPr>
              <w:t>25,000.0</w:t>
            </w:r>
          </w:p>
        </w:tc>
        <w:tc>
          <w:tcPr>
            <w:tcW w:w="1509" w:type="dxa"/>
          </w:tcPr>
          <w:p w:rsidR="00F966A6" w:rsidRPr="002A36DA" w:rsidRDefault="00F966A6" w:rsidP="008F0EAA">
            <w:pPr>
              <w:jc w:val="right"/>
              <w:rPr>
                <w:rFonts w:ascii="Arial" w:hAnsi="Arial" w:cs="Arial"/>
                <w:sz w:val="18"/>
                <w:szCs w:val="18"/>
                <w:lang w:val="en-US"/>
              </w:rPr>
            </w:pPr>
            <w:r w:rsidRPr="002A36DA">
              <w:rPr>
                <w:rFonts w:ascii="Arial" w:hAnsi="Arial" w:cs="Arial"/>
                <w:sz w:val="18"/>
                <w:szCs w:val="18"/>
                <w:lang w:val="en-US"/>
              </w:rPr>
              <w:t>42,238.1</w:t>
            </w:r>
          </w:p>
        </w:tc>
      </w:tr>
      <w:tr w:rsidR="00F966A6" w:rsidRPr="008E28AF" w:rsidTr="007D5B3B">
        <w:tc>
          <w:tcPr>
            <w:tcW w:w="6515" w:type="dxa"/>
            <w:gridSpan w:val="3"/>
          </w:tcPr>
          <w:p w:rsidR="00F966A6" w:rsidRPr="002A36DA" w:rsidRDefault="00F966A6" w:rsidP="00D15733">
            <w:pPr>
              <w:jc w:val="center"/>
              <w:rPr>
                <w:rFonts w:ascii="Arial" w:hAnsi="Arial" w:cs="Arial"/>
                <w:b/>
                <w:sz w:val="18"/>
                <w:szCs w:val="18"/>
                <w:lang w:val="en-US"/>
              </w:rPr>
            </w:pPr>
            <w:proofErr w:type="spellStart"/>
            <w:r w:rsidRPr="002A36DA">
              <w:rPr>
                <w:rFonts w:ascii="Arial" w:hAnsi="Arial" w:cs="Arial"/>
                <w:b/>
                <w:sz w:val="18"/>
                <w:szCs w:val="18"/>
                <w:lang w:val="en-US"/>
              </w:rPr>
              <w:t>Intereses</w:t>
            </w:r>
            <w:proofErr w:type="spellEnd"/>
          </w:p>
        </w:tc>
        <w:tc>
          <w:tcPr>
            <w:tcW w:w="1552" w:type="dxa"/>
          </w:tcPr>
          <w:p w:rsidR="00F966A6" w:rsidRPr="002A36DA" w:rsidRDefault="00F966A6" w:rsidP="00C933A4">
            <w:pPr>
              <w:jc w:val="right"/>
              <w:rPr>
                <w:rFonts w:ascii="Arial" w:hAnsi="Arial" w:cs="Arial"/>
                <w:sz w:val="18"/>
                <w:szCs w:val="18"/>
                <w:lang w:val="en-US"/>
              </w:rPr>
            </w:pPr>
            <w:r w:rsidRPr="002A36DA">
              <w:rPr>
                <w:rFonts w:ascii="Arial" w:hAnsi="Arial" w:cs="Arial"/>
                <w:sz w:val="18"/>
                <w:szCs w:val="18"/>
                <w:lang w:val="en-US"/>
              </w:rPr>
              <w:t>931.1</w:t>
            </w:r>
          </w:p>
        </w:tc>
        <w:tc>
          <w:tcPr>
            <w:tcW w:w="1509" w:type="dxa"/>
          </w:tcPr>
          <w:p w:rsidR="00F966A6" w:rsidRPr="002A36DA" w:rsidRDefault="00F966A6" w:rsidP="008F0EAA">
            <w:pPr>
              <w:jc w:val="right"/>
              <w:rPr>
                <w:rFonts w:ascii="Arial" w:hAnsi="Arial" w:cs="Arial"/>
                <w:sz w:val="18"/>
                <w:szCs w:val="18"/>
                <w:lang w:val="en-US"/>
              </w:rPr>
            </w:pPr>
            <w:r w:rsidRPr="002A36DA">
              <w:rPr>
                <w:rFonts w:ascii="Arial" w:hAnsi="Arial" w:cs="Arial"/>
                <w:sz w:val="18"/>
                <w:szCs w:val="18"/>
                <w:lang w:val="en-US"/>
              </w:rPr>
              <w:t>997.7</w:t>
            </w:r>
          </w:p>
        </w:tc>
      </w:tr>
      <w:tr w:rsidR="00F966A6" w:rsidRPr="008E28AF" w:rsidTr="007A72F0">
        <w:tc>
          <w:tcPr>
            <w:tcW w:w="6515" w:type="dxa"/>
            <w:gridSpan w:val="3"/>
          </w:tcPr>
          <w:p w:rsidR="00F966A6" w:rsidRPr="002A36DA" w:rsidRDefault="00F966A6" w:rsidP="00D15733">
            <w:pPr>
              <w:jc w:val="center"/>
              <w:rPr>
                <w:rFonts w:ascii="Arial" w:hAnsi="Arial" w:cs="Arial"/>
                <w:sz w:val="18"/>
                <w:szCs w:val="18"/>
                <w:lang w:val="en-US"/>
              </w:rPr>
            </w:pPr>
            <w:r w:rsidRPr="002A36DA">
              <w:rPr>
                <w:rFonts w:ascii="Arial" w:hAnsi="Arial" w:cs="Arial"/>
                <w:b/>
                <w:sz w:val="18"/>
                <w:szCs w:val="18"/>
                <w:lang w:val="en-US"/>
              </w:rPr>
              <w:t>Total</w:t>
            </w:r>
          </w:p>
        </w:tc>
        <w:tc>
          <w:tcPr>
            <w:tcW w:w="1552" w:type="dxa"/>
          </w:tcPr>
          <w:p w:rsidR="00F966A6" w:rsidRPr="002A36DA" w:rsidRDefault="00F966A6" w:rsidP="00C933A4">
            <w:pPr>
              <w:jc w:val="right"/>
              <w:rPr>
                <w:rFonts w:ascii="Arial" w:hAnsi="Arial" w:cs="Arial"/>
                <w:b/>
                <w:sz w:val="18"/>
                <w:szCs w:val="18"/>
                <w:lang w:val="en-US"/>
              </w:rPr>
            </w:pPr>
            <w:r w:rsidRPr="002A36DA">
              <w:rPr>
                <w:rFonts w:ascii="Arial" w:hAnsi="Arial" w:cs="Arial"/>
                <w:b/>
                <w:sz w:val="18"/>
                <w:szCs w:val="18"/>
                <w:lang w:val="en-US"/>
              </w:rPr>
              <w:t>199,861.7</w:t>
            </w:r>
          </w:p>
        </w:tc>
        <w:tc>
          <w:tcPr>
            <w:tcW w:w="1509" w:type="dxa"/>
          </w:tcPr>
          <w:p w:rsidR="00F966A6" w:rsidRPr="002A36DA" w:rsidRDefault="00F966A6" w:rsidP="008F0EAA">
            <w:pPr>
              <w:jc w:val="right"/>
              <w:rPr>
                <w:rFonts w:ascii="Arial" w:hAnsi="Arial" w:cs="Arial"/>
                <w:b/>
                <w:sz w:val="18"/>
                <w:szCs w:val="18"/>
                <w:lang w:val="en-US"/>
              </w:rPr>
            </w:pPr>
            <w:r w:rsidRPr="002A36DA">
              <w:rPr>
                <w:rFonts w:ascii="Arial" w:hAnsi="Arial" w:cs="Arial"/>
                <w:b/>
                <w:sz w:val="18"/>
                <w:szCs w:val="18"/>
                <w:lang w:val="en-US"/>
              </w:rPr>
              <w:t>200,529.6</w:t>
            </w:r>
          </w:p>
        </w:tc>
      </w:tr>
    </w:tbl>
    <w:p w:rsidR="00482809" w:rsidRPr="002A36DA" w:rsidRDefault="00C77235" w:rsidP="004D02B2">
      <w:pPr>
        <w:rPr>
          <w:rFonts w:ascii="Arial" w:hAnsi="Arial" w:cs="Arial"/>
          <w:sz w:val="18"/>
          <w:szCs w:val="18"/>
          <w:lang w:val="es-ES_tradnl"/>
        </w:rPr>
      </w:pPr>
      <w:r w:rsidRPr="002A36DA">
        <w:rPr>
          <w:rFonts w:ascii="Arial" w:hAnsi="Arial" w:cs="Arial"/>
          <w:b/>
          <w:sz w:val="18"/>
          <w:szCs w:val="18"/>
          <w:lang w:val="es-ES_tradnl"/>
        </w:rPr>
        <w:t>Fuente:</w:t>
      </w:r>
      <w:r w:rsidRPr="002A36DA">
        <w:rPr>
          <w:rFonts w:ascii="Arial" w:hAnsi="Arial" w:cs="Arial"/>
          <w:sz w:val="18"/>
          <w:szCs w:val="18"/>
          <w:lang w:val="es-ES_tradnl"/>
        </w:rPr>
        <w:t xml:space="preserve"> </w:t>
      </w:r>
      <w:r w:rsidR="004D02B2" w:rsidRPr="002A36DA">
        <w:rPr>
          <w:rFonts w:ascii="Arial" w:hAnsi="Arial" w:cs="Arial"/>
          <w:sz w:val="18"/>
          <w:szCs w:val="18"/>
          <w:lang w:val="es-ES_tradnl"/>
        </w:rPr>
        <w:t>Elaboración</w:t>
      </w:r>
      <w:r w:rsidRPr="002A36DA">
        <w:rPr>
          <w:rFonts w:ascii="Arial" w:hAnsi="Arial" w:cs="Arial"/>
          <w:sz w:val="18"/>
          <w:szCs w:val="18"/>
          <w:lang w:val="es-ES_tradnl"/>
        </w:rPr>
        <w:t xml:space="preserve"> propia en base a Estados Financieros Auditados de BANDESAL</w:t>
      </w:r>
    </w:p>
    <w:p w:rsidR="00C656A4" w:rsidRPr="008E28AF" w:rsidRDefault="00C656A4" w:rsidP="002A36DA">
      <w:pPr>
        <w:pStyle w:val="ListParagraph"/>
        <w:numPr>
          <w:ilvl w:val="0"/>
          <w:numId w:val="31"/>
        </w:numPr>
        <w:spacing w:after="0" w:line="240" w:lineRule="auto"/>
        <w:ind w:hanging="720"/>
        <w:jc w:val="both"/>
        <w:rPr>
          <w:rFonts w:ascii="Arial" w:hAnsi="Arial" w:cs="Arial"/>
        </w:rPr>
      </w:pPr>
      <w:r w:rsidRPr="008E28AF">
        <w:rPr>
          <w:rFonts w:ascii="Arial" w:hAnsi="Arial" w:cs="Arial"/>
        </w:rPr>
        <w:t>A diciembre de 2015, el BID tenía una participación directa en el fondeo de BANDESAL del 21%, mientras que el BCIE lideraba la lista de acreedores con una participación del 38%.</w:t>
      </w:r>
    </w:p>
    <w:p w:rsidR="00C656A4" w:rsidRPr="008E28AF" w:rsidRDefault="00C656A4" w:rsidP="00531C77">
      <w:pPr>
        <w:pStyle w:val="ListParagraph"/>
        <w:spacing w:after="0"/>
        <w:ind w:right="720"/>
        <w:jc w:val="both"/>
        <w:rPr>
          <w:rFonts w:ascii="Arial" w:hAnsi="Arial" w:cs="Arial"/>
        </w:rPr>
      </w:pPr>
    </w:p>
    <w:p w:rsidR="00743F33" w:rsidRPr="008E28AF" w:rsidRDefault="00743F33" w:rsidP="002A36DA">
      <w:pPr>
        <w:pStyle w:val="ListParagraph"/>
        <w:numPr>
          <w:ilvl w:val="0"/>
          <w:numId w:val="31"/>
        </w:numPr>
        <w:spacing w:after="0" w:line="240" w:lineRule="auto"/>
        <w:ind w:hanging="720"/>
        <w:jc w:val="both"/>
        <w:rPr>
          <w:rFonts w:ascii="Arial" w:hAnsi="Arial" w:cs="Arial"/>
        </w:rPr>
      </w:pPr>
      <w:r w:rsidRPr="008E28AF">
        <w:rPr>
          <w:rFonts w:ascii="Arial" w:hAnsi="Arial" w:cs="Arial"/>
          <w:b/>
        </w:rPr>
        <w:t>Cobertura de riesgos:</w:t>
      </w:r>
      <w:r w:rsidRPr="008E28AF">
        <w:rPr>
          <w:rFonts w:ascii="Arial" w:hAnsi="Arial" w:cs="Arial"/>
        </w:rPr>
        <w:t xml:space="preserve"> La constitución de reservas de saneamiento para la cartera de primer y segundo piso se realiza considerando la normativa emitida para tal efecto por la Superintendencia del Sistema Financiero. No </w:t>
      </w:r>
      <w:proofErr w:type="gramStart"/>
      <w:r w:rsidRPr="008E28AF">
        <w:rPr>
          <w:rFonts w:ascii="Arial" w:hAnsi="Arial" w:cs="Arial"/>
        </w:rPr>
        <w:t>obstante</w:t>
      </w:r>
      <w:proofErr w:type="gramEnd"/>
      <w:r w:rsidRPr="008E28AF">
        <w:rPr>
          <w:rFonts w:ascii="Arial" w:hAnsi="Arial" w:cs="Arial"/>
        </w:rPr>
        <w:t xml:space="preserve"> lo anterior, los saldos de reservas constituyen una medida prudencial de riesgo, ya que BANDESAL no posee saldos de cartera en mora. En este sentido, al cierre de diciembre de 2015, el monto de reservas de saneamiento de préstamos se mantuvo en US$10.4 millones, equivalente a una cobertura del 2.7% con relación a la cartera bruta de préstamos vigentes</w:t>
      </w:r>
      <w:r w:rsidR="00323811" w:rsidRPr="008E28AF">
        <w:rPr>
          <w:rFonts w:ascii="Arial" w:hAnsi="Arial" w:cs="Arial"/>
        </w:rPr>
        <w:t xml:space="preserve">. Respecto a </w:t>
      </w:r>
      <w:proofErr w:type="gramStart"/>
      <w:r w:rsidR="00323811" w:rsidRPr="008E28AF">
        <w:rPr>
          <w:rFonts w:ascii="Arial" w:hAnsi="Arial" w:cs="Arial"/>
        </w:rPr>
        <w:t>las cobertura</w:t>
      </w:r>
      <w:proofErr w:type="gramEnd"/>
      <w:r w:rsidR="00323811" w:rsidRPr="008E28AF">
        <w:rPr>
          <w:rFonts w:ascii="Arial" w:hAnsi="Arial" w:cs="Arial"/>
        </w:rPr>
        <w:t xml:space="preserve"> para el portafolio de inversiones, la provisión para la valuación de inversiones tuvo una cobertura de 7.10%. </w:t>
      </w:r>
    </w:p>
    <w:p w:rsidR="004D02B2" w:rsidRPr="008E28AF" w:rsidRDefault="004D02B2" w:rsidP="00531C77">
      <w:pPr>
        <w:pStyle w:val="ListParagraph"/>
        <w:spacing w:after="0"/>
        <w:ind w:right="720"/>
        <w:jc w:val="both"/>
        <w:rPr>
          <w:rFonts w:ascii="Arial" w:hAnsi="Arial" w:cs="Arial"/>
        </w:rPr>
      </w:pPr>
    </w:p>
    <w:p w:rsidR="00717530" w:rsidRPr="008E28AF" w:rsidRDefault="00CB608D" w:rsidP="002A36DA">
      <w:pPr>
        <w:pStyle w:val="ListParagraph"/>
        <w:numPr>
          <w:ilvl w:val="0"/>
          <w:numId w:val="31"/>
        </w:numPr>
        <w:spacing w:after="0" w:line="240" w:lineRule="auto"/>
        <w:ind w:hanging="720"/>
        <w:jc w:val="both"/>
        <w:rPr>
          <w:rFonts w:ascii="Arial" w:hAnsi="Arial" w:cs="Arial"/>
        </w:rPr>
      </w:pPr>
      <w:r w:rsidRPr="008E28AF">
        <w:rPr>
          <w:rFonts w:ascii="Arial" w:hAnsi="Arial" w:cs="Arial"/>
          <w:b/>
        </w:rPr>
        <w:t>Calificaciones de riesgo:</w:t>
      </w:r>
      <w:r w:rsidRPr="008E28AF">
        <w:rPr>
          <w:rFonts w:ascii="Arial" w:hAnsi="Arial" w:cs="Arial"/>
        </w:rPr>
        <w:t xml:space="preserve"> </w:t>
      </w:r>
      <w:r w:rsidR="007E5CA8" w:rsidRPr="008E28AF">
        <w:rPr>
          <w:rFonts w:ascii="Arial" w:hAnsi="Arial" w:cs="Arial"/>
        </w:rPr>
        <w:t xml:space="preserve">BANDESAL publica las calificaciones de riesgo realizadas por calificadores registradas en la Superintendencia del Sistema Financiero y otras realizadas por las calificadoras internacionales para determinar el grado de inversión. </w:t>
      </w:r>
    </w:p>
    <w:p w:rsidR="007E5CA8" w:rsidRPr="008E28AF" w:rsidRDefault="007E5CA8" w:rsidP="00717530">
      <w:pPr>
        <w:pStyle w:val="ListParagraph"/>
        <w:spacing w:after="0"/>
        <w:ind w:right="720"/>
        <w:jc w:val="both"/>
        <w:rPr>
          <w:rFonts w:ascii="Arial" w:hAnsi="Arial" w:cs="Arial"/>
        </w:rPr>
      </w:pPr>
    </w:p>
    <w:tbl>
      <w:tblPr>
        <w:tblW w:w="7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1806"/>
        <w:gridCol w:w="1806"/>
        <w:gridCol w:w="1806"/>
      </w:tblGrid>
      <w:tr w:rsidR="00482809" w:rsidRPr="008E28AF" w:rsidTr="004D02B2">
        <w:trPr>
          <w:trHeight w:val="780"/>
          <w:jc w:val="center"/>
        </w:trPr>
        <w:tc>
          <w:tcPr>
            <w:tcW w:w="2052" w:type="dxa"/>
            <w:tcBorders>
              <w:top w:val="nil"/>
              <w:left w:val="nil"/>
              <w:bottom w:val="single" w:sz="4" w:space="0" w:color="auto"/>
              <w:right w:val="single" w:sz="4" w:space="0" w:color="auto"/>
            </w:tcBorders>
            <w:shd w:val="clear" w:color="auto" w:fill="auto"/>
            <w:vAlign w:val="center"/>
            <w:hideMark/>
          </w:tcPr>
          <w:p w:rsidR="00482809" w:rsidRPr="002A36DA" w:rsidRDefault="00482809" w:rsidP="00482809">
            <w:pPr>
              <w:spacing w:after="0" w:line="240" w:lineRule="auto"/>
              <w:jc w:val="center"/>
              <w:rPr>
                <w:rFonts w:ascii="Arial" w:eastAsia="Times New Roman" w:hAnsi="Arial" w:cs="Arial"/>
                <w:b/>
                <w:color w:val="000000"/>
                <w:sz w:val="18"/>
                <w:szCs w:val="18"/>
                <w:lang w:val="es-ES_tradnl"/>
              </w:rPr>
            </w:pPr>
            <w:r w:rsidRPr="002A36DA">
              <w:rPr>
                <w:rFonts w:ascii="Arial" w:hAnsi="Arial" w:cs="Arial"/>
                <w:sz w:val="18"/>
                <w:szCs w:val="18"/>
              </w:rPr>
              <w:br w:type="page"/>
            </w:r>
          </w:p>
        </w:tc>
        <w:tc>
          <w:tcPr>
            <w:tcW w:w="1806" w:type="dxa"/>
            <w:tcBorders>
              <w:left w:val="single" w:sz="4" w:space="0" w:color="auto"/>
            </w:tcBorders>
            <w:shd w:val="clear" w:color="auto" w:fill="BFBFBF" w:themeFill="background1" w:themeFillShade="BF"/>
            <w:vAlign w:val="center"/>
            <w:hideMark/>
          </w:tcPr>
          <w:p w:rsidR="00482809" w:rsidRPr="002A36DA" w:rsidRDefault="00482809" w:rsidP="00482809">
            <w:pPr>
              <w:spacing w:after="0" w:line="240" w:lineRule="auto"/>
              <w:jc w:val="center"/>
              <w:rPr>
                <w:rFonts w:ascii="Arial" w:eastAsia="Times New Roman" w:hAnsi="Arial" w:cs="Arial"/>
                <w:b/>
                <w:color w:val="000000"/>
                <w:sz w:val="18"/>
                <w:szCs w:val="18"/>
                <w:lang w:val="en-US"/>
              </w:rPr>
            </w:pPr>
            <w:proofErr w:type="spellStart"/>
            <w:r w:rsidRPr="002A36DA">
              <w:rPr>
                <w:rFonts w:ascii="Arial" w:eastAsia="Times New Roman" w:hAnsi="Arial" w:cs="Arial"/>
                <w:b/>
                <w:color w:val="000000"/>
                <w:sz w:val="18"/>
                <w:szCs w:val="18"/>
              </w:rPr>
              <w:t>Moddy’s</w:t>
            </w:r>
            <w:proofErr w:type="spellEnd"/>
            <w:r w:rsidRPr="002A36DA">
              <w:rPr>
                <w:rFonts w:ascii="Arial" w:eastAsia="Times New Roman" w:hAnsi="Arial" w:cs="Arial"/>
                <w:b/>
                <w:color w:val="000000"/>
                <w:sz w:val="18"/>
                <w:szCs w:val="18"/>
              </w:rPr>
              <w:t xml:space="preserve"> Investor </w:t>
            </w:r>
            <w:proofErr w:type="spellStart"/>
            <w:r w:rsidRPr="002A36DA">
              <w:rPr>
                <w:rFonts w:ascii="Arial" w:eastAsia="Times New Roman" w:hAnsi="Arial" w:cs="Arial"/>
                <w:b/>
                <w:color w:val="000000"/>
                <w:sz w:val="18"/>
                <w:szCs w:val="18"/>
              </w:rPr>
              <w:t>Service</w:t>
            </w:r>
            <w:proofErr w:type="spellEnd"/>
          </w:p>
        </w:tc>
        <w:tc>
          <w:tcPr>
            <w:tcW w:w="1806" w:type="dxa"/>
            <w:shd w:val="clear" w:color="auto" w:fill="BFBFBF" w:themeFill="background1" w:themeFillShade="BF"/>
            <w:vAlign w:val="center"/>
            <w:hideMark/>
          </w:tcPr>
          <w:p w:rsidR="00482809" w:rsidRPr="002A36DA" w:rsidRDefault="00482809" w:rsidP="00482809">
            <w:pPr>
              <w:spacing w:after="0" w:line="240" w:lineRule="auto"/>
              <w:jc w:val="center"/>
              <w:rPr>
                <w:rFonts w:ascii="Arial" w:eastAsia="Times New Roman" w:hAnsi="Arial" w:cs="Arial"/>
                <w:b/>
                <w:color w:val="000000"/>
                <w:sz w:val="18"/>
                <w:szCs w:val="18"/>
                <w:lang w:val="en-US"/>
              </w:rPr>
            </w:pPr>
            <w:proofErr w:type="spellStart"/>
            <w:r w:rsidRPr="002A36DA">
              <w:rPr>
                <w:rFonts w:ascii="Arial" w:eastAsia="Times New Roman" w:hAnsi="Arial" w:cs="Arial"/>
                <w:b/>
                <w:color w:val="000000"/>
                <w:sz w:val="18"/>
                <w:szCs w:val="18"/>
              </w:rPr>
              <w:t>Zummarating</w:t>
            </w:r>
            <w:proofErr w:type="spellEnd"/>
          </w:p>
        </w:tc>
        <w:tc>
          <w:tcPr>
            <w:tcW w:w="1806" w:type="dxa"/>
            <w:shd w:val="clear" w:color="auto" w:fill="BFBFBF" w:themeFill="background1" w:themeFillShade="BF"/>
            <w:vAlign w:val="center"/>
            <w:hideMark/>
          </w:tcPr>
          <w:p w:rsidR="00482809" w:rsidRPr="002A36DA" w:rsidRDefault="00482809" w:rsidP="00482809">
            <w:pPr>
              <w:spacing w:after="0" w:line="240" w:lineRule="auto"/>
              <w:jc w:val="center"/>
              <w:rPr>
                <w:rFonts w:ascii="Arial" w:eastAsia="Times New Roman" w:hAnsi="Arial" w:cs="Arial"/>
                <w:b/>
                <w:color w:val="000000"/>
                <w:sz w:val="18"/>
                <w:szCs w:val="18"/>
                <w:lang w:val="en-US"/>
              </w:rPr>
            </w:pPr>
            <w:proofErr w:type="spellStart"/>
            <w:r w:rsidRPr="002A36DA">
              <w:rPr>
                <w:rFonts w:ascii="Arial" w:eastAsia="Times New Roman" w:hAnsi="Arial" w:cs="Arial"/>
                <w:b/>
                <w:color w:val="000000"/>
                <w:sz w:val="18"/>
                <w:szCs w:val="18"/>
              </w:rPr>
              <w:t>SCRRiesgo</w:t>
            </w:r>
            <w:proofErr w:type="spellEnd"/>
          </w:p>
        </w:tc>
      </w:tr>
      <w:tr w:rsidR="00482809" w:rsidRPr="008E28AF" w:rsidTr="004D02B2">
        <w:trPr>
          <w:trHeight w:val="300"/>
          <w:jc w:val="center"/>
        </w:trPr>
        <w:tc>
          <w:tcPr>
            <w:tcW w:w="2052" w:type="dxa"/>
            <w:tcBorders>
              <w:top w:val="single" w:sz="4" w:space="0" w:color="auto"/>
            </w:tcBorders>
            <w:shd w:val="clear" w:color="auto" w:fill="auto"/>
            <w:vAlign w:val="center"/>
            <w:hideMark/>
          </w:tcPr>
          <w:p w:rsidR="00482809" w:rsidRPr="002A36DA" w:rsidRDefault="00482809" w:rsidP="00482809">
            <w:pPr>
              <w:spacing w:after="0" w:line="240" w:lineRule="auto"/>
              <w:jc w:val="both"/>
              <w:rPr>
                <w:rFonts w:ascii="Arial" w:eastAsia="Times New Roman" w:hAnsi="Arial" w:cs="Arial"/>
                <w:b/>
                <w:bCs/>
                <w:color w:val="000000"/>
                <w:sz w:val="18"/>
                <w:szCs w:val="18"/>
                <w:lang w:val="en-US"/>
              </w:rPr>
            </w:pPr>
            <w:r w:rsidRPr="002A36DA">
              <w:rPr>
                <w:rFonts w:ascii="Arial" w:eastAsia="Times New Roman" w:hAnsi="Arial" w:cs="Arial"/>
                <w:b/>
                <w:bCs/>
                <w:color w:val="000000"/>
                <w:sz w:val="18"/>
                <w:szCs w:val="18"/>
              </w:rPr>
              <w:t>Internacional</w:t>
            </w:r>
          </w:p>
        </w:tc>
        <w:tc>
          <w:tcPr>
            <w:tcW w:w="1806" w:type="dxa"/>
            <w:shd w:val="clear" w:color="auto" w:fill="auto"/>
            <w:vAlign w:val="center"/>
            <w:hideMark/>
          </w:tcPr>
          <w:p w:rsidR="00482809" w:rsidRPr="002A36DA" w:rsidRDefault="00482809" w:rsidP="00482809">
            <w:pPr>
              <w:spacing w:after="0" w:line="240" w:lineRule="auto"/>
              <w:jc w:val="center"/>
              <w:rPr>
                <w:rFonts w:ascii="Arial" w:eastAsia="Times New Roman" w:hAnsi="Arial" w:cs="Arial"/>
                <w:color w:val="000000"/>
                <w:sz w:val="18"/>
                <w:szCs w:val="18"/>
                <w:lang w:val="en-US"/>
              </w:rPr>
            </w:pPr>
            <w:r w:rsidRPr="002A36DA">
              <w:rPr>
                <w:rFonts w:ascii="Arial" w:eastAsia="Times New Roman" w:hAnsi="Arial" w:cs="Arial"/>
                <w:color w:val="000000"/>
                <w:sz w:val="18"/>
                <w:szCs w:val="18"/>
              </w:rPr>
              <w:t>Ba3</w:t>
            </w:r>
          </w:p>
        </w:tc>
        <w:tc>
          <w:tcPr>
            <w:tcW w:w="1806" w:type="dxa"/>
            <w:shd w:val="clear" w:color="auto" w:fill="auto"/>
            <w:vAlign w:val="center"/>
            <w:hideMark/>
          </w:tcPr>
          <w:p w:rsidR="00482809" w:rsidRPr="002A36DA" w:rsidRDefault="00482809" w:rsidP="00482809">
            <w:pPr>
              <w:spacing w:after="0" w:line="240" w:lineRule="auto"/>
              <w:jc w:val="center"/>
              <w:rPr>
                <w:rFonts w:ascii="Arial" w:eastAsia="Times New Roman" w:hAnsi="Arial" w:cs="Arial"/>
                <w:color w:val="000000"/>
                <w:sz w:val="18"/>
                <w:szCs w:val="18"/>
                <w:lang w:val="en-US"/>
              </w:rPr>
            </w:pPr>
          </w:p>
        </w:tc>
        <w:tc>
          <w:tcPr>
            <w:tcW w:w="1806" w:type="dxa"/>
            <w:shd w:val="clear" w:color="auto" w:fill="auto"/>
            <w:vAlign w:val="center"/>
            <w:hideMark/>
          </w:tcPr>
          <w:p w:rsidR="00482809" w:rsidRPr="002A36DA" w:rsidRDefault="00482809" w:rsidP="00482809">
            <w:pPr>
              <w:spacing w:after="0" w:line="240" w:lineRule="auto"/>
              <w:jc w:val="center"/>
              <w:rPr>
                <w:rFonts w:ascii="Arial" w:eastAsia="Times New Roman" w:hAnsi="Arial" w:cs="Arial"/>
                <w:color w:val="000000"/>
                <w:sz w:val="18"/>
                <w:szCs w:val="18"/>
                <w:lang w:val="en-US"/>
              </w:rPr>
            </w:pPr>
          </w:p>
        </w:tc>
      </w:tr>
      <w:tr w:rsidR="00482809" w:rsidRPr="008E28AF" w:rsidTr="00482809">
        <w:trPr>
          <w:trHeight w:val="780"/>
          <w:jc w:val="center"/>
        </w:trPr>
        <w:tc>
          <w:tcPr>
            <w:tcW w:w="2052" w:type="dxa"/>
            <w:shd w:val="clear" w:color="auto" w:fill="auto"/>
            <w:vAlign w:val="center"/>
            <w:hideMark/>
          </w:tcPr>
          <w:p w:rsidR="00482809" w:rsidRPr="002A36DA" w:rsidRDefault="00482809" w:rsidP="00482809">
            <w:pPr>
              <w:spacing w:after="0" w:line="240" w:lineRule="auto"/>
              <w:jc w:val="both"/>
              <w:rPr>
                <w:rFonts w:ascii="Arial" w:eastAsia="Times New Roman" w:hAnsi="Arial" w:cs="Arial"/>
                <w:b/>
                <w:bCs/>
                <w:color w:val="000000"/>
                <w:sz w:val="18"/>
                <w:szCs w:val="18"/>
                <w:lang w:val="en-US"/>
              </w:rPr>
            </w:pPr>
            <w:r w:rsidRPr="002A36DA">
              <w:rPr>
                <w:rFonts w:ascii="Arial" w:eastAsia="Times New Roman" w:hAnsi="Arial" w:cs="Arial"/>
                <w:b/>
                <w:bCs/>
                <w:color w:val="000000"/>
                <w:sz w:val="18"/>
                <w:szCs w:val="18"/>
              </w:rPr>
              <w:t>Emisor</w:t>
            </w:r>
          </w:p>
        </w:tc>
        <w:tc>
          <w:tcPr>
            <w:tcW w:w="1806" w:type="dxa"/>
            <w:shd w:val="clear" w:color="auto" w:fill="auto"/>
            <w:vAlign w:val="center"/>
            <w:hideMark/>
          </w:tcPr>
          <w:p w:rsidR="00482809" w:rsidRPr="002A36DA" w:rsidRDefault="00482809" w:rsidP="00482809">
            <w:pPr>
              <w:spacing w:after="0" w:line="240" w:lineRule="auto"/>
              <w:jc w:val="center"/>
              <w:rPr>
                <w:rFonts w:ascii="Arial" w:eastAsia="Times New Roman" w:hAnsi="Arial" w:cs="Arial"/>
                <w:color w:val="000000"/>
                <w:sz w:val="18"/>
                <w:szCs w:val="18"/>
                <w:lang w:val="en-US"/>
              </w:rPr>
            </w:pPr>
            <w:r w:rsidRPr="002A36DA">
              <w:rPr>
                <w:rFonts w:ascii="Arial" w:eastAsia="Times New Roman" w:hAnsi="Arial" w:cs="Arial"/>
                <w:color w:val="000000"/>
                <w:sz w:val="18"/>
                <w:szCs w:val="18"/>
              </w:rPr>
              <w:t>Negativa</w:t>
            </w:r>
          </w:p>
        </w:tc>
        <w:tc>
          <w:tcPr>
            <w:tcW w:w="1806" w:type="dxa"/>
            <w:shd w:val="clear" w:color="auto" w:fill="auto"/>
            <w:vAlign w:val="center"/>
            <w:hideMark/>
          </w:tcPr>
          <w:p w:rsidR="00482809" w:rsidRPr="002A36DA" w:rsidRDefault="00482809" w:rsidP="00482809">
            <w:pPr>
              <w:spacing w:after="0" w:line="240" w:lineRule="auto"/>
              <w:jc w:val="center"/>
              <w:rPr>
                <w:rFonts w:ascii="Arial" w:eastAsia="Times New Roman" w:hAnsi="Arial" w:cs="Arial"/>
                <w:color w:val="000000"/>
                <w:sz w:val="18"/>
                <w:szCs w:val="18"/>
                <w:lang w:val="en-US"/>
              </w:rPr>
            </w:pPr>
            <w:r w:rsidRPr="002A36DA">
              <w:rPr>
                <w:rFonts w:ascii="Arial" w:eastAsia="Times New Roman" w:hAnsi="Arial" w:cs="Arial"/>
                <w:color w:val="000000"/>
                <w:sz w:val="18"/>
                <w:szCs w:val="18"/>
              </w:rPr>
              <w:t>AAA Perspectiva Estable</w:t>
            </w:r>
          </w:p>
        </w:tc>
        <w:tc>
          <w:tcPr>
            <w:tcW w:w="1806" w:type="dxa"/>
            <w:shd w:val="clear" w:color="auto" w:fill="auto"/>
            <w:vAlign w:val="center"/>
            <w:hideMark/>
          </w:tcPr>
          <w:p w:rsidR="00482809" w:rsidRPr="002A36DA" w:rsidRDefault="00482809" w:rsidP="00482809">
            <w:pPr>
              <w:spacing w:after="0" w:line="240" w:lineRule="auto"/>
              <w:jc w:val="center"/>
              <w:rPr>
                <w:rFonts w:ascii="Arial" w:eastAsia="Times New Roman" w:hAnsi="Arial" w:cs="Arial"/>
                <w:color w:val="000000"/>
                <w:sz w:val="18"/>
                <w:szCs w:val="18"/>
                <w:lang w:val="en-US"/>
              </w:rPr>
            </w:pPr>
            <w:r w:rsidRPr="002A36DA">
              <w:rPr>
                <w:rFonts w:ascii="Arial" w:eastAsia="Times New Roman" w:hAnsi="Arial" w:cs="Arial"/>
                <w:color w:val="000000"/>
                <w:sz w:val="18"/>
                <w:szCs w:val="18"/>
              </w:rPr>
              <w:t>EAA+ Perspectiva Estable</w:t>
            </w:r>
          </w:p>
        </w:tc>
      </w:tr>
      <w:tr w:rsidR="00482809" w:rsidRPr="008E28AF" w:rsidTr="00482809">
        <w:trPr>
          <w:trHeight w:val="300"/>
          <w:jc w:val="center"/>
        </w:trPr>
        <w:tc>
          <w:tcPr>
            <w:tcW w:w="2052" w:type="dxa"/>
            <w:shd w:val="clear" w:color="auto" w:fill="auto"/>
            <w:vAlign w:val="center"/>
            <w:hideMark/>
          </w:tcPr>
          <w:p w:rsidR="00482809" w:rsidRPr="002A36DA" w:rsidRDefault="00482809" w:rsidP="00482809">
            <w:pPr>
              <w:spacing w:after="0" w:line="240" w:lineRule="auto"/>
              <w:jc w:val="both"/>
              <w:rPr>
                <w:rFonts w:ascii="Arial" w:eastAsia="Times New Roman" w:hAnsi="Arial" w:cs="Arial"/>
                <w:b/>
                <w:bCs/>
                <w:color w:val="000000"/>
                <w:sz w:val="18"/>
                <w:szCs w:val="18"/>
                <w:lang w:val="en-US"/>
              </w:rPr>
            </w:pPr>
            <w:r w:rsidRPr="002A36DA">
              <w:rPr>
                <w:rFonts w:ascii="Arial" w:eastAsia="Times New Roman" w:hAnsi="Arial" w:cs="Arial"/>
                <w:b/>
                <w:bCs/>
                <w:color w:val="000000"/>
                <w:sz w:val="18"/>
                <w:szCs w:val="18"/>
              </w:rPr>
              <w:t>Corto Plazo</w:t>
            </w:r>
          </w:p>
        </w:tc>
        <w:tc>
          <w:tcPr>
            <w:tcW w:w="1806" w:type="dxa"/>
            <w:shd w:val="clear" w:color="auto" w:fill="auto"/>
            <w:vAlign w:val="center"/>
            <w:hideMark/>
          </w:tcPr>
          <w:p w:rsidR="00482809" w:rsidRPr="002A36DA" w:rsidRDefault="00482809" w:rsidP="00482809">
            <w:pPr>
              <w:spacing w:after="0" w:line="240" w:lineRule="auto"/>
              <w:jc w:val="center"/>
              <w:rPr>
                <w:rFonts w:ascii="Arial" w:eastAsia="Times New Roman" w:hAnsi="Arial" w:cs="Arial"/>
                <w:color w:val="000000"/>
                <w:sz w:val="18"/>
                <w:szCs w:val="18"/>
                <w:lang w:val="en-US"/>
              </w:rPr>
            </w:pPr>
          </w:p>
        </w:tc>
        <w:tc>
          <w:tcPr>
            <w:tcW w:w="1806" w:type="dxa"/>
            <w:shd w:val="clear" w:color="auto" w:fill="auto"/>
            <w:vAlign w:val="center"/>
            <w:hideMark/>
          </w:tcPr>
          <w:p w:rsidR="00482809" w:rsidRPr="002A36DA" w:rsidRDefault="00482809" w:rsidP="00482809">
            <w:pPr>
              <w:spacing w:after="0" w:line="240" w:lineRule="auto"/>
              <w:jc w:val="center"/>
              <w:rPr>
                <w:rFonts w:ascii="Arial" w:eastAsia="Times New Roman" w:hAnsi="Arial" w:cs="Arial"/>
                <w:color w:val="000000"/>
                <w:sz w:val="18"/>
                <w:szCs w:val="18"/>
                <w:lang w:val="en-US"/>
              </w:rPr>
            </w:pPr>
            <w:r w:rsidRPr="002A36DA">
              <w:rPr>
                <w:rFonts w:ascii="Arial" w:eastAsia="Times New Roman" w:hAnsi="Arial" w:cs="Arial"/>
                <w:color w:val="000000"/>
                <w:sz w:val="18"/>
                <w:szCs w:val="18"/>
              </w:rPr>
              <w:t>N-1</w:t>
            </w:r>
          </w:p>
        </w:tc>
        <w:tc>
          <w:tcPr>
            <w:tcW w:w="1806" w:type="dxa"/>
            <w:shd w:val="clear" w:color="auto" w:fill="auto"/>
            <w:vAlign w:val="center"/>
            <w:hideMark/>
          </w:tcPr>
          <w:p w:rsidR="00482809" w:rsidRPr="002A36DA" w:rsidRDefault="00482809" w:rsidP="00482809">
            <w:pPr>
              <w:spacing w:after="0" w:line="240" w:lineRule="auto"/>
              <w:jc w:val="center"/>
              <w:rPr>
                <w:rFonts w:ascii="Arial" w:eastAsia="Times New Roman" w:hAnsi="Arial" w:cs="Arial"/>
                <w:color w:val="000000"/>
                <w:sz w:val="18"/>
                <w:szCs w:val="18"/>
                <w:lang w:val="en-US"/>
              </w:rPr>
            </w:pPr>
            <w:r w:rsidRPr="002A36DA">
              <w:rPr>
                <w:rFonts w:ascii="Arial" w:eastAsia="Times New Roman" w:hAnsi="Arial" w:cs="Arial"/>
                <w:color w:val="000000"/>
                <w:sz w:val="18"/>
                <w:szCs w:val="18"/>
              </w:rPr>
              <w:t>N-1</w:t>
            </w:r>
          </w:p>
        </w:tc>
      </w:tr>
      <w:tr w:rsidR="00482809" w:rsidRPr="008E28AF" w:rsidTr="00482809">
        <w:trPr>
          <w:trHeight w:val="525"/>
          <w:jc w:val="center"/>
        </w:trPr>
        <w:tc>
          <w:tcPr>
            <w:tcW w:w="2052" w:type="dxa"/>
            <w:shd w:val="clear" w:color="auto" w:fill="auto"/>
            <w:vAlign w:val="center"/>
            <w:hideMark/>
          </w:tcPr>
          <w:p w:rsidR="00482809" w:rsidRPr="002A36DA" w:rsidRDefault="00482809" w:rsidP="00482809">
            <w:pPr>
              <w:spacing w:after="0" w:line="240" w:lineRule="auto"/>
              <w:jc w:val="both"/>
              <w:rPr>
                <w:rFonts w:ascii="Arial" w:eastAsia="Times New Roman" w:hAnsi="Arial" w:cs="Arial"/>
                <w:b/>
                <w:bCs/>
                <w:color w:val="000000"/>
                <w:sz w:val="18"/>
                <w:szCs w:val="18"/>
                <w:lang w:val="en-US"/>
              </w:rPr>
            </w:pPr>
            <w:r w:rsidRPr="002A36DA">
              <w:rPr>
                <w:rFonts w:ascii="Arial" w:eastAsia="Times New Roman" w:hAnsi="Arial" w:cs="Arial"/>
                <w:b/>
                <w:bCs/>
                <w:color w:val="000000"/>
                <w:sz w:val="18"/>
                <w:szCs w:val="18"/>
              </w:rPr>
              <w:t>Fecha de emisión</w:t>
            </w:r>
          </w:p>
        </w:tc>
        <w:tc>
          <w:tcPr>
            <w:tcW w:w="1806" w:type="dxa"/>
            <w:shd w:val="clear" w:color="auto" w:fill="auto"/>
            <w:vAlign w:val="center"/>
            <w:hideMark/>
          </w:tcPr>
          <w:p w:rsidR="00482809" w:rsidRPr="002A36DA" w:rsidRDefault="00482809" w:rsidP="00482809">
            <w:pPr>
              <w:spacing w:after="0" w:line="240" w:lineRule="auto"/>
              <w:jc w:val="center"/>
              <w:rPr>
                <w:rFonts w:ascii="Arial" w:eastAsia="Times New Roman" w:hAnsi="Arial" w:cs="Arial"/>
                <w:color w:val="000000"/>
                <w:sz w:val="18"/>
                <w:szCs w:val="18"/>
                <w:lang w:val="en-US"/>
              </w:rPr>
            </w:pPr>
            <w:r w:rsidRPr="002A36DA">
              <w:rPr>
                <w:rFonts w:ascii="Arial" w:eastAsia="Times New Roman" w:hAnsi="Arial" w:cs="Arial"/>
                <w:color w:val="000000"/>
                <w:sz w:val="18"/>
                <w:szCs w:val="18"/>
              </w:rPr>
              <w:t>Septiembre 2015</w:t>
            </w:r>
          </w:p>
        </w:tc>
        <w:tc>
          <w:tcPr>
            <w:tcW w:w="1806" w:type="dxa"/>
            <w:shd w:val="clear" w:color="auto" w:fill="auto"/>
            <w:vAlign w:val="center"/>
            <w:hideMark/>
          </w:tcPr>
          <w:p w:rsidR="00482809" w:rsidRPr="002A36DA" w:rsidRDefault="00482809" w:rsidP="00482809">
            <w:pPr>
              <w:spacing w:after="0" w:line="240" w:lineRule="auto"/>
              <w:jc w:val="center"/>
              <w:rPr>
                <w:rFonts w:ascii="Arial" w:eastAsia="Times New Roman" w:hAnsi="Arial" w:cs="Arial"/>
                <w:color w:val="000000"/>
                <w:sz w:val="18"/>
                <w:szCs w:val="18"/>
                <w:lang w:val="en-US"/>
              </w:rPr>
            </w:pPr>
            <w:r w:rsidRPr="002A36DA">
              <w:rPr>
                <w:rFonts w:ascii="Arial" w:eastAsia="Times New Roman" w:hAnsi="Arial" w:cs="Arial"/>
                <w:color w:val="000000"/>
                <w:sz w:val="18"/>
                <w:szCs w:val="18"/>
              </w:rPr>
              <w:t>Octubre 2015</w:t>
            </w:r>
          </w:p>
        </w:tc>
        <w:tc>
          <w:tcPr>
            <w:tcW w:w="1806" w:type="dxa"/>
            <w:shd w:val="clear" w:color="auto" w:fill="auto"/>
            <w:vAlign w:val="center"/>
            <w:hideMark/>
          </w:tcPr>
          <w:p w:rsidR="00482809" w:rsidRPr="002A36DA" w:rsidRDefault="00482809" w:rsidP="00482809">
            <w:pPr>
              <w:spacing w:after="0" w:line="240" w:lineRule="auto"/>
              <w:jc w:val="center"/>
              <w:rPr>
                <w:rFonts w:ascii="Arial" w:eastAsia="Times New Roman" w:hAnsi="Arial" w:cs="Arial"/>
                <w:color w:val="000000"/>
                <w:sz w:val="18"/>
                <w:szCs w:val="18"/>
                <w:lang w:val="en-US"/>
              </w:rPr>
            </w:pPr>
            <w:r w:rsidRPr="002A36DA">
              <w:rPr>
                <w:rFonts w:ascii="Arial" w:eastAsia="Times New Roman" w:hAnsi="Arial" w:cs="Arial"/>
                <w:color w:val="000000"/>
                <w:sz w:val="18"/>
                <w:szCs w:val="18"/>
              </w:rPr>
              <w:t>Septiembre 2015</w:t>
            </w:r>
          </w:p>
        </w:tc>
      </w:tr>
    </w:tbl>
    <w:p w:rsidR="00482809" w:rsidRPr="008E28AF" w:rsidRDefault="00482809" w:rsidP="00717530">
      <w:pPr>
        <w:pStyle w:val="ListParagraph"/>
        <w:spacing w:after="0"/>
        <w:ind w:right="720"/>
        <w:jc w:val="both"/>
        <w:rPr>
          <w:rFonts w:ascii="Arial" w:hAnsi="Arial" w:cs="Arial"/>
        </w:rPr>
      </w:pPr>
    </w:p>
    <w:p w:rsidR="00482809" w:rsidRPr="008E28AF" w:rsidRDefault="00482809" w:rsidP="00717530">
      <w:pPr>
        <w:pStyle w:val="ListParagraph"/>
        <w:spacing w:after="0"/>
        <w:ind w:right="720"/>
        <w:jc w:val="both"/>
        <w:rPr>
          <w:rFonts w:ascii="Arial" w:hAnsi="Arial" w:cs="Arial"/>
        </w:rPr>
      </w:pPr>
    </w:p>
    <w:p w:rsidR="007E5CA8" w:rsidRPr="008E28AF" w:rsidRDefault="007E5CA8" w:rsidP="002A36DA">
      <w:pPr>
        <w:pStyle w:val="ListParagraph"/>
        <w:numPr>
          <w:ilvl w:val="0"/>
          <w:numId w:val="31"/>
        </w:numPr>
        <w:spacing w:after="0" w:line="240" w:lineRule="auto"/>
        <w:ind w:hanging="720"/>
        <w:jc w:val="both"/>
        <w:rPr>
          <w:rFonts w:ascii="Arial" w:hAnsi="Arial" w:cs="Arial"/>
        </w:rPr>
      </w:pPr>
      <w:r w:rsidRPr="008E28AF">
        <w:rPr>
          <w:rFonts w:ascii="Arial" w:hAnsi="Arial" w:cs="Arial"/>
        </w:rPr>
        <w:t>Las calificaciones emitidas cuentan que BANDESAL cuenta con una muy alta capacidad de pago de capital e intereses</w:t>
      </w:r>
      <w:r w:rsidR="00531C77" w:rsidRPr="008E28AF">
        <w:rPr>
          <w:rFonts w:ascii="Arial" w:hAnsi="Arial" w:cs="Arial"/>
        </w:rPr>
        <w:t>.</w:t>
      </w:r>
      <w:r w:rsidRPr="008E28AF">
        <w:rPr>
          <w:rFonts w:ascii="Arial" w:hAnsi="Arial" w:cs="Arial"/>
        </w:rPr>
        <w:t xml:space="preserve"> </w:t>
      </w:r>
    </w:p>
    <w:p w:rsidR="007639AA" w:rsidRPr="008E28AF" w:rsidRDefault="007639AA" w:rsidP="00717530">
      <w:pPr>
        <w:pStyle w:val="ListParagraph"/>
        <w:spacing w:after="0"/>
        <w:ind w:right="720"/>
        <w:jc w:val="both"/>
        <w:rPr>
          <w:rFonts w:ascii="Arial" w:hAnsi="Arial" w:cs="Arial"/>
        </w:rPr>
      </w:pPr>
    </w:p>
    <w:p w:rsidR="007639AA" w:rsidRPr="008E28AF" w:rsidRDefault="007639AA" w:rsidP="00717530">
      <w:pPr>
        <w:pStyle w:val="ListParagraph"/>
        <w:spacing w:after="0"/>
        <w:ind w:right="720"/>
        <w:jc w:val="both"/>
        <w:rPr>
          <w:rFonts w:ascii="Arial" w:hAnsi="Arial" w:cs="Arial"/>
        </w:rPr>
      </w:pPr>
    </w:p>
    <w:p w:rsidR="007639AA" w:rsidRPr="008E28AF" w:rsidRDefault="007639AA" w:rsidP="007639AA">
      <w:pPr>
        <w:pStyle w:val="ListParagraph"/>
        <w:spacing w:after="0"/>
        <w:ind w:right="720"/>
        <w:jc w:val="both"/>
        <w:rPr>
          <w:rFonts w:ascii="Arial" w:hAnsi="Arial" w:cs="Arial"/>
        </w:rPr>
      </w:pPr>
    </w:p>
    <w:p w:rsidR="00921194" w:rsidRPr="008E28AF" w:rsidRDefault="00921194" w:rsidP="00921194">
      <w:pPr>
        <w:pStyle w:val="ListParagraph"/>
        <w:spacing w:after="0"/>
        <w:ind w:right="720"/>
        <w:jc w:val="both"/>
        <w:rPr>
          <w:rFonts w:ascii="Arial" w:hAnsi="Arial" w:cs="Arial"/>
        </w:rPr>
      </w:pPr>
    </w:p>
    <w:p w:rsidR="00921194" w:rsidRPr="008E28AF" w:rsidRDefault="00921194" w:rsidP="00921194">
      <w:pPr>
        <w:pStyle w:val="ListParagraph"/>
        <w:spacing w:after="0"/>
        <w:ind w:right="720"/>
        <w:jc w:val="both"/>
        <w:rPr>
          <w:rFonts w:ascii="Arial" w:hAnsi="Arial" w:cs="Arial"/>
        </w:rPr>
      </w:pPr>
    </w:p>
    <w:p w:rsidR="00921194" w:rsidRPr="008E28AF" w:rsidRDefault="00921194" w:rsidP="00921194">
      <w:pPr>
        <w:pStyle w:val="ListParagraph"/>
        <w:spacing w:after="0"/>
        <w:ind w:left="360" w:right="720"/>
        <w:jc w:val="both"/>
        <w:rPr>
          <w:rFonts w:ascii="Arial" w:hAnsi="Arial" w:cs="Arial"/>
          <w:lang w:val="es-ES_tradnl"/>
        </w:rPr>
      </w:pPr>
    </w:p>
    <w:p w:rsidR="007E5B5C" w:rsidRPr="008E28AF" w:rsidRDefault="007E5B5C" w:rsidP="008206BD">
      <w:pPr>
        <w:spacing w:after="0"/>
        <w:ind w:right="720"/>
        <w:jc w:val="both"/>
        <w:rPr>
          <w:rFonts w:ascii="Arial" w:hAnsi="Arial" w:cs="Arial"/>
          <w:lang w:val="es-ES_tradnl"/>
        </w:rPr>
      </w:pPr>
    </w:p>
    <w:sectPr w:rsidR="007E5B5C" w:rsidRPr="008E28AF" w:rsidSect="008E28A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60C2" w:rsidRDefault="003260C2" w:rsidP="007623E8">
      <w:pPr>
        <w:spacing w:after="0" w:line="240" w:lineRule="auto"/>
      </w:pPr>
      <w:r>
        <w:separator/>
      </w:r>
    </w:p>
  </w:endnote>
  <w:endnote w:type="continuationSeparator" w:id="0">
    <w:p w:rsidR="003260C2" w:rsidRDefault="003260C2" w:rsidP="00762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60C2" w:rsidRDefault="003260C2" w:rsidP="007623E8">
      <w:pPr>
        <w:spacing w:after="0" w:line="240" w:lineRule="auto"/>
      </w:pPr>
      <w:r>
        <w:separator/>
      </w:r>
    </w:p>
  </w:footnote>
  <w:footnote w:type="continuationSeparator" w:id="0">
    <w:p w:rsidR="003260C2" w:rsidRDefault="003260C2" w:rsidP="007623E8">
      <w:pPr>
        <w:spacing w:after="0" w:line="240" w:lineRule="auto"/>
      </w:pPr>
      <w:r>
        <w:continuationSeparator/>
      </w:r>
    </w:p>
  </w:footnote>
  <w:footnote w:id="1">
    <w:p w:rsidR="0013788B" w:rsidRPr="008E28AF" w:rsidRDefault="0013788B" w:rsidP="008E28AF">
      <w:pPr>
        <w:pStyle w:val="FootnoteText"/>
        <w:tabs>
          <w:tab w:val="left" w:pos="270"/>
        </w:tabs>
        <w:ind w:left="270" w:hanging="270"/>
        <w:jc w:val="both"/>
        <w:rPr>
          <w:rFonts w:ascii="Arial" w:hAnsi="Arial" w:cs="Arial"/>
          <w:sz w:val="18"/>
          <w:szCs w:val="18"/>
          <w:lang w:val="es-ES_tradnl"/>
        </w:rPr>
      </w:pPr>
      <w:r w:rsidRPr="008E28AF">
        <w:rPr>
          <w:rStyle w:val="FootnoteReference"/>
          <w:rFonts w:ascii="Arial" w:hAnsi="Arial" w:cs="Arial"/>
          <w:sz w:val="18"/>
          <w:szCs w:val="18"/>
        </w:rPr>
        <w:footnoteRef/>
      </w:r>
      <w:r w:rsidRPr="008E28AF">
        <w:rPr>
          <w:rFonts w:ascii="Arial" w:hAnsi="Arial" w:cs="Arial"/>
          <w:sz w:val="18"/>
          <w:szCs w:val="18"/>
        </w:rPr>
        <w:t xml:space="preserve"> </w:t>
      </w:r>
      <w:r w:rsidR="008E28AF">
        <w:rPr>
          <w:rFonts w:ascii="Arial" w:hAnsi="Arial" w:cs="Arial"/>
          <w:sz w:val="18"/>
          <w:szCs w:val="18"/>
        </w:rPr>
        <w:tab/>
      </w:r>
      <w:r w:rsidRPr="008E28AF">
        <w:rPr>
          <w:rFonts w:ascii="Arial" w:hAnsi="Arial" w:cs="Arial"/>
          <w:sz w:val="18"/>
          <w:szCs w:val="18"/>
          <w:lang w:val="es-ES_tradnl"/>
        </w:rPr>
        <w:t xml:space="preserve">Es pertinente mencionar que la Ley de Supervisión y Regulación del Sistema Financiero, y la Ley de Bancos, establecen de manera general que los bancos deberán elaborar e implantar políticas y sistemas de control que les permitan manejar adecuadamente sus riesgos financieros y operacionales. Igualmente, la Ley de Sistema Financiero para el Fomento al Desarrollo, establece que BANDESAL deberá observar las disposiciones pertinentes en lo referente a la prohibición en la asunción de riesgos y en general toda norma prudencial de regulación y supervisión en el manejo de riesgo que no contradigan las disposiciones de dicha Ley.   </w:t>
      </w:r>
    </w:p>
  </w:footnote>
  <w:footnote w:id="2">
    <w:p w:rsidR="0013788B" w:rsidRPr="008E28AF" w:rsidRDefault="0013788B" w:rsidP="008E28AF">
      <w:pPr>
        <w:pStyle w:val="FootnoteText"/>
        <w:tabs>
          <w:tab w:val="left" w:pos="270"/>
        </w:tabs>
        <w:jc w:val="both"/>
        <w:rPr>
          <w:rFonts w:ascii="Arial" w:hAnsi="Arial" w:cs="Arial"/>
          <w:sz w:val="18"/>
          <w:szCs w:val="18"/>
          <w:lang w:val="es-ES_tradnl"/>
        </w:rPr>
      </w:pPr>
      <w:r w:rsidRPr="008E28AF">
        <w:rPr>
          <w:rStyle w:val="FootnoteReference"/>
          <w:rFonts w:ascii="Arial" w:hAnsi="Arial" w:cs="Arial"/>
          <w:sz w:val="18"/>
          <w:szCs w:val="18"/>
        </w:rPr>
        <w:footnoteRef/>
      </w:r>
      <w:r w:rsidRPr="008E28AF">
        <w:rPr>
          <w:rFonts w:ascii="Arial" w:hAnsi="Arial" w:cs="Arial"/>
          <w:sz w:val="18"/>
          <w:szCs w:val="18"/>
          <w:lang w:val="es-ES_tradnl"/>
        </w:rPr>
        <w:t xml:space="preserve"> </w:t>
      </w:r>
      <w:r w:rsidR="008E28AF">
        <w:rPr>
          <w:rFonts w:ascii="Arial" w:hAnsi="Arial" w:cs="Arial"/>
          <w:sz w:val="18"/>
          <w:szCs w:val="18"/>
          <w:lang w:val="es-ES_tradnl"/>
        </w:rPr>
        <w:tab/>
      </w:r>
      <w:r w:rsidRPr="008E28AF">
        <w:rPr>
          <w:rFonts w:ascii="Arial" w:hAnsi="Arial" w:cs="Arial"/>
          <w:sz w:val="18"/>
          <w:szCs w:val="18"/>
          <w:lang w:val="es-ES_tradnl"/>
        </w:rPr>
        <w:t>Artículo 45 de la Ley del Sistema Financiero para el Fomento al Desarrollo.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A00D4"/>
    <w:multiLevelType w:val="hybridMultilevel"/>
    <w:tmpl w:val="62689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A1B6185"/>
    <w:multiLevelType w:val="multilevel"/>
    <w:tmpl w:val="792032A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14180777"/>
    <w:multiLevelType w:val="hybridMultilevel"/>
    <w:tmpl w:val="235E4AA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472BBF"/>
    <w:multiLevelType w:val="hybridMultilevel"/>
    <w:tmpl w:val="0E227280"/>
    <w:lvl w:ilvl="0" w:tplc="AD7842DA">
      <w:start w:val="1"/>
      <w:numFmt w:val="decimal"/>
      <w:lvlText w:val="2.%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F4C7136"/>
    <w:multiLevelType w:val="hybridMultilevel"/>
    <w:tmpl w:val="DFDC9C7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E7A3438"/>
    <w:multiLevelType w:val="hybridMultilevel"/>
    <w:tmpl w:val="2272B1CC"/>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FC064AB"/>
    <w:multiLevelType w:val="hybridMultilevel"/>
    <w:tmpl w:val="1A1059E8"/>
    <w:lvl w:ilvl="0" w:tplc="C382EDC4">
      <w:start w:val="1"/>
      <w:numFmt w:val="lowerRoman"/>
      <w:lvlText w:val="(%1)"/>
      <w:lvlJc w:val="left"/>
      <w:pPr>
        <w:ind w:left="1872" w:hanging="72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 w15:restartNumberingAfterBreak="0">
    <w:nsid w:val="3FC116DA"/>
    <w:multiLevelType w:val="hybridMultilevel"/>
    <w:tmpl w:val="7910C1A2"/>
    <w:lvl w:ilvl="0" w:tplc="C1E60B1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266551"/>
    <w:multiLevelType w:val="hybridMultilevel"/>
    <w:tmpl w:val="3E722F76"/>
    <w:lvl w:ilvl="0" w:tplc="C1E60B14">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2DAC6D72">
      <w:start w:val="10"/>
      <w:numFmt w:val="bullet"/>
      <w:lvlText w:val=""/>
      <w:lvlJc w:val="left"/>
      <w:pPr>
        <w:ind w:left="2340" w:hanging="360"/>
      </w:pPr>
      <w:rPr>
        <w:rFonts w:ascii="Symbol" w:eastAsiaTheme="minorHAnsi" w:hAnsi="Symbo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F00D77"/>
    <w:multiLevelType w:val="hybridMultilevel"/>
    <w:tmpl w:val="8450858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BE13BA0"/>
    <w:multiLevelType w:val="hybridMultilevel"/>
    <w:tmpl w:val="D200CC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ED02B6"/>
    <w:multiLevelType w:val="multilevel"/>
    <w:tmpl w:val="E9700198"/>
    <w:lvl w:ilvl="0">
      <w:start w:val="1"/>
      <w:numFmt w:val="none"/>
      <w:lvlRestart w:val="0"/>
      <w:suff w:val="nothing"/>
      <w:lvlText w:val=""/>
      <w:lvlJc w:val="left"/>
      <w:pPr>
        <w:ind w:left="720" w:hanging="720"/>
      </w:p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CDB2A4A"/>
    <w:multiLevelType w:val="hybridMultilevel"/>
    <w:tmpl w:val="84985D08"/>
    <w:lvl w:ilvl="0" w:tplc="52FCF93C">
      <w:start w:val="1"/>
      <w:numFmt w:val="decimal"/>
      <w:lvlText w:val="5.%1"/>
      <w:lvlJc w:val="left"/>
      <w:pPr>
        <w:ind w:left="720" w:hanging="360"/>
      </w:pPr>
      <w:rPr>
        <w:rFonts w:hint="default"/>
        <w:b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4D851AC5"/>
    <w:multiLevelType w:val="hybridMultilevel"/>
    <w:tmpl w:val="4148EEE4"/>
    <w:lvl w:ilvl="0" w:tplc="3B603942">
      <w:start w:val="1"/>
      <w:numFmt w:val="decimal"/>
      <w:lvlText w:val="3.%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4DBE2BAB"/>
    <w:multiLevelType w:val="multilevel"/>
    <w:tmpl w:val="EEDC333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5CDE081E"/>
    <w:multiLevelType w:val="hybridMultilevel"/>
    <w:tmpl w:val="20325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EA457F"/>
    <w:multiLevelType w:val="hybridMultilevel"/>
    <w:tmpl w:val="19D42CC0"/>
    <w:lvl w:ilvl="0" w:tplc="E542D70E">
      <w:start w:val="1"/>
      <w:numFmt w:val="lowerLetter"/>
      <w:lvlText w:val="%1."/>
      <w:lvlJc w:val="left"/>
      <w:pPr>
        <w:ind w:left="1080" w:hanging="360"/>
      </w:pPr>
      <w:rPr>
        <w:rFonts w:hint="default"/>
      </w:rPr>
    </w:lvl>
    <w:lvl w:ilvl="1" w:tplc="467A21D6">
      <w:start w:val="1"/>
      <w:numFmt w:val="lowerRoman"/>
      <w:lvlText w:val="(%2)"/>
      <w:lvlJc w:val="left"/>
      <w:pPr>
        <w:ind w:left="1800" w:hanging="360"/>
      </w:pPr>
      <w:rPr>
        <w:rFonts w:ascii="Arial" w:eastAsiaTheme="minorHAnsi" w:hAnsi="Arial" w:cs="Arial"/>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77368B9"/>
    <w:multiLevelType w:val="multilevel"/>
    <w:tmpl w:val="14C2CE10"/>
    <w:lvl w:ilvl="0">
      <w:start w:val="1"/>
      <w:numFmt w:val="upperRoman"/>
      <w:lvlText w:val="%1."/>
      <w:lvlJc w:val="right"/>
      <w:pPr>
        <w:ind w:left="360" w:hanging="360"/>
      </w:pPr>
      <w:rPr>
        <w:rFonts w:hint="default"/>
        <w:b/>
      </w:rPr>
    </w:lvl>
    <w:lvl w:ilvl="1">
      <w:start w:val="1"/>
      <w:numFmt w:val="decimal"/>
      <w:lvlText w:val="3.%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BA3240D"/>
    <w:multiLevelType w:val="hybridMultilevel"/>
    <w:tmpl w:val="933E1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F66817"/>
    <w:multiLevelType w:val="hybridMultilevel"/>
    <w:tmpl w:val="7910C1A2"/>
    <w:lvl w:ilvl="0" w:tplc="C1E60B1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F35B13"/>
    <w:multiLevelType w:val="hybridMultilevel"/>
    <w:tmpl w:val="407EB75E"/>
    <w:lvl w:ilvl="0" w:tplc="C1E60B14">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E418C8"/>
    <w:multiLevelType w:val="hybridMultilevel"/>
    <w:tmpl w:val="E70692A0"/>
    <w:lvl w:ilvl="0" w:tplc="F79A9A0A">
      <w:start w:val="1"/>
      <w:numFmt w:val="decimal"/>
      <w:lvlText w:val="4.%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7"/>
  </w:num>
  <w:num w:numId="2">
    <w:abstractNumId w:val="4"/>
  </w:num>
  <w:num w:numId="3">
    <w:abstractNumId w:val="19"/>
  </w:num>
  <w:num w:numId="4">
    <w:abstractNumId w:val="17"/>
  </w:num>
  <w:num w:numId="5">
    <w:abstractNumId w:val="8"/>
  </w:num>
  <w:num w:numId="6">
    <w:abstractNumId w:val="20"/>
  </w:num>
  <w:num w:numId="7">
    <w:abstractNumId w:val="2"/>
  </w:num>
  <w:num w:numId="8">
    <w:abstractNumId w:val="5"/>
  </w:num>
  <w:num w:numId="9">
    <w:abstractNumId w:val="9"/>
  </w:num>
  <w:num w:numId="10">
    <w:abstractNumId w:val="1"/>
  </w:num>
  <w:num w:numId="11">
    <w:abstractNumId w:val="11"/>
  </w:num>
  <w:num w:numId="12">
    <w:abstractNumId w:val="10"/>
  </w:num>
  <w:num w:numId="13">
    <w:abstractNumId w:val="18"/>
  </w:num>
  <w:num w:numId="14">
    <w:abstractNumId w:val="0"/>
  </w:num>
  <w:num w:numId="15">
    <w:abstractNumId w:val="15"/>
  </w:num>
  <w:num w:numId="16">
    <w:abstractNumId w:val="6"/>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6"/>
  </w:num>
  <w:num w:numId="26">
    <w:abstractNumId w:val="1"/>
  </w:num>
  <w:num w:numId="27">
    <w:abstractNumId w:val="14"/>
  </w:num>
  <w:num w:numId="28">
    <w:abstractNumId w:val="13"/>
  </w:num>
  <w:num w:numId="29">
    <w:abstractNumId w:val="3"/>
  </w:num>
  <w:num w:numId="30">
    <w:abstractNumId w:val="21"/>
  </w:num>
  <w:num w:numId="31">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llacorta Alvarez, Omar">
    <w15:presenceInfo w15:providerId="AD" w15:userId="S-1-5-21-3560232635-1406422398-2702866923-579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3E8"/>
    <w:rsid w:val="0003089F"/>
    <w:rsid w:val="00043CD3"/>
    <w:rsid w:val="000629A1"/>
    <w:rsid w:val="00077005"/>
    <w:rsid w:val="00090106"/>
    <w:rsid w:val="00095A00"/>
    <w:rsid w:val="000A675C"/>
    <w:rsid w:val="000B13C4"/>
    <w:rsid w:val="000E12DF"/>
    <w:rsid w:val="001025CF"/>
    <w:rsid w:val="0011281D"/>
    <w:rsid w:val="0013788B"/>
    <w:rsid w:val="00165703"/>
    <w:rsid w:val="001706BE"/>
    <w:rsid w:val="001A3861"/>
    <w:rsid w:val="001D6320"/>
    <w:rsid w:val="00222405"/>
    <w:rsid w:val="00222D18"/>
    <w:rsid w:val="002825CD"/>
    <w:rsid w:val="002A36DA"/>
    <w:rsid w:val="002A767F"/>
    <w:rsid w:val="002C0A67"/>
    <w:rsid w:val="002D1E85"/>
    <w:rsid w:val="002E58CD"/>
    <w:rsid w:val="0031362B"/>
    <w:rsid w:val="00316E66"/>
    <w:rsid w:val="00323811"/>
    <w:rsid w:val="00325E2F"/>
    <w:rsid w:val="003260C2"/>
    <w:rsid w:val="003330AD"/>
    <w:rsid w:val="003557A3"/>
    <w:rsid w:val="00381E06"/>
    <w:rsid w:val="00386A49"/>
    <w:rsid w:val="004107D8"/>
    <w:rsid w:val="00410D99"/>
    <w:rsid w:val="00465E87"/>
    <w:rsid w:val="00476A4A"/>
    <w:rsid w:val="00482809"/>
    <w:rsid w:val="00486DE3"/>
    <w:rsid w:val="004B1ACE"/>
    <w:rsid w:val="004C2DF9"/>
    <w:rsid w:val="004C58F0"/>
    <w:rsid w:val="004D02B2"/>
    <w:rsid w:val="004D3192"/>
    <w:rsid w:val="004E52F4"/>
    <w:rsid w:val="004E7DEB"/>
    <w:rsid w:val="00531C77"/>
    <w:rsid w:val="00581199"/>
    <w:rsid w:val="00581C93"/>
    <w:rsid w:val="005B0B89"/>
    <w:rsid w:val="005B5468"/>
    <w:rsid w:val="005E253F"/>
    <w:rsid w:val="006007A7"/>
    <w:rsid w:val="00604174"/>
    <w:rsid w:val="006043A8"/>
    <w:rsid w:val="0060471F"/>
    <w:rsid w:val="00624885"/>
    <w:rsid w:val="006476D4"/>
    <w:rsid w:val="00664D0E"/>
    <w:rsid w:val="0066747C"/>
    <w:rsid w:val="00674CF9"/>
    <w:rsid w:val="006A2668"/>
    <w:rsid w:val="006C7F92"/>
    <w:rsid w:val="006D121F"/>
    <w:rsid w:val="006D2478"/>
    <w:rsid w:val="006E4406"/>
    <w:rsid w:val="00717530"/>
    <w:rsid w:val="00743F33"/>
    <w:rsid w:val="007441F5"/>
    <w:rsid w:val="00752295"/>
    <w:rsid w:val="007623E8"/>
    <w:rsid w:val="007639AA"/>
    <w:rsid w:val="007667E2"/>
    <w:rsid w:val="00770266"/>
    <w:rsid w:val="00786F9A"/>
    <w:rsid w:val="007943B1"/>
    <w:rsid w:val="007A72AF"/>
    <w:rsid w:val="007B4C8F"/>
    <w:rsid w:val="007C2236"/>
    <w:rsid w:val="007D3801"/>
    <w:rsid w:val="007E5B5C"/>
    <w:rsid w:val="007E5CA8"/>
    <w:rsid w:val="008060F0"/>
    <w:rsid w:val="008206BD"/>
    <w:rsid w:val="008266A2"/>
    <w:rsid w:val="00885BC7"/>
    <w:rsid w:val="008860F0"/>
    <w:rsid w:val="008C3D4F"/>
    <w:rsid w:val="008C6E08"/>
    <w:rsid w:val="008D6853"/>
    <w:rsid w:val="008E28AF"/>
    <w:rsid w:val="008F6F48"/>
    <w:rsid w:val="008F7F96"/>
    <w:rsid w:val="00920B48"/>
    <w:rsid w:val="00921194"/>
    <w:rsid w:val="009351F9"/>
    <w:rsid w:val="00936A93"/>
    <w:rsid w:val="00953F62"/>
    <w:rsid w:val="00956470"/>
    <w:rsid w:val="00963A7F"/>
    <w:rsid w:val="0097404D"/>
    <w:rsid w:val="009A547F"/>
    <w:rsid w:val="009B580B"/>
    <w:rsid w:val="009C0546"/>
    <w:rsid w:val="009C4D71"/>
    <w:rsid w:val="009E3814"/>
    <w:rsid w:val="009F5541"/>
    <w:rsid w:val="00A4730E"/>
    <w:rsid w:val="00AB5935"/>
    <w:rsid w:val="00AF04CE"/>
    <w:rsid w:val="00B102E9"/>
    <w:rsid w:val="00B10E8D"/>
    <w:rsid w:val="00B16930"/>
    <w:rsid w:val="00B231D4"/>
    <w:rsid w:val="00B24CF7"/>
    <w:rsid w:val="00B453BD"/>
    <w:rsid w:val="00B5546C"/>
    <w:rsid w:val="00B7111A"/>
    <w:rsid w:val="00B73E9C"/>
    <w:rsid w:val="00B804DF"/>
    <w:rsid w:val="00B83C28"/>
    <w:rsid w:val="00BA50C5"/>
    <w:rsid w:val="00BB4706"/>
    <w:rsid w:val="00BD0956"/>
    <w:rsid w:val="00BD6253"/>
    <w:rsid w:val="00C418DE"/>
    <w:rsid w:val="00C656A4"/>
    <w:rsid w:val="00C77235"/>
    <w:rsid w:val="00C906BC"/>
    <w:rsid w:val="00C91AF0"/>
    <w:rsid w:val="00CB608D"/>
    <w:rsid w:val="00CD44FA"/>
    <w:rsid w:val="00CF4F14"/>
    <w:rsid w:val="00D15733"/>
    <w:rsid w:val="00D249BB"/>
    <w:rsid w:val="00D326E7"/>
    <w:rsid w:val="00D44E80"/>
    <w:rsid w:val="00D57270"/>
    <w:rsid w:val="00D640F4"/>
    <w:rsid w:val="00D7695E"/>
    <w:rsid w:val="00D87CBA"/>
    <w:rsid w:val="00DA7EDF"/>
    <w:rsid w:val="00DF7F6D"/>
    <w:rsid w:val="00E0788B"/>
    <w:rsid w:val="00EA3567"/>
    <w:rsid w:val="00EA67F7"/>
    <w:rsid w:val="00ED3F34"/>
    <w:rsid w:val="00EF1F24"/>
    <w:rsid w:val="00F1491C"/>
    <w:rsid w:val="00F45405"/>
    <w:rsid w:val="00F70171"/>
    <w:rsid w:val="00F71187"/>
    <w:rsid w:val="00F75A5D"/>
    <w:rsid w:val="00F76627"/>
    <w:rsid w:val="00F86426"/>
    <w:rsid w:val="00F9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80899A-8ACF-47BF-978C-BCB5718E3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3E8"/>
    <w:pPr>
      <w:ind w:left="720"/>
      <w:contextualSpacing/>
    </w:pPr>
  </w:style>
  <w:style w:type="paragraph" w:styleId="BalloonText">
    <w:name w:val="Balloon Text"/>
    <w:basedOn w:val="Normal"/>
    <w:link w:val="BalloonTextChar"/>
    <w:uiPriority w:val="99"/>
    <w:semiHidden/>
    <w:unhideWhenUsed/>
    <w:rsid w:val="00786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F9A"/>
    <w:rPr>
      <w:rFonts w:ascii="Tahoma" w:hAnsi="Tahoma" w:cs="Tahoma"/>
      <w:sz w:val="16"/>
      <w:szCs w:val="16"/>
      <w:lang w:val="es-ES"/>
    </w:rPr>
  </w:style>
  <w:style w:type="table" w:customStyle="1" w:styleId="TableGrid1">
    <w:name w:val="Table Grid1"/>
    <w:basedOn w:val="TableNormal"/>
    <w:next w:val="TableGrid"/>
    <w:uiPriority w:val="59"/>
    <w:rsid w:val="00CD44F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D44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rsid w:val="009F5541"/>
    <w:pPr>
      <w:spacing w:after="0" w:line="240" w:lineRule="auto"/>
    </w:pPr>
    <w:rPr>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9F5541"/>
    <w:rPr>
      <w:sz w:val="20"/>
      <w:szCs w:val="20"/>
      <w:lang w:val="es-ES"/>
    </w:rPr>
  </w:style>
  <w:style w:type="character" w:styleId="FootnoteReference">
    <w:name w:val="footnote reference"/>
    <w:aliases w:val="ftref,Fußnotenzeichen DISS,16 Point,Superscript 6 Point,BVI fnr, BVI fnr,Знак сноски 1,referencia nota al pie,titulo 2,FC"/>
    <w:basedOn w:val="DefaultParagraphFont"/>
    <w:uiPriority w:val="99"/>
    <w:unhideWhenUsed/>
    <w:rsid w:val="009F5541"/>
    <w:rPr>
      <w:vertAlign w:val="superscript"/>
    </w:rPr>
  </w:style>
  <w:style w:type="character" w:styleId="CommentReference">
    <w:name w:val="annotation reference"/>
    <w:basedOn w:val="DefaultParagraphFont"/>
    <w:uiPriority w:val="99"/>
    <w:semiHidden/>
    <w:unhideWhenUsed/>
    <w:rsid w:val="00664D0E"/>
    <w:rPr>
      <w:sz w:val="16"/>
      <w:szCs w:val="16"/>
    </w:rPr>
  </w:style>
  <w:style w:type="paragraph" w:styleId="CommentText">
    <w:name w:val="annotation text"/>
    <w:basedOn w:val="Normal"/>
    <w:link w:val="CommentTextChar"/>
    <w:uiPriority w:val="99"/>
    <w:semiHidden/>
    <w:unhideWhenUsed/>
    <w:rsid w:val="00664D0E"/>
    <w:pPr>
      <w:spacing w:line="240" w:lineRule="auto"/>
    </w:pPr>
    <w:rPr>
      <w:sz w:val="20"/>
      <w:szCs w:val="20"/>
    </w:rPr>
  </w:style>
  <w:style w:type="character" w:customStyle="1" w:styleId="CommentTextChar">
    <w:name w:val="Comment Text Char"/>
    <w:basedOn w:val="DefaultParagraphFont"/>
    <w:link w:val="CommentText"/>
    <w:uiPriority w:val="99"/>
    <w:semiHidden/>
    <w:rsid w:val="00664D0E"/>
    <w:rPr>
      <w:sz w:val="20"/>
      <w:szCs w:val="20"/>
      <w:lang w:val="es-ES"/>
    </w:rPr>
  </w:style>
  <w:style w:type="paragraph" w:styleId="CommentSubject">
    <w:name w:val="annotation subject"/>
    <w:basedOn w:val="CommentText"/>
    <w:next w:val="CommentText"/>
    <w:link w:val="CommentSubjectChar"/>
    <w:uiPriority w:val="99"/>
    <w:semiHidden/>
    <w:unhideWhenUsed/>
    <w:rsid w:val="00664D0E"/>
    <w:rPr>
      <w:b/>
      <w:bCs/>
    </w:rPr>
  </w:style>
  <w:style w:type="character" w:customStyle="1" w:styleId="CommentSubjectChar">
    <w:name w:val="Comment Subject Char"/>
    <w:basedOn w:val="CommentTextChar"/>
    <w:link w:val="CommentSubject"/>
    <w:uiPriority w:val="99"/>
    <w:semiHidden/>
    <w:rsid w:val="00664D0E"/>
    <w:rPr>
      <w:b/>
      <w:bCs/>
      <w:sz w:val="20"/>
      <w:szCs w:val="20"/>
      <w:lang w:val="es-ES"/>
    </w:rPr>
  </w:style>
  <w:style w:type="paragraph" w:customStyle="1" w:styleId="Chapter">
    <w:name w:val="Chapter"/>
    <w:basedOn w:val="Normal"/>
    <w:next w:val="Normal"/>
    <w:rsid w:val="00486DE3"/>
    <w:pPr>
      <w:keepNext/>
      <w:numPr>
        <w:numId w:val="10"/>
      </w:numPr>
      <w:tabs>
        <w:tab w:val="clear" w:pos="1800"/>
        <w:tab w:val="num" w:pos="648"/>
        <w:tab w:val="left" w:pos="1440"/>
      </w:tabs>
      <w:spacing w:before="240" w:after="240" w:line="240" w:lineRule="auto"/>
      <w:ind w:left="0"/>
      <w:jc w:val="center"/>
    </w:pPr>
    <w:rPr>
      <w:rFonts w:ascii="Times New Roman" w:hAnsi="Times New Roman" w:cs="Times New Roman"/>
      <w:b/>
      <w:smallCaps/>
      <w:sz w:val="24"/>
      <w:lang w:val="en-US"/>
    </w:rPr>
  </w:style>
  <w:style w:type="paragraph" w:customStyle="1" w:styleId="Paragraph">
    <w:name w:val="Paragraph"/>
    <w:basedOn w:val="BodyTextIndent"/>
    <w:link w:val="ParagraphChar"/>
    <w:rsid w:val="00486DE3"/>
    <w:pPr>
      <w:numPr>
        <w:ilvl w:val="1"/>
        <w:numId w:val="10"/>
      </w:numPr>
      <w:spacing w:before="120" w:line="240" w:lineRule="auto"/>
      <w:jc w:val="both"/>
      <w:outlineLvl w:val="1"/>
    </w:pPr>
    <w:rPr>
      <w:rFonts w:ascii="Times New Roman" w:hAnsi="Times New Roman" w:cs="Times New Roman"/>
      <w:sz w:val="24"/>
      <w:lang w:val="en-US"/>
    </w:rPr>
  </w:style>
  <w:style w:type="character" w:customStyle="1" w:styleId="ParagraphChar">
    <w:name w:val="Paragraph Char"/>
    <w:basedOn w:val="DefaultParagraphFont"/>
    <w:link w:val="Paragraph"/>
    <w:rsid w:val="00486DE3"/>
    <w:rPr>
      <w:rFonts w:ascii="Times New Roman" w:hAnsi="Times New Roman" w:cs="Times New Roman"/>
      <w:sz w:val="24"/>
    </w:rPr>
  </w:style>
  <w:style w:type="paragraph" w:customStyle="1" w:styleId="subpar">
    <w:name w:val="subpar"/>
    <w:basedOn w:val="BodyTextIndent3"/>
    <w:link w:val="subparChar"/>
    <w:rsid w:val="00486DE3"/>
    <w:pPr>
      <w:numPr>
        <w:ilvl w:val="2"/>
        <w:numId w:val="10"/>
      </w:numPr>
      <w:spacing w:before="120" w:line="240" w:lineRule="auto"/>
      <w:jc w:val="both"/>
      <w:outlineLvl w:val="2"/>
    </w:pPr>
    <w:rPr>
      <w:rFonts w:ascii="Times New Roman" w:hAnsi="Times New Roman" w:cs="Times New Roman"/>
      <w:sz w:val="24"/>
      <w:lang w:val="en-US"/>
    </w:rPr>
  </w:style>
  <w:style w:type="paragraph" w:customStyle="1" w:styleId="SubSubPar">
    <w:name w:val="SubSubPar"/>
    <w:basedOn w:val="subpar"/>
    <w:link w:val="SubSubParChar"/>
    <w:rsid w:val="00486DE3"/>
    <w:pPr>
      <w:numPr>
        <w:ilvl w:val="3"/>
      </w:numPr>
      <w:tabs>
        <w:tab w:val="clear" w:pos="2736"/>
        <w:tab w:val="left" w:pos="0"/>
        <w:tab w:val="num" w:pos="1296"/>
      </w:tabs>
      <w:ind w:left="1296" w:hanging="360"/>
    </w:pPr>
  </w:style>
  <w:style w:type="paragraph" w:styleId="BodyTextIndent">
    <w:name w:val="Body Text Indent"/>
    <w:basedOn w:val="Normal"/>
    <w:link w:val="BodyTextIndentChar"/>
    <w:uiPriority w:val="99"/>
    <w:semiHidden/>
    <w:unhideWhenUsed/>
    <w:rsid w:val="00486DE3"/>
    <w:pPr>
      <w:spacing w:after="120"/>
      <w:ind w:left="360"/>
    </w:pPr>
  </w:style>
  <w:style w:type="character" w:customStyle="1" w:styleId="BodyTextIndentChar">
    <w:name w:val="Body Text Indent Char"/>
    <w:basedOn w:val="DefaultParagraphFont"/>
    <w:link w:val="BodyTextIndent"/>
    <w:uiPriority w:val="99"/>
    <w:semiHidden/>
    <w:rsid w:val="00486DE3"/>
    <w:rPr>
      <w:lang w:val="es-ES"/>
    </w:rPr>
  </w:style>
  <w:style w:type="paragraph" w:styleId="BodyTextIndent3">
    <w:name w:val="Body Text Indent 3"/>
    <w:basedOn w:val="Normal"/>
    <w:link w:val="BodyTextIndent3Char"/>
    <w:uiPriority w:val="99"/>
    <w:semiHidden/>
    <w:unhideWhenUsed/>
    <w:rsid w:val="00486DE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86DE3"/>
    <w:rPr>
      <w:sz w:val="16"/>
      <w:szCs w:val="16"/>
      <w:lang w:val="es-ES"/>
    </w:rPr>
  </w:style>
  <w:style w:type="paragraph" w:customStyle="1" w:styleId="CM2">
    <w:name w:val="CM2"/>
    <w:basedOn w:val="Normal"/>
    <w:next w:val="Normal"/>
    <w:uiPriority w:val="99"/>
    <w:rsid w:val="008D6853"/>
    <w:pPr>
      <w:widowControl w:val="0"/>
      <w:autoSpaceDE w:val="0"/>
      <w:autoSpaceDN w:val="0"/>
      <w:adjustRightInd w:val="0"/>
      <w:spacing w:after="0" w:line="278" w:lineRule="atLeast"/>
    </w:pPr>
    <w:rPr>
      <w:rFonts w:ascii="Times New Roman" w:eastAsiaTheme="minorEastAsia" w:hAnsi="Times New Roman" w:cs="Times New Roman"/>
      <w:sz w:val="24"/>
      <w:szCs w:val="24"/>
      <w:lang w:val="en-US"/>
    </w:rPr>
  </w:style>
  <w:style w:type="character" w:customStyle="1" w:styleId="subparChar">
    <w:name w:val="subpar Char"/>
    <w:basedOn w:val="DefaultParagraphFont"/>
    <w:link w:val="subpar"/>
    <w:rsid w:val="001D6320"/>
    <w:rPr>
      <w:rFonts w:ascii="Times New Roman" w:hAnsi="Times New Roman" w:cs="Times New Roman"/>
      <w:sz w:val="24"/>
      <w:szCs w:val="16"/>
    </w:rPr>
  </w:style>
  <w:style w:type="character" w:customStyle="1" w:styleId="SubSubParChar">
    <w:name w:val="SubSubPar Char"/>
    <w:basedOn w:val="DefaultParagraphFont"/>
    <w:link w:val="SubSubPar"/>
    <w:rsid w:val="001D6320"/>
    <w:rPr>
      <w:rFonts w:ascii="Times New Roman" w:hAnsi="Times New Roman" w:cs="Times New Roman"/>
      <w:sz w:val="24"/>
      <w:szCs w:val="16"/>
    </w:rPr>
  </w:style>
  <w:style w:type="paragraph" w:customStyle="1" w:styleId="Default">
    <w:name w:val="Default"/>
    <w:rsid w:val="00752295"/>
    <w:pPr>
      <w:autoSpaceDE w:val="0"/>
      <w:autoSpaceDN w:val="0"/>
      <w:adjustRightInd w:val="0"/>
      <w:spacing w:after="0" w:line="240" w:lineRule="auto"/>
    </w:pPr>
    <w:rPr>
      <w:rFonts w:ascii="Book Antiqua" w:hAnsi="Book Antiqua" w:cs="Book Antiqua"/>
      <w:color w:val="000000"/>
      <w:sz w:val="24"/>
      <w:szCs w:val="24"/>
    </w:rPr>
  </w:style>
  <w:style w:type="character" w:styleId="Hyperlink">
    <w:name w:val="Hyperlink"/>
    <w:basedOn w:val="DefaultParagraphFont"/>
    <w:rsid w:val="009211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010882">
      <w:bodyDiv w:val="1"/>
      <w:marLeft w:val="0"/>
      <w:marRight w:val="0"/>
      <w:marTop w:val="0"/>
      <w:marBottom w:val="0"/>
      <w:divBdr>
        <w:top w:val="none" w:sz="0" w:space="0" w:color="auto"/>
        <w:left w:val="none" w:sz="0" w:space="0" w:color="auto"/>
        <w:bottom w:val="none" w:sz="0" w:space="0" w:color="auto"/>
        <w:right w:val="none" w:sz="0" w:space="0" w:color="auto"/>
      </w:divBdr>
    </w:div>
    <w:div w:id="200482915">
      <w:bodyDiv w:val="1"/>
      <w:marLeft w:val="0"/>
      <w:marRight w:val="0"/>
      <w:marTop w:val="0"/>
      <w:marBottom w:val="0"/>
      <w:divBdr>
        <w:top w:val="none" w:sz="0" w:space="0" w:color="auto"/>
        <w:left w:val="none" w:sz="0" w:space="0" w:color="auto"/>
        <w:bottom w:val="none" w:sz="0" w:space="0" w:color="auto"/>
        <w:right w:val="none" w:sz="0" w:space="0" w:color="auto"/>
      </w:divBdr>
    </w:div>
    <w:div w:id="269364341">
      <w:bodyDiv w:val="1"/>
      <w:marLeft w:val="0"/>
      <w:marRight w:val="0"/>
      <w:marTop w:val="0"/>
      <w:marBottom w:val="0"/>
      <w:divBdr>
        <w:top w:val="none" w:sz="0" w:space="0" w:color="auto"/>
        <w:left w:val="none" w:sz="0" w:space="0" w:color="auto"/>
        <w:bottom w:val="none" w:sz="0" w:space="0" w:color="auto"/>
        <w:right w:val="none" w:sz="0" w:space="0" w:color="auto"/>
      </w:divBdr>
    </w:div>
    <w:div w:id="773332250">
      <w:bodyDiv w:val="1"/>
      <w:marLeft w:val="0"/>
      <w:marRight w:val="0"/>
      <w:marTop w:val="0"/>
      <w:marBottom w:val="0"/>
      <w:divBdr>
        <w:top w:val="none" w:sz="0" w:space="0" w:color="auto"/>
        <w:left w:val="none" w:sz="0" w:space="0" w:color="auto"/>
        <w:bottom w:val="none" w:sz="0" w:space="0" w:color="auto"/>
        <w:right w:val="none" w:sz="0" w:space="0" w:color="auto"/>
      </w:divBdr>
    </w:div>
    <w:div w:id="1218396519">
      <w:bodyDiv w:val="1"/>
      <w:marLeft w:val="0"/>
      <w:marRight w:val="0"/>
      <w:marTop w:val="0"/>
      <w:marBottom w:val="0"/>
      <w:divBdr>
        <w:top w:val="none" w:sz="0" w:space="0" w:color="auto"/>
        <w:left w:val="none" w:sz="0" w:space="0" w:color="auto"/>
        <w:bottom w:val="none" w:sz="0" w:space="0" w:color="auto"/>
        <w:right w:val="none" w:sz="0" w:space="0" w:color="auto"/>
      </w:divBdr>
    </w:div>
    <w:div w:id="207192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png"/><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41C92DA30501641A7F4677B2BC78C93" ma:contentTypeVersion="215" ma:contentTypeDescription="A content type to manage public (operations) IDB documents" ma:contentTypeScope="" ma:versionID="43646b03db769f294a1856a2a655b531">
  <xsd:schema xmlns:xsd="http://www.w3.org/2001/XMLSchema" xmlns:xs="http://www.w3.org/2001/XMLSchema" xmlns:p="http://schemas.microsoft.com/office/2006/metadata/properties" xmlns:ns2="cdc7663a-08f0-4737-9e8c-148ce897a09c" targetNamespace="http://schemas.microsoft.com/office/2006/metadata/properties" ma:root="true" ma:fieldsID="89940fb479dbeae1c6866d2ccf4beaa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S-L113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R0000423806</Record_x0020_Number>
    <Key_x0020_Document xmlns="cdc7663a-08f0-4737-9e8c-148ce897a09c">false</Key_x0020_Document>
    <Division_x0020_or_x0020_Unit xmlns="cdc7663a-08f0-4737-9e8c-148ce897a09c">IFD/CMF</Division_x0020_or_x0020_Unit>
    <Document_x0020_Author xmlns="cdc7663a-08f0-4737-9e8c-148ce897a09c">Arauz Herrera, Alison</Document_x0020_Author>
    <_dlc_DocId xmlns="cdc7663a-08f0-4737-9e8c-148ce897a09c">EZSHARE-684975440-16</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TaxCatchAll xmlns="cdc7663a-08f0-4737-9e8c-148ce897a09c">
      <Value>50</Value>
      <Value>24</Value>
      <Value>59</Value>
      <Value>79</Value>
      <Value>1</Value>
    </TaxCatchAll>
    <Fiscal_x0020_Year_x0020_IDB xmlns="cdc7663a-08f0-4737-9e8c-148ce897a09c">2018</Fiscal_x0020_Year_x0020_IDB>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Project_x0020_Number xmlns="cdc7663a-08f0-4737-9e8c-148ce897a09c">ES-L1132</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Document_x0020_Language_x0020_IDB xmlns="cdc7663a-08f0-4737-9e8c-148ce897a09c">English</Document_x0020_Language_x0020_IDB>
    <_dlc_DocIdUrl xmlns="cdc7663a-08f0-4737-9e8c-148ce897a09c">
      <Url>https://idbg.sharepoint.com/teams/EZ-ES-LON/ES-L1132/_layouts/15/DocIdRedir.aspx?ID=EZSHARE-684975440-16</Url>
      <Description>EZSHARE-684975440-16</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FB17B426-2386-4F17-A538-4F799AB1201F}">
  <ds:schemaRefs>
    <ds:schemaRef ds:uri="http://schemas.openxmlformats.org/officeDocument/2006/bibliography"/>
  </ds:schemaRefs>
</ds:datastoreItem>
</file>

<file path=customXml/itemProps2.xml><?xml version="1.0" encoding="utf-8"?>
<ds:datastoreItem xmlns:ds="http://schemas.openxmlformats.org/officeDocument/2006/customXml" ds:itemID="{431645D7-3573-491D-B23C-2E081DC07211}"/>
</file>

<file path=customXml/itemProps3.xml><?xml version="1.0" encoding="utf-8"?>
<ds:datastoreItem xmlns:ds="http://schemas.openxmlformats.org/officeDocument/2006/customXml" ds:itemID="{A41E3682-CE4E-48D3-8873-AD1910718E23}"/>
</file>

<file path=customXml/itemProps4.xml><?xml version="1.0" encoding="utf-8"?>
<ds:datastoreItem xmlns:ds="http://schemas.openxmlformats.org/officeDocument/2006/customXml" ds:itemID="{FCDE5AE9-AAA4-4C06-BA0B-6CFE061E9899}"/>
</file>

<file path=customXml/itemProps5.xml><?xml version="1.0" encoding="utf-8"?>
<ds:datastoreItem xmlns:ds="http://schemas.openxmlformats.org/officeDocument/2006/customXml" ds:itemID="{EFA8439D-7026-4325-A56F-F1AE600FB166}"/>
</file>

<file path=customXml/itemProps6.xml><?xml version="1.0" encoding="utf-8"?>
<ds:datastoreItem xmlns:ds="http://schemas.openxmlformats.org/officeDocument/2006/customXml" ds:itemID="{5626BD32-4778-476E-A634-1B8C59020FFF}"/>
</file>

<file path=customXml/itemProps7.xml><?xml version="1.0" encoding="utf-8"?>
<ds:datastoreItem xmlns:ds="http://schemas.openxmlformats.org/officeDocument/2006/customXml" ds:itemID="{24C85DD0-E5B5-40F0-870C-EEECEF90B77F}"/>
</file>

<file path=docProps/app.xml><?xml version="1.0" encoding="utf-8"?>
<Properties xmlns="http://schemas.openxmlformats.org/officeDocument/2006/extended-properties" xmlns:vt="http://schemas.openxmlformats.org/officeDocument/2006/docPropsVTypes">
  <Template>Normal.dotm</Template>
  <TotalTime>0</TotalTime>
  <Pages>6</Pages>
  <Words>4107</Words>
  <Characters>22593</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 Villacorta</dc:creator>
  <cp:keywords/>
  <cp:lastModifiedBy>Arauz Herrera, Alison</cp:lastModifiedBy>
  <cp:revision>2</cp:revision>
  <cp:lastPrinted>2016-10-31T13:31:00Z</cp:lastPrinted>
  <dcterms:created xsi:type="dcterms:W3CDTF">2018-06-13T16:16:00Z</dcterms:created>
  <dcterms:modified xsi:type="dcterms:W3CDTF">2018-06-13T16:16:00Z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RecordStorageActiveId">
    <vt:lpwstr>0f856926-43db-492d-ba97-bacb82e26319</vt:lpwstr>
  </property>
  <property fmtid="{D5CDD505-2E9C-101B-9397-08002B2CF9AE}" pid="6" name="Series Operations IDB">
    <vt:lpwstr>79;#Proposal for Operation Development (POD)|24e0d6d4-9e5f-4c37-abe1-0e66100c0228</vt:lpwstr>
  </property>
  <property fmtid="{D5CDD505-2E9C-101B-9397-08002B2CF9AE}" pid="7" name="Sub-Sector">
    <vt:lpwstr>59;#FINANCING FOR ENVIRONMENTAL SUSTAINABILITY|dcc8718d-dd7c-4b5d-bcc4-86a6a708df42</vt:lpwstr>
  </property>
  <property fmtid="{D5CDD505-2E9C-101B-9397-08002B2CF9AE}" pid="8" name="Country">
    <vt:lpwstr>24;#El Salvador|057b77a9-2761-48a1-b9dc-78a115c002df</vt:lpwstr>
  </property>
  <property fmtid="{D5CDD505-2E9C-101B-9397-08002B2CF9AE}" pid="9" name="Fund IDB">
    <vt:lpwstr/>
  </property>
  <property fmtid="{D5CDD505-2E9C-101B-9397-08002B2CF9AE}" pid="10" name="_dlc_DocIdItemGuid">
    <vt:lpwstr>8ac144a8-e5e1-4fce-96c3-d70cf4a33d98</vt:lpwstr>
  </property>
  <property fmtid="{D5CDD505-2E9C-101B-9397-08002B2CF9AE}" pid="11" name="Sector IDB">
    <vt:lpwstr>50;#FINANCIAL MARKETS|75500f29-2419-473a-bcd8-84901ddc2aa7</vt:lpwstr>
  </property>
  <property fmtid="{D5CDD505-2E9C-101B-9397-08002B2CF9AE}" pid="13" name="Function Operations IDB">
    <vt:lpwstr>1;#Project Preparation, Planning and Design|29ca0c72-1fc4-435f-a09c-28585cb5eac9</vt:lpwstr>
  </property>
  <property fmtid="{D5CDD505-2E9C-101B-9397-08002B2CF9AE}" pid="14" name="Disclosure Activity">
    <vt:lpwstr>Loan Proposal</vt:lpwstr>
  </property>
  <property fmtid="{D5CDD505-2E9C-101B-9397-08002B2CF9AE}" pid="15" name="ContentTypeId">
    <vt:lpwstr>0x0101001A458A224826124E8B45B1D613300CFC00041C92DA30501641A7F4677B2BC78C93</vt:lpwstr>
  </property>
</Properties>
</file>