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B67" w:rsidRDefault="00E16B67">
      <w:pPr>
        <w:jc w:val="center"/>
        <w:rPr>
          <w:b/>
          <w:caps/>
          <w:smallCaps/>
        </w:rPr>
      </w:pPr>
      <w:r>
        <w:rPr>
          <w:b/>
          <w:smallCaps/>
          <w:lang w:val="es-ES"/>
        </w:rPr>
        <w:t>DR-S1002 -  “</w:t>
      </w:r>
      <w:r>
        <w:rPr>
          <w:b/>
          <w:szCs w:val="20"/>
          <w:lang w:val="es-ES"/>
        </w:rPr>
        <w:t>PROGRAMA DE APOYO A LOS TALLERES ARTESANALES DE LA SIERRA</w:t>
      </w:r>
      <w:r>
        <w:rPr>
          <w:b/>
        </w:rPr>
        <w:t>”</w:t>
      </w:r>
    </w:p>
    <w:p w:rsidR="00E16B67" w:rsidRDefault="00E16B67">
      <w:pPr>
        <w:rPr>
          <w:sz w:val="20"/>
        </w:rPr>
      </w:pPr>
    </w:p>
    <w:tbl>
      <w:tblPr>
        <w:tblW w:w="13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90"/>
        <w:gridCol w:w="4320"/>
        <w:gridCol w:w="3286"/>
        <w:gridCol w:w="3286"/>
      </w:tblGrid>
      <w:tr w:rsidR="00E16B67">
        <w:tblPrEx>
          <w:tblCellMar>
            <w:top w:w="0" w:type="dxa"/>
            <w:bottom w:w="0" w:type="dxa"/>
          </w:tblCellMar>
        </w:tblPrEx>
        <w:tc>
          <w:tcPr>
            <w:tcW w:w="2590" w:type="dxa"/>
            <w:shd w:val="clear" w:color="auto" w:fill="C0C0C0"/>
          </w:tcPr>
          <w:p w:rsidR="00E16B67" w:rsidRDefault="00E16B67">
            <w:pPr>
              <w:jc w:val="center"/>
              <w:rPr>
                <w:b/>
                <w:bCs/>
                <w:sz w:val="20"/>
                <w:szCs w:val="20"/>
              </w:rPr>
            </w:pPr>
            <w:r>
              <w:rPr>
                <w:b/>
                <w:bCs/>
                <w:sz w:val="20"/>
                <w:szCs w:val="20"/>
              </w:rPr>
              <w:t>RESUMEN NARRATIVO</w:t>
            </w:r>
          </w:p>
        </w:tc>
        <w:tc>
          <w:tcPr>
            <w:tcW w:w="4320" w:type="dxa"/>
            <w:shd w:val="clear" w:color="auto" w:fill="C0C0C0"/>
          </w:tcPr>
          <w:p w:rsidR="00E16B67" w:rsidRDefault="00E16B67">
            <w:pPr>
              <w:pStyle w:val="Heading4"/>
              <w:rPr>
                <w:sz w:val="20"/>
                <w:szCs w:val="20"/>
              </w:rPr>
            </w:pPr>
            <w:r>
              <w:rPr>
                <w:sz w:val="20"/>
                <w:szCs w:val="20"/>
              </w:rPr>
              <w:t>INDICADORES</w:t>
            </w:r>
          </w:p>
        </w:tc>
        <w:tc>
          <w:tcPr>
            <w:tcW w:w="3286" w:type="dxa"/>
            <w:shd w:val="clear" w:color="auto" w:fill="C0C0C0"/>
          </w:tcPr>
          <w:p w:rsidR="00E16B67" w:rsidRDefault="00E16B67">
            <w:pPr>
              <w:jc w:val="center"/>
              <w:rPr>
                <w:b/>
                <w:bCs/>
                <w:sz w:val="20"/>
                <w:szCs w:val="20"/>
              </w:rPr>
            </w:pPr>
            <w:r>
              <w:rPr>
                <w:b/>
                <w:bCs/>
                <w:sz w:val="20"/>
                <w:szCs w:val="20"/>
              </w:rPr>
              <w:t>MEDIOS DE VERIFICACIÓN</w:t>
            </w:r>
          </w:p>
        </w:tc>
        <w:tc>
          <w:tcPr>
            <w:tcW w:w="3286" w:type="dxa"/>
            <w:shd w:val="clear" w:color="auto" w:fill="C0C0C0"/>
          </w:tcPr>
          <w:p w:rsidR="00E16B67" w:rsidRDefault="00E16B67">
            <w:pPr>
              <w:jc w:val="center"/>
              <w:rPr>
                <w:b/>
                <w:bCs/>
                <w:sz w:val="20"/>
                <w:szCs w:val="20"/>
              </w:rPr>
            </w:pPr>
            <w:r>
              <w:rPr>
                <w:b/>
                <w:bCs/>
                <w:sz w:val="20"/>
                <w:szCs w:val="20"/>
              </w:rPr>
              <w:t>SUPUESTOS</w:t>
            </w:r>
          </w:p>
        </w:tc>
      </w:tr>
      <w:tr w:rsidR="00E16B67">
        <w:tblPrEx>
          <w:tblCellMar>
            <w:top w:w="0" w:type="dxa"/>
            <w:bottom w:w="0" w:type="dxa"/>
          </w:tblCellMar>
        </w:tblPrEx>
        <w:trPr>
          <w:cantSplit/>
          <w:trHeight w:val="368"/>
        </w:trPr>
        <w:tc>
          <w:tcPr>
            <w:tcW w:w="13482" w:type="dxa"/>
            <w:gridSpan w:val="4"/>
          </w:tcPr>
          <w:p w:rsidR="00E16B67" w:rsidRDefault="00E16B67">
            <w:pPr>
              <w:rPr>
                <w:b/>
                <w:bCs/>
                <w:sz w:val="20"/>
                <w:szCs w:val="20"/>
              </w:rPr>
            </w:pPr>
            <w:r>
              <w:rPr>
                <w:b/>
                <w:bCs/>
                <w:sz w:val="20"/>
                <w:szCs w:val="20"/>
              </w:rPr>
              <w:t>FIN</w:t>
            </w:r>
          </w:p>
        </w:tc>
      </w:tr>
      <w:tr w:rsidR="00E16B67">
        <w:tblPrEx>
          <w:tblCellMar>
            <w:top w:w="0" w:type="dxa"/>
            <w:bottom w:w="0" w:type="dxa"/>
          </w:tblCellMar>
        </w:tblPrEx>
        <w:tc>
          <w:tcPr>
            <w:tcW w:w="2590" w:type="dxa"/>
          </w:tcPr>
          <w:p w:rsidR="00E16B67" w:rsidRDefault="00E16B67">
            <w:pPr>
              <w:rPr>
                <w:sz w:val="20"/>
                <w:szCs w:val="20"/>
                <w:lang w:val="es-ES"/>
              </w:rPr>
            </w:pPr>
            <w:r>
              <w:rPr>
                <w:sz w:val="20"/>
              </w:rPr>
              <w:t xml:space="preserve">Contribuir al mejoramiento de la calidad de vida de las comunidades mediante el incremento de la competitividad de los artesanos de muebles de la región de San José de las Matas. </w:t>
            </w:r>
          </w:p>
        </w:tc>
        <w:tc>
          <w:tcPr>
            <w:tcW w:w="4320" w:type="dxa"/>
          </w:tcPr>
          <w:p w:rsidR="00E16B67" w:rsidRDefault="00E16B67">
            <w:pPr>
              <w:ind w:left="28"/>
              <w:rPr>
                <w:sz w:val="20"/>
                <w:szCs w:val="20"/>
              </w:rPr>
            </w:pPr>
          </w:p>
          <w:p w:rsidR="00E16B67" w:rsidRDefault="00E16B67">
            <w:pPr>
              <w:numPr>
                <w:ilvl w:val="0"/>
                <w:numId w:val="1"/>
              </w:numPr>
              <w:tabs>
                <w:tab w:val="clear" w:pos="720"/>
                <w:tab w:val="num" w:pos="290"/>
              </w:tabs>
              <w:ind w:left="290" w:hanging="240"/>
              <w:rPr>
                <w:sz w:val="20"/>
              </w:rPr>
            </w:pPr>
            <w:r>
              <w:rPr>
                <w:sz w:val="20"/>
              </w:rPr>
              <w:t>Ha mejorado el ingreso real promedio de los Artesanos de Muebles y las mujeres Tejedoras, con respecto a la fecha de iniciación del proyecto, en un 30%;</w:t>
            </w:r>
          </w:p>
          <w:p w:rsidR="00E16B67" w:rsidRDefault="00E16B67">
            <w:pPr>
              <w:ind w:left="28"/>
              <w:rPr>
                <w:sz w:val="20"/>
                <w:szCs w:val="20"/>
              </w:rPr>
            </w:pPr>
          </w:p>
          <w:p w:rsidR="00E16B67" w:rsidRDefault="00E16B67">
            <w:pPr>
              <w:numPr>
                <w:ilvl w:val="0"/>
                <w:numId w:val="1"/>
              </w:numPr>
              <w:tabs>
                <w:tab w:val="clear" w:pos="720"/>
                <w:tab w:val="num" w:pos="290"/>
              </w:tabs>
              <w:ind w:left="290" w:hanging="240"/>
              <w:rPr>
                <w:sz w:val="20"/>
                <w:szCs w:val="20"/>
              </w:rPr>
            </w:pPr>
            <w:r>
              <w:rPr>
                <w:sz w:val="20"/>
                <w:szCs w:val="20"/>
              </w:rPr>
              <w:t>Creación de 400 nuevos empleos</w:t>
            </w:r>
            <w:r>
              <w:rPr>
                <w:bCs/>
                <w:sz w:val="20"/>
                <w:szCs w:val="20"/>
                <w:lang w:val="es-ES"/>
              </w:rPr>
              <w:t xml:space="preserve"> a residentes en las comunidades locales.</w:t>
            </w:r>
          </w:p>
          <w:p w:rsidR="00E16B67" w:rsidRDefault="00E16B67">
            <w:pPr>
              <w:ind w:left="28"/>
              <w:rPr>
                <w:sz w:val="20"/>
                <w:szCs w:val="20"/>
              </w:rPr>
            </w:pPr>
          </w:p>
        </w:tc>
        <w:tc>
          <w:tcPr>
            <w:tcW w:w="3286" w:type="dxa"/>
          </w:tcPr>
          <w:p w:rsidR="00E16B67" w:rsidRDefault="00E16B67">
            <w:pPr>
              <w:numPr>
                <w:ilvl w:val="0"/>
                <w:numId w:val="1"/>
              </w:numPr>
              <w:tabs>
                <w:tab w:val="clear" w:pos="720"/>
                <w:tab w:val="num" w:pos="-1652"/>
              </w:tabs>
              <w:ind w:left="268" w:hanging="240"/>
              <w:rPr>
                <w:sz w:val="20"/>
                <w:szCs w:val="20"/>
              </w:rPr>
            </w:pPr>
            <w:r>
              <w:rPr>
                <w:sz w:val="20"/>
                <w:szCs w:val="20"/>
              </w:rPr>
              <w:t>Informes de Evaluación</w:t>
            </w:r>
          </w:p>
          <w:p w:rsidR="00E16B67" w:rsidRDefault="00E16B67">
            <w:pPr>
              <w:numPr>
                <w:ilvl w:val="0"/>
                <w:numId w:val="1"/>
              </w:numPr>
              <w:tabs>
                <w:tab w:val="clear" w:pos="720"/>
                <w:tab w:val="num" w:pos="-1652"/>
              </w:tabs>
              <w:ind w:left="268" w:hanging="240"/>
              <w:rPr>
                <w:sz w:val="20"/>
                <w:szCs w:val="20"/>
              </w:rPr>
            </w:pPr>
            <w:r>
              <w:rPr>
                <w:sz w:val="20"/>
                <w:szCs w:val="20"/>
              </w:rPr>
              <w:t>Visitas de verificación;</w:t>
            </w:r>
          </w:p>
          <w:p w:rsidR="00E16B67" w:rsidRDefault="00E16B67">
            <w:pPr>
              <w:numPr>
                <w:ilvl w:val="0"/>
                <w:numId w:val="1"/>
              </w:numPr>
              <w:tabs>
                <w:tab w:val="clear" w:pos="720"/>
                <w:tab w:val="num" w:pos="-1652"/>
              </w:tabs>
              <w:ind w:left="268" w:hanging="240"/>
              <w:rPr>
                <w:sz w:val="20"/>
                <w:szCs w:val="20"/>
              </w:rPr>
            </w:pPr>
            <w:r>
              <w:rPr>
                <w:sz w:val="20"/>
                <w:szCs w:val="20"/>
              </w:rPr>
              <w:t>Evaluaciones periódicas;</w:t>
            </w:r>
          </w:p>
          <w:p w:rsidR="00E16B67" w:rsidRDefault="00E16B67">
            <w:pPr>
              <w:numPr>
                <w:ilvl w:val="0"/>
                <w:numId w:val="1"/>
              </w:numPr>
              <w:tabs>
                <w:tab w:val="clear" w:pos="720"/>
                <w:tab w:val="num" w:pos="-1652"/>
              </w:tabs>
              <w:ind w:left="268" w:hanging="240"/>
              <w:rPr>
                <w:sz w:val="20"/>
                <w:szCs w:val="20"/>
              </w:rPr>
            </w:pPr>
            <w:r>
              <w:rPr>
                <w:sz w:val="20"/>
                <w:szCs w:val="20"/>
              </w:rPr>
              <w:t>Estadísticas (Banco Central, Oficina Nacional de Estadística, Fondo micro);</w:t>
            </w:r>
          </w:p>
          <w:p w:rsidR="00E16B67" w:rsidRDefault="00E16B67">
            <w:pPr>
              <w:numPr>
                <w:ilvl w:val="0"/>
                <w:numId w:val="1"/>
              </w:numPr>
              <w:tabs>
                <w:tab w:val="clear" w:pos="720"/>
                <w:tab w:val="num" w:pos="-1652"/>
              </w:tabs>
              <w:ind w:left="268" w:hanging="240"/>
              <w:rPr>
                <w:sz w:val="20"/>
                <w:szCs w:val="20"/>
              </w:rPr>
            </w:pPr>
            <w:r>
              <w:rPr>
                <w:sz w:val="20"/>
                <w:szCs w:val="20"/>
              </w:rPr>
              <w:t>Encuestas;</w:t>
            </w:r>
          </w:p>
          <w:p w:rsidR="00E16B67" w:rsidRDefault="00E16B67">
            <w:pPr>
              <w:numPr>
                <w:ilvl w:val="0"/>
                <w:numId w:val="1"/>
              </w:numPr>
              <w:tabs>
                <w:tab w:val="clear" w:pos="720"/>
                <w:tab w:val="num" w:pos="-1652"/>
              </w:tabs>
              <w:ind w:left="268" w:hanging="240"/>
              <w:rPr>
                <w:sz w:val="20"/>
                <w:szCs w:val="20"/>
              </w:rPr>
            </w:pPr>
            <w:r>
              <w:rPr>
                <w:sz w:val="20"/>
                <w:szCs w:val="20"/>
              </w:rPr>
              <w:t>Fichas socio-económicas por taller de muebles.</w:t>
            </w:r>
          </w:p>
        </w:tc>
        <w:tc>
          <w:tcPr>
            <w:tcW w:w="3286" w:type="dxa"/>
          </w:tcPr>
          <w:p w:rsidR="00E16B67" w:rsidRDefault="00E16B67">
            <w:pPr>
              <w:numPr>
                <w:ilvl w:val="0"/>
                <w:numId w:val="1"/>
              </w:numPr>
              <w:tabs>
                <w:tab w:val="clear" w:pos="720"/>
                <w:tab w:val="num" w:pos="-258"/>
              </w:tabs>
              <w:ind w:left="222" w:hanging="222"/>
              <w:rPr>
                <w:sz w:val="20"/>
                <w:szCs w:val="20"/>
              </w:rPr>
            </w:pPr>
            <w:r>
              <w:rPr>
                <w:sz w:val="20"/>
                <w:szCs w:val="20"/>
              </w:rPr>
              <w:t>La situación económica del país se mantiene estable;</w:t>
            </w:r>
          </w:p>
          <w:p w:rsidR="00E16B67" w:rsidRDefault="00E16B67">
            <w:pPr>
              <w:numPr>
                <w:ilvl w:val="0"/>
                <w:numId w:val="1"/>
              </w:numPr>
              <w:tabs>
                <w:tab w:val="clear" w:pos="720"/>
                <w:tab w:val="num" w:pos="-258"/>
              </w:tabs>
              <w:ind w:left="222" w:hanging="222"/>
              <w:rPr>
                <w:sz w:val="20"/>
                <w:szCs w:val="20"/>
              </w:rPr>
            </w:pPr>
            <w:r>
              <w:rPr>
                <w:sz w:val="20"/>
                <w:szCs w:val="20"/>
              </w:rPr>
              <w:t>No se dan políticas restrictivas sobre ventas de estos productos (muebles de madera) a lo interno del país;</w:t>
            </w:r>
          </w:p>
          <w:p w:rsidR="00E16B67" w:rsidRDefault="00E16B67">
            <w:pPr>
              <w:numPr>
                <w:ilvl w:val="0"/>
                <w:numId w:val="1"/>
              </w:numPr>
              <w:tabs>
                <w:tab w:val="clear" w:pos="720"/>
                <w:tab w:val="num" w:pos="-258"/>
              </w:tabs>
              <w:ind w:left="222" w:hanging="222"/>
              <w:rPr>
                <w:sz w:val="20"/>
                <w:szCs w:val="20"/>
              </w:rPr>
            </w:pPr>
            <w:r>
              <w:rPr>
                <w:sz w:val="20"/>
                <w:szCs w:val="20"/>
              </w:rPr>
              <w:t>El área de incidencia del proyecto no se vea afectada por desastres naturales (abastecimiento de madera del Plan Sierra).</w:t>
            </w:r>
          </w:p>
        </w:tc>
      </w:tr>
      <w:tr w:rsidR="00E16B67">
        <w:tblPrEx>
          <w:tblCellMar>
            <w:top w:w="0" w:type="dxa"/>
            <w:bottom w:w="0" w:type="dxa"/>
          </w:tblCellMar>
        </w:tblPrEx>
        <w:trPr>
          <w:cantSplit/>
        </w:trPr>
        <w:tc>
          <w:tcPr>
            <w:tcW w:w="13482" w:type="dxa"/>
            <w:gridSpan w:val="4"/>
          </w:tcPr>
          <w:p w:rsidR="00E16B67" w:rsidRDefault="00E16B67">
            <w:pPr>
              <w:rPr>
                <w:b/>
                <w:bCs/>
                <w:sz w:val="20"/>
                <w:szCs w:val="20"/>
              </w:rPr>
            </w:pPr>
            <w:r>
              <w:rPr>
                <w:b/>
                <w:bCs/>
                <w:sz w:val="20"/>
                <w:szCs w:val="20"/>
              </w:rPr>
              <w:t>PROPÓSITO</w:t>
            </w:r>
          </w:p>
          <w:p w:rsidR="00E16B67" w:rsidRDefault="00E16B67">
            <w:pPr>
              <w:rPr>
                <w:b/>
                <w:bCs/>
                <w:sz w:val="20"/>
                <w:szCs w:val="20"/>
              </w:rPr>
            </w:pPr>
          </w:p>
        </w:tc>
      </w:tr>
      <w:tr w:rsidR="00E16B67">
        <w:tblPrEx>
          <w:tblCellMar>
            <w:top w:w="0" w:type="dxa"/>
            <w:bottom w:w="0" w:type="dxa"/>
          </w:tblCellMar>
        </w:tblPrEx>
        <w:tc>
          <w:tcPr>
            <w:tcW w:w="2590" w:type="dxa"/>
          </w:tcPr>
          <w:p w:rsidR="00E16B67" w:rsidRDefault="00E16B67">
            <w:pPr>
              <w:rPr>
                <w:sz w:val="20"/>
                <w:szCs w:val="20"/>
              </w:rPr>
            </w:pPr>
          </w:p>
          <w:p w:rsidR="00E16B67" w:rsidRDefault="00E16B67">
            <w:pPr>
              <w:rPr>
                <w:sz w:val="20"/>
              </w:rPr>
            </w:pPr>
            <w:r>
              <w:rPr>
                <w:sz w:val="20"/>
              </w:rPr>
              <w:t>Desarrollar la capacidad competitiva de los artesanos y tejedoras de muebles serranos, mediante la mejora de la calidad, a través de la implementación de tecnologías productivas, organizacionales y comerciales apropiadas.</w:t>
            </w:r>
          </w:p>
          <w:p w:rsidR="00E16B67" w:rsidRDefault="00E16B67">
            <w:pPr>
              <w:rPr>
                <w:sz w:val="20"/>
              </w:rPr>
            </w:pPr>
          </w:p>
          <w:p w:rsidR="00E16B67" w:rsidRDefault="00E16B67"/>
        </w:tc>
        <w:tc>
          <w:tcPr>
            <w:tcW w:w="4320" w:type="dxa"/>
          </w:tcPr>
          <w:p w:rsidR="00E16B67" w:rsidRDefault="00E16B67">
            <w:pPr>
              <w:rPr>
                <w:sz w:val="20"/>
                <w:szCs w:val="20"/>
                <w:u w:val="single"/>
              </w:rPr>
            </w:pPr>
            <w:r>
              <w:rPr>
                <w:sz w:val="20"/>
                <w:szCs w:val="20"/>
                <w:u w:val="single"/>
              </w:rPr>
              <w:t>Al finalizar el proyecto:</w:t>
            </w:r>
          </w:p>
          <w:p w:rsidR="00E16B67" w:rsidRDefault="00E16B67">
            <w:pPr>
              <w:numPr>
                <w:ilvl w:val="0"/>
                <w:numId w:val="1"/>
              </w:numPr>
              <w:tabs>
                <w:tab w:val="clear" w:pos="720"/>
                <w:tab w:val="num" w:pos="290"/>
              </w:tabs>
              <w:ind w:left="290" w:hanging="240"/>
              <w:rPr>
                <w:sz w:val="20"/>
              </w:rPr>
            </w:pPr>
            <w:bookmarkStart w:id="0" w:name="OLE_LINK1"/>
            <w:r>
              <w:rPr>
                <w:sz w:val="20"/>
              </w:rPr>
              <w:t>240 Artesanos de Muebles (AM) y 200 Tejedoras aumentan sus ingresos netos en un 30%;</w:t>
            </w:r>
          </w:p>
          <w:p w:rsidR="00E16B67" w:rsidRDefault="00E16B67">
            <w:pPr>
              <w:numPr>
                <w:ilvl w:val="0"/>
                <w:numId w:val="1"/>
              </w:numPr>
              <w:tabs>
                <w:tab w:val="clear" w:pos="720"/>
                <w:tab w:val="num" w:pos="290"/>
              </w:tabs>
              <w:ind w:left="290" w:hanging="240"/>
              <w:rPr>
                <w:sz w:val="20"/>
              </w:rPr>
            </w:pPr>
            <w:r>
              <w:rPr>
                <w:sz w:val="20"/>
              </w:rPr>
              <w:t xml:space="preserve">La Asociación de Artesanos San José (AASJ) afilia a 200 tejedoras a la Asociación como socias activas y sin discriminación;  </w:t>
            </w:r>
          </w:p>
          <w:p w:rsidR="00E16B67" w:rsidRDefault="00E16B67">
            <w:pPr>
              <w:numPr>
                <w:ilvl w:val="0"/>
                <w:numId w:val="1"/>
              </w:numPr>
              <w:tabs>
                <w:tab w:val="clear" w:pos="720"/>
                <w:tab w:val="num" w:pos="290"/>
              </w:tabs>
              <w:ind w:left="290" w:hanging="240"/>
              <w:rPr>
                <w:sz w:val="20"/>
                <w:szCs w:val="20"/>
              </w:rPr>
            </w:pPr>
            <w:r>
              <w:rPr>
                <w:sz w:val="20"/>
              </w:rPr>
              <w:t>El Centro de Apoyo a la Producción de los Artesanos (CAPA) alcanza la sostenibilidad operativa;</w:t>
            </w:r>
            <w:bookmarkEnd w:id="0"/>
          </w:p>
        </w:tc>
        <w:tc>
          <w:tcPr>
            <w:tcW w:w="3286" w:type="dxa"/>
          </w:tcPr>
          <w:p w:rsidR="00E16B67" w:rsidRDefault="00E16B67">
            <w:pPr>
              <w:rPr>
                <w:sz w:val="20"/>
                <w:szCs w:val="20"/>
              </w:rPr>
            </w:pPr>
          </w:p>
          <w:p w:rsidR="00E16B67" w:rsidRDefault="00E16B67">
            <w:pPr>
              <w:numPr>
                <w:ilvl w:val="0"/>
                <w:numId w:val="9"/>
              </w:numPr>
              <w:tabs>
                <w:tab w:val="clear" w:pos="720"/>
                <w:tab w:val="num" w:pos="-572"/>
              </w:tabs>
              <w:ind w:left="268" w:hanging="268"/>
              <w:rPr>
                <w:sz w:val="20"/>
                <w:szCs w:val="20"/>
              </w:rPr>
            </w:pPr>
            <w:r>
              <w:rPr>
                <w:sz w:val="20"/>
                <w:szCs w:val="20"/>
              </w:rPr>
              <w:t>Informes  de Evaluación;</w:t>
            </w:r>
          </w:p>
          <w:p w:rsidR="00E16B67" w:rsidRDefault="00E16B67">
            <w:pPr>
              <w:numPr>
                <w:ilvl w:val="0"/>
                <w:numId w:val="9"/>
              </w:numPr>
              <w:tabs>
                <w:tab w:val="clear" w:pos="720"/>
                <w:tab w:val="num" w:pos="-572"/>
              </w:tabs>
              <w:ind w:left="268" w:hanging="268"/>
              <w:rPr>
                <w:sz w:val="20"/>
                <w:szCs w:val="20"/>
              </w:rPr>
            </w:pPr>
            <w:r>
              <w:rPr>
                <w:sz w:val="20"/>
                <w:szCs w:val="20"/>
              </w:rPr>
              <w:t>Memorias internas a la ASSJ;</w:t>
            </w:r>
          </w:p>
          <w:p w:rsidR="00E16B67" w:rsidRDefault="00E16B67">
            <w:pPr>
              <w:numPr>
                <w:ilvl w:val="0"/>
                <w:numId w:val="9"/>
              </w:numPr>
              <w:tabs>
                <w:tab w:val="clear" w:pos="720"/>
                <w:tab w:val="num" w:pos="-572"/>
              </w:tabs>
              <w:ind w:left="268" w:hanging="268"/>
              <w:rPr>
                <w:sz w:val="20"/>
                <w:szCs w:val="20"/>
              </w:rPr>
            </w:pPr>
            <w:r>
              <w:rPr>
                <w:sz w:val="20"/>
                <w:szCs w:val="20"/>
              </w:rPr>
              <w:t>Reportes de ventas del CAPA</w:t>
            </w:r>
            <w:r>
              <w:rPr>
                <w:sz w:val="20"/>
                <w:szCs w:val="20"/>
                <w:lang w:val="es-ES"/>
              </w:rPr>
              <w:t>;</w:t>
            </w:r>
          </w:p>
          <w:p w:rsidR="00E16B67" w:rsidRDefault="00E16B67">
            <w:pPr>
              <w:numPr>
                <w:ilvl w:val="0"/>
                <w:numId w:val="9"/>
              </w:numPr>
              <w:tabs>
                <w:tab w:val="clear" w:pos="720"/>
                <w:tab w:val="num" w:pos="-572"/>
              </w:tabs>
              <w:ind w:left="268" w:hanging="268"/>
              <w:rPr>
                <w:sz w:val="20"/>
                <w:szCs w:val="20"/>
              </w:rPr>
            </w:pPr>
            <w:r>
              <w:rPr>
                <w:sz w:val="20"/>
                <w:szCs w:val="20"/>
                <w:lang w:val="es-ES"/>
              </w:rPr>
              <w:t>Estados Financieros de la AASJ;</w:t>
            </w:r>
          </w:p>
          <w:p w:rsidR="00E16B67" w:rsidRDefault="00E16B67">
            <w:pPr>
              <w:numPr>
                <w:ilvl w:val="0"/>
                <w:numId w:val="9"/>
              </w:numPr>
              <w:tabs>
                <w:tab w:val="clear" w:pos="720"/>
                <w:tab w:val="num" w:pos="-572"/>
              </w:tabs>
              <w:ind w:left="268" w:hanging="268"/>
              <w:rPr>
                <w:sz w:val="20"/>
                <w:szCs w:val="20"/>
              </w:rPr>
            </w:pPr>
            <w:r>
              <w:rPr>
                <w:sz w:val="20"/>
                <w:szCs w:val="20"/>
              </w:rPr>
              <w:t>Visitas de verificación;</w:t>
            </w:r>
          </w:p>
          <w:p w:rsidR="00E16B67" w:rsidRDefault="00E16B67">
            <w:pPr>
              <w:numPr>
                <w:ilvl w:val="0"/>
                <w:numId w:val="9"/>
              </w:numPr>
              <w:tabs>
                <w:tab w:val="clear" w:pos="720"/>
                <w:tab w:val="num" w:pos="-572"/>
              </w:tabs>
              <w:ind w:left="268" w:hanging="268"/>
              <w:rPr>
                <w:sz w:val="20"/>
                <w:szCs w:val="20"/>
              </w:rPr>
            </w:pPr>
            <w:r>
              <w:rPr>
                <w:sz w:val="20"/>
                <w:szCs w:val="20"/>
              </w:rPr>
              <w:t>Encuestas;</w:t>
            </w:r>
          </w:p>
          <w:p w:rsidR="00E16B67" w:rsidRDefault="00E16B67">
            <w:pPr>
              <w:numPr>
                <w:ilvl w:val="0"/>
                <w:numId w:val="9"/>
              </w:numPr>
              <w:tabs>
                <w:tab w:val="clear" w:pos="720"/>
                <w:tab w:val="num" w:pos="-572"/>
              </w:tabs>
              <w:ind w:left="268" w:hanging="268"/>
              <w:rPr>
                <w:sz w:val="20"/>
                <w:szCs w:val="20"/>
              </w:rPr>
            </w:pPr>
            <w:r>
              <w:rPr>
                <w:sz w:val="20"/>
                <w:szCs w:val="20"/>
              </w:rPr>
              <w:t>Evaluaciones periódicas.</w:t>
            </w:r>
          </w:p>
          <w:p w:rsidR="00E16B67" w:rsidRDefault="00E16B67">
            <w:pPr>
              <w:rPr>
                <w:sz w:val="20"/>
                <w:szCs w:val="20"/>
              </w:rPr>
            </w:pPr>
          </w:p>
        </w:tc>
        <w:tc>
          <w:tcPr>
            <w:tcW w:w="3286" w:type="dxa"/>
          </w:tcPr>
          <w:p w:rsidR="00E16B67" w:rsidRDefault="00E16B67">
            <w:pPr>
              <w:rPr>
                <w:sz w:val="20"/>
                <w:szCs w:val="20"/>
              </w:rPr>
            </w:pPr>
          </w:p>
          <w:p w:rsidR="00E16B67" w:rsidRDefault="00E16B67">
            <w:pPr>
              <w:keepNext/>
              <w:widowControl w:val="0"/>
              <w:numPr>
                <w:ilvl w:val="0"/>
                <w:numId w:val="16"/>
              </w:numPr>
              <w:tabs>
                <w:tab w:val="clear" w:pos="360"/>
                <w:tab w:val="num" w:pos="222"/>
              </w:tabs>
              <w:ind w:left="222" w:hanging="222"/>
              <w:rPr>
                <w:sz w:val="20"/>
                <w:szCs w:val="20"/>
              </w:rPr>
            </w:pPr>
            <w:r>
              <w:rPr>
                <w:sz w:val="20"/>
                <w:szCs w:val="20"/>
              </w:rPr>
              <w:t>Los precios de los muebles se mantienen estables o se aumentan;</w:t>
            </w:r>
          </w:p>
          <w:p w:rsidR="00E16B67" w:rsidRDefault="00E16B67">
            <w:pPr>
              <w:keepNext/>
              <w:widowControl w:val="0"/>
              <w:numPr>
                <w:ilvl w:val="0"/>
                <w:numId w:val="16"/>
              </w:numPr>
              <w:tabs>
                <w:tab w:val="clear" w:pos="360"/>
                <w:tab w:val="num" w:pos="222"/>
              </w:tabs>
              <w:ind w:left="222" w:hanging="222"/>
              <w:rPr>
                <w:sz w:val="20"/>
                <w:szCs w:val="20"/>
              </w:rPr>
            </w:pPr>
            <w:r>
              <w:rPr>
                <w:sz w:val="20"/>
                <w:szCs w:val="20"/>
              </w:rPr>
              <w:t>El clima de los negocios anima a los pequeños artesanos a volver a invertir sus ganancias;</w:t>
            </w:r>
          </w:p>
          <w:p w:rsidR="00E16B67" w:rsidRDefault="00E16B67">
            <w:pPr>
              <w:keepNext/>
              <w:widowControl w:val="0"/>
              <w:numPr>
                <w:ilvl w:val="0"/>
                <w:numId w:val="16"/>
              </w:numPr>
              <w:tabs>
                <w:tab w:val="clear" w:pos="360"/>
                <w:tab w:val="num" w:pos="222"/>
              </w:tabs>
              <w:ind w:left="222" w:hanging="222"/>
              <w:rPr>
                <w:sz w:val="20"/>
                <w:szCs w:val="20"/>
              </w:rPr>
            </w:pPr>
            <w:r>
              <w:rPr>
                <w:sz w:val="20"/>
                <w:szCs w:val="20"/>
              </w:rPr>
              <w:t>Se mantienen o se aumentan las condiciones actuales de la demanda por los productos;</w:t>
            </w:r>
          </w:p>
          <w:p w:rsidR="00E16B67" w:rsidRDefault="00E16B67">
            <w:pPr>
              <w:keepNext/>
              <w:widowControl w:val="0"/>
              <w:numPr>
                <w:ilvl w:val="0"/>
                <w:numId w:val="16"/>
              </w:numPr>
              <w:tabs>
                <w:tab w:val="clear" w:pos="360"/>
                <w:tab w:val="num" w:pos="222"/>
              </w:tabs>
              <w:ind w:left="222" w:hanging="222"/>
              <w:rPr>
                <w:sz w:val="20"/>
                <w:szCs w:val="20"/>
              </w:rPr>
            </w:pPr>
            <w:r>
              <w:rPr>
                <w:sz w:val="20"/>
              </w:rPr>
              <w:t>Apropiado funcionamiento  del CAPA y de la AASJ</w:t>
            </w:r>
            <w:del w:id="1" w:author="Carlos Puig" w:date="2004-03-13T15:00:00Z">
              <w:r>
                <w:rPr>
                  <w:sz w:val="20"/>
                </w:rPr>
                <w:delText>sistemas de a</w:delText>
              </w:r>
            </w:del>
            <w:r>
              <w:rPr>
                <w:sz w:val="20"/>
              </w:rPr>
              <w:t>.</w:t>
            </w:r>
          </w:p>
        </w:tc>
      </w:tr>
    </w:tbl>
    <w:p w:rsidR="00E16B67" w:rsidRDefault="00E16B67">
      <w:pPr>
        <w:pStyle w:val="FootnoteText"/>
        <w:rPr>
          <w:szCs w:val="24"/>
        </w:rPr>
      </w:pPr>
      <w:r>
        <w:rPr>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86"/>
        <w:gridCol w:w="3286"/>
        <w:gridCol w:w="3286"/>
        <w:gridCol w:w="3286"/>
      </w:tblGrid>
      <w:tr w:rsidR="00E16B67">
        <w:tblPrEx>
          <w:tblCellMar>
            <w:top w:w="0" w:type="dxa"/>
            <w:bottom w:w="0" w:type="dxa"/>
          </w:tblCellMar>
        </w:tblPrEx>
        <w:tc>
          <w:tcPr>
            <w:tcW w:w="3286" w:type="dxa"/>
            <w:shd w:val="clear" w:color="auto" w:fill="C0C0C0"/>
          </w:tcPr>
          <w:p w:rsidR="00E16B67" w:rsidRDefault="00E16B67">
            <w:pPr>
              <w:jc w:val="center"/>
              <w:rPr>
                <w:b/>
                <w:bCs/>
                <w:sz w:val="20"/>
              </w:rPr>
            </w:pPr>
            <w:r>
              <w:rPr>
                <w:b/>
                <w:bCs/>
                <w:sz w:val="20"/>
              </w:rPr>
              <w:t>RESUMEN NARRATIVO</w:t>
            </w:r>
          </w:p>
        </w:tc>
        <w:tc>
          <w:tcPr>
            <w:tcW w:w="3286" w:type="dxa"/>
            <w:shd w:val="clear" w:color="auto" w:fill="C0C0C0"/>
          </w:tcPr>
          <w:p w:rsidR="00E16B67" w:rsidRDefault="00E16B67">
            <w:pPr>
              <w:pStyle w:val="Heading4"/>
              <w:rPr>
                <w:sz w:val="20"/>
              </w:rPr>
            </w:pPr>
            <w:r>
              <w:rPr>
                <w:sz w:val="20"/>
              </w:rPr>
              <w:t>INDICADORES</w:t>
            </w:r>
          </w:p>
        </w:tc>
        <w:tc>
          <w:tcPr>
            <w:tcW w:w="3286" w:type="dxa"/>
            <w:shd w:val="clear" w:color="auto" w:fill="C0C0C0"/>
          </w:tcPr>
          <w:p w:rsidR="00E16B67" w:rsidRDefault="00E16B67">
            <w:pPr>
              <w:jc w:val="center"/>
              <w:rPr>
                <w:b/>
                <w:bCs/>
                <w:sz w:val="20"/>
              </w:rPr>
            </w:pPr>
            <w:r>
              <w:rPr>
                <w:b/>
                <w:bCs/>
                <w:sz w:val="20"/>
              </w:rPr>
              <w:t>MEDIOS DE VERIFICACIÓN</w:t>
            </w:r>
          </w:p>
        </w:tc>
        <w:tc>
          <w:tcPr>
            <w:tcW w:w="3286" w:type="dxa"/>
            <w:shd w:val="clear" w:color="auto" w:fill="C0C0C0"/>
          </w:tcPr>
          <w:p w:rsidR="00E16B67" w:rsidRDefault="00E16B67">
            <w:pPr>
              <w:jc w:val="center"/>
              <w:rPr>
                <w:b/>
                <w:bCs/>
                <w:sz w:val="20"/>
              </w:rPr>
            </w:pPr>
            <w:r>
              <w:rPr>
                <w:b/>
                <w:bCs/>
                <w:sz w:val="20"/>
              </w:rPr>
              <w:t>SUPUESTOS</w:t>
            </w:r>
          </w:p>
        </w:tc>
      </w:tr>
      <w:tr w:rsidR="00E16B67">
        <w:tblPrEx>
          <w:tblCellMar>
            <w:top w:w="0" w:type="dxa"/>
            <w:bottom w:w="0" w:type="dxa"/>
          </w:tblCellMar>
        </w:tblPrEx>
        <w:trPr>
          <w:cantSplit/>
          <w:trHeight w:val="238"/>
        </w:trPr>
        <w:tc>
          <w:tcPr>
            <w:tcW w:w="13144" w:type="dxa"/>
            <w:gridSpan w:val="4"/>
          </w:tcPr>
          <w:p w:rsidR="00E16B67" w:rsidRDefault="00E16B67">
            <w:pPr>
              <w:rPr>
                <w:b/>
              </w:rPr>
            </w:pPr>
            <w:r>
              <w:rPr>
                <w:b/>
                <w:sz w:val="20"/>
              </w:rPr>
              <w:t>COMPONENTES</w:t>
            </w:r>
          </w:p>
        </w:tc>
      </w:tr>
      <w:tr w:rsidR="00E16B67">
        <w:tblPrEx>
          <w:tblCellMar>
            <w:top w:w="0" w:type="dxa"/>
            <w:bottom w:w="0" w:type="dxa"/>
          </w:tblCellMar>
        </w:tblPrEx>
        <w:tc>
          <w:tcPr>
            <w:tcW w:w="3286" w:type="dxa"/>
            <w:tcBorders>
              <w:bottom w:val="nil"/>
            </w:tcBorders>
          </w:tcPr>
          <w:p w:rsidR="00E16B67" w:rsidRDefault="00E16B67">
            <w:pPr>
              <w:ind w:left="240" w:hanging="240"/>
              <w:rPr>
                <w:b/>
                <w:bCs/>
                <w:sz w:val="20"/>
              </w:rPr>
            </w:pPr>
            <w:r>
              <w:rPr>
                <w:b/>
                <w:bCs/>
                <w:sz w:val="20"/>
              </w:rPr>
              <w:t>I –Financiamiento</w:t>
            </w:r>
          </w:p>
        </w:tc>
        <w:tc>
          <w:tcPr>
            <w:tcW w:w="3286" w:type="dxa"/>
            <w:tcBorders>
              <w:bottom w:val="nil"/>
            </w:tcBorders>
          </w:tcPr>
          <w:p w:rsidR="00E16B67" w:rsidRDefault="00E16B67">
            <w:pPr>
              <w:jc w:val="center"/>
              <w:rPr>
                <w:b/>
                <w:bCs/>
                <w:sz w:val="20"/>
              </w:rPr>
            </w:pPr>
          </w:p>
        </w:tc>
        <w:tc>
          <w:tcPr>
            <w:tcW w:w="3286" w:type="dxa"/>
            <w:tcBorders>
              <w:bottom w:val="nil"/>
            </w:tcBorders>
          </w:tcPr>
          <w:p w:rsidR="00E16B67" w:rsidRDefault="00E16B67">
            <w:pPr>
              <w:jc w:val="center"/>
              <w:rPr>
                <w:b/>
                <w:bCs/>
                <w:sz w:val="20"/>
              </w:rPr>
            </w:pPr>
          </w:p>
        </w:tc>
        <w:tc>
          <w:tcPr>
            <w:tcW w:w="3286" w:type="dxa"/>
            <w:tcBorders>
              <w:bottom w:val="nil"/>
            </w:tcBorders>
          </w:tcPr>
          <w:p w:rsidR="00E16B67" w:rsidRDefault="00E16B67">
            <w:pPr>
              <w:jc w:val="center"/>
              <w:rPr>
                <w:b/>
                <w:bCs/>
                <w:sz w:val="20"/>
              </w:rPr>
            </w:pPr>
          </w:p>
        </w:tc>
      </w:tr>
      <w:tr w:rsidR="00E16B67">
        <w:tblPrEx>
          <w:tblCellMar>
            <w:top w:w="0" w:type="dxa"/>
            <w:bottom w:w="0" w:type="dxa"/>
          </w:tblCellMar>
        </w:tblPrEx>
        <w:tc>
          <w:tcPr>
            <w:tcW w:w="3286" w:type="dxa"/>
            <w:tcBorders>
              <w:top w:val="nil"/>
              <w:bottom w:val="nil"/>
            </w:tcBorders>
          </w:tcPr>
          <w:p w:rsidR="00E16B67" w:rsidRDefault="00E16B67">
            <w:pPr>
              <w:pStyle w:val="Heading3"/>
              <w:rPr>
                <w:rFonts w:ascii="Times New Roman" w:hAnsi="Times New Roman" w:cs="Times New Roman"/>
                <w:b w:val="0"/>
                <w:bCs w:val="0"/>
                <w:sz w:val="20"/>
              </w:rPr>
            </w:pPr>
            <w:r>
              <w:rPr>
                <w:rFonts w:ascii="Times New Roman" w:hAnsi="Times New Roman" w:cs="Times New Roman"/>
                <w:b w:val="0"/>
                <w:bCs w:val="0"/>
                <w:sz w:val="20"/>
              </w:rPr>
              <w:t>Resultado 1</w:t>
            </w:r>
          </w:p>
          <w:p w:rsidR="00E16B67" w:rsidRDefault="00E16B67">
            <w:pPr>
              <w:rPr>
                <w:sz w:val="20"/>
              </w:rPr>
            </w:pPr>
          </w:p>
          <w:p w:rsidR="00E16B67" w:rsidRDefault="00E16B67">
            <w:pPr>
              <w:numPr>
                <w:ilvl w:val="0"/>
                <w:numId w:val="2"/>
              </w:numPr>
              <w:tabs>
                <w:tab w:val="clear" w:pos="720"/>
                <w:tab w:val="num" w:pos="-2040"/>
              </w:tabs>
              <w:ind w:left="360" w:hanging="240"/>
              <w:rPr>
                <w:sz w:val="20"/>
              </w:rPr>
            </w:pPr>
            <w:r>
              <w:rPr>
                <w:sz w:val="20"/>
              </w:rPr>
              <w:t>Los AM (240), las Tejedoras (200) y el CAPA financian sus operaciones de abastecimiento de insumos y comercialización conjunta de manera eficiente y rentable.</w:t>
            </w:r>
          </w:p>
          <w:p w:rsidR="00E16B67" w:rsidRDefault="00E16B67">
            <w:pPr>
              <w:numPr>
                <w:ilvl w:val="0"/>
                <w:numId w:val="2"/>
              </w:numPr>
              <w:tabs>
                <w:tab w:val="clear" w:pos="720"/>
                <w:tab w:val="num" w:pos="-2040"/>
              </w:tabs>
              <w:ind w:left="360" w:hanging="240"/>
              <w:rPr>
                <w:sz w:val="20"/>
              </w:rPr>
            </w:pPr>
            <w:r>
              <w:rPr>
                <w:sz w:val="20"/>
              </w:rPr>
              <w:t>Los AM  y las Tejedoras financian sus necesidades de inversión de maquinarias y equipos para la producción.</w:t>
            </w:r>
          </w:p>
        </w:tc>
        <w:tc>
          <w:tcPr>
            <w:tcW w:w="3286" w:type="dxa"/>
            <w:tcBorders>
              <w:top w:val="nil"/>
              <w:bottom w:val="nil"/>
            </w:tcBorders>
          </w:tcPr>
          <w:p w:rsidR="00E16B67" w:rsidRDefault="00E16B67">
            <w:pPr>
              <w:rPr>
                <w:sz w:val="20"/>
                <w:u w:val="single"/>
              </w:rPr>
            </w:pPr>
            <w:r>
              <w:rPr>
                <w:sz w:val="20"/>
                <w:u w:val="single"/>
              </w:rPr>
              <w:t>Al finalizar el proyecto:</w:t>
            </w:r>
          </w:p>
          <w:p w:rsidR="00E16B67" w:rsidRDefault="00E16B67">
            <w:pPr>
              <w:pStyle w:val="FootnoteText"/>
              <w:rPr>
                <w:szCs w:val="24"/>
              </w:rPr>
            </w:pPr>
          </w:p>
          <w:p w:rsidR="00E16B67" w:rsidRDefault="00E16B67">
            <w:pPr>
              <w:numPr>
                <w:ilvl w:val="0"/>
                <w:numId w:val="13"/>
              </w:numPr>
              <w:tabs>
                <w:tab w:val="clear" w:pos="720"/>
                <w:tab w:val="num" w:pos="-3646"/>
                <w:tab w:val="left" w:pos="314"/>
              </w:tabs>
              <w:ind w:left="314" w:hanging="240"/>
              <w:rPr>
                <w:sz w:val="20"/>
              </w:rPr>
            </w:pPr>
            <w:r>
              <w:rPr>
                <w:sz w:val="20"/>
              </w:rPr>
              <w:t>Maquinaria y equipos para la producción de muebles de los talleres en operación (US $60.000);</w:t>
            </w:r>
          </w:p>
          <w:p w:rsidR="00E16B67" w:rsidRDefault="00E16B67">
            <w:pPr>
              <w:pStyle w:val="FootnoteText"/>
              <w:numPr>
                <w:ilvl w:val="0"/>
                <w:numId w:val="13"/>
              </w:numPr>
              <w:tabs>
                <w:tab w:val="left" w:pos="314"/>
              </w:tabs>
              <w:ind w:left="314" w:hanging="240"/>
              <w:rPr>
                <w:szCs w:val="24"/>
              </w:rPr>
            </w:pPr>
            <w:r>
              <w:t>El CAPA cuenta con un mínimo  de US$ 10.000 de capital de trabajo disponible para sus operaciones y opera de manera eficiente y rentable;</w:t>
            </w:r>
          </w:p>
          <w:p w:rsidR="00E16B67" w:rsidRDefault="00E16B67">
            <w:pPr>
              <w:pStyle w:val="FootnoteText"/>
              <w:numPr>
                <w:ilvl w:val="0"/>
                <w:numId w:val="13"/>
              </w:numPr>
              <w:tabs>
                <w:tab w:val="left" w:pos="314"/>
              </w:tabs>
              <w:ind w:left="314" w:hanging="240"/>
              <w:rPr>
                <w:szCs w:val="24"/>
              </w:rPr>
            </w:pPr>
            <w:r>
              <w:t>Los AM y las Tejedoras de la AASJ cuentan con un mínimo  de US$ 186.000 de capital de trabajo disponible para sus operaciones.</w:t>
            </w:r>
          </w:p>
          <w:p w:rsidR="00E16B67" w:rsidRDefault="00E16B67">
            <w:pPr>
              <w:pStyle w:val="FootnoteText"/>
              <w:numPr>
                <w:ilvl w:val="0"/>
                <w:numId w:val="13"/>
              </w:numPr>
              <w:tabs>
                <w:tab w:val="left" w:pos="314"/>
              </w:tabs>
              <w:ind w:left="314" w:hanging="240"/>
              <w:rPr>
                <w:szCs w:val="24"/>
              </w:rPr>
            </w:pPr>
            <w:r>
              <w:t>La morosidad de beneficiarios es igual o menor al 5%.</w:t>
            </w:r>
          </w:p>
        </w:tc>
        <w:tc>
          <w:tcPr>
            <w:tcW w:w="3286" w:type="dxa"/>
            <w:tcBorders>
              <w:top w:val="nil"/>
              <w:bottom w:val="nil"/>
            </w:tcBorders>
          </w:tcPr>
          <w:p w:rsidR="00E16B67" w:rsidRDefault="00E16B67">
            <w:pPr>
              <w:numPr>
                <w:ilvl w:val="0"/>
                <w:numId w:val="13"/>
              </w:numPr>
              <w:tabs>
                <w:tab w:val="clear" w:pos="720"/>
                <w:tab w:val="num" w:pos="-6452"/>
              </w:tabs>
              <w:ind w:left="268" w:hanging="240"/>
              <w:rPr>
                <w:sz w:val="20"/>
              </w:rPr>
            </w:pPr>
            <w:r>
              <w:rPr>
                <w:sz w:val="20"/>
              </w:rPr>
              <w:t>Facturas de compra de maquinaria y de equipos;</w:t>
            </w:r>
          </w:p>
          <w:p w:rsidR="00E16B67" w:rsidRDefault="00E16B67">
            <w:pPr>
              <w:numPr>
                <w:ilvl w:val="0"/>
                <w:numId w:val="13"/>
              </w:numPr>
              <w:tabs>
                <w:tab w:val="clear" w:pos="720"/>
                <w:tab w:val="num" w:pos="-6452"/>
              </w:tabs>
              <w:ind w:left="268" w:hanging="240"/>
              <w:rPr>
                <w:sz w:val="20"/>
              </w:rPr>
            </w:pPr>
            <w:r>
              <w:rPr>
                <w:sz w:val="20"/>
              </w:rPr>
              <w:t>Registros contables de la Cooperativa Médica de Santiago, de INDEPRO y del CAPA;</w:t>
            </w:r>
          </w:p>
          <w:p w:rsidR="00E16B67" w:rsidRDefault="00E16B67">
            <w:pPr>
              <w:numPr>
                <w:ilvl w:val="0"/>
                <w:numId w:val="13"/>
              </w:numPr>
              <w:tabs>
                <w:tab w:val="clear" w:pos="720"/>
                <w:tab w:val="num" w:pos="-6452"/>
              </w:tabs>
              <w:ind w:left="268" w:hanging="240"/>
              <w:rPr>
                <w:sz w:val="20"/>
              </w:rPr>
            </w:pPr>
            <w:r>
              <w:rPr>
                <w:sz w:val="20"/>
              </w:rPr>
              <w:t>Auditorías externas;</w:t>
            </w:r>
          </w:p>
          <w:p w:rsidR="00E16B67" w:rsidRDefault="00E16B67">
            <w:pPr>
              <w:numPr>
                <w:ilvl w:val="0"/>
                <w:numId w:val="9"/>
              </w:numPr>
              <w:tabs>
                <w:tab w:val="clear" w:pos="720"/>
                <w:tab w:val="num" w:pos="-572"/>
              </w:tabs>
              <w:ind w:left="268" w:hanging="240"/>
              <w:rPr>
                <w:sz w:val="20"/>
              </w:rPr>
            </w:pPr>
            <w:r>
              <w:rPr>
                <w:sz w:val="20"/>
              </w:rPr>
              <w:t>Informes de sistema de monitoreo;</w:t>
            </w:r>
          </w:p>
          <w:p w:rsidR="00E16B67" w:rsidRDefault="00E16B67">
            <w:pPr>
              <w:numPr>
                <w:ilvl w:val="0"/>
                <w:numId w:val="9"/>
              </w:numPr>
              <w:tabs>
                <w:tab w:val="clear" w:pos="720"/>
                <w:tab w:val="num" w:pos="-572"/>
              </w:tabs>
              <w:ind w:left="268" w:hanging="240"/>
              <w:rPr>
                <w:sz w:val="20"/>
              </w:rPr>
            </w:pPr>
            <w:r>
              <w:rPr>
                <w:sz w:val="20"/>
              </w:rPr>
              <w:t>Visitas de verificación;</w:t>
            </w:r>
          </w:p>
          <w:p w:rsidR="00E16B67" w:rsidRDefault="00E16B67">
            <w:pPr>
              <w:numPr>
                <w:ilvl w:val="0"/>
                <w:numId w:val="13"/>
              </w:numPr>
              <w:tabs>
                <w:tab w:val="clear" w:pos="720"/>
                <w:tab w:val="num" w:pos="-6452"/>
              </w:tabs>
              <w:ind w:left="268" w:hanging="240"/>
              <w:rPr>
                <w:sz w:val="20"/>
              </w:rPr>
            </w:pPr>
            <w:r>
              <w:rPr>
                <w:sz w:val="20"/>
              </w:rPr>
              <w:t>Evaluaciones periódicas.</w:t>
            </w:r>
          </w:p>
        </w:tc>
        <w:tc>
          <w:tcPr>
            <w:tcW w:w="3286" w:type="dxa"/>
            <w:tcBorders>
              <w:top w:val="nil"/>
              <w:bottom w:val="nil"/>
            </w:tcBorders>
          </w:tcPr>
          <w:p w:rsidR="00E16B67" w:rsidRDefault="00E16B67">
            <w:pPr>
              <w:numPr>
                <w:ilvl w:val="0"/>
                <w:numId w:val="4"/>
              </w:numPr>
              <w:tabs>
                <w:tab w:val="clear" w:pos="720"/>
                <w:tab w:val="num" w:pos="222"/>
              </w:tabs>
              <w:ind w:left="222" w:hanging="222"/>
              <w:rPr>
                <w:sz w:val="20"/>
              </w:rPr>
            </w:pPr>
            <w:r>
              <w:rPr>
                <w:sz w:val="20"/>
              </w:rPr>
              <w:t>Cumplimiento de condiciones previas solicitadas por el BID a INDEPRO.</w:t>
            </w:r>
          </w:p>
          <w:p w:rsidR="00E16B67" w:rsidRDefault="00E16B67">
            <w:pPr>
              <w:numPr>
                <w:ilvl w:val="0"/>
                <w:numId w:val="4"/>
              </w:numPr>
              <w:tabs>
                <w:tab w:val="clear" w:pos="720"/>
                <w:tab w:val="num" w:pos="222"/>
              </w:tabs>
              <w:ind w:left="222" w:hanging="222"/>
              <w:rPr>
                <w:sz w:val="20"/>
              </w:rPr>
            </w:pPr>
            <w:r>
              <w:rPr>
                <w:sz w:val="20"/>
              </w:rPr>
              <w:t>El CAPA se edificará durante el primer año de ejecución del proyecto.</w:t>
            </w:r>
          </w:p>
          <w:p w:rsidR="00E16B67" w:rsidRDefault="00E16B67">
            <w:pPr>
              <w:pStyle w:val="ABBR"/>
              <w:keepNext/>
              <w:widowControl w:val="0"/>
              <w:numPr>
                <w:ilvl w:val="0"/>
                <w:numId w:val="19"/>
              </w:numPr>
              <w:tabs>
                <w:tab w:val="clear" w:pos="360"/>
                <w:tab w:val="num" w:pos="222"/>
              </w:tabs>
              <w:ind w:left="222" w:hanging="222"/>
              <w:rPr>
                <w:caps w:val="0"/>
                <w:sz w:val="20"/>
                <w:lang w:val="es-ES"/>
              </w:rPr>
            </w:pPr>
            <w:r>
              <w:rPr>
                <w:caps w:val="0"/>
                <w:sz w:val="20"/>
                <w:lang w:val="es-NI"/>
              </w:rPr>
              <w:t>CMS</w:t>
            </w:r>
            <w:r>
              <w:rPr>
                <w:caps w:val="0"/>
                <w:sz w:val="20"/>
                <w:lang w:val="es-ES"/>
              </w:rPr>
              <w:t xml:space="preserve"> y el Banco aportan los recursos correspondientes para el capital de trabajo de manera oportuna.</w:t>
            </w:r>
          </w:p>
          <w:p w:rsidR="00E16B67" w:rsidRDefault="00E16B67">
            <w:pPr>
              <w:rPr>
                <w:sz w:val="20"/>
              </w:rPr>
            </w:pPr>
          </w:p>
          <w:p w:rsidR="00E16B67" w:rsidRDefault="00E16B67">
            <w:pPr>
              <w:rPr>
                <w:sz w:val="20"/>
              </w:rPr>
            </w:pPr>
          </w:p>
        </w:tc>
      </w:tr>
      <w:tr w:rsidR="00E16B67">
        <w:tblPrEx>
          <w:tblCellMar>
            <w:top w:w="0" w:type="dxa"/>
            <w:bottom w:w="0" w:type="dxa"/>
          </w:tblCellMar>
        </w:tblPrEx>
        <w:tc>
          <w:tcPr>
            <w:tcW w:w="3286" w:type="dxa"/>
            <w:tcBorders>
              <w:top w:val="nil"/>
              <w:bottom w:val="nil"/>
            </w:tcBorders>
          </w:tcPr>
          <w:p w:rsidR="00E16B67" w:rsidRDefault="00E16B67">
            <w:pPr>
              <w:pStyle w:val="Heading3"/>
              <w:rPr>
                <w:rFonts w:ascii="Times New Roman" w:hAnsi="Times New Roman" w:cs="Times New Roman"/>
                <w:sz w:val="20"/>
                <w:szCs w:val="20"/>
              </w:rPr>
            </w:pPr>
            <w:r>
              <w:rPr>
                <w:rFonts w:ascii="Times New Roman" w:hAnsi="Times New Roman" w:cs="Times New Roman"/>
                <w:sz w:val="20"/>
                <w:szCs w:val="20"/>
              </w:rPr>
              <w:t>II – Cooperación Técnica</w:t>
            </w:r>
          </w:p>
        </w:tc>
        <w:tc>
          <w:tcPr>
            <w:tcW w:w="3286" w:type="dxa"/>
            <w:tcBorders>
              <w:top w:val="nil"/>
              <w:bottom w:val="nil"/>
            </w:tcBorders>
          </w:tcPr>
          <w:p w:rsidR="00E16B67" w:rsidRDefault="00E16B67">
            <w:pPr>
              <w:rPr>
                <w:sz w:val="20"/>
                <w:u w:val="single"/>
              </w:rPr>
            </w:pPr>
          </w:p>
        </w:tc>
        <w:tc>
          <w:tcPr>
            <w:tcW w:w="3286" w:type="dxa"/>
            <w:tcBorders>
              <w:top w:val="nil"/>
              <w:bottom w:val="nil"/>
            </w:tcBorders>
          </w:tcPr>
          <w:p w:rsidR="00E16B67" w:rsidRDefault="00E16B67">
            <w:pPr>
              <w:rPr>
                <w:sz w:val="20"/>
              </w:rPr>
            </w:pPr>
          </w:p>
        </w:tc>
        <w:tc>
          <w:tcPr>
            <w:tcW w:w="3286" w:type="dxa"/>
            <w:tcBorders>
              <w:top w:val="nil"/>
              <w:bottom w:val="nil"/>
            </w:tcBorders>
          </w:tcPr>
          <w:p w:rsidR="00E16B67" w:rsidRDefault="00E16B67">
            <w:pPr>
              <w:rPr>
                <w:sz w:val="20"/>
              </w:rPr>
            </w:pPr>
          </w:p>
        </w:tc>
      </w:tr>
      <w:tr w:rsidR="00E16B67">
        <w:tblPrEx>
          <w:tblCellMar>
            <w:top w:w="0" w:type="dxa"/>
            <w:bottom w:w="0" w:type="dxa"/>
          </w:tblCellMar>
        </w:tblPrEx>
        <w:tc>
          <w:tcPr>
            <w:tcW w:w="3286" w:type="dxa"/>
            <w:tcBorders>
              <w:top w:val="nil"/>
              <w:bottom w:val="nil"/>
            </w:tcBorders>
          </w:tcPr>
          <w:p w:rsidR="00E16B67" w:rsidRDefault="00E16B67">
            <w:pPr>
              <w:pStyle w:val="Heading3"/>
              <w:ind w:left="360" w:hanging="360"/>
              <w:rPr>
                <w:rFonts w:ascii="Times New Roman" w:hAnsi="Times New Roman" w:cs="Times New Roman"/>
                <w:bCs w:val="0"/>
                <w:sz w:val="20"/>
                <w:szCs w:val="20"/>
              </w:rPr>
            </w:pPr>
            <w:r>
              <w:rPr>
                <w:rFonts w:ascii="Times New Roman" w:hAnsi="Times New Roman" w:cs="Times New Roman"/>
                <w:bCs w:val="0"/>
                <w:sz w:val="20"/>
                <w:szCs w:val="20"/>
              </w:rPr>
              <w:t>A – Diseño y puesta en marcha del CAPA</w:t>
            </w:r>
          </w:p>
        </w:tc>
        <w:tc>
          <w:tcPr>
            <w:tcW w:w="3286" w:type="dxa"/>
            <w:tcBorders>
              <w:top w:val="nil"/>
              <w:bottom w:val="nil"/>
            </w:tcBorders>
          </w:tcPr>
          <w:p w:rsidR="00E16B67" w:rsidRDefault="00E16B67">
            <w:pPr>
              <w:rPr>
                <w:sz w:val="20"/>
                <w:szCs w:val="20"/>
                <w:u w:val="single"/>
              </w:rPr>
            </w:pPr>
          </w:p>
        </w:tc>
        <w:tc>
          <w:tcPr>
            <w:tcW w:w="3286" w:type="dxa"/>
            <w:tcBorders>
              <w:top w:val="nil"/>
              <w:bottom w:val="nil"/>
            </w:tcBorders>
          </w:tcPr>
          <w:p w:rsidR="00E16B67" w:rsidRDefault="00E16B67">
            <w:pPr>
              <w:rPr>
                <w:sz w:val="20"/>
              </w:rPr>
            </w:pPr>
          </w:p>
        </w:tc>
        <w:tc>
          <w:tcPr>
            <w:tcW w:w="3286" w:type="dxa"/>
            <w:tcBorders>
              <w:top w:val="nil"/>
              <w:bottom w:val="nil"/>
            </w:tcBorders>
          </w:tcPr>
          <w:p w:rsidR="00E16B67" w:rsidRDefault="00E16B67">
            <w:pPr>
              <w:rPr>
                <w:sz w:val="20"/>
              </w:rPr>
            </w:pPr>
          </w:p>
        </w:tc>
      </w:tr>
      <w:tr w:rsidR="00E16B67">
        <w:tblPrEx>
          <w:tblCellMar>
            <w:top w:w="0" w:type="dxa"/>
            <w:bottom w:w="0" w:type="dxa"/>
          </w:tblCellMar>
        </w:tblPrEx>
        <w:tc>
          <w:tcPr>
            <w:tcW w:w="3286" w:type="dxa"/>
            <w:tcBorders>
              <w:top w:val="nil"/>
            </w:tcBorders>
          </w:tcPr>
          <w:p w:rsidR="00E16B67" w:rsidRDefault="00E16B67">
            <w:pPr>
              <w:rPr>
                <w:sz w:val="20"/>
                <w:szCs w:val="20"/>
                <w:u w:val="single"/>
              </w:rPr>
            </w:pPr>
            <w:r>
              <w:rPr>
                <w:sz w:val="20"/>
                <w:szCs w:val="20"/>
                <w:u w:val="single"/>
              </w:rPr>
              <w:t>Resultado 1</w:t>
            </w:r>
          </w:p>
          <w:p w:rsidR="00E16B67" w:rsidRDefault="00E16B67">
            <w:pPr>
              <w:rPr>
                <w:sz w:val="20"/>
                <w:szCs w:val="20"/>
              </w:rPr>
            </w:pPr>
          </w:p>
          <w:p w:rsidR="00E16B67" w:rsidRDefault="00E16B67">
            <w:pPr>
              <w:rPr>
                <w:sz w:val="20"/>
                <w:szCs w:val="20"/>
              </w:rPr>
            </w:pPr>
            <w:r>
              <w:rPr>
                <w:sz w:val="20"/>
                <w:szCs w:val="20"/>
              </w:rPr>
              <w:t>Un</w:t>
            </w:r>
            <w:r>
              <w:rPr>
                <w:b/>
                <w:sz w:val="20"/>
                <w:szCs w:val="20"/>
              </w:rPr>
              <w:t xml:space="preserve"> Centro de Apoyo a la Producción Artesanal</w:t>
            </w:r>
            <w:r>
              <w:rPr>
                <w:sz w:val="20"/>
                <w:szCs w:val="20"/>
              </w:rPr>
              <w:t xml:space="preserve"> </w:t>
            </w:r>
            <w:r>
              <w:rPr>
                <w:b/>
                <w:sz w:val="20"/>
                <w:szCs w:val="20"/>
              </w:rPr>
              <w:t>(CAPA)</w:t>
            </w:r>
            <w:r>
              <w:rPr>
                <w:sz w:val="20"/>
                <w:szCs w:val="20"/>
              </w:rPr>
              <w:t xml:space="preserve"> operando y prestando servicios a la producción y de gestión  demandados por los talleres artesanales y las tejedoras.</w:t>
            </w:r>
          </w:p>
        </w:tc>
        <w:tc>
          <w:tcPr>
            <w:tcW w:w="3286" w:type="dxa"/>
            <w:tcBorders>
              <w:top w:val="nil"/>
            </w:tcBorders>
          </w:tcPr>
          <w:p w:rsidR="00E16B67" w:rsidRDefault="00E16B67">
            <w:pPr>
              <w:rPr>
                <w:sz w:val="20"/>
                <w:szCs w:val="20"/>
                <w:u w:val="single"/>
              </w:rPr>
            </w:pPr>
            <w:r>
              <w:rPr>
                <w:sz w:val="20"/>
                <w:szCs w:val="20"/>
                <w:u w:val="single"/>
              </w:rPr>
              <w:t>Al finalizar el proyecto:</w:t>
            </w:r>
          </w:p>
          <w:p w:rsidR="00E16B67" w:rsidRDefault="00E16B67">
            <w:pPr>
              <w:numPr>
                <w:ilvl w:val="0"/>
                <w:numId w:val="54"/>
              </w:numPr>
              <w:tabs>
                <w:tab w:val="clear" w:pos="576"/>
                <w:tab w:val="num" w:pos="314"/>
              </w:tabs>
              <w:ind w:left="314"/>
              <w:rPr>
                <w:sz w:val="20"/>
                <w:szCs w:val="20"/>
              </w:rPr>
            </w:pPr>
            <w:r>
              <w:rPr>
                <w:sz w:val="20"/>
                <w:szCs w:val="20"/>
              </w:rPr>
              <w:t>El CAPA ha implementado un sistema de compra y venta de insumos conjunta;</w:t>
            </w:r>
          </w:p>
          <w:p w:rsidR="00E16B67" w:rsidRDefault="00E16B67">
            <w:pPr>
              <w:numPr>
                <w:ilvl w:val="0"/>
                <w:numId w:val="54"/>
              </w:numPr>
              <w:tabs>
                <w:tab w:val="clear" w:pos="576"/>
                <w:tab w:val="num" w:pos="314"/>
              </w:tabs>
              <w:ind w:left="314"/>
              <w:rPr>
                <w:sz w:val="20"/>
                <w:szCs w:val="20"/>
              </w:rPr>
            </w:pPr>
            <w:r>
              <w:rPr>
                <w:sz w:val="20"/>
                <w:szCs w:val="20"/>
              </w:rPr>
              <w:t xml:space="preserve">Los AM comercializan </w:t>
            </w:r>
            <w:r>
              <w:rPr>
                <w:color w:val="333333"/>
                <w:sz w:val="20"/>
                <w:szCs w:val="20"/>
              </w:rPr>
              <w:t>al menos 50 % de su producción,</w:t>
            </w:r>
            <w:r>
              <w:rPr>
                <w:sz w:val="20"/>
                <w:szCs w:val="20"/>
              </w:rPr>
              <w:t xml:space="preserve"> a través del CAPA;</w:t>
            </w:r>
          </w:p>
          <w:p w:rsidR="00E16B67" w:rsidRDefault="00E16B67">
            <w:pPr>
              <w:tabs>
                <w:tab w:val="left" w:pos="314"/>
              </w:tabs>
              <w:ind w:left="74"/>
              <w:rPr>
                <w:color w:val="FF0000"/>
                <w:sz w:val="20"/>
                <w:szCs w:val="20"/>
              </w:rPr>
            </w:pPr>
            <w:r>
              <w:rPr>
                <w:sz w:val="20"/>
                <w:szCs w:val="20"/>
              </w:rPr>
              <w:t xml:space="preserve">El CAPA alcanza la sostenibilidad operativa, a través del secado de la madera en los 2  hornos solares (1 con la Cooperación Técnica y 1 con el Financiamiento), el pantógrafo y a la comercialización de muebles. </w:t>
            </w:r>
          </w:p>
        </w:tc>
        <w:tc>
          <w:tcPr>
            <w:tcW w:w="3286" w:type="dxa"/>
            <w:tcBorders>
              <w:top w:val="nil"/>
            </w:tcBorders>
          </w:tcPr>
          <w:p w:rsidR="00E16B67" w:rsidRDefault="00E16B67">
            <w:pPr>
              <w:ind w:left="28"/>
              <w:rPr>
                <w:sz w:val="20"/>
                <w:szCs w:val="20"/>
              </w:rPr>
            </w:pPr>
          </w:p>
          <w:p w:rsidR="00E16B67" w:rsidRDefault="00E16B67">
            <w:pPr>
              <w:numPr>
                <w:ilvl w:val="0"/>
                <w:numId w:val="1"/>
              </w:numPr>
              <w:tabs>
                <w:tab w:val="clear" w:pos="720"/>
                <w:tab w:val="num" w:pos="-1652"/>
              </w:tabs>
              <w:ind w:left="268" w:hanging="240"/>
              <w:rPr>
                <w:sz w:val="20"/>
                <w:szCs w:val="20"/>
              </w:rPr>
            </w:pPr>
            <w:r>
              <w:rPr>
                <w:sz w:val="20"/>
                <w:szCs w:val="20"/>
              </w:rPr>
              <w:t>Informes de sistema de monitoreo;</w:t>
            </w:r>
          </w:p>
          <w:p w:rsidR="00E16B67" w:rsidRDefault="00E16B67">
            <w:pPr>
              <w:numPr>
                <w:ilvl w:val="0"/>
                <w:numId w:val="1"/>
              </w:numPr>
              <w:tabs>
                <w:tab w:val="clear" w:pos="720"/>
                <w:tab w:val="num" w:pos="-1652"/>
              </w:tabs>
              <w:ind w:left="268" w:hanging="240"/>
              <w:rPr>
                <w:sz w:val="20"/>
                <w:szCs w:val="20"/>
              </w:rPr>
            </w:pPr>
            <w:r>
              <w:rPr>
                <w:sz w:val="20"/>
                <w:szCs w:val="20"/>
              </w:rPr>
              <w:t>Visitas de verificación;</w:t>
            </w:r>
          </w:p>
          <w:p w:rsidR="00E16B67" w:rsidRDefault="00E16B67">
            <w:pPr>
              <w:numPr>
                <w:ilvl w:val="0"/>
                <w:numId w:val="1"/>
              </w:numPr>
              <w:tabs>
                <w:tab w:val="clear" w:pos="720"/>
                <w:tab w:val="num" w:pos="-1652"/>
              </w:tabs>
              <w:ind w:left="268" w:hanging="240"/>
              <w:rPr>
                <w:sz w:val="20"/>
                <w:szCs w:val="20"/>
              </w:rPr>
            </w:pPr>
            <w:r>
              <w:rPr>
                <w:sz w:val="20"/>
                <w:szCs w:val="20"/>
              </w:rPr>
              <w:t>Evaluaciones;</w:t>
            </w:r>
          </w:p>
          <w:p w:rsidR="00E16B67" w:rsidRDefault="00E16B67">
            <w:pPr>
              <w:numPr>
                <w:ilvl w:val="0"/>
                <w:numId w:val="13"/>
              </w:numPr>
              <w:tabs>
                <w:tab w:val="clear" w:pos="720"/>
                <w:tab w:val="num" w:pos="-6452"/>
              </w:tabs>
              <w:ind w:left="268" w:hanging="240"/>
              <w:rPr>
                <w:sz w:val="20"/>
                <w:szCs w:val="20"/>
              </w:rPr>
            </w:pPr>
            <w:r>
              <w:rPr>
                <w:sz w:val="20"/>
                <w:szCs w:val="20"/>
              </w:rPr>
              <w:t>Fichas socio-económicas por artesano;</w:t>
            </w:r>
          </w:p>
          <w:p w:rsidR="00E16B67" w:rsidRDefault="00E16B67">
            <w:pPr>
              <w:numPr>
                <w:ilvl w:val="0"/>
                <w:numId w:val="13"/>
              </w:numPr>
              <w:tabs>
                <w:tab w:val="clear" w:pos="720"/>
                <w:tab w:val="num" w:pos="-6452"/>
              </w:tabs>
              <w:ind w:left="268" w:hanging="240"/>
              <w:rPr>
                <w:sz w:val="20"/>
                <w:szCs w:val="20"/>
              </w:rPr>
            </w:pPr>
            <w:r>
              <w:rPr>
                <w:sz w:val="20"/>
                <w:szCs w:val="20"/>
              </w:rPr>
              <w:t>Entrevistas a los talleres;</w:t>
            </w:r>
          </w:p>
          <w:p w:rsidR="00E16B67" w:rsidRDefault="00E16B67">
            <w:pPr>
              <w:numPr>
                <w:ilvl w:val="0"/>
                <w:numId w:val="13"/>
              </w:numPr>
              <w:tabs>
                <w:tab w:val="clear" w:pos="720"/>
                <w:tab w:val="num" w:pos="-6452"/>
              </w:tabs>
              <w:ind w:left="268" w:hanging="240"/>
              <w:rPr>
                <w:sz w:val="20"/>
                <w:szCs w:val="20"/>
              </w:rPr>
            </w:pPr>
            <w:r>
              <w:rPr>
                <w:sz w:val="20"/>
                <w:szCs w:val="20"/>
              </w:rPr>
              <w:t>Registros contables y estadísticas del CAPA;</w:t>
            </w:r>
          </w:p>
          <w:p w:rsidR="00E16B67" w:rsidRDefault="00E16B67">
            <w:pPr>
              <w:numPr>
                <w:ilvl w:val="0"/>
                <w:numId w:val="13"/>
              </w:numPr>
              <w:tabs>
                <w:tab w:val="clear" w:pos="720"/>
                <w:tab w:val="num" w:pos="-6452"/>
              </w:tabs>
              <w:ind w:left="268" w:hanging="240"/>
              <w:rPr>
                <w:sz w:val="20"/>
                <w:szCs w:val="20"/>
              </w:rPr>
            </w:pPr>
            <w:r>
              <w:rPr>
                <w:sz w:val="20"/>
                <w:szCs w:val="20"/>
              </w:rPr>
              <w:t>Registro contable y de información de INDEPRO.</w:t>
            </w:r>
          </w:p>
          <w:p w:rsidR="00E16B67" w:rsidRDefault="00E16B67">
            <w:pPr>
              <w:rPr>
                <w:sz w:val="20"/>
                <w:szCs w:val="20"/>
              </w:rPr>
            </w:pPr>
          </w:p>
        </w:tc>
        <w:tc>
          <w:tcPr>
            <w:tcW w:w="3286" w:type="dxa"/>
            <w:tcBorders>
              <w:top w:val="nil"/>
            </w:tcBorders>
          </w:tcPr>
          <w:p w:rsidR="00E16B67" w:rsidRDefault="00E16B67">
            <w:pPr>
              <w:numPr>
                <w:ilvl w:val="1"/>
                <w:numId w:val="9"/>
              </w:numPr>
              <w:tabs>
                <w:tab w:val="clear" w:pos="1440"/>
                <w:tab w:val="num" w:pos="222"/>
              </w:tabs>
              <w:spacing w:line="194" w:lineRule="exact"/>
              <w:ind w:left="222" w:hanging="222"/>
              <w:rPr>
                <w:sz w:val="20"/>
                <w:szCs w:val="20"/>
                <w:lang w:val="es-MX"/>
              </w:rPr>
            </w:pPr>
            <w:r>
              <w:rPr>
                <w:sz w:val="20"/>
                <w:szCs w:val="20"/>
                <w:lang w:val="es-MX"/>
              </w:rPr>
              <w:t>Financiamiento suficiente y oportuno para la realización de las actividades previstas;</w:t>
            </w:r>
          </w:p>
          <w:p w:rsidR="00E16B67" w:rsidRDefault="00E16B67">
            <w:pPr>
              <w:numPr>
                <w:ilvl w:val="0"/>
                <w:numId w:val="4"/>
              </w:numPr>
              <w:tabs>
                <w:tab w:val="clear" w:pos="720"/>
                <w:tab w:val="num" w:pos="222"/>
              </w:tabs>
              <w:ind w:left="222" w:hanging="222"/>
              <w:rPr>
                <w:sz w:val="20"/>
                <w:szCs w:val="20"/>
              </w:rPr>
            </w:pPr>
            <w:r>
              <w:rPr>
                <w:sz w:val="20"/>
                <w:szCs w:val="20"/>
              </w:rPr>
              <w:t>Cumplimiento de condiciones previas solicitadas por el BID a INDEPRO;</w:t>
            </w:r>
          </w:p>
          <w:p w:rsidR="00E16B67" w:rsidRDefault="00E16B67">
            <w:pPr>
              <w:numPr>
                <w:ilvl w:val="0"/>
                <w:numId w:val="4"/>
              </w:numPr>
              <w:tabs>
                <w:tab w:val="clear" w:pos="720"/>
                <w:tab w:val="num" w:pos="222"/>
              </w:tabs>
              <w:ind w:left="222" w:hanging="222"/>
              <w:rPr>
                <w:sz w:val="20"/>
                <w:szCs w:val="20"/>
              </w:rPr>
            </w:pPr>
            <w:r>
              <w:rPr>
                <w:sz w:val="20"/>
                <w:szCs w:val="20"/>
              </w:rPr>
              <w:t>El CAPA se edificará durante el primer año de ejecución del proyecto;</w:t>
            </w:r>
          </w:p>
          <w:p w:rsidR="00E16B67" w:rsidRDefault="00E16B67">
            <w:pPr>
              <w:numPr>
                <w:ilvl w:val="1"/>
                <w:numId w:val="13"/>
              </w:numPr>
              <w:tabs>
                <w:tab w:val="clear" w:pos="1440"/>
              </w:tabs>
              <w:spacing w:line="194" w:lineRule="exact"/>
              <w:ind w:left="222" w:hanging="222"/>
              <w:rPr>
                <w:sz w:val="20"/>
                <w:szCs w:val="20"/>
              </w:rPr>
            </w:pPr>
            <w:r>
              <w:rPr>
                <w:sz w:val="20"/>
                <w:szCs w:val="20"/>
                <w:lang w:val="es-MX"/>
              </w:rPr>
              <w:t>Los artesanos muestran interés a participar en las actividades;</w:t>
            </w:r>
          </w:p>
          <w:p w:rsidR="00E16B67" w:rsidRDefault="00E16B67">
            <w:pPr>
              <w:pStyle w:val="BodyText"/>
              <w:keepNext/>
              <w:widowControl w:val="0"/>
              <w:numPr>
                <w:ilvl w:val="0"/>
                <w:numId w:val="17"/>
              </w:numPr>
              <w:tabs>
                <w:tab w:val="clear" w:pos="360"/>
              </w:tabs>
              <w:ind w:left="222" w:hanging="222"/>
              <w:jc w:val="left"/>
            </w:pPr>
            <w:r>
              <w:t>Los artesanos han recibido el apoyo y la capacitaciónn técnica de los asesores técnicos;</w:t>
            </w:r>
          </w:p>
          <w:p w:rsidR="00E16B67" w:rsidRDefault="00E16B67">
            <w:pPr>
              <w:numPr>
                <w:ilvl w:val="0"/>
                <w:numId w:val="4"/>
              </w:numPr>
              <w:tabs>
                <w:tab w:val="clear" w:pos="720"/>
                <w:tab w:val="num" w:pos="-498"/>
              </w:tabs>
              <w:ind w:left="222" w:hanging="222"/>
              <w:rPr>
                <w:sz w:val="20"/>
                <w:szCs w:val="20"/>
              </w:rPr>
            </w:pPr>
            <w:r>
              <w:rPr>
                <w:sz w:val="20"/>
                <w:szCs w:val="20"/>
              </w:rPr>
              <w:t>Se mantiene la demanda de los productos en los mercados.</w:t>
            </w:r>
          </w:p>
        </w:tc>
      </w:tr>
    </w:tbl>
    <w:p w:rsidR="00E16B67" w:rsidRDefault="00E16B67">
      <w:pPr>
        <w:tabs>
          <w:tab w:val="num" w:pos="3286"/>
          <w:tab w:val="left" w:pos="6572"/>
          <w:tab w:val="left" w:pos="9790"/>
        </w:tabs>
        <w:spacing w:line="194" w:lineRule="exact"/>
        <w:ind w:left="1218"/>
        <w:rPr>
          <w:sz w:val="20"/>
          <w:szCs w:val="2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86"/>
        <w:gridCol w:w="3286"/>
        <w:gridCol w:w="3286"/>
        <w:gridCol w:w="3286"/>
      </w:tblGrid>
      <w:tr w:rsidR="00E16B67">
        <w:tblPrEx>
          <w:tblCellMar>
            <w:top w:w="0" w:type="dxa"/>
            <w:bottom w:w="0" w:type="dxa"/>
          </w:tblCellMar>
        </w:tblPrEx>
        <w:tc>
          <w:tcPr>
            <w:tcW w:w="3286" w:type="dxa"/>
            <w:shd w:val="clear" w:color="auto" w:fill="C0C0C0"/>
          </w:tcPr>
          <w:p w:rsidR="00E16B67" w:rsidRDefault="00E16B67">
            <w:pPr>
              <w:jc w:val="center"/>
              <w:rPr>
                <w:b/>
                <w:bCs/>
                <w:sz w:val="20"/>
              </w:rPr>
            </w:pPr>
            <w:r>
              <w:rPr>
                <w:b/>
                <w:bCs/>
                <w:sz w:val="20"/>
              </w:rPr>
              <w:t>RESUMEN NARRATIVO</w:t>
            </w:r>
          </w:p>
        </w:tc>
        <w:tc>
          <w:tcPr>
            <w:tcW w:w="3286" w:type="dxa"/>
            <w:shd w:val="clear" w:color="auto" w:fill="C0C0C0"/>
          </w:tcPr>
          <w:p w:rsidR="00E16B67" w:rsidRDefault="00E16B67">
            <w:pPr>
              <w:pStyle w:val="Heading4"/>
              <w:rPr>
                <w:sz w:val="20"/>
              </w:rPr>
            </w:pPr>
            <w:r>
              <w:rPr>
                <w:sz w:val="20"/>
              </w:rPr>
              <w:t>INDICADORES</w:t>
            </w:r>
          </w:p>
        </w:tc>
        <w:tc>
          <w:tcPr>
            <w:tcW w:w="3286" w:type="dxa"/>
            <w:shd w:val="clear" w:color="auto" w:fill="C0C0C0"/>
          </w:tcPr>
          <w:p w:rsidR="00E16B67" w:rsidRDefault="00E16B67">
            <w:pPr>
              <w:jc w:val="center"/>
              <w:rPr>
                <w:b/>
                <w:bCs/>
                <w:sz w:val="20"/>
              </w:rPr>
            </w:pPr>
            <w:r>
              <w:rPr>
                <w:b/>
                <w:bCs/>
                <w:sz w:val="20"/>
              </w:rPr>
              <w:t>MEDIOS DE VERIFICACIÓN</w:t>
            </w:r>
          </w:p>
        </w:tc>
        <w:tc>
          <w:tcPr>
            <w:tcW w:w="3286" w:type="dxa"/>
            <w:shd w:val="clear" w:color="auto" w:fill="C0C0C0"/>
          </w:tcPr>
          <w:p w:rsidR="00E16B67" w:rsidRDefault="00E16B67">
            <w:pPr>
              <w:jc w:val="center"/>
              <w:rPr>
                <w:b/>
                <w:bCs/>
                <w:sz w:val="20"/>
              </w:rPr>
            </w:pPr>
            <w:r>
              <w:rPr>
                <w:b/>
                <w:bCs/>
                <w:sz w:val="20"/>
              </w:rPr>
              <w:t>SUPUESTOS</w:t>
            </w:r>
          </w:p>
        </w:tc>
      </w:tr>
      <w:tr w:rsidR="00E16B67">
        <w:tblPrEx>
          <w:tblCellMar>
            <w:top w:w="0" w:type="dxa"/>
            <w:bottom w:w="0" w:type="dxa"/>
          </w:tblCellMar>
        </w:tblPrEx>
        <w:trPr>
          <w:cantSplit/>
          <w:trHeight w:val="238"/>
        </w:trPr>
        <w:tc>
          <w:tcPr>
            <w:tcW w:w="13144" w:type="dxa"/>
            <w:gridSpan w:val="4"/>
          </w:tcPr>
          <w:p w:rsidR="00E16B67" w:rsidRDefault="00E16B67">
            <w:pPr>
              <w:rPr>
                <w:b/>
              </w:rPr>
            </w:pPr>
            <w:r>
              <w:rPr>
                <w:b/>
                <w:sz w:val="20"/>
              </w:rPr>
              <w:t>COMPONENTES</w:t>
            </w:r>
          </w:p>
        </w:tc>
      </w:tr>
      <w:tr w:rsidR="00E16B67">
        <w:tblPrEx>
          <w:tblCellMar>
            <w:top w:w="0" w:type="dxa"/>
            <w:bottom w:w="0" w:type="dxa"/>
          </w:tblCellMar>
        </w:tblPrEx>
        <w:tc>
          <w:tcPr>
            <w:tcW w:w="3286" w:type="dxa"/>
            <w:tcBorders>
              <w:top w:val="nil"/>
              <w:bottom w:val="nil"/>
            </w:tcBorders>
          </w:tcPr>
          <w:p w:rsidR="00E16B67" w:rsidRDefault="00E16B67">
            <w:pPr>
              <w:pStyle w:val="Heading3"/>
              <w:rPr>
                <w:rFonts w:ascii="Times New Roman" w:hAnsi="Times New Roman" w:cs="Times New Roman"/>
                <w:sz w:val="20"/>
                <w:szCs w:val="20"/>
              </w:rPr>
            </w:pPr>
            <w:r>
              <w:rPr>
                <w:rFonts w:ascii="Times New Roman" w:hAnsi="Times New Roman" w:cs="Times New Roman"/>
                <w:sz w:val="20"/>
                <w:szCs w:val="20"/>
              </w:rPr>
              <w:t>II – Cooperación Técnica</w:t>
            </w:r>
          </w:p>
          <w:p w:rsidR="00E16B67" w:rsidRDefault="00E16B67"/>
        </w:tc>
        <w:tc>
          <w:tcPr>
            <w:tcW w:w="3286" w:type="dxa"/>
            <w:tcBorders>
              <w:top w:val="nil"/>
              <w:bottom w:val="nil"/>
            </w:tcBorders>
          </w:tcPr>
          <w:p w:rsidR="00E16B67" w:rsidRDefault="00E16B67">
            <w:pPr>
              <w:rPr>
                <w:sz w:val="20"/>
                <w:u w:val="single"/>
              </w:rPr>
            </w:pPr>
          </w:p>
        </w:tc>
        <w:tc>
          <w:tcPr>
            <w:tcW w:w="3286" w:type="dxa"/>
            <w:tcBorders>
              <w:top w:val="nil"/>
              <w:bottom w:val="nil"/>
            </w:tcBorders>
          </w:tcPr>
          <w:p w:rsidR="00E16B67" w:rsidRDefault="00E16B67">
            <w:pPr>
              <w:rPr>
                <w:sz w:val="20"/>
              </w:rPr>
            </w:pPr>
          </w:p>
        </w:tc>
        <w:tc>
          <w:tcPr>
            <w:tcW w:w="3286" w:type="dxa"/>
            <w:tcBorders>
              <w:top w:val="nil"/>
              <w:bottom w:val="nil"/>
            </w:tcBorders>
          </w:tcPr>
          <w:p w:rsidR="00E16B67" w:rsidRDefault="00E16B67">
            <w:pPr>
              <w:rPr>
                <w:sz w:val="20"/>
              </w:rPr>
            </w:pPr>
          </w:p>
        </w:tc>
      </w:tr>
      <w:tr w:rsidR="00E16B67">
        <w:tblPrEx>
          <w:tblCellMar>
            <w:top w:w="0" w:type="dxa"/>
            <w:bottom w:w="0" w:type="dxa"/>
          </w:tblCellMar>
        </w:tblPrEx>
        <w:tc>
          <w:tcPr>
            <w:tcW w:w="3286" w:type="dxa"/>
            <w:tcBorders>
              <w:top w:val="nil"/>
              <w:bottom w:val="nil"/>
            </w:tcBorders>
          </w:tcPr>
          <w:p w:rsidR="00E16B67" w:rsidRDefault="00E16B67">
            <w:pPr>
              <w:pStyle w:val="Heading3"/>
              <w:ind w:left="360" w:hanging="360"/>
              <w:rPr>
                <w:rFonts w:ascii="Times New Roman" w:hAnsi="Times New Roman" w:cs="Times New Roman"/>
                <w:bCs w:val="0"/>
                <w:sz w:val="20"/>
                <w:szCs w:val="20"/>
              </w:rPr>
            </w:pPr>
            <w:r>
              <w:rPr>
                <w:rFonts w:ascii="Times New Roman" w:hAnsi="Times New Roman" w:cs="Times New Roman"/>
                <w:bCs w:val="0"/>
                <w:sz w:val="20"/>
                <w:szCs w:val="20"/>
              </w:rPr>
              <w:t>A – Diseño y puesta en marcha del CAPA</w:t>
            </w:r>
          </w:p>
        </w:tc>
        <w:tc>
          <w:tcPr>
            <w:tcW w:w="3286" w:type="dxa"/>
            <w:tcBorders>
              <w:top w:val="nil"/>
              <w:bottom w:val="nil"/>
            </w:tcBorders>
          </w:tcPr>
          <w:p w:rsidR="00E16B67" w:rsidRDefault="00E16B67">
            <w:pPr>
              <w:rPr>
                <w:sz w:val="20"/>
                <w:szCs w:val="20"/>
                <w:u w:val="single"/>
              </w:rPr>
            </w:pPr>
          </w:p>
        </w:tc>
        <w:tc>
          <w:tcPr>
            <w:tcW w:w="3286" w:type="dxa"/>
            <w:tcBorders>
              <w:top w:val="nil"/>
              <w:bottom w:val="nil"/>
            </w:tcBorders>
          </w:tcPr>
          <w:p w:rsidR="00E16B67" w:rsidRDefault="00E16B67">
            <w:pPr>
              <w:rPr>
                <w:sz w:val="20"/>
              </w:rPr>
            </w:pPr>
          </w:p>
        </w:tc>
        <w:tc>
          <w:tcPr>
            <w:tcW w:w="3286" w:type="dxa"/>
            <w:tcBorders>
              <w:top w:val="nil"/>
              <w:bottom w:val="nil"/>
            </w:tcBorders>
          </w:tcPr>
          <w:p w:rsidR="00E16B67" w:rsidRDefault="00E16B67">
            <w:pPr>
              <w:rPr>
                <w:sz w:val="20"/>
              </w:rPr>
            </w:pPr>
          </w:p>
        </w:tc>
      </w:tr>
      <w:tr w:rsidR="00E16B67">
        <w:tblPrEx>
          <w:tblCellMar>
            <w:top w:w="0" w:type="dxa"/>
            <w:bottom w:w="0" w:type="dxa"/>
          </w:tblCellMar>
        </w:tblPrEx>
        <w:tc>
          <w:tcPr>
            <w:tcW w:w="3286" w:type="dxa"/>
            <w:tcBorders>
              <w:top w:val="nil"/>
            </w:tcBorders>
          </w:tcPr>
          <w:p w:rsidR="00E16B67" w:rsidRDefault="00E16B67">
            <w:pPr>
              <w:pStyle w:val="Heading3"/>
              <w:rPr>
                <w:rFonts w:ascii="Times New Roman" w:hAnsi="Times New Roman" w:cs="Times New Roman"/>
                <w:b w:val="0"/>
                <w:sz w:val="20"/>
                <w:szCs w:val="20"/>
                <w:u w:val="single"/>
              </w:rPr>
            </w:pPr>
            <w:r>
              <w:rPr>
                <w:rFonts w:ascii="Times New Roman" w:hAnsi="Times New Roman" w:cs="Times New Roman"/>
                <w:b w:val="0"/>
                <w:sz w:val="20"/>
                <w:szCs w:val="20"/>
                <w:u w:val="single"/>
              </w:rPr>
              <w:t>Resultado 2</w:t>
            </w:r>
          </w:p>
          <w:p w:rsidR="00E16B67" w:rsidRDefault="00E16B67">
            <w:pPr>
              <w:rPr>
                <w:sz w:val="20"/>
                <w:szCs w:val="20"/>
              </w:rPr>
            </w:pPr>
          </w:p>
          <w:p w:rsidR="00E16B67" w:rsidRDefault="00E16B67">
            <w:pPr>
              <w:rPr>
                <w:sz w:val="20"/>
                <w:szCs w:val="20"/>
              </w:rPr>
            </w:pPr>
            <w:r>
              <w:rPr>
                <w:sz w:val="20"/>
                <w:szCs w:val="20"/>
              </w:rPr>
              <w:t>Un</w:t>
            </w:r>
            <w:r>
              <w:rPr>
                <w:b/>
                <w:sz w:val="20"/>
                <w:szCs w:val="20"/>
              </w:rPr>
              <w:t xml:space="preserve"> horno sola</w:t>
            </w:r>
            <w:r>
              <w:rPr>
                <w:sz w:val="20"/>
                <w:szCs w:val="20"/>
              </w:rPr>
              <w:t>r funcionando y generando utilidades por el secado de la madera.</w:t>
            </w:r>
          </w:p>
        </w:tc>
        <w:tc>
          <w:tcPr>
            <w:tcW w:w="3286" w:type="dxa"/>
            <w:tcBorders>
              <w:top w:val="nil"/>
            </w:tcBorders>
          </w:tcPr>
          <w:p w:rsidR="00E16B67" w:rsidRDefault="00E16B67">
            <w:pPr>
              <w:rPr>
                <w:sz w:val="20"/>
                <w:szCs w:val="20"/>
                <w:u w:val="single"/>
              </w:rPr>
            </w:pPr>
            <w:r>
              <w:rPr>
                <w:sz w:val="20"/>
                <w:szCs w:val="20"/>
                <w:u w:val="single"/>
              </w:rPr>
              <w:t>Al finalizar el proyecto:</w:t>
            </w:r>
          </w:p>
          <w:p w:rsidR="00E16B67" w:rsidRDefault="00E16B67">
            <w:pPr>
              <w:rPr>
                <w:sz w:val="20"/>
                <w:szCs w:val="20"/>
                <w:u w:val="single"/>
              </w:rPr>
            </w:pPr>
          </w:p>
          <w:p w:rsidR="00E16B67" w:rsidRDefault="00E16B67">
            <w:pPr>
              <w:numPr>
                <w:ilvl w:val="0"/>
                <w:numId w:val="54"/>
              </w:numPr>
              <w:tabs>
                <w:tab w:val="clear" w:pos="576"/>
                <w:tab w:val="num" w:pos="314"/>
              </w:tabs>
              <w:ind w:left="314"/>
              <w:rPr>
                <w:sz w:val="20"/>
                <w:szCs w:val="20"/>
              </w:rPr>
            </w:pPr>
            <w:r>
              <w:rPr>
                <w:sz w:val="20"/>
                <w:szCs w:val="20"/>
              </w:rPr>
              <w:t>100% de la capacidad de producción del horno solar demandada por los artesanos beneficiarios (28.000 pies lineares);</w:t>
            </w:r>
          </w:p>
          <w:p w:rsidR="00E16B67" w:rsidRDefault="00E16B67">
            <w:pPr>
              <w:numPr>
                <w:ilvl w:val="0"/>
                <w:numId w:val="13"/>
              </w:numPr>
              <w:tabs>
                <w:tab w:val="clear" w:pos="720"/>
                <w:tab w:val="num" w:pos="-3646"/>
                <w:tab w:val="left" w:pos="314"/>
              </w:tabs>
              <w:ind w:left="314" w:hanging="240"/>
              <w:rPr>
                <w:sz w:val="20"/>
                <w:szCs w:val="20"/>
              </w:rPr>
            </w:pPr>
            <w:r>
              <w:rPr>
                <w:sz w:val="20"/>
                <w:szCs w:val="20"/>
              </w:rPr>
              <w:t>La experiencia es sistematizada y documentada para la replicación del modelo.</w:t>
            </w:r>
          </w:p>
          <w:p w:rsidR="00E16B67" w:rsidRDefault="00E16B67">
            <w:pPr>
              <w:tabs>
                <w:tab w:val="left" w:pos="314"/>
              </w:tabs>
              <w:ind w:left="74"/>
              <w:rPr>
                <w:sz w:val="20"/>
                <w:szCs w:val="20"/>
              </w:rPr>
            </w:pPr>
          </w:p>
        </w:tc>
        <w:tc>
          <w:tcPr>
            <w:tcW w:w="3286" w:type="dxa"/>
            <w:tcBorders>
              <w:top w:val="nil"/>
            </w:tcBorders>
          </w:tcPr>
          <w:p w:rsidR="00E16B67" w:rsidRDefault="00E16B67">
            <w:pPr>
              <w:numPr>
                <w:ilvl w:val="0"/>
                <w:numId w:val="13"/>
              </w:numPr>
              <w:tabs>
                <w:tab w:val="clear" w:pos="720"/>
                <w:tab w:val="num" w:pos="-6452"/>
              </w:tabs>
              <w:ind w:left="268" w:hanging="240"/>
              <w:rPr>
                <w:sz w:val="20"/>
                <w:szCs w:val="20"/>
              </w:rPr>
            </w:pPr>
            <w:r>
              <w:rPr>
                <w:sz w:val="20"/>
                <w:szCs w:val="20"/>
              </w:rPr>
              <w:t>Listado de artesanos y talleres que compran la madera al CAPA;</w:t>
            </w:r>
          </w:p>
          <w:p w:rsidR="00E16B67" w:rsidRDefault="00E16B67">
            <w:pPr>
              <w:numPr>
                <w:ilvl w:val="0"/>
                <w:numId w:val="13"/>
              </w:numPr>
              <w:tabs>
                <w:tab w:val="clear" w:pos="720"/>
                <w:tab w:val="num" w:pos="-6452"/>
              </w:tabs>
              <w:ind w:left="268" w:hanging="240"/>
              <w:rPr>
                <w:sz w:val="20"/>
                <w:szCs w:val="20"/>
              </w:rPr>
            </w:pPr>
            <w:r>
              <w:rPr>
                <w:sz w:val="20"/>
                <w:szCs w:val="20"/>
              </w:rPr>
              <w:t>Sistema contable de compra de madera verde y venta de madera secada;</w:t>
            </w:r>
          </w:p>
          <w:p w:rsidR="00E16B67" w:rsidRDefault="00E16B67">
            <w:pPr>
              <w:numPr>
                <w:ilvl w:val="0"/>
                <w:numId w:val="9"/>
              </w:numPr>
              <w:tabs>
                <w:tab w:val="clear" w:pos="720"/>
                <w:tab w:val="num" w:pos="-572"/>
              </w:tabs>
              <w:ind w:left="268" w:hanging="240"/>
              <w:rPr>
                <w:sz w:val="20"/>
                <w:szCs w:val="20"/>
              </w:rPr>
            </w:pPr>
            <w:r>
              <w:rPr>
                <w:sz w:val="20"/>
                <w:szCs w:val="20"/>
              </w:rPr>
              <w:t>Informes de sistema de monitoreo;</w:t>
            </w:r>
          </w:p>
          <w:p w:rsidR="00E16B67" w:rsidRDefault="00E16B67">
            <w:pPr>
              <w:numPr>
                <w:ilvl w:val="0"/>
                <w:numId w:val="9"/>
              </w:numPr>
              <w:tabs>
                <w:tab w:val="clear" w:pos="720"/>
                <w:tab w:val="num" w:pos="-572"/>
              </w:tabs>
              <w:ind w:left="268" w:hanging="240"/>
              <w:rPr>
                <w:sz w:val="20"/>
                <w:szCs w:val="20"/>
              </w:rPr>
            </w:pPr>
            <w:r>
              <w:rPr>
                <w:sz w:val="20"/>
                <w:szCs w:val="20"/>
              </w:rPr>
              <w:t>Visitas de verificación;</w:t>
            </w:r>
          </w:p>
          <w:p w:rsidR="00E16B67" w:rsidRDefault="00E16B67">
            <w:pPr>
              <w:numPr>
                <w:ilvl w:val="0"/>
                <w:numId w:val="9"/>
              </w:numPr>
              <w:tabs>
                <w:tab w:val="clear" w:pos="720"/>
                <w:tab w:val="num" w:pos="-572"/>
              </w:tabs>
              <w:ind w:left="268" w:hanging="240"/>
              <w:rPr>
                <w:sz w:val="20"/>
                <w:szCs w:val="20"/>
              </w:rPr>
            </w:pPr>
            <w:r>
              <w:rPr>
                <w:sz w:val="20"/>
                <w:szCs w:val="20"/>
              </w:rPr>
              <w:t>Evaluaciones periódicas.</w:t>
            </w:r>
          </w:p>
          <w:p w:rsidR="00E16B67" w:rsidRDefault="00E16B67">
            <w:pPr>
              <w:rPr>
                <w:sz w:val="20"/>
                <w:szCs w:val="20"/>
              </w:rPr>
            </w:pPr>
          </w:p>
        </w:tc>
        <w:tc>
          <w:tcPr>
            <w:tcW w:w="3286" w:type="dxa"/>
            <w:tcBorders>
              <w:top w:val="nil"/>
            </w:tcBorders>
          </w:tcPr>
          <w:p w:rsidR="00E16B67" w:rsidRDefault="00E16B67">
            <w:pPr>
              <w:numPr>
                <w:ilvl w:val="1"/>
                <w:numId w:val="9"/>
              </w:numPr>
              <w:tabs>
                <w:tab w:val="clear" w:pos="1440"/>
                <w:tab w:val="num" w:pos="222"/>
              </w:tabs>
              <w:spacing w:line="194" w:lineRule="exact"/>
              <w:ind w:left="222" w:hanging="222"/>
              <w:rPr>
                <w:sz w:val="20"/>
                <w:szCs w:val="20"/>
                <w:lang w:val="es-MX"/>
              </w:rPr>
            </w:pPr>
            <w:r>
              <w:rPr>
                <w:sz w:val="20"/>
                <w:szCs w:val="20"/>
                <w:lang w:val="es-MX"/>
              </w:rPr>
              <w:t>Financiamiento suficiente y oportuno para la realización de las actividades previstas;</w:t>
            </w:r>
          </w:p>
          <w:p w:rsidR="00E16B67" w:rsidRDefault="00E16B67">
            <w:pPr>
              <w:numPr>
                <w:ilvl w:val="0"/>
                <w:numId w:val="4"/>
              </w:numPr>
              <w:tabs>
                <w:tab w:val="clear" w:pos="720"/>
                <w:tab w:val="num" w:pos="222"/>
              </w:tabs>
              <w:ind w:left="222" w:hanging="222"/>
              <w:rPr>
                <w:sz w:val="20"/>
                <w:szCs w:val="20"/>
              </w:rPr>
            </w:pPr>
            <w:r>
              <w:rPr>
                <w:sz w:val="20"/>
                <w:szCs w:val="20"/>
              </w:rPr>
              <w:t>Cumplimiento de condiciones previas solicitadas por el BID a INDEPRO;</w:t>
            </w:r>
          </w:p>
          <w:p w:rsidR="00E16B67" w:rsidRDefault="00E16B67">
            <w:pPr>
              <w:pStyle w:val="BodyText"/>
              <w:keepNext/>
              <w:widowControl w:val="0"/>
              <w:numPr>
                <w:ilvl w:val="0"/>
                <w:numId w:val="18"/>
              </w:numPr>
              <w:tabs>
                <w:tab w:val="clear" w:pos="360"/>
                <w:tab w:val="num" w:pos="222"/>
              </w:tabs>
              <w:ind w:left="222" w:hanging="222"/>
              <w:jc w:val="left"/>
            </w:pPr>
            <w:r>
              <w:t xml:space="preserve">Tanto el Banco como la contraparte de INDEPRO y </w:t>
            </w:r>
            <w:r>
              <w:rPr>
                <w:caps/>
                <w:lang w:val="es-NI"/>
              </w:rPr>
              <w:t>AASJ</w:t>
            </w:r>
            <w:r>
              <w:t xml:space="preserve"> son aportados oportunamente.</w:t>
            </w:r>
          </w:p>
          <w:p w:rsidR="00E16B67" w:rsidRDefault="00E16B67">
            <w:pPr>
              <w:rPr>
                <w:sz w:val="20"/>
                <w:szCs w:val="20"/>
              </w:rPr>
            </w:pPr>
          </w:p>
        </w:tc>
      </w:tr>
      <w:tr w:rsidR="00E16B67">
        <w:tblPrEx>
          <w:tblCellMar>
            <w:top w:w="0" w:type="dxa"/>
            <w:bottom w:w="0" w:type="dxa"/>
          </w:tblCellMar>
        </w:tblPrEx>
        <w:tc>
          <w:tcPr>
            <w:tcW w:w="3286" w:type="dxa"/>
            <w:tcBorders>
              <w:bottom w:val="nil"/>
            </w:tcBorders>
          </w:tcPr>
          <w:p w:rsidR="00E16B67" w:rsidRDefault="00E16B67">
            <w:pPr>
              <w:ind w:left="360" w:hanging="360"/>
              <w:rPr>
                <w:sz w:val="20"/>
                <w:szCs w:val="20"/>
                <w:u w:val="single"/>
              </w:rPr>
            </w:pPr>
            <w:r>
              <w:t xml:space="preserve"> </w:t>
            </w:r>
            <w:r>
              <w:rPr>
                <w:b/>
                <w:bCs/>
                <w:sz w:val="20"/>
                <w:szCs w:val="20"/>
                <w:lang w:eastAsia="en-US"/>
              </w:rPr>
              <w:t>B - Asistencia Técnica y Capacitación a los AM y a las Tejedoras</w:t>
            </w:r>
          </w:p>
        </w:tc>
        <w:tc>
          <w:tcPr>
            <w:tcW w:w="3286" w:type="dxa"/>
            <w:tcBorders>
              <w:bottom w:val="nil"/>
            </w:tcBorders>
          </w:tcPr>
          <w:p w:rsidR="00E16B67" w:rsidRDefault="00E16B67">
            <w:pPr>
              <w:rPr>
                <w:sz w:val="20"/>
                <w:szCs w:val="20"/>
                <w:u w:val="single"/>
              </w:rPr>
            </w:pPr>
          </w:p>
        </w:tc>
        <w:tc>
          <w:tcPr>
            <w:tcW w:w="3286" w:type="dxa"/>
            <w:tcBorders>
              <w:bottom w:val="nil"/>
            </w:tcBorders>
          </w:tcPr>
          <w:p w:rsidR="00E16B67" w:rsidRDefault="00E16B67">
            <w:pPr>
              <w:rPr>
                <w:sz w:val="20"/>
                <w:szCs w:val="20"/>
              </w:rPr>
            </w:pPr>
          </w:p>
        </w:tc>
        <w:tc>
          <w:tcPr>
            <w:tcW w:w="3286" w:type="dxa"/>
            <w:tcBorders>
              <w:bottom w:val="nil"/>
            </w:tcBorders>
          </w:tcPr>
          <w:p w:rsidR="00E16B67" w:rsidRDefault="00E16B67">
            <w:pPr>
              <w:rPr>
                <w:sz w:val="20"/>
                <w:szCs w:val="20"/>
              </w:rPr>
            </w:pPr>
          </w:p>
        </w:tc>
      </w:tr>
      <w:tr w:rsidR="00E16B67">
        <w:tblPrEx>
          <w:tblCellMar>
            <w:top w:w="0" w:type="dxa"/>
            <w:bottom w:w="0" w:type="dxa"/>
          </w:tblCellMar>
        </w:tblPrEx>
        <w:tc>
          <w:tcPr>
            <w:tcW w:w="3286" w:type="dxa"/>
            <w:tcBorders>
              <w:top w:val="nil"/>
            </w:tcBorders>
          </w:tcPr>
          <w:p w:rsidR="00E16B67" w:rsidRDefault="00E16B67">
            <w:pPr>
              <w:rPr>
                <w:sz w:val="20"/>
                <w:szCs w:val="20"/>
                <w:u w:val="single"/>
              </w:rPr>
            </w:pPr>
            <w:r>
              <w:rPr>
                <w:sz w:val="20"/>
                <w:szCs w:val="20"/>
                <w:u w:val="single"/>
              </w:rPr>
              <w:t xml:space="preserve">Resultado 2 </w:t>
            </w:r>
          </w:p>
          <w:p w:rsidR="00E16B67" w:rsidRDefault="00E16B67">
            <w:pPr>
              <w:rPr>
                <w:sz w:val="20"/>
                <w:szCs w:val="20"/>
              </w:rPr>
            </w:pPr>
          </w:p>
          <w:p w:rsidR="00E16B67" w:rsidRDefault="00E16B67">
            <w:pPr>
              <w:rPr>
                <w:sz w:val="20"/>
                <w:szCs w:val="20"/>
              </w:rPr>
            </w:pPr>
          </w:p>
          <w:p w:rsidR="00E16B67" w:rsidRDefault="00E16B67">
            <w:pPr>
              <w:rPr>
                <w:sz w:val="20"/>
                <w:szCs w:val="20"/>
              </w:rPr>
            </w:pPr>
            <w:r>
              <w:rPr>
                <w:sz w:val="20"/>
                <w:szCs w:val="20"/>
              </w:rPr>
              <w:t xml:space="preserve">Los AM y las Tejedoras adoptan las buenas prácticas en producción, seguridad laboral, acabado y manejo ambiental. </w:t>
            </w:r>
          </w:p>
        </w:tc>
        <w:tc>
          <w:tcPr>
            <w:tcW w:w="3286" w:type="dxa"/>
            <w:tcBorders>
              <w:top w:val="nil"/>
            </w:tcBorders>
          </w:tcPr>
          <w:p w:rsidR="00E16B67" w:rsidRDefault="00E16B67">
            <w:pPr>
              <w:rPr>
                <w:sz w:val="20"/>
                <w:szCs w:val="20"/>
                <w:u w:val="single"/>
              </w:rPr>
            </w:pPr>
            <w:r>
              <w:rPr>
                <w:sz w:val="20"/>
                <w:szCs w:val="20"/>
                <w:u w:val="single"/>
              </w:rPr>
              <w:t>Al finalizar el proyecto:</w:t>
            </w:r>
          </w:p>
          <w:p w:rsidR="00E16B67" w:rsidRDefault="00E16B67">
            <w:pPr>
              <w:numPr>
                <w:ilvl w:val="0"/>
                <w:numId w:val="13"/>
              </w:numPr>
              <w:tabs>
                <w:tab w:val="clear" w:pos="720"/>
                <w:tab w:val="num" w:pos="-3646"/>
                <w:tab w:val="left" w:pos="314"/>
              </w:tabs>
              <w:ind w:left="314" w:hanging="240"/>
              <w:rPr>
                <w:sz w:val="20"/>
                <w:szCs w:val="20"/>
              </w:rPr>
            </w:pPr>
            <w:r>
              <w:rPr>
                <w:sz w:val="20"/>
                <w:szCs w:val="20"/>
              </w:rPr>
              <w:t>100 talleres con sus AM y 200 tejedoras capacitados en diseño, buenas prácticas en producción, seguridad laboral, gestión, manejo ambiental y género.</w:t>
            </w:r>
          </w:p>
          <w:p w:rsidR="00E16B67" w:rsidRDefault="00E16B67">
            <w:pPr>
              <w:numPr>
                <w:ilvl w:val="0"/>
                <w:numId w:val="13"/>
              </w:numPr>
              <w:tabs>
                <w:tab w:val="clear" w:pos="720"/>
                <w:tab w:val="num" w:pos="-286"/>
              </w:tabs>
              <w:ind w:left="314" w:hanging="240"/>
              <w:rPr>
                <w:sz w:val="20"/>
                <w:szCs w:val="20"/>
              </w:rPr>
            </w:pPr>
            <w:r>
              <w:rPr>
                <w:sz w:val="20"/>
                <w:szCs w:val="20"/>
              </w:rPr>
              <w:t>El 80% de los afiliados de la ASSJ  han recibido capacitación y asistencia técnica para el mejoramiento de los procesos de manufactura y diseño.</w:t>
            </w:r>
          </w:p>
          <w:p w:rsidR="00E16B67" w:rsidRDefault="00E16B67">
            <w:pPr>
              <w:tabs>
                <w:tab w:val="left" w:pos="314"/>
              </w:tabs>
              <w:ind w:left="74"/>
              <w:rPr>
                <w:sz w:val="20"/>
                <w:szCs w:val="20"/>
              </w:rPr>
            </w:pPr>
          </w:p>
        </w:tc>
        <w:tc>
          <w:tcPr>
            <w:tcW w:w="3286" w:type="dxa"/>
            <w:tcBorders>
              <w:top w:val="nil"/>
            </w:tcBorders>
          </w:tcPr>
          <w:p w:rsidR="00E16B67" w:rsidRDefault="00E16B67">
            <w:pPr>
              <w:numPr>
                <w:ilvl w:val="0"/>
                <w:numId w:val="13"/>
              </w:numPr>
              <w:tabs>
                <w:tab w:val="clear" w:pos="720"/>
                <w:tab w:val="num" w:pos="-6452"/>
              </w:tabs>
              <w:ind w:left="268" w:hanging="240"/>
              <w:rPr>
                <w:sz w:val="20"/>
                <w:szCs w:val="20"/>
              </w:rPr>
            </w:pPr>
            <w:r>
              <w:rPr>
                <w:sz w:val="20"/>
                <w:szCs w:val="20"/>
              </w:rPr>
              <w:t>Listado de los artesanos y de las tejedoras capacitados en las diversas materias;</w:t>
            </w:r>
          </w:p>
          <w:p w:rsidR="00E16B67" w:rsidRDefault="00E16B67">
            <w:pPr>
              <w:numPr>
                <w:ilvl w:val="0"/>
                <w:numId w:val="9"/>
              </w:numPr>
              <w:tabs>
                <w:tab w:val="clear" w:pos="720"/>
                <w:tab w:val="num" w:pos="-572"/>
              </w:tabs>
              <w:ind w:left="268" w:hanging="240"/>
              <w:rPr>
                <w:sz w:val="20"/>
                <w:szCs w:val="20"/>
              </w:rPr>
            </w:pPr>
            <w:r>
              <w:rPr>
                <w:sz w:val="20"/>
                <w:szCs w:val="20"/>
              </w:rPr>
              <w:t>Informes de capacitación;</w:t>
            </w:r>
          </w:p>
          <w:p w:rsidR="00E16B67" w:rsidRDefault="00E16B67">
            <w:pPr>
              <w:numPr>
                <w:ilvl w:val="0"/>
                <w:numId w:val="9"/>
              </w:numPr>
              <w:tabs>
                <w:tab w:val="clear" w:pos="720"/>
                <w:tab w:val="num" w:pos="-572"/>
              </w:tabs>
              <w:ind w:left="268" w:hanging="240"/>
              <w:rPr>
                <w:sz w:val="20"/>
                <w:szCs w:val="20"/>
              </w:rPr>
            </w:pPr>
            <w:r>
              <w:rPr>
                <w:sz w:val="20"/>
                <w:szCs w:val="20"/>
              </w:rPr>
              <w:t>Manuales de capacitación;</w:t>
            </w:r>
          </w:p>
          <w:p w:rsidR="00E16B67" w:rsidRDefault="00E16B67">
            <w:pPr>
              <w:numPr>
                <w:ilvl w:val="0"/>
                <w:numId w:val="9"/>
              </w:numPr>
              <w:tabs>
                <w:tab w:val="clear" w:pos="720"/>
                <w:tab w:val="num" w:pos="-572"/>
              </w:tabs>
              <w:ind w:left="268" w:hanging="240"/>
              <w:rPr>
                <w:sz w:val="20"/>
                <w:szCs w:val="20"/>
              </w:rPr>
            </w:pPr>
            <w:r>
              <w:rPr>
                <w:sz w:val="20"/>
                <w:szCs w:val="20"/>
              </w:rPr>
              <w:t>Informes de sistema de monitoreo;</w:t>
            </w:r>
          </w:p>
          <w:p w:rsidR="00E16B67" w:rsidRDefault="00E16B67">
            <w:pPr>
              <w:numPr>
                <w:ilvl w:val="0"/>
                <w:numId w:val="9"/>
              </w:numPr>
              <w:tabs>
                <w:tab w:val="clear" w:pos="720"/>
                <w:tab w:val="num" w:pos="-572"/>
              </w:tabs>
              <w:ind w:left="268" w:hanging="240"/>
              <w:rPr>
                <w:sz w:val="20"/>
                <w:szCs w:val="20"/>
              </w:rPr>
            </w:pPr>
            <w:r>
              <w:rPr>
                <w:sz w:val="20"/>
                <w:szCs w:val="20"/>
              </w:rPr>
              <w:t>Encuestas con los artesanos y las tejedoras;</w:t>
            </w:r>
          </w:p>
          <w:p w:rsidR="00E16B67" w:rsidRDefault="00E16B67">
            <w:pPr>
              <w:numPr>
                <w:ilvl w:val="0"/>
                <w:numId w:val="9"/>
              </w:numPr>
              <w:tabs>
                <w:tab w:val="clear" w:pos="720"/>
                <w:tab w:val="num" w:pos="-572"/>
              </w:tabs>
              <w:ind w:left="268" w:hanging="240"/>
              <w:rPr>
                <w:sz w:val="20"/>
                <w:szCs w:val="20"/>
              </w:rPr>
            </w:pPr>
            <w:r>
              <w:rPr>
                <w:sz w:val="20"/>
                <w:szCs w:val="20"/>
              </w:rPr>
              <w:t>Visitas de verificación;</w:t>
            </w:r>
          </w:p>
          <w:p w:rsidR="00E16B67" w:rsidRDefault="00E16B67">
            <w:pPr>
              <w:numPr>
                <w:ilvl w:val="0"/>
                <w:numId w:val="9"/>
              </w:numPr>
              <w:tabs>
                <w:tab w:val="clear" w:pos="720"/>
                <w:tab w:val="num" w:pos="-572"/>
              </w:tabs>
              <w:ind w:left="268" w:hanging="240"/>
              <w:rPr>
                <w:sz w:val="20"/>
                <w:szCs w:val="20"/>
              </w:rPr>
            </w:pPr>
            <w:r>
              <w:rPr>
                <w:sz w:val="20"/>
                <w:szCs w:val="20"/>
              </w:rPr>
              <w:t>Evaluaciones periódicas.</w:t>
            </w:r>
          </w:p>
          <w:p w:rsidR="00E16B67" w:rsidRDefault="00E16B67">
            <w:pPr>
              <w:ind w:left="28"/>
              <w:rPr>
                <w:sz w:val="20"/>
                <w:szCs w:val="20"/>
              </w:rPr>
            </w:pPr>
          </w:p>
        </w:tc>
        <w:tc>
          <w:tcPr>
            <w:tcW w:w="3286" w:type="dxa"/>
            <w:tcBorders>
              <w:top w:val="nil"/>
            </w:tcBorders>
          </w:tcPr>
          <w:p w:rsidR="00E16B67" w:rsidRDefault="00E16B67">
            <w:pPr>
              <w:numPr>
                <w:ilvl w:val="0"/>
                <w:numId w:val="9"/>
              </w:numPr>
              <w:tabs>
                <w:tab w:val="clear" w:pos="720"/>
              </w:tabs>
              <w:ind w:left="222" w:hanging="240"/>
              <w:rPr>
                <w:sz w:val="20"/>
                <w:szCs w:val="20"/>
              </w:rPr>
            </w:pPr>
            <w:r>
              <w:rPr>
                <w:sz w:val="20"/>
                <w:szCs w:val="20"/>
              </w:rPr>
              <w:t>Los beneficiarios han recibido la capacitación y la asistencia técnica por parte de los técnicos.</w:t>
            </w:r>
          </w:p>
          <w:p w:rsidR="00E16B67" w:rsidRDefault="00E16B67">
            <w:pPr>
              <w:numPr>
                <w:ilvl w:val="0"/>
                <w:numId w:val="9"/>
              </w:numPr>
              <w:tabs>
                <w:tab w:val="clear" w:pos="720"/>
              </w:tabs>
              <w:ind w:left="222" w:hanging="240"/>
              <w:rPr>
                <w:sz w:val="20"/>
                <w:szCs w:val="20"/>
              </w:rPr>
            </w:pPr>
            <w:r>
              <w:rPr>
                <w:sz w:val="20"/>
                <w:szCs w:val="20"/>
              </w:rPr>
              <w:t>Los beneficiarios encuentran relevante la capacitación recibida.</w:t>
            </w:r>
          </w:p>
          <w:p w:rsidR="00E16B67" w:rsidRDefault="00E16B67">
            <w:pPr>
              <w:ind w:left="-18"/>
              <w:rPr>
                <w:sz w:val="20"/>
                <w:szCs w:val="20"/>
              </w:rPr>
            </w:pPr>
          </w:p>
        </w:tc>
      </w:tr>
    </w:tbl>
    <w:p w:rsidR="00E16B67" w:rsidRDefault="00E16B67">
      <w:pPr>
        <w:rPr>
          <w:sz w:val="20"/>
        </w:rPr>
      </w:pPr>
      <w:r>
        <w:rPr>
          <w:b/>
          <w:bCs/>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50"/>
        <w:gridCol w:w="3120"/>
        <w:gridCol w:w="120"/>
        <w:gridCol w:w="2880"/>
        <w:gridCol w:w="120"/>
        <w:gridCol w:w="3954"/>
      </w:tblGrid>
      <w:tr w:rsidR="00E16B67">
        <w:tblPrEx>
          <w:tblCellMar>
            <w:top w:w="0" w:type="dxa"/>
            <w:bottom w:w="0" w:type="dxa"/>
          </w:tblCellMar>
        </w:tblPrEx>
        <w:tc>
          <w:tcPr>
            <w:tcW w:w="2950" w:type="dxa"/>
            <w:shd w:val="clear" w:color="auto" w:fill="C0C0C0"/>
          </w:tcPr>
          <w:p w:rsidR="00E16B67" w:rsidRDefault="00E16B67">
            <w:pPr>
              <w:jc w:val="center"/>
              <w:rPr>
                <w:b/>
                <w:bCs/>
                <w:sz w:val="20"/>
              </w:rPr>
            </w:pPr>
            <w:r>
              <w:rPr>
                <w:b/>
                <w:bCs/>
                <w:sz w:val="20"/>
              </w:rPr>
              <w:t>RESUMEN NARRATIVO</w:t>
            </w:r>
          </w:p>
        </w:tc>
        <w:tc>
          <w:tcPr>
            <w:tcW w:w="3240" w:type="dxa"/>
            <w:gridSpan w:val="2"/>
            <w:shd w:val="clear" w:color="auto" w:fill="C0C0C0"/>
          </w:tcPr>
          <w:p w:rsidR="00E16B67" w:rsidRDefault="00E16B67">
            <w:pPr>
              <w:pStyle w:val="Heading4"/>
              <w:rPr>
                <w:sz w:val="20"/>
              </w:rPr>
            </w:pPr>
            <w:r>
              <w:rPr>
                <w:sz w:val="20"/>
              </w:rPr>
              <w:t>INDICADORES</w:t>
            </w:r>
          </w:p>
        </w:tc>
        <w:tc>
          <w:tcPr>
            <w:tcW w:w="3000" w:type="dxa"/>
            <w:gridSpan w:val="2"/>
            <w:shd w:val="clear" w:color="auto" w:fill="C0C0C0"/>
          </w:tcPr>
          <w:p w:rsidR="00E16B67" w:rsidRDefault="00E16B67">
            <w:pPr>
              <w:jc w:val="center"/>
              <w:rPr>
                <w:b/>
                <w:bCs/>
                <w:sz w:val="20"/>
              </w:rPr>
            </w:pPr>
            <w:r>
              <w:rPr>
                <w:b/>
                <w:bCs/>
                <w:sz w:val="20"/>
              </w:rPr>
              <w:t>MEDIOS DE VERIFICACIÓN</w:t>
            </w:r>
          </w:p>
        </w:tc>
        <w:tc>
          <w:tcPr>
            <w:tcW w:w="3954" w:type="dxa"/>
            <w:shd w:val="clear" w:color="auto" w:fill="C0C0C0"/>
          </w:tcPr>
          <w:p w:rsidR="00E16B67" w:rsidRDefault="00E16B67">
            <w:pPr>
              <w:jc w:val="center"/>
              <w:rPr>
                <w:b/>
                <w:bCs/>
                <w:sz w:val="20"/>
              </w:rPr>
            </w:pPr>
            <w:r>
              <w:rPr>
                <w:b/>
                <w:bCs/>
                <w:sz w:val="20"/>
              </w:rPr>
              <w:t>SUPUESTOS</w:t>
            </w:r>
          </w:p>
        </w:tc>
      </w:tr>
      <w:tr w:rsidR="00E16B67">
        <w:tblPrEx>
          <w:tblCellMar>
            <w:top w:w="0" w:type="dxa"/>
            <w:bottom w:w="0" w:type="dxa"/>
          </w:tblCellMar>
        </w:tblPrEx>
        <w:trPr>
          <w:cantSplit/>
        </w:trPr>
        <w:tc>
          <w:tcPr>
            <w:tcW w:w="13144" w:type="dxa"/>
            <w:gridSpan w:val="6"/>
            <w:tcBorders>
              <w:bottom w:val="nil"/>
            </w:tcBorders>
          </w:tcPr>
          <w:p w:rsidR="00E16B67" w:rsidRDefault="00E16B67">
            <w:pPr>
              <w:pStyle w:val="Heading3"/>
              <w:rPr>
                <w:rFonts w:ascii="Times New Roman" w:hAnsi="Times New Roman" w:cs="Times New Roman"/>
                <w:sz w:val="20"/>
              </w:rPr>
            </w:pPr>
            <w:r>
              <w:rPr>
                <w:rFonts w:ascii="Times New Roman" w:hAnsi="Times New Roman" w:cs="Times New Roman"/>
                <w:sz w:val="20"/>
              </w:rPr>
              <w:t>COMPONENTES</w:t>
            </w:r>
          </w:p>
        </w:tc>
      </w:tr>
      <w:tr w:rsidR="00E16B67">
        <w:tblPrEx>
          <w:tblCellMar>
            <w:top w:w="0" w:type="dxa"/>
            <w:bottom w:w="0" w:type="dxa"/>
          </w:tblCellMar>
        </w:tblPrEx>
        <w:tc>
          <w:tcPr>
            <w:tcW w:w="2950" w:type="dxa"/>
            <w:tcBorders>
              <w:bottom w:val="nil"/>
            </w:tcBorders>
          </w:tcPr>
          <w:p w:rsidR="00E16B67" w:rsidRDefault="00E16B67">
            <w:pPr>
              <w:rPr>
                <w:sz w:val="20"/>
              </w:rPr>
            </w:pPr>
            <w:r>
              <w:rPr>
                <w:b/>
                <w:bCs/>
                <w:sz w:val="20"/>
              </w:rPr>
              <w:t>II – Cooperación Técnica</w:t>
            </w:r>
          </w:p>
        </w:tc>
        <w:tc>
          <w:tcPr>
            <w:tcW w:w="3120" w:type="dxa"/>
            <w:tcBorders>
              <w:bottom w:val="nil"/>
            </w:tcBorders>
          </w:tcPr>
          <w:p w:rsidR="00E16B67" w:rsidRDefault="00E16B67">
            <w:pPr>
              <w:jc w:val="center"/>
              <w:rPr>
                <w:b/>
                <w:bCs/>
                <w:sz w:val="20"/>
              </w:rPr>
            </w:pPr>
          </w:p>
        </w:tc>
        <w:tc>
          <w:tcPr>
            <w:tcW w:w="3000" w:type="dxa"/>
            <w:gridSpan w:val="2"/>
            <w:tcBorders>
              <w:bottom w:val="nil"/>
            </w:tcBorders>
          </w:tcPr>
          <w:p w:rsidR="00E16B67" w:rsidRDefault="00E16B67">
            <w:pPr>
              <w:jc w:val="center"/>
              <w:rPr>
                <w:b/>
                <w:bCs/>
                <w:sz w:val="20"/>
              </w:rPr>
            </w:pPr>
          </w:p>
        </w:tc>
        <w:tc>
          <w:tcPr>
            <w:tcW w:w="4074" w:type="dxa"/>
            <w:gridSpan w:val="2"/>
            <w:tcBorders>
              <w:bottom w:val="nil"/>
            </w:tcBorders>
          </w:tcPr>
          <w:p w:rsidR="00E16B67" w:rsidRDefault="00E16B67">
            <w:pPr>
              <w:jc w:val="center"/>
              <w:rPr>
                <w:b/>
                <w:bCs/>
                <w:sz w:val="20"/>
              </w:rPr>
            </w:pPr>
          </w:p>
        </w:tc>
      </w:tr>
      <w:tr w:rsidR="00E16B67">
        <w:tblPrEx>
          <w:tblCellMar>
            <w:top w:w="0" w:type="dxa"/>
            <w:bottom w:w="0" w:type="dxa"/>
          </w:tblCellMar>
        </w:tblPrEx>
        <w:tc>
          <w:tcPr>
            <w:tcW w:w="2950" w:type="dxa"/>
            <w:tcBorders>
              <w:top w:val="nil"/>
              <w:bottom w:val="nil"/>
            </w:tcBorders>
          </w:tcPr>
          <w:p w:rsidR="00E16B67" w:rsidRDefault="00E16B67">
            <w:pPr>
              <w:pStyle w:val="Heading3"/>
              <w:rPr>
                <w:rFonts w:ascii="Times New Roman" w:hAnsi="Times New Roman" w:cs="Times New Roman"/>
                <w:sz w:val="20"/>
                <w:szCs w:val="20"/>
              </w:rPr>
            </w:pPr>
            <w:r>
              <w:rPr>
                <w:rFonts w:ascii="Times New Roman" w:hAnsi="Times New Roman" w:cs="Times New Roman"/>
                <w:sz w:val="20"/>
                <w:szCs w:val="20"/>
              </w:rPr>
              <w:t>C- Apoyo a la comercialización</w:t>
            </w:r>
          </w:p>
        </w:tc>
        <w:tc>
          <w:tcPr>
            <w:tcW w:w="3120" w:type="dxa"/>
            <w:tcBorders>
              <w:top w:val="nil"/>
              <w:bottom w:val="nil"/>
            </w:tcBorders>
          </w:tcPr>
          <w:p w:rsidR="00E16B67" w:rsidRDefault="00E16B67">
            <w:pPr>
              <w:rPr>
                <w:b/>
                <w:sz w:val="20"/>
                <w:szCs w:val="20"/>
              </w:rPr>
            </w:pPr>
          </w:p>
        </w:tc>
        <w:tc>
          <w:tcPr>
            <w:tcW w:w="3000" w:type="dxa"/>
            <w:gridSpan w:val="2"/>
            <w:tcBorders>
              <w:top w:val="nil"/>
              <w:bottom w:val="nil"/>
            </w:tcBorders>
          </w:tcPr>
          <w:p w:rsidR="00E16B67" w:rsidRDefault="00E16B67">
            <w:pPr>
              <w:ind w:left="720"/>
              <w:rPr>
                <w:b/>
                <w:sz w:val="20"/>
                <w:szCs w:val="20"/>
              </w:rPr>
            </w:pPr>
          </w:p>
        </w:tc>
        <w:tc>
          <w:tcPr>
            <w:tcW w:w="4074" w:type="dxa"/>
            <w:gridSpan w:val="2"/>
            <w:tcBorders>
              <w:top w:val="nil"/>
              <w:bottom w:val="nil"/>
            </w:tcBorders>
          </w:tcPr>
          <w:p w:rsidR="00E16B67" w:rsidRDefault="00E16B67">
            <w:pPr>
              <w:ind w:left="720"/>
              <w:rPr>
                <w:b/>
                <w:sz w:val="20"/>
                <w:szCs w:val="20"/>
              </w:rPr>
            </w:pPr>
          </w:p>
        </w:tc>
      </w:tr>
      <w:tr w:rsidR="00E16B67">
        <w:tblPrEx>
          <w:tblCellMar>
            <w:top w:w="0" w:type="dxa"/>
            <w:bottom w:w="0" w:type="dxa"/>
          </w:tblCellMar>
        </w:tblPrEx>
        <w:tc>
          <w:tcPr>
            <w:tcW w:w="2950" w:type="dxa"/>
            <w:tcBorders>
              <w:top w:val="nil"/>
            </w:tcBorders>
          </w:tcPr>
          <w:p w:rsidR="00E16B67" w:rsidRDefault="00E16B67">
            <w:pPr>
              <w:pStyle w:val="Heading3"/>
              <w:rPr>
                <w:rFonts w:ascii="Times New Roman" w:hAnsi="Times New Roman" w:cs="Times New Roman"/>
                <w:b w:val="0"/>
                <w:sz w:val="20"/>
                <w:szCs w:val="20"/>
                <w:u w:val="single"/>
              </w:rPr>
            </w:pPr>
            <w:r>
              <w:rPr>
                <w:rFonts w:ascii="Times New Roman" w:hAnsi="Times New Roman" w:cs="Times New Roman"/>
                <w:b w:val="0"/>
                <w:sz w:val="20"/>
                <w:szCs w:val="20"/>
                <w:u w:val="single"/>
              </w:rPr>
              <w:t>Resultado 1</w:t>
            </w:r>
          </w:p>
          <w:p w:rsidR="00E16B67" w:rsidRDefault="00E16B67">
            <w:pPr>
              <w:rPr>
                <w:sz w:val="20"/>
                <w:szCs w:val="20"/>
              </w:rPr>
            </w:pPr>
          </w:p>
          <w:p w:rsidR="00E16B67" w:rsidRDefault="00E16B67">
            <w:pPr>
              <w:pStyle w:val="FootnoteText"/>
            </w:pPr>
            <w:r>
              <w:t>Los Artesanos de Muebles de la AASJ comercializan como mínimo el 20% de los muebles que producen, a través del CAPA.</w:t>
            </w:r>
          </w:p>
        </w:tc>
        <w:tc>
          <w:tcPr>
            <w:tcW w:w="3120" w:type="dxa"/>
            <w:tcBorders>
              <w:top w:val="nil"/>
            </w:tcBorders>
          </w:tcPr>
          <w:p w:rsidR="00E16B67" w:rsidRDefault="00E16B67">
            <w:pPr>
              <w:rPr>
                <w:sz w:val="20"/>
                <w:szCs w:val="20"/>
                <w:u w:val="single"/>
              </w:rPr>
            </w:pPr>
            <w:r>
              <w:rPr>
                <w:sz w:val="20"/>
                <w:szCs w:val="20"/>
                <w:u w:val="single"/>
              </w:rPr>
              <w:t>Al finalizar el proyecto:</w:t>
            </w:r>
          </w:p>
          <w:p w:rsidR="00E16B67" w:rsidRDefault="00E16B67">
            <w:pPr>
              <w:numPr>
                <w:ilvl w:val="0"/>
                <w:numId w:val="57"/>
              </w:numPr>
              <w:tabs>
                <w:tab w:val="clear" w:pos="576"/>
                <w:tab w:val="num" w:pos="314"/>
              </w:tabs>
              <w:ind w:left="314"/>
              <w:rPr>
                <w:sz w:val="20"/>
                <w:szCs w:val="20"/>
              </w:rPr>
            </w:pPr>
            <w:r>
              <w:rPr>
                <w:sz w:val="20"/>
                <w:szCs w:val="20"/>
              </w:rPr>
              <w:t>La Unidad de Inteligencia Comercial (UIC) del CAPA funcionando y apoyando a los artesanos en la diversificación de sus mercados;</w:t>
            </w:r>
          </w:p>
          <w:p w:rsidR="00E16B67" w:rsidRDefault="00E16B67">
            <w:pPr>
              <w:numPr>
                <w:ilvl w:val="0"/>
                <w:numId w:val="57"/>
              </w:numPr>
              <w:tabs>
                <w:tab w:val="clear" w:pos="576"/>
                <w:tab w:val="num" w:pos="314"/>
              </w:tabs>
              <w:ind w:left="314"/>
              <w:rPr>
                <w:sz w:val="20"/>
                <w:szCs w:val="20"/>
              </w:rPr>
            </w:pPr>
            <w:r>
              <w:rPr>
                <w:sz w:val="20"/>
                <w:szCs w:val="20"/>
              </w:rPr>
              <w:t>Desarrollado no menos de 3 nuevas alianzas estratégicas para la comercialización del mueble serrano;</w:t>
            </w:r>
          </w:p>
          <w:p w:rsidR="00E16B67" w:rsidRDefault="00E16B67">
            <w:pPr>
              <w:numPr>
                <w:ilvl w:val="0"/>
                <w:numId w:val="57"/>
              </w:numPr>
              <w:tabs>
                <w:tab w:val="clear" w:pos="576"/>
                <w:tab w:val="num" w:pos="314"/>
              </w:tabs>
              <w:ind w:left="314"/>
              <w:rPr>
                <w:sz w:val="20"/>
                <w:szCs w:val="20"/>
              </w:rPr>
            </w:pPr>
            <w:r>
              <w:rPr>
                <w:sz w:val="20"/>
                <w:szCs w:val="20"/>
              </w:rPr>
              <w:t>80 talleres capacitados en comercialización;</w:t>
            </w:r>
          </w:p>
          <w:p w:rsidR="00E16B67" w:rsidRDefault="00E16B67">
            <w:pPr>
              <w:numPr>
                <w:ilvl w:val="0"/>
                <w:numId w:val="57"/>
              </w:numPr>
              <w:tabs>
                <w:tab w:val="clear" w:pos="576"/>
                <w:tab w:val="num" w:pos="314"/>
              </w:tabs>
              <w:ind w:left="314"/>
              <w:rPr>
                <w:color w:val="333333"/>
                <w:sz w:val="20"/>
                <w:szCs w:val="20"/>
              </w:rPr>
            </w:pPr>
            <w:r>
              <w:rPr>
                <w:color w:val="333333"/>
                <w:sz w:val="20"/>
                <w:szCs w:val="20"/>
              </w:rPr>
              <w:t>Ventas por US$239.000 el 4to año, a través del CAPA.</w:t>
            </w:r>
          </w:p>
          <w:p w:rsidR="00E16B67" w:rsidRDefault="00E16B67">
            <w:pPr>
              <w:ind w:left="26"/>
              <w:rPr>
                <w:sz w:val="20"/>
                <w:szCs w:val="20"/>
              </w:rPr>
            </w:pPr>
          </w:p>
        </w:tc>
        <w:tc>
          <w:tcPr>
            <w:tcW w:w="3000" w:type="dxa"/>
            <w:gridSpan w:val="2"/>
            <w:tcBorders>
              <w:top w:val="nil"/>
            </w:tcBorders>
          </w:tcPr>
          <w:p w:rsidR="00E16B67" w:rsidRDefault="00E16B67">
            <w:pPr>
              <w:numPr>
                <w:ilvl w:val="0"/>
                <w:numId w:val="14"/>
              </w:numPr>
              <w:tabs>
                <w:tab w:val="clear" w:pos="720"/>
              </w:tabs>
              <w:ind w:left="268" w:hanging="240"/>
              <w:rPr>
                <w:sz w:val="20"/>
                <w:szCs w:val="20"/>
              </w:rPr>
            </w:pPr>
            <w:r>
              <w:rPr>
                <w:sz w:val="20"/>
                <w:szCs w:val="20"/>
              </w:rPr>
              <w:t>Estadísticas del CAPA;</w:t>
            </w:r>
          </w:p>
          <w:p w:rsidR="00E16B67" w:rsidRDefault="00E16B67">
            <w:pPr>
              <w:numPr>
                <w:ilvl w:val="0"/>
                <w:numId w:val="14"/>
              </w:numPr>
              <w:tabs>
                <w:tab w:val="clear" w:pos="720"/>
              </w:tabs>
              <w:ind w:left="268" w:hanging="240"/>
              <w:rPr>
                <w:sz w:val="20"/>
                <w:szCs w:val="20"/>
              </w:rPr>
            </w:pPr>
            <w:r>
              <w:rPr>
                <w:sz w:val="20"/>
                <w:szCs w:val="20"/>
              </w:rPr>
              <w:t>Encuestas;</w:t>
            </w:r>
          </w:p>
          <w:p w:rsidR="00E16B67" w:rsidRDefault="00E16B67">
            <w:pPr>
              <w:numPr>
                <w:ilvl w:val="0"/>
                <w:numId w:val="13"/>
              </w:numPr>
              <w:tabs>
                <w:tab w:val="clear" w:pos="720"/>
                <w:tab w:val="num" w:pos="-6452"/>
              </w:tabs>
              <w:ind w:left="268" w:hanging="240"/>
              <w:rPr>
                <w:sz w:val="20"/>
                <w:szCs w:val="20"/>
              </w:rPr>
            </w:pPr>
            <w:r>
              <w:rPr>
                <w:sz w:val="20"/>
                <w:szCs w:val="20"/>
              </w:rPr>
              <w:t>Sistema de información (contabilidad) del INDEPRO y del CAPA;</w:t>
            </w:r>
          </w:p>
          <w:p w:rsidR="00E16B67" w:rsidRDefault="00E16B67">
            <w:pPr>
              <w:numPr>
                <w:ilvl w:val="0"/>
                <w:numId w:val="9"/>
              </w:numPr>
              <w:tabs>
                <w:tab w:val="clear" w:pos="720"/>
                <w:tab w:val="num" w:pos="-572"/>
              </w:tabs>
              <w:ind w:left="268" w:hanging="240"/>
              <w:rPr>
                <w:sz w:val="20"/>
                <w:szCs w:val="20"/>
              </w:rPr>
            </w:pPr>
            <w:r>
              <w:rPr>
                <w:sz w:val="20"/>
                <w:szCs w:val="20"/>
              </w:rPr>
              <w:t>Informes de sistema de monitoreo;</w:t>
            </w:r>
          </w:p>
          <w:p w:rsidR="00E16B67" w:rsidRDefault="00E16B67">
            <w:pPr>
              <w:numPr>
                <w:ilvl w:val="0"/>
                <w:numId w:val="9"/>
              </w:numPr>
              <w:tabs>
                <w:tab w:val="clear" w:pos="720"/>
                <w:tab w:val="num" w:pos="-572"/>
              </w:tabs>
              <w:ind w:left="268" w:hanging="240"/>
              <w:rPr>
                <w:sz w:val="20"/>
                <w:szCs w:val="20"/>
              </w:rPr>
            </w:pPr>
            <w:r>
              <w:rPr>
                <w:sz w:val="20"/>
                <w:szCs w:val="20"/>
              </w:rPr>
              <w:t>Visitas de verificación;</w:t>
            </w:r>
          </w:p>
          <w:p w:rsidR="00E16B67" w:rsidRDefault="00E16B67">
            <w:pPr>
              <w:numPr>
                <w:ilvl w:val="0"/>
                <w:numId w:val="13"/>
              </w:numPr>
              <w:tabs>
                <w:tab w:val="clear" w:pos="720"/>
                <w:tab w:val="num" w:pos="-6452"/>
              </w:tabs>
              <w:ind w:left="268" w:hanging="240"/>
              <w:rPr>
                <w:sz w:val="20"/>
                <w:szCs w:val="20"/>
              </w:rPr>
            </w:pPr>
            <w:r>
              <w:rPr>
                <w:sz w:val="20"/>
                <w:szCs w:val="20"/>
              </w:rPr>
              <w:t>Evaluaciones periódicas.</w:t>
            </w:r>
          </w:p>
        </w:tc>
        <w:tc>
          <w:tcPr>
            <w:tcW w:w="4074" w:type="dxa"/>
            <w:gridSpan w:val="2"/>
            <w:tcBorders>
              <w:top w:val="nil"/>
            </w:tcBorders>
          </w:tcPr>
          <w:p w:rsidR="00E16B67" w:rsidRDefault="00E16B67">
            <w:pPr>
              <w:numPr>
                <w:ilvl w:val="0"/>
                <w:numId w:val="5"/>
              </w:numPr>
              <w:tabs>
                <w:tab w:val="clear" w:pos="720"/>
                <w:tab w:val="num" w:pos="222"/>
              </w:tabs>
              <w:ind w:left="222" w:hanging="240"/>
              <w:rPr>
                <w:sz w:val="20"/>
                <w:szCs w:val="20"/>
              </w:rPr>
            </w:pPr>
            <w:r>
              <w:rPr>
                <w:sz w:val="20"/>
                <w:szCs w:val="20"/>
              </w:rPr>
              <w:t>La oferta de servicios de la UIC corresponde a las necesidades de los talleres artesanales;</w:t>
            </w:r>
          </w:p>
          <w:p w:rsidR="00E16B67" w:rsidRDefault="00E16B67">
            <w:pPr>
              <w:numPr>
                <w:ilvl w:val="0"/>
                <w:numId w:val="5"/>
              </w:numPr>
              <w:tabs>
                <w:tab w:val="clear" w:pos="720"/>
                <w:tab w:val="num" w:pos="222"/>
              </w:tabs>
              <w:ind w:left="222" w:hanging="240"/>
              <w:rPr>
                <w:sz w:val="20"/>
                <w:szCs w:val="20"/>
              </w:rPr>
            </w:pPr>
            <w:r>
              <w:rPr>
                <w:sz w:val="20"/>
                <w:szCs w:val="20"/>
              </w:rPr>
              <w:t>Los artesanos cumplen con los requerimientos de  calidad que demanda el mercado nacional;</w:t>
            </w:r>
          </w:p>
          <w:p w:rsidR="00E16B67" w:rsidRDefault="00E16B67">
            <w:pPr>
              <w:numPr>
                <w:ilvl w:val="0"/>
                <w:numId w:val="5"/>
              </w:numPr>
              <w:tabs>
                <w:tab w:val="clear" w:pos="720"/>
                <w:tab w:val="num" w:pos="222"/>
              </w:tabs>
              <w:ind w:left="222" w:hanging="240"/>
              <w:rPr>
                <w:sz w:val="20"/>
                <w:szCs w:val="20"/>
              </w:rPr>
            </w:pPr>
            <w:r>
              <w:rPr>
                <w:sz w:val="20"/>
                <w:szCs w:val="20"/>
              </w:rPr>
              <w:t>Los artesanos llegan al mercado según la demanda;</w:t>
            </w:r>
          </w:p>
          <w:p w:rsidR="00E16B67" w:rsidRDefault="00E16B67">
            <w:pPr>
              <w:numPr>
                <w:ilvl w:val="0"/>
                <w:numId w:val="5"/>
              </w:numPr>
              <w:tabs>
                <w:tab w:val="clear" w:pos="720"/>
                <w:tab w:val="num" w:pos="222"/>
              </w:tabs>
              <w:ind w:left="222" w:hanging="240"/>
              <w:rPr>
                <w:ins w:id="2" w:author="Carlos Puig" w:date="2004-03-13T16:13:00Z"/>
                <w:sz w:val="20"/>
                <w:szCs w:val="20"/>
              </w:rPr>
            </w:pPr>
            <w:ins w:id="3" w:author="Carlos Puig" w:date="2004-03-13T16:14:00Z">
              <w:r>
                <w:rPr>
                  <w:sz w:val="20"/>
                  <w:szCs w:val="20"/>
                  <w:lang w:val="es-ES"/>
                </w:rPr>
                <w:t>Los PC obtienen beneficios directos del sistema de comercializaci</w:t>
              </w:r>
            </w:ins>
            <w:ins w:id="4" w:author="Carlos Puig" w:date="2004-03-13T16:15:00Z">
              <w:r>
                <w:rPr>
                  <w:sz w:val="20"/>
                  <w:szCs w:val="20"/>
                  <w:lang w:val="es-ES"/>
                </w:rPr>
                <w:t>ón</w:t>
              </w:r>
            </w:ins>
            <w:r>
              <w:rPr>
                <w:sz w:val="20"/>
                <w:szCs w:val="20"/>
                <w:lang w:val="es-ES"/>
              </w:rPr>
              <w:t xml:space="preserve"> conjunta;</w:t>
            </w:r>
          </w:p>
          <w:p w:rsidR="00E16B67" w:rsidRDefault="00E16B67">
            <w:pPr>
              <w:numPr>
                <w:ilvl w:val="0"/>
                <w:numId w:val="9"/>
              </w:numPr>
              <w:tabs>
                <w:tab w:val="clear" w:pos="720"/>
              </w:tabs>
              <w:ind w:left="222" w:hanging="240"/>
              <w:rPr>
                <w:sz w:val="20"/>
                <w:szCs w:val="20"/>
              </w:rPr>
            </w:pPr>
            <w:r>
              <w:rPr>
                <w:sz w:val="20"/>
                <w:szCs w:val="20"/>
              </w:rPr>
              <w:t>Los artesanos y el personal de la UIC y del CAPA han recibido la capacitación técnica en mercadeo por parte del especialista;</w:t>
            </w:r>
          </w:p>
          <w:p w:rsidR="00E16B67" w:rsidRDefault="00E16B67">
            <w:pPr>
              <w:numPr>
                <w:ilvl w:val="0"/>
                <w:numId w:val="5"/>
              </w:numPr>
              <w:tabs>
                <w:tab w:val="clear" w:pos="720"/>
                <w:tab w:val="num" w:pos="222"/>
              </w:tabs>
              <w:ind w:left="222" w:hanging="240"/>
              <w:rPr>
                <w:sz w:val="20"/>
                <w:szCs w:val="20"/>
              </w:rPr>
            </w:pPr>
            <w:r>
              <w:rPr>
                <w:sz w:val="20"/>
                <w:szCs w:val="20"/>
              </w:rPr>
              <w:t>Los artesanos y el personal de la UIC y del CAPA aplican la capacitación recibida en mercadeo;</w:t>
            </w:r>
          </w:p>
          <w:p w:rsidR="00E16B67" w:rsidRDefault="00E16B67">
            <w:pPr>
              <w:numPr>
                <w:ilvl w:val="0"/>
                <w:numId w:val="5"/>
              </w:numPr>
              <w:tabs>
                <w:tab w:val="clear" w:pos="720"/>
                <w:tab w:val="num" w:pos="222"/>
              </w:tabs>
              <w:ind w:left="222" w:hanging="240"/>
              <w:rPr>
                <w:sz w:val="20"/>
                <w:szCs w:val="20"/>
              </w:rPr>
            </w:pPr>
            <w:r>
              <w:rPr>
                <w:sz w:val="20"/>
                <w:szCs w:val="20"/>
              </w:rPr>
              <w:t>El asesor en mercadeo es dinámico y efectivo.</w:t>
            </w:r>
          </w:p>
        </w:tc>
      </w:tr>
      <w:tr w:rsidR="00E16B67">
        <w:tblPrEx>
          <w:tblCellMar>
            <w:top w:w="0" w:type="dxa"/>
            <w:bottom w:w="0" w:type="dxa"/>
          </w:tblCellMar>
        </w:tblPrEx>
        <w:tc>
          <w:tcPr>
            <w:tcW w:w="2950" w:type="dxa"/>
            <w:tcBorders>
              <w:top w:val="nil"/>
              <w:bottom w:val="nil"/>
            </w:tcBorders>
          </w:tcPr>
          <w:p w:rsidR="00E16B67" w:rsidRDefault="00E16B67">
            <w:pPr>
              <w:rPr>
                <w:b/>
              </w:rPr>
            </w:pPr>
            <w:r>
              <w:rPr>
                <w:b/>
                <w:sz w:val="20"/>
                <w:szCs w:val="20"/>
              </w:rPr>
              <w:t xml:space="preserve">D – Fortalecimiento organizacional </w:t>
            </w:r>
          </w:p>
        </w:tc>
        <w:tc>
          <w:tcPr>
            <w:tcW w:w="3120" w:type="dxa"/>
            <w:tcBorders>
              <w:top w:val="nil"/>
              <w:bottom w:val="nil"/>
            </w:tcBorders>
          </w:tcPr>
          <w:p w:rsidR="00E16B67" w:rsidRDefault="00E16B67">
            <w:pPr>
              <w:ind w:left="792"/>
              <w:rPr>
                <w:b/>
                <w:sz w:val="20"/>
                <w:szCs w:val="20"/>
              </w:rPr>
            </w:pPr>
          </w:p>
        </w:tc>
        <w:tc>
          <w:tcPr>
            <w:tcW w:w="3000" w:type="dxa"/>
            <w:gridSpan w:val="2"/>
            <w:tcBorders>
              <w:top w:val="nil"/>
              <w:bottom w:val="nil"/>
            </w:tcBorders>
          </w:tcPr>
          <w:p w:rsidR="00E16B67" w:rsidRDefault="00E16B67">
            <w:pPr>
              <w:ind w:left="792"/>
              <w:rPr>
                <w:b/>
                <w:sz w:val="20"/>
                <w:szCs w:val="20"/>
              </w:rPr>
            </w:pPr>
          </w:p>
        </w:tc>
        <w:tc>
          <w:tcPr>
            <w:tcW w:w="4074" w:type="dxa"/>
            <w:gridSpan w:val="2"/>
            <w:tcBorders>
              <w:top w:val="nil"/>
              <w:bottom w:val="nil"/>
            </w:tcBorders>
          </w:tcPr>
          <w:p w:rsidR="00E16B67" w:rsidRDefault="00E16B67">
            <w:pPr>
              <w:ind w:left="792"/>
              <w:rPr>
                <w:b/>
                <w:sz w:val="20"/>
                <w:szCs w:val="20"/>
              </w:rPr>
            </w:pPr>
          </w:p>
        </w:tc>
      </w:tr>
      <w:tr w:rsidR="00E16B67">
        <w:tblPrEx>
          <w:tblCellMar>
            <w:top w:w="0" w:type="dxa"/>
            <w:bottom w:w="0" w:type="dxa"/>
          </w:tblCellMar>
        </w:tblPrEx>
        <w:tc>
          <w:tcPr>
            <w:tcW w:w="2950" w:type="dxa"/>
            <w:tcBorders>
              <w:top w:val="nil"/>
            </w:tcBorders>
          </w:tcPr>
          <w:p w:rsidR="00E16B67" w:rsidRDefault="00E16B67">
            <w:pPr>
              <w:pStyle w:val="Heading3"/>
              <w:rPr>
                <w:rFonts w:ascii="Times New Roman" w:hAnsi="Times New Roman" w:cs="Times New Roman"/>
                <w:b w:val="0"/>
                <w:sz w:val="20"/>
                <w:szCs w:val="20"/>
                <w:u w:val="single"/>
              </w:rPr>
            </w:pPr>
            <w:r>
              <w:rPr>
                <w:rFonts w:ascii="Times New Roman" w:hAnsi="Times New Roman" w:cs="Times New Roman"/>
                <w:b w:val="0"/>
                <w:sz w:val="20"/>
                <w:szCs w:val="20"/>
                <w:u w:val="single"/>
              </w:rPr>
              <w:t>Resultado 1</w:t>
            </w:r>
          </w:p>
          <w:p w:rsidR="00E16B67" w:rsidRDefault="00E16B67">
            <w:pPr>
              <w:rPr>
                <w:sz w:val="20"/>
                <w:szCs w:val="20"/>
              </w:rPr>
            </w:pPr>
            <w:r>
              <w:rPr>
                <w:sz w:val="20"/>
                <w:szCs w:val="20"/>
              </w:rPr>
              <w:t xml:space="preserve"> </w:t>
            </w:r>
          </w:p>
          <w:p w:rsidR="00E16B67" w:rsidRDefault="00E16B67">
            <w:pPr>
              <w:rPr>
                <w:sz w:val="20"/>
                <w:szCs w:val="20"/>
              </w:rPr>
            </w:pPr>
            <w:r>
              <w:rPr>
                <w:sz w:val="20"/>
                <w:szCs w:val="20"/>
              </w:rPr>
              <w:t>La Asociación de Artesanos San José  (AASJ) consolidada como Asociación con membresía activa, balances positivos operando de manera organizada y profesional</w:t>
            </w:r>
          </w:p>
          <w:p w:rsidR="00E16B67" w:rsidRDefault="00E16B67">
            <w:pPr>
              <w:rPr>
                <w:sz w:val="20"/>
                <w:szCs w:val="20"/>
              </w:rPr>
            </w:pPr>
          </w:p>
          <w:p w:rsidR="00E16B67" w:rsidRDefault="00E16B67">
            <w:pPr>
              <w:pStyle w:val="FootnoteText"/>
            </w:pPr>
          </w:p>
        </w:tc>
        <w:tc>
          <w:tcPr>
            <w:tcW w:w="3120" w:type="dxa"/>
            <w:tcBorders>
              <w:top w:val="nil"/>
            </w:tcBorders>
          </w:tcPr>
          <w:p w:rsidR="00E16B67" w:rsidRDefault="00E16B67">
            <w:pPr>
              <w:ind w:left="26"/>
              <w:rPr>
                <w:sz w:val="20"/>
                <w:szCs w:val="20"/>
                <w:u w:val="single"/>
              </w:rPr>
            </w:pPr>
            <w:r>
              <w:rPr>
                <w:sz w:val="20"/>
                <w:szCs w:val="20"/>
                <w:u w:val="single"/>
              </w:rPr>
              <w:t>Al finalizar del proyecto</w:t>
            </w:r>
          </w:p>
          <w:p w:rsidR="00E16B67" w:rsidRDefault="00E16B67">
            <w:pPr>
              <w:numPr>
                <w:ilvl w:val="0"/>
                <w:numId w:val="57"/>
              </w:numPr>
              <w:tabs>
                <w:tab w:val="clear" w:pos="576"/>
                <w:tab w:val="num" w:pos="314"/>
              </w:tabs>
              <w:ind w:left="314"/>
              <w:rPr>
                <w:sz w:val="20"/>
                <w:szCs w:val="20"/>
              </w:rPr>
            </w:pPr>
            <w:r>
              <w:rPr>
                <w:sz w:val="20"/>
                <w:szCs w:val="20"/>
              </w:rPr>
              <w:t>La AASJ consolidada con 100 talleres y 200 tejedoras afiliados activos;</w:t>
            </w:r>
          </w:p>
          <w:p w:rsidR="00E16B67" w:rsidRDefault="00E16B67">
            <w:pPr>
              <w:numPr>
                <w:ilvl w:val="0"/>
                <w:numId w:val="57"/>
              </w:numPr>
              <w:tabs>
                <w:tab w:val="clear" w:pos="576"/>
                <w:tab w:val="num" w:pos="314"/>
              </w:tabs>
              <w:ind w:left="314"/>
              <w:rPr>
                <w:sz w:val="20"/>
                <w:szCs w:val="20"/>
              </w:rPr>
            </w:pPr>
            <w:r>
              <w:rPr>
                <w:sz w:val="20"/>
                <w:szCs w:val="20"/>
              </w:rPr>
              <w:t>El CAPA operando de manera sostenible (compra de insumos, comercialización, capacitación y asistencia técnica conjunta);</w:t>
            </w:r>
          </w:p>
          <w:p w:rsidR="00E16B67" w:rsidRDefault="00E16B67">
            <w:pPr>
              <w:numPr>
                <w:ilvl w:val="0"/>
                <w:numId w:val="57"/>
              </w:numPr>
              <w:tabs>
                <w:tab w:val="clear" w:pos="576"/>
              </w:tabs>
              <w:ind w:left="314"/>
              <w:rPr>
                <w:sz w:val="20"/>
                <w:szCs w:val="20"/>
              </w:rPr>
            </w:pPr>
            <w:r>
              <w:rPr>
                <w:sz w:val="20"/>
                <w:szCs w:val="20"/>
              </w:rPr>
              <w:t>Sistema de Información (SI) implantado para la contabilidad y el inventario en el CAPA;</w:t>
            </w:r>
          </w:p>
          <w:p w:rsidR="00E16B67" w:rsidRDefault="00E16B67">
            <w:pPr>
              <w:numPr>
                <w:ilvl w:val="0"/>
                <w:numId w:val="57"/>
              </w:numPr>
              <w:tabs>
                <w:tab w:val="clear" w:pos="576"/>
              </w:tabs>
              <w:ind w:left="314"/>
              <w:rPr>
                <w:sz w:val="20"/>
                <w:szCs w:val="20"/>
              </w:rPr>
            </w:pPr>
            <w:r>
              <w:rPr>
                <w:sz w:val="20"/>
                <w:szCs w:val="20"/>
              </w:rPr>
              <w:t>Personal profesional del CAPA capacitado en SI – contabilidad e inventarios.</w:t>
            </w:r>
          </w:p>
        </w:tc>
        <w:tc>
          <w:tcPr>
            <w:tcW w:w="3000" w:type="dxa"/>
            <w:gridSpan w:val="2"/>
            <w:tcBorders>
              <w:top w:val="nil"/>
            </w:tcBorders>
          </w:tcPr>
          <w:p w:rsidR="00E16B67" w:rsidRDefault="00E16B67">
            <w:pPr>
              <w:numPr>
                <w:ilvl w:val="0"/>
                <w:numId w:val="14"/>
              </w:numPr>
              <w:tabs>
                <w:tab w:val="clear" w:pos="720"/>
              </w:tabs>
              <w:ind w:left="268" w:hanging="240"/>
              <w:rPr>
                <w:sz w:val="20"/>
                <w:szCs w:val="20"/>
              </w:rPr>
            </w:pPr>
            <w:r>
              <w:rPr>
                <w:sz w:val="20"/>
                <w:szCs w:val="20"/>
              </w:rPr>
              <w:t>Estadísticas de la Asociación de Artesanos San José;</w:t>
            </w:r>
          </w:p>
          <w:p w:rsidR="00E16B67" w:rsidRDefault="00E16B67">
            <w:pPr>
              <w:numPr>
                <w:ilvl w:val="0"/>
                <w:numId w:val="14"/>
              </w:numPr>
              <w:tabs>
                <w:tab w:val="clear" w:pos="720"/>
              </w:tabs>
              <w:ind w:left="268" w:hanging="240"/>
              <w:rPr>
                <w:sz w:val="20"/>
                <w:szCs w:val="20"/>
              </w:rPr>
            </w:pPr>
            <w:r>
              <w:rPr>
                <w:sz w:val="20"/>
                <w:szCs w:val="20"/>
              </w:rPr>
              <w:t>Documentos internos  del CAPA y de la AASJ;</w:t>
            </w:r>
          </w:p>
          <w:p w:rsidR="00E16B67" w:rsidRDefault="00E16B67">
            <w:pPr>
              <w:numPr>
                <w:ilvl w:val="0"/>
                <w:numId w:val="14"/>
              </w:numPr>
              <w:tabs>
                <w:tab w:val="clear" w:pos="720"/>
              </w:tabs>
              <w:ind w:left="268" w:hanging="240"/>
              <w:rPr>
                <w:sz w:val="20"/>
                <w:szCs w:val="20"/>
              </w:rPr>
            </w:pPr>
            <w:r>
              <w:rPr>
                <w:sz w:val="20"/>
                <w:szCs w:val="20"/>
              </w:rPr>
              <w:t>Encuestas;</w:t>
            </w:r>
          </w:p>
          <w:p w:rsidR="00E16B67" w:rsidRDefault="00E16B67">
            <w:pPr>
              <w:numPr>
                <w:ilvl w:val="0"/>
                <w:numId w:val="13"/>
              </w:numPr>
              <w:tabs>
                <w:tab w:val="clear" w:pos="720"/>
                <w:tab w:val="num" w:pos="-6452"/>
              </w:tabs>
              <w:ind w:left="268" w:hanging="240"/>
              <w:rPr>
                <w:sz w:val="20"/>
                <w:szCs w:val="20"/>
              </w:rPr>
            </w:pPr>
            <w:r>
              <w:rPr>
                <w:sz w:val="20"/>
                <w:szCs w:val="20"/>
              </w:rPr>
              <w:t>Sistema de información del INDEPRO y del CAPA;</w:t>
            </w:r>
          </w:p>
          <w:p w:rsidR="00E16B67" w:rsidRDefault="00E16B67">
            <w:pPr>
              <w:numPr>
                <w:ilvl w:val="0"/>
                <w:numId w:val="13"/>
              </w:numPr>
              <w:tabs>
                <w:tab w:val="clear" w:pos="720"/>
                <w:tab w:val="num" w:pos="-6452"/>
              </w:tabs>
              <w:ind w:left="268" w:hanging="240"/>
              <w:rPr>
                <w:sz w:val="20"/>
                <w:szCs w:val="20"/>
              </w:rPr>
            </w:pPr>
            <w:r>
              <w:rPr>
                <w:sz w:val="20"/>
                <w:szCs w:val="20"/>
              </w:rPr>
              <w:t>Facturas;</w:t>
            </w:r>
          </w:p>
          <w:p w:rsidR="00E16B67" w:rsidRDefault="00E16B67">
            <w:pPr>
              <w:numPr>
                <w:ilvl w:val="0"/>
                <w:numId w:val="13"/>
              </w:numPr>
              <w:tabs>
                <w:tab w:val="clear" w:pos="720"/>
                <w:tab w:val="num" w:pos="-6452"/>
              </w:tabs>
              <w:ind w:left="268" w:hanging="240"/>
              <w:rPr>
                <w:sz w:val="20"/>
                <w:szCs w:val="20"/>
              </w:rPr>
            </w:pPr>
            <w:r>
              <w:rPr>
                <w:sz w:val="20"/>
                <w:szCs w:val="20"/>
              </w:rPr>
              <w:t>Informes de capacitación;</w:t>
            </w:r>
          </w:p>
          <w:p w:rsidR="00E16B67" w:rsidRDefault="00E16B67">
            <w:pPr>
              <w:numPr>
                <w:ilvl w:val="0"/>
                <w:numId w:val="9"/>
              </w:numPr>
              <w:tabs>
                <w:tab w:val="clear" w:pos="720"/>
                <w:tab w:val="num" w:pos="-572"/>
              </w:tabs>
              <w:ind w:left="268" w:hanging="240"/>
              <w:rPr>
                <w:sz w:val="20"/>
                <w:szCs w:val="20"/>
              </w:rPr>
            </w:pPr>
            <w:r>
              <w:rPr>
                <w:sz w:val="20"/>
                <w:szCs w:val="20"/>
              </w:rPr>
              <w:t>Informes de sistema de monitoreo;</w:t>
            </w:r>
          </w:p>
          <w:p w:rsidR="00E16B67" w:rsidRDefault="00E16B67">
            <w:pPr>
              <w:numPr>
                <w:ilvl w:val="0"/>
                <w:numId w:val="9"/>
              </w:numPr>
              <w:tabs>
                <w:tab w:val="clear" w:pos="720"/>
                <w:tab w:val="num" w:pos="-572"/>
              </w:tabs>
              <w:ind w:left="268" w:hanging="240"/>
              <w:rPr>
                <w:sz w:val="20"/>
                <w:szCs w:val="20"/>
              </w:rPr>
            </w:pPr>
            <w:r>
              <w:rPr>
                <w:sz w:val="20"/>
                <w:szCs w:val="20"/>
              </w:rPr>
              <w:t>Visitas de verificación;</w:t>
            </w:r>
          </w:p>
          <w:p w:rsidR="00E16B67" w:rsidRDefault="00E16B67">
            <w:pPr>
              <w:numPr>
                <w:ilvl w:val="0"/>
                <w:numId w:val="13"/>
              </w:numPr>
              <w:tabs>
                <w:tab w:val="clear" w:pos="720"/>
                <w:tab w:val="num" w:pos="-6452"/>
              </w:tabs>
              <w:ind w:left="268" w:hanging="240"/>
              <w:rPr>
                <w:sz w:val="20"/>
                <w:szCs w:val="20"/>
              </w:rPr>
            </w:pPr>
            <w:r>
              <w:rPr>
                <w:sz w:val="20"/>
                <w:szCs w:val="20"/>
              </w:rPr>
              <w:t>Evaluaciones periódicas.</w:t>
            </w:r>
          </w:p>
        </w:tc>
        <w:tc>
          <w:tcPr>
            <w:tcW w:w="4074" w:type="dxa"/>
            <w:gridSpan w:val="2"/>
            <w:tcBorders>
              <w:top w:val="nil"/>
            </w:tcBorders>
          </w:tcPr>
          <w:p w:rsidR="00E16B67" w:rsidRDefault="00E16B67">
            <w:pPr>
              <w:pStyle w:val="ABBR"/>
              <w:keepNext/>
              <w:widowControl w:val="0"/>
              <w:numPr>
                <w:ilvl w:val="0"/>
                <w:numId w:val="28"/>
                <w:ins w:id="5" w:author="Carlos Puig" w:date="2004-03-13T16:14:00Z"/>
              </w:numPr>
              <w:rPr>
                <w:caps w:val="0"/>
                <w:sz w:val="20"/>
                <w:lang w:val="es-ES"/>
              </w:rPr>
            </w:pPr>
            <w:ins w:id="6" w:author="Carlos Puig" w:date="2004-03-13T16:12:00Z">
              <w:r>
                <w:rPr>
                  <w:caps w:val="0"/>
                  <w:sz w:val="20"/>
                  <w:lang w:val="es-ES"/>
                </w:rPr>
                <w:t>L</w:t>
              </w:r>
            </w:ins>
            <w:r>
              <w:rPr>
                <w:caps w:val="0"/>
                <w:sz w:val="20"/>
                <w:lang w:val="es-ES"/>
              </w:rPr>
              <w:t>o</w:t>
            </w:r>
            <w:ins w:id="7" w:author="Carlos Puig" w:date="2004-03-13T16:12:00Z">
              <w:r>
                <w:rPr>
                  <w:caps w:val="0"/>
                  <w:sz w:val="20"/>
                  <w:lang w:val="es-ES"/>
                </w:rPr>
                <w:t xml:space="preserve">s </w:t>
              </w:r>
            </w:ins>
            <w:r>
              <w:rPr>
                <w:caps w:val="0"/>
                <w:sz w:val="20"/>
                <w:lang w:val="es-ES"/>
              </w:rPr>
              <w:t>artesanos y las tejedoras</w:t>
            </w:r>
            <w:ins w:id="8" w:author="Carlos Puig" w:date="2004-03-13T16:12:00Z">
              <w:r>
                <w:rPr>
                  <w:caps w:val="0"/>
                  <w:sz w:val="20"/>
                  <w:lang w:val="es-ES"/>
                </w:rPr>
                <w:t xml:space="preserve"> son din</w:t>
              </w:r>
            </w:ins>
            <w:ins w:id="9" w:author="Carlos Puig" w:date="2004-03-13T16:13:00Z">
              <w:r>
                <w:rPr>
                  <w:caps w:val="0"/>
                  <w:sz w:val="20"/>
                  <w:lang w:val="es-ES"/>
                </w:rPr>
                <w:t>ámic</w:t>
              </w:r>
            </w:ins>
            <w:r>
              <w:rPr>
                <w:caps w:val="0"/>
                <w:sz w:val="20"/>
                <w:lang w:val="es-ES"/>
              </w:rPr>
              <w:t>o</w:t>
            </w:r>
            <w:ins w:id="10" w:author="Carlos Puig" w:date="2004-03-13T16:13:00Z">
              <w:r>
                <w:rPr>
                  <w:caps w:val="0"/>
                  <w:sz w:val="20"/>
                  <w:lang w:val="es-ES"/>
                </w:rPr>
                <w:t>s</w:t>
              </w:r>
            </w:ins>
            <w:ins w:id="11" w:author="Carlos Puig" w:date="2004-03-13T16:14:00Z">
              <w:r>
                <w:rPr>
                  <w:caps w:val="0"/>
                  <w:sz w:val="20"/>
                  <w:lang w:val="es-ES"/>
                </w:rPr>
                <w:t xml:space="preserve"> y trabajan de conjunto</w:t>
              </w:r>
            </w:ins>
            <w:r>
              <w:rPr>
                <w:caps w:val="0"/>
                <w:sz w:val="20"/>
                <w:lang w:val="es-ES"/>
              </w:rPr>
              <w:t>;</w:t>
            </w:r>
          </w:p>
          <w:p w:rsidR="00E16B67" w:rsidRDefault="00E16B67">
            <w:pPr>
              <w:pStyle w:val="ABBR"/>
              <w:keepNext/>
              <w:widowControl w:val="0"/>
              <w:numPr>
                <w:ilvl w:val="0"/>
                <w:numId w:val="28"/>
              </w:numPr>
              <w:rPr>
                <w:ins w:id="12" w:author="Carlos Puig" w:date="2004-03-13T16:13:00Z"/>
                <w:caps w:val="0"/>
                <w:sz w:val="20"/>
                <w:lang w:val="es-ES"/>
              </w:rPr>
            </w:pPr>
            <w:ins w:id="13" w:author="Carlos Puig" w:date="2004-03-13T16:14:00Z">
              <w:r>
                <w:rPr>
                  <w:caps w:val="0"/>
                  <w:sz w:val="20"/>
                  <w:lang w:val="es-ES"/>
                </w:rPr>
                <w:t xml:space="preserve">Los </w:t>
              </w:r>
            </w:ins>
            <w:r>
              <w:rPr>
                <w:caps w:val="0"/>
                <w:sz w:val="20"/>
                <w:lang w:val="es-ES"/>
              </w:rPr>
              <w:t>AM</w:t>
            </w:r>
            <w:ins w:id="14" w:author="Carlos Puig" w:date="2004-03-13T16:14:00Z">
              <w:r>
                <w:rPr>
                  <w:caps w:val="0"/>
                  <w:sz w:val="20"/>
                  <w:lang w:val="es-ES"/>
                </w:rPr>
                <w:t xml:space="preserve"> obtienen beneficios directos del sistema de comercializaci</w:t>
              </w:r>
            </w:ins>
            <w:ins w:id="15" w:author="Carlos Puig" w:date="2004-03-13T16:15:00Z">
              <w:r>
                <w:rPr>
                  <w:caps w:val="0"/>
                  <w:sz w:val="20"/>
                  <w:lang w:val="es-ES"/>
                </w:rPr>
                <w:t>ón</w:t>
              </w:r>
            </w:ins>
            <w:r>
              <w:rPr>
                <w:caps w:val="0"/>
                <w:sz w:val="20"/>
                <w:lang w:val="es-ES"/>
              </w:rPr>
              <w:t xml:space="preserve"> y de compra de insumos conjunta;</w:t>
            </w:r>
          </w:p>
          <w:p w:rsidR="00E16B67" w:rsidRDefault="00E16B67">
            <w:pPr>
              <w:pStyle w:val="ABBR"/>
              <w:keepNext/>
              <w:widowControl w:val="0"/>
              <w:numPr>
                <w:ilvl w:val="0"/>
                <w:numId w:val="28"/>
                <w:ins w:id="16" w:author="Carlos Puig" w:date="2004-03-13T16:13:00Z"/>
              </w:numPr>
              <w:rPr>
                <w:ins w:id="17" w:author="Carlos Puig" w:date="2004-03-13T16:12:00Z"/>
                <w:caps w:val="0"/>
                <w:sz w:val="20"/>
                <w:lang w:val="es-ES"/>
              </w:rPr>
            </w:pPr>
            <w:ins w:id="18" w:author="Carlos Puig" w:date="2004-03-13T16:13:00Z">
              <w:r>
                <w:rPr>
                  <w:caps w:val="0"/>
                  <w:sz w:val="20"/>
                  <w:lang w:val="es-ES"/>
                </w:rPr>
                <w:t>Las mujeres se implican en las A</w:t>
              </w:r>
            </w:ins>
            <w:r>
              <w:rPr>
                <w:caps w:val="0"/>
                <w:sz w:val="20"/>
                <w:lang w:val="es-ES"/>
              </w:rPr>
              <w:t>ASJ;</w:t>
            </w:r>
          </w:p>
          <w:p w:rsidR="00E16B67" w:rsidRDefault="00E16B67">
            <w:pPr>
              <w:pStyle w:val="ABBR"/>
              <w:keepNext/>
              <w:widowControl w:val="0"/>
              <w:numPr>
                <w:ilvl w:val="0"/>
                <w:numId w:val="28"/>
              </w:numPr>
              <w:rPr>
                <w:del w:id="19" w:author="Carlos Puig" w:date="2004-03-13T16:12:00Z"/>
                <w:caps w:val="0"/>
                <w:sz w:val="20"/>
                <w:lang w:val="es-ES"/>
              </w:rPr>
            </w:pPr>
            <w:del w:id="20" w:author="Carlos Puig" w:date="2004-03-13T16:12:00Z">
              <w:r>
                <w:rPr>
                  <w:caps w:val="0"/>
                  <w:sz w:val="20"/>
                  <w:lang w:val="es-ES"/>
                </w:rPr>
                <w:delText>El coordinador del proyecto es eficiente.</w:delText>
              </w:r>
            </w:del>
          </w:p>
          <w:p w:rsidR="00E16B67" w:rsidRDefault="00E16B67">
            <w:pPr>
              <w:numPr>
                <w:ilvl w:val="0"/>
                <w:numId w:val="13"/>
              </w:numPr>
              <w:tabs>
                <w:tab w:val="clear" w:pos="720"/>
              </w:tabs>
              <w:ind w:left="342"/>
              <w:rPr>
                <w:sz w:val="20"/>
                <w:szCs w:val="20"/>
              </w:rPr>
            </w:pPr>
            <w:r>
              <w:rPr>
                <w:sz w:val="20"/>
                <w:lang w:val="es-ES"/>
              </w:rPr>
              <w:t>El sistema contable financiero seleccionado es eficaz.</w:t>
            </w:r>
          </w:p>
          <w:p w:rsidR="00E16B67" w:rsidRDefault="00E16B67">
            <w:pPr>
              <w:rPr>
                <w:sz w:val="20"/>
                <w:szCs w:val="20"/>
              </w:rPr>
            </w:pPr>
          </w:p>
          <w:p w:rsidR="00E16B67" w:rsidRDefault="00E16B67">
            <w:pPr>
              <w:ind w:left="-18"/>
              <w:rPr>
                <w:sz w:val="20"/>
                <w:szCs w:val="20"/>
              </w:rPr>
            </w:pPr>
          </w:p>
        </w:tc>
      </w:tr>
    </w:tbl>
    <w:p w:rsidR="00E16B67" w:rsidRDefault="00E16B67">
      <w:r>
        <w:rPr>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86"/>
        <w:gridCol w:w="3286"/>
        <w:gridCol w:w="3286"/>
        <w:gridCol w:w="3286"/>
      </w:tblGrid>
      <w:tr w:rsidR="00E16B67">
        <w:tblPrEx>
          <w:tblCellMar>
            <w:top w:w="0" w:type="dxa"/>
            <w:bottom w:w="0" w:type="dxa"/>
          </w:tblCellMar>
        </w:tblPrEx>
        <w:tc>
          <w:tcPr>
            <w:tcW w:w="3286" w:type="dxa"/>
            <w:shd w:val="clear" w:color="auto" w:fill="C0C0C0"/>
          </w:tcPr>
          <w:p w:rsidR="00E16B67" w:rsidRDefault="00E16B67">
            <w:pPr>
              <w:jc w:val="center"/>
              <w:rPr>
                <w:b/>
                <w:bCs/>
                <w:sz w:val="20"/>
              </w:rPr>
            </w:pPr>
            <w:r>
              <w:rPr>
                <w:b/>
                <w:bCs/>
                <w:sz w:val="20"/>
              </w:rPr>
              <w:t>RESUMEN NARRATIVO</w:t>
            </w:r>
          </w:p>
        </w:tc>
        <w:tc>
          <w:tcPr>
            <w:tcW w:w="3286" w:type="dxa"/>
            <w:shd w:val="clear" w:color="auto" w:fill="C0C0C0"/>
          </w:tcPr>
          <w:p w:rsidR="00E16B67" w:rsidRDefault="00E16B67">
            <w:pPr>
              <w:pStyle w:val="Heading4"/>
              <w:rPr>
                <w:sz w:val="20"/>
              </w:rPr>
            </w:pPr>
            <w:r>
              <w:rPr>
                <w:sz w:val="20"/>
              </w:rPr>
              <w:t>PRESUPUESTO</w:t>
            </w:r>
          </w:p>
        </w:tc>
        <w:tc>
          <w:tcPr>
            <w:tcW w:w="3286" w:type="dxa"/>
            <w:shd w:val="clear" w:color="auto" w:fill="C0C0C0"/>
          </w:tcPr>
          <w:p w:rsidR="00E16B67" w:rsidRDefault="00E16B67">
            <w:pPr>
              <w:jc w:val="center"/>
              <w:rPr>
                <w:b/>
                <w:bCs/>
                <w:sz w:val="20"/>
              </w:rPr>
            </w:pPr>
            <w:r>
              <w:rPr>
                <w:b/>
                <w:bCs/>
                <w:sz w:val="20"/>
              </w:rPr>
              <w:t>MEDIOS DE VERIFICACIÓN</w:t>
            </w:r>
          </w:p>
        </w:tc>
        <w:tc>
          <w:tcPr>
            <w:tcW w:w="3286" w:type="dxa"/>
            <w:shd w:val="clear" w:color="auto" w:fill="C0C0C0"/>
          </w:tcPr>
          <w:p w:rsidR="00E16B67" w:rsidRDefault="00E16B67">
            <w:pPr>
              <w:jc w:val="center"/>
              <w:rPr>
                <w:b/>
                <w:bCs/>
                <w:sz w:val="20"/>
              </w:rPr>
            </w:pPr>
            <w:r>
              <w:rPr>
                <w:b/>
                <w:bCs/>
                <w:sz w:val="20"/>
              </w:rPr>
              <w:t>SUPUESTOS</w:t>
            </w:r>
          </w:p>
        </w:tc>
      </w:tr>
      <w:tr w:rsidR="00E16B67">
        <w:tblPrEx>
          <w:tblCellMar>
            <w:top w:w="0" w:type="dxa"/>
            <w:bottom w:w="0" w:type="dxa"/>
          </w:tblCellMar>
        </w:tblPrEx>
        <w:trPr>
          <w:cantSplit/>
        </w:trPr>
        <w:tc>
          <w:tcPr>
            <w:tcW w:w="13144" w:type="dxa"/>
            <w:gridSpan w:val="4"/>
            <w:tcBorders>
              <w:bottom w:val="nil"/>
            </w:tcBorders>
          </w:tcPr>
          <w:p w:rsidR="00E16B67" w:rsidRDefault="00E16B67">
            <w:pPr>
              <w:pStyle w:val="Heading3"/>
              <w:rPr>
                <w:rFonts w:ascii="Times New Roman" w:hAnsi="Times New Roman" w:cs="Times New Roman"/>
                <w:sz w:val="20"/>
              </w:rPr>
            </w:pPr>
            <w:r>
              <w:rPr>
                <w:rFonts w:ascii="Times New Roman" w:hAnsi="Times New Roman" w:cs="Times New Roman"/>
                <w:sz w:val="20"/>
              </w:rPr>
              <w:t>COMPONENTES</w:t>
            </w:r>
          </w:p>
        </w:tc>
      </w:tr>
      <w:tr w:rsidR="00E16B67">
        <w:tblPrEx>
          <w:tblCellMar>
            <w:top w:w="0" w:type="dxa"/>
            <w:bottom w:w="0" w:type="dxa"/>
          </w:tblCellMar>
        </w:tblPrEx>
        <w:tc>
          <w:tcPr>
            <w:tcW w:w="3286" w:type="dxa"/>
            <w:tcBorders>
              <w:bottom w:val="nil"/>
            </w:tcBorders>
          </w:tcPr>
          <w:p w:rsidR="00E16B67" w:rsidRDefault="00E16B67">
            <w:pPr>
              <w:rPr>
                <w:b/>
                <w:bCs/>
                <w:sz w:val="20"/>
              </w:rPr>
            </w:pPr>
            <w:r>
              <w:rPr>
                <w:b/>
                <w:bCs/>
                <w:sz w:val="20"/>
              </w:rPr>
              <w:t>II – Cooperación Técnica</w:t>
            </w:r>
          </w:p>
          <w:p w:rsidR="00E16B67" w:rsidRDefault="00E16B67">
            <w:pPr>
              <w:rPr>
                <w:b/>
                <w:bCs/>
                <w:sz w:val="20"/>
              </w:rPr>
            </w:pPr>
          </w:p>
          <w:p w:rsidR="00E16B67" w:rsidRDefault="00E16B67">
            <w:pPr>
              <w:rPr>
                <w:b/>
                <w:bCs/>
                <w:sz w:val="20"/>
              </w:rPr>
            </w:pPr>
            <w:r>
              <w:rPr>
                <w:b/>
                <w:sz w:val="20"/>
                <w:szCs w:val="20"/>
              </w:rPr>
              <w:t>C – Fortalecimiento Institucional</w:t>
            </w:r>
          </w:p>
          <w:p w:rsidR="00E16B67" w:rsidRDefault="00E16B67">
            <w:pPr>
              <w:rPr>
                <w:sz w:val="20"/>
              </w:rPr>
            </w:pPr>
          </w:p>
        </w:tc>
        <w:tc>
          <w:tcPr>
            <w:tcW w:w="3286" w:type="dxa"/>
            <w:tcBorders>
              <w:bottom w:val="nil"/>
            </w:tcBorders>
          </w:tcPr>
          <w:p w:rsidR="00E16B67" w:rsidRDefault="00E16B67">
            <w:pPr>
              <w:jc w:val="center"/>
              <w:rPr>
                <w:b/>
                <w:bCs/>
                <w:sz w:val="20"/>
              </w:rPr>
            </w:pPr>
          </w:p>
        </w:tc>
        <w:tc>
          <w:tcPr>
            <w:tcW w:w="3286" w:type="dxa"/>
            <w:tcBorders>
              <w:bottom w:val="nil"/>
            </w:tcBorders>
          </w:tcPr>
          <w:p w:rsidR="00E16B67" w:rsidRDefault="00E16B67">
            <w:pPr>
              <w:jc w:val="center"/>
              <w:rPr>
                <w:b/>
                <w:bCs/>
                <w:sz w:val="20"/>
              </w:rPr>
            </w:pPr>
          </w:p>
        </w:tc>
        <w:tc>
          <w:tcPr>
            <w:tcW w:w="3286" w:type="dxa"/>
            <w:tcBorders>
              <w:bottom w:val="nil"/>
            </w:tcBorders>
          </w:tcPr>
          <w:p w:rsidR="00E16B67" w:rsidRDefault="00E16B67">
            <w:pPr>
              <w:jc w:val="center"/>
              <w:rPr>
                <w:b/>
                <w:bCs/>
                <w:sz w:val="20"/>
              </w:rPr>
            </w:pPr>
          </w:p>
        </w:tc>
      </w:tr>
      <w:tr w:rsidR="00E16B67">
        <w:tblPrEx>
          <w:tblCellMar>
            <w:top w:w="0" w:type="dxa"/>
            <w:bottom w:w="0" w:type="dxa"/>
          </w:tblCellMar>
        </w:tblPrEx>
        <w:tc>
          <w:tcPr>
            <w:tcW w:w="3286" w:type="dxa"/>
            <w:tcBorders>
              <w:top w:val="nil"/>
            </w:tcBorders>
          </w:tcPr>
          <w:p w:rsidR="00E16B67" w:rsidRDefault="00E16B67">
            <w:pPr>
              <w:pStyle w:val="Heading3"/>
              <w:rPr>
                <w:rFonts w:ascii="Times New Roman" w:hAnsi="Times New Roman" w:cs="Times New Roman"/>
                <w:b w:val="0"/>
                <w:sz w:val="20"/>
                <w:szCs w:val="20"/>
                <w:u w:val="single"/>
              </w:rPr>
            </w:pPr>
            <w:r>
              <w:rPr>
                <w:rFonts w:ascii="Times New Roman" w:hAnsi="Times New Roman" w:cs="Times New Roman"/>
                <w:b w:val="0"/>
                <w:sz w:val="20"/>
                <w:szCs w:val="20"/>
                <w:u w:val="single"/>
              </w:rPr>
              <w:t>Resultado 2</w:t>
            </w:r>
          </w:p>
          <w:p w:rsidR="00E16B67" w:rsidRDefault="00E16B67">
            <w:pPr>
              <w:rPr>
                <w:sz w:val="20"/>
                <w:szCs w:val="20"/>
              </w:rPr>
            </w:pPr>
          </w:p>
          <w:p w:rsidR="00E16B67" w:rsidRDefault="00E16B67">
            <w:pPr>
              <w:rPr>
                <w:sz w:val="20"/>
                <w:szCs w:val="20"/>
              </w:rPr>
            </w:pPr>
            <w:r>
              <w:rPr>
                <w:sz w:val="20"/>
                <w:szCs w:val="20"/>
              </w:rPr>
              <w:t>INDEPRO fortalecida a nivel del sistema contable, monitoreo y evaluación de proyectos, así como para el seguimiento de los talleres.</w:t>
            </w:r>
          </w:p>
          <w:p w:rsidR="00E16B67" w:rsidRDefault="00E16B67">
            <w:pPr>
              <w:pStyle w:val="Heading3"/>
              <w:rPr>
                <w:rFonts w:ascii="Times New Roman" w:hAnsi="Times New Roman" w:cs="Times New Roman"/>
                <w:b w:val="0"/>
                <w:sz w:val="20"/>
                <w:szCs w:val="20"/>
              </w:rPr>
            </w:pPr>
          </w:p>
        </w:tc>
        <w:tc>
          <w:tcPr>
            <w:tcW w:w="3286" w:type="dxa"/>
            <w:tcBorders>
              <w:top w:val="nil"/>
            </w:tcBorders>
          </w:tcPr>
          <w:p w:rsidR="00E16B67" w:rsidRDefault="00E16B67">
            <w:pPr>
              <w:ind w:left="26"/>
              <w:rPr>
                <w:sz w:val="20"/>
                <w:szCs w:val="20"/>
                <w:u w:val="single"/>
              </w:rPr>
            </w:pPr>
            <w:r>
              <w:rPr>
                <w:sz w:val="20"/>
                <w:szCs w:val="20"/>
                <w:u w:val="single"/>
              </w:rPr>
              <w:t>Al finalizar del proyecto</w:t>
            </w:r>
          </w:p>
          <w:p w:rsidR="00E16B67" w:rsidRDefault="00E16B67">
            <w:pPr>
              <w:numPr>
                <w:ilvl w:val="0"/>
                <w:numId w:val="57"/>
              </w:numPr>
              <w:tabs>
                <w:tab w:val="clear" w:pos="576"/>
                <w:tab w:val="num" w:pos="314"/>
              </w:tabs>
              <w:ind w:left="314"/>
              <w:rPr>
                <w:sz w:val="20"/>
                <w:szCs w:val="20"/>
              </w:rPr>
            </w:pPr>
            <w:r>
              <w:rPr>
                <w:sz w:val="20"/>
                <w:szCs w:val="20"/>
              </w:rPr>
              <w:t>Sistema de Información (SI) implantado para la contabilidad, el seguimiento de los talleres, monitoreo y evaluación de los proyectos en INDEPRO;</w:t>
            </w:r>
          </w:p>
          <w:p w:rsidR="00E16B67" w:rsidRDefault="00E16B67">
            <w:pPr>
              <w:numPr>
                <w:ilvl w:val="0"/>
                <w:numId w:val="57"/>
              </w:numPr>
              <w:tabs>
                <w:tab w:val="clear" w:pos="576"/>
                <w:tab w:val="num" w:pos="314"/>
              </w:tabs>
              <w:ind w:left="314"/>
              <w:rPr>
                <w:sz w:val="20"/>
                <w:szCs w:val="20"/>
              </w:rPr>
            </w:pPr>
            <w:r>
              <w:rPr>
                <w:sz w:val="20"/>
                <w:szCs w:val="20"/>
              </w:rPr>
              <w:t>Personal profesional de INDEPRO capacitado en monitoreo y evaluación de proyecto, así como en SI.</w:t>
            </w:r>
          </w:p>
          <w:p w:rsidR="00E16B67" w:rsidRDefault="00E16B67">
            <w:pPr>
              <w:ind w:left="26"/>
              <w:rPr>
                <w:sz w:val="20"/>
                <w:szCs w:val="20"/>
              </w:rPr>
            </w:pPr>
          </w:p>
        </w:tc>
        <w:tc>
          <w:tcPr>
            <w:tcW w:w="3286" w:type="dxa"/>
            <w:tcBorders>
              <w:top w:val="nil"/>
            </w:tcBorders>
          </w:tcPr>
          <w:p w:rsidR="00E16B67" w:rsidRDefault="00E16B67">
            <w:pPr>
              <w:numPr>
                <w:ilvl w:val="0"/>
                <w:numId w:val="13"/>
              </w:numPr>
              <w:tabs>
                <w:tab w:val="clear" w:pos="720"/>
                <w:tab w:val="num" w:pos="-6452"/>
              </w:tabs>
              <w:ind w:left="268" w:hanging="240"/>
              <w:rPr>
                <w:sz w:val="20"/>
                <w:szCs w:val="20"/>
              </w:rPr>
            </w:pPr>
            <w:r>
              <w:rPr>
                <w:sz w:val="20"/>
                <w:szCs w:val="20"/>
              </w:rPr>
              <w:t>Sistema de información del INDEPRO;</w:t>
            </w:r>
          </w:p>
          <w:p w:rsidR="00E16B67" w:rsidRDefault="00E16B67">
            <w:pPr>
              <w:numPr>
                <w:ilvl w:val="0"/>
                <w:numId w:val="13"/>
              </w:numPr>
              <w:tabs>
                <w:tab w:val="clear" w:pos="720"/>
                <w:tab w:val="num" w:pos="-6452"/>
              </w:tabs>
              <w:ind w:left="268" w:hanging="240"/>
              <w:rPr>
                <w:sz w:val="20"/>
                <w:szCs w:val="20"/>
              </w:rPr>
            </w:pPr>
            <w:r>
              <w:rPr>
                <w:sz w:val="20"/>
                <w:szCs w:val="20"/>
              </w:rPr>
              <w:t>Registro contable y de información de INDEPRO;</w:t>
            </w:r>
          </w:p>
          <w:p w:rsidR="00E16B67" w:rsidRDefault="00E16B67">
            <w:pPr>
              <w:numPr>
                <w:ilvl w:val="0"/>
                <w:numId w:val="13"/>
              </w:numPr>
              <w:tabs>
                <w:tab w:val="clear" w:pos="720"/>
                <w:tab w:val="num" w:pos="-6452"/>
              </w:tabs>
              <w:ind w:left="268" w:hanging="240"/>
              <w:rPr>
                <w:sz w:val="20"/>
                <w:szCs w:val="20"/>
              </w:rPr>
            </w:pPr>
            <w:r>
              <w:rPr>
                <w:sz w:val="20"/>
                <w:szCs w:val="20"/>
              </w:rPr>
              <w:t>Facturas;</w:t>
            </w:r>
          </w:p>
          <w:p w:rsidR="00E16B67" w:rsidRDefault="00E16B67">
            <w:pPr>
              <w:numPr>
                <w:ilvl w:val="0"/>
                <w:numId w:val="13"/>
              </w:numPr>
              <w:tabs>
                <w:tab w:val="clear" w:pos="720"/>
                <w:tab w:val="num" w:pos="-6452"/>
              </w:tabs>
              <w:ind w:left="268" w:hanging="240"/>
              <w:rPr>
                <w:sz w:val="20"/>
                <w:szCs w:val="20"/>
              </w:rPr>
            </w:pPr>
            <w:r>
              <w:rPr>
                <w:sz w:val="20"/>
                <w:szCs w:val="20"/>
              </w:rPr>
              <w:t>Informes de capacitación;</w:t>
            </w:r>
          </w:p>
          <w:p w:rsidR="00E16B67" w:rsidRDefault="00E16B67">
            <w:pPr>
              <w:numPr>
                <w:ilvl w:val="0"/>
                <w:numId w:val="9"/>
              </w:numPr>
              <w:tabs>
                <w:tab w:val="clear" w:pos="720"/>
                <w:tab w:val="num" w:pos="-572"/>
              </w:tabs>
              <w:ind w:left="268" w:hanging="240"/>
              <w:rPr>
                <w:sz w:val="20"/>
                <w:szCs w:val="20"/>
              </w:rPr>
            </w:pPr>
            <w:r>
              <w:rPr>
                <w:sz w:val="20"/>
                <w:szCs w:val="20"/>
              </w:rPr>
              <w:t>Informes de sistema de monitoreo;</w:t>
            </w:r>
          </w:p>
          <w:p w:rsidR="00E16B67" w:rsidRDefault="00E16B67">
            <w:pPr>
              <w:numPr>
                <w:ilvl w:val="0"/>
                <w:numId w:val="9"/>
              </w:numPr>
              <w:tabs>
                <w:tab w:val="clear" w:pos="720"/>
                <w:tab w:val="num" w:pos="-572"/>
              </w:tabs>
              <w:ind w:left="268" w:hanging="240"/>
              <w:rPr>
                <w:sz w:val="20"/>
                <w:szCs w:val="20"/>
              </w:rPr>
            </w:pPr>
            <w:r>
              <w:rPr>
                <w:sz w:val="20"/>
                <w:szCs w:val="20"/>
              </w:rPr>
              <w:t>Visitas de verificación;</w:t>
            </w:r>
          </w:p>
          <w:p w:rsidR="00E16B67" w:rsidRDefault="00E16B67">
            <w:pPr>
              <w:numPr>
                <w:ilvl w:val="0"/>
                <w:numId w:val="14"/>
              </w:numPr>
              <w:tabs>
                <w:tab w:val="clear" w:pos="720"/>
              </w:tabs>
              <w:ind w:left="268" w:hanging="240"/>
              <w:rPr>
                <w:sz w:val="20"/>
                <w:szCs w:val="20"/>
              </w:rPr>
            </w:pPr>
            <w:r>
              <w:rPr>
                <w:sz w:val="20"/>
                <w:szCs w:val="20"/>
              </w:rPr>
              <w:t>Evaluaciones periódicas.</w:t>
            </w:r>
          </w:p>
        </w:tc>
        <w:tc>
          <w:tcPr>
            <w:tcW w:w="3286" w:type="dxa"/>
            <w:tcBorders>
              <w:top w:val="nil"/>
            </w:tcBorders>
          </w:tcPr>
          <w:p w:rsidR="00E16B67" w:rsidRDefault="00E16B67">
            <w:pPr>
              <w:numPr>
                <w:ilvl w:val="0"/>
                <w:numId w:val="5"/>
              </w:numPr>
              <w:tabs>
                <w:tab w:val="clear" w:pos="720"/>
                <w:tab w:val="num" w:pos="222"/>
              </w:tabs>
              <w:ind w:left="222" w:hanging="240"/>
              <w:rPr>
                <w:sz w:val="20"/>
                <w:szCs w:val="20"/>
              </w:rPr>
            </w:pPr>
            <w:r>
              <w:rPr>
                <w:sz w:val="20"/>
                <w:szCs w:val="20"/>
              </w:rPr>
              <w:t>El personal de INDEPRO interesado en la implementación del SI;</w:t>
            </w:r>
          </w:p>
          <w:p w:rsidR="00E16B67" w:rsidRDefault="00E16B67">
            <w:pPr>
              <w:numPr>
                <w:ilvl w:val="0"/>
                <w:numId w:val="5"/>
              </w:numPr>
              <w:tabs>
                <w:tab w:val="clear" w:pos="720"/>
                <w:tab w:val="num" w:pos="222"/>
              </w:tabs>
              <w:ind w:left="222" w:hanging="240"/>
              <w:rPr>
                <w:sz w:val="20"/>
                <w:szCs w:val="20"/>
              </w:rPr>
            </w:pPr>
            <w:r>
              <w:rPr>
                <w:sz w:val="20"/>
                <w:szCs w:val="20"/>
              </w:rPr>
              <w:t>Financiamiento suficiente y oportuno para la realización de las actividades previstas</w:t>
            </w:r>
          </w:p>
          <w:p w:rsidR="00E16B67" w:rsidRDefault="00E16B67">
            <w:pPr>
              <w:ind w:left="-18"/>
              <w:rPr>
                <w:sz w:val="20"/>
                <w:szCs w:val="20"/>
              </w:rPr>
            </w:pPr>
          </w:p>
        </w:tc>
      </w:tr>
    </w:tbl>
    <w:p w:rsidR="00E16B67" w:rsidRDefault="00E16B67"/>
    <w:sectPr w:rsidR="00E16B67" w:rsidSect="00E16B67">
      <w:headerReference w:type="default" r:id="rId7"/>
      <w:footerReference w:type="default" r:id="rId8"/>
      <w:pgSz w:w="15840" w:h="12240" w:orient="landscape" w:code="1"/>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B67" w:rsidRDefault="00E16B67">
      <w:r>
        <w:separator/>
      </w:r>
    </w:p>
  </w:endnote>
  <w:endnote w:type="continuationSeparator" w:id="0">
    <w:p w:rsidR="00E16B67" w:rsidRDefault="00E16B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B67" w:rsidRDefault="00E16B67">
    <w:pPr>
      <w:pStyle w:val="Footer"/>
      <w:pBdr>
        <w:top w:val="single" w:sz="4" w:space="1" w:color="auto"/>
      </w:pBd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B67" w:rsidRDefault="00E16B67">
      <w:r>
        <w:separator/>
      </w:r>
    </w:p>
  </w:footnote>
  <w:footnote w:type="continuationSeparator" w:id="0">
    <w:p w:rsidR="00E16B67" w:rsidRDefault="00E16B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B67" w:rsidRDefault="00E16B67">
    <w:pPr>
      <w:pStyle w:val="Heading2"/>
      <w:pBdr>
        <w:bottom w:val="none" w:sz="0" w:space="0" w:color="auto"/>
      </w:pBdr>
      <w:jc w:val="right"/>
      <w:rPr>
        <w:rFonts w:ascii="Times New Roman" w:hAnsi="Times New Roman" w:cs="Times New Roman"/>
        <w:u w:val="single"/>
      </w:rPr>
    </w:pPr>
    <w:r>
      <w:rPr>
        <w:rFonts w:ascii="Times New Roman" w:hAnsi="Times New Roman" w:cs="Times New Roman"/>
      </w:rPr>
      <w:t xml:space="preserve">MARCO LÓGICO                                                                                        </w:t>
    </w:r>
    <w:r>
      <w:rPr>
        <w:rFonts w:ascii="Times New Roman" w:hAnsi="Times New Roman" w:cs="Times New Roman"/>
        <w:u w:val="single"/>
      </w:rPr>
      <w:t>ANEXO I</w:t>
    </w:r>
  </w:p>
  <w:p w:rsidR="00E16B67" w:rsidRDefault="00E16B67">
    <w:pPr>
      <w:jc w:val="right"/>
    </w:pPr>
    <w:r>
      <w:t xml:space="preserve">Página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Pr>
        <w:rStyle w:val="PageNumber"/>
        <w:noProof/>
      </w:rPr>
      <w:t>5</w:t>
    </w:r>
    <w:r>
      <w:rPr>
        <w:rStyle w:val="PageNumber"/>
      </w:rPr>
      <w:fldChar w:fldCharType="end"/>
    </w:r>
  </w:p>
  <w:p w:rsidR="00E16B67" w:rsidRDefault="00E16B67">
    <w:pPr>
      <w:pBdr>
        <w:bottom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1AFE"/>
    <w:multiLevelType w:val="multilevel"/>
    <w:tmpl w:val="8D7EB9D2"/>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3503D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nsid w:val="03AC0D5F"/>
    <w:multiLevelType w:val="hybridMultilevel"/>
    <w:tmpl w:val="58B69CC0"/>
    <w:lvl w:ilvl="0" w:tplc="04090001">
      <w:start w:val="1"/>
      <w:numFmt w:val="bullet"/>
      <w:lvlText w:val=""/>
      <w:lvlJc w:val="left"/>
      <w:pPr>
        <w:tabs>
          <w:tab w:val="num" w:pos="793"/>
        </w:tabs>
        <w:ind w:left="793" w:hanging="360"/>
      </w:pPr>
      <w:rPr>
        <w:rFonts w:ascii="Symbol" w:hAnsi="Symbol" w:hint="default"/>
      </w:rPr>
    </w:lvl>
    <w:lvl w:ilvl="1" w:tplc="04090003" w:tentative="1">
      <w:start w:val="1"/>
      <w:numFmt w:val="bullet"/>
      <w:lvlText w:val="o"/>
      <w:lvlJc w:val="left"/>
      <w:pPr>
        <w:tabs>
          <w:tab w:val="num" w:pos="1513"/>
        </w:tabs>
        <w:ind w:left="1513" w:hanging="360"/>
      </w:pPr>
      <w:rPr>
        <w:rFonts w:ascii="Courier New" w:hAnsi="Courier New" w:hint="default"/>
      </w:rPr>
    </w:lvl>
    <w:lvl w:ilvl="2" w:tplc="04090005" w:tentative="1">
      <w:start w:val="1"/>
      <w:numFmt w:val="bullet"/>
      <w:lvlText w:val=""/>
      <w:lvlJc w:val="left"/>
      <w:pPr>
        <w:tabs>
          <w:tab w:val="num" w:pos="2233"/>
        </w:tabs>
        <w:ind w:left="2233" w:hanging="360"/>
      </w:pPr>
      <w:rPr>
        <w:rFonts w:ascii="Wingdings" w:hAnsi="Wingdings" w:hint="default"/>
      </w:rPr>
    </w:lvl>
    <w:lvl w:ilvl="3" w:tplc="04090001" w:tentative="1">
      <w:start w:val="1"/>
      <w:numFmt w:val="bullet"/>
      <w:lvlText w:val=""/>
      <w:lvlJc w:val="left"/>
      <w:pPr>
        <w:tabs>
          <w:tab w:val="num" w:pos="2953"/>
        </w:tabs>
        <w:ind w:left="2953" w:hanging="360"/>
      </w:pPr>
      <w:rPr>
        <w:rFonts w:ascii="Symbol" w:hAnsi="Symbol" w:hint="default"/>
      </w:rPr>
    </w:lvl>
    <w:lvl w:ilvl="4" w:tplc="04090003" w:tentative="1">
      <w:start w:val="1"/>
      <w:numFmt w:val="bullet"/>
      <w:lvlText w:val="o"/>
      <w:lvlJc w:val="left"/>
      <w:pPr>
        <w:tabs>
          <w:tab w:val="num" w:pos="3673"/>
        </w:tabs>
        <w:ind w:left="3673" w:hanging="360"/>
      </w:pPr>
      <w:rPr>
        <w:rFonts w:ascii="Courier New" w:hAnsi="Courier New" w:hint="default"/>
      </w:rPr>
    </w:lvl>
    <w:lvl w:ilvl="5" w:tplc="04090005" w:tentative="1">
      <w:start w:val="1"/>
      <w:numFmt w:val="bullet"/>
      <w:lvlText w:val=""/>
      <w:lvlJc w:val="left"/>
      <w:pPr>
        <w:tabs>
          <w:tab w:val="num" w:pos="4393"/>
        </w:tabs>
        <w:ind w:left="4393" w:hanging="360"/>
      </w:pPr>
      <w:rPr>
        <w:rFonts w:ascii="Wingdings" w:hAnsi="Wingdings" w:hint="default"/>
      </w:rPr>
    </w:lvl>
    <w:lvl w:ilvl="6" w:tplc="04090001" w:tentative="1">
      <w:start w:val="1"/>
      <w:numFmt w:val="bullet"/>
      <w:lvlText w:val=""/>
      <w:lvlJc w:val="left"/>
      <w:pPr>
        <w:tabs>
          <w:tab w:val="num" w:pos="5113"/>
        </w:tabs>
        <w:ind w:left="5113" w:hanging="360"/>
      </w:pPr>
      <w:rPr>
        <w:rFonts w:ascii="Symbol" w:hAnsi="Symbol" w:hint="default"/>
      </w:rPr>
    </w:lvl>
    <w:lvl w:ilvl="7" w:tplc="04090003" w:tentative="1">
      <w:start w:val="1"/>
      <w:numFmt w:val="bullet"/>
      <w:lvlText w:val="o"/>
      <w:lvlJc w:val="left"/>
      <w:pPr>
        <w:tabs>
          <w:tab w:val="num" w:pos="5833"/>
        </w:tabs>
        <w:ind w:left="5833" w:hanging="360"/>
      </w:pPr>
      <w:rPr>
        <w:rFonts w:ascii="Courier New" w:hAnsi="Courier New" w:hint="default"/>
      </w:rPr>
    </w:lvl>
    <w:lvl w:ilvl="8" w:tplc="04090005" w:tentative="1">
      <w:start w:val="1"/>
      <w:numFmt w:val="bullet"/>
      <w:lvlText w:val=""/>
      <w:lvlJc w:val="left"/>
      <w:pPr>
        <w:tabs>
          <w:tab w:val="num" w:pos="6553"/>
        </w:tabs>
        <w:ind w:left="6553" w:hanging="360"/>
      </w:pPr>
      <w:rPr>
        <w:rFonts w:ascii="Wingdings" w:hAnsi="Wingdings" w:hint="default"/>
      </w:rPr>
    </w:lvl>
  </w:abstractNum>
  <w:abstractNum w:abstractNumId="3">
    <w:nsid w:val="03F87D1C"/>
    <w:multiLevelType w:val="hybridMultilevel"/>
    <w:tmpl w:val="FAB0B3DE"/>
    <w:lvl w:ilvl="0" w:tplc="EBE2E2E6">
      <w:start w:val="1"/>
      <w:numFmt w:val="bullet"/>
      <w:lvlText w:val=""/>
      <w:lvlJc w:val="left"/>
      <w:pPr>
        <w:tabs>
          <w:tab w:val="num" w:pos="576"/>
        </w:tabs>
        <w:ind w:left="576" w:hanging="288"/>
      </w:pPr>
      <w:rPr>
        <w:rFonts w:ascii="Symbol" w:hAnsi="Symbol"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5AA6891"/>
    <w:multiLevelType w:val="hybridMultilevel"/>
    <w:tmpl w:val="FF4A481E"/>
    <w:lvl w:ilvl="0" w:tplc="0C0A0005">
      <w:start w:val="1"/>
      <w:numFmt w:val="bullet"/>
      <w:lvlText w:val=""/>
      <w:lvlJc w:val="left"/>
      <w:pPr>
        <w:tabs>
          <w:tab w:val="num" w:pos="720"/>
        </w:tabs>
        <w:ind w:left="720" w:hanging="360"/>
      </w:pPr>
      <w:rPr>
        <w:rFonts w:ascii="Wingdings" w:hAnsi="Wingdings" w:hint="default"/>
      </w:rPr>
    </w:lvl>
    <w:lvl w:ilvl="1" w:tplc="C5501A94">
      <w:start w:val="1"/>
      <w:numFmt w:val="bullet"/>
      <w:lvlText w:val="-"/>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6314662"/>
    <w:multiLevelType w:val="multilevel"/>
    <w:tmpl w:val="AA481C12"/>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lvlText w:val="%4."/>
      <w:lvlJc w:val="left"/>
      <w:pPr>
        <w:tabs>
          <w:tab w:val="num" w:pos="720"/>
        </w:tabs>
        <w:ind w:left="720" w:hanging="360"/>
      </w:pPr>
      <w:rPr>
        <w:rFonts w:cs="Times New Roman"/>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440"/>
        </w:tabs>
        <w:ind w:left="1440" w:hanging="108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6">
    <w:nsid w:val="07E03FD5"/>
    <w:multiLevelType w:val="singleLevel"/>
    <w:tmpl w:val="DC3464A8"/>
    <w:lvl w:ilvl="0">
      <w:start w:val="1"/>
      <w:numFmt w:val="upperRoman"/>
      <w:lvlText w:val="%1."/>
      <w:lvlJc w:val="left"/>
      <w:pPr>
        <w:tabs>
          <w:tab w:val="num" w:pos="720"/>
        </w:tabs>
        <w:ind w:left="113" w:hanging="113"/>
      </w:pPr>
      <w:rPr>
        <w:rFonts w:cs="Times New Roman"/>
      </w:rPr>
    </w:lvl>
  </w:abstractNum>
  <w:abstractNum w:abstractNumId="7">
    <w:nsid w:val="085268E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08A84A68"/>
    <w:multiLevelType w:val="hybridMultilevel"/>
    <w:tmpl w:val="71ECCA4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0ABD2E54"/>
    <w:multiLevelType w:val="hybridMultilevel"/>
    <w:tmpl w:val="063ECD1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B753DF4"/>
    <w:multiLevelType w:val="hybridMultilevel"/>
    <w:tmpl w:val="E31A1D44"/>
    <w:lvl w:ilvl="0" w:tplc="D6481CB8">
      <w:start w:val="500"/>
      <w:numFmt w:val="bullet"/>
      <w:lvlText w:val="-"/>
      <w:lvlJc w:val="left"/>
      <w:pPr>
        <w:tabs>
          <w:tab w:val="num" w:pos="1440"/>
        </w:tabs>
        <w:ind w:left="144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0E7E1A72"/>
    <w:multiLevelType w:val="hybridMultilevel"/>
    <w:tmpl w:val="5EF08BBE"/>
    <w:lvl w:ilvl="0" w:tplc="D6481CB8">
      <w:start w:val="500"/>
      <w:numFmt w:val="bullet"/>
      <w:lvlText w:val="-"/>
      <w:lvlJc w:val="left"/>
      <w:pPr>
        <w:tabs>
          <w:tab w:val="num" w:pos="1440"/>
        </w:tabs>
        <w:ind w:left="144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16D40E6"/>
    <w:multiLevelType w:val="hybridMultilevel"/>
    <w:tmpl w:val="F4C4BB10"/>
    <w:lvl w:ilvl="0" w:tplc="0C0A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33A59ED"/>
    <w:multiLevelType w:val="singleLevel"/>
    <w:tmpl w:val="0C0A0001"/>
    <w:lvl w:ilvl="0">
      <w:numFmt w:val="bullet"/>
      <w:lvlText w:val=""/>
      <w:lvlJc w:val="left"/>
      <w:pPr>
        <w:tabs>
          <w:tab w:val="num" w:pos="360"/>
        </w:tabs>
        <w:ind w:left="360" w:hanging="360"/>
      </w:pPr>
      <w:rPr>
        <w:rFonts w:ascii="Symbol" w:hAnsi="Symbol" w:hint="default"/>
      </w:rPr>
    </w:lvl>
  </w:abstractNum>
  <w:abstractNum w:abstractNumId="14">
    <w:nsid w:val="13BB234C"/>
    <w:multiLevelType w:val="hybridMultilevel"/>
    <w:tmpl w:val="377872F2"/>
    <w:lvl w:ilvl="0" w:tplc="4D7C16EC">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8A41316"/>
    <w:multiLevelType w:val="hybridMultilevel"/>
    <w:tmpl w:val="D55E08A8"/>
    <w:lvl w:ilvl="0" w:tplc="0C0A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1904A5D"/>
    <w:multiLevelType w:val="singleLevel"/>
    <w:tmpl w:val="0C0A0001"/>
    <w:lvl w:ilvl="0">
      <w:numFmt w:val="bullet"/>
      <w:lvlText w:val=""/>
      <w:lvlJc w:val="left"/>
      <w:pPr>
        <w:tabs>
          <w:tab w:val="num" w:pos="360"/>
        </w:tabs>
        <w:ind w:left="360" w:hanging="360"/>
      </w:pPr>
      <w:rPr>
        <w:rFonts w:ascii="Symbol" w:hAnsi="Symbol" w:hint="default"/>
      </w:rPr>
    </w:lvl>
  </w:abstractNum>
  <w:abstractNum w:abstractNumId="17">
    <w:nsid w:val="2271065E"/>
    <w:multiLevelType w:val="hybridMultilevel"/>
    <w:tmpl w:val="9ECC91A6"/>
    <w:lvl w:ilvl="0" w:tplc="0C0A0005">
      <w:start w:val="1"/>
      <w:numFmt w:val="bullet"/>
      <w:lvlText w:val=""/>
      <w:lvlJc w:val="left"/>
      <w:pPr>
        <w:tabs>
          <w:tab w:val="num" w:pos="720"/>
        </w:tabs>
        <w:ind w:left="720" w:hanging="360"/>
      </w:pPr>
      <w:rPr>
        <w:rFonts w:ascii="Wingdings" w:hAnsi="Wingdings" w:hint="default"/>
      </w:rPr>
    </w:lvl>
    <w:lvl w:ilvl="1" w:tplc="0C0A000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4E949DD"/>
    <w:multiLevelType w:val="multilevel"/>
    <w:tmpl w:val="7B04AF68"/>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340"/>
        </w:tabs>
        <w:ind w:left="2340" w:hanging="360"/>
      </w:pPr>
      <w:rPr>
        <w:rFonts w:ascii="Courier New" w:hAnsi="Courier Ne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25D814F6"/>
    <w:multiLevelType w:val="multilevel"/>
    <w:tmpl w:val="C29A232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27022266"/>
    <w:multiLevelType w:val="hybridMultilevel"/>
    <w:tmpl w:val="64E62D78"/>
    <w:lvl w:ilvl="0" w:tplc="9F029DFA">
      <w:start w:val="1"/>
      <w:numFmt w:val="decimal"/>
      <w:lvlText w:val="%1."/>
      <w:lvlJc w:val="left"/>
      <w:pPr>
        <w:tabs>
          <w:tab w:val="num" w:pos="720"/>
        </w:tabs>
        <w:ind w:left="720" w:hanging="360"/>
      </w:pPr>
      <w:rPr>
        <w:rFonts w:cs="Times New Roman"/>
      </w:rPr>
    </w:lvl>
    <w:lvl w:ilvl="1" w:tplc="2C38C9F4">
      <w:numFmt w:val="none"/>
      <w:lvlText w:val=""/>
      <w:lvlJc w:val="left"/>
      <w:pPr>
        <w:tabs>
          <w:tab w:val="num" w:pos="360"/>
        </w:tabs>
      </w:pPr>
      <w:rPr>
        <w:rFonts w:cs="Times New Roman"/>
      </w:rPr>
    </w:lvl>
    <w:lvl w:ilvl="2" w:tplc="4CDAD166">
      <w:numFmt w:val="none"/>
      <w:lvlText w:val=""/>
      <w:lvlJc w:val="left"/>
      <w:pPr>
        <w:tabs>
          <w:tab w:val="num" w:pos="360"/>
        </w:tabs>
      </w:pPr>
      <w:rPr>
        <w:rFonts w:cs="Times New Roman"/>
      </w:rPr>
    </w:lvl>
    <w:lvl w:ilvl="3" w:tplc="B2E808A0">
      <w:numFmt w:val="none"/>
      <w:lvlText w:val=""/>
      <w:lvlJc w:val="left"/>
      <w:pPr>
        <w:tabs>
          <w:tab w:val="num" w:pos="360"/>
        </w:tabs>
      </w:pPr>
      <w:rPr>
        <w:rFonts w:cs="Times New Roman"/>
      </w:rPr>
    </w:lvl>
    <w:lvl w:ilvl="4" w:tplc="3E246560">
      <w:numFmt w:val="none"/>
      <w:lvlText w:val=""/>
      <w:lvlJc w:val="left"/>
      <w:pPr>
        <w:tabs>
          <w:tab w:val="num" w:pos="360"/>
        </w:tabs>
      </w:pPr>
      <w:rPr>
        <w:rFonts w:cs="Times New Roman"/>
      </w:rPr>
    </w:lvl>
    <w:lvl w:ilvl="5" w:tplc="AF8056CC">
      <w:numFmt w:val="none"/>
      <w:lvlText w:val=""/>
      <w:lvlJc w:val="left"/>
      <w:pPr>
        <w:tabs>
          <w:tab w:val="num" w:pos="360"/>
        </w:tabs>
      </w:pPr>
      <w:rPr>
        <w:rFonts w:cs="Times New Roman"/>
      </w:rPr>
    </w:lvl>
    <w:lvl w:ilvl="6" w:tplc="25D6E100">
      <w:numFmt w:val="none"/>
      <w:lvlText w:val=""/>
      <w:lvlJc w:val="left"/>
      <w:pPr>
        <w:tabs>
          <w:tab w:val="num" w:pos="360"/>
        </w:tabs>
      </w:pPr>
      <w:rPr>
        <w:rFonts w:cs="Times New Roman"/>
      </w:rPr>
    </w:lvl>
    <w:lvl w:ilvl="7" w:tplc="36A4BC42">
      <w:numFmt w:val="none"/>
      <w:lvlText w:val=""/>
      <w:lvlJc w:val="left"/>
      <w:pPr>
        <w:tabs>
          <w:tab w:val="num" w:pos="360"/>
        </w:tabs>
      </w:pPr>
      <w:rPr>
        <w:rFonts w:cs="Times New Roman"/>
      </w:rPr>
    </w:lvl>
    <w:lvl w:ilvl="8" w:tplc="C4823ABC">
      <w:numFmt w:val="none"/>
      <w:lvlText w:val=""/>
      <w:lvlJc w:val="left"/>
      <w:pPr>
        <w:tabs>
          <w:tab w:val="num" w:pos="360"/>
        </w:tabs>
      </w:pPr>
      <w:rPr>
        <w:rFonts w:cs="Times New Roman"/>
      </w:rPr>
    </w:lvl>
  </w:abstractNum>
  <w:abstractNum w:abstractNumId="21">
    <w:nsid w:val="283B1D63"/>
    <w:multiLevelType w:val="hybridMultilevel"/>
    <w:tmpl w:val="244CF184"/>
    <w:lvl w:ilvl="0" w:tplc="860E5B34">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2">
    <w:nsid w:val="2AC7418B"/>
    <w:multiLevelType w:val="hybridMultilevel"/>
    <w:tmpl w:val="B10A6DAC"/>
    <w:lvl w:ilvl="0" w:tplc="D32847D8">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3">
    <w:nsid w:val="2D1667ED"/>
    <w:multiLevelType w:val="multilevel"/>
    <w:tmpl w:val="063ECD1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34E6350"/>
    <w:multiLevelType w:val="hybridMultilevel"/>
    <w:tmpl w:val="9E80201A"/>
    <w:lvl w:ilvl="0" w:tplc="0C0A0005">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34002AEC"/>
    <w:multiLevelType w:val="hybridMultilevel"/>
    <w:tmpl w:val="22A8EDBE"/>
    <w:lvl w:ilvl="0" w:tplc="0C0A0005">
      <w:start w:val="1"/>
      <w:numFmt w:val="bullet"/>
      <w:lvlText w:val=""/>
      <w:lvlJc w:val="left"/>
      <w:pPr>
        <w:tabs>
          <w:tab w:val="num" w:pos="720"/>
        </w:tabs>
        <w:ind w:left="720" w:hanging="360"/>
      </w:pPr>
      <w:rPr>
        <w:rFonts w:ascii="Wingdings" w:hAnsi="Wingdings" w:hint="default"/>
      </w:rPr>
    </w:lvl>
    <w:lvl w:ilvl="1" w:tplc="0C0A0001">
      <w:numFmt w:val="bullet"/>
      <w:lvlText w:val=""/>
      <w:lvlJc w:val="left"/>
      <w:pPr>
        <w:tabs>
          <w:tab w:val="num" w:pos="1440"/>
        </w:tabs>
        <w:ind w:left="1440" w:hanging="360"/>
      </w:pPr>
      <w:rPr>
        <w:rFonts w:ascii="Symbol" w:hAnsi="Symbol" w:hint="default"/>
      </w:rPr>
    </w:lvl>
    <w:lvl w:ilvl="2" w:tplc="C5501A94">
      <w:start w:val="1"/>
      <w:numFmt w:val="bullet"/>
      <w:lvlText w:val="-"/>
      <w:lvlJc w:val="left"/>
      <w:pPr>
        <w:tabs>
          <w:tab w:val="num" w:pos="2160"/>
        </w:tabs>
        <w:ind w:left="2160" w:hanging="360"/>
      </w:pPr>
      <w:rPr>
        <w:rFonts w:ascii="Courier New" w:hAnsi="Courier New"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364B073D"/>
    <w:multiLevelType w:val="hybridMultilevel"/>
    <w:tmpl w:val="9AB8341C"/>
    <w:lvl w:ilvl="0" w:tplc="C5501A94">
      <w:start w:val="1"/>
      <w:numFmt w:val="bullet"/>
      <w:lvlText w:val="-"/>
      <w:lvlJc w:val="left"/>
      <w:pPr>
        <w:tabs>
          <w:tab w:val="num" w:pos="1440"/>
        </w:tabs>
        <w:ind w:left="14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39386722"/>
    <w:multiLevelType w:val="hybridMultilevel"/>
    <w:tmpl w:val="8B862ABC"/>
    <w:lvl w:ilvl="0" w:tplc="040C000F">
      <w:start w:val="1"/>
      <w:numFmt w:val="decimal"/>
      <w:lvlText w:val="%1."/>
      <w:lvlJc w:val="left"/>
      <w:pPr>
        <w:tabs>
          <w:tab w:val="num" w:pos="1080"/>
        </w:tabs>
        <w:ind w:left="1080" w:hanging="360"/>
      </w:pPr>
      <w:rPr>
        <w:rFonts w:cs="Times New Roman"/>
      </w:rPr>
    </w:lvl>
    <w:lvl w:ilvl="1" w:tplc="040C0019" w:tentative="1">
      <w:start w:val="1"/>
      <w:numFmt w:val="lowerLetter"/>
      <w:lvlText w:val="%2."/>
      <w:lvlJc w:val="left"/>
      <w:pPr>
        <w:tabs>
          <w:tab w:val="num" w:pos="1800"/>
        </w:tabs>
        <w:ind w:left="1800" w:hanging="360"/>
      </w:pPr>
      <w:rPr>
        <w:rFonts w:cs="Times New Roman"/>
      </w:rPr>
    </w:lvl>
    <w:lvl w:ilvl="2" w:tplc="040C001B" w:tentative="1">
      <w:start w:val="1"/>
      <w:numFmt w:val="lowerRoman"/>
      <w:lvlText w:val="%3."/>
      <w:lvlJc w:val="right"/>
      <w:pPr>
        <w:tabs>
          <w:tab w:val="num" w:pos="2520"/>
        </w:tabs>
        <w:ind w:left="2520" w:hanging="180"/>
      </w:pPr>
      <w:rPr>
        <w:rFonts w:cs="Times New Roman"/>
      </w:rPr>
    </w:lvl>
    <w:lvl w:ilvl="3" w:tplc="040C000F" w:tentative="1">
      <w:start w:val="1"/>
      <w:numFmt w:val="decimal"/>
      <w:lvlText w:val="%4."/>
      <w:lvlJc w:val="left"/>
      <w:pPr>
        <w:tabs>
          <w:tab w:val="num" w:pos="3240"/>
        </w:tabs>
        <w:ind w:left="3240" w:hanging="360"/>
      </w:pPr>
      <w:rPr>
        <w:rFonts w:cs="Times New Roman"/>
      </w:rPr>
    </w:lvl>
    <w:lvl w:ilvl="4" w:tplc="040C0019" w:tentative="1">
      <w:start w:val="1"/>
      <w:numFmt w:val="lowerLetter"/>
      <w:lvlText w:val="%5."/>
      <w:lvlJc w:val="left"/>
      <w:pPr>
        <w:tabs>
          <w:tab w:val="num" w:pos="3960"/>
        </w:tabs>
        <w:ind w:left="3960" w:hanging="360"/>
      </w:pPr>
      <w:rPr>
        <w:rFonts w:cs="Times New Roman"/>
      </w:rPr>
    </w:lvl>
    <w:lvl w:ilvl="5" w:tplc="040C001B" w:tentative="1">
      <w:start w:val="1"/>
      <w:numFmt w:val="lowerRoman"/>
      <w:lvlText w:val="%6."/>
      <w:lvlJc w:val="right"/>
      <w:pPr>
        <w:tabs>
          <w:tab w:val="num" w:pos="4680"/>
        </w:tabs>
        <w:ind w:left="4680" w:hanging="180"/>
      </w:pPr>
      <w:rPr>
        <w:rFonts w:cs="Times New Roman"/>
      </w:rPr>
    </w:lvl>
    <w:lvl w:ilvl="6" w:tplc="040C000F" w:tentative="1">
      <w:start w:val="1"/>
      <w:numFmt w:val="decimal"/>
      <w:lvlText w:val="%7."/>
      <w:lvlJc w:val="left"/>
      <w:pPr>
        <w:tabs>
          <w:tab w:val="num" w:pos="5400"/>
        </w:tabs>
        <w:ind w:left="5400" w:hanging="360"/>
      </w:pPr>
      <w:rPr>
        <w:rFonts w:cs="Times New Roman"/>
      </w:rPr>
    </w:lvl>
    <w:lvl w:ilvl="7" w:tplc="040C0019" w:tentative="1">
      <w:start w:val="1"/>
      <w:numFmt w:val="lowerLetter"/>
      <w:lvlText w:val="%8."/>
      <w:lvlJc w:val="left"/>
      <w:pPr>
        <w:tabs>
          <w:tab w:val="num" w:pos="6120"/>
        </w:tabs>
        <w:ind w:left="6120" w:hanging="360"/>
      </w:pPr>
      <w:rPr>
        <w:rFonts w:cs="Times New Roman"/>
      </w:rPr>
    </w:lvl>
    <w:lvl w:ilvl="8" w:tplc="040C001B" w:tentative="1">
      <w:start w:val="1"/>
      <w:numFmt w:val="lowerRoman"/>
      <w:lvlText w:val="%9."/>
      <w:lvlJc w:val="right"/>
      <w:pPr>
        <w:tabs>
          <w:tab w:val="num" w:pos="6840"/>
        </w:tabs>
        <w:ind w:left="6840" w:hanging="180"/>
      </w:pPr>
      <w:rPr>
        <w:rFonts w:cs="Times New Roman"/>
      </w:rPr>
    </w:lvl>
  </w:abstractNum>
  <w:abstractNum w:abstractNumId="28">
    <w:nsid w:val="3B835D26"/>
    <w:multiLevelType w:val="hybridMultilevel"/>
    <w:tmpl w:val="ADFE8C1C"/>
    <w:lvl w:ilvl="0" w:tplc="0409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3DD1485C"/>
    <w:multiLevelType w:val="hybridMultilevel"/>
    <w:tmpl w:val="9F34FA4C"/>
    <w:lvl w:ilvl="0" w:tplc="A4BC5060">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nsid w:val="426436AA"/>
    <w:multiLevelType w:val="hybridMultilevel"/>
    <w:tmpl w:val="0AA6D00A"/>
    <w:lvl w:ilvl="0" w:tplc="E47295A6">
      <w:start w:val="1"/>
      <w:numFmt w:val="decimal"/>
      <w:lvlText w:val="%1."/>
      <w:lvlJc w:val="left"/>
      <w:pPr>
        <w:tabs>
          <w:tab w:val="num" w:pos="720"/>
        </w:tabs>
        <w:ind w:left="720" w:hanging="360"/>
      </w:pPr>
      <w:rPr>
        <w:rFonts w:cs="Times New Roman" w:hint="default"/>
      </w:rPr>
    </w:lvl>
    <w:lvl w:ilvl="1" w:tplc="0C0A0005">
      <w:start w:val="1"/>
      <w:numFmt w:val="bullet"/>
      <w:lvlText w:val=""/>
      <w:lvlJc w:val="left"/>
      <w:pPr>
        <w:tabs>
          <w:tab w:val="num" w:pos="1440"/>
        </w:tabs>
        <w:ind w:left="1440" w:hanging="360"/>
      </w:pPr>
      <w:rPr>
        <w:rFonts w:ascii="Wingdings" w:hAnsi="Wingdings" w:hint="default"/>
      </w:rPr>
    </w:lvl>
    <w:lvl w:ilvl="2" w:tplc="0C0A0005">
      <w:start w:val="1"/>
      <w:numFmt w:val="bullet"/>
      <w:lvlText w:val=""/>
      <w:lvlJc w:val="left"/>
      <w:pPr>
        <w:tabs>
          <w:tab w:val="num" w:pos="1440"/>
        </w:tabs>
        <w:ind w:left="1440" w:hanging="360"/>
      </w:pPr>
      <w:rPr>
        <w:rFonts w:ascii="Wingdings" w:hAnsi="Wingdings" w:hint="default"/>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1">
    <w:nsid w:val="44B34A65"/>
    <w:multiLevelType w:val="hybridMultilevel"/>
    <w:tmpl w:val="285A7D84"/>
    <w:lvl w:ilvl="0" w:tplc="62467C34">
      <w:start w:val="1"/>
      <w:numFmt w:val="decimal"/>
      <w:lvlText w:val="%1."/>
      <w:lvlJc w:val="left"/>
      <w:pPr>
        <w:tabs>
          <w:tab w:val="num" w:pos="720"/>
        </w:tabs>
        <w:ind w:left="720" w:hanging="360"/>
      </w:pPr>
      <w:rPr>
        <w:rFonts w:cs="Times New Roman" w:hint="default"/>
      </w:rPr>
    </w:lvl>
    <w:lvl w:ilvl="1" w:tplc="0C0A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44DD1815"/>
    <w:multiLevelType w:val="hybridMultilevel"/>
    <w:tmpl w:val="16FE87F0"/>
    <w:lvl w:ilvl="0" w:tplc="0C0A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45D66E51"/>
    <w:multiLevelType w:val="multilevel"/>
    <w:tmpl w:val="5BF88B9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48C448CA"/>
    <w:multiLevelType w:val="hybridMultilevel"/>
    <w:tmpl w:val="5F443E9C"/>
    <w:lvl w:ilvl="0" w:tplc="0C0A0005">
      <w:start w:val="1"/>
      <w:numFmt w:val="bullet"/>
      <w:lvlText w:val=""/>
      <w:lvlJc w:val="left"/>
      <w:pPr>
        <w:tabs>
          <w:tab w:val="num" w:pos="720"/>
        </w:tabs>
        <w:ind w:left="720" w:hanging="360"/>
      </w:pPr>
      <w:rPr>
        <w:rFonts w:ascii="Wingdings" w:hAnsi="Wingdings" w:hint="default"/>
      </w:rPr>
    </w:lvl>
    <w:lvl w:ilvl="1" w:tplc="C5501A94">
      <w:start w:val="1"/>
      <w:numFmt w:val="bullet"/>
      <w:lvlText w:val="-"/>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495D3C40"/>
    <w:multiLevelType w:val="hybridMultilevel"/>
    <w:tmpl w:val="8BE67BE8"/>
    <w:lvl w:ilvl="0" w:tplc="0C0A0005">
      <w:start w:val="1"/>
      <w:numFmt w:val="bullet"/>
      <w:lvlText w:val=""/>
      <w:lvlJc w:val="left"/>
      <w:pPr>
        <w:tabs>
          <w:tab w:val="num" w:pos="720"/>
        </w:tabs>
        <w:ind w:left="720" w:hanging="360"/>
      </w:pPr>
      <w:rPr>
        <w:rFonts w:ascii="Wingdings" w:hAnsi="Wingdings" w:hint="default"/>
      </w:rPr>
    </w:lvl>
    <w:lvl w:ilvl="1" w:tplc="D6481CB8">
      <w:start w:val="500"/>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49795F49"/>
    <w:multiLevelType w:val="hybridMultilevel"/>
    <w:tmpl w:val="701C848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498E1724"/>
    <w:multiLevelType w:val="multilevel"/>
    <w:tmpl w:val="D598C4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49A0447C"/>
    <w:multiLevelType w:val="hybridMultilevel"/>
    <w:tmpl w:val="37B215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49E92307"/>
    <w:multiLevelType w:val="hybridMultilevel"/>
    <w:tmpl w:val="08145352"/>
    <w:lvl w:ilvl="0" w:tplc="EBE2E2E6">
      <w:start w:val="1"/>
      <w:numFmt w:val="bullet"/>
      <w:lvlText w:val=""/>
      <w:lvlJc w:val="left"/>
      <w:pPr>
        <w:tabs>
          <w:tab w:val="num" w:pos="576"/>
        </w:tabs>
        <w:ind w:left="576" w:hanging="288"/>
      </w:pPr>
      <w:rPr>
        <w:rFonts w:ascii="Symbol" w:hAnsi="Symbol"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4B7466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4CA6354D"/>
    <w:multiLevelType w:val="hybridMultilevel"/>
    <w:tmpl w:val="64AEF3A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4D34172D"/>
    <w:multiLevelType w:val="hybridMultilevel"/>
    <w:tmpl w:val="C042410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4DC675FD"/>
    <w:multiLevelType w:val="hybridMultilevel"/>
    <w:tmpl w:val="B67AF14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4F384DE8"/>
    <w:multiLevelType w:val="hybridMultilevel"/>
    <w:tmpl w:val="1A3E0044"/>
    <w:lvl w:ilvl="0" w:tplc="E462319C">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5">
    <w:nsid w:val="4FFC3228"/>
    <w:multiLevelType w:val="hybridMultilevel"/>
    <w:tmpl w:val="B1D23D28"/>
    <w:lvl w:ilvl="0" w:tplc="04090005">
      <w:start w:val="1"/>
      <w:numFmt w:val="bullet"/>
      <w:lvlText w:val=""/>
      <w:lvlJc w:val="left"/>
      <w:pPr>
        <w:tabs>
          <w:tab w:val="num" w:pos="748"/>
        </w:tabs>
        <w:ind w:left="748" w:hanging="360"/>
      </w:pPr>
      <w:rPr>
        <w:rFonts w:ascii="Wingdings" w:hAnsi="Wingdings" w:hint="default"/>
      </w:rPr>
    </w:lvl>
    <w:lvl w:ilvl="1" w:tplc="04090003" w:tentative="1">
      <w:start w:val="1"/>
      <w:numFmt w:val="bullet"/>
      <w:lvlText w:val="o"/>
      <w:lvlJc w:val="left"/>
      <w:pPr>
        <w:tabs>
          <w:tab w:val="num" w:pos="1468"/>
        </w:tabs>
        <w:ind w:left="1468" w:hanging="360"/>
      </w:pPr>
      <w:rPr>
        <w:rFonts w:ascii="Courier New" w:hAnsi="Courier New" w:hint="default"/>
      </w:rPr>
    </w:lvl>
    <w:lvl w:ilvl="2" w:tplc="04090005" w:tentative="1">
      <w:start w:val="1"/>
      <w:numFmt w:val="bullet"/>
      <w:lvlText w:val=""/>
      <w:lvlJc w:val="left"/>
      <w:pPr>
        <w:tabs>
          <w:tab w:val="num" w:pos="2188"/>
        </w:tabs>
        <w:ind w:left="2188" w:hanging="360"/>
      </w:pPr>
      <w:rPr>
        <w:rFonts w:ascii="Wingdings" w:hAnsi="Wingdings" w:hint="default"/>
      </w:rPr>
    </w:lvl>
    <w:lvl w:ilvl="3" w:tplc="04090001" w:tentative="1">
      <w:start w:val="1"/>
      <w:numFmt w:val="bullet"/>
      <w:lvlText w:val=""/>
      <w:lvlJc w:val="left"/>
      <w:pPr>
        <w:tabs>
          <w:tab w:val="num" w:pos="2908"/>
        </w:tabs>
        <w:ind w:left="2908" w:hanging="360"/>
      </w:pPr>
      <w:rPr>
        <w:rFonts w:ascii="Symbol" w:hAnsi="Symbol" w:hint="default"/>
      </w:rPr>
    </w:lvl>
    <w:lvl w:ilvl="4" w:tplc="04090003" w:tentative="1">
      <w:start w:val="1"/>
      <w:numFmt w:val="bullet"/>
      <w:lvlText w:val="o"/>
      <w:lvlJc w:val="left"/>
      <w:pPr>
        <w:tabs>
          <w:tab w:val="num" w:pos="3628"/>
        </w:tabs>
        <w:ind w:left="3628" w:hanging="360"/>
      </w:pPr>
      <w:rPr>
        <w:rFonts w:ascii="Courier New" w:hAnsi="Courier New" w:hint="default"/>
      </w:rPr>
    </w:lvl>
    <w:lvl w:ilvl="5" w:tplc="04090005" w:tentative="1">
      <w:start w:val="1"/>
      <w:numFmt w:val="bullet"/>
      <w:lvlText w:val=""/>
      <w:lvlJc w:val="left"/>
      <w:pPr>
        <w:tabs>
          <w:tab w:val="num" w:pos="4348"/>
        </w:tabs>
        <w:ind w:left="4348" w:hanging="360"/>
      </w:pPr>
      <w:rPr>
        <w:rFonts w:ascii="Wingdings" w:hAnsi="Wingdings" w:hint="default"/>
      </w:rPr>
    </w:lvl>
    <w:lvl w:ilvl="6" w:tplc="04090001" w:tentative="1">
      <w:start w:val="1"/>
      <w:numFmt w:val="bullet"/>
      <w:lvlText w:val=""/>
      <w:lvlJc w:val="left"/>
      <w:pPr>
        <w:tabs>
          <w:tab w:val="num" w:pos="5068"/>
        </w:tabs>
        <w:ind w:left="5068" w:hanging="360"/>
      </w:pPr>
      <w:rPr>
        <w:rFonts w:ascii="Symbol" w:hAnsi="Symbol" w:hint="default"/>
      </w:rPr>
    </w:lvl>
    <w:lvl w:ilvl="7" w:tplc="04090003" w:tentative="1">
      <w:start w:val="1"/>
      <w:numFmt w:val="bullet"/>
      <w:lvlText w:val="o"/>
      <w:lvlJc w:val="left"/>
      <w:pPr>
        <w:tabs>
          <w:tab w:val="num" w:pos="5788"/>
        </w:tabs>
        <w:ind w:left="5788" w:hanging="360"/>
      </w:pPr>
      <w:rPr>
        <w:rFonts w:ascii="Courier New" w:hAnsi="Courier New" w:hint="default"/>
      </w:rPr>
    </w:lvl>
    <w:lvl w:ilvl="8" w:tplc="04090005" w:tentative="1">
      <w:start w:val="1"/>
      <w:numFmt w:val="bullet"/>
      <w:lvlText w:val=""/>
      <w:lvlJc w:val="left"/>
      <w:pPr>
        <w:tabs>
          <w:tab w:val="num" w:pos="6508"/>
        </w:tabs>
        <w:ind w:left="6508" w:hanging="360"/>
      </w:pPr>
      <w:rPr>
        <w:rFonts w:ascii="Wingdings" w:hAnsi="Wingdings" w:hint="default"/>
      </w:rPr>
    </w:lvl>
  </w:abstractNum>
  <w:abstractNum w:abstractNumId="46">
    <w:nsid w:val="507F61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50DC5934"/>
    <w:multiLevelType w:val="hybridMultilevel"/>
    <w:tmpl w:val="DBB8A120"/>
    <w:lvl w:ilvl="0" w:tplc="0C0A0005">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48">
    <w:nsid w:val="51DF1AD2"/>
    <w:multiLevelType w:val="hybridMultilevel"/>
    <w:tmpl w:val="5CF0F5E2"/>
    <w:lvl w:ilvl="0" w:tplc="0409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nsid w:val="528460AD"/>
    <w:multiLevelType w:val="hybridMultilevel"/>
    <w:tmpl w:val="686EAB20"/>
    <w:lvl w:ilvl="0" w:tplc="56FC8F3A">
      <w:start w:val="1"/>
      <w:numFmt w:val="bullet"/>
      <w:lvlText w:val=""/>
      <w:lvlJc w:val="left"/>
      <w:pPr>
        <w:tabs>
          <w:tab w:val="num" w:pos="576"/>
        </w:tabs>
        <w:ind w:left="576" w:hanging="288"/>
      </w:pPr>
      <w:rPr>
        <w:rFonts w:ascii="Symbol" w:hAnsi="Symbol" w:hint="default"/>
        <w:color w:val="333333"/>
        <w:sz w:val="16"/>
      </w:rPr>
    </w:lvl>
    <w:lvl w:ilvl="1" w:tplc="C5501A94">
      <w:start w:val="1"/>
      <w:numFmt w:val="bullet"/>
      <w:lvlText w:val="-"/>
      <w:lvlJc w:val="left"/>
      <w:pPr>
        <w:tabs>
          <w:tab w:val="num" w:pos="1440"/>
        </w:tabs>
        <w:ind w:left="1440" w:hanging="360"/>
      </w:pPr>
      <w:rPr>
        <w:rFonts w:ascii="Courier New" w:hAnsi="Courier New" w:hint="default"/>
        <w:sz w:val="16"/>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nsid w:val="5470206B"/>
    <w:multiLevelType w:val="hybridMultilevel"/>
    <w:tmpl w:val="B6C2E280"/>
    <w:lvl w:ilvl="0" w:tplc="0C0A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nsid w:val="549B00EF"/>
    <w:multiLevelType w:val="hybridMultilevel"/>
    <w:tmpl w:val="18863098"/>
    <w:lvl w:ilvl="0" w:tplc="FFFFFFFF">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5607197A"/>
    <w:multiLevelType w:val="multilevel"/>
    <w:tmpl w:val="999A4DC0"/>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nsid w:val="57273B50"/>
    <w:multiLevelType w:val="hybridMultilevel"/>
    <w:tmpl w:val="6A4C537A"/>
    <w:lvl w:ilvl="0" w:tplc="5DC235B2">
      <w:start w:val="1"/>
      <w:numFmt w:val="decimal"/>
      <w:lvlText w:val="%1."/>
      <w:lvlJc w:val="left"/>
      <w:pPr>
        <w:tabs>
          <w:tab w:val="num" w:pos="720"/>
        </w:tabs>
        <w:ind w:left="720" w:hanging="360"/>
      </w:pPr>
      <w:rPr>
        <w:rFonts w:cs="Times New Roman" w:hint="default"/>
        <w:b/>
        <w:i w:val="0"/>
      </w:rPr>
    </w:lvl>
    <w:lvl w:ilvl="1" w:tplc="04090001">
      <w:start w:val="1"/>
      <w:numFmt w:val="bullet"/>
      <w:lvlText w:val=""/>
      <w:lvlJc w:val="left"/>
      <w:pPr>
        <w:tabs>
          <w:tab w:val="num" w:pos="1440"/>
        </w:tabs>
        <w:ind w:left="1440" w:hanging="360"/>
      </w:pPr>
      <w:rPr>
        <w:rFonts w:ascii="Symbol" w:hAnsi="Symbol" w:hint="default"/>
      </w:rPr>
    </w:lvl>
    <w:lvl w:ilvl="2" w:tplc="DB1E90BC">
      <w:start w:val="1"/>
      <w:numFmt w:val="bullet"/>
      <w:lvlText w:val="-"/>
      <w:lvlJc w:val="left"/>
      <w:pPr>
        <w:tabs>
          <w:tab w:val="num" w:pos="2340"/>
        </w:tabs>
        <w:ind w:left="2340" w:hanging="360"/>
      </w:pPr>
      <w:rPr>
        <w:rFonts w:ascii="Times New Roman" w:eastAsia="Times New Roman" w:hAnsi="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nsid w:val="57F22409"/>
    <w:multiLevelType w:val="hybridMultilevel"/>
    <w:tmpl w:val="38461ED8"/>
    <w:lvl w:ilvl="0" w:tplc="EBE2E2E6">
      <w:start w:val="1"/>
      <w:numFmt w:val="bullet"/>
      <w:lvlText w:val=""/>
      <w:lvlJc w:val="left"/>
      <w:pPr>
        <w:tabs>
          <w:tab w:val="num" w:pos="576"/>
        </w:tabs>
        <w:ind w:left="576" w:hanging="288"/>
      </w:pPr>
      <w:rPr>
        <w:rFonts w:ascii="Symbol" w:hAnsi="Symbol"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5">
    <w:nsid w:val="584F1AB5"/>
    <w:multiLevelType w:val="hybridMultilevel"/>
    <w:tmpl w:val="8978272C"/>
    <w:lvl w:ilvl="0" w:tplc="67A0E902">
      <w:start w:val="3"/>
      <w:numFmt w:val="upperLetter"/>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56">
    <w:nsid w:val="59E733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5B7907F0"/>
    <w:multiLevelType w:val="hybridMultilevel"/>
    <w:tmpl w:val="CF34BB6C"/>
    <w:lvl w:ilvl="0" w:tplc="040C000F">
      <w:start w:val="1"/>
      <w:numFmt w:val="decimal"/>
      <w:lvlText w:val="%1."/>
      <w:lvlJc w:val="left"/>
      <w:pPr>
        <w:tabs>
          <w:tab w:val="num" w:pos="720"/>
        </w:tabs>
        <w:ind w:left="720" w:hanging="360"/>
      </w:pPr>
      <w:rPr>
        <w:rFonts w:cs="Times New Roman"/>
      </w:rPr>
    </w:lvl>
    <w:lvl w:ilvl="1" w:tplc="0C0A0005">
      <w:start w:val="1"/>
      <w:numFmt w:val="bullet"/>
      <w:lvlText w:val=""/>
      <w:lvlJc w:val="left"/>
      <w:pPr>
        <w:tabs>
          <w:tab w:val="num" w:pos="1440"/>
        </w:tabs>
        <w:ind w:left="1440" w:hanging="360"/>
      </w:pPr>
      <w:rPr>
        <w:rFonts w:ascii="Wingdings" w:hAnsi="Wingdings" w:hint="default"/>
      </w:rPr>
    </w:lvl>
    <w:lvl w:ilvl="2" w:tplc="94BA291C">
      <w:start w:val="1"/>
      <w:numFmt w:val="upperLetter"/>
      <w:lvlText w:val="%3."/>
      <w:lvlJc w:val="left"/>
      <w:pPr>
        <w:tabs>
          <w:tab w:val="num" w:pos="2340"/>
        </w:tabs>
        <w:ind w:left="2340" w:hanging="360"/>
      </w:pPr>
      <w:rPr>
        <w:rFonts w:cs="Times New Roman" w:hint="default"/>
        <w:b/>
        <w:u w:val="single"/>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58">
    <w:nsid w:val="60C77B98"/>
    <w:multiLevelType w:val="singleLevel"/>
    <w:tmpl w:val="4618690C"/>
    <w:lvl w:ilvl="0">
      <w:start w:val="1"/>
      <w:numFmt w:val="bullet"/>
      <w:lvlText w:val=""/>
      <w:lvlJc w:val="left"/>
      <w:pPr>
        <w:tabs>
          <w:tab w:val="num" w:pos="360"/>
        </w:tabs>
        <w:ind w:left="360" w:hanging="360"/>
      </w:pPr>
      <w:rPr>
        <w:rFonts w:ascii="Symbol" w:hAnsi="Symbol" w:hint="default"/>
        <w:sz w:val="20"/>
      </w:rPr>
    </w:lvl>
  </w:abstractNum>
  <w:abstractNum w:abstractNumId="59">
    <w:nsid w:val="619A21B5"/>
    <w:multiLevelType w:val="hybridMultilevel"/>
    <w:tmpl w:val="BC6C16EE"/>
    <w:lvl w:ilvl="0" w:tplc="49360B38">
      <w:start w:val="2"/>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0">
    <w:nsid w:val="61AE2092"/>
    <w:multiLevelType w:val="hybridMultilevel"/>
    <w:tmpl w:val="7D4C4E5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1">
    <w:nsid w:val="632C4E8C"/>
    <w:multiLevelType w:val="hybridMultilevel"/>
    <w:tmpl w:val="10EED312"/>
    <w:lvl w:ilvl="0" w:tplc="0C0A0005">
      <w:start w:val="1"/>
      <w:numFmt w:val="bullet"/>
      <w:lvlText w:val=""/>
      <w:lvlJc w:val="left"/>
      <w:pPr>
        <w:tabs>
          <w:tab w:val="num" w:pos="794"/>
        </w:tabs>
        <w:ind w:left="794" w:hanging="360"/>
      </w:pPr>
      <w:rPr>
        <w:rFonts w:ascii="Wingdings" w:hAnsi="Wingdings" w:hint="default"/>
      </w:rPr>
    </w:lvl>
    <w:lvl w:ilvl="1" w:tplc="040C0003" w:tentative="1">
      <w:start w:val="1"/>
      <w:numFmt w:val="bullet"/>
      <w:lvlText w:val="o"/>
      <w:lvlJc w:val="left"/>
      <w:pPr>
        <w:tabs>
          <w:tab w:val="num" w:pos="1514"/>
        </w:tabs>
        <w:ind w:left="1514" w:hanging="360"/>
      </w:pPr>
      <w:rPr>
        <w:rFonts w:ascii="Courier New" w:hAnsi="Courier New" w:hint="default"/>
      </w:rPr>
    </w:lvl>
    <w:lvl w:ilvl="2" w:tplc="040C0005" w:tentative="1">
      <w:start w:val="1"/>
      <w:numFmt w:val="bullet"/>
      <w:lvlText w:val=""/>
      <w:lvlJc w:val="left"/>
      <w:pPr>
        <w:tabs>
          <w:tab w:val="num" w:pos="2234"/>
        </w:tabs>
        <w:ind w:left="2234" w:hanging="360"/>
      </w:pPr>
      <w:rPr>
        <w:rFonts w:ascii="Wingdings" w:hAnsi="Wingdings" w:hint="default"/>
      </w:rPr>
    </w:lvl>
    <w:lvl w:ilvl="3" w:tplc="040C0001" w:tentative="1">
      <w:start w:val="1"/>
      <w:numFmt w:val="bullet"/>
      <w:lvlText w:val=""/>
      <w:lvlJc w:val="left"/>
      <w:pPr>
        <w:tabs>
          <w:tab w:val="num" w:pos="2954"/>
        </w:tabs>
        <w:ind w:left="2954" w:hanging="360"/>
      </w:pPr>
      <w:rPr>
        <w:rFonts w:ascii="Symbol" w:hAnsi="Symbol" w:hint="default"/>
      </w:rPr>
    </w:lvl>
    <w:lvl w:ilvl="4" w:tplc="040C0003" w:tentative="1">
      <w:start w:val="1"/>
      <w:numFmt w:val="bullet"/>
      <w:lvlText w:val="o"/>
      <w:lvlJc w:val="left"/>
      <w:pPr>
        <w:tabs>
          <w:tab w:val="num" w:pos="3674"/>
        </w:tabs>
        <w:ind w:left="3674" w:hanging="360"/>
      </w:pPr>
      <w:rPr>
        <w:rFonts w:ascii="Courier New" w:hAnsi="Courier New" w:hint="default"/>
      </w:rPr>
    </w:lvl>
    <w:lvl w:ilvl="5" w:tplc="040C0005" w:tentative="1">
      <w:start w:val="1"/>
      <w:numFmt w:val="bullet"/>
      <w:lvlText w:val=""/>
      <w:lvlJc w:val="left"/>
      <w:pPr>
        <w:tabs>
          <w:tab w:val="num" w:pos="4394"/>
        </w:tabs>
        <w:ind w:left="4394" w:hanging="360"/>
      </w:pPr>
      <w:rPr>
        <w:rFonts w:ascii="Wingdings" w:hAnsi="Wingdings" w:hint="default"/>
      </w:rPr>
    </w:lvl>
    <w:lvl w:ilvl="6" w:tplc="040C0001" w:tentative="1">
      <w:start w:val="1"/>
      <w:numFmt w:val="bullet"/>
      <w:lvlText w:val=""/>
      <w:lvlJc w:val="left"/>
      <w:pPr>
        <w:tabs>
          <w:tab w:val="num" w:pos="5114"/>
        </w:tabs>
        <w:ind w:left="5114" w:hanging="360"/>
      </w:pPr>
      <w:rPr>
        <w:rFonts w:ascii="Symbol" w:hAnsi="Symbol" w:hint="default"/>
      </w:rPr>
    </w:lvl>
    <w:lvl w:ilvl="7" w:tplc="040C0003" w:tentative="1">
      <w:start w:val="1"/>
      <w:numFmt w:val="bullet"/>
      <w:lvlText w:val="o"/>
      <w:lvlJc w:val="left"/>
      <w:pPr>
        <w:tabs>
          <w:tab w:val="num" w:pos="5834"/>
        </w:tabs>
        <w:ind w:left="5834" w:hanging="360"/>
      </w:pPr>
      <w:rPr>
        <w:rFonts w:ascii="Courier New" w:hAnsi="Courier New" w:hint="default"/>
      </w:rPr>
    </w:lvl>
    <w:lvl w:ilvl="8" w:tplc="040C0005" w:tentative="1">
      <w:start w:val="1"/>
      <w:numFmt w:val="bullet"/>
      <w:lvlText w:val=""/>
      <w:lvlJc w:val="left"/>
      <w:pPr>
        <w:tabs>
          <w:tab w:val="num" w:pos="6554"/>
        </w:tabs>
        <w:ind w:left="6554" w:hanging="360"/>
      </w:pPr>
      <w:rPr>
        <w:rFonts w:ascii="Wingdings" w:hAnsi="Wingdings" w:hint="default"/>
      </w:rPr>
    </w:lvl>
  </w:abstractNum>
  <w:abstractNum w:abstractNumId="62">
    <w:nsid w:val="669A5EEF"/>
    <w:multiLevelType w:val="multilevel"/>
    <w:tmpl w:val="377872F2"/>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3">
    <w:nsid w:val="6B5B51DA"/>
    <w:multiLevelType w:val="hybridMultilevel"/>
    <w:tmpl w:val="DB2A6E56"/>
    <w:lvl w:ilvl="0" w:tplc="0C0A0005">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nsid w:val="6DC87381"/>
    <w:multiLevelType w:val="hybridMultilevel"/>
    <w:tmpl w:val="D398FB5E"/>
    <w:lvl w:ilvl="0" w:tplc="0C0A0005">
      <w:start w:val="1"/>
      <w:numFmt w:val="bullet"/>
      <w:lvlText w:val=""/>
      <w:lvlJc w:val="left"/>
      <w:pPr>
        <w:tabs>
          <w:tab w:val="num" w:pos="720"/>
        </w:tabs>
        <w:ind w:left="720" w:hanging="360"/>
      </w:pPr>
      <w:rPr>
        <w:rFonts w:ascii="Wingdings" w:hAnsi="Wingdings" w:hint="default"/>
      </w:rPr>
    </w:lvl>
    <w:lvl w:ilvl="1" w:tplc="C5501A94">
      <w:start w:val="1"/>
      <w:numFmt w:val="bullet"/>
      <w:lvlText w:val="-"/>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5">
    <w:nsid w:val="70FF44D3"/>
    <w:multiLevelType w:val="hybridMultilevel"/>
    <w:tmpl w:val="2F6CBEA0"/>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6">
    <w:nsid w:val="735E30B7"/>
    <w:multiLevelType w:val="multilevel"/>
    <w:tmpl w:val="1CDECD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nsid w:val="74606974"/>
    <w:multiLevelType w:val="hybridMultilevel"/>
    <w:tmpl w:val="AC0E015A"/>
    <w:lvl w:ilvl="0" w:tplc="F8C09E5E">
      <w:start w:val="1"/>
      <w:numFmt w:val="decimal"/>
      <w:lvlText w:val="%1."/>
      <w:lvlJc w:val="left"/>
      <w:pPr>
        <w:tabs>
          <w:tab w:val="num" w:pos="720"/>
        </w:tabs>
        <w:ind w:left="720" w:hanging="360"/>
      </w:pPr>
      <w:rPr>
        <w:rFonts w:cs="Times New Roman" w:hint="default"/>
      </w:rPr>
    </w:lvl>
    <w:lvl w:ilvl="1" w:tplc="0C0A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8">
    <w:nsid w:val="752433F8"/>
    <w:multiLevelType w:val="multilevel"/>
    <w:tmpl w:val="0CA220A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9">
    <w:nsid w:val="752552AA"/>
    <w:multiLevelType w:val="hybridMultilevel"/>
    <w:tmpl w:val="3BA8F08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0">
    <w:nsid w:val="7A101839"/>
    <w:multiLevelType w:val="hybridMultilevel"/>
    <w:tmpl w:val="D2DA7676"/>
    <w:lvl w:ilvl="0" w:tplc="04090001">
      <w:start w:val="1"/>
      <w:numFmt w:val="bullet"/>
      <w:lvlText w:val=""/>
      <w:lvlJc w:val="left"/>
      <w:pPr>
        <w:tabs>
          <w:tab w:val="num" w:pos="793"/>
        </w:tabs>
        <w:ind w:left="793" w:hanging="360"/>
      </w:pPr>
      <w:rPr>
        <w:rFonts w:ascii="Symbol" w:hAnsi="Symbol" w:hint="default"/>
      </w:rPr>
    </w:lvl>
    <w:lvl w:ilvl="1" w:tplc="0C0A0005">
      <w:start w:val="1"/>
      <w:numFmt w:val="bullet"/>
      <w:lvlText w:val=""/>
      <w:lvlJc w:val="left"/>
      <w:pPr>
        <w:tabs>
          <w:tab w:val="num" w:pos="1513"/>
        </w:tabs>
        <w:ind w:left="1513" w:hanging="360"/>
      </w:pPr>
      <w:rPr>
        <w:rFonts w:ascii="Wingdings" w:hAnsi="Wingdings" w:hint="default"/>
      </w:rPr>
    </w:lvl>
    <w:lvl w:ilvl="2" w:tplc="04090005" w:tentative="1">
      <w:start w:val="1"/>
      <w:numFmt w:val="bullet"/>
      <w:lvlText w:val=""/>
      <w:lvlJc w:val="left"/>
      <w:pPr>
        <w:tabs>
          <w:tab w:val="num" w:pos="2233"/>
        </w:tabs>
        <w:ind w:left="2233" w:hanging="360"/>
      </w:pPr>
      <w:rPr>
        <w:rFonts w:ascii="Wingdings" w:hAnsi="Wingdings" w:hint="default"/>
      </w:rPr>
    </w:lvl>
    <w:lvl w:ilvl="3" w:tplc="04090001" w:tentative="1">
      <w:start w:val="1"/>
      <w:numFmt w:val="bullet"/>
      <w:lvlText w:val=""/>
      <w:lvlJc w:val="left"/>
      <w:pPr>
        <w:tabs>
          <w:tab w:val="num" w:pos="2953"/>
        </w:tabs>
        <w:ind w:left="2953" w:hanging="360"/>
      </w:pPr>
      <w:rPr>
        <w:rFonts w:ascii="Symbol" w:hAnsi="Symbol" w:hint="default"/>
      </w:rPr>
    </w:lvl>
    <w:lvl w:ilvl="4" w:tplc="04090003" w:tentative="1">
      <w:start w:val="1"/>
      <w:numFmt w:val="bullet"/>
      <w:lvlText w:val="o"/>
      <w:lvlJc w:val="left"/>
      <w:pPr>
        <w:tabs>
          <w:tab w:val="num" w:pos="3673"/>
        </w:tabs>
        <w:ind w:left="3673" w:hanging="360"/>
      </w:pPr>
      <w:rPr>
        <w:rFonts w:ascii="Courier New" w:hAnsi="Courier New" w:hint="default"/>
      </w:rPr>
    </w:lvl>
    <w:lvl w:ilvl="5" w:tplc="04090005" w:tentative="1">
      <w:start w:val="1"/>
      <w:numFmt w:val="bullet"/>
      <w:lvlText w:val=""/>
      <w:lvlJc w:val="left"/>
      <w:pPr>
        <w:tabs>
          <w:tab w:val="num" w:pos="4393"/>
        </w:tabs>
        <w:ind w:left="4393" w:hanging="360"/>
      </w:pPr>
      <w:rPr>
        <w:rFonts w:ascii="Wingdings" w:hAnsi="Wingdings" w:hint="default"/>
      </w:rPr>
    </w:lvl>
    <w:lvl w:ilvl="6" w:tplc="04090001" w:tentative="1">
      <w:start w:val="1"/>
      <w:numFmt w:val="bullet"/>
      <w:lvlText w:val=""/>
      <w:lvlJc w:val="left"/>
      <w:pPr>
        <w:tabs>
          <w:tab w:val="num" w:pos="5113"/>
        </w:tabs>
        <w:ind w:left="5113" w:hanging="360"/>
      </w:pPr>
      <w:rPr>
        <w:rFonts w:ascii="Symbol" w:hAnsi="Symbol" w:hint="default"/>
      </w:rPr>
    </w:lvl>
    <w:lvl w:ilvl="7" w:tplc="04090003" w:tentative="1">
      <w:start w:val="1"/>
      <w:numFmt w:val="bullet"/>
      <w:lvlText w:val="o"/>
      <w:lvlJc w:val="left"/>
      <w:pPr>
        <w:tabs>
          <w:tab w:val="num" w:pos="5833"/>
        </w:tabs>
        <w:ind w:left="5833" w:hanging="360"/>
      </w:pPr>
      <w:rPr>
        <w:rFonts w:ascii="Courier New" w:hAnsi="Courier New" w:hint="default"/>
      </w:rPr>
    </w:lvl>
    <w:lvl w:ilvl="8" w:tplc="04090005" w:tentative="1">
      <w:start w:val="1"/>
      <w:numFmt w:val="bullet"/>
      <w:lvlText w:val=""/>
      <w:lvlJc w:val="left"/>
      <w:pPr>
        <w:tabs>
          <w:tab w:val="num" w:pos="6553"/>
        </w:tabs>
        <w:ind w:left="6553" w:hanging="360"/>
      </w:pPr>
      <w:rPr>
        <w:rFonts w:ascii="Wingdings" w:hAnsi="Wingdings" w:hint="default"/>
      </w:rPr>
    </w:lvl>
  </w:abstractNum>
  <w:abstractNum w:abstractNumId="71">
    <w:nsid w:val="7D50453D"/>
    <w:multiLevelType w:val="hybridMultilevel"/>
    <w:tmpl w:val="EA02D18E"/>
    <w:lvl w:ilvl="0" w:tplc="0C0A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4"/>
  </w:num>
  <w:num w:numId="3">
    <w:abstractNumId w:val="0"/>
  </w:num>
  <w:num w:numId="4">
    <w:abstractNumId w:val="69"/>
  </w:num>
  <w:num w:numId="5">
    <w:abstractNumId w:val="34"/>
  </w:num>
  <w:num w:numId="6">
    <w:abstractNumId w:val="36"/>
  </w:num>
  <w:num w:numId="7">
    <w:abstractNumId w:val="8"/>
  </w:num>
  <w:num w:numId="8">
    <w:abstractNumId w:val="47"/>
  </w:num>
  <w:num w:numId="9">
    <w:abstractNumId w:val="17"/>
  </w:num>
  <w:num w:numId="10">
    <w:abstractNumId w:val="35"/>
  </w:num>
  <w:num w:numId="11">
    <w:abstractNumId w:val="10"/>
  </w:num>
  <w:num w:numId="12">
    <w:abstractNumId w:val="11"/>
  </w:num>
  <w:num w:numId="13">
    <w:abstractNumId w:val="25"/>
  </w:num>
  <w:num w:numId="14">
    <w:abstractNumId w:val="41"/>
  </w:num>
  <w:num w:numId="15">
    <w:abstractNumId w:val="6"/>
  </w:num>
  <w:num w:numId="16">
    <w:abstractNumId w:val="51"/>
  </w:num>
  <w:num w:numId="17">
    <w:abstractNumId w:val="16"/>
  </w:num>
  <w:num w:numId="18">
    <w:abstractNumId w:val="13"/>
  </w:num>
  <w:num w:numId="19">
    <w:abstractNumId w:val="46"/>
  </w:num>
  <w:num w:numId="20">
    <w:abstractNumId w:val="20"/>
  </w:num>
  <w:num w:numId="21">
    <w:abstractNumId w:val="27"/>
  </w:num>
  <w:num w:numId="22">
    <w:abstractNumId w:val="65"/>
  </w:num>
  <w:num w:numId="23">
    <w:abstractNumId w:val="57"/>
  </w:num>
  <w:num w:numId="24">
    <w:abstractNumId w:val="1"/>
  </w:num>
  <w:num w:numId="25">
    <w:abstractNumId w:val="56"/>
  </w:num>
  <w:num w:numId="26">
    <w:abstractNumId w:val="22"/>
  </w:num>
  <w:num w:numId="27">
    <w:abstractNumId w:val="30"/>
  </w:num>
  <w:num w:numId="28">
    <w:abstractNumId w:val="7"/>
  </w:num>
  <w:num w:numId="29">
    <w:abstractNumId w:val="40"/>
  </w:num>
  <w:num w:numId="30">
    <w:abstractNumId w:val="59"/>
  </w:num>
  <w:num w:numId="31">
    <w:abstractNumId w:val="67"/>
  </w:num>
  <w:num w:numId="32">
    <w:abstractNumId w:val="15"/>
  </w:num>
  <w:num w:numId="33">
    <w:abstractNumId w:val="55"/>
  </w:num>
  <w:num w:numId="34">
    <w:abstractNumId w:val="44"/>
  </w:num>
  <w:num w:numId="35">
    <w:abstractNumId w:val="32"/>
  </w:num>
  <w:num w:numId="36">
    <w:abstractNumId w:val="63"/>
  </w:num>
  <w:num w:numId="37">
    <w:abstractNumId w:val="24"/>
  </w:num>
  <w:num w:numId="38">
    <w:abstractNumId w:val="71"/>
  </w:num>
  <w:num w:numId="39">
    <w:abstractNumId w:val="48"/>
  </w:num>
  <w:num w:numId="40">
    <w:abstractNumId w:val="28"/>
  </w:num>
  <w:num w:numId="41">
    <w:abstractNumId w:val="52"/>
  </w:num>
  <w:num w:numId="42">
    <w:abstractNumId w:val="14"/>
  </w:num>
  <w:num w:numId="43">
    <w:abstractNumId w:val="9"/>
  </w:num>
  <w:num w:numId="44">
    <w:abstractNumId w:val="23"/>
  </w:num>
  <w:num w:numId="45">
    <w:abstractNumId w:val="43"/>
  </w:num>
  <w:num w:numId="46">
    <w:abstractNumId w:val="19"/>
  </w:num>
  <w:num w:numId="47">
    <w:abstractNumId w:val="31"/>
  </w:num>
  <w:num w:numId="48">
    <w:abstractNumId w:val="2"/>
  </w:num>
  <w:num w:numId="49">
    <w:abstractNumId w:val="70"/>
  </w:num>
  <w:num w:numId="50">
    <w:abstractNumId w:val="42"/>
  </w:num>
  <w:num w:numId="51">
    <w:abstractNumId w:val="39"/>
  </w:num>
  <w:num w:numId="52">
    <w:abstractNumId w:val="37"/>
  </w:num>
  <w:num w:numId="53">
    <w:abstractNumId w:val="66"/>
  </w:num>
  <w:num w:numId="54">
    <w:abstractNumId w:val="54"/>
  </w:num>
  <w:num w:numId="55">
    <w:abstractNumId w:val="58"/>
  </w:num>
  <w:num w:numId="56">
    <w:abstractNumId w:val="68"/>
  </w:num>
  <w:num w:numId="57">
    <w:abstractNumId w:val="49"/>
  </w:num>
  <w:num w:numId="58">
    <w:abstractNumId w:val="3"/>
  </w:num>
  <w:num w:numId="59">
    <w:abstractNumId w:val="5"/>
  </w:num>
  <w:num w:numId="60">
    <w:abstractNumId w:val="53"/>
  </w:num>
  <w:num w:numId="61">
    <w:abstractNumId w:val="33"/>
  </w:num>
  <w:num w:numId="62">
    <w:abstractNumId w:val="64"/>
  </w:num>
  <w:num w:numId="63">
    <w:abstractNumId w:val="26"/>
  </w:num>
  <w:num w:numId="64">
    <w:abstractNumId w:val="18"/>
  </w:num>
  <w:num w:numId="65">
    <w:abstractNumId w:val="12"/>
  </w:num>
  <w:num w:numId="66">
    <w:abstractNumId w:val="62"/>
  </w:num>
  <w:num w:numId="67">
    <w:abstractNumId w:val="29"/>
  </w:num>
  <w:num w:numId="68">
    <w:abstractNumId w:val="61"/>
  </w:num>
  <w:num w:numId="69">
    <w:abstractNumId w:val="50"/>
  </w:num>
  <w:num w:numId="70">
    <w:abstractNumId w:val="21"/>
  </w:num>
  <w:num w:numId="71">
    <w:abstractNumId w:val="45"/>
  </w:num>
  <w:num w:numId="72">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6B67"/>
    <w:rsid w:val="00E16B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NI" w:eastAsia="es-ES"/>
    </w:rPr>
  </w:style>
  <w:style w:type="paragraph" w:styleId="Heading1">
    <w:name w:val="heading 1"/>
    <w:basedOn w:val="Normal"/>
    <w:next w:val="Normal"/>
    <w:link w:val="Heading1Char"/>
    <w:uiPriority w:val="9"/>
    <w:qFormat/>
    <w:pPr>
      <w:keepNext/>
      <w:outlineLvl w:val="0"/>
    </w:pPr>
    <w:rPr>
      <w:b/>
      <w:bCs/>
    </w:rPr>
  </w:style>
  <w:style w:type="paragraph" w:styleId="Heading2">
    <w:name w:val="heading 2"/>
    <w:basedOn w:val="Normal"/>
    <w:next w:val="Normal"/>
    <w:link w:val="Heading2Char"/>
    <w:uiPriority w:val="9"/>
    <w:qFormat/>
    <w:pPr>
      <w:keepNext/>
      <w:pBdr>
        <w:bottom w:val="single" w:sz="4" w:space="1" w:color="auto"/>
      </w:pBdr>
      <w:jc w:val="center"/>
      <w:outlineLvl w:val="1"/>
    </w:pPr>
    <w:rPr>
      <w:rFonts w:ascii="Arial" w:hAnsi="Arial" w:cs="Arial"/>
      <w:b/>
      <w:bCs/>
      <w:sz w:val="22"/>
    </w:rPr>
  </w:style>
  <w:style w:type="paragraph" w:styleId="Heading3">
    <w:name w:val="heading 3"/>
    <w:basedOn w:val="Normal"/>
    <w:next w:val="Normal"/>
    <w:link w:val="Heading3Char"/>
    <w:uiPriority w:val="9"/>
    <w:qFormat/>
    <w:pPr>
      <w:keepNext/>
      <w:outlineLvl w:val="2"/>
    </w:pPr>
    <w:rPr>
      <w:rFonts w:ascii="Arial" w:hAnsi="Arial" w:cs="Arial"/>
      <w:b/>
      <w:bCs/>
      <w:sz w:val="22"/>
    </w:rPr>
  </w:style>
  <w:style w:type="paragraph" w:styleId="Heading4">
    <w:name w:val="heading 4"/>
    <w:basedOn w:val="Normal"/>
    <w:next w:val="Normal"/>
    <w:link w:val="Heading4Char"/>
    <w:uiPriority w:val="9"/>
    <w:qFormat/>
    <w:pPr>
      <w:keepNext/>
      <w:jc w:val="center"/>
      <w:outlineLvl w:val="3"/>
    </w:pPr>
    <w:rPr>
      <w:b/>
      <w:bCs/>
    </w:rPr>
  </w:style>
  <w:style w:type="paragraph" w:styleId="Heading5">
    <w:name w:val="heading 5"/>
    <w:basedOn w:val="Normal"/>
    <w:next w:val="Normal"/>
    <w:link w:val="Heading5Char"/>
    <w:uiPriority w:val="9"/>
    <w:qFormat/>
    <w:pPr>
      <w:keepNext/>
      <w:outlineLvl w:val="4"/>
    </w:pPr>
    <w:rPr>
      <w:sz w:val="20"/>
      <w:u w:val="single"/>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B67"/>
    <w:rPr>
      <w:rFonts w:asciiTheme="majorHAnsi" w:eastAsiaTheme="majorEastAsia" w:hAnsiTheme="majorHAnsi" w:cstheme="majorBidi"/>
      <w:b/>
      <w:bCs/>
      <w:kern w:val="32"/>
      <w:sz w:val="32"/>
      <w:szCs w:val="32"/>
      <w:lang w:val="es-NI" w:eastAsia="es-ES"/>
    </w:rPr>
  </w:style>
  <w:style w:type="character" w:customStyle="1" w:styleId="Heading2Char">
    <w:name w:val="Heading 2 Char"/>
    <w:basedOn w:val="DefaultParagraphFont"/>
    <w:link w:val="Heading2"/>
    <w:uiPriority w:val="9"/>
    <w:semiHidden/>
    <w:rsid w:val="00E16B67"/>
    <w:rPr>
      <w:rFonts w:asciiTheme="majorHAnsi" w:eastAsiaTheme="majorEastAsia" w:hAnsiTheme="majorHAnsi" w:cstheme="majorBidi"/>
      <w:b/>
      <w:bCs/>
      <w:i/>
      <w:iCs/>
      <w:sz w:val="28"/>
      <w:szCs w:val="28"/>
      <w:lang w:val="es-NI" w:eastAsia="es-ES"/>
    </w:rPr>
  </w:style>
  <w:style w:type="character" w:customStyle="1" w:styleId="Heading3Char">
    <w:name w:val="Heading 3 Char"/>
    <w:basedOn w:val="DefaultParagraphFont"/>
    <w:link w:val="Heading3"/>
    <w:uiPriority w:val="9"/>
    <w:semiHidden/>
    <w:rsid w:val="00E16B67"/>
    <w:rPr>
      <w:rFonts w:asciiTheme="majorHAnsi" w:eastAsiaTheme="majorEastAsia" w:hAnsiTheme="majorHAnsi" w:cstheme="majorBidi"/>
      <w:b/>
      <w:bCs/>
      <w:sz w:val="26"/>
      <w:szCs w:val="26"/>
      <w:lang w:val="es-NI" w:eastAsia="es-ES"/>
    </w:rPr>
  </w:style>
  <w:style w:type="character" w:customStyle="1" w:styleId="Heading4Char">
    <w:name w:val="Heading 4 Char"/>
    <w:basedOn w:val="DefaultParagraphFont"/>
    <w:link w:val="Heading4"/>
    <w:uiPriority w:val="9"/>
    <w:semiHidden/>
    <w:rsid w:val="00E16B67"/>
    <w:rPr>
      <w:rFonts w:asciiTheme="minorHAnsi" w:eastAsiaTheme="minorEastAsia" w:hAnsiTheme="minorHAnsi" w:cstheme="minorBidi"/>
      <w:b/>
      <w:bCs/>
      <w:sz w:val="28"/>
      <w:szCs w:val="28"/>
      <w:lang w:val="es-NI" w:eastAsia="es-ES"/>
    </w:rPr>
  </w:style>
  <w:style w:type="character" w:customStyle="1" w:styleId="Heading5Char">
    <w:name w:val="Heading 5 Char"/>
    <w:basedOn w:val="DefaultParagraphFont"/>
    <w:link w:val="Heading5"/>
    <w:uiPriority w:val="9"/>
    <w:semiHidden/>
    <w:rsid w:val="00E16B67"/>
    <w:rPr>
      <w:rFonts w:asciiTheme="minorHAnsi" w:eastAsiaTheme="minorEastAsia" w:hAnsiTheme="minorHAnsi" w:cstheme="minorBidi"/>
      <w:b/>
      <w:bCs/>
      <w:i/>
      <w:iCs/>
      <w:sz w:val="26"/>
      <w:szCs w:val="26"/>
      <w:lang w:val="es-NI" w:eastAsia="es-ES"/>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rsid w:val="00E16B67"/>
    <w:rPr>
      <w:lang w:val="es-NI" w:eastAsia="es-ES"/>
    </w:rPr>
  </w:style>
  <w:style w:type="character" w:styleId="FootnoteReference">
    <w:name w:val="footnote reference"/>
    <w:basedOn w:val="DefaultParagraphFont"/>
    <w:uiPriority w:val="99"/>
    <w:semiHidden/>
    <w:rPr>
      <w:rFonts w:cs="Times New Roman"/>
      <w:vertAlign w:val="superscript"/>
    </w:rPr>
  </w:style>
  <w:style w:type="paragraph" w:styleId="Header">
    <w:name w:val="header"/>
    <w:basedOn w:val="Normal"/>
    <w:link w:val="HeaderChar"/>
    <w:uiPriority w:val="99"/>
    <w:semiHidden/>
    <w:pPr>
      <w:tabs>
        <w:tab w:val="center" w:pos="4252"/>
        <w:tab w:val="right" w:pos="8504"/>
      </w:tabs>
    </w:pPr>
  </w:style>
  <w:style w:type="character" w:customStyle="1" w:styleId="HeaderChar">
    <w:name w:val="Header Char"/>
    <w:basedOn w:val="DefaultParagraphFont"/>
    <w:link w:val="Header"/>
    <w:uiPriority w:val="99"/>
    <w:semiHidden/>
    <w:rsid w:val="00E16B67"/>
    <w:rPr>
      <w:sz w:val="24"/>
      <w:szCs w:val="24"/>
      <w:lang w:val="es-NI" w:eastAsia="es-ES"/>
    </w:rPr>
  </w:style>
  <w:style w:type="paragraph" w:styleId="Footer">
    <w:name w:val="footer"/>
    <w:basedOn w:val="Normal"/>
    <w:link w:val="FooterChar"/>
    <w:uiPriority w:val="99"/>
    <w:semiHidden/>
    <w:pPr>
      <w:tabs>
        <w:tab w:val="center" w:pos="4252"/>
        <w:tab w:val="right" w:pos="8504"/>
      </w:tabs>
    </w:pPr>
  </w:style>
  <w:style w:type="character" w:customStyle="1" w:styleId="FooterChar">
    <w:name w:val="Footer Char"/>
    <w:basedOn w:val="DefaultParagraphFont"/>
    <w:link w:val="Footer"/>
    <w:uiPriority w:val="99"/>
    <w:semiHidden/>
    <w:rsid w:val="00E16B67"/>
    <w:rPr>
      <w:sz w:val="24"/>
      <w:szCs w:val="24"/>
      <w:lang w:val="es-NI" w:eastAsia="es-ES"/>
    </w:rPr>
  </w:style>
  <w:style w:type="character" w:styleId="PageNumber">
    <w:name w:val="page number"/>
    <w:basedOn w:val="DefaultParagraphFont"/>
    <w:uiPriority w:val="99"/>
    <w:semiHidden/>
    <w:rPr>
      <w:rFonts w:cs="Times New Roman"/>
    </w:rPr>
  </w:style>
  <w:style w:type="paragraph" w:styleId="Title">
    <w:name w:val="Title"/>
    <w:basedOn w:val="Normal"/>
    <w:link w:val="TitleChar"/>
    <w:uiPriority w:val="10"/>
    <w:qFormat/>
    <w:pPr>
      <w:jc w:val="center"/>
    </w:pPr>
    <w:rPr>
      <w:b/>
      <w:bCs/>
      <w:sz w:val="20"/>
    </w:rPr>
  </w:style>
  <w:style w:type="character" w:customStyle="1" w:styleId="TitleChar">
    <w:name w:val="Title Char"/>
    <w:basedOn w:val="DefaultParagraphFont"/>
    <w:link w:val="Title"/>
    <w:uiPriority w:val="10"/>
    <w:rsid w:val="00E16B67"/>
    <w:rPr>
      <w:rFonts w:asciiTheme="majorHAnsi" w:eastAsiaTheme="majorEastAsia" w:hAnsiTheme="majorHAnsi" w:cstheme="majorBidi"/>
      <w:b/>
      <w:bCs/>
      <w:kern w:val="28"/>
      <w:sz w:val="32"/>
      <w:szCs w:val="32"/>
      <w:lang w:val="es-NI" w:eastAsia="es-ES"/>
    </w:rPr>
  </w:style>
  <w:style w:type="paragraph" w:styleId="BodyText">
    <w:name w:val="Body Text"/>
    <w:basedOn w:val="Normal"/>
    <w:link w:val="BodyTextChar"/>
    <w:uiPriority w:val="99"/>
    <w:semiHidden/>
    <w:pPr>
      <w:jc w:val="both"/>
    </w:pPr>
    <w:rPr>
      <w:sz w:val="20"/>
      <w:szCs w:val="20"/>
      <w:lang w:val="es-ES"/>
    </w:rPr>
  </w:style>
  <w:style w:type="character" w:customStyle="1" w:styleId="BodyTextChar">
    <w:name w:val="Body Text Char"/>
    <w:basedOn w:val="DefaultParagraphFont"/>
    <w:link w:val="BodyText"/>
    <w:uiPriority w:val="99"/>
    <w:semiHidden/>
    <w:rsid w:val="00E16B67"/>
    <w:rPr>
      <w:sz w:val="24"/>
      <w:szCs w:val="24"/>
      <w:lang w:val="es-NI" w:eastAsia="es-ES"/>
    </w:rPr>
  </w:style>
  <w:style w:type="paragraph" w:customStyle="1" w:styleId="ABBR">
    <w:name w:val="ABBR"/>
    <w:basedOn w:val="Normal"/>
    <w:rPr>
      <w:caps/>
      <w:szCs w:val="20"/>
      <w:lang w:val="es-ES_tradnl"/>
    </w:rPr>
  </w:style>
  <w:style w:type="paragraph" w:styleId="BodyTextIndent3">
    <w:name w:val="Body Text Indent 3"/>
    <w:basedOn w:val="Normal"/>
    <w:link w:val="BodyTextIndent3Char"/>
    <w:uiPriority w:val="99"/>
    <w:semiHidden/>
    <w:pPr>
      <w:ind w:left="516" w:hanging="516"/>
      <w:jc w:val="both"/>
    </w:pPr>
    <w:rPr>
      <w:sz w:val="20"/>
      <w:szCs w:val="20"/>
      <w:lang w:val="es-ES"/>
    </w:rPr>
  </w:style>
  <w:style w:type="character" w:customStyle="1" w:styleId="BodyTextIndent3Char">
    <w:name w:val="Body Text Indent 3 Char"/>
    <w:basedOn w:val="DefaultParagraphFont"/>
    <w:link w:val="BodyTextIndent3"/>
    <w:uiPriority w:val="99"/>
    <w:semiHidden/>
    <w:rsid w:val="00E16B67"/>
    <w:rPr>
      <w:sz w:val="16"/>
      <w:szCs w:val="16"/>
      <w:lang w:val="es-NI" w:eastAsia="es-ES"/>
    </w:rPr>
  </w:style>
  <w:style w:type="paragraph" w:styleId="BodyText2">
    <w:name w:val="Body Text 2"/>
    <w:basedOn w:val="Normal"/>
    <w:link w:val="BodyText2Char"/>
    <w:uiPriority w:val="99"/>
    <w:semiHidden/>
    <w:rPr>
      <w:sz w:val="20"/>
    </w:rPr>
  </w:style>
  <w:style w:type="character" w:customStyle="1" w:styleId="BodyText2Char">
    <w:name w:val="Body Text 2 Char"/>
    <w:basedOn w:val="DefaultParagraphFont"/>
    <w:link w:val="BodyText2"/>
    <w:uiPriority w:val="99"/>
    <w:semiHidden/>
    <w:rsid w:val="00E16B67"/>
    <w:rPr>
      <w:sz w:val="24"/>
      <w:szCs w:val="24"/>
      <w:lang w:val="es-NI" w:eastAsia="es-ES"/>
    </w:rPr>
  </w:style>
  <w:style w:type="paragraph" w:customStyle="1" w:styleId="Newpage">
    <w:name w:val="Newpage"/>
    <w:basedOn w:val="Normal"/>
    <w:pPr>
      <w:tabs>
        <w:tab w:val="left" w:pos="3060"/>
      </w:tabs>
      <w:spacing w:before="240"/>
      <w:jc w:val="center"/>
    </w:pPr>
    <w:rPr>
      <w:b/>
      <w:smallCaps/>
      <w:szCs w:val="20"/>
      <w:lang w:val="es-ES"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E16B67"/>
    <w:rPr>
      <w:sz w:val="0"/>
      <w:szCs w:val="0"/>
      <w:lang w:val="es-NI" w:eastAsia="es-ES"/>
    </w:rPr>
  </w:style>
  <w:style w:type="paragraph" w:styleId="BodyTextIndent">
    <w:name w:val="Body Text Indent"/>
    <w:basedOn w:val="Normal"/>
    <w:link w:val="BodyTextIndentChar"/>
    <w:uiPriority w:val="99"/>
    <w:semiHidden/>
    <w:pPr>
      <w:ind w:left="28"/>
    </w:pPr>
    <w:rPr>
      <w:sz w:val="20"/>
      <w:szCs w:val="20"/>
    </w:rPr>
  </w:style>
  <w:style w:type="character" w:customStyle="1" w:styleId="BodyTextIndentChar">
    <w:name w:val="Body Text Indent Char"/>
    <w:basedOn w:val="DefaultParagraphFont"/>
    <w:link w:val="BodyTextIndent"/>
    <w:uiPriority w:val="99"/>
    <w:semiHidden/>
    <w:rsid w:val="00E16B67"/>
    <w:rPr>
      <w:sz w:val="24"/>
      <w:szCs w:val="24"/>
      <w:lang w:val="es-NI"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08A5F023971F344D96FF39E74837AA47" ma:contentTypeVersion="2433" ma:contentTypeDescription="The base project type from which other project content types inherit their information." ma:contentTypeScope="" ma:versionID="7c3a352fb69d9ed738477bdd9d9ee7e3">
  <xsd:schema xmlns:xsd="http://www.w3.org/2001/XMLSchema" xmlns:xs="http://www.w3.org/2001/XMLSchema" xmlns:p="http://schemas.microsoft.com/office/2006/metadata/properties" xmlns:ns2="cdc7663a-08f0-4737-9e8c-148ce897a09c" targetNamespace="http://schemas.microsoft.com/office/2006/metadata/properties" ma:root="true" ma:fieldsID="ff2a31bd3a03c7eb8d5936744de99e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R0002747103</Record_x0020_Number>
    <Key_x0020_Document xmlns="cdc7663a-08f0-4737-9e8c-148ce897a09c">false</Key_x0020_Document>
    <Division_x0020_or_x0020_Unit xmlns="cdc7663a-08f0-4737-9e8c-148ce897a09c">MIF</Division_x0020_or_x0020_Unit>
    <Other_x0020_Author xmlns="cdc7663a-08f0-4737-9e8c-148ce897a09c" xsi:nil="true"/>
    <IDBDocs_x0020_Number xmlns="cdc7663a-08f0-4737-9e8c-148ce897a09c">35149971</IDBDocs_x0020_Number>
    <Document_x0020_Author xmlns="cdc7663a-08f0-4737-9e8c-148ce897a09c">Tercero Gomez, Maria Gabriela</Document_x0020_Author>
    <Operation_x0020_Type xmlns="cdc7663a-08f0-4737-9e8c-148ce897a09c" xsi:nil="true"/>
    <TaxCatchAll xmlns="cdc7663a-08f0-4737-9e8c-148ce897a09c">
      <Value>6</Value>
      <Value>40</Value>
      <Value>15</Value>
    </TaxCatchAll>
    <Fiscal_x0020_Year_x0020_IDB xmlns="cdc7663a-08f0-4737-9e8c-148ce897a09c">2010</Fiscal_x0020_Year_x0020_IDB>
    <Project_x0020_Number xmlns="cdc7663a-08f0-4737-9e8c-148ce897a09c">DR-S1002</Project_x0020_Number>
    <Package_x0020_Code xmlns="cdc7663a-08f0-4737-9e8c-148ce897a09c" xsi:nil="true"/>
    <Migration_x0020_Info xmlns="cdc7663a-08f0-4737-9e8c-148ce897a09c">MS WORDSEPSEP - Social Entrepreneurship Program0</Migration_x0020_Info>
    <Approval_x0020_Number xmlns="cdc7663a-08f0-4737-9e8c-148ce897a09c" xsi:nil="true"/>
    <Business_x0020_Area xmlns="cdc7663a-08f0-4737-9e8c-148ce897a09c" xsi:nil="true"/>
    <SISCOR_x0020_Number xmlns="cdc7663a-08f0-4737-9e8c-148ce897a09c" xsi:nil="true"/>
    <Identifier xmlns="cdc7663a-08f0-4737-9e8c-148ce897a09c"> FULL DOC</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United States of America</TermName>
          <TermId xmlns="http://schemas.microsoft.com/office/infopath/2007/PartnerControls">24b29fed-1348-4600-9869-d4c0cdf7902e</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EZSHARE-685397827-505</_dlc_DocId>
    <From_x003a_ xmlns="cdc7663a-08f0-4737-9e8c-148ce897a09c" xsi:nil="true"/>
    <To_x003a_ xmlns="cdc7663a-08f0-4737-9e8c-148ce897a09c" xsi:nil="true"/>
    <_dlc_DocIdUrl xmlns="cdc7663a-08f0-4737-9e8c-148ce897a09c">
      <Url>https://idbg.sharepoint.com/teams/EZ-DR-TCP/DR-S1002/_layouts/15/DocIdRedir.aspx?ID=EZSHARE-685397827-505</Url>
      <Description>EZSHARE-685397827-505</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01312C0-2715-4A79-9D94-32FE40F158F5}"/>
</file>

<file path=customXml/itemProps2.xml><?xml version="1.0" encoding="utf-8"?>
<ds:datastoreItem xmlns:ds="http://schemas.openxmlformats.org/officeDocument/2006/customXml" ds:itemID="{811066FB-F13C-412A-8FDC-AE6B73EA779C}"/>
</file>

<file path=customXml/itemProps3.xml><?xml version="1.0" encoding="utf-8"?>
<ds:datastoreItem xmlns:ds="http://schemas.openxmlformats.org/officeDocument/2006/customXml" ds:itemID="{DE103DBF-A8B4-461B-BB48-DB2760B72176}"/>
</file>

<file path=customXml/itemProps4.xml><?xml version="1.0" encoding="utf-8"?>
<ds:datastoreItem xmlns:ds="http://schemas.openxmlformats.org/officeDocument/2006/customXml" ds:itemID="{5D3B66B4-8847-4859-8448-5031AB46F186}"/>
</file>

<file path=customXml/itemProps5.xml><?xml version="1.0" encoding="utf-8"?>
<ds:datastoreItem xmlns:ds="http://schemas.openxmlformats.org/officeDocument/2006/customXml" ds:itemID="{A316BBAD-E05C-48AC-81E8-B9FAADFE2EEC}"/>
</file>

<file path=customXml/itemProps6.xml><?xml version="1.0" encoding="utf-8"?>
<ds:datastoreItem xmlns:ds="http://schemas.openxmlformats.org/officeDocument/2006/customXml" ds:itemID="{C9A8EEEE-F75F-4DCE-9BB4-B7A91974FA86}"/>
</file>

<file path=customXml/itemProps7.xml><?xml version="1.0" encoding="utf-8"?>
<ds:datastoreItem xmlns:ds="http://schemas.openxmlformats.org/officeDocument/2006/customXml" ds:itemID="{FD7061A6-4B0D-4CDE-8066-A0C1B1A89037}"/>
</file>

<file path=customXml/itemProps8.xml><?xml version="1.0" encoding="utf-8"?>
<ds:datastoreItem xmlns:ds="http://schemas.openxmlformats.org/officeDocument/2006/customXml" ds:itemID="{A201F2D2-39CB-48E8-9209-BE3F5A1B5B0B}"/>
</file>

<file path=docProps/app.xml><?xml version="1.0" encoding="utf-8"?>
<Properties xmlns="http://schemas.openxmlformats.org/officeDocument/2006/extended-properties" xmlns:vt="http://schemas.openxmlformats.org/officeDocument/2006/docPropsVTypes">
  <Template>Normal_Wordconv.dotm</Template>
  <TotalTime>27</TotalTime>
  <Pages>1</Pages>
  <Words>1454</Words>
  <Characters>8290</Characters>
  <Application>Microsoft Office Outlook</Application>
  <DocSecurity>0</DocSecurity>
  <Lines>0</Lines>
  <Paragraphs>0</Paragraphs>
  <ScaleCrop>false</ScaleCrop>
  <Company>PERSONAL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Marco Lógico</dc:title>
  <dc:subject/>
  <dc:creator>AUXILIO MUNDIAL</dc:creator>
  <cp:keywords/>
  <dc:description/>
  <cp:lastModifiedBy>FLEMINGD</cp:lastModifiedBy>
  <cp:revision>18</cp:revision>
  <cp:lastPrinted>2004-09-29T19:42:00Z</cp:lastPrinted>
  <dcterms:created xsi:type="dcterms:W3CDTF">2004-09-27T15:19:00Z</dcterms:created>
  <dcterms:modified xsi:type="dcterms:W3CDTF">2004-09-29T19:42:00Z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0x010100ACF722E9F6B0B149B0CD8BE2560A66720008A5F023971F344D96FF39E74837AA47</vt:lpwstr>
  </property>
  <property fmtid="{D5CDD505-2E9C-101B-9397-08002B2CF9AE}" pid="5" name="TaxKeywordTaxHTField">
    <vt:lpwstr/>
  </property>
  <property fmtid="{D5CDD505-2E9C-101B-9397-08002B2CF9AE}" pid="6" name="Series Operations IDB">
    <vt:lpwstr>15;#Unclassified|a6dff32e-d477-44cd-a56b-85efe9e0a56c</vt:lpwstr>
  </property>
  <property fmtid="{D5CDD505-2E9C-101B-9397-08002B2CF9AE}" pid="7" name="Sub-Sector">
    <vt:lpwstr/>
  </property>
  <property fmtid="{D5CDD505-2E9C-101B-9397-08002B2CF9AE}" pid="8" name="Country">
    <vt:lpwstr>40;#United States of America|24b29fed-1348-4600-9869-d4c0cdf7902e</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6;#IDBDocs|cca77002-e150-4b2d-ab1f-1d7a7cdcae16</vt:lpwstr>
  </property>
  <property fmtid="{D5CDD505-2E9C-101B-9397-08002B2CF9AE}" pid="15" name="Disclosure Activity">
    <vt:lpwstr>SEP - Social Entrepreneurship Program</vt:lpwstr>
  </property>
  <property fmtid="{D5CDD505-2E9C-101B-9397-08002B2CF9AE}" pid="19" name="Webtopic">
    <vt:lpwstr>Generic</vt:lpwstr>
  </property>
  <property fmtid="{D5CDD505-2E9C-101B-9397-08002B2CF9AE}" pid="21" name="Disclosed">
    <vt:bool>true</vt:bool>
  </property>
  <property fmtid="{D5CDD505-2E9C-101B-9397-08002B2CF9AE}" pid="23" name="URL">
    <vt:lpwstr/>
  </property>
  <property fmtid="{D5CDD505-2E9C-101B-9397-08002B2CF9AE}" pid="27" name="_dlc_DocIdItemGuid">
    <vt:lpwstr>4dc9d14f-3ae0-4606-917a-4040369ddcd8</vt:lpwstr>
  </property>
</Properties>
</file>