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FD3F6" w14:textId="77777777" w:rsidR="0095711B" w:rsidRPr="00364DAF" w:rsidRDefault="00055EF1" w:rsidP="00DC5956">
      <w:pPr>
        <w:spacing w:before="120" w:after="120" w:line="240" w:lineRule="auto"/>
        <w:jc w:val="center"/>
        <w:rPr>
          <w:rFonts w:ascii="Arial" w:hAnsi="Arial" w:cs="Arial"/>
          <w:b/>
          <w:lang w:val="es-419"/>
        </w:rPr>
      </w:pPr>
      <w:r w:rsidRPr="00364DAF">
        <w:rPr>
          <w:rFonts w:ascii="Arial" w:hAnsi="Arial" w:cs="Arial"/>
          <w:b/>
          <w:lang w:val="es-419"/>
        </w:rPr>
        <w:t>Abstracto</w:t>
      </w:r>
      <w:r w:rsidR="00563B1D" w:rsidRPr="00364DAF">
        <w:rPr>
          <w:rFonts w:ascii="Arial" w:hAnsi="Arial" w:cs="Arial"/>
          <w:b/>
          <w:lang w:val="es-419"/>
        </w:rPr>
        <w:t xml:space="preserve"> </w:t>
      </w:r>
      <w:r w:rsidR="0091508A" w:rsidRPr="00364DAF">
        <w:rPr>
          <w:rFonts w:ascii="Arial" w:hAnsi="Arial" w:cs="Arial"/>
          <w:b/>
          <w:lang w:val="es-419"/>
        </w:rPr>
        <w:t xml:space="preserve">de </w:t>
      </w:r>
      <w:r w:rsidR="00F00960" w:rsidRPr="00364DAF">
        <w:rPr>
          <w:rFonts w:ascii="Arial" w:hAnsi="Arial" w:cs="Arial"/>
          <w:b/>
          <w:lang w:val="es-419"/>
        </w:rPr>
        <w:t>Cooperación</w:t>
      </w:r>
      <w:r w:rsidR="0091508A" w:rsidRPr="00364DAF">
        <w:rPr>
          <w:rFonts w:ascii="Arial" w:hAnsi="Arial" w:cs="Arial"/>
          <w:b/>
          <w:lang w:val="es-419"/>
        </w:rPr>
        <w:t xml:space="preserve"> T</w:t>
      </w:r>
      <w:r w:rsidR="00F00960" w:rsidRPr="00364DAF">
        <w:rPr>
          <w:rFonts w:ascii="Arial" w:hAnsi="Arial" w:cs="Arial"/>
          <w:b/>
          <w:lang w:val="es-419"/>
        </w:rPr>
        <w:t>é</w:t>
      </w:r>
      <w:r w:rsidR="0091508A" w:rsidRPr="00364DAF">
        <w:rPr>
          <w:rFonts w:ascii="Arial" w:hAnsi="Arial" w:cs="Arial"/>
          <w:b/>
          <w:lang w:val="es-419"/>
        </w:rPr>
        <w:t xml:space="preserve">cnica </w:t>
      </w:r>
    </w:p>
    <w:p w14:paraId="11B34A34" w14:textId="77777777" w:rsidR="0095711B" w:rsidRPr="00364DAF" w:rsidRDefault="00E33333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419"/>
        </w:rPr>
      </w:pPr>
      <w:r w:rsidRPr="00364DAF">
        <w:rPr>
          <w:rFonts w:ascii="Arial" w:hAnsi="Arial" w:cs="Arial"/>
          <w:b/>
          <w:lang w:val="es-419"/>
        </w:rPr>
        <w:t>Información</w:t>
      </w:r>
      <w:r w:rsidR="0091508A" w:rsidRPr="00364DAF">
        <w:rPr>
          <w:rFonts w:ascii="Arial" w:hAnsi="Arial" w:cs="Arial"/>
          <w:b/>
          <w:lang w:val="es-419"/>
        </w:rPr>
        <w:t xml:space="preserve"> </w:t>
      </w:r>
      <w:r w:rsidRPr="00364DAF">
        <w:rPr>
          <w:rFonts w:ascii="Arial" w:hAnsi="Arial" w:cs="Arial"/>
          <w:b/>
          <w:lang w:val="es-419"/>
        </w:rPr>
        <w:t>Básica</w:t>
      </w:r>
      <w:r w:rsidR="0091508A" w:rsidRPr="00364DAF">
        <w:rPr>
          <w:rFonts w:ascii="Arial" w:hAnsi="Arial" w:cs="Arial"/>
          <w:b/>
          <w:lang w:val="es-419"/>
        </w:rPr>
        <w:t xml:space="preserve"> del </w:t>
      </w:r>
      <w:r w:rsidR="00090988" w:rsidRPr="00364DAF">
        <w:rPr>
          <w:rFonts w:ascii="Arial" w:hAnsi="Arial" w:cs="Arial"/>
          <w:b/>
          <w:lang w:val="es-419"/>
        </w:rPr>
        <w:t>P</w:t>
      </w:r>
      <w:r w:rsidR="00DA7513" w:rsidRPr="00364DAF">
        <w:rPr>
          <w:rFonts w:ascii="Arial" w:hAnsi="Arial" w:cs="Arial"/>
          <w:b/>
          <w:lang w:val="es-419"/>
        </w:rPr>
        <w:t>royecto</w:t>
      </w:r>
      <w:r w:rsidR="0091508A" w:rsidRPr="00364DAF">
        <w:rPr>
          <w:rFonts w:ascii="Arial" w:hAnsi="Arial" w:cs="Arial"/>
          <w:b/>
          <w:lang w:val="es-419"/>
        </w:rPr>
        <w:t xml:space="preserve"> </w:t>
      </w:r>
    </w:p>
    <w:tbl>
      <w:tblPr>
        <w:tblStyle w:val="TableGrid"/>
        <w:tblW w:w="0" w:type="auto"/>
        <w:tblInd w:w="3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943"/>
        <w:gridCol w:w="4535"/>
      </w:tblGrid>
      <w:tr w:rsidR="000C16F9" w:rsidRPr="00364DAF" w14:paraId="015ED480" w14:textId="77777777" w:rsidTr="00DC5956">
        <w:tc>
          <w:tcPr>
            <w:tcW w:w="3943" w:type="dxa"/>
          </w:tcPr>
          <w:p w14:paraId="26326B75" w14:textId="77777777" w:rsidR="009F33FF" w:rsidRPr="00364DAF" w:rsidRDefault="0091508A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País</w:t>
            </w:r>
            <w:r w:rsidR="009F33FF" w:rsidRPr="00364DAF">
              <w:rPr>
                <w:rFonts w:ascii="Arial" w:hAnsi="Arial" w:cs="Arial"/>
                <w:sz w:val="18"/>
                <w:szCs w:val="18"/>
                <w:lang w:val="es-419"/>
              </w:rPr>
              <w:t>/Regi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ó</w:t>
            </w:r>
            <w:r w:rsidR="009F33FF" w:rsidRPr="00364DAF">
              <w:rPr>
                <w:rFonts w:ascii="Arial" w:hAnsi="Arial" w:cs="Arial"/>
                <w:sz w:val="18"/>
                <w:szCs w:val="18"/>
                <w:lang w:val="es-419"/>
              </w:rPr>
              <w:t>n:</w:t>
            </w:r>
          </w:p>
        </w:tc>
        <w:tc>
          <w:tcPr>
            <w:tcW w:w="4535" w:type="dxa"/>
          </w:tcPr>
          <w:p w14:paraId="775134AD" w14:textId="5417EBC9" w:rsidR="009F33FF" w:rsidRPr="00364DAF" w:rsidRDefault="00DD01A8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ins w:id="0" w:author="Guerrero Rivera, Marilyn Ivette" w:date="2020-05-11T17:52:00Z">
              <w:r w:rsidRPr="00DD01A8">
                <w:rPr>
                  <w:rFonts w:ascii="Arial" w:hAnsi="Arial" w:cs="Arial"/>
                  <w:sz w:val="18"/>
                  <w:szCs w:val="18"/>
                  <w:lang w:val="es-419"/>
                </w:rPr>
                <w:t>BRAZIL/CSC - Southern Cone</w:t>
              </w:r>
            </w:ins>
            <w:del w:id="1" w:author="Guerrero Rivera, Marilyn Ivette" w:date="2020-05-11T17:52:00Z">
              <w:r w:rsidR="003C0066"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>Brasil</w:delText>
              </w:r>
            </w:del>
          </w:p>
        </w:tc>
      </w:tr>
      <w:tr w:rsidR="000C16F9" w:rsidRPr="00B5022D" w14:paraId="600D5792" w14:textId="77777777" w:rsidTr="00DC5956">
        <w:tc>
          <w:tcPr>
            <w:tcW w:w="3943" w:type="dxa"/>
          </w:tcPr>
          <w:p w14:paraId="2E0AEB86" w14:textId="77777777" w:rsidR="009F33FF" w:rsidRPr="00364DAF" w:rsidRDefault="0091508A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Nombre de la C</w:t>
            </w:r>
            <w:r w:rsidR="009F33FF" w:rsidRPr="00364DAF">
              <w:rPr>
                <w:rFonts w:ascii="Arial" w:hAnsi="Arial" w:cs="Arial"/>
                <w:sz w:val="18"/>
                <w:szCs w:val="18"/>
                <w:lang w:val="es-419"/>
              </w:rPr>
              <w:t>T:</w:t>
            </w:r>
          </w:p>
        </w:tc>
        <w:tc>
          <w:tcPr>
            <w:tcW w:w="4535" w:type="dxa"/>
          </w:tcPr>
          <w:p w14:paraId="73FA2FEC" w14:textId="378FF207" w:rsidR="009F33FF" w:rsidRPr="00364DAF" w:rsidRDefault="003C0066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Apoyo a la </w:t>
            </w:r>
            <w:r w:rsidR="00675B44" w:rsidRPr="00364DAF">
              <w:rPr>
                <w:rFonts w:ascii="Arial" w:hAnsi="Arial" w:cs="Arial"/>
                <w:sz w:val="18"/>
                <w:szCs w:val="18"/>
                <w:lang w:val="es-419"/>
              </w:rPr>
              <w:t>P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reparación del </w:t>
            </w:r>
            <w:r w:rsidR="00CA62E0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Programa </w:t>
            </w:r>
            <w:r w:rsidR="00066F7E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Social </w:t>
            </w:r>
            <w:r w:rsidR="00364DAF" w:rsidRPr="00364DAF">
              <w:rPr>
                <w:rFonts w:ascii="Arial" w:hAnsi="Arial" w:cs="Arial"/>
                <w:sz w:val="18"/>
                <w:szCs w:val="18"/>
                <w:lang w:val="es-419"/>
              </w:rPr>
              <w:t>y</w:t>
            </w:r>
            <w:r w:rsidR="00066F7E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Ambiental d</w:t>
            </w:r>
            <w:r w:rsidR="00364DAF" w:rsidRPr="00364DAF">
              <w:rPr>
                <w:rFonts w:ascii="Arial" w:hAnsi="Arial" w:cs="Arial"/>
                <w:sz w:val="18"/>
                <w:szCs w:val="18"/>
                <w:lang w:val="es-419"/>
              </w:rPr>
              <w:t>e l</w:t>
            </w:r>
            <w:r w:rsidR="00066F7E" w:rsidRPr="00364DAF">
              <w:rPr>
                <w:rFonts w:ascii="Arial" w:hAnsi="Arial" w:cs="Arial"/>
                <w:sz w:val="18"/>
                <w:szCs w:val="18"/>
                <w:lang w:val="es-419"/>
              </w:rPr>
              <w:t>os Igarapés de Mana</w:t>
            </w:r>
            <w:r w:rsidR="00364DAF" w:rsidRPr="00364DAF">
              <w:rPr>
                <w:rFonts w:ascii="Arial" w:hAnsi="Arial" w:cs="Arial"/>
                <w:sz w:val="18"/>
                <w:szCs w:val="18"/>
                <w:lang w:val="es-419"/>
              </w:rPr>
              <w:t>o</w:t>
            </w:r>
            <w:r w:rsidR="00066F7E" w:rsidRPr="00364DAF">
              <w:rPr>
                <w:rFonts w:ascii="Arial" w:hAnsi="Arial" w:cs="Arial"/>
                <w:sz w:val="18"/>
                <w:szCs w:val="18"/>
                <w:lang w:val="es-419"/>
              </w:rPr>
              <w:t>s</w:t>
            </w:r>
            <w:r w:rsidR="005F7820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364DAF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y de Ciudades del </w:t>
            </w:r>
            <w:r w:rsidR="007E0751" w:rsidRPr="00364DAF">
              <w:rPr>
                <w:rFonts w:ascii="Arial" w:hAnsi="Arial" w:cs="Arial"/>
                <w:sz w:val="18"/>
                <w:szCs w:val="18"/>
                <w:lang w:val="es-419"/>
              </w:rPr>
              <w:t>Interior</w:t>
            </w:r>
            <w:r w:rsidR="00364DAF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– PROSAMIM IV</w:t>
            </w:r>
            <w:r w:rsidR="00723852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</w:p>
        </w:tc>
      </w:tr>
      <w:tr w:rsidR="000C16F9" w:rsidRPr="00364DAF" w14:paraId="157D82A4" w14:textId="77777777" w:rsidTr="00DC5956">
        <w:tc>
          <w:tcPr>
            <w:tcW w:w="3943" w:type="dxa"/>
          </w:tcPr>
          <w:p w14:paraId="7AE574BF" w14:textId="77777777" w:rsidR="009F33FF" w:rsidRPr="00364DAF" w:rsidRDefault="0091508A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Número de C</w:t>
            </w:r>
            <w:r w:rsidR="009F33FF" w:rsidRPr="00364DAF">
              <w:rPr>
                <w:rFonts w:ascii="Arial" w:hAnsi="Arial" w:cs="Arial"/>
                <w:sz w:val="18"/>
                <w:szCs w:val="18"/>
                <w:lang w:val="es-419"/>
              </w:rPr>
              <w:t>T:</w:t>
            </w:r>
          </w:p>
        </w:tc>
        <w:tc>
          <w:tcPr>
            <w:tcW w:w="4535" w:type="dxa"/>
          </w:tcPr>
          <w:p w14:paraId="4FBCB521" w14:textId="49F0F762" w:rsidR="009F33FF" w:rsidRPr="00364DAF" w:rsidRDefault="003C0066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BR-T</w:t>
            </w:r>
            <w:ins w:id="2" w:author="Vargas Lopez, Laura Marcela" w:date="2020-04-15T17:04:00Z">
              <w:r w:rsidR="00A45B63" w:rsidRPr="001406A9">
                <w:rPr>
                  <w:rFonts w:ascii="Arial" w:hAnsi="Arial" w:cs="Arial"/>
                  <w:sz w:val="18"/>
                  <w:szCs w:val="18"/>
                  <w:lang w:val="es-419"/>
                </w:rPr>
                <w:t>14</w:t>
              </w:r>
              <w:r w:rsidR="005F5534" w:rsidRPr="001406A9">
                <w:rPr>
                  <w:rFonts w:ascii="Arial" w:hAnsi="Arial" w:cs="Arial"/>
                  <w:sz w:val="18"/>
                  <w:szCs w:val="18"/>
                  <w:lang w:val="es-419"/>
                </w:rPr>
                <w:t>49</w:t>
              </w:r>
            </w:ins>
            <w:del w:id="3" w:author="Vargas Lopez, Laura Marcela" w:date="2020-04-15T17:04:00Z">
              <w:r w:rsidR="00CC1C59" w:rsidRPr="00364DAF" w:rsidDel="00A45B63">
                <w:rPr>
                  <w:rFonts w:ascii="Arial" w:hAnsi="Arial" w:cs="Arial"/>
                  <w:sz w:val="18"/>
                  <w:szCs w:val="18"/>
                  <w:highlight w:val="yellow"/>
                  <w:lang w:val="es-419"/>
                </w:rPr>
                <w:delText>XXXX</w:delText>
              </w:r>
            </w:del>
          </w:p>
        </w:tc>
      </w:tr>
      <w:tr w:rsidR="000C16F9" w:rsidRPr="00B5022D" w14:paraId="19D8002B" w14:textId="77777777" w:rsidTr="00DC5956">
        <w:tc>
          <w:tcPr>
            <w:tcW w:w="3943" w:type="dxa"/>
          </w:tcPr>
          <w:p w14:paraId="0B098448" w14:textId="77777777" w:rsidR="009F33FF" w:rsidRPr="00364DAF" w:rsidRDefault="0091508A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Jefe de Equipo/Miembros</w:t>
            </w:r>
            <w:r w:rsidR="009F33FF" w:rsidRPr="00364DAF">
              <w:rPr>
                <w:rFonts w:ascii="Arial" w:hAnsi="Arial" w:cs="Arial"/>
                <w:sz w:val="18"/>
                <w:szCs w:val="18"/>
                <w:lang w:val="es-419"/>
              </w:rPr>
              <w:t>:</w:t>
            </w:r>
          </w:p>
        </w:tc>
        <w:tc>
          <w:tcPr>
            <w:tcW w:w="4535" w:type="dxa"/>
          </w:tcPr>
          <w:p w14:paraId="07246233" w14:textId="75DCEFD8" w:rsidR="009F33FF" w:rsidRPr="00364DAF" w:rsidRDefault="003C0066" w:rsidP="00DD01A8">
            <w:pPr>
              <w:ind w:left="-1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Gustavo M</w:t>
            </w:r>
            <w:r w:rsidR="00B51353" w:rsidRPr="00364DAF">
              <w:rPr>
                <w:rFonts w:ascii="Arial" w:hAnsi="Arial" w:cs="Arial"/>
                <w:sz w:val="18"/>
                <w:szCs w:val="18"/>
                <w:lang w:val="es-419"/>
              </w:rPr>
              <w:t>é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ndez (WSA/CBR</w:t>
            </w:r>
            <w:r w:rsidR="00675B44" w:rsidRPr="00364DAF">
              <w:rPr>
                <w:rFonts w:ascii="Arial" w:hAnsi="Arial" w:cs="Arial"/>
                <w:sz w:val="18"/>
                <w:szCs w:val="18"/>
                <w:lang w:val="es-419"/>
              </w:rPr>
              <w:t>)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, </w:t>
            </w:r>
            <w:r w:rsidR="00B51353" w:rsidRPr="00364DAF">
              <w:rPr>
                <w:rFonts w:ascii="Arial" w:eastAsia="Arial" w:hAnsi="Arial" w:cs="Arial"/>
                <w:sz w:val="18"/>
                <w:szCs w:val="18"/>
                <w:lang w:val="es-419"/>
              </w:rPr>
              <w:t>Jefe de Equipo; Claudia Nery (WSA/CBR), Jefe de Equipo Alterno; Laura Vargas</w:t>
            </w:r>
            <w:r w:rsidR="00F922D1" w:rsidRPr="00364DAF">
              <w:rPr>
                <w:rFonts w:ascii="Arial" w:eastAsia="Arial" w:hAnsi="Arial" w:cs="Arial"/>
                <w:sz w:val="18"/>
                <w:szCs w:val="18"/>
                <w:lang w:val="es-419"/>
              </w:rPr>
              <w:t xml:space="preserve"> (WSA/CBR)</w:t>
            </w:r>
            <w:del w:id="4" w:author="Guerrero Rivera, Marilyn Ivette" w:date="2020-05-11T17:53:00Z">
              <w:r w:rsidR="00F922D1" w:rsidRPr="00364DAF" w:rsidDel="00DD01A8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delText>, consultora</w:delText>
              </w:r>
            </w:del>
            <w:r w:rsidR="00F922D1" w:rsidRPr="00364DAF">
              <w:rPr>
                <w:rFonts w:ascii="Arial" w:eastAsia="Arial" w:hAnsi="Arial" w:cs="Arial"/>
                <w:sz w:val="18"/>
                <w:szCs w:val="18"/>
                <w:lang w:val="es-419"/>
              </w:rPr>
              <w:t xml:space="preserve">; </w:t>
            </w:r>
            <w:del w:id="5" w:author="Vargas Lopez, Laura Marcela" w:date="2020-04-15T17:05:00Z">
              <w:r w:rsidR="00F922D1" w:rsidRPr="00364DAF" w:rsidDel="00416D98">
                <w:rPr>
                  <w:rFonts w:ascii="Arial" w:eastAsia="Arial" w:hAnsi="Arial" w:cs="Arial"/>
                  <w:sz w:val="18"/>
                  <w:szCs w:val="18"/>
                  <w:highlight w:val="yellow"/>
                  <w:lang w:val="es-419"/>
                </w:rPr>
                <w:delText>XXXX</w:delText>
              </w:r>
              <w:r w:rsidR="00B51353" w:rsidRPr="00364DAF" w:rsidDel="00416D98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delText xml:space="preserve"> </w:delText>
              </w:r>
            </w:del>
            <w:ins w:id="6" w:author="Vargas Lopez, Laura Marcela" w:date="2020-04-15T17:05:00Z">
              <w:r w:rsidR="00416D98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t>Carolina Veríssimo</w:t>
              </w:r>
              <w:r w:rsidR="00416D98" w:rsidRPr="00364DAF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t xml:space="preserve"> </w:t>
              </w:r>
            </w:ins>
            <w:r w:rsidR="00B51353" w:rsidRPr="00364DAF">
              <w:rPr>
                <w:rFonts w:ascii="Arial" w:eastAsia="Arial" w:hAnsi="Arial" w:cs="Arial"/>
                <w:sz w:val="18"/>
                <w:szCs w:val="18"/>
                <w:lang w:val="es-419"/>
              </w:rPr>
              <w:t>(LEG</w:t>
            </w:r>
            <w:ins w:id="7" w:author="Guerrero Rivera, Marilyn Ivette" w:date="2020-05-11T17:53:00Z">
              <w:r w:rsidR="00DD01A8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t>/SGO</w:t>
              </w:r>
            </w:ins>
            <w:r w:rsidR="00B51353" w:rsidRPr="00364DAF">
              <w:rPr>
                <w:rFonts w:ascii="Arial" w:eastAsia="Arial" w:hAnsi="Arial" w:cs="Arial"/>
                <w:sz w:val="18"/>
                <w:szCs w:val="18"/>
                <w:lang w:val="es-419"/>
              </w:rPr>
              <w:t>);</w:t>
            </w:r>
            <w:r w:rsidR="00F922D1" w:rsidRPr="00364DAF">
              <w:rPr>
                <w:rFonts w:ascii="Arial" w:eastAsia="Arial" w:hAnsi="Arial" w:cs="Arial"/>
                <w:sz w:val="18"/>
                <w:szCs w:val="18"/>
                <w:lang w:val="es-419"/>
              </w:rPr>
              <w:t xml:space="preserve"> </w:t>
            </w:r>
            <w:del w:id="8" w:author="Vargas Lopez, Laura Marcela" w:date="2020-04-15T17:05:00Z">
              <w:r w:rsidR="00F922D1" w:rsidRPr="00364DAF" w:rsidDel="005F5534">
                <w:rPr>
                  <w:rFonts w:ascii="Arial" w:eastAsia="Arial" w:hAnsi="Arial" w:cs="Arial"/>
                  <w:sz w:val="18"/>
                  <w:szCs w:val="18"/>
                  <w:highlight w:val="yellow"/>
                  <w:lang w:val="es-419"/>
                </w:rPr>
                <w:delText>XXX</w:delText>
              </w:r>
              <w:r w:rsidR="00F922D1" w:rsidRPr="00364DAF" w:rsidDel="005F5534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delText xml:space="preserve"> </w:delText>
              </w:r>
            </w:del>
            <w:ins w:id="9" w:author="Vargas Lopez, Laura Marcela" w:date="2020-04-15T17:05:00Z">
              <w:r w:rsidR="005F5534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t xml:space="preserve">José Luis de </w:t>
              </w:r>
              <w:r w:rsidR="00416D98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t>la Bastida</w:t>
              </w:r>
              <w:r w:rsidR="005F5534" w:rsidRPr="00364DAF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t xml:space="preserve"> </w:t>
              </w:r>
            </w:ins>
            <w:r w:rsidR="00B51353" w:rsidRPr="00364DAF">
              <w:rPr>
                <w:rFonts w:ascii="Arial" w:eastAsia="Arial" w:hAnsi="Arial" w:cs="Arial"/>
                <w:sz w:val="18"/>
                <w:szCs w:val="18"/>
                <w:lang w:val="es-419"/>
              </w:rPr>
              <w:t>(VPS/ESG)</w:t>
            </w:r>
            <w:r w:rsidR="00F922D1" w:rsidRPr="00364DAF">
              <w:rPr>
                <w:rFonts w:ascii="Arial" w:eastAsia="Arial" w:hAnsi="Arial" w:cs="Arial"/>
                <w:sz w:val="18"/>
                <w:szCs w:val="18"/>
                <w:lang w:val="es-419"/>
              </w:rPr>
              <w:t>; Mar</w:t>
            </w:r>
            <w:ins w:id="10" w:author="Guerrero Rivera, Marilyn Ivette" w:date="2020-05-11T17:54:00Z">
              <w:r w:rsidR="00DD01A8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t>i</w:t>
              </w:r>
            </w:ins>
            <w:del w:id="11" w:author="Guerrero Rivera, Marilyn Ivette" w:date="2020-05-11T17:54:00Z">
              <w:r w:rsidR="00F922D1" w:rsidRPr="00364DAF" w:rsidDel="00DD01A8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delText>y</w:delText>
              </w:r>
            </w:del>
            <w:r w:rsidR="00F922D1" w:rsidRPr="00364DAF">
              <w:rPr>
                <w:rFonts w:ascii="Arial" w:eastAsia="Arial" w:hAnsi="Arial" w:cs="Arial"/>
                <w:sz w:val="18"/>
                <w:szCs w:val="18"/>
                <w:lang w:val="es-419"/>
              </w:rPr>
              <w:t>l</w:t>
            </w:r>
            <w:ins w:id="12" w:author="Guerrero Rivera, Marilyn Ivette" w:date="2020-05-11T17:54:00Z">
              <w:r w:rsidR="00DD01A8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t>y</w:t>
              </w:r>
            </w:ins>
            <w:del w:id="13" w:author="Guerrero Rivera, Marilyn Ivette" w:date="2020-05-11T17:54:00Z">
              <w:r w:rsidR="00F922D1" w:rsidRPr="00364DAF" w:rsidDel="00DD01A8">
                <w:rPr>
                  <w:rFonts w:ascii="Arial" w:eastAsia="Arial" w:hAnsi="Arial" w:cs="Arial"/>
                  <w:sz w:val="18"/>
                  <w:szCs w:val="18"/>
                  <w:lang w:val="es-419"/>
                </w:rPr>
                <w:delText>i</w:delText>
              </w:r>
            </w:del>
            <w:r w:rsidR="00F922D1" w:rsidRPr="00364DAF">
              <w:rPr>
                <w:rFonts w:ascii="Arial" w:eastAsia="Arial" w:hAnsi="Arial" w:cs="Arial"/>
                <w:sz w:val="18"/>
                <w:szCs w:val="18"/>
                <w:lang w:val="es-419"/>
              </w:rPr>
              <w:t>n Guerrero (WSA/INE)</w:t>
            </w:r>
            <w:r w:rsidR="00B51353" w:rsidRPr="00364DAF">
              <w:rPr>
                <w:rFonts w:ascii="Arial" w:eastAsia="Arial" w:hAnsi="Arial" w:cs="Arial"/>
                <w:sz w:val="18"/>
                <w:szCs w:val="18"/>
                <w:lang w:val="es-419"/>
              </w:rPr>
              <w:t>.</w:t>
            </w:r>
          </w:p>
        </w:tc>
      </w:tr>
      <w:tr w:rsidR="00563B1D" w:rsidRPr="00364DAF" w14:paraId="7E9FF3F0" w14:textId="77777777" w:rsidTr="006C01F1">
        <w:trPr>
          <w:trHeight w:val="251"/>
        </w:trPr>
        <w:tc>
          <w:tcPr>
            <w:tcW w:w="3943" w:type="dxa"/>
          </w:tcPr>
          <w:p w14:paraId="0E8B2999" w14:textId="77777777" w:rsidR="00563B1D" w:rsidRPr="00364DAF" w:rsidRDefault="00203F2F" w:rsidP="00203F2F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Taxonomía</w:t>
            </w:r>
            <w:r w:rsidR="00563B1D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: </w:t>
            </w:r>
          </w:p>
        </w:tc>
        <w:tc>
          <w:tcPr>
            <w:tcW w:w="4535" w:type="dxa"/>
          </w:tcPr>
          <w:p w14:paraId="0BC779FF" w14:textId="27E36CDE" w:rsidR="00563B1D" w:rsidRPr="00364DAF" w:rsidRDefault="003C0066" w:rsidP="000E00DD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Apoyo </w:t>
            </w:r>
            <w:ins w:id="14" w:author="Vargas Lopez, Laura Marcela" w:date="2020-04-15T17:05:00Z">
              <w:r w:rsidR="00416D98">
                <w:rPr>
                  <w:rFonts w:ascii="Arial" w:hAnsi="Arial" w:cs="Arial"/>
                  <w:sz w:val="18"/>
                  <w:szCs w:val="18"/>
                  <w:lang w:val="es-419"/>
                </w:rPr>
                <w:t>O</w:t>
              </w:r>
            </w:ins>
            <w:ins w:id="15" w:author="Vargas Lopez, Laura Marcela" w:date="2020-04-15T17:04:00Z">
              <w:r w:rsidR="00A45B63">
                <w:rPr>
                  <w:rFonts w:ascii="Arial" w:hAnsi="Arial" w:cs="Arial"/>
                  <w:sz w:val="18"/>
                  <w:szCs w:val="18"/>
                  <w:lang w:val="es-419"/>
                </w:rPr>
                <w:t>peracional</w:t>
              </w:r>
            </w:ins>
            <w:del w:id="16" w:author="Vargas Lopez, Laura Marcela" w:date="2020-04-15T17:04:00Z">
              <w:r w:rsidR="00203F2F" w:rsidRPr="00364DAF" w:rsidDel="00A45B63">
                <w:rPr>
                  <w:rFonts w:ascii="Arial" w:hAnsi="Arial" w:cs="Arial"/>
                  <w:sz w:val="18"/>
                  <w:szCs w:val="18"/>
                  <w:lang w:val="es-419"/>
                </w:rPr>
                <w:delText>al Cliente</w:delText>
              </w:r>
            </w:del>
          </w:p>
        </w:tc>
      </w:tr>
      <w:tr w:rsidR="00DA7513" w:rsidRPr="00364DAF" w:rsidDel="00DD01A8" w14:paraId="0B61578A" w14:textId="521761A0" w:rsidTr="00DC5956">
        <w:trPr>
          <w:del w:id="17" w:author="Guerrero Rivera, Marilyn Ivette" w:date="2020-05-11T17:55:00Z"/>
        </w:trPr>
        <w:tc>
          <w:tcPr>
            <w:tcW w:w="3943" w:type="dxa"/>
          </w:tcPr>
          <w:p w14:paraId="595E4941" w14:textId="3461C9A5" w:rsidR="00DA7513" w:rsidRPr="00364DAF" w:rsidDel="00DD01A8" w:rsidRDefault="00DA7513" w:rsidP="000A46B5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del w:id="18" w:author="Guerrero Rivera, Marilyn Ivette" w:date="2020-05-11T17:55:00Z"/>
                <w:rFonts w:ascii="Arial" w:hAnsi="Arial" w:cs="Arial"/>
                <w:sz w:val="18"/>
                <w:szCs w:val="18"/>
                <w:lang w:val="es-419"/>
              </w:rPr>
            </w:pPr>
            <w:del w:id="19" w:author="Guerrero Rivera, Marilyn Ivette" w:date="2020-05-11T17:55:00Z">
              <w:r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 xml:space="preserve">Referencia a la Solicitud: </w:delText>
              </w:r>
            </w:del>
          </w:p>
        </w:tc>
        <w:tc>
          <w:tcPr>
            <w:tcW w:w="4535" w:type="dxa"/>
          </w:tcPr>
          <w:p w14:paraId="112D2140" w14:textId="268186A6" w:rsidR="00DA7513" w:rsidRPr="00364DAF" w:rsidDel="00DD01A8" w:rsidRDefault="00364DAF" w:rsidP="00DD6572">
            <w:pPr>
              <w:ind w:left="-1"/>
              <w:rPr>
                <w:del w:id="20" w:author="Guerrero Rivera, Marilyn Ivette" w:date="2020-05-11T17:55:00Z"/>
                <w:rFonts w:ascii="Arial" w:hAnsi="Arial" w:cs="Arial"/>
                <w:sz w:val="18"/>
                <w:szCs w:val="18"/>
                <w:lang w:val="es-419"/>
              </w:rPr>
            </w:pPr>
            <w:del w:id="21" w:author="Guerrero Rivera, Marilyn Ivette" w:date="2020-05-11T17:55:00Z">
              <w:r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>En proceso</w:delText>
              </w:r>
            </w:del>
          </w:p>
        </w:tc>
      </w:tr>
      <w:tr w:rsidR="00DA7513" w:rsidRPr="00364DAF" w14:paraId="1D510D05" w14:textId="77777777" w:rsidTr="00DC5956">
        <w:tc>
          <w:tcPr>
            <w:tcW w:w="3943" w:type="dxa"/>
          </w:tcPr>
          <w:p w14:paraId="306800F5" w14:textId="77777777" w:rsidR="00DA7513" w:rsidRPr="00364DAF" w:rsidRDefault="00DA7513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Fecha del Abstracto de CT:</w:t>
            </w:r>
          </w:p>
        </w:tc>
        <w:tc>
          <w:tcPr>
            <w:tcW w:w="4535" w:type="dxa"/>
          </w:tcPr>
          <w:p w14:paraId="20F976D8" w14:textId="21663B0E" w:rsidR="00DA7513" w:rsidRPr="00364DAF" w:rsidRDefault="00DD01A8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ins w:id="22" w:author="Guerrero Rivera, Marilyn Ivette" w:date="2020-05-11T17:54:00Z">
              <w:r>
                <w:rPr>
                  <w:rFonts w:ascii="Arial" w:hAnsi="Arial" w:cs="Arial"/>
                  <w:sz w:val="18"/>
                  <w:szCs w:val="18"/>
                  <w:lang w:val="es-419"/>
                </w:rPr>
                <w:t>Marzo</w:t>
              </w:r>
            </w:ins>
            <w:del w:id="23" w:author="Guerrero Rivera, Marilyn Ivette" w:date="2020-05-11T17:54:00Z">
              <w:r w:rsidR="002E4C2F"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>Febrero</w:delText>
              </w:r>
            </w:del>
            <w:r w:rsidR="002E4C2F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2020</w:t>
            </w:r>
          </w:p>
        </w:tc>
      </w:tr>
      <w:tr w:rsidR="000C16F9" w:rsidRPr="00364DAF" w14:paraId="40568A00" w14:textId="77777777" w:rsidTr="00DC5956">
        <w:tc>
          <w:tcPr>
            <w:tcW w:w="3943" w:type="dxa"/>
          </w:tcPr>
          <w:p w14:paraId="496D3668" w14:textId="77777777" w:rsidR="009F33FF" w:rsidRPr="00364DAF" w:rsidRDefault="009F33FF" w:rsidP="003C006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Beneficiar</w:t>
            </w:r>
            <w:r w:rsidR="0091508A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io </w:t>
            </w:r>
          </w:p>
        </w:tc>
        <w:tc>
          <w:tcPr>
            <w:tcW w:w="4535" w:type="dxa"/>
          </w:tcPr>
          <w:p w14:paraId="7DCD1975" w14:textId="6DA5BB42" w:rsidR="009F33FF" w:rsidRPr="00364DAF" w:rsidRDefault="00CC1C59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Estado de Amazonas</w:t>
            </w:r>
          </w:p>
        </w:tc>
      </w:tr>
      <w:tr w:rsidR="000C16F9" w:rsidRPr="00364DAF" w14:paraId="3A61A06C" w14:textId="77777777" w:rsidTr="00DC5956">
        <w:tc>
          <w:tcPr>
            <w:tcW w:w="3943" w:type="dxa"/>
          </w:tcPr>
          <w:p w14:paraId="52F8FC70" w14:textId="77777777" w:rsidR="009F33FF" w:rsidRPr="00364DAF" w:rsidRDefault="0091508A" w:rsidP="003C006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Agencia Ejecutora y nombre de contacto </w:t>
            </w:r>
          </w:p>
        </w:tc>
        <w:tc>
          <w:tcPr>
            <w:tcW w:w="4535" w:type="dxa"/>
          </w:tcPr>
          <w:p w14:paraId="34F937BE" w14:textId="7AD8C662" w:rsidR="00675B44" w:rsidRPr="00364DAF" w:rsidRDefault="00B567C9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Estado de Amazonas a través d</w:t>
            </w:r>
            <w:r w:rsidR="00364DAF" w:rsidRPr="00364DAF">
              <w:rPr>
                <w:rFonts w:ascii="Arial" w:hAnsi="Arial" w:cs="Arial"/>
                <w:sz w:val="18"/>
                <w:szCs w:val="18"/>
                <w:lang w:val="es-419"/>
              </w:rPr>
              <w:t>e l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a UGPE – Unidad Gestora de Pro</w:t>
            </w:r>
            <w:r w:rsidR="00364DAF" w:rsidRPr="00364DAF">
              <w:rPr>
                <w:rFonts w:ascii="Arial" w:hAnsi="Arial" w:cs="Arial"/>
                <w:sz w:val="18"/>
                <w:szCs w:val="18"/>
                <w:lang w:val="es-419"/>
              </w:rPr>
              <w:t>yectos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Especia</w:t>
            </w:r>
            <w:r w:rsidR="00364DAF" w:rsidRPr="00364DAF">
              <w:rPr>
                <w:rFonts w:ascii="Arial" w:hAnsi="Arial" w:cs="Arial"/>
                <w:sz w:val="18"/>
                <w:szCs w:val="18"/>
                <w:lang w:val="es-419"/>
              </w:rPr>
              <w:t>les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(Vinculada </w:t>
            </w:r>
            <w:r w:rsidR="00364DAF">
              <w:rPr>
                <w:rFonts w:ascii="Arial" w:hAnsi="Arial" w:cs="Arial"/>
                <w:sz w:val="18"/>
                <w:szCs w:val="18"/>
                <w:lang w:val="es-419"/>
              </w:rPr>
              <w:t>a la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2E4C2F" w:rsidRPr="00364DAF">
              <w:rPr>
                <w:rFonts w:ascii="Arial" w:hAnsi="Arial" w:cs="Arial"/>
                <w:sz w:val="18"/>
                <w:szCs w:val="18"/>
                <w:lang w:val="es-419"/>
              </w:rPr>
              <w:t>Secretaria</w:t>
            </w:r>
            <w:r w:rsidR="00066F7E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de 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Estado </w:t>
            </w:r>
            <w:r w:rsidR="00364DAF">
              <w:rPr>
                <w:rFonts w:ascii="Arial" w:hAnsi="Arial" w:cs="Arial"/>
                <w:sz w:val="18"/>
                <w:szCs w:val="18"/>
                <w:lang w:val="es-419"/>
              </w:rPr>
              <w:t>d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e </w:t>
            </w:r>
            <w:r w:rsidR="00066F7E" w:rsidRPr="00364DAF">
              <w:rPr>
                <w:rFonts w:ascii="Arial" w:hAnsi="Arial" w:cs="Arial"/>
                <w:sz w:val="18"/>
                <w:szCs w:val="18"/>
                <w:lang w:val="es-419"/>
              </w:rPr>
              <w:t>Infraestru</w:t>
            </w:r>
            <w:r w:rsidR="00364DAF">
              <w:rPr>
                <w:rFonts w:ascii="Arial" w:hAnsi="Arial" w:cs="Arial"/>
                <w:sz w:val="18"/>
                <w:szCs w:val="18"/>
                <w:lang w:val="es-419"/>
              </w:rPr>
              <w:t>c</w:t>
            </w:r>
            <w:r w:rsidR="00066F7E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tura </w:t>
            </w:r>
            <w:r w:rsidR="00364DAF">
              <w:rPr>
                <w:rFonts w:ascii="Arial" w:hAnsi="Arial" w:cs="Arial"/>
                <w:sz w:val="18"/>
                <w:szCs w:val="18"/>
                <w:lang w:val="es-419"/>
              </w:rPr>
              <w:t>y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Regi</w:t>
            </w:r>
            <w:r w:rsidR="00364DAF">
              <w:rPr>
                <w:rFonts w:ascii="Arial" w:hAnsi="Arial" w:cs="Arial"/>
                <w:sz w:val="18"/>
                <w:szCs w:val="18"/>
                <w:lang w:val="es-419"/>
              </w:rPr>
              <w:t>ón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Metropolitana de Mana</w:t>
            </w:r>
            <w:r w:rsidR="00364DAF">
              <w:rPr>
                <w:rFonts w:ascii="Arial" w:hAnsi="Arial" w:cs="Arial"/>
                <w:sz w:val="18"/>
                <w:szCs w:val="18"/>
                <w:lang w:val="es-419"/>
              </w:rPr>
              <w:t>o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s –</w:t>
            </w:r>
            <w:r w:rsidR="00066F7E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SEINFRA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)</w:t>
            </w:r>
          </w:p>
          <w:p w14:paraId="57DC52CE" w14:textId="172BB93F" w:rsidR="00B82BBD" w:rsidRPr="00364DAF" w:rsidRDefault="00D6273B" w:rsidP="006C01F1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Datos de contacto:</w:t>
            </w:r>
            <w:r w:rsidR="00CC1C59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DE7EC1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Marcellus José Barroso </w:t>
            </w:r>
            <w:r w:rsidR="00066F7E" w:rsidRPr="00364DAF">
              <w:rPr>
                <w:rFonts w:ascii="Arial" w:hAnsi="Arial" w:cs="Arial"/>
                <w:sz w:val="18"/>
                <w:szCs w:val="18"/>
                <w:lang w:val="es-419"/>
              </w:rPr>
              <w:t>Campêlo</w:t>
            </w:r>
          </w:p>
        </w:tc>
      </w:tr>
      <w:tr w:rsidR="000C16F9" w:rsidRPr="00364DAF" w14:paraId="161B517B" w14:textId="77777777" w:rsidTr="00DC5956">
        <w:tc>
          <w:tcPr>
            <w:tcW w:w="3943" w:type="dxa"/>
          </w:tcPr>
          <w:p w14:paraId="4E54252D" w14:textId="77777777" w:rsidR="009F33FF" w:rsidRPr="00364DAF" w:rsidRDefault="00E33333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Financiamiento Solicitado del BID</w:t>
            </w:r>
            <w:r w:rsidR="009F33FF" w:rsidRPr="00364DAF">
              <w:rPr>
                <w:rFonts w:ascii="Arial" w:hAnsi="Arial" w:cs="Arial"/>
                <w:sz w:val="18"/>
                <w:szCs w:val="18"/>
                <w:lang w:val="es-419"/>
              </w:rPr>
              <w:t>:</w:t>
            </w:r>
          </w:p>
        </w:tc>
        <w:tc>
          <w:tcPr>
            <w:tcW w:w="4535" w:type="dxa"/>
          </w:tcPr>
          <w:p w14:paraId="0D23164D" w14:textId="6EB78927" w:rsidR="009F33FF" w:rsidRPr="00364DAF" w:rsidRDefault="003C0066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US$</w:t>
            </w:r>
            <w:r w:rsidR="005F7820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CC1C59" w:rsidRPr="00364DAF">
              <w:rPr>
                <w:rFonts w:ascii="Arial" w:hAnsi="Arial" w:cs="Arial"/>
                <w:sz w:val="18"/>
                <w:szCs w:val="18"/>
                <w:lang w:val="es-419"/>
              </w:rPr>
              <w:t>300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,000.00</w:t>
            </w:r>
            <w:r w:rsidR="005F7820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</w:p>
        </w:tc>
      </w:tr>
      <w:tr w:rsidR="000C16F9" w:rsidRPr="00364DAF" w14:paraId="38945876" w14:textId="77777777" w:rsidTr="00DC5956">
        <w:tc>
          <w:tcPr>
            <w:tcW w:w="3943" w:type="dxa"/>
          </w:tcPr>
          <w:p w14:paraId="3111966E" w14:textId="77777777" w:rsidR="009F33FF" w:rsidRPr="00364DAF" w:rsidRDefault="00E33333" w:rsidP="00675B44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Contrapartida </w:t>
            </w:r>
            <w:r w:rsidR="009F33FF" w:rsidRPr="00364DAF">
              <w:rPr>
                <w:rFonts w:ascii="Arial" w:hAnsi="Arial" w:cs="Arial"/>
                <w:sz w:val="18"/>
                <w:szCs w:val="18"/>
                <w:lang w:val="es-419"/>
              </w:rPr>
              <w:t>Local:</w:t>
            </w:r>
          </w:p>
        </w:tc>
        <w:tc>
          <w:tcPr>
            <w:tcW w:w="4535" w:type="dxa"/>
          </w:tcPr>
          <w:p w14:paraId="0AC4BD06" w14:textId="0E78623E" w:rsidR="009F33FF" w:rsidRPr="00364DAF" w:rsidRDefault="00396DF5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ins w:id="24" w:author="Vargas Lopez, Laura Marcela" w:date="2020-04-16T10:50:00Z">
              <w:r w:rsidRPr="00364DAF">
                <w:rPr>
                  <w:rFonts w:ascii="Arial" w:hAnsi="Arial" w:cs="Arial"/>
                  <w:sz w:val="18"/>
                  <w:szCs w:val="18"/>
                  <w:lang w:val="es-419"/>
                </w:rPr>
                <w:t xml:space="preserve">US$ </w:t>
              </w:r>
            </w:ins>
            <w:r w:rsidR="008A4B9C" w:rsidRPr="00364DAF">
              <w:rPr>
                <w:rFonts w:ascii="Arial" w:hAnsi="Arial" w:cs="Arial"/>
                <w:sz w:val="18"/>
                <w:szCs w:val="18"/>
                <w:lang w:val="es-419"/>
              </w:rPr>
              <w:t>30,000</w:t>
            </w:r>
            <w:ins w:id="25" w:author="Vargas Lopez, Laura Marcela" w:date="2020-04-16T10:50:00Z">
              <w:r>
                <w:rPr>
                  <w:rFonts w:ascii="Arial" w:hAnsi="Arial" w:cs="Arial"/>
                  <w:sz w:val="18"/>
                  <w:szCs w:val="18"/>
                  <w:lang w:val="es-419"/>
                </w:rPr>
                <w:t>.00</w:t>
              </w:r>
            </w:ins>
            <w:r w:rsidR="008A4B9C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ins w:id="26" w:author="Vargas Lopez, Laura Marcela" w:date="2020-04-16T10:50:00Z">
              <w:r>
                <w:rPr>
                  <w:rFonts w:ascii="Arial" w:hAnsi="Arial" w:cs="Arial"/>
                  <w:sz w:val="18"/>
                  <w:szCs w:val="18"/>
                  <w:lang w:val="es-419"/>
                </w:rPr>
                <w:t>(</w:t>
              </w:r>
            </w:ins>
            <w:r w:rsidR="00364DAF" w:rsidRPr="00364DAF">
              <w:rPr>
                <w:rFonts w:ascii="Arial" w:hAnsi="Arial" w:cs="Arial"/>
                <w:sz w:val="18"/>
                <w:szCs w:val="18"/>
                <w:lang w:val="es-419"/>
              </w:rPr>
              <w:t>No</w:t>
            </w:r>
            <w:r w:rsidR="008A4B9C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Financiera</w:t>
            </w:r>
            <w:ins w:id="27" w:author="Vargas Lopez, Laura Marcela" w:date="2020-04-16T10:50:00Z">
              <w:r>
                <w:rPr>
                  <w:rFonts w:ascii="Arial" w:hAnsi="Arial" w:cs="Arial"/>
                  <w:sz w:val="18"/>
                  <w:szCs w:val="18"/>
                  <w:lang w:val="es-419"/>
                </w:rPr>
                <w:t>)</w:t>
              </w:r>
            </w:ins>
          </w:p>
        </w:tc>
      </w:tr>
      <w:tr w:rsidR="000C16F9" w:rsidRPr="00364DAF" w14:paraId="555CF3E3" w14:textId="77777777" w:rsidTr="00DC5956">
        <w:tc>
          <w:tcPr>
            <w:tcW w:w="3943" w:type="dxa"/>
          </w:tcPr>
          <w:p w14:paraId="2E127312" w14:textId="77777777" w:rsidR="009F33FF" w:rsidRPr="00364DAF" w:rsidRDefault="003C0066" w:rsidP="003C006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Periodo de Desembolso:</w:t>
            </w:r>
          </w:p>
        </w:tc>
        <w:tc>
          <w:tcPr>
            <w:tcW w:w="4535" w:type="dxa"/>
          </w:tcPr>
          <w:p w14:paraId="14D548F7" w14:textId="20E7CE67" w:rsidR="003C0066" w:rsidRPr="00364DAF" w:rsidRDefault="003C0066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del w:id="28" w:author="Guerrero Rivera, Marilyn Ivette" w:date="2020-05-11T17:55:00Z">
              <w:r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 xml:space="preserve">Desembolso: </w:delText>
              </w:r>
              <w:r w:rsidR="00BB10D8"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>24</w:delText>
              </w:r>
              <w:r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 xml:space="preserve"> meses</w:delText>
              </w:r>
              <w:r w:rsidR="00C32E4F"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 xml:space="preserve"> / </w:delText>
              </w:r>
              <w:r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 xml:space="preserve">Ejecución: </w:delText>
              </w:r>
            </w:del>
            <w:ins w:id="29" w:author="Vargas Lopez, Laura Marcela" w:date="2020-04-15T17:10:00Z">
              <w:r w:rsidR="00E875DB">
                <w:rPr>
                  <w:rFonts w:ascii="Arial" w:hAnsi="Arial" w:cs="Arial"/>
                  <w:sz w:val="18"/>
                  <w:szCs w:val="18"/>
                  <w:lang w:val="es-419"/>
                </w:rPr>
                <w:t>24</w:t>
              </w:r>
            </w:ins>
            <w:del w:id="30" w:author="Vargas Lopez, Laura Marcela" w:date="2020-04-15T17:10:00Z">
              <w:r w:rsidR="00BB10D8" w:rsidRPr="00364DAF" w:rsidDel="00E875DB">
                <w:rPr>
                  <w:rFonts w:ascii="Arial" w:hAnsi="Arial" w:cs="Arial"/>
                  <w:sz w:val="18"/>
                  <w:szCs w:val="18"/>
                  <w:lang w:val="es-419"/>
                </w:rPr>
                <w:delText>18</w:delText>
              </w:r>
            </w:del>
            <w:r w:rsidR="005F7820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meses</w:t>
            </w:r>
          </w:p>
        </w:tc>
      </w:tr>
      <w:tr w:rsidR="000C16F9" w:rsidRPr="00364DAF" w14:paraId="1254779A" w14:textId="77777777" w:rsidTr="00DC5956">
        <w:tc>
          <w:tcPr>
            <w:tcW w:w="3943" w:type="dxa"/>
          </w:tcPr>
          <w:p w14:paraId="6A05223B" w14:textId="77777777" w:rsidR="009F33FF" w:rsidRPr="00364DAF" w:rsidRDefault="00E33333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Fecha de Inicio</w:t>
            </w:r>
            <w:r w:rsidR="00F50742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055EF1" w:rsidRPr="00364DAF">
              <w:rPr>
                <w:rFonts w:ascii="Arial" w:hAnsi="Arial" w:cs="Arial"/>
                <w:sz w:val="18"/>
                <w:szCs w:val="18"/>
                <w:lang w:val="es-419"/>
              </w:rPr>
              <w:t>R</w:t>
            </w:r>
            <w:r w:rsidR="00F50742" w:rsidRPr="00364DAF">
              <w:rPr>
                <w:rFonts w:ascii="Arial" w:hAnsi="Arial" w:cs="Arial"/>
                <w:sz w:val="18"/>
                <w:szCs w:val="18"/>
                <w:lang w:val="es-419"/>
              </w:rPr>
              <w:t>equerido</w:t>
            </w:r>
            <w:r w:rsidR="009F33FF" w:rsidRPr="00364DAF">
              <w:rPr>
                <w:rFonts w:ascii="Arial" w:hAnsi="Arial" w:cs="Arial"/>
                <w:sz w:val="18"/>
                <w:szCs w:val="18"/>
                <w:lang w:val="es-419"/>
              </w:rPr>
              <w:t>:</w:t>
            </w:r>
          </w:p>
        </w:tc>
        <w:tc>
          <w:tcPr>
            <w:tcW w:w="4535" w:type="dxa"/>
          </w:tcPr>
          <w:p w14:paraId="61FF184F" w14:textId="24E34B5F" w:rsidR="009F33FF" w:rsidRPr="00364DAF" w:rsidRDefault="00DD01A8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ins w:id="31" w:author="Guerrero Rivera, Marilyn Ivette" w:date="2020-05-11T17:55:00Z">
              <w:r>
                <w:rPr>
                  <w:rFonts w:ascii="Arial" w:hAnsi="Arial" w:cs="Arial"/>
                  <w:sz w:val="18"/>
                  <w:szCs w:val="18"/>
                  <w:lang w:val="es-419"/>
                </w:rPr>
                <w:t>Junio</w:t>
              </w:r>
            </w:ins>
            <w:del w:id="32" w:author="Guerrero Rivera, Marilyn Ivette" w:date="2020-05-11T17:55:00Z">
              <w:r w:rsidR="00CC1C59"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>Abril</w:delText>
              </w:r>
            </w:del>
            <w:r w:rsidR="00CC1C59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3C0066" w:rsidRPr="00364DAF">
              <w:rPr>
                <w:rFonts w:ascii="Arial" w:hAnsi="Arial" w:cs="Arial"/>
                <w:sz w:val="18"/>
                <w:szCs w:val="18"/>
                <w:lang w:val="es-419"/>
              </w:rPr>
              <w:t>20</w:t>
            </w:r>
            <w:r w:rsidR="00CC1C59" w:rsidRPr="00364DAF">
              <w:rPr>
                <w:rFonts w:ascii="Arial" w:hAnsi="Arial" w:cs="Arial"/>
                <w:sz w:val="18"/>
                <w:szCs w:val="18"/>
                <w:lang w:val="es-419"/>
              </w:rPr>
              <w:t>20</w:t>
            </w:r>
          </w:p>
        </w:tc>
      </w:tr>
      <w:tr w:rsidR="000C16F9" w:rsidRPr="00364DAF" w14:paraId="5C280F0D" w14:textId="77777777" w:rsidTr="00DC5956">
        <w:tc>
          <w:tcPr>
            <w:tcW w:w="3943" w:type="dxa"/>
          </w:tcPr>
          <w:p w14:paraId="4D7D0DCF" w14:textId="77777777" w:rsidR="009F33FF" w:rsidRPr="00364DAF" w:rsidRDefault="003C0066" w:rsidP="003C006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Tipos de consultores:</w:t>
            </w:r>
          </w:p>
        </w:tc>
        <w:tc>
          <w:tcPr>
            <w:tcW w:w="4535" w:type="dxa"/>
          </w:tcPr>
          <w:p w14:paraId="5187A73F" w14:textId="77777777" w:rsidR="009F33FF" w:rsidRPr="00364DAF" w:rsidRDefault="003C0066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Firmas y Consultores individuales</w:t>
            </w:r>
          </w:p>
        </w:tc>
      </w:tr>
      <w:tr w:rsidR="000C16F9" w:rsidRPr="00364DAF" w14:paraId="75FE3CC4" w14:textId="77777777" w:rsidTr="00DC5956">
        <w:tc>
          <w:tcPr>
            <w:tcW w:w="3943" w:type="dxa"/>
          </w:tcPr>
          <w:p w14:paraId="07D64689" w14:textId="77777777" w:rsidR="009F33FF" w:rsidRPr="00364DAF" w:rsidRDefault="00E33333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Unidad de Preparación</w:t>
            </w:r>
            <w:r w:rsidR="009F33FF" w:rsidRPr="00364DAF">
              <w:rPr>
                <w:rFonts w:ascii="Arial" w:hAnsi="Arial" w:cs="Arial"/>
                <w:sz w:val="18"/>
                <w:szCs w:val="18"/>
                <w:lang w:val="es-419"/>
              </w:rPr>
              <w:t>:</w:t>
            </w:r>
          </w:p>
        </w:tc>
        <w:tc>
          <w:tcPr>
            <w:tcW w:w="4535" w:type="dxa"/>
          </w:tcPr>
          <w:p w14:paraId="425C9CF5" w14:textId="1310233E" w:rsidR="009F33FF" w:rsidRPr="00364DAF" w:rsidRDefault="00DD01A8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ins w:id="33" w:author="Guerrero Rivera, Marilyn Ivette" w:date="2020-05-11T17:56:00Z">
              <w:r w:rsidRPr="00DD01A8">
                <w:rPr>
                  <w:rFonts w:ascii="Arial" w:hAnsi="Arial" w:cs="Arial"/>
                  <w:sz w:val="18"/>
                  <w:szCs w:val="18"/>
                  <w:lang w:val="es-419"/>
                </w:rPr>
                <w:t>INE/WSA - Water &amp; Sanitation</w:t>
              </w:r>
            </w:ins>
            <w:del w:id="34" w:author="Guerrero Rivera, Marilyn Ivette" w:date="2020-05-11T17:56:00Z">
              <w:r w:rsidR="003C0066"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>WSA</w:delText>
              </w:r>
              <w:r w:rsidR="00EB361C"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>/CBR</w:delText>
              </w:r>
            </w:del>
          </w:p>
        </w:tc>
      </w:tr>
      <w:tr w:rsidR="000C16F9" w:rsidRPr="00364DAF" w14:paraId="066BBB7E" w14:textId="77777777" w:rsidTr="00DC5956">
        <w:tc>
          <w:tcPr>
            <w:tcW w:w="3943" w:type="dxa"/>
          </w:tcPr>
          <w:p w14:paraId="356E1C45" w14:textId="77777777" w:rsidR="009F33FF" w:rsidRPr="00364DAF" w:rsidRDefault="009F33FF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Uni</w:t>
            </w:r>
            <w:r w:rsidR="00E33333" w:rsidRPr="00364DAF">
              <w:rPr>
                <w:rFonts w:ascii="Arial" w:hAnsi="Arial" w:cs="Arial"/>
                <w:sz w:val="18"/>
                <w:szCs w:val="18"/>
                <w:lang w:val="es-419"/>
              </w:rPr>
              <w:t>dad Responsab</w:t>
            </w:r>
            <w:r w:rsidR="00F50742" w:rsidRPr="00364DAF">
              <w:rPr>
                <w:rFonts w:ascii="Arial" w:hAnsi="Arial" w:cs="Arial"/>
                <w:sz w:val="18"/>
                <w:szCs w:val="18"/>
                <w:lang w:val="es-419"/>
              </w:rPr>
              <w:t>le</w:t>
            </w:r>
            <w:r w:rsidR="00E33333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de Desembolso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:</w:t>
            </w:r>
          </w:p>
        </w:tc>
        <w:tc>
          <w:tcPr>
            <w:tcW w:w="4535" w:type="dxa"/>
          </w:tcPr>
          <w:p w14:paraId="5C3F60A7" w14:textId="015E6CC1" w:rsidR="009F33FF" w:rsidRPr="00364DAF" w:rsidRDefault="00DD01A8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ins w:id="35" w:author="Guerrero Rivera, Marilyn Ivette" w:date="2020-05-11T17:56:00Z">
              <w:r w:rsidRPr="00DD01A8">
                <w:rPr>
                  <w:rFonts w:ascii="Arial" w:hAnsi="Arial" w:cs="Arial"/>
                  <w:sz w:val="18"/>
                  <w:szCs w:val="18"/>
                  <w:lang w:val="es-419"/>
                </w:rPr>
                <w:t>CSC/CBR - Country Office Brazil</w:t>
              </w:r>
            </w:ins>
            <w:del w:id="36" w:author="Guerrero Rivera, Marilyn Ivette" w:date="2020-05-11T17:56:00Z">
              <w:r w:rsidR="00EB361C"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>WSA/</w:delText>
              </w:r>
              <w:r w:rsidR="003C0066" w:rsidRPr="00364DAF" w:rsidDel="00DD01A8">
                <w:rPr>
                  <w:rFonts w:ascii="Arial" w:hAnsi="Arial" w:cs="Arial"/>
                  <w:sz w:val="18"/>
                  <w:szCs w:val="18"/>
                  <w:lang w:val="es-419"/>
                </w:rPr>
                <w:delText>CBR</w:delText>
              </w:r>
            </w:del>
          </w:p>
        </w:tc>
      </w:tr>
      <w:tr w:rsidR="000C16F9" w:rsidRPr="00364DAF" w14:paraId="34A1F668" w14:textId="77777777" w:rsidTr="00DC5956">
        <w:tc>
          <w:tcPr>
            <w:tcW w:w="3943" w:type="dxa"/>
          </w:tcPr>
          <w:p w14:paraId="6E047590" w14:textId="77777777" w:rsidR="009F33FF" w:rsidRPr="00364DAF" w:rsidRDefault="009F33FF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C</w:t>
            </w:r>
            <w:r w:rsidR="00E33333" w:rsidRPr="00364DAF">
              <w:rPr>
                <w:rFonts w:ascii="Arial" w:hAnsi="Arial" w:cs="Arial"/>
                <w:sz w:val="18"/>
                <w:szCs w:val="18"/>
                <w:lang w:val="es-419"/>
              </w:rPr>
              <w:t>T incluida en la Estrategia de País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: </w:t>
            </w:r>
          </w:p>
          <w:p w14:paraId="3C1EF645" w14:textId="172700FE" w:rsidR="009F33FF" w:rsidRPr="00364DAF" w:rsidRDefault="00E33333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CT </w:t>
            </w:r>
            <w:del w:id="37" w:author="Vargas Lopez, Laura Marcela" w:date="2020-04-16T14:13:00Z">
              <w:r w:rsidR="00504A9C" w:rsidRPr="00364DAF" w:rsidDel="00B80B2D">
                <w:rPr>
                  <w:rFonts w:ascii="Arial" w:hAnsi="Arial" w:cs="Arial"/>
                  <w:sz w:val="18"/>
                  <w:szCs w:val="18"/>
                  <w:lang w:val="es-419"/>
                </w:rPr>
                <w:delText>incluída</w:delText>
              </w:r>
            </w:del>
            <w:ins w:id="38" w:author="Vargas Lopez, Laura Marcela" w:date="2020-04-16T14:13:00Z">
              <w:r w:rsidR="00B80B2D" w:rsidRPr="00364DAF">
                <w:rPr>
                  <w:rFonts w:ascii="Arial" w:hAnsi="Arial" w:cs="Arial"/>
                  <w:sz w:val="18"/>
                  <w:szCs w:val="18"/>
                  <w:lang w:val="es-419"/>
                </w:rPr>
                <w:t>incluida</w:t>
              </w:r>
            </w:ins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en </w:t>
            </w:r>
            <w:r w:rsidR="00C32E4F" w:rsidRPr="00364DAF">
              <w:rPr>
                <w:rFonts w:ascii="Arial" w:hAnsi="Arial" w:cs="Arial"/>
                <w:sz w:val="18"/>
                <w:szCs w:val="18"/>
                <w:lang w:val="es-419"/>
              </w:rPr>
              <w:t>CPD</w:t>
            </w:r>
            <w:r w:rsidR="009F33FF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: </w:t>
            </w:r>
          </w:p>
        </w:tc>
        <w:tc>
          <w:tcPr>
            <w:tcW w:w="4535" w:type="dxa"/>
          </w:tcPr>
          <w:p w14:paraId="0ADA90B5" w14:textId="77777777" w:rsidR="009F33FF" w:rsidRPr="00364DAF" w:rsidRDefault="00EB361C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S</w:t>
            </w:r>
            <w:r w:rsidR="00203F2F" w:rsidRPr="00364DAF">
              <w:rPr>
                <w:rFonts w:ascii="Arial" w:hAnsi="Arial" w:cs="Arial"/>
                <w:sz w:val="18"/>
                <w:szCs w:val="18"/>
                <w:lang w:val="es-419"/>
              </w:rPr>
              <w:t>í</w:t>
            </w:r>
          </w:p>
          <w:p w14:paraId="7DEE28D9" w14:textId="7C9DEE53" w:rsidR="00EB361C" w:rsidRPr="00364DAF" w:rsidRDefault="00364DAF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del w:id="39" w:author="Vargas Lopez, Laura Marcela" w:date="2020-04-15T17:06:00Z">
              <w:r w:rsidDel="00235897">
                <w:rPr>
                  <w:rFonts w:ascii="Arial" w:hAnsi="Arial" w:cs="Arial"/>
                  <w:sz w:val="18"/>
                  <w:szCs w:val="18"/>
                  <w:highlight w:val="yellow"/>
                  <w:lang w:val="es-419"/>
                </w:rPr>
                <w:delText>Si</w:delText>
              </w:r>
              <w:r w:rsidRPr="00364DAF" w:rsidDel="00235897">
                <w:rPr>
                  <w:rFonts w:ascii="Arial" w:hAnsi="Arial" w:cs="Arial"/>
                  <w:sz w:val="18"/>
                  <w:szCs w:val="18"/>
                  <w:highlight w:val="yellow"/>
                  <w:lang w:val="es-419"/>
                </w:rPr>
                <w:delText>??</w:delText>
              </w:r>
            </w:del>
            <w:ins w:id="40" w:author="Vargas Lopez, Laura Marcela" w:date="2020-04-15T17:06:00Z">
              <w:r w:rsidR="00235897">
                <w:rPr>
                  <w:rFonts w:ascii="Arial" w:hAnsi="Arial" w:cs="Arial"/>
                  <w:sz w:val="18"/>
                  <w:szCs w:val="18"/>
                  <w:lang w:val="es-419"/>
                </w:rPr>
                <w:t>No</w:t>
              </w:r>
            </w:ins>
          </w:p>
        </w:tc>
      </w:tr>
      <w:tr w:rsidR="000C16F9" w:rsidRPr="00B5022D" w14:paraId="7B0DD0CF" w14:textId="77777777" w:rsidTr="00DC5956">
        <w:tc>
          <w:tcPr>
            <w:tcW w:w="3943" w:type="dxa"/>
          </w:tcPr>
          <w:p w14:paraId="4476CB13" w14:textId="77777777" w:rsidR="009F33FF" w:rsidRPr="00364DAF" w:rsidRDefault="00055EF1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Prioridad Sectorial</w:t>
            </w:r>
            <w:r w:rsidR="00E33333"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9F33FF" w:rsidRPr="00364DAF">
              <w:rPr>
                <w:rFonts w:ascii="Arial" w:hAnsi="Arial" w:cs="Arial"/>
                <w:sz w:val="18"/>
                <w:szCs w:val="18"/>
                <w:lang w:val="es-419"/>
              </w:rPr>
              <w:t>GCI-9:</w:t>
            </w:r>
          </w:p>
        </w:tc>
        <w:tc>
          <w:tcPr>
            <w:tcW w:w="4535" w:type="dxa"/>
          </w:tcPr>
          <w:p w14:paraId="1C5962D5" w14:textId="77777777" w:rsidR="00B82BBD" w:rsidRPr="00364DAF" w:rsidRDefault="00EB361C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Iniciativas de cambio climático, energía sostenible y sostenibilidad ambiental</w:t>
            </w:r>
            <w:r w:rsidR="00B82BBD" w:rsidRPr="00364DAF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  <w:p w14:paraId="2C31516F" w14:textId="7096F00F" w:rsidR="009F33FF" w:rsidRPr="00364DAF" w:rsidRDefault="00EB361C" w:rsidP="00DD6572">
            <w:pPr>
              <w:ind w:left="-1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>Reducción de la pobreza y aumento de la equidad</w:t>
            </w:r>
            <w:r w:rsidR="00222513" w:rsidRPr="00364DAF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  <w:r w:rsidRPr="00364DAF">
              <w:rPr>
                <w:rFonts w:ascii="Arial" w:hAnsi="Arial" w:cs="Arial"/>
                <w:sz w:val="18"/>
                <w:szCs w:val="18"/>
                <w:lang w:val="es-419"/>
              </w:rPr>
              <w:t xml:space="preserve">  </w:t>
            </w:r>
          </w:p>
        </w:tc>
      </w:tr>
    </w:tbl>
    <w:p w14:paraId="5C108BF6" w14:textId="77777777" w:rsidR="0095711B" w:rsidRPr="00203F2F" w:rsidRDefault="00C43E24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203F2F">
        <w:rPr>
          <w:rFonts w:ascii="Arial" w:hAnsi="Arial" w:cs="Arial"/>
          <w:b/>
          <w:lang w:val="es-ES"/>
        </w:rPr>
        <w:t>Obje</w:t>
      </w:r>
      <w:r w:rsidR="00F00960" w:rsidRPr="00203F2F">
        <w:rPr>
          <w:rFonts w:ascii="Arial" w:hAnsi="Arial" w:cs="Arial"/>
          <w:b/>
          <w:lang w:val="es-ES"/>
        </w:rPr>
        <w:t>tivos</w:t>
      </w:r>
      <w:r w:rsidRPr="00203F2F">
        <w:rPr>
          <w:rFonts w:ascii="Arial" w:hAnsi="Arial" w:cs="Arial"/>
          <w:b/>
          <w:lang w:val="es-ES"/>
        </w:rPr>
        <w:t xml:space="preserve"> </w:t>
      </w:r>
      <w:r w:rsidR="00F00960" w:rsidRPr="00203F2F">
        <w:rPr>
          <w:rFonts w:ascii="Arial" w:hAnsi="Arial" w:cs="Arial"/>
          <w:b/>
          <w:lang w:val="es-ES"/>
        </w:rPr>
        <w:t>y Justificación de la CT</w:t>
      </w:r>
    </w:p>
    <w:p w14:paraId="2481AC72" w14:textId="2D5A3A27" w:rsidR="00CC1C59" w:rsidRPr="00DA2281" w:rsidRDefault="00DA2281" w:rsidP="006863A8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_tradnl"/>
        </w:rPr>
      </w:pPr>
      <w:r w:rsidRPr="00DA2281">
        <w:rPr>
          <w:rFonts w:ascii="Arial" w:hAnsi="Arial" w:cs="Arial"/>
          <w:lang w:val="es-ES"/>
        </w:rPr>
        <w:t>El Estado de Amazonas es una de las 27 unidades federativas del Brasil</w:t>
      </w:r>
      <w:r w:rsidR="002E4C2F">
        <w:rPr>
          <w:rFonts w:ascii="Arial" w:hAnsi="Arial" w:cs="Arial"/>
          <w:lang w:val="es-ES"/>
        </w:rPr>
        <w:t xml:space="preserve"> con</w:t>
      </w:r>
      <w:r w:rsidRPr="00DA2281">
        <w:rPr>
          <w:rFonts w:ascii="Arial" w:hAnsi="Arial" w:cs="Arial"/>
          <w:lang w:val="es-ES"/>
        </w:rPr>
        <w:t xml:space="preserve"> la más grande área territorial del país, correspondiente a 1.570.947 Km², distribuida en 62 municipios. </w:t>
      </w:r>
      <w:r w:rsidRPr="00DA2281">
        <w:rPr>
          <w:rFonts w:ascii="Arial" w:hAnsi="Arial" w:cs="Arial"/>
          <w:lang w:val="es-ES_tradnl"/>
        </w:rPr>
        <w:t xml:space="preserve">El Estado de Amazonas representa 40.77% del área territorial </w:t>
      </w:r>
      <w:r w:rsidR="002E4C2F">
        <w:rPr>
          <w:rFonts w:ascii="Arial" w:hAnsi="Arial" w:cs="Arial"/>
          <w:lang w:val="es-ES_tradnl"/>
        </w:rPr>
        <w:t xml:space="preserve">de la </w:t>
      </w:r>
      <w:r w:rsidRPr="00DA2281">
        <w:rPr>
          <w:rFonts w:ascii="Arial" w:hAnsi="Arial" w:cs="Arial"/>
          <w:lang w:val="es-ES_tradnl"/>
        </w:rPr>
        <w:t>Región Norte y 18,45% del territorio brasile</w:t>
      </w:r>
      <w:r>
        <w:rPr>
          <w:rFonts w:ascii="Arial" w:hAnsi="Arial" w:cs="Arial"/>
          <w:lang w:val="es-ES_tradnl"/>
        </w:rPr>
        <w:t>ño</w:t>
      </w:r>
      <w:r w:rsidRPr="00DA2281">
        <w:rPr>
          <w:rFonts w:ascii="Arial" w:hAnsi="Arial" w:cs="Arial"/>
          <w:lang w:val="es-ES_tradnl"/>
        </w:rPr>
        <w:t>. La población estimada del Estado de Amazonas es de 4.144.597 habitantes (IBGE 2019), sin embargo, solamente tres municipios tienen población mayo</w:t>
      </w:r>
      <w:r>
        <w:rPr>
          <w:rFonts w:ascii="Arial" w:hAnsi="Arial" w:cs="Arial"/>
          <w:lang w:val="es-ES_tradnl"/>
        </w:rPr>
        <w:t xml:space="preserve">r a </w:t>
      </w:r>
      <w:r w:rsidRPr="00DA2281">
        <w:rPr>
          <w:rFonts w:ascii="Arial" w:hAnsi="Arial" w:cs="Arial"/>
          <w:lang w:val="es-ES_tradnl"/>
        </w:rPr>
        <w:t xml:space="preserve">100 mil habitantes: Manaos, </w:t>
      </w:r>
      <w:r>
        <w:rPr>
          <w:rFonts w:ascii="Arial" w:hAnsi="Arial" w:cs="Arial"/>
          <w:lang w:val="es-ES_tradnl"/>
        </w:rPr>
        <w:t>l</w:t>
      </w:r>
      <w:r w:rsidRPr="00DA2281">
        <w:rPr>
          <w:rFonts w:ascii="Arial" w:hAnsi="Arial" w:cs="Arial"/>
          <w:lang w:val="es-ES_tradnl"/>
        </w:rPr>
        <w:t>a capital d</w:t>
      </w:r>
      <w:r>
        <w:rPr>
          <w:rFonts w:ascii="Arial" w:hAnsi="Arial" w:cs="Arial"/>
          <w:lang w:val="es-ES_tradnl"/>
        </w:rPr>
        <w:t>el</w:t>
      </w:r>
      <w:r w:rsidRPr="00DA2281">
        <w:rPr>
          <w:rFonts w:ascii="Arial" w:hAnsi="Arial" w:cs="Arial"/>
          <w:lang w:val="es-ES_tradnl"/>
        </w:rPr>
        <w:t xml:space="preserve"> Estado, co</w:t>
      </w:r>
      <w:r>
        <w:rPr>
          <w:rFonts w:ascii="Arial" w:hAnsi="Arial" w:cs="Arial"/>
          <w:lang w:val="es-ES_tradnl"/>
        </w:rPr>
        <w:t>n</w:t>
      </w:r>
      <w:r w:rsidRPr="00DA2281">
        <w:rPr>
          <w:rFonts w:ascii="Arial" w:hAnsi="Arial" w:cs="Arial"/>
          <w:lang w:val="es-ES_tradnl"/>
        </w:rPr>
        <w:t xml:space="preserve"> u</w:t>
      </w:r>
      <w:r>
        <w:rPr>
          <w:rFonts w:ascii="Arial" w:hAnsi="Arial" w:cs="Arial"/>
          <w:lang w:val="es-ES_tradnl"/>
        </w:rPr>
        <w:t>n</w:t>
      </w:r>
      <w:r w:rsidRPr="00DA2281">
        <w:rPr>
          <w:rFonts w:ascii="Arial" w:hAnsi="Arial" w:cs="Arial"/>
          <w:lang w:val="es-ES_tradnl"/>
        </w:rPr>
        <w:t>a po</w:t>
      </w:r>
      <w:r>
        <w:rPr>
          <w:rFonts w:ascii="Arial" w:hAnsi="Arial" w:cs="Arial"/>
          <w:lang w:val="es-ES_tradnl"/>
        </w:rPr>
        <w:t>blación</w:t>
      </w:r>
      <w:r w:rsidRPr="00DA2281">
        <w:rPr>
          <w:rFonts w:ascii="Arial" w:hAnsi="Arial" w:cs="Arial"/>
          <w:lang w:val="es-ES_tradnl"/>
        </w:rPr>
        <w:t xml:space="preserve"> estimada de 2,2 mil</w:t>
      </w:r>
      <w:r>
        <w:rPr>
          <w:rFonts w:ascii="Arial" w:hAnsi="Arial" w:cs="Arial"/>
          <w:lang w:val="es-ES_tradnl"/>
        </w:rPr>
        <w:t>lones</w:t>
      </w:r>
      <w:r w:rsidRPr="00DA2281">
        <w:rPr>
          <w:rFonts w:ascii="Arial" w:hAnsi="Arial" w:cs="Arial"/>
          <w:lang w:val="es-ES_tradnl"/>
        </w:rPr>
        <w:t xml:space="preserve"> de habitantes (IBGE 2019), Par</w:t>
      </w:r>
      <w:r>
        <w:rPr>
          <w:rFonts w:ascii="Arial" w:hAnsi="Arial" w:cs="Arial"/>
          <w:lang w:val="es-ES_tradnl"/>
        </w:rPr>
        <w:t>i</w:t>
      </w:r>
      <w:r w:rsidRPr="00DA2281">
        <w:rPr>
          <w:rFonts w:ascii="Arial" w:hAnsi="Arial" w:cs="Arial"/>
          <w:lang w:val="es-ES_tradnl"/>
        </w:rPr>
        <w:t>ntins co</w:t>
      </w:r>
      <w:r>
        <w:rPr>
          <w:rFonts w:ascii="Arial" w:hAnsi="Arial" w:cs="Arial"/>
          <w:lang w:val="es-ES_tradnl"/>
        </w:rPr>
        <w:t xml:space="preserve">n un poco más de </w:t>
      </w:r>
      <w:r w:rsidRPr="00DA2281">
        <w:rPr>
          <w:rFonts w:ascii="Arial" w:hAnsi="Arial" w:cs="Arial"/>
          <w:lang w:val="es-ES_tradnl"/>
        </w:rPr>
        <w:t>114 mil habitantes e Itacoatiara co</w:t>
      </w:r>
      <w:r>
        <w:rPr>
          <w:rFonts w:ascii="Arial" w:hAnsi="Arial" w:cs="Arial"/>
          <w:lang w:val="es-ES_tradnl"/>
        </w:rPr>
        <w:t>n</w:t>
      </w:r>
      <w:r w:rsidRPr="00DA2281">
        <w:rPr>
          <w:rFonts w:ascii="Arial" w:hAnsi="Arial" w:cs="Arial"/>
          <w:lang w:val="es-ES_tradnl"/>
        </w:rPr>
        <w:t xml:space="preserve"> 101 mil habitantes.</w:t>
      </w:r>
    </w:p>
    <w:p w14:paraId="5A59B1EB" w14:textId="57054BB5" w:rsidR="00DA2281" w:rsidRPr="0075197D" w:rsidRDefault="0075197D" w:rsidP="0075197D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_tradnl"/>
        </w:rPr>
      </w:pPr>
      <w:r w:rsidRPr="0075197D">
        <w:rPr>
          <w:rFonts w:ascii="Arial" w:hAnsi="Arial" w:cs="Arial"/>
          <w:lang w:val="es-ES_tradnl"/>
        </w:rPr>
        <w:t xml:space="preserve">A pesar de la </w:t>
      </w:r>
      <w:r w:rsidR="00DA2281" w:rsidRPr="0075197D">
        <w:rPr>
          <w:rFonts w:ascii="Arial" w:hAnsi="Arial" w:cs="Arial"/>
          <w:lang w:val="es-ES_tradnl"/>
        </w:rPr>
        <w:t>cris</w:t>
      </w:r>
      <w:r w:rsidRPr="0075197D">
        <w:rPr>
          <w:rFonts w:ascii="Arial" w:hAnsi="Arial" w:cs="Arial"/>
          <w:lang w:val="es-ES_tradnl"/>
        </w:rPr>
        <w:t>is</w:t>
      </w:r>
      <w:r w:rsidR="00DA2281" w:rsidRPr="0075197D">
        <w:rPr>
          <w:rFonts w:ascii="Arial" w:hAnsi="Arial" w:cs="Arial"/>
          <w:lang w:val="es-ES_tradnl"/>
        </w:rPr>
        <w:t xml:space="preserve"> econ</w:t>
      </w:r>
      <w:r w:rsidRPr="0075197D">
        <w:rPr>
          <w:rFonts w:ascii="Arial" w:hAnsi="Arial" w:cs="Arial"/>
          <w:lang w:val="es-ES_tradnl"/>
        </w:rPr>
        <w:t>ó</w:t>
      </w:r>
      <w:r w:rsidR="00DA2281" w:rsidRPr="0075197D">
        <w:rPr>
          <w:rFonts w:ascii="Arial" w:hAnsi="Arial" w:cs="Arial"/>
          <w:lang w:val="es-ES_tradnl"/>
        </w:rPr>
        <w:t xml:space="preserve">mica que </w:t>
      </w:r>
      <w:r w:rsidRPr="0075197D">
        <w:rPr>
          <w:rFonts w:ascii="Arial" w:hAnsi="Arial" w:cs="Arial"/>
          <w:lang w:val="es-ES_tradnl"/>
        </w:rPr>
        <w:t>sufrió el</w:t>
      </w:r>
      <w:r w:rsidR="00DA2281" w:rsidRPr="0075197D">
        <w:rPr>
          <w:rFonts w:ascii="Arial" w:hAnsi="Arial" w:cs="Arial"/>
          <w:lang w:val="es-ES_tradnl"/>
        </w:rPr>
        <w:t xml:space="preserve"> país e</w:t>
      </w:r>
      <w:r w:rsidRPr="0075197D">
        <w:rPr>
          <w:rFonts w:ascii="Arial" w:hAnsi="Arial" w:cs="Arial"/>
          <w:lang w:val="es-ES_tradnl"/>
        </w:rPr>
        <w:t>n</w:t>
      </w:r>
      <w:r w:rsidR="00DA2281" w:rsidRPr="0075197D">
        <w:rPr>
          <w:rFonts w:ascii="Arial" w:hAnsi="Arial" w:cs="Arial"/>
          <w:lang w:val="es-ES_tradnl"/>
        </w:rPr>
        <w:t xml:space="preserve"> </w:t>
      </w:r>
      <w:r w:rsidRPr="0075197D">
        <w:rPr>
          <w:rFonts w:ascii="Arial" w:hAnsi="Arial" w:cs="Arial"/>
          <w:lang w:val="es-ES_tradnl"/>
        </w:rPr>
        <w:t xml:space="preserve">el </w:t>
      </w:r>
      <w:r w:rsidR="00DA2281" w:rsidRPr="0075197D">
        <w:rPr>
          <w:rFonts w:ascii="Arial" w:hAnsi="Arial" w:cs="Arial"/>
          <w:lang w:val="es-ES_tradnl"/>
        </w:rPr>
        <w:t>2012, Mana</w:t>
      </w:r>
      <w:r w:rsidRPr="0075197D">
        <w:rPr>
          <w:rFonts w:ascii="Arial" w:hAnsi="Arial" w:cs="Arial"/>
          <w:lang w:val="es-ES_tradnl"/>
        </w:rPr>
        <w:t>o</w:t>
      </w:r>
      <w:r w:rsidR="00DA2281" w:rsidRPr="0075197D">
        <w:rPr>
          <w:rFonts w:ascii="Arial" w:hAnsi="Arial" w:cs="Arial"/>
          <w:lang w:val="es-ES_tradnl"/>
        </w:rPr>
        <w:t>s se mant</w:t>
      </w:r>
      <w:r w:rsidRPr="0075197D">
        <w:rPr>
          <w:rFonts w:ascii="Arial" w:hAnsi="Arial" w:cs="Arial"/>
          <w:lang w:val="es-ES_tradnl"/>
        </w:rPr>
        <w:t>u</w:t>
      </w:r>
      <w:r>
        <w:rPr>
          <w:rFonts w:ascii="Arial" w:hAnsi="Arial" w:cs="Arial"/>
          <w:lang w:val="es-ES_tradnl"/>
        </w:rPr>
        <w:t>vo</w:t>
      </w:r>
      <w:r w:rsidR="00DA2281" w:rsidRPr="0075197D">
        <w:rPr>
          <w:rFonts w:ascii="Arial" w:hAnsi="Arial" w:cs="Arial"/>
          <w:lang w:val="es-ES_tradnl"/>
        </w:rPr>
        <w:t xml:space="preserve"> como </w:t>
      </w:r>
      <w:r>
        <w:rPr>
          <w:rFonts w:ascii="Arial" w:hAnsi="Arial" w:cs="Arial"/>
          <w:lang w:val="es-ES_tradnl"/>
        </w:rPr>
        <w:t>l</w:t>
      </w:r>
      <w:r w:rsidR="00DA2281" w:rsidRPr="0075197D">
        <w:rPr>
          <w:rFonts w:ascii="Arial" w:hAnsi="Arial" w:cs="Arial"/>
          <w:lang w:val="es-ES_tradnl"/>
        </w:rPr>
        <w:t xml:space="preserve">a 6ª </w:t>
      </w:r>
      <w:r>
        <w:rPr>
          <w:rFonts w:ascii="Arial" w:hAnsi="Arial" w:cs="Arial"/>
          <w:lang w:val="es-ES_tradnl"/>
        </w:rPr>
        <w:t>economía más grande del p</w:t>
      </w:r>
      <w:r w:rsidR="00DA2281" w:rsidRPr="0075197D">
        <w:rPr>
          <w:rFonts w:ascii="Arial" w:hAnsi="Arial" w:cs="Arial"/>
          <w:lang w:val="es-ES_tradnl"/>
        </w:rPr>
        <w:t>aís</w:t>
      </w:r>
      <w:r>
        <w:rPr>
          <w:rFonts w:ascii="Arial" w:hAnsi="Arial" w:cs="Arial"/>
          <w:lang w:val="es-ES_tradnl"/>
        </w:rPr>
        <w:t xml:space="preserve"> con </w:t>
      </w:r>
      <w:r w:rsidR="00DA2281" w:rsidRPr="0075197D">
        <w:rPr>
          <w:rFonts w:ascii="Arial" w:hAnsi="Arial" w:cs="Arial"/>
          <w:lang w:val="es-ES_tradnl"/>
        </w:rPr>
        <w:t>u</w:t>
      </w:r>
      <w:r>
        <w:rPr>
          <w:rFonts w:ascii="Arial" w:hAnsi="Arial" w:cs="Arial"/>
          <w:lang w:val="es-ES_tradnl"/>
        </w:rPr>
        <w:t>n</w:t>
      </w:r>
      <w:r w:rsidR="00DA2281" w:rsidRPr="0075197D">
        <w:rPr>
          <w:rFonts w:ascii="Arial" w:hAnsi="Arial" w:cs="Arial"/>
          <w:lang w:val="es-ES_tradnl"/>
        </w:rPr>
        <w:t>a participa</w:t>
      </w:r>
      <w:r>
        <w:rPr>
          <w:rFonts w:ascii="Arial" w:hAnsi="Arial" w:cs="Arial"/>
          <w:lang w:val="es-ES_tradnl"/>
        </w:rPr>
        <w:t>ción</w:t>
      </w:r>
      <w:r w:rsidR="00DA2281" w:rsidRPr="0075197D">
        <w:rPr>
          <w:rFonts w:ascii="Arial" w:hAnsi="Arial" w:cs="Arial"/>
          <w:lang w:val="es-ES_tradnl"/>
        </w:rPr>
        <w:t xml:space="preserve"> de</w:t>
      </w:r>
      <w:r>
        <w:rPr>
          <w:rFonts w:ascii="Arial" w:hAnsi="Arial" w:cs="Arial"/>
          <w:lang w:val="es-ES_tradnl"/>
        </w:rPr>
        <w:t>l</w:t>
      </w:r>
      <w:r w:rsidR="00DA2281" w:rsidRPr="0075197D">
        <w:rPr>
          <w:rFonts w:ascii="Arial" w:hAnsi="Arial" w:cs="Arial"/>
          <w:lang w:val="es-ES_tradnl"/>
        </w:rPr>
        <w:t xml:space="preserve"> 1,1% </w:t>
      </w:r>
      <w:r>
        <w:rPr>
          <w:rFonts w:ascii="Arial" w:hAnsi="Arial" w:cs="Arial"/>
          <w:lang w:val="es-ES_tradnl"/>
        </w:rPr>
        <w:t xml:space="preserve">en el </w:t>
      </w:r>
      <w:r w:rsidR="00DA2281" w:rsidRPr="0075197D">
        <w:rPr>
          <w:rFonts w:ascii="Arial" w:hAnsi="Arial" w:cs="Arial"/>
          <w:lang w:val="es-ES_tradnl"/>
        </w:rPr>
        <w:t>P</w:t>
      </w:r>
      <w:r>
        <w:rPr>
          <w:rFonts w:ascii="Arial" w:hAnsi="Arial" w:cs="Arial"/>
          <w:lang w:val="es-ES_tradnl"/>
        </w:rPr>
        <w:t>IB Nacional</w:t>
      </w:r>
      <w:r w:rsidR="00DA2281" w:rsidRPr="0075197D">
        <w:rPr>
          <w:rFonts w:ascii="Arial" w:hAnsi="Arial" w:cs="Arial"/>
          <w:lang w:val="es-ES_tradnl"/>
        </w:rPr>
        <w:t xml:space="preserve">. </w:t>
      </w:r>
      <w:r w:rsidRPr="0075197D">
        <w:rPr>
          <w:rFonts w:ascii="Arial" w:hAnsi="Arial" w:cs="Arial"/>
          <w:lang w:val="es-ES_tradnl"/>
        </w:rPr>
        <w:t xml:space="preserve">No obstante, se debe considerar que existe </w:t>
      </w:r>
      <w:r w:rsidR="00DA2281" w:rsidRPr="0075197D">
        <w:rPr>
          <w:rFonts w:ascii="Arial" w:hAnsi="Arial" w:cs="Arial"/>
          <w:lang w:val="es-ES_tradnl"/>
        </w:rPr>
        <w:t>u</w:t>
      </w:r>
      <w:r w:rsidRPr="0075197D">
        <w:rPr>
          <w:rFonts w:ascii="Arial" w:hAnsi="Arial" w:cs="Arial"/>
          <w:lang w:val="es-ES_tradnl"/>
        </w:rPr>
        <w:t>n</w:t>
      </w:r>
      <w:r w:rsidR="00DA2281" w:rsidRPr="0075197D">
        <w:rPr>
          <w:rFonts w:ascii="Arial" w:hAnsi="Arial" w:cs="Arial"/>
          <w:lang w:val="es-ES_tradnl"/>
        </w:rPr>
        <w:t>a enorme concentra</w:t>
      </w:r>
      <w:r w:rsidRPr="0075197D">
        <w:rPr>
          <w:rFonts w:ascii="Arial" w:hAnsi="Arial" w:cs="Arial"/>
          <w:lang w:val="es-ES_tradnl"/>
        </w:rPr>
        <w:t>c</w:t>
      </w:r>
      <w:r>
        <w:rPr>
          <w:rFonts w:ascii="Arial" w:hAnsi="Arial" w:cs="Arial"/>
          <w:lang w:val="es-ES_tradnl"/>
        </w:rPr>
        <w:t>ión</w:t>
      </w:r>
      <w:r w:rsidR="00DA2281" w:rsidRPr="0075197D">
        <w:rPr>
          <w:rFonts w:ascii="Arial" w:hAnsi="Arial" w:cs="Arial"/>
          <w:lang w:val="es-ES_tradnl"/>
        </w:rPr>
        <w:t xml:space="preserve"> de riqueza </w:t>
      </w:r>
      <w:r>
        <w:rPr>
          <w:rFonts w:ascii="Arial" w:hAnsi="Arial" w:cs="Arial"/>
          <w:lang w:val="es-ES_tradnl"/>
        </w:rPr>
        <w:t>en la</w:t>
      </w:r>
      <w:r w:rsidR="00DA2281" w:rsidRPr="0075197D">
        <w:rPr>
          <w:rFonts w:ascii="Arial" w:hAnsi="Arial" w:cs="Arial"/>
          <w:lang w:val="es-ES_tradnl"/>
        </w:rPr>
        <w:t xml:space="preserve"> Regi</w:t>
      </w:r>
      <w:r>
        <w:rPr>
          <w:rFonts w:ascii="Arial" w:hAnsi="Arial" w:cs="Arial"/>
          <w:lang w:val="es-ES_tradnl"/>
        </w:rPr>
        <w:t>ón</w:t>
      </w:r>
      <w:r w:rsidR="00DA2281" w:rsidRPr="0075197D">
        <w:rPr>
          <w:rFonts w:ascii="Arial" w:hAnsi="Arial" w:cs="Arial"/>
          <w:lang w:val="es-ES_tradnl"/>
        </w:rPr>
        <w:t xml:space="preserve"> Metropolitana de Mana</w:t>
      </w:r>
      <w:r>
        <w:rPr>
          <w:rFonts w:ascii="Arial" w:hAnsi="Arial" w:cs="Arial"/>
          <w:lang w:val="es-ES_tradnl"/>
        </w:rPr>
        <w:t>o</w:t>
      </w:r>
      <w:r w:rsidR="00DA2281" w:rsidRPr="0075197D">
        <w:rPr>
          <w:rFonts w:ascii="Arial" w:hAnsi="Arial" w:cs="Arial"/>
          <w:lang w:val="es-ES_tradnl"/>
        </w:rPr>
        <w:t>s</w:t>
      </w:r>
      <w:r w:rsidR="002E4C2F">
        <w:rPr>
          <w:rFonts w:ascii="Arial" w:hAnsi="Arial" w:cs="Arial"/>
          <w:lang w:val="es-ES_tradnl"/>
        </w:rPr>
        <w:t xml:space="preserve"> (</w:t>
      </w:r>
      <w:r w:rsidR="00DA2281" w:rsidRPr="0075197D">
        <w:rPr>
          <w:rFonts w:ascii="Arial" w:hAnsi="Arial" w:cs="Arial"/>
          <w:lang w:val="es-ES_tradnl"/>
        </w:rPr>
        <w:t>81,6% d</w:t>
      </w:r>
      <w:r>
        <w:rPr>
          <w:rFonts w:ascii="Arial" w:hAnsi="Arial" w:cs="Arial"/>
          <w:lang w:val="es-ES_tradnl"/>
        </w:rPr>
        <w:t>el</w:t>
      </w:r>
      <w:r w:rsidR="00DA2281" w:rsidRPr="0075197D">
        <w:rPr>
          <w:rFonts w:ascii="Arial" w:hAnsi="Arial" w:cs="Arial"/>
          <w:lang w:val="es-ES_tradnl"/>
        </w:rPr>
        <w:t xml:space="preserve"> total d</w:t>
      </w:r>
      <w:r>
        <w:rPr>
          <w:rFonts w:ascii="Arial" w:hAnsi="Arial" w:cs="Arial"/>
          <w:lang w:val="es-ES_tradnl"/>
        </w:rPr>
        <w:t>e l</w:t>
      </w:r>
      <w:r w:rsidR="00DA2281" w:rsidRPr="0075197D">
        <w:rPr>
          <w:rFonts w:ascii="Arial" w:hAnsi="Arial" w:cs="Arial"/>
          <w:lang w:val="es-ES_tradnl"/>
        </w:rPr>
        <w:t>a econom</w:t>
      </w:r>
      <w:r>
        <w:rPr>
          <w:rFonts w:ascii="Arial" w:hAnsi="Arial" w:cs="Arial"/>
          <w:lang w:val="es-ES_tradnl"/>
        </w:rPr>
        <w:t>í</w:t>
      </w:r>
      <w:r w:rsidR="00DA2281" w:rsidRPr="0075197D">
        <w:rPr>
          <w:rFonts w:ascii="Arial" w:hAnsi="Arial" w:cs="Arial"/>
          <w:lang w:val="es-ES_tradnl"/>
        </w:rPr>
        <w:t>a esta</w:t>
      </w:r>
      <w:r>
        <w:rPr>
          <w:rFonts w:ascii="Arial" w:hAnsi="Arial" w:cs="Arial"/>
          <w:lang w:val="es-ES_tradnl"/>
        </w:rPr>
        <w:t>tal</w:t>
      </w:r>
      <w:r w:rsidR="002E4C2F">
        <w:rPr>
          <w:rFonts w:ascii="Arial" w:hAnsi="Arial" w:cs="Arial"/>
          <w:lang w:val="es-ES_tradnl"/>
        </w:rPr>
        <w:t>)</w:t>
      </w:r>
      <w:r>
        <w:rPr>
          <w:rFonts w:ascii="Arial" w:hAnsi="Arial" w:cs="Arial"/>
          <w:lang w:val="es-ES_tradnl"/>
        </w:rPr>
        <w:t>, la misma que se basa</w:t>
      </w:r>
      <w:ins w:id="41" w:author="Vargas Lopez, Laura Marcela" w:date="2020-04-16T10:52:00Z">
        <w:r w:rsidR="00887ED1">
          <w:rPr>
            <w:rFonts w:ascii="Arial" w:hAnsi="Arial" w:cs="Arial"/>
            <w:lang w:val="es-ES_tradnl"/>
          </w:rPr>
          <w:t>,</w:t>
        </w:r>
      </w:ins>
      <w:del w:id="42" w:author="Vargas Lopez, Laura Marcela" w:date="2020-04-16T10:52:00Z">
        <w:r w:rsidDel="00887ED1">
          <w:rPr>
            <w:rFonts w:ascii="Arial" w:hAnsi="Arial" w:cs="Arial"/>
            <w:lang w:val="es-ES_tradnl"/>
          </w:rPr>
          <w:delText xml:space="preserve"> en</w:delText>
        </w:r>
      </w:del>
      <w:r>
        <w:rPr>
          <w:rFonts w:ascii="Arial" w:hAnsi="Arial" w:cs="Arial"/>
          <w:lang w:val="es-ES_tradnl"/>
        </w:rPr>
        <w:t xml:space="preserve"> </w:t>
      </w:r>
      <w:r w:rsidR="00DA2281" w:rsidRPr="0075197D">
        <w:rPr>
          <w:rFonts w:ascii="Arial" w:hAnsi="Arial" w:cs="Arial"/>
          <w:lang w:val="es-ES_tradnl"/>
        </w:rPr>
        <w:t>principalmente</w:t>
      </w:r>
      <w:ins w:id="43" w:author="Vargas Lopez, Laura Marcela" w:date="2020-04-16T10:52:00Z">
        <w:r w:rsidR="00887ED1">
          <w:rPr>
            <w:rFonts w:ascii="Arial" w:hAnsi="Arial" w:cs="Arial"/>
            <w:lang w:val="es-ES_tradnl"/>
          </w:rPr>
          <w:t>,</w:t>
        </w:r>
      </w:ins>
      <w:r w:rsidR="00DA2281" w:rsidRPr="0075197D">
        <w:rPr>
          <w:rFonts w:ascii="Arial" w:hAnsi="Arial" w:cs="Arial"/>
          <w:lang w:val="es-ES_tradnl"/>
        </w:rPr>
        <w:t xml:space="preserve"> </w:t>
      </w:r>
      <w:r w:rsidRPr="0075197D">
        <w:rPr>
          <w:rFonts w:ascii="Arial" w:hAnsi="Arial" w:cs="Arial"/>
          <w:lang w:val="es-ES_tradnl"/>
        </w:rPr>
        <w:t>e</w:t>
      </w:r>
      <w:r w:rsidR="00DA2281" w:rsidRPr="0075197D">
        <w:rPr>
          <w:rFonts w:ascii="Arial" w:hAnsi="Arial" w:cs="Arial"/>
          <w:lang w:val="es-ES_tradnl"/>
        </w:rPr>
        <w:t>n</w:t>
      </w:r>
      <w:r>
        <w:rPr>
          <w:rFonts w:ascii="Arial" w:hAnsi="Arial" w:cs="Arial"/>
          <w:lang w:val="es-ES_tradnl"/>
        </w:rPr>
        <w:t xml:space="preserve"> l</w:t>
      </w:r>
      <w:r w:rsidR="00DA2281" w:rsidRPr="0075197D">
        <w:rPr>
          <w:rFonts w:ascii="Arial" w:hAnsi="Arial" w:cs="Arial"/>
          <w:lang w:val="es-ES_tradnl"/>
        </w:rPr>
        <w:t>a ind</w:t>
      </w:r>
      <w:r>
        <w:rPr>
          <w:rFonts w:ascii="Arial" w:hAnsi="Arial" w:cs="Arial"/>
          <w:lang w:val="es-ES_tradnl"/>
        </w:rPr>
        <w:t>u</w:t>
      </w:r>
      <w:r w:rsidR="00DA2281" w:rsidRPr="0075197D">
        <w:rPr>
          <w:rFonts w:ascii="Arial" w:hAnsi="Arial" w:cs="Arial"/>
          <w:lang w:val="es-ES_tradnl"/>
        </w:rPr>
        <w:t>stria</w:t>
      </w:r>
      <w:r w:rsidR="00487CA0">
        <w:rPr>
          <w:rFonts w:ascii="Arial" w:hAnsi="Arial" w:cs="Arial"/>
          <w:lang w:val="es-ES_tradnl"/>
        </w:rPr>
        <w:t xml:space="preserve"> y </w:t>
      </w:r>
      <w:r>
        <w:rPr>
          <w:rFonts w:ascii="Arial" w:hAnsi="Arial" w:cs="Arial"/>
          <w:lang w:val="es-ES_tradnl"/>
        </w:rPr>
        <w:t xml:space="preserve">en </w:t>
      </w:r>
      <w:r w:rsidR="00487CA0">
        <w:rPr>
          <w:rFonts w:ascii="Arial" w:hAnsi="Arial" w:cs="Arial"/>
          <w:lang w:val="es-ES_tradnl"/>
        </w:rPr>
        <w:t xml:space="preserve">la actividad </w:t>
      </w:r>
      <w:r w:rsidR="00DA2281" w:rsidRPr="0075197D">
        <w:rPr>
          <w:rFonts w:ascii="Arial" w:hAnsi="Arial" w:cs="Arial"/>
          <w:lang w:val="es-ES_tradnl"/>
        </w:rPr>
        <w:t>extra</w:t>
      </w:r>
      <w:r>
        <w:rPr>
          <w:rFonts w:ascii="Arial" w:hAnsi="Arial" w:cs="Arial"/>
          <w:lang w:val="es-ES_tradnl"/>
        </w:rPr>
        <w:t>c</w:t>
      </w:r>
      <w:r w:rsidR="00DA2281" w:rsidRPr="0075197D">
        <w:rPr>
          <w:rFonts w:ascii="Arial" w:hAnsi="Arial" w:cs="Arial"/>
          <w:lang w:val="es-ES_tradnl"/>
        </w:rPr>
        <w:t>ti</w:t>
      </w:r>
      <w:r w:rsidR="00487CA0">
        <w:rPr>
          <w:rFonts w:ascii="Arial" w:hAnsi="Arial" w:cs="Arial"/>
          <w:lang w:val="es-ES_tradnl"/>
        </w:rPr>
        <w:t>va</w:t>
      </w:r>
      <w:r w:rsidR="00DA2281" w:rsidRPr="0075197D">
        <w:rPr>
          <w:rFonts w:ascii="Arial" w:hAnsi="Arial" w:cs="Arial"/>
          <w:lang w:val="es-ES_tradnl"/>
        </w:rPr>
        <w:t xml:space="preserve">, </w:t>
      </w:r>
      <w:r w:rsidR="002E4C2F">
        <w:rPr>
          <w:rFonts w:ascii="Arial" w:hAnsi="Arial" w:cs="Arial"/>
          <w:lang w:val="es-ES_tradnl"/>
        </w:rPr>
        <w:t xml:space="preserve">destacando </w:t>
      </w:r>
      <w:r>
        <w:rPr>
          <w:rFonts w:ascii="Arial" w:hAnsi="Arial" w:cs="Arial"/>
          <w:lang w:val="es-ES_tradnl"/>
        </w:rPr>
        <w:t>l</w:t>
      </w:r>
      <w:r w:rsidR="00DA2281" w:rsidRPr="0075197D">
        <w:rPr>
          <w:rFonts w:ascii="Arial" w:hAnsi="Arial" w:cs="Arial"/>
          <w:lang w:val="es-ES_tradnl"/>
        </w:rPr>
        <w:t xml:space="preserve">as áreas </w:t>
      </w:r>
      <w:r w:rsidR="00487CA0">
        <w:rPr>
          <w:rFonts w:ascii="Arial" w:hAnsi="Arial" w:cs="Arial"/>
          <w:lang w:val="es-ES_tradnl"/>
        </w:rPr>
        <w:t>eléctrica y electrónica</w:t>
      </w:r>
      <w:r w:rsidR="00DA2281" w:rsidRPr="0075197D">
        <w:rPr>
          <w:rFonts w:ascii="Arial" w:hAnsi="Arial" w:cs="Arial"/>
          <w:lang w:val="es-ES_tradnl"/>
        </w:rPr>
        <w:t>, petróleo, g</w:t>
      </w:r>
      <w:r w:rsidR="00487CA0">
        <w:rPr>
          <w:rFonts w:ascii="Arial" w:hAnsi="Arial" w:cs="Arial"/>
          <w:lang w:val="es-ES_tradnl"/>
        </w:rPr>
        <w:t>a</w:t>
      </w:r>
      <w:r w:rsidR="00DA2281" w:rsidRPr="0075197D">
        <w:rPr>
          <w:rFonts w:ascii="Arial" w:hAnsi="Arial" w:cs="Arial"/>
          <w:lang w:val="es-ES_tradnl"/>
        </w:rPr>
        <w:t xml:space="preserve">s natural </w:t>
      </w:r>
      <w:r w:rsidR="00487CA0">
        <w:rPr>
          <w:rFonts w:ascii="Arial" w:hAnsi="Arial" w:cs="Arial"/>
          <w:lang w:val="es-ES_tradnl"/>
        </w:rPr>
        <w:t>y</w:t>
      </w:r>
      <w:r w:rsidR="00DA2281" w:rsidRPr="0075197D">
        <w:rPr>
          <w:rFonts w:ascii="Arial" w:hAnsi="Arial" w:cs="Arial"/>
          <w:lang w:val="es-ES_tradnl"/>
        </w:rPr>
        <w:t xml:space="preserve"> </w:t>
      </w:r>
      <w:r w:rsidR="002E4C2F" w:rsidRPr="0075197D">
        <w:rPr>
          <w:rFonts w:ascii="Arial" w:hAnsi="Arial" w:cs="Arial"/>
          <w:lang w:val="es-ES_tradnl"/>
        </w:rPr>
        <w:t>automó</w:t>
      </w:r>
      <w:r w:rsidR="002E4C2F">
        <w:rPr>
          <w:rFonts w:ascii="Arial" w:hAnsi="Arial" w:cs="Arial"/>
          <w:lang w:val="es-ES_tradnl"/>
        </w:rPr>
        <w:t>viles</w:t>
      </w:r>
      <w:r w:rsidR="00DA2281" w:rsidRPr="0075197D">
        <w:rPr>
          <w:rFonts w:ascii="Arial" w:hAnsi="Arial" w:cs="Arial"/>
          <w:lang w:val="es-ES_tradnl"/>
        </w:rPr>
        <w:t>.</w:t>
      </w:r>
    </w:p>
    <w:p w14:paraId="4E21006B" w14:textId="55CA61FF" w:rsidR="00DA2281" w:rsidRPr="00487CA0" w:rsidRDefault="00DA2281" w:rsidP="0075197D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_tradnl"/>
        </w:rPr>
      </w:pPr>
      <w:r w:rsidRPr="00487CA0">
        <w:rPr>
          <w:rFonts w:ascii="Arial" w:hAnsi="Arial" w:cs="Arial"/>
          <w:lang w:val="es-ES_tradnl"/>
        </w:rPr>
        <w:t xml:space="preserve">Como alternativa para </w:t>
      </w:r>
      <w:r w:rsidR="00487CA0" w:rsidRPr="00487CA0">
        <w:rPr>
          <w:rFonts w:ascii="Arial" w:hAnsi="Arial" w:cs="Arial"/>
          <w:lang w:val="es-ES_tradnl"/>
        </w:rPr>
        <w:t>expandir el</w:t>
      </w:r>
      <w:r w:rsidRPr="00487CA0">
        <w:rPr>
          <w:rFonts w:ascii="Arial" w:hAnsi="Arial" w:cs="Arial"/>
          <w:lang w:val="es-ES_tradnl"/>
        </w:rPr>
        <w:t xml:space="preserve"> crecim</w:t>
      </w:r>
      <w:r w:rsidR="00487CA0" w:rsidRPr="00487CA0">
        <w:rPr>
          <w:rFonts w:ascii="Arial" w:hAnsi="Arial" w:cs="Arial"/>
          <w:lang w:val="es-ES_tradnl"/>
        </w:rPr>
        <w:t>i</w:t>
      </w:r>
      <w:r w:rsidRPr="00487CA0">
        <w:rPr>
          <w:rFonts w:ascii="Arial" w:hAnsi="Arial" w:cs="Arial"/>
          <w:lang w:val="es-ES_tradnl"/>
        </w:rPr>
        <w:t>ento econ</w:t>
      </w:r>
      <w:r w:rsidR="00487CA0" w:rsidRPr="00487CA0">
        <w:rPr>
          <w:rFonts w:ascii="Arial" w:hAnsi="Arial" w:cs="Arial"/>
          <w:lang w:val="es-ES_tradnl"/>
        </w:rPr>
        <w:t>ó</w:t>
      </w:r>
      <w:r w:rsidRPr="00487CA0">
        <w:rPr>
          <w:rFonts w:ascii="Arial" w:hAnsi="Arial" w:cs="Arial"/>
          <w:lang w:val="es-ES_tradnl"/>
        </w:rPr>
        <w:t xml:space="preserve">mico </w:t>
      </w:r>
      <w:r w:rsidR="00487CA0" w:rsidRPr="00487CA0">
        <w:rPr>
          <w:rFonts w:ascii="Arial" w:hAnsi="Arial" w:cs="Arial"/>
          <w:lang w:val="es-ES_tradnl"/>
        </w:rPr>
        <w:t xml:space="preserve">hacia todo el </w:t>
      </w:r>
      <w:r w:rsidRPr="00487CA0">
        <w:rPr>
          <w:rFonts w:ascii="Arial" w:hAnsi="Arial" w:cs="Arial"/>
          <w:lang w:val="es-ES_tradnl"/>
        </w:rPr>
        <w:t xml:space="preserve">Estado, </w:t>
      </w:r>
      <w:r w:rsidR="00487CA0" w:rsidRPr="00487CA0">
        <w:rPr>
          <w:rFonts w:ascii="Arial" w:hAnsi="Arial" w:cs="Arial"/>
          <w:lang w:val="es-ES_tradnl"/>
        </w:rPr>
        <w:t>el</w:t>
      </w:r>
      <w:r w:rsidRPr="00487CA0">
        <w:rPr>
          <w:rFonts w:ascii="Arial" w:hAnsi="Arial" w:cs="Arial"/>
          <w:lang w:val="es-ES_tradnl"/>
        </w:rPr>
        <w:t xml:space="preserve"> Go</w:t>
      </w:r>
      <w:r w:rsidR="00487CA0" w:rsidRPr="00487CA0">
        <w:rPr>
          <w:rFonts w:ascii="Arial" w:hAnsi="Arial" w:cs="Arial"/>
          <w:lang w:val="es-ES_tradnl"/>
        </w:rPr>
        <w:t>biern</w:t>
      </w:r>
      <w:r w:rsidR="00487CA0">
        <w:rPr>
          <w:rFonts w:ascii="Arial" w:hAnsi="Arial" w:cs="Arial"/>
          <w:lang w:val="es-ES_tradnl"/>
        </w:rPr>
        <w:t>o</w:t>
      </w:r>
      <w:r w:rsidRPr="00487CA0">
        <w:rPr>
          <w:rFonts w:ascii="Arial" w:hAnsi="Arial" w:cs="Arial"/>
          <w:lang w:val="es-ES_tradnl"/>
        </w:rPr>
        <w:t xml:space="preserve"> lan</w:t>
      </w:r>
      <w:r w:rsidR="00487CA0">
        <w:rPr>
          <w:rFonts w:ascii="Arial" w:hAnsi="Arial" w:cs="Arial"/>
          <w:lang w:val="es-ES_tradnl"/>
        </w:rPr>
        <w:t>z</w:t>
      </w:r>
      <w:ins w:id="44" w:author="Vargas Lopez, Laura Marcela" w:date="2020-04-16T10:52:00Z">
        <w:r w:rsidR="00382596">
          <w:rPr>
            <w:rFonts w:ascii="Arial" w:hAnsi="Arial" w:cs="Arial"/>
            <w:lang w:val="es-ES_tradnl"/>
          </w:rPr>
          <w:t>ó</w:t>
        </w:r>
      </w:ins>
      <w:del w:id="45" w:author="Vargas Lopez, Laura Marcela" w:date="2020-04-16T10:52:00Z">
        <w:r w:rsidR="00487CA0" w:rsidDel="00382596">
          <w:rPr>
            <w:rFonts w:ascii="Arial" w:hAnsi="Arial" w:cs="Arial"/>
            <w:lang w:val="es-ES_tradnl"/>
          </w:rPr>
          <w:delText>o</w:delText>
        </w:r>
      </w:del>
      <w:r w:rsidRPr="00487CA0">
        <w:rPr>
          <w:rFonts w:ascii="Arial" w:hAnsi="Arial" w:cs="Arial"/>
          <w:lang w:val="es-ES_tradnl"/>
        </w:rPr>
        <w:t>, e</w:t>
      </w:r>
      <w:r w:rsidR="00487CA0">
        <w:rPr>
          <w:rFonts w:ascii="Arial" w:hAnsi="Arial" w:cs="Arial"/>
          <w:lang w:val="es-ES_tradnl"/>
        </w:rPr>
        <w:t>n</w:t>
      </w:r>
      <w:r w:rsidRPr="00487CA0">
        <w:rPr>
          <w:rFonts w:ascii="Arial" w:hAnsi="Arial" w:cs="Arial"/>
          <w:lang w:val="es-ES_tradnl"/>
        </w:rPr>
        <w:t xml:space="preserve"> d</w:t>
      </w:r>
      <w:r w:rsidR="00487CA0">
        <w:rPr>
          <w:rFonts w:ascii="Arial" w:hAnsi="Arial" w:cs="Arial"/>
          <w:lang w:val="es-ES_tradnl"/>
        </w:rPr>
        <w:t>iciembre</w:t>
      </w:r>
      <w:r w:rsidRPr="00487CA0">
        <w:rPr>
          <w:rFonts w:ascii="Arial" w:hAnsi="Arial" w:cs="Arial"/>
          <w:lang w:val="es-ES_tradnl"/>
        </w:rPr>
        <w:t xml:space="preserve"> de</w:t>
      </w:r>
      <w:r w:rsidR="00487CA0">
        <w:rPr>
          <w:rFonts w:ascii="Arial" w:hAnsi="Arial" w:cs="Arial"/>
          <w:lang w:val="es-ES_tradnl"/>
        </w:rPr>
        <w:t>l</w:t>
      </w:r>
      <w:r w:rsidRPr="00487CA0">
        <w:rPr>
          <w:rFonts w:ascii="Arial" w:hAnsi="Arial" w:cs="Arial"/>
          <w:lang w:val="es-ES_tradnl"/>
        </w:rPr>
        <w:t xml:space="preserve"> 2016, </w:t>
      </w:r>
      <w:r w:rsidR="00487CA0">
        <w:rPr>
          <w:rFonts w:ascii="Arial" w:hAnsi="Arial" w:cs="Arial"/>
          <w:lang w:val="es-ES_tradnl"/>
        </w:rPr>
        <w:t>l</w:t>
      </w:r>
      <w:r w:rsidRPr="00487CA0">
        <w:rPr>
          <w:rFonts w:ascii="Arial" w:hAnsi="Arial" w:cs="Arial"/>
          <w:lang w:val="es-ES_tradnl"/>
        </w:rPr>
        <w:t xml:space="preserve">a </w:t>
      </w:r>
      <w:ins w:id="46" w:author="Vargas Lopez, Laura Marcela" w:date="2020-04-16T10:52:00Z">
        <w:r w:rsidR="00382596">
          <w:rPr>
            <w:rFonts w:ascii="Arial" w:hAnsi="Arial" w:cs="Arial"/>
            <w:lang w:val="es-ES_tradnl"/>
          </w:rPr>
          <w:t>L</w:t>
        </w:r>
      </w:ins>
      <w:del w:id="47" w:author="Vargas Lopez, Laura Marcela" w:date="2020-04-16T10:52:00Z">
        <w:r w:rsidR="00487CA0" w:rsidDel="00382596">
          <w:rPr>
            <w:rFonts w:ascii="Arial" w:hAnsi="Arial" w:cs="Arial"/>
            <w:lang w:val="es-ES_tradnl"/>
          </w:rPr>
          <w:delText>l</w:delText>
        </w:r>
      </w:del>
      <w:r w:rsidR="00487CA0">
        <w:rPr>
          <w:rFonts w:ascii="Arial" w:hAnsi="Arial" w:cs="Arial"/>
          <w:lang w:val="es-ES_tradnl"/>
        </w:rPr>
        <w:t xml:space="preserve">ey de la </w:t>
      </w:r>
      <w:r w:rsidRPr="00487CA0">
        <w:rPr>
          <w:rFonts w:ascii="Arial" w:hAnsi="Arial" w:cs="Arial"/>
          <w:lang w:val="es-ES_tradnl"/>
        </w:rPr>
        <w:t>Política Econ</w:t>
      </w:r>
      <w:r w:rsidR="00487CA0">
        <w:rPr>
          <w:rFonts w:ascii="Arial" w:hAnsi="Arial" w:cs="Arial"/>
          <w:lang w:val="es-ES_tradnl"/>
        </w:rPr>
        <w:t>ó</w:t>
      </w:r>
      <w:r w:rsidRPr="00487CA0">
        <w:rPr>
          <w:rFonts w:ascii="Arial" w:hAnsi="Arial" w:cs="Arial"/>
          <w:lang w:val="es-ES_tradnl"/>
        </w:rPr>
        <w:t>mica Ambiental d</w:t>
      </w:r>
      <w:r w:rsidR="00487CA0">
        <w:rPr>
          <w:rFonts w:ascii="Arial" w:hAnsi="Arial" w:cs="Arial"/>
          <w:lang w:val="es-ES_tradnl"/>
        </w:rPr>
        <w:t>el</w:t>
      </w:r>
      <w:r w:rsidRPr="00487CA0">
        <w:rPr>
          <w:rFonts w:ascii="Arial" w:hAnsi="Arial" w:cs="Arial"/>
          <w:lang w:val="es-ES_tradnl"/>
        </w:rPr>
        <w:t xml:space="preserve"> Estado d</w:t>
      </w:r>
      <w:r w:rsidR="00487CA0">
        <w:rPr>
          <w:rFonts w:ascii="Arial" w:hAnsi="Arial" w:cs="Arial"/>
          <w:lang w:val="es-ES_tradnl"/>
        </w:rPr>
        <w:t>e</w:t>
      </w:r>
      <w:r w:rsidRPr="00487CA0">
        <w:rPr>
          <w:rFonts w:ascii="Arial" w:hAnsi="Arial" w:cs="Arial"/>
          <w:lang w:val="es-ES_tradnl"/>
        </w:rPr>
        <w:t xml:space="preserve"> Amazonas para </w:t>
      </w:r>
      <w:r w:rsidR="00487CA0">
        <w:rPr>
          <w:rFonts w:ascii="Arial" w:hAnsi="Arial" w:cs="Arial"/>
          <w:lang w:val="es-ES_tradnl"/>
        </w:rPr>
        <w:t>el</w:t>
      </w:r>
      <w:r w:rsidRPr="00487CA0">
        <w:rPr>
          <w:rFonts w:ascii="Arial" w:hAnsi="Arial" w:cs="Arial"/>
          <w:lang w:val="es-ES_tradnl"/>
        </w:rPr>
        <w:t xml:space="preserve"> Des</w:t>
      </w:r>
      <w:r w:rsidR="00487CA0">
        <w:rPr>
          <w:rFonts w:ascii="Arial" w:hAnsi="Arial" w:cs="Arial"/>
          <w:lang w:val="es-ES_tradnl"/>
        </w:rPr>
        <w:t xml:space="preserve">arrollo </w:t>
      </w:r>
      <w:r w:rsidRPr="00487CA0">
        <w:rPr>
          <w:rFonts w:ascii="Arial" w:hAnsi="Arial" w:cs="Arial"/>
          <w:lang w:val="es-ES_tradnl"/>
        </w:rPr>
        <w:t>S</w:t>
      </w:r>
      <w:r w:rsidR="00487CA0">
        <w:rPr>
          <w:rFonts w:ascii="Arial" w:hAnsi="Arial" w:cs="Arial"/>
          <w:lang w:val="es-ES_tradnl"/>
        </w:rPr>
        <w:t>ostenible</w:t>
      </w:r>
      <w:r w:rsidRPr="00487CA0">
        <w:rPr>
          <w:rFonts w:ascii="Arial" w:hAnsi="Arial" w:cs="Arial"/>
          <w:lang w:val="es-ES_tradnl"/>
        </w:rPr>
        <w:t>, denominada Matriz Econ</w:t>
      </w:r>
      <w:r w:rsidR="00487CA0">
        <w:rPr>
          <w:rFonts w:ascii="Arial" w:hAnsi="Arial" w:cs="Arial"/>
          <w:lang w:val="es-ES_tradnl"/>
        </w:rPr>
        <w:t>ó</w:t>
      </w:r>
      <w:r w:rsidRPr="00487CA0">
        <w:rPr>
          <w:rFonts w:ascii="Arial" w:hAnsi="Arial" w:cs="Arial"/>
          <w:lang w:val="es-ES_tradnl"/>
        </w:rPr>
        <w:t>mica Ambiental d</w:t>
      </w:r>
      <w:r w:rsidR="00487CA0">
        <w:rPr>
          <w:rFonts w:ascii="Arial" w:hAnsi="Arial" w:cs="Arial"/>
          <w:lang w:val="es-ES_tradnl"/>
        </w:rPr>
        <w:t>el</w:t>
      </w:r>
      <w:r w:rsidRPr="00487CA0">
        <w:rPr>
          <w:rFonts w:ascii="Arial" w:hAnsi="Arial" w:cs="Arial"/>
          <w:lang w:val="es-ES_tradnl"/>
        </w:rPr>
        <w:t xml:space="preserve"> Estado</w:t>
      </w:r>
      <w:r w:rsidR="00487CA0">
        <w:rPr>
          <w:rFonts w:ascii="Arial" w:hAnsi="Arial" w:cs="Arial"/>
          <w:lang w:val="es-ES_tradnl"/>
        </w:rPr>
        <w:t xml:space="preserve">, la misma que </w:t>
      </w:r>
      <w:r w:rsidRPr="00487CA0">
        <w:rPr>
          <w:rFonts w:ascii="Arial" w:hAnsi="Arial" w:cs="Arial"/>
          <w:lang w:val="es-ES_tradnl"/>
        </w:rPr>
        <w:t>t</w:t>
      </w:r>
      <w:r w:rsidR="00487CA0" w:rsidRPr="00487CA0">
        <w:rPr>
          <w:rFonts w:ascii="Arial" w:hAnsi="Arial" w:cs="Arial"/>
          <w:lang w:val="es-ES_tradnl"/>
        </w:rPr>
        <w:t>i</w:t>
      </w:r>
      <w:r w:rsidR="00487CA0">
        <w:rPr>
          <w:rFonts w:ascii="Arial" w:hAnsi="Arial" w:cs="Arial"/>
          <w:lang w:val="es-ES_tradnl"/>
        </w:rPr>
        <w:t xml:space="preserve">ene </w:t>
      </w:r>
      <w:r w:rsidRPr="00487CA0">
        <w:rPr>
          <w:rFonts w:ascii="Arial" w:hAnsi="Arial" w:cs="Arial"/>
          <w:lang w:val="es-ES_tradnl"/>
        </w:rPr>
        <w:t>como prop</w:t>
      </w:r>
      <w:r w:rsidR="00487CA0">
        <w:rPr>
          <w:rFonts w:ascii="Arial" w:hAnsi="Arial" w:cs="Arial"/>
          <w:lang w:val="es-ES_tradnl"/>
        </w:rPr>
        <w:t>uesta</w:t>
      </w:r>
      <w:r w:rsidRPr="00487CA0">
        <w:rPr>
          <w:rFonts w:ascii="Arial" w:hAnsi="Arial" w:cs="Arial"/>
          <w:lang w:val="es-ES_tradnl"/>
        </w:rPr>
        <w:t xml:space="preserve"> consolidar </w:t>
      </w:r>
      <w:r w:rsidR="00487CA0">
        <w:rPr>
          <w:rFonts w:ascii="Arial" w:hAnsi="Arial" w:cs="Arial"/>
          <w:lang w:val="es-ES_tradnl"/>
        </w:rPr>
        <w:t>l</w:t>
      </w:r>
      <w:r w:rsidRPr="00487CA0">
        <w:rPr>
          <w:rFonts w:ascii="Arial" w:hAnsi="Arial" w:cs="Arial"/>
          <w:lang w:val="es-ES_tradnl"/>
        </w:rPr>
        <w:t>a econom</w:t>
      </w:r>
      <w:r w:rsidR="00487CA0">
        <w:rPr>
          <w:rFonts w:ascii="Arial" w:hAnsi="Arial" w:cs="Arial"/>
          <w:lang w:val="es-ES_tradnl"/>
        </w:rPr>
        <w:t>í</w:t>
      </w:r>
      <w:r w:rsidRPr="00487CA0">
        <w:rPr>
          <w:rFonts w:ascii="Arial" w:hAnsi="Arial" w:cs="Arial"/>
          <w:lang w:val="es-ES_tradnl"/>
        </w:rPr>
        <w:t>a co</w:t>
      </w:r>
      <w:r w:rsidR="00487CA0">
        <w:rPr>
          <w:rFonts w:ascii="Arial" w:hAnsi="Arial" w:cs="Arial"/>
          <w:lang w:val="es-ES_tradnl"/>
        </w:rPr>
        <w:t>n</w:t>
      </w:r>
      <w:r w:rsidRPr="00487CA0">
        <w:rPr>
          <w:rFonts w:ascii="Arial" w:hAnsi="Arial" w:cs="Arial"/>
          <w:lang w:val="es-ES_tradnl"/>
        </w:rPr>
        <w:t xml:space="preserve"> </w:t>
      </w:r>
      <w:r w:rsidR="00487CA0">
        <w:rPr>
          <w:rFonts w:ascii="Arial" w:hAnsi="Arial" w:cs="Arial"/>
          <w:lang w:val="es-ES_tradnl"/>
        </w:rPr>
        <w:t>el</w:t>
      </w:r>
      <w:r w:rsidRPr="00487CA0">
        <w:rPr>
          <w:rFonts w:ascii="Arial" w:hAnsi="Arial" w:cs="Arial"/>
          <w:lang w:val="es-ES_tradnl"/>
        </w:rPr>
        <w:t xml:space="preserve"> fortalecim</w:t>
      </w:r>
      <w:r w:rsidR="00487CA0">
        <w:rPr>
          <w:rFonts w:ascii="Arial" w:hAnsi="Arial" w:cs="Arial"/>
          <w:lang w:val="es-ES_tradnl"/>
        </w:rPr>
        <w:t>i</w:t>
      </w:r>
      <w:r w:rsidRPr="00487CA0">
        <w:rPr>
          <w:rFonts w:ascii="Arial" w:hAnsi="Arial" w:cs="Arial"/>
          <w:lang w:val="es-ES_tradnl"/>
        </w:rPr>
        <w:t>ento d</w:t>
      </w:r>
      <w:r w:rsidR="00487CA0">
        <w:rPr>
          <w:rFonts w:ascii="Arial" w:hAnsi="Arial" w:cs="Arial"/>
          <w:lang w:val="es-ES_tradnl"/>
        </w:rPr>
        <w:t>el</w:t>
      </w:r>
      <w:r w:rsidRPr="00487CA0">
        <w:rPr>
          <w:rFonts w:ascii="Arial" w:hAnsi="Arial" w:cs="Arial"/>
          <w:lang w:val="es-ES_tradnl"/>
        </w:rPr>
        <w:t xml:space="preserve"> Polo Industrial de Mana</w:t>
      </w:r>
      <w:r w:rsidR="00487CA0">
        <w:rPr>
          <w:rFonts w:ascii="Arial" w:hAnsi="Arial" w:cs="Arial"/>
          <w:lang w:val="es-ES_tradnl"/>
        </w:rPr>
        <w:t>o</w:t>
      </w:r>
      <w:r w:rsidRPr="00487CA0">
        <w:rPr>
          <w:rFonts w:ascii="Arial" w:hAnsi="Arial" w:cs="Arial"/>
          <w:lang w:val="es-ES_tradnl"/>
        </w:rPr>
        <w:t xml:space="preserve">s (PIM) </w:t>
      </w:r>
      <w:r w:rsidR="00487CA0">
        <w:rPr>
          <w:rFonts w:ascii="Arial" w:hAnsi="Arial" w:cs="Arial"/>
          <w:lang w:val="es-ES_tradnl"/>
        </w:rPr>
        <w:t xml:space="preserve">y la diversificación del desarrollo hacia el interior </w:t>
      </w:r>
      <w:r w:rsidRPr="00487CA0">
        <w:rPr>
          <w:rFonts w:ascii="Arial" w:hAnsi="Arial" w:cs="Arial"/>
          <w:lang w:val="es-ES_tradnl"/>
        </w:rPr>
        <w:t>d</w:t>
      </w:r>
      <w:r w:rsidR="00487CA0">
        <w:rPr>
          <w:rFonts w:ascii="Arial" w:hAnsi="Arial" w:cs="Arial"/>
          <w:lang w:val="es-ES_tradnl"/>
        </w:rPr>
        <w:t>el</w:t>
      </w:r>
      <w:r w:rsidRPr="00487CA0">
        <w:rPr>
          <w:rFonts w:ascii="Arial" w:hAnsi="Arial" w:cs="Arial"/>
          <w:lang w:val="es-ES_tradnl"/>
        </w:rPr>
        <w:t xml:space="preserve"> Estado, mediante </w:t>
      </w:r>
      <w:r w:rsidR="00487CA0">
        <w:rPr>
          <w:rFonts w:ascii="Arial" w:hAnsi="Arial" w:cs="Arial"/>
          <w:lang w:val="es-ES_tradnl"/>
        </w:rPr>
        <w:t>l</w:t>
      </w:r>
      <w:r w:rsidRPr="00487CA0">
        <w:rPr>
          <w:rFonts w:ascii="Arial" w:hAnsi="Arial" w:cs="Arial"/>
          <w:lang w:val="es-ES_tradnl"/>
        </w:rPr>
        <w:t>a realiza</w:t>
      </w:r>
      <w:r w:rsidR="00487CA0">
        <w:rPr>
          <w:rFonts w:ascii="Arial" w:hAnsi="Arial" w:cs="Arial"/>
          <w:lang w:val="es-ES_tradnl"/>
        </w:rPr>
        <w:t>ción</w:t>
      </w:r>
      <w:r w:rsidRPr="00487CA0">
        <w:rPr>
          <w:rFonts w:ascii="Arial" w:hAnsi="Arial" w:cs="Arial"/>
          <w:lang w:val="es-ES_tradnl"/>
        </w:rPr>
        <w:t xml:space="preserve"> de inve</w:t>
      </w:r>
      <w:r w:rsidR="00487CA0">
        <w:rPr>
          <w:rFonts w:ascii="Arial" w:hAnsi="Arial" w:cs="Arial"/>
          <w:lang w:val="es-ES_tradnl"/>
        </w:rPr>
        <w:t>rsiones</w:t>
      </w:r>
      <w:r w:rsidRPr="00487CA0">
        <w:rPr>
          <w:rFonts w:ascii="Arial" w:hAnsi="Arial" w:cs="Arial"/>
          <w:lang w:val="es-ES_tradnl"/>
        </w:rPr>
        <w:t xml:space="preserve"> e</w:t>
      </w:r>
      <w:r w:rsidR="00487CA0">
        <w:rPr>
          <w:rFonts w:ascii="Arial" w:hAnsi="Arial" w:cs="Arial"/>
          <w:lang w:val="es-ES_tradnl"/>
        </w:rPr>
        <w:t>n</w:t>
      </w:r>
      <w:r w:rsidRPr="00487CA0">
        <w:rPr>
          <w:rFonts w:ascii="Arial" w:hAnsi="Arial" w:cs="Arial"/>
          <w:lang w:val="es-ES_tradnl"/>
        </w:rPr>
        <w:t xml:space="preserve"> </w:t>
      </w:r>
      <w:r w:rsidR="00487CA0" w:rsidRPr="00487CA0">
        <w:rPr>
          <w:rFonts w:ascii="Arial" w:hAnsi="Arial" w:cs="Arial"/>
          <w:lang w:val="es-ES_tradnl"/>
        </w:rPr>
        <w:t>Municipios</w:t>
      </w:r>
      <w:r w:rsidRPr="00487CA0">
        <w:rPr>
          <w:rFonts w:ascii="Arial" w:hAnsi="Arial" w:cs="Arial"/>
          <w:lang w:val="es-ES_tradnl"/>
        </w:rPr>
        <w:t xml:space="preserve"> que presente</w:t>
      </w:r>
      <w:r w:rsidR="00487CA0">
        <w:rPr>
          <w:rFonts w:ascii="Arial" w:hAnsi="Arial" w:cs="Arial"/>
          <w:lang w:val="es-ES_tradnl"/>
        </w:rPr>
        <w:t>n</w:t>
      </w:r>
      <w:r w:rsidRPr="00487CA0">
        <w:rPr>
          <w:rFonts w:ascii="Arial" w:hAnsi="Arial" w:cs="Arial"/>
          <w:lang w:val="es-ES_tradnl"/>
        </w:rPr>
        <w:t xml:space="preserve"> condi</w:t>
      </w:r>
      <w:r w:rsidR="00487CA0">
        <w:rPr>
          <w:rFonts w:ascii="Arial" w:hAnsi="Arial" w:cs="Arial"/>
          <w:lang w:val="es-ES_tradnl"/>
        </w:rPr>
        <w:t>ciones</w:t>
      </w:r>
      <w:r w:rsidRPr="00487CA0">
        <w:rPr>
          <w:rFonts w:ascii="Arial" w:hAnsi="Arial" w:cs="Arial"/>
          <w:lang w:val="es-ES_tradnl"/>
        </w:rPr>
        <w:t xml:space="preserve"> de irradiar </w:t>
      </w:r>
      <w:r w:rsidR="00487CA0" w:rsidRPr="00487CA0">
        <w:rPr>
          <w:rFonts w:ascii="Arial" w:hAnsi="Arial" w:cs="Arial"/>
          <w:lang w:val="es-ES_tradnl"/>
        </w:rPr>
        <w:t>desa</w:t>
      </w:r>
      <w:r w:rsidR="00487CA0">
        <w:rPr>
          <w:rFonts w:ascii="Arial" w:hAnsi="Arial" w:cs="Arial"/>
          <w:lang w:val="es-ES_tradnl"/>
        </w:rPr>
        <w:t>rrollos</w:t>
      </w:r>
      <w:r w:rsidRPr="00487CA0">
        <w:rPr>
          <w:rFonts w:ascii="Arial" w:hAnsi="Arial" w:cs="Arial"/>
          <w:lang w:val="es-ES_tradnl"/>
        </w:rPr>
        <w:t xml:space="preserve"> para  otros </w:t>
      </w:r>
      <w:r w:rsidR="00487CA0" w:rsidRPr="00487CA0">
        <w:rPr>
          <w:rFonts w:ascii="Arial" w:hAnsi="Arial" w:cs="Arial"/>
          <w:lang w:val="es-ES_tradnl"/>
        </w:rPr>
        <w:t>municipios</w:t>
      </w:r>
      <w:r w:rsidRPr="00487CA0">
        <w:rPr>
          <w:rFonts w:ascii="Arial" w:hAnsi="Arial" w:cs="Arial"/>
          <w:lang w:val="es-ES_tradnl"/>
        </w:rPr>
        <w:t xml:space="preserve">. Entre </w:t>
      </w:r>
      <w:r w:rsidR="00487CA0" w:rsidRPr="00487CA0">
        <w:rPr>
          <w:rFonts w:ascii="Arial" w:hAnsi="Arial" w:cs="Arial"/>
          <w:lang w:val="es-ES_tradnl"/>
        </w:rPr>
        <w:t>l</w:t>
      </w:r>
      <w:r w:rsidRPr="00487CA0">
        <w:rPr>
          <w:rFonts w:ascii="Arial" w:hAnsi="Arial" w:cs="Arial"/>
          <w:lang w:val="es-ES_tradnl"/>
        </w:rPr>
        <w:t>as dire</w:t>
      </w:r>
      <w:r w:rsidR="00487CA0" w:rsidRPr="00487CA0">
        <w:rPr>
          <w:rFonts w:ascii="Arial" w:hAnsi="Arial" w:cs="Arial"/>
          <w:lang w:val="es-ES_tradnl"/>
        </w:rPr>
        <w:t>c</w:t>
      </w:r>
      <w:r w:rsidRPr="00487CA0">
        <w:rPr>
          <w:rFonts w:ascii="Arial" w:hAnsi="Arial" w:cs="Arial"/>
          <w:lang w:val="es-ES_tradnl"/>
        </w:rPr>
        <w:t>tri</w:t>
      </w:r>
      <w:r w:rsidR="00487CA0" w:rsidRPr="00487CA0">
        <w:rPr>
          <w:rFonts w:ascii="Arial" w:hAnsi="Arial" w:cs="Arial"/>
          <w:lang w:val="es-ES_tradnl"/>
        </w:rPr>
        <w:t>ces</w:t>
      </w:r>
      <w:r w:rsidRPr="00487CA0">
        <w:rPr>
          <w:rFonts w:ascii="Arial" w:hAnsi="Arial" w:cs="Arial"/>
          <w:lang w:val="es-ES_tradnl"/>
        </w:rPr>
        <w:t xml:space="preserve"> d</w:t>
      </w:r>
      <w:r w:rsidR="00487CA0" w:rsidRPr="00487CA0">
        <w:rPr>
          <w:rFonts w:ascii="Arial" w:hAnsi="Arial" w:cs="Arial"/>
          <w:lang w:val="es-ES_tradnl"/>
        </w:rPr>
        <w:t>e l</w:t>
      </w:r>
      <w:r w:rsidRPr="00487CA0">
        <w:rPr>
          <w:rFonts w:ascii="Arial" w:hAnsi="Arial" w:cs="Arial"/>
          <w:lang w:val="es-ES_tradnl"/>
        </w:rPr>
        <w:t>a Matriz Econ</w:t>
      </w:r>
      <w:r w:rsidR="00487CA0" w:rsidRPr="00487CA0">
        <w:rPr>
          <w:rFonts w:ascii="Arial" w:hAnsi="Arial" w:cs="Arial"/>
          <w:lang w:val="es-ES_tradnl"/>
        </w:rPr>
        <w:t>ó</w:t>
      </w:r>
      <w:r w:rsidRPr="00487CA0">
        <w:rPr>
          <w:rFonts w:ascii="Arial" w:hAnsi="Arial" w:cs="Arial"/>
          <w:lang w:val="es-ES_tradnl"/>
        </w:rPr>
        <w:t xml:space="preserve">mica-Ambiental, vale destacar: </w:t>
      </w:r>
      <w:r w:rsidRPr="00487CA0">
        <w:rPr>
          <w:rFonts w:ascii="Arial" w:hAnsi="Arial" w:cs="Arial"/>
          <w:lang w:val="es-ES_tradnl"/>
        </w:rPr>
        <w:lastRenderedPageBreak/>
        <w:t>"</w:t>
      </w:r>
      <w:r w:rsidR="00487CA0" w:rsidRPr="00487CA0">
        <w:rPr>
          <w:rFonts w:ascii="Arial" w:hAnsi="Arial" w:cs="Arial"/>
          <w:lang w:val="es-ES_tradnl"/>
        </w:rPr>
        <w:t>acciones</w:t>
      </w:r>
      <w:r w:rsidRPr="00487CA0">
        <w:rPr>
          <w:rFonts w:ascii="Arial" w:hAnsi="Arial" w:cs="Arial"/>
          <w:lang w:val="es-ES_tradnl"/>
        </w:rPr>
        <w:t xml:space="preserve"> para ampliar, </w:t>
      </w:r>
      <w:r w:rsidR="00487CA0" w:rsidRPr="00487CA0">
        <w:rPr>
          <w:rFonts w:ascii="Arial" w:hAnsi="Arial" w:cs="Arial"/>
          <w:lang w:val="es-ES_tradnl"/>
        </w:rPr>
        <w:t>mejorar</w:t>
      </w:r>
      <w:r w:rsidRPr="00487CA0">
        <w:rPr>
          <w:rFonts w:ascii="Arial" w:hAnsi="Arial" w:cs="Arial"/>
          <w:lang w:val="es-ES_tradnl"/>
        </w:rPr>
        <w:t xml:space="preserve"> </w:t>
      </w:r>
      <w:r w:rsidR="00487CA0" w:rsidRPr="00487CA0">
        <w:rPr>
          <w:rFonts w:ascii="Arial" w:hAnsi="Arial" w:cs="Arial"/>
          <w:lang w:val="es-ES_tradnl"/>
        </w:rPr>
        <w:t>y</w:t>
      </w:r>
      <w:r w:rsidRPr="00487CA0">
        <w:rPr>
          <w:rFonts w:ascii="Arial" w:hAnsi="Arial" w:cs="Arial"/>
          <w:lang w:val="es-ES_tradnl"/>
        </w:rPr>
        <w:t xml:space="preserve"> modernizar </w:t>
      </w:r>
      <w:r w:rsidR="00487CA0" w:rsidRPr="00487CA0">
        <w:rPr>
          <w:rFonts w:ascii="Arial" w:hAnsi="Arial" w:cs="Arial"/>
          <w:lang w:val="es-ES_tradnl"/>
        </w:rPr>
        <w:t>l</w:t>
      </w:r>
      <w:r w:rsidRPr="00487CA0">
        <w:rPr>
          <w:rFonts w:ascii="Arial" w:hAnsi="Arial" w:cs="Arial"/>
          <w:lang w:val="es-ES_tradnl"/>
        </w:rPr>
        <w:t xml:space="preserve">a </w:t>
      </w:r>
      <w:r w:rsidR="00C709D6" w:rsidRPr="00487CA0">
        <w:rPr>
          <w:rFonts w:ascii="Arial" w:hAnsi="Arial" w:cs="Arial"/>
          <w:lang w:val="es-ES_tradnl"/>
        </w:rPr>
        <w:t>infraestructura</w:t>
      </w:r>
      <w:r w:rsidRPr="00487CA0">
        <w:rPr>
          <w:rFonts w:ascii="Arial" w:hAnsi="Arial" w:cs="Arial"/>
          <w:lang w:val="es-ES_tradnl"/>
        </w:rPr>
        <w:t xml:space="preserve"> de transporte, comunica</w:t>
      </w:r>
      <w:r w:rsidR="00487CA0" w:rsidRPr="00487CA0">
        <w:rPr>
          <w:rFonts w:ascii="Arial" w:hAnsi="Arial" w:cs="Arial"/>
          <w:lang w:val="es-ES_tradnl"/>
        </w:rPr>
        <w:t>ción</w:t>
      </w:r>
      <w:r w:rsidRPr="00487CA0">
        <w:rPr>
          <w:rFonts w:ascii="Arial" w:hAnsi="Arial" w:cs="Arial"/>
          <w:lang w:val="es-ES_tradnl"/>
        </w:rPr>
        <w:t xml:space="preserve"> </w:t>
      </w:r>
      <w:r w:rsidR="00487CA0" w:rsidRPr="00487CA0">
        <w:rPr>
          <w:rFonts w:ascii="Arial" w:hAnsi="Arial" w:cs="Arial"/>
          <w:lang w:val="es-ES_tradnl"/>
        </w:rPr>
        <w:t>y</w:t>
      </w:r>
      <w:r w:rsidRPr="00487CA0">
        <w:rPr>
          <w:rFonts w:ascii="Arial" w:hAnsi="Arial" w:cs="Arial"/>
          <w:lang w:val="es-ES_tradnl"/>
        </w:rPr>
        <w:t xml:space="preserve"> </w:t>
      </w:r>
      <w:r w:rsidR="00C709D6" w:rsidRPr="00487CA0">
        <w:rPr>
          <w:rFonts w:ascii="Arial" w:hAnsi="Arial" w:cs="Arial"/>
          <w:lang w:val="es-ES_tradnl"/>
        </w:rPr>
        <w:t>energía</w:t>
      </w:r>
      <w:r w:rsidRPr="00487CA0">
        <w:rPr>
          <w:rFonts w:ascii="Arial" w:hAnsi="Arial" w:cs="Arial"/>
          <w:lang w:val="es-ES_tradnl"/>
        </w:rPr>
        <w:t xml:space="preserve">, </w:t>
      </w:r>
      <w:r w:rsidR="00487CA0" w:rsidRPr="00487CA0">
        <w:rPr>
          <w:rFonts w:ascii="Arial" w:hAnsi="Arial" w:cs="Arial"/>
          <w:lang w:val="es-ES_tradnl"/>
        </w:rPr>
        <w:t>buscando</w:t>
      </w:r>
      <w:r w:rsidRPr="00487CA0">
        <w:rPr>
          <w:rFonts w:ascii="Arial" w:hAnsi="Arial" w:cs="Arial"/>
          <w:lang w:val="es-ES_tradnl"/>
        </w:rPr>
        <w:t xml:space="preserve"> me</w:t>
      </w:r>
      <w:r w:rsidR="00487CA0" w:rsidRPr="00487CA0">
        <w:rPr>
          <w:rFonts w:ascii="Arial" w:hAnsi="Arial" w:cs="Arial"/>
          <w:lang w:val="es-ES_tradnl"/>
        </w:rPr>
        <w:t>jorar</w:t>
      </w:r>
      <w:r w:rsidRPr="00487CA0">
        <w:rPr>
          <w:rFonts w:ascii="Arial" w:hAnsi="Arial" w:cs="Arial"/>
          <w:lang w:val="es-ES_tradnl"/>
        </w:rPr>
        <w:t xml:space="preserve"> </w:t>
      </w:r>
      <w:r w:rsidR="00487CA0" w:rsidRPr="00487CA0">
        <w:rPr>
          <w:rFonts w:ascii="Arial" w:hAnsi="Arial" w:cs="Arial"/>
          <w:lang w:val="es-ES_tradnl"/>
        </w:rPr>
        <w:t>el</w:t>
      </w:r>
      <w:r w:rsidRPr="00487CA0">
        <w:rPr>
          <w:rFonts w:ascii="Arial" w:hAnsi="Arial" w:cs="Arial"/>
          <w:lang w:val="es-ES_tradnl"/>
        </w:rPr>
        <w:t xml:space="preserve"> ac</w:t>
      </w:r>
      <w:r w:rsidR="00487CA0" w:rsidRPr="00487CA0">
        <w:rPr>
          <w:rFonts w:ascii="Arial" w:hAnsi="Arial" w:cs="Arial"/>
          <w:lang w:val="es-ES_tradnl"/>
        </w:rPr>
        <w:t>c</w:t>
      </w:r>
      <w:r w:rsidRPr="00487CA0">
        <w:rPr>
          <w:rFonts w:ascii="Arial" w:hAnsi="Arial" w:cs="Arial"/>
          <w:lang w:val="es-ES_tradnl"/>
        </w:rPr>
        <w:t>eso d</w:t>
      </w:r>
      <w:r w:rsidR="00487CA0">
        <w:rPr>
          <w:rFonts w:ascii="Arial" w:hAnsi="Arial" w:cs="Arial"/>
          <w:lang w:val="es-ES_tradnl"/>
        </w:rPr>
        <w:t>e l</w:t>
      </w:r>
      <w:r w:rsidRPr="00487CA0">
        <w:rPr>
          <w:rFonts w:ascii="Arial" w:hAnsi="Arial" w:cs="Arial"/>
          <w:lang w:val="es-ES_tradnl"/>
        </w:rPr>
        <w:t>a po</w:t>
      </w:r>
      <w:r w:rsidR="00487CA0">
        <w:rPr>
          <w:rFonts w:ascii="Arial" w:hAnsi="Arial" w:cs="Arial"/>
          <w:lang w:val="es-ES_tradnl"/>
        </w:rPr>
        <w:t xml:space="preserve">blación </w:t>
      </w:r>
      <w:r w:rsidRPr="00487CA0">
        <w:rPr>
          <w:rFonts w:ascii="Arial" w:hAnsi="Arial" w:cs="Arial"/>
          <w:lang w:val="es-ES_tradnl"/>
        </w:rPr>
        <w:t>a b</w:t>
      </w:r>
      <w:r w:rsidR="00487CA0">
        <w:rPr>
          <w:rFonts w:ascii="Arial" w:hAnsi="Arial" w:cs="Arial"/>
          <w:lang w:val="es-ES_tradnl"/>
        </w:rPr>
        <w:t>ienes y servicios</w:t>
      </w:r>
      <w:r w:rsidRPr="00487CA0">
        <w:rPr>
          <w:rFonts w:ascii="Arial" w:hAnsi="Arial" w:cs="Arial"/>
          <w:lang w:val="es-ES_tradnl"/>
        </w:rPr>
        <w:t xml:space="preserve"> e</w:t>
      </w:r>
      <w:r w:rsidR="00487CA0">
        <w:rPr>
          <w:rFonts w:ascii="Arial" w:hAnsi="Arial" w:cs="Arial"/>
          <w:lang w:val="es-ES_tradnl"/>
        </w:rPr>
        <w:t>n</w:t>
      </w:r>
      <w:r w:rsidRPr="00487CA0">
        <w:rPr>
          <w:rFonts w:ascii="Arial" w:hAnsi="Arial" w:cs="Arial"/>
          <w:lang w:val="es-ES_tradnl"/>
        </w:rPr>
        <w:t xml:space="preserve"> ge</w:t>
      </w:r>
      <w:r w:rsidR="00487CA0">
        <w:rPr>
          <w:rFonts w:ascii="Arial" w:hAnsi="Arial" w:cs="Arial"/>
          <w:lang w:val="es-ES_tradnl"/>
        </w:rPr>
        <w:t>ne</w:t>
      </w:r>
      <w:r w:rsidRPr="00487CA0">
        <w:rPr>
          <w:rFonts w:ascii="Arial" w:hAnsi="Arial" w:cs="Arial"/>
          <w:lang w:val="es-ES_tradnl"/>
        </w:rPr>
        <w:t xml:space="preserve">ral </w:t>
      </w:r>
      <w:r w:rsidR="00487CA0">
        <w:rPr>
          <w:rFonts w:ascii="Arial" w:hAnsi="Arial" w:cs="Arial"/>
          <w:lang w:val="es-ES_tradnl"/>
        </w:rPr>
        <w:t>y</w:t>
      </w:r>
      <w:r w:rsidRPr="00487CA0">
        <w:rPr>
          <w:rFonts w:ascii="Arial" w:hAnsi="Arial" w:cs="Arial"/>
          <w:lang w:val="es-ES_tradnl"/>
        </w:rPr>
        <w:t xml:space="preserve"> aumentar </w:t>
      </w:r>
      <w:r w:rsidR="00487CA0">
        <w:rPr>
          <w:rFonts w:ascii="Arial" w:hAnsi="Arial" w:cs="Arial"/>
          <w:lang w:val="es-ES_tradnl"/>
        </w:rPr>
        <w:t>l</w:t>
      </w:r>
      <w:r w:rsidRPr="00487CA0">
        <w:rPr>
          <w:rFonts w:ascii="Arial" w:hAnsi="Arial" w:cs="Arial"/>
          <w:lang w:val="es-ES_tradnl"/>
        </w:rPr>
        <w:t>a competitividad e</w:t>
      </w:r>
      <w:r w:rsidR="00487CA0">
        <w:rPr>
          <w:rFonts w:ascii="Arial" w:hAnsi="Arial" w:cs="Arial"/>
          <w:lang w:val="es-ES_tradnl"/>
        </w:rPr>
        <w:t>n</w:t>
      </w:r>
      <w:r w:rsidRPr="00487CA0">
        <w:rPr>
          <w:rFonts w:ascii="Arial" w:hAnsi="Arial" w:cs="Arial"/>
          <w:lang w:val="es-ES_tradnl"/>
        </w:rPr>
        <w:t xml:space="preserve"> produ</w:t>
      </w:r>
      <w:r w:rsidR="00487CA0">
        <w:rPr>
          <w:rFonts w:ascii="Arial" w:hAnsi="Arial" w:cs="Arial"/>
          <w:lang w:val="es-ES_tradnl"/>
        </w:rPr>
        <w:t>c</w:t>
      </w:r>
      <w:r w:rsidRPr="00487CA0">
        <w:rPr>
          <w:rFonts w:ascii="Arial" w:hAnsi="Arial" w:cs="Arial"/>
          <w:lang w:val="es-ES_tradnl"/>
        </w:rPr>
        <w:t xml:space="preserve">tos </w:t>
      </w:r>
      <w:r w:rsidR="00487CA0">
        <w:rPr>
          <w:rFonts w:ascii="Arial" w:hAnsi="Arial" w:cs="Arial"/>
          <w:lang w:val="es-ES_tradnl"/>
        </w:rPr>
        <w:t>y</w:t>
      </w:r>
      <w:r w:rsidRPr="00487CA0">
        <w:rPr>
          <w:rFonts w:ascii="Arial" w:hAnsi="Arial" w:cs="Arial"/>
          <w:lang w:val="es-ES_tradnl"/>
        </w:rPr>
        <w:t xml:space="preserve"> servi</w:t>
      </w:r>
      <w:r w:rsidR="00487CA0">
        <w:rPr>
          <w:rFonts w:ascii="Arial" w:hAnsi="Arial" w:cs="Arial"/>
          <w:lang w:val="es-ES_tradnl"/>
        </w:rPr>
        <w:t>cios</w:t>
      </w:r>
      <w:r w:rsidRPr="00487CA0">
        <w:rPr>
          <w:rFonts w:ascii="Arial" w:hAnsi="Arial" w:cs="Arial"/>
          <w:lang w:val="es-ES_tradnl"/>
        </w:rPr>
        <w:t xml:space="preserve"> d</w:t>
      </w:r>
      <w:r w:rsidR="00487CA0">
        <w:rPr>
          <w:rFonts w:ascii="Arial" w:hAnsi="Arial" w:cs="Arial"/>
          <w:lang w:val="es-ES_tradnl"/>
        </w:rPr>
        <w:t>el</w:t>
      </w:r>
      <w:r w:rsidRPr="00487CA0">
        <w:rPr>
          <w:rFonts w:ascii="Arial" w:hAnsi="Arial" w:cs="Arial"/>
          <w:lang w:val="es-ES_tradnl"/>
        </w:rPr>
        <w:t xml:space="preserve"> Estado </w:t>
      </w:r>
      <w:r w:rsidR="00487CA0">
        <w:rPr>
          <w:rFonts w:ascii="Arial" w:hAnsi="Arial" w:cs="Arial"/>
          <w:lang w:val="es-ES_tradnl"/>
        </w:rPr>
        <w:t>en los</w:t>
      </w:r>
      <w:r w:rsidRPr="00487CA0">
        <w:rPr>
          <w:rFonts w:ascii="Arial" w:hAnsi="Arial" w:cs="Arial"/>
          <w:lang w:val="es-ES_tradnl"/>
        </w:rPr>
        <w:t xml:space="preserve"> mercados naciona</w:t>
      </w:r>
      <w:r w:rsidR="00487CA0">
        <w:rPr>
          <w:rFonts w:ascii="Arial" w:hAnsi="Arial" w:cs="Arial"/>
          <w:lang w:val="es-ES_tradnl"/>
        </w:rPr>
        <w:t>les</w:t>
      </w:r>
      <w:r w:rsidRPr="00487CA0">
        <w:rPr>
          <w:rFonts w:ascii="Arial" w:hAnsi="Arial" w:cs="Arial"/>
          <w:lang w:val="es-ES_tradnl"/>
        </w:rPr>
        <w:t xml:space="preserve"> e internaciona</w:t>
      </w:r>
      <w:r w:rsidR="00487CA0">
        <w:rPr>
          <w:rFonts w:ascii="Arial" w:hAnsi="Arial" w:cs="Arial"/>
          <w:lang w:val="es-ES_tradnl"/>
        </w:rPr>
        <w:t>les</w:t>
      </w:r>
      <w:r w:rsidRPr="00487CA0">
        <w:rPr>
          <w:rFonts w:ascii="Arial" w:hAnsi="Arial" w:cs="Arial"/>
          <w:lang w:val="es-ES_tradnl"/>
        </w:rPr>
        <w:t>"</w:t>
      </w:r>
      <w:ins w:id="48" w:author="Vargas Lopez, Laura Marcela" w:date="2020-04-16T10:54:00Z">
        <w:r w:rsidR="00EF176C">
          <w:rPr>
            <w:rFonts w:ascii="Arial" w:hAnsi="Arial" w:cs="Arial"/>
            <w:lang w:val="es-ES_tradnl"/>
          </w:rPr>
          <w:t>.</w:t>
        </w:r>
      </w:ins>
    </w:p>
    <w:p w14:paraId="7B6B1F71" w14:textId="16A568FB" w:rsidR="00F34EE6" w:rsidRPr="00AF3DF3" w:rsidRDefault="00F34EE6" w:rsidP="00F34EE6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ins w:id="49" w:author="Mendez Torrico, E. Gustavo" w:date="2020-04-17T14:30:00Z">
        <w:r w:rsidRPr="00F34EE6">
          <w:rPr>
            <w:rFonts w:ascii="Arial" w:hAnsi="Arial" w:cs="Arial"/>
            <w:lang w:val="es-419"/>
          </w:rPr>
          <w:t>D</w:t>
        </w:r>
      </w:ins>
      <w:ins w:id="50" w:author="Mendez Torrico, E. Gustavo" w:date="2020-04-17T13:43:00Z">
        <w:r w:rsidR="00280A05" w:rsidRPr="00F34EE6">
          <w:rPr>
            <w:rFonts w:ascii="Arial" w:hAnsi="Arial" w:cs="Arial"/>
            <w:lang w:val="es-419"/>
          </w:rPr>
          <w:t xml:space="preserve">esde hace 18 años </w:t>
        </w:r>
      </w:ins>
      <w:ins w:id="51" w:author="Mendez Torrico, E. Gustavo" w:date="2020-04-17T13:42:00Z">
        <w:r w:rsidR="003D7596" w:rsidRPr="00F34EE6">
          <w:rPr>
            <w:rFonts w:ascii="Arial" w:hAnsi="Arial" w:cs="Arial"/>
            <w:lang w:val="es-419"/>
          </w:rPr>
          <w:t xml:space="preserve">el </w:t>
        </w:r>
      </w:ins>
      <w:ins w:id="52" w:author="Mendez Torrico, E. Gustavo" w:date="2020-04-17T13:43:00Z">
        <w:r w:rsidR="003D7596" w:rsidRPr="00F34EE6">
          <w:rPr>
            <w:rFonts w:ascii="Arial" w:hAnsi="Arial" w:cs="Arial"/>
            <w:lang w:val="es-419"/>
          </w:rPr>
          <w:t>Banco ha venido</w:t>
        </w:r>
        <w:r w:rsidR="00280A05" w:rsidRPr="00F34EE6">
          <w:rPr>
            <w:rFonts w:ascii="Arial" w:hAnsi="Arial" w:cs="Arial"/>
            <w:lang w:val="es-419"/>
          </w:rPr>
          <w:t xml:space="preserve"> apoyando al</w:t>
        </w:r>
        <w:r w:rsidR="003D7596" w:rsidRPr="00F34EE6">
          <w:rPr>
            <w:rFonts w:ascii="Arial" w:hAnsi="Arial" w:cs="Arial"/>
            <w:lang w:val="es-419"/>
          </w:rPr>
          <w:t xml:space="preserve"> </w:t>
        </w:r>
      </w:ins>
      <w:ins w:id="53" w:author="Mendez Torrico, E. Gustavo" w:date="2020-04-17T13:42:00Z">
        <w:r w:rsidR="003D7596" w:rsidRPr="00F34EE6">
          <w:rPr>
            <w:rFonts w:ascii="Arial" w:hAnsi="Arial" w:cs="Arial"/>
            <w:lang w:val="es-419"/>
          </w:rPr>
          <w:t>Estado</w:t>
        </w:r>
      </w:ins>
      <w:ins w:id="54" w:author="Mendez Torrico, E. Gustavo" w:date="2020-04-17T13:43:00Z">
        <w:r w:rsidR="00280A05" w:rsidRPr="00F34EE6">
          <w:rPr>
            <w:rFonts w:ascii="Arial" w:hAnsi="Arial" w:cs="Arial"/>
            <w:lang w:val="es-419"/>
          </w:rPr>
          <w:t xml:space="preserve"> </w:t>
        </w:r>
      </w:ins>
      <w:ins w:id="55" w:author="Mendez Torrico, E. Gustavo" w:date="2020-04-17T13:45:00Z">
        <w:r w:rsidR="00280A05" w:rsidRPr="00F34EE6">
          <w:rPr>
            <w:rFonts w:ascii="Arial" w:hAnsi="Arial" w:cs="Arial"/>
            <w:lang w:val="es-419"/>
          </w:rPr>
          <w:t xml:space="preserve">de Amazonas </w:t>
        </w:r>
      </w:ins>
      <w:ins w:id="56" w:author="Mendez Torrico, E. Gustavo" w:date="2020-04-17T13:43:00Z">
        <w:r w:rsidR="00280A05" w:rsidRPr="00F34EE6">
          <w:rPr>
            <w:rFonts w:ascii="Arial" w:hAnsi="Arial" w:cs="Arial"/>
            <w:lang w:val="es-419"/>
          </w:rPr>
          <w:t xml:space="preserve">en la implementación de tres fases del </w:t>
        </w:r>
      </w:ins>
      <w:ins w:id="57" w:author="Mendez Torrico, E. Gustavo" w:date="2020-04-17T13:44:00Z">
        <w:r w:rsidR="00280A05" w:rsidRPr="00F34EE6">
          <w:rPr>
            <w:rFonts w:ascii="Arial" w:hAnsi="Arial" w:cs="Arial"/>
            <w:lang w:val="es-419"/>
          </w:rPr>
          <w:t xml:space="preserve">Programa Social y Ambiental de los </w:t>
        </w:r>
      </w:ins>
      <w:ins w:id="58" w:author="Mendez Torrico, E. Gustavo" w:date="2020-04-17T13:45:00Z">
        <w:r w:rsidR="00280A05" w:rsidRPr="00F34EE6">
          <w:rPr>
            <w:rFonts w:ascii="Arial" w:hAnsi="Arial" w:cs="Arial"/>
            <w:i/>
            <w:iCs/>
            <w:lang w:val="es-ES_tradnl"/>
          </w:rPr>
          <w:t>Igarapés</w:t>
        </w:r>
      </w:ins>
      <w:ins w:id="59" w:author="Mendez Torrico, E. Gustavo" w:date="2020-04-17T13:44:00Z">
        <w:r w:rsidR="00280A05" w:rsidRPr="00F34EE6">
          <w:rPr>
            <w:rFonts w:ascii="Arial" w:hAnsi="Arial" w:cs="Arial"/>
            <w:lang w:val="es-419"/>
          </w:rPr>
          <w:t xml:space="preserve"> de Mana</w:t>
        </w:r>
      </w:ins>
      <w:ins w:id="60" w:author="Mendez Torrico, E. Gustavo" w:date="2020-04-17T13:45:00Z">
        <w:r w:rsidR="00280A05" w:rsidRPr="00F34EE6">
          <w:rPr>
            <w:rFonts w:ascii="Arial" w:hAnsi="Arial" w:cs="Arial"/>
            <w:lang w:val="es-419"/>
          </w:rPr>
          <w:t>o</w:t>
        </w:r>
      </w:ins>
      <w:ins w:id="61" w:author="Mendez Torrico, E. Gustavo" w:date="2020-04-17T13:44:00Z">
        <w:r w:rsidR="00280A05" w:rsidRPr="00F34EE6">
          <w:rPr>
            <w:rFonts w:ascii="Arial" w:hAnsi="Arial" w:cs="Arial"/>
            <w:lang w:val="es-419"/>
          </w:rPr>
          <w:t>s (P</w:t>
        </w:r>
      </w:ins>
      <w:ins w:id="62" w:author="Mendez Torrico, E. Gustavo" w:date="2020-04-17T13:45:00Z">
        <w:r w:rsidR="00280A05" w:rsidRPr="00F34EE6">
          <w:rPr>
            <w:rFonts w:ascii="Arial" w:hAnsi="Arial" w:cs="Arial"/>
            <w:lang w:val="es-419"/>
          </w:rPr>
          <w:t>ROSAMIM I, II y III)</w:t>
        </w:r>
      </w:ins>
      <w:ins w:id="63" w:author="Mendez Torrico, E. Gustavo" w:date="2020-04-17T13:46:00Z">
        <w:r w:rsidR="00280A05" w:rsidRPr="00F34EE6">
          <w:rPr>
            <w:rFonts w:ascii="Arial" w:hAnsi="Arial" w:cs="Arial"/>
            <w:lang w:val="es-419"/>
          </w:rPr>
          <w:t xml:space="preserve"> con excelentes resultados. </w:t>
        </w:r>
      </w:ins>
      <w:ins w:id="64" w:author="Mendez Torrico, E. Gustavo" w:date="2020-04-17T13:42:00Z">
        <w:r w:rsidR="003D7596" w:rsidRPr="00F34EE6">
          <w:rPr>
            <w:rFonts w:ascii="Arial" w:hAnsi="Arial" w:cs="Arial"/>
            <w:lang w:val="es-419"/>
          </w:rPr>
          <w:t>Vale también mencionar la experiencia exitosa desarrollada a través del Programa de Saneamiento Integrado de Maues (PROSAIMAUÉS) (municipio del interior de 32 mil habitantes), donde se logró una cobertura de casi 100% de servicios de agua y en torno a 47% de alcantarillado sanitario (cobertura inicial de 8%), incluyendo la construcción de una moderna Planta de Tratamiento de Aguas Residuales.</w:t>
        </w:r>
      </w:ins>
      <w:ins w:id="65" w:author="Mendez Torrico, E. Gustavo" w:date="2020-04-17T13:48:00Z">
        <w:r w:rsidR="00280A05" w:rsidRPr="00F34EE6">
          <w:rPr>
            <w:rFonts w:ascii="Arial" w:hAnsi="Arial" w:cs="Arial"/>
            <w:lang w:val="es-419"/>
          </w:rPr>
          <w:t xml:space="preserve"> En resumen, el estado recibió apoyo para la ciudad capital que es Manaos y para una cliudad del interior que es Maues.</w:t>
        </w:r>
      </w:ins>
    </w:p>
    <w:p w14:paraId="62B92FBC" w14:textId="66132B3C" w:rsidR="00AF3DF3" w:rsidRPr="00F34EE6" w:rsidRDefault="00AF3DF3" w:rsidP="00F34EE6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ins w:id="66" w:author="Mendez Torrico, E. Gustavo" w:date="2020-04-17T14:41:00Z">
        <w:r w:rsidRPr="00AF3DF3">
          <w:rPr>
            <w:rFonts w:ascii="Arial" w:hAnsi="Arial" w:cs="Arial"/>
            <w:lang w:val="es-ES"/>
          </w:rPr>
          <w:t xml:space="preserve">Basado en las experiencias exitosas mencionadas, el Estado está solicitando a la Secretaría de Asuntos Internacionales (SAIN) autorización para tramitar un financiamiento ante el BID, para el “Programa Social y Ambiental de los </w:t>
        </w:r>
      </w:ins>
      <w:ins w:id="67" w:author="Mendez Torrico, E. Gustavo" w:date="2020-04-17T14:42:00Z">
        <w:r w:rsidRPr="00AF3DF3">
          <w:rPr>
            <w:rFonts w:ascii="Arial" w:hAnsi="Arial" w:cs="Arial"/>
            <w:lang w:val="es-ES"/>
          </w:rPr>
          <w:t>Igarapés de</w:t>
        </w:r>
      </w:ins>
      <w:ins w:id="68" w:author="Mendez Torrico, E. Gustavo" w:date="2020-04-17T14:41:00Z">
        <w:r w:rsidRPr="00AF3DF3">
          <w:rPr>
            <w:rFonts w:ascii="Arial" w:hAnsi="Arial" w:cs="Arial"/>
            <w:lang w:val="es-ES"/>
          </w:rPr>
          <w:t xml:space="preserve"> Manaos e</w:t>
        </w:r>
        <w:del w:id="69" w:author="Guerrero Rivera, Marilyn Ivette" w:date="2020-05-11T17:56:00Z">
          <w:r w:rsidRPr="00AF3DF3" w:rsidDel="00DD01A8">
            <w:rPr>
              <w:rFonts w:ascii="Arial" w:hAnsi="Arial" w:cs="Arial"/>
              <w:lang w:val="es-ES"/>
            </w:rPr>
            <w:delText xml:space="preserve"> </w:delText>
          </w:r>
        </w:del>
        <w:r w:rsidRPr="00AF3DF3">
          <w:rPr>
            <w:rFonts w:ascii="Arial" w:hAnsi="Arial" w:cs="Arial"/>
            <w:lang w:val="es-ES"/>
          </w:rPr>
          <w:t xml:space="preserve"> Interior - PROSAMIM IV” (Programa), a través del cual se continuará apoyando al municipio capital del Estado que es Manaos y a 4 municipios del interior: Coari, Itacoatiara, Iranduba e Parintins.</w:t>
        </w:r>
      </w:ins>
    </w:p>
    <w:p w14:paraId="07719CF0" w14:textId="6D24C016" w:rsidR="00B51353" w:rsidRPr="00B51353" w:rsidRDefault="00680B4B" w:rsidP="00B51353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ins w:id="70" w:author="Mendez Torrico, E. Gustavo" w:date="2020-04-17T13:55:00Z">
        <w:r>
          <w:rPr>
            <w:rFonts w:ascii="Arial" w:hAnsi="Arial" w:cs="Arial"/>
            <w:lang w:val="es-419"/>
          </w:rPr>
          <w:t>Descripción del Programa</w:t>
        </w:r>
      </w:ins>
      <w:ins w:id="71" w:author="Mendez Torrico, E. Gustavo" w:date="2020-04-17T13:58:00Z">
        <w:r>
          <w:rPr>
            <w:rFonts w:ascii="Arial" w:hAnsi="Arial" w:cs="Arial"/>
            <w:lang w:val="es-419"/>
          </w:rPr>
          <w:t xml:space="preserve"> de Inversiones</w:t>
        </w:r>
      </w:ins>
      <w:ins w:id="72" w:author="Mendez Torrico, E. Gustavo" w:date="2020-04-17T13:55:00Z">
        <w:r>
          <w:rPr>
            <w:rFonts w:ascii="Arial" w:hAnsi="Arial" w:cs="Arial"/>
            <w:lang w:val="es-419"/>
          </w:rPr>
          <w:t xml:space="preserve">. </w:t>
        </w:r>
      </w:ins>
      <w:ins w:id="73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El PROSAMIM IV pretende financiar las siguientes intervenciones en los municipios anteriormente mencionados:  i) </w:t>
        </w:r>
      </w:ins>
      <w:ins w:id="74" w:author="Mendez Torrico, E. Gustavo" w:date="2020-04-17T13:59:00Z">
        <w:r>
          <w:rPr>
            <w:rFonts w:ascii="Arial" w:hAnsi="Arial" w:cs="Arial"/>
            <w:lang w:val="es-419"/>
          </w:rPr>
          <w:t>O</w:t>
        </w:r>
      </w:ins>
      <w:ins w:id="75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bras para mejorar el sistema de abastecimiento de agua existente, así garantizar un atendimiento adecuado y continuo para la población; ii) </w:t>
        </w:r>
      </w:ins>
      <w:ins w:id="76" w:author="Mendez Torrico, E. Gustavo" w:date="2020-04-17T13:59:00Z">
        <w:r>
          <w:rPr>
            <w:rFonts w:ascii="Arial" w:hAnsi="Arial" w:cs="Arial"/>
            <w:lang w:val="es-419"/>
          </w:rPr>
          <w:t>O</w:t>
        </w:r>
      </w:ins>
      <w:ins w:id="77" w:author="Mendez Torrico, E. Gustavo" w:date="2020-04-17T14:31:00Z">
        <w:r w:rsidR="00F34EE6">
          <w:rPr>
            <w:rFonts w:ascii="Arial" w:hAnsi="Arial" w:cs="Arial"/>
            <w:lang w:val="es-419"/>
          </w:rPr>
          <w:t>b</w:t>
        </w:r>
      </w:ins>
      <w:ins w:id="78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ras de recolección y tratamiento de aguas residuales; iii) </w:t>
        </w:r>
      </w:ins>
      <w:ins w:id="79" w:author="Mendez Torrico, E. Gustavo" w:date="2020-04-17T13:59:00Z">
        <w:r>
          <w:rPr>
            <w:rFonts w:ascii="Arial" w:hAnsi="Arial" w:cs="Arial"/>
            <w:lang w:val="es-419"/>
          </w:rPr>
          <w:t>O</w:t>
        </w:r>
      </w:ins>
      <w:ins w:id="80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bras de </w:t>
        </w:r>
      </w:ins>
      <w:ins w:id="81" w:author="Mendez Torrico, E. Gustavo" w:date="2020-04-17T14:31:00Z">
        <w:r w:rsidR="00F34EE6" w:rsidRPr="00680B4B">
          <w:rPr>
            <w:rFonts w:ascii="Arial" w:hAnsi="Arial" w:cs="Arial"/>
            <w:lang w:val="es-419"/>
          </w:rPr>
          <w:t>macro drenaje</w:t>
        </w:r>
      </w:ins>
      <w:ins w:id="82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 en las áreas urbanizadas</w:t>
        </w:r>
      </w:ins>
      <w:ins w:id="83" w:author="Mendez Torrico, E. Gustavo" w:date="2020-04-17T13:59:00Z">
        <w:r>
          <w:rPr>
            <w:rFonts w:ascii="Arial" w:hAnsi="Arial" w:cs="Arial"/>
            <w:lang w:val="es-419"/>
          </w:rPr>
          <w:t xml:space="preserve"> de los municipios</w:t>
        </w:r>
      </w:ins>
      <w:ins w:id="84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; iv) </w:t>
        </w:r>
      </w:ins>
      <w:ins w:id="85" w:author="Mendez Torrico, E. Gustavo" w:date="2020-04-17T14:31:00Z">
        <w:r w:rsidR="00F34EE6">
          <w:rPr>
            <w:rFonts w:ascii="Arial" w:hAnsi="Arial" w:cs="Arial"/>
            <w:lang w:val="es-419"/>
          </w:rPr>
          <w:t>R</w:t>
        </w:r>
      </w:ins>
      <w:ins w:id="86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ecuperación de áreas de disposición inadecuada de residuos sólidos e implementación de nuevas áreas para rellenos sanitarios; v) </w:t>
        </w:r>
      </w:ins>
      <w:ins w:id="87" w:author="Mendez Torrico, E. Gustavo" w:date="2020-04-17T14:32:00Z">
        <w:r w:rsidR="00F34EE6">
          <w:rPr>
            <w:rFonts w:ascii="Arial" w:hAnsi="Arial" w:cs="Arial"/>
            <w:lang w:val="es-419"/>
          </w:rPr>
          <w:t>C</w:t>
        </w:r>
      </w:ins>
      <w:ins w:id="88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onstrucción de residencias para el reasentamiento de familias; vi) </w:t>
        </w:r>
      </w:ins>
      <w:ins w:id="89" w:author="Mendez Torrico, E. Gustavo" w:date="2020-04-17T14:32:00Z">
        <w:r w:rsidR="00F34EE6">
          <w:rPr>
            <w:rFonts w:ascii="Arial" w:hAnsi="Arial" w:cs="Arial"/>
            <w:lang w:val="es-419"/>
          </w:rPr>
          <w:t>I</w:t>
        </w:r>
      </w:ins>
      <w:ins w:id="90" w:author="Mendez Torrico, E. Gustavo" w:date="2020-04-17T13:57:00Z">
        <w:r w:rsidRPr="00680B4B">
          <w:rPr>
            <w:rFonts w:ascii="Arial" w:hAnsi="Arial" w:cs="Arial"/>
            <w:lang w:val="es-419"/>
          </w:rPr>
          <w:t>mpl</w:t>
        </w:r>
      </w:ins>
      <w:ins w:id="91" w:author="Mendez Torrico, E. Gustavo" w:date="2020-04-17T14:32:00Z">
        <w:r w:rsidR="00F34EE6">
          <w:rPr>
            <w:rFonts w:ascii="Arial" w:hAnsi="Arial" w:cs="Arial"/>
            <w:lang w:val="es-419"/>
          </w:rPr>
          <w:t>antación</w:t>
        </w:r>
      </w:ins>
      <w:ins w:id="92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 de vías marginales que servirán de barrera física a nuevas invasiones;</w:t>
        </w:r>
      </w:ins>
      <w:ins w:id="93" w:author="Mendez Torrico, E. Gustavo" w:date="2020-04-17T14:34:00Z">
        <w:r w:rsidR="00F34EE6">
          <w:rPr>
            <w:rFonts w:ascii="Arial" w:hAnsi="Arial" w:cs="Arial"/>
            <w:lang w:val="es-419"/>
          </w:rPr>
          <w:t xml:space="preserve"> e </w:t>
        </w:r>
      </w:ins>
      <w:ins w:id="94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vii) </w:t>
        </w:r>
      </w:ins>
      <w:ins w:id="95" w:author="Mendez Torrico, E. Gustavo" w:date="2020-04-17T14:32:00Z">
        <w:r w:rsidR="00F34EE6">
          <w:rPr>
            <w:rFonts w:ascii="Arial" w:hAnsi="Arial" w:cs="Arial"/>
            <w:lang w:val="es-419"/>
          </w:rPr>
          <w:t>I</w:t>
        </w:r>
      </w:ins>
      <w:ins w:id="96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mplantación de </w:t>
        </w:r>
      </w:ins>
      <w:ins w:id="97" w:author="Mendez Torrico, E. Gustavo" w:date="2020-04-17T14:33:00Z">
        <w:r w:rsidR="00F34EE6">
          <w:rPr>
            <w:rFonts w:ascii="Arial" w:hAnsi="Arial" w:cs="Arial"/>
            <w:lang w:val="es-419"/>
          </w:rPr>
          <w:t>equipamientos</w:t>
        </w:r>
      </w:ins>
      <w:ins w:id="98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 urbanos</w:t>
        </w:r>
      </w:ins>
      <w:ins w:id="99" w:author="Mendez Torrico, E. Gustavo" w:date="2020-04-17T14:33:00Z">
        <w:r w:rsidR="00F34EE6">
          <w:rPr>
            <w:rFonts w:ascii="Arial" w:hAnsi="Arial" w:cs="Arial"/>
            <w:lang w:val="es-419"/>
          </w:rPr>
          <w:t xml:space="preserve"> como </w:t>
        </w:r>
      </w:ins>
      <w:ins w:id="100" w:author="Mendez Torrico, E. Gustavo" w:date="2020-04-17T13:57:00Z">
        <w:r w:rsidRPr="00680B4B">
          <w:rPr>
            <w:rFonts w:ascii="Arial" w:hAnsi="Arial" w:cs="Arial"/>
            <w:lang w:val="es-419"/>
          </w:rPr>
          <w:t>parques lineales</w:t>
        </w:r>
      </w:ins>
      <w:ins w:id="101" w:author="Mendez Torrico, E. Gustavo" w:date="2020-04-17T14:33:00Z">
        <w:r w:rsidR="00F34EE6">
          <w:rPr>
            <w:rFonts w:ascii="Arial" w:hAnsi="Arial" w:cs="Arial"/>
            <w:lang w:val="es-419"/>
          </w:rPr>
          <w:t xml:space="preserve">, ciclovías y otros </w:t>
        </w:r>
      </w:ins>
      <w:ins w:id="102" w:author="Mendez Torrico, E. Gustavo" w:date="2020-04-17T13:57:00Z">
        <w:r w:rsidRPr="00680B4B">
          <w:rPr>
            <w:rFonts w:ascii="Arial" w:hAnsi="Arial" w:cs="Arial"/>
            <w:lang w:val="es-419"/>
          </w:rPr>
          <w:t xml:space="preserve">a lo largo de los </w:t>
        </w:r>
      </w:ins>
      <w:ins w:id="103" w:author="Mendez Torrico, E. Gustavo" w:date="2020-04-17T14:32:00Z">
        <w:r w:rsidR="00F34EE6" w:rsidRPr="00F34EE6">
          <w:rPr>
            <w:rFonts w:ascii="Arial" w:hAnsi="Arial" w:cs="Arial"/>
            <w:i/>
            <w:iCs/>
            <w:lang w:val="es-ES_tradnl"/>
          </w:rPr>
          <w:t>igarapés</w:t>
        </w:r>
      </w:ins>
      <w:ins w:id="104" w:author="Mendez Torrico, E. Gustavo" w:date="2020-04-17T13:57:00Z">
        <w:r w:rsidRPr="00680B4B">
          <w:rPr>
            <w:rFonts w:ascii="Arial" w:hAnsi="Arial" w:cs="Arial"/>
            <w:lang w:val="es-419"/>
          </w:rPr>
          <w:t>,</w:t>
        </w:r>
      </w:ins>
      <w:ins w:id="105" w:author="Mendez Torrico, E. Gustavo" w:date="2020-04-17T14:34:00Z">
        <w:r w:rsidR="00F34EE6">
          <w:rPr>
            <w:rFonts w:ascii="Arial" w:hAnsi="Arial" w:cs="Arial"/>
            <w:lang w:val="es-419"/>
          </w:rPr>
          <w:t xml:space="preserve"> </w:t>
        </w:r>
      </w:ins>
      <w:ins w:id="106" w:author="Mendez Torrico, E. Gustavo" w:date="2020-04-17T13:57:00Z">
        <w:r w:rsidRPr="00680B4B">
          <w:rPr>
            <w:rFonts w:ascii="Arial" w:hAnsi="Arial" w:cs="Arial"/>
            <w:lang w:val="es-419"/>
          </w:rPr>
          <w:t>incluyendo alumbrado público con reemplazo de lámparas</w:t>
        </w:r>
      </w:ins>
      <w:ins w:id="107" w:author="Mendez Torrico, E. Gustavo" w:date="2020-04-17T14:35:00Z">
        <w:r w:rsidR="00F34EE6">
          <w:rPr>
            <w:rFonts w:ascii="Arial" w:hAnsi="Arial" w:cs="Arial"/>
            <w:lang w:val="es-419"/>
          </w:rPr>
          <w:t xml:space="preserve">. </w:t>
        </w:r>
      </w:ins>
      <w:r w:rsidR="006863A8" w:rsidRPr="00B51353">
        <w:rPr>
          <w:rFonts w:ascii="Arial" w:hAnsi="Arial" w:cs="Arial"/>
          <w:lang w:val="es-419"/>
        </w:rPr>
        <w:t xml:space="preserve">Adicionalmente, se ha previsto el desarrollo de acciones de </w:t>
      </w:r>
      <w:r w:rsidR="00DA2281" w:rsidRPr="00B51353">
        <w:rPr>
          <w:rFonts w:ascii="Arial" w:hAnsi="Arial" w:cs="Arial"/>
          <w:lang w:val="es-419"/>
        </w:rPr>
        <w:t>fortalecim</w:t>
      </w:r>
      <w:r w:rsidR="006863A8" w:rsidRPr="00B51353">
        <w:rPr>
          <w:rFonts w:ascii="Arial" w:hAnsi="Arial" w:cs="Arial"/>
          <w:lang w:val="es-419"/>
        </w:rPr>
        <w:t>i</w:t>
      </w:r>
      <w:r w:rsidR="00DA2281" w:rsidRPr="00B51353">
        <w:rPr>
          <w:rFonts w:ascii="Arial" w:hAnsi="Arial" w:cs="Arial"/>
          <w:lang w:val="es-419"/>
        </w:rPr>
        <w:t xml:space="preserve">ento institucional </w:t>
      </w:r>
      <w:r w:rsidR="006863A8" w:rsidRPr="00B51353">
        <w:rPr>
          <w:rFonts w:ascii="Arial" w:hAnsi="Arial" w:cs="Arial"/>
          <w:lang w:val="es-419"/>
        </w:rPr>
        <w:t>y</w:t>
      </w:r>
      <w:r w:rsidR="00DA2281" w:rsidRPr="00B51353">
        <w:rPr>
          <w:rFonts w:ascii="Arial" w:hAnsi="Arial" w:cs="Arial"/>
          <w:lang w:val="es-419"/>
        </w:rPr>
        <w:t xml:space="preserve"> a</w:t>
      </w:r>
      <w:r w:rsidR="006863A8" w:rsidRPr="00B51353">
        <w:rPr>
          <w:rFonts w:ascii="Arial" w:hAnsi="Arial" w:cs="Arial"/>
          <w:lang w:val="es-419"/>
        </w:rPr>
        <w:t>cciones</w:t>
      </w:r>
      <w:r w:rsidR="00DA2281" w:rsidRPr="00B51353">
        <w:rPr>
          <w:rFonts w:ascii="Arial" w:hAnsi="Arial" w:cs="Arial"/>
          <w:lang w:val="es-419"/>
        </w:rPr>
        <w:t xml:space="preserve"> que garant</w:t>
      </w:r>
      <w:r w:rsidR="006863A8" w:rsidRPr="00B51353">
        <w:rPr>
          <w:rFonts w:ascii="Arial" w:hAnsi="Arial" w:cs="Arial"/>
          <w:lang w:val="es-419"/>
        </w:rPr>
        <w:t>icen</w:t>
      </w:r>
      <w:r w:rsidR="00DA2281" w:rsidRPr="00B51353">
        <w:rPr>
          <w:rFonts w:ascii="Arial" w:hAnsi="Arial" w:cs="Arial"/>
          <w:lang w:val="es-419"/>
        </w:rPr>
        <w:t xml:space="preserve"> </w:t>
      </w:r>
      <w:r w:rsidR="006863A8" w:rsidRPr="00B51353">
        <w:rPr>
          <w:rFonts w:ascii="Arial" w:hAnsi="Arial" w:cs="Arial"/>
          <w:lang w:val="es-419"/>
        </w:rPr>
        <w:t>l</w:t>
      </w:r>
      <w:r w:rsidR="00DA2281" w:rsidRPr="00B51353">
        <w:rPr>
          <w:rFonts w:ascii="Arial" w:hAnsi="Arial" w:cs="Arial"/>
          <w:lang w:val="es-419"/>
        </w:rPr>
        <w:t xml:space="preserve">a </w:t>
      </w:r>
      <w:r w:rsidR="00DA2281" w:rsidRPr="00B51353">
        <w:rPr>
          <w:rFonts w:ascii="Arial" w:hAnsi="Arial" w:cs="Arial"/>
          <w:lang w:val="es-ES"/>
        </w:rPr>
        <w:t>s</w:t>
      </w:r>
      <w:r w:rsidR="006863A8" w:rsidRPr="00B51353">
        <w:rPr>
          <w:rFonts w:ascii="Arial" w:hAnsi="Arial" w:cs="Arial"/>
          <w:lang w:val="es-ES"/>
        </w:rPr>
        <w:t>ostenibilidad</w:t>
      </w:r>
      <w:r w:rsidR="00DA2281" w:rsidRPr="00B51353">
        <w:rPr>
          <w:rFonts w:ascii="Arial" w:hAnsi="Arial" w:cs="Arial"/>
          <w:lang w:val="es-ES"/>
        </w:rPr>
        <w:t xml:space="preserve"> s</w:t>
      </w:r>
      <w:r w:rsidR="006863A8" w:rsidRPr="00B51353">
        <w:rPr>
          <w:rFonts w:ascii="Arial" w:hAnsi="Arial" w:cs="Arial"/>
          <w:lang w:val="es-ES"/>
        </w:rPr>
        <w:t>o</w:t>
      </w:r>
      <w:r w:rsidR="00DA2281" w:rsidRPr="00B51353">
        <w:rPr>
          <w:rFonts w:ascii="Arial" w:hAnsi="Arial" w:cs="Arial"/>
          <w:lang w:val="es-ES"/>
        </w:rPr>
        <w:t>cio</w:t>
      </w:r>
      <w:r w:rsidR="006863A8" w:rsidRPr="00B51353">
        <w:rPr>
          <w:rFonts w:ascii="Arial" w:hAnsi="Arial" w:cs="Arial"/>
          <w:lang w:val="es-ES"/>
        </w:rPr>
        <w:t>ambiental</w:t>
      </w:r>
      <w:r w:rsidR="00DA2281" w:rsidRPr="00B51353">
        <w:rPr>
          <w:rFonts w:ascii="Arial" w:hAnsi="Arial" w:cs="Arial"/>
          <w:lang w:val="es-ES"/>
        </w:rPr>
        <w:t xml:space="preserve"> </w:t>
      </w:r>
      <w:r w:rsidR="006863A8" w:rsidRPr="00B51353">
        <w:rPr>
          <w:rFonts w:ascii="Arial" w:hAnsi="Arial" w:cs="Arial"/>
          <w:lang w:val="es-ES"/>
        </w:rPr>
        <w:t>en los municipios</w:t>
      </w:r>
      <w:r w:rsidR="00DA2281" w:rsidRPr="00B51353">
        <w:rPr>
          <w:rFonts w:ascii="Arial" w:hAnsi="Arial" w:cs="Arial"/>
          <w:lang w:val="es-ES"/>
        </w:rPr>
        <w:t xml:space="preserve"> </w:t>
      </w:r>
      <w:r w:rsidR="006863A8" w:rsidRPr="00B51353">
        <w:rPr>
          <w:rFonts w:ascii="Arial" w:hAnsi="Arial" w:cs="Arial"/>
          <w:lang w:val="es-ES"/>
        </w:rPr>
        <w:t xml:space="preserve">seleccionados para el </w:t>
      </w:r>
      <w:r w:rsidR="00CA62E0">
        <w:rPr>
          <w:rFonts w:ascii="Arial" w:hAnsi="Arial" w:cs="Arial"/>
          <w:lang w:val="es-ES"/>
        </w:rPr>
        <w:t>P</w:t>
      </w:r>
      <w:r w:rsidR="00DA2281" w:rsidRPr="00B51353">
        <w:rPr>
          <w:rFonts w:ascii="Arial" w:hAnsi="Arial" w:cs="Arial"/>
          <w:lang w:val="es-ES"/>
        </w:rPr>
        <w:t>rograma.</w:t>
      </w:r>
      <w:r w:rsidR="0075197D" w:rsidRPr="00B51353">
        <w:rPr>
          <w:rFonts w:ascii="Arial" w:hAnsi="Arial" w:cs="Arial"/>
          <w:lang w:val="es-ES"/>
        </w:rPr>
        <w:t xml:space="preserve"> </w:t>
      </w:r>
      <w:del w:id="108" w:author="Mendez Torrico, E. Gustavo" w:date="2020-04-17T13:55:00Z">
        <w:r w:rsidR="006863A8" w:rsidRPr="00B51353" w:rsidDel="00680B4B">
          <w:rPr>
            <w:rFonts w:ascii="Arial" w:hAnsi="Arial" w:cs="Arial"/>
            <w:lang w:val="es-ES"/>
          </w:rPr>
          <w:delText>En esta primera fase, las</w:delText>
        </w:r>
        <w:r w:rsidR="00DA2281" w:rsidRPr="00B51353" w:rsidDel="00680B4B">
          <w:rPr>
            <w:rFonts w:ascii="Arial" w:hAnsi="Arial" w:cs="Arial"/>
            <w:lang w:val="es-ES"/>
          </w:rPr>
          <w:delText xml:space="preserve"> interven</w:delText>
        </w:r>
        <w:r w:rsidR="006863A8" w:rsidRPr="00B51353" w:rsidDel="00680B4B">
          <w:rPr>
            <w:rFonts w:ascii="Arial" w:hAnsi="Arial" w:cs="Arial"/>
            <w:lang w:val="es-ES"/>
          </w:rPr>
          <w:delText>ciones</w:delText>
        </w:r>
        <w:r w:rsidR="00DA2281" w:rsidRPr="00B51353" w:rsidDel="00680B4B">
          <w:rPr>
            <w:rFonts w:ascii="Arial" w:hAnsi="Arial" w:cs="Arial"/>
            <w:lang w:val="es-ES"/>
          </w:rPr>
          <w:delText xml:space="preserve"> ser</w:delText>
        </w:r>
        <w:r w:rsidR="006863A8" w:rsidRPr="00B51353" w:rsidDel="00680B4B">
          <w:rPr>
            <w:rFonts w:ascii="Arial" w:hAnsi="Arial" w:cs="Arial"/>
            <w:lang w:val="es-ES"/>
          </w:rPr>
          <w:delText>ían</w:delText>
        </w:r>
        <w:r w:rsidR="00DA2281" w:rsidRPr="00B51353" w:rsidDel="00680B4B">
          <w:rPr>
            <w:rFonts w:ascii="Arial" w:hAnsi="Arial" w:cs="Arial"/>
            <w:lang w:val="es-ES"/>
          </w:rPr>
          <w:delText xml:space="preserve"> implementadas </w:delText>
        </w:r>
        <w:r w:rsidR="006863A8" w:rsidRPr="00B51353" w:rsidDel="00680B4B">
          <w:rPr>
            <w:rFonts w:ascii="Arial" w:hAnsi="Arial" w:cs="Arial"/>
            <w:lang w:val="es-ES"/>
          </w:rPr>
          <w:delText>en el</w:delText>
        </w:r>
      </w:del>
      <w:del w:id="109" w:author="Mendez Torrico, E. Gustavo" w:date="2020-04-17T13:53:00Z">
        <w:r w:rsidR="006863A8" w:rsidRPr="00B51353" w:rsidDel="00680B4B">
          <w:rPr>
            <w:rFonts w:ascii="Arial" w:hAnsi="Arial" w:cs="Arial"/>
            <w:lang w:val="es-ES"/>
          </w:rPr>
          <w:delText xml:space="preserve"> municipio capital del </w:delText>
        </w:r>
      </w:del>
      <w:ins w:id="110" w:author="Vargas Lopez, Laura Marcela" w:date="2020-04-16T15:17:00Z">
        <w:del w:id="111" w:author="Mendez Torrico, E. Gustavo" w:date="2020-04-17T13:53:00Z">
          <w:r w:rsidR="00BC7CEE" w:rsidDel="00680B4B">
            <w:rPr>
              <w:rFonts w:ascii="Arial" w:hAnsi="Arial" w:cs="Arial"/>
              <w:lang w:val="es-ES"/>
            </w:rPr>
            <w:delText>E</w:delText>
          </w:r>
        </w:del>
      </w:ins>
      <w:del w:id="112" w:author="Mendez Torrico, E. Gustavo" w:date="2020-04-17T13:53:00Z">
        <w:r w:rsidR="006863A8" w:rsidRPr="00B51353" w:rsidDel="00680B4B">
          <w:rPr>
            <w:rFonts w:ascii="Arial" w:hAnsi="Arial" w:cs="Arial"/>
            <w:lang w:val="es-ES"/>
          </w:rPr>
          <w:delText xml:space="preserve">estado que es </w:delText>
        </w:r>
        <w:r w:rsidR="00DA2281" w:rsidRPr="00B51353" w:rsidDel="00680B4B">
          <w:rPr>
            <w:rFonts w:ascii="Arial" w:hAnsi="Arial" w:cs="Arial"/>
            <w:lang w:val="es-ES"/>
          </w:rPr>
          <w:delText>Mana</w:delText>
        </w:r>
        <w:r w:rsidR="006863A8" w:rsidRPr="00B51353" w:rsidDel="00680B4B">
          <w:rPr>
            <w:rFonts w:ascii="Arial" w:hAnsi="Arial" w:cs="Arial"/>
            <w:lang w:val="es-ES"/>
          </w:rPr>
          <w:delText>o</w:delText>
        </w:r>
        <w:r w:rsidR="00DA2281" w:rsidRPr="00B51353" w:rsidDel="00680B4B">
          <w:rPr>
            <w:rFonts w:ascii="Arial" w:hAnsi="Arial" w:cs="Arial"/>
            <w:lang w:val="es-ES"/>
          </w:rPr>
          <w:delText>s</w:delText>
        </w:r>
        <w:r w:rsidR="006863A8" w:rsidRPr="00B51353" w:rsidDel="00680B4B">
          <w:rPr>
            <w:rFonts w:ascii="Arial" w:hAnsi="Arial" w:cs="Arial"/>
            <w:lang w:val="es-ES"/>
          </w:rPr>
          <w:delText xml:space="preserve"> y en </w:delText>
        </w:r>
        <w:r w:rsidR="006863A8" w:rsidRPr="00630101" w:rsidDel="00680B4B">
          <w:rPr>
            <w:rFonts w:ascii="Arial" w:hAnsi="Arial" w:cs="Arial"/>
            <w:lang w:val="es-ES"/>
          </w:rPr>
          <w:delText xml:space="preserve">4 municipios del interior: </w:delText>
        </w:r>
        <w:r w:rsidR="00DA2281" w:rsidRPr="00630101" w:rsidDel="00680B4B">
          <w:rPr>
            <w:rFonts w:ascii="Arial" w:hAnsi="Arial" w:cs="Arial"/>
            <w:lang w:val="es-ES"/>
          </w:rPr>
          <w:delText>Coari, Itacoatiara, Iranduba e Parintins</w:delText>
        </w:r>
      </w:del>
      <w:r w:rsidR="00DA2281" w:rsidRPr="00630101">
        <w:rPr>
          <w:rFonts w:ascii="Arial" w:hAnsi="Arial" w:cs="Arial"/>
          <w:lang w:val="es-ES"/>
        </w:rPr>
        <w:t>.</w:t>
      </w:r>
      <w:r w:rsidR="00DA2281" w:rsidRPr="00B51353">
        <w:rPr>
          <w:rFonts w:ascii="Arial" w:hAnsi="Arial" w:cs="Arial"/>
          <w:lang w:val="es-ES"/>
        </w:rPr>
        <w:t xml:space="preserve"> </w:t>
      </w:r>
      <w:r w:rsidR="006863A8" w:rsidRPr="00B51353">
        <w:rPr>
          <w:rFonts w:ascii="Arial" w:hAnsi="Arial" w:cs="Arial"/>
          <w:lang w:val="es-ES"/>
        </w:rPr>
        <w:t>Estas acciones están previstas e</w:t>
      </w:r>
      <w:r w:rsidR="00364DAF">
        <w:rPr>
          <w:rFonts w:ascii="Arial" w:hAnsi="Arial" w:cs="Arial"/>
          <w:lang w:val="es-ES"/>
        </w:rPr>
        <w:t>n</w:t>
      </w:r>
      <w:r w:rsidR="006863A8" w:rsidRPr="00B51353">
        <w:rPr>
          <w:rFonts w:ascii="Arial" w:hAnsi="Arial" w:cs="Arial"/>
          <w:lang w:val="es-ES"/>
        </w:rPr>
        <w:t xml:space="preserve"> el </w:t>
      </w:r>
      <w:ins w:id="113" w:author="Vargas Lopez, Laura Marcela" w:date="2020-04-16T10:56:00Z">
        <w:r w:rsidR="00727298">
          <w:rPr>
            <w:rFonts w:ascii="Arial" w:hAnsi="Arial" w:cs="Arial"/>
            <w:lang w:val="es-ES"/>
          </w:rPr>
          <w:t>Plan Plurianual (</w:t>
        </w:r>
      </w:ins>
      <w:r w:rsidR="006863A8" w:rsidRPr="00362020">
        <w:rPr>
          <w:rFonts w:ascii="Arial" w:hAnsi="Arial" w:cs="Arial"/>
          <w:lang w:val="es-ES"/>
        </w:rPr>
        <w:t>PPA</w:t>
      </w:r>
      <w:ins w:id="114" w:author="Vargas Lopez, Laura Marcela" w:date="2020-04-16T10:56:00Z">
        <w:r w:rsidR="00727298" w:rsidRPr="00362020">
          <w:rPr>
            <w:rFonts w:ascii="Arial" w:hAnsi="Arial" w:cs="Arial"/>
            <w:lang w:val="es-ES"/>
          </w:rPr>
          <w:t>)</w:t>
        </w:r>
      </w:ins>
      <w:r w:rsidR="00DA2281" w:rsidRPr="00B51353">
        <w:rPr>
          <w:rFonts w:ascii="Arial" w:hAnsi="Arial" w:cs="Arial"/>
          <w:lang w:val="es-ES"/>
        </w:rPr>
        <w:t xml:space="preserve"> d</w:t>
      </w:r>
      <w:r w:rsidR="006863A8" w:rsidRPr="00B51353">
        <w:rPr>
          <w:rFonts w:ascii="Arial" w:hAnsi="Arial" w:cs="Arial"/>
          <w:lang w:val="es-ES"/>
        </w:rPr>
        <w:t>el</w:t>
      </w:r>
      <w:r w:rsidR="00DA2281" w:rsidRPr="00B51353">
        <w:rPr>
          <w:rFonts w:ascii="Arial" w:hAnsi="Arial" w:cs="Arial"/>
          <w:lang w:val="es-ES"/>
        </w:rPr>
        <w:t xml:space="preserve"> Estado, para </w:t>
      </w:r>
      <w:r w:rsidR="006863A8" w:rsidRPr="00B51353">
        <w:rPr>
          <w:rFonts w:ascii="Arial" w:hAnsi="Arial" w:cs="Arial"/>
          <w:lang w:val="es-ES"/>
        </w:rPr>
        <w:t>el</w:t>
      </w:r>
      <w:r w:rsidR="00DA2281" w:rsidRPr="00B51353">
        <w:rPr>
          <w:rFonts w:ascii="Arial" w:hAnsi="Arial" w:cs="Arial"/>
          <w:lang w:val="es-ES"/>
        </w:rPr>
        <w:t xml:space="preserve"> período 2020/2023, que está e</w:t>
      </w:r>
      <w:r w:rsidR="006863A8" w:rsidRPr="00B51353">
        <w:rPr>
          <w:rFonts w:ascii="Arial" w:hAnsi="Arial" w:cs="Arial"/>
          <w:lang w:val="es-ES"/>
        </w:rPr>
        <w:t>n</w:t>
      </w:r>
      <w:r w:rsidR="00DA2281" w:rsidRPr="00B51353">
        <w:rPr>
          <w:rFonts w:ascii="Arial" w:hAnsi="Arial" w:cs="Arial"/>
          <w:lang w:val="es-ES"/>
        </w:rPr>
        <w:t xml:space="preserve"> fase final de elabora</w:t>
      </w:r>
      <w:r w:rsidR="006863A8" w:rsidRPr="00B51353">
        <w:rPr>
          <w:rFonts w:ascii="Arial" w:hAnsi="Arial" w:cs="Arial"/>
          <w:lang w:val="es-ES"/>
        </w:rPr>
        <w:t>ción</w:t>
      </w:r>
      <w:r w:rsidR="00DA2281" w:rsidRPr="00B51353">
        <w:rPr>
          <w:rFonts w:ascii="Arial" w:hAnsi="Arial" w:cs="Arial"/>
          <w:lang w:val="es-ES"/>
        </w:rPr>
        <w:t>, para posterior apro</w:t>
      </w:r>
      <w:r w:rsidR="006863A8" w:rsidRPr="00B51353">
        <w:rPr>
          <w:rFonts w:ascii="Arial" w:hAnsi="Arial" w:cs="Arial"/>
          <w:lang w:val="es-ES"/>
        </w:rPr>
        <w:t xml:space="preserve">bación por el </w:t>
      </w:r>
      <w:r w:rsidR="00DA2281" w:rsidRPr="00B51353">
        <w:rPr>
          <w:rFonts w:ascii="Arial" w:hAnsi="Arial" w:cs="Arial"/>
          <w:lang w:val="es-ES"/>
        </w:rPr>
        <w:t>Poder Legislativo</w:t>
      </w:r>
      <w:r w:rsidR="006863A8" w:rsidRPr="00B51353">
        <w:rPr>
          <w:rFonts w:ascii="Arial" w:hAnsi="Arial" w:cs="Arial"/>
          <w:lang w:val="es-ES"/>
        </w:rPr>
        <w:t xml:space="preserve"> mediante ley</w:t>
      </w:r>
      <w:r w:rsidR="00DA2281" w:rsidRPr="00B51353">
        <w:rPr>
          <w:rFonts w:ascii="Arial" w:hAnsi="Arial" w:cs="Arial"/>
          <w:lang w:val="es-ES"/>
        </w:rPr>
        <w:t xml:space="preserve">. </w:t>
      </w:r>
      <w:r w:rsidR="006863A8" w:rsidRPr="00B51353">
        <w:rPr>
          <w:rFonts w:ascii="Arial" w:hAnsi="Arial" w:cs="Arial"/>
          <w:lang w:val="es-ES"/>
        </w:rPr>
        <w:t xml:space="preserve">Se ha previsto que el </w:t>
      </w:r>
      <w:r w:rsidR="00CA62E0">
        <w:rPr>
          <w:rFonts w:ascii="Arial" w:hAnsi="Arial" w:cs="Arial"/>
          <w:lang w:val="es-ES"/>
        </w:rPr>
        <w:t>P</w:t>
      </w:r>
      <w:r w:rsidR="006863A8" w:rsidRPr="00B51353">
        <w:rPr>
          <w:rFonts w:ascii="Arial" w:hAnsi="Arial" w:cs="Arial"/>
          <w:lang w:val="es-ES"/>
        </w:rPr>
        <w:t xml:space="preserve">rograma </w:t>
      </w:r>
      <w:del w:id="115" w:author="Mendez Torrico, E. Gustavo" w:date="2020-04-17T14:35:00Z">
        <w:r w:rsidR="006863A8" w:rsidRPr="00B51353" w:rsidDel="00F34EE6">
          <w:rPr>
            <w:rFonts w:ascii="Arial" w:hAnsi="Arial" w:cs="Arial"/>
            <w:lang w:val="es-ES"/>
          </w:rPr>
          <w:delText xml:space="preserve">completo </w:delText>
        </w:r>
      </w:del>
      <w:r w:rsidR="006863A8" w:rsidRPr="00B51353">
        <w:rPr>
          <w:rFonts w:ascii="Arial" w:hAnsi="Arial" w:cs="Arial"/>
          <w:lang w:val="es-ES"/>
        </w:rPr>
        <w:t xml:space="preserve">sea ejecutado en un periodo </w:t>
      </w:r>
      <w:r w:rsidR="00DA2281" w:rsidRPr="00B51353">
        <w:rPr>
          <w:rFonts w:ascii="Arial" w:hAnsi="Arial" w:cs="Arial"/>
          <w:lang w:val="es-ES"/>
        </w:rPr>
        <w:t xml:space="preserve">de </w:t>
      </w:r>
      <w:del w:id="116" w:author="Mendez Torrico, E. Gustavo" w:date="2020-04-17T14:35:00Z">
        <w:r w:rsidR="00DA2281" w:rsidRPr="00B51353" w:rsidDel="00F34EE6">
          <w:rPr>
            <w:rFonts w:ascii="Arial" w:hAnsi="Arial" w:cs="Arial"/>
            <w:lang w:val="es-ES"/>
          </w:rPr>
          <w:delText>10 a</w:delText>
        </w:r>
        <w:r w:rsidR="006863A8" w:rsidRPr="00B51353" w:rsidDel="00F34EE6">
          <w:rPr>
            <w:rFonts w:ascii="Arial" w:hAnsi="Arial" w:cs="Arial"/>
            <w:lang w:val="es-ES"/>
          </w:rPr>
          <w:delText>ñ</w:delText>
        </w:r>
        <w:r w:rsidR="00DA2281" w:rsidRPr="00B51353" w:rsidDel="00F34EE6">
          <w:rPr>
            <w:rFonts w:ascii="Arial" w:hAnsi="Arial" w:cs="Arial"/>
            <w:lang w:val="es-ES"/>
          </w:rPr>
          <w:delText>os</w:delText>
        </w:r>
        <w:r w:rsidR="006863A8" w:rsidRPr="00B51353" w:rsidDel="00F34EE6">
          <w:rPr>
            <w:rFonts w:ascii="Arial" w:hAnsi="Arial" w:cs="Arial"/>
            <w:lang w:val="es-ES"/>
          </w:rPr>
          <w:delText xml:space="preserve">, siendo la </w:delText>
        </w:r>
        <w:r w:rsidR="00DA2281" w:rsidRPr="00B51353" w:rsidDel="00F34EE6">
          <w:rPr>
            <w:rFonts w:ascii="Arial" w:hAnsi="Arial" w:cs="Arial"/>
            <w:lang w:val="es-ES"/>
          </w:rPr>
          <w:delText xml:space="preserve">primera fase </w:delText>
        </w:r>
        <w:r w:rsidR="006863A8" w:rsidRPr="00B51353" w:rsidDel="00F34EE6">
          <w:rPr>
            <w:rFonts w:ascii="Arial" w:hAnsi="Arial" w:cs="Arial"/>
            <w:lang w:val="es-ES"/>
          </w:rPr>
          <w:delText xml:space="preserve">de </w:delText>
        </w:r>
      </w:del>
      <w:r w:rsidR="006863A8" w:rsidRPr="00B51353">
        <w:rPr>
          <w:rFonts w:ascii="Arial" w:hAnsi="Arial" w:cs="Arial"/>
          <w:lang w:val="es-ES"/>
        </w:rPr>
        <w:t xml:space="preserve">5 </w:t>
      </w:r>
      <w:r w:rsidR="00DA2281" w:rsidRPr="00B51353">
        <w:rPr>
          <w:rFonts w:ascii="Arial" w:hAnsi="Arial" w:cs="Arial"/>
          <w:lang w:val="es-ES"/>
        </w:rPr>
        <w:t>a</w:t>
      </w:r>
      <w:r w:rsidR="006863A8" w:rsidRPr="00B51353">
        <w:rPr>
          <w:rFonts w:ascii="Arial" w:hAnsi="Arial" w:cs="Arial"/>
          <w:lang w:val="es-ES"/>
        </w:rPr>
        <w:t>ñ</w:t>
      </w:r>
      <w:r w:rsidR="00DA2281" w:rsidRPr="00B51353">
        <w:rPr>
          <w:rFonts w:ascii="Arial" w:hAnsi="Arial" w:cs="Arial"/>
          <w:lang w:val="es-ES"/>
        </w:rPr>
        <w:t>os.</w:t>
      </w:r>
      <w:r w:rsidR="00B51353" w:rsidRPr="00B51353">
        <w:rPr>
          <w:rFonts w:ascii="Arial" w:hAnsi="Arial" w:cs="Arial"/>
          <w:lang w:val="es-ES"/>
        </w:rPr>
        <w:t xml:space="preserve"> El costo total </w:t>
      </w:r>
      <w:del w:id="117" w:author="Mendez Torrico, E. Gustavo" w:date="2020-04-17T14:35:00Z">
        <w:r w:rsidR="00CA62E0" w:rsidDel="00F34EE6">
          <w:rPr>
            <w:rFonts w:ascii="Arial" w:hAnsi="Arial" w:cs="Arial"/>
            <w:lang w:val="es-ES"/>
          </w:rPr>
          <w:delText xml:space="preserve">de la primera fase </w:delText>
        </w:r>
      </w:del>
      <w:r w:rsidR="00B51353" w:rsidRPr="00B51353">
        <w:rPr>
          <w:rFonts w:ascii="Arial" w:hAnsi="Arial" w:cs="Arial"/>
          <w:lang w:val="es-ES"/>
        </w:rPr>
        <w:t>del Programa, preliminarmente estimado, es de US$</w:t>
      </w:r>
      <w:del w:id="118" w:author="Guerrero Rivera, Marilyn Ivette" w:date="2020-05-11T17:57:00Z">
        <w:r w:rsidR="00B51353" w:rsidRPr="00B51353" w:rsidDel="00DD01A8">
          <w:rPr>
            <w:rFonts w:ascii="Arial" w:hAnsi="Arial" w:cs="Arial"/>
            <w:lang w:val="es-ES"/>
          </w:rPr>
          <w:delText xml:space="preserve"> </w:delText>
        </w:r>
      </w:del>
      <w:r w:rsidR="00B51353" w:rsidRPr="00B51353">
        <w:rPr>
          <w:rFonts w:ascii="Arial" w:hAnsi="Arial" w:cs="Arial"/>
          <w:lang w:val="es-ES"/>
        </w:rPr>
        <w:t>400.000.000,00, de los cuales US$</w:t>
      </w:r>
      <w:del w:id="119" w:author="Guerrero Rivera, Marilyn Ivette" w:date="2020-05-11T17:57:00Z">
        <w:r w:rsidR="00B51353" w:rsidRPr="00B51353" w:rsidDel="00DD01A8">
          <w:rPr>
            <w:rFonts w:ascii="Arial" w:hAnsi="Arial" w:cs="Arial"/>
            <w:lang w:val="es-ES"/>
          </w:rPr>
          <w:delText xml:space="preserve"> </w:delText>
        </w:r>
      </w:del>
      <w:r w:rsidR="00B51353" w:rsidRPr="00B51353">
        <w:rPr>
          <w:rFonts w:ascii="Arial" w:hAnsi="Arial" w:cs="Arial"/>
          <w:lang w:val="es-ES"/>
        </w:rPr>
        <w:t>320.000.000,00</w:t>
      </w:r>
      <w:del w:id="120" w:author="Mendez Torrico, E. Gustavo" w:date="2020-04-17T14:45:00Z">
        <w:r w:rsidR="00B51353" w:rsidRPr="00B51353" w:rsidDel="00AF3DF3">
          <w:rPr>
            <w:rFonts w:ascii="Arial" w:hAnsi="Arial" w:cs="Arial"/>
            <w:lang w:val="es-ES"/>
          </w:rPr>
          <w:delText>,</w:delText>
        </w:r>
      </w:del>
      <w:r w:rsidR="00B51353" w:rsidRPr="00B51353">
        <w:rPr>
          <w:rFonts w:ascii="Arial" w:hAnsi="Arial" w:cs="Arial"/>
          <w:lang w:val="es-ES"/>
        </w:rPr>
        <w:t xml:space="preserve"> serían captados vía operación de crédito con el BID, donde el Tesoro del Estado aportaría</w:t>
      </w:r>
      <w:del w:id="121" w:author="Mendez Torrico, E. Gustavo" w:date="2020-04-17T14:45:00Z">
        <w:r w:rsidR="00B51353" w:rsidRPr="00B51353" w:rsidDel="00AF3DF3">
          <w:rPr>
            <w:rFonts w:ascii="Arial" w:hAnsi="Arial" w:cs="Arial"/>
            <w:lang w:val="es-ES"/>
          </w:rPr>
          <w:delText>,</w:delText>
        </w:r>
      </w:del>
      <w:r w:rsidR="00B51353" w:rsidRPr="00B51353">
        <w:rPr>
          <w:rFonts w:ascii="Arial" w:hAnsi="Arial" w:cs="Arial"/>
          <w:lang w:val="es-ES"/>
        </w:rPr>
        <w:t xml:space="preserve"> </w:t>
      </w:r>
      <w:ins w:id="122" w:author="Guerrero Rivera, Marilyn Ivette" w:date="2020-05-11T17:57:00Z">
        <w:r w:rsidR="00DD01A8">
          <w:rPr>
            <w:rFonts w:ascii="Arial" w:hAnsi="Arial" w:cs="Arial"/>
            <w:lang w:val="es-ES"/>
          </w:rPr>
          <w:br/>
        </w:r>
      </w:ins>
      <w:r w:rsidR="00B51353" w:rsidRPr="00B51353">
        <w:rPr>
          <w:rFonts w:ascii="Arial" w:hAnsi="Arial" w:cs="Arial"/>
          <w:lang w:val="es-ES"/>
        </w:rPr>
        <w:t>US$</w:t>
      </w:r>
      <w:del w:id="123" w:author="Guerrero Rivera, Marilyn Ivette" w:date="2020-05-11T17:57:00Z">
        <w:r w:rsidR="00B51353" w:rsidRPr="00B51353" w:rsidDel="00DD01A8">
          <w:rPr>
            <w:rFonts w:ascii="Arial" w:hAnsi="Arial" w:cs="Arial"/>
            <w:lang w:val="es-ES"/>
          </w:rPr>
          <w:delText xml:space="preserve"> </w:delText>
        </w:r>
      </w:del>
      <w:r w:rsidR="00B51353" w:rsidRPr="00B51353">
        <w:rPr>
          <w:rFonts w:ascii="Arial" w:hAnsi="Arial" w:cs="Arial"/>
          <w:lang w:val="es-ES"/>
        </w:rPr>
        <w:t>80.000.000,00.</w:t>
      </w:r>
    </w:p>
    <w:p w14:paraId="47F35C80" w14:textId="22E6B715" w:rsidR="00C709D6" w:rsidDel="003D7596" w:rsidRDefault="006863A8" w:rsidP="007B7E5B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del w:id="124" w:author="Mendez Torrico, E. Gustavo" w:date="2020-04-17T13:42:00Z"/>
          <w:rFonts w:ascii="Arial" w:hAnsi="Arial" w:cs="Arial"/>
          <w:lang w:val="es-419"/>
        </w:rPr>
      </w:pPr>
      <w:del w:id="125" w:author="Mendez Torrico, E. Gustavo" w:date="2020-04-17T13:42:00Z">
        <w:r w:rsidRPr="0063027F" w:rsidDel="003D7596">
          <w:rPr>
            <w:rFonts w:ascii="Arial" w:hAnsi="Arial" w:cs="Arial"/>
            <w:lang w:val="es-419"/>
          </w:rPr>
          <w:delText xml:space="preserve">Es importante destacar que el </w:delText>
        </w:r>
        <w:r w:rsidR="00C709D6" w:rsidRPr="0063027F" w:rsidDel="003D7596">
          <w:rPr>
            <w:rFonts w:ascii="Arial" w:hAnsi="Arial" w:cs="Arial"/>
            <w:lang w:val="es-419"/>
          </w:rPr>
          <w:delText>Estado opt</w:delText>
        </w:r>
      </w:del>
      <w:ins w:id="126" w:author="Vargas Lopez, Laura Marcela" w:date="2020-04-16T10:50:00Z">
        <w:del w:id="127" w:author="Mendez Torrico, E. Gustavo" w:date="2020-04-17T13:42:00Z">
          <w:r w:rsidR="006D4332" w:rsidRPr="0063027F" w:rsidDel="003D7596">
            <w:rPr>
              <w:rFonts w:ascii="Arial" w:hAnsi="Arial" w:cs="Arial"/>
              <w:lang w:val="es-419"/>
            </w:rPr>
            <w:delText>ó</w:delText>
          </w:r>
        </w:del>
      </w:ins>
      <w:del w:id="128" w:author="Mendez Torrico, E. Gustavo" w:date="2020-04-17T13:42:00Z">
        <w:r w:rsidR="00C709D6" w:rsidRPr="0063027F" w:rsidDel="003D7596">
          <w:rPr>
            <w:rFonts w:ascii="Arial" w:hAnsi="Arial" w:cs="Arial"/>
            <w:lang w:val="es-419"/>
          </w:rPr>
          <w:delText xml:space="preserve">o por solicitar </w:delText>
        </w:r>
        <w:r w:rsidRPr="0063027F" w:rsidDel="003D7596">
          <w:rPr>
            <w:rFonts w:ascii="Arial" w:hAnsi="Arial" w:cs="Arial"/>
            <w:lang w:val="es-419"/>
          </w:rPr>
          <w:delText>financiamiento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 externo</w:delText>
        </w:r>
        <w:r w:rsidR="002E4C2F" w:rsidRPr="0063027F" w:rsidDel="003D7596">
          <w:rPr>
            <w:rFonts w:ascii="Arial" w:hAnsi="Arial" w:cs="Arial"/>
            <w:lang w:val="es-419"/>
          </w:rPr>
          <w:delText xml:space="preserve"> del BID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, </w:delText>
        </w:r>
        <w:r w:rsidR="002E4C2F" w:rsidRPr="0063027F" w:rsidDel="003D7596">
          <w:rPr>
            <w:rFonts w:ascii="Arial" w:hAnsi="Arial" w:cs="Arial"/>
            <w:lang w:val="es-419"/>
          </w:rPr>
          <w:delText>debido a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 </w:delText>
        </w:r>
        <w:r w:rsidRPr="0063027F" w:rsidDel="003D7596">
          <w:rPr>
            <w:rFonts w:ascii="Arial" w:hAnsi="Arial" w:cs="Arial"/>
            <w:lang w:val="es-419"/>
          </w:rPr>
          <w:delText xml:space="preserve">las </w:delText>
        </w:r>
        <w:r w:rsidR="00C709D6" w:rsidRPr="0063027F" w:rsidDel="003D7596">
          <w:rPr>
            <w:rFonts w:ascii="Arial" w:hAnsi="Arial" w:cs="Arial"/>
            <w:lang w:val="es-419"/>
          </w:rPr>
          <w:delText>experi</w:delText>
        </w:r>
        <w:r w:rsidRPr="0063027F" w:rsidDel="003D7596">
          <w:rPr>
            <w:rFonts w:ascii="Arial" w:hAnsi="Arial" w:cs="Arial"/>
            <w:lang w:val="es-419"/>
          </w:rPr>
          <w:delText xml:space="preserve">encias exitosas </w:delText>
        </w:r>
        <w:r w:rsidR="002E4C2F" w:rsidRPr="0063027F" w:rsidDel="003D7596">
          <w:rPr>
            <w:rFonts w:ascii="Arial" w:hAnsi="Arial" w:cs="Arial"/>
            <w:lang w:val="es-419"/>
          </w:rPr>
          <w:delText>del Programa PROSAMIM</w:delText>
        </w:r>
      </w:del>
      <w:ins w:id="129" w:author="Vargas Lopez, Laura Marcela" w:date="2020-04-16T10:57:00Z">
        <w:del w:id="130" w:author="Mendez Torrico, E. Gustavo" w:date="2020-04-17T13:42:00Z">
          <w:r w:rsidR="004B49E6" w:rsidRPr="0063027F" w:rsidDel="003D7596">
            <w:rPr>
              <w:rFonts w:ascii="Arial" w:hAnsi="Arial" w:cs="Arial"/>
              <w:lang w:val="es-419"/>
            </w:rPr>
            <w:delText>,</w:delText>
          </w:r>
        </w:del>
      </w:ins>
      <w:del w:id="131" w:author="Mendez Torrico, E. Gustavo" w:date="2020-04-17T13:42:00Z">
        <w:r w:rsidR="002E4C2F" w:rsidRPr="0063027F" w:rsidDel="003D7596">
          <w:rPr>
            <w:rFonts w:ascii="Arial" w:hAnsi="Arial" w:cs="Arial"/>
            <w:lang w:val="es-419"/>
          </w:rPr>
          <w:delText xml:space="preserve"> cuyas 3 fases </w:delText>
        </w:r>
        <w:r w:rsidR="00C709D6" w:rsidRPr="0063027F" w:rsidDel="003D7596">
          <w:rPr>
            <w:rFonts w:ascii="Arial" w:hAnsi="Arial" w:cs="Arial"/>
            <w:lang w:val="es-419"/>
          </w:rPr>
          <w:delText>v</w:delText>
        </w:r>
        <w:r w:rsidRPr="0063027F" w:rsidDel="003D7596">
          <w:rPr>
            <w:rFonts w:ascii="Arial" w:hAnsi="Arial" w:cs="Arial"/>
            <w:lang w:val="es-419"/>
          </w:rPr>
          <w:delText xml:space="preserve">iene </w:delText>
        </w:r>
        <w:r w:rsidR="002E4C2F" w:rsidRPr="0063027F" w:rsidDel="003D7596">
          <w:rPr>
            <w:rFonts w:ascii="Arial" w:hAnsi="Arial" w:cs="Arial"/>
            <w:lang w:val="es-419"/>
          </w:rPr>
          <w:delText xml:space="preserve">ejecutando desde hace </w:delText>
        </w:r>
        <w:r w:rsidR="00EE10C7" w:rsidRPr="0063027F" w:rsidDel="003D7596">
          <w:rPr>
            <w:rFonts w:ascii="Arial" w:hAnsi="Arial" w:cs="Arial"/>
            <w:lang w:val="es-419"/>
          </w:rPr>
          <w:delText>1</w:delText>
        </w:r>
      </w:del>
      <w:del w:id="132" w:author="Mendez Torrico, E. Gustavo" w:date="2020-04-17T13:39:00Z">
        <w:r w:rsidR="00EE10C7" w:rsidRPr="0063027F" w:rsidDel="003D7596">
          <w:rPr>
            <w:rFonts w:ascii="Arial" w:hAnsi="Arial" w:cs="Arial"/>
            <w:lang w:val="es-419"/>
          </w:rPr>
          <w:delText>4</w:delText>
        </w:r>
      </w:del>
      <w:del w:id="133" w:author="Mendez Torrico, E. Gustavo" w:date="2020-04-17T13:42:00Z">
        <w:r w:rsidR="002E4C2F" w:rsidRPr="0063027F" w:rsidDel="003D7596">
          <w:rPr>
            <w:rFonts w:ascii="Arial" w:hAnsi="Arial" w:cs="Arial"/>
            <w:lang w:val="es-419"/>
          </w:rPr>
          <w:delText xml:space="preserve"> años con financiamiento del Banco. </w:delText>
        </w:r>
        <w:r w:rsidR="00C709D6" w:rsidRPr="0063027F" w:rsidDel="003D7596">
          <w:rPr>
            <w:rFonts w:ascii="Arial" w:hAnsi="Arial" w:cs="Arial"/>
            <w:lang w:val="es-419"/>
          </w:rPr>
          <w:delText>Vale tamb</w:delText>
        </w:r>
        <w:r w:rsidR="002E4C2F" w:rsidRPr="0063027F" w:rsidDel="003D7596">
          <w:rPr>
            <w:rFonts w:ascii="Arial" w:hAnsi="Arial" w:cs="Arial"/>
            <w:lang w:val="es-419"/>
          </w:rPr>
          <w:delText>ién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 mencionar </w:delText>
        </w:r>
        <w:r w:rsidR="002E4C2F" w:rsidRPr="0063027F" w:rsidDel="003D7596">
          <w:rPr>
            <w:rFonts w:ascii="Arial" w:hAnsi="Arial" w:cs="Arial"/>
            <w:lang w:val="es-419"/>
          </w:rPr>
          <w:delText>la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 experi</w:delText>
        </w:r>
        <w:r w:rsidR="002E4C2F" w:rsidRPr="0063027F" w:rsidDel="003D7596">
          <w:rPr>
            <w:rFonts w:ascii="Arial" w:hAnsi="Arial" w:cs="Arial"/>
            <w:lang w:val="es-419"/>
          </w:rPr>
          <w:delText>encia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 exitosa des</w:delText>
        </w:r>
        <w:r w:rsidR="002E4C2F" w:rsidRPr="0063027F" w:rsidDel="003D7596">
          <w:rPr>
            <w:rFonts w:ascii="Arial" w:hAnsi="Arial" w:cs="Arial"/>
            <w:lang w:val="es-419"/>
          </w:rPr>
          <w:delText xml:space="preserve">arrollada </w:delText>
        </w:r>
      </w:del>
      <w:ins w:id="134" w:author="Vargas Lopez, Laura Marcela" w:date="2020-04-16T09:49:00Z">
        <w:del w:id="135" w:author="Mendez Torrico, E. Gustavo" w:date="2020-04-17T13:42:00Z">
          <w:r w:rsidR="00A63ED4" w:rsidRPr="0063027F" w:rsidDel="003D7596">
            <w:rPr>
              <w:rFonts w:ascii="Arial" w:hAnsi="Arial" w:cs="Arial"/>
              <w:lang w:val="es-419"/>
            </w:rPr>
            <w:delText xml:space="preserve">a través del </w:delText>
          </w:r>
          <w:r w:rsidR="007E0E33" w:rsidRPr="0063027F" w:rsidDel="003D7596">
            <w:rPr>
              <w:rFonts w:ascii="Arial" w:hAnsi="Arial" w:cs="Arial"/>
              <w:lang w:val="es-419"/>
            </w:rPr>
            <w:delText>Programa</w:delText>
          </w:r>
        </w:del>
      </w:ins>
      <w:ins w:id="136" w:author="Vargas Lopez, Laura Marcela" w:date="2020-04-16T09:50:00Z">
        <w:del w:id="137" w:author="Mendez Torrico, E. Gustavo" w:date="2020-04-17T13:42:00Z">
          <w:r w:rsidR="007E0E33" w:rsidRPr="0063027F" w:rsidDel="003D7596">
            <w:rPr>
              <w:rFonts w:ascii="Arial" w:hAnsi="Arial" w:cs="Arial"/>
              <w:lang w:val="es-419"/>
            </w:rPr>
            <w:delText xml:space="preserve"> de Saneamiento Integrado </w:delText>
          </w:r>
          <w:r w:rsidR="002C041E" w:rsidRPr="0063027F" w:rsidDel="003D7596">
            <w:rPr>
              <w:rFonts w:ascii="Arial" w:hAnsi="Arial" w:cs="Arial"/>
              <w:lang w:val="es-419"/>
            </w:rPr>
            <w:delText xml:space="preserve">de Maues </w:delText>
          </w:r>
        </w:del>
      </w:ins>
      <w:del w:id="138" w:author="Mendez Torrico, E. Gustavo" w:date="2020-04-17T13:42:00Z">
        <w:r w:rsidR="002E4C2F" w:rsidRPr="0063027F" w:rsidDel="003D7596">
          <w:rPr>
            <w:rFonts w:ascii="Arial" w:hAnsi="Arial" w:cs="Arial"/>
            <w:lang w:val="es-419"/>
          </w:rPr>
          <w:delText>en el Municipio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 de Maués</w:delText>
        </w:r>
        <w:r w:rsidR="002E4C2F" w:rsidRPr="0063027F" w:rsidDel="003D7596">
          <w:rPr>
            <w:rFonts w:ascii="Arial" w:hAnsi="Arial" w:cs="Arial"/>
            <w:lang w:val="es-419"/>
          </w:rPr>
          <w:delText xml:space="preserve"> </w:delText>
        </w:r>
      </w:del>
      <w:ins w:id="139" w:author="Vargas Lopez, Laura Marcela" w:date="2020-04-16T09:50:00Z">
        <w:del w:id="140" w:author="Mendez Torrico, E. Gustavo" w:date="2020-04-17T13:42:00Z">
          <w:r w:rsidR="002C041E" w:rsidRPr="0063027F" w:rsidDel="003D7596">
            <w:rPr>
              <w:rFonts w:ascii="Arial" w:hAnsi="Arial" w:cs="Arial"/>
              <w:lang w:val="es-419"/>
            </w:rPr>
            <w:delText xml:space="preserve">(PROSAIMAUÉS) </w:delText>
          </w:r>
        </w:del>
      </w:ins>
      <w:del w:id="141" w:author="Mendez Torrico, E. Gustavo" w:date="2020-04-17T13:42:00Z">
        <w:r w:rsidR="002E4C2F" w:rsidRPr="0063027F" w:rsidDel="003D7596">
          <w:rPr>
            <w:rFonts w:ascii="Arial" w:hAnsi="Arial" w:cs="Arial"/>
            <w:lang w:val="es-419"/>
          </w:rPr>
          <w:delText>(</w:delText>
        </w:r>
      </w:del>
      <w:ins w:id="142" w:author="Vargas Lopez, Laura Marcela" w:date="2020-04-16T09:51:00Z">
        <w:del w:id="143" w:author="Mendez Torrico, E. Gustavo" w:date="2020-04-17T13:42:00Z">
          <w:r w:rsidR="0055396C" w:rsidRPr="0063027F" w:rsidDel="003D7596">
            <w:rPr>
              <w:rFonts w:ascii="Arial" w:hAnsi="Arial" w:cs="Arial"/>
              <w:lang w:val="es-419"/>
            </w:rPr>
            <w:delText>municipio</w:delText>
          </w:r>
        </w:del>
      </w:ins>
      <w:del w:id="144" w:author="Mendez Torrico, E. Gustavo" w:date="2020-04-17T13:42:00Z">
        <w:r w:rsidR="002E4C2F" w:rsidRPr="0063027F" w:rsidDel="003D7596">
          <w:rPr>
            <w:rFonts w:ascii="Arial" w:hAnsi="Arial" w:cs="Arial"/>
            <w:lang w:val="es-419"/>
          </w:rPr>
          <w:delText xml:space="preserve">ciudad del interior de </w:delText>
        </w:r>
        <w:r w:rsidR="00EE10C7" w:rsidRPr="0063027F" w:rsidDel="003D7596">
          <w:rPr>
            <w:rFonts w:ascii="Arial" w:hAnsi="Arial" w:cs="Arial"/>
            <w:lang w:val="es-419"/>
          </w:rPr>
          <w:delText>32 mil</w:delText>
        </w:r>
        <w:r w:rsidR="002E4C2F" w:rsidRPr="0063027F" w:rsidDel="003D7596">
          <w:rPr>
            <w:rFonts w:ascii="Arial" w:hAnsi="Arial" w:cs="Arial"/>
            <w:lang w:val="es-419"/>
          </w:rPr>
          <w:delText xml:space="preserve"> habitantes)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, </w:delText>
        </w:r>
        <w:r w:rsidR="002E4C2F" w:rsidRPr="0063027F" w:rsidDel="003D7596">
          <w:rPr>
            <w:rFonts w:ascii="Arial" w:hAnsi="Arial" w:cs="Arial"/>
            <w:lang w:val="es-419"/>
          </w:rPr>
          <w:delText xml:space="preserve">donde se logró </w:delText>
        </w:r>
        <w:r w:rsidR="00C709D6" w:rsidRPr="0063027F" w:rsidDel="003D7596">
          <w:rPr>
            <w:rFonts w:ascii="Arial" w:hAnsi="Arial" w:cs="Arial"/>
            <w:lang w:val="es-419"/>
          </w:rPr>
          <w:delText>u</w:delText>
        </w:r>
        <w:r w:rsidR="002E4C2F" w:rsidRPr="0063027F" w:rsidDel="003D7596">
          <w:rPr>
            <w:rFonts w:ascii="Arial" w:hAnsi="Arial" w:cs="Arial"/>
            <w:lang w:val="es-419"/>
          </w:rPr>
          <w:delText>n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a cobertura de </w:delText>
        </w:r>
        <w:r w:rsidR="002E4C2F" w:rsidRPr="0063027F" w:rsidDel="003D7596">
          <w:rPr>
            <w:rFonts w:ascii="Arial" w:hAnsi="Arial" w:cs="Arial"/>
            <w:lang w:val="es-419"/>
          </w:rPr>
          <w:delText>casi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 100% de servi</w:delText>
        </w:r>
        <w:r w:rsidR="002E4C2F" w:rsidRPr="0063027F" w:rsidDel="003D7596">
          <w:rPr>
            <w:rFonts w:ascii="Arial" w:hAnsi="Arial" w:cs="Arial"/>
            <w:lang w:val="es-419"/>
          </w:rPr>
          <w:delText>cios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 de </w:delText>
        </w:r>
        <w:r w:rsidR="002E4C2F" w:rsidRPr="0063027F" w:rsidDel="003D7596">
          <w:rPr>
            <w:rFonts w:ascii="Arial" w:hAnsi="Arial" w:cs="Arial"/>
            <w:lang w:val="es-419"/>
          </w:rPr>
          <w:delText>a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gua </w:delText>
        </w:r>
        <w:r w:rsidR="002E4C2F" w:rsidRPr="0063027F" w:rsidDel="003D7596">
          <w:rPr>
            <w:rFonts w:ascii="Arial" w:hAnsi="Arial" w:cs="Arial"/>
            <w:lang w:val="es-419"/>
          </w:rPr>
          <w:delText xml:space="preserve">y en torno a </w:delText>
        </w:r>
        <w:r w:rsidR="00EE10C7" w:rsidRPr="0063027F" w:rsidDel="003D7596">
          <w:rPr>
            <w:rFonts w:ascii="Arial" w:hAnsi="Arial" w:cs="Arial"/>
            <w:lang w:val="es-419"/>
          </w:rPr>
          <w:delText>47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% de </w:delText>
        </w:r>
        <w:r w:rsidR="002E4C2F" w:rsidRPr="0063027F" w:rsidDel="003D7596">
          <w:rPr>
            <w:rFonts w:ascii="Arial" w:hAnsi="Arial" w:cs="Arial"/>
            <w:lang w:val="es-419"/>
          </w:rPr>
          <w:delText>alcantarillado sanitario</w:delText>
        </w:r>
        <w:r w:rsidR="00B51353" w:rsidRPr="0063027F" w:rsidDel="003D7596">
          <w:rPr>
            <w:rFonts w:ascii="Arial" w:hAnsi="Arial" w:cs="Arial"/>
            <w:lang w:val="es-419"/>
          </w:rPr>
          <w:delText xml:space="preserve"> (cobertura inicial de </w:delText>
        </w:r>
        <w:r w:rsidR="00EE10C7" w:rsidRPr="0063027F" w:rsidDel="003D7596">
          <w:rPr>
            <w:rFonts w:ascii="Arial" w:hAnsi="Arial" w:cs="Arial"/>
            <w:lang w:val="es-419"/>
          </w:rPr>
          <w:delText>8</w:delText>
        </w:r>
        <w:r w:rsidR="00B51353" w:rsidRPr="0063027F" w:rsidDel="003D7596">
          <w:rPr>
            <w:rFonts w:ascii="Arial" w:hAnsi="Arial" w:cs="Arial"/>
            <w:lang w:val="es-419"/>
          </w:rPr>
          <w:delText>%)</w:delText>
        </w:r>
        <w:r w:rsidR="002E4C2F" w:rsidRPr="0063027F" w:rsidDel="003D7596">
          <w:rPr>
            <w:rFonts w:ascii="Arial" w:hAnsi="Arial" w:cs="Arial"/>
            <w:lang w:val="es-419"/>
          </w:rPr>
          <w:delText>,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 inclu</w:delText>
        </w:r>
        <w:r w:rsidR="002E4C2F" w:rsidRPr="0063027F" w:rsidDel="003D7596">
          <w:rPr>
            <w:rFonts w:ascii="Arial" w:hAnsi="Arial" w:cs="Arial"/>
            <w:lang w:val="es-419"/>
          </w:rPr>
          <w:delText>yendo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 </w:delText>
        </w:r>
        <w:r w:rsidR="002E4C2F" w:rsidRPr="0063027F" w:rsidDel="003D7596">
          <w:rPr>
            <w:rFonts w:ascii="Arial" w:hAnsi="Arial" w:cs="Arial"/>
            <w:lang w:val="es-419"/>
          </w:rPr>
          <w:delText>l</w:delText>
        </w:r>
        <w:r w:rsidR="00C709D6" w:rsidRPr="0063027F" w:rsidDel="003D7596">
          <w:rPr>
            <w:rFonts w:ascii="Arial" w:hAnsi="Arial" w:cs="Arial"/>
            <w:lang w:val="es-419"/>
          </w:rPr>
          <w:delText>a constru</w:delText>
        </w:r>
        <w:r w:rsidR="002E4C2F" w:rsidRPr="0063027F" w:rsidDel="003D7596">
          <w:rPr>
            <w:rFonts w:ascii="Arial" w:hAnsi="Arial" w:cs="Arial"/>
            <w:lang w:val="es-419"/>
          </w:rPr>
          <w:delText xml:space="preserve">cción </w:delText>
        </w:r>
        <w:r w:rsidR="00C709D6" w:rsidRPr="0063027F" w:rsidDel="003D7596">
          <w:rPr>
            <w:rFonts w:ascii="Arial" w:hAnsi="Arial" w:cs="Arial"/>
            <w:lang w:val="es-419"/>
          </w:rPr>
          <w:delText>de u</w:delText>
        </w:r>
        <w:r w:rsidR="002E4C2F" w:rsidRPr="0063027F" w:rsidDel="003D7596">
          <w:rPr>
            <w:rFonts w:ascii="Arial" w:hAnsi="Arial" w:cs="Arial"/>
            <w:lang w:val="es-419"/>
          </w:rPr>
          <w:delText>n</w:delText>
        </w:r>
        <w:r w:rsidR="00C709D6" w:rsidRPr="0063027F" w:rsidDel="003D7596">
          <w:rPr>
            <w:rFonts w:ascii="Arial" w:hAnsi="Arial" w:cs="Arial"/>
            <w:lang w:val="es-419"/>
          </w:rPr>
          <w:delText xml:space="preserve">a </w:delText>
        </w:r>
        <w:r w:rsidR="002E4C2F" w:rsidRPr="0063027F" w:rsidDel="003D7596">
          <w:rPr>
            <w:rFonts w:ascii="Arial" w:hAnsi="Arial" w:cs="Arial"/>
            <w:lang w:val="es-419"/>
          </w:rPr>
          <w:delText>moderna Planta de Tratamiento de Aguas Residuales</w:delText>
        </w:r>
        <w:r w:rsidR="00C709D6" w:rsidRPr="0063027F" w:rsidDel="003D7596">
          <w:rPr>
            <w:rFonts w:ascii="Arial" w:hAnsi="Arial" w:cs="Arial"/>
            <w:lang w:val="es-419"/>
          </w:rPr>
          <w:delText>.</w:delText>
        </w:r>
      </w:del>
      <w:ins w:id="145" w:author="Vargas Lopez, Laura Marcela" w:date="2020-04-16T12:24:00Z">
        <w:del w:id="146" w:author="Mendez Torrico, E. Gustavo" w:date="2020-04-17T13:42:00Z">
          <w:r w:rsidR="0063027F" w:rsidRPr="0063027F" w:rsidDel="003D7596">
            <w:rPr>
              <w:rFonts w:ascii="Arial" w:hAnsi="Arial" w:cs="Arial"/>
              <w:lang w:val="es-419"/>
            </w:rPr>
            <w:delText xml:space="preserve"> </w:delText>
          </w:r>
        </w:del>
      </w:ins>
    </w:p>
    <w:p w14:paraId="71B8E2F2" w14:textId="6D6022ED" w:rsidR="00B94E25" w:rsidRPr="00256149" w:rsidRDefault="00B94E25" w:rsidP="009112DE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419"/>
        </w:rPr>
      </w:pPr>
      <w:r>
        <w:rPr>
          <w:rFonts w:ascii="Arial" w:hAnsi="Arial" w:cs="Arial"/>
          <w:lang w:val="es-419"/>
        </w:rPr>
        <w:t xml:space="preserve">La presente CT </w:t>
      </w:r>
      <w:r w:rsidR="00632D58">
        <w:rPr>
          <w:rFonts w:ascii="Arial" w:hAnsi="Arial" w:cs="Arial"/>
          <w:lang w:val="es-419"/>
        </w:rPr>
        <w:t xml:space="preserve">apoyará la preparación del </w:t>
      </w:r>
      <w:del w:id="147" w:author="Mendez Torrico, E. Gustavo" w:date="2020-04-17T14:41:00Z">
        <w:r w:rsidR="00632D58" w:rsidRPr="00256149" w:rsidDel="00AF3DF3">
          <w:rPr>
            <w:rFonts w:ascii="Arial" w:hAnsi="Arial" w:cs="Arial"/>
            <w:lang w:val="es-419"/>
          </w:rPr>
          <w:delText xml:space="preserve">Programa Social y Ambiental de los Igarapés de Manaos y de Ciudades del Interior - </w:delText>
        </w:r>
      </w:del>
      <w:r w:rsidR="00632D58" w:rsidRPr="00256149">
        <w:rPr>
          <w:rFonts w:ascii="Arial" w:hAnsi="Arial" w:cs="Arial"/>
          <w:lang w:val="es-419"/>
        </w:rPr>
        <w:t>PROSAMI</w:t>
      </w:r>
      <w:r w:rsidR="00F45F70">
        <w:rPr>
          <w:rFonts w:ascii="Arial" w:hAnsi="Arial" w:cs="Arial"/>
          <w:lang w:val="es-419"/>
        </w:rPr>
        <w:t>M</w:t>
      </w:r>
      <w:r w:rsidR="00632D58" w:rsidRPr="00256149">
        <w:rPr>
          <w:rFonts w:ascii="Arial" w:hAnsi="Arial" w:cs="Arial"/>
          <w:lang w:val="es-419"/>
        </w:rPr>
        <w:t xml:space="preserve"> IV</w:t>
      </w:r>
      <w:r w:rsidR="00C20C86">
        <w:rPr>
          <w:rFonts w:ascii="Arial" w:hAnsi="Arial" w:cs="Arial"/>
          <w:lang w:val="es-419"/>
        </w:rPr>
        <w:t>.</w:t>
      </w:r>
    </w:p>
    <w:p w14:paraId="35C909F3" w14:textId="7AA24502" w:rsidR="005A2F8E" w:rsidRPr="00203F2F" w:rsidRDefault="00CE37C4" w:rsidP="0034546F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r w:rsidRPr="00203F2F">
        <w:rPr>
          <w:rFonts w:ascii="Arial" w:hAnsi="Arial" w:cs="Arial"/>
          <w:b/>
          <w:lang w:val="es-ES"/>
        </w:rPr>
        <w:t>Objetivos</w:t>
      </w:r>
      <w:r w:rsidR="005D69D7" w:rsidRPr="00203F2F">
        <w:rPr>
          <w:rFonts w:ascii="Arial" w:hAnsi="Arial" w:cs="Arial"/>
          <w:b/>
          <w:lang w:val="es-ES"/>
        </w:rPr>
        <w:t xml:space="preserve"> de la Cooperación Técnica</w:t>
      </w:r>
      <w:r w:rsidR="003B4E8B">
        <w:rPr>
          <w:rFonts w:ascii="Arial" w:hAnsi="Arial" w:cs="Arial"/>
          <w:b/>
          <w:lang w:val="es-ES"/>
        </w:rPr>
        <w:t xml:space="preserve"> (CT)</w:t>
      </w:r>
      <w:r w:rsidRPr="00203F2F">
        <w:rPr>
          <w:rFonts w:ascii="Arial" w:hAnsi="Arial" w:cs="Arial"/>
          <w:lang w:val="es-ES"/>
        </w:rPr>
        <w:t>. L</w:t>
      </w:r>
      <w:r w:rsidR="00C832B8" w:rsidRPr="00203F2F">
        <w:rPr>
          <w:rFonts w:ascii="Arial" w:hAnsi="Arial" w:cs="Arial"/>
          <w:lang w:val="es-ES"/>
        </w:rPr>
        <w:t>a C</w:t>
      </w:r>
      <w:r w:rsidR="003B4E8B">
        <w:rPr>
          <w:rFonts w:ascii="Arial" w:hAnsi="Arial" w:cs="Arial"/>
          <w:lang w:val="es-ES"/>
        </w:rPr>
        <w:t>T</w:t>
      </w:r>
      <w:r w:rsidR="00903A0B">
        <w:rPr>
          <w:rFonts w:ascii="Arial" w:hAnsi="Arial" w:cs="Arial"/>
          <w:lang w:val="es-ES"/>
        </w:rPr>
        <w:t xml:space="preserve"> </w:t>
      </w:r>
      <w:r w:rsidR="00C832B8" w:rsidRPr="00203F2F">
        <w:rPr>
          <w:rFonts w:ascii="Arial" w:hAnsi="Arial" w:cs="Arial"/>
          <w:lang w:val="es-ES"/>
        </w:rPr>
        <w:t xml:space="preserve">tiene como objetivo apoyar en la </w:t>
      </w:r>
      <w:r w:rsidR="005A2F8E" w:rsidRPr="00203F2F">
        <w:rPr>
          <w:rFonts w:ascii="Arial" w:hAnsi="Arial" w:cs="Arial"/>
          <w:lang w:val="es-ES"/>
        </w:rPr>
        <w:t>elaboración</w:t>
      </w:r>
      <w:r w:rsidR="00D463B9" w:rsidRPr="00203F2F">
        <w:rPr>
          <w:rFonts w:ascii="Arial" w:hAnsi="Arial" w:cs="Arial"/>
          <w:lang w:val="es-ES"/>
        </w:rPr>
        <w:t xml:space="preserve"> </w:t>
      </w:r>
      <w:r w:rsidR="00C832B8" w:rsidRPr="00203F2F">
        <w:rPr>
          <w:rFonts w:ascii="Arial" w:hAnsi="Arial" w:cs="Arial"/>
          <w:lang w:val="es-ES"/>
        </w:rPr>
        <w:t xml:space="preserve">de </w:t>
      </w:r>
      <w:r w:rsidR="005A2F8E" w:rsidRPr="00203F2F">
        <w:rPr>
          <w:rFonts w:ascii="Arial" w:hAnsi="Arial" w:cs="Arial"/>
          <w:lang w:val="es-ES"/>
        </w:rPr>
        <w:t>estudios</w:t>
      </w:r>
      <w:ins w:id="148" w:author="Vargas Lopez, Laura Marcela" w:date="2020-04-16T15:14:00Z">
        <w:r w:rsidR="00011298">
          <w:rPr>
            <w:rFonts w:ascii="Arial" w:hAnsi="Arial" w:cs="Arial"/>
            <w:lang w:val="es-ES"/>
          </w:rPr>
          <w:t>, documentos operativos</w:t>
        </w:r>
      </w:ins>
      <w:ins w:id="149" w:author="Mendez Torrico, E. Gustavo" w:date="2020-04-17T14:55:00Z">
        <w:r w:rsidR="000C7F1F">
          <w:rPr>
            <w:rFonts w:ascii="Arial" w:hAnsi="Arial" w:cs="Arial"/>
            <w:lang w:val="es-ES"/>
          </w:rPr>
          <w:t>,</w:t>
        </w:r>
      </w:ins>
      <w:r w:rsidR="005A2F8E" w:rsidRPr="00203F2F">
        <w:rPr>
          <w:rFonts w:ascii="Arial" w:hAnsi="Arial" w:cs="Arial"/>
          <w:lang w:val="es-ES"/>
        </w:rPr>
        <w:t xml:space="preserve"> </w:t>
      </w:r>
      <w:del w:id="150" w:author="Mendez Torrico, E. Gustavo" w:date="2020-04-17T14:55:00Z">
        <w:r w:rsidR="005A2F8E" w:rsidRPr="00203F2F" w:rsidDel="000C7F1F">
          <w:rPr>
            <w:rFonts w:ascii="Arial" w:hAnsi="Arial" w:cs="Arial"/>
            <w:lang w:val="es-ES"/>
          </w:rPr>
          <w:delText>y</w:delText>
        </w:r>
        <w:r w:rsidR="00C832B8" w:rsidRPr="00203F2F" w:rsidDel="000C7F1F">
          <w:rPr>
            <w:rFonts w:ascii="Arial" w:hAnsi="Arial" w:cs="Arial"/>
            <w:lang w:val="es-ES"/>
          </w:rPr>
          <w:delText xml:space="preserve"> </w:delText>
        </w:r>
      </w:del>
      <w:r w:rsidR="00C832B8" w:rsidRPr="00203F2F">
        <w:rPr>
          <w:rFonts w:ascii="Arial" w:hAnsi="Arial" w:cs="Arial"/>
          <w:lang w:val="es-ES"/>
        </w:rPr>
        <w:t xml:space="preserve">proyectos </w:t>
      </w:r>
      <w:r w:rsidR="005A2F8E" w:rsidRPr="00203F2F">
        <w:rPr>
          <w:rFonts w:ascii="Arial" w:hAnsi="Arial" w:cs="Arial"/>
          <w:lang w:val="es-ES"/>
        </w:rPr>
        <w:t xml:space="preserve">y </w:t>
      </w:r>
      <w:r w:rsidR="008A4B9C">
        <w:rPr>
          <w:rFonts w:ascii="Arial" w:hAnsi="Arial" w:cs="Arial"/>
          <w:lang w:val="es-ES"/>
        </w:rPr>
        <w:t xml:space="preserve">otras </w:t>
      </w:r>
      <w:del w:id="151" w:author="Mendez Torrico, E. Gustavo" w:date="2020-04-17T14:56:00Z">
        <w:r w:rsidR="005A2F8E" w:rsidRPr="00203F2F" w:rsidDel="000C7F1F">
          <w:rPr>
            <w:rFonts w:ascii="Arial" w:hAnsi="Arial" w:cs="Arial"/>
            <w:lang w:val="es-ES"/>
          </w:rPr>
          <w:delText xml:space="preserve">medidas </w:delText>
        </w:r>
        <w:r w:rsidR="00C832B8" w:rsidRPr="00203F2F" w:rsidDel="000C7F1F">
          <w:rPr>
            <w:rFonts w:ascii="Arial" w:hAnsi="Arial" w:cs="Arial"/>
            <w:lang w:val="es-ES"/>
          </w:rPr>
          <w:delText>que permitan desarrollar las</w:delText>
        </w:r>
      </w:del>
      <w:r w:rsidR="00C832B8" w:rsidRPr="00203F2F">
        <w:rPr>
          <w:rFonts w:ascii="Arial" w:hAnsi="Arial" w:cs="Arial"/>
          <w:lang w:val="es-ES"/>
        </w:rPr>
        <w:t xml:space="preserve"> a</w:t>
      </w:r>
      <w:r w:rsidR="00F45D9E" w:rsidRPr="00203F2F">
        <w:rPr>
          <w:rFonts w:ascii="Arial" w:hAnsi="Arial" w:cs="Arial"/>
          <w:lang w:val="es-ES"/>
        </w:rPr>
        <w:t>c</w:t>
      </w:r>
      <w:r w:rsidR="00C832B8" w:rsidRPr="00203F2F">
        <w:rPr>
          <w:rFonts w:ascii="Arial" w:hAnsi="Arial" w:cs="Arial"/>
          <w:lang w:val="es-ES"/>
        </w:rPr>
        <w:t xml:space="preserve">tividades </w:t>
      </w:r>
      <w:r w:rsidR="005A2F8E" w:rsidRPr="00203F2F">
        <w:rPr>
          <w:rFonts w:ascii="Arial" w:hAnsi="Arial" w:cs="Arial"/>
          <w:lang w:val="es-ES"/>
        </w:rPr>
        <w:t xml:space="preserve">requeridas para </w:t>
      </w:r>
      <w:del w:id="152" w:author="Mendez Torrico, E. Gustavo" w:date="2020-04-17T14:57:00Z">
        <w:r w:rsidR="005A2F8E" w:rsidRPr="00203F2F" w:rsidDel="000C7F1F">
          <w:rPr>
            <w:rFonts w:ascii="Arial" w:hAnsi="Arial" w:cs="Arial"/>
            <w:lang w:val="es-ES"/>
          </w:rPr>
          <w:delText>un</w:delText>
        </w:r>
      </w:del>
      <w:ins w:id="153" w:author="Mendez Torrico, E. Gustavo" w:date="2020-04-17T14:57:00Z">
        <w:r w:rsidR="000C7F1F">
          <w:rPr>
            <w:rFonts w:ascii="Arial" w:hAnsi="Arial" w:cs="Arial"/>
            <w:lang w:val="es-ES"/>
          </w:rPr>
          <w:t>l</w:t>
        </w:r>
      </w:ins>
      <w:r w:rsidR="005A2F8E" w:rsidRPr="00203F2F">
        <w:rPr>
          <w:rFonts w:ascii="Arial" w:hAnsi="Arial" w:cs="Arial"/>
          <w:lang w:val="es-ES"/>
        </w:rPr>
        <w:t>a</w:t>
      </w:r>
      <w:del w:id="154" w:author="Vargas Lopez, Laura Marcela" w:date="2020-04-16T15:15:00Z">
        <w:r w:rsidR="005A2F8E" w:rsidRPr="00203F2F" w:rsidDel="00434CAB">
          <w:rPr>
            <w:rFonts w:ascii="Arial" w:hAnsi="Arial" w:cs="Arial"/>
            <w:lang w:val="es-ES"/>
          </w:rPr>
          <w:delText xml:space="preserve"> buena</w:delText>
        </w:r>
      </w:del>
      <w:r w:rsidR="005A2F8E" w:rsidRPr="00203F2F">
        <w:rPr>
          <w:rFonts w:ascii="Arial" w:hAnsi="Arial" w:cs="Arial"/>
          <w:lang w:val="es-ES"/>
        </w:rPr>
        <w:t xml:space="preserve"> definición</w:t>
      </w:r>
      <w:r w:rsidR="00301D4F" w:rsidRPr="00203F2F">
        <w:rPr>
          <w:rFonts w:ascii="Arial" w:hAnsi="Arial" w:cs="Arial"/>
          <w:lang w:val="es-ES"/>
        </w:rPr>
        <w:t>, planificación</w:t>
      </w:r>
      <w:r w:rsidR="005A2F8E" w:rsidRPr="00203F2F">
        <w:rPr>
          <w:rFonts w:ascii="Arial" w:hAnsi="Arial" w:cs="Arial"/>
          <w:lang w:val="es-ES"/>
        </w:rPr>
        <w:t xml:space="preserve"> y preparación</w:t>
      </w:r>
      <w:r w:rsidR="00C832B8" w:rsidRPr="00203F2F">
        <w:rPr>
          <w:rFonts w:ascii="Arial" w:hAnsi="Arial" w:cs="Arial"/>
          <w:lang w:val="es-ES"/>
        </w:rPr>
        <w:t xml:space="preserve"> </w:t>
      </w:r>
      <w:ins w:id="155" w:author="Vargas Lopez, Laura Marcela" w:date="2020-04-16T15:15:00Z">
        <w:r w:rsidR="00434CAB">
          <w:rPr>
            <w:rFonts w:ascii="Arial" w:hAnsi="Arial" w:cs="Arial"/>
            <w:lang w:val="es-ES"/>
          </w:rPr>
          <w:t xml:space="preserve">adecuada </w:t>
        </w:r>
      </w:ins>
      <w:r w:rsidR="00C832B8" w:rsidRPr="00203F2F">
        <w:rPr>
          <w:rFonts w:ascii="Arial" w:hAnsi="Arial" w:cs="Arial"/>
          <w:lang w:val="es-ES"/>
        </w:rPr>
        <w:t xml:space="preserve">del </w:t>
      </w:r>
      <w:ins w:id="156" w:author="Vargas Lopez, Laura Marcela" w:date="2020-04-16T15:16:00Z">
        <w:r w:rsidR="00FB4566" w:rsidRPr="00364DAF">
          <w:rPr>
            <w:rFonts w:ascii="Arial" w:hAnsi="Arial" w:cs="Arial"/>
            <w:lang w:val="es-419"/>
          </w:rPr>
          <w:t xml:space="preserve">Programa Social y Ambiental de los Igarapés de Manaos </w:t>
        </w:r>
        <w:del w:id="157" w:author="Mendez Torrico, E. Gustavo" w:date="2020-04-17T14:57:00Z">
          <w:r w:rsidR="00FB4566" w:rsidRPr="00364DAF" w:rsidDel="000C7F1F">
            <w:rPr>
              <w:rFonts w:ascii="Arial" w:hAnsi="Arial" w:cs="Arial"/>
              <w:lang w:val="es-419"/>
            </w:rPr>
            <w:delText>y d</w:delText>
          </w:r>
        </w:del>
        <w:r w:rsidR="00FB4566" w:rsidRPr="00364DAF">
          <w:rPr>
            <w:rFonts w:ascii="Arial" w:hAnsi="Arial" w:cs="Arial"/>
            <w:lang w:val="es-419"/>
          </w:rPr>
          <w:t xml:space="preserve">e </w:t>
        </w:r>
      </w:ins>
      <w:ins w:id="158" w:author="Vargas Lopez, Laura Marcela" w:date="2020-04-16T15:19:00Z">
        <w:del w:id="159" w:author="Mendez Torrico, E. Gustavo" w:date="2020-04-17T14:57:00Z">
          <w:r w:rsidR="00BF3E20" w:rsidDel="000C7F1F">
            <w:rPr>
              <w:rFonts w:ascii="Arial" w:hAnsi="Arial" w:cs="Arial"/>
              <w:lang w:val="es-419"/>
            </w:rPr>
            <w:delText>c</w:delText>
          </w:r>
        </w:del>
      </w:ins>
      <w:ins w:id="160" w:author="Vargas Lopez, Laura Marcela" w:date="2020-04-16T15:16:00Z">
        <w:del w:id="161" w:author="Mendez Torrico, E. Gustavo" w:date="2020-04-17T14:57:00Z">
          <w:r w:rsidR="00FB4566" w:rsidRPr="00364DAF" w:rsidDel="000C7F1F">
            <w:rPr>
              <w:rFonts w:ascii="Arial" w:hAnsi="Arial" w:cs="Arial"/>
              <w:lang w:val="es-419"/>
            </w:rPr>
            <w:delText>iudades</w:delText>
          </w:r>
        </w:del>
        <w:del w:id="162" w:author="Mendez Torrico, E. Gustavo" w:date="2020-04-17T14:58:00Z">
          <w:r w:rsidR="00FB4566" w:rsidRPr="00364DAF" w:rsidDel="000C7F1F">
            <w:rPr>
              <w:rFonts w:ascii="Arial" w:hAnsi="Arial" w:cs="Arial"/>
              <w:lang w:val="es-419"/>
            </w:rPr>
            <w:delText xml:space="preserve"> del </w:delText>
          </w:r>
        </w:del>
        <w:r w:rsidR="00FB4566" w:rsidRPr="00364DAF">
          <w:rPr>
            <w:rFonts w:ascii="Arial" w:hAnsi="Arial" w:cs="Arial"/>
            <w:lang w:val="es-419"/>
          </w:rPr>
          <w:t>Interior - PROSAMI</w:t>
        </w:r>
        <w:r w:rsidR="00FB4566">
          <w:rPr>
            <w:rFonts w:ascii="Arial" w:hAnsi="Arial" w:cs="Arial"/>
            <w:lang w:val="es-419"/>
          </w:rPr>
          <w:t>M</w:t>
        </w:r>
        <w:r w:rsidR="00FB4566" w:rsidRPr="00364DAF">
          <w:rPr>
            <w:rFonts w:ascii="Arial" w:hAnsi="Arial" w:cs="Arial"/>
            <w:lang w:val="es-419"/>
          </w:rPr>
          <w:t xml:space="preserve"> IV</w:t>
        </w:r>
      </w:ins>
      <w:ins w:id="163" w:author="Vargas Lopez, Laura Marcela" w:date="2020-04-16T15:19:00Z">
        <w:r w:rsidR="009F4462">
          <w:rPr>
            <w:rFonts w:ascii="Arial" w:hAnsi="Arial" w:cs="Arial"/>
            <w:lang w:val="es-419"/>
          </w:rPr>
          <w:t>,</w:t>
        </w:r>
      </w:ins>
      <w:ins w:id="164" w:author="Vargas Lopez, Laura Marcela" w:date="2020-04-16T15:16:00Z">
        <w:r w:rsidR="00FB4566" w:rsidRPr="00203F2F" w:rsidDel="00FB4566">
          <w:rPr>
            <w:rFonts w:ascii="Arial" w:hAnsi="Arial" w:cs="Arial"/>
            <w:lang w:val="es-ES"/>
          </w:rPr>
          <w:t xml:space="preserve"> </w:t>
        </w:r>
      </w:ins>
      <w:del w:id="165" w:author="Vargas Lopez, Laura Marcela" w:date="2020-04-16T15:16:00Z">
        <w:r w:rsidR="005A2F8E" w:rsidRPr="00203F2F" w:rsidDel="00FB4566">
          <w:rPr>
            <w:rFonts w:ascii="Arial" w:hAnsi="Arial" w:cs="Arial"/>
            <w:lang w:val="es-ES"/>
          </w:rPr>
          <w:delText>Programa</w:delText>
        </w:r>
        <w:r w:rsidR="00CC1C59" w:rsidDel="00FB4566">
          <w:rPr>
            <w:rFonts w:ascii="Arial" w:hAnsi="Arial" w:cs="Arial"/>
            <w:lang w:val="es-ES"/>
          </w:rPr>
          <w:delText xml:space="preserve"> </w:delText>
        </w:r>
      </w:del>
      <w:r w:rsidR="00F45D9E" w:rsidRPr="00203F2F">
        <w:rPr>
          <w:rFonts w:ascii="Arial" w:hAnsi="Arial" w:cs="Arial"/>
          <w:lang w:val="es-ES"/>
        </w:rPr>
        <w:t xml:space="preserve">y </w:t>
      </w:r>
      <w:r w:rsidR="005A2F8E" w:rsidRPr="00203F2F">
        <w:rPr>
          <w:rFonts w:ascii="Arial" w:hAnsi="Arial" w:cs="Arial"/>
          <w:lang w:val="es-ES"/>
        </w:rPr>
        <w:t xml:space="preserve">al mismo tiempo </w:t>
      </w:r>
      <w:r w:rsidR="00F45D9E" w:rsidRPr="00203F2F">
        <w:rPr>
          <w:rFonts w:ascii="Arial" w:hAnsi="Arial" w:cs="Arial"/>
          <w:lang w:val="es-ES"/>
        </w:rPr>
        <w:t xml:space="preserve">generar condiciones para una </w:t>
      </w:r>
      <w:r w:rsidR="005A2F8E" w:rsidRPr="00203F2F">
        <w:rPr>
          <w:rFonts w:ascii="Arial" w:hAnsi="Arial" w:cs="Arial"/>
          <w:lang w:val="es-ES"/>
        </w:rPr>
        <w:t>eficiente ejecución</w:t>
      </w:r>
      <w:r w:rsidR="00F45D9E" w:rsidRPr="00203F2F">
        <w:rPr>
          <w:rFonts w:ascii="Arial" w:hAnsi="Arial" w:cs="Arial"/>
          <w:lang w:val="es-ES"/>
        </w:rPr>
        <w:t xml:space="preserve"> de</w:t>
      </w:r>
      <w:ins w:id="166" w:author="Vargas Lopez, Laura Marcela" w:date="2020-04-16T15:19:00Z">
        <w:r w:rsidR="009F4462">
          <w:rPr>
            <w:rFonts w:ascii="Arial" w:hAnsi="Arial" w:cs="Arial"/>
            <w:lang w:val="es-ES"/>
          </w:rPr>
          <w:t xml:space="preserve"> este</w:t>
        </w:r>
      </w:ins>
      <w:del w:id="167" w:author="Vargas Lopez, Laura Marcela" w:date="2020-04-16T15:19:00Z">
        <w:r w:rsidR="00F45D9E" w:rsidRPr="00203F2F" w:rsidDel="009F4462">
          <w:rPr>
            <w:rFonts w:ascii="Arial" w:hAnsi="Arial" w:cs="Arial"/>
            <w:lang w:val="es-ES"/>
          </w:rPr>
          <w:delText xml:space="preserve">l </w:delText>
        </w:r>
        <w:r w:rsidR="005A2F8E" w:rsidRPr="00203F2F" w:rsidDel="009F4462">
          <w:rPr>
            <w:rFonts w:ascii="Arial" w:hAnsi="Arial" w:cs="Arial"/>
            <w:lang w:val="es-ES"/>
          </w:rPr>
          <w:delText>mismo</w:delText>
        </w:r>
      </w:del>
      <w:r w:rsidR="005C11B9" w:rsidRPr="00203F2F">
        <w:rPr>
          <w:rFonts w:ascii="Arial" w:hAnsi="Arial" w:cs="Arial"/>
          <w:lang w:val="es-ES"/>
        </w:rPr>
        <w:t>.</w:t>
      </w:r>
    </w:p>
    <w:p w14:paraId="7F56B3D4" w14:textId="5E73CC26" w:rsidR="009E77DF" w:rsidRPr="009E77DF" w:rsidRDefault="00D76EA2" w:rsidP="009E77DF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_tradnl"/>
        </w:rPr>
      </w:pPr>
      <w:r w:rsidRPr="000E00DD">
        <w:rPr>
          <w:rFonts w:ascii="Arial" w:hAnsi="Arial" w:cs="Arial"/>
          <w:b/>
          <w:lang w:val="es-ES"/>
        </w:rPr>
        <w:t xml:space="preserve">Consistencia del </w:t>
      </w:r>
      <w:r w:rsidR="00AB6B98" w:rsidRPr="000E00DD">
        <w:rPr>
          <w:rFonts w:ascii="Arial" w:hAnsi="Arial" w:cs="Arial"/>
          <w:b/>
          <w:lang w:val="es-ES"/>
        </w:rPr>
        <w:t>p</w:t>
      </w:r>
      <w:r w:rsidRPr="000E00DD">
        <w:rPr>
          <w:rFonts w:ascii="Arial" w:hAnsi="Arial" w:cs="Arial"/>
          <w:b/>
          <w:lang w:val="es-ES"/>
        </w:rPr>
        <w:t>rograma con la Estrategia del Banco</w:t>
      </w:r>
      <w:r w:rsidR="005D69D7" w:rsidRPr="000E00DD">
        <w:rPr>
          <w:rFonts w:ascii="Arial" w:hAnsi="Arial" w:cs="Arial"/>
          <w:b/>
          <w:lang w:val="es-ES"/>
        </w:rPr>
        <w:t>.</w:t>
      </w:r>
      <w:r w:rsidR="000E00DD" w:rsidRPr="000E00DD">
        <w:rPr>
          <w:rFonts w:ascii="Arial" w:hAnsi="Arial" w:cs="Arial"/>
          <w:b/>
          <w:lang w:val="es-ES"/>
        </w:rPr>
        <w:t xml:space="preserve"> </w:t>
      </w:r>
      <w:r w:rsidR="009E77DF" w:rsidRPr="009E77DF">
        <w:rPr>
          <w:rFonts w:ascii="Arial" w:hAnsi="Arial" w:cs="Arial"/>
          <w:lang w:val="es-ES_tradnl"/>
        </w:rPr>
        <w:t xml:space="preserve">La CT servirá para preparar una operación consistente con la Estrategia de País del Grupo BID con Brasil (2019-2022) (GN-2973), específicamente con el área prioritaria de perfeccionar el clima de negocios y reducir las brechas de infraestructura sostenible para mejorar la competitividad, ya que estaría dirigida a mejorar la calidad de vida en las comunidades </w:t>
      </w:r>
      <w:del w:id="168" w:author="Vargas Lopez, Laura Marcela" w:date="2020-04-16T15:20:00Z">
        <w:r w:rsidR="009E77DF" w:rsidRPr="009E77DF" w:rsidDel="00D021DA">
          <w:rPr>
            <w:rFonts w:ascii="Arial" w:hAnsi="Arial" w:cs="Arial"/>
            <w:lang w:val="es-ES_tradnl"/>
          </w:rPr>
          <w:delText>que se beneficien</w:delText>
        </w:r>
      </w:del>
      <w:ins w:id="169" w:author="Vargas Lopez, Laura Marcela" w:date="2020-04-16T15:20:00Z">
        <w:r w:rsidR="00D021DA">
          <w:rPr>
            <w:rFonts w:ascii="Arial" w:hAnsi="Arial" w:cs="Arial"/>
            <w:lang w:val="es-ES_tradnl"/>
          </w:rPr>
          <w:t>beneficiadas</w:t>
        </w:r>
      </w:ins>
      <w:r w:rsidR="009E77DF" w:rsidRPr="009E77DF">
        <w:rPr>
          <w:rFonts w:ascii="Arial" w:hAnsi="Arial" w:cs="Arial"/>
          <w:lang w:val="es-ES_tradnl"/>
        </w:rPr>
        <w:t xml:space="preserve"> </w:t>
      </w:r>
      <w:ins w:id="170" w:author="Vargas Lopez, Laura Marcela" w:date="2020-04-16T15:20:00Z">
        <w:r w:rsidR="00D021DA">
          <w:rPr>
            <w:rFonts w:ascii="Arial" w:hAnsi="Arial" w:cs="Arial"/>
            <w:lang w:val="es-ES_tradnl"/>
          </w:rPr>
          <w:t>por</w:t>
        </w:r>
      </w:ins>
      <w:del w:id="171" w:author="Vargas Lopez, Laura Marcela" w:date="2020-04-16T15:20:00Z">
        <w:r w:rsidR="009E77DF" w:rsidRPr="009E77DF" w:rsidDel="00D021DA">
          <w:rPr>
            <w:rFonts w:ascii="Arial" w:hAnsi="Arial" w:cs="Arial"/>
            <w:lang w:val="es-ES_tradnl"/>
          </w:rPr>
          <w:delText>de</w:delText>
        </w:r>
      </w:del>
      <w:r w:rsidR="009E77DF" w:rsidRPr="009E77DF">
        <w:rPr>
          <w:rFonts w:ascii="Arial" w:hAnsi="Arial" w:cs="Arial"/>
          <w:lang w:val="es-ES_tradnl"/>
        </w:rPr>
        <w:t xml:space="preserve"> las inversiones financiadas con el Programa y se encuadraría</w:t>
      </w:r>
      <w:ins w:id="172" w:author="Vargas Lopez, Laura Marcela" w:date="2020-04-16T15:20:00Z">
        <w:r w:rsidR="000009AF">
          <w:rPr>
            <w:rFonts w:ascii="Arial" w:hAnsi="Arial" w:cs="Arial"/>
            <w:lang w:val="es-ES_tradnl"/>
          </w:rPr>
          <w:t>,</w:t>
        </w:r>
      </w:ins>
      <w:r w:rsidR="009E77DF" w:rsidRPr="009E77DF">
        <w:rPr>
          <w:rFonts w:ascii="Arial" w:hAnsi="Arial" w:cs="Arial"/>
          <w:lang w:val="es-ES_tradnl"/>
        </w:rPr>
        <w:t xml:space="preserve"> sobre todo</w:t>
      </w:r>
      <w:ins w:id="173" w:author="Vargas Lopez, Laura Marcela" w:date="2020-04-16T15:20:00Z">
        <w:r w:rsidR="000009AF">
          <w:rPr>
            <w:rFonts w:ascii="Arial" w:hAnsi="Arial" w:cs="Arial"/>
            <w:lang w:val="es-ES_tradnl"/>
          </w:rPr>
          <w:t>,</w:t>
        </w:r>
      </w:ins>
      <w:r w:rsidR="009E77DF" w:rsidRPr="009E77DF">
        <w:rPr>
          <w:rFonts w:ascii="Arial" w:hAnsi="Arial" w:cs="Arial"/>
          <w:lang w:val="es-ES_tradnl"/>
        </w:rPr>
        <w:t xml:space="preserve"> dentro del área de reducción de pobreza. Asimismo, la futura operación es consistente con la Actualización de la Estrategia Institucional 2010-2020 (GN-2788-5) y se alinea con el desafío de desarrollo de inclusión social e igualdad</w:t>
      </w:r>
      <w:r w:rsidR="008A4B9C">
        <w:rPr>
          <w:rFonts w:ascii="Arial" w:hAnsi="Arial" w:cs="Arial"/>
          <w:lang w:val="es-ES_tradnl"/>
        </w:rPr>
        <w:t>,</w:t>
      </w:r>
      <w:r w:rsidR="009E77DF" w:rsidRPr="009E77DF">
        <w:rPr>
          <w:rFonts w:ascii="Arial" w:hAnsi="Arial" w:cs="Arial"/>
          <w:lang w:val="es-ES_tradnl"/>
        </w:rPr>
        <w:t xml:space="preserve"> de manera directa, teniendo en cuenta que se mejorarán las condiciones sanitarias y ambientales en las zonas de </w:t>
      </w:r>
      <w:r w:rsidR="009E77DF" w:rsidRPr="009E77DF">
        <w:rPr>
          <w:rFonts w:ascii="Arial" w:hAnsi="Arial" w:cs="Arial"/>
          <w:lang w:val="es-ES_tradnl"/>
        </w:rPr>
        <w:lastRenderedPageBreak/>
        <w:t>intervención. Además, la CT se alinea con el tema transversal de capacidad institucional y estado de derecho, en la medida en que contribuye al fortalecimiento de la capacidad de gestión de la</w:t>
      </w:r>
      <w:r w:rsidR="009750E2">
        <w:rPr>
          <w:rFonts w:ascii="Arial" w:hAnsi="Arial" w:cs="Arial"/>
          <w:lang w:val="es-ES_tradnl"/>
        </w:rPr>
        <w:t>s operadoras de los servicios en las ciudades del interior</w:t>
      </w:r>
      <w:r w:rsidR="009E77DF" w:rsidRPr="009E77DF">
        <w:rPr>
          <w:rFonts w:ascii="Arial" w:hAnsi="Arial" w:cs="Arial"/>
          <w:lang w:val="es-ES_tradnl"/>
        </w:rPr>
        <w:t xml:space="preserve">; y, por último, con el tema transversal de cambio climático y sostenibilidad ambiental. Esta operación se financiará con recursos del </w:t>
      </w:r>
      <w:r w:rsidR="009E77DF" w:rsidRPr="00F474B2">
        <w:rPr>
          <w:rFonts w:ascii="Arial" w:hAnsi="Arial" w:cs="Arial"/>
          <w:highlight w:val="yellow"/>
          <w:lang w:val="es-ES_tradnl"/>
        </w:rPr>
        <w:t xml:space="preserve">Programa Estratégico para el Desarrollo de Infraestructura financiado </w:t>
      </w:r>
      <w:ins w:id="174" w:author="Vargas Lopez, Laura Marcela" w:date="2020-04-16T15:29:00Z">
        <w:r w:rsidR="00E33F27">
          <w:rPr>
            <w:rFonts w:ascii="Arial" w:hAnsi="Arial" w:cs="Arial"/>
            <w:highlight w:val="yellow"/>
            <w:lang w:val="es-ES_tradnl"/>
          </w:rPr>
          <w:t>con</w:t>
        </w:r>
      </w:ins>
      <w:del w:id="175" w:author="Vargas Lopez, Laura Marcela" w:date="2020-04-16T15:29:00Z">
        <w:r w:rsidR="009E77DF" w:rsidRPr="00F474B2" w:rsidDel="00E33F27">
          <w:rPr>
            <w:rFonts w:ascii="Arial" w:hAnsi="Arial" w:cs="Arial"/>
            <w:highlight w:val="yellow"/>
            <w:lang w:val="es-ES_tradnl"/>
          </w:rPr>
          <w:delText>por el</w:delText>
        </w:r>
      </w:del>
      <w:r w:rsidR="009E77DF" w:rsidRPr="00F474B2">
        <w:rPr>
          <w:rFonts w:ascii="Arial" w:hAnsi="Arial" w:cs="Arial"/>
          <w:highlight w:val="yellow"/>
          <w:lang w:val="es-ES_tradnl"/>
        </w:rPr>
        <w:t xml:space="preserve"> Capital Ordinario</w:t>
      </w:r>
      <w:r w:rsidR="009E77DF" w:rsidRPr="009E77DF">
        <w:rPr>
          <w:rFonts w:ascii="Arial" w:hAnsi="Arial" w:cs="Arial"/>
          <w:lang w:val="es-ES_tradnl"/>
        </w:rPr>
        <w:t xml:space="preserve"> (OC-SDP para Infraestructura), razón por la cual las actividades son elegibles bajo </w:t>
      </w:r>
      <w:ins w:id="176" w:author="Vargas Lopez, Laura Marcela" w:date="2020-04-16T15:30:00Z">
        <w:r w:rsidR="00422540">
          <w:rPr>
            <w:rFonts w:ascii="Arial" w:hAnsi="Arial" w:cs="Arial"/>
            <w:lang w:val="es-ES_tradnl"/>
          </w:rPr>
          <w:t>ese</w:t>
        </w:r>
      </w:ins>
      <w:del w:id="177" w:author="Vargas Lopez, Laura Marcela" w:date="2020-04-16T15:30:00Z">
        <w:r w:rsidR="009E77DF" w:rsidRPr="009E77DF" w:rsidDel="00422540">
          <w:rPr>
            <w:rFonts w:ascii="Arial" w:hAnsi="Arial" w:cs="Arial"/>
            <w:lang w:val="es-ES_tradnl"/>
          </w:rPr>
          <w:delText>el</w:delText>
        </w:r>
      </w:del>
      <w:r w:rsidR="009E77DF" w:rsidRPr="009E77DF">
        <w:rPr>
          <w:rFonts w:ascii="Arial" w:hAnsi="Arial" w:cs="Arial"/>
          <w:lang w:val="es-ES_tradnl"/>
        </w:rPr>
        <w:t xml:space="preserve"> </w:t>
      </w:r>
      <w:r w:rsidR="009E77DF" w:rsidRPr="00F474B2">
        <w:rPr>
          <w:rFonts w:ascii="Arial" w:hAnsi="Arial" w:cs="Arial"/>
          <w:highlight w:val="yellow"/>
          <w:lang w:val="es-ES_tradnl"/>
        </w:rPr>
        <w:t>Programa</w:t>
      </w:r>
      <w:ins w:id="178" w:author="Vargas Lopez, Laura Marcela" w:date="2020-04-16T15:30:00Z">
        <w:r w:rsidR="00013C0A">
          <w:rPr>
            <w:rFonts w:ascii="Arial" w:hAnsi="Arial" w:cs="Arial"/>
            <w:highlight w:val="yellow"/>
            <w:lang w:val="es-ES_tradnl"/>
          </w:rPr>
          <w:t>,</w:t>
        </w:r>
      </w:ins>
      <w:r w:rsidR="009E77DF" w:rsidRPr="00F474B2">
        <w:rPr>
          <w:rFonts w:ascii="Arial" w:hAnsi="Arial" w:cs="Arial"/>
          <w:highlight w:val="yellow"/>
          <w:lang w:val="es-ES_tradnl"/>
        </w:rPr>
        <w:t xml:space="preserve"> </w:t>
      </w:r>
      <w:del w:id="179" w:author="Vargas Lopez, Laura Marcela" w:date="2020-04-16T15:30:00Z">
        <w:r w:rsidR="009E77DF" w:rsidRPr="00F474B2" w:rsidDel="00422540">
          <w:rPr>
            <w:rFonts w:ascii="Arial" w:hAnsi="Arial" w:cs="Arial"/>
            <w:highlight w:val="yellow"/>
            <w:lang w:val="es-ES_tradnl"/>
          </w:rPr>
          <w:delText>Estratégico para el Desarrollo de Infraestructura Financiados con Capital Ordinario</w:delText>
        </w:r>
        <w:r w:rsidR="009E77DF" w:rsidRPr="009E77DF" w:rsidDel="00422540">
          <w:rPr>
            <w:rFonts w:ascii="Arial" w:hAnsi="Arial" w:cs="Arial"/>
            <w:lang w:val="es-ES_tradnl"/>
          </w:rPr>
          <w:delText xml:space="preserve"> </w:delText>
        </w:r>
      </w:del>
      <w:r w:rsidR="009E77DF" w:rsidRPr="009E77DF">
        <w:rPr>
          <w:rFonts w:ascii="Arial" w:hAnsi="Arial" w:cs="Arial"/>
          <w:lang w:val="es-ES_tradnl"/>
        </w:rPr>
        <w:t>previstas en la sección 3.27 del documento marco (GN-2819-1)</w:t>
      </w:r>
      <w:del w:id="180" w:author="Vargas Lopez, Laura Marcela" w:date="2020-04-16T15:30:00Z">
        <w:r w:rsidR="009E77DF" w:rsidRPr="009E77DF" w:rsidDel="00013C0A">
          <w:rPr>
            <w:rFonts w:ascii="Arial" w:hAnsi="Arial" w:cs="Arial"/>
            <w:lang w:val="es-ES_tradnl"/>
          </w:rPr>
          <w:delText xml:space="preserve"> (</w:delText>
        </w:r>
        <w:r w:rsidR="009E77DF" w:rsidRPr="009051FD" w:rsidDel="00013C0A">
          <w:rPr>
            <w:rFonts w:ascii="Arial" w:hAnsi="Arial" w:cs="Arial"/>
            <w:highlight w:val="yellow"/>
            <w:lang w:val="es-ES_tradnl"/>
          </w:rPr>
          <w:delText>Programas Estratégicos para el Desarrollo Financiados con Capital Ordinario</w:delText>
        </w:r>
        <w:r w:rsidR="009E77DF" w:rsidRPr="009E77DF" w:rsidDel="00013C0A">
          <w:rPr>
            <w:rFonts w:ascii="Arial" w:hAnsi="Arial" w:cs="Arial"/>
            <w:lang w:val="es-ES_tradnl"/>
          </w:rPr>
          <w:delText>)</w:delText>
        </w:r>
      </w:del>
      <w:r w:rsidR="009E77DF" w:rsidRPr="009E77DF">
        <w:rPr>
          <w:rFonts w:ascii="Arial" w:hAnsi="Arial" w:cs="Arial"/>
          <w:lang w:val="es-ES_tradnl"/>
        </w:rPr>
        <w:t>. Por otro lado, la CT se enmarca en las dimensiones definidas por el Documento de Marco Sectorial de Agua y Saneamiento (SFD)</w:t>
      </w:r>
      <w:ins w:id="181" w:author="Vargas Lopez, Laura Marcela" w:date="2020-04-16T15:30:00Z">
        <w:r w:rsidR="00013C0A">
          <w:rPr>
            <w:rFonts w:ascii="Arial" w:hAnsi="Arial" w:cs="Arial"/>
            <w:lang w:val="es-ES_tradnl"/>
          </w:rPr>
          <w:t>,</w:t>
        </w:r>
      </w:ins>
      <w:r w:rsidR="009E77DF" w:rsidRPr="009E77DF">
        <w:rPr>
          <w:rFonts w:ascii="Arial" w:hAnsi="Arial" w:cs="Arial"/>
          <w:lang w:val="es-ES_tradnl"/>
        </w:rPr>
        <w:t xml:space="preserve"> el cual a su vez está alineado con las áreas establecidas en la Estrategia de Infraestructura Sostenible para la Competitividad y el Crecimiento Inclusivo.</w:t>
      </w:r>
    </w:p>
    <w:p w14:paraId="2769EE25" w14:textId="77777777" w:rsidR="0095711B" w:rsidRPr="00203F2F" w:rsidRDefault="00F00960" w:rsidP="00871061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203F2F">
        <w:rPr>
          <w:rFonts w:ascii="Arial" w:hAnsi="Arial" w:cs="Arial"/>
          <w:b/>
          <w:lang w:val="es-ES"/>
        </w:rPr>
        <w:t xml:space="preserve">Descripción de las </w:t>
      </w:r>
      <w:r w:rsidR="00A12C27" w:rsidRPr="00203F2F">
        <w:rPr>
          <w:rFonts w:ascii="Arial" w:hAnsi="Arial" w:cs="Arial"/>
          <w:b/>
          <w:lang w:val="es-ES"/>
        </w:rPr>
        <w:t>activi</w:t>
      </w:r>
      <w:r w:rsidRPr="00203F2F">
        <w:rPr>
          <w:rFonts w:ascii="Arial" w:hAnsi="Arial" w:cs="Arial"/>
          <w:b/>
          <w:lang w:val="es-ES"/>
        </w:rPr>
        <w:t>dades</w:t>
      </w:r>
      <w:r w:rsidR="00847603" w:rsidRPr="00203F2F">
        <w:rPr>
          <w:rFonts w:ascii="Arial" w:hAnsi="Arial" w:cs="Arial"/>
          <w:b/>
          <w:lang w:val="es-ES"/>
        </w:rPr>
        <w:t xml:space="preserve"> y resultados </w:t>
      </w:r>
    </w:p>
    <w:p w14:paraId="25E1C434" w14:textId="320DAA7C" w:rsidR="000E7093" w:rsidRDefault="00070526" w:rsidP="00871061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r w:rsidRPr="00203F2F">
        <w:rPr>
          <w:rFonts w:ascii="Arial" w:hAnsi="Arial" w:cs="Arial"/>
          <w:lang w:val="es-ES"/>
        </w:rPr>
        <w:t>Las actividades que se ejecutar</w:t>
      </w:r>
      <w:r w:rsidR="00833F64" w:rsidRPr="00203F2F">
        <w:rPr>
          <w:rFonts w:ascii="Arial" w:hAnsi="Arial" w:cs="Arial"/>
          <w:lang w:val="es-ES"/>
        </w:rPr>
        <w:t>á</w:t>
      </w:r>
      <w:r w:rsidRPr="00203F2F">
        <w:rPr>
          <w:rFonts w:ascii="Arial" w:hAnsi="Arial" w:cs="Arial"/>
          <w:lang w:val="es-ES"/>
        </w:rPr>
        <w:t>n con el apoyo de la C</w:t>
      </w:r>
      <w:r w:rsidR="009D20ED">
        <w:rPr>
          <w:rFonts w:ascii="Arial" w:hAnsi="Arial" w:cs="Arial"/>
          <w:lang w:val="es-ES"/>
        </w:rPr>
        <w:t>T</w:t>
      </w:r>
      <w:r w:rsidRPr="00203F2F">
        <w:rPr>
          <w:rFonts w:ascii="Arial" w:hAnsi="Arial" w:cs="Arial"/>
          <w:lang w:val="es-ES"/>
        </w:rPr>
        <w:t xml:space="preserve"> se han agrupado en </w:t>
      </w:r>
      <w:r w:rsidR="00DC7386">
        <w:rPr>
          <w:rFonts w:ascii="Arial" w:hAnsi="Arial" w:cs="Arial"/>
          <w:lang w:val="es-ES"/>
        </w:rPr>
        <w:t xml:space="preserve">un </w:t>
      </w:r>
      <w:r w:rsidR="009E77DF">
        <w:rPr>
          <w:rFonts w:ascii="Arial" w:hAnsi="Arial" w:cs="Arial"/>
          <w:lang w:val="es-ES"/>
        </w:rPr>
        <w:t>único</w:t>
      </w:r>
      <w:r w:rsidR="00C619E9" w:rsidRPr="00203F2F">
        <w:rPr>
          <w:rFonts w:ascii="Arial" w:hAnsi="Arial" w:cs="Arial"/>
          <w:lang w:val="es-ES"/>
        </w:rPr>
        <w:t xml:space="preserve"> </w:t>
      </w:r>
      <w:r w:rsidR="009D20ED">
        <w:rPr>
          <w:rFonts w:ascii="Arial" w:hAnsi="Arial" w:cs="Arial"/>
          <w:lang w:val="es-ES"/>
        </w:rPr>
        <w:t>c</w:t>
      </w:r>
      <w:r w:rsidRPr="00203F2F">
        <w:rPr>
          <w:rFonts w:ascii="Arial" w:hAnsi="Arial" w:cs="Arial"/>
          <w:lang w:val="es-ES"/>
        </w:rPr>
        <w:t>omponente que se describe a continuación:</w:t>
      </w:r>
    </w:p>
    <w:p w14:paraId="3AF32748" w14:textId="2A419286" w:rsidR="00871061" w:rsidRPr="00871061" w:rsidRDefault="00871061" w:rsidP="00871061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r w:rsidRPr="00871061">
        <w:rPr>
          <w:rFonts w:ascii="Arial" w:hAnsi="Arial" w:cs="Arial"/>
          <w:b/>
          <w:bCs/>
          <w:lang w:val="es-ES"/>
        </w:rPr>
        <w:t>Componente 1:</w:t>
      </w:r>
      <w:r w:rsidRPr="00871061">
        <w:rPr>
          <w:rFonts w:ascii="Arial" w:hAnsi="Arial" w:cs="Arial"/>
          <w:lang w:val="es-ES"/>
        </w:rPr>
        <w:t xml:space="preserve"> Apoyo en la Preparación del Programa. Las acciones que se financiarán en el marco de este componente</w:t>
      </w:r>
      <w:del w:id="182" w:author="Mendez Torrico, E. Gustavo" w:date="2020-04-17T15:00:00Z">
        <w:r w:rsidRPr="00871061" w:rsidDel="000C7F1F">
          <w:rPr>
            <w:rFonts w:ascii="Arial" w:hAnsi="Arial" w:cs="Arial"/>
            <w:lang w:val="es-ES"/>
          </w:rPr>
          <w:delText>, que será ejecutado por el BID,</w:delText>
        </w:r>
      </w:del>
      <w:r w:rsidRPr="00871061">
        <w:rPr>
          <w:rFonts w:ascii="Arial" w:hAnsi="Arial" w:cs="Arial"/>
          <w:lang w:val="es-ES"/>
        </w:rPr>
        <w:t xml:space="preserve"> comprenden la contratación de firmas y/o consultores individuales para elaborar documentos, estudios y productos necesarios para la preparación </w:t>
      </w:r>
      <w:ins w:id="183" w:author="Vargas Lopez, Laura Marcela" w:date="2020-04-16T15:32:00Z">
        <w:r w:rsidR="007774F5">
          <w:rPr>
            <w:rFonts w:ascii="Arial" w:hAnsi="Arial" w:cs="Arial"/>
            <w:lang w:val="es-ES"/>
          </w:rPr>
          <w:t>ade</w:t>
        </w:r>
      </w:ins>
      <w:ins w:id="184" w:author="Vargas Lopez, Laura Marcela" w:date="2020-04-16T15:33:00Z">
        <w:r w:rsidR="007774F5">
          <w:rPr>
            <w:rFonts w:ascii="Arial" w:hAnsi="Arial" w:cs="Arial"/>
            <w:lang w:val="es-ES"/>
          </w:rPr>
          <w:t xml:space="preserve">cuada </w:t>
        </w:r>
      </w:ins>
      <w:r w:rsidRPr="00871061">
        <w:rPr>
          <w:rFonts w:ascii="Arial" w:hAnsi="Arial" w:cs="Arial"/>
          <w:lang w:val="es-ES"/>
        </w:rPr>
        <w:t>del Programa.</w:t>
      </w:r>
    </w:p>
    <w:p w14:paraId="18B93595" w14:textId="47EC4BCA" w:rsidR="00871061" w:rsidRPr="00871061" w:rsidRDefault="00871061" w:rsidP="00871061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r w:rsidRPr="00871061">
        <w:rPr>
          <w:rFonts w:ascii="Arial" w:hAnsi="Arial" w:cs="Arial"/>
          <w:b/>
          <w:bCs/>
          <w:lang w:val="es-ES"/>
        </w:rPr>
        <w:t>Actividad 1.</w:t>
      </w:r>
      <w:r w:rsidR="00F85CA8">
        <w:rPr>
          <w:rFonts w:ascii="Arial" w:hAnsi="Arial" w:cs="Arial"/>
          <w:b/>
          <w:bCs/>
          <w:lang w:val="es-ES"/>
        </w:rPr>
        <w:t>1</w:t>
      </w:r>
      <w:r>
        <w:rPr>
          <w:rFonts w:ascii="Arial" w:hAnsi="Arial" w:cs="Arial"/>
          <w:b/>
          <w:bCs/>
          <w:lang w:val="es-ES"/>
        </w:rPr>
        <w:t>:</w:t>
      </w:r>
      <w:r w:rsidRPr="00871061">
        <w:rPr>
          <w:rFonts w:ascii="Arial" w:hAnsi="Arial" w:cs="Arial"/>
          <w:lang w:val="es-ES"/>
        </w:rPr>
        <w:t xml:space="preserve"> Se</w:t>
      </w:r>
      <w:ins w:id="185" w:author="Vargas Lopez, Laura Marcela" w:date="2020-04-16T15:56:00Z">
        <w:r w:rsidR="00273D72">
          <w:rPr>
            <w:rFonts w:ascii="Arial" w:hAnsi="Arial" w:cs="Arial"/>
            <w:lang w:val="es-ES"/>
          </w:rPr>
          <w:t xml:space="preserve"> financiará</w:t>
        </w:r>
        <w:r w:rsidR="00A3105C">
          <w:rPr>
            <w:rFonts w:ascii="Arial" w:hAnsi="Arial" w:cs="Arial"/>
            <w:lang w:val="es-ES"/>
          </w:rPr>
          <w:t>n consultorías p</w:t>
        </w:r>
      </w:ins>
      <w:ins w:id="186" w:author="Vargas Lopez, Laura Marcela" w:date="2020-04-16T15:57:00Z">
        <w:r w:rsidR="00A3105C">
          <w:rPr>
            <w:rFonts w:ascii="Arial" w:hAnsi="Arial" w:cs="Arial"/>
            <w:lang w:val="es-ES"/>
          </w:rPr>
          <w:t>ara</w:t>
        </w:r>
      </w:ins>
      <w:ins w:id="187" w:author="Vargas Lopez, Laura Marcela" w:date="2020-04-16T15:56:00Z">
        <w:r w:rsidR="00273D72">
          <w:rPr>
            <w:rFonts w:ascii="Arial" w:hAnsi="Arial" w:cs="Arial"/>
            <w:lang w:val="es-ES"/>
          </w:rPr>
          <w:t xml:space="preserve"> </w:t>
        </w:r>
      </w:ins>
      <w:del w:id="188" w:author="Vargas Lopez, Laura Marcela" w:date="2020-04-16T15:56:00Z">
        <w:r w:rsidRPr="00871061" w:rsidDel="00273D72">
          <w:rPr>
            <w:rFonts w:ascii="Arial" w:hAnsi="Arial" w:cs="Arial"/>
            <w:lang w:val="es-ES"/>
          </w:rPr>
          <w:delText>rán</w:delText>
        </w:r>
      </w:del>
      <w:ins w:id="189" w:author="Vargas Lopez, Laura Marcela" w:date="2020-04-16T15:56:00Z">
        <w:r w:rsidR="00273D72">
          <w:rPr>
            <w:rFonts w:ascii="Arial" w:hAnsi="Arial" w:cs="Arial"/>
            <w:lang w:val="es-ES"/>
          </w:rPr>
          <w:t>la</w:t>
        </w:r>
      </w:ins>
      <w:r w:rsidRPr="00871061">
        <w:rPr>
          <w:rFonts w:ascii="Arial" w:hAnsi="Arial" w:cs="Arial"/>
          <w:lang w:val="es-ES"/>
        </w:rPr>
        <w:t xml:space="preserve"> realiza</w:t>
      </w:r>
      <w:ins w:id="190" w:author="Vargas Lopez, Laura Marcela" w:date="2020-04-16T15:56:00Z">
        <w:r w:rsidR="00273D72">
          <w:rPr>
            <w:rFonts w:ascii="Arial" w:hAnsi="Arial" w:cs="Arial"/>
            <w:lang w:val="es-ES"/>
          </w:rPr>
          <w:t>ción</w:t>
        </w:r>
      </w:ins>
      <w:del w:id="191" w:author="Vargas Lopez, Laura Marcela" w:date="2020-04-16T15:56:00Z">
        <w:r w:rsidRPr="00871061" w:rsidDel="00273D72">
          <w:rPr>
            <w:rFonts w:ascii="Arial" w:hAnsi="Arial" w:cs="Arial"/>
            <w:lang w:val="es-ES"/>
          </w:rPr>
          <w:delText>dos</w:delText>
        </w:r>
      </w:del>
      <w:ins w:id="192" w:author="Vargas Lopez, Laura Marcela" w:date="2020-04-16T15:56:00Z">
        <w:r w:rsidR="00273D72">
          <w:rPr>
            <w:rFonts w:ascii="Arial" w:hAnsi="Arial" w:cs="Arial"/>
            <w:lang w:val="es-ES"/>
          </w:rPr>
          <w:t xml:space="preserve"> de</w:t>
        </w:r>
      </w:ins>
      <w:r w:rsidRPr="00871061">
        <w:rPr>
          <w:rFonts w:ascii="Arial" w:hAnsi="Arial" w:cs="Arial"/>
          <w:lang w:val="es-ES"/>
        </w:rPr>
        <w:t xml:space="preserve"> los siguientes estudios ambientales y sociales: (i) </w:t>
      </w:r>
      <w:ins w:id="193" w:author="Mendez Torrico, E. Gustavo" w:date="2020-04-17T15:20:00Z">
        <w:r w:rsidR="00B5022D">
          <w:rPr>
            <w:rFonts w:ascii="Arial" w:hAnsi="Arial" w:cs="Arial"/>
            <w:lang w:val="es-ES"/>
          </w:rPr>
          <w:t>Estudios de e</w:t>
        </w:r>
      </w:ins>
      <w:del w:id="194" w:author="Mendez Torrico, E. Gustavo" w:date="2020-04-17T15:20:00Z">
        <w:r w:rsidRPr="00871061" w:rsidDel="00B5022D">
          <w:rPr>
            <w:rFonts w:ascii="Arial" w:hAnsi="Arial" w:cs="Arial"/>
            <w:lang w:val="es-ES"/>
          </w:rPr>
          <w:delText>E</w:delText>
        </w:r>
      </w:del>
      <w:r w:rsidRPr="00871061">
        <w:rPr>
          <w:rFonts w:ascii="Arial" w:hAnsi="Arial" w:cs="Arial"/>
          <w:lang w:val="es-ES"/>
        </w:rPr>
        <w:t>valuaci</w:t>
      </w:r>
      <w:r w:rsidR="00F85CA8">
        <w:rPr>
          <w:rFonts w:ascii="Arial" w:hAnsi="Arial" w:cs="Arial"/>
          <w:lang w:val="es-ES"/>
        </w:rPr>
        <w:t xml:space="preserve">ones y </w:t>
      </w:r>
      <w:ins w:id="195" w:author="Mendez Torrico, E. Gustavo" w:date="2020-04-17T15:20:00Z">
        <w:r w:rsidR="00B5022D">
          <w:rPr>
            <w:rFonts w:ascii="Arial" w:hAnsi="Arial" w:cs="Arial"/>
            <w:lang w:val="es-ES"/>
          </w:rPr>
          <w:t xml:space="preserve">preparación de </w:t>
        </w:r>
      </w:ins>
      <w:r w:rsidR="00F85CA8">
        <w:rPr>
          <w:rFonts w:ascii="Arial" w:hAnsi="Arial" w:cs="Arial"/>
          <w:lang w:val="es-ES"/>
        </w:rPr>
        <w:t>planes de gestión</w:t>
      </w:r>
      <w:r w:rsidRPr="00871061">
        <w:rPr>
          <w:rFonts w:ascii="Arial" w:hAnsi="Arial" w:cs="Arial"/>
          <w:lang w:val="es-ES"/>
        </w:rPr>
        <w:t xml:space="preserve"> </w:t>
      </w:r>
      <w:r w:rsidR="00F85CA8">
        <w:rPr>
          <w:rFonts w:ascii="Arial" w:hAnsi="Arial" w:cs="Arial"/>
          <w:lang w:val="es-ES"/>
        </w:rPr>
        <w:t>a</w:t>
      </w:r>
      <w:r w:rsidRPr="00871061">
        <w:rPr>
          <w:rFonts w:ascii="Arial" w:hAnsi="Arial" w:cs="Arial"/>
          <w:lang w:val="es-ES"/>
        </w:rPr>
        <w:t>mbiental</w:t>
      </w:r>
      <w:r w:rsidR="00F85CA8">
        <w:rPr>
          <w:rFonts w:ascii="Arial" w:hAnsi="Arial" w:cs="Arial"/>
          <w:lang w:val="es-ES"/>
        </w:rPr>
        <w:t>es</w:t>
      </w:r>
      <w:r w:rsidRPr="00871061">
        <w:rPr>
          <w:rFonts w:ascii="Arial" w:hAnsi="Arial" w:cs="Arial"/>
          <w:lang w:val="es-ES"/>
        </w:rPr>
        <w:t xml:space="preserve"> y </w:t>
      </w:r>
      <w:r w:rsidR="00F85CA8">
        <w:rPr>
          <w:rFonts w:ascii="Arial" w:hAnsi="Arial" w:cs="Arial"/>
          <w:lang w:val="es-ES"/>
        </w:rPr>
        <w:t>s</w:t>
      </w:r>
      <w:r w:rsidRPr="00871061">
        <w:rPr>
          <w:rFonts w:ascii="Arial" w:hAnsi="Arial" w:cs="Arial"/>
          <w:lang w:val="es-ES"/>
        </w:rPr>
        <w:t>ocial</w:t>
      </w:r>
      <w:r w:rsidR="00F85CA8">
        <w:rPr>
          <w:rFonts w:ascii="Arial" w:hAnsi="Arial" w:cs="Arial"/>
          <w:lang w:val="es-ES"/>
        </w:rPr>
        <w:t>es</w:t>
      </w:r>
      <w:r w:rsidRPr="00871061">
        <w:rPr>
          <w:rFonts w:ascii="Arial" w:hAnsi="Arial" w:cs="Arial"/>
          <w:lang w:val="es-ES"/>
        </w:rPr>
        <w:t xml:space="preserve"> </w:t>
      </w:r>
      <w:r w:rsidR="00F85CA8">
        <w:rPr>
          <w:rFonts w:ascii="Arial" w:hAnsi="Arial" w:cs="Arial"/>
          <w:lang w:val="es-ES"/>
        </w:rPr>
        <w:t>a nivel del programa y de las obras de la muestra del programa</w:t>
      </w:r>
      <w:r w:rsidRPr="00871061">
        <w:rPr>
          <w:rFonts w:ascii="Arial" w:hAnsi="Arial" w:cs="Arial"/>
          <w:lang w:val="es-ES"/>
        </w:rPr>
        <w:t xml:space="preserve">; (ii) </w:t>
      </w:r>
      <w:r w:rsidR="00F85CA8">
        <w:rPr>
          <w:rFonts w:ascii="Arial" w:hAnsi="Arial" w:cs="Arial"/>
          <w:lang w:val="es-ES"/>
        </w:rPr>
        <w:t>Estudios</w:t>
      </w:r>
      <w:ins w:id="196" w:author="Mendez Torrico, E. Gustavo" w:date="2020-04-17T15:20:00Z">
        <w:r w:rsidR="00B5022D">
          <w:rPr>
            <w:rFonts w:ascii="Arial" w:hAnsi="Arial" w:cs="Arial"/>
            <w:lang w:val="es-ES"/>
          </w:rPr>
          <w:t xml:space="preserve"> de diagnóstico</w:t>
        </w:r>
      </w:ins>
      <w:r w:rsidR="00F85CA8">
        <w:rPr>
          <w:rFonts w:ascii="Arial" w:hAnsi="Arial" w:cs="Arial"/>
          <w:lang w:val="es-ES"/>
        </w:rPr>
        <w:t xml:space="preserve"> y </w:t>
      </w:r>
      <w:ins w:id="197" w:author="Mendez Torrico, E. Gustavo" w:date="2020-04-17T15:20:00Z">
        <w:r w:rsidR="00B5022D">
          <w:rPr>
            <w:rFonts w:ascii="Arial" w:hAnsi="Arial" w:cs="Arial"/>
            <w:lang w:val="es-ES"/>
          </w:rPr>
          <w:t xml:space="preserve">elaboración de </w:t>
        </w:r>
      </w:ins>
      <w:r w:rsidR="00F85CA8">
        <w:rPr>
          <w:rFonts w:ascii="Arial" w:hAnsi="Arial" w:cs="Arial"/>
          <w:lang w:val="es-ES"/>
        </w:rPr>
        <w:t>planes para el reasentamiento de familias a nivel del programa y de las obras de la muestra del programa</w:t>
      </w:r>
      <w:r w:rsidRPr="00871061">
        <w:rPr>
          <w:rFonts w:ascii="Arial" w:hAnsi="Arial" w:cs="Arial"/>
          <w:lang w:val="es-ES"/>
        </w:rPr>
        <w:t>.</w:t>
      </w:r>
    </w:p>
    <w:p w14:paraId="14494430" w14:textId="589E72E4" w:rsidR="00871061" w:rsidRPr="00871061" w:rsidRDefault="00871061" w:rsidP="00871061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r w:rsidRPr="00F85CA8">
        <w:rPr>
          <w:rFonts w:ascii="Arial" w:hAnsi="Arial" w:cs="Arial"/>
          <w:b/>
          <w:bCs/>
          <w:lang w:val="es-ES"/>
        </w:rPr>
        <w:t>Actividad 1.</w:t>
      </w:r>
      <w:r w:rsidR="00F85CA8">
        <w:rPr>
          <w:rFonts w:ascii="Arial" w:hAnsi="Arial" w:cs="Arial"/>
          <w:b/>
          <w:bCs/>
          <w:lang w:val="es-ES"/>
        </w:rPr>
        <w:t>2</w:t>
      </w:r>
      <w:r w:rsidR="00F85CA8" w:rsidRPr="00F85CA8">
        <w:rPr>
          <w:rFonts w:ascii="Arial" w:hAnsi="Arial" w:cs="Arial"/>
          <w:b/>
          <w:bCs/>
          <w:lang w:val="es-ES"/>
        </w:rPr>
        <w:t>:</w:t>
      </w:r>
      <w:r w:rsidRPr="00871061">
        <w:rPr>
          <w:rFonts w:ascii="Arial" w:hAnsi="Arial" w:cs="Arial"/>
          <w:lang w:val="es-ES"/>
        </w:rPr>
        <w:t xml:space="preserve"> Se financiarán </w:t>
      </w:r>
      <w:r w:rsidR="00F37780">
        <w:rPr>
          <w:rFonts w:ascii="Arial" w:hAnsi="Arial" w:cs="Arial"/>
          <w:lang w:val="es-ES"/>
        </w:rPr>
        <w:t xml:space="preserve">consultorías de </w:t>
      </w:r>
      <w:r w:rsidRPr="00871061">
        <w:rPr>
          <w:rFonts w:ascii="Arial" w:hAnsi="Arial" w:cs="Arial"/>
          <w:lang w:val="es-ES"/>
        </w:rPr>
        <w:t>evalua</w:t>
      </w:r>
      <w:r w:rsidR="00F37780">
        <w:rPr>
          <w:rFonts w:ascii="Arial" w:hAnsi="Arial" w:cs="Arial"/>
          <w:lang w:val="es-ES"/>
        </w:rPr>
        <w:t xml:space="preserve">ciones de factibilidad </w:t>
      </w:r>
      <w:r w:rsidRPr="00871061">
        <w:rPr>
          <w:rFonts w:ascii="Arial" w:hAnsi="Arial" w:cs="Arial"/>
          <w:lang w:val="es-ES"/>
        </w:rPr>
        <w:t>financiera</w:t>
      </w:r>
      <w:r w:rsidR="00F37780">
        <w:rPr>
          <w:rFonts w:ascii="Arial" w:hAnsi="Arial" w:cs="Arial"/>
          <w:lang w:val="es-ES"/>
        </w:rPr>
        <w:t>, económica e</w:t>
      </w:r>
      <w:r w:rsidRPr="00871061">
        <w:rPr>
          <w:rFonts w:ascii="Arial" w:hAnsi="Arial" w:cs="Arial"/>
          <w:lang w:val="es-ES"/>
        </w:rPr>
        <w:t xml:space="preserve"> institucional</w:t>
      </w:r>
      <w:r w:rsidR="00F37780">
        <w:rPr>
          <w:rFonts w:ascii="Arial" w:hAnsi="Arial" w:cs="Arial"/>
          <w:lang w:val="es-ES"/>
        </w:rPr>
        <w:t xml:space="preserve"> de las obras e instituciones</w:t>
      </w:r>
      <w:ins w:id="198" w:author="Vargas Lopez, Laura Marcela" w:date="2020-04-16T15:59:00Z">
        <w:r w:rsidR="00D66DE9">
          <w:rPr>
            <w:rFonts w:ascii="Arial" w:hAnsi="Arial" w:cs="Arial"/>
            <w:lang w:val="es-ES"/>
          </w:rPr>
          <w:t xml:space="preserve"> parte</w:t>
        </w:r>
      </w:ins>
      <w:r w:rsidRPr="00871061">
        <w:rPr>
          <w:rFonts w:ascii="Arial" w:hAnsi="Arial" w:cs="Arial"/>
          <w:lang w:val="es-ES"/>
        </w:rPr>
        <w:t xml:space="preserve"> de</w:t>
      </w:r>
      <w:r w:rsidR="00F85CA8">
        <w:rPr>
          <w:rFonts w:ascii="Arial" w:hAnsi="Arial" w:cs="Arial"/>
          <w:lang w:val="es-ES"/>
        </w:rPr>
        <w:t xml:space="preserve">l </w:t>
      </w:r>
      <w:r w:rsidR="00F37780">
        <w:rPr>
          <w:rFonts w:ascii="Arial" w:hAnsi="Arial" w:cs="Arial"/>
          <w:lang w:val="es-ES"/>
        </w:rPr>
        <w:t>programa</w:t>
      </w:r>
      <w:r w:rsidRPr="00871061">
        <w:rPr>
          <w:rFonts w:ascii="Arial" w:hAnsi="Arial" w:cs="Arial"/>
          <w:lang w:val="es-ES"/>
        </w:rPr>
        <w:t>, incluyendo los siguientes: (i) análisis financiero</w:t>
      </w:r>
      <w:ins w:id="199" w:author="Mendez Torrico, E. Gustavo" w:date="2020-04-17T15:21:00Z">
        <w:r w:rsidR="00B5022D">
          <w:rPr>
            <w:rFonts w:ascii="Arial" w:hAnsi="Arial" w:cs="Arial"/>
            <w:lang w:val="es-ES"/>
          </w:rPr>
          <w:t xml:space="preserve"> de la entidad prestataria</w:t>
        </w:r>
      </w:ins>
      <w:r w:rsidR="00F85CA8">
        <w:rPr>
          <w:rFonts w:ascii="Arial" w:hAnsi="Arial" w:cs="Arial"/>
          <w:lang w:val="es-ES"/>
        </w:rPr>
        <w:t>;</w:t>
      </w:r>
      <w:r w:rsidRPr="00871061">
        <w:rPr>
          <w:rFonts w:ascii="Arial" w:hAnsi="Arial" w:cs="Arial"/>
          <w:lang w:val="es-ES"/>
        </w:rPr>
        <w:t xml:space="preserve"> </w:t>
      </w:r>
      <w:r w:rsidR="00F37780">
        <w:rPr>
          <w:rFonts w:ascii="Arial" w:hAnsi="Arial" w:cs="Arial"/>
          <w:lang w:val="es-ES"/>
        </w:rPr>
        <w:t>(ii) diagn</w:t>
      </w:r>
      <w:ins w:id="200" w:author="Vargas Lopez, Laura Marcela" w:date="2020-04-16T15:51:00Z">
        <w:r w:rsidR="00F24FED">
          <w:rPr>
            <w:rFonts w:ascii="Arial" w:hAnsi="Arial" w:cs="Arial"/>
            <w:lang w:val="es-ES"/>
          </w:rPr>
          <w:t>ó</w:t>
        </w:r>
      </w:ins>
      <w:del w:id="201" w:author="Vargas Lopez, Laura Marcela" w:date="2020-04-16T15:51:00Z">
        <w:r w:rsidR="00F37780" w:rsidDel="00F24FED">
          <w:rPr>
            <w:rFonts w:ascii="Arial" w:hAnsi="Arial" w:cs="Arial"/>
            <w:lang w:val="es-ES"/>
          </w:rPr>
          <w:delText>o</w:delText>
        </w:r>
      </w:del>
      <w:r w:rsidR="00F37780">
        <w:rPr>
          <w:rFonts w:ascii="Arial" w:hAnsi="Arial" w:cs="Arial"/>
          <w:lang w:val="es-ES"/>
        </w:rPr>
        <w:t xml:space="preserve">stico institucional </w:t>
      </w:r>
      <w:r w:rsidR="000C5B12">
        <w:rPr>
          <w:rFonts w:ascii="Arial" w:hAnsi="Arial" w:cs="Arial"/>
          <w:lang w:val="es-ES"/>
        </w:rPr>
        <w:t>de</w:t>
      </w:r>
      <w:ins w:id="202" w:author="Vargas Lopez, Laura Marcela" w:date="2020-04-16T15:51:00Z">
        <w:r w:rsidR="00F24FED">
          <w:rPr>
            <w:rFonts w:ascii="Arial" w:hAnsi="Arial" w:cs="Arial"/>
            <w:lang w:val="es-ES"/>
          </w:rPr>
          <w:t xml:space="preserve"> </w:t>
        </w:r>
      </w:ins>
      <w:ins w:id="203" w:author="Vargas Lopez, Laura Marcela" w:date="2020-04-16T16:00:00Z">
        <w:r w:rsidR="007A6A89">
          <w:rPr>
            <w:rFonts w:ascii="Arial" w:hAnsi="Arial" w:cs="Arial"/>
            <w:lang w:val="es-ES"/>
          </w:rPr>
          <w:t xml:space="preserve">las entidades </w:t>
        </w:r>
      </w:ins>
      <w:ins w:id="204" w:author="Mendez Torrico, E. Gustavo" w:date="2020-04-17T15:21:00Z">
        <w:r w:rsidR="00B5022D">
          <w:rPr>
            <w:rFonts w:ascii="Arial" w:hAnsi="Arial" w:cs="Arial"/>
            <w:lang w:val="es-ES"/>
          </w:rPr>
          <w:t>implementadoras del programa</w:t>
        </w:r>
      </w:ins>
      <w:ins w:id="205" w:author="Vargas Lopez, Laura Marcela" w:date="2020-04-16T16:01:00Z">
        <w:del w:id="206" w:author="Mendez Torrico, E. Gustavo" w:date="2020-04-17T15:21:00Z">
          <w:r w:rsidR="00B2548A" w:rsidDel="00B5022D">
            <w:rPr>
              <w:rFonts w:ascii="Arial" w:hAnsi="Arial" w:cs="Arial"/>
              <w:lang w:val="es-ES"/>
            </w:rPr>
            <w:delText>de</w:delText>
          </w:r>
        </w:del>
      </w:ins>
      <w:ins w:id="207" w:author="Vargas Lopez, Laura Marcela" w:date="2020-04-16T16:00:00Z">
        <w:del w:id="208" w:author="Mendez Torrico, E. Gustavo" w:date="2020-04-17T15:21:00Z">
          <w:r w:rsidR="007A6A89" w:rsidDel="00B5022D">
            <w:rPr>
              <w:rFonts w:ascii="Arial" w:hAnsi="Arial" w:cs="Arial"/>
              <w:lang w:val="es-ES"/>
            </w:rPr>
            <w:delText xml:space="preserve"> </w:delText>
          </w:r>
        </w:del>
      </w:ins>
      <w:ins w:id="209" w:author="Vargas Lopez, Laura Marcela" w:date="2020-04-16T15:59:00Z">
        <w:del w:id="210" w:author="Mendez Torrico, E. Gustavo" w:date="2020-04-17T15:21:00Z">
          <w:r w:rsidR="00D66DE9" w:rsidDel="00B5022D">
            <w:rPr>
              <w:rFonts w:ascii="Arial" w:hAnsi="Arial" w:cs="Arial"/>
              <w:lang w:val="es-ES"/>
            </w:rPr>
            <w:delText>los municipios</w:delText>
          </w:r>
        </w:del>
      </w:ins>
      <w:del w:id="211" w:author="Mendez Torrico, E. Gustavo" w:date="2020-04-17T15:21:00Z">
        <w:r w:rsidR="000C5B12" w:rsidDel="00B5022D">
          <w:rPr>
            <w:rFonts w:ascii="Arial" w:hAnsi="Arial" w:cs="Arial"/>
            <w:lang w:val="es-ES"/>
          </w:rPr>
          <w:delText xml:space="preserve"> ciudades</w:delText>
        </w:r>
      </w:del>
      <w:del w:id="212" w:author="Mendez Torrico, E. Gustavo" w:date="2020-04-17T15:02:00Z">
        <w:r w:rsidR="000C5B12" w:rsidDel="00415D13">
          <w:rPr>
            <w:rFonts w:ascii="Arial" w:hAnsi="Arial" w:cs="Arial"/>
            <w:lang w:val="es-ES"/>
          </w:rPr>
          <w:delText xml:space="preserve"> del interior</w:delText>
        </w:r>
      </w:del>
      <w:r w:rsidR="000C5B12">
        <w:rPr>
          <w:rFonts w:ascii="Arial" w:hAnsi="Arial" w:cs="Arial"/>
          <w:lang w:val="es-ES"/>
        </w:rPr>
        <w:t xml:space="preserve"> </w:t>
      </w:r>
      <w:r w:rsidR="00F85CA8">
        <w:rPr>
          <w:rFonts w:ascii="Arial" w:hAnsi="Arial" w:cs="Arial"/>
          <w:lang w:val="es-ES"/>
        </w:rPr>
        <w:t xml:space="preserve">y </w:t>
      </w:r>
      <w:r w:rsidRPr="00871061">
        <w:rPr>
          <w:rFonts w:ascii="Arial" w:hAnsi="Arial" w:cs="Arial"/>
          <w:lang w:val="es-ES"/>
        </w:rPr>
        <w:t>(ii) evaluación económica de las obras</w:t>
      </w:r>
      <w:r w:rsidR="00F85CA8">
        <w:rPr>
          <w:rFonts w:ascii="Arial" w:hAnsi="Arial" w:cs="Arial"/>
          <w:lang w:val="es-ES"/>
        </w:rPr>
        <w:t xml:space="preserve"> de la muestra</w:t>
      </w:r>
      <w:r w:rsidRPr="00871061">
        <w:rPr>
          <w:rFonts w:ascii="Arial" w:hAnsi="Arial" w:cs="Arial"/>
          <w:lang w:val="es-ES"/>
        </w:rPr>
        <w:t>.</w:t>
      </w:r>
    </w:p>
    <w:p w14:paraId="406F2ED4" w14:textId="23190151" w:rsidR="00847603" w:rsidRDefault="00871061" w:rsidP="00871061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r w:rsidRPr="00F85CA8">
        <w:rPr>
          <w:rFonts w:ascii="Arial" w:hAnsi="Arial" w:cs="Arial"/>
          <w:b/>
          <w:bCs/>
          <w:lang w:val="es-ES"/>
        </w:rPr>
        <w:t>Actividad 1.</w:t>
      </w:r>
      <w:r w:rsidR="00F85CA8">
        <w:rPr>
          <w:rFonts w:ascii="Arial" w:hAnsi="Arial" w:cs="Arial"/>
          <w:b/>
          <w:bCs/>
          <w:lang w:val="es-ES"/>
        </w:rPr>
        <w:t>3</w:t>
      </w:r>
      <w:r w:rsidR="00F85CA8" w:rsidRPr="00F85CA8">
        <w:rPr>
          <w:rFonts w:ascii="Arial" w:hAnsi="Arial" w:cs="Arial"/>
          <w:b/>
          <w:bCs/>
          <w:lang w:val="es-ES"/>
        </w:rPr>
        <w:t>:</w:t>
      </w:r>
      <w:r w:rsidRPr="00871061">
        <w:rPr>
          <w:rFonts w:ascii="Arial" w:hAnsi="Arial" w:cs="Arial"/>
          <w:lang w:val="es-ES"/>
        </w:rPr>
        <w:t xml:space="preserve"> </w:t>
      </w:r>
      <w:ins w:id="213" w:author="Vargas Lopez, Laura Marcela" w:date="2020-04-16T16:01:00Z">
        <w:r w:rsidR="00A30EE5">
          <w:rPr>
            <w:rFonts w:ascii="Arial" w:hAnsi="Arial" w:cs="Arial"/>
            <w:lang w:val="es-ES"/>
          </w:rPr>
          <w:t xml:space="preserve">Se financiarán consultorías </w:t>
        </w:r>
      </w:ins>
      <w:del w:id="214" w:author="Vargas Lopez, Laura Marcela" w:date="2020-04-16T16:01:00Z">
        <w:r w:rsidRPr="00871061" w:rsidDel="00A30EE5">
          <w:rPr>
            <w:rFonts w:ascii="Arial" w:hAnsi="Arial" w:cs="Arial"/>
            <w:lang w:val="es-ES"/>
          </w:rPr>
          <w:delText xml:space="preserve">Esta actividad </w:delText>
        </w:r>
        <w:r w:rsidR="00F37780" w:rsidDel="00A30EE5">
          <w:rPr>
            <w:rFonts w:ascii="Arial" w:hAnsi="Arial" w:cs="Arial"/>
            <w:lang w:val="es-ES"/>
          </w:rPr>
          <w:delText>estará</w:delText>
        </w:r>
        <w:r w:rsidRPr="00871061" w:rsidDel="00A30EE5">
          <w:rPr>
            <w:rFonts w:ascii="Arial" w:hAnsi="Arial" w:cs="Arial"/>
            <w:lang w:val="es-ES"/>
          </w:rPr>
          <w:delText xml:space="preserve"> orientada a</w:delText>
        </w:r>
        <w:r w:rsidR="00F37780" w:rsidDel="00A30EE5">
          <w:rPr>
            <w:rFonts w:ascii="Arial" w:hAnsi="Arial" w:cs="Arial"/>
            <w:lang w:val="es-ES"/>
          </w:rPr>
          <w:delText>l</w:delText>
        </w:r>
      </w:del>
      <w:ins w:id="215" w:author="Vargas Lopez, Laura Marcela" w:date="2020-04-16T16:01:00Z">
        <w:r w:rsidR="00A30EE5">
          <w:rPr>
            <w:rFonts w:ascii="Arial" w:hAnsi="Arial" w:cs="Arial"/>
            <w:lang w:val="es-ES"/>
          </w:rPr>
          <w:t>para el</w:t>
        </w:r>
      </w:ins>
      <w:r w:rsidR="00F37780">
        <w:rPr>
          <w:rFonts w:ascii="Arial" w:hAnsi="Arial" w:cs="Arial"/>
          <w:lang w:val="es-ES"/>
        </w:rPr>
        <w:t xml:space="preserve"> desarrollo de </w:t>
      </w:r>
      <w:r w:rsidR="000C5B12">
        <w:rPr>
          <w:rFonts w:ascii="Arial" w:hAnsi="Arial" w:cs="Arial"/>
          <w:lang w:val="es-ES"/>
        </w:rPr>
        <w:t>instrumentos</w:t>
      </w:r>
      <w:r w:rsidR="00F37780">
        <w:rPr>
          <w:rFonts w:ascii="Arial" w:hAnsi="Arial" w:cs="Arial"/>
          <w:lang w:val="es-ES"/>
        </w:rPr>
        <w:t xml:space="preserve"> </w:t>
      </w:r>
      <w:r w:rsidRPr="00871061">
        <w:rPr>
          <w:rFonts w:ascii="Arial" w:hAnsi="Arial" w:cs="Arial"/>
          <w:lang w:val="es-ES"/>
        </w:rPr>
        <w:t>opera</w:t>
      </w:r>
      <w:r w:rsidR="000C5B12">
        <w:rPr>
          <w:rFonts w:ascii="Arial" w:hAnsi="Arial" w:cs="Arial"/>
          <w:lang w:val="es-ES"/>
        </w:rPr>
        <w:t>tivos</w:t>
      </w:r>
      <w:r w:rsidRPr="00871061">
        <w:rPr>
          <w:rFonts w:ascii="Arial" w:hAnsi="Arial" w:cs="Arial"/>
          <w:lang w:val="es-ES"/>
        </w:rPr>
        <w:t>, técnicos y de planificación</w:t>
      </w:r>
      <w:ins w:id="216" w:author="Vargas Lopez, Laura Marcela" w:date="2020-04-16T16:56:00Z">
        <w:r w:rsidR="003D01C8">
          <w:rPr>
            <w:rFonts w:ascii="Arial" w:hAnsi="Arial" w:cs="Arial"/>
            <w:lang w:val="es-ES"/>
          </w:rPr>
          <w:t xml:space="preserve">, los cuales serán fundamentales </w:t>
        </w:r>
      </w:ins>
      <w:del w:id="217" w:author="Vargas Lopez, Laura Marcela" w:date="2020-04-16T16:56:00Z">
        <w:r w:rsidRPr="00871061" w:rsidDel="003D01C8">
          <w:rPr>
            <w:rFonts w:ascii="Arial" w:hAnsi="Arial" w:cs="Arial"/>
            <w:lang w:val="es-ES"/>
          </w:rPr>
          <w:delText xml:space="preserve"> a ser observados </w:delText>
        </w:r>
      </w:del>
      <w:r w:rsidRPr="00871061">
        <w:rPr>
          <w:rFonts w:ascii="Arial" w:hAnsi="Arial" w:cs="Arial"/>
          <w:lang w:val="es-ES"/>
        </w:rPr>
        <w:t xml:space="preserve">durante la ejecución del programa. Para ello se desarrollará, entre otros: (i) el Reglamento Operacional del Programa (ROP), incluyendo la propuesta de estructura para la ejecución del Programa y (ii) los principales instrumentos de planificación </w:t>
      </w:r>
      <w:ins w:id="218" w:author="Mendez Torrico, E. Gustavo" w:date="2020-04-17T15:22:00Z">
        <w:r w:rsidR="00B5022D">
          <w:rPr>
            <w:rFonts w:ascii="Arial" w:hAnsi="Arial" w:cs="Arial"/>
            <w:lang w:val="es-ES"/>
          </w:rPr>
          <w:t xml:space="preserve">física y financiera </w:t>
        </w:r>
      </w:ins>
      <w:r w:rsidRPr="00871061">
        <w:rPr>
          <w:rFonts w:ascii="Arial" w:hAnsi="Arial" w:cs="Arial"/>
          <w:lang w:val="es-ES"/>
        </w:rPr>
        <w:t>de</w:t>
      </w:r>
      <w:r w:rsidR="00F85CA8">
        <w:rPr>
          <w:rFonts w:ascii="Arial" w:hAnsi="Arial" w:cs="Arial"/>
          <w:lang w:val="es-ES"/>
        </w:rPr>
        <w:t>l programa.</w:t>
      </w:r>
    </w:p>
    <w:p w14:paraId="203E8DD1" w14:textId="4C43250D" w:rsidR="00F37780" w:rsidRDefault="00F85CA8" w:rsidP="006863A8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r w:rsidRPr="00F37780">
        <w:rPr>
          <w:rFonts w:ascii="Arial" w:hAnsi="Arial" w:cs="Arial"/>
          <w:b/>
          <w:bCs/>
          <w:lang w:val="es-ES"/>
        </w:rPr>
        <w:t>Actividad 1</w:t>
      </w:r>
      <w:r w:rsidRPr="00FE10F7">
        <w:rPr>
          <w:rFonts w:ascii="Arial" w:hAnsi="Arial" w:cs="Arial"/>
          <w:b/>
          <w:bCs/>
          <w:lang w:val="es-ES"/>
        </w:rPr>
        <w:t>.4</w:t>
      </w:r>
      <w:r w:rsidRPr="00F37780">
        <w:rPr>
          <w:rFonts w:ascii="Arial" w:hAnsi="Arial" w:cs="Arial"/>
          <w:lang w:val="es-ES"/>
        </w:rPr>
        <w:t xml:space="preserve">: </w:t>
      </w:r>
      <w:del w:id="219" w:author="Vargas Lopez, Laura Marcela" w:date="2020-04-16T16:03:00Z">
        <w:r w:rsidRPr="00F37780" w:rsidDel="00A13699">
          <w:rPr>
            <w:rFonts w:ascii="Arial" w:hAnsi="Arial" w:cs="Arial"/>
            <w:lang w:val="es-ES"/>
          </w:rPr>
          <w:delText xml:space="preserve">A través de esta actividad </w:delText>
        </w:r>
      </w:del>
      <w:ins w:id="220" w:author="Vargas Lopez, Laura Marcela" w:date="2020-04-16T16:03:00Z">
        <w:r w:rsidR="00A13699">
          <w:rPr>
            <w:rFonts w:ascii="Arial" w:hAnsi="Arial" w:cs="Arial"/>
            <w:lang w:val="es-ES"/>
          </w:rPr>
          <w:t>S</w:t>
        </w:r>
      </w:ins>
      <w:del w:id="221" w:author="Vargas Lopez, Laura Marcela" w:date="2020-04-16T16:03:00Z">
        <w:r w:rsidRPr="00F37780" w:rsidDel="00A13699">
          <w:rPr>
            <w:rFonts w:ascii="Arial" w:hAnsi="Arial" w:cs="Arial"/>
            <w:lang w:val="es-ES"/>
          </w:rPr>
          <w:delText>s</w:delText>
        </w:r>
      </w:del>
      <w:r w:rsidRPr="00F37780">
        <w:rPr>
          <w:rFonts w:ascii="Arial" w:hAnsi="Arial" w:cs="Arial"/>
          <w:lang w:val="es-ES"/>
        </w:rPr>
        <w:t xml:space="preserve">e financiarán </w:t>
      </w:r>
      <w:ins w:id="222" w:author="Vargas Lopez, Laura Marcela" w:date="2020-04-16T16:04:00Z">
        <w:r w:rsidR="003B58FD">
          <w:rPr>
            <w:rFonts w:ascii="Arial" w:hAnsi="Arial" w:cs="Arial"/>
            <w:lang w:val="es-ES"/>
          </w:rPr>
          <w:t xml:space="preserve">consultorías para el desarrollo de </w:t>
        </w:r>
      </w:ins>
      <w:r w:rsidRPr="00F37780">
        <w:rPr>
          <w:rFonts w:ascii="Arial" w:hAnsi="Arial" w:cs="Arial"/>
          <w:lang w:val="es-ES"/>
        </w:rPr>
        <w:t xml:space="preserve">estudios </w:t>
      </w:r>
      <w:r w:rsidR="00F37780" w:rsidRPr="00F37780">
        <w:rPr>
          <w:rFonts w:ascii="Arial" w:hAnsi="Arial" w:cs="Arial"/>
          <w:lang w:val="es-ES"/>
        </w:rPr>
        <w:t>complementarios de medidas transversales</w:t>
      </w:r>
      <w:ins w:id="223" w:author="Mendez Torrico, E. Gustavo" w:date="2020-04-17T15:22:00Z">
        <w:r w:rsidR="00B5022D">
          <w:rPr>
            <w:rFonts w:ascii="Arial" w:hAnsi="Arial" w:cs="Arial"/>
            <w:lang w:val="es-ES"/>
          </w:rPr>
          <w:t xml:space="preserve"> como</w:t>
        </w:r>
      </w:ins>
      <w:ins w:id="224" w:author="Mendez Torrico, E. Gustavo" w:date="2020-04-17T15:23:00Z">
        <w:r w:rsidR="00B5022D">
          <w:rPr>
            <w:rFonts w:ascii="Arial" w:hAnsi="Arial" w:cs="Arial"/>
            <w:lang w:val="es-ES"/>
          </w:rPr>
          <w:t>:</w:t>
        </w:r>
      </w:ins>
      <w:ins w:id="225" w:author="Mendez Torrico, E. Gustavo" w:date="2020-04-17T15:22:00Z">
        <w:r w:rsidR="00B5022D">
          <w:rPr>
            <w:rFonts w:ascii="Arial" w:hAnsi="Arial" w:cs="Arial"/>
            <w:lang w:val="es-ES"/>
          </w:rPr>
          <w:t xml:space="preserve"> estudios</w:t>
        </w:r>
      </w:ins>
      <w:r w:rsidR="00F37780" w:rsidRPr="00F37780">
        <w:rPr>
          <w:rFonts w:ascii="Arial" w:hAnsi="Arial" w:cs="Arial"/>
          <w:lang w:val="es-ES"/>
        </w:rPr>
        <w:t xml:space="preserve"> </w:t>
      </w:r>
      <w:ins w:id="226" w:author="Mendez Torrico, E. Gustavo" w:date="2020-04-17T15:23:00Z">
        <w:r w:rsidR="00B5022D">
          <w:rPr>
            <w:rFonts w:ascii="Arial" w:hAnsi="Arial" w:cs="Arial"/>
            <w:lang w:val="es-ES"/>
          </w:rPr>
          <w:t xml:space="preserve">para incluir </w:t>
        </w:r>
      </w:ins>
      <w:del w:id="227" w:author="Mendez Torrico, E. Gustavo" w:date="2020-04-17T15:23:00Z">
        <w:r w:rsidR="00F37780" w:rsidRPr="00F37780" w:rsidDel="00B5022D">
          <w:rPr>
            <w:rFonts w:ascii="Arial" w:hAnsi="Arial" w:cs="Arial"/>
            <w:lang w:val="es-ES"/>
          </w:rPr>
          <w:delText xml:space="preserve">de </w:delText>
        </w:r>
      </w:del>
      <w:r w:rsidR="00F37780" w:rsidRPr="00F37780">
        <w:rPr>
          <w:rFonts w:ascii="Arial" w:hAnsi="Arial" w:cs="Arial"/>
          <w:lang w:val="es-ES"/>
        </w:rPr>
        <w:t>innovación</w:t>
      </w:r>
      <w:ins w:id="228" w:author="Mendez Torrico, E. Gustavo" w:date="2020-04-17T15:23:00Z">
        <w:r w:rsidR="00B5022D">
          <w:rPr>
            <w:rFonts w:ascii="Arial" w:hAnsi="Arial" w:cs="Arial"/>
            <w:lang w:val="es-ES"/>
          </w:rPr>
          <w:t xml:space="preserve"> en el programa</w:t>
        </w:r>
      </w:ins>
      <w:r w:rsidR="00F37780" w:rsidRPr="00F37780">
        <w:rPr>
          <w:rFonts w:ascii="Arial" w:hAnsi="Arial" w:cs="Arial"/>
          <w:lang w:val="es-ES"/>
        </w:rPr>
        <w:t xml:space="preserve">, </w:t>
      </w:r>
      <w:ins w:id="229" w:author="Mendez Torrico, E. Gustavo" w:date="2020-04-17T15:23:00Z">
        <w:r w:rsidR="00B5022D">
          <w:rPr>
            <w:rFonts w:ascii="Arial" w:hAnsi="Arial" w:cs="Arial"/>
            <w:lang w:val="es-ES"/>
          </w:rPr>
          <w:t xml:space="preserve">estudios de </w:t>
        </w:r>
      </w:ins>
      <w:r w:rsidR="00F37780" w:rsidRPr="00F37780">
        <w:rPr>
          <w:rFonts w:ascii="Arial" w:hAnsi="Arial" w:cs="Arial"/>
          <w:lang w:val="es-ES"/>
        </w:rPr>
        <w:t>g</w:t>
      </w:r>
      <w:ins w:id="230" w:author="Vargas Lopez, Laura Marcela" w:date="2020-04-16T15:52:00Z">
        <w:r w:rsidR="004A1921">
          <w:rPr>
            <w:rFonts w:ascii="Arial" w:hAnsi="Arial" w:cs="Arial"/>
            <w:lang w:val="es-ES"/>
          </w:rPr>
          <w:t>é</w:t>
        </w:r>
      </w:ins>
      <w:del w:id="231" w:author="Vargas Lopez, Laura Marcela" w:date="2020-04-16T15:52:00Z">
        <w:r w:rsidR="00F37780" w:rsidRPr="00F37780" w:rsidDel="004A1921">
          <w:rPr>
            <w:rFonts w:ascii="Arial" w:hAnsi="Arial" w:cs="Arial"/>
            <w:lang w:val="es-ES"/>
          </w:rPr>
          <w:delText>e</w:delText>
        </w:r>
      </w:del>
      <w:r w:rsidR="00F37780" w:rsidRPr="00F37780">
        <w:rPr>
          <w:rFonts w:ascii="Arial" w:hAnsi="Arial" w:cs="Arial"/>
          <w:lang w:val="es-ES"/>
        </w:rPr>
        <w:t xml:space="preserve">nero, </w:t>
      </w:r>
      <w:ins w:id="232" w:author="Mendez Torrico, E. Gustavo" w:date="2020-04-17T15:23:00Z">
        <w:r w:rsidR="00B5022D">
          <w:rPr>
            <w:rFonts w:ascii="Arial" w:hAnsi="Arial" w:cs="Arial"/>
            <w:lang w:val="es-ES"/>
          </w:rPr>
          <w:t xml:space="preserve">evaluaciones de </w:t>
        </w:r>
      </w:ins>
      <w:r w:rsidR="00F37780" w:rsidRPr="00F37780">
        <w:rPr>
          <w:rFonts w:ascii="Arial" w:hAnsi="Arial" w:cs="Arial"/>
          <w:lang w:val="es-ES"/>
        </w:rPr>
        <w:t>cambio climático y otros</w:t>
      </w:r>
      <w:r w:rsidR="008A4B9C">
        <w:rPr>
          <w:rFonts w:ascii="Arial" w:hAnsi="Arial" w:cs="Arial"/>
          <w:lang w:val="es-ES"/>
        </w:rPr>
        <w:t xml:space="preserve"> referidos a proyectos técnicos</w:t>
      </w:r>
      <w:ins w:id="233" w:author="Vargas Lopez, Laura Marcela" w:date="2020-04-16T16:09:00Z">
        <w:r w:rsidR="004152FC">
          <w:rPr>
            <w:rFonts w:ascii="Arial" w:hAnsi="Arial" w:cs="Arial"/>
            <w:lang w:val="es-ES"/>
          </w:rPr>
          <w:t xml:space="preserve">, </w:t>
        </w:r>
      </w:ins>
      <w:ins w:id="234" w:author="Vargas Lopez, Laura Marcela" w:date="2020-04-16T16:10:00Z">
        <w:r w:rsidR="004152FC">
          <w:rPr>
            <w:rFonts w:ascii="Arial" w:hAnsi="Arial" w:cs="Arial"/>
            <w:lang w:val="es-ES"/>
          </w:rPr>
          <w:t xml:space="preserve">que consecuentemente </w:t>
        </w:r>
      </w:ins>
      <w:ins w:id="235" w:author="Vargas Lopez, Laura Marcela" w:date="2020-04-16T16:49:00Z">
        <w:r w:rsidR="00913C02">
          <w:rPr>
            <w:rFonts w:ascii="Arial" w:hAnsi="Arial" w:cs="Arial"/>
            <w:lang w:val="es-ES"/>
          </w:rPr>
          <w:t>mejoren los impactos de las intervenciones</w:t>
        </w:r>
      </w:ins>
      <w:ins w:id="236" w:author="Vargas Lopez, Laura Marcela" w:date="2020-04-16T16:50:00Z">
        <w:r w:rsidR="003459B1">
          <w:rPr>
            <w:rFonts w:ascii="Arial" w:hAnsi="Arial" w:cs="Arial"/>
            <w:lang w:val="es-ES"/>
          </w:rPr>
          <w:t>,</w:t>
        </w:r>
      </w:ins>
      <w:ins w:id="237" w:author="Vargas Lopez, Laura Marcela" w:date="2020-04-16T16:49:00Z">
        <w:r w:rsidR="00913C02">
          <w:rPr>
            <w:rFonts w:ascii="Arial" w:hAnsi="Arial" w:cs="Arial"/>
            <w:lang w:val="es-ES"/>
          </w:rPr>
          <w:t xml:space="preserve"> </w:t>
        </w:r>
      </w:ins>
      <w:ins w:id="238" w:author="Vargas Lopez, Laura Marcela" w:date="2020-04-16T16:28:00Z">
        <w:r w:rsidR="00B109C6">
          <w:rPr>
            <w:rFonts w:ascii="Arial" w:hAnsi="Arial" w:cs="Arial"/>
            <w:lang w:val="es-ES"/>
          </w:rPr>
          <w:t>apoy</w:t>
        </w:r>
      </w:ins>
      <w:ins w:id="239" w:author="Vargas Lopez, Laura Marcela" w:date="2020-04-16T16:50:00Z">
        <w:r w:rsidR="003459B1">
          <w:rPr>
            <w:rFonts w:ascii="Arial" w:hAnsi="Arial" w:cs="Arial"/>
            <w:lang w:val="es-ES"/>
          </w:rPr>
          <w:t>a</w:t>
        </w:r>
      </w:ins>
      <w:ins w:id="240" w:author="Vargas Lopez, Laura Marcela" w:date="2020-04-16T16:28:00Z">
        <w:r w:rsidR="00B109C6">
          <w:rPr>
            <w:rFonts w:ascii="Arial" w:hAnsi="Arial" w:cs="Arial"/>
            <w:lang w:val="es-ES"/>
          </w:rPr>
          <w:t>n</w:t>
        </w:r>
      </w:ins>
      <w:ins w:id="241" w:author="Vargas Lopez, Laura Marcela" w:date="2020-04-16T16:50:00Z">
        <w:r w:rsidR="003459B1">
          <w:rPr>
            <w:rFonts w:ascii="Arial" w:hAnsi="Arial" w:cs="Arial"/>
            <w:lang w:val="es-ES"/>
          </w:rPr>
          <w:t>do</w:t>
        </w:r>
      </w:ins>
      <w:ins w:id="242" w:author="Vargas Lopez, Laura Marcela" w:date="2020-04-16T16:28:00Z">
        <w:r w:rsidR="00FB058C">
          <w:rPr>
            <w:rFonts w:ascii="Arial" w:hAnsi="Arial" w:cs="Arial"/>
            <w:lang w:val="es-ES"/>
          </w:rPr>
          <w:t xml:space="preserve"> </w:t>
        </w:r>
      </w:ins>
      <w:ins w:id="243" w:author="Vargas Lopez, Laura Marcela" w:date="2020-04-16T16:49:00Z">
        <w:r w:rsidR="00C71F3A">
          <w:rPr>
            <w:rFonts w:ascii="Arial" w:hAnsi="Arial" w:cs="Arial"/>
            <w:lang w:val="es-ES"/>
          </w:rPr>
          <w:t>el</w:t>
        </w:r>
      </w:ins>
      <w:ins w:id="244" w:author="Vargas Lopez, Laura Marcela" w:date="2020-04-16T16:33:00Z">
        <w:r w:rsidR="001E3F5D">
          <w:rPr>
            <w:rFonts w:ascii="Arial" w:hAnsi="Arial" w:cs="Arial"/>
            <w:lang w:val="es-ES"/>
          </w:rPr>
          <w:t xml:space="preserve"> </w:t>
        </w:r>
      </w:ins>
      <w:ins w:id="245" w:author="Vargas Lopez, Laura Marcela" w:date="2020-04-16T16:32:00Z">
        <w:r w:rsidR="00A0499A">
          <w:rPr>
            <w:rFonts w:ascii="Arial" w:hAnsi="Arial" w:cs="Arial"/>
            <w:lang w:val="es-ES"/>
          </w:rPr>
          <w:t xml:space="preserve">desarrollo sostenible y </w:t>
        </w:r>
      </w:ins>
      <w:ins w:id="246" w:author="Vargas Lopez, Laura Marcela" w:date="2020-04-16T16:33:00Z">
        <w:r w:rsidR="001E3F5D">
          <w:rPr>
            <w:rFonts w:ascii="Arial" w:hAnsi="Arial" w:cs="Arial"/>
            <w:lang w:val="es-ES"/>
          </w:rPr>
          <w:t>con equidad</w:t>
        </w:r>
      </w:ins>
      <w:ins w:id="247" w:author="Vargas Lopez, Laura Marcela" w:date="2020-04-16T16:32:00Z">
        <w:r w:rsidR="00A0499A">
          <w:rPr>
            <w:rFonts w:ascii="Arial" w:hAnsi="Arial" w:cs="Arial"/>
            <w:lang w:val="es-ES"/>
          </w:rPr>
          <w:t xml:space="preserve"> </w:t>
        </w:r>
      </w:ins>
      <w:ins w:id="248" w:author="Vargas Lopez, Laura Marcela" w:date="2020-04-16T16:30:00Z">
        <w:r w:rsidR="0029369F">
          <w:rPr>
            <w:rFonts w:ascii="Arial" w:hAnsi="Arial" w:cs="Arial"/>
            <w:lang w:val="es-ES"/>
          </w:rPr>
          <w:t xml:space="preserve">en el ámbito del </w:t>
        </w:r>
      </w:ins>
      <w:ins w:id="249" w:author="Vargas Lopez, Laura Marcela" w:date="2020-04-16T16:54:00Z">
        <w:r w:rsidR="00CB15D7">
          <w:rPr>
            <w:rFonts w:ascii="Arial" w:hAnsi="Arial" w:cs="Arial"/>
            <w:lang w:val="es-ES"/>
          </w:rPr>
          <w:t>P</w:t>
        </w:r>
      </w:ins>
      <w:ins w:id="250" w:author="Vargas Lopez, Laura Marcela" w:date="2020-04-16T16:30:00Z">
        <w:r w:rsidR="0029369F">
          <w:rPr>
            <w:rFonts w:ascii="Arial" w:hAnsi="Arial" w:cs="Arial"/>
            <w:lang w:val="es-ES"/>
          </w:rPr>
          <w:t>rograma</w:t>
        </w:r>
      </w:ins>
      <w:r w:rsidR="00F37780" w:rsidRPr="00F37780">
        <w:rPr>
          <w:rFonts w:ascii="Arial" w:hAnsi="Arial" w:cs="Arial"/>
          <w:lang w:val="es-ES"/>
        </w:rPr>
        <w:t>.</w:t>
      </w:r>
    </w:p>
    <w:p w14:paraId="0464577B" w14:textId="2AFDB920" w:rsidR="00847603" w:rsidRPr="00F37780" w:rsidRDefault="00070526" w:rsidP="006863A8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r w:rsidRPr="00F37780">
        <w:rPr>
          <w:rFonts w:ascii="Arial" w:hAnsi="Arial" w:cs="Arial"/>
          <w:lang w:val="es-ES"/>
        </w:rPr>
        <w:t xml:space="preserve">El </w:t>
      </w:r>
      <w:r w:rsidR="006E607C" w:rsidRPr="00F37780">
        <w:rPr>
          <w:rFonts w:ascii="Arial" w:hAnsi="Arial" w:cs="Arial"/>
          <w:lang w:val="es-ES"/>
        </w:rPr>
        <w:t xml:space="preserve">presupuesto de la </w:t>
      </w:r>
      <w:r w:rsidRPr="00F37780">
        <w:rPr>
          <w:rFonts w:ascii="Arial" w:hAnsi="Arial" w:cs="Arial"/>
          <w:lang w:val="es-ES"/>
        </w:rPr>
        <w:t>C</w:t>
      </w:r>
      <w:r w:rsidR="009D20ED" w:rsidRPr="00F37780">
        <w:rPr>
          <w:rFonts w:ascii="Arial" w:hAnsi="Arial" w:cs="Arial"/>
          <w:lang w:val="es-ES"/>
        </w:rPr>
        <w:t>T</w:t>
      </w:r>
      <w:r w:rsidRPr="00F37780">
        <w:rPr>
          <w:rFonts w:ascii="Arial" w:hAnsi="Arial" w:cs="Arial"/>
          <w:lang w:val="es-ES"/>
        </w:rPr>
        <w:t xml:space="preserve"> es de </w:t>
      </w:r>
      <w:r w:rsidR="00077A34" w:rsidRPr="00F37780">
        <w:rPr>
          <w:rFonts w:ascii="Arial" w:hAnsi="Arial" w:cs="Arial"/>
          <w:lang w:val="es-ES"/>
        </w:rPr>
        <w:t>US</w:t>
      </w:r>
      <w:r w:rsidR="009D20ED" w:rsidRPr="00F37780">
        <w:rPr>
          <w:rFonts w:ascii="Arial" w:hAnsi="Arial" w:cs="Arial"/>
          <w:lang w:val="es-ES"/>
        </w:rPr>
        <w:t>$</w:t>
      </w:r>
      <w:r w:rsidR="00CC1C59" w:rsidRPr="00F37780">
        <w:rPr>
          <w:rFonts w:ascii="Arial" w:hAnsi="Arial" w:cs="Arial"/>
          <w:lang w:val="es-ES"/>
        </w:rPr>
        <w:t>3</w:t>
      </w:r>
      <w:ins w:id="251" w:author="Mendez Torrico, E. Gustavo" w:date="2020-04-17T15:08:00Z">
        <w:r w:rsidR="00415D13">
          <w:rPr>
            <w:rFonts w:ascii="Arial" w:hAnsi="Arial" w:cs="Arial"/>
            <w:lang w:val="es-ES"/>
          </w:rPr>
          <w:t>0</w:t>
        </w:r>
      </w:ins>
      <w:del w:id="252" w:author="Mendez Torrico, E. Gustavo" w:date="2020-04-17T15:08:00Z">
        <w:r w:rsidR="009746C1" w:rsidRPr="00F37780" w:rsidDel="00415D13">
          <w:rPr>
            <w:rFonts w:ascii="Arial" w:hAnsi="Arial" w:cs="Arial"/>
            <w:lang w:val="es-ES"/>
          </w:rPr>
          <w:delText>3</w:delText>
        </w:r>
      </w:del>
      <w:r w:rsidR="00CC1C59" w:rsidRPr="00F37780">
        <w:rPr>
          <w:rFonts w:ascii="Arial" w:hAnsi="Arial" w:cs="Arial"/>
          <w:lang w:val="es-ES"/>
        </w:rPr>
        <w:t>0,000.00</w:t>
      </w:r>
      <w:r w:rsidR="00C32E4F" w:rsidRPr="00F37780">
        <w:rPr>
          <w:rFonts w:ascii="Arial" w:hAnsi="Arial" w:cs="Arial"/>
          <w:lang w:val="es-ES"/>
        </w:rPr>
        <w:t>;</w:t>
      </w:r>
      <w:r w:rsidR="006E607C" w:rsidRPr="00F37780">
        <w:rPr>
          <w:rFonts w:ascii="Arial" w:hAnsi="Arial" w:cs="Arial"/>
          <w:lang w:val="es-ES"/>
        </w:rPr>
        <w:t xml:space="preserve"> de los cuales el </w:t>
      </w:r>
      <w:r w:rsidR="005D5F5C" w:rsidRPr="00F37780">
        <w:rPr>
          <w:rFonts w:ascii="Arial" w:hAnsi="Arial" w:cs="Arial"/>
          <w:lang w:val="es-ES"/>
        </w:rPr>
        <w:t>BID</w:t>
      </w:r>
      <w:r w:rsidR="006E607C" w:rsidRPr="00F37780">
        <w:rPr>
          <w:rFonts w:ascii="Arial" w:hAnsi="Arial" w:cs="Arial"/>
          <w:lang w:val="es-ES"/>
        </w:rPr>
        <w:t xml:space="preserve"> financiar</w:t>
      </w:r>
      <w:r w:rsidR="000514BD" w:rsidRPr="00F37780">
        <w:rPr>
          <w:rFonts w:ascii="Arial" w:hAnsi="Arial" w:cs="Arial"/>
          <w:lang w:val="es-ES"/>
        </w:rPr>
        <w:t>á</w:t>
      </w:r>
      <w:r w:rsidR="006E607C" w:rsidRPr="00F37780">
        <w:rPr>
          <w:rFonts w:ascii="Arial" w:hAnsi="Arial" w:cs="Arial"/>
          <w:lang w:val="es-ES"/>
        </w:rPr>
        <w:t xml:space="preserve"> US</w:t>
      </w:r>
      <w:r w:rsidR="009D20ED" w:rsidRPr="00F37780">
        <w:rPr>
          <w:rFonts w:ascii="Arial" w:hAnsi="Arial" w:cs="Arial"/>
          <w:lang w:val="es-ES"/>
        </w:rPr>
        <w:t>$</w:t>
      </w:r>
      <w:r w:rsidR="00CC1C59" w:rsidRPr="00F37780">
        <w:rPr>
          <w:rFonts w:ascii="Arial" w:hAnsi="Arial" w:cs="Arial"/>
          <w:lang w:val="es-ES"/>
        </w:rPr>
        <w:t>300</w:t>
      </w:r>
      <w:r w:rsidR="00C32E4F" w:rsidRPr="00F37780">
        <w:rPr>
          <w:rFonts w:ascii="Arial" w:hAnsi="Arial" w:cs="Arial"/>
          <w:lang w:val="es-ES"/>
        </w:rPr>
        <w:t>,</w:t>
      </w:r>
      <w:r w:rsidR="006E607C" w:rsidRPr="00F37780">
        <w:rPr>
          <w:rFonts w:ascii="Arial" w:hAnsi="Arial" w:cs="Arial"/>
          <w:lang w:val="es-ES"/>
        </w:rPr>
        <w:t>000</w:t>
      </w:r>
      <w:del w:id="253" w:author="Mendez Torrico, E. Gustavo" w:date="2020-04-17T15:08:00Z">
        <w:r w:rsidR="006E607C" w:rsidRPr="00F37780" w:rsidDel="00415D13">
          <w:rPr>
            <w:rFonts w:ascii="Arial" w:hAnsi="Arial" w:cs="Arial"/>
            <w:lang w:val="es-ES"/>
          </w:rPr>
          <w:delText xml:space="preserve"> y </w:delText>
        </w:r>
        <w:r w:rsidR="009750E2" w:rsidRPr="00F37780" w:rsidDel="00415D13">
          <w:rPr>
            <w:rFonts w:ascii="Arial" w:hAnsi="Arial" w:cs="Arial"/>
            <w:lang w:val="es-ES"/>
          </w:rPr>
          <w:delText>el Estado de Amazonas</w:delText>
        </w:r>
        <w:r w:rsidR="006E607C" w:rsidRPr="00F37780" w:rsidDel="00415D13">
          <w:rPr>
            <w:rFonts w:ascii="Arial" w:hAnsi="Arial" w:cs="Arial"/>
            <w:lang w:val="es-ES"/>
          </w:rPr>
          <w:delText xml:space="preserve"> aportará US</w:delText>
        </w:r>
        <w:r w:rsidR="009D20ED" w:rsidRPr="00F37780" w:rsidDel="00415D13">
          <w:rPr>
            <w:rFonts w:ascii="Arial" w:hAnsi="Arial" w:cs="Arial"/>
            <w:lang w:val="es-ES"/>
          </w:rPr>
          <w:delText>$</w:delText>
        </w:r>
        <w:r w:rsidR="00C32E4F" w:rsidRPr="00F37780" w:rsidDel="00415D13">
          <w:rPr>
            <w:rFonts w:ascii="Arial" w:hAnsi="Arial" w:cs="Arial"/>
            <w:lang w:val="es-ES"/>
          </w:rPr>
          <w:delText>3</w:delText>
        </w:r>
        <w:r w:rsidR="009746C1" w:rsidRPr="00F37780" w:rsidDel="00415D13">
          <w:rPr>
            <w:rFonts w:ascii="Arial" w:hAnsi="Arial" w:cs="Arial"/>
            <w:lang w:val="es-ES"/>
          </w:rPr>
          <w:delText>0,000</w:delText>
        </w:r>
        <w:r w:rsidR="000514BD" w:rsidRPr="00F37780" w:rsidDel="00415D13">
          <w:rPr>
            <w:rFonts w:ascii="Arial" w:hAnsi="Arial" w:cs="Arial"/>
            <w:lang w:val="es-ES"/>
          </w:rPr>
          <w:delText xml:space="preserve"> </w:delText>
        </w:r>
        <w:r w:rsidR="006E607C" w:rsidRPr="00F37780" w:rsidDel="00415D13">
          <w:rPr>
            <w:rFonts w:ascii="Arial" w:hAnsi="Arial" w:cs="Arial"/>
            <w:lang w:val="es-ES"/>
          </w:rPr>
          <w:delText>como contrapartida</w:delText>
        </w:r>
        <w:r w:rsidR="009746C1" w:rsidRPr="00F37780" w:rsidDel="00415D13">
          <w:rPr>
            <w:rFonts w:ascii="Arial" w:hAnsi="Arial" w:cs="Arial"/>
            <w:lang w:val="es-ES"/>
          </w:rPr>
          <w:delText xml:space="preserve"> NO FINANCIERA</w:delText>
        </w:r>
      </w:del>
      <w:r w:rsidR="006E607C" w:rsidRPr="00F37780">
        <w:rPr>
          <w:rFonts w:ascii="Arial" w:hAnsi="Arial" w:cs="Arial"/>
          <w:lang w:val="es-ES"/>
        </w:rPr>
        <w:t xml:space="preserve">. </w:t>
      </w:r>
      <w:r w:rsidR="007E5BE7" w:rsidRPr="00F37780">
        <w:rPr>
          <w:rFonts w:ascii="Arial" w:hAnsi="Arial" w:cs="Arial"/>
          <w:lang w:val="es-ES"/>
        </w:rPr>
        <w:t xml:space="preserve">La estructura del </w:t>
      </w:r>
      <w:r w:rsidRPr="00F37780">
        <w:rPr>
          <w:rFonts w:ascii="Arial" w:hAnsi="Arial" w:cs="Arial"/>
          <w:lang w:val="es-ES"/>
        </w:rPr>
        <w:t xml:space="preserve">presupuesto </w:t>
      </w:r>
      <w:r w:rsidR="007E5BE7" w:rsidRPr="00F37780">
        <w:rPr>
          <w:rFonts w:ascii="Arial" w:hAnsi="Arial" w:cs="Arial"/>
          <w:lang w:val="es-ES"/>
        </w:rPr>
        <w:t>se presenta en el siguiente cuadro</w:t>
      </w:r>
      <w:r w:rsidR="00077A34" w:rsidRPr="00F37780">
        <w:rPr>
          <w:rFonts w:ascii="Arial" w:hAnsi="Arial" w:cs="Arial"/>
          <w:lang w:val="es-ES"/>
        </w:rPr>
        <w:t>:</w:t>
      </w:r>
    </w:p>
    <w:p w14:paraId="559D35A2" w14:textId="77777777" w:rsidR="00F37780" w:rsidRPr="00F37780" w:rsidRDefault="00F37780" w:rsidP="00F37780">
      <w:pPr>
        <w:pStyle w:val="ListParagraph"/>
        <w:numPr>
          <w:ilvl w:val="0"/>
          <w:numId w:val="5"/>
        </w:numPr>
        <w:spacing w:after="0"/>
        <w:jc w:val="center"/>
        <w:rPr>
          <w:rFonts w:ascii="Arial" w:eastAsia="Arial" w:hAnsi="Arial" w:cs="Arial"/>
          <w:b/>
          <w:bCs/>
          <w:lang w:val="es-ES"/>
        </w:rPr>
      </w:pPr>
      <w:r w:rsidRPr="00F37780">
        <w:rPr>
          <w:rFonts w:ascii="Arial" w:eastAsia="Arial" w:hAnsi="Arial" w:cs="Arial"/>
          <w:b/>
          <w:bCs/>
          <w:lang w:val="es-ES"/>
        </w:rPr>
        <w:t>Presupuesto Indicativo (US$)</w:t>
      </w:r>
      <w:r w:rsidRPr="00F37780">
        <w:rPr>
          <w:rFonts w:ascii="Arial" w:eastAsia="Arial" w:hAnsi="Arial" w:cs="Arial"/>
          <w:lang w:val="es-ES"/>
        </w:rPr>
        <w:t xml:space="preserve"> </w:t>
      </w:r>
    </w:p>
    <w:tbl>
      <w:tblPr>
        <w:tblStyle w:val="TableGrid"/>
        <w:tblW w:w="8545" w:type="dxa"/>
        <w:jc w:val="center"/>
        <w:tblLayout w:type="fixed"/>
        <w:tblLook w:val="04A0" w:firstRow="1" w:lastRow="0" w:firstColumn="1" w:lastColumn="0" w:noHBand="0" w:noVBand="1"/>
      </w:tblPr>
      <w:tblGrid>
        <w:gridCol w:w="1345"/>
        <w:gridCol w:w="4230"/>
        <w:gridCol w:w="1170"/>
        <w:gridCol w:w="900"/>
        <w:gridCol w:w="900"/>
      </w:tblGrid>
      <w:tr w:rsidR="00F37780" w:rsidRPr="00D97FAD" w14:paraId="319E760A" w14:textId="1800D97C" w:rsidTr="009504B6">
        <w:trPr>
          <w:jc w:val="center"/>
        </w:trPr>
        <w:tc>
          <w:tcPr>
            <w:tcW w:w="1345" w:type="dxa"/>
            <w:vAlign w:val="center"/>
          </w:tcPr>
          <w:p w14:paraId="0B1F672A" w14:textId="77777777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</w:pPr>
            <w:r w:rsidRPr="6640F5AC"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Actividad / Componente</w:t>
            </w:r>
          </w:p>
        </w:tc>
        <w:tc>
          <w:tcPr>
            <w:tcW w:w="4230" w:type="dxa"/>
            <w:vAlign w:val="center"/>
          </w:tcPr>
          <w:p w14:paraId="4EC56B88" w14:textId="77777777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</w:pPr>
            <w:r w:rsidRPr="6640F5AC"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1170" w:type="dxa"/>
            <w:vAlign w:val="center"/>
          </w:tcPr>
          <w:p w14:paraId="06BB1FDE" w14:textId="3F021094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</w:pPr>
            <w:r w:rsidRPr="6640F5AC"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BID</w:t>
            </w:r>
          </w:p>
        </w:tc>
        <w:tc>
          <w:tcPr>
            <w:tcW w:w="900" w:type="dxa"/>
            <w:vAlign w:val="center"/>
          </w:tcPr>
          <w:p w14:paraId="5FBEB123" w14:textId="5E18502E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LOCAL</w:t>
            </w:r>
          </w:p>
        </w:tc>
        <w:tc>
          <w:tcPr>
            <w:tcW w:w="900" w:type="dxa"/>
            <w:vAlign w:val="center"/>
          </w:tcPr>
          <w:p w14:paraId="73A42F21" w14:textId="642F7336" w:rsidR="00F37780" w:rsidRPr="6640F5AC" w:rsidRDefault="00F37780" w:rsidP="009504B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TOTAL</w:t>
            </w:r>
          </w:p>
        </w:tc>
      </w:tr>
      <w:tr w:rsidR="009504B6" w:rsidRPr="00D97FAD" w14:paraId="587A6ECE" w14:textId="7CB0F0F5" w:rsidTr="006863A8">
        <w:trPr>
          <w:jc w:val="center"/>
        </w:trPr>
        <w:tc>
          <w:tcPr>
            <w:tcW w:w="8545" w:type="dxa"/>
            <w:gridSpan w:val="5"/>
            <w:shd w:val="clear" w:color="auto" w:fill="A6A6A6" w:themeFill="background1" w:themeFillShade="A6"/>
          </w:tcPr>
          <w:p w14:paraId="2B18DD78" w14:textId="61BAEEE6" w:rsidR="009504B6" w:rsidRDefault="009504B6" w:rsidP="009504B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Componente 1</w:t>
            </w:r>
          </w:p>
        </w:tc>
      </w:tr>
      <w:tr w:rsidR="00F37780" w:rsidRPr="000C5B12" w14:paraId="03A11B9A" w14:textId="707FD72A" w:rsidTr="009504B6">
        <w:trPr>
          <w:jc w:val="center"/>
        </w:trPr>
        <w:tc>
          <w:tcPr>
            <w:tcW w:w="1345" w:type="dxa"/>
            <w:shd w:val="clear" w:color="auto" w:fill="auto"/>
            <w:vAlign w:val="center"/>
          </w:tcPr>
          <w:p w14:paraId="12BD89A3" w14:textId="77CCBF78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Actividad 1.</w:t>
            </w:r>
            <w:r w:rsidR="000C5B12">
              <w:rPr>
                <w:rFonts w:ascii="Arial" w:hAnsi="Arial" w:cs="Arial"/>
                <w:b/>
                <w:sz w:val="18"/>
                <w:szCs w:val="18"/>
                <w:lang w:val="es-ES"/>
              </w:rPr>
              <w:t>1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0C55E40C" w14:textId="144A5ACD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C2C23">
              <w:rPr>
                <w:rFonts w:ascii="Arial" w:hAnsi="Arial" w:cs="Arial"/>
                <w:b/>
                <w:sz w:val="18"/>
                <w:szCs w:val="18"/>
                <w:lang w:val="es-ES"/>
              </w:rPr>
              <w:t>Estudios ambientales</w:t>
            </w:r>
            <w:r w:rsidR="000C5B12">
              <w:rPr>
                <w:rFonts w:ascii="Arial" w:hAnsi="Arial" w:cs="Arial"/>
                <w:b/>
                <w:sz w:val="18"/>
                <w:szCs w:val="18"/>
                <w:lang w:val="es-ES"/>
              </w:rPr>
              <w:t>,</w:t>
            </w:r>
            <w:r w:rsidRPr="00CC2C23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sociales</w:t>
            </w:r>
            <w:r w:rsidR="000C5B12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y de reasentamiento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61A4BD1" w14:textId="353203DF" w:rsidR="00F37780" w:rsidRPr="00D97FAD" w:rsidRDefault="004220C1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8</w:t>
            </w:r>
            <w:r w:rsidR="009504B6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  <w:ins w:id="254" w:author="Mendez Torrico, E. Gustavo" w:date="2020-04-17T15:12:00Z">
              <w:r w:rsidR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t>.</w:t>
              </w:r>
            </w:ins>
            <w:del w:id="255" w:author="Mendez Torrico, E. Gustavo" w:date="2020-04-17T15:12:00Z">
              <w:r w:rsidR="009504B6" w:rsidDel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,</w:delText>
              </w:r>
            </w:del>
            <w:r w:rsidR="009504B6">
              <w:rPr>
                <w:rFonts w:ascii="Arial" w:hAnsi="Arial" w:cs="Arial"/>
                <w:b/>
                <w:sz w:val="18"/>
                <w:szCs w:val="18"/>
                <w:lang w:val="es-ES"/>
              </w:rPr>
              <w:t>000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9DB7840" w14:textId="77777777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736E5633" w14:textId="3382FEC7" w:rsidR="00F37780" w:rsidRPr="00D97FAD" w:rsidRDefault="00415D13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ins w:id="256" w:author="Mendez Torrico, E. Gustavo" w:date="2020-04-17T15:08:00Z">
              <w:r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t>8</w:t>
              </w:r>
            </w:ins>
            <w:del w:id="257" w:author="Mendez Torrico, E. Gustavo" w:date="2020-04-17T15:08:00Z">
              <w:r w:rsidR="009504B6" w:rsidDel="00415D13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7</w:delText>
              </w:r>
            </w:del>
            <w:r w:rsidR="009504B6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  <w:ins w:id="258" w:author="Mendez Torrico, E. Gustavo" w:date="2020-04-17T15:12:00Z">
              <w:r w:rsidR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t>.</w:t>
              </w:r>
            </w:ins>
            <w:del w:id="259" w:author="Mendez Torrico, E. Gustavo" w:date="2020-04-17T15:12:00Z">
              <w:r w:rsidR="009504B6" w:rsidDel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,</w:delText>
              </w:r>
            </w:del>
            <w:r w:rsidR="009504B6">
              <w:rPr>
                <w:rFonts w:ascii="Arial" w:hAnsi="Arial" w:cs="Arial"/>
                <w:b/>
                <w:sz w:val="18"/>
                <w:szCs w:val="18"/>
                <w:lang w:val="es-ES"/>
              </w:rPr>
              <w:t>000</w:t>
            </w:r>
          </w:p>
        </w:tc>
      </w:tr>
      <w:tr w:rsidR="00F37780" w:rsidRPr="00D97FAD" w14:paraId="5B6AD156" w14:textId="6AEDCAC0" w:rsidTr="009504B6">
        <w:trPr>
          <w:jc w:val="center"/>
        </w:trPr>
        <w:tc>
          <w:tcPr>
            <w:tcW w:w="1345" w:type="dxa"/>
            <w:shd w:val="clear" w:color="auto" w:fill="auto"/>
            <w:vAlign w:val="center"/>
          </w:tcPr>
          <w:p w14:paraId="56AC8915" w14:textId="77777777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230" w:type="dxa"/>
            <w:shd w:val="clear" w:color="auto" w:fill="auto"/>
            <w:vAlign w:val="center"/>
          </w:tcPr>
          <w:p w14:paraId="3413D5ED" w14:textId="321B12BB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758FC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studios ambientales y sociales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802C321" w14:textId="44ACA198" w:rsidR="00F37780" w:rsidRPr="00D97FAD" w:rsidRDefault="004220C1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40</w:t>
            </w:r>
            <w:ins w:id="260" w:author="Mendez Torrico, E. Gustavo" w:date="2020-04-17T15:12:00Z">
              <w:r w:rsidR="00107730">
                <w:rPr>
                  <w:rFonts w:ascii="Arial" w:hAnsi="Arial" w:cs="Arial"/>
                  <w:sz w:val="18"/>
                  <w:szCs w:val="18"/>
                  <w:lang w:val="es-ES"/>
                </w:rPr>
                <w:t>.</w:t>
              </w:r>
            </w:ins>
            <w:del w:id="261" w:author="Mendez Torrico, E. Gustavo" w:date="2020-04-17T15:12:00Z">
              <w:r w:rsidR="000C5B12" w:rsidDel="00107730">
                <w:rPr>
                  <w:rFonts w:ascii="Arial" w:hAnsi="Arial" w:cs="Arial"/>
                  <w:sz w:val="18"/>
                  <w:szCs w:val="18"/>
                  <w:lang w:val="es-ES"/>
                </w:rPr>
                <w:delText>,</w:delText>
              </w:r>
            </w:del>
            <w:r w:rsidR="00F37780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D04C79F" w14:textId="042BAB32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3F881B11" w14:textId="75AB345A" w:rsidR="00F37780" w:rsidRDefault="00415D13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ins w:id="262" w:author="Mendez Torrico, E. Gustavo" w:date="2020-04-17T15:09:00Z">
              <w:r>
                <w:rPr>
                  <w:rFonts w:ascii="Arial" w:hAnsi="Arial" w:cs="Arial"/>
                  <w:sz w:val="18"/>
                  <w:szCs w:val="18"/>
                  <w:lang w:val="es-ES"/>
                </w:rPr>
                <w:t>40</w:t>
              </w:r>
            </w:ins>
            <w:del w:id="263" w:author="Mendez Torrico, E. Gustavo" w:date="2020-04-17T15:09:00Z">
              <w:r w:rsidR="009504B6" w:rsidDel="00415D13">
                <w:rPr>
                  <w:rFonts w:ascii="Arial" w:hAnsi="Arial" w:cs="Arial"/>
                  <w:sz w:val="18"/>
                  <w:szCs w:val="18"/>
                  <w:lang w:val="es-ES"/>
                </w:rPr>
                <w:delText>35</w:delText>
              </w:r>
            </w:del>
            <w:ins w:id="264" w:author="Mendez Torrico, E. Gustavo" w:date="2020-04-17T15:12:00Z">
              <w:r w:rsidR="00107730">
                <w:rPr>
                  <w:rFonts w:ascii="Arial" w:hAnsi="Arial" w:cs="Arial"/>
                  <w:sz w:val="18"/>
                  <w:szCs w:val="18"/>
                  <w:lang w:val="es-ES"/>
                </w:rPr>
                <w:t>.</w:t>
              </w:r>
            </w:ins>
            <w:del w:id="265" w:author="Mendez Torrico, E. Gustavo" w:date="2020-04-17T15:12:00Z">
              <w:r w:rsidR="009504B6" w:rsidDel="00107730">
                <w:rPr>
                  <w:rFonts w:ascii="Arial" w:hAnsi="Arial" w:cs="Arial"/>
                  <w:sz w:val="18"/>
                  <w:szCs w:val="18"/>
                  <w:lang w:val="es-ES"/>
                </w:rPr>
                <w:delText>,</w:delText>
              </w:r>
            </w:del>
            <w:r w:rsidR="009504B6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</w:p>
        </w:tc>
      </w:tr>
      <w:tr w:rsidR="00F37780" w:rsidRPr="00D97FAD" w14:paraId="6F504099" w14:textId="638323A1" w:rsidTr="009504B6">
        <w:trPr>
          <w:jc w:val="center"/>
        </w:trPr>
        <w:tc>
          <w:tcPr>
            <w:tcW w:w="1345" w:type="dxa"/>
            <w:shd w:val="clear" w:color="auto" w:fill="auto"/>
            <w:vAlign w:val="center"/>
          </w:tcPr>
          <w:p w14:paraId="2BEDC163" w14:textId="77777777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230" w:type="dxa"/>
            <w:shd w:val="clear" w:color="auto" w:fill="auto"/>
            <w:vAlign w:val="center"/>
          </w:tcPr>
          <w:p w14:paraId="5B20B114" w14:textId="512BC781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Estudios </w:t>
            </w:r>
            <w:r w:rsidR="000C5B12">
              <w:rPr>
                <w:rFonts w:ascii="Arial" w:hAnsi="Arial" w:cs="Arial"/>
                <w:sz w:val="18"/>
                <w:szCs w:val="18"/>
                <w:lang w:val="es-ES"/>
              </w:rPr>
              <w:t>de reasentamiento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0363C5D" w14:textId="3E81B4CB" w:rsidR="00F37780" w:rsidRPr="00D97FAD" w:rsidRDefault="004220C1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40</w:t>
            </w:r>
            <w:ins w:id="266" w:author="Mendez Torrico, E. Gustavo" w:date="2020-04-17T15:12:00Z">
              <w:r w:rsidR="00107730">
                <w:rPr>
                  <w:rFonts w:ascii="Arial" w:hAnsi="Arial" w:cs="Arial"/>
                  <w:sz w:val="18"/>
                  <w:szCs w:val="18"/>
                  <w:lang w:val="es-ES"/>
                </w:rPr>
                <w:t>.</w:t>
              </w:r>
            </w:ins>
            <w:del w:id="267" w:author="Mendez Torrico, E. Gustavo" w:date="2020-04-17T15:12:00Z">
              <w:r w:rsidR="000C5B12" w:rsidDel="00107730">
                <w:rPr>
                  <w:rFonts w:ascii="Arial" w:hAnsi="Arial" w:cs="Arial"/>
                  <w:sz w:val="18"/>
                  <w:szCs w:val="18"/>
                  <w:lang w:val="es-ES"/>
                </w:rPr>
                <w:delText>,</w:delText>
              </w:r>
            </w:del>
            <w:r w:rsidR="00F37780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BB66513" w14:textId="1A534840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38FACA21" w14:textId="762033A5" w:rsidR="00F37780" w:rsidRDefault="00415D13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ins w:id="268" w:author="Mendez Torrico, E. Gustavo" w:date="2020-04-17T15:09:00Z">
              <w:r>
                <w:rPr>
                  <w:rFonts w:ascii="Arial" w:hAnsi="Arial" w:cs="Arial"/>
                  <w:sz w:val="18"/>
                  <w:szCs w:val="18"/>
                  <w:lang w:val="es-ES"/>
                </w:rPr>
                <w:t>40</w:t>
              </w:r>
            </w:ins>
            <w:del w:id="269" w:author="Mendez Torrico, E. Gustavo" w:date="2020-04-17T15:09:00Z">
              <w:r w:rsidR="009504B6" w:rsidDel="00415D13">
                <w:rPr>
                  <w:rFonts w:ascii="Arial" w:hAnsi="Arial" w:cs="Arial"/>
                  <w:sz w:val="18"/>
                  <w:szCs w:val="18"/>
                  <w:lang w:val="es-ES"/>
                </w:rPr>
                <w:delText>35</w:delText>
              </w:r>
            </w:del>
            <w:ins w:id="270" w:author="Mendez Torrico, E. Gustavo" w:date="2020-04-17T15:12:00Z">
              <w:r w:rsidR="00107730">
                <w:rPr>
                  <w:rFonts w:ascii="Arial" w:hAnsi="Arial" w:cs="Arial"/>
                  <w:sz w:val="18"/>
                  <w:szCs w:val="18"/>
                  <w:lang w:val="es-ES"/>
                </w:rPr>
                <w:t>.</w:t>
              </w:r>
            </w:ins>
            <w:del w:id="271" w:author="Mendez Torrico, E. Gustavo" w:date="2020-04-17T15:12:00Z">
              <w:r w:rsidR="009504B6" w:rsidDel="00107730">
                <w:rPr>
                  <w:rFonts w:ascii="Arial" w:hAnsi="Arial" w:cs="Arial"/>
                  <w:sz w:val="18"/>
                  <w:szCs w:val="18"/>
                  <w:lang w:val="es-ES"/>
                </w:rPr>
                <w:delText>,</w:delText>
              </w:r>
            </w:del>
            <w:r w:rsidR="009504B6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</w:p>
        </w:tc>
      </w:tr>
      <w:tr w:rsidR="00F37780" w:rsidRPr="00D97FAD" w14:paraId="7074109B" w14:textId="2984055C" w:rsidTr="009504B6">
        <w:trPr>
          <w:jc w:val="center"/>
        </w:trPr>
        <w:tc>
          <w:tcPr>
            <w:tcW w:w="1345" w:type="dxa"/>
            <w:vAlign w:val="center"/>
          </w:tcPr>
          <w:p w14:paraId="225644EF" w14:textId="46909F95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Actividad 1.</w:t>
            </w:r>
            <w:r w:rsidR="000C5B12">
              <w:rPr>
                <w:rFonts w:ascii="Arial" w:hAnsi="Arial" w:cs="Arial"/>
                <w:b/>
                <w:sz w:val="18"/>
                <w:szCs w:val="18"/>
                <w:lang w:val="es-ES"/>
              </w:rPr>
              <w:t>2</w:t>
            </w:r>
          </w:p>
        </w:tc>
        <w:tc>
          <w:tcPr>
            <w:tcW w:w="4230" w:type="dxa"/>
            <w:vAlign w:val="center"/>
          </w:tcPr>
          <w:p w14:paraId="629F4B54" w14:textId="77777777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C2C23">
              <w:rPr>
                <w:rFonts w:ascii="Arial" w:hAnsi="Arial" w:cs="Arial"/>
                <w:b/>
                <w:sz w:val="18"/>
                <w:szCs w:val="18"/>
                <w:lang w:val="es-ES"/>
              </w:rPr>
              <w:t>Evaluaciones del Programa</w:t>
            </w:r>
          </w:p>
        </w:tc>
        <w:tc>
          <w:tcPr>
            <w:tcW w:w="1170" w:type="dxa"/>
            <w:vAlign w:val="center"/>
          </w:tcPr>
          <w:p w14:paraId="1419D2CC" w14:textId="08242D8C" w:rsidR="00F37780" w:rsidRPr="00D97FAD" w:rsidRDefault="004220C1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</w:t>
            </w:r>
            <w:r w:rsidR="004B0B24">
              <w:rPr>
                <w:rFonts w:ascii="Arial" w:hAnsi="Arial" w:cs="Arial"/>
                <w:b/>
                <w:sz w:val="18"/>
                <w:szCs w:val="18"/>
                <w:lang w:val="es-ES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  <w:ins w:id="272" w:author="Mendez Torrico, E. Gustavo" w:date="2020-04-17T15:12:00Z">
              <w:r w:rsidR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t>.</w:t>
              </w:r>
            </w:ins>
            <w:del w:id="273" w:author="Mendez Torrico, E. Gustavo" w:date="2020-04-17T15:12:00Z">
              <w:r w:rsidR="000C5B12" w:rsidDel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,</w:delText>
              </w:r>
            </w:del>
            <w:r w:rsidR="000C5B12">
              <w:rPr>
                <w:rFonts w:ascii="Arial" w:hAnsi="Arial" w:cs="Arial"/>
                <w:b/>
                <w:sz w:val="18"/>
                <w:szCs w:val="18"/>
                <w:lang w:val="es-ES"/>
              </w:rPr>
              <w:t>000</w:t>
            </w:r>
          </w:p>
        </w:tc>
        <w:tc>
          <w:tcPr>
            <w:tcW w:w="900" w:type="dxa"/>
            <w:vAlign w:val="center"/>
          </w:tcPr>
          <w:p w14:paraId="3DB8AA8F" w14:textId="77777777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48CE576A" w14:textId="21F629EA" w:rsidR="00F37780" w:rsidRPr="00D97FAD" w:rsidRDefault="00415D13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ins w:id="274" w:author="Mendez Torrico, E. Gustavo" w:date="2020-04-17T15:09:00Z">
              <w:r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t>11</w:t>
              </w:r>
            </w:ins>
            <w:del w:id="275" w:author="Mendez Torrico, E. Gustavo" w:date="2020-04-17T15:09:00Z">
              <w:r w:rsidR="009504B6" w:rsidDel="00415D13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8</w:delText>
              </w:r>
            </w:del>
            <w:r w:rsidR="009504B6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  <w:ins w:id="276" w:author="Mendez Torrico, E. Gustavo" w:date="2020-04-17T15:12:00Z">
              <w:r w:rsidR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t>.</w:t>
              </w:r>
            </w:ins>
            <w:del w:id="277" w:author="Mendez Torrico, E. Gustavo" w:date="2020-04-17T15:12:00Z">
              <w:r w:rsidR="009504B6" w:rsidDel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,</w:delText>
              </w:r>
            </w:del>
            <w:r w:rsidR="009504B6">
              <w:rPr>
                <w:rFonts w:ascii="Arial" w:hAnsi="Arial" w:cs="Arial"/>
                <w:b/>
                <w:sz w:val="18"/>
                <w:szCs w:val="18"/>
                <w:lang w:val="es-ES"/>
              </w:rPr>
              <w:t>000</w:t>
            </w:r>
          </w:p>
        </w:tc>
      </w:tr>
      <w:tr w:rsidR="000C5B12" w:rsidRPr="000C5B12" w14:paraId="021F63CE" w14:textId="77777777" w:rsidTr="009504B6">
        <w:trPr>
          <w:jc w:val="center"/>
        </w:trPr>
        <w:tc>
          <w:tcPr>
            <w:tcW w:w="1345" w:type="dxa"/>
            <w:vAlign w:val="center"/>
          </w:tcPr>
          <w:p w14:paraId="74A8042F" w14:textId="77777777" w:rsidR="000C5B12" w:rsidRPr="00D97FAD" w:rsidRDefault="000C5B12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230" w:type="dxa"/>
            <w:vAlign w:val="center"/>
          </w:tcPr>
          <w:p w14:paraId="6CB563A0" w14:textId="4C4BF532" w:rsidR="000C5B12" w:rsidRPr="00C758FC" w:rsidRDefault="000C5B12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Diagnostico institucional de ciudades del interior</w:t>
            </w:r>
          </w:p>
        </w:tc>
        <w:tc>
          <w:tcPr>
            <w:tcW w:w="1170" w:type="dxa"/>
            <w:vAlign w:val="center"/>
          </w:tcPr>
          <w:p w14:paraId="05BBE857" w14:textId="22AD8136" w:rsidR="000C5B12" w:rsidRDefault="004220C1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6</w:t>
            </w:r>
            <w:r w:rsidR="000C5B12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  <w:ins w:id="278" w:author="Mendez Torrico, E. Gustavo" w:date="2020-04-17T15:12:00Z">
              <w:r w:rsidR="00107730">
                <w:rPr>
                  <w:rFonts w:ascii="Arial" w:hAnsi="Arial" w:cs="Arial"/>
                  <w:sz w:val="18"/>
                  <w:szCs w:val="18"/>
                  <w:lang w:val="es-ES"/>
                </w:rPr>
                <w:t>.</w:t>
              </w:r>
            </w:ins>
            <w:del w:id="279" w:author="Mendez Torrico, E. Gustavo" w:date="2020-04-17T15:12:00Z">
              <w:r w:rsidR="000C5B12" w:rsidDel="00107730">
                <w:rPr>
                  <w:rFonts w:ascii="Arial" w:hAnsi="Arial" w:cs="Arial"/>
                  <w:sz w:val="18"/>
                  <w:szCs w:val="18"/>
                  <w:lang w:val="es-ES"/>
                </w:rPr>
                <w:delText>,</w:delText>
              </w:r>
            </w:del>
            <w:r w:rsidR="000C5B12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</w:p>
        </w:tc>
        <w:tc>
          <w:tcPr>
            <w:tcW w:w="900" w:type="dxa"/>
            <w:vAlign w:val="center"/>
          </w:tcPr>
          <w:p w14:paraId="14CD04C9" w14:textId="77777777" w:rsidR="000C5B12" w:rsidRPr="00D97FAD" w:rsidRDefault="000C5B12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183D48D2" w14:textId="121F5493" w:rsidR="000C5B12" w:rsidRDefault="00415D13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ins w:id="280" w:author="Mendez Torrico, E. Gustavo" w:date="2020-04-17T15:09:00Z">
              <w:r>
                <w:rPr>
                  <w:rFonts w:ascii="Arial" w:hAnsi="Arial" w:cs="Arial"/>
                  <w:sz w:val="18"/>
                  <w:szCs w:val="18"/>
                  <w:lang w:val="es-ES"/>
                </w:rPr>
                <w:t>6</w:t>
              </w:r>
            </w:ins>
            <w:del w:id="281" w:author="Mendez Torrico, E. Gustavo" w:date="2020-04-17T15:09:00Z">
              <w:r w:rsidR="009504B6" w:rsidDel="00415D13">
                <w:rPr>
                  <w:rFonts w:ascii="Arial" w:hAnsi="Arial" w:cs="Arial"/>
                  <w:sz w:val="18"/>
                  <w:szCs w:val="18"/>
                  <w:lang w:val="es-ES"/>
                </w:rPr>
                <w:delText>4</w:delText>
              </w:r>
            </w:del>
            <w:r w:rsidR="009504B6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  <w:ins w:id="282" w:author="Mendez Torrico, E. Gustavo" w:date="2020-04-17T15:13:00Z">
              <w:r w:rsidR="00107730">
                <w:rPr>
                  <w:rFonts w:ascii="Arial" w:hAnsi="Arial" w:cs="Arial"/>
                  <w:sz w:val="18"/>
                  <w:szCs w:val="18"/>
                  <w:lang w:val="es-ES"/>
                </w:rPr>
                <w:t>.</w:t>
              </w:r>
            </w:ins>
            <w:del w:id="283" w:author="Mendez Torrico, E. Gustavo" w:date="2020-04-17T15:13:00Z">
              <w:r w:rsidR="009504B6" w:rsidDel="00107730">
                <w:rPr>
                  <w:rFonts w:ascii="Arial" w:hAnsi="Arial" w:cs="Arial"/>
                  <w:sz w:val="18"/>
                  <w:szCs w:val="18"/>
                  <w:lang w:val="es-ES"/>
                </w:rPr>
                <w:delText>,</w:delText>
              </w:r>
            </w:del>
            <w:r w:rsidR="009504B6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</w:p>
        </w:tc>
      </w:tr>
      <w:tr w:rsidR="00F37780" w:rsidRPr="00D97FAD" w14:paraId="60EB75B3" w14:textId="2EFC51CE" w:rsidTr="009504B6">
        <w:trPr>
          <w:jc w:val="center"/>
        </w:trPr>
        <w:tc>
          <w:tcPr>
            <w:tcW w:w="1345" w:type="dxa"/>
            <w:vAlign w:val="center"/>
          </w:tcPr>
          <w:p w14:paraId="2FADF04A" w14:textId="77777777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230" w:type="dxa"/>
            <w:vAlign w:val="center"/>
          </w:tcPr>
          <w:p w14:paraId="3EE8029A" w14:textId="77777777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758FC">
              <w:rPr>
                <w:rFonts w:ascii="Arial" w:hAnsi="Arial" w:cs="Arial"/>
                <w:sz w:val="18"/>
                <w:szCs w:val="18"/>
                <w:lang w:val="es-ES"/>
              </w:rPr>
              <w:t>Análisis financiero</w:t>
            </w:r>
          </w:p>
        </w:tc>
        <w:tc>
          <w:tcPr>
            <w:tcW w:w="1170" w:type="dxa"/>
            <w:vAlign w:val="center"/>
          </w:tcPr>
          <w:p w14:paraId="65B89EDE" w14:textId="19936E41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="004220C1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  <w:ins w:id="284" w:author="Mendez Torrico, E. Gustavo" w:date="2020-04-17T15:12:00Z">
              <w:r w:rsidR="00107730">
                <w:rPr>
                  <w:rFonts w:ascii="Arial" w:hAnsi="Arial" w:cs="Arial"/>
                  <w:sz w:val="18"/>
                  <w:szCs w:val="18"/>
                  <w:lang w:val="es-ES"/>
                </w:rPr>
                <w:t>.</w:t>
              </w:r>
            </w:ins>
            <w:del w:id="285" w:author="Mendez Torrico, E. Gustavo" w:date="2020-04-17T15:12:00Z">
              <w:r w:rsidR="009504B6" w:rsidDel="00107730">
                <w:rPr>
                  <w:rFonts w:ascii="Arial" w:hAnsi="Arial" w:cs="Arial"/>
                  <w:sz w:val="18"/>
                  <w:szCs w:val="18"/>
                  <w:lang w:val="es-ES"/>
                </w:rPr>
                <w:delText>,</w:delText>
              </w:r>
            </w:del>
            <w:r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</w:p>
        </w:tc>
        <w:tc>
          <w:tcPr>
            <w:tcW w:w="900" w:type="dxa"/>
            <w:vAlign w:val="center"/>
          </w:tcPr>
          <w:p w14:paraId="76B38B14" w14:textId="23559DE3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20DB0C94" w14:textId="24A65F31" w:rsidR="00F37780" w:rsidRDefault="009504B6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10</w:t>
            </w:r>
            <w:ins w:id="286" w:author="Mendez Torrico, E. Gustavo" w:date="2020-04-17T15:13:00Z">
              <w:r w:rsidR="00107730">
                <w:rPr>
                  <w:rFonts w:ascii="Arial" w:hAnsi="Arial" w:cs="Arial"/>
                  <w:sz w:val="18"/>
                  <w:szCs w:val="18"/>
                  <w:lang w:val="es-ES"/>
                </w:rPr>
                <w:t>.</w:t>
              </w:r>
            </w:ins>
            <w:del w:id="287" w:author="Mendez Torrico, E. Gustavo" w:date="2020-04-17T15:13:00Z">
              <w:r w:rsidDel="00107730">
                <w:rPr>
                  <w:rFonts w:ascii="Arial" w:hAnsi="Arial" w:cs="Arial"/>
                  <w:sz w:val="18"/>
                  <w:szCs w:val="18"/>
                  <w:lang w:val="es-ES"/>
                </w:rPr>
                <w:delText>,</w:delText>
              </w:r>
            </w:del>
            <w:r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</w:p>
        </w:tc>
      </w:tr>
      <w:tr w:rsidR="00F37780" w:rsidRPr="00D97FAD" w14:paraId="6C5544C8" w14:textId="0E7E3AD9" w:rsidTr="009504B6">
        <w:trPr>
          <w:jc w:val="center"/>
        </w:trPr>
        <w:tc>
          <w:tcPr>
            <w:tcW w:w="1345" w:type="dxa"/>
            <w:vAlign w:val="center"/>
          </w:tcPr>
          <w:p w14:paraId="440F428C" w14:textId="77777777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230" w:type="dxa"/>
            <w:vAlign w:val="center"/>
          </w:tcPr>
          <w:p w14:paraId="1878CBA1" w14:textId="77777777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758FC">
              <w:rPr>
                <w:rFonts w:ascii="Arial" w:hAnsi="Arial" w:cs="Arial"/>
                <w:sz w:val="18"/>
                <w:szCs w:val="18"/>
                <w:lang w:val="es-ES"/>
              </w:rPr>
              <w:t>Evaluación económica de la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s obras</w:t>
            </w:r>
          </w:p>
        </w:tc>
        <w:tc>
          <w:tcPr>
            <w:tcW w:w="1170" w:type="dxa"/>
            <w:vAlign w:val="center"/>
          </w:tcPr>
          <w:p w14:paraId="6D28A000" w14:textId="49250A4C" w:rsidR="00F37780" w:rsidRPr="00D97FAD" w:rsidRDefault="004B0B24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4</w:t>
            </w:r>
            <w:r w:rsidR="004220C1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  <w:ins w:id="288" w:author="Mendez Torrico, E. Gustavo" w:date="2020-04-17T15:12:00Z">
              <w:r w:rsidR="00107730">
                <w:rPr>
                  <w:rFonts w:ascii="Arial" w:hAnsi="Arial" w:cs="Arial"/>
                  <w:sz w:val="18"/>
                  <w:szCs w:val="18"/>
                  <w:lang w:val="es-ES"/>
                </w:rPr>
                <w:t>.</w:t>
              </w:r>
            </w:ins>
            <w:del w:id="289" w:author="Mendez Torrico, E. Gustavo" w:date="2020-04-17T15:12:00Z">
              <w:r w:rsidR="000C5B12" w:rsidDel="00107730">
                <w:rPr>
                  <w:rFonts w:ascii="Arial" w:hAnsi="Arial" w:cs="Arial"/>
                  <w:sz w:val="18"/>
                  <w:szCs w:val="18"/>
                  <w:lang w:val="es-ES"/>
                </w:rPr>
                <w:delText>,</w:delText>
              </w:r>
            </w:del>
            <w:r w:rsidR="000C5B12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</w:p>
        </w:tc>
        <w:tc>
          <w:tcPr>
            <w:tcW w:w="900" w:type="dxa"/>
            <w:vAlign w:val="center"/>
          </w:tcPr>
          <w:p w14:paraId="4A8F08E6" w14:textId="2696D818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1BA44956" w14:textId="674F0541" w:rsidR="00F37780" w:rsidRDefault="00415D13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ins w:id="290" w:author="Mendez Torrico, E. Gustavo" w:date="2020-04-17T15:09:00Z">
              <w:r>
                <w:rPr>
                  <w:rFonts w:ascii="Arial" w:hAnsi="Arial" w:cs="Arial"/>
                  <w:sz w:val="18"/>
                  <w:szCs w:val="18"/>
                  <w:lang w:val="es-ES"/>
                </w:rPr>
                <w:t>4</w:t>
              </w:r>
            </w:ins>
            <w:del w:id="291" w:author="Mendez Torrico, E. Gustavo" w:date="2020-04-17T15:09:00Z">
              <w:r w:rsidR="009504B6" w:rsidDel="00415D13">
                <w:rPr>
                  <w:rFonts w:ascii="Arial" w:hAnsi="Arial" w:cs="Arial"/>
                  <w:sz w:val="18"/>
                  <w:szCs w:val="18"/>
                  <w:lang w:val="es-ES"/>
                </w:rPr>
                <w:delText>3</w:delText>
              </w:r>
            </w:del>
            <w:r w:rsidR="009504B6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  <w:ins w:id="292" w:author="Mendez Torrico, E. Gustavo" w:date="2020-04-17T15:13:00Z">
              <w:r w:rsidR="00107730">
                <w:rPr>
                  <w:rFonts w:ascii="Arial" w:hAnsi="Arial" w:cs="Arial"/>
                  <w:sz w:val="18"/>
                  <w:szCs w:val="18"/>
                  <w:lang w:val="es-ES"/>
                </w:rPr>
                <w:t>.</w:t>
              </w:r>
            </w:ins>
            <w:del w:id="293" w:author="Mendez Torrico, E. Gustavo" w:date="2020-04-17T15:13:00Z">
              <w:r w:rsidR="009504B6" w:rsidDel="00107730">
                <w:rPr>
                  <w:rFonts w:ascii="Arial" w:hAnsi="Arial" w:cs="Arial"/>
                  <w:sz w:val="18"/>
                  <w:szCs w:val="18"/>
                  <w:lang w:val="es-ES"/>
                </w:rPr>
                <w:delText>,</w:delText>
              </w:r>
            </w:del>
            <w:r w:rsidR="009504B6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</w:p>
        </w:tc>
      </w:tr>
      <w:tr w:rsidR="00F37780" w:rsidRPr="008C4E13" w14:paraId="695E9DB1" w14:textId="089E2C0E" w:rsidTr="009504B6">
        <w:trPr>
          <w:jc w:val="center"/>
        </w:trPr>
        <w:tc>
          <w:tcPr>
            <w:tcW w:w="1345" w:type="dxa"/>
            <w:vAlign w:val="center"/>
          </w:tcPr>
          <w:p w14:paraId="1E3C95B5" w14:textId="7ED63D68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Actividad 1.</w:t>
            </w:r>
            <w:r w:rsidR="000C5B12"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</w:p>
        </w:tc>
        <w:tc>
          <w:tcPr>
            <w:tcW w:w="4230" w:type="dxa"/>
            <w:vAlign w:val="center"/>
          </w:tcPr>
          <w:p w14:paraId="15480DB5" w14:textId="77777777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C2C2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Instrumentos operativos y de planificación</w:t>
            </w:r>
          </w:p>
        </w:tc>
        <w:tc>
          <w:tcPr>
            <w:tcW w:w="1170" w:type="dxa"/>
            <w:vAlign w:val="center"/>
          </w:tcPr>
          <w:p w14:paraId="0842A123" w14:textId="4B3430A2" w:rsidR="00F37780" w:rsidRPr="00D97FAD" w:rsidRDefault="000C5B12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</w:t>
            </w:r>
            <w:r w:rsidR="004220C1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  <w:ins w:id="294" w:author="Mendez Torrico, E. Gustavo" w:date="2020-04-17T15:12:00Z">
              <w:r w:rsidR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t>.</w:t>
              </w:r>
            </w:ins>
            <w:del w:id="295" w:author="Mendez Torrico, E. Gustavo" w:date="2020-04-17T15:12:00Z">
              <w:r w:rsidDel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,</w:delText>
              </w:r>
            </w:del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000</w:t>
            </w:r>
          </w:p>
        </w:tc>
        <w:tc>
          <w:tcPr>
            <w:tcW w:w="900" w:type="dxa"/>
            <w:vAlign w:val="center"/>
          </w:tcPr>
          <w:p w14:paraId="7F2C8105" w14:textId="77777777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370CD753" w14:textId="004184B9" w:rsidR="00F37780" w:rsidRPr="00D97FAD" w:rsidRDefault="009504B6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</w:t>
            </w:r>
            <w:ins w:id="296" w:author="Mendez Torrico, E. Gustavo" w:date="2020-04-17T15:09:00Z">
              <w:r w:rsidR="00415D13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t>0</w:t>
              </w:r>
            </w:ins>
            <w:del w:id="297" w:author="Mendez Torrico, E. Gustavo" w:date="2020-04-17T15:09:00Z">
              <w:r w:rsidDel="00415D13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5</w:delText>
              </w:r>
            </w:del>
            <w:ins w:id="298" w:author="Mendez Torrico, E. Gustavo" w:date="2020-04-17T15:13:00Z">
              <w:r w:rsidR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t>.</w:t>
              </w:r>
            </w:ins>
            <w:del w:id="299" w:author="Mendez Torrico, E. Gustavo" w:date="2020-04-17T15:13:00Z">
              <w:r w:rsidDel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,</w:delText>
              </w:r>
            </w:del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000</w:t>
            </w:r>
          </w:p>
        </w:tc>
      </w:tr>
      <w:tr w:rsidR="00F37780" w:rsidRPr="00D97FAD" w14:paraId="4BCE2C93" w14:textId="02AD5483" w:rsidTr="009504B6">
        <w:trPr>
          <w:jc w:val="center"/>
        </w:trPr>
        <w:tc>
          <w:tcPr>
            <w:tcW w:w="1345" w:type="dxa"/>
            <w:vAlign w:val="center"/>
          </w:tcPr>
          <w:p w14:paraId="6DD47952" w14:textId="77777777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230" w:type="dxa"/>
            <w:vAlign w:val="center"/>
          </w:tcPr>
          <w:p w14:paraId="0B3F3FD2" w14:textId="77777777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758FC">
              <w:rPr>
                <w:rFonts w:ascii="Arial" w:hAnsi="Arial" w:cs="Arial"/>
                <w:sz w:val="18"/>
                <w:szCs w:val="18"/>
                <w:lang w:val="es-ES_tradnl"/>
              </w:rPr>
              <w:t>ROP y estructura de ejecución</w:t>
            </w:r>
          </w:p>
        </w:tc>
        <w:tc>
          <w:tcPr>
            <w:tcW w:w="1170" w:type="dxa"/>
            <w:vAlign w:val="center"/>
          </w:tcPr>
          <w:p w14:paraId="148006AD" w14:textId="610982BA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  <w:r w:rsidR="000C5B12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  <w:ins w:id="300" w:author="Mendez Torrico, E. Gustavo" w:date="2020-04-17T15:12:00Z">
              <w:r w:rsidR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t>.</w:t>
              </w:r>
            </w:ins>
            <w:del w:id="301" w:author="Mendez Torrico, E. Gustavo" w:date="2020-04-17T15:12:00Z">
              <w:r w:rsidR="009504B6" w:rsidDel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delText>,</w:delText>
              </w:r>
            </w:del>
            <w:r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  <w:tc>
          <w:tcPr>
            <w:tcW w:w="900" w:type="dxa"/>
            <w:vAlign w:val="center"/>
          </w:tcPr>
          <w:p w14:paraId="0E8CD4D8" w14:textId="03ECE744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4E8FD265" w14:textId="08105C40" w:rsidR="00F37780" w:rsidRDefault="009504B6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10</w:t>
            </w:r>
            <w:ins w:id="302" w:author="Mendez Torrico, E. Gustavo" w:date="2020-04-17T15:13:00Z">
              <w:r w:rsidR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t>.</w:t>
              </w:r>
            </w:ins>
            <w:del w:id="303" w:author="Mendez Torrico, E. Gustavo" w:date="2020-04-17T15:13:00Z">
              <w:r w:rsidDel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delText>,</w:delText>
              </w:r>
            </w:del>
            <w:r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</w:tr>
      <w:tr w:rsidR="00F37780" w:rsidRPr="00D97FAD" w14:paraId="2862EBCA" w14:textId="7E875E5B" w:rsidTr="009504B6">
        <w:trPr>
          <w:jc w:val="center"/>
        </w:trPr>
        <w:tc>
          <w:tcPr>
            <w:tcW w:w="1345" w:type="dxa"/>
            <w:vAlign w:val="center"/>
          </w:tcPr>
          <w:p w14:paraId="3F90CF88" w14:textId="77777777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230" w:type="dxa"/>
            <w:vAlign w:val="center"/>
          </w:tcPr>
          <w:p w14:paraId="31765CDD" w14:textId="77777777" w:rsidR="00F37780" w:rsidRPr="00D97FAD" w:rsidRDefault="00F37780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758FC">
              <w:rPr>
                <w:rFonts w:ascii="Arial" w:hAnsi="Arial" w:cs="Arial"/>
                <w:sz w:val="18"/>
                <w:szCs w:val="18"/>
                <w:lang w:val="es-ES_tradnl"/>
              </w:rPr>
              <w:t>Instrumentos de Planificación</w:t>
            </w:r>
          </w:p>
        </w:tc>
        <w:tc>
          <w:tcPr>
            <w:tcW w:w="1170" w:type="dxa"/>
            <w:vAlign w:val="center"/>
          </w:tcPr>
          <w:p w14:paraId="24D55690" w14:textId="38199174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  <w:r w:rsidR="004220C1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  <w:ins w:id="304" w:author="Mendez Torrico, E. Gustavo" w:date="2020-04-17T15:12:00Z">
              <w:r w:rsidR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t>.</w:t>
              </w:r>
            </w:ins>
            <w:del w:id="305" w:author="Mendez Torrico, E. Gustavo" w:date="2020-04-17T15:12:00Z">
              <w:r w:rsidR="009504B6" w:rsidDel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delText>,</w:delText>
              </w:r>
            </w:del>
            <w:r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  <w:tc>
          <w:tcPr>
            <w:tcW w:w="900" w:type="dxa"/>
            <w:vAlign w:val="center"/>
          </w:tcPr>
          <w:p w14:paraId="2766A8B5" w14:textId="3270C750" w:rsidR="00F37780" w:rsidRPr="00D97FAD" w:rsidRDefault="00F37780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2A3BCEF5" w14:textId="4D7215B5" w:rsidR="00F37780" w:rsidRDefault="009504B6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15</w:t>
            </w:r>
            <w:ins w:id="306" w:author="Mendez Torrico, E. Gustavo" w:date="2020-04-17T15:13:00Z">
              <w:r w:rsidR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t>.</w:t>
              </w:r>
            </w:ins>
            <w:del w:id="307" w:author="Mendez Torrico, E. Gustavo" w:date="2020-04-17T15:13:00Z">
              <w:r w:rsidDel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delText>,</w:delText>
              </w:r>
            </w:del>
            <w:r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</w:tr>
      <w:tr w:rsidR="000C5B12" w:rsidRPr="00D97FAD" w14:paraId="03A1087A" w14:textId="77777777" w:rsidTr="009504B6">
        <w:trPr>
          <w:jc w:val="center"/>
        </w:trPr>
        <w:tc>
          <w:tcPr>
            <w:tcW w:w="1345" w:type="dxa"/>
            <w:vAlign w:val="center"/>
          </w:tcPr>
          <w:p w14:paraId="28E0D038" w14:textId="17A56D3A" w:rsidR="000C5B12" w:rsidRPr="00D97FAD" w:rsidRDefault="000C5B12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Actividad 1.4</w:t>
            </w:r>
          </w:p>
        </w:tc>
        <w:tc>
          <w:tcPr>
            <w:tcW w:w="4230" w:type="dxa"/>
            <w:vAlign w:val="center"/>
          </w:tcPr>
          <w:p w14:paraId="53A0B036" w14:textId="777F6068" w:rsidR="000C5B12" w:rsidRPr="000C5B12" w:rsidRDefault="000C5B12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 w:rsidRPr="000C5B12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 xml:space="preserve">Estudios </w:t>
            </w:r>
            <w:r w:rsidR="004220C1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 xml:space="preserve">técnicos y </w:t>
            </w:r>
            <w:r w:rsidRPr="000C5B12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complementarios</w:t>
            </w:r>
          </w:p>
        </w:tc>
        <w:tc>
          <w:tcPr>
            <w:tcW w:w="1170" w:type="dxa"/>
            <w:vAlign w:val="center"/>
          </w:tcPr>
          <w:p w14:paraId="5694E67A" w14:textId="0E2F29ED" w:rsidR="000C5B12" w:rsidRPr="000C5B12" w:rsidRDefault="004B0B24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90</w:t>
            </w:r>
            <w:ins w:id="308" w:author="Mendez Torrico, E. Gustavo" w:date="2020-04-17T15:12:00Z">
              <w:r w:rsidR="00107730">
                <w:rPr>
                  <w:rFonts w:ascii="Arial" w:hAnsi="Arial" w:cs="Arial"/>
                  <w:b/>
                  <w:bCs/>
                  <w:sz w:val="18"/>
                  <w:szCs w:val="18"/>
                  <w:lang w:val="es-ES_tradnl"/>
                </w:rPr>
                <w:t>.</w:t>
              </w:r>
            </w:ins>
            <w:del w:id="309" w:author="Mendez Torrico, E. Gustavo" w:date="2020-04-17T15:12:00Z">
              <w:r w:rsidR="008A4B9C" w:rsidDel="00107730">
                <w:rPr>
                  <w:rFonts w:ascii="Arial" w:hAnsi="Arial" w:cs="Arial"/>
                  <w:b/>
                  <w:bCs/>
                  <w:sz w:val="18"/>
                  <w:szCs w:val="18"/>
                  <w:lang w:val="es-ES_tradnl"/>
                </w:rPr>
                <w:delText>,</w:delText>
              </w:r>
            </w:del>
            <w:r w:rsidR="008A4B9C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000</w:t>
            </w:r>
          </w:p>
        </w:tc>
        <w:tc>
          <w:tcPr>
            <w:tcW w:w="900" w:type="dxa"/>
            <w:vAlign w:val="center"/>
          </w:tcPr>
          <w:p w14:paraId="295AAE83" w14:textId="77777777" w:rsidR="000C5B12" w:rsidRPr="00D97FAD" w:rsidRDefault="000C5B12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16E5A96A" w14:textId="2CB7A862" w:rsidR="000C5B12" w:rsidRDefault="00415D13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  <w:ins w:id="310" w:author="Mendez Torrico, E. Gustavo" w:date="2020-04-17T15:09:00Z">
              <w:r>
                <w:rPr>
                  <w:rFonts w:ascii="Arial" w:hAnsi="Arial" w:cs="Arial"/>
                  <w:sz w:val="18"/>
                  <w:szCs w:val="18"/>
                  <w:lang w:val="es-ES_tradnl"/>
                </w:rPr>
                <w:t>9</w:t>
              </w:r>
            </w:ins>
            <w:del w:id="311" w:author="Mendez Torrico, E. Gustavo" w:date="2020-04-17T15:09:00Z">
              <w:r w:rsidR="008A4B9C" w:rsidDel="00415D13">
                <w:rPr>
                  <w:rFonts w:ascii="Arial" w:hAnsi="Arial" w:cs="Arial"/>
                  <w:sz w:val="18"/>
                  <w:szCs w:val="18"/>
                  <w:lang w:val="es-ES_tradnl"/>
                </w:rPr>
                <w:delText>1</w:delText>
              </w:r>
            </w:del>
            <w:del w:id="312" w:author="Mendez Torrico, E. Gustavo" w:date="2020-04-17T15:10:00Z">
              <w:r w:rsidR="008A4B9C" w:rsidDel="00415D13">
                <w:rPr>
                  <w:rFonts w:ascii="Arial" w:hAnsi="Arial" w:cs="Arial"/>
                  <w:sz w:val="18"/>
                  <w:szCs w:val="18"/>
                  <w:lang w:val="es-ES_tradnl"/>
                </w:rPr>
                <w:delText>0</w:delText>
              </w:r>
            </w:del>
            <w:r w:rsidR="008A4B9C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  <w:ins w:id="313" w:author="Mendez Torrico, E. Gustavo" w:date="2020-04-17T15:13:00Z">
              <w:r w:rsidR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t>.</w:t>
              </w:r>
            </w:ins>
            <w:del w:id="314" w:author="Mendez Torrico, E. Gustavo" w:date="2020-04-17T15:13:00Z">
              <w:r w:rsidR="008A4B9C" w:rsidDel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delText>,</w:delText>
              </w:r>
            </w:del>
            <w:r w:rsidR="008A4B9C"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</w:tr>
      <w:tr w:rsidR="004220C1" w:rsidRPr="00D97FAD" w14:paraId="63F44FEC" w14:textId="77777777" w:rsidTr="009504B6">
        <w:trPr>
          <w:jc w:val="center"/>
        </w:trPr>
        <w:tc>
          <w:tcPr>
            <w:tcW w:w="1345" w:type="dxa"/>
            <w:vAlign w:val="center"/>
          </w:tcPr>
          <w:p w14:paraId="632CBDF3" w14:textId="77777777" w:rsidR="004220C1" w:rsidRDefault="004220C1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230" w:type="dxa"/>
            <w:vAlign w:val="center"/>
          </w:tcPr>
          <w:p w14:paraId="467FF38F" w14:textId="5EC315D4" w:rsidR="004220C1" w:rsidRPr="004220C1" w:rsidRDefault="004220C1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4220C1">
              <w:rPr>
                <w:rFonts w:ascii="Arial" w:hAnsi="Arial" w:cs="Arial"/>
                <w:sz w:val="18"/>
                <w:szCs w:val="18"/>
                <w:lang w:val="es-ES_tradnl"/>
              </w:rPr>
              <w:t>Estudios técnicos de proyectos</w:t>
            </w:r>
          </w:p>
        </w:tc>
        <w:tc>
          <w:tcPr>
            <w:tcW w:w="1170" w:type="dxa"/>
            <w:vAlign w:val="center"/>
          </w:tcPr>
          <w:p w14:paraId="35AF9E73" w14:textId="308734C8" w:rsidR="004220C1" w:rsidRPr="004220C1" w:rsidRDefault="004220C1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4220C1">
              <w:rPr>
                <w:rFonts w:ascii="Arial" w:hAnsi="Arial" w:cs="Arial"/>
                <w:sz w:val="18"/>
                <w:szCs w:val="18"/>
                <w:lang w:val="es-ES_tradnl"/>
              </w:rPr>
              <w:t>60</w:t>
            </w:r>
            <w:ins w:id="315" w:author="Mendez Torrico, E. Gustavo" w:date="2020-04-17T15:12:00Z">
              <w:r w:rsidR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t>.</w:t>
              </w:r>
            </w:ins>
            <w:del w:id="316" w:author="Mendez Torrico, E. Gustavo" w:date="2020-04-17T15:12:00Z">
              <w:r w:rsidRPr="004220C1" w:rsidDel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delText>,</w:delText>
              </w:r>
            </w:del>
            <w:r w:rsidRPr="004220C1"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  <w:tc>
          <w:tcPr>
            <w:tcW w:w="900" w:type="dxa"/>
            <w:vAlign w:val="center"/>
          </w:tcPr>
          <w:p w14:paraId="2D5E7207" w14:textId="77777777" w:rsidR="004220C1" w:rsidRPr="00D97FAD" w:rsidRDefault="004220C1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1B493EA0" w14:textId="1123421A" w:rsidR="004220C1" w:rsidRDefault="00415D13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  <w:ins w:id="317" w:author="Mendez Torrico, E. Gustavo" w:date="2020-04-17T15:10:00Z">
              <w:r>
                <w:rPr>
                  <w:rFonts w:ascii="Arial" w:hAnsi="Arial" w:cs="Arial"/>
                  <w:sz w:val="18"/>
                  <w:szCs w:val="18"/>
                  <w:lang w:val="es-ES_tradnl"/>
                </w:rPr>
                <w:t>60</w:t>
              </w:r>
            </w:ins>
            <w:ins w:id="318" w:author="Mendez Torrico, E. Gustavo" w:date="2020-04-17T15:13:00Z">
              <w:r w:rsidR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t>.</w:t>
              </w:r>
            </w:ins>
            <w:ins w:id="319" w:author="Mendez Torrico, E. Gustavo" w:date="2020-04-17T15:10:00Z">
              <w:r>
                <w:rPr>
                  <w:rFonts w:ascii="Arial" w:hAnsi="Arial" w:cs="Arial"/>
                  <w:sz w:val="18"/>
                  <w:szCs w:val="18"/>
                  <w:lang w:val="es-ES_tradnl"/>
                </w:rPr>
                <w:t>000</w:t>
              </w:r>
            </w:ins>
          </w:p>
        </w:tc>
      </w:tr>
      <w:tr w:rsidR="004220C1" w:rsidRPr="00D97FAD" w14:paraId="58222899" w14:textId="77777777" w:rsidTr="009504B6">
        <w:trPr>
          <w:jc w:val="center"/>
        </w:trPr>
        <w:tc>
          <w:tcPr>
            <w:tcW w:w="1345" w:type="dxa"/>
            <w:vAlign w:val="center"/>
          </w:tcPr>
          <w:p w14:paraId="78CBC099" w14:textId="77777777" w:rsidR="004220C1" w:rsidRDefault="004220C1" w:rsidP="006863A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230" w:type="dxa"/>
            <w:vAlign w:val="center"/>
          </w:tcPr>
          <w:p w14:paraId="3BA8A41F" w14:textId="01B6D188" w:rsidR="004220C1" w:rsidRPr="004220C1" w:rsidRDefault="004220C1" w:rsidP="006863A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4220C1">
              <w:rPr>
                <w:rFonts w:ascii="Arial" w:hAnsi="Arial" w:cs="Arial"/>
                <w:sz w:val="18"/>
                <w:szCs w:val="18"/>
                <w:lang w:val="es-ES_tradnl"/>
              </w:rPr>
              <w:t>Estudios complementarios</w:t>
            </w:r>
          </w:p>
        </w:tc>
        <w:tc>
          <w:tcPr>
            <w:tcW w:w="1170" w:type="dxa"/>
            <w:vAlign w:val="center"/>
          </w:tcPr>
          <w:p w14:paraId="4FACFA86" w14:textId="09411C06" w:rsidR="004220C1" w:rsidRPr="004220C1" w:rsidRDefault="004B0B24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3</w:t>
            </w:r>
            <w:r w:rsidR="004220C1" w:rsidRPr="004220C1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  <w:ins w:id="320" w:author="Mendez Torrico, E. Gustavo" w:date="2020-04-17T15:12:00Z">
              <w:r w:rsidR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t>.</w:t>
              </w:r>
            </w:ins>
            <w:del w:id="321" w:author="Mendez Torrico, E. Gustavo" w:date="2020-04-17T15:12:00Z">
              <w:r w:rsidR="004220C1" w:rsidRPr="004220C1" w:rsidDel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delText>,</w:delText>
              </w:r>
            </w:del>
            <w:r w:rsidR="004220C1" w:rsidRPr="004220C1"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  <w:tc>
          <w:tcPr>
            <w:tcW w:w="900" w:type="dxa"/>
            <w:vAlign w:val="center"/>
          </w:tcPr>
          <w:p w14:paraId="3A13C889" w14:textId="77777777" w:rsidR="004220C1" w:rsidRPr="00D97FAD" w:rsidRDefault="004220C1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0" w:type="dxa"/>
            <w:vAlign w:val="center"/>
          </w:tcPr>
          <w:p w14:paraId="24011227" w14:textId="240778B0" w:rsidR="004220C1" w:rsidRDefault="00415D13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  <w:ins w:id="322" w:author="Mendez Torrico, E. Gustavo" w:date="2020-04-17T15:10:00Z">
              <w:r>
                <w:rPr>
                  <w:rFonts w:ascii="Arial" w:hAnsi="Arial" w:cs="Arial"/>
                  <w:sz w:val="18"/>
                  <w:szCs w:val="18"/>
                  <w:lang w:val="es-ES_tradnl"/>
                </w:rPr>
                <w:t>30</w:t>
              </w:r>
            </w:ins>
            <w:ins w:id="323" w:author="Mendez Torrico, E. Gustavo" w:date="2020-04-17T15:13:00Z">
              <w:r w:rsidR="00107730">
                <w:rPr>
                  <w:rFonts w:ascii="Arial" w:hAnsi="Arial" w:cs="Arial"/>
                  <w:sz w:val="18"/>
                  <w:szCs w:val="18"/>
                  <w:lang w:val="es-ES_tradnl"/>
                </w:rPr>
                <w:t>.</w:t>
              </w:r>
            </w:ins>
            <w:ins w:id="324" w:author="Mendez Torrico, E. Gustavo" w:date="2020-04-17T15:10:00Z">
              <w:r>
                <w:rPr>
                  <w:rFonts w:ascii="Arial" w:hAnsi="Arial" w:cs="Arial"/>
                  <w:sz w:val="18"/>
                  <w:szCs w:val="18"/>
                  <w:lang w:val="es-ES_tradnl"/>
                </w:rPr>
                <w:t>000</w:t>
              </w:r>
            </w:ins>
          </w:p>
        </w:tc>
      </w:tr>
      <w:tr w:rsidR="00F37780" w:rsidRPr="00D97FAD" w14:paraId="24FDB33B" w14:textId="537F5742" w:rsidTr="009504B6">
        <w:trPr>
          <w:jc w:val="center"/>
        </w:trPr>
        <w:tc>
          <w:tcPr>
            <w:tcW w:w="5575" w:type="dxa"/>
            <w:gridSpan w:val="2"/>
            <w:shd w:val="clear" w:color="auto" w:fill="A6A6A6" w:themeFill="background1" w:themeFillShade="A6"/>
            <w:vAlign w:val="center"/>
          </w:tcPr>
          <w:p w14:paraId="75FC7B85" w14:textId="77777777" w:rsidR="00F37780" w:rsidRPr="00C758FC" w:rsidRDefault="00F37780" w:rsidP="009504B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TOTAL</w:t>
            </w:r>
          </w:p>
        </w:tc>
        <w:tc>
          <w:tcPr>
            <w:tcW w:w="1170" w:type="dxa"/>
            <w:shd w:val="clear" w:color="auto" w:fill="A6A6A6" w:themeFill="background1" w:themeFillShade="A6"/>
            <w:vAlign w:val="center"/>
          </w:tcPr>
          <w:p w14:paraId="721BA708" w14:textId="0C8CD5D9" w:rsidR="00F37780" w:rsidRDefault="004B0B24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  <w:r w:rsidR="00F37780" w:rsidRPr="00172F2D">
              <w:rPr>
                <w:rFonts w:ascii="Arial" w:hAnsi="Arial" w:cs="Arial"/>
                <w:b/>
                <w:sz w:val="18"/>
                <w:szCs w:val="18"/>
                <w:lang w:val="es-ES"/>
              </w:rPr>
              <w:t>00</w:t>
            </w:r>
            <w:r w:rsidR="00F37780">
              <w:rPr>
                <w:rFonts w:ascii="Arial" w:hAnsi="Arial" w:cs="Arial"/>
                <w:b/>
                <w:sz w:val="18"/>
                <w:szCs w:val="18"/>
                <w:lang w:val="es-ES"/>
              </w:rPr>
              <w:t>.</w:t>
            </w:r>
            <w:r w:rsidR="00F37780" w:rsidRPr="00172F2D">
              <w:rPr>
                <w:rFonts w:ascii="Arial" w:hAnsi="Arial" w:cs="Arial"/>
                <w:b/>
                <w:sz w:val="18"/>
                <w:szCs w:val="18"/>
                <w:lang w:val="es-ES"/>
              </w:rPr>
              <w:t>000</w:t>
            </w: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14:paraId="29E3D8B7" w14:textId="2DF94B4F" w:rsidR="00F37780" w:rsidRDefault="009504B6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  <w:del w:id="325" w:author="Mendez Torrico, E. Gustavo" w:date="2020-04-17T15:11:00Z">
              <w:r w:rsidDel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3</w:delText>
              </w:r>
            </w:del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0,</w:t>
            </w:r>
            <w:r w:rsidR="00F37780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  <w:del w:id="326" w:author="Mendez Torrico, E. Gustavo" w:date="2020-04-17T15:12:00Z">
              <w:r w:rsidR="00F37780" w:rsidDel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00</w:delText>
              </w:r>
            </w:del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14:paraId="5743590A" w14:textId="1F3EBD83" w:rsidR="00F37780" w:rsidRDefault="004B0B24" w:rsidP="009504B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  <w:ins w:id="327" w:author="Mendez Torrico, E. Gustavo" w:date="2020-04-17T15:07:00Z">
              <w:r w:rsidR="00415D13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t>0</w:t>
              </w:r>
            </w:ins>
            <w:del w:id="328" w:author="Mendez Torrico, E. Gustavo" w:date="2020-04-17T15:07:00Z">
              <w:r w:rsidR="009504B6" w:rsidDel="00415D13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3</w:delText>
              </w:r>
            </w:del>
            <w:r w:rsidR="009504B6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  <w:ins w:id="329" w:author="Mendez Torrico, E. Gustavo" w:date="2020-04-17T15:13:00Z">
              <w:r w:rsidR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t>.</w:t>
              </w:r>
            </w:ins>
            <w:del w:id="330" w:author="Mendez Torrico, E. Gustavo" w:date="2020-04-17T15:13:00Z">
              <w:r w:rsidR="009504B6" w:rsidDel="00107730">
                <w:rPr>
                  <w:rFonts w:ascii="Arial" w:hAnsi="Arial" w:cs="Arial"/>
                  <w:b/>
                  <w:sz w:val="18"/>
                  <w:szCs w:val="18"/>
                  <w:lang w:val="es-ES"/>
                </w:rPr>
                <w:delText>,</w:delText>
              </w:r>
            </w:del>
            <w:r w:rsidR="009504B6">
              <w:rPr>
                <w:rFonts w:ascii="Arial" w:hAnsi="Arial" w:cs="Arial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14:paraId="69798705" w14:textId="0BE4CB56" w:rsidR="0095711B" w:rsidRPr="00AE1564" w:rsidRDefault="00944D7A" w:rsidP="00AE1564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E1564">
        <w:rPr>
          <w:rFonts w:ascii="Arial" w:hAnsi="Arial" w:cs="Arial"/>
          <w:b/>
          <w:lang w:val="es-ES"/>
        </w:rPr>
        <w:t xml:space="preserve">Agencia Ejecutora y estructura de </w:t>
      </w:r>
      <w:r w:rsidR="00A139E6" w:rsidRPr="00AE1564">
        <w:rPr>
          <w:rFonts w:ascii="Arial" w:hAnsi="Arial" w:cs="Arial"/>
          <w:b/>
          <w:lang w:val="es-ES"/>
        </w:rPr>
        <w:t>ejecución</w:t>
      </w:r>
      <w:r w:rsidR="008B6F59" w:rsidRPr="00AE1564">
        <w:rPr>
          <w:rFonts w:ascii="Arial" w:hAnsi="Arial" w:cs="Arial"/>
          <w:b/>
          <w:lang w:val="es-ES"/>
        </w:rPr>
        <w:t>:</w:t>
      </w:r>
    </w:p>
    <w:p w14:paraId="76AB14DE" w14:textId="42464EA0" w:rsidR="009E77DF" w:rsidRDefault="009E77DF" w:rsidP="00AE1564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ins w:id="331" w:author="Guerrero Rivera, Marilyn Ivette" w:date="2020-05-11T17:59:00Z"/>
          <w:rFonts w:ascii="Arial" w:hAnsi="Arial" w:cs="Arial"/>
          <w:lang w:val="es-ES"/>
        </w:rPr>
      </w:pPr>
      <w:r w:rsidRPr="009E77DF">
        <w:rPr>
          <w:rFonts w:ascii="Arial" w:hAnsi="Arial" w:cs="Arial"/>
          <w:lang w:val="es-ES"/>
        </w:rPr>
        <w:t>A solicitud del beneficiario, las actividades financiadas bajo la CT serán ejecutadas por el Banco, a través de la División INE/WSA. Además, las actividades propuestas son congruentes con la estrategia y programa de país del Banco (en su sección 4.5). Esta distribución en la ejecución permitirá aumentar la eficiencia y eficacia en la implementación de estas acciones, contribuyendo a evitar retrasos y a acelerar los tiempos de preparación de la operación.</w:t>
      </w:r>
    </w:p>
    <w:p w14:paraId="1E43253F" w14:textId="5D0A0EC2" w:rsidR="00DD01A8" w:rsidRPr="009E77DF" w:rsidRDefault="00DD01A8" w:rsidP="00AE1564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ins w:id="332" w:author="Guerrero Rivera, Marilyn Ivette" w:date="2020-05-11T17:59:00Z">
        <w:r w:rsidRPr="00DD01A8">
          <w:rPr>
            <w:rFonts w:ascii="Arial" w:hAnsi="Arial" w:cs="Arial"/>
            <w:lang w:val="es-ES"/>
          </w:rPr>
          <w:t>Se promoverá la creación y funcionamiento regular de un comité de coordinación entre las diferentes secretarias involucradas con la preparación del proyecto, y las unidades a cargo de la ejecución de las futuras obras de infraestructura y de la operación y mantenimiento de estas, todas bajo el liderazgo de la SEINFRA</w:t>
        </w:r>
        <w:r>
          <w:rPr>
            <w:rFonts w:ascii="Arial" w:hAnsi="Arial" w:cs="Arial"/>
            <w:lang w:val="es-ES"/>
          </w:rPr>
          <w:t>.</w:t>
        </w:r>
      </w:ins>
    </w:p>
    <w:p w14:paraId="1C4C6CFB" w14:textId="77777777" w:rsidR="009E77DF" w:rsidRPr="009E77DF" w:rsidRDefault="009E77DF" w:rsidP="00AE1564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r w:rsidRPr="009E77DF">
        <w:rPr>
          <w:rFonts w:ascii="Arial" w:hAnsi="Arial" w:cs="Arial"/>
          <w:lang w:val="es-ES"/>
        </w:rPr>
        <w:t xml:space="preserve">El Banco llevará a cabo las contrataciones de conformidad con las Políticas de Adquisiciones para Bienes y Obras financiadas por el BID (GN-2349-9) y las Políticas para la Contratación de Consultores financiadas por el BID (GN-2350-9), y de acuerdo con un plan de adquisiciones. </w:t>
      </w:r>
    </w:p>
    <w:p w14:paraId="1CBDE190" w14:textId="77777777" w:rsidR="0095711B" w:rsidRPr="00203F2F" w:rsidRDefault="005A1A83" w:rsidP="00A71295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203F2F">
        <w:rPr>
          <w:rFonts w:ascii="Arial" w:hAnsi="Arial" w:cs="Arial"/>
          <w:b/>
          <w:lang w:val="es-ES"/>
        </w:rPr>
        <w:t>Riesgos importantes</w:t>
      </w:r>
    </w:p>
    <w:p w14:paraId="32DEA058" w14:textId="55741D17" w:rsidR="009E77DF" w:rsidRDefault="009E77DF" w:rsidP="00AE1564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ins w:id="333" w:author="Vargas Lopez, Laura Marcela" w:date="2020-04-16T16:40:00Z"/>
          <w:rFonts w:ascii="Arial" w:hAnsi="Arial" w:cs="Arial"/>
          <w:lang w:val="es-ES"/>
        </w:rPr>
      </w:pPr>
      <w:r w:rsidRPr="009E77DF">
        <w:rPr>
          <w:rFonts w:ascii="Arial" w:hAnsi="Arial" w:cs="Arial"/>
          <w:lang w:val="es-ES"/>
        </w:rPr>
        <w:t xml:space="preserve">Los riesgos importantes para la ejecución de la CT y el logro de sus objetivos y las respectivas medidas de mitigación se presentan a continuación: La falta de coordinación entre las </w:t>
      </w:r>
      <w:r w:rsidR="009D0834">
        <w:rPr>
          <w:rFonts w:ascii="Arial" w:hAnsi="Arial" w:cs="Arial"/>
          <w:lang w:val="es-ES"/>
        </w:rPr>
        <w:t>secretarias</w:t>
      </w:r>
      <w:r>
        <w:rPr>
          <w:rFonts w:ascii="Arial" w:hAnsi="Arial" w:cs="Arial"/>
          <w:lang w:val="es-ES"/>
        </w:rPr>
        <w:t xml:space="preserve"> del </w:t>
      </w:r>
      <w:r w:rsidR="009D0834">
        <w:rPr>
          <w:rFonts w:ascii="Arial" w:hAnsi="Arial" w:cs="Arial"/>
          <w:lang w:val="es-ES"/>
        </w:rPr>
        <w:t>e</w:t>
      </w:r>
      <w:r>
        <w:rPr>
          <w:rFonts w:ascii="Arial" w:hAnsi="Arial" w:cs="Arial"/>
          <w:lang w:val="es-ES"/>
        </w:rPr>
        <w:t xml:space="preserve">stado involucradas con la preparación de la operación </w:t>
      </w:r>
      <w:r w:rsidRPr="009E77DF">
        <w:rPr>
          <w:rFonts w:ascii="Arial" w:hAnsi="Arial" w:cs="Arial"/>
          <w:lang w:val="es-ES"/>
        </w:rPr>
        <w:t xml:space="preserve">podría demorar la ejecución de la CT (riesgo bajo). Para minimizar este riesgo se promoverá la creación y funcionamiento regular de un comité de coordinación entre las diferentes </w:t>
      </w:r>
      <w:r>
        <w:rPr>
          <w:rFonts w:ascii="Arial" w:hAnsi="Arial" w:cs="Arial"/>
          <w:lang w:val="es-ES"/>
        </w:rPr>
        <w:t>secretarias</w:t>
      </w:r>
      <w:r w:rsidRPr="009E77DF">
        <w:rPr>
          <w:rFonts w:ascii="Arial" w:hAnsi="Arial" w:cs="Arial"/>
          <w:lang w:val="es-ES"/>
        </w:rPr>
        <w:t xml:space="preserve"> involucradas con la preparación del proyecto, </w:t>
      </w:r>
      <w:r w:rsidR="009D0834">
        <w:rPr>
          <w:rFonts w:ascii="Arial" w:hAnsi="Arial" w:cs="Arial"/>
          <w:lang w:val="es-ES"/>
        </w:rPr>
        <w:t xml:space="preserve">y </w:t>
      </w:r>
      <w:r w:rsidRPr="009E77DF">
        <w:rPr>
          <w:rFonts w:ascii="Arial" w:hAnsi="Arial" w:cs="Arial"/>
          <w:lang w:val="es-ES"/>
        </w:rPr>
        <w:t xml:space="preserve">las unidades a cargo de la ejecución de las futuras </w:t>
      </w:r>
      <w:r w:rsidRPr="00364DAF">
        <w:rPr>
          <w:rFonts w:ascii="Arial" w:hAnsi="Arial" w:cs="Arial"/>
          <w:lang w:val="es-ES"/>
        </w:rPr>
        <w:t>obras de infraestructura y de la operación y mantenimiento de estas</w:t>
      </w:r>
      <w:r w:rsidR="009D0834" w:rsidRPr="00364DAF">
        <w:rPr>
          <w:rFonts w:ascii="Arial" w:hAnsi="Arial" w:cs="Arial"/>
          <w:lang w:val="es-ES"/>
        </w:rPr>
        <w:t xml:space="preserve">, todas bajo el liderazgo de la </w:t>
      </w:r>
      <w:r w:rsidR="00BD238A" w:rsidRPr="00364DAF">
        <w:rPr>
          <w:rFonts w:ascii="Arial" w:hAnsi="Arial" w:cs="Arial"/>
          <w:lang w:val="es-ES"/>
        </w:rPr>
        <w:t>SEINFRA.</w:t>
      </w:r>
    </w:p>
    <w:p w14:paraId="628CD6C4" w14:textId="23F0187B" w:rsidR="007B5C55" w:rsidRPr="00364DAF" w:rsidRDefault="007B5C55" w:rsidP="00AE1564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ins w:id="334" w:author="Vargas Lopez, Laura Marcela" w:date="2020-04-16T16:41:00Z">
        <w:r>
          <w:rPr>
            <w:rFonts w:ascii="Arial" w:hAnsi="Arial" w:cs="Arial"/>
            <w:lang w:val="es-ES"/>
          </w:rPr>
          <w:t>Adicionalmente, en el marco</w:t>
        </w:r>
        <w:r w:rsidR="000C3F7E">
          <w:rPr>
            <w:rFonts w:ascii="Arial" w:hAnsi="Arial" w:cs="Arial"/>
            <w:lang w:val="es-ES"/>
          </w:rPr>
          <w:t xml:space="preserve"> del impacto del COVID-19, </w:t>
        </w:r>
      </w:ins>
      <w:ins w:id="335" w:author="Vargas Lopez, Laura Marcela" w:date="2020-04-16T16:43:00Z">
        <w:r w:rsidR="00053C21" w:rsidRPr="00053C21">
          <w:rPr>
            <w:rFonts w:ascii="Arial" w:hAnsi="Arial" w:cs="Arial"/>
            <w:lang w:val="es-ES"/>
          </w:rPr>
          <w:t xml:space="preserve">es probable que el gobierno </w:t>
        </w:r>
      </w:ins>
      <w:ins w:id="336" w:author="Mendez Torrico, E. Gustavo" w:date="2020-04-17T15:04:00Z">
        <w:r w:rsidR="00415D13">
          <w:rPr>
            <w:rFonts w:ascii="Arial" w:hAnsi="Arial" w:cs="Arial"/>
            <w:lang w:val="es-ES"/>
          </w:rPr>
          <w:t xml:space="preserve">federal </w:t>
        </w:r>
      </w:ins>
      <w:ins w:id="337" w:author="Vargas Lopez, Laura Marcela" w:date="2020-04-16T16:43:00Z">
        <w:r w:rsidR="00053C21" w:rsidRPr="00053C21">
          <w:rPr>
            <w:rFonts w:ascii="Arial" w:hAnsi="Arial" w:cs="Arial"/>
            <w:lang w:val="es-ES"/>
          </w:rPr>
          <w:t xml:space="preserve">priorice inversiones </w:t>
        </w:r>
        <w:r w:rsidR="00720AF2">
          <w:rPr>
            <w:rFonts w:ascii="Arial" w:hAnsi="Arial" w:cs="Arial"/>
            <w:lang w:val="es-ES"/>
          </w:rPr>
          <w:t>dirigidas a la</w:t>
        </w:r>
        <w:r w:rsidR="00053C21" w:rsidRPr="00053C21">
          <w:rPr>
            <w:rFonts w:ascii="Arial" w:hAnsi="Arial" w:cs="Arial"/>
            <w:lang w:val="es-ES"/>
          </w:rPr>
          <w:t xml:space="preserve"> recuperación económica, social y fiscal</w:t>
        </w:r>
      </w:ins>
      <w:ins w:id="338" w:author="Mendez Torrico, E. Gustavo" w:date="2020-04-17T15:04:00Z">
        <w:r w:rsidR="00415D13">
          <w:rPr>
            <w:rFonts w:ascii="Arial" w:hAnsi="Arial" w:cs="Arial"/>
            <w:lang w:val="es-ES"/>
          </w:rPr>
          <w:t xml:space="preserve"> de los estados</w:t>
        </w:r>
      </w:ins>
      <w:ins w:id="339" w:author="Vargas Lopez, Laura Marcela" w:date="2020-04-16T16:43:00Z">
        <w:r w:rsidR="00053C21" w:rsidRPr="00053C21">
          <w:rPr>
            <w:rFonts w:ascii="Arial" w:hAnsi="Arial" w:cs="Arial"/>
            <w:lang w:val="es-ES"/>
          </w:rPr>
          <w:t>, postergando inversiones en infraestructura</w:t>
        </w:r>
      </w:ins>
      <w:ins w:id="340" w:author="Mendez Torrico, E. Gustavo" w:date="2020-04-17T15:05:00Z">
        <w:r w:rsidR="00415D13">
          <w:rPr>
            <w:rFonts w:ascii="Arial" w:hAnsi="Arial" w:cs="Arial"/>
            <w:lang w:val="es-ES"/>
          </w:rPr>
          <w:t xml:space="preserve"> como las de la operación de préstamo que será preparada con la CT</w:t>
        </w:r>
      </w:ins>
      <w:ins w:id="341" w:author="Vargas Lopez, Laura Marcela" w:date="2020-04-16T16:43:00Z">
        <w:r w:rsidR="00B817CC">
          <w:rPr>
            <w:rFonts w:ascii="Arial" w:hAnsi="Arial" w:cs="Arial"/>
            <w:lang w:val="es-ES"/>
          </w:rPr>
          <w:t>.</w:t>
        </w:r>
      </w:ins>
      <w:ins w:id="342" w:author="Mendez Torrico, E. Gustavo" w:date="2020-04-17T15:06:00Z">
        <w:r w:rsidR="00415D13">
          <w:rPr>
            <w:rFonts w:ascii="Arial" w:hAnsi="Arial" w:cs="Arial"/>
            <w:lang w:val="es-ES"/>
          </w:rPr>
          <w:t xml:space="preserve"> Se monitorearán las decisiones del gobierno federal y se tomarán acciones para minimiza</w:t>
        </w:r>
      </w:ins>
      <w:ins w:id="343" w:author="Mendez Torrico, E. Gustavo" w:date="2020-04-17T15:07:00Z">
        <w:r w:rsidR="00415D13">
          <w:rPr>
            <w:rFonts w:ascii="Arial" w:hAnsi="Arial" w:cs="Arial"/>
            <w:lang w:val="es-ES"/>
          </w:rPr>
          <w:t>r</w:t>
        </w:r>
      </w:ins>
      <w:ins w:id="344" w:author="Mendez Torrico, E. Gustavo" w:date="2020-04-17T15:06:00Z">
        <w:r w:rsidR="00415D13">
          <w:rPr>
            <w:rFonts w:ascii="Arial" w:hAnsi="Arial" w:cs="Arial"/>
            <w:lang w:val="es-ES"/>
          </w:rPr>
          <w:t xml:space="preserve"> los retrasos, si fuera el caso.</w:t>
        </w:r>
      </w:ins>
    </w:p>
    <w:p w14:paraId="400BED5D" w14:textId="77777777" w:rsidR="0095711B" w:rsidRPr="00A71295" w:rsidRDefault="000C16F9" w:rsidP="00A71295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bCs/>
          <w:lang w:val="es-ES"/>
        </w:rPr>
      </w:pPr>
      <w:r w:rsidRPr="00A71295">
        <w:rPr>
          <w:rFonts w:ascii="Arial" w:hAnsi="Arial" w:cs="Arial"/>
          <w:b/>
          <w:bCs/>
          <w:lang w:val="es-ES"/>
        </w:rPr>
        <w:t xml:space="preserve">Salvaguardias </w:t>
      </w:r>
      <w:r w:rsidR="00055EF1" w:rsidRPr="00A71295">
        <w:rPr>
          <w:rFonts w:ascii="Arial" w:hAnsi="Arial" w:cs="Arial"/>
          <w:b/>
          <w:bCs/>
          <w:lang w:val="es-ES"/>
        </w:rPr>
        <w:t>a</w:t>
      </w:r>
      <w:r w:rsidRPr="00A71295">
        <w:rPr>
          <w:rFonts w:ascii="Arial" w:hAnsi="Arial" w:cs="Arial"/>
          <w:b/>
          <w:bCs/>
          <w:lang w:val="es-ES"/>
        </w:rPr>
        <w:t>mbientales</w:t>
      </w:r>
    </w:p>
    <w:p w14:paraId="249DE5FF" w14:textId="222708B5" w:rsidR="00057C38" w:rsidRPr="00203F2F" w:rsidRDefault="00C26B84" w:rsidP="00AE1564">
      <w:pPr>
        <w:pStyle w:val="ListParagraph"/>
        <w:numPr>
          <w:ilvl w:val="1"/>
          <w:numId w:val="5"/>
        </w:numPr>
        <w:spacing w:after="120" w:line="240" w:lineRule="auto"/>
        <w:ind w:hanging="634"/>
        <w:contextualSpacing w:val="0"/>
        <w:jc w:val="both"/>
        <w:rPr>
          <w:rFonts w:ascii="Arial" w:hAnsi="Arial" w:cs="Arial"/>
          <w:lang w:val="es-ES"/>
        </w:rPr>
      </w:pPr>
      <w:r w:rsidRPr="00203F2F">
        <w:rPr>
          <w:rFonts w:ascii="Arial" w:hAnsi="Arial" w:cs="Arial"/>
          <w:lang w:val="es-ES"/>
        </w:rPr>
        <w:t>En el mediano y largo plazo, los resultados de los estudios que financiará</w:t>
      </w:r>
      <w:del w:id="345" w:author="Vargas Lopez, Laura Marcela" w:date="2020-04-16T16:44:00Z">
        <w:r w:rsidRPr="00203F2F" w:rsidDel="006608DD">
          <w:rPr>
            <w:rFonts w:ascii="Arial" w:hAnsi="Arial" w:cs="Arial"/>
            <w:lang w:val="es-ES"/>
          </w:rPr>
          <w:delText>n</w:delText>
        </w:r>
      </w:del>
      <w:r w:rsidRPr="00203F2F">
        <w:rPr>
          <w:rFonts w:ascii="Arial" w:hAnsi="Arial" w:cs="Arial"/>
          <w:lang w:val="es-ES"/>
        </w:rPr>
        <w:t xml:space="preserve"> la CT promoverán la recuperación y </w:t>
      </w:r>
      <w:r w:rsidR="00EB064E" w:rsidRPr="00203F2F">
        <w:rPr>
          <w:rFonts w:ascii="Arial" w:hAnsi="Arial" w:cs="Arial"/>
          <w:lang w:val="es-ES"/>
        </w:rPr>
        <w:t xml:space="preserve">el desarrollo de infraestructura de macro drenaje, agua, alcantarillado, </w:t>
      </w:r>
      <w:r w:rsidRPr="00203F2F">
        <w:rPr>
          <w:rFonts w:ascii="Arial" w:hAnsi="Arial" w:cs="Arial"/>
          <w:lang w:val="es-ES"/>
        </w:rPr>
        <w:t xml:space="preserve">con impactos ambientales y sociales muy positivos. Siguiendo las </w:t>
      </w:r>
      <w:r w:rsidR="00EB064E" w:rsidRPr="00203F2F">
        <w:rPr>
          <w:rFonts w:ascii="Arial" w:hAnsi="Arial" w:cs="Arial"/>
          <w:lang w:val="es-ES"/>
        </w:rPr>
        <w:t xml:space="preserve">directivas de la </w:t>
      </w:r>
      <w:r w:rsidR="000514BD" w:rsidRPr="00203F2F">
        <w:rPr>
          <w:rFonts w:ascii="Arial" w:hAnsi="Arial" w:cs="Arial"/>
          <w:lang w:val="es-ES"/>
        </w:rPr>
        <w:t>Política</w:t>
      </w:r>
      <w:r w:rsidR="00EB064E" w:rsidRPr="00203F2F">
        <w:rPr>
          <w:rFonts w:ascii="Arial" w:hAnsi="Arial" w:cs="Arial"/>
          <w:lang w:val="es-ES"/>
        </w:rPr>
        <w:t xml:space="preserve"> de Salvaguardias ambientales </w:t>
      </w:r>
      <w:r w:rsidRPr="00203F2F">
        <w:rPr>
          <w:rFonts w:ascii="Arial" w:hAnsi="Arial" w:cs="Arial"/>
          <w:lang w:val="es-ES"/>
        </w:rPr>
        <w:t xml:space="preserve">y los procedimientos del Banco, el equipo sugiere la </w:t>
      </w:r>
      <w:r w:rsidRPr="00364DAF">
        <w:rPr>
          <w:rFonts w:ascii="Arial" w:hAnsi="Arial" w:cs="Arial"/>
          <w:lang w:val="es-ES"/>
        </w:rPr>
        <w:t>clasificación ¨</w:t>
      </w:r>
      <w:r w:rsidR="004D2B62" w:rsidRPr="00364DAF">
        <w:rPr>
          <w:rFonts w:ascii="Arial" w:hAnsi="Arial" w:cs="Arial"/>
          <w:lang w:val="es-ES"/>
        </w:rPr>
        <w:t>A</w:t>
      </w:r>
      <w:r w:rsidRPr="00364DAF">
        <w:rPr>
          <w:rFonts w:ascii="Arial" w:hAnsi="Arial" w:cs="Arial"/>
          <w:lang w:val="es-ES"/>
        </w:rPr>
        <w:t xml:space="preserve">¨. </w:t>
      </w:r>
    </w:p>
    <w:sectPr w:rsidR="00057C38" w:rsidRPr="00203F2F" w:rsidSect="00D07D4C">
      <w:footerReference w:type="default" r:id="rId8"/>
      <w:pgSz w:w="12240" w:h="15840"/>
      <w:pgMar w:top="990" w:right="126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05726" w14:textId="77777777" w:rsidR="00432819" w:rsidRDefault="00432819" w:rsidP="0095711B">
      <w:pPr>
        <w:spacing w:after="0" w:line="240" w:lineRule="auto"/>
      </w:pPr>
      <w:r>
        <w:separator/>
      </w:r>
    </w:p>
  </w:endnote>
  <w:endnote w:type="continuationSeparator" w:id="0">
    <w:p w14:paraId="55B447F8" w14:textId="77777777" w:rsidR="00432819" w:rsidRDefault="00432819" w:rsidP="00957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3875126"/>
      <w:docPartObj>
        <w:docPartGallery w:val="Page Numbers (Bottom of Page)"/>
        <w:docPartUnique/>
      </w:docPartObj>
    </w:sdtPr>
    <w:sdtEndPr/>
    <w:sdtContent>
      <w:p w14:paraId="7047EE31" w14:textId="77777777" w:rsidR="006863A8" w:rsidRDefault="006863A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289C3BE" w14:textId="77777777" w:rsidR="006863A8" w:rsidRDefault="006863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499E0" w14:textId="77777777" w:rsidR="00432819" w:rsidRDefault="00432819" w:rsidP="0095711B">
      <w:pPr>
        <w:spacing w:after="0" w:line="240" w:lineRule="auto"/>
      </w:pPr>
      <w:r>
        <w:separator/>
      </w:r>
    </w:p>
  </w:footnote>
  <w:footnote w:type="continuationSeparator" w:id="0">
    <w:p w14:paraId="1C537369" w14:textId="77777777" w:rsidR="00432819" w:rsidRDefault="00432819" w:rsidP="00957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47C50"/>
    <w:multiLevelType w:val="multilevel"/>
    <w:tmpl w:val="1E82CAC0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ind w:left="5544" w:hanging="432"/>
      </w:pPr>
    </w:lvl>
    <w:lvl w:ilvl="8">
      <w:start w:val="1"/>
      <w:numFmt w:val="lowerRoman"/>
      <w:pStyle w:val="Heading9"/>
      <w:lvlText w:val="%9."/>
      <w:lvlJc w:val="right"/>
      <w:pPr>
        <w:ind w:left="5688" w:hanging="144"/>
      </w:pPr>
    </w:lvl>
  </w:abstractNum>
  <w:abstractNum w:abstractNumId="1" w15:restartNumberingAfterBreak="0">
    <w:nsid w:val="08E84BD3"/>
    <w:multiLevelType w:val="multilevel"/>
    <w:tmpl w:val="D6BA26CE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0A2564E0"/>
    <w:multiLevelType w:val="hybridMultilevel"/>
    <w:tmpl w:val="48FE8D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E65187"/>
    <w:multiLevelType w:val="hybridMultilevel"/>
    <w:tmpl w:val="BE28976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665631"/>
    <w:multiLevelType w:val="hybridMultilevel"/>
    <w:tmpl w:val="BC78F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D4D18"/>
    <w:multiLevelType w:val="multilevel"/>
    <w:tmpl w:val="B3508188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6" w15:restartNumberingAfterBreak="0">
    <w:nsid w:val="1C8A0E03"/>
    <w:multiLevelType w:val="hybridMultilevel"/>
    <w:tmpl w:val="B394B99C"/>
    <w:lvl w:ilvl="0" w:tplc="7526C6D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4449A"/>
    <w:multiLevelType w:val="multilevel"/>
    <w:tmpl w:val="B03ED5F8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7354963"/>
    <w:multiLevelType w:val="hybridMultilevel"/>
    <w:tmpl w:val="95EAD726"/>
    <w:lvl w:ilvl="0" w:tplc="AC6C38CE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9" w15:restartNumberingAfterBreak="0">
    <w:nsid w:val="292E025C"/>
    <w:multiLevelType w:val="hybridMultilevel"/>
    <w:tmpl w:val="B2248766"/>
    <w:lvl w:ilvl="0" w:tplc="C700CC4A">
      <w:numFmt w:val="bullet"/>
      <w:lvlText w:val=""/>
      <w:lvlJc w:val="left"/>
      <w:pPr>
        <w:ind w:left="7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2C2F5421"/>
    <w:multiLevelType w:val="hybridMultilevel"/>
    <w:tmpl w:val="0B1458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D0B9B"/>
    <w:multiLevelType w:val="hybridMultilevel"/>
    <w:tmpl w:val="D518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D794C"/>
    <w:multiLevelType w:val="multilevel"/>
    <w:tmpl w:val="52C25B6A"/>
    <w:lvl w:ilvl="0">
      <w:start w:val="1"/>
      <w:numFmt w:val="upperRoman"/>
      <w:lvlRestart w:val="0"/>
      <w:lvlText w:val="%1."/>
      <w:lvlJc w:val="center"/>
      <w:pPr>
        <w:tabs>
          <w:tab w:val="num" w:pos="931"/>
        </w:tabs>
        <w:ind w:left="283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859" w:hanging="576"/>
      </w:pPr>
    </w:lvl>
    <w:lvl w:ilvl="2">
      <w:start w:val="1"/>
      <w:numFmt w:val="decimal"/>
      <w:lvlText w:val="%1.%2.%3"/>
      <w:lvlJc w:val="left"/>
      <w:pPr>
        <w:ind w:left="1003" w:hanging="720"/>
      </w:pPr>
    </w:lvl>
    <w:lvl w:ilvl="3">
      <w:start w:val="1"/>
      <w:numFmt w:val="decimal"/>
      <w:lvlText w:val="%1.%2.%3.%4"/>
      <w:lvlJc w:val="left"/>
      <w:pPr>
        <w:ind w:left="1147" w:hanging="864"/>
      </w:pPr>
    </w:lvl>
    <w:lvl w:ilvl="4">
      <w:start w:val="1"/>
      <w:numFmt w:val="decimal"/>
      <w:lvlText w:val="%1.%2.%3.%4.%5"/>
      <w:lvlJc w:val="left"/>
      <w:pPr>
        <w:ind w:left="1291" w:hanging="1008"/>
      </w:pPr>
    </w:lvl>
    <w:lvl w:ilvl="5">
      <w:start w:val="1"/>
      <w:numFmt w:val="decimal"/>
      <w:lvlText w:val="%1.%2.%3.%4.%5.%6"/>
      <w:lvlJc w:val="left"/>
      <w:pPr>
        <w:ind w:left="1435" w:hanging="1152"/>
      </w:pPr>
    </w:lvl>
    <w:lvl w:ilvl="6">
      <w:start w:val="1"/>
      <w:numFmt w:val="decimal"/>
      <w:lvlText w:val="%1.%2.%3.%4.%5.%6.%7"/>
      <w:lvlJc w:val="left"/>
      <w:pPr>
        <w:ind w:left="1579" w:hanging="1296"/>
      </w:pPr>
    </w:lvl>
    <w:lvl w:ilvl="7">
      <w:start w:val="1"/>
      <w:numFmt w:val="decimal"/>
      <w:lvlText w:val="%1.%2.%3.%4.%5.%6.%7.%8"/>
      <w:lvlJc w:val="left"/>
      <w:pPr>
        <w:ind w:left="1723" w:hanging="1440"/>
      </w:pPr>
    </w:lvl>
    <w:lvl w:ilvl="8">
      <w:start w:val="1"/>
      <w:numFmt w:val="decimal"/>
      <w:lvlText w:val="%1.%2.%3.%4.%5.%6.%7.%8.%9"/>
      <w:lvlJc w:val="left"/>
      <w:pPr>
        <w:ind w:left="1867" w:hanging="1584"/>
      </w:pPr>
    </w:lvl>
  </w:abstractNum>
  <w:abstractNum w:abstractNumId="13" w15:restartNumberingAfterBreak="0">
    <w:nsid w:val="30A019F8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2B452AC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43D55CB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CC10A8F"/>
    <w:multiLevelType w:val="hybridMultilevel"/>
    <w:tmpl w:val="92400A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45B36"/>
    <w:multiLevelType w:val="multilevel"/>
    <w:tmpl w:val="DF24E458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3FF01659"/>
    <w:multiLevelType w:val="hybridMultilevel"/>
    <w:tmpl w:val="50E0201E"/>
    <w:lvl w:ilvl="0" w:tplc="B15CCB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26DFF"/>
    <w:multiLevelType w:val="hybridMultilevel"/>
    <w:tmpl w:val="92CAC682"/>
    <w:lvl w:ilvl="0" w:tplc="04B84FF8">
      <w:start w:val="1"/>
      <w:numFmt w:val="lowerRoman"/>
      <w:lvlText w:val="(%1)"/>
      <w:lvlJc w:val="left"/>
      <w:pPr>
        <w:ind w:left="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 w15:restartNumberingAfterBreak="0">
    <w:nsid w:val="4ACB180A"/>
    <w:multiLevelType w:val="hybridMultilevel"/>
    <w:tmpl w:val="CAD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AA7257"/>
    <w:multiLevelType w:val="hybridMultilevel"/>
    <w:tmpl w:val="8DFA4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76835"/>
    <w:multiLevelType w:val="multilevel"/>
    <w:tmpl w:val="0CAED994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4E183EB3"/>
    <w:multiLevelType w:val="hybridMultilevel"/>
    <w:tmpl w:val="59BC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65662"/>
    <w:multiLevelType w:val="hybridMultilevel"/>
    <w:tmpl w:val="493041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EB7CF2"/>
    <w:multiLevelType w:val="multilevel"/>
    <w:tmpl w:val="FABEDB5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C0747DB"/>
    <w:multiLevelType w:val="hybridMultilevel"/>
    <w:tmpl w:val="E130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DB0E83"/>
    <w:multiLevelType w:val="hybridMultilevel"/>
    <w:tmpl w:val="72CEE1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20F63"/>
    <w:multiLevelType w:val="multilevel"/>
    <w:tmpl w:val="4BD2215C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B66020D"/>
    <w:multiLevelType w:val="multilevel"/>
    <w:tmpl w:val="01928BF6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3DA472B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F5C51C3"/>
    <w:multiLevelType w:val="hybridMultilevel"/>
    <w:tmpl w:val="7C0C5914"/>
    <w:lvl w:ilvl="0" w:tplc="E2FC7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23"/>
  </w:num>
  <w:num w:numId="4">
    <w:abstractNumId w:val="31"/>
  </w:num>
  <w:num w:numId="5">
    <w:abstractNumId w:val="30"/>
  </w:num>
  <w:num w:numId="6">
    <w:abstractNumId w:val="8"/>
  </w:num>
  <w:num w:numId="7">
    <w:abstractNumId w:val="9"/>
  </w:num>
  <w:num w:numId="8">
    <w:abstractNumId w:val="11"/>
  </w:num>
  <w:num w:numId="9">
    <w:abstractNumId w:val="26"/>
  </w:num>
  <w:num w:numId="10">
    <w:abstractNumId w:val="27"/>
  </w:num>
  <w:num w:numId="11">
    <w:abstractNumId w:val="4"/>
  </w:num>
  <w:num w:numId="12">
    <w:abstractNumId w:val="10"/>
  </w:num>
  <w:num w:numId="13">
    <w:abstractNumId w:val="24"/>
  </w:num>
  <w:num w:numId="14">
    <w:abstractNumId w:val="3"/>
  </w:num>
  <w:num w:numId="15">
    <w:abstractNumId w:val="2"/>
  </w:num>
  <w:num w:numId="16">
    <w:abstractNumId w:val="6"/>
  </w:num>
  <w:num w:numId="17">
    <w:abstractNumId w:val="2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3"/>
  </w:num>
  <w:num w:numId="21">
    <w:abstractNumId w:val="19"/>
  </w:num>
  <w:num w:numId="22">
    <w:abstractNumId w:val="14"/>
  </w:num>
  <w:num w:numId="23">
    <w:abstractNumId w:val="28"/>
  </w:num>
  <w:num w:numId="24">
    <w:abstractNumId w:val="5"/>
  </w:num>
  <w:num w:numId="25">
    <w:abstractNumId w:val="12"/>
  </w:num>
  <w:num w:numId="26">
    <w:abstractNumId w:val="29"/>
  </w:num>
  <w:num w:numId="27">
    <w:abstractNumId w:val="7"/>
  </w:num>
  <w:num w:numId="28">
    <w:abstractNumId w:val="25"/>
  </w:num>
  <w:num w:numId="29">
    <w:abstractNumId w:val="1"/>
  </w:num>
  <w:num w:numId="30">
    <w:abstractNumId w:val="22"/>
  </w:num>
  <w:num w:numId="31">
    <w:abstractNumId w:val="17"/>
  </w:num>
  <w:num w:numId="32">
    <w:abstractNumId w:val="0"/>
  </w:num>
  <w:num w:numId="33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uerrero Rivera, Marilyn Ivette">
    <w15:presenceInfo w15:providerId="AD" w15:userId="S::MARILYNG@iadb.org::09f8d457-9de5-4f16-8afc-f2c577706ec3"/>
  </w15:person>
  <w15:person w15:author="Vargas Lopez, Laura Marcela">
    <w15:presenceInfo w15:providerId="AD" w15:userId="S::LAURAVAR@iadb.org::a77da3ef-f02e-43f8-a1a4-1b75232f674a"/>
  </w15:person>
  <w15:person w15:author="Mendez Torrico, E. Gustavo">
    <w15:presenceInfo w15:providerId="AD" w15:userId="S::gmendez@iadb.org::a14d23d8-790e-404c-8aee-ab1f2547b5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1B"/>
    <w:rsid w:val="000009AF"/>
    <w:rsid w:val="00005EB1"/>
    <w:rsid w:val="00011298"/>
    <w:rsid w:val="00012157"/>
    <w:rsid w:val="00013C0A"/>
    <w:rsid w:val="00015265"/>
    <w:rsid w:val="00017B41"/>
    <w:rsid w:val="00024DD9"/>
    <w:rsid w:val="000259D8"/>
    <w:rsid w:val="000269F9"/>
    <w:rsid w:val="00030D71"/>
    <w:rsid w:val="0004139F"/>
    <w:rsid w:val="00046CD6"/>
    <w:rsid w:val="000514BD"/>
    <w:rsid w:val="00053C21"/>
    <w:rsid w:val="00053D1D"/>
    <w:rsid w:val="00055EF1"/>
    <w:rsid w:val="00057C38"/>
    <w:rsid w:val="00057E58"/>
    <w:rsid w:val="0006691C"/>
    <w:rsid w:val="00066E57"/>
    <w:rsid w:val="00066F7E"/>
    <w:rsid w:val="00070526"/>
    <w:rsid w:val="00070EAF"/>
    <w:rsid w:val="00075F42"/>
    <w:rsid w:val="00077A34"/>
    <w:rsid w:val="0008296A"/>
    <w:rsid w:val="00086CFF"/>
    <w:rsid w:val="00087AF9"/>
    <w:rsid w:val="00090988"/>
    <w:rsid w:val="00091961"/>
    <w:rsid w:val="00092953"/>
    <w:rsid w:val="000A09F2"/>
    <w:rsid w:val="000A46B5"/>
    <w:rsid w:val="000B7141"/>
    <w:rsid w:val="000C16F9"/>
    <w:rsid w:val="000C23A0"/>
    <w:rsid w:val="000C3F7E"/>
    <w:rsid w:val="000C491F"/>
    <w:rsid w:val="000C4B72"/>
    <w:rsid w:val="000C5B12"/>
    <w:rsid w:val="000C7F1F"/>
    <w:rsid w:val="000E00DD"/>
    <w:rsid w:val="000E7093"/>
    <w:rsid w:val="000F39D2"/>
    <w:rsid w:val="000F6B7E"/>
    <w:rsid w:val="00102DAE"/>
    <w:rsid w:val="00105741"/>
    <w:rsid w:val="00107730"/>
    <w:rsid w:val="00124040"/>
    <w:rsid w:val="00124AFA"/>
    <w:rsid w:val="001316E2"/>
    <w:rsid w:val="00131ED7"/>
    <w:rsid w:val="001406A9"/>
    <w:rsid w:val="0017059F"/>
    <w:rsid w:val="0017216B"/>
    <w:rsid w:val="00173FFA"/>
    <w:rsid w:val="001765C9"/>
    <w:rsid w:val="0019236F"/>
    <w:rsid w:val="001A0A33"/>
    <w:rsid w:val="001A1694"/>
    <w:rsid w:val="001A217E"/>
    <w:rsid w:val="001A4C2F"/>
    <w:rsid w:val="001C0DC9"/>
    <w:rsid w:val="001C1143"/>
    <w:rsid w:val="001C18FD"/>
    <w:rsid w:val="001D33BD"/>
    <w:rsid w:val="001D3ECA"/>
    <w:rsid w:val="001D4B58"/>
    <w:rsid w:val="001E3F5D"/>
    <w:rsid w:val="001E53EC"/>
    <w:rsid w:val="001E7981"/>
    <w:rsid w:val="001F0845"/>
    <w:rsid w:val="001F1368"/>
    <w:rsid w:val="001F41E2"/>
    <w:rsid w:val="001F7559"/>
    <w:rsid w:val="00200A0C"/>
    <w:rsid w:val="00203F2F"/>
    <w:rsid w:val="00210317"/>
    <w:rsid w:val="002150E9"/>
    <w:rsid w:val="00220FBC"/>
    <w:rsid w:val="00222513"/>
    <w:rsid w:val="00224647"/>
    <w:rsid w:val="00225B5A"/>
    <w:rsid w:val="00226A13"/>
    <w:rsid w:val="00231773"/>
    <w:rsid w:val="0023182E"/>
    <w:rsid w:val="0023302F"/>
    <w:rsid w:val="00235897"/>
    <w:rsid w:val="00236249"/>
    <w:rsid w:val="00244A9D"/>
    <w:rsid w:val="00247CE1"/>
    <w:rsid w:val="00255212"/>
    <w:rsid w:val="00256149"/>
    <w:rsid w:val="0026169B"/>
    <w:rsid w:val="00270011"/>
    <w:rsid w:val="00273D72"/>
    <w:rsid w:val="00274A3E"/>
    <w:rsid w:val="00274B11"/>
    <w:rsid w:val="00275401"/>
    <w:rsid w:val="00280A05"/>
    <w:rsid w:val="0028127C"/>
    <w:rsid w:val="00283316"/>
    <w:rsid w:val="002841D1"/>
    <w:rsid w:val="0029369F"/>
    <w:rsid w:val="002A0D0F"/>
    <w:rsid w:val="002A5112"/>
    <w:rsid w:val="002C041E"/>
    <w:rsid w:val="002C68AA"/>
    <w:rsid w:val="002D2060"/>
    <w:rsid w:val="002D4B50"/>
    <w:rsid w:val="002E4C2F"/>
    <w:rsid w:val="002F12D7"/>
    <w:rsid w:val="00300077"/>
    <w:rsid w:val="00301D4F"/>
    <w:rsid w:val="00302426"/>
    <w:rsid w:val="00302C1E"/>
    <w:rsid w:val="00317C04"/>
    <w:rsid w:val="00324E33"/>
    <w:rsid w:val="00333726"/>
    <w:rsid w:val="00335B4C"/>
    <w:rsid w:val="00340BC1"/>
    <w:rsid w:val="0034546F"/>
    <w:rsid w:val="00345668"/>
    <w:rsid w:val="003459B1"/>
    <w:rsid w:val="00346E79"/>
    <w:rsid w:val="003503B7"/>
    <w:rsid w:val="00355449"/>
    <w:rsid w:val="003565A0"/>
    <w:rsid w:val="00362020"/>
    <w:rsid w:val="003622D9"/>
    <w:rsid w:val="00364DAF"/>
    <w:rsid w:val="00367D73"/>
    <w:rsid w:val="003721F9"/>
    <w:rsid w:val="003775F2"/>
    <w:rsid w:val="00382596"/>
    <w:rsid w:val="003835F0"/>
    <w:rsid w:val="00395A99"/>
    <w:rsid w:val="00395E3E"/>
    <w:rsid w:val="00396DF5"/>
    <w:rsid w:val="003A4BB2"/>
    <w:rsid w:val="003B455A"/>
    <w:rsid w:val="003B4E8B"/>
    <w:rsid w:val="003B58FD"/>
    <w:rsid w:val="003C0066"/>
    <w:rsid w:val="003C48EE"/>
    <w:rsid w:val="003C78DE"/>
    <w:rsid w:val="003D01C8"/>
    <w:rsid w:val="003D0549"/>
    <w:rsid w:val="003D2892"/>
    <w:rsid w:val="003D609D"/>
    <w:rsid w:val="003D7596"/>
    <w:rsid w:val="003D7834"/>
    <w:rsid w:val="003F4315"/>
    <w:rsid w:val="003F5F31"/>
    <w:rsid w:val="004152FC"/>
    <w:rsid w:val="00415D13"/>
    <w:rsid w:val="00416432"/>
    <w:rsid w:val="00416D98"/>
    <w:rsid w:val="004171A4"/>
    <w:rsid w:val="00417FB9"/>
    <w:rsid w:val="00420A78"/>
    <w:rsid w:val="00421DB4"/>
    <w:rsid w:val="004220C1"/>
    <w:rsid w:val="0042231F"/>
    <w:rsid w:val="00422540"/>
    <w:rsid w:val="004311D4"/>
    <w:rsid w:val="00432819"/>
    <w:rsid w:val="004331B0"/>
    <w:rsid w:val="00433246"/>
    <w:rsid w:val="00434CAB"/>
    <w:rsid w:val="00442168"/>
    <w:rsid w:val="00452E18"/>
    <w:rsid w:val="00460969"/>
    <w:rsid w:val="00466C7E"/>
    <w:rsid w:val="00475C52"/>
    <w:rsid w:val="00477D05"/>
    <w:rsid w:val="00482240"/>
    <w:rsid w:val="004878CC"/>
    <w:rsid w:val="00487CA0"/>
    <w:rsid w:val="00490BC9"/>
    <w:rsid w:val="00491DE0"/>
    <w:rsid w:val="004A056C"/>
    <w:rsid w:val="004A1921"/>
    <w:rsid w:val="004A1D59"/>
    <w:rsid w:val="004A4771"/>
    <w:rsid w:val="004A483C"/>
    <w:rsid w:val="004B0B24"/>
    <w:rsid w:val="004B3BFB"/>
    <w:rsid w:val="004B49E6"/>
    <w:rsid w:val="004B513B"/>
    <w:rsid w:val="004C27CF"/>
    <w:rsid w:val="004D2B62"/>
    <w:rsid w:val="004D38AA"/>
    <w:rsid w:val="004D5823"/>
    <w:rsid w:val="004D7049"/>
    <w:rsid w:val="004E07C5"/>
    <w:rsid w:val="004E1C9F"/>
    <w:rsid w:val="004E3B89"/>
    <w:rsid w:val="004E75E5"/>
    <w:rsid w:val="004F386F"/>
    <w:rsid w:val="004F444A"/>
    <w:rsid w:val="0050104A"/>
    <w:rsid w:val="00503DF1"/>
    <w:rsid w:val="00504A9C"/>
    <w:rsid w:val="00512024"/>
    <w:rsid w:val="005140D4"/>
    <w:rsid w:val="005146FD"/>
    <w:rsid w:val="00514F7C"/>
    <w:rsid w:val="00520F58"/>
    <w:rsid w:val="00526A05"/>
    <w:rsid w:val="00531E51"/>
    <w:rsid w:val="005364CE"/>
    <w:rsid w:val="00542410"/>
    <w:rsid w:val="00544613"/>
    <w:rsid w:val="00547A10"/>
    <w:rsid w:val="0055042C"/>
    <w:rsid w:val="0055396C"/>
    <w:rsid w:val="00563B1D"/>
    <w:rsid w:val="005705B3"/>
    <w:rsid w:val="005713CC"/>
    <w:rsid w:val="00572278"/>
    <w:rsid w:val="0057465B"/>
    <w:rsid w:val="0058137A"/>
    <w:rsid w:val="005833C9"/>
    <w:rsid w:val="00590599"/>
    <w:rsid w:val="00592BDB"/>
    <w:rsid w:val="00593C29"/>
    <w:rsid w:val="00596313"/>
    <w:rsid w:val="005A1056"/>
    <w:rsid w:val="005A1A83"/>
    <w:rsid w:val="005A2F8E"/>
    <w:rsid w:val="005B6616"/>
    <w:rsid w:val="005B7258"/>
    <w:rsid w:val="005C11B9"/>
    <w:rsid w:val="005C1CB8"/>
    <w:rsid w:val="005D092B"/>
    <w:rsid w:val="005D330B"/>
    <w:rsid w:val="005D5F5C"/>
    <w:rsid w:val="005D69D7"/>
    <w:rsid w:val="005F4A26"/>
    <w:rsid w:val="005F5534"/>
    <w:rsid w:val="005F7820"/>
    <w:rsid w:val="005F7C6E"/>
    <w:rsid w:val="0062725A"/>
    <w:rsid w:val="00627F57"/>
    <w:rsid w:val="00630101"/>
    <w:rsid w:val="0063027F"/>
    <w:rsid w:val="00632D58"/>
    <w:rsid w:val="00634B73"/>
    <w:rsid w:val="00641ED4"/>
    <w:rsid w:val="006433C4"/>
    <w:rsid w:val="00653804"/>
    <w:rsid w:val="00657D37"/>
    <w:rsid w:val="006608DD"/>
    <w:rsid w:val="00675B44"/>
    <w:rsid w:val="00675E7A"/>
    <w:rsid w:val="00677239"/>
    <w:rsid w:val="006775F6"/>
    <w:rsid w:val="00680B4B"/>
    <w:rsid w:val="00683694"/>
    <w:rsid w:val="00685395"/>
    <w:rsid w:val="006863A8"/>
    <w:rsid w:val="006903D4"/>
    <w:rsid w:val="0069495B"/>
    <w:rsid w:val="006A1798"/>
    <w:rsid w:val="006A307F"/>
    <w:rsid w:val="006B2667"/>
    <w:rsid w:val="006C01F1"/>
    <w:rsid w:val="006C0FDB"/>
    <w:rsid w:val="006C6057"/>
    <w:rsid w:val="006C6059"/>
    <w:rsid w:val="006D4332"/>
    <w:rsid w:val="006D4817"/>
    <w:rsid w:val="006D4E67"/>
    <w:rsid w:val="006E0110"/>
    <w:rsid w:val="006E15AA"/>
    <w:rsid w:val="006E607C"/>
    <w:rsid w:val="006F0DF1"/>
    <w:rsid w:val="00702A56"/>
    <w:rsid w:val="007078A8"/>
    <w:rsid w:val="0071368C"/>
    <w:rsid w:val="00717908"/>
    <w:rsid w:val="00720AF2"/>
    <w:rsid w:val="00723852"/>
    <w:rsid w:val="00725899"/>
    <w:rsid w:val="00727298"/>
    <w:rsid w:val="00731A44"/>
    <w:rsid w:val="00732838"/>
    <w:rsid w:val="007449E4"/>
    <w:rsid w:val="00744AEA"/>
    <w:rsid w:val="00746260"/>
    <w:rsid w:val="00750C7F"/>
    <w:rsid w:val="0075197D"/>
    <w:rsid w:val="007753F2"/>
    <w:rsid w:val="007774F5"/>
    <w:rsid w:val="00782423"/>
    <w:rsid w:val="00786578"/>
    <w:rsid w:val="00792A83"/>
    <w:rsid w:val="007A3066"/>
    <w:rsid w:val="007A6A89"/>
    <w:rsid w:val="007B0420"/>
    <w:rsid w:val="007B500B"/>
    <w:rsid w:val="007B5C55"/>
    <w:rsid w:val="007B6B61"/>
    <w:rsid w:val="007B7B5B"/>
    <w:rsid w:val="007C2BBC"/>
    <w:rsid w:val="007C3374"/>
    <w:rsid w:val="007C6391"/>
    <w:rsid w:val="007C7A6C"/>
    <w:rsid w:val="007D11C1"/>
    <w:rsid w:val="007D2B48"/>
    <w:rsid w:val="007E0751"/>
    <w:rsid w:val="007E0E33"/>
    <w:rsid w:val="007E534B"/>
    <w:rsid w:val="007E5BE7"/>
    <w:rsid w:val="007E6DCB"/>
    <w:rsid w:val="007F1A02"/>
    <w:rsid w:val="007F1BEB"/>
    <w:rsid w:val="00801342"/>
    <w:rsid w:val="00801D9C"/>
    <w:rsid w:val="008052A0"/>
    <w:rsid w:val="00807C07"/>
    <w:rsid w:val="00825813"/>
    <w:rsid w:val="00827DC8"/>
    <w:rsid w:val="00833F64"/>
    <w:rsid w:val="00841608"/>
    <w:rsid w:val="0084498E"/>
    <w:rsid w:val="00847603"/>
    <w:rsid w:val="008533D0"/>
    <w:rsid w:val="00855BF4"/>
    <w:rsid w:val="00857EC7"/>
    <w:rsid w:val="00861BC9"/>
    <w:rsid w:val="008655DA"/>
    <w:rsid w:val="00865A6F"/>
    <w:rsid w:val="00871061"/>
    <w:rsid w:val="0087190C"/>
    <w:rsid w:val="00872DB7"/>
    <w:rsid w:val="008739E3"/>
    <w:rsid w:val="008768EC"/>
    <w:rsid w:val="008813B9"/>
    <w:rsid w:val="00887ED1"/>
    <w:rsid w:val="00890071"/>
    <w:rsid w:val="008902BA"/>
    <w:rsid w:val="00891864"/>
    <w:rsid w:val="008A4B9C"/>
    <w:rsid w:val="008B51E2"/>
    <w:rsid w:val="008B6F59"/>
    <w:rsid w:val="008D045D"/>
    <w:rsid w:val="008D29A1"/>
    <w:rsid w:val="008D3595"/>
    <w:rsid w:val="008E4343"/>
    <w:rsid w:val="008F3050"/>
    <w:rsid w:val="00901A30"/>
    <w:rsid w:val="00903A0B"/>
    <w:rsid w:val="009045FD"/>
    <w:rsid w:val="009051FD"/>
    <w:rsid w:val="00911C3E"/>
    <w:rsid w:val="00913C02"/>
    <w:rsid w:val="0091508A"/>
    <w:rsid w:val="00915206"/>
    <w:rsid w:val="00924F10"/>
    <w:rsid w:val="00925318"/>
    <w:rsid w:val="00925C27"/>
    <w:rsid w:val="009305FA"/>
    <w:rsid w:val="00933A84"/>
    <w:rsid w:val="0094204E"/>
    <w:rsid w:val="00943477"/>
    <w:rsid w:val="00944D7A"/>
    <w:rsid w:val="009504B6"/>
    <w:rsid w:val="0095122E"/>
    <w:rsid w:val="0095172C"/>
    <w:rsid w:val="00951D5F"/>
    <w:rsid w:val="00953879"/>
    <w:rsid w:val="009567F2"/>
    <w:rsid w:val="0095711B"/>
    <w:rsid w:val="00960D25"/>
    <w:rsid w:val="009645A1"/>
    <w:rsid w:val="00971029"/>
    <w:rsid w:val="009729B6"/>
    <w:rsid w:val="00972C1E"/>
    <w:rsid w:val="009746C1"/>
    <w:rsid w:val="009750E2"/>
    <w:rsid w:val="009816B8"/>
    <w:rsid w:val="00983783"/>
    <w:rsid w:val="00983A9B"/>
    <w:rsid w:val="00984A2D"/>
    <w:rsid w:val="009B3201"/>
    <w:rsid w:val="009B44A2"/>
    <w:rsid w:val="009B46B2"/>
    <w:rsid w:val="009B4E43"/>
    <w:rsid w:val="009C5C06"/>
    <w:rsid w:val="009C7532"/>
    <w:rsid w:val="009D0834"/>
    <w:rsid w:val="009D20ED"/>
    <w:rsid w:val="009D212D"/>
    <w:rsid w:val="009D38F5"/>
    <w:rsid w:val="009D3BEE"/>
    <w:rsid w:val="009D657E"/>
    <w:rsid w:val="009E1187"/>
    <w:rsid w:val="009E1398"/>
    <w:rsid w:val="009E1A9F"/>
    <w:rsid w:val="009E44F3"/>
    <w:rsid w:val="009E589C"/>
    <w:rsid w:val="009E77DF"/>
    <w:rsid w:val="009F33FF"/>
    <w:rsid w:val="009F3CA2"/>
    <w:rsid w:val="009F4462"/>
    <w:rsid w:val="00A02E6B"/>
    <w:rsid w:val="00A0499A"/>
    <w:rsid w:val="00A067E6"/>
    <w:rsid w:val="00A10CD5"/>
    <w:rsid w:val="00A12C27"/>
    <w:rsid w:val="00A13699"/>
    <w:rsid w:val="00A139E6"/>
    <w:rsid w:val="00A13EE1"/>
    <w:rsid w:val="00A20379"/>
    <w:rsid w:val="00A2474F"/>
    <w:rsid w:val="00A30EE5"/>
    <w:rsid w:val="00A3105C"/>
    <w:rsid w:val="00A357F7"/>
    <w:rsid w:val="00A37C9C"/>
    <w:rsid w:val="00A45B63"/>
    <w:rsid w:val="00A464F2"/>
    <w:rsid w:val="00A57185"/>
    <w:rsid w:val="00A632E1"/>
    <w:rsid w:val="00A63E6F"/>
    <w:rsid w:val="00A63ED4"/>
    <w:rsid w:val="00A652C0"/>
    <w:rsid w:val="00A71295"/>
    <w:rsid w:val="00A74D7D"/>
    <w:rsid w:val="00A77CB9"/>
    <w:rsid w:val="00A876E7"/>
    <w:rsid w:val="00A879DF"/>
    <w:rsid w:val="00A91375"/>
    <w:rsid w:val="00A92047"/>
    <w:rsid w:val="00A9761C"/>
    <w:rsid w:val="00AA1165"/>
    <w:rsid w:val="00AB6B98"/>
    <w:rsid w:val="00AC081B"/>
    <w:rsid w:val="00AD2C85"/>
    <w:rsid w:val="00AD3653"/>
    <w:rsid w:val="00AD3E1C"/>
    <w:rsid w:val="00AE11EE"/>
    <w:rsid w:val="00AE1564"/>
    <w:rsid w:val="00AE7B37"/>
    <w:rsid w:val="00AF2F55"/>
    <w:rsid w:val="00AF3DF3"/>
    <w:rsid w:val="00AF5C75"/>
    <w:rsid w:val="00B027BD"/>
    <w:rsid w:val="00B109C6"/>
    <w:rsid w:val="00B13125"/>
    <w:rsid w:val="00B14AA9"/>
    <w:rsid w:val="00B2548A"/>
    <w:rsid w:val="00B307EC"/>
    <w:rsid w:val="00B347ED"/>
    <w:rsid w:val="00B35916"/>
    <w:rsid w:val="00B36E7C"/>
    <w:rsid w:val="00B41A2A"/>
    <w:rsid w:val="00B433D3"/>
    <w:rsid w:val="00B44687"/>
    <w:rsid w:val="00B5022D"/>
    <w:rsid w:val="00B50309"/>
    <w:rsid w:val="00B50AC9"/>
    <w:rsid w:val="00B51353"/>
    <w:rsid w:val="00B567C9"/>
    <w:rsid w:val="00B56CDC"/>
    <w:rsid w:val="00B66FCC"/>
    <w:rsid w:val="00B71DF9"/>
    <w:rsid w:val="00B80B2D"/>
    <w:rsid w:val="00B817CC"/>
    <w:rsid w:val="00B82BBD"/>
    <w:rsid w:val="00B94E25"/>
    <w:rsid w:val="00B96B66"/>
    <w:rsid w:val="00BA0C04"/>
    <w:rsid w:val="00BA245C"/>
    <w:rsid w:val="00BA7197"/>
    <w:rsid w:val="00BB10D8"/>
    <w:rsid w:val="00BB2778"/>
    <w:rsid w:val="00BB612A"/>
    <w:rsid w:val="00BC72FA"/>
    <w:rsid w:val="00BC7CEE"/>
    <w:rsid w:val="00BD238A"/>
    <w:rsid w:val="00BD676A"/>
    <w:rsid w:val="00BE4D7F"/>
    <w:rsid w:val="00BE5BA2"/>
    <w:rsid w:val="00BF3E20"/>
    <w:rsid w:val="00C03AEB"/>
    <w:rsid w:val="00C06CE6"/>
    <w:rsid w:val="00C20C86"/>
    <w:rsid w:val="00C25297"/>
    <w:rsid w:val="00C26B84"/>
    <w:rsid w:val="00C32E4F"/>
    <w:rsid w:val="00C3492D"/>
    <w:rsid w:val="00C43E24"/>
    <w:rsid w:val="00C46273"/>
    <w:rsid w:val="00C5184A"/>
    <w:rsid w:val="00C52A9F"/>
    <w:rsid w:val="00C5730B"/>
    <w:rsid w:val="00C619E9"/>
    <w:rsid w:val="00C709D6"/>
    <w:rsid w:val="00C71F3A"/>
    <w:rsid w:val="00C752EB"/>
    <w:rsid w:val="00C832B8"/>
    <w:rsid w:val="00C85C43"/>
    <w:rsid w:val="00C91AE6"/>
    <w:rsid w:val="00C9336A"/>
    <w:rsid w:val="00C94806"/>
    <w:rsid w:val="00CA62E0"/>
    <w:rsid w:val="00CB0448"/>
    <w:rsid w:val="00CB15D7"/>
    <w:rsid w:val="00CB61D6"/>
    <w:rsid w:val="00CC1C59"/>
    <w:rsid w:val="00CC332B"/>
    <w:rsid w:val="00CD0BC5"/>
    <w:rsid w:val="00CD109E"/>
    <w:rsid w:val="00CD6621"/>
    <w:rsid w:val="00CE0643"/>
    <w:rsid w:val="00CE37C4"/>
    <w:rsid w:val="00CF0C48"/>
    <w:rsid w:val="00CF3970"/>
    <w:rsid w:val="00CF7D8B"/>
    <w:rsid w:val="00D021DA"/>
    <w:rsid w:val="00D063E5"/>
    <w:rsid w:val="00D07D4C"/>
    <w:rsid w:val="00D07EB4"/>
    <w:rsid w:val="00D118F6"/>
    <w:rsid w:val="00D217DB"/>
    <w:rsid w:val="00D22134"/>
    <w:rsid w:val="00D2491C"/>
    <w:rsid w:val="00D2577D"/>
    <w:rsid w:val="00D41436"/>
    <w:rsid w:val="00D463B9"/>
    <w:rsid w:val="00D55EA9"/>
    <w:rsid w:val="00D57761"/>
    <w:rsid w:val="00D6101A"/>
    <w:rsid w:val="00D6273B"/>
    <w:rsid w:val="00D66DE9"/>
    <w:rsid w:val="00D707BB"/>
    <w:rsid w:val="00D739BC"/>
    <w:rsid w:val="00D7486D"/>
    <w:rsid w:val="00D76EA2"/>
    <w:rsid w:val="00D81DFB"/>
    <w:rsid w:val="00D93016"/>
    <w:rsid w:val="00D95606"/>
    <w:rsid w:val="00DA2281"/>
    <w:rsid w:val="00DA5F94"/>
    <w:rsid w:val="00DA683F"/>
    <w:rsid w:val="00DA7513"/>
    <w:rsid w:val="00DB5647"/>
    <w:rsid w:val="00DC16F5"/>
    <w:rsid w:val="00DC1E68"/>
    <w:rsid w:val="00DC3176"/>
    <w:rsid w:val="00DC5956"/>
    <w:rsid w:val="00DC7386"/>
    <w:rsid w:val="00DD01A8"/>
    <w:rsid w:val="00DD34E3"/>
    <w:rsid w:val="00DD6572"/>
    <w:rsid w:val="00DE33BF"/>
    <w:rsid w:val="00DE7EC1"/>
    <w:rsid w:val="00DF475D"/>
    <w:rsid w:val="00E029F8"/>
    <w:rsid w:val="00E15799"/>
    <w:rsid w:val="00E20EBD"/>
    <w:rsid w:val="00E22AEA"/>
    <w:rsid w:val="00E305DE"/>
    <w:rsid w:val="00E33333"/>
    <w:rsid w:val="00E33F27"/>
    <w:rsid w:val="00E42713"/>
    <w:rsid w:val="00E52408"/>
    <w:rsid w:val="00E5259A"/>
    <w:rsid w:val="00E623E8"/>
    <w:rsid w:val="00E63BF1"/>
    <w:rsid w:val="00E65098"/>
    <w:rsid w:val="00E65193"/>
    <w:rsid w:val="00E651F8"/>
    <w:rsid w:val="00E6675A"/>
    <w:rsid w:val="00E72F3E"/>
    <w:rsid w:val="00E74C73"/>
    <w:rsid w:val="00E75A5E"/>
    <w:rsid w:val="00E75CB3"/>
    <w:rsid w:val="00E875DB"/>
    <w:rsid w:val="00E9191A"/>
    <w:rsid w:val="00EA2752"/>
    <w:rsid w:val="00EA3919"/>
    <w:rsid w:val="00EA562A"/>
    <w:rsid w:val="00EB064E"/>
    <w:rsid w:val="00EB3534"/>
    <w:rsid w:val="00EB361C"/>
    <w:rsid w:val="00EB435F"/>
    <w:rsid w:val="00EC4075"/>
    <w:rsid w:val="00EC42F4"/>
    <w:rsid w:val="00EC517B"/>
    <w:rsid w:val="00ED70D1"/>
    <w:rsid w:val="00EE0122"/>
    <w:rsid w:val="00EE10C7"/>
    <w:rsid w:val="00EE71DD"/>
    <w:rsid w:val="00EF176C"/>
    <w:rsid w:val="00EF41CE"/>
    <w:rsid w:val="00EF7EC9"/>
    <w:rsid w:val="00F00960"/>
    <w:rsid w:val="00F05747"/>
    <w:rsid w:val="00F064C6"/>
    <w:rsid w:val="00F06DA4"/>
    <w:rsid w:val="00F14925"/>
    <w:rsid w:val="00F16677"/>
    <w:rsid w:val="00F204DF"/>
    <w:rsid w:val="00F24FED"/>
    <w:rsid w:val="00F34EE6"/>
    <w:rsid w:val="00F373D0"/>
    <w:rsid w:val="00F37780"/>
    <w:rsid w:val="00F41F54"/>
    <w:rsid w:val="00F455F8"/>
    <w:rsid w:val="00F45D9E"/>
    <w:rsid w:val="00F45F70"/>
    <w:rsid w:val="00F474B2"/>
    <w:rsid w:val="00F50742"/>
    <w:rsid w:val="00F53F55"/>
    <w:rsid w:val="00F567FC"/>
    <w:rsid w:val="00F60791"/>
    <w:rsid w:val="00F6363D"/>
    <w:rsid w:val="00F64E8E"/>
    <w:rsid w:val="00F67BCD"/>
    <w:rsid w:val="00F727E1"/>
    <w:rsid w:val="00F72899"/>
    <w:rsid w:val="00F72A5E"/>
    <w:rsid w:val="00F7325A"/>
    <w:rsid w:val="00F74773"/>
    <w:rsid w:val="00F85CA8"/>
    <w:rsid w:val="00F90142"/>
    <w:rsid w:val="00F914D6"/>
    <w:rsid w:val="00F922D1"/>
    <w:rsid w:val="00FA7BA5"/>
    <w:rsid w:val="00FB058C"/>
    <w:rsid w:val="00FB3497"/>
    <w:rsid w:val="00FB4566"/>
    <w:rsid w:val="00FB4FE3"/>
    <w:rsid w:val="00FE10F7"/>
    <w:rsid w:val="00FE1499"/>
    <w:rsid w:val="00FF2318"/>
    <w:rsid w:val="00FF3CAF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FA6FE"/>
  <w15:docId w15:val="{A85321D0-04ED-4261-B779-E331945CF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37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37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37C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37C4"/>
    <w:pPr>
      <w:keepNext/>
      <w:keepLines/>
      <w:numPr>
        <w:ilvl w:val="4"/>
        <w:numId w:val="3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37C4"/>
    <w:pPr>
      <w:keepNext/>
      <w:keepLines/>
      <w:numPr>
        <w:ilvl w:val="5"/>
        <w:numId w:val="3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37C4"/>
    <w:pPr>
      <w:keepNext/>
      <w:keepLines/>
      <w:numPr>
        <w:ilvl w:val="6"/>
        <w:numId w:val="3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37C4"/>
    <w:pPr>
      <w:keepNext/>
      <w:keepLines/>
      <w:numPr>
        <w:ilvl w:val="7"/>
        <w:numId w:val="3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37C4"/>
    <w:pPr>
      <w:keepNext/>
      <w:keepLines/>
      <w:numPr>
        <w:ilvl w:val="8"/>
        <w:numId w:val="3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uente"/>
    <w:basedOn w:val="Normal"/>
    <w:link w:val="ListParagraphChar"/>
    <w:uiPriority w:val="34"/>
    <w:qFormat/>
    <w:rsid w:val="009571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711B"/>
  </w:style>
  <w:style w:type="paragraph" w:styleId="Footer">
    <w:name w:val="footer"/>
    <w:basedOn w:val="Normal"/>
    <w:link w:val="Foot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11B"/>
  </w:style>
  <w:style w:type="paragraph" w:styleId="BalloonText">
    <w:name w:val="Balloon Text"/>
    <w:basedOn w:val="Normal"/>
    <w:link w:val="BalloonTextChar"/>
    <w:uiPriority w:val="99"/>
    <w:semiHidden/>
    <w:unhideWhenUsed/>
    <w:rsid w:val="00A1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C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3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E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E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E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3EE1"/>
    <w:pPr>
      <w:spacing w:after="0" w:line="240" w:lineRule="auto"/>
    </w:pPr>
  </w:style>
  <w:style w:type="table" w:styleId="TableGrid">
    <w:name w:val="Table Grid"/>
    <w:basedOn w:val="TableNormal"/>
    <w:uiPriority w:val="59"/>
    <w:rsid w:val="00F63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23182E"/>
  </w:style>
  <w:style w:type="paragraph" w:styleId="EndnoteText">
    <w:name w:val="endnote text"/>
    <w:basedOn w:val="Normal"/>
    <w:link w:val="EndnoteTextChar"/>
    <w:uiPriority w:val="99"/>
    <w:semiHidden/>
    <w:unhideWhenUsed/>
    <w:rsid w:val="00DA751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751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A751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7513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7513"/>
    <w:rPr>
      <w:rFonts w:ascii="Times New Roman" w:hAnsi="Times New Roman" w:cs="Times New Roman"/>
      <w:spacing w:val="-3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A751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55EF1"/>
    <w:rPr>
      <w:color w:val="0000FF" w:themeColor="hyperlink"/>
      <w:u w:val="single"/>
    </w:rPr>
  </w:style>
  <w:style w:type="character" w:customStyle="1" w:styleId="ParagraphChar">
    <w:name w:val="Paragraph Char"/>
    <w:basedOn w:val="DefaultParagraphFont"/>
    <w:link w:val="Paragraph"/>
    <w:locked/>
    <w:rsid w:val="00CE37C4"/>
    <w:rPr>
      <w:rFonts w:ascii="Times New Roman" w:hAnsi="Times New Roman" w:cs="Times New Roman"/>
      <w:sz w:val="24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CE37C4"/>
    <w:pPr>
      <w:numPr>
        <w:ilvl w:val="1"/>
        <w:numId w:val="24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463B9"/>
    <w:pPr>
      <w:spacing w:after="120" w:line="240" w:lineRule="auto"/>
      <w:ind w:left="360"/>
    </w:pPr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463B9"/>
    <w:rPr>
      <w:rFonts w:ascii="Times New Roman" w:hAnsi="Times New Roman" w:cs="Times New Roman"/>
      <w:sz w:val="24"/>
    </w:rPr>
  </w:style>
  <w:style w:type="paragraph" w:styleId="NoSpacing">
    <w:name w:val="No Spacing"/>
    <w:uiPriority w:val="1"/>
    <w:qFormat/>
    <w:rsid w:val="005F7C6E"/>
    <w:pPr>
      <w:spacing w:after="0" w:line="240" w:lineRule="auto"/>
    </w:pPr>
    <w:rPr>
      <w:rFonts w:eastAsiaTheme="minorHAnsi"/>
      <w:lang w:val="pt-BR"/>
    </w:rPr>
  </w:style>
  <w:style w:type="character" w:customStyle="1" w:styleId="ListParagraphChar">
    <w:name w:val="List Paragraph Char"/>
    <w:aliases w:val="fuente Char"/>
    <w:basedOn w:val="DefaultParagraphFont"/>
    <w:link w:val="ListParagraph"/>
    <w:uiPriority w:val="34"/>
    <w:locked/>
    <w:rsid w:val="00C26B84"/>
  </w:style>
  <w:style w:type="paragraph" w:customStyle="1" w:styleId="Chapter">
    <w:name w:val="Chapter"/>
    <w:basedOn w:val="Normal"/>
    <w:next w:val="Normal"/>
    <w:link w:val="ChapterChar"/>
    <w:rsid w:val="00CE37C4"/>
    <w:pPr>
      <w:keepNext/>
      <w:numPr>
        <w:numId w:val="24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  <w:lang w:val="es-ES"/>
    </w:rPr>
  </w:style>
  <w:style w:type="character" w:customStyle="1" w:styleId="ChapterChar">
    <w:name w:val="Chapter Char"/>
    <w:basedOn w:val="ListParagraphChar"/>
    <w:link w:val="Chapter"/>
    <w:rsid w:val="00CE37C4"/>
    <w:rPr>
      <w:rFonts w:ascii="Times New Roman" w:hAnsi="Times New Roman" w:cs="Times New Roman"/>
      <w:b/>
      <w:smallCaps/>
      <w:sz w:val="24"/>
      <w:lang w:val="es-ES"/>
    </w:rPr>
  </w:style>
  <w:style w:type="paragraph" w:customStyle="1" w:styleId="FirstHeading">
    <w:name w:val="FirstHeading"/>
    <w:basedOn w:val="Normal"/>
    <w:next w:val="Normal"/>
    <w:link w:val="FirstHeadingChar"/>
    <w:rsid w:val="00CE37C4"/>
    <w:pPr>
      <w:keepNext/>
      <w:numPr>
        <w:numId w:val="32"/>
      </w:numPr>
      <w:tabs>
        <w:tab w:val="left" w:pos="0"/>
        <w:tab w:val="left" w:pos="86"/>
      </w:tabs>
      <w:spacing w:before="120" w:after="120" w:line="240" w:lineRule="auto"/>
      <w:ind w:left="720"/>
    </w:pPr>
    <w:rPr>
      <w:rFonts w:ascii="Times New Roman" w:hAnsi="Times New Roman" w:cs="Times New Roman"/>
      <w:b/>
      <w:sz w:val="24"/>
      <w:lang w:val="es-ES"/>
    </w:rPr>
  </w:style>
  <w:style w:type="character" w:customStyle="1" w:styleId="FirstHeadingChar">
    <w:name w:val="FirstHeading Char"/>
    <w:basedOn w:val="ListParagraphChar"/>
    <w:link w:val="FirstHeading"/>
    <w:rsid w:val="00CE37C4"/>
    <w:rPr>
      <w:rFonts w:ascii="Times New Roman" w:hAnsi="Times New Roman" w:cs="Times New Roman"/>
      <w:b/>
      <w:sz w:val="24"/>
      <w:lang w:val="es-ES"/>
    </w:rPr>
  </w:style>
  <w:style w:type="paragraph" w:customStyle="1" w:styleId="SecHeading">
    <w:name w:val="SecHeading"/>
    <w:basedOn w:val="Normal"/>
    <w:next w:val="Paragraph"/>
    <w:link w:val="SecHeadingChar"/>
    <w:rsid w:val="00CE37C4"/>
    <w:pPr>
      <w:keepNext/>
      <w:numPr>
        <w:ilvl w:val="1"/>
        <w:numId w:val="32"/>
      </w:numPr>
      <w:tabs>
        <w:tab w:val="clear" w:pos="5400"/>
        <w:tab w:val="num" w:pos="1296"/>
      </w:tabs>
      <w:spacing w:before="120" w:after="120" w:line="240" w:lineRule="auto"/>
      <w:ind w:left="1296"/>
    </w:pPr>
    <w:rPr>
      <w:rFonts w:ascii="Times New Roman" w:hAnsi="Times New Roman" w:cs="Times New Roman"/>
      <w:b/>
      <w:sz w:val="24"/>
      <w:lang w:val="es-ES"/>
    </w:rPr>
  </w:style>
  <w:style w:type="character" w:customStyle="1" w:styleId="SecHeadingChar">
    <w:name w:val="SecHeading Char"/>
    <w:basedOn w:val="ListParagraphChar"/>
    <w:link w:val="SecHeading"/>
    <w:rsid w:val="00CE37C4"/>
    <w:rPr>
      <w:rFonts w:ascii="Times New Roman" w:hAnsi="Times New Roman" w:cs="Times New Roman"/>
      <w:b/>
      <w:sz w:val="24"/>
      <w:lang w:val="es-ES"/>
    </w:rPr>
  </w:style>
  <w:style w:type="paragraph" w:customStyle="1" w:styleId="SubHeading1">
    <w:name w:val="SubHeading1"/>
    <w:basedOn w:val="SecHeading"/>
    <w:link w:val="SubHeading1Char"/>
    <w:rsid w:val="00CE37C4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ListParagraphChar"/>
    <w:link w:val="SubHeading1"/>
    <w:rsid w:val="00CE37C4"/>
    <w:rPr>
      <w:rFonts w:ascii="Times New Roman" w:hAnsi="Times New Roman" w:cs="Times New Roman"/>
      <w:b/>
      <w:sz w:val="24"/>
      <w:lang w:val="es-ES"/>
    </w:rPr>
  </w:style>
  <w:style w:type="paragraph" w:customStyle="1" w:styleId="Subheading2">
    <w:name w:val="Subheading2"/>
    <w:basedOn w:val="SecHeading"/>
    <w:link w:val="Subheading2Char"/>
    <w:rsid w:val="00CE37C4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ListParagraphChar"/>
    <w:link w:val="Subheading2"/>
    <w:rsid w:val="00CE37C4"/>
    <w:rPr>
      <w:rFonts w:ascii="Times New Roman" w:hAnsi="Times New Roman" w:cs="Times New Roman"/>
      <w:b/>
      <w:sz w:val="24"/>
      <w:lang w:val="es-ES"/>
    </w:rPr>
  </w:style>
  <w:style w:type="paragraph" w:customStyle="1" w:styleId="subpar">
    <w:name w:val="subpar"/>
    <w:basedOn w:val="BodyTextIndent3"/>
    <w:link w:val="subparChar"/>
    <w:rsid w:val="00CE37C4"/>
    <w:pPr>
      <w:numPr>
        <w:ilvl w:val="2"/>
        <w:numId w:val="24"/>
      </w:numPr>
      <w:tabs>
        <w:tab w:val="clear" w:pos="2304"/>
        <w:tab w:val="num" w:pos="1152"/>
      </w:tabs>
      <w:spacing w:before="120"/>
      <w:ind w:left="1152"/>
      <w:jc w:val="both"/>
      <w:outlineLvl w:val="2"/>
    </w:pPr>
    <w:rPr>
      <w:lang w:val="es-ES"/>
    </w:rPr>
  </w:style>
  <w:style w:type="character" w:customStyle="1" w:styleId="subparChar">
    <w:name w:val="subpar Char"/>
    <w:basedOn w:val="ListParagraphChar"/>
    <w:link w:val="subpar"/>
    <w:rsid w:val="00CE37C4"/>
    <w:rPr>
      <w:rFonts w:ascii="Times New Roman" w:hAnsi="Times New Roman" w:cs="Times New Roman"/>
      <w:sz w:val="24"/>
      <w:szCs w:val="16"/>
      <w:lang w:val="es-ES"/>
    </w:rPr>
  </w:style>
  <w:style w:type="paragraph" w:customStyle="1" w:styleId="SubSubPar">
    <w:name w:val="SubSubPar"/>
    <w:basedOn w:val="subpar"/>
    <w:link w:val="SubSubParChar"/>
    <w:rsid w:val="00CE37C4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SubSubParChar">
    <w:name w:val="SubSubPar Char"/>
    <w:basedOn w:val="ListParagraphChar"/>
    <w:link w:val="SubSubPar"/>
    <w:rsid w:val="00CE37C4"/>
    <w:rPr>
      <w:rFonts w:ascii="Times New Roman" w:hAnsi="Times New Roman" w:cs="Times New Roman"/>
      <w:sz w:val="24"/>
      <w:szCs w:val="16"/>
      <w:lang w:val="es-ES"/>
    </w:rPr>
  </w:style>
  <w:style w:type="paragraph" w:customStyle="1" w:styleId="Regtable">
    <w:name w:val="Regtable"/>
    <w:basedOn w:val="Normal"/>
    <w:link w:val="RegtableChar"/>
    <w:rsid w:val="00CE37C4"/>
    <w:pPr>
      <w:keepLines/>
      <w:framePr w:wrap="around" w:vAnchor="text" w:hAnchor="text" w:y="1"/>
      <w:spacing w:before="20" w:after="20" w:line="240" w:lineRule="auto"/>
    </w:pPr>
    <w:rPr>
      <w:rFonts w:ascii="Times New Roman" w:hAnsi="Times New Roman" w:cs="Times New Roman"/>
      <w:sz w:val="20"/>
      <w:lang w:val="es-ES"/>
    </w:rPr>
  </w:style>
  <w:style w:type="character" w:customStyle="1" w:styleId="RegtableChar">
    <w:name w:val="Regtable Char"/>
    <w:basedOn w:val="ListParagraphChar"/>
    <w:link w:val="Regtable"/>
    <w:rsid w:val="00CE37C4"/>
    <w:rPr>
      <w:rFonts w:ascii="Times New Roman" w:hAnsi="Times New Roman" w:cs="Times New Roman"/>
      <w:sz w:val="20"/>
      <w:lang w:val="es-ES"/>
    </w:rPr>
  </w:style>
  <w:style w:type="paragraph" w:customStyle="1" w:styleId="TableTitle">
    <w:name w:val="TableTitle"/>
    <w:basedOn w:val="Normal"/>
    <w:link w:val="TableTitleChar"/>
    <w:rsid w:val="00CE37C4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/>
      <w:b/>
      <w:spacing w:val="-3"/>
      <w:sz w:val="20"/>
      <w:lang w:val="es-ES"/>
    </w:rPr>
  </w:style>
  <w:style w:type="character" w:customStyle="1" w:styleId="TableTitleChar">
    <w:name w:val="TableTitle Char"/>
    <w:basedOn w:val="ListParagraphChar"/>
    <w:link w:val="TableTitle"/>
    <w:rsid w:val="00CE37C4"/>
    <w:rPr>
      <w:rFonts w:ascii="Times New Roman Bold" w:hAnsi="Times New Roman Bold"/>
      <w:b/>
      <w:spacing w:val="-3"/>
      <w:sz w:val="20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37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37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37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37C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37C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37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37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37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E37C4"/>
    <w:pPr>
      <w:spacing w:after="120" w:line="240" w:lineRule="auto"/>
      <w:ind w:left="360"/>
    </w:pPr>
    <w:rPr>
      <w:rFonts w:ascii="Times New Roman" w:hAnsi="Times New Roman" w:cs="Times New Roman"/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E37C4"/>
    <w:rPr>
      <w:rFonts w:ascii="Times New Roman" w:hAnsi="Times New Roman" w:cs="Times New Roman"/>
      <w:sz w:val="24"/>
      <w:szCs w:val="16"/>
    </w:rPr>
  </w:style>
  <w:style w:type="paragraph" w:customStyle="1" w:styleId="NormalTextoRic">
    <w:name w:val="Normal Texto Ric"/>
    <w:basedOn w:val="Normal"/>
    <w:link w:val="NormalTextoRicChar"/>
    <w:qFormat/>
    <w:rsid w:val="009E77DF"/>
    <w:pPr>
      <w:spacing w:before="100" w:after="100" w:line="360" w:lineRule="auto"/>
      <w:jc w:val="both"/>
    </w:pPr>
    <w:rPr>
      <w:rFonts w:ascii="Arial" w:eastAsia="Times New Roman" w:hAnsi="Arial" w:cs="Arial"/>
      <w:sz w:val="24"/>
      <w:szCs w:val="24"/>
      <w:lang w:val="pt-BR" w:eastAsia="pt-BR"/>
    </w:rPr>
  </w:style>
  <w:style w:type="character" w:customStyle="1" w:styleId="NormalTextoRicChar">
    <w:name w:val="Normal Texto Ric Char"/>
    <w:basedOn w:val="DefaultParagraphFont"/>
    <w:link w:val="NormalTextoRic"/>
    <w:rsid w:val="009E77DF"/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9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2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4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0381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66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32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79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4246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2097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1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CDB0073D2BFC8428CEDC14607C952AD" ma:contentTypeVersion="0" ma:contentTypeDescription="A content type to manage public (operations) IDB documents" ma:contentTypeScope="" ma:versionID="75127e5b6282af4e42a07c3f5edb210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175d51e1797af223cc37070fea672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Guerrero Rivera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AS-SAU</TermName>
          <TermId xmlns="http://schemas.microsoft.com/office/infopath/2007/PartnerControls">bea451b1-990d-4fd6-a747-4978a6e1e2d2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Related_x0020_SisCor_x0020_Number xmlns="cdc7663a-08f0-4737-9e8c-148ce897a09c" xsi:nil="true"/>
    <TaxCatchAll xmlns="cdc7663a-08f0-4737-9e8c-148ce897a09c">
      <Value>34</Value>
      <Value>33</Value>
      <Value>32</Value>
      <Value>192</Value>
      <Value>1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BR-T1449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_dlc_DocId xmlns="cdc7663a-08f0-4737-9e8c-148ce897a09c">EZSHARE-688850277-3</_dlc_DocId>
    <_dlc_DocIdUrl xmlns="cdc7663a-08f0-4737-9e8c-148ce897a09c">
      <Url>https://idbg.sharepoint.com/teams/EZ-BR-TCP/BR-T1449/_layouts/15/DocIdRedir.aspx?ID=EZSHARE-688850277-3</Url>
      <Description>EZSHARE-688850277-3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9FDA9143-9D9F-46FD-9FD8-E171ADE2A2D1}"/>
</file>

<file path=customXml/itemProps2.xml><?xml version="1.0" encoding="utf-8"?>
<ds:datastoreItem xmlns:ds="http://schemas.openxmlformats.org/officeDocument/2006/customXml" ds:itemID="{84BA88A1-4BD9-4022-B02B-1F9562A94828}"/>
</file>

<file path=customXml/itemProps3.xml><?xml version="1.0" encoding="utf-8"?>
<ds:datastoreItem xmlns:ds="http://schemas.openxmlformats.org/officeDocument/2006/customXml" ds:itemID="{BD84FE3C-78A2-42B4-8AF9-837836066EBD}"/>
</file>

<file path=customXml/itemProps4.xml><?xml version="1.0" encoding="utf-8"?>
<ds:datastoreItem xmlns:ds="http://schemas.openxmlformats.org/officeDocument/2006/customXml" ds:itemID="{23D12CDA-7CB4-428D-83D0-E320606321FE}"/>
</file>

<file path=customXml/itemProps5.xml><?xml version="1.0" encoding="utf-8"?>
<ds:datastoreItem xmlns:ds="http://schemas.openxmlformats.org/officeDocument/2006/customXml" ds:itemID="{4415BA4F-B472-4BAA-9478-5E7E99980B5F}"/>
</file>

<file path=customXml/itemProps6.xml><?xml version="1.0" encoding="utf-8"?>
<ds:datastoreItem xmlns:ds="http://schemas.openxmlformats.org/officeDocument/2006/customXml" ds:itemID="{1F5DF007-F8CD-4629-942F-99DB9A294C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2372</Words>
  <Characters>13524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Strachan</dc:creator>
  <cp:keywords/>
  <cp:lastModifiedBy>Guerrero Rivera, Marilyn Ivette</cp:lastModifiedBy>
  <cp:revision>4</cp:revision>
  <cp:lastPrinted>2015-06-30T15:42:00Z</cp:lastPrinted>
  <dcterms:created xsi:type="dcterms:W3CDTF">2020-04-17T18:15:00Z</dcterms:created>
  <dcterms:modified xsi:type="dcterms:W3CDTF">2020-05-11T22:00:00Z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34;#AS-SAU|bea451b1-990d-4fd6-a747-4978a6e1e2d2</vt:lpwstr>
  </property>
  <property fmtid="{D5CDD505-2E9C-101B-9397-08002B2CF9AE}" pid="7" name="Fund IDB">
    <vt:lpwstr>192;#INF|474aab72-0205-4196-bca7-4b288939fcb3</vt:lpwstr>
  </property>
  <property fmtid="{D5CDD505-2E9C-101B-9397-08002B2CF9AE}" pid="8" name="Country">
    <vt:lpwstr>32;#BR|7deb27ec-6837-4974-9aa8-6cfbac841ef8</vt:lpwstr>
  </property>
  <property fmtid="{D5CDD505-2E9C-101B-9397-08002B2CF9AE}" pid="9" name="Sector IDB">
    <vt:lpwstr>33;#AS|ba6b63cd-e402-47cb-9357-08149f7ce046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cd888193-36cc-4daf-8009-5b9dbbcace6a</vt:lpwstr>
  </property>
  <property fmtid="{D5CDD505-2E9C-101B-9397-08002B2CF9AE}" pid="12" name="Disclosure Activity">
    <vt:lpwstr>TC Abstract</vt:lpwstr>
  </property>
  <property fmtid="{D5CDD505-2E9C-101B-9397-08002B2CF9AE}" pid="13" name="ContentTypeId">
    <vt:lpwstr>0x0101001A458A224826124E8B45B1D613300CFC001CDB0073D2BFC8428CEDC14607C952AD</vt:lpwstr>
  </property>
</Properties>
</file>