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690" w:rsidRPr="00EA1F61" w:rsidRDefault="00F678FE" w:rsidP="00F678FE">
      <w:pPr>
        <w:jc w:val="center"/>
        <w:rPr>
          <w:rFonts w:ascii="Arial" w:hAnsi="Arial" w:cs="Arial"/>
          <w:b/>
          <w:sz w:val="24"/>
          <w:szCs w:val="24"/>
          <w:u w:val="single"/>
          <w:lang w:val="en-GB"/>
        </w:rPr>
      </w:pPr>
      <w:r w:rsidRPr="00EA1F61">
        <w:rPr>
          <w:rFonts w:ascii="Arial" w:hAnsi="Arial" w:cs="Arial"/>
          <w:b/>
          <w:sz w:val="24"/>
          <w:szCs w:val="24"/>
          <w:u w:val="single"/>
          <w:lang w:val="en-GB"/>
        </w:rPr>
        <w:t xml:space="preserve">Background for </w:t>
      </w:r>
      <w:proofErr w:type="spellStart"/>
      <w:r w:rsidRPr="00EA1F61">
        <w:rPr>
          <w:rFonts w:ascii="Arial" w:hAnsi="Arial" w:cs="Arial"/>
          <w:b/>
          <w:sz w:val="24"/>
          <w:szCs w:val="24"/>
          <w:u w:val="single"/>
          <w:lang w:val="en-GB"/>
        </w:rPr>
        <w:t>Maracanaú</w:t>
      </w:r>
      <w:proofErr w:type="spellEnd"/>
    </w:p>
    <w:p w:rsidR="00F678FE" w:rsidRPr="00EA1F61" w:rsidRDefault="00F678FE" w:rsidP="00F678FE">
      <w:pPr>
        <w:rPr>
          <w:rFonts w:ascii="Arial" w:hAnsi="Arial" w:cs="Arial"/>
          <w:sz w:val="24"/>
          <w:szCs w:val="24"/>
          <w:lang w:val="en-GB"/>
        </w:rPr>
      </w:pPr>
    </w:p>
    <w:p w:rsidR="000C6E96" w:rsidRPr="006E4BF5" w:rsidRDefault="00F678FE" w:rsidP="000C6E96">
      <w:pPr>
        <w:spacing w:after="0"/>
        <w:jc w:val="both"/>
        <w:rPr>
          <w:rFonts w:ascii="Arial" w:hAnsi="Arial" w:cs="Arial"/>
          <w:lang w:val="en-GB"/>
        </w:rPr>
      </w:pPr>
      <w:r>
        <w:rPr>
          <w:rFonts w:ascii="Arial" w:hAnsi="Arial" w:cs="Arial"/>
          <w:lang w:val="en-GB"/>
        </w:rPr>
        <w:t>I</w:t>
      </w:r>
      <w:r w:rsidRPr="00F678FE">
        <w:rPr>
          <w:rFonts w:ascii="Arial" w:hAnsi="Arial" w:cs="Arial"/>
          <w:lang w:val="en-GB"/>
        </w:rPr>
        <w:t>n December 2015</w:t>
      </w:r>
      <w:r>
        <w:rPr>
          <w:rFonts w:ascii="Arial" w:hAnsi="Arial" w:cs="Arial"/>
          <w:lang w:val="en-GB"/>
        </w:rPr>
        <w:t>, 19</w:t>
      </w:r>
      <w:r w:rsidR="009B7EB2">
        <w:rPr>
          <w:rFonts w:ascii="Arial" w:hAnsi="Arial" w:cs="Arial"/>
          <w:lang w:val="en-GB"/>
        </w:rPr>
        <w:t>7</w:t>
      </w:r>
      <w:r>
        <w:rPr>
          <w:rFonts w:ascii="Arial" w:hAnsi="Arial" w:cs="Arial"/>
          <w:lang w:val="en-GB"/>
        </w:rPr>
        <w:t xml:space="preserve"> countries a</w:t>
      </w:r>
      <w:r w:rsidR="009B7EB2">
        <w:rPr>
          <w:rFonts w:ascii="Arial" w:hAnsi="Arial" w:cs="Arial"/>
          <w:lang w:val="en-GB"/>
        </w:rPr>
        <w:t>greed on</w:t>
      </w:r>
      <w:r>
        <w:rPr>
          <w:rFonts w:ascii="Arial" w:hAnsi="Arial" w:cs="Arial"/>
          <w:lang w:val="en-GB"/>
        </w:rPr>
        <w:t xml:space="preserve"> the</w:t>
      </w:r>
      <w:r w:rsidRPr="00F678FE">
        <w:rPr>
          <w:rFonts w:ascii="Arial" w:hAnsi="Arial" w:cs="Arial"/>
          <w:lang w:val="en-GB"/>
        </w:rPr>
        <w:t xml:space="preserve"> first</w:t>
      </w:r>
      <w:r w:rsidR="009B7EB2">
        <w:rPr>
          <w:rFonts w:ascii="Arial" w:hAnsi="Arial" w:cs="Arial"/>
          <w:lang w:val="en-GB"/>
        </w:rPr>
        <w:t xml:space="preserve"> global</w:t>
      </w:r>
      <w:r w:rsidRPr="00F678FE">
        <w:rPr>
          <w:rFonts w:ascii="Arial" w:hAnsi="Arial" w:cs="Arial"/>
          <w:lang w:val="en-GB"/>
        </w:rPr>
        <w:t xml:space="preserve"> legally binding climate agreement</w:t>
      </w:r>
      <w:r w:rsidR="00095B66">
        <w:rPr>
          <w:rFonts w:ascii="Arial" w:hAnsi="Arial" w:cs="Arial"/>
          <w:lang w:val="en-GB"/>
        </w:rPr>
        <w:t>,</w:t>
      </w:r>
      <w:r w:rsidR="00095B66" w:rsidRPr="00095B66">
        <w:rPr>
          <w:rFonts w:ascii="Arial" w:hAnsi="Arial" w:cs="Arial"/>
          <w:lang w:val="en-GB"/>
        </w:rPr>
        <w:t xml:space="preserve"> </w:t>
      </w:r>
      <w:r w:rsidR="00095B66">
        <w:rPr>
          <w:rFonts w:ascii="Arial" w:hAnsi="Arial" w:cs="Arial"/>
          <w:lang w:val="en-GB"/>
        </w:rPr>
        <w:t>a</w:t>
      </w:r>
      <w:r w:rsidR="00095B66" w:rsidRPr="00F678FE">
        <w:rPr>
          <w:rFonts w:ascii="Arial" w:hAnsi="Arial" w:cs="Arial"/>
          <w:lang w:val="en-GB"/>
        </w:rPr>
        <w:t>t the 21</w:t>
      </w:r>
      <w:r w:rsidR="00095B66" w:rsidRPr="0040073C">
        <w:rPr>
          <w:rFonts w:ascii="Arial" w:hAnsi="Arial" w:cs="Arial"/>
          <w:lang w:val="en-GB"/>
        </w:rPr>
        <w:t>st</w:t>
      </w:r>
      <w:r w:rsidR="00095B66" w:rsidRPr="00F678FE">
        <w:rPr>
          <w:rFonts w:ascii="Arial" w:hAnsi="Arial" w:cs="Arial"/>
          <w:lang w:val="en-GB"/>
        </w:rPr>
        <w:t xml:space="preserve"> Conference of the Parties to the UN Framework Convent</w:t>
      </w:r>
      <w:r w:rsidR="00095B66">
        <w:rPr>
          <w:rFonts w:ascii="Arial" w:hAnsi="Arial" w:cs="Arial"/>
          <w:lang w:val="en-GB"/>
        </w:rPr>
        <w:t>ion on Climate Change (UNFCCC)</w:t>
      </w:r>
      <w:r w:rsidR="00EA1F61">
        <w:rPr>
          <w:rFonts w:ascii="Arial" w:hAnsi="Arial" w:cs="Arial"/>
          <w:lang w:val="en-GB"/>
        </w:rPr>
        <w:t xml:space="preserve">, the called </w:t>
      </w:r>
      <w:r w:rsidR="00957A40">
        <w:rPr>
          <w:rFonts w:ascii="Arial" w:hAnsi="Arial" w:cs="Arial"/>
          <w:lang w:val="en-GB"/>
        </w:rPr>
        <w:t>Paris Agreement. It</w:t>
      </w:r>
      <w:r w:rsidR="00EA1F61">
        <w:rPr>
          <w:rFonts w:ascii="Arial" w:hAnsi="Arial" w:cs="Arial"/>
          <w:lang w:val="en-GB"/>
        </w:rPr>
        <w:t>s</w:t>
      </w:r>
      <w:r w:rsidR="00957A40">
        <w:rPr>
          <w:rFonts w:ascii="Arial" w:hAnsi="Arial" w:cs="Arial"/>
          <w:lang w:val="en-GB"/>
        </w:rPr>
        <w:t xml:space="preserve"> </w:t>
      </w:r>
      <w:r w:rsidRPr="00F678FE">
        <w:rPr>
          <w:rFonts w:ascii="Arial" w:hAnsi="Arial" w:cs="Arial"/>
          <w:lang w:val="en-GB"/>
        </w:rPr>
        <w:t>aim</w:t>
      </w:r>
      <w:r w:rsidR="009B7EB2">
        <w:rPr>
          <w:rFonts w:ascii="Arial" w:hAnsi="Arial" w:cs="Arial"/>
          <w:lang w:val="en-GB"/>
        </w:rPr>
        <w:t>s</w:t>
      </w:r>
      <w:r w:rsidRPr="00F678FE">
        <w:rPr>
          <w:rFonts w:ascii="Arial" w:hAnsi="Arial" w:cs="Arial"/>
          <w:lang w:val="en-GB"/>
        </w:rPr>
        <w:t xml:space="preserve"> is to respond to the threat of climate change by limiting global warming to below 2°C, increasing the ability of parties to adapt to adverse impacts of climate change and ensure climate finance flows consistent with a low carbon climate-resilient development pathway. The Paris Agreement entered into force on 4 November 2016</w:t>
      </w:r>
      <w:r w:rsidR="00EA1F61">
        <w:rPr>
          <w:rFonts w:ascii="Arial" w:hAnsi="Arial" w:cs="Arial"/>
          <w:lang w:val="en-GB"/>
        </w:rPr>
        <w:t>, and as of May 2017</w:t>
      </w:r>
      <w:r w:rsidRPr="00F678FE">
        <w:rPr>
          <w:rFonts w:ascii="Arial" w:hAnsi="Arial" w:cs="Arial"/>
          <w:lang w:val="en-GB"/>
        </w:rPr>
        <w:t xml:space="preserve"> 145 parties have ratified, including </w:t>
      </w:r>
      <w:r w:rsidR="009B7EB2">
        <w:rPr>
          <w:rFonts w:ascii="Arial" w:hAnsi="Arial" w:cs="Arial"/>
          <w:lang w:val="en-GB"/>
        </w:rPr>
        <w:t>Brazil.</w:t>
      </w:r>
      <w:r w:rsidRPr="00F678FE">
        <w:rPr>
          <w:rFonts w:ascii="Arial" w:hAnsi="Arial" w:cs="Arial"/>
          <w:lang w:val="en-GB"/>
        </w:rPr>
        <w:t xml:space="preserve"> </w:t>
      </w:r>
      <w:r w:rsidR="00966D73" w:rsidRPr="00966D73">
        <w:rPr>
          <w:rFonts w:ascii="Arial" w:hAnsi="Arial" w:cs="Arial"/>
          <w:lang w:val="en-GB"/>
        </w:rPr>
        <w:t xml:space="preserve">The Paris Agreement requires all Parties to put forward their best efforts through “nationally determined contributions” (NDCs) and to strengthen these efforts in the years ahead. </w:t>
      </w:r>
    </w:p>
    <w:p w:rsidR="00182823" w:rsidRDefault="00182823" w:rsidP="0040073C">
      <w:pPr>
        <w:spacing w:after="0"/>
        <w:jc w:val="both"/>
        <w:rPr>
          <w:rFonts w:ascii="Arial" w:hAnsi="Arial" w:cs="Arial"/>
          <w:lang w:val="en-GB"/>
        </w:rPr>
      </w:pPr>
    </w:p>
    <w:p w:rsidR="00182823" w:rsidRPr="00182823" w:rsidRDefault="00182823" w:rsidP="0040073C">
      <w:pPr>
        <w:spacing w:after="0"/>
        <w:jc w:val="both"/>
        <w:rPr>
          <w:rFonts w:ascii="Arial" w:hAnsi="Arial" w:cs="Arial"/>
          <w:lang w:val="en-GB"/>
        </w:rPr>
      </w:pPr>
      <w:r w:rsidRPr="00182823">
        <w:rPr>
          <w:rFonts w:ascii="Arial" w:hAnsi="Arial" w:cs="Arial"/>
          <w:lang w:val="en-GB"/>
        </w:rPr>
        <w:t xml:space="preserve">Brazil is a global player on climate change issues. The country has decreased 71% in deforestation rate since 2004, and has committed to cutting emissions 37% by 2025 </w:t>
      </w:r>
      <w:r w:rsidR="009F0490">
        <w:rPr>
          <w:rFonts w:ascii="Arial" w:hAnsi="Arial" w:cs="Arial"/>
          <w:lang w:val="en-GB"/>
        </w:rPr>
        <w:t>with an</w:t>
      </w:r>
      <w:r w:rsidRPr="00182823">
        <w:rPr>
          <w:rFonts w:ascii="Arial" w:hAnsi="Arial" w:cs="Arial"/>
          <w:lang w:val="en-GB"/>
        </w:rPr>
        <w:t xml:space="preserve"> intended reduction of 43% by 2030. Green growth will need to be a reality for Brazil to implement Paris commitments.</w:t>
      </w:r>
      <w:r w:rsidR="009F0490">
        <w:rPr>
          <w:rFonts w:ascii="Arial" w:hAnsi="Arial" w:cs="Arial"/>
          <w:lang w:val="en-GB"/>
        </w:rPr>
        <w:t xml:space="preserve"> The country has started to draft the implementation plan to deliver its commitments, which has ambitious targets across different economic sectors. For instance, </w:t>
      </w:r>
      <w:r w:rsidRPr="00182823">
        <w:rPr>
          <w:rFonts w:ascii="Arial" w:hAnsi="Arial" w:cs="Arial"/>
          <w:lang w:val="en-GB"/>
        </w:rPr>
        <w:t xml:space="preserve">for the </w:t>
      </w:r>
      <w:r>
        <w:rPr>
          <w:rFonts w:ascii="Arial" w:hAnsi="Arial" w:cs="Arial"/>
          <w:lang w:val="en-GB"/>
        </w:rPr>
        <w:t xml:space="preserve">transport sector </w:t>
      </w:r>
      <w:r w:rsidR="009F0490">
        <w:rPr>
          <w:rFonts w:ascii="Arial" w:hAnsi="Arial" w:cs="Arial"/>
          <w:lang w:val="en-GB"/>
        </w:rPr>
        <w:t xml:space="preserve">Brazil will need to develop infrastructure </w:t>
      </w:r>
      <w:r>
        <w:rPr>
          <w:rFonts w:ascii="Arial" w:hAnsi="Arial" w:cs="Arial"/>
          <w:lang w:val="en-GB"/>
        </w:rPr>
        <w:t xml:space="preserve">to </w:t>
      </w:r>
      <w:r w:rsidRPr="00C43A48">
        <w:rPr>
          <w:rFonts w:ascii="Arial" w:hAnsi="Arial" w:cs="Arial"/>
          <w:lang w:val="en-GB"/>
        </w:rPr>
        <w:t>further promote efficiency measures, and improve infrastructure for transport and public transportation in urban areas.</w:t>
      </w:r>
      <w:r w:rsidR="009F0490">
        <w:rPr>
          <w:rFonts w:ascii="Arial" w:hAnsi="Arial" w:cs="Arial"/>
          <w:lang w:val="en-GB"/>
        </w:rPr>
        <w:t xml:space="preserve"> Although Brazilian municipalities have not yet started to draft their on implementation plans, every new development wil</w:t>
      </w:r>
      <w:r w:rsidR="00B04E33">
        <w:rPr>
          <w:rFonts w:ascii="Arial" w:hAnsi="Arial" w:cs="Arial"/>
          <w:lang w:val="en-GB"/>
        </w:rPr>
        <w:t>l need to be aligned with Brazil’s commitments, which was ratified and became a law in September 2016.</w:t>
      </w:r>
    </w:p>
    <w:p w:rsidR="00182823" w:rsidRDefault="00182823" w:rsidP="00182823">
      <w:pPr>
        <w:pStyle w:val="NormalWeb"/>
        <w:spacing w:before="2" w:after="2"/>
        <w:jc w:val="both"/>
        <w:textAlignment w:val="baseline"/>
        <w:rPr>
          <w:rFonts w:ascii="Calibri" w:hAnsi="Calibri" w:cs="Calibri"/>
          <w:lang w:val="en-GB"/>
        </w:rPr>
      </w:pPr>
    </w:p>
    <w:p w:rsidR="00182823" w:rsidRDefault="00182823" w:rsidP="00182823">
      <w:pPr>
        <w:jc w:val="both"/>
        <w:rPr>
          <w:rFonts w:ascii="Arial" w:hAnsi="Arial" w:cs="Arial"/>
          <w:lang w:val="en-GB"/>
        </w:rPr>
      </w:pPr>
      <w:r w:rsidRPr="00957A40">
        <w:rPr>
          <w:rFonts w:ascii="Arial" w:hAnsi="Arial" w:cs="Arial"/>
          <w:lang w:val="en-GB"/>
        </w:rPr>
        <w:t>Increased infrastructure investment is imperative for Brazil to fulfil its economic potential. Econometric studies of Brazilian states found a positive and statistically significant effect of investment in transport infrastructure on per capita income in the period 1986-2007, controlling for other factors.</w:t>
      </w:r>
      <w:r w:rsidRPr="00957A40">
        <w:rPr>
          <w:rStyle w:val="FootnoteReference"/>
          <w:rFonts w:ascii="Arial" w:hAnsi="Arial" w:cs="Arial"/>
        </w:rPr>
        <w:footnoteReference w:id="1"/>
      </w:r>
      <w:r w:rsidRPr="00957A40">
        <w:rPr>
          <w:rFonts w:ascii="Arial" w:hAnsi="Arial" w:cs="Arial"/>
          <w:lang w:val="en-GB"/>
        </w:rPr>
        <w:t xml:space="preserve"> Economic modelling suggests the effects of a 1% increase in public investment as a % of GDP in infrastructure has </w:t>
      </w:r>
      <w:r w:rsidRPr="00957A40">
        <w:rPr>
          <w:rFonts w:ascii="Arial" w:hAnsi="Arial" w:cs="Arial"/>
          <w:b/>
          <w:lang w:val="en-GB"/>
        </w:rPr>
        <w:t>a 0.58% effect on GDP growth in the short term, and a 1.8% effect in the medium and long term.</w:t>
      </w:r>
      <w:r w:rsidRPr="00957A40">
        <w:rPr>
          <w:rStyle w:val="FootnoteReference"/>
          <w:rFonts w:ascii="Arial" w:hAnsi="Arial" w:cs="Arial"/>
        </w:rPr>
        <w:footnoteReference w:id="2"/>
      </w:r>
      <w:r w:rsidRPr="00957A40">
        <w:rPr>
          <w:rFonts w:ascii="Arial" w:hAnsi="Arial" w:cs="Arial"/>
          <w:lang w:val="en-GB"/>
        </w:rPr>
        <w:t xml:space="preserve"> Brazil’s GDP growth lags behind its comparators partly because of its underinvestment in infrastructure. A 2007 quantitative study found that the infrastructure gap is able to explain 34.6% of difference in Brazilian GDP growth compared to most East Asian countries.</w:t>
      </w:r>
      <w:r w:rsidRPr="00957A40">
        <w:rPr>
          <w:rStyle w:val="FootnoteReference"/>
          <w:rFonts w:ascii="Arial" w:hAnsi="Arial" w:cs="Arial"/>
        </w:rPr>
        <w:footnoteReference w:id="3"/>
      </w:r>
      <w:r w:rsidRPr="00957A40">
        <w:rPr>
          <w:rFonts w:ascii="Arial" w:hAnsi="Arial" w:cs="Arial"/>
          <w:lang w:val="en-GB"/>
        </w:rPr>
        <w:t xml:space="preserve"> Empirical evidence also suggests that investment in infrastructure – particularly access to treated water and sewerage collection and treatment – can reduce income inequality and make growth more inclusive.</w:t>
      </w:r>
      <w:r w:rsidRPr="00957A40">
        <w:rPr>
          <w:rStyle w:val="FootnoteReference"/>
          <w:rFonts w:ascii="Arial" w:hAnsi="Arial" w:cs="Arial"/>
        </w:rPr>
        <w:footnoteReference w:id="4"/>
      </w:r>
    </w:p>
    <w:p w:rsidR="004E7F9D" w:rsidRDefault="00957A40" w:rsidP="0040073C">
      <w:pPr>
        <w:pStyle w:val="NormalWeb"/>
        <w:spacing w:beforeLines="0" w:afterLines="0" w:line="276" w:lineRule="auto"/>
        <w:jc w:val="both"/>
        <w:textAlignment w:val="baseline"/>
        <w:rPr>
          <w:rFonts w:ascii="Calibri" w:hAnsi="Calibri" w:cs="Calibri"/>
          <w:sz w:val="22"/>
          <w:szCs w:val="22"/>
          <w:lang w:val="en-GB"/>
        </w:rPr>
      </w:pPr>
      <w:r w:rsidRPr="00676C2B">
        <w:rPr>
          <w:rFonts w:ascii="Arial" w:hAnsi="Arial" w:cs="Arial"/>
          <w:sz w:val="22"/>
          <w:szCs w:val="22"/>
          <w:lang w:val="en-GB"/>
        </w:rPr>
        <w:t xml:space="preserve">In addition to build resilient infrastructure to fulfil the economic development needs, Brazil is extremely vulnerable to climate change – studies, such as “Economics of Climate Change in Brazil” and “Climate Risks; Limits to Adaptation in Brazil”, </w:t>
      </w:r>
      <w:r w:rsidRPr="00676C2B">
        <w:rPr>
          <w:rFonts w:ascii="Arial" w:hAnsi="Arial" w:cs="Arial"/>
          <w:sz w:val="22"/>
          <w:szCs w:val="22"/>
          <w:lang w:val="en-GB"/>
        </w:rPr>
        <w:lastRenderedPageBreak/>
        <w:t>demonstrated that the country’s population and economy will be highly affected by weather extremes and temperature increase, causing poverty and social inequality to escalate substantially. In addition, Brazil relies on natural resources and commodities for economic growth, which intensifies the impacts of climate change on its population, ecosystems and economy.</w:t>
      </w:r>
      <w:r w:rsidRPr="00676C2B">
        <w:rPr>
          <w:rFonts w:ascii="Arial" w:hAnsi="Arial" w:cs="Arial"/>
          <w:color w:val="666666"/>
          <w:sz w:val="22"/>
          <w:szCs w:val="22"/>
          <w:lang w:val="en-GB"/>
        </w:rPr>
        <w:t xml:space="preserve"> </w:t>
      </w:r>
      <w:r w:rsidRPr="00676C2B">
        <w:rPr>
          <w:rFonts w:ascii="Arial" w:hAnsi="Arial" w:cs="Arial"/>
          <w:sz w:val="22"/>
          <w:szCs w:val="22"/>
          <w:lang w:val="en-GB"/>
        </w:rPr>
        <w:t>Brazil is aware that global efforts and urgent action are needed to fight climate change and sustain economic growth.</w:t>
      </w:r>
      <w:r w:rsidRPr="00167089">
        <w:rPr>
          <w:rFonts w:ascii="Calibri" w:hAnsi="Calibri" w:cs="Calibri"/>
          <w:sz w:val="22"/>
          <w:szCs w:val="22"/>
          <w:lang w:val="en-GB"/>
        </w:rPr>
        <w:t xml:space="preserve"> </w:t>
      </w:r>
    </w:p>
    <w:p w:rsidR="004E7F9D" w:rsidRPr="004E7F9D" w:rsidRDefault="004E7F9D" w:rsidP="0040073C">
      <w:pPr>
        <w:pStyle w:val="NormalWeb"/>
        <w:spacing w:beforeLines="0" w:afterLines="0" w:line="276" w:lineRule="auto"/>
        <w:jc w:val="both"/>
        <w:textAlignment w:val="baseline"/>
        <w:rPr>
          <w:rFonts w:ascii="Calibri" w:hAnsi="Calibri" w:cs="Calibri"/>
          <w:sz w:val="22"/>
          <w:szCs w:val="22"/>
          <w:lang w:val="en-GB"/>
        </w:rPr>
      </w:pPr>
    </w:p>
    <w:p w:rsidR="00957A40" w:rsidRDefault="00957A40" w:rsidP="0040073C">
      <w:pPr>
        <w:spacing w:after="0"/>
        <w:jc w:val="both"/>
        <w:rPr>
          <w:rFonts w:ascii="Arial" w:hAnsi="Arial" w:cs="Arial"/>
          <w:lang w:val="en-GB"/>
        </w:rPr>
      </w:pPr>
      <w:r w:rsidRPr="00676C2B">
        <w:rPr>
          <w:rFonts w:ascii="Arial" w:hAnsi="Arial" w:cs="Arial"/>
          <w:lang w:val="en-GB"/>
        </w:rPr>
        <w:t>The cost of inaction could cause an</w:t>
      </w:r>
      <w:r w:rsidR="00676C2B">
        <w:rPr>
          <w:rFonts w:ascii="Arial" w:hAnsi="Arial" w:cs="Arial"/>
          <w:lang w:val="en-GB"/>
        </w:rPr>
        <w:t xml:space="preserve"> annual average loss up to USD 905</w:t>
      </w:r>
      <w:r w:rsidRPr="00676C2B">
        <w:rPr>
          <w:rFonts w:ascii="Arial" w:hAnsi="Arial" w:cs="Arial"/>
          <w:lang w:val="en-GB"/>
        </w:rPr>
        <w:t xml:space="preserve"> per Brazilian citizens in 2050. The reduction in consumption accrued by 2050 could account for 60% to 180% of the current annual per capita consumption. (Source: PF project “</w:t>
      </w:r>
      <w:hyperlink r:id="rId8" w:history="1">
        <w:r w:rsidRPr="00676C2B">
          <w:rPr>
            <w:rStyle w:val="Hyperlink"/>
            <w:rFonts w:ascii="Arial" w:hAnsi="Arial" w:cs="Arial"/>
            <w:lang w:val="en-GB"/>
          </w:rPr>
          <w:t>The Economics of Climate Change in Brazil</w:t>
        </w:r>
      </w:hyperlink>
      <w:r w:rsidRPr="00676C2B">
        <w:rPr>
          <w:rFonts w:ascii="Arial" w:hAnsi="Arial" w:cs="Arial"/>
          <w:lang w:val="en-GB"/>
        </w:rPr>
        <w:t>”)</w:t>
      </w:r>
      <w:r w:rsidR="000C6E96">
        <w:rPr>
          <w:rFonts w:ascii="Arial" w:hAnsi="Arial" w:cs="Arial"/>
          <w:lang w:val="en-GB"/>
        </w:rPr>
        <w:t>.</w:t>
      </w:r>
      <w:r w:rsidR="00997DCA">
        <w:rPr>
          <w:rFonts w:ascii="Arial" w:hAnsi="Arial" w:cs="Arial"/>
          <w:lang w:val="en-GB"/>
        </w:rPr>
        <w:t xml:space="preserve"> </w:t>
      </w:r>
      <w:r w:rsidRPr="00676C2B">
        <w:rPr>
          <w:rFonts w:ascii="Arial" w:hAnsi="Arial" w:cs="Arial"/>
          <w:lang w:val="en-GB"/>
        </w:rPr>
        <w:t xml:space="preserve">This disproportionately impacts upon the most vulnerable and poor populations (where women represent 40% of primary income providers). Decisions to build climate resilient infrastructure will not only directly impact </w:t>
      </w:r>
      <w:r w:rsidR="006C1D9A">
        <w:rPr>
          <w:rFonts w:ascii="Arial" w:hAnsi="Arial" w:cs="Arial"/>
          <w:lang w:val="en-GB"/>
        </w:rPr>
        <w:t>these people</w:t>
      </w:r>
      <w:r w:rsidRPr="00676C2B">
        <w:rPr>
          <w:rFonts w:ascii="Arial" w:hAnsi="Arial" w:cs="Arial"/>
          <w:lang w:val="en-GB"/>
        </w:rPr>
        <w:t xml:space="preserve">, but their livelihoods by ensuring energy, food and water security. This will create a safer and more stable environment for these families. </w:t>
      </w:r>
    </w:p>
    <w:p w:rsidR="000C6E96" w:rsidRPr="00676C2B" w:rsidRDefault="000C6E96" w:rsidP="0040073C">
      <w:pPr>
        <w:spacing w:after="0"/>
        <w:jc w:val="both"/>
        <w:rPr>
          <w:rFonts w:ascii="Arial" w:hAnsi="Arial" w:cs="Arial"/>
          <w:lang w:val="en-GB"/>
        </w:rPr>
      </w:pPr>
    </w:p>
    <w:p w:rsidR="00997DCA" w:rsidRDefault="00997DCA" w:rsidP="00997DCA">
      <w:pPr>
        <w:spacing w:after="0"/>
        <w:jc w:val="both"/>
        <w:rPr>
          <w:rFonts w:ascii="Arial" w:hAnsi="Arial" w:cs="Arial"/>
          <w:lang w:val="en-GB"/>
        </w:rPr>
      </w:pPr>
      <w:r>
        <w:rPr>
          <w:rFonts w:ascii="Arial" w:hAnsi="Arial" w:cs="Arial"/>
          <w:lang w:val="en-GB"/>
        </w:rPr>
        <w:t>This programme will deliver sustainable infrastructure to improve</w:t>
      </w:r>
      <w:r w:rsidR="00AE5B53">
        <w:rPr>
          <w:rFonts w:ascii="Arial" w:hAnsi="Arial" w:cs="Arial"/>
          <w:lang w:val="en-GB"/>
        </w:rPr>
        <w:t xml:space="preserve"> the</w:t>
      </w:r>
      <w:r>
        <w:rPr>
          <w:rFonts w:ascii="Arial" w:hAnsi="Arial" w:cs="Arial"/>
          <w:lang w:val="en-GB"/>
        </w:rPr>
        <w:t xml:space="preserve"> traffic flows in Maracanau, one of the 13 municipalities around Fortaleza – </w:t>
      </w:r>
      <w:proofErr w:type="spellStart"/>
      <w:r>
        <w:rPr>
          <w:rFonts w:ascii="Arial" w:hAnsi="Arial" w:cs="Arial"/>
          <w:lang w:val="en-GB"/>
        </w:rPr>
        <w:t>Ceara´s</w:t>
      </w:r>
      <w:proofErr w:type="spellEnd"/>
      <w:r>
        <w:rPr>
          <w:rFonts w:ascii="Arial" w:hAnsi="Arial" w:cs="Arial"/>
          <w:lang w:val="en-GB"/>
        </w:rPr>
        <w:t xml:space="preserve"> capital. Maracanau holds the biggest industrial district in </w:t>
      </w:r>
      <w:proofErr w:type="spellStart"/>
      <w:r>
        <w:rPr>
          <w:rFonts w:ascii="Arial" w:hAnsi="Arial" w:cs="Arial"/>
          <w:lang w:val="en-GB"/>
        </w:rPr>
        <w:t>Ceara</w:t>
      </w:r>
      <w:proofErr w:type="spellEnd"/>
      <w:r>
        <w:rPr>
          <w:rFonts w:ascii="Arial" w:hAnsi="Arial" w:cs="Arial"/>
          <w:lang w:val="en-GB"/>
        </w:rPr>
        <w:t xml:space="preserve">, thus </w:t>
      </w:r>
      <w:r w:rsidR="00AE5B53">
        <w:rPr>
          <w:rFonts w:ascii="Arial" w:hAnsi="Arial" w:cs="Arial"/>
          <w:lang w:val="en-GB"/>
        </w:rPr>
        <w:t>being</w:t>
      </w:r>
      <w:r>
        <w:rPr>
          <w:rFonts w:ascii="Arial" w:hAnsi="Arial" w:cs="Arial"/>
          <w:lang w:val="en-GB"/>
        </w:rPr>
        <w:t xml:space="preserve"> really important for the state’s economy.</w:t>
      </w:r>
      <w:r w:rsidR="00AE5B53">
        <w:rPr>
          <w:rFonts w:ascii="Arial" w:hAnsi="Arial" w:cs="Arial"/>
          <w:lang w:val="en-GB"/>
        </w:rPr>
        <w:t xml:space="preserve"> </w:t>
      </w:r>
      <w:r w:rsidRPr="007529D0">
        <w:rPr>
          <w:rFonts w:ascii="Arial" w:hAnsi="Arial" w:cs="Arial"/>
          <w:lang w:val="en-GB"/>
        </w:rPr>
        <w:t>According to the Brazilian System to Estimate Emissions (SEEG in Portuguese)</w:t>
      </w:r>
      <w:r>
        <w:rPr>
          <w:rStyle w:val="FootnoteReference"/>
          <w:rFonts w:ascii="Arial" w:hAnsi="Arial" w:cs="Arial"/>
          <w:lang w:val="en-GB"/>
        </w:rPr>
        <w:footnoteReference w:id="5"/>
      </w:r>
      <w:r w:rsidRPr="007529D0">
        <w:rPr>
          <w:rFonts w:ascii="Arial" w:hAnsi="Arial" w:cs="Arial"/>
          <w:lang w:val="en-GB"/>
        </w:rPr>
        <w:t xml:space="preserve"> </w:t>
      </w:r>
      <w:r>
        <w:rPr>
          <w:rFonts w:ascii="Arial" w:hAnsi="Arial" w:cs="Arial"/>
          <w:lang w:val="en-GB"/>
        </w:rPr>
        <w:t xml:space="preserve">the state of </w:t>
      </w:r>
      <w:proofErr w:type="spellStart"/>
      <w:r>
        <w:rPr>
          <w:rFonts w:ascii="Arial" w:hAnsi="Arial" w:cs="Arial"/>
          <w:lang w:val="en-GB"/>
        </w:rPr>
        <w:t>Ceara</w:t>
      </w:r>
      <w:proofErr w:type="spellEnd"/>
      <w:r>
        <w:rPr>
          <w:rFonts w:ascii="Arial" w:hAnsi="Arial" w:cs="Arial"/>
          <w:lang w:val="en-GB"/>
        </w:rPr>
        <w:t xml:space="preserve"> has increased its GHG emissions in 10% in the last 5 years, with </w:t>
      </w:r>
      <w:r w:rsidRPr="007529D0">
        <w:rPr>
          <w:rFonts w:ascii="Arial" w:hAnsi="Arial" w:cs="Arial"/>
          <w:lang w:val="en-GB"/>
        </w:rPr>
        <w:t xml:space="preserve">the </w:t>
      </w:r>
      <w:r>
        <w:rPr>
          <w:rFonts w:ascii="Arial" w:hAnsi="Arial" w:cs="Arial"/>
          <w:lang w:val="en-GB"/>
        </w:rPr>
        <w:t>e</w:t>
      </w:r>
      <w:r w:rsidRPr="007529D0">
        <w:rPr>
          <w:rFonts w:ascii="Arial" w:hAnsi="Arial" w:cs="Arial"/>
          <w:lang w:val="en-GB"/>
        </w:rPr>
        <w:t xml:space="preserve">nergy sector </w:t>
      </w:r>
      <w:r>
        <w:rPr>
          <w:rFonts w:ascii="Arial" w:hAnsi="Arial" w:cs="Arial"/>
          <w:lang w:val="en-GB"/>
        </w:rPr>
        <w:t xml:space="preserve">being </w:t>
      </w:r>
      <w:r w:rsidRPr="007529D0">
        <w:rPr>
          <w:rFonts w:ascii="Arial" w:hAnsi="Arial" w:cs="Arial"/>
          <w:lang w:val="en-GB"/>
        </w:rPr>
        <w:t xml:space="preserve">responsible for 48% of </w:t>
      </w:r>
      <w:r>
        <w:rPr>
          <w:rFonts w:ascii="Arial" w:hAnsi="Arial" w:cs="Arial"/>
          <w:lang w:val="en-GB"/>
        </w:rPr>
        <w:t>the state’s total</w:t>
      </w:r>
      <w:r w:rsidRPr="007529D0">
        <w:rPr>
          <w:rFonts w:ascii="Arial" w:hAnsi="Arial" w:cs="Arial"/>
          <w:lang w:val="en-GB"/>
        </w:rPr>
        <w:t xml:space="preserve"> emissions in 2016</w:t>
      </w:r>
      <w:r>
        <w:rPr>
          <w:rFonts w:ascii="Arial" w:hAnsi="Arial" w:cs="Arial"/>
          <w:lang w:val="en-GB"/>
        </w:rPr>
        <w:t>; with freight transport at</w:t>
      </w:r>
      <w:r w:rsidRPr="007529D0">
        <w:rPr>
          <w:rFonts w:ascii="Arial" w:hAnsi="Arial" w:cs="Arial"/>
          <w:lang w:val="en-GB"/>
        </w:rPr>
        <w:t xml:space="preserve"> 314,460,006 tons</w:t>
      </w:r>
      <w:r>
        <w:rPr>
          <w:rFonts w:ascii="Arial" w:hAnsi="Arial" w:cs="Arial"/>
          <w:lang w:val="en-GB"/>
        </w:rPr>
        <w:t xml:space="preserve"> of equivalent CO2 emissions and</w:t>
      </w:r>
      <w:r w:rsidRPr="007529D0">
        <w:rPr>
          <w:rFonts w:ascii="Arial" w:hAnsi="Arial" w:cs="Arial"/>
          <w:lang w:val="en-GB"/>
        </w:rPr>
        <w:t xml:space="preserve"> </w:t>
      </w:r>
      <w:r>
        <w:rPr>
          <w:rFonts w:ascii="Arial" w:hAnsi="Arial" w:cs="Arial"/>
          <w:lang w:val="en-GB"/>
        </w:rPr>
        <w:t>passenger transport</w:t>
      </w:r>
      <w:r w:rsidRPr="007529D0">
        <w:rPr>
          <w:rFonts w:ascii="Arial" w:hAnsi="Arial" w:cs="Arial"/>
          <w:lang w:val="en-GB"/>
        </w:rPr>
        <w:t xml:space="preserve"> with 499,896,808 tons </w:t>
      </w:r>
      <w:r>
        <w:rPr>
          <w:rFonts w:ascii="Arial" w:hAnsi="Arial" w:cs="Arial"/>
          <w:lang w:val="en-GB"/>
        </w:rPr>
        <w:t>of equivalent CO2 emissions</w:t>
      </w:r>
      <w:r w:rsidRPr="007529D0">
        <w:rPr>
          <w:rFonts w:ascii="Arial" w:hAnsi="Arial" w:cs="Arial"/>
          <w:lang w:val="en-GB"/>
        </w:rPr>
        <w:t xml:space="preserve">. </w:t>
      </w:r>
    </w:p>
    <w:p w:rsidR="00997DCA" w:rsidRDefault="00997DCA" w:rsidP="00997DCA">
      <w:pPr>
        <w:spacing w:after="0"/>
        <w:jc w:val="both"/>
        <w:rPr>
          <w:rFonts w:ascii="Arial" w:hAnsi="Arial" w:cs="Arial"/>
          <w:lang w:val="en-GB"/>
        </w:rPr>
      </w:pPr>
    </w:p>
    <w:p w:rsidR="000C6E96" w:rsidRDefault="000C6E96" w:rsidP="0040073C">
      <w:pPr>
        <w:pStyle w:val="HTMLPreformatted"/>
        <w:spacing w:line="276" w:lineRule="auto"/>
        <w:jc w:val="both"/>
        <w:rPr>
          <w:rFonts w:ascii="Arial" w:eastAsiaTheme="minorHAnsi" w:hAnsi="Arial" w:cs="Arial"/>
          <w:sz w:val="22"/>
          <w:szCs w:val="22"/>
          <w:lang w:val="en-GB" w:eastAsia="en-US"/>
        </w:rPr>
      </w:pPr>
      <w:r w:rsidRPr="006E4BF5">
        <w:rPr>
          <w:rFonts w:ascii="Arial" w:eastAsiaTheme="minorHAnsi" w:hAnsi="Arial" w:cs="Arial"/>
          <w:sz w:val="22"/>
          <w:szCs w:val="22"/>
          <w:lang w:val="en-GB" w:eastAsia="en-US"/>
        </w:rPr>
        <w:t xml:space="preserve">Globally, cities consume about 75% of total energy generated and account for a large percentage of greenhouse gas emissions. </w:t>
      </w:r>
      <w:r w:rsidRPr="00960296">
        <w:rPr>
          <w:rFonts w:ascii="Arial" w:hAnsi="Arial" w:cs="Arial"/>
          <w:sz w:val="22"/>
          <w:szCs w:val="22"/>
          <w:lang w:val="en-GB"/>
        </w:rPr>
        <w:t xml:space="preserve">The municipality of Maracanau has </w:t>
      </w:r>
      <w:r w:rsidR="007074DF">
        <w:rPr>
          <w:rFonts w:ascii="Arial" w:hAnsi="Arial" w:cs="Arial"/>
          <w:sz w:val="22"/>
          <w:szCs w:val="22"/>
          <w:lang w:val="en-GB"/>
        </w:rPr>
        <w:t>326.419</w:t>
      </w:r>
      <w:r w:rsidRPr="00960296">
        <w:rPr>
          <w:rFonts w:ascii="Arial" w:hAnsi="Arial" w:cs="Arial"/>
          <w:sz w:val="22"/>
          <w:szCs w:val="22"/>
          <w:lang w:val="en-GB"/>
        </w:rPr>
        <w:t xml:space="preserve"> inhabitants according to the Brazilian Institute of Geography and Statistics (IBGE in Portuguese)</w:t>
      </w:r>
      <w:r w:rsidRPr="00960296">
        <w:rPr>
          <w:rStyle w:val="FootnoteReference"/>
          <w:rFonts w:ascii="Arial" w:hAnsi="Arial" w:cs="Arial"/>
          <w:sz w:val="22"/>
          <w:szCs w:val="22"/>
          <w:lang w:val="en-GB"/>
        </w:rPr>
        <w:footnoteReference w:id="6"/>
      </w:r>
      <w:r w:rsidRPr="00960296">
        <w:rPr>
          <w:rFonts w:ascii="Arial" w:hAnsi="Arial" w:cs="Arial"/>
          <w:sz w:val="22"/>
          <w:szCs w:val="22"/>
          <w:lang w:val="en-GB"/>
        </w:rPr>
        <w:t>, with 93%</w:t>
      </w:r>
      <w:r w:rsidR="00960296" w:rsidRPr="00960296">
        <w:rPr>
          <w:rFonts w:ascii="Arial" w:hAnsi="Arial" w:cs="Arial"/>
          <w:sz w:val="22"/>
          <w:szCs w:val="22"/>
          <w:lang w:val="en-GB"/>
        </w:rPr>
        <w:t xml:space="preserve"> of its population</w:t>
      </w:r>
      <w:r w:rsidRPr="00960296">
        <w:rPr>
          <w:rFonts w:ascii="Arial" w:hAnsi="Arial" w:cs="Arial"/>
          <w:sz w:val="22"/>
          <w:szCs w:val="22"/>
          <w:lang w:val="en-GB"/>
        </w:rPr>
        <w:t xml:space="preserve"> living in </w:t>
      </w:r>
      <w:r w:rsidR="00A6746F">
        <w:rPr>
          <w:rFonts w:ascii="Arial" w:hAnsi="Arial" w:cs="Arial"/>
          <w:sz w:val="22"/>
          <w:szCs w:val="22"/>
          <w:lang w:val="en-GB"/>
        </w:rPr>
        <w:t>its</w:t>
      </w:r>
      <w:r w:rsidRPr="00960296">
        <w:rPr>
          <w:rFonts w:ascii="Arial" w:hAnsi="Arial" w:cs="Arial"/>
          <w:sz w:val="22"/>
          <w:szCs w:val="22"/>
          <w:lang w:val="en-GB"/>
        </w:rPr>
        <w:t xml:space="preserve"> urban area</w:t>
      </w:r>
      <w:r w:rsidR="00960296" w:rsidRPr="00960296">
        <w:rPr>
          <w:rStyle w:val="FootnoteReference"/>
          <w:rFonts w:ascii="Arial" w:hAnsi="Arial" w:cs="Arial"/>
          <w:sz w:val="22"/>
          <w:szCs w:val="22"/>
          <w:lang w:val="en-GB"/>
        </w:rPr>
        <w:footnoteReference w:id="7"/>
      </w:r>
      <w:r w:rsidRPr="00960296">
        <w:rPr>
          <w:rFonts w:ascii="Arial" w:hAnsi="Arial" w:cs="Arial"/>
          <w:sz w:val="22"/>
          <w:szCs w:val="22"/>
          <w:lang w:val="en-GB"/>
        </w:rPr>
        <w:t xml:space="preserve">. </w:t>
      </w:r>
      <w:r w:rsidR="00960296" w:rsidRPr="006E4BF5">
        <w:rPr>
          <w:rFonts w:ascii="Arial" w:eastAsiaTheme="minorHAnsi" w:hAnsi="Arial" w:cs="Arial"/>
          <w:sz w:val="22"/>
          <w:szCs w:val="22"/>
          <w:lang w:val="en-GB" w:eastAsia="en-US"/>
        </w:rPr>
        <w:t xml:space="preserve">The effects of climate change, coupled with rapid urbanization, inadequate infrastructure, </w:t>
      </w:r>
      <w:r w:rsidR="00A6746F">
        <w:rPr>
          <w:rFonts w:ascii="Arial" w:eastAsiaTheme="minorHAnsi" w:hAnsi="Arial" w:cs="Arial"/>
          <w:sz w:val="22"/>
          <w:szCs w:val="22"/>
          <w:lang w:val="en-GB" w:eastAsia="en-US"/>
        </w:rPr>
        <w:t xml:space="preserve">deforestation, </w:t>
      </w:r>
      <w:r w:rsidR="00960296" w:rsidRPr="006E4BF5">
        <w:rPr>
          <w:rFonts w:ascii="Arial" w:eastAsiaTheme="minorHAnsi" w:hAnsi="Arial" w:cs="Arial"/>
          <w:sz w:val="22"/>
          <w:szCs w:val="22"/>
          <w:lang w:val="en-GB" w:eastAsia="en-US"/>
        </w:rPr>
        <w:t xml:space="preserve">soil erosion, and agglutination of people are strongly felt by </w:t>
      </w:r>
      <w:r w:rsidR="00B17147">
        <w:rPr>
          <w:rFonts w:ascii="Arial" w:eastAsiaTheme="minorHAnsi" w:hAnsi="Arial" w:cs="Arial"/>
          <w:sz w:val="22"/>
          <w:szCs w:val="22"/>
          <w:lang w:val="en-GB" w:eastAsia="en-US"/>
        </w:rPr>
        <w:t>the</w:t>
      </w:r>
      <w:r w:rsidR="00960296" w:rsidRPr="006E4BF5">
        <w:rPr>
          <w:rFonts w:ascii="Arial" w:eastAsiaTheme="minorHAnsi" w:hAnsi="Arial" w:cs="Arial"/>
          <w:sz w:val="22"/>
          <w:szCs w:val="22"/>
          <w:lang w:val="en-GB" w:eastAsia="en-US"/>
        </w:rPr>
        <w:t xml:space="preserve"> population</w:t>
      </w:r>
      <w:r w:rsidR="00960296" w:rsidRPr="00960296">
        <w:rPr>
          <w:rFonts w:ascii="Arial" w:hAnsi="Arial" w:cs="Arial"/>
          <w:sz w:val="22"/>
          <w:szCs w:val="22"/>
          <w:lang w:val="en-GB"/>
        </w:rPr>
        <w:t>, causing negative impacts on health</w:t>
      </w:r>
      <w:r w:rsidR="00AE5B53">
        <w:rPr>
          <w:rFonts w:ascii="Arial" w:hAnsi="Arial" w:cs="Arial"/>
          <w:sz w:val="22"/>
          <w:szCs w:val="22"/>
          <w:lang w:val="en-GB"/>
        </w:rPr>
        <w:t xml:space="preserve"> (increase in seasonal diseases, like Zika), the urban micro climate leading to increased heat</w:t>
      </w:r>
      <w:r w:rsidR="00960296" w:rsidRPr="00960296">
        <w:rPr>
          <w:rFonts w:ascii="Arial" w:hAnsi="Arial" w:cs="Arial"/>
          <w:sz w:val="22"/>
          <w:szCs w:val="22"/>
          <w:lang w:val="en-GB"/>
        </w:rPr>
        <w:t xml:space="preserve"> and </w:t>
      </w:r>
      <w:r w:rsidR="00AE5B53">
        <w:rPr>
          <w:rFonts w:ascii="Arial" w:hAnsi="Arial" w:cs="Arial"/>
          <w:sz w:val="22"/>
          <w:szCs w:val="22"/>
          <w:lang w:val="en-GB"/>
        </w:rPr>
        <w:t xml:space="preserve">threatening food, water and energy </w:t>
      </w:r>
      <w:r w:rsidR="00960296" w:rsidRPr="00960296">
        <w:rPr>
          <w:rFonts w:ascii="Arial" w:hAnsi="Arial" w:cs="Arial"/>
          <w:sz w:val="22"/>
          <w:szCs w:val="22"/>
          <w:lang w:val="en-GB"/>
        </w:rPr>
        <w:t>security</w:t>
      </w:r>
      <w:r w:rsidR="00AE5B53">
        <w:rPr>
          <w:rFonts w:ascii="Arial" w:hAnsi="Arial" w:cs="Arial"/>
          <w:sz w:val="22"/>
          <w:szCs w:val="22"/>
          <w:lang w:val="en-GB"/>
        </w:rPr>
        <w:t>.</w:t>
      </w:r>
      <w:r w:rsidR="00B17147">
        <w:rPr>
          <w:rFonts w:ascii="Arial" w:hAnsi="Arial" w:cs="Arial"/>
          <w:sz w:val="22"/>
          <w:szCs w:val="22"/>
          <w:lang w:val="en-GB"/>
        </w:rPr>
        <w:t xml:space="preserve"> </w:t>
      </w:r>
    </w:p>
    <w:p w:rsidR="00D87B12" w:rsidRDefault="00D87B12" w:rsidP="0040073C">
      <w:pPr>
        <w:pStyle w:val="HTMLPreformatted"/>
        <w:spacing w:line="276" w:lineRule="auto"/>
        <w:jc w:val="both"/>
        <w:rPr>
          <w:rFonts w:ascii="Arial" w:eastAsiaTheme="minorHAnsi" w:hAnsi="Arial" w:cs="Arial"/>
          <w:sz w:val="22"/>
          <w:szCs w:val="22"/>
          <w:lang w:val="en-GB" w:eastAsia="en-US"/>
        </w:rPr>
      </w:pPr>
    </w:p>
    <w:p w:rsidR="00C53924" w:rsidRPr="00A81A60" w:rsidRDefault="00A81A60" w:rsidP="00A81A60">
      <w:pPr>
        <w:pStyle w:val="HTMLPreformatted"/>
        <w:spacing w:line="276" w:lineRule="auto"/>
        <w:jc w:val="both"/>
        <w:rPr>
          <w:rFonts w:ascii="Arial" w:eastAsiaTheme="minorHAnsi" w:hAnsi="Arial" w:cs="Arial"/>
          <w:sz w:val="22"/>
          <w:szCs w:val="22"/>
          <w:lang w:val="en-GB" w:eastAsia="en-US"/>
        </w:rPr>
      </w:pPr>
      <w:r>
        <w:rPr>
          <w:rFonts w:ascii="Arial" w:eastAsiaTheme="minorHAnsi" w:hAnsi="Arial" w:cs="Arial"/>
          <w:sz w:val="22"/>
          <w:szCs w:val="22"/>
          <w:lang w:val="en-GB" w:eastAsia="en-US"/>
        </w:rPr>
        <w:t>Maracanau</w:t>
      </w:r>
      <w:r w:rsidR="00B33FE7">
        <w:rPr>
          <w:rFonts w:ascii="Arial" w:eastAsiaTheme="minorHAnsi" w:hAnsi="Arial" w:cs="Arial"/>
          <w:sz w:val="22"/>
          <w:szCs w:val="22"/>
          <w:lang w:val="en-GB" w:eastAsia="en-US"/>
        </w:rPr>
        <w:t xml:space="preserve"> has grown really fast as it became the most important industrial district in the state. The rapid urbanization and lack of adequate infrastructure policies have fail to provide Maracanau urban population with the minimum requirements </w:t>
      </w:r>
      <w:r>
        <w:rPr>
          <w:rFonts w:ascii="Arial" w:eastAsiaTheme="minorHAnsi" w:hAnsi="Arial" w:cs="Arial"/>
          <w:sz w:val="22"/>
          <w:szCs w:val="22"/>
          <w:lang w:val="en-GB" w:eastAsia="en-US"/>
        </w:rPr>
        <w:t>for</w:t>
      </w:r>
      <w:r w:rsidR="00B33FE7">
        <w:rPr>
          <w:rFonts w:ascii="Arial" w:eastAsiaTheme="minorHAnsi" w:hAnsi="Arial" w:cs="Arial"/>
          <w:sz w:val="22"/>
          <w:szCs w:val="22"/>
          <w:lang w:val="en-GB" w:eastAsia="en-US"/>
        </w:rPr>
        <w:t xml:space="preserve"> life quality. For instance: it presents 54.1% of its households with adequate sewage treatment, 47.5% </w:t>
      </w:r>
      <w:r>
        <w:rPr>
          <w:rFonts w:ascii="Arial" w:eastAsiaTheme="minorHAnsi" w:hAnsi="Arial" w:cs="Arial"/>
          <w:sz w:val="22"/>
          <w:szCs w:val="22"/>
          <w:lang w:val="en-GB" w:eastAsia="en-US"/>
        </w:rPr>
        <w:t xml:space="preserve">of </w:t>
      </w:r>
      <w:r w:rsidR="00B33FE7">
        <w:rPr>
          <w:rFonts w:ascii="Arial" w:eastAsiaTheme="minorHAnsi" w:hAnsi="Arial" w:cs="Arial"/>
          <w:sz w:val="22"/>
          <w:szCs w:val="22"/>
          <w:lang w:val="en-GB" w:eastAsia="en-US"/>
        </w:rPr>
        <w:t>households</w:t>
      </w:r>
      <w:r>
        <w:rPr>
          <w:rFonts w:ascii="Arial" w:eastAsiaTheme="minorHAnsi" w:hAnsi="Arial" w:cs="Arial"/>
          <w:sz w:val="22"/>
          <w:szCs w:val="22"/>
          <w:lang w:val="en-GB" w:eastAsia="en-US"/>
        </w:rPr>
        <w:t xml:space="preserve"> are located</w:t>
      </w:r>
      <w:r w:rsidR="00B33FE7">
        <w:rPr>
          <w:rFonts w:ascii="Arial" w:eastAsiaTheme="minorHAnsi" w:hAnsi="Arial" w:cs="Arial"/>
          <w:sz w:val="22"/>
          <w:szCs w:val="22"/>
          <w:lang w:val="en-GB" w:eastAsia="en-US"/>
        </w:rPr>
        <w:t xml:space="preserve"> in roads with planted trees and only 4.3% of </w:t>
      </w:r>
      <w:r>
        <w:rPr>
          <w:rFonts w:ascii="Arial" w:eastAsiaTheme="minorHAnsi" w:hAnsi="Arial" w:cs="Arial"/>
          <w:sz w:val="22"/>
          <w:szCs w:val="22"/>
          <w:lang w:val="en-GB" w:eastAsia="en-US"/>
        </w:rPr>
        <w:t xml:space="preserve">the </w:t>
      </w:r>
      <w:r w:rsidR="00B33FE7">
        <w:rPr>
          <w:rFonts w:ascii="Arial" w:eastAsiaTheme="minorHAnsi" w:hAnsi="Arial" w:cs="Arial"/>
          <w:sz w:val="22"/>
          <w:szCs w:val="22"/>
          <w:lang w:val="en-GB" w:eastAsia="en-US"/>
        </w:rPr>
        <w:t>households</w:t>
      </w:r>
      <w:r>
        <w:rPr>
          <w:rFonts w:ascii="Arial" w:eastAsiaTheme="minorHAnsi" w:hAnsi="Arial" w:cs="Arial"/>
          <w:sz w:val="22"/>
          <w:szCs w:val="22"/>
          <w:lang w:val="en-GB" w:eastAsia="en-US"/>
        </w:rPr>
        <w:t xml:space="preserve"> have</w:t>
      </w:r>
      <w:r w:rsidR="00B33FE7">
        <w:rPr>
          <w:rFonts w:ascii="Arial" w:eastAsiaTheme="minorHAnsi" w:hAnsi="Arial" w:cs="Arial"/>
          <w:sz w:val="22"/>
          <w:szCs w:val="22"/>
          <w:lang w:val="en-GB" w:eastAsia="en-US"/>
        </w:rPr>
        <w:t xml:space="preserve"> adequate urbanization (presence of manhole, sidewalk, paving and curb).</w:t>
      </w:r>
      <w:r w:rsidR="00B33FE7">
        <w:rPr>
          <w:rStyle w:val="FootnoteReference"/>
          <w:rFonts w:ascii="Arial" w:eastAsiaTheme="minorHAnsi" w:hAnsi="Arial" w:cs="Arial"/>
          <w:sz w:val="22"/>
          <w:szCs w:val="22"/>
          <w:lang w:val="en-GB" w:eastAsia="en-US"/>
        </w:rPr>
        <w:footnoteReference w:id="8"/>
      </w:r>
      <w:r>
        <w:rPr>
          <w:rFonts w:ascii="Arial" w:eastAsiaTheme="minorHAnsi" w:hAnsi="Arial" w:cs="Arial"/>
          <w:sz w:val="22"/>
          <w:szCs w:val="22"/>
          <w:lang w:val="en-GB" w:eastAsia="en-US"/>
        </w:rPr>
        <w:t xml:space="preserve"> </w:t>
      </w:r>
      <w:r w:rsidR="00C53924" w:rsidRPr="00A81A60">
        <w:rPr>
          <w:rFonts w:ascii="Arial" w:hAnsi="Arial"/>
          <w:sz w:val="22"/>
          <w:szCs w:val="22"/>
          <w:lang w:val="en-US"/>
        </w:rPr>
        <w:t>Th</w:t>
      </w:r>
      <w:r>
        <w:rPr>
          <w:rFonts w:ascii="Arial" w:hAnsi="Arial"/>
          <w:sz w:val="22"/>
          <w:szCs w:val="22"/>
          <w:lang w:val="en-US"/>
        </w:rPr>
        <w:t xml:space="preserve">is project will address some of the city’s constrains, mainly through </w:t>
      </w:r>
      <w:r w:rsidR="00951F42" w:rsidRPr="00A81A60">
        <w:rPr>
          <w:rFonts w:ascii="Arial" w:hAnsi="Arial"/>
          <w:sz w:val="22"/>
          <w:szCs w:val="22"/>
          <w:lang w:val="en-US"/>
        </w:rPr>
        <w:t>b</w:t>
      </w:r>
      <w:r>
        <w:rPr>
          <w:rFonts w:ascii="Arial" w:hAnsi="Arial"/>
          <w:sz w:val="22"/>
          <w:szCs w:val="22"/>
          <w:lang w:val="en-US"/>
        </w:rPr>
        <w:t>etter urban mobility. For instance, creating other roads for cargo transportation,</w:t>
      </w:r>
      <w:r w:rsidR="0046227C">
        <w:rPr>
          <w:rFonts w:ascii="Arial" w:hAnsi="Arial"/>
          <w:sz w:val="22"/>
          <w:szCs w:val="22"/>
          <w:lang w:val="en-US"/>
        </w:rPr>
        <w:t xml:space="preserve"> thus,</w:t>
      </w:r>
      <w:r>
        <w:rPr>
          <w:rFonts w:ascii="Arial" w:hAnsi="Arial"/>
          <w:sz w:val="22"/>
          <w:szCs w:val="22"/>
          <w:lang w:val="en-US"/>
        </w:rPr>
        <w:t xml:space="preserve"> </w:t>
      </w:r>
      <w:r w:rsidR="00951F42" w:rsidRPr="00A81A60">
        <w:rPr>
          <w:rFonts w:ascii="Arial" w:hAnsi="Arial"/>
          <w:sz w:val="22"/>
          <w:szCs w:val="22"/>
          <w:lang w:val="en-US"/>
        </w:rPr>
        <w:t xml:space="preserve">ensuring that </w:t>
      </w:r>
      <w:r w:rsidR="0046227C">
        <w:rPr>
          <w:rFonts w:ascii="Arial" w:hAnsi="Arial"/>
          <w:sz w:val="22"/>
          <w:szCs w:val="22"/>
          <w:lang w:val="en-US"/>
        </w:rPr>
        <w:t>cargo</w:t>
      </w:r>
      <w:r w:rsidR="00951F42" w:rsidRPr="00A81A60">
        <w:rPr>
          <w:rFonts w:ascii="Arial" w:hAnsi="Arial"/>
          <w:sz w:val="22"/>
          <w:szCs w:val="22"/>
          <w:lang w:val="en-US"/>
        </w:rPr>
        <w:t xml:space="preserve"> outflow routes are </w:t>
      </w:r>
      <w:r w:rsidR="008B58A8" w:rsidRPr="00A81A60">
        <w:rPr>
          <w:rFonts w:ascii="Arial" w:hAnsi="Arial"/>
          <w:sz w:val="22"/>
          <w:szCs w:val="22"/>
          <w:lang w:val="en-US"/>
        </w:rPr>
        <w:t>taken away from the city center</w:t>
      </w:r>
      <w:r>
        <w:rPr>
          <w:rFonts w:ascii="Arial" w:hAnsi="Arial"/>
          <w:sz w:val="22"/>
          <w:szCs w:val="22"/>
          <w:lang w:val="en-US"/>
        </w:rPr>
        <w:t xml:space="preserve">. </w:t>
      </w:r>
      <w:r w:rsidR="0046227C">
        <w:rPr>
          <w:rFonts w:ascii="Arial" w:hAnsi="Arial"/>
          <w:sz w:val="22"/>
          <w:szCs w:val="22"/>
          <w:lang w:val="en-US"/>
        </w:rPr>
        <w:t>By alleviating the</w:t>
      </w:r>
      <w:r w:rsidR="0046227C" w:rsidRPr="00A81A60">
        <w:rPr>
          <w:rFonts w:ascii="Arial" w:hAnsi="Arial"/>
          <w:sz w:val="22"/>
          <w:szCs w:val="22"/>
          <w:lang w:val="en-US"/>
        </w:rPr>
        <w:t xml:space="preserve"> traffic, </w:t>
      </w:r>
      <w:r w:rsidR="0046227C">
        <w:rPr>
          <w:rFonts w:ascii="Arial" w:hAnsi="Arial"/>
          <w:sz w:val="22"/>
          <w:szCs w:val="22"/>
          <w:lang w:val="en-US"/>
        </w:rPr>
        <w:t xml:space="preserve">the city will </w:t>
      </w:r>
      <w:r w:rsidR="0046227C" w:rsidRPr="00A81A60">
        <w:rPr>
          <w:rFonts w:ascii="Arial" w:hAnsi="Arial"/>
          <w:sz w:val="22"/>
          <w:szCs w:val="22"/>
          <w:lang w:val="en-US"/>
        </w:rPr>
        <w:t>improve sound</w:t>
      </w:r>
      <w:r w:rsidR="0046227C">
        <w:rPr>
          <w:rFonts w:ascii="Arial" w:hAnsi="Arial"/>
          <w:sz w:val="22"/>
          <w:szCs w:val="22"/>
          <w:lang w:val="en-US"/>
        </w:rPr>
        <w:t xml:space="preserve"> pollution</w:t>
      </w:r>
      <w:r w:rsidR="0046227C" w:rsidRPr="00A81A60">
        <w:rPr>
          <w:rFonts w:ascii="Arial" w:hAnsi="Arial"/>
          <w:sz w:val="22"/>
          <w:szCs w:val="22"/>
          <w:lang w:val="en-US"/>
        </w:rPr>
        <w:t xml:space="preserve"> and air </w:t>
      </w:r>
      <w:r w:rsidR="0046227C">
        <w:rPr>
          <w:rFonts w:ascii="Arial" w:hAnsi="Arial"/>
          <w:sz w:val="22"/>
          <w:szCs w:val="22"/>
          <w:lang w:val="en-US"/>
        </w:rPr>
        <w:t>quality</w:t>
      </w:r>
      <w:r w:rsidR="0046227C" w:rsidRPr="00A81A60">
        <w:rPr>
          <w:rFonts w:ascii="Arial" w:hAnsi="Arial"/>
          <w:sz w:val="22"/>
          <w:szCs w:val="22"/>
          <w:lang w:val="en-US"/>
        </w:rPr>
        <w:t xml:space="preserve">, </w:t>
      </w:r>
      <w:r w:rsidR="0046227C">
        <w:rPr>
          <w:rFonts w:ascii="Arial" w:hAnsi="Arial"/>
          <w:sz w:val="22"/>
          <w:szCs w:val="22"/>
          <w:lang w:val="en-US"/>
        </w:rPr>
        <w:t xml:space="preserve">as well as </w:t>
      </w:r>
      <w:r w:rsidR="0046227C" w:rsidRPr="00A81A60">
        <w:rPr>
          <w:rFonts w:ascii="Arial" w:hAnsi="Arial"/>
          <w:sz w:val="22"/>
          <w:szCs w:val="22"/>
          <w:lang w:val="en-US"/>
        </w:rPr>
        <w:t>mitigate emissions</w:t>
      </w:r>
      <w:r w:rsidR="0046227C">
        <w:rPr>
          <w:rFonts w:ascii="Arial" w:hAnsi="Arial"/>
          <w:sz w:val="22"/>
          <w:szCs w:val="22"/>
          <w:lang w:val="en-US"/>
        </w:rPr>
        <w:t xml:space="preserve">. </w:t>
      </w:r>
      <w:r>
        <w:rPr>
          <w:rFonts w:ascii="Arial" w:hAnsi="Arial"/>
          <w:sz w:val="22"/>
          <w:szCs w:val="22"/>
          <w:lang w:val="en-US"/>
        </w:rPr>
        <w:t>This project will also map</w:t>
      </w:r>
      <w:r w:rsidR="00951F42" w:rsidRPr="00A81A60">
        <w:rPr>
          <w:rFonts w:ascii="Arial" w:hAnsi="Arial"/>
          <w:sz w:val="22"/>
          <w:szCs w:val="22"/>
          <w:lang w:val="en-US"/>
        </w:rPr>
        <w:t xml:space="preserve"> </w:t>
      </w:r>
      <w:proofErr w:type="spellStart"/>
      <w:r w:rsidR="0046227C">
        <w:rPr>
          <w:rFonts w:ascii="Arial" w:hAnsi="Arial"/>
          <w:sz w:val="22"/>
          <w:szCs w:val="22"/>
          <w:lang w:val="en-US"/>
        </w:rPr>
        <w:t>Maracanau’s</w:t>
      </w:r>
      <w:proofErr w:type="spellEnd"/>
      <w:r w:rsidR="00951F42" w:rsidRPr="00A81A60">
        <w:rPr>
          <w:rFonts w:ascii="Arial" w:hAnsi="Arial"/>
          <w:sz w:val="22"/>
          <w:szCs w:val="22"/>
          <w:lang w:val="en-US"/>
        </w:rPr>
        <w:t xml:space="preserve"> climate risk vulnerability</w:t>
      </w:r>
      <w:r w:rsidR="0046227C">
        <w:rPr>
          <w:rFonts w:ascii="Arial" w:hAnsi="Arial"/>
          <w:sz w:val="22"/>
          <w:szCs w:val="22"/>
          <w:lang w:val="en-US"/>
        </w:rPr>
        <w:t>, including economic analyses of the impact of natural disasters, to</w:t>
      </w:r>
      <w:r w:rsidR="00C53924" w:rsidRPr="00A81A60">
        <w:rPr>
          <w:rFonts w:ascii="Arial" w:hAnsi="Arial"/>
          <w:sz w:val="22"/>
          <w:szCs w:val="22"/>
          <w:lang w:val="en-US"/>
        </w:rPr>
        <w:t xml:space="preserve"> </w:t>
      </w:r>
      <w:r w:rsidRPr="00A81A60">
        <w:rPr>
          <w:rFonts w:ascii="Arial" w:hAnsi="Arial"/>
          <w:sz w:val="22"/>
          <w:szCs w:val="22"/>
          <w:lang w:val="en-US"/>
        </w:rPr>
        <w:t>certify</w:t>
      </w:r>
      <w:r w:rsidR="00C53924" w:rsidRPr="00A81A60">
        <w:rPr>
          <w:rFonts w:ascii="Arial" w:hAnsi="Arial"/>
          <w:sz w:val="22"/>
          <w:szCs w:val="22"/>
          <w:lang w:val="en-US"/>
        </w:rPr>
        <w:t xml:space="preserve"> that all infrastructure developments undertaken in Maracanau </w:t>
      </w:r>
      <w:r w:rsidR="0046227C">
        <w:rPr>
          <w:rFonts w:ascii="Arial" w:hAnsi="Arial"/>
          <w:sz w:val="22"/>
          <w:szCs w:val="22"/>
          <w:lang w:val="en-US"/>
        </w:rPr>
        <w:t xml:space="preserve">are climate resilient and </w:t>
      </w:r>
      <w:r w:rsidR="008B58A8" w:rsidRPr="00A81A60">
        <w:rPr>
          <w:rFonts w:ascii="Arial" w:hAnsi="Arial"/>
          <w:sz w:val="22"/>
          <w:szCs w:val="22"/>
          <w:lang w:val="en-US"/>
        </w:rPr>
        <w:t>improve the quality of life of the population.</w:t>
      </w:r>
    </w:p>
    <w:p w:rsidR="008B58A8" w:rsidRDefault="008B58A8" w:rsidP="00C53924">
      <w:pPr>
        <w:spacing w:after="0"/>
        <w:jc w:val="both"/>
        <w:rPr>
          <w:rFonts w:ascii="Arial" w:hAnsi="Arial" w:cs="Arial"/>
          <w:lang w:val="en-US"/>
        </w:rPr>
      </w:pPr>
    </w:p>
    <w:p w:rsidR="00A2500E" w:rsidRDefault="00C53924" w:rsidP="00A2500E">
      <w:pPr>
        <w:jc w:val="both"/>
        <w:rPr>
          <w:rFonts w:ascii="Arial" w:hAnsi="Arial" w:cs="Arial"/>
          <w:lang w:val="en-GB"/>
        </w:rPr>
      </w:pPr>
      <w:r w:rsidRPr="00C53924">
        <w:rPr>
          <w:rFonts w:ascii="Arial" w:hAnsi="Arial" w:cs="Arial"/>
          <w:lang w:val="en-GB"/>
        </w:rPr>
        <w:t xml:space="preserve">A new plan to improve the adaptive capacity and resilience of Maracanau's transport system to changing climate conditions will be developed, building upon </w:t>
      </w:r>
      <w:r w:rsidR="0087782B">
        <w:rPr>
          <w:rFonts w:ascii="Arial" w:hAnsi="Arial" w:cs="Arial"/>
          <w:lang w:val="en-GB"/>
        </w:rPr>
        <w:t xml:space="preserve">a map to assess the climate vulnerabilities of the city, </w:t>
      </w:r>
      <w:r w:rsidR="004B7096">
        <w:rPr>
          <w:rFonts w:ascii="Arial" w:hAnsi="Arial" w:cs="Arial"/>
          <w:lang w:val="en-GB"/>
        </w:rPr>
        <w:t>as mentioned above</w:t>
      </w:r>
      <w:r w:rsidRPr="00C53924">
        <w:rPr>
          <w:rFonts w:ascii="Arial" w:hAnsi="Arial" w:cs="Arial"/>
          <w:lang w:val="en-GB"/>
        </w:rPr>
        <w:t xml:space="preserve">. The Plan will be aligned with Brazil’s NDC and </w:t>
      </w:r>
      <w:r w:rsidR="0087782B">
        <w:rPr>
          <w:rFonts w:ascii="Arial" w:hAnsi="Arial" w:cs="Arial"/>
          <w:lang w:val="en-GB"/>
        </w:rPr>
        <w:t>climate</w:t>
      </w:r>
      <w:r w:rsidRPr="00C53924">
        <w:rPr>
          <w:rFonts w:ascii="Arial" w:hAnsi="Arial" w:cs="Arial"/>
          <w:lang w:val="en-GB"/>
        </w:rPr>
        <w:t xml:space="preserve"> policies, such as the Climate Change Adaptation National Plan.</w:t>
      </w:r>
    </w:p>
    <w:p w:rsidR="00A2500E" w:rsidRPr="00A2500E" w:rsidRDefault="00A2500E" w:rsidP="00A2500E">
      <w:pPr>
        <w:jc w:val="both"/>
        <w:rPr>
          <w:rFonts w:ascii="Arial" w:hAnsi="Arial" w:cs="Arial"/>
          <w:lang w:val="en-GB"/>
        </w:rPr>
      </w:pPr>
      <w:r>
        <w:rPr>
          <w:rFonts w:ascii="Arial" w:hAnsi="Arial" w:cs="Arial"/>
          <w:lang w:val="en-GB"/>
        </w:rPr>
        <w:t xml:space="preserve">To avoid climate risks and ensure the infrastructure is resilient to climate change the project shall develop the following outputs: </w:t>
      </w:r>
    </w:p>
    <w:p w:rsidR="00A2500E" w:rsidRPr="00356593" w:rsidRDefault="00A2500E" w:rsidP="00A2500E">
      <w:pPr>
        <w:pStyle w:val="ListParagraph"/>
        <w:numPr>
          <w:ilvl w:val="0"/>
          <w:numId w:val="3"/>
        </w:numPr>
        <w:jc w:val="both"/>
        <w:rPr>
          <w:rFonts w:ascii="Arial" w:hAnsi="Arial" w:cs="Arial"/>
          <w:lang w:val="en-GB"/>
        </w:rPr>
      </w:pPr>
      <w:r w:rsidRPr="00356593">
        <w:rPr>
          <w:rFonts w:ascii="Arial" w:hAnsi="Arial" w:cs="Arial"/>
          <w:lang w:val="en-GB"/>
        </w:rPr>
        <w:t>A Climate Risk Analysis to map the major climate risks in Maracanau and its potential impacts on local transport infrastructure</w:t>
      </w:r>
      <w:r w:rsidR="004B7096">
        <w:rPr>
          <w:rFonts w:ascii="Arial" w:hAnsi="Arial" w:cs="Arial"/>
          <w:lang w:val="en-GB"/>
        </w:rPr>
        <w:t>, including an economic assessment of natural disasters</w:t>
      </w:r>
      <w:r w:rsidRPr="00356593">
        <w:rPr>
          <w:rFonts w:ascii="Arial" w:hAnsi="Arial" w:cs="Arial"/>
          <w:lang w:val="en-GB"/>
        </w:rPr>
        <w:t xml:space="preserve">. </w:t>
      </w:r>
    </w:p>
    <w:p w:rsidR="00A2500E" w:rsidRPr="00356593" w:rsidRDefault="00356593" w:rsidP="00A2500E">
      <w:pPr>
        <w:pStyle w:val="ListParagraph"/>
        <w:numPr>
          <w:ilvl w:val="0"/>
          <w:numId w:val="3"/>
        </w:numPr>
        <w:jc w:val="both"/>
        <w:rPr>
          <w:rFonts w:ascii="Arial" w:hAnsi="Arial" w:cs="Arial"/>
          <w:lang w:val="en-GB"/>
        </w:rPr>
      </w:pPr>
      <w:r w:rsidRPr="00356593">
        <w:rPr>
          <w:rFonts w:ascii="Arial" w:hAnsi="Arial" w:cs="Arial"/>
          <w:lang w:val="en-GB"/>
        </w:rPr>
        <w:t xml:space="preserve">Climate Change </w:t>
      </w:r>
      <w:r w:rsidR="00A2500E" w:rsidRPr="00356593">
        <w:rPr>
          <w:rFonts w:ascii="Arial" w:hAnsi="Arial" w:cs="Arial"/>
          <w:lang w:val="en-GB"/>
        </w:rPr>
        <w:t>Vulnerability</w:t>
      </w:r>
      <w:r w:rsidRPr="00356593">
        <w:rPr>
          <w:rFonts w:ascii="Arial" w:hAnsi="Arial" w:cs="Arial"/>
          <w:lang w:val="en-GB"/>
        </w:rPr>
        <w:t xml:space="preserve"> to identify </w:t>
      </w:r>
      <w:r w:rsidR="00A2500E" w:rsidRPr="00356593">
        <w:rPr>
          <w:rFonts w:ascii="Arial" w:hAnsi="Arial" w:cs="Arial"/>
          <w:lang w:val="en-GB"/>
        </w:rPr>
        <w:t>environmental and social in</w:t>
      </w:r>
      <w:r w:rsidRPr="00356593">
        <w:rPr>
          <w:rFonts w:ascii="Arial" w:hAnsi="Arial" w:cs="Arial"/>
          <w:lang w:val="en-GB"/>
        </w:rPr>
        <w:t>dicators and adaptive capacity, as well as providing guidance for the development of adaptation policies.</w:t>
      </w:r>
    </w:p>
    <w:p w:rsidR="00A2500E" w:rsidRDefault="00356593" w:rsidP="00A2500E">
      <w:pPr>
        <w:pStyle w:val="ListParagraph"/>
        <w:numPr>
          <w:ilvl w:val="0"/>
          <w:numId w:val="3"/>
        </w:numPr>
        <w:jc w:val="both"/>
        <w:rPr>
          <w:rFonts w:ascii="Arial" w:hAnsi="Arial" w:cs="Arial"/>
          <w:lang w:val="en-GB"/>
        </w:rPr>
      </w:pPr>
      <w:r>
        <w:rPr>
          <w:rFonts w:ascii="Arial" w:hAnsi="Arial" w:cs="Arial"/>
          <w:lang w:val="en-GB"/>
        </w:rPr>
        <w:t>Adaptation Plan</w:t>
      </w:r>
      <w:r w:rsidR="00A2500E" w:rsidRPr="00A2500E">
        <w:rPr>
          <w:rFonts w:ascii="Arial" w:hAnsi="Arial" w:cs="Arial"/>
          <w:lang w:val="en-GB"/>
        </w:rPr>
        <w:t>.</w:t>
      </w:r>
      <w:r>
        <w:rPr>
          <w:rFonts w:ascii="Arial" w:hAnsi="Arial" w:cs="Arial"/>
          <w:lang w:val="en-GB"/>
        </w:rPr>
        <w:t xml:space="preserve"> This Plan will include a</w:t>
      </w:r>
      <w:r w:rsidR="00A2500E" w:rsidRPr="00A2500E">
        <w:rPr>
          <w:rFonts w:ascii="Arial" w:hAnsi="Arial" w:cs="Arial"/>
          <w:lang w:val="en-GB"/>
        </w:rPr>
        <w:t xml:space="preserve"> management approach to sustainable transport and logistics infrastructure and the potential for mitigation of emissions in the sector.</w:t>
      </w:r>
    </w:p>
    <w:p w:rsidR="00A85B06" w:rsidRPr="00A85B06" w:rsidRDefault="00A85B06" w:rsidP="00A85B06">
      <w:pPr>
        <w:jc w:val="both"/>
        <w:rPr>
          <w:rFonts w:ascii="Arial" w:hAnsi="Arial" w:cs="Arial"/>
          <w:lang w:val="en-GB"/>
        </w:rPr>
      </w:pPr>
      <w:r w:rsidRPr="00A85B06">
        <w:rPr>
          <w:rFonts w:ascii="Arial" w:hAnsi="Arial" w:cs="Arial"/>
          <w:lang w:val="en-GB"/>
        </w:rPr>
        <w:t>The TC BR-L1445 (</w:t>
      </w:r>
      <w:proofErr w:type="spellStart"/>
      <w:r w:rsidRPr="00A85B06">
        <w:rPr>
          <w:rFonts w:ascii="Arial" w:hAnsi="Arial" w:cs="Arial"/>
          <w:lang w:val="en-GB"/>
        </w:rPr>
        <w:t>Maracanau´s</w:t>
      </w:r>
      <w:proofErr w:type="spellEnd"/>
      <w:r w:rsidRPr="00A85B06">
        <w:rPr>
          <w:rFonts w:ascii="Arial" w:hAnsi="Arial" w:cs="Arial"/>
          <w:lang w:val="en-GB"/>
        </w:rPr>
        <w:t xml:space="preserve"> Urban Logistic and Transport) </w:t>
      </w:r>
      <w:bookmarkStart w:id="5" w:name="_GoBack"/>
      <w:r w:rsidRPr="0036447F">
        <w:rPr>
          <w:rFonts w:ascii="Arial" w:hAnsi="Arial" w:cs="Arial"/>
          <w:b/>
          <w:lang w:val="en-GB"/>
        </w:rPr>
        <w:t>will spend 32.51%</w:t>
      </w:r>
      <w:bookmarkEnd w:id="5"/>
      <w:r w:rsidRPr="00A85B06">
        <w:rPr>
          <w:rFonts w:ascii="Arial" w:hAnsi="Arial" w:cs="Arial"/>
          <w:lang w:val="en-GB"/>
        </w:rPr>
        <w:t xml:space="preserve"> of its budget to mitigate GHG emissions and adapt to climate change, while ensuring the infrastructure built by this project is climate resilient. This calculation was done using the guidance and methodologies of the “2015 Joint Report on Multilateral’s Development Bank Climate Finance”. </w:t>
      </w:r>
    </w:p>
    <w:p w:rsidR="00A85B06" w:rsidRPr="00A85B06" w:rsidRDefault="00A85B06" w:rsidP="00A85B06">
      <w:pPr>
        <w:jc w:val="both"/>
        <w:rPr>
          <w:rFonts w:ascii="Arial" w:hAnsi="Arial" w:cs="Arial"/>
          <w:lang w:val="en-GB"/>
        </w:rPr>
      </w:pPr>
      <w:r w:rsidRPr="00A85B06">
        <w:rPr>
          <w:rFonts w:ascii="Arial" w:hAnsi="Arial" w:cs="Arial"/>
          <w:lang w:val="en-GB"/>
        </w:rPr>
        <w:t>For instance, by (</w:t>
      </w:r>
      <w:proofErr w:type="spellStart"/>
      <w:r w:rsidRPr="00A85B06">
        <w:rPr>
          <w:rFonts w:ascii="Arial" w:hAnsi="Arial" w:cs="Arial"/>
          <w:lang w:val="en-GB"/>
        </w:rPr>
        <w:t>i</w:t>
      </w:r>
      <w:proofErr w:type="spellEnd"/>
      <w:r w:rsidRPr="00A85B06">
        <w:rPr>
          <w:rFonts w:ascii="Arial" w:hAnsi="Arial" w:cs="Arial"/>
          <w:lang w:val="en-GB"/>
        </w:rPr>
        <w:t xml:space="preserve">) creating infrastructure for cargo transportation to take cargo outflow routes away from the city </w:t>
      </w:r>
      <w:proofErr w:type="spellStart"/>
      <w:r w:rsidRPr="00A85B06">
        <w:rPr>
          <w:rFonts w:ascii="Arial" w:hAnsi="Arial" w:cs="Arial"/>
          <w:lang w:val="en-GB"/>
        </w:rPr>
        <w:t>center</w:t>
      </w:r>
      <w:proofErr w:type="spellEnd"/>
      <w:r w:rsidRPr="00A85B06">
        <w:rPr>
          <w:rFonts w:ascii="Arial" w:hAnsi="Arial" w:cs="Arial"/>
          <w:lang w:val="en-GB"/>
        </w:rPr>
        <w:t xml:space="preserve">; (ii) improving the municipality's urban mobility plan, (iii) building capacity to operationalize the urban mobility </w:t>
      </w:r>
      <w:proofErr w:type="gramStart"/>
      <w:r w:rsidRPr="00A85B06">
        <w:rPr>
          <w:rFonts w:ascii="Arial" w:hAnsi="Arial" w:cs="Arial"/>
          <w:lang w:val="en-GB"/>
        </w:rPr>
        <w:t>plan;  and</w:t>
      </w:r>
      <w:proofErr w:type="gramEnd"/>
      <w:r w:rsidRPr="00A85B06">
        <w:rPr>
          <w:rFonts w:ascii="Arial" w:hAnsi="Arial" w:cs="Arial"/>
          <w:lang w:val="en-GB"/>
        </w:rPr>
        <w:t xml:space="preserve"> (iv) creating bus lanes, to improve mass transportation and alleviate the traffic it will mitigate emissions as well as improve air pollution. This project will also map </w:t>
      </w:r>
      <w:proofErr w:type="spellStart"/>
      <w:r w:rsidRPr="00A85B06">
        <w:rPr>
          <w:rFonts w:ascii="Arial" w:hAnsi="Arial" w:cs="Arial"/>
          <w:lang w:val="en-GB"/>
        </w:rPr>
        <w:t>Maracanau’s</w:t>
      </w:r>
      <w:proofErr w:type="spellEnd"/>
      <w:r w:rsidRPr="00A85B06">
        <w:rPr>
          <w:rFonts w:ascii="Arial" w:hAnsi="Arial" w:cs="Arial"/>
          <w:lang w:val="en-GB"/>
        </w:rPr>
        <w:t xml:space="preserve"> climate risk vulnerability, including economic analyses of the impact of natural disasters, to certify that all infrastructure developments undertaken in </w:t>
      </w:r>
      <w:proofErr w:type="spellStart"/>
      <w:r w:rsidRPr="00A85B06">
        <w:rPr>
          <w:rFonts w:ascii="Arial" w:hAnsi="Arial" w:cs="Arial"/>
          <w:lang w:val="en-GB"/>
        </w:rPr>
        <w:t>Maracanau</w:t>
      </w:r>
      <w:proofErr w:type="spellEnd"/>
      <w:r w:rsidRPr="00A85B06">
        <w:rPr>
          <w:rFonts w:ascii="Arial" w:hAnsi="Arial" w:cs="Arial"/>
          <w:lang w:val="en-GB"/>
        </w:rPr>
        <w:t xml:space="preserve"> are climate resilient.  </w:t>
      </w:r>
    </w:p>
    <w:p w:rsidR="00A85B06" w:rsidRPr="00A85B06" w:rsidRDefault="00A85B06" w:rsidP="00A85B06">
      <w:pPr>
        <w:pStyle w:val="ListParagraph"/>
        <w:numPr>
          <w:ilvl w:val="0"/>
          <w:numId w:val="3"/>
        </w:numPr>
        <w:rPr>
          <w:rFonts w:eastAsia="Times New Roman"/>
          <w:color w:val="000000"/>
          <w:sz w:val="24"/>
          <w:szCs w:val="24"/>
          <w:lang w:val="en-US"/>
        </w:rPr>
      </w:pPr>
    </w:p>
    <w:p w:rsidR="00A85B06" w:rsidRPr="00A85B06" w:rsidRDefault="00A85B06" w:rsidP="00A85B06">
      <w:pPr>
        <w:jc w:val="both"/>
        <w:rPr>
          <w:rFonts w:ascii="Arial" w:hAnsi="Arial" w:cs="Arial"/>
          <w:lang w:val="en-GB"/>
        </w:rPr>
      </w:pPr>
    </w:p>
    <w:p w:rsidR="00A2500E" w:rsidRDefault="00A2500E" w:rsidP="00A2500E">
      <w:pPr>
        <w:jc w:val="both"/>
        <w:rPr>
          <w:rFonts w:ascii="Arial" w:hAnsi="Arial" w:cs="Arial"/>
          <w:lang w:val="en-GB"/>
        </w:rPr>
      </w:pPr>
    </w:p>
    <w:p w:rsidR="00885FFB" w:rsidRPr="00885FFB" w:rsidRDefault="00885FFB" w:rsidP="00A2500E">
      <w:pPr>
        <w:jc w:val="both"/>
        <w:rPr>
          <w:rFonts w:ascii="Arial" w:hAnsi="Arial" w:cs="Arial"/>
          <w:lang w:val="en-GB"/>
        </w:rPr>
      </w:pPr>
    </w:p>
    <w:p w:rsidR="00885FFB" w:rsidRPr="00A2500E" w:rsidRDefault="00885FFB" w:rsidP="00A2500E">
      <w:pPr>
        <w:jc w:val="both"/>
        <w:rPr>
          <w:rFonts w:ascii="Arial" w:hAnsi="Arial" w:cs="Arial"/>
          <w:lang w:val="en-GB"/>
        </w:rPr>
      </w:pPr>
    </w:p>
    <w:p w:rsidR="00885FFB" w:rsidRPr="00A2500E" w:rsidRDefault="00885FFB" w:rsidP="00A2500E">
      <w:pPr>
        <w:jc w:val="both"/>
        <w:rPr>
          <w:rFonts w:ascii="Arial" w:hAnsi="Arial" w:cs="Arial"/>
          <w:lang w:val="en-GB"/>
        </w:rPr>
      </w:pPr>
    </w:p>
    <w:p w:rsidR="00885FFB" w:rsidRPr="00A2500E" w:rsidRDefault="00885FFB" w:rsidP="00A2500E">
      <w:pPr>
        <w:jc w:val="both"/>
        <w:rPr>
          <w:rFonts w:ascii="Arial" w:hAnsi="Arial" w:cs="Arial"/>
          <w:lang w:val="en-GB"/>
        </w:rPr>
      </w:pPr>
    </w:p>
    <w:p w:rsidR="0034094C" w:rsidRPr="00F678FE" w:rsidRDefault="0034094C" w:rsidP="0040073C">
      <w:pPr>
        <w:spacing w:after="0"/>
        <w:rPr>
          <w:rFonts w:ascii="Arial" w:hAnsi="Arial" w:cs="Arial"/>
          <w:sz w:val="24"/>
          <w:szCs w:val="24"/>
          <w:lang w:val="en-GB"/>
        </w:rPr>
      </w:pPr>
    </w:p>
    <w:sectPr w:rsidR="0034094C" w:rsidRPr="00F678F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63E" w:rsidRDefault="006A263E" w:rsidP="006E4BF5">
      <w:pPr>
        <w:spacing w:after="0" w:line="240" w:lineRule="auto"/>
      </w:pPr>
      <w:r>
        <w:separator/>
      </w:r>
    </w:p>
  </w:endnote>
  <w:endnote w:type="continuationSeparator" w:id="0">
    <w:p w:rsidR="006A263E" w:rsidRDefault="006A263E" w:rsidP="006E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63E" w:rsidRDefault="006A263E" w:rsidP="006E4BF5">
      <w:pPr>
        <w:spacing w:after="0" w:line="240" w:lineRule="auto"/>
      </w:pPr>
      <w:r>
        <w:separator/>
      </w:r>
    </w:p>
  </w:footnote>
  <w:footnote w:type="continuationSeparator" w:id="0">
    <w:p w:rsidR="006A263E" w:rsidRDefault="006A263E" w:rsidP="006E4BF5">
      <w:pPr>
        <w:spacing w:after="0" w:line="240" w:lineRule="auto"/>
      </w:pPr>
      <w:r>
        <w:continuationSeparator/>
      </w:r>
    </w:p>
  </w:footnote>
  <w:footnote w:id="1">
    <w:p w:rsidR="00182823" w:rsidRPr="000C6E96" w:rsidRDefault="00D8112D" w:rsidP="002B15C2">
      <w:pPr>
        <w:pStyle w:val="FootnoteText"/>
        <w:jc w:val="both"/>
        <w:rPr>
          <w:ins w:id="0" w:author="Windows User" w:date="2017-01-03T06:20:00Z"/>
          <w:rStyle w:val="Hyperlink"/>
        </w:rPr>
      </w:pPr>
      <w:r>
        <w:rPr>
          <w:rStyle w:val="Hyperlink"/>
        </w:rPr>
        <w:t xml:space="preserve">1 </w:t>
      </w:r>
      <w:r w:rsidRPr="00D8112D">
        <w:rPr>
          <w:rStyle w:val="Hyperlink"/>
        </w:rPr>
        <w:t>http://www.scielo.br/pdf/jtl/v6n4/v6n4a06.pdf</w:t>
      </w:r>
    </w:p>
  </w:footnote>
  <w:footnote w:id="2">
    <w:p w:rsidR="002B15C2" w:rsidRPr="000C6E96" w:rsidRDefault="002B15C2" w:rsidP="002B15C2">
      <w:pPr>
        <w:pStyle w:val="FootnoteText"/>
        <w:jc w:val="both"/>
        <w:rPr>
          <w:ins w:id="1" w:author="Windows User" w:date="2017-01-03T06:20:00Z"/>
          <w:rStyle w:val="Hyperlink"/>
        </w:rPr>
      </w:pPr>
      <w:r>
        <w:rPr>
          <w:rStyle w:val="Hyperlink"/>
        </w:rPr>
        <w:t xml:space="preserve">2 </w:t>
      </w:r>
      <w:hyperlink r:id="rId1" w:history="1">
        <w:r w:rsidRPr="00F9761F">
          <w:rPr>
            <w:rStyle w:val="Hyperlink"/>
          </w:rPr>
          <w:t>http://periodicos.ufpb.br/ojs2/index.php/economia/article/view/3849/3061</w:t>
        </w:r>
      </w:hyperlink>
    </w:p>
  </w:footnote>
  <w:footnote w:id="3">
    <w:p w:rsidR="00182823" w:rsidRPr="000C6E96" w:rsidRDefault="002B15C2" w:rsidP="002B15C2">
      <w:pPr>
        <w:pStyle w:val="FootnoteText"/>
        <w:jc w:val="both"/>
        <w:rPr>
          <w:ins w:id="2" w:author="Windows User" w:date="2017-01-03T06:20:00Z"/>
          <w:rStyle w:val="Hyperlink"/>
        </w:rPr>
      </w:pPr>
      <w:r>
        <w:rPr>
          <w:rStyle w:val="Hyperlink"/>
        </w:rPr>
        <w:t>3</w:t>
      </w:r>
      <w:ins w:id="3" w:author="Windows User" w:date="2017-01-03T06:20:00Z">
        <w:r w:rsidR="00182823" w:rsidRPr="000C6E96">
          <w:rPr>
            <w:rStyle w:val="Hyperlink"/>
          </w:rPr>
          <w:t xml:space="preserve"> </w:t>
        </w:r>
      </w:ins>
      <w:r w:rsidRPr="002B15C2">
        <w:rPr>
          <w:rStyle w:val="Hyperlink"/>
        </w:rPr>
        <w:t>http://www.fgv.br/professor/ferreira/InfraAmeLatCepal.pdf</w:t>
      </w:r>
      <w:r>
        <w:rPr>
          <w:rStyle w:val="Hyperlink"/>
        </w:rPr>
        <w:t xml:space="preserve"> </w:t>
      </w:r>
    </w:p>
  </w:footnote>
  <w:footnote w:id="4">
    <w:p w:rsidR="002B15C2" w:rsidRPr="002B15C2" w:rsidRDefault="002B15C2" w:rsidP="002B15C2">
      <w:pPr>
        <w:pStyle w:val="FootnoteText"/>
        <w:jc w:val="both"/>
        <w:rPr>
          <w:rStyle w:val="Hyperlink"/>
        </w:rPr>
      </w:pPr>
      <w:r>
        <w:rPr>
          <w:rStyle w:val="Hyperlink"/>
        </w:rPr>
        <w:t xml:space="preserve">4 </w:t>
      </w:r>
      <w:hyperlink r:id="rId2" w:history="1">
        <w:r w:rsidRPr="002B15C2">
          <w:rPr>
            <w:rStyle w:val="Hyperlink"/>
          </w:rPr>
          <w:t>https://publications.iadb.org</w:t>
        </w:r>
      </w:hyperlink>
    </w:p>
    <w:p w:rsidR="00182823" w:rsidRDefault="002B15C2" w:rsidP="002B15C2">
      <w:pPr>
        <w:pStyle w:val="FootnoteText"/>
        <w:jc w:val="both"/>
        <w:rPr>
          <w:ins w:id="4" w:author="Windows User" w:date="2017-01-03T06:20:00Z"/>
        </w:rPr>
      </w:pPr>
      <w:r>
        <w:t xml:space="preserve">  </w:t>
      </w:r>
    </w:p>
  </w:footnote>
  <w:footnote w:id="5">
    <w:p w:rsidR="00997DCA" w:rsidRDefault="00997DCA" w:rsidP="00997DCA">
      <w:pPr>
        <w:pStyle w:val="FootnoteText"/>
      </w:pPr>
      <w:r>
        <w:rPr>
          <w:rStyle w:val="FootnoteReference"/>
        </w:rPr>
        <w:footnoteRef/>
      </w:r>
      <w:r>
        <w:t xml:space="preserve"> </w:t>
      </w:r>
      <w:hyperlink r:id="rId3" w:history="1">
        <w:r w:rsidRPr="00F9761F">
          <w:rPr>
            <w:rStyle w:val="Hyperlink"/>
          </w:rPr>
          <w:t>http://plataforma.seeg.eco.br/territories/ceara/card?year=2016</w:t>
        </w:r>
      </w:hyperlink>
    </w:p>
  </w:footnote>
  <w:footnote w:id="6">
    <w:p w:rsidR="007074DF" w:rsidRDefault="000C6E96" w:rsidP="00960296">
      <w:pPr>
        <w:pStyle w:val="FootnoteText"/>
      </w:pPr>
      <w:r>
        <w:rPr>
          <w:rStyle w:val="FootnoteReference"/>
        </w:rPr>
        <w:footnoteRef/>
      </w:r>
      <w:r>
        <w:t xml:space="preserve"> </w:t>
      </w:r>
      <w:hyperlink r:id="rId4" w:history="1">
        <w:r w:rsidR="007074DF" w:rsidRPr="00F9761F">
          <w:rPr>
            <w:rStyle w:val="Hyperlink"/>
          </w:rPr>
          <w:t>http://cidades.ibge.gov.br/v4/brasil/rr/boa-vista/panorama</w:t>
        </w:r>
      </w:hyperlink>
    </w:p>
  </w:footnote>
  <w:footnote w:id="7">
    <w:p w:rsidR="00960296" w:rsidRDefault="00960296">
      <w:pPr>
        <w:pStyle w:val="FootnoteText"/>
      </w:pPr>
      <w:r>
        <w:rPr>
          <w:rStyle w:val="FootnoteReference"/>
        </w:rPr>
        <w:footnoteRef/>
      </w:r>
      <w:r>
        <w:t xml:space="preserve"> </w:t>
      </w:r>
      <w:hyperlink r:id="rId5" w:history="1">
        <w:r w:rsidRPr="00F9761F">
          <w:rPr>
            <w:rStyle w:val="Hyperlink"/>
          </w:rPr>
          <w:t>https://noticias.uol.com.br/censo-2010/populacao-urbana-e-rural/ce/</w:t>
        </w:r>
      </w:hyperlink>
    </w:p>
  </w:footnote>
  <w:footnote w:id="8">
    <w:p w:rsidR="00B33FE7" w:rsidRDefault="00B33FE7" w:rsidP="00B33FE7">
      <w:pPr>
        <w:pStyle w:val="FootnoteText"/>
      </w:pPr>
      <w:r>
        <w:rPr>
          <w:rStyle w:val="FootnoteReference"/>
        </w:rPr>
        <w:footnoteRef/>
      </w:r>
      <w:r>
        <w:t xml:space="preserve"> </w:t>
      </w:r>
      <w:hyperlink r:id="rId6" w:history="1">
        <w:r w:rsidRPr="00F9761F">
          <w:rPr>
            <w:rStyle w:val="Hyperlink"/>
          </w:rPr>
          <w:t>http://cidades.ibge.gov.br/v4/brasil/rr/boa-vista/panorama</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B674F"/>
    <w:multiLevelType w:val="hybridMultilevel"/>
    <w:tmpl w:val="B23C4B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A97A61"/>
    <w:multiLevelType w:val="hybridMultilevel"/>
    <w:tmpl w:val="461027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A6B4B7A"/>
    <w:multiLevelType w:val="hybridMultilevel"/>
    <w:tmpl w:val="FEC466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8FE"/>
    <w:rsid w:val="00095B66"/>
    <w:rsid w:val="000C6E96"/>
    <w:rsid w:val="00182823"/>
    <w:rsid w:val="002105FC"/>
    <w:rsid w:val="00217086"/>
    <w:rsid w:val="00290AC8"/>
    <w:rsid w:val="002B15C2"/>
    <w:rsid w:val="002E2A76"/>
    <w:rsid w:val="0034094C"/>
    <w:rsid w:val="00356593"/>
    <w:rsid w:val="0036447F"/>
    <w:rsid w:val="0040073C"/>
    <w:rsid w:val="0046227C"/>
    <w:rsid w:val="004862FB"/>
    <w:rsid w:val="004B7096"/>
    <w:rsid w:val="004E7113"/>
    <w:rsid w:val="004E7F9D"/>
    <w:rsid w:val="005B7051"/>
    <w:rsid w:val="005D4ECE"/>
    <w:rsid w:val="00637CA1"/>
    <w:rsid w:val="00676C2B"/>
    <w:rsid w:val="006A263E"/>
    <w:rsid w:val="006C1D9A"/>
    <w:rsid w:val="006E4BF5"/>
    <w:rsid w:val="007074DF"/>
    <w:rsid w:val="00724F2A"/>
    <w:rsid w:val="00736F43"/>
    <w:rsid w:val="007529D0"/>
    <w:rsid w:val="00812134"/>
    <w:rsid w:val="0087782B"/>
    <w:rsid w:val="00885FFB"/>
    <w:rsid w:val="008B58A8"/>
    <w:rsid w:val="00916952"/>
    <w:rsid w:val="00951F42"/>
    <w:rsid w:val="00957A40"/>
    <w:rsid w:val="00960296"/>
    <w:rsid w:val="00966D73"/>
    <w:rsid w:val="00997DCA"/>
    <w:rsid w:val="009B7EB2"/>
    <w:rsid w:val="009F0490"/>
    <w:rsid w:val="00A2500E"/>
    <w:rsid w:val="00A57690"/>
    <w:rsid w:val="00A6746F"/>
    <w:rsid w:val="00A81A60"/>
    <w:rsid w:val="00A85B06"/>
    <w:rsid w:val="00AE2957"/>
    <w:rsid w:val="00AE5B53"/>
    <w:rsid w:val="00B04E33"/>
    <w:rsid w:val="00B17147"/>
    <w:rsid w:val="00B33FE7"/>
    <w:rsid w:val="00C31B88"/>
    <w:rsid w:val="00C43A48"/>
    <w:rsid w:val="00C53924"/>
    <w:rsid w:val="00D8112D"/>
    <w:rsid w:val="00D87B12"/>
    <w:rsid w:val="00E46673"/>
    <w:rsid w:val="00EA1F61"/>
    <w:rsid w:val="00F678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7F345"/>
  <w15:docId w15:val="{E97F457D-68DF-48C9-A346-B064B8E8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78FE"/>
    <w:pPr>
      <w:ind w:left="720"/>
      <w:contextualSpacing/>
    </w:pPr>
    <w:rPr>
      <w:rFonts w:eastAsiaTheme="minorEastAsia"/>
      <w:lang w:eastAsia="pt-BR"/>
    </w:rPr>
  </w:style>
  <w:style w:type="paragraph" w:styleId="NormalWeb">
    <w:name w:val="Normal (Web)"/>
    <w:basedOn w:val="Normal"/>
    <w:uiPriority w:val="99"/>
    <w:rsid w:val="00885FFB"/>
    <w:pPr>
      <w:spacing w:beforeLines="1" w:afterLines="1" w:after="0" w:line="240" w:lineRule="auto"/>
    </w:pPr>
    <w:rPr>
      <w:rFonts w:ascii="Times" w:eastAsia="Calibri" w:hAnsi="Times" w:cs="Times New Roman"/>
      <w:sz w:val="20"/>
      <w:szCs w:val="20"/>
      <w:lang w:val="en-US"/>
    </w:rPr>
  </w:style>
  <w:style w:type="paragraph" w:customStyle="1" w:styleId="Default">
    <w:name w:val="Default"/>
    <w:rsid w:val="00885FFB"/>
    <w:pPr>
      <w:autoSpaceDE w:val="0"/>
      <w:autoSpaceDN w:val="0"/>
      <w:adjustRightInd w:val="0"/>
      <w:spacing w:after="0" w:line="240" w:lineRule="auto"/>
    </w:pPr>
    <w:rPr>
      <w:rFonts w:ascii="Cambria" w:hAnsi="Cambria" w:cs="Cambria"/>
      <w:color w:val="000000"/>
      <w:sz w:val="24"/>
      <w:szCs w:val="24"/>
      <w:lang w:val="en-GB"/>
    </w:rPr>
  </w:style>
  <w:style w:type="paragraph" w:styleId="HTMLPreformatted">
    <w:name w:val="HTML Preformatted"/>
    <w:basedOn w:val="Normal"/>
    <w:link w:val="HTMLPreformattedChar"/>
    <w:uiPriority w:val="99"/>
    <w:unhideWhenUsed/>
    <w:rsid w:val="006E4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HTMLPreformattedChar">
    <w:name w:val="HTML Preformatted Char"/>
    <w:basedOn w:val="DefaultParagraphFont"/>
    <w:link w:val="HTMLPreformatted"/>
    <w:uiPriority w:val="99"/>
    <w:rsid w:val="006E4BF5"/>
    <w:rPr>
      <w:rFonts w:ascii="Courier New" w:eastAsia="Times New Roman" w:hAnsi="Courier New" w:cs="Courier New"/>
      <w:sz w:val="20"/>
      <w:szCs w:val="20"/>
      <w:lang w:eastAsia="pt-BR"/>
    </w:rPr>
  </w:style>
  <w:style w:type="paragraph" w:styleId="FootnoteText">
    <w:name w:val="footnote text"/>
    <w:basedOn w:val="Normal"/>
    <w:link w:val="FootnoteTextChar"/>
    <w:uiPriority w:val="99"/>
    <w:unhideWhenUsed/>
    <w:rsid w:val="006E4BF5"/>
    <w:pPr>
      <w:spacing w:after="0" w:line="240" w:lineRule="auto"/>
    </w:pPr>
    <w:rPr>
      <w:rFonts w:eastAsiaTheme="minorEastAsia"/>
      <w:sz w:val="20"/>
      <w:szCs w:val="20"/>
      <w:lang w:eastAsia="pt-BR"/>
    </w:rPr>
  </w:style>
  <w:style w:type="character" w:customStyle="1" w:styleId="FootnoteTextChar">
    <w:name w:val="Footnote Text Char"/>
    <w:basedOn w:val="DefaultParagraphFont"/>
    <w:link w:val="FootnoteText"/>
    <w:uiPriority w:val="99"/>
    <w:rsid w:val="006E4BF5"/>
    <w:rPr>
      <w:rFonts w:eastAsiaTheme="minorEastAsia"/>
      <w:sz w:val="20"/>
      <w:szCs w:val="20"/>
      <w:lang w:eastAsia="pt-BR"/>
    </w:rPr>
  </w:style>
  <w:style w:type="character" w:styleId="FootnoteReference">
    <w:name w:val="footnote reference"/>
    <w:basedOn w:val="DefaultParagraphFont"/>
    <w:uiPriority w:val="99"/>
    <w:unhideWhenUsed/>
    <w:rsid w:val="006E4BF5"/>
    <w:rPr>
      <w:vertAlign w:val="superscript"/>
    </w:rPr>
  </w:style>
  <w:style w:type="character" w:styleId="Hyperlink">
    <w:name w:val="Hyperlink"/>
    <w:basedOn w:val="DefaultParagraphFont"/>
    <w:uiPriority w:val="99"/>
    <w:unhideWhenUsed/>
    <w:rsid w:val="007529D0"/>
    <w:rPr>
      <w:color w:val="0000FF" w:themeColor="hyperlink"/>
      <w:u w:val="single"/>
    </w:rPr>
  </w:style>
  <w:style w:type="paragraph" w:styleId="NoSpacing">
    <w:name w:val="No Spacing"/>
    <w:uiPriority w:val="1"/>
    <w:qFormat/>
    <w:rsid w:val="00957A40"/>
    <w:pPr>
      <w:spacing w:after="0" w:line="240" w:lineRule="auto"/>
    </w:pPr>
    <w:rPr>
      <w:rFonts w:eastAsiaTheme="minorEastAsia"/>
      <w:lang w:val="en-GB" w:eastAsia="pt-BR"/>
    </w:rPr>
  </w:style>
  <w:style w:type="character" w:styleId="FollowedHyperlink">
    <w:name w:val="FollowedHyperlink"/>
    <w:basedOn w:val="DefaultParagraphFont"/>
    <w:uiPriority w:val="99"/>
    <w:semiHidden/>
    <w:unhideWhenUsed/>
    <w:rsid w:val="00D811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36898">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1072855211">
      <w:bodyDiv w:val="1"/>
      <w:marLeft w:val="0"/>
      <w:marRight w:val="0"/>
      <w:marTop w:val="0"/>
      <w:marBottom w:val="0"/>
      <w:divBdr>
        <w:top w:val="none" w:sz="0" w:space="0" w:color="auto"/>
        <w:left w:val="none" w:sz="0" w:space="0" w:color="auto"/>
        <w:bottom w:val="none" w:sz="0" w:space="0" w:color="auto"/>
        <w:right w:val="none" w:sz="0" w:space="0" w:color="auto"/>
      </w:divBdr>
    </w:div>
    <w:div w:id="1079786866">
      <w:bodyDiv w:val="1"/>
      <w:marLeft w:val="0"/>
      <w:marRight w:val="0"/>
      <w:marTop w:val="0"/>
      <w:marBottom w:val="0"/>
      <w:divBdr>
        <w:top w:val="none" w:sz="0" w:space="0" w:color="auto"/>
        <w:left w:val="none" w:sz="0" w:space="0" w:color="auto"/>
        <w:bottom w:val="none" w:sz="0" w:space="0" w:color="auto"/>
        <w:right w:val="none" w:sz="0" w:space="0" w:color="auto"/>
      </w:divBdr>
    </w:div>
    <w:div w:id="1391147533">
      <w:bodyDiv w:val="1"/>
      <w:marLeft w:val="0"/>
      <w:marRight w:val="0"/>
      <w:marTop w:val="0"/>
      <w:marBottom w:val="0"/>
      <w:divBdr>
        <w:top w:val="none" w:sz="0" w:space="0" w:color="auto"/>
        <w:left w:val="none" w:sz="0" w:space="0" w:color="auto"/>
        <w:bottom w:val="none" w:sz="0" w:space="0" w:color="auto"/>
        <w:right w:val="none" w:sz="0" w:space="0" w:color="auto"/>
      </w:divBdr>
    </w:div>
    <w:div w:id="1425876244">
      <w:bodyDiv w:val="1"/>
      <w:marLeft w:val="0"/>
      <w:marRight w:val="0"/>
      <w:marTop w:val="0"/>
      <w:marBottom w:val="0"/>
      <w:divBdr>
        <w:top w:val="none" w:sz="0" w:space="0" w:color="auto"/>
        <w:left w:val="none" w:sz="0" w:space="0" w:color="auto"/>
        <w:bottom w:val="none" w:sz="0" w:space="0" w:color="auto"/>
        <w:right w:val="none" w:sz="0" w:space="0" w:color="auto"/>
      </w:divBdr>
    </w:div>
    <w:div w:id="1464494810">
      <w:bodyDiv w:val="1"/>
      <w:marLeft w:val="0"/>
      <w:marRight w:val="0"/>
      <w:marTop w:val="0"/>
      <w:marBottom w:val="0"/>
      <w:divBdr>
        <w:top w:val="none" w:sz="0" w:space="0" w:color="auto"/>
        <w:left w:val="none" w:sz="0" w:space="0" w:color="auto"/>
        <w:bottom w:val="none" w:sz="0" w:space="0" w:color="auto"/>
        <w:right w:val="none" w:sz="0" w:space="0" w:color="auto"/>
      </w:divBdr>
    </w:div>
    <w:div w:id="181641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p.br/mudarfuturo/PDF/Estudo_do_Clima-Ingles-14-04-201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plataforma.seeg.eco.br/territories/ceara/card?year=2016" TargetMode="External"/><Relationship Id="rId2" Type="http://schemas.openxmlformats.org/officeDocument/2006/relationships/hyperlink" Target="https://publications.iadb.org/bitstream/handle/11319/6087/Volume%20and%20Quality%20of%20Infrastructure%20and%20the%20Distribution%20of%20Income%3a%20An%20Empirical%20Investigation.pdf;jsessionid=A316B4493BDFBD1DDB253134E4F9894C?sequence=1" TargetMode="External"/><Relationship Id="rId1" Type="http://schemas.openxmlformats.org/officeDocument/2006/relationships/hyperlink" Target="http://periodicos.ufpb.br/ojs2/index.php/economia/article/view/3849/3061" TargetMode="External"/><Relationship Id="rId6" Type="http://schemas.openxmlformats.org/officeDocument/2006/relationships/hyperlink" Target="http://cidades.ibge.gov.br/v4/brasil/rr/boa-vista/panorama" TargetMode="External"/><Relationship Id="rId5" Type="http://schemas.openxmlformats.org/officeDocument/2006/relationships/hyperlink" Target="https://noticias.uol.com.br/censo-2010/populacao-urbana-e-rural/ce/" TargetMode="External"/><Relationship Id="rId4" Type="http://schemas.openxmlformats.org/officeDocument/2006/relationships/hyperlink" Target="http://cidades.ibge.gov.br/v4/brasil/rr/boa-vista/panorama"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8FEDA-D2B5-4E45-AC36-75F2D4F39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1296</Words>
  <Characters>7392</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Maia Ribeiro, Karisa</cp:lastModifiedBy>
  <cp:revision>10</cp:revision>
  <dcterms:created xsi:type="dcterms:W3CDTF">2017-05-20T00:43:00Z</dcterms:created>
  <dcterms:modified xsi:type="dcterms:W3CDTF">2017-07-05T18:41:00Z</dcterms:modified>
</cp:coreProperties>
</file>