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glossary/fontTable.xml" ContentType="application/vnd.openxmlformats-officedocument.wordprocessingml.fontTable+xml"/>
  <Override PartName="/word/glossary/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glossary/webSettings.xml" ContentType="application/vnd.openxmlformats-officedocument.wordprocessingml.webSetting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4FA6C" w14:textId="77777777" w:rsidR="00517DBC" w:rsidRDefault="00517DBC" w:rsidP="00C52A46">
      <w:pPr>
        <w:jc w:val="center"/>
        <w:rPr>
          <w:rFonts w:ascii="Arial" w:hAnsi="Arial" w:cs="Arial"/>
          <w:b/>
          <w:sz w:val="36"/>
          <w:szCs w:val="40"/>
        </w:rPr>
      </w:pPr>
    </w:p>
    <w:p w14:paraId="6FD619F4" w14:textId="0905DD3C" w:rsidR="00517DBC" w:rsidRDefault="00C32BB9" w:rsidP="00C52A46">
      <w:pPr>
        <w:jc w:val="center"/>
        <w:rPr>
          <w:rFonts w:ascii="Arial" w:hAnsi="Arial" w:cs="Arial"/>
          <w:b/>
          <w:sz w:val="36"/>
          <w:szCs w:val="40"/>
        </w:rPr>
      </w:pPr>
      <w:r w:rsidRPr="007E20DB">
        <w:rPr>
          <w:rFonts w:ascii="Arial" w:hAnsi="Arial" w:cs="Arial"/>
          <w:b/>
          <w:sz w:val="36"/>
          <w:szCs w:val="40"/>
        </w:rPr>
        <w:t>Skills Development for Global Services</w:t>
      </w:r>
    </w:p>
    <w:p w14:paraId="268A0368" w14:textId="2D8C0630" w:rsidR="00C32BB9" w:rsidRPr="007E20DB" w:rsidRDefault="008D3D78" w:rsidP="00C52A46">
      <w:pPr>
        <w:jc w:val="center"/>
        <w:rPr>
          <w:rFonts w:ascii="Arial" w:hAnsi="Arial" w:cs="Arial"/>
          <w:b/>
          <w:sz w:val="36"/>
          <w:szCs w:val="40"/>
        </w:rPr>
      </w:pPr>
      <w:r w:rsidRPr="007E20DB">
        <w:rPr>
          <w:rFonts w:ascii="Arial" w:hAnsi="Arial" w:cs="Arial"/>
          <w:b/>
          <w:sz w:val="36"/>
          <w:szCs w:val="40"/>
        </w:rPr>
        <w:t>(JA-L1079)</w:t>
      </w:r>
    </w:p>
    <w:p w14:paraId="17B17DEE" w14:textId="03AEA087" w:rsidR="00C32BB9" w:rsidRDefault="00C32BB9" w:rsidP="00C52A46">
      <w:pPr>
        <w:jc w:val="center"/>
        <w:rPr>
          <w:rFonts w:ascii="Arial" w:hAnsi="Arial" w:cs="Arial"/>
          <w:sz w:val="40"/>
        </w:rPr>
      </w:pPr>
    </w:p>
    <w:p w14:paraId="5D510A52" w14:textId="77777777" w:rsidR="00517DBC" w:rsidRPr="007E20DB" w:rsidRDefault="00517DBC" w:rsidP="00C52A46">
      <w:pPr>
        <w:jc w:val="center"/>
        <w:rPr>
          <w:rFonts w:ascii="Arial" w:hAnsi="Arial" w:cs="Arial"/>
          <w:sz w:val="40"/>
        </w:rPr>
      </w:pPr>
    </w:p>
    <w:p w14:paraId="4F8D43CC" w14:textId="0D67C259" w:rsidR="008D3D78" w:rsidRPr="007E20DB" w:rsidRDefault="00B17684" w:rsidP="00C52A46">
      <w:pPr>
        <w:jc w:val="center"/>
        <w:rPr>
          <w:rFonts w:ascii="Arial" w:hAnsi="Arial" w:cs="Arial"/>
          <w:b/>
          <w:sz w:val="36"/>
          <w:szCs w:val="40"/>
        </w:rPr>
      </w:pPr>
      <w:r w:rsidRPr="007E20DB">
        <w:rPr>
          <w:rFonts w:ascii="Arial" w:hAnsi="Arial" w:cs="Arial"/>
          <w:b/>
          <w:sz w:val="36"/>
          <w:szCs w:val="40"/>
        </w:rPr>
        <w:t xml:space="preserve">Operations Manual </w:t>
      </w:r>
    </w:p>
    <w:p w14:paraId="0F38E270" w14:textId="38CA9A46" w:rsidR="00C30AF7" w:rsidRPr="007E20DB" w:rsidRDefault="00B17684" w:rsidP="00C52A46">
      <w:pPr>
        <w:jc w:val="center"/>
        <w:rPr>
          <w:rFonts w:ascii="Arial" w:hAnsi="Arial" w:cs="Arial"/>
          <w:color w:val="C00000"/>
          <w:sz w:val="28"/>
          <w:szCs w:val="40"/>
        </w:rPr>
      </w:pPr>
      <w:r w:rsidRPr="007E20DB">
        <w:rPr>
          <w:rFonts w:ascii="Arial" w:hAnsi="Arial" w:cs="Arial"/>
          <w:color w:val="C00000"/>
          <w:sz w:val="28"/>
          <w:szCs w:val="40"/>
        </w:rPr>
        <w:t>v.1.0 (draft proposal)</w:t>
      </w:r>
    </w:p>
    <w:p w14:paraId="1453A766" w14:textId="26587B44" w:rsidR="00B71163" w:rsidRPr="007E20DB" w:rsidRDefault="00B71163" w:rsidP="00C52A46">
      <w:pPr>
        <w:spacing w:after="200" w:line="276" w:lineRule="auto"/>
        <w:rPr>
          <w:rFonts w:ascii="Arial" w:hAnsi="Arial" w:cs="Arial"/>
          <w:b/>
          <w:bCs/>
          <w:color w:val="002060"/>
          <w:sz w:val="22"/>
        </w:rPr>
      </w:pPr>
    </w:p>
    <w:p w14:paraId="2B7DB8B8" w14:textId="45FB55D3" w:rsidR="003247B1" w:rsidRPr="007E20DB" w:rsidRDefault="003247B1" w:rsidP="00C52A46">
      <w:pPr>
        <w:spacing w:after="200" w:line="276" w:lineRule="auto"/>
        <w:rPr>
          <w:rFonts w:ascii="Arial" w:hAnsi="Arial" w:cs="Arial"/>
          <w:b/>
          <w:bCs/>
          <w:color w:val="002060"/>
          <w:sz w:val="22"/>
        </w:rPr>
      </w:pPr>
    </w:p>
    <w:p w14:paraId="56185D16" w14:textId="77777777" w:rsidR="003247B1" w:rsidRPr="007E20DB" w:rsidRDefault="003247B1" w:rsidP="00C52A46">
      <w:pPr>
        <w:spacing w:after="200" w:line="276" w:lineRule="auto"/>
        <w:rPr>
          <w:rFonts w:ascii="Arial" w:hAnsi="Arial" w:cs="Arial"/>
          <w:b/>
          <w:bCs/>
          <w:color w:val="002060"/>
          <w:sz w:val="22"/>
        </w:rPr>
      </w:pPr>
    </w:p>
    <w:p w14:paraId="7B9A4A80" w14:textId="60DD7209" w:rsidR="003247B1" w:rsidRPr="007E20DB" w:rsidRDefault="003247B1" w:rsidP="00C52A46">
      <w:pPr>
        <w:spacing w:after="200" w:line="276" w:lineRule="auto"/>
        <w:rPr>
          <w:rFonts w:ascii="Arial" w:hAnsi="Arial" w:cs="Arial"/>
          <w:b/>
          <w:bCs/>
          <w:color w:val="002060"/>
          <w:sz w:val="22"/>
        </w:rPr>
      </w:pPr>
      <w:r w:rsidRPr="007E20DB">
        <w:rPr>
          <w:rFonts w:ascii="Arial" w:hAnsi="Arial" w:cs="Arial"/>
          <w:b/>
          <w:bCs/>
          <w:color w:val="002060"/>
          <w:sz w:val="22"/>
        </w:rPr>
        <w:t>TABLE OF CONTENTS</w:t>
      </w:r>
    </w:p>
    <w:p w14:paraId="1F3330E3" w14:textId="239F8C80" w:rsidR="003247B1" w:rsidRPr="007E20DB" w:rsidRDefault="003247B1" w:rsidP="00C52A46">
      <w:pPr>
        <w:spacing w:after="200" w:line="276" w:lineRule="auto"/>
        <w:rPr>
          <w:rFonts w:ascii="Arial" w:hAnsi="Arial" w:cs="Arial"/>
          <w:b/>
          <w:bCs/>
          <w:color w:val="002060"/>
          <w:sz w:val="22"/>
        </w:rPr>
      </w:pPr>
      <w:r w:rsidRPr="007E20DB">
        <w:rPr>
          <w:rFonts w:ascii="Arial" w:hAnsi="Arial" w:cs="Arial"/>
          <w:b/>
          <w:bCs/>
          <w:color w:val="002060"/>
          <w:sz w:val="22"/>
        </w:rPr>
        <w:br w:type="page"/>
      </w:r>
    </w:p>
    <w:p w14:paraId="6849BD2F" w14:textId="030CC9F1" w:rsidR="0095431B" w:rsidRPr="007E20DB" w:rsidRDefault="00E43FE6" w:rsidP="00C52A46">
      <w:pPr>
        <w:pStyle w:val="paragraph"/>
        <w:jc w:val="center"/>
        <w:outlineLvl w:val="1"/>
        <w:rPr>
          <w:rFonts w:ascii="Arial" w:eastAsia="Times New Roman" w:hAnsi="Arial" w:cs="Arial"/>
          <w:b/>
          <w:sz w:val="22"/>
          <w:szCs w:val="22"/>
          <w:lang w:val="en-US" w:eastAsia="en-US"/>
        </w:rPr>
      </w:pPr>
      <w:r w:rsidRPr="007E20DB">
        <w:rPr>
          <w:rFonts w:ascii="Arial" w:eastAsia="Times New Roman" w:hAnsi="Arial" w:cs="Arial"/>
          <w:b/>
          <w:sz w:val="22"/>
          <w:szCs w:val="22"/>
          <w:lang w:val="en-US" w:eastAsia="en-US"/>
        </w:rPr>
        <w:lastRenderedPageBreak/>
        <w:t>OBJECTIVES</w:t>
      </w:r>
      <w:r w:rsidR="000E2A96" w:rsidRPr="007E20DB">
        <w:rPr>
          <w:rFonts w:ascii="Arial" w:eastAsia="Times New Roman" w:hAnsi="Arial" w:cs="Arial"/>
          <w:b/>
          <w:sz w:val="22"/>
          <w:szCs w:val="22"/>
          <w:lang w:val="en-US" w:eastAsia="en-US"/>
        </w:rPr>
        <w:t xml:space="preserve"> &amp; STRATEGY</w:t>
      </w:r>
    </w:p>
    <w:p w14:paraId="57132FF4" w14:textId="409E7373" w:rsidR="00787FD5" w:rsidRPr="007E20DB" w:rsidRDefault="00787FD5" w:rsidP="00517DBC">
      <w:pPr>
        <w:jc w:val="both"/>
        <w:rPr>
          <w:rFonts w:ascii="Arial" w:hAnsi="Arial" w:cs="Arial"/>
          <w:sz w:val="20"/>
        </w:rPr>
      </w:pPr>
      <w:r w:rsidRPr="007E20DB">
        <w:rPr>
          <w:rFonts w:ascii="Arial" w:hAnsi="Arial" w:cs="Arial"/>
          <w:sz w:val="20"/>
        </w:rPr>
        <w:t>The general objective of this operation is to promote Jamaica’s growth and diversification strategy by supporting the develop</w:t>
      </w:r>
      <w:bookmarkStart w:id="0" w:name="_GoBack"/>
      <w:bookmarkEnd w:id="0"/>
      <w:r w:rsidRPr="007E20DB">
        <w:rPr>
          <w:rFonts w:ascii="Arial" w:hAnsi="Arial" w:cs="Arial"/>
          <w:sz w:val="20"/>
        </w:rPr>
        <w:t>ment of the Global Services Industry. Specifically, it intends to: (i) improve the skills development system to provide the Industry with competent workers; and (ii) increase the Industry’s c</w:t>
      </w:r>
      <w:r w:rsidR="00264282" w:rsidRPr="007E20DB">
        <w:rPr>
          <w:rFonts w:ascii="Arial" w:hAnsi="Arial" w:cs="Arial"/>
          <w:sz w:val="20"/>
        </w:rPr>
        <w:t>apacity to attract investments.</w:t>
      </w:r>
    </w:p>
    <w:p w14:paraId="637EFE73" w14:textId="7869DF33" w:rsidR="00CF653E" w:rsidRPr="007E20DB" w:rsidRDefault="00CF653E" w:rsidP="00787FD5">
      <w:pPr>
        <w:rPr>
          <w:rFonts w:ascii="Arial" w:hAnsi="Arial" w:cs="Arial"/>
          <w:sz w:val="20"/>
        </w:rPr>
      </w:pPr>
    </w:p>
    <w:p w14:paraId="606333F9" w14:textId="2D1C3049" w:rsidR="00CF653E" w:rsidRPr="007E20DB" w:rsidRDefault="00CF653E" w:rsidP="00CF653E">
      <w:pPr>
        <w:rPr>
          <w:rFonts w:ascii="Arial" w:hAnsi="Arial" w:cs="Arial"/>
          <w:sz w:val="20"/>
        </w:rPr>
      </w:pPr>
      <w:proofErr w:type="gramStart"/>
      <w:r w:rsidRPr="007E20DB">
        <w:rPr>
          <w:rFonts w:ascii="Arial" w:hAnsi="Arial" w:cs="Arial"/>
          <w:sz w:val="20"/>
        </w:rPr>
        <w:t>In order to</w:t>
      </w:r>
      <w:proofErr w:type="gramEnd"/>
      <w:r w:rsidRPr="007E20DB">
        <w:rPr>
          <w:rFonts w:ascii="Arial" w:hAnsi="Arial" w:cs="Arial"/>
          <w:sz w:val="20"/>
        </w:rPr>
        <w:t xml:space="preserve"> achieve this objective, the operation is composed of two main components:</w:t>
      </w:r>
    </w:p>
    <w:p w14:paraId="2D752C46" w14:textId="683867A2" w:rsidR="00CF653E" w:rsidRPr="007E20DB" w:rsidRDefault="00CF653E" w:rsidP="004A63A5">
      <w:pPr>
        <w:pStyle w:val="ListParagraph"/>
        <w:numPr>
          <w:ilvl w:val="0"/>
          <w:numId w:val="16"/>
        </w:numPr>
        <w:rPr>
          <w:rFonts w:ascii="Arial" w:hAnsi="Arial" w:cs="Arial"/>
          <w:sz w:val="20"/>
        </w:rPr>
      </w:pPr>
      <w:r w:rsidRPr="007E20DB">
        <w:rPr>
          <w:rFonts w:ascii="Arial" w:hAnsi="Arial" w:cs="Arial"/>
          <w:sz w:val="20"/>
        </w:rPr>
        <w:t xml:space="preserve">Skills Development for the Global Services Industry and Strengthening of the Skills Development System and </w:t>
      </w:r>
    </w:p>
    <w:p w14:paraId="50F1A783" w14:textId="52E2D53B" w:rsidR="00CF653E" w:rsidRPr="007E20DB" w:rsidRDefault="00CF653E" w:rsidP="004A63A5">
      <w:pPr>
        <w:pStyle w:val="ListParagraph"/>
        <w:numPr>
          <w:ilvl w:val="0"/>
          <w:numId w:val="16"/>
        </w:numPr>
        <w:rPr>
          <w:rFonts w:ascii="Arial" w:hAnsi="Arial" w:cs="Arial"/>
          <w:sz w:val="20"/>
        </w:rPr>
      </w:pPr>
      <w:r w:rsidRPr="007E20DB">
        <w:rPr>
          <w:rFonts w:ascii="Arial" w:hAnsi="Arial" w:cs="Arial"/>
          <w:sz w:val="20"/>
        </w:rPr>
        <w:t xml:space="preserve">Global Services Industry Ecosystem </w:t>
      </w:r>
    </w:p>
    <w:p w14:paraId="631B15DE" w14:textId="3292B87F" w:rsidR="00CF653E" w:rsidRPr="007E20DB" w:rsidRDefault="00CF653E" w:rsidP="00CF653E">
      <w:pPr>
        <w:rPr>
          <w:rFonts w:ascii="Arial" w:hAnsi="Arial" w:cs="Arial"/>
          <w:sz w:val="20"/>
        </w:rPr>
      </w:pPr>
    </w:p>
    <w:p w14:paraId="41BCB375" w14:textId="246DFD78" w:rsidR="00CF653E" w:rsidRPr="007E20DB" w:rsidRDefault="00C96AB3" w:rsidP="00CF653E">
      <w:pPr>
        <w:rPr>
          <w:rFonts w:ascii="Arial" w:hAnsi="Arial" w:cs="Arial"/>
          <w:sz w:val="20"/>
        </w:rPr>
      </w:pPr>
      <w:r w:rsidRPr="007E20DB">
        <w:rPr>
          <w:rFonts w:ascii="Arial" w:hAnsi="Arial" w:cs="Arial"/>
          <w:b/>
          <w:sz w:val="20"/>
        </w:rPr>
        <w:t>The first component</w:t>
      </w:r>
      <w:r w:rsidRPr="007E20DB">
        <w:rPr>
          <w:rFonts w:ascii="Arial" w:hAnsi="Arial" w:cs="Arial"/>
          <w:sz w:val="20"/>
        </w:rPr>
        <w:t xml:space="preserve"> consists of the following activities:</w:t>
      </w:r>
    </w:p>
    <w:p w14:paraId="3731BE71" w14:textId="7A1F6CA7" w:rsidR="00C96AB3" w:rsidRPr="007E20DB" w:rsidRDefault="00C96AB3" w:rsidP="00CF653E">
      <w:pPr>
        <w:rPr>
          <w:rFonts w:ascii="Arial" w:hAnsi="Arial" w:cs="Arial"/>
          <w:sz w:val="20"/>
        </w:rPr>
      </w:pPr>
    </w:p>
    <w:p w14:paraId="229834A3" w14:textId="6C36868C" w:rsidR="00C96AB3" w:rsidRPr="007E20DB" w:rsidRDefault="00C96AB3" w:rsidP="004A63A5">
      <w:pPr>
        <w:pStyle w:val="ListParagraph"/>
        <w:numPr>
          <w:ilvl w:val="0"/>
          <w:numId w:val="17"/>
        </w:numPr>
        <w:rPr>
          <w:rFonts w:ascii="Arial" w:hAnsi="Arial" w:cs="Arial"/>
          <w:sz w:val="20"/>
        </w:rPr>
      </w:pPr>
      <w:r w:rsidRPr="007E20DB">
        <w:rPr>
          <w:rFonts w:ascii="Arial" w:hAnsi="Arial" w:cs="Arial"/>
          <w:sz w:val="20"/>
        </w:rPr>
        <w:t xml:space="preserve">Enhancement of processes for interaction with the private sector through a Talent Platform that will capture employers’ skills needs and vacancies and will serve as a tool to interact with representatives from companies in the Global Services Industry </w:t>
      </w:r>
    </w:p>
    <w:p w14:paraId="1650DE5C" w14:textId="4E4B980D" w:rsidR="00C96AB3" w:rsidRPr="007E20DB" w:rsidRDefault="00C96AB3" w:rsidP="004A63A5">
      <w:pPr>
        <w:pStyle w:val="ListParagraph"/>
        <w:numPr>
          <w:ilvl w:val="0"/>
          <w:numId w:val="17"/>
        </w:numPr>
        <w:rPr>
          <w:rFonts w:ascii="Arial" w:hAnsi="Arial" w:cs="Arial"/>
          <w:sz w:val="20"/>
        </w:rPr>
      </w:pPr>
      <w:r w:rsidRPr="007E20DB">
        <w:rPr>
          <w:rFonts w:ascii="Arial" w:hAnsi="Arial" w:cs="Arial"/>
          <w:sz w:val="20"/>
        </w:rPr>
        <w:t>Basic job-readiness skills curriculum development</w:t>
      </w:r>
      <w:r w:rsidR="001E6C41" w:rsidRPr="007E20DB">
        <w:rPr>
          <w:rFonts w:ascii="Arial" w:hAnsi="Arial" w:cs="Arial"/>
          <w:sz w:val="20"/>
        </w:rPr>
        <w:t xml:space="preserve"> </w:t>
      </w:r>
    </w:p>
    <w:p w14:paraId="455D9ACE" w14:textId="39B2ACA8" w:rsidR="00C96AB3" w:rsidRPr="007E20DB" w:rsidRDefault="00C96AB3" w:rsidP="004A63A5">
      <w:pPr>
        <w:pStyle w:val="ListParagraph"/>
        <w:numPr>
          <w:ilvl w:val="0"/>
          <w:numId w:val="17"/>
        </w:numPr>
        <w:rPr>
          <w:rFonts w:ascii="Arial" w:hAnsi="Arial" w:cs="Arial"/>
          <w:sz w:val="20"/>
        </w:rPr>
      </w:pPr>
      <w:r w:rsidRPr="007E20DB">
        <w:rPr>
          <w:rFonts w:ascii="Arial" w:hAnsi="Arial" w:cs="Arial"/>
          <w:sz w:val="20"/>
        </w:rPr>
        <w:t>Technical skills curriculum development for the Global Services Industry</w:t>
      </w:r>
    </w:p>
    <w:p w14:paraId="798E093F" w14:textId="77777777" w:rsidR="00FC179D" w:rsidRPr="007E20DB" w:rsidRDefault="00FC179D" w:rsidP="00FC179D">
      <w:pPr>
        <w:pStyle w:val="ListParagraph"/>
        <w:numPr>
          <w:ilvl w:val="0"/>
          <w:numId w:val="17"/>
        </w:numPr>
        <w:rPr>
          <w:rFonts w:ascii="Arial" w:hAnsi="Arial" w:cs="Arial"/>
          <w:sz w:val="20"/>
        </w:rPr>
      </w:pPr>
      <w:r w:rsidRPr="007E20DB">
        <w:rPr>
          <w:rFonts w:ascii="Arial" w:hAnsi="Arial" w:cs="Arial"/>
          <w:sz w:val="20"/>
        </w:rPr>
        <w:t xml:space="preserve">Delivery of Apprenticeships </w:t>
      </w:r>
    </w:p>
    <w:p w14:paraId="5905BB08" w14:textId="77777777" w:rsidR="00FC179D" w:rsidRPr="007E20DB" w:rsidRDefault="00FC179D" w:rsidP="00FC179D">
      <w:pPr>
        <w:pStyle w:val="ListParagraph"/>
        <w:numPr>
          <w:ilvl w:val="0"/>
          <w:numId w:val="17"/>
        </w:numPr>
        <w:rPr>
          <w:rFonts w:ascii="Arial" w:hAnsi="Arial" w:cs="Arial"/>
          <w:sz w:val="20"/>
        </w:rPr>
      </w:pPr>
      <w:r w:rsidRPr="007E20DB">
        <w:rPr>
          <w:rFonts w:ascii="Arial" w:hAnsi="Arial" w:cs="Arial"/>
          <w:sz w:val="20"/>
        </w:rPr>
        <w:t xml:space="preserve">Delivery of Finishing Schools </w:t>
      </w:r>
    </w:p>
    <w:p w14:paraId="16967C48" w14:textId="6F0ED78F" w:rsidR="00C96AB3" w:rsidRPr="007E20DB" w:rsidRDefault="00C96AB3" w:rsidP="004A63A5">
      <w:pPr>
        <w:pStyle w:val="ListParagraph"/>
        <w:numPr>
          <w:ilvl w:val="0"/>
          <w:numId w:val="17"/>
        </w:numPr>
        <w:rPr>
          <w:rFonts w:ascii="Arial" w:hAnsi="Arial" w:cs="Arial"/>
          <w:sz w:val="20"/>
        </w:rPr>
      </w:pPr>
      <w:r w:rsidRPr="007E20DB">
        <w:rPr>
          <w:rFonts w:ascii="Arial" w:hAnsi="Arial" w:cs="Arial"/>
          <w:sz w:val="20"/>
        </w:rPr>
        <w:t xml:space="preserve">Strengthening of quality assurance mechanisms </w:t>
      </w:r>
    </w:p>
    <w:p w14:paraId="471A8514" w14:textId="488F7051" w:rsidR="00AD5C44" w:rsidRPr="007E20DB" w:rsidRDefault="009E4DB1" w:rsidP="00C52A46">
      <w:pPr>
        <w:pStyle w:val="paragraph"/>
        <w:spacing w:line="276" w:lineRule="auto"/>
        <w:outlineLvl w:val="1"/>
        <w:rPr>
          <w:rFonts w:ascii="Arial" w:eastAsia="Times New Roman" w:hAnsi="Arial" w:cs="Arial"/>
          <w:sz w:val="20"/>
          <w:szCs w:val="20"/>
          <w:lang w:val="en-US" w:eastAsia="en-US"/>
        </w:rPr>
      </w:pPr>
      <w:r w:rsidRPr="007E20DB">
        <w:rPr>
          <w:rFonts w:ascii="Arial" w:eastAsia="Times New Roman" w:hAnsi="Arial" w:cs="Arial"/>
          <w:sz w:val="20"/>
          <w:szCs w:val="20"/>
          <w:lang w:val="en-US" w:eastAsia="en-US"/>
        </w:rPr>
        <w:t xml:space="preserve">For the purposes of this operations manual, a </w:t>
      </w:r>
      <w:r w:rsidRPr="007E20DB">
        <w:rPr>
          <w:rFonts w:ascii="Arial" w:hAnsi="Arial" w:cs="Arial"/>
          <w:b/>
          <w:sz w:val="20"/>
          <w:lang w:val="en-US"/>
        </w:rPr>
        <w:t>Talent Platform</w:t>
      </w:r>
      <w:r w:rsidRPr="007E20DB">
        <w:rPr>
          <w:rFonts w:ascii="Arial" w:eastAsia="Times New Roman" w:hAnsi="Arial" w:cs="Arial"/>
          <w:sz w:val="20"/>
          <w:szCs w:val="20"/>
          <w:lang w:val="en-US" w:eastAsia="en-US"/>
        </w:rPr>
        <w:t xml:space="preserve"> is defined as follows: </w:t>
      </w:r>
      <w:r w:rsidR="00AD5C44" w:rsidRPr="007E20DB">
        <w:rPr>
          <w:rFonts w:ascii="Arial" w:hAnsi="Arial" w:cs="Arial"/>
          <w:sz w:val="20"/>
          <w:szCs w:val="20"/>
          <w:lang w:val="en-US"/>
        </w:rPr>
        <w:t xml:space="preserve">A </w:t>
      </w:r>
      <w:r w:rsidR="003C60EA" w:rsidRPr="007E20DB">
        <w:rPr>
          <w:rFonts w:ascii="Arial" w:hAnsi="Arial" w:cs="Arial"/>
          <w:sz w:val="20"/>
          <w:szCs w:val="20"/>
          <w:lang w:val="en-US"/>
        </w:rPr>
        <w:t>labor</w:t>
      </w:r>
      <w:r w:rsidR="00AD5C44" w:rsidRPr="007E20DB">
        <w:rPr>
          <w:rFonts w:ascii="Arial" w:hAnsi="Arial" w:cs="Arial"/>
          <w:sz w:val="20"/>
          <w:szCs w:val="20"/>
          <w:lang w:val="en-US"/>
        </w:rPr>
        <w:t xml:space="preserve"> web platform that incorporates a national skills registry</w:t>
      </w:r>
      <w:r w:rsidR="00B67765" w:rsidRPr="007E20DB">
        <w:rPr>
          <w:rFonts w:ascii="Arial" w:hAnsi="Arial" w:cs="Arial"/>
          <w:sz w:val="20"/>
          <w:szCs w:val="20"/>
          <w:lang w:val="en-US"/>
        </w:rPr>
        <w:t xml:space="preserve"> for the Global Services I</w:t>
      </w:r>
      <w:r w:rsidR="00AD5C44" w:rsidRPr="007E20DB">
        <w:rPr>
          <w:rFonts w:ascii="Arial" w:hAnsi="Arial" w:cs="Arial"/>
          <w:sz w:val="20"/>
          <w:szCs w:val="20"/>
          <w:lang w:val="en-US"/>
        </w:rPr>
        <w:t xml:space="preserve">ndustry specifically and provides related services to facilitate talent access to firms (e.g. labour intermediation activities like </w:t>
      </w:r>
      <w:r w:rsidR="00766A82" w:rsidRPr="007E20DB">
        <w:rPr>
          <w:rFonts w:ascii="Arial" w:hAnsi="Arial" w:cs="Arial"/>
          <w:sz w:val="20"/>
          <w:szCs w:val="20"/>
          <w:lang w:val="en-US"/>
        </w:rPr>
        <w:t xml:space="preserve">information on vacancies, </w:t>
      </w:r>
      <w:r w:rsidR="00AD5C44" w:rsidRPr="007E20DB">
        <w:rPr>
          <w:rFonts w:ascii="Arial" w:hAnsi="Arial" w:cs="Arial"/>
          <w:sz w:val="20"/>
          <w:szCs w:val="20"/>
          <w:lang w:val="en-US"/>
        </w:rPr>
        <w:t>job fairs, cv update support,</w:t>
      </w:r>
      <w:r w:rsidR="00EF16C0" w:rsidRPr="007E20DB">
        <w:rPr>
          <w:rFonts w:ascii="Arial" w:hAnsi="Arial" w:cs="Arial"/>
          <w:sz w:val="20"/>
          <w:szCs w:val="20"/>
          <w:lang w:val="en-US"/>
        </w:rPr>
        <w:t xml:space="preserve"> </w:t>
      </w:r>
      <w:r w:rsidR="00766A82" w:rsidRPr="007E20DB">
        <w:rPr>
          <w:rFonts w:ascii="Arial" w:hAnsi="Arial" w:cs="Arial"/>
          <w:sz w:val="20"/>
          <w:szCs w:val="20"/>
          <w:lang w:val="en-US"/>
        </w:rPr>
        <w:t xml:space="preserve">candidate </w:t>
      </w:r>
      <w:r w:rsidR="001059A1" w:rsidRPr="007E20DB">
        <w:rPr>
          <w:rFonts w:ascii="Arial" w:hAnsi="Arial" w:cs="Arial"/>
          <w:sz w:val="20"/>
          <w:szCs w:val="20"/>
          <w:lang w:val="en-US"/>
        </w:rPr>
        <w:t>asses</w:t>
      </w:r>
      <w:r w:rsidR="00766A82" w:rsidRPr="007E20DB">
        <w:rPr>
          <w:rFonts w:ascii="Arial" w:hAnsi="Arial" w:cs="Arial"/>
          <w:sz w:val="20"/>
          <w:szCs w:val="20"/>
          <w:lang w:val="en-US"/>
        </w:rPr>
        <w:t>s</w:t>
      </w:r>
      <w:r w:rsidR="001059A1" w:rsidRPr="007E20DB">
        <w:rPr>
          <w:rFonts w:ascii="Arial" w:hAnsi="Arial" w:cs="Arial"/>
          <w:sz w:val="20"/>
          <w:szCs w:val="20"/>
          <w:lang w:val="en-US"/>
        </w:rPr>
        <w:t>ments,</w:t>
      </w:r>
      <w:r w:rsidR="00AD5C44" w:rsidRPr="007E20DB">
        <w:rPr>
          <w:rFonts w:ascii="Arial" w:hAnsi="Arial" w:cs="Arial"/>
          <w:sz w:val="20"/>
          <w:szCs w:val="20"/>
          <w:lang w:val="en-US"/>
        </w:rPr>
        <w:t xml:space="preserve"> mock interviews,</w:t>
      </w:r>
      <w:r w:rsidR="00EF16C0" w:rsidRPr="007E20DB">
        <w:rPr>
          <w:rFonts w:ascii="Arial" w:hAnsi="Arial" w:cs="Arial"/>
          <w:sz w:val="20"/>
          <w:szCs w:val="20"/>
          <w:lang w:val="en-US"/>
        </w:rPr>
        <w:t xml:space="preserve"> salaries, career progression opportunities, training provision, </w:t>
      </w:r>
      <w:r w:rsidR="00AD5C44" w:rsidRPr="007E20DB">
        <w:rPr>
          <w:rFonts w:ascii="Arial" w:hAnsi="Arial" w:cs="Arial"/>
          <w:sz w:val="20"/>
          <w:szCs w:val="20"/>
          <w:lang w:val="en-US"/>
        </w:rPr>
        <w:t>and access to</w:t>
      </w:r>
      <w:r w:rsidR="00EF16C0" w:rsidRPr="007E20DB">
        <w:rPr>
          <w:rFonts w:ascii="Arial" w:hAnsi="Arial" w:cs="Arial"/>
          <w:sz w:val="20"/>
          <w:szCs w:val="20"/>
          <w:lang w:val="en-US"/>
        </w:rPr>
        <w:t xml:space="preserve"> financing</w:t>
      </w:r>
      <w:r w:rsidR="001059A1" w:rsidRPr="007E20DB">
        <w:rPr>
          <w:rFonts w:ascii="Arial" w:hAnsi="Arial" w:cs="Arial"/>
          <w:sz w:val="20"/>
          <w:szCs w:val="20"/>
          <w:lang w:val="en-US"/>
        </w:rPr>
        <w:t>)</w:t>
      </w:r>
      <w:r w:rsidR="00AD5C44" w:rsidRPr="007E20DB">
        <w:rPr>
          <w:rFonts w:ascii="Arial" w:hAnsi="Arial" w:cs="Arial"/>
          <w:sz w:val="20"/>
          <w:szCs w:val="20"/>
          <w:lang w:val="en-US"/>
        </w:rPr>
        <w:t xml:space="preserve">. It also enables better quality data to implement demand-oriented training </w:t>
      </w:r>
      <w:r w:rsidR="00FC179D" w:rsidRPr="007E20DB">
        <w:rPr>
          <w:rFonts w:ascii="Arial" w:hAnsi="Arial" w:cs="Arial"/>
          <w:sz w:val="20"/>
          <w:szCs w:val="20"/>
          <w:lang w:val="en-US"/>
        </w:rPr>
        <w:t>programs</w:t>
      </w:r>
      <w:r w:rsidR="00AD5C44" w:rsidRPr="007E20DB">
        <w:rPr>
          <w:rFonts w:ascii="Arial" w:hAnsi="Arial" w:cs="Arial"/>
          <w:sz w:val="20"/>
          <w:szCs w:val="20"/>
          <w:lang w:val="en-US"/>
        </w:rPr>
        <w:t>. This is an additional resource to narrow the gap between educational supply and demand and represents an important instrument to promote the Global Services</w:t>
      </w:r>
      <w:r w:rsidR="00B67765" w:rsidRPr="007E20DB">
        <w:rPr>
          <w:rFonts w:ascii="Arial" w:hAnsi="Arial" w:cs="Arial"/>
          <w:sz w:val="20"/>
          <w:szCs w:val="20"/>
          <w:lang w:val="en-US"/>
        </w:rPr>
        <w:t xml:space="preserve"> I</w:t>
      </w:r>
      <w:r w:rsidR="00AD5C44" w:rsidRPr="007E20DB">
        <w:rPr>
          <w:rFonts w:ascii="Arial" w:hAnsi="Arial" w:cs="Arial"/>
          <w:sz w:val="20"/>
          <w:szCs w:val="20"/>
          <w:lang w:val="en-US"/>
        </w:rPr>
        <w:t>ndustry by raising awareness among different stakeholders. The fact that it is very industry-oriented motivates firms to co-sponsor and finance different activities.</w:t>
      </w:r>
      <w:r w:rsidR="003B4D7B" w:rsidRPr="007E20DB">
        <w:rPr>
          <w:rFonts w:ascii="Arial" w:hAnsi="Arial" w:cs="Arial"/>
          <w:sz w:val="20"/>
          <w:szCs w:val="20"/>
          <w:lang w:val="en-GB"/>
        </w:rPr>
        <w:t xml:space="preserve"> </w:t>
      </w:r>
    </w:p>
    <w:p w14:paraId="1D2ECF85" w14:textId="20DF0F2B" w:rsidR="00161C43" w:rsidRPr="007E20DB" w:rsidRDefault="009E4DB1" w:rsidP="00A86760">
      <w:pPr>
        <w:pStyle w:val="paragraph"/>
        <w:spacing w:line="276" w:lineRule="auto"/>
        <w:outlineLvl w:val="1"/>
        <w:rPr>
          <w:rFonts w:ascii="Arial" w:eastAsia="Times New Roman" w:hAnsi="Arial" w:cs="Arial"/>
          <w:sz w:val="20"/>
          <w:szCs w:val="20"/>
          <w:lang w:val="en-US" w:eastAsia="en-US"/>
        </w:rPr>
      </w:pPr>
      <w:r w:rsidRPr="007E20DB">
        <w:rPr>
          <w:rFonts w:ascii="Arial" w:eastAsia="Times New Roman" w:hAnsi="Arial" w:cs="Arial"/>
          <w:b/>
          <w:sz w:val="20"/>
          <w:szCs w:val="20"/>
          <w:lang w:val="en-US" w:eastAsia="en-US"/>
        </w:rPr>
        <w:t>Apprenticeships</w:t>
      </w:r>
      <w:r w:rsidR="00213443" w:rsidRPr="007E20DB">
        <w:rPr>
          <w:rFonts w:ascii="Arial" w:eastAsia="Times New Roman" w:hAnsi="Arial" w:cs="Arial"/>
          <w:sz w:val="20"/>
          <w:szCs w:val="20"/>
          <w:lang w:val="en-US" w:eastAsia="en-US"/>
        </w:rPr>
        <w:t xml:space="preserve"> are defined as </w:t>
      </w:r>
      <w:r w:rsidR="00C135C4" w:rsidRPr="007E20DB">
        <w:rPr>
          <w:rFonts w:ascii="Arial" w:hAnsi="Arial" w:cs="Arial"/>
          <w:sz w:val="20"/>
          <w:szCs w:val="20"/>
          <w:lang w:val="en-US"/>
        </w:rPr>
        <w:t>j</w:t>
      </w:r>
      <w:r w:rsidR="00161C43" w:rsidRPr="007E20DB">
        <w:rPr>
          <w:rFonts w:ascii="Arial" w:hAnsi="Arial" w:cs="Arial"/>
          <w:sz w:val="20"/>
          <w:szCs w:val="20"/>
          <w:lang w:val="en-US"/>
        </w:rPr>
        <w:t xml:space="preserve">obs that include structured on-the-job training combined with a share of related technical off-the-job training, to learn a skilled occupation that is </w:t>
      </w:r>
      <w:proofErr w:type="gramStart"/>
      <w:r w:rsidR="00161C43" w:rsidRPr="007E20DB">
        <w:rPr>
          <w:rFonts w:ascii="Arial" w:hAnsi="Arial" w:cs="Arial"/>
          <w:sz w:val="20"/>
          <w:szCs w:val="20"/>
          <w:lang w:val="en-US"/>
        </w:rPr>
        <w:t>certified</w:t>
      </w:r>
      <w:proofErr w:type="gramEnd"/>
      <w:r w:rsidR="00161C43" w:rsidRPr="007E20DB">
        <w:rPr>
          <w:rFonts w:ascii="Arial" w:hAnsi="Arial" w:cs="Arial"/>
          <w:sz w:val="20"/>
          <w:szCs w:val="20"/>
          <w:lang w:val="en-US"/>
        </w:rPr>
        <w:t xml:space="preserve"> and industry recognized (Fazio et al. 2016). </w:t>
      </w:r>
      <w:r w:rsidR="00DA10A0" w:rsidRPr="007E20DB">
        <w:rPr>
          <w:rFonts w:ascii="Arial" w:hAnsi="Arial" w:cs="Arial"/>
          <w:sz w:val="20"/>
          <w:szCs w:val="20"/>
          <w:lang w:val="en-US"/>
        </w:rPr>
        <w:t>Traditional apprenticeships have some key characteristics. First, the relationship between the apprentice and the employer is regulated by a formal job contract, which grants the apprentice very similar labor rights to those of a regular employee, including payment of a salary, workplace insurance, and vacations, among others. The apprentice receives a payment for the value of their productive contribution that varies over time as productivity increases and as more skills are acquired while learning on the job (</w:t>
      </w:r>
      <w:proofErr w:type="spellStart"/>
      <w:r w:rsidR="00DA10A0" w:rsidRPr="007E20DB">
        <w:rPr>
          <w:rFonts w:ascii="Arial" w:hAnsi="Arial" w:cs="Arial"/>
          <w:sz w:val="20"/>
          <w:szCs w:val="20"/>
          <w:lang w:val="en-US"/>
        </w:rPr>
        <w:t>Lerman</w:t>
      </w:r>
      <w:proofErr w:type="spellEnd"/>
      <w:r w:rsidR="00DA10A0" w:rsidRPr="007E20DB">
        <w:rPr>
          <w:rFonts w:ascii="Arial" w:hAnsi="Arial" w:cs="Arial"/>
          <w:sz w:val="20"/>
          <w:szCs w:val="20"/>
          <w:lang w:val="en-US"/>
        </w:rPr>
        <w:t xml:space="preserve">, 2013, European Commission, 2015). Second, </w:t>
      </w:r>
      <w:proofErr w:type="gramStart"/>
      <w:r w:rsidR="00DA10A0" w:rsidRPr="007E20DB">
        <w:rPr>
          <w:rFonts w:ascii="Arial" w:hAnsi="Arial" w:cs="Arial"/>
          <w:sz w:val="20"/>
          <w:szCs w:val="20"/>
          <w:lang w:val="en-US"/>
        </w:rPr>
        <w:t>due to the fact that</w:t>
      </w:r>
      <w:proofErr w:type="gramEnd"/>
      <w:r w:rsidR="00DA10A0" w:rsidRPr="007E20DB">
        <w:rPr>
          <w:rFonts w:ascii="Arial" w:hAnsi="Arial" w:cs="Arial"/>
          <w:sz w:val="20"/>
          <w:szCs w:val="20"/>
          <w:lang w:val="en-US"/>
        </w:rPr>
        <w:t xml:space="preserve"> apprenticeships are intended to increase workers’ productivity over time, they consist of longer term training that lasts a minimum of a year. Finally, the target age group for the apprentices varies across countries with a minimum age requirement (15 in Germany and Austria and 16 in most other cases) and without upper age limit for some countries (like the case of Australia, UK, Germany), while the average age is 20 years old in most countries. They can be used to ease the school-to-work transition of younger new entrants to the labor market or for upskilling and re-skilling of active employees.</w:t>
      </w:r>
      <w:r w:rsidR="00161C43" w:rsidRPr="007E20DB">
        <w:rPr>
          <w:rFonts w:ascii="Arial" w:hAnsi="Arial" w:cs="Arial"/>
          <w:sz w:val="20"/>
          <w:szCs w:val="20"/>
          <w:lang w:val="en-US"/>
        </w:rPr>
        <w:t xml:space="preserve"> For purposes of this operation</w:t>
      </w:r>
      <w:r w:rsidR="00DA10A0" w:rsidRPr="007E20DB">
        <w:rPr>
          <w:rFonts w:ascii="Arial" w:hAnsi="Arial" w:cs="Arial"/>
          <w:sz w:val="20"/>
          <w:szCs w:val="20"/>
          <w:lang w:val="en-US"/>
        </w:rPr>
        <w:t xml:space="preserve"> and given the needs </w:t>
      </w:r>
      <w:r w:rsidR="00774499" w:rsidRPr="007E20DB">
        <w:rPr>
          <w:rFonts w:ascii="Arial" w:hAnsi="Arial" w:cs="Arial"/>
          <w:sz w:val="20"/>
          <w:szCs w:val="20"/>
          <w:lang w:val="en-US"/>
        </w:rPr>
        <w:t xml:space="preserve">and nature </w:t>
      </w:r>
      <w:r w:rsidR="00DA10A0" w:rsidRPr="007E20DB">
        <w:rPr>
          <w:rFonts w:ascii="Arial" w:hAnsi="Arial" w:cs="Arial"/>
          <w:sz w:val="20"/>
          <w:szCs w:val="20"/>
          <w:lang w:val="en-US"/>
        </w:rPr>
        <w:t>of the Global Services Industry</w:t>
      </w:r>
      <w:r w:rsidR="00161C43" w:rsidRPr="007E20DB">
        <w:rPr>
          <w:rFonts w:ascii="Arial" w:hAnsi="Arial" w:cs="Arial"/>
          <w:sz w:val="20"/>
          <w:szCs w:val="20"/>
          <w:lang w:val="en-US"/>
        </w:rPr>
        <w:t>, apprenticeships</w:t>
      </w:r>
      <w:r w:rsidR="00774499" w:rsidRPr="007E20DB">
        <w:rPr>
          <w:rFonts w:ascii="Arial" w:hAnsi="Arial" w:cs="Arial"/>
          <w:sz w:val="20"/>
          <w:szCs w:val="20"/>
          <w:lang w:val="en-US"/>
        </w:rPr>
        <w:t xml:space="preserve"> will be targeted at mid-level employees that are active within the industry and that </w:t>
      </w:r>
      <w:proofErr w:type="gramStart"/>
      <w:r w:rsidR="00774499" w:rsidRPr="007E20DB">
        <w:rPr>
          <w:rFonts w:ascii="Arial" w:hAnsi="Arial" w:cs="Arial"/>
          <w:sz w:val="20"/>
          <w:szCs w:val="20"/>
          <w:lang w:val="en-US"/>
        </w:rPr>
        <w:t>are in need of</w:t>
      </w:r>
      <w:proofErr w:type="gramEnd"/>
      <w:r w:rsidR="00774499" w:rsidRPr="007E20DB">
        <w:rPr>
          <w:rFonts w:ascii="Arial" w:hAnsi="Arial" w:cs="Arial"/>
          <w:sz w:val="20"/>
          <w:szCs w:val="20"/>
          <w:lang w:val="en-US"/>
        </w:rPr>
        <w:t xml:space="preserve"> upskilling or reskilling to continue with their career progression.</w:t>
      </w:r>
    </w:p>
    <w:p w14:paraId="44BEB874" w14:textId="77777777" w:rsidR="00E247D5" w:rsidRPr="007E20DB" w:rsidRDefault="00DC0736" w:rsidP="00C52A46">
      <w:pPr>
        <w:pStyle w:val="paragraph"/>
        <w:spacing w:line="276" w:lineRule="auto"/>
        <w:outlineLvl w:val="1"/>
        <w:rPr>
          <w:rFonts w:ascii="Arial" w:eastAsia="Times New Roman" w:hAnsi="Arial" w:cs="Arial"/>
          <w:sz w:val="20"/>
          <w:szCs w:val="20"/>
          <w:lang w:val="en-US" w:eastAsia="en-US"/>
        </w:rPr>
      </w:pPr>
      <w:r w:rsidRPr="007E20DB">
        <w:rPr>
          <w:rFonts w:ascii="Arial" w:eastAsia="Times New Roman" w:hAnsi="Arial" w:cs="Arial"/>
          <w:sz w:val="20"/>
          <w:szCs w:val="20"/>
          <w:lang w:val="en-US" w:eastAsia="en-US"/>
        </w:rPr>
        <w:t xml:space="preserve">Finally, </w:t>
      </w:r>
      <w:r w:rsidR="009E4DB1" w:rsidRPr="007E20DB">
        <w:rPr>
          <w:rFonts w:ascii="Arial" w:eastAsia="Times New Roman" w:hAnsi="Arial" w:cs="Arial"/>
          <w:b/>
          <w:sz w:val="20"/>
          <w:szCs w:val="20"/>
          <w:lang w:val="en-US" w:eastAsia="en-US"/>
        </w:rPr>
        <w:t>Finishing Schools</w:t>
      </w:r>
      <w:r w:rsidRPr="007E20DB">
        <w:rPr>
          <w:rFonts w:ascii="Arial" w:eastAsia="Times New Roman" w:hAnsi="Arial" w:cs="Arial"/>
          <w:sz w:val="20"/>
          <w:szCs w:val="20"/>
          <w:lang w:val="en-US" w:eastAsia="en-US"/>
        </w:rPr>
        <w:t xml:space="preserve"> </w:t>
      </w:r>
      <w:r w:rsidR="00213443" w:rsidRPr="007E20DB">
        <w:rPr>
          <w:rFonts w:ascii="Arial" w:eastAsia="Times New Roman" w:hAnsi="Arial" w:cs="Arial"/>
          <w:sz w:val="20"/>
          <w:szCs w:val="20"/>
          <w:lang w:val="en-US" w:eastAsia="en-US"/>
        </w:rPr>
        <w:t xml:space="preserve">are </w:t>
      </w:r>
      <w:r w:rsidR="00C135C4" w:rsidRPr="007E20DB">
        <w:rPr>
          <w:rFonts w:ascii="Arial" w:hAnsi="Arial" w:cs="Arial"/>
          <w:sz w:val="20"/>
          <w:szCs w:val="20"/>
          <w:lang w:val="en-US"/>
        </w:rPr>
        <w:t>i</w:t>
      </w:r>
      <w:r w:rsidR="001047E9" w:rsidRPr="007E20DB">
        <w:rPr>
          <w:rFonts w:ascii="Arial" w:hAnsi="Arial" w:cs="Arial"/>
          <w:sz w:val="20"/>
          <w:szCs w:val="20"/>
          <w:lang w:val="en-US"/>
        </w:rPr>
        <w:t xml:space="preserve">ndustry-specific short-term non-formal training programs complementing fundamental skills from academic institutions in formal education, tailored to the needs of the private </w:t>
      </w:r>
      <w:r w:rsidR="00D84BE0" w:rsidRPr="007E20DB">
        <w:rPr>
          <w:rFonts w:ascii="Arial" w:hAnsi="Arial" w:cs="Arial"/>
          <w:sz w:val="20"/>
          <w:szCs w:val="20"/>
          <w:lang w:val="en-US"/>
        </w:rPr>
        <w:t xml:space="preserve">sector </w:t>
      </w:r>
      <w:r w:rsidR="00D84BE0" w:rsidRPr="007E20DB">
        <w:rPr>
          <w:rFonts w:ascii="Arial" w:hAnsi="Arial" w:cs="Arial"/>
          <w:noProof/>
          <w:sz w:val="20"/>
          <w:szCs w:val="20"/>
          <w:lang w:val="en-US"/>
        </w:rPr>
        <w:t>(</w:t>
      </w:r>
      <w:r w:rsidR="001047E9" w:rsidRPr="007E20DB">
        <w:rPr>
          <w:rFonts w:ascii="Arial" w:hAnsi="Arial" w:cs="Arial"/>
          <w:noProof/>
          <w:sz w:val="20"/>
          <w:szCs w:val="20"/>
          <w:lang w:val="en-US"/>
        </w:rPr>
        <w:t>Garcia &amp; Bafundo, 2014).</w:t>
      </w:r>
    </w:p>
    <w:p w14:paraId="72028A35" w14:textId="731B5D80" w:rsidR="00990A11" w:rsidRPr="007E20DB" w:rsidRDefault="00990A11" w:rsidP="00C52A46">
      <w:pPr>
        <w:pStyle w:val="paragraph"/>
        <w:spacing w:line="276" w:lineRule="auto"/>
        <w:outlineLvl w:val="1"/>
        <w:rPr>
          <w:rFonts w:ascii="Arial" w:eastAsia="Times New Roman" w:hAnsi="Arial" w:cs="Arial"/>
          <w:sz w:val="20"/>
          <w:szCs w:val="20"/>
          <w:lang w:val="en-US" w:eastAsia="en-US"/>
        </w:rPr>
      </w:pPr>
      <w:proofErr w:type="gramStart"/>
      <w:r w:rsidRPr="007E20DB">
        <w:rPr>
          <w:rFonts w:ascii="Arial" w:eastAsia="Times New Roman" w:hAnsi="Arial" w:cs="Arial"/>
          <w:sz w:val="20"/>
          <w:szCs w:val="20"/>
          <w:lang w:val="en-US" w:eastAsia="en-US"/>
        </w:rPr>
        <w:t>In order for</w:t>
      </w:r>
      <w:proofErr w:type="gramEnd"/>
      <w:r w:rsidRPr="007E20DB">
        <w:rPr>
          <w:rFonts w:ascii="Arial" w:eastAsia="Times New Roman" w:hAnsi="Arial" w:cs="Arial"/>
          <w:sz w:val="20"/>
          <w:szCs w:val="20"/>
          <w:lang w:val="en-US" w:eastAsia="en-US"/>
        </w:rPr>
        <w:t xml:space="preserve"> individuals to participate in Apprenticeships and Finishing Schools, they must have a foundation of basic job-readiness skills</w:t>
      </w:r>
      <w:r w:rsidRPr="007E20DB">
        <w:rPr>
          <w:rFonts w:ascii="Arial" w:hAnsi="Arial" w:cs="Arial"/>
          <w:sz w:val="20"/>
          <w:lang w:val="en-US"/>
        </w:rPr>
        <w:t xml:space="preserve"> including soft (socio-emotional) and cognitive skills (numeracy and literacy, digital literacy) </w:t>
      </w:r>
      <w:r w:rsidRPr="007E20DB">
        <w:rPr>
          <w:rFonts w:ascii="Arial" w:eastAsia="Times New Roman" w:hAnsi="Arial" w:cs="Arial"/>
          <w:sz w:val="20"/>
          <w:szCs w:val="20"/>
          <w:lang w:val="en-US" w:eastAsia="en-US"/>
        </w:rPr>
        <w:t>that will ensure their success during the firm-specific training. Under this operation</w:t>
      </w:r>
      <w:r w:rsidR="003C4BA6" w:rsidRPr="007E20DB">
        <w:rPr>
          <w:rFonts w:ascii="Arial" w:eastAsia="Times New Roman" w:hAnsi="Arial" w:cs="Arial"/>
          <w:sz w:val="20"/>
          <w:szCs w:val="20"/>
          <w:lang w:val="en-US" w:eastAsia="en-US"/>
        </w:rPr>
        <w:t>, Jamaica’s National Training Agency, HEART-Trust/NTA, will deliver these job-readiness skills, while firms will deliver demand-driven, firm-specific training</w:t>
      </w:r>
      <w:r w:rsidR="007A641C" w:rsidRPr="007E20DB">
        <w:rPr>
          <w:rFonts w:ascii="Arial" w:eastAsia="Times New Roman" w:hAnsi="Arial" w:cs="Arial"/>
          <w:sz w:val="20"/>
          <w:szCs w:val="20"/>
          <w:lang w:val="en-US" w:eastAsia="en-US"/>
        </w:rPr>
        <w:t xml:space="preserve"> in the form of</w:t>
      </w:r>
      <w:r w:rsidR="003C60EA" w:rsidRPr="007E20DB">
        <w:rPr>
          <w:rFonts w:ascii="Arial" w:eastAsia="Times New Roman" w:hAnsi="Arial" w:cs="Arial"/>
          <w:sz w:val="20"/>
          <w:szCs w:val="20"/>
          <w:lang w:val="en-US" w:eastAsia="en-US"/>
        </w:rPr>
        <w:t xml:space="preserve"> Finishing Schools and Apprenticeships for entry-level employees or mid-level active employees upgrading</w:t>
      </w:r>
      <w:r w:rsidR="007A641C" w:rsidRPr="007E20DB">
        <w:rPr>
          <w:rFonts w:ascii="Arial" w:eastAsia="Times New Roman" w:hAnsi="Arial" w:cs="Arial"/>
          <w:sz w:val="20"/>
          <w:szCs w:val="20"/>
          <w:lang w:val="en-US" w:eastAsia="en-US"/>
        </w:rPr>
        <w:t>. Under this logic, this operations manual will provide guidelines on how the delivery of job-readiness skills interacts with firm-specific training</w:t>
      </w:r>
      <w:r w:rsidR="00627B49" w:rsidRPr="007E20DB">
        <w:rPr>
          <w:rFonts w:ascii="Arial" w:eastAsia="Times New Roman" w:hAnsi="Arial" w:cs="Arial"/>
          <w:sz w:val="20"/>
          <w:szCs w:val="20"/>
          <w:lang w:val="en-US" w:eastAsia="en-US"/>
        </w:rPr>
        <w:t xml:space="preserve"> and how a Talent Platform can provide support to the skills develop</w:t>
      </w:r>
      <w:r w:rsidR="004400FC" w:rsidRPr="007E20DB">
        <w:rPr>
          <w:rFonts w:ascii="Arial" w:eastAsia="Times New Roman" w:hAnsi="Arial" w:cs="Arial"/>
          <w:sz w:val="20"/>
          <w:szCs w:val="20"/>
          <w:lang w:val="en-US" w:eastAsia="en-US"/>
        </w:rPr>
        <w:t>m</w:t>
      </w:r>
      <w:r w:rsidR="00627B49" w:rsidRPr="007E20DB">
        <w:rPr>
          <w:rFonts w:ascii="Arial" w:eastAsia="Times New Roman" w:hAnsi="Arial" w:cs="Arial"/>
          <w:sz w:val="20"/>
          <w:szCs w:val="20"/>
          <w:lang w:val="en-US" w:eastAsia="en-US"/>
        </w:rPr>
        <w:t>ent for the Global Services Industry</w:t>
      </w:r>
      <w:r w:rsidR="007A641C" w:rsidRPr="007E20DB">
        <w:rPr>
          <w:rFonts w:ascii="Arial" w:eastAsia="Times New Roman" w:hAnsi="Arial" w:cs="Arial"/>
          <w:sz w:val="20"/>
          <w:szCs w:val="20"/>
          <w:lang w:val="en-US" w:eastAsia="en-US"/>
        </w:rPr>
        <w:t xml:space="preserve">. </w:t>
      </w:r>
      <w:proofErr w:type="gramStart"/>
      <w:r w:rsidR="004400FC" w:rsidRPr="007E20DB">
        <w:rPr>
          <w:rFonts w:ascii="Arial" w:eastAsia="Times New Roman" w:hAnsi="Arial" w:cs="Arial"/>
          <w:sz w:val="20"/>
          <w:szCs w:val="20"/>
          <w:lang w:val="en-US" w:eastAsia="en-US"/>
        </w:rPr>
        <w:t>In particular, t</w:t>
      </w:r>
      <w:r w:rsidR="004A0A41" w:rsidRPr="007E20DB">
        <w:rPr>
          <w:rFonts w:ascii="Arial" w:eastAsia="Times New Roman" w:hAnsi="Arial" w:cs="Arial"/>
          <w:sz w:val="20"/>
          <w:szCs w:val="20"/>
          <w:lang w:val="en-US" w:eastAsia="en-US"/>
        </w:rPr>
        <w:t>his</w:t>
      </w:r>
      <w:proofErr w:type="gramEnd"/>
      <w:r w:rsidR="004A0A41" w:rsidRPr="007E20DB">
        <w:rPr>
          <w:rFonts w:ascii="Arial" w:eastAsia="Times New Roman" w:hAnsi="Arial" w:cs="Arial"/>
          <w:sz w:val="20"/>
          <w:szCs w:val="20"/>
          <w:lang w:val="en-US" w:eastAsia="en-US"/>
        </w:rPr>
        <w:t xml:space="preserve"> will consist of: </w:t>
      </w:r>
    </w:p>
    <w:p w14:paraId="60CB604A" w14:textId="7D54BAC1" w:rsidR="009220DB" w:rsidRPr="007E20DB" w:rsidRDefault="00043AB6" w:rsidP="004400FC">
      <w:pPr>
        <w:pStyle w:val="paragraph"/>
        <w:spacing w:line="276" w:lineRule="auto"/>
        <w:outlineLvl w:val="1"/>
        <w:rPr>
          <w:rFonts w:ascii="Arial" w:eastAsia="Times New Roman" w:hAnsi="Arial" w:cs="Arial"/>
          <w:sz w:val="20"/>
          <w:szCs w:val="20"/>
          <w:lang w:val="en-US" w:eastAsia="en-US"/>
        </w:rPr>
      </w:pPr>
      <w:r w:rsidRPr="007E20DB">
        <w:rPr>
          <w:rFonts w:ascii="Arial" w:eastAsia="Times New Roman" w:hAnsi="Arial" w:cs="Arial"/>
          <w:b/>
          <w:bCs/>
          <w:sz w:val="20"/>
          <w:szCs w:val="20"/>
          <w:lang w:val="en-US" w:eastAsia="en-US"/>
        </w:rPr>
        <w:t xml:space="preserve">JOB-READINESS </w:t>
      </w:r>
      <w:r w:rsidR="008A703F" w:rsidRPr="007E20DB">
        <w:rPr>
          <w:rFonts w:ascii="Arial" w:eastAsia="Times New Roman" w:hAnsi="Arial" w:cs="Arial"/>
          <w:b/>
          <w:sz w:val="20"/>
          <w:szCs w:val="20"/>
          <w:lang w:val="en-US" w:eastAsia="en-US"/>
        </w:rPr>
        <w:t>training</w:t>
      </w:r>
      <w:r w:rsidR="00671836" w:rsidRPr="007E20DB">
        <w:rPr>
          <w:rFonts w:ascii="Arial" w:eastAsia="Times New Roman" w:hAnsi="Arial" w:cs="Arial"/>
          <w:sz w:val="20"/>
          <w:szCs w:val="20"/>
          <w:lang w:val="en-US" w:eastAsia="en-US"/>
        </w:rPr>
        <w:t xml:space="preserve"> </w:t>
      </w:r>
      <w:r w:rsidR="006F3F77" w:rsidRPr="007E20DB">
        <w:rPr>
          <w:rFonts w:ascii="Arial" w:eastAsia="Times New Roman" w:hAnsi="Arial" w:cs="Arial"/>
          <w:sz w:val="20"/>
          <w:szCs w:val="20"/>
          <w:lang w:val="en-US" w:eastAsia="en-US"/>
        </w:rPr>
        <w:t>–</w:t>
      </w:r>
      <w:r w:rsidR="00B71163" w:rsidRPr="007E20DB">
        <w:rPr>
          <w:rFonts w:ascii="Arial" w:eastAsia="Times New Roman" w:hAnsi="Arial" w:cs="Arial"/>
          <w:sz w:val="20"/>
          <w:szCs w:val="20"/>
          <w:lang w:val="en-US" w:eastAsia="en-US"/>
        </w:rPr>
        <w:t xml:space="preserve"> </w:t>
      </w:r>
      <w:r w:rsidR="004F4147" w:rsidRPr="007E20DB">
        <w:rPr>
          <w:rFonts w:ascii="Arial" w:eastAsia="Times New Roman" w:hAnsi="Arial" w:cs="Arial"/>
          <w:sz w:val="20"/>
          <w:szCs w:val="20"/>
          <w:lang w:val="en-US" w:eastAsia="en-US"/>
        </w:rPr>
        <w:t>This training is f</w:t>
      </w:r>
      <w:r w:rsidR="006F3F77" w:rsidRPr="007E20DB">
        <w:rPr>
          <w:rFonts w:ascii="Arial" w:eastAsia="Times New Roman" w:hAnsi="Arial" w:cs="Arial"/>
          <w:sz w:val="20"/>
          <w:szCs w:val="20"/>
          <w:lang w:val="en-US" w:eastAsia="en-US"/>
        </w:rPr>
        <w:t xml:space="preserve">ocused on the </w:t>
      </w:r>
      <w:r w:rsidR="00B71163" w:rsidRPr="007E20DB">
        <w:rPr>
          <w:rFonts w:ascii="Arial" w:eastAsia="Times New Roman" w:hAnsi="Arial" w:cs="Arial"/>
          <w:sz w:val="20"/>
          <w:szCs w:val="20"/>
          <w:lang w:val="en-US" w:eastAsia="en-US"/>
        </w:rPr>
        <w:t xml:space="preserve">capacity </w:t>
      </w:r>
      <w:r w:rsidR="006F3F77" w:rsidRPr="007E20DB">
        <w:rPr>
          <w:rFonts w:ascii="Arial" w:eastAsia="Times New Roman" w:hAnsi="Arial" w:cs="Arial"/>
          <w:sz w:val="20"/>
          <w:szCs w:val="20"/>
          <w:lang w:val="en-US" w:eastAsia="en-US"/>
        </w:rPr>
        <w:t>of the public skills d</w:t>
      </w:r>
      <w:r w:rsidR="00B71163" w:rsidRPr="007E20DB">
        <w:rPr>
          <w:rFonts w:ascii="Arial" w:eastAsia="Times New Roman" w:hAnsi="Arial" w:cs="Arial"/>
          <w:sz w:val="20"/>
          <w:szCs w:val="20"/>
          <w:lang w:val="en-US" w:eastAsia="en-US"/>
        </w:rPr>
        <w:t>evelopment system led by the HEART</w:t>
      </w:r>
      <w:r w:rsidR="006F3F77" w:rsidRPr="007E20DB">
        <w:rPr>
          <w:rFonts w:ascii="Arial" w:eastAsia="Times New Roman" w:hAnsi="Arial" w:cs="Arial"/>
          <w:sz w:val="20"/>
          <w:szCs w:val="20"/>
          <w:lang w:val="en-US" w:eastAsia="en-US"/>
        </w:rPr>
        <w:t>-Trust/</w:t>
      </w:r>
      <w:r w:rsidR="00B71163" w:rsidRPr="007E20DB">
        <w:rPr>
          <w:rFonts w:ascii="Arial" w:eastAsia="Times New Roman" w:hAnsi="Arial" w:cs="Arial"/>
          <w:sz w:val="20"/>
          <w:szCs w:val="20"/>
          <w:lang w:val="en-US" w:eastAsia="en-US"/>
        </w:rPr>
        <w:t>NTA</w:t>
      </w:r>
      <w:r w:rsidR="007A79E7" w:rsidRPr="007E20DB">
        <w:rPr>
          <w:rStyle w:val="FootnoteReference"/>
          <w:rFonts w:ascii="Arial" w:eastAsia="Times New Roman" w:hAnsi="Arial" w:cs="Arial"/>
          <w:sz w:val="20"/>
          <w:szCs w:val="20"/>
          <w:lang w:val="en-US" w:eastAsia="en-US"/>
        </w:rPr>
        <w:footnoteReference w:id="2"/>
      </w:r>
      <w:r w:rsidR="006F3F77" w:rsidRPr="007E20DB">
        <w:rPr>
          <w:rFonts w:ascii="Arial" w:eastAsia="Times New Roman" w:hAnsi="Arial" w:cs="Arial"/>
          <w:sz w:val="20"/>
          <w:szCs w:val="20"/>
          <w:lang w:val="en-US" w:eastAsia="en-US"/>
        </w:rPr>
        <w:t xml:space="preserve">. </w:t>
      </w:r>
      <w:r w:rsidR="004F4147" w:rsidRPr="007E20DB">
        <w:rPr>
          <w:rFonts w:ascii="Arial" w:eastAsia="Times New Roman" w:hAnsi="Arial" w:cs="Arial"/>
          <w:sz w:val="20"/>
          <w:szCs w:val="20"/>
          <w:lang w:val="en-US" w:eastAsia="en-US"/>
        </w:rPr>
        <w:t xml:space="preserve">It </w:t>
      </w:r>
      <w:r w:rsidR="00EB2322" w:rsidRPr="007E20DB">
        <w:rPr>
          <w:rFonts w:ascii="Arial" w:eastAsia="Times New Roman" w:hAnsi="Arial" w:cs="Arial"/>
          <w:sz w:val="20"/>
          <w:szCs w:val="20"/>
          <w:lang w:val="en-US" w:eastAsia="en-US"/>
        </w:rPr>
        <w:t>will</w:t>
      </w:r>
      <w:r w:rsidR="00B71163" w:rsidRPr="007E20DB">
        <w:rPr>
          <w:rFonts w:ascii="Arial" w:eastAsia="Times New Roman" w:hAnsi="Arial" w:cs="Arial"/>
          <w:sz w:val="20"/>
          <w:szCs w:val="20"/>
          <w:lang w:val="en-US" w:eastAsia="en-US"/>
        </w:rPr>
        <w:t xml:space="preserve"> </w:t>
      </w:r>
      <w:r w:rsidR="00EB2322" w:rsidRPr="007E20DB">
        <w:rPr>
          <w:rFonts w:ascii="Arial" w:eastAsia="Times New Roman" w:hAnsi="Arial" w:cs="Arial"/>
          <w:sz w:val="20"/>
          <w:szCs w:val="20"/>
          <w:lang w:val="en-US" w:eastAsia="en-US"/>
        </w:rPr>
        <w:t>develop</w:t>
      </w:r>
      <w:r w:rsidR="00E126ED" w:rsidRPr="007E20DB">
        <w:rPr>
          <w:rFonts w:ascii="Arial" w:eastAsia="Times New Roman" w:hAnsi="Arial" w:cs="Arial"/>
          <w:sz w:val="20"/>
          <w:szCs w:val="20"/>
          <w:lang w:val="en-US" w:eastAsia="en-US"/>
        </w:rPr>
        <w:t xml:space="preserve"> an</w:t>
      </w:r>
      <w:r w:rsidR="00B71163" w:rsidRPr="007E20DB">
        <w:rPr>
          <w:rFonts w:ascii="Arial" w:eastAsia="Times New Roman" w:hAnsi="Arial" w:cs="Arial"/>
          <w:sz w:val="20"/>
          <w:szCs w:val="20"/>
          <w:lang w:val="en-US" w:eastAsia="en-US"/>
        </w:rPr>
        <w:t xml:space="preserve"> </w:t>
      </w:r>
      <w:r w:rsidR="00671836" w:rsidRPr="007E20DB">
        <w:rPr>
          <w:rFonts w:ascii="Arial" w:eastAsia="Times New Roman" w:hAnsi="Arial" w:cs="Arial"/>
          <w:sz w:val="20"/>
          <w:szCs w:val="20"/>
          <w:lang w:val="en-US" w:eastAsia="en-US"/>
        </w:rPr>
        <w:t xml:space="preserve">employable </w:t>
      </w:r>
      <w:r w:rsidR="00B71163" w:rsidRPr="007E20DB">
        <w:rPr>
          <w:rFonts w:ascii="Arial" w:eastAsia="Times New Roman" w:hAnsi="Arial" w:cs="Arial"/>
          <w:sz w:val="20"/>
          <w:szCs w:val="20"/>
          <w:lang w:val="en-US" w:eastAsia="en-US"/>
        </w:rPr>
        <w:t>talent</w:t>
      </w:r>
      <w:r w:rsidRPr="007E20DB">
        <w:rPr>
          <w:rFonts w:ascii="Arial" w:eastAsia="Times New Roman" w:hAnsi="Arial" w:cs="Arial"/>
          <w:sz w:val="20"/>
          <w:szCs w:val="20"/>
          <w:lang w:val="en-US" w:eastAsia="en-US"/>
        </w:rPr>
        <w:t xml:space="preserve"> offer.</w:t>
      </w:r>
      <w:r w:rsidR="007D6615" w:rsidRPr="007E20DB">
        <w:rPr>
          <w:rFonts w:ascii="Arial" w:eastAsia="Times New Roman" w:hAnsi="Arial" w:cs="Arial"/>
          <w:sz w:val="20"/>
          <w:szCs w:val="20"/>
          <w:lang w:val="en-US" w:eastAsia="en-US"/>
        </w:rPr>
        <w:t xml:space="preserve"> </w:t>
      </w:r>
    </w:p>
    <w:p w14:paraId="546385D8" w14:textId="520C8A19" w:rsidR="00FB5547" w:rsidRPr="007E20DB" w:rsidRDefault="00043AB6" w:rsidP="00C52A46">
      <w:pPr>
        <w:pStyle w:val="paragraph"/>
        <w:spacing w:line="276" w:lineRule="auto"/>
        <w:outlineLvl w:val="1"/>
        <w:rPr>
          <w:rFonts w:ascii="Arial" w:eastAsia="Times New Roman" w:hAnsi="Arial" w:cs="Arial"/>
          <w:sz w:val="20"/>
          <w:szCs w:val="20"/>
          <w:lang w:val="en-US" w:eastAsia="en-US"/>
        </w:rPr>
      </w:pPr>
      <w:r w:rsidRPr="007E20DB">
        <w:rPr>
          <w:rFonts w:ascii="Arial" w:hAnsi="Arial" w:cs="Arial"/>
          <w:b/>
          <w:sz w:val="20"/>
          <w:lang w:val="en-US"/>
        </w:rPr>
        <w:t xml:space="preserve">FIRM </w:t>
      </w:r>
      <w:r w:rsidR="00B71163" w:rsidRPr="007E20DB">
        <w:rPr>
          <w:rFonts w:ascii="Arial" w:hAnsi="Arial" w:cs="Arial"/>
          <w:b/>
          <w:sz w:val="20"/>
          <w:lang w:val="en-US"/>
        </w:rPr>
        <w:t xml:space="preserve">SPECIFIC </w:t>
      </w:r>
      <w:r w:rsidR="008A703F" w:rsidRPr="007E20DB">
        <w:rPr>
          <w:rFonts w:ascii="Arial" w:hAnsi="Arial" w:cs="Arial"/>
          <w:b/>
          <w:sz w:val="20"/>
          <w:lang w:val="en-US"/>
        </w:rPr>
        <w:t>training</w:t>
      </w:r>
      <w:r w:rsidR="004A0A41" w:rsidRPr="007E20DB">
        <w:rPr>
          <w:rFonts w:ascii="Arial" w:hAnsi="Arial" w:cs="Arial"/>
          <w:b/>
          <w:sz w:val="20"/>
          <w:lang w:val="en-US"/>
        </w:rPr>
        <w:t xml:space="preserve"> (Finishing Schools + Apprenticeships)</w:t>
      </w:r>
      <w:r w:rsidR="00EE0EF6" w:rsidRPr="007E20DB">
        <w:rPr>
          <w:rFonts w:ascii="Arial" w:eastAsia="Times New Roman" w:hAnsi="Arial" w:cs="Arial"/>
          <w:sz w:val="20"/>
          <w:szCs w:val="20"/>
          <w:lang w:val="en-US" w:eastAsia="en-US"/>
        </w:rPr>
        <w:t xml:space="preserve"> -</w:t>
      </w:r>
      <w:r w:rsidR="00B71163" w:rsidRPr="007E20DB">
        <w:rPr>
          <w:rFonts w:ascii="Arial" w:eastAsia="Times New Roman" w:hAnsi="Arial" w:cs="Arial"/>
          <w:sz w:val="20"/>
          <w:szCs w:val="20"/>
          <w:lang w:val="en-US" w:eastAsia="en-US"/>
        </w:rPr>
        <w:t xml:space="preserve"> </w:t>
      </w:r>
      <w:r w:rsidR="00EB2322" w:rsidRPr="007E20DB">
        <w:rPr>
          <w:rFonts w:ascii="Arial" w:eastAsia="Times New Roman" w:hAnsi="Arial" w:cs="Arial"/>
          <w:sz w:val="20"/>
          <w:szCs w:val="20"/>
          <w:lang w:val="en-US" w:eastAsia="en-US"/>
        </w:rPr>
        <w:t>This training places</w:t>
      </w:r>
      <w:r w:rsidR="006F3F77" w:rsidRPr="007E20DB">
        <w:rPr>
          <w:rFonts w:ascii="Arial" w:eastAsia="Times New Roman" w:hAnsi="Arial" w:cs="Arial"/>
          <w:sz w:val="20"/>
          <w:szCs w:val="20"/>
          <w:lang w:val="en-US" w:eastAsia="en-US"/>
        </w:rPr>
        <w:t xml:space="preserve"> emphasis on private sector </w:t>
      </w:r>
      <w:r w:rsidR="00DD2C33" w:rsidRPr="007E20DB">
        <w:rPr>
          <w:rFonts w:ascii="Arial" w:eastAsia="Times New Roman" w:hAnsi="Arial" w:cs="Arial"/>
          <w:sz w:val="20"/>
          <w:szCs w:val="20"/>
          <w:lang w:val="en-US" w:eastAsia="en-US"/>
        </w:rPr>
        <w:t>leadership where</w:t>
      </w:r>
      <w:r w:rsidR="004D7765" w:rsidRPr="007E20DB">
        <w:rPr>
          <w:rFonts w:ascii="Arial" w:eastAsia="Times New Roman" w:hAnsi="Arial" w:cs="Arial"/>
          <w:sz w:val="20"/>
          <w:szCs w:val="20"/>
          <w:lang w:val="en-US" w:eastAsia="en-US"/>
        </w:rPr>
        <w:t xml:space="preserve"> firms themselves deliver on-the-job training </w:t>
      </w:r>
      <w:r w:rsidR="00951B3A" w:rsidRPr="007E20DB">
        <w:rPr>
          <w:rFonts w:ascii="Arial" w:eastAsia="Times New Roman" w:hAnsi="Arial" w:cs="Arial"/>
          <w:sz w:val="20"/>
          <w:szCs w:val="20"/>
          <w:lang w:val="en-US" w:eastAsia="en-US"/>
        </w:rPr>
        <w:t>or sub-contract training to outside providers.</w:t>
      </w:r>
      <w:r w:rsidR="006F3F77" w:rsidRPr="007E20DB">
        <w:rPr>
          <w:rFonts w:ascii="Arial" w:eastAsia="Times New Roman" w:hAnsi="Arial" w:cs="Arial"/>
          <w:sz w:val="20"/>
          <w:szCs w:val="20"/>
          <w:lang w:val="en-US" w:eastAsia="en-US"/>
        </w:rPr>
        <w:t xml:space="preserve"> </w:t>
      </w:r>
      <w:r w:rsidR="00EB2322" w:rsidRPr="007E20DB">
        <w:rPr>
          <w:rFonts w:ascii="Arial" w:eastAsia="Times New Roman" w:hAnsi="Arial" w:cs="Arial"/>
          <w:sz w:val="20"/>
          <w:szCs w:val="20"/>
          <w:lang w:val="en-US" w:eastAsia="en-US"/>
        </w:rPr>
        <w:t xml:space="preserve">It implies </w:t>
      </w:r>
      <w:r w:rsidR="00B71163" w:rsidRPr="007E20DB">
        <w:rPr>
          <w:rFonts w:ascii="Arial" w:eastAsia="Times New Roman" w:hAnsi="Arial" w:cs="Arial"/>
          <w:sz w:val="20"/>
          <w:szCs w:val="20"/>
          <w:lang w:val="en-US" w:eastAsia="en-US"/>
        </w:rPr>
        <w:t>strengthening the capacities of the companies themselves to train, either in house or through outsourced suppliers</w:t>
      </w:r>
      <w:r w:rsidR="009220DB" w:rsidRPr="007E20DB">
        <w:rPr>
          <w:rFonts w:ascii="Arial" w:eastAsia="Times New Roman" w:hAnsi="Arial" w:cs="Arial"/>
          <w:sz w:val="20"/>
          <w:szCs w:val="20"/>
          <w:lang w:val="en-US" w:eastAsia="en-US"/>
        </w:rPr>
        <w:t xml:space="preserve">. </w:t>
      </w:r>
    </w:p>
    <w:p w14:paraId="7F0249A6" w14:textId="2CB638DF" w:rsidR="00B71163" w:rsidRPr="007E20DB" w:rsidRDefault="00B71163" w:rsidP="00C52A46">
      <w:pPr>
        <w:pStyle w:val="paragraph"/>
        <w:spacing w:line="276" w:lineRule="auto"/>
        <w:outlineLvl w:val="1"/>
        <w:rPr>
          <w:rFonts w:ascii="Arial" w:eastAsia="Times New Roman" w:hAnsi="Arial" w:cs="Arial"/>
          <w:sz w:val="20"/>
          <w:szCs w:val="20"/>
          <w:lang w:val="en-US" w:eastAsia="en-US"/>
        </w:rPr>
      </w:pPr>
      <w:r w:rsidRPr="007E20DB">
        <w:rPr>
          <w:rFonts w:ascii="Arial" w:eastAsia="Times New Roman" w:hAnsi="Arial" w:cs="Arial"/>
          <w:sz w:val="20"/>
          <w:szCs w:val="20"/>
          <w:lang w:val="en-US" w:eastAsia="en-US"/>
        </w:rPr>
        <w:t>The articulation of both systems, to be supported with resources of the Program</w:t>
      </w:r>
      <w:r w:rsidR="006F3F77" w:rsidRPr="007E20DB">
        <w:rPr>
          <w:rFonts w:ascii="Arial" w:eastAsia="Times New Roman" w:hAnsi="Arial" w:cs="Arial"/>
          <w:sz w:val="20"/>
          <w:szCs w:val="20"/>
          <w:lang w:val="en-US" w:eastAsia="en-US"/>
        </w:rPr>
        <w:t xml:space="preserve"> (JA-L1079)</w:t>
      </w:r>
      <w:r w:rsidRPr="007E20DB">
        <w:rPr>
          <w:rFonts w:ascii="Arial" w:eastAsia="Times New Roman" w:hAnsi="Arial" w:cs="Arial"/>
          <w:sz w:val="20"/>
          <w:szCs w:val="20"/>
          <w:lang w:val="en-US" w:eastAsia="en-US"/>
        </w:rPr>
        <w:t xml:space="preserve"> is detailed in the following scheme:</w:t>
      </w:r>
    </w:p>
    <w:p w14:paraId="15D07193" w14:textId="692186DB" w:rsidR="00B71163" w:rsidRPr="007E20DB" w:rsidRDefault="00073623" w:rsidP="00866124">
      <w:pPr>
        <w:pStyle w:val="paragraph"/>
        <w:keepNext/>
        <w:spacing w:line="276" w:lineRule="auto"/>
        <w:ind w:left="720"/>
        <w:jc w:val="center"/>
        <w:outlineLvl w:val="1"/>
        <w:rPr>
          <w:rFonts w:ascii="Arial" w:eastAsia="Times New Roman" w:hAnsi="Arial" w:cs="Arial"/>
          <w:b/>
          <w:bCs/>
          <w:sz w:val="20"/>
          <w:szCs w:val="20"/>
          <w:lang w:val="en-US" w:eastAsia="en-US"/>
        </w:rPr>
      </w:pPr>
      <w:r w:rsidRPr="007E20DB">
        <w:rPr>
          <w:rFonts w:ascii="Arial" w:eastAsia="Times New Roman" w:hAnsi="Arial" w:cs="Arial"/>
          <w:b/>
          <w:bCs/>
          <w:sz w:val="20"/>
          <w:szCs w:val="20"/>
          <w:lang w:val="en-US" w:eastAsia="en-US"/>
        </w:rPr>
        <w:t>Figure 1</w:t>
      </w:r>
      <w:r w:rsidR="00370207" w:rsidRPr="007E20DB">
        <w:rPr>
          <w:rFonts w:ascii="Arial" w:eastAsia="Times New Roman" w:hAnsi="Arial" w:cs="Arial"/>
          <w:b/>
          <w:bCs/>
          <w:sz w:val="20"/>
          <w:szCs w:val="20"/>
          <w:lang w:val="en-US" w:eastAsia="en-US"/>
        </w:rPr>
        <w:t xml:space="preserve">. Training Modalities for </w:t>
      </w:r>
      <w:r w:rsidR="00082D4F" w:rsidRPr="007E20DB">
        <w:rPr>
          <w:rFonts w:ascii="Arial" w:eastAsia="Times New Roman" w:hAnsi="Arial" w:cs="Arial"/>
          <w:b/>
          <w:bCs/>
          <w:sz w:val="20"/>
          <w:szCs w:val="20"/>
          <w:lang w:val="en-US" w:eastAsia="en-US"/>
        </w:rPr>
        <w:t xml:space="preserve">entry level - </w:t>
      </w:r>
      <w:r w:rsidR="00370207" w:rsidRPr="007E20DB">
        <w:rPr>
          <w:rFonts w:ascii="Arial" w:eastAsia="Times New Roman" w:hAnsi="Arial" w:cs="Arial"/>
          <w:b/>
          <w:bCs/>
          <w:sz w:val="20"/>
          <w:szCs w:val="20"/>
          <w:lang w:val="en-US" w:eastAsia="en-US"/>
        </w:rPr>
        <w:t>GSS</w:t>
      </w:r>
    </w:p>
    <w:p w14:paraId="5954E095" w14:textId="03D01817" w:rsidR="004F6FCF" w:rsidRPr="007E20DB" w:rsidRDefault="003E644D" w:rsidP="008A703F">
      <w:pPr>
        <w:pStyle w:val="paragraph"/>
        <w:keepNext/>
        <w:spacing w:before="0" w:after="0" w:line="276" w:lineRule="auto"/>
        <w:jc w:val="center"/>
        <w:outlineLvl w:val="1"/>
        <w:rPr>
          <w:rFonts w:ascii="Arial" w:eastAsia="Times New Roman" w:hAnsi="Arial" w:cs="Arial"/>
          <w:b/>
          <w:bCs/>
          <w:sz w:val="20"/>
          <w:szCs w:val="20"/>
          <w:lang w:val="en-US" w:eastAsia="en-US"/>
        </w:rPr>
      </w:pPr>
      <w:r w:rsidRPr="007E20DB">
        <w:rPr>
          <w:rFonts w:ascii="Arial" w:eastAsia="Times New Roman" w:hAnsi="Arial" w:cs="Arial"/>
          <w:b/>
          <w:bCs/>
          <w:noProof/>
          <w:sz w:val="20"/>
          <w:szCs w:val="20"/>
        </w:rPr>
        <w:drawing>
          <wp:inline distT="0" distB="0" distL="0" distR="0" wp14:anchorId="6A7E4851" wp14:editId="2E00E343">
            <wp:extent cx="5207007" cy="43092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32405" cy="4330294"/>
                    </a:xfrm>
                    <a:prstGeom prst="rect">
                      <a:avLst/>
                    </a:prstGeom>
                    <a:noFill/>
                  </pic:spPr>
                </pic:pic>
              </a:graphicData>
            </a:graphic>
          </wp:inline>
        </w:drawing>
      </w:r>
    </w:p>
    <w:p w14:paraId="78A1C913" w14:textId="019CCF1B" w:rsidR="0095431B" w:rsidRPr="007E20DB" w:rsidRDefault="0095431B" w:rsidP="00866124">
      <w:pPr>
        <w:keepNext/>
        <w:autoSpaceDE w:val="0"/>
        <w:autoSpaceDN w:val="0"/>
        <w:adjustRightInd w:val="0"/>
        <w:spacing w:before="60" w:line="276" w:lineRule="auto"/>
        <w:jc w:val="center"/>
        <w:rPr>
          <w:rFonts w:ascii="Arial" w:hAnsi="Arial" w:cs="Arial"/>
          <w:b/>
          <w:bCs/>
          <w:sz w:val="22"/>
        </w:rPr>
      </w:pPr>
    </w:p>
    <w:p w14:paraId="6D38F9EC" w14:textId="63F5F81B" w:rsidR="00E40DC7" w:rsidRPr="007E20DB" w:rsidRDefault="009C5560" w:rsidP="00CF75E8">
      <w:pPr>
        <w:keepNext/>
        <w:autoSpaceDE w:val="0"/>
        <w:autoSpaceDN w:val="0"/>
        <w:adjustRightInd w:val="0"/>
        <w:spacing w:before="60" w:line="276" w:lineRule="auto"/>
        <w:jc w:val="both"/>
        <w:rPr>
          <w:rFonts w:ascii="Arial" w:hAnsi="Arial" w:cs="Arial"/>
          <w:bCs/>
          <w:sz w:val="20"/>
        </w:rPr>
      </w:pPr>
      <w:r w:rsidRPr="007E20DB">
        <w:rPr>
          <w:rFonts w:ascii="Arial" w:hAnsi="Arial" w:cs="Arial"/>
          <w:bCs/>
          <w:sz w:val="20"/>
        </w:rPr>
        <w:t xml:space="preserve">On the one hand we have the public system that designs and executes training programs oriented by industry indications and on the other the capacity of the companies themselves to train the people who attend their calls for employment and do not have all the required skills, as well as training its staff to meet new challenges. The </w:t>
      </w:r>
      <w:r w:rsidR="00A0072D" w:rsidRPr="007E20DB">
        <w:rPr>
          <w:rFonts w:ascii="Arial" w:hAnsi="Arial" w:cs="Arial"/>
          <w:bCs/>
          <w:sz w:val="20"/>
        </w:rPr>
        <w:t>Skills Tests</w:t>
      </w:r>
      <w:r w:rsidR="00474BCD" w:rsidRPr="007E20DB">
        <w:rPr>
          <w:rStyle w:val="FootnoteReference"/>
          <w:rFonts w:ascii="Arial" w:hAnsi="Arial" w:cs="Arial"/>
          <w:b/>
          <w:bCs/>
          <w:sz w:val="20"/>
        </w:rPr>
        <w:footnoteReference w:id="3"/>
      </w:r>
      <w:r w:rsidRPr="007E20DB">
        <w:rPr>
          <w:rFonts w:ascii="Arial" w:hAnsi="Arial" w:cs="Arial"/>
          <w:bCs/>
          <w:sz w:val="20"/>
        </w:rPr>
        <w:t xml:space="preserve"> play a key role for the functioning of both systems and </w:t>
      </w:r>
      <w:r w:rsidR="0004707D" w:rsidRPr="007E20DB">
        <w:rPr>
          <w:rFonts w:ascii="Arial" w:hAnsi="Arial" w:cs="Arial"/>
          <w:bCs/>
          <w:sz w:val="20"/>
        </w:rPr>
        <w:t xml:space="preserve">for achieving </w:t>
      </w:r>
      <w:r w:rsidRPr="007E20DB">
        <w:rPr>
          <w:rFonts w:ascii="Arial" w:hAnsi="Arial" w:cs="Arial"/>
          <w:bCs/>
          <w:sz w:val="20"/>
        </w:rPr>
        <w:t xml:space="preserve">synergies. </w:t>
      </w:r>
    </w:p>
    <w:p w14:paraId="391C8A60" w14:textId="5B841D15" w:rsidR="00AC6A7E" w:rsidRPr="007E20DB" w:rsidRDefault="009C5560" w:rsidP="00CF75E8">
      <w:pPr>
        <w:autoSpaceDE w:val="0"/>
        <w:autoSpaceDN w:val="0"/>
        <w:adjustRightInd w:val="0"/>
        <w:spacing w:before="60" w:line="276" w:lineRule="auto"/>
        <w:jc w:val="both"/>
        <w:rPr>
          <w:rFonts w:ascii="Arial" w:hAnsi="Arial" w:cs="Arial"/>
        </w:rPr>
      </w:pPr>
      <w:r w:rsidRPr="007E20DB">
        <w:rPr>
          <w:rFonts w:ascii="Arial" w:hAnsi="Arial" w:cs="Arial"/>
          <w:bCs/>
          <w:sz w:val="20"/>
        </w:rPr>
        <w:t xml:space="preserve">The process of recruitment </w:t>
      </w:r>
      <w:r w:rsidR="00FA2892" w:rsidRPr="007E20DB">
        <w:rPr>
          <w:rFonts w:ascii="Arial" w:hAnsi="Arial" w:cs="Arial"/>
          <w:bCs/>
          <w:sz w:val="20"/>
        </w:rPr>
        <w:t>by HEART-Trust NTA</w:t>
      </w:r>
      <w:r w:rsidR="00946C6E" w:rsidRPr="007E20DB">
        <w:rPr>
          <w:rFonts w:ascii="Arial" w:hAnsi="Arial" w:cs="Arial"/>
          <w:bCs/>
          <w:sz w:val="20"/>
        </w:rPr>
        <w:t xml:space="preserve">, whereby these </w:t>
      </w:r>
      <w:proofErr w:type="spellStart"/>
      <w:r w:rsidR="00946C6E" w:rsidRPr="007E20DB">
        <w:rPr>
          <w:rFonts w:ascii="Arial" w:hAnsi="Arial" w:cs="Arial"/>
          <w:bCs/>
          <w:sz w:val="20"/>
        </w:rPr>
        <w:t>pscyho</w:t>
      </w:r>
      <w:proofErr w:type="spellEnd"/>
      <w:r w:rsidR="00946C6E" w:rsidRPr="007E20DB">
        <w:rPr>
          <w:rFonts w:ascii="Arial" w:hAnsi="Arial" w:cs="Arial"/>
          <w:bCs/>
          <w:sz w:val="20"/>
        </w:rPr>
        <w:t>-technical tests will be administered</w:t>
      </w:r>
      <w:r w:rsidR="00487E83" w:rsidRPr="007E20DB">
        <w:rPr>
          <w:rFonts w:ascii="Arial" w:hAnsi="Arial" w:cs="Arial"/>
          <w:bCs/>
          <w:sz w:val="20"/>
        </w:rPr>
        <w:t>, will</w:t>
      </w:r>
      <w:r w:rsidR="00946C6E" w:rsidRPr="007E20DB">
        <w:rPr>
          <w:rFonts w:ascii="Arial" w:hAnsi="Arial" w:cs="Arial"/>
          <w:bCs/>
          <w:sz w:val="20"/>
        </w:rPr>
        <w:t xml:space="preserve"> </w:t>
      </w:r>
      <w:r w:rsidRPr="007E20DB">
        <w:rPr>
          <w:rFonts w:ascii="Arial" w:hAnsi="Arial" w:cs="Arial"/>
          <w:bCs/>
          <w:sz w:val="20"/>
        </w:rPr>
        <w:t xml:space="preserve">provide value to companies when testing candidates and </w:t>
      </w:r>
      <w:r w:rsidR="00946C6E" w:rsidRPr="007E20DB">
        <w:rPr>
          <w:rFonts w:ascii="Arial" w:hAnsi="Arial" w:cs="Arial"/>
          <w:bCs/>
          <w:sz w:val="20"/>
        </w:rPr>
        <w:t>evaluating their readiness to enter the labor</w:t>
      </w:r>
      <w:r w:rsidRPr="007E20DB">
        <w:rPr>
          <w:rFonts w:ascii="Arial" w:hAnsi="Arial" w:cs="Arial"/>
          <w:bCs/>
          <w:sz w:val="20"/>
        </w:rPr>
        <w:t xml:space="preserve"> market</w:t>
      </w:r>
      <w:r w:rsidR="00946C6E" w:rsidRPr="007E20DB">
        <w:rPr>
          <w:rFonts w:ascii="Arial" w:hAnsi="Arial" w:cs="Arial"/>
          <w:bCs/>
          <w:sz w:val="20"/>
        </w:rPr>
        <w:t>.</w:t>
      </w:r>
      <w:r w:rsidR="003855E2" w:rsidRPr="007E20DB">
        <w:rPr>
          <w:rFonts w:ascii="Arial" w:hAnsi="Arial" w:cs="Arial"/>
          <w:bCs/>
          <w:sz w:val="20"/>
        </w:rPr>
        <w:t xml:space="preserve"> </w:t>
      </w:r>
      <w:r w:rsidR="003855E2" w:rsidRPr="007E20DB">
        <w:rPr>
          <w:rFonts w:ascii="Arial" w:hAnsi="Arial" w:cs="Arial"/>
        </w:rPr>
        <w:t xml:space="preserve"> </w:t>
      </w:r>
    </w:p>
    <w:p w14:paraId="5ADB4B35" w14:textId="1C0A89F5" w:rsidR="00AC6A7E" w:rsidRPr="007E20DB" w:rsidRDefault="00AC6A7E" w:rsidP="00CF75E8">
      <w:pPr>
        <w:autoSpaceDE w:val="0"/>
        <w:autoSpaceDN w:val="0"/>
        <w:adjustRightInd w:val="0"/>
        <w:spacing w:before="60" w:line="276" w:lineRule="auto"/>
        <w:jc w:val="both"/>
        <w:rPr>
          <w:rFonts w:ascii="Arial" w:hAnsi="Arial" w:cs="Arial"/>
          <w:bCs/>
          <w:sz w:val="20"/>
        </w:rPr>
      </w:pPr>
      <w:r w:rsidRPr="007E20DB">
        <w:rPr>
          <w:rFonts w:ascii="Arial" w:hAnsi="Arial" w:cs="Arial"/>
          <w:bCs/>
          <w:sz w:val="20"/>
        </w:rPr>
        <w:t xml:space="preserve">Skilled people who pass the training recruitment </w:t>
      </w:r>
      <w:r w:rsidR="00A0072D" w:rsidRPr="007E20DB">
        <w:rPr>
          <w:rFonts w:ascii="Arial" w:hAnsi="Arial" w:cs="Arial"/>
          <w:bCs/>
          <w:sz w:val="20"/>
        </w:rPr>
        <w:t xml:space="preserve">skills </w:t>
      </w:r>
      <w:r w:rsidRPr="007E20DB">
        <w:rPr>
          <w:rFonts w:ascii="Arial" w:hAnsi="Arial" w:cs="Arial"/>
          <w:bCs/>
          <w:sz w:val="20"/>
        </w:rPr>
        <w:t xml:space="preserve">test or those that pass the final </w:t>
      </w:r>
      <w:r w:rsidR="00A0072D" w:rsidRPr="007E20DB">
        <w:rPr>
          <w:rFonts w:ascii="Arial" w:hAnsi="Arial" w:cs="Arial"/>
          <w:bCs/>
          <w:sz w:val="20"/>
        </w:rPr>
        <w:t xml:space="preserve">skills </w:t>
      </w:r>
      <w:r w:rsidRPr="007E20DB">
        <w:rPr>
          <w:rFonts w:ascii="Arial" w:hAnsi="Arial" w:cs="Arial"/>
          <w:bCs/>
          <w:sz w:val="20"/>
        </w:rPr>
        <w:t>test in the public system should be able to be prioritized after the company’s entrance tests to become hired directly or receive complementary training by the company with the prospects of being hired upon completion (Firm Specific Training).</w:t>
      </w:r>
    </w:p>
    <w:p w14:paraId="4A9705B3" w14:textId="39417AD6" w:rsidR="009C5560" w:rsidRPr="007E20DB" w:rsidRDefault="003855E2" w:rsidP="00CF75E8">
      <w:pPr>
        <w:autoSpaceDE w:val="0"/>
        <w:autoSpaceDN w:val="0"/>
        <w:adjustRightInd w:val="0"/>
        <w:spacing w:before="60" w:line="276" w:lineRule="auto"/>
        <w:jc w:val="both"/>
        <w:rPr>
          <w:rFonts w:ascii="Arial" w:hAnsi="Arial" w:cs="Arial"/>
          <w:bCs/>
          <w:sz w:val="20"/>
        </w:rPr>
      </w:pPr>
      <w:r w:rsidRPr="007E20DB">
        <w:rPr>
          <w:rFonts w:ascii="Arial" w:hAnsi="Arial" w:cs="Arial"/>
          <w:bCs/>
          <w:sz w:val="20"/>
        </w:rPr>
        <w:t xml:space="preserve">On the other hand, those that are not prioritized by the companies after applying their recruitment tests could be </w:t>
      </w:r>
      <w:proofErr w:type="gramStart"/>
      <w:r w:rsidR="00A15544" w:rsidRPr="007E20DB">
        <w:rPr>
          <w:rFonts w:ascii="Arial" w:hAnsi="Arial" w:cs="Arial"/>
          <w:bCs/>
          <w:sz w:val="20"/>
        </w:rPr>
        <w:t>referred</w:t>
      </w:r>
      <w:r w:rsidRPr="007E20DB">
        <w:rPr>
          <w:rFonts w:ascii="Arial" w:hAnsi="Arial" w:cs="Arial"/>
          <w:bCs/>
          <w:sz w:val="20"/>
        </w:rPr>
        <w:t xml:space="preserve"> back</w:t>
      </w:r>
      <w:proofErr w:type="gramEnd"/>
      <w:r w:rsidRPr="007E20DB">
        <w:rPr>
          <w:rFonts w:ascii="Arial" w:hAnsi="Arial" w:cs="Arial"/>
          <w:bCs/>
          <w:sz w:val="20"/>
        </w:rPr>
        <w:t xml:space="preserve"> to the public system.</w:t>
      </w:r>
    </w:p>
    <w:p w14:paraId="29CA998D" w14:textId="1EC292A0" w:rsidR="007B3765" w:rsidRPr="007E20DB" w:rsidRDefault="009C5560" w:rsidP="009C5560">
      <w:pPr>
        <w:autoSpaceDE w:val="0"/>
        <w:autoSpaceDN w:val="0"/>
        <w:adjustRightInd w:val="0"/>
        <w:spacing w:before="60" w:line="276" w:lineRule="auto"/>
        <w:jc w:val="both"/>
        <w:rPr>
          <w:rFonts w:ascii="Arial" w:hAnsi="Arial" w:cs="Arial"/>
          <w:bCs/>
          <w:sz w:val="20"/>
        </w:rPr>
      </w:pPr>
      <w:r w:rsidRPr="007E20DB">
        <w:rPr>
          <w:rFonts w:ascii="Arial" w:hAnsi="Arial" w:cs="Arial"/>
          <w:bCs/>
          <w:sz w:val="20"/>
        </w:rPr>
        <w:t>The coexistence of two systems that compete and cooperate at the same time appears as a key aspect to meet the projected high demand in the short term and contribute to generate competitiveness and sustainable capacities in the TVET system (public and private)</w:t>
      </w:r>
    </w:p>
    <w:p w14:paraId="584F3BFF" w14:textId="77777777" w:rsidR="007573EB" w:rsidRPr="007E20DB" w:rsidRDefault="007573EB" w:rsidP="009C5560">
      <w:pPr>
        <w:autoSpaceDE w:val="0"/>
        <w:autoSpaceDN w:val="0"/>
        <w:adjustRightInd w:val="0"/>
        <w:spacing w:before="60" w:line="276" w:lineRule="auto"/>
        <w:jc w:val="both"/>
        <w:rPr>
          <w:rFonts w:ascii="Arial" w:hAnsi="Arial" w:cs="Arial"/>
          <w:b/>
          <w:bCs/>
          <w:sz w:val="20"/>
        </w:rPr>
      </w:pPr>
    </w:p>
    <w:p w14:paraId="0DE5E056" w14:textId="4B4260AD" w:rsidR="00211485" w:rsidRPr="007E20DB" w:rsidRDefault="005C0101" w:rsidP="00FC1F36">
      <w:pPr>
        <w:autoSpaceDE w:val="0"/>
        <w:autoSpaceDN w:val="0"/>
        <w:adjustRightInd w:val="0"/>
        <w:spacing w:before="60" w:line="276" w:lineRule="auto"/>
        <w:jc w:val="center"/>
        <w:rPr>
          <w:rFonts w:ascii="Arial" w:hAnsi="Arial" w:cs="Arial"/>
          <w:b/>
          <w:bCs/>
          <w:sz w:val="20"/>
        </w:rPr>
      </w:pPr>
      <w:r w:rsidRPr="007E20DB">
        <w:rPr>
          <w:rFonts w:ascii="Arial" w:hAnsi="Arial" w:cs="Arial"/>
          <w:b/>
          <w:bCs/>
          <w:sz w:val="20"/>
        </w:rPr>
        <w:t xml:space="preserve">Goals of </w:t>
      </w:r>
      <w:r w:rsidR="00B12F4F" w:rsidRPr="007E20DB">
        <w:rPr>
          <w:rFonts w:ascii="Arial" w:hAnsi="Arial" w:cs="Arial"/>
          <w:b/>
          <w:bCs/>
          <w:sz w:val="20"/>
        </w:rPr>
        <w:t xml:space="preserve"># of individuals </w:t>
      </w:r>
      <w:r w:rsidRPr="007E20DB">
        <w:rPr>
          <w:rFonts w:ascii="Arial" w:hAnsi="Arial" w:cs="Arial"/>
          <w:b/>
          <w:bCs/>
          <w:sz w:val="20"/>
        </w:rPr>
        <w:t>trained in the Project</w:t>
      </w:r>
      <w:r w:rsidR="00BC31FB" w:rsidRPr="007E20DB">
        <w:rPr>
          <w:rFonts w:ascii="Arial" w:hAnsi="Arial" w:cs="Arial"/>
          <w:b/>
          <w:bCs/>
          <w:sz w:val="20"/>
        </w:rPr>
        <w:t xml:space="preserve"> Annual and End of Project </w:t>
      </w:r>
      <w:r w:rsidR="00C02ABF" w:rsidRPr="007E20DB">
        <w:rPr>
          <w:rFonts w:ascii="Arial" w:hAnsi="Arial" w:cs="Arial"/>
          <w:b/>
          <w:bCs/>
          <w:sz w:val="20"/>
        </w:rPr>
        <w:t>Targets</w:t>
      </w:r>
    </w:p>
    <w:tbl>
      <w:tblPr>
        <w:tblW w:w="0" w:type="auto"/>
        <w:jc w:val="center"/>
        <w:tblLayout w:type="fixed"/>
        <w:tblCellMar>
          <w:left w:w="70" w:type="dxa"/>
          <w:right w:w="70" w:type="dxa"/>
        </w:tblCellMar>
        <w:tblLook w:val="04A0" w:firstRow="1" w:lastRow="0" w:firstColumn="1" w:lastColumn="0" w:noHBand="0" w:noVBand="1"/>
      </w:tblPr>
      <w:tblGrid>
        <w:gridCol w:w="4171"/>
        <w:gridCol w:w="1893"/>
        <w:gridCol w:w="1894"/>
      </w:tblGrid>
      <w:tr w:rsidR="007510CB" w:rsidRPr="007E20DB" w14:paraId="5E8F499A" w14:textId="77777777" w:rsidTr="00DD2C33">
        <w:trPr>
          <w:trHeight w:val="396"/>
          <w:jc w:val="center"/>
        </w:trPr>
        <w:tc>
          <w:tcPr>
            <w:tcW w:w="417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2CECE05" w14:textId="29D47A2B" w:rsidR="00211485" w:rsidRPr="007E20DB" w:rsidRDefault="005C0101" w:rsidP="005C0101">
            <w:pPr>
              <w:autoSpaceDE w:val="0"/>
              <w:autoSpaceDN w:val="0"/>
              <w:adjustRightInd w:val="0"/>
              <w:spacing w:before="60" w:line="276" w:lineRule="auto"/>
              <w:ind w:firstLine="209"/>
              <w:jc w:val="both"/>
              <w:rPr>
                <w:rFonts w:ascii="Arial" w:hAnsi="Arial" w:cs="Arial"/>
                <w:b/>
                <w:bCs/>
                <w:color w:val="FFFFFF" w:themeColor="background1"/>
                <w:sz w:val="20"/>
              </w:rPr>
            </w:pPr>
            <w:r w:rsidRPr="007E20DB">
              <w:rPr>
                <w:rFonts w:ascii="Arial" w:hAnsi="Arial" w:cs="Arial"/>
                <w:b/>
                <w:bCs/>
                <w:color w:val="FFFFFF" w:themeColor="background1"/>
                <w:sz w:val="20"/>
              </w:rPr>
              <w:t>FINISHING SCHOOLS MODALITY</w:t>
            </w:r>
          </w:p>
        </w:tc>
        <w:tc>
          <w:tcPr>
            <w:tcW w:w="1893"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284D53D" w14:textId="7B5C837B" w:rsidR="00211485" w:rsidRPr="007E20DB" w:rsidRDefault="00DD2C33" w:rsidP="005C0101">
            <w:pPr>
              <w:autoSpaceDE w:val="0"/>
              <w:autoSpaceDN w:val="0"/>
              <w:adjustRightInd w:val="0"/>
              <w:spacing w:before="60" w:line="276" w:lineRule="auto"/>
              <w:jc w:val="center"/>
              <w:rPr>
                <w:rFonts w:ascii="Arial" w:hAnsi="Arial" w:cs="Arial"/>
                <w:b/>
                <w:bCs/>
                <w:color w:val="FFFFFF" w:themeColor="background1"/>
                <w:sz w:val="20"/>
              </w:rPr>
            </w:pPr>
            <w:r w:rsidRPr="007E20DB">
              <w:rPr>
                <w:rFonts w:ascii="Arial" w:hAnsi="Arial" w:cs="Arial"/>
                <w:b/>
                <w:bCs/>
                <w:color w:val="FFFFFF" w:themeColor="background1"/>
                <w:sz w:val="20"/>
              </w:rPr>
              <w:t>Annually</w:t>
            </w:r>
          </w:p>
        </w:tc>
        <w:tc>
          <w:tcPr>
            <w:tcW w:w="1894"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2CF55449" w14:textId="05D18EB1" w:rsidR="00211485" w:rsidRPr="007E20DB" w:rsidRDefault="005C0101" w:rsidP="005C0101">
            <w:pPr>
              <w:autoSpaceDE w:val="0"/>
              <w:autoSpaceDN w:val="0"/>
              <w:adjustRightInd w:val="0"/>
              <w:spacing w:before="60" w:line="276" w:lineRule="auto"/>
              <w:jc w:val="center"/>
              <w:rPr>
                <w:rFonts w:ascii="Arial" w:hAnsi="Arial" w:cs="Arial"/>
                <w:b/>
                <w:bCs/>
                <w:color w:val="FFFFFF" w:themeColor="background1"/>
                <w:sz w:val="20"/>
              </w:rPr>
            </w:pPr>
            <w:r w:rsidRPr="007E20DB">
              <w:rPr>
                <w:rFonts w:ascii="Arial" w:hAnsi="Arial" w:cs="Arial"/>
                <w:b/>
                <w:bCs/>
                <w:color w:val="FFFFFF" w:themeColor="background1"/>
                <w:sz w:val="20"/>
              </w:rPr>
              <w:t>End of the Project</w:t>
            </w:r>
          </w:p>
        </w:tc>
      </w:tr>
      <w:tr w:rsidR="007510CB" w:rsidRPr="007E20DB" w14:paraId="0C63DCCC" w14:textId="77777777" w:rsidTr="005C0101">
        <w:trPr>
          <w:trHeight w:val="396"/>
          <w:jc w:val="center"/>
        </w:trPr>
        <w:tc>
          <w:tcPr>
            <w:tcW w:w="4171" w:type="dxa"/>
            <w:tcBorders>
              <w:top w:val="nil"/>
              <w:left w:val="single" w:sz="4" w:space="0" w:color="auto"/>
              <w:bottom w:val="single" w:sz="4" w:space="0" w:color="auto"/>
              <w:right w:val="single" w:sz="4" w:space="0" w:color="auto"/>
            </w:tcBorders>
            <w:shd w:val="clear" w:color="auto" w:fill="auto"/>
            <w:vAlign w:val="center"/>
          </w:tcPr>
          <w:p w14:paraId="3CA4225C" w14:textId="48010F78" w:rsidR="00211485" w:rsidRPr="007E20DB" w:rsidRDefault="00233FE8" w:rsidP="005C0101">
            <w:pPr>
              <w:autoSpaceDE w:val="0"/>
              <w:autoSpaceDN w:val="0"/>
              <w:adjustRightInd w:val="0"/>
              <w:spacing w:before="60" w:line="276" w:lineRule="auto"/>
              <w:ind w:firstLine="209"/>
              <w:jc w:val="both"/>
              <w:rPr>
                <w:rFonts w:ascii="Arial" w:hAnsi="Arial" w:cs="Arial"/>
                <w:bCs/>
                <w:sz w:val="20"/>
              </w:rPr>
            </w:pPr>
            <w:r w:rsidRPr="007E20DB">
              <w:rPr>
                <w:rFonts w:ascii="Arial" w:hAnsi="Arial" w:cs="Arial"/>
                <w:bCs/>
                <w:sz w:val="20"/>
              </w:rPr>
              <w:t>JOB-READINESS</w:t>
            </w:r>
            <w:r w:rsidR="00B12F4F" w:rsidRPr="007E20DB">
              <w:rPr>
                <w:rFonts w:ascii="Arial" w:hAnsi="Arial" w:cs="Arial"/>
                <w:bCs/>
                <w:sz w:val="20"/>
              </w:rPr>
              <w:t xml:space="preserve"> TRAINING</w:t>
            </w:r>
          </w:p>
        </w:tc>
        <w:tc>
          <w:tcPr>
            <w:tcW w:w="1893" w:type="dxa"/>
            <w:tcBorders>
              <w:top w:val="nil"/>
              <w:left w:val="nil"/>
              <w:bottom w:val="single" w:sz="4" w:space="0" w:color="auto"/>
              <w:right w:val="single" w:sz="4" w:space="0" w:color="auto"/>
            </w:tcBorders>
            <w:shd w:val="clear" w:color="auto" w:fill="auto"/>
            <w:noWrap/>
            <w:vAlign w:val="center"/>
          </w:tcPr>
          <w:p w14:paraId="7FC708F3" w14:textId="76C5433B" w:rsidR="00211485" w:rsidRPr="007E20DB" w:rsidRDefault="005C0101" w:rsidP="005C0101">
            <w:pPr>
              <w:autoSpaceDE w:val="0"/>
              <w:autoSpaceDN w:val="0"/>
              <w:adjustRightInd w:val="0"/>
              <w:spacing w:before="60" w:line="276" w:lineRule="auto"/>
              <w:jc w:val="center"/>
              <w:rPr>
                <w:rFonts w:ascii="Arial" w:hAnsi="Arial" w:cs="Arial"/>
                <w:sz w:val="20"/>
              </w:rPr>
            </w:pPr>
            <w:r w:rsidRPr="007E20DB">
              <w:rPr>
                <w:rFonts w:ascii="Arial" w:hAnsi="Arial" w:cs="Arial"/>
                <w:sz w:val="20"/>
              </w:rPr>
              <w:t>6,000</w:t>
            </w:r>
          </w:p>
        </w:tc>
        <w:tc>
          <w:tcPr>
            <w:tcW w:w="1894" w:type="dxa"/>
            <w:tcBorders>
              <w:top w:val="nil"/>
              <w:left w:val="nil"/>
              <w:bottom w:val="single" w:sz="4" w:space="0" w:color="auto"/>
              <w:right w:val="single" w:sz="4" w:space="0" w:color="auto"/>
            </w:tcBorders>
            <w:shd w:val="clear" w:color="auto" w:fill="auto"/>
            <w:noWrap/>
            <w:vAlign w:val="center"/>
          </w:tcPr>
          <w:p w14:paraId="11AF47D8" w14:textId="36872947" w:rsidR="00211485" w:rsidRPr="007E20DB" w:rsidRDefault="005C0101" w:rsidP="005C0101">
            <w:pPr>
              <w:autoSpaceDE w:val="0"/>
              <w:autoSpaceDN w:val="0"/>
              <w:adjustRightInd w:val="0"/>
              <w:spacing w:before="60" w:line="276" w:lineRule="auto"/>
              <w:jc w:val="center"/>
              <w:rPr>
                <w:rFonts w:ascii="Arial" w:hAnsi="Arial" w:cs="Arial"/>
                <w:sz w:val="20"/>
              </w:rPr>
            </w:pPr>
            <w:r w:rsidRPr="007E20DB">
              <w:rPr>
                <w:rFonts w:ascii="Arial" w:hAnsi="Arial" w:cs="Arial"/>
                <w:sz w:val="20"/>
              </w:rPr>
              <w:t>24,000</w:t>
            </w:r>
          </w:p>
        </w:tc>
      </w:tr>
      <w:tr w:rsidR="007510CB" w:rsidRPr="007E20DB" w14:paraId="0D4A61FC" w14:textId="77777777" w:rsidTr="005C0101">
        <w:trPr>
          <w:trHeight w:val="396"/>
          <w:jc w:val="center"/>
        </w:trPr>
        <w:tc>
          <w:tcPr>
            <w:tcW w:w="4171" w:type="dxa"/>
            <w:tcBorders>
              <w:top w:val="nil"/>
              <w:left w:val="single" w:sz="4" w:space="0" w:color="auto"/>
              <w:bottom w:val="single" w:sz="4" w:space="0" w:color="auto"/>
              <w:right w:val="single" w:sz="4" w:space="0" w:color="auto"/>
            </w:tcBorders>
            <w:shd w:val="clear" w:color="auto" w:fill="auto"/>
            <w:vAlign w:val="center"/>
            <w:hideMark/>
          </w:tcPr>
          <w:p w14:paraId="3A078FEF" w14:textId="67164473" w:rsidR="00211485" w:rsidRPr="007E20DB" w:rsidRDefault="00043AB6" w:rsidP="005C0101">
            <w:pPr>
              <w:autoSpaceDE w:val="0"/>
              <w:autoSpaceDN w:val="0"/>
              <w:adjustRightInd w:val="0"/>
              <w:spacing w:before="60" w:line="276" w:lineRule="auto"/>
              <w:ind w:firstLine="209"/>
              <w:jc w:val="both"/>
              <w:rPr>
                <w:rFonts w:ascii="Arial" w:hAnsi="Arial" w:cs="Arial"/>
                <w:bCs/>
                <w:sz w:val="20"/>
              </w:rPr>
            </w:pPr>
            <w:r w:rsidRPr="007E20DB">
              <w:rPr>
                <w:rFonts w:ascii="Arial" w:hAnsi="Arial" w:cs="Arial"/>
                <w:bCs/>
                <w:sz w:val="20"/>
              </w:rPr>
              <w:t>FIRM SPECIFIC</w:t>
            </w:r>
            <w:r w:rsidR="00B12F4F" w:rsidRPr="007E20DB">
              <w:rPr>
                <w:rFonts w:ascii="Arial" w:hAnsi="Arial" w:cs="Arial"/>
                <w:bCs/>
                <w:sz w:val="20"/>
              </w:rPr>
              <w:t xml:space="preserve"> TRAINING</w:t>
            </w:r>
          </w:p>
        </w:tc>
        <w:tc>
          <w:tcPr>
            <w:tcW w:w="1893" w:type="dxa"/>
            <w:tcBorders>
              <w:top w:val="nil"/>
              <w:left w:val="nil"/>
              <w:bottom w:val="single" w:sz="4" w:space="0" w:color="auto"/>
              <w:right w:val="single" w:sz="4" w:space="0" w:color="auto"/>
            </w:tcBorders>
            <w:shd w:val="clear" w:color="auto" w:fill="auto"/>
            <w:noWrap/>
            <w:vAlign w:val="center"/>
            <w:hideMark/>
          </w:tcPr>
          <w:p w14:paraId="4F298862" w14:textId="2B84571B" w:rsidR="00211485" w:rsidRPr="007E20DB" w:rsidRDefault="00A15544" w:rsidP="005C0101">
            <w:pPr>
              <w:autoSpaceDE w:val="0"/>
              <w:autoSpaceDN w:val="0"/>
              <w:adjustRightInd w:val="0"/>
              <w:spacing w:before="60" w:line="276" w:lineRule="auto"/>
              <w:jc w:val="center"/>
              <w:rPr>
                <w:rFonts w:ascii="Arial" w:hAnsi="Arial" w:cs="Arial"/>
                <w:sz w:val="20"/>
              </w:rPr>
            </w:pPr>
            <w:r w:rsidRPr="007E20DB">
              <w:rPr>
                <w:rFonts w:ascii="Arial" w:hAnsi="Arial" w:cs="Arial"/>
                <w:sz w:val="20"/>
              </w:rPr>
              <w:t>3</w:t>
            </w:r>
            <w:r w:rsidR="005C0101" w:rsidRPr="007E20DB">
              <w:rPr>
                <w:rFonts w:ascii="Arial" w:hAnsi="Arial" w:cs="Arial"/>
                <w:sz w:val="20"/>
              </w:rPr>
              <w:t>,000</w:t>
            </w:r>
          </w:p>
        </w:tc>
        <w:tc>
          <w:tcPr>
            <w:tcW w:w="1894" w:type="dxa"/>
            <w:tcBorders>
              <w:top w:val="nil"/>
              <w:left w:val="nil"/>
              <w:bottom w:val="single" w:sz="4" w:space="0" w:color="auto"/>
              <w:right w:val="single" w:sz="4" w:space="0" w:color="auto"/>
            </w:tcBorders>
            <w:shd w:val="clear" w:color="auto" w:fill="auto"/>
            <w:noWrap/>
            <w:vAlign w:val="center"/>
            <w:hideMark/>
          </w:tcPr>
          <w:p w14:paraId="0761F929" w14:textId="7DF5310E" w:rsidR="00211485" w:rsidRPr="007E20DB" w:rsidRDefault="00A15544" w:rsidP="005C0101">
            <w:pPr>
              <w:autoSpaceDE w:val="0"/>
              <w:autoSpaceDN w:val="0"/>
              <w:adjustRightInd w:val="0"/>
              <w:spacing w:before="60" w:line="276" w:lineRule="auto"/>
              <w:jc w:val="center"/>
              <w:rPr>
                <w:rFonts w:ascii="Arial" w:hAnsi="Arial" w:cs="Arial"/>
                <w:sz w:val="20"/>
              </w:rPr>
            </w:pPr>
            <w:r w:rsidRPr="007E20DB">
              <w:rPr>
                <w:rFonts w:ascii="Arial" w:hAnsi="Arial" w:cs="Arial"/>
                <w:sz w:val="20"/>
              </w:rPr>
              <w:t>12</w:t>
            </w:r>
            <w:r w:rsidR="005C0101" w:rsidRPr="007E20DB">
              <w:rPr>
                <w:rFonts w:ascii="Arial" w:hAnsi="Arial" w:cs="Arial"/>
                <w:sz w:val="20"/>
              </w:rPr>
              <w:t>,000</w:t>
            </w:r>
          </w:p>
        </w:tc>
      </w:tr>
      <w:tr w:rsidR="007510CB" w:rsidRPr="007E20DB" w14:paraId="61342B82" w14:textId="77777777" w:rsidTr="005C0101">
        <w:trPr>
          <w:trHeight w:val="396"/>
          <w:jc w:val="center"/>
        </w:trPr>
        <w:tc>
          <w:tcPr>
            <w:tcW w:w="4171" w:type="dxa"/>
            <w:tcBorders>
              <w:top w:val="nil"/>
              <w:left w:val="single" w:sz="4" w:space="0" w:color="auto"/>
              <w:bottom w:val="single" w:sz="4" w:space="0" w:color="auto"/>
              <w:right w:val="single" w:sz="4" w:space="0" w:color="auto"/>
            </w:tcBorders>
            <w:shd w:val="clear" w:color="auto" w:fill="auto"/>
            <w:vAlign w:val="center"/>
            <w:hideMark/>
          </w:tcPr>
          <w:p w14:paraId="2822F498" w14:textId="77777777" w:rsidR="00211485" w:rsidRPr="007E20DB" w:rsidRDefault="00211485" w:rsidP="00DD2C33">
            <w:pPr>
              <w:autoSpaceDE w:val="0"/>
              <w:autoSpaceDN w:val="0"/>
              <w:adjustRightInd w:val="0"/>
              <w:spacing w:before="60" w:line="276" w:lineRule="auto"/>
              <w:ind w:firstLine="209"/>
              <w:rPr>
                <w:rFonts w:ascii="Arial" w:hAnsi="Arial" w:cs="Arial"/>
                <w:b/>
                <w:bCs/>
                <w:sz w:val="20"/>
              </w:rPr>
            </w:pPr>
            <w:r w:rsidRPr="007E20DB">
              <w:rPr>
                <w:rFonts w:ascii="Arial" w:hAnsi="Arial" w:cs="Arial"/>
                <w:b/>
                <w:bCs/>
                <w:sz w:val="20"/>
              </w:rPr>
              <w:t>TOTAL TRAINED</w:t>
            </w:r>
          </w:p>
        </w:tc>
        <w:tc>
          <w:tcPr>
            <w:tcW w:w="1893" w:type="dxa"/>
            <w:tcBorders>
              <w:top w:val="nil"/>
              <w:left w:val="nil"/>
              <w:bottom w:val="single" w:sz="4" w:space="0" w:color="auto"/>
              <w:right w:val="single" w:sz="4" w:space="0" w:color="auto"/>
            </w:tcBorders>
            <w:shd w:val="clear" w:color="auto" w:fill="auto"/>
            <w:noWrap/>
            <w:vAlign w:val="center"/>
            <w:hideMark/>
          </w:tcPr>
          <w:p w14:paraId="600E3F96" w14:textId="27287490" w:rsidR="00211485" w:rsidRPr="007E20DB" w:rsidRDefault="00A15544" w:rsidP="005C0101">
            <w:pPr>
              <w:autoSpaceDE w:val="0"/>
              <w:autoSpaceDN w:val="0"/>
              <w:adjustRightInd w:val="0"/>
              <w:spacing w:before="60" w:line="276" w:lineRule="auto"/>
              <w:jc w:val="center"/>
              <w:rPr>
                <w:rFonts w:ascii="Arial" w:hAnsi="Arial" w:cs="Arial"/>
                <w:b/>
                <w:sz w:val="20"/>
              </w:rPr>
            </w:pPr>
            <w:r w:rsidRPr="007E20DB">
              <w:rPr>
                <w:rFonts w:ascii="Arial" w:hAnsi="Arial" w:cs="Arial"/>
                <w:b/>
                <w:sz w:val="20"/>
              </w:rPr>
              <w:t>9</w:t>
            </w:r>
            <w:r w:rsidR="005C0101" w:rsidRPr="007E20DB">
              <w:rPr>
                <w:rFonts w:ascii="Arial" w:hAnsi="Arial" w:cs="Arial"/>
                <w:b/>
                <w:sz w:val="20"/>
              </w:rPr>
              <w:t>,000</w:t>
            </w:r>
          </w:p>
        </w:tc>
        <w:tc>
          <w:tcPr>
            <w:tcW w:w="1894" w:type="dxa"/>
            <w:tcBorders>
              <w:top w:val="nil"/>
              <w:left w:val="nil"/>
              <w:bottom w:val="single" w:sz="4" w:space="0" w:color="auto"/>
              <w:right w:val="single" w:sz="4" w:space="0" w:color="auto"/>
            </w:tcBorders>
            <w:shd w:val="clear" w:color="auto" w:fill="auto"/>
            <w:noWrap/>
            <w:vAlign w:val="center"/>
            <w:hideMark/>
          </w:tcPr>
          <w:p w14:paraId="1DAA4B90" w14:textId="7068DD37" w:rsidR="00211485" w:rsidRPr="007E20DB" w:rsidRDefault="00A15544" w:rsidP="005C0101">
            <w:pPr>
              <w:autoSpaceDE w:val="0"/>
              <w:autoSpaceDN w:val="0"/>
              <w:adjustRightInd w:val="0"/>
              <w:spacing w:before="60" w:line="276" w:lineRule="auto"/>
              <w:jc w:val="center"/>
              <w:rPr>
                <w:rFonts w:ascii="Arial" w:hAnsi="Arial" w:cs="Arial"/>
                <w:b/>
                <w:sz w:val="20"/>
              </w:rPr>
            </w:pPr>
            <w:r w:rsidRPr="007E20DB">
              <w:rPr>
                <w:rFonts w:ascii="Arial" w:hAnsi="Arial" w:cs="Arial"/>
                <w:b/>
                <w:sz w:val="20"/>
              </w:rPr>
              <w:t>36</w:t>
            </w:r>
            <w:r w:rsidR="005C0101" w:rsidRPr="007E20DB">
              <w:rPr>
                <w:rFonts w:ascii="Arial" w:hAnsi="Arial" w:cs="Arial"/>
                <w:b/>
                <w:sz w:val="20"/>
              </w:rPr>
              <w:t>,000</w:t>
            </w:r>
          </w:p>
        </w:tc>
      </w:tr>
    </w:tbl>
    <w:p w14:paraId="17D55C89" w14:textId="77777777" w:rsidR="00211485" w:rsidRPr="007E20DB" w:rsidRDefault="00211485">
      <w:pPr>
        <w:autoSpaceDE w:val="0"/>
        <w:autoSpaceDN w:val="0"/>
        <w:adjustRightInd w:val="0"/>
        <w:spacing w:before="60" w:line="276" w:lineRule="auto"/>
        <w:jc w:val="both"/>
        <w:rPr>
          <w:rFonts w:ascii="Arial" w:hAnsi="Arial" w:cs="Arial"/>
          <w:sz w:val="20"/>
        </w:rPr>
      </w:pPr>
    </w:p>
    <w:p w14:paraId="1C135A52" w14:textId="77777777" w:rsidR="00211485" w:rsidRPr="007E20DB" w:rsidRDefault="00211485">
      <w:pPr>
        <w:autoSpaceDE w:val="0"/>
        <w:autoSpaceDN w:val="0"/>
        <w:adjustRightInd w:val="0"/>
        <w:spacing w:before="60" w:line="276" w:lineRule="auto"/>
        <w:jc w:val="both"/>
        <w:rPr>
          <w:rFonts w:ascii="Arial" w:hAnsi="Arial" w:cs="Arial"/>
          <w:sz w:val="20"/>
        </w:rPr>
      </w:pPr>
    </w:p>
    <w:p w14:paraId="67B137EF" w14:textId="4D38DF2D" w:rsidR="00E43FE6" w:rsidRPr="007E20DB" w:rsidRDefault="008A703F">
      <w:pPr>
        <w:autoSpaceDE w:val="0"/>
        <w:autoSpaceDN w:val="0"/>
        <w:adjustRightInd w:val="0"/>
        <w:spacing w:before="60" w:line="276" w:lineRule="auto"/>
        <w:jc w:val="both"/>
        <w:rPr>
          <w:rFonts w:ascii="Arial" w:hAnsi="Arial" w:cs="Arial"/>
          <w:sz w:val="20"/>
        </w:rPr>
      </w:pPr>
      <w:r w:rsidRPr="007E20DB">
        <w:rPr>
          <w:rFonts w:ascii="Arial" w:hAnsi="Arial" w:cs="Arial"/>
          <w:sz w:val="20"/>
        </w:rPr>
        <w:t xml:space="preserve">Specific activities will support this combined strategy </w:t>
      </w:r>
      <w:r w:rsidR="00AE4FF7" w:rsidRPr="007E20DB">
        <w:rPr>
          <w:rFonts w:ascii="Arial" w:hAnsi="Arial" w:cs="Arial"/>
          <w:sz w:val="20"/>
        </w:rPr>
        <w:t>to</w:t>
      </w:r>
      <w:r w:rsidR="0096699B" w:rsidRPr="007E20DB">
        <w:rPr>
          <w:rFonts w:ascii="Arial" w:hAnsi="Arial" w:cs="Arial"/>
          <w:sz w:val="20"/>
        </w:rPr>
        <w:t xml:space="preserve"> </w:t>
      </w:r>
      <w:r w:rsidR="001E715D" w:rsidRPr="007E20DB">
        <w:rPr>
          <w:rFonts w:ascii="Arial" w:hAnsi="Arial" w:cs="Arial"/>
          <w:sz w:val="20"/>
        </w:rPr>
        <w:t xml:space="preserve">strengthen </w:t>
      </w:r>
      <w:r w:rsidR="00AE4FF7" w:rsidRPr="007E20DB">
        <w:rPr>
          <w:rFonts w:ascii="Arial" w:hAnsi="Arial" w:cs="Arial"/>
          <w:sz w:val="20"/>
        </w:rPr>
        <w:t>HEART-Trust</w:t>
      </w:r>
      <w:r w:rsidR="00A15544" w:rsidRPr="007E20DB">
        <w:rPr>
          <w:rFonts w:ascii="Arial" w:hAnsi="Arial" w:cs="Arial"/>
          <w:sz w:val="20"/>
        </w:rPr>
        <w:t>/</w:t>
      </w:r>
      <w:r w:rsidR="00AE4FF7" w:rsidRPr="007E20DB">
        <w:rPr>
          <w:rFonts w:ascii="Arial" w:hAnsi="Arial" w:cs="Arial"/>
          <w:sz w:val="20"/>
        </w:rPr>
        <w:t xml:space="preserve">NTA’s capacity to </w:t>
      </w:r>
      <w:r w:rsidR="005C1B2A" w:rsidRPr="007E20DB">
        <w:rPr>
          <w:rFonts w:ascii="Arial" w:hAnsi="Arial" w:cs="Arial"/>
          <w:sz w:val="20"/>
        </w:rPr>
        <w:t xml:space="preserve">deliver foundational skills and to improve the skills development system’s capacity to deliver on-the-job demand-driven training. This approach will enable the provision of career progression opportunities for individuals through short-term Finishing School courses for entry-level employees and longer-term apprenticeships for the upskilling of mid-level employees. Simultaneously, a </w:t>
      </w:r>
      <w:r w:rsidR="00E43FE6" w:rsidRPr="007E20DB">
        <w:rPr>
          <w:rFonts w:ascii="Arial" w:hAnsi="Arial" w:cs="Arial"/>
          <w:sz w:val="20"/>
        </w:rPr>
        <w:t xml:space="preserve">Talent </w:t>
      </w:r>
      <w:r w:rsidR="005C1B2A" w:rsidRPr="007E20DB">
        <w:rPr>
          <w:rFonts w:ascii="Arial" w:hAnsi="Arial" w:cs="Arial"/>
          <w:sz w:val="20"/>
        </w:rPr>
        <w:t>P</w:t>
      </w:r>
      <w:r w:rsidR="00E43FE6" w:rsidRPr="007E20DB">
        <w:rPr>
          <w:rFonts w:ascii="Arial" w:hAnsi="Arial" w:cs="Arial"/>
          <w:sz w:val="20"/>
        </w:rPr>
        <w:t xml:space="preserve">latform </w:t>
      </w:r>
      <w:r w:rsidR="005C1B2A" w:rsidRPr="007E20DB">
        <w:rPr>
          <w:rFonts w:ascii="Arial" w:hAnsi="Arial" w:cs="Arial"/>
          <w:sz w:val="20"/>
        </w:rPr>
        <w:t xml:space="preserve">will be created </w:t>
      </w:r>
      <w:r w:rsidR="00E43FE6" w:rsidRPr="007E20DB">
        <w:rPr>
          <w:rFonts w:ascii="Arial" w:hAnsi="Arial" w:cs="Arial"/>
          <w:sz w:val="20"/>
        </w:rPr>
        <w:t>to raise awareness of the career potential in GSS</w:t>
      </w:r>
      <w:r w:rsidR="005C1B2A" w:rsidRPr="007E20DB">
        <w:rPr>
          <w:rFonts w:ascii="Arial" w:hAnsi="Arial" w:cs="Arial"/>
          <w:sz w:val="20"/>
        </w:rPr>
        <w:t>, provide</w:t>
      </w:r>
      <w:r w:rsidR="0096699B" w:rsidRPr="007E20DB">
        <w:rPr>
          <w:rFonts w:ascii="Arial" w:hAnsi="Arial" w:cs="Arial"/>
          <w:sz w:val="20"/>
        </w:rPr>
        <w:t xml:space="preserve"> </w:t>
      </w:r>
      <w:r w:rsidR="00E43FE6" w:rsidRPr="007E20DB">
        <w:rPr>
          <w:rFonts w:ascii="Arial" w:hAnsi="Arial" w:cs="Arial"/>
          <w:sz w:val="20"/>
        </w:rPr>
        <w:t>access to talent and sectoral statistics, advertise job fairs, and apply to F</w:t>
      </w:r>
      <w:r w:rsidR="005C1B2A" w:rsidRPr="007E20DB">
        <w:rPr>
          <w:rFonts w:ascii="Arial" w:hAnsi="Arial" w:cs="Arial"/>
          <w:sz w:val="20"/>
        </w:rPr>
        <w:t>inishin</w:t>
      </w:r>
      <w:r w:rsidR="004F4FDD" w:rsidRPr="007E20DB">
        <w:rPr>
          <w:rFonts w:ascii="Arial" w:hAnsi="Arial" w:cs="Arial"/>
          <w:sz w:val="20"/>
        </w:rPr>
        <w:t>g</w:t>
      </w:r>
      <w:r w:rsidR="005C1B2A" w:rsidRPr="007E20DB">
        <w:rPr>
          <w:rFonts w:ascii="Arial" w:hAnsi="Arial" w:cs="Arial"/>
          <w:sz w:val="20"/>
        </w:rPr>
        <w:t xml:space="preserve"> Schools. </w:t>
      </w:r>
    </w:p>
    <w:p w14:paraId="14BBAE0F" w14:textId="7C7BE04B" w:rsidR="00B71163" w:rsidRPr="007E20DB" w:rsidRDefault="006F3F77">
      <w:pPr>
        <w:autoSpaceDE w:val="0"/>
        <w:autoSpaceDN w:val="0"/>
        <w:adjustRightInd w:val="0"/>
        <w:spacing w:before="60" w:line="276" w:lineRule="auto"/>
        <w:jc w:val="both"/>
        <w:rPr>
          <w:rFonts w:ascii="Arial" w:hAnsi="Arial" w:cs="Arial"/>
          <w:sz w:val="20"/>
        </w:rPr>
      </w:pPr>
      <w:r w:rsidRPr="007E20DB">
        <w:rPr>
          <w:rFonts w:ascii="Arial" w:hAnsi="Arial" w:cs="Arial"/>
          <w:sz w:val="20"/>
        </w:rPr>
        <w:t xml:space="preserve">The </w:t>
      </w:r>
      <w:r w:rsidR="00E43FE6" w:rsidRPr="007E20DB">
        <w:rPr>
          <w:rFonts w:ascii="Arial" w:hAnsi="Arial" w:cs="Arial"/>
          <w:sz w:val="20"/>
        </w:rPr>
        <w:t xml:space="preserve">strengthening of the GSS ecosystem in general </w:t>
      </w:r>
      <w:r w:rsidRPr="007E20DB">
        <w:rPr>
          <w:rFonts w:ascii="Arial" w:hAnsi="Arial" w:cs="Arial"/>
          <w:sz w:val="20"/>
        </w:rPr>
        <w:t xml:space="preserve">will be addressed through the implementation of </w:t>
      </w:r>
      <w:r w:rsidR="00E43FE6" w:rsidRPr="007E20DB">
        <w:rPr>
          <w:rFonts w:ascii="Arial" w:hAnsi="Arial" w:cs="Arial"/>
          <w:sz w:val="20"/>
        </w:rPr>
        <w:t xml:space="preserve">a </w:t>
      </w:r>
      <w:r w:rsidR="00AE4FF7" w:rsidRPr="007E20DB">
        <w:rPr>
          <w:rFonts w:ascii="Arial" w:hAnsi="Arial" w:cs="Arial"/>
          <w:sz w:val="20"/>
        </w:rPr>
        <w:t xml:space="preserve">second </w:t>
      </w:r>
      <w:r w:rsidR="00E43FE6" w:rsidRPr="007E20DB">
        <w:rPr>
          <w:rFonts w:ascii="Arial" w:hAnsi="Arial" w:cs="Arial"/>
          <w:sz w:val="20"/>
        </w:rPr>
        <w:t xml:space="preserve">component </w:t>
      </w:r>
      <w:r w:rsidRPr="007E20DB">
        <w:rPr>
          <w:rFonts w:ascii="Arial" w:hAnsi="Arial" w:cs="Arial"/>
          <w:sz w:val="20"/>
        </w:rPr>
        <w:t>of the Programme (JA-L1079)</w:t>
      </w:r>
      <w:r w:rsidR="00E43FE6" w:rsidRPr="007E20DB">
        <w:rPr>
          <w:rFonts w:ascii="Arial" w:hAnsi="Arial" w:cs="Arial"/>
          <w:sz w:val="20"/>
        </w:rPr>
        <w:t>.</w:t>
      </w:r>
    </w:p>
    <w:p w14:paraId="613801F8" w14:textId="77777777" w:rsidR="00FB3922" w:rsidRPr="007E20DB" w:rsidRDefault="00FB3922" w:rsidP="00FB3922">
      <w:pPr>
        <w:rPr>
          <w:rFonts w:ascii="Arial" w:hAnsi="Arial" w:cs="Arial"/>
          <w:b/>
          <w:sz w:val="20"/>
        </w:rPr>
      </w:pPr>
    </w:p>
    <w:p w14:paraId="7E9E9977" w14:textId="2E3C7A99" w:rsidR="00FB3922" w:rsidRPr="00FC09F6" w:rsidRDefault="00FB3922" w:rsidP="00FB3922">
      <w:pPr>
        <w:rPr>
          <w:rFonts w:ascii="Arial" w:hAnsi="Arial" w:cs="Arial"/>
          <w:sz w:val="20"/>
        </w:rPr>
      </w:pPr>
      <w:r w:rsidRPr="00FC09F6">
        <w:rPr>
          <w:rFonts w:ascii="Arial" w:hAnsi="Arial" w:cs="Arial"/>
          <w:b/>
          <w:sz w:val="20"/>
        </w:rPr>
        <w:t>The second component</w:t>
      </w:r>
      <w:r w:rsidRPr="00FC09F6">
        <w:rPr>
          <w:rFonts w:ascii="Arial" w:hAnsi="Arial" w:cs="Arial"/>
          <w:sz w:val="20"/>
        </w:rPr>
        <w:t xml:space="preserve"> consists of the following activities:</w:t>
      </w:r>
    </w:p>
    <w:p w14:paraId="3CB05E63" w14:textId="77777777" w:rsidR="00FB3922" w:rsidRPr="00FC09F6" w:rsidRDefault="00FB3922" w:rsidP="00FB3922">
      <w:pPr>
        <w:rPr>
          <w:rFonts w:ascii="Arial" w:hAnsi="Arial" w:cs="Arial"/>
          <w:sz w:val="20"/>
        </w:rPr>
      </w:pPr>
    </w:p>
    <w:p w14:paraId="5521C6E4" w14:textId="0361FAC1" w:rsidR="00FB3922" w:rsidRPr="007E20DB" w:rsidRDefault="00FB3922" w:rsidP="00FB3922">
      <w:pPr>
        <w:rPr>
          <w:rFonts w:ascii="Arial" w:hAnsi="Arial" w:cs="Arial"/>
          <w:sz w:val="20"/>
        </w:rPr>
      </w:pPr>
      <w:r w:rsidRPr="00FC09F6">
        <w:rPr>
          <w:rFonts w:ascii="Arial" w:hAnsi="Arial" w:cs="Arial"/>
          <w:sz w:val="20"/>
        </w:rPr>
        <w:t>……</w:t>
      </w:r>
    </w:p>
    <w:p w14:paraId="644F1BF4" w14:textId="77777777" w:rsidR="000E2A96" w:rsidRPr="007E20DB" w:rsidRDefault="000E2A96">
      <w:pPr>
        <w:autoSpaceDE w:val="0"/>
        <w:autoSpaceDN w:val="0"/>
        <w:adjustRightInd w:val="0"/>
        <w:spacing w:before="60" w:line="276" w:lineRule="auto"/>
        <w:jc w:val="both"/>
        <w:rPr>
          <w:rFonts w:ascii="Arial" w:hAnsi="Arial" w:cs="Arial"/>
          <w:sz w:val="20"/>
        </w:rPr>
      </w:pPr>
    </w:p>
    <w:p w14:paraId="5A9F5CB0" w14:textId="77777777" w:rsidR="00B7684F" w:rsidRPr="007E20DB" w:rsidRDefault="00B7684F">
      <w:pPr>
        <w:spacing w:after="200" w:line="276" w:lineRule="auto"/>
        <w:rPr>
          <w:rFonts w:ascii="Arial" w:hAnsi="Arial" w:cs="Arial"/>
          <w:b/>
          <w:bCs/>
          <w:sz w:val="20"/>
          <w:szCs w:val="32"/>
          <w:lang w:eastAsia="ar-SA"/>
        </w:rPr>
      </w:pPr>
      <w:r w:rsidRPr="007E20DB">
        <w:rPr>
          <w:rFonts w:ascii="Arial" w:hAnsi="Arial" w:cs="Arial"/>
          <w:sz w:val="20"/>
        </w:rPr>
        <w:br w:type="page"/>
      </w:r>
    </w:p>
    <w:p w14:paraId="729BB39A" w14:textId="73DC0456" w:rsidR="0088594F" w:rsidRPr="007E20DB" w:rsidRDefault="0088594F" w:rsidP="0088594F">
      <w:pPr>
        <w:pStyle w:val="SubTitle2"/>
        <w:keepNext/>
        <w:suppressAutoHyphens w:val="0"/>
        <w:spacing w:before="120" w:after="0" w:line="276" w:lineRule="auto"/>
        <w:rPr>
          <w:rFonts w:ascii="Arial" w:hAnsi="Arial" w:cs="Arial"/>
          <w:sz w:val="20"/>
          <w:lang w:val="en-US"/>
        </w:rPr>
      </w:pPr>
      <w:r w:rsidRPr="007E20DB">
        <w:rPr>
          <w:rFonts w:ascii="Arial" w:hAnsi="Arial" w:cs="Arial"/>
          <w:sz w:val="20"/>
          <w:lang w:val="en-US"/>
        </w:rPr>
        <w:t>Table of components and financing lines provided for by the GGS Program (JA-L1079)</w:t>
      </w:r>
    </w:p>
    <w:tbl>
      <w:tblPr>
        <w:tblW w:w="7920" w:type="dxa"/>
        <w:tblInd w:w="715" w:type="dxa"/>
        <w:tblLook w:val="04A0" w:firstRow="1" w:lastRow="0" w:firstColumn="1" w:lastColumn="0" w:noHBand="0" w:noVBand="1"/>
      </w:tblPr>
      <w:tblGrid>
        <w:gridCol w:w="1260"/>
        <w:gridCol w:w="5040"/>
        <w:gridCol w:w="1620"/>
      </w:tblGrid>
      <w:tr w:rsidR="00A15544" w:rsidRPr="007E20DB" w14:paraId="429D32D9" w14:textId="77777777" w:rsidTr="00EA19AE">
        <w:trPr>
          <w:trHeight w:val="578"/>
        </w:trPr>
        <w:tc>
          <w:tcPr>
            <w:tcW w:w="126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D0DEA2" w14:textId="77777777" w:rsidR="00A15544" w:rsidRPr="007E20DB" w:rsidRDefault="00A15544" w:rsidP="00EA19AE">
            <w:pPr>
              <w:jc w:val="center"/>
              <w:rPr>
                <w:rFonts w:ascii="Arial" w:hAnsi="Arial" w:cs="Arial"/>
                <w:b/>
                <w:bCs/>
                <w:sz w:val="16"/>
                <w:szCs w:val="16"/>
              </w:rPr>
            </w:pPr>
            <w:r w:rsidRPr="007E20DB">
              <w:rPr>
                <w:rFonts w:ascii="Arial" w:hAnsi="Arial" w:cs="Arial"/>
                <w:b/>
                <w:bCs/>
                <w:sz w:val="16"/>
                <w:szCs w:val="16"/>
              </w:rPr>
              <w:t>Component 1</w:t>
            </w:r>
          </w:p>
        </w:tc>
        <w:tc>
          <w:tcPr>
            <w:tcW w:w="5040" w:type="dxa"/>
            <w:tcBorders>
              <w:top w:val="single" w:sz="4" w:space="0" w:color="auto"/>
              <w:left w:val="nil"/>
              <w:bottom w:val="single" w:sz="4" w:space="0" w:color="auto"/>
              <w:right w:val="single" w:sz="4" w:space="0" w:color="auto"/>
            </w:tcBorders>
            <w:shd w:val="clear" w:color="000000" w:fill="D9D9D9"/>
            <w:vAlign w:val="center"/>
            <w:hideMark/>
          </w:tcPr>
          <w:p w14:paraId="22F9D60E"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xml:space="preserve">SKILLS DEVELOPMENT FOR THE GSS &amp; STRENGTHENING OF THE SKILLS DEVELOPMENT SYSTEM </w:t>
            </w:r>
          </w:p>
        </w:tc>
        <w:tc>
          <w:tcPr>
            <w:tcW w:w="1620" w:type="dxa"/>
            <w:tcBorders>
              <w:top w:val="single" w:sz="4" w:space="0" w:color="auto"/>
              <w:left w:val="nil"/>
              <w:bottom w:val="single" w:sz="4" w:space="0" w:color="auto"/>
              <w:right w:val="single" w:sz="4" w:space="0" w:color="auto"/>
            </w:tcBorders>
            <w:shd w:val="clear" w:color="000000" w:fill="D0CECE"/>
            <w:noWrap/>
            <w:vAlign w:val="center"/>
            <w:hideMark/>
          </w:tcPr>
          <w:p w14:paraId="65958B75" w14:textId="77777777" w:rsidR="00A15544" w:rsidRPr="007E20DB" w:rsidRDefault="00A15544" w:rsidP="00EA19AE">
            <w:pPr>
              <w:jc w:val="center"/>
              <w:rPr>
                <w:rFonts w:ascii="Arial" w:hAnsi="Arial" w:cs="Arial"/>
                <w:b/>
                <w:bCs/>
                <w:color w:val="000000"/>
                <w:sz w:val="16"/>
                <w:szCs w:val="16"/>
              </w:rPr>
            </w:pPr>
            <w:r w:rsidRPr="007E20DB">
              <w:rPr>
                <w:rFonts w:ascii="Arial" w:hAnsi="Arial" w:cs="Arial"/>
                <w:b/>
                <w:bCs/>
                <w:color w:val="000000"/>
                <w:sz w:val="16"/>
                <w:szCs w:val="16"/>
              </w:rPr>
              <w:t>IDB FINANCING</w:t>
            </w:r>
          </w:p>
          <w:p w14:paraId="3514066F" w14:textId="77777777" w:rsidR="00A15544" w:rsidRPr="007E20DB" w:rsidRDefault="00A15544" w:rsidP="00EA19AE">
            <w:pPr>
              <w:rPr>
                <w:rFonts w:ascii="Arial" w:hAnsi="Arial" w:cs="Arial"/>
                <w:b/>
                <w:bCs/>
                <w:color w:val="000000"/>
                <w:sz w:val="16"/>
                <w:szCs w:val="16"/>
              </w:rPr>
            </w:pPr>
          </w:p>
          <w:p w14:paraId="5C479E9F"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xml:space="preserve"> $         7,990,000 </w:t>
            </w:r>
          </w:p>
        </w:tc>
      </w:tr>
      <w:tr w:rsidR="00A15544" w:rsidRPr="007E20DB" w14:paraId="31B3164C" w14:textId="77777777" w:rsidTr="00EA19AE">
        <w:trPr>
          <w:trHeight w:val="600"/>
        </w:trPr>
        <w:tc>
          <w:tcPr>
            <w:tcW w:w="1260"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23B476B1" w14:textId="77777777" w:rsidR="00A15544" w:rsidRPr="007E20DB" w:rsidRDefault="00A15544" w:rsidP="00EA19AE">
            <w:pPr>
              <w:jc w:val="center"/>
              <w:rPr>
                <w:rFonts w:ascii="Arial" w:hAnsi="Arial" w:cs="Arial"/>
                <w:bCs/>
                <w:color w:val="000000"/>
                <w:sz w:val="16"/>
                <w:szCs w:val="16"/>
              </w:rPr>
            </w:pPr>
            <w:r w:rsidRPr="007E20DB">
              <w:rPr>
                <w:rFonts w:ascii="Arial" w:hAnsi="Arial" w:cs="Arial"/>
                <w:bCs/>
                <w:color w:val="000000"/>
                <w:sz w:val="16"/>
                <w:szCs w:val="16"/>
              </w:rPr>
              <w:t>1.1</w:t>
            </w:r>
          </w:p>
        </w:tc>
        <w:tc>
          <w:tcPr>
            <w:tcW w:w="5040" w:type="dxa"/>
            <w:tcBorders>
              <w:top w:val="single" w:sz="4" w:space="0" w:color="auto"/>
              <w:left w:val="nil"/>
              <w:bottom w:val="single" w:sz="4" w:space="0" w:color="auto"/>
              <w:right w:val="single" w:sz="4" w:space="0" w:color="auto"/>
            </w:tcBorders>
            <w:shd w:val="clear" w:color="000000" w:fill="auto"/>
            <w:noWrap/>
            <w:vAlign w:val="center"/>
            <w:hideMark/>
          </w:tcPr>
          <w:p w14:paraId="5D3A1F31" w14:textId="77777777" w:rsidR="00A15544" w:rsidRPr="007E20DB" w:rsidRDefault="00A15544" w:rsidP="00EA19AE">
            <w:pPr>
              <w:jc w:val="both"/>
              <w:rPr>
                <w:rFonts w:ascii="Arial" w:hAnsi="Arial" w:cs="Arial"/>
                <w:bCs/>
                <w:color w:val="000000"/>
                <w:sz w:val="16"/>
                <w:szCs w:val="16"/>
              </w:rPr>
            </w:pPr>
            <w:r w:rsidRPr="007E20DB">
              <w:rPr>
                <w:rFonts w:ascii="Arial" w:hAnsi="Arial" w:cs="Arial"/>
                <w:bCs/>
                <w:color w:val="000000"/>
                <w:sz w:val="16"/>
                <w:szCs w:val="16"/>
              </w:rPr>
              <w:t>Enhancement of processes for interaction of the skills development system with the GSS</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19CB922A" w14:textId="77777777" w:rsidR="00A15544" w:rsidRPr="007E20DB" w:rsidRDefault="00A15544" w:rsidP="00EA19AE">
            <w:pPr>
              <w:rPr>
                <w:rFonts w:ascii="Arial" w:hAnsi="Arial" w:cs="Arial"/>
                <w:bCs/>
                <w:color w:val="000000"/>
                <w:sz w:val="16"/>
                <w:szCs w:val="16"/>
              </w:rPr>
            </w:pPr>
            <w:r w:rsidRPr="007E20DB">
              <w:rPr>
                <w:rFonts w:ascii="Arial" w:hAnsi="Arial" w:cs="Arial"/>
                <w:bCs/>
                <w:color w:val="000000"/>
                <w:sz w:val="16"/>
                <w:szCs w:val="16"/>
              </w:rPr>
              <w:t xml:space="preserve"> $         1,781,000 </w:t>
            </w:r>
          </w:p>
        </w:tc>
      </w:tr>
      <w:tr w:rsidR="00A15544" w:rsidRPr="007E20DB" w14:paraId="013A59F9" w14:textId="77777777" w:rsidTr="00EA19AE">
        <w:trPr>
          <w:trHeight w:val="578"/>
        </w:trPr>
        <w:tc>
          <w:tcPr>
            <w:tcW w:w="1260"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3E6B2E90" w14:textId="77777777" w:rsidR="00A15544" w:rsidRPr="007E20DB" w:rsidRDefault="00A15544" w:rsidP="00EA19AE">
            <w:pPr>
              <w:jc w:val="center"/>
              <w:rPr>
                <w:rFonts w:ascii="Arial" w:hAnsi="Arial" w:cs="Arial"/>
                <w:bCs/>
                <w:color w:val="000000"/>
                <w:sz w:val="16"/>
                <w:szCs w:val="16"/>
              </w:rPr>
            </w:pPr>
            <w:r w:rsidRPr="007E20DB">
              <w:rPr>
                <w:rFonts w:ascii="Arial" w:hAnsi="Arial" w:cs="Arial"/>
                <w:bCs/>
                <w:color w:val="000000"/>
                <w:sz w:val="16"/>
                <w:szCs w:val="16"/>
              </w:rPr>
              <w:t>1.2</w:t>
            </w:r>
          </w:p>
        </w:tc>
        <w:tc>
          <w:tcPr>
            <w:tcW w:w="5040" w:type="dxa"/>
            <w:tcBorders>
              <w:top w:val="single" w:sz="4" w:space="0" w:color="auto"/>
              <w:left w:val="nil"/>
              <w:bottom w:val="single" w:sz="4" w:space="0" w:color="auto"/>
              <w:right w:val="single" w:sz="4" w:space="0" w:color="auto"/>
            </w:tcBorders>
            <w:shd w:val="clear" w:color="000000" w:fill="auto"/>
            <w:noWrap/>
            <w:vAlign w:val="center"/>
            <w:hideMark/>
          </w:tcPr>
          <w:p w14:paraId="30E612B2" w14:textId="77777777" w:rsidR="00A15544" w:rsidRPr="007E20DB" w:rsidRDefault="00A15544" w:rsidP="00EA19AE">
            <w:pPr>
              <w:jc w:val="both"/>
              <w:rPr>
                <w:rFonts w:ascii="Arial" w:hAnsi="Arial" w:cs="Arial"/>
                <w:bCs/>
                <w:color w:val="000000"/>
                <w:sz w:val="16"/>
                <w:szCs w:val="16"/>
              </w:rPr>
            </w:pPr>
            <w:r w:rsidRPr="007E20DB">
              <w:rPr>
                <w:rFonts w:ascii="Arial" w:hAnsi="Arial" w:cs="Arial"/>
                <w:bCs/>
                <w:color w:val="000000"/>
                <w:sz w:val="16"/>
                <w:szCs w:val="16"/>
              </w:rPr>
              <w:t>Enhancement of job-readiness/digital skills curricula for the GSS (HEART Trust/NTA)</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0567FBFA" w14:textId="77777777" w:rsidR="00A15544" w:rsidRPr="007E20DB" w:rsidRDefault="00A15544" w:rsidP="00EA19AE">
            <w:pPr>
              <w:rPr>
                <w:rFonts w:ascii="Arial" w:hAnsi="Arial" w:cs="Arial"/>
                <w:bCs/>
                <w:color w:val="000000"/>
                <w:sz w:val="16"/>
                <w:szCs w:val="16"/>
              </w:rPr>
            </w:pPr>
            <w:r w:rsidRPr="007E20DB">
              <w:rPr>
                <w:rFonts w:ascii="Arial" w:hAnsi="Arial" w:cs="Arial"/>
                <w:bCs/>
                <w:color w:val="000000"/>
                <w:sz w:val="16"/>
                <w:szCs w:val="16"/>
              </w:rPr>
              <w:t xml:space="preserve"> $         1,060,000 </w:t>
            </w:r>
          </w:p>
        </w:tc>
      </w:tr>
      <w:tr w:rsidR="00A15544" w:rsidRPr="007E20DB" w14:paraId="47C42847" w14:textId="77777777" w:rsidTr="00EA19AE">
        <w:trPr>
          <w:trHeight w:val="578"/>
        </w:trPr>
        <w:tc>
          <w:tcPr>
            <w:tcW w:w="1260"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369A691E" w14:textId="77777777" w:rsidR="00A15544" w:rsidRPr="007E20DB" w:rsidRDefault="00A15544" w:rsidP="00EA19AE">
            <w:pPr>
              <w:jc w:val="center"/>
              <w:rPr>
                <w:rFonts w:ascii="Arial" w:hAnsi="Arial" w:cs="Arial"/>
                <w:bCs/>
                <w:color w:val="000000"/>
                <w:sz w:val="16"/>
                <w:szCs w:val="16"/>
              </w:rPr>
            </w:pPr>
            <w:r w:rsidRPr="007E20DB">
              <w:rPr>
                <w:rFonts w:ascii="Arial" w:hAnsi="Arial" w:cs="Arial"/>
                <w:bCs/>
                <w:color w:val="000000"/>
                <w:sz w:val="16"/>
                <w:szCs w:val="16"/>
              </w:rPr>
              <w:t>1.3</w:t>
            </w:r>
          </w:p>
        </w:tc>
        <w:tc>
          <w:tcPr>
            <w:tcW w:w="5040" w:type="dxa"/>
            <w:tcBorders>
              <w:top w:val="single" w:sz="4" w:space="0" w:color="auto"/>
              <w:left w:val="nil"/>
              <w:bottom w:val="single" w:sz="4" w:space="0" w:color="auto"/>
              <w:right w:val="single" w:sz="4" w:space="0" w:color="auto"/>
            </w:tcBorders>
            <w:shd w:val="clear" w:color="000000" w:fill="auto"/>
            <w:noWrap/>
            <w:vAlign w:val="center"/>
            <w:hideMark/>
          </w:tcPr>
          <w:p w14:paraId="5CBF7E90" w14:textId="77777777" w:rsidR="00A15544" w:rsidRPr="007E20DB" w:rsidRDefault="00A15544" w:rsidP="00EA19AE">
            <w:pPr>
              <w:jc w:val="both"/>
              <w:rPr>
                <w:rFonts w:ascii="Arial" w:hAnsi="Arial" w:cs="Arial"/>
                <w:bCs/>
                <w:color w:val="000000"/>
                <w:sz w:val="16"/>
                <w:szCs w:val="16"/>
              </w:rPr>
            </w:pPr>
            <w:r w:rsidRPr="007E20DB">
              <w:rPr>
                <w:rFonts w:ascii="Arial" w:hAnsi="Arial" w:cs="Arial"/>
                <w:bCs/>
                <w:color w:val="000000"/>
                <w:sz w:val="16"/>
                <w:szCs w:val="16"/>
              </w:rPr>
              <w:t>Delivery of on-the-job training for GSS</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39673760" w14:textId="77777777" w:rsidR="00A15544" w:rsidRPr="007E20DB" w:rsidRDefault="00A15544" w:rsidP="00EA19AE">
            <w:pPr>
              <w:rPr>
                <w:rFonts w:ascii="Arial" w:hAnsi="Arial" w:cs="Arial"/>
                <w:bCs/>
                <w:color w:val="000000"/>
                <w:sz w:val="16"/>
                <w:szCs w:val="16"/>
              </w:rPr>
            </w:pPr>
            <w:r w:rsidRPr="007E20DB">
              <w:rPr>
                <w:rFonts w:ascii="Arial" w:hAnsi="Arial" w:cs="Arial"/>
                <w:bCs/>
                <w:color w:val="000000"/>
                <w:sz w:val="16"/>
                <w:szCs w:val="16"/>
              </w:rPr>
              <w:t xml:space="preserve"> $         4,730,000 </w:t>
            </w:r>
          </w:p>
        </w:tc>
      </w:tr>
      <w:tr w:rsidR="00A15544" w:rsidRPr="007E20DB" w14:paraId="4EE31E3C" w14:textId="77777777" w:rsidTr="00EA19AE">
        <w:trPr>
          <w:trHeight w:val="578"/>
        </w:trPr>
        <w:tc>
          <w:tcPr>
            <w:tcW w:w="1260"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4B4A13CB" w14:textId="77777777" w:rsidR="00A15544" w:rsidRPr="007E20DB" w:rsidRDefault="00A15544" w:rsidP="00EA19AE">
            <w:pPr>
              <w:jc w:val="center"/>
              <w:rPr>
                <w:rFonts w:ascii="Arial" w:hAnsi="Arial" w:cs="Arial"/>
                <w:bCs/>
                <w:color w:val="000000"/>
                <w:sz w:val="16"/>
                <w:szCs w:val="16"/>
              </w:rPr>
            </w:pPr>
            <w:r w:rsidRPr="007E20DB">
              <w:rPr>
                <w:rFonts w:ascii="Arial" w:hAnsi="Arial" w:cs="Arial"/>
                <w:bCs/>
                <w:color w:val="000000"/>
                <w:sz w:val="16"/>
                <w:szCs w:val="16"/>
              </w:rPr>
              <w:t>1.4</w:t>
            </w:r>
          </w:p>
        </w:tc>
        <w:tc>
          <w:tcPr>
            <w:tcW w:w="5040" w:type="dxa"/>
            <w:tcBorders>
              <w:top w:val="single" w:sz="4" w:space="0" w:color="auto"/>
              <w:left w:val="nil"/>
              <w:bottom w:val="single" w:sz="4" w:space="0" w:color="auto"/>
              <w:right w:val="single" w:sz="4" w:space="0" w:color="auto"/>
            </w:tcBorders>
            <w:shd w:val="clear" w:color="000000" w:fill="auto"/>
            <w:noWrap/>
            <w:vAlign w:val="center"/>
            <w:hideMark/>
          </w:tcPr>
          <w:p w14:paraId="73E63114" w14:textId="77777777" w:rsidR="00A15544" w:rsidRPr="007E20DB" w:rsidRDefault="00A15544" w:rsidP="00EA19AE">
            <w:pPr>
              <w:jc w:val="both"/>
              <w:rPr>
                <w:rFonts w:ascii="Arial" w:hAnsi="Arial" w:cs="Arial"/>
                <w:bCs/>
                <w:color w:val="000000"/>
                <w:sz w:val="16"/>
                <w:szCs w:val="16"/>
              </w:rPr>
            </w:pPr>
            <w:r w:rsidRPr="007E20DB">
              <w:rPr>
                <w:rFonts w:ascii="Arial" w:hAnsi="Arial" w:cs="Arial"/>
                <w:bCs/>
                <w:color w:val="000000"/>
                <w:sz w:val="16"/>
                <w:szCs w:val="16"/>
              </w:rPr>
              <w:t>Strengthening of quality assurance mechanisms for the skills development system</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60F5C067" w14:textId="77777777" w:rsidR="00A15544" w:rsidRPr="007E20DB" w:rsidRDefault="00A15544" w:rsidP="00EA19AE">
            <w:pPr>
              <w:rPr>
                <w:rFonts w:ascii="Arial" w:hAnsi="Arial" w:cs="Arial"/>
                <w:bCs/>
                <w:color w:val="000000"/>
                <w:sz w:val="16"/>
                <w:szCs w:val="16"/>
              </w:rPr>
            </w:pPr>
            <w:r w:rsidRPr="007E20DB">
              <w:rPr>
                <w:rFonts w:ascii="Arial" w:hAnsi="Arial" w:cs="Arial"/>
                <w:bCs/>
                <w:color w:val="000000"/>
                <w:sz w:val="16"/>
                <w:szCs w:val="16"/>
              </w:rPr>
              <w:t xml:space="preserve"> $            419,000 </w:t>
            </w:r>
          </w:p>
        </w:tc>
      </w:tr>
      <w:tr w:rsidR="00A15544" w:rsidRPr="007E20DB" w14:paraId="1996DAC6" w14:textId="77777777" w:rsidTr="00EA19AE">
        <w:trPr>
          <w:trHeight w:val="458"/>
        </w:trPr>
        <w:tc>
          <w:tcPr>
            <w:tcW w:w="1260" w:type="dxa"/>
            <w:tcBorders>
              <w:top w:val="nil"/>
              <w:left w:val="single" w:sz="4" w:space="0" w:color="auto"/>
              <w:bottom w:val="single" w:sz="4" w:space="0" w:color="auto"/>
              <w:right w:val="single" w:sz="4" w:space="0" w:color="auto"/>
            </w:tcBorders>
            <w:shd w:val="clear" w:color="000000" w:fill="D9D9D9"/>
            <w:vAlign w:val="center"/>
            <w:hideMark/>
          </w:tcPr>
          <w:p w14:paraId="7A0BD66F" w14:textId="77777777" w:rsidR="00A15544" w:rsidRPr="007E20DB" w:rsidRDefault="00A15544" w:rsidP="00EA19AE">
            <w:pPr>
              <w:jc w:val="center"/>
              <w:rPr>
                <w:rFonts w:ascii="Arial" w:hAnsi="Arial" w:cs="Arial"/>
                <w:b/>
                <w:bCs/>
                <w:sz w:val="16"/>
                <w:szCs w:val="16"/>
              </w:rPr>
            </w:pPr>
            <w:r w:rsidRPr="007E20DB">
              <w:rPr>
                <w:rFonts w:ascii="Arial" w:hAnsi="Arial" w:cs="Arial"/>
                <w:b/>
                <w:bCs/>
                <w:sz w:val="16"/>
                <w:szCs w:val="16"/>
              </w:rPr>
              <w:t>Component 2</w:t>
            </w:r>
          </w:p>
        </w:tc>
        <w:tc>
          <w:tcPr>
            <w:tcW w:w="5040" w:type="dxa"/>
            <w:tcBorders>
              <w:top w:val="nil"/>
              <w:left w:val="nil"/>
              <w:bottom w:val="single" w:sz="4" w:space="0" w:color="auto"/>
              <w:right w:val="single" w:sz="4" w:space="0" w:color="auto"/>
            </w:tcBorders>
            <w:shd w:val="clear" w:color="000000" w:fill="D0CECE"/>
            <w:noWrap/>
            <w:vAlign w:val="center"/>
            <w:hideMark/>
          </w:tcPr>
          <w:p w14:paraId="332E5D15"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GSS ECOSYSTEM</w:t>
            </w:r>
          </w:p>
        </w:tc>
        <w:tc>
          <w:tcPr>
            <w:tcW w:w="1620" w:type="dxa"/>
            <w:tcBorders>
              <w:top w:val="nil"/>
              <w:left w:val="nil"/>
              <w:bottom w:val="single" w:sz="4" w:space="0" w:color="auto"/>
              <w:right w:val="single" w:sz="4" w:space="0" w:color="auto"/>
            </w:tcBorders>
            <w:shd w:val="clear" w:color="000000" w:fill="D0CECE"/>
            <w:noWrap/>
            <w:vAlign w:val="center"/>
            <w:hideMark/>
          </w:tcPr>
          <w:p w14:paraId="14B5B2BE"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xml:space="preserve"> $         5,290,000 </w:t>
            </w:r>
          </w:p>
        </w:tc>
      </w:tr>
      <w:tr w:rsidR="00A15544" w:rsidRPr="007E20DB" w14:paraId="3E96E13B" w14:textId="77777777" w:rsidTr="00EA19AE">
        <w:trPr>
          <w:trHeight w:val="600"/>
        </w:trPr>
        <w:tc>
          <w:tcPr>
            <w:tcW w:w="1260"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4B5396CD" w14:textId="77777777" w:rsidR="00A15544" w:rsidRPr="007E20DB" w:rsidRDefault="00A15544" w:rsidP="00EA19AE">
            <w:pPr>
              <w:jc w:val="center"/>
              <w:rPr>
                <w:rFonts w:ascii="Arial" w:hAnsi="Arial" w:cs="Arial"/>
                <w:bCs/>
                <w:color w:val="000000"/>
                <w:sz w:val="16"/>
                <w:szCs w:val="16"/>
              </w:rPr>
            </w:pPr>
            <w:r w:rsidRPr="007E20DB">
              <w:rPr>
                <w:rFonts w:ascii="Arial" w:hAnsi="Arial" w:cs="Arial"/>
                <w:bCs/>
                <w:color w:val="000000"/>
                <w:sz w:val="16"/>
                <w:szCs w:val="16"/>
              </w:rPr>
              <w:t>2.1</w:t>
            </w:r>
          </w:p>
        </w:tc>
        <w:tc>
          <w:tcPr>
            <w:tcW w:w="5040" w:type="dxa"/>
            <w:tcBorders>
              <w:top w:val="single" w:sz="4" w:space="0" w:color="auto"/>
              <w:left w:val="nil"/>
              <w:bottom w:val="single" w:sz="4" w:space="0" w:color="auto"/>
              <w:right w:val="single" w:sz="4" w:space="0" w:color="auto"/>
            </w:tcBorders>
            <w:shd w:val="clear" w:color="000000" w:fill="auto"/>
            <w:noWrap/>
            <w:vAlign w:val="center"/>
            <w:hideMark/>
          </w:tcPr>
          <w:p w14:paraId="60CD0B24" w14:textId="77777777" w:rsidR="00A15544" w:rsidRPr="007E20DB" w:rsidRDefault="00A15544" w:rsidP="00EA19AE">
            <w:pPr>
              <w:jc w:val="both"/>
              <w:rPr>
                <w:rFonts w:ascii="Arial" w:hAnsi="Arial" w:cs="Arial"/>
                <w:bCs/>
                <w:color w:val="000000"/>
                <w:sz w:val="16"/>
                <w:szCs w:val="16"/>
              </w:rPr>
            </w:pPr>
            <w:r w:rsidRPr="007E20DB">
              <w:rPr>
                <w:rFonts w:ascii="Arial" w:hAnsi="Arial" w:cs="Arial"/>
                <w:bCs/>
                <w:color w:val="000000"/>
                <w:sz w:val="16"/>
                <w:szCs w:val="16"/>
              </w:rPr>
              <w:t>Optimization of processes, institutions, regulations, and incentives framework</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353147A9" w14:textId="77777777" w:rsidR="00A15544" w:rsidRPr="007E20DB" w:rsidRDefault="00A15544" w:rsidP="00EA19AE">
            <w:pPr>
              <w:rPr>
                <w:rFonts w:ascii="Arial" w:hAnsi="Arial" w:cs="Arial"/>
                <w:bCs/>
                <w:color w:val="000000"/>
                <w:sz w:val="16"/>
                <w:szCs w:val="16"/>
              </w:rPr>
            </w:pPr>
            <w:r w:rsidRPr="007E20DB">
              <w:rPr>
                <w:rFonts w:ascii="Arial" w:hAnsi="Arial" w:cs="Arial"/>
                <w:bCs/>
                <w:color w:val="000000"/>
                <w:sz w:val="16"/>
                <w:szCs w:val="16"/>
              </w:rPr>
              <w:t xml:space="preserve"> $            560,000 </w:t>
            </w:r>
          </w:p>
        </w:tc>
      </w:tr>
      <w:tr w:rsidR="00A15544" w:rsidRPr="007E20DB" w14:paraId="4A12D566" w14:textId="77777777" w:rsidTr="00EA19AE">
        <w:trPr>
          <w:trHeight w:val="510"/>
        </w:trPr>
        <w:tc>
          <w:tcPr>
            <w:tcW w:w="1260"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3D4B6F2C" w14:textId="77777777" w:rsidR="00A15544" w:rsidRPr="007E20DB" w:rsidRDefault="00A15544" w:rsidP="00EA19AE">
            <w:pPr>
              <w:jc w:val="center"/>
              <w:rPr>
                <w:rFonts w:ascii="Arial" w:hAnsi="Arial" w:cs="Arial"/>
                <w:bCs/>
                <w:color w:val="000000"/>
                <w:sz w:val="16"/>
                <w:szCs w:val="16"/>
              </w:rPr>
            </w:pPr>
            <w:r w:rsidRPr="007E20DB">
              <w:rPr>
                <w:rFonts w:ascii="Arial" w:hAnsi="Arial" w:cs="Arial"/>
                <w:bCs/>
                <w:color w:val="000000"/>
                <w:sz w:val="16"/>
                <w:szCs w:val="16"/>
              </w:rPr>
              <w:t>2.2</w:t>
            </w:r>
          </w:p>
        </w:tc>
        <w:tc>
          <w:tcPr>
            <w:tcW w:w="5040" w:type="dxa"/>
            <w:tcBorders>
              <w:top w:val="single" w:sz="4" w:space="0" w:color="auto"/>
              <w:left w:val="nil"/>
              <w:bottom w:val="single" w:sz="4" w:space="0" w:color="auto"/>
              <w:right w:val="single" w:sz="4" w:space="0" w:color="auto"/>
            </w:tcBorders>
            <w:shd w:val="clear" w:color="000000" w:fill="auto"/>
            <w:noWrap/>
            <w:vAlign w:val="center"/>
            <w:hideMark/>
          </w:tcPr>
          <w:p w14:paraId="11F4C38E" w14:textId="77777777" w:rsidR="00A15544" w:rsidRPr="007E20DB" w:rsidRDefault="00A15544" w:rsidP="00EA19AE">
            <w:pPr>
              <w:jc w:val="both"/>
              <w:rPr>
                <w:rFonts w:ascii="Arial" w:hAnsi="Arial" w:cs="Arial"/>
                <w:bCs/>
                <w:color w:val="000000"/>
                <w:sz w:val="16"/>
                <w:szCs w:val="16"/>
              </w:rPr>
            </w:pPr>
            <w:r w:rsidRPr="007E20DB">
              <w:rPr>
                <w:rFonts w:ascii="Arial" w:hAnsi="Arial" w:cs="Arial"/>
                <w:bCs/>
                <w:color w:val="000000"/>
                <w:sz w:val="16"/>
                <w:szCs w:val="16"/>
              </w:rPr>
              <w:t>Strengthened value proposition for GSS</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75FEC685" w14:textId="77777777" w:rsidR="00A15544" w:rsidRPr="007E20DB" w:rsidRDefault="00A15544" w:rsidP="00EA19AE">
            <w:pPr>
              <w:rPr>
                <w:rFonts w:ascii="Arial" w:hAnsi="Arial" w:cs="Arial"/>
                <w:bCs/>
                <w:color w:val="000000"/>
                <w:sz w:val="16"/>
                <w:szCs w:val="16"/>
              </w:rPr>
            </w:pPr>
            <w:r w:rsidRPr="007E20DB">
              <w:rPr>
                <w:rFonts w:ascii="Arial" w:hAnsi="Arial" w:cs="Arial"/>
                <w:bCs/>
                <w:color w:val="000000"/>
                <w:sz w:val="16"/>
                <w:szCs w:val="16"/>
              </w:rPr>
              <w:t xml:space="preserve"> $         3,130,000 </w:t>
            </w:r>
          </w:p>
        </w:tc>
      </w:tr>
      <w:tr w:rsidR="00A15544" w:rsidRPr="007E20DB" w14:paraId="05E3EE3B" w14:textId="77777777" w:rsidTr="00EA19AE">
        <w:trPr>
          <w:trHeight w:val="510"/>
        </w:trPr>
        <w:tc>
          <w:tcPr>
            <w:tcW w:w="1260"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4F919846" w14:textId="77777777" w:rsidR="00A15544" w:rsidRPr="007E20DB" w:rsidRDefault="00A15544" w:rsidP="00EA19AE">
            <w:pPr>
              <w:jc w:val="center"/>
              <w:rPr>
                <w:rFonts w:ascii="Arial" w:hAnsi="Arial" w:cs="Arial"/>
                <w:bCs/>
                <w:color w:val="000000"/>
                <w:sz w:val="16"/>
                <w:szCs w:val="16"/>
              </w:rPr>
            </w:pPr>
            <w:r w:rsidRPr="007E20DB">
              <w:rPr>
                <w:rFonts w:ascii="Arial" w:hAnsi="Arial" w:cs="Arial"/>
                <w:bCs/>
                <w:color w:val="000000"/>
                <w:sz w:val="16"/>
                <w:szCs w:val="16"/>
              </w:rPr>
              <w:t>2.3</w:t>
            </w:r>
          </w:p>
        </w:tc>
        <w:tc>
          <w:tcPr>
            <w:tcW w:w="5040" w:type="dxa"/>
            <w:tcBorders>
              <w:top w:val="single" w:sz="4" w:space="0" w:color="auto"/>
              <w:left w:val="nil"/>
              <w:bottom w:val="single" w:sz="4" w:space="0" w:color="auto"/>
              <w:right w:val="single" w:sz="4" w:space="0" w:color="auto"/>
            </w:tcBorders>
            <w:shd w:val="clear" w:color="000000" w:fill="auto"/>
            <w:noWrap/>
            <w:vAlign w:val="center"/>
            <w:hideMark/>
          </w:tcPr>
          <w:p w14:paraId="1F8B96B0" w14:textId="77777777" w:rsidR="00A15544" w:rsidRPr="007E20DB" w:rsidRDefault="00A15544" w:rsidP="00EA19AE">
            <w:pPr>
              <w:jc w:val="both"/>
              <w:rPr>
                <w:rFonts w:ascii="Arial" w:hAnsi="Arial" w:cs="Arial"/>
                <w:bCs/>
                <w:color w:val="000000"/>
                <w:sz w:val="16"/>
                <w:szCs w:val="16"/>
              </w:rPr>
            </w:pPr>
            <w:r w:rsidRPr="007E20DB">
              <w:rPr>
                <w:rFonts w:ascii="Arial" w:hAnsi="Arial" w:cs="Arial"/>
                <w:bCs/>
                <w:color w:val="000000"/>
                <w:sz w:val="16"/>
                <w:szCs w:val="16"/>
              </w:rPr>
              <w:t xml:space="preserve">Incubator and Accelerator programmes for SMEs in GSS </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4920AEEF" w14:textId="77777777" w:rsidR="00A15544" w:rsidRPr="007E20DB" w:rsidRDefault="00A15544" w:rsidP="00EA19AE">
            <w:pPr>
              <w:rPr>
                <w:rFonts w:ascii="Arial" w:hAnsi="Arial" w:cs="Arial"/>
                <w:bCs/>
                <w:color w:val="000000"/>
                <w:sz w:val="16"/>
                <w:szCs w:val="16"/>
              </w:rPr>
            </w:pPr>
            <w:r w:rsidRPr="007E20DB">
              <w:rPr>
                <w:rFonts w:ascii="Arial" w:hAnsi="Arial" w:cs="Arial"/>
                <w:bCs/>
                <w:color w:val="000000"/>
                <w:sz w:val="16"/>
                <w:szCs w:val="16"/>
              </w:rPr>
              <w:t xml:space="preserve"> $         1,000,000 </w:t>
            </w:r>
          </w:p>
        </w:tc>
      </w:tr>
      <w:tr w:rsidR="00A15544" w:rsidRPr="007E20DB" w14:paraId="28BB6547" w14:textId="77777777" w:rsidTr="00EA19AE">
        <w:trPr>
          <w:trHeight w:val="510"/>
        </w:trPr>
        <w:tc>
          <w:tcPr>
            <w:tcW w:w="1260"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1436F406" w14:textId="77777777" w:rsidR="00A15544" w:rsidRPr="007E20DB" w:rsidRDefault="00A15544" w:rsidP="00EA19AE">
            <w:pPr>
              <w:jc w:val="center"/>
              <w:rPr>
                <w:rFonts w:ascii="Arial" w:hAnsi="Arial" w:cs="Arial"/>
                <w:bCs/>
                <w:color w:val="000000"/>
                <w:sz w:val="16"/>
                <w:szCs w:val="16"/>
              </w:rPr>
            </w:pPr>
            <w:r w:rsidRPr="007E20DB">
              <w:rPr>
                <w:rFonts w:ascii="Arial" w:hAnsi="Arial" w:cs="Arial"/>
                <w:bCs/>
                <w:color w:val="000000"/>
                <w:sz w:val="16"/>
                <w:szCs w:val="16"/>
              </w:rPr>
              <w:t>2.4</w:t>
            </w:r>
          </w:p>
        </w:tc>
        <w:tc>
          <w:tcPr>
            <w:tcW w:w="5040" w:type="dxa"/>
            <w:tcBorders>
              <w:top w:val="single" w:sz="4" w:space="0" w:color="auto"/>
              <w:left w:val="nil"/>
              <w:bottom w:val="single" w:sz="4" w:space="0" w:color="auto"/>
              <w:right w:val="single" w:sz="4" w:space="0" w:color="auto"/>
            </w:tcBorders>
            <w:shd w:val="clear" w:color="000000" w:fill="auto"/>
            <w:noWrap/>
            <w:vAlign w:val="center"/>
            <w:hideMark/>
          </w:tcPr>
          <w:p w14:paraId="1B3C5290" w14:textId="77777777" w:rsidR="00A15544" w:rsidRPr="007E20DB" w:rsidRDefault="00A15544" w:rsidP="00EA19AE">
            <w:pPr>
              <w:jc w:val="both"/>
              <w:rPr>
                <w:rFonts w:ascii="Arial" w:hAnsi="Arial" w:cs="Arial"/>
                <w:bCs/>
                <w:color w:val="000000"/>
                <w:sz w:val="16"/>
                <w:szCs w:val="16"/>
              </w:rPr>
            </w:pPr>
            <w:r w:rsidRPr="007E20DB">
              <w:rPr>
                <w:rFonts w:ascii="Arial" w:hAnsi="Arial" w:cs="Arial"/>
                <w:bCs/>
                <w:color w:val="000000"/>
                <w:sz w:val="16"/>
                <w:szCs w:val="16"/>
              </w:rPr>
              <w:t>Digital management system</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7438239E" w14:textId="77777777" w:rsidR="00A15544" w:rsidRPr="007E20DB" w:rsidRDefault="00A15544" w:rsidP="00EA19AE">
            <w:pPr>
              <w:rPr>
                <w:rFonts w:ascii="Arial" w:hAnsi="Arial" w:cs="Arial"/>
                <w:bCs/>
                <w:color w:val="000000"/>
                <w:sz w:val="16"/>
                <w:szCs w:val="16"/>
              </w:rPr>
            </w:pPr>
            <w:r w:rsidRPr="007E20DB">
              <w:rPr>
                <w:rFonts w:ascii="Arial" w:hAnsi="Arial" w:cs="Arial"/>
                <w:bCs/>
                <w:color w:val="000000"/>
                <w:sz w:val="16"/>
                <w:szCs w:val="16"/>
              </w:rPr>
              <w:t xml:space="preserve"> $            600,000 </w:t>
            </w:r>
          </w:p>
        </w:tc>
      </w:tr>
      <w:tr w:rsidR="00A15544" w:rsidRPr="007E20DB" w14:paraId="490B546F" w14:textId="77777777" w:rsidTr="00EA19AE">
        <w:trPr>
          <w:trHeight w:val="300"/>
        </w:trPr>
        <w:tc>
          <w:tcPr>
            <w:tcW w:w="63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291874"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PROJECT EXECUTION UNIT</w:t>
            </w:r>
          </w:p>
        </w:tc>
        <w:tc>
          <w:tcPr>
            <w:tcW w:w="162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B9BF4CE"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xml:space="preserve"> $         1,500,000 </w:t>
            </w:r>
          </w:p>
        </w:tc>
      </w:tr>
      <w:tr w:rsidR="00A15544" w:rsidRPr="007E20DB" w14:paraId="3799BCAD" w14:textId="77777777" w:rsidTr="00EA19AE">
        <w:trPr>
          <w:trHeight w:val="300"/>
        </w:trPr>
        <w:tc>
          <w:tcPr>
            <w:tcW w:w="63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B2F8BF"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MONITORING AND EVALUATION</w:t>
            </w:r>
          </w:p>
        </w:tc>
        <w:tc>
          <w:tcPr>
            <w:tcW w:w="1620"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6FD89BC"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100,000</w:t>
            </w:r>
          </w:p>
        </w:tc>
      </w:tr>
      <w:tr w:rsidR="00A15544" w:rsidRPr="007E20DB" w14:paraId="28321427" w14:textId="77777777" w:rsidTr="00EA19AE">
        <w:trPr>
          <w:trHeight w:val="300"/>
        </w:trPr>
        <w:tc>
          <w:tcPr>
            <w:tcW w:w="63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E80859"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CONTINGENCIES</w:t>
            </w:r>
          </w:p>
        </w:tc>
        <w:tc>
          <w:tcPr>
            <w:tcW w:w="162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3950D75"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xml:space="preserve"> $              20,000 </w:t>
            </w:r>
          </w:p>
        </w:tc>
      </w:tr>
      <w:tr w:rsidR="00A15544" w:rsidRPr="007E20DB" w14:paraId="316E70DB" w14:textId="77777777" w:rsidTr="00EA19AE">
        <w:trPr>
          <w:trHeight w:val="300"/>
        </w:trPr>
        <w:tc>
          <w:tcPr>
            <w:tcW w:w="630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3BDD0F"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AUDITS</w:t>
            </w:r>
          </w:p>
        </w:tc>
        <w:tc>
          <w:tcPr>
            <w:tcW w:w="162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79C4777"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xml:space="preserve"> $            100,000 </w:t>
            </w:r>
          </w:p>
        </w:tc>
      </w:tr>
      <w:tr w:rsidR="00A15544" w:rsidRPr="007E20DB" w14:paraId="3AA17AC0" w14:textId="77777777" w:rsidTr="00EA19AE">
        <w:trPr>
          <w:trHeight w:val="300"/>
        </w:trPr>
        <w:tc>
          <w:tcPr>
            <w:tcW w:w="1260" w:type="dxa"/>
            <w:tcBorders>
              <w:top w:val="nil"/>
              <w:left w:val="single" w:sz="4" w:space="0" w:color="auto"/>
              <w:bottom w:val="single" w:sz="4" w:space="0" w:color="auto"/>
              <w:right w:val="single" w:sz="4" w:space="0" w:color="auto"/>
            </w:tcBorders>
            <w:shd w:val="clear" w:color="000000" w:fill="D9D9D9"/>
            <w:vAlign w:val="center"/>
            <w:hideMark/>
          </w:tcPr>
          <w:p w14:paraId="74EC461D" w14:textId="77777777" w:rsidR="00A15544" w:rsidRPr="007E20DB" w:rsidRDefault="00A15544" w:rsidP="00EA19AE">
            <w:pPr>
              <w:rPr>
                <w:rFonts w:ascii="Arial" w:hAnsi="Arial" w:cs="Arial"/>
                <w:b/>
                <w:bCs/>
                <w:sz w:val="16"/>
                <w:szCs w:val="16"/>
              </w:rPr>
            </w:pPr>
            <w:r w:rsidRPr="007E20DB">
              <w:rPr>
                <w:rFonts w:ascii="Arial" w:hAnsi="Arial" w:cs="Arial"/>
                <w:b/>
                <w:bCs/>
                <w:sz w:val="16"/>
                <w:szCs w:val="16"/>
              </w:rPr>
              <w:t>TOTAL</w:t>
            </w:r>
          </w:p>
        </w:tc>
        <w:tc>
          <w:tcPr>
            <w:tcW w:w="5040" w:type="dxa"/>
            <w:tcBorders>
              <w:top w:val="nil"/>
              <w:left w:val="nil"/>
              <w:bottom w:val="single" w:sz="4" w:space="0" w:color="auto"/>
              <w:right w:val="single" w:sz="4" w:space="0" w:color="auto"/>
            </w:tcBorders>
            <w:shd w:val="clear" w:color="000000" w:fill="D9D9D9"/>
            <w:vAlign w:val="center"/>
            <w:hideMark/>
          </w:tcPr>
          <w:p w14:paraId="274ACE75"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w:t>
            </w:r>
          </w:p>
        </w:tc>
        <w:tc>
          <w:tcPr>
            <w:tcW w:w="1620" w:type="dxa"/>
            <w:tcBorders>
              <w:top w:val="nil"/>
              <w:left w:val="nil"/>
              <w:bottom w:val="single" w:sz="4" w:space="0" w:color="auto"/>
              <w:right w:val="single" w:sz="4" w:space="0" w:color="auto"/>
            </w:tcBorders>
            <w:shd w:val="clear" w:color="000000" w:fill="D0CECE"/>
            <w:noWrap/>
            <w:vAlign w:val="center"/>
            <w:hideMark/>
          </w:tcPr>
          <w:p w14:paraId="7BDF2528" w14:textId="77777777" w:rsidR="00A15544" w:rsidRPr="007E20DB" w:rsidRDefault="00A15544" w:rsidP="00EA19AE">
            <w:pPr>
              <w:rPr>
                <w:rFonts w:ascii="Arial" w:hAnsi="Arial" w:cs="Arial"/>
                <w:b/>
                <w:bCs/>
                <w:color w:val="000000"/>
                <w:sz w:val="16"/>
                <w:szCs w:val="16"/>
              </w:rPr>
            </w:pPr>
            <w:r w:rsidRPr="007E20DB">
              <w:rPr>
                <w:rFonts w:ascii="Arial" w:hAnsi="Arial" w:cs="Arial"/>
                <w:b/>
                <w:bCs/>
                <w:color w:val="000000"/>
                <w:sz w:val="16"/>
                <w:szCs w:val="16"/>
              </w:rPr>
              <w:t xml:space="preserve"> $       15,000,000 </w:t>
            </w:r>
          </w:p>
        </w:tc>
      </w:tr>
    </w:tbl>
    <w:p w14:paraId="7FC26814" w14:textId="77777777" w:rsidR="00613629" w:rsidRPr="007E20DB" w:rsidRDefault="00613629" w:rsidP="0088594F">
      <w:pPr>
        <w:pStyle w:val="SubTitle2"/>
        <w:keepNext/>
        <w:suppressAutoHyphens w:val="0"/>
        <w:spacing w:before="120" w:after="0" w:line="276" w:lineRule="auto"/>
        <w:rPr>
          <w:rFonts w:ascii="Arial" w:hAnsi="Arial" w:cs="Arial"/>
          <w:sz w:val="20"/>
          <w:lang w:val="en-US"/>
        </w:rPr>
      </w:pPr>
    </w:p>
    <w:p w14:paraId="57B558E9" w14:textId="77777777" w:rsidR="00B7684F" w:rsidRPr="007E20DB" w:rsidRDefault="00B7684F">
      <w:pPr>
        <w:spacing w:after="200" w:line="276" w:lineRule="auto"/>
        <w:rPr>
          <w:rFonts w:ascii="Arial" w:hAnsi="Arial" w:cs="Arial"/>
          <w:b/>
          <w:bCs/>
          <w:sz w:val="22"/>
          <w:szCs w:val="22"/>
          <w:lang w:eastAsia="ar-SA"/>
        </w:rPr>
      </w:pPr>
      <w:r w:rsidRPr="007E20DB">
        <w:rPr>
          <w:rFonts w:ascii="Arial" w:hAnsi="Arial" w:cs="Arial"/>
          <w:sz w:val="22"/>
          <w:szCs w:val="22"/>
        </w:rPr>
        <w:br w:type="page"/>
      </w:r>
    </w:p>
    <w:p w14:paraId="511C751B" w14:textId="3FD13399" w:rsidR="00732B16" w:rsidRPr="007E20DB" w:rsidRDefault="00222DF1" w:rsidP="00FC1F36">
      <w:pPr>
        <w:pStyle w:val="SubTitle2"/>
        <w:spacing w:before="240" w:after="0" w:line="276" w:lineRule="auto"/>
        <w:rPr>
          <w:rFonts w:ascii="Arial" w:hAnsi="Arial" w:cs="Arial"/>
          <w:sz w:val="22"/>
          <w:szCs w:val="22"/>
          <w:lang w:val="en-US"/>
        </w:rPr>
      </w:pPr>
      <w:r w:rsidRPr="007E20DB">
        <w:rPr>
          <w:rFonts w:ascii="Arial" w:hAnsi="Arial" w:cs="Arial"/>
          <w:sz w:val="22"/>
          <w:szCs w:val="22"/>
          <w:lang w:val="en-US"/>
        </w:rPr>
        <w:t>ORGANI</w:t>
      </w:r>
      <w:r w:rsidR="006F501D" w:rsidRPr="007E20DB">
        <w:rPr>
          <w:rFonts w:ascii="Arial" w:hAnsi="Arial" w:cs="Arial"/>
          <w:sz w:val="22"/>
          <w:szCs w:val="22"/>
          <w:lang w:val="en-US"/>
        </w:rPr>
        <w:t>ZATIONAL STRUCTURE FOR PROJECT</w:t>
      </w:r>
      <w:r w:rsidRPr="007E20DB">
        <w:rPr>
          <w:rFonts w:ascii="Arial" w:hAnsi="Arial" w:cs="Arial"/>
          <w:sz w:val="22"/>
          <w:szCs w:val="22"/>
          <w:lang w:val="en-US"/>
        </w:rPr>
        <w:t xml:space="preserve"> IMPLEMENTATION </w:t>
      </w:r>
    </w:p>
    <w:p w14:paraId="700C57DF" w14:textId="4FEC42E8" w:rsidR="00442CF0" w:rsidRPr="007E20DB" w:rsidRDefault="00217EB2" w:rsidP="0088594F">
      <w:pPr>
        <w:pStyle w:val="SubTitle2"/>
        <w:spacing w:before="120" w:line="276" w:lineRule="auto"/>
        <w:jc w:val="both"/>
        <w:rPr>
          <w:rFonts w:ascii="Arial" w:hAnsi="Arial" w:cs="Arial"/>
          <w:b w:val="0"/>
          <w:sz w:val="20"/>
          <w:lang w:val="en-US"/>
        </w:rPr>
      </w:pPr>
      <w:r w:rsidRPr="007E20DB">
        <w:rPr>
          <w:rFonts w:ascii="Arial" w:hAnsi="Arial" w:cs="Arial"/>
          <w:b w:val="0"/>
          <w:sz w:val="20"/>
          <w:lang w:val="en-US"/>
        </w:rPr>
        <w:t xml:space="preserve">The </w:t>
      </w:r>
      <w:r w:rsidRPr="007E20DB">
        <w:rPr>
          <w:rFonts w:ascii="Arial" w:hAnsi="Arial" w:cs="Arial"/>
          <w:sz w:val="20"/>
          <w:lang w:val="en-US"/>
        </w:rPr>
        <w:t>Executing A</w:t>
      </w:r>
      <w:r w:rsidR="0088594F" w:rsidRPr="007E20DB">
        <w:rPr>
          <w:rFonts w:ascii="Arial" w:hAnsi="Arial" w:cs="Arial"/>
          <w:sz w:val="20"/>
          <w:lang w:val="en-US"/>
        </w:rPr>
        <w:t>gency</w:t>
      </w:r>
      <w:r w:rsidRPr="007E20DB">
        <w:rPr>
          <w:rFonts w:ascii="Arial" w:hAnsi="Arial" w:cs="Arial"/>
          <w:sz w:val="20"/>
          <w:lang w:val="en-US"/>
        </w:rPr>
        <w:t xml:space="preserve"> (EA)</w:t>
      </w:r>
      <w:r w:rsidR="0088594F" w:rsidRPr="007E20DB">
        <w:rPr>
          <w:rFonts w:ascii="Arial" w:hAnsi="Arial" w:cs="Arial"/>
          <w:b w:val="0"/>
          <w:sz w:val="20"/>
          <w:lang w:val="en-US"/>
        </w:rPr>
        <w:t xml:space="preserve"> will be JAMRPO, who will work in an articulated manner with HEART-Trust / NTA and Business Process Industry Association of Jamaica (BPIAJ). </w:t>
      </w:r>
      <w:r w:rsidR="00AD3286" w:rsidRPr="007E20DB">
        <w:rPr>
          <w:rFonts w:ascii="Arial" w:hAnsi="Arial" w:cs="Arial"/>
          <w:b w:val="0"/>
          <w:sz w:val="20"/>
          <w:lang w:val="en-US"/>
        </w:rPr>
        <w:t>These organizations</w:t>
      </w:r>
      <w:r w:rsidR="0088594F" w:rsidRPr="007E20DB">
        <w:rPr>
          <w:rFonts w:ascii="Arial" w:hAnsi="Arial" w:cs="Arial"/>
          <w:b w:val="0"/>
          <w:sz w:val="20"/>
          <w:lang w:val="en-US"/>
        </w:rPr>
        <w:t xml:space="preserve"> will have </w:t>
      </w:r>
      <w:r w:rsidR="00AD3286" w:rsidRPr="007E20DB">
        <w:rPr>
          <w:rFonts w:ascii="Arial" w:hAnsi="Arial" w:cs="Arial"/>
          <w:b w:val="0"/>
          <w:sz w:val="20"/>
          <w:lang w:val="en-US"/>
        </w:rPr>
        <w:t>co-</w:t>
      </w:r>
      <w:r w:rsidR="0088594F" w:rsidRPr="007E20DB">
        <w:rPr>
          <w:rFonts w:ascii="Arial" w:hAnsi="Arial" w:cs="Arial"/>
          <w:b w:val="0"/>
          <w:sz w:val="20"/>
          <w:lang w:val="en-US"/>
        </w:rPr>
        <w:t>leadership roles for the execution of the different components of the project</w:t>
      </w:r>
      <w:r w:rsidR="00442CF0" w:rsidRPr="007E20DB">
        <w:rPr>
          <w:rFonts w:ascii="Arial" w:hAnsi="Arial" w:cs="Arial"/>
          <w:b w:val="0"/>
          <w:sz w:val="20"/>
          <w:lang w:val="en-US"/>
        </w:rPr>
        <w:t xml:space="preserve">, </w:t>
      </w:r>
      <w:r w:rsidRPr="007E20DB">
        <w:rPr>
          <w:rFonts w:ascii="Arial" w:hAnsi="Arial" w:cs="Arial"/>
          <w:b w:val="0"/>
          <w:sz w:val="20"/>
          <w:lang w:val="en-US"/>
        </w:rPr>
        <w:t xml:space="preserve">for which they will </w:t>
      </w:r>
      <w:r w:rsidR="00D16EE7" w:rsidRPr="007E20DB">
        <w:rPr>
          <w:rFonts w:ascii="Arial" w:hAnsi="Arial" w:cs="Arial"/>
          <w:b w:val="0"/>
          <w:sz w:val="20"/>
          <w:lang w:val="en-US"/>
        </w:rPr>
        <w:t>appoint</w:t>
      </w:r>
      <w:r w:rsidRPr="007E20DB">
        <w:rPr>
          <w:rFonts w:ascii="Arial" w:hAnsi="Arial" w:cs="Arial"/>
          <w:b w:val="0"/>
          <w:sz w:val="20"/>
          <w:lang w:val="en-US"/>
        </w:rPr>
        <w:t xml:space="preserve"> </w:t>
      </w:r>
      <w:r w:rsidR="00343111" w:rsidRPr="007E20DB">
        <w:rPr>
          <w:rFonts w:ascii="Arial" w:hAnsi="Arial" w:cs="Arial"/>
          <w:i/>
          <w:sz w:val="20"/>
          <w:lang w:val="en-US"/>
        </w:rPr>
        <w:t>Focal Points</w:t>
      </w:r>
      <w:r w:rsidR="00E16F3A" w:rsidRPr="007E20DB">
        <w:rPr>
          <w:rFonts w:ascii="Arial" w:hAnsi="Arial" w:cs="Arial"/>
          <w:b w:val="0"/>
          <w:sz w:val="20"/>
          <w:lang w:val="en-US"/>
        </w:rPr>
        <w:t>, in charge of articulating internally within each organization</w:t>
      </w:r>
      <w:r w:rsidR="00343111" w:rsidRPr="007E20DB">
        <w:rPr>
          <w:rFonts w:ascii="Arial" w:hAnsi="Arial" w:cs="Arial"/>
          <w:b w:val="0"/>
          <w:sz w:val="20"/>
          <w:lang w:val="en-US"/>
        </w:rPr>
        <w:t>. Focal Points</w:t>
      </w:r>
      <w:r w:rsidR="00E67755" w:rsidRPr="007E20DB">
        <w:rPr>
          <w:rFonts w:ascii="Arial" w:hAnsi="Arial" w:cs="Arial"/>
          <w:b w:val="0"/>
          <w:sz w:val="20"/>
          <w:lang w:val="en-US"/>
        </w:rPr>
        <w:t xml:space="preserve"> will conform a </w:t>
      </w:r>
      <w:r w:rsidR="00E67755" w:rsidRPr="007E20DB">
        <w:rPr>
          <w:rFonts w:ascii="Arial" w:hAnsi="Arial" w:cs="Arial"/>
          <w:sz w:val="20"/>
          <w:lang w:val="en-US"/>
        </w:rPr>
        <w:t>Global Services Executive Board</w:t>
      </w:r>
      <w:r w:rsidR="000F097C" w:rsidRPr="007E20DB">
        <w:rPr>
          <w:rFonts w:ascii="Arial" w:hAnsi="Arial" w:cs="Arial"/>
          <w:b w:val="0"/>
          <w:sz w:val="20"/>
          <w:lang w:val="en-US"/>
        </w:rPr>
        <w:t xml:space="preserve"> </w:t>
      </w:r>
      <w:r w:rsidR="00A751E0" w:rsidRPr="007E20DB">
        <w:rPr>
          <w:rFonts w:ascii="Arial" w:hAnsi="Arial" w:cs="Arial"/>
          <w:sz w:val="20"/>
          <w:lang w:val="en-US"/>
        </w:rPr>
        <w:t>(</w:t>
      </w:r>
      <w:r w:rsidR="005752B8" w:rsidRPr="007E20DB">
        <w:rPr>
          <w:rFonts w:ascii="Arial" w:hAnsi="Arial" w:cs="Arial"/>
          <w:sz w:val="20"/>
          <w:lang w:val="en-US"/>
        </w:rPr>
        <w:t>E</w:t>
      </w:r>
      <w:r w:rsidR="000F097C" w:rsidRPr="007E20DB">
        <w:rPr>
          <w:rFonts w:ascii="Arial" w:hAnsi="Arial" w:cs="Arial"/>
          <w:sz w:val="20"/>
          <w:lang w:val="en-US"/>
        </w:rPr>
        <w:t>B</w:t>
      </w:r>
      <w:r w:rsidR="00BE3114" w:rsidRPr="007E20DB">
        <w:rPr>
          <w:rFonts w:ascii="Arial" w:hAnsi="Arial" w:cs="Arial"/>
          <w:sz w:val="20"/>
          <w:lang w:val="en-US"/>
        </w:rPr>
        <w:t>)</w:t>
      </w:r>
      <w:r w:rsidR="00BE3114" w:rsidRPr="007E20DB">
        <w:rPr>
          <w:rFonts w:ascii="Arial" w:hAnsi="Arial" w:cs="Arial"/>
          <w:b w:val="0"/>
          <w:sz w:val="20"/>
          <w:lang w:val="en-US"/>
        </w:rPr>
        <w:t>, which</w:t>
      </w:r>
      <w:r w:rsidR="00343111" w:rsidRPr="007E20DB">
        <w:rPr>
          <w:rFonts w:ascii="Arial" w:hAnsi="Arial" w:cs="Arial"/>
          <w:b w:val="0"/>
          <w:sz w:val="20"/>
          <w:lang w:val="en-US"/>
        </w:rPr>
        <w:t xml:space="preserve"> reports to the </w:t>
      </w:r>
      <w:r w:rsidR="00343111" w:rsidRPr="007E20DB">
        <w:rPr>
          <w:rFonts w:ascii="Arial" w:hAnsi="Arial" w:cs="Arial"/>
          <w:sz w:val="20"/>
          <w:lang w:val="en-US"/>
        </w:rPr>
        <w:t>Project Steering Committee</w:t>
      </w:r>
      <w:r w:rsidR="00343111" w:rsidRPr="007E20DB">
        <w:rPr>
          <w:rFonts w:ascii="Arial" w:hAnsi="Arial" w:cs="Arial"/>
          <w:b w:val="0"/>
          <w:sz w:val="20"/>
          <w:lang w:val="en-US"/>
        </w:rPr>
        <w:t xml:space="preserve"> </w:t>
      </w:r>
      <w:r w:rsidR="00343111" w:rsidRPr="007E20DB">
        <w:rPr>
          <w:rFonts w:ascii="Arial" w:hAnsi="Arial" w:cs="Arial"/>
          <w:sz w:val="20"/>
          <w:lang w:val="en-US"/>
        </w:rPr>
        <w:t>(PSC)</w:t>
      </w:r>
      <w:r w:rsidR="00343111" w:rsidRPr="007E20DB">
        <w:rPr>
          <w:rFonts w:ascii="Arial" w:hAnsi="Arial" w:cs="Arial"/>
          <w:b w:val="0"/>
          <w:sz w:val="20"/>
          <w:lang w:val="en-US"/>
        </w:rPr>
        <w:t xml:space="preserve"> – Strategic giddiness -</w:t>
      </w:r>
      <w:r w:rsidR="00D46247" w:rsidRPr="007E20DB">
        <w:rPr>
          <w:rFonts w:ascii="Arial" w:hAnsi="Arial" w:cs="Arial"/>
          <w:b w:val="0"/>
          <w:sz w:val="20"/>
          <w:lang w:val="en-US"/>
        </w:rPr>
        <w:t xml:space="preserve">.  </w:t>
      </w:r>
      <w:r w:rsidR="000714D4" w:rsidRPr="007E20DB">
        <w:rPr>
          <w:rFonts w:ascii="Arial" w:hAnsi="Arial" w:cs="Arial"/>
          <w:b w:val="0"/>
          <w:sz w:val="20"/>
          <w:lang w:val="en-US"/>
        </w:rPr>
        <w:t xml:space="preserve">A </w:t>
      </w:r>
      <w:r w:rsidR="000714D4" w:rsidRPr="007E20DB">
        <w:rPr>
          <w:rFonts w:ascii="Arial" w:hAnsi="Arial" w:cs="Arial"/>
          <w:sz w:val="20"/>
          <w:lang w:val="en-US"/>
        </w:rPr>
        <w:t xml:space="preserve">Global Services </w:t>
      </w:r>
      <w:r w:rsidR="00E16F3A" w:rsidRPr="007E20DB">
        <w:rPr>
          <w:rFonts w:ascii="Arial" w:hAnsi="Arial" w:cs="Arial"/>
          <w:sz w:val="20"/>
          <w:lang w:val="en-US"/>
        </w:rPr>
        <w:t>Industry</w:t>
      </w:r>
      <w:r w:rsidR="000714D4" w:rsidRPr="007E20DB">
        <w:rPr>
          <w:rFonts w:ascii="Arial" w:hAnsi="Arial" w:cs="Arial"/>
          <w:sz w:val="20"/>
          <w:lang w:val="en-US"/>
        </w:rPr>
        <w:t xml:space="preserve"> B</w:t>
      </w:r>
      <w:r w:rsidR="00A751E0" w:rsidRPr="007E20DB">
        <w:rPr>
          <w:rFonts w:ascii="Arial" w:hAnsi="Arial" w:cs="Arial"/>
          <w:sz w:val="20"/>
          <w:lang w:val="en-US"/>
        </w:rPr>
        <w:t>oard (I</w:t>
      </w:r>
      <w:r w:rsidR="000714D4" w:rsidRPr="007E20DB">
        <w:rPr>
          <w:rFonts w:ascii="Arial" w:hAnsi="Arial" w:cs="Arial"/>
          <w:sz w:val="20"/>
          <w:lang w:val="en-US"/>
        </w:rPr>
        <w:t>B)</w:t>
      </w:r>
      <w:r w:rsidR="000714D4" w:rsidRPr="007E20DB">
        <w:rPr>
          <w:rFonts w:ascii="Arial" w:hAnsi="Arial" w:cs="Arial"/>
          <w:b w:val="0"/>
          <w:sz w:val="20"/>
          <w:lang w:val="en-US"/>
        </w:rPr>
        <w:t xml:space="preserve"> will complete the Project Governance</w:t>
      </w:r>
      <w:r w:rsidR="000714D4" w:rsidRPr="007E20DB">
        <w:rPr>
          <w:rFonts w:ascii="Arial" w:hAnsi="Arial" w:cs="Arial"/>
          <w:sz w:val="20"/>
          <w:lang w:val="en-US"/>
        </w:rPr>
        <w:t xml:space="preserve">. </w:t>
      </w:r>
      <w:r w:rsidR="000714D4" w:rsidRPr="007E20DB">
        <w:rPr>
          <w:rFonts w:ascii="Arial" w:hAnsi="Arial" w:cs="Arial"/>
          <w:b w:val="0"/>
          <w:sz w:val="20"/>
          <w:lang w:val="en-US"/>
        </w:rPr>
        <w:t xml:space="preserve">The GS-EB y el GS-CB operating together will conform a </w:t>
      </w:r>
      <w:r w:rsidR="000714D4" w:rsidRPr="007E20DB">
        <w:rPr>
          <w:rFonts w:ascii="Arial" w:hAnsi="Arial" w:cs="Arial"/>
          <w:sz w:val="20"/>
          <w:lang w:val="en-US"/>
        </w:rPr>
        <w:t>Globa</w:t>
      </w:r>
      <w:r w:rsidR="00A751E0" w:rsidRPr="007E20DB">
        <w:rPr>
          <w:rFonts w:ascii="Arial" w:hAnsi="Arial" w:cs="Arial"/>
          <w:sz w:val="20"/>
          <w:lang w:val="en-US"/>
        </w:rPr>
        <w:t xml:space="preserve">l Services Skills </w:t>
      </w:r>
      <w:r w:rsidR="00A15544" w:rsidRPr="007E20DB">
        <w:rPr>
          <w:rFonts w:ascii="Arial" w:hAnsi="Arial" w:cs="Arial"/>
          <w:sz w:val="20"/>
          <w:lang w:val="en-US"/>
        </w:rPr>
        <w:t>Board</w:t>
      </w:r>
      <w:r w:rsidR="00A751E0" w:rsidRPr="007E20DB">
        <w:rPr>
          <w:rFonts w:ascii="Arial" w:hAnsi="Arial" w:cs="Arial"/>
          <w:sz w:val="20"/>
          <w:lang w:val="en-US"/>
        </w:rPr>
        <w:t xml:space="preserve"> (</w:t>
      </w:r>
      <w:r w:rsidR="00A15544" w:rsidRPr="007E20DB">
        <w:rPr>
          <w:rFonts w:ascii="Arial" w:hAnsi="Arial" w:cs="Arial"/>
          <w:sz w:val="20"/>
          <w:lang w:val="en-US"/>
        </w:rPr>
        <w:t>GSSB</w:t>
      </w:r>
      <w:r w:rsidR="00A15544" w:rsidRPr="007E20DB">
        <w:rPr>
          <w:rStyle w:val="FootnoteReference"/>
          <w:rFonts w:ascii="Arial" w:hAnsi="Arial" w:cs="Arial"/>
          <w:sz w:val="20"/>
          <w:lang w:val="en-US"/>
        </w:rPr>
        <w:footnoteReference w:id="4"/>
      </w:r>
      <w:r w:rsidR="000714D4" w:rsidRPr="007E20DB">
        <w:rPr>
          <w:rFonts w:ascii="Arial" w:hAnsi="Arial" w:cs="Arial"/>
          <w:sz w:val="20"/>
          <w:lang w:val="en-US"/>
        </w:rPr>
        <w:t xml:space="preserve">), </w:t>
      </w:r>
      <w:r w:rsidR="000714D4" w:rsidRPr="007E20DB">
        <w:rPr>
          <w:rFonts w:ascii="Arial" w:hAnsi="Arial" w:cs="Arial"/>
          <w:b w:val="0"/>
          <w:sz w:val="20"/>
          <w:lang w:val="en-US"/>
        </w:rPr>
        <w:t>focused on Component</w:t>
      </w:r>
      <w:r w:rsidR="003B7939">
        <w:rPr>
          <w:rFonts w:ascii="Arial" w:hAnsi="Arial" w:cs="Arial"/>
          <w:b w:val="0"/>
          <w:sz w:val="20"/>
          <w:lang w:val="en-US"/>
        </w:rPr>
        <w:t> </w:t>
      </w:r>
      <w:r w:rsidR="000714D4" w:rsidRPr="007E20DB">
        <w:rPr>
          <w:rFonts w:ascii="Arial" w:hAnsi="Arial" w:cs="Arial"/>
          <w:b w:val="0"/>
          <w:sz w:val="20"/>
          <w:lang w:val="en-US"/>
        </w:rPr>
        <w:t>1 leadership.</w:t>
      </w:r>
    </w:p>
    <w:p w14:paraId="14868212" w14:textId="5B5E5A3C" w:rsidR="000F097C" w:rsidRPr="007E20DB" w:rsidRDefault="0088594F" w:rsidP="00217EB2">
      <w:pPr>
        <w:pStyle w:val="SubTitle2"/>
        <w:spacing w:before="120" w:line="276" w:lineRule="auto"/>
        <w:jc w:val="both"/>
        <w:rPr>
          <w:rFonts w:ascii="Arial" w:hAnsi="Arial" w:cs="Arial"/>
          <w:b w:val="0"/>
          <w:sz w:val="20"/>
          <w:lang w:val="en-US"/>
        </w:rPr>
      </w:pPr>
      <w:r w:rsidRPr="007E20DB">
        <w:rPr>
          <w:rFonts w:ascii="Arial" w:hAnsi="Arial" w:cs="Arial"/>
          <w:b w:val="0"/>
          <w:sz w:val="20"/>
          <w:lang w:val="en-US"/>
        </w:rPr>
        <w:t xml:space="preserve">The </w:t>
      </w:r>
      <w:r w:rsidRPr="007E20DB">
        <w:rPr>
          <w:rFonts w:ascii="Arial" w:hAnsi="Arial" w:cs="Arial"/>
          <w:sz w:val="20"/>
          <w:lang w:val="en-US"/>
        </w:rPr>
        <w:t>Project Execution Unit (PEU)</w:t>
      </w:r>
      <w:r w:rsidRPr="007E20DB">
        <w:rPr>
          <w:rFonts w:ascii="Arial" w:hAnsi="Arial" w:cs="Arial"/>
          <w:b w:val="0"/>
          <w:sz w:val="20"/>
          <w:lang w:val="en-US"/>
        </w:rPr>
        <w:t xml:space="preserve"> through its </w:t>
      </w:r>
      <w:r w:rsidR="00F52BE7" w:rsidRPr="007E20DB">
        <w:rPr>
          <w:rFonts w:ascii="Arial" w:hAnsi="Arial" w:cs="Arial"/>
          <w:i/>
          <w:sz w:val="20"/>
          <w:lang w:val="en-US"/>
        </w:rPr>
        <w:t>Project</w:t>
      </w:r>
      <w:r w:rsidRPr="007E20DB">
        <w:rPr>
          <w:rFonts w:ascii="Arial" w:hAnsi="Arial" w:cs="Arial"/>
          <w:i/>
          <w:sz w:val="20"/>
          <w:lang w:val="en-US"/>
        </w:rPr>
        <w:t xml:space="preserve"> Coordinator</w:t>
      </w:r>
      <w:r w:rsidR="00525D0F" w:rsidRPr="007E20DB">
        <w:rPr>
          <w:rStyle w:val="FootnoteReference"/>
          <w:rFonts w:ascii="Arial" w:hAnsi="Arial" w:cs="Arial"/>
          <w:sz w:val="20"/>
          <w:lang w:val="en-US"/>
        </w:rPr>
        <w:footnoteReference w:id="5"/>
      </w:r>
      <w:r w:rsidRPr="007E20DB">
        <w:rPr>
          <w:rFonts w:ascii="Arial" w:hAnsi="Arial" w:cs="Arial"/>
          <w:b w:val="0"/>
          <w:sz w:val="20"/>
          <w:lang w:val="en-US"/>
        </w:rPr>
        <w:t xml:space="preserve"> will r</w:t>
      </w:r>
      <w:r w:rsidR="00F52BE7" w:rsidRPr="007E20DB">
        <w:rPr>
          <w:rFonts w:ascii="Arial" w:hAnsi="Arial" w:cs="Arial"/>
          <w:b w:val="0"/>
          <w:sz w:val="20"/>
          <w:lang w:val="en-US"/>
        </w:rPr>
        <w:t>eport directly to the Chair</w:t>
      </w:r>
      <w:r w:rsidR="00217EB2" w:rsidRPr="007E20DB">
        <w:rPr>
          <w:rFonts w:ascii="Arial" w:hAnsi="Arial" w:cs="Arial"/>
          <w:b w:val="0"/>
          <w:sz w:val="20"/>
          <w:lang w:val="en-US"/>
        </w:rPr>
        <w:t xml:space="preserve"> of JAMPRO, and it will coordinate actions with the </w:t>
      </w:r>
      <w:r w:rsidR="000714D4" w:rsidRPr="007E20DB">
        <w:rPr>
          <w:rFonts w:ascii="Arial" w:hAnsi="Arial" w:cs="Arial"/>
          <w:b w:val="0"/>
          <w:sz w:val="20"/>
          <w:lang w:val="en-US"/>
        </w:rPr>
        <w:t>GS Executive B</w:t>
      </w:r>
      <w:r w:rsidR="00E67755" w:rsidRPr="007E20DB">
        <w:rPr>
          <w:rFonts w:ascii="Arial" w:hAnsi="Arial" w:cs="Arial"/>
          <w:b w:val="0"/>
          <w:sz w:val="20"/>
          <w:lang w:val="en-US"/>
        </w:rPr>
        <w:t>oard</w:t>
      </w:r>
      <w:r w:rsidR="00217EB2" w:rsidRPr="007E20DB">
        <w:rPr>
          <w:rFonts w:ascii="Arial" w:hAnsi="Arial" w:cs="Arial"/>
          <w:b w:val="0"/>
          <w:sz w:val="20"/>
          <w:lang w:val="en-US"/>
        </w:rPr>
        <w:t xml:space="preserve">. </w:t>
      </w:r>
      <w:r w:rsidR="00CB3FB3" w:rsidRPr="007E20DB">
        <w:rPr>
          <w:rFonts w:ascii="Arial" w:hAnsi="Arial" w:cs="Arial"/>
          <w:b w:val="0"/>
          <w:sz w:val="20"/>
          <w:lang w:val="en-US"/>
        </w:rPr>
        <w:t xml:space="preserve">A </w:t>
      </w:r>
      <w:r w:rsidR="00CB3FB3" w:rsidRPr="007E20DB">
        <w:rPr>
          <w:rFonts w:ascii="Arial" w:hAnsi="Arial" w:cs="Arial"/>
          <w:sz w:val="20"/>
          <w:lang w:val="en-US"/>
        </w:rPr>
        <w:t>Global Services Skills Technical Team</w:t>
      </w:r>
      <w:r w:rsidR="00CB3FB3" w:rsidRPr="007E20DB">
        <w:rPr>
          <w:rFonts w:ascii="Arial" w:hAnsi="Arial" w:cs="Arial"/>
          <w:b w:val="0"/>
          <w:sz w:val="20"/>
          <w:lang w:val="en-US"/>
        </w:rPr>
        <w:t xml:space="preserve"> supervised by the Project Coordinator will support the execution of the Component 1</w:t>
      </w:r>
      <w:r w:rsidR="009E5006" w:rsidRPr="007E20DB">
        <w:rPr>
          <w:rFonts w:ascii="Arial" w:hAnsi="Arial" w:cs="Arial"/>
          <w:b w:val="0"/>
          <w:sz w:val="20"/>
          <w:lang w:val="en-US"/>
        </w:rPr>
        <w:t>.</w:t>
      </w:r>
    </w:p>
    <w:p w14:paraId="1455884A" w14:textId="0D496F6B" w:rsidR="009F1427" w:rsidRPr="007E20DB" w:rsidRDefault="009F1427" w:rsidP="003F55B3">
      <w:pPr>
        <w:pStyle w:val="SubTitle2"/>
        <w:spacing w:before="120" w:line="276" w:lineRule="auto"/>
        <w:rPr>
          <w:rFonts w:ascii="Arial" w:hAnsi="Arial" w:cs="Arial"/>
          <w:sz w:val="20"/>
          <w:lang w:val="en-US"/>
        </w:rPr>
      </w:pPr>
      <w:r w:rsidRPr="007E20DB">
        <w:rPr>
          <w:rFonts w:ascii="Arial" w:hAnsi="Arial" w:cs="Arial"/>
          <w:sz w:val="20"/>
          <w:lang w:val="en-US"/>
        </w:rPr>
        <w:t xml:space="preserve">Figure 2. Organizational Structure of the </w:t>
      </w:r>
      <w:r w:rsidR="006F501D" w:rsidRPr="007E20DB">
        <w:rPr>
          <w:rFonts w:ascii="Arial" w:hAnsi="Arial" w:cs="Arial"/>
          <w:sz w:val="20"/>
          <w:lang w:val="en-US"/>
        </w:rPr>
        <w:t>GGS Project</w:t>
      </w:r>
      <w:r w:rsidRPr="007E20DB">
        <w:rPr>
          <w:rFonts w:ascii="Arial" w:hAnsi="Arial" w:cs="Arial"/>
          <w:sz w:val="20"/>
          <w:lang w:val="en-US"/>
        </w:rPr>
        <w:t xml:space="preserve"> (JA-L1079)</w:t>
      </w:r>
    </w:p>
    <w:p w14:paraId="75C96B52" w14:textId="2A2053EF" w:rsidR="00363BAE" w:rsidRPr="007E20DB" w:rsidRDefault="00FC179D" w:rsidP="009F1427">
      <w:pPr>
        <w:pStyle w:val="SubTitle2"/>
        <w:spacing w:before="120" w:after="0" w:line="276" w:lineRule="auto"/>
        <w:rPr>
          <w:rFonts w:ascii="Arial" w:hAnsi="Arial" w:cs="Arial"/>
          <w:sz w:val="20"/>
          <w:lang w:val="en-US"/>
        </w:rPr>
      </w:pPr>
      <w:r w:rsidRPr="007E20DB">
        <w:rPr>
          <w:rFonts w:ascii="Arial" w:hAnsi="Arial" w:cs="Arial"/>
          <w:noProof/>
          <w:sz w:val="20"/>
          <w:lang w:val="es-UY" w:eastAsia="es-UY"/>
        </w:rPr>
        <w:drawing>
          <wp:inline distT="0" distB="0" distL="0" distR="0" wp14:anchorId="2A4A7924" wp14:editId="62C48B4A">
            <wp:extent cx="5786138" cy="4820466"/>
            <wp:effectExtent l="0" t="0" r="508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9170" cy="4831323"/>
                    </a:xfrm>
                    <a:prstGeom prst="rect">
                      <a:avLst/>
                    </a:prstGeom>
                    <a:noFill/>
                  </pic:spPr>
                </pic:pic>
              </a:graphicData>
            </a:graphic>
          </wp:inline>
        </w:drawing>
      </w:r>
      <w:r w:rsidR="00E90A3B" w:rsidRPr="007E20DB">
        <w:rPr>
          <w:rStyle w:val="FootnoteReference"/>
          <w:rFonts w:ascii="Arial" w:hAnsi="Arial" w:cs="Arial"/>
          <w:sz w:val="20"/>
          <w:lang w:val="en-US"/>
        </w:rPr>
        <w:footnoteReference w:id="6"/>
      </w:r>
    </w:p>
    <w:p w14:paraId="75BCD3D0" w14:textId="04B06C2A" w:rsidR="009F1427" w:rsidRPr="007E20DB" w:rsidRDefault="009F1427" w:rsidP="009F1427">
      <w:pPr>
        <w:pStyle w:val="SubTitle2"/>
        <w:spacing w:before="120" w:after="0" w:line="276" w:lineRule="auto"/>
        <w:rPr>
          <w:rFonts w:ascii="Arial" w:hAnsi="Arial" w:cs="Arial"/>
          <w:sz w:val="20"/>
          <w:lang w:val="en-US"/>
        </w:rPr>
      </w:pPr>
    </w:p>
    <w:p w14:paraId="6F2D7805" w14:textId="347196BC" w:rsidR="0088594F" w:rsidRPr="007E20DB" w:rsidRDefault="0088594F" w:rsidP="00992562">
      <w:pPr>
        <w:pStyle w:val="SubTitle2"/>
        <w:spacing w:before="120" w:after="0" w:line="276" w:lineRule="auto"/>
        <w:rPr>
          <w:rFonts w:ascii="Arial" w:hAnsi="Arial" w:cs="Arial"/>
          <w:sz w:val="20"/>
          <w:lang w:val="en-US"/>
        </w:rPr>
      </w:pPr>
    </w:p>
    <w:p w14:paraId="4E578642" w14:textId="77777777" w:rsidR="00992562" w:rsidRPr="007E20DB" w:rsidRDefault="00992562" w:rsidP="00992562">
      <w:pPr>
        <w:pStyle w:val="SubTitle2"/>
        <w:spacing w:before="120" w:after="0" w:line="276" w:lineRule="auto"/>
        <w:ind w:left="1080"/>
        <w:jc w:val="both"/>
        <w:rPr>
          <w:rFonts w:ascii="Arial" w:hAnsi="Arial" w:cs="Arial"/>
          <w:sz w:val="20"/>
          <w:lang w:val="en-US"/>
        </w:rPr>
      </w:pPr>
    </w:p>
    <w:p w14:paraId="1C093E65" w14:textId="094F886F" w:rsidR="0058699A" w:rsidRPr="007E20DB" w:rsidRDefault="00D46247" w:rsidP="00FC179D">
      <w:pPr>
        <w:pStyle w:val="SubTitle2"/>
        <w:keepNext/>
        <w:numPr>
          <w:ilvl w:val="0"/>
          <w:numId w:val="13"/>
        </w:numPr>
        <w:spacing w:before="120" w:after="0" w:line="276" w:lineRule="auto"/>
        <w:jc w:val="both"/>
        <w:rPr>
          <w:rFonts w:ascii="Arial" w:hAnsi="Arial" w:cs="Arial"/>
          <w:sz w:val="20"/>
          <w:lang w:val="en-US"/>
        </w:rPr>
      </w:pPr>
      <w:r w:rsidRPr="007E20DB">
        <w:rPr>
          <w:rFonts w:ascii="Arial" w:hAnsi="Arial" w:cs="Arial"/>
          <w:sz w:val="20"/>
          <w:lang w:val="en-US"/>
        </w:rPr>
        <w:t>Project Governance</w:t>
      </w:r>
    </w:p>
    <w:p w14:paraId="04E94CBF" w14:textId="22711961" w:rsidR="009C48FD" w:rsidRPr="007E20DB" w:rsidRDefault="009C48FD" w:rsidP="00FC179D">
      <w:pPr>
        <w:pStyle w:val="SubTitle2"/>
        <w:keepNext/>
        <w:spacing w:before="12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 xml:space="preserve">The </w:t>
      </w:r>
      <w:r w:rsidRPr="007E20DB">
        <w:rPr>
          <w:rFonts w:ascii="Arial" w:hAnsi="Arial" w:cs="Arial"/>
          <w:bCs w:val="0"/>
          <w:sz w:val="20"/>
          <w:szCs w:val="20"/>
          <w:lang w:val="en-US" w:eastAsia="en-US"/>
        </w:rPr>
        <w:t>Project Steering Committee</w:t>
      </w:r>
      <w:r w:rsidRPr="007E20DB">
        <w:rPr>
          <w:rFonts w:ascii="Arial" w:hAnsi="Arial" w:cs="Arial"/>
          <w:b w:val="0"/>
          <w:bCs w:val="0"/>
          <w:sz w:val="20"/>
          <w:szCs w:val="20"/>
          <w:lang w:val="en-US" w:eastAsia="en-US"/>
        </w:rPr>
        <w:t xml:space="preserve"> (PSC) will be composed of the leaders of the participating organizations (JAMPRO, HEART</w:t>
      </w:r>
      <w:r w:rsidR="00DF180C" w:rsidRPr="007E20DB">
        <w:rPr>
          <w:rFonts w:ascii="Arial" w:hAnsi="Arial" w:cs="Arial"/>
          <w:b w:val="0"/>
          <w:bCs w:val="0"/>
          <w:sz w:val="20"/>
          <w:szCs w:val="20"/>
          <w:lang w:val="en-US" w:eastAsia="en-US"/>
        </w:rPr>
        <w:t>-Trust/N</w:t>
      </w:r>
      <w:r w:rsidRPr="007E20DB">
        <w:rPr>
          <w:rFonts w:ascii="Arial" w:hAnsi="Arial" w:cs="Arial"/>
          <w:b w:val="0"/>
          <w:bCs w:val="0"/>
          <w:sz w:val="20"/>
          <w:szCs w:val="20"/>
          <w:lang w:val="en-US" w:eastAsia="en-US"/>
        </w:rPr>
        <w:t>TA Trust and BPAJ) and will be responsible for the strategic direction of the Project and the supervision of the execution</w:t>
      </w:r>
      <w:r w:rsidR="00351F27" w:rsidRPr="007E20DB">
        <w:rPr>
          <w:rFonts w:ascii="Arial" w:hAnsi="Arial" w:cs="Arial"/>
          <w:b w:val="0"/>
          <w:bCs w:val="0"/>
          <w:sz w:val="20"/>
          <w:szCs w:val="20"/>
          <w:lang w:val="en-US" w:eastAsia="en-US"/>
        </w:rPr>
        <w:t xml:space="preserve">. The PSC will </w:t>
      </w:r>
      <w:r w:rsidR="004F7182" w:rsidRPr="007E20DB">
        <w:rPr>
          <w:rFonts w:ascii="Arial" w:hAnsi="Arial" w:cs="Arial"/>
          <w:b w:val="0"/>
          <w:bCs w:val="0"/>
          <w:sz w:val="20"/>
          <w:szCs w:val="20"/>
          <w:lang w:val="en-US" w:eastAsia="en-US"/>
        </w:rPr>
        <w:t xml:space="preserve">meet </w:t>
      </w:r>
      <w:r w:rsidR="00CE7E41" w:rsidRPr="007E20DB">
        <w:rPr>
          <w:rFonts w:ascii="Arial" w:hAnsi="Arial" w:cs="Arial"/>
          <w:b w:val="0"/>
          <w:bCs w:val="0"/>
          <w:sz w:val="20"/>
          <w:szCs w:val="20"/>
          <w:lang w:val="en-US" w:eastAsia="en-US"/>
        </w:rPr>
        <w:t xml:space="preserve">at least </w:t>
      </w:r>
      <w:r w:rsidR="004F7182" w:rsidRPr="007E20DB">
        <w:rPr>
          <w:rFonts w:ascii="Arial" w:hAnsi="Arial" w:cs="Arial"/>
          <w:b w:val="0"/>
          <w:bCs w:val="0"/>
          <w:sz w:val="20"/>
          <w:szCs w:val="20"/>
          <w:lang w:val="en-US" w:eastAsia="en-US"/>
        </w:rPr>
        <w:t>once a year to approve the MOP and AOP</w:t>
      </w:r>
      <w:r w:rsidR="00351F27" w:rsidRPr="007E20DB">
        <w:rPr>
          <w:rFonts w:ascii="Arial" w:hAnsi="Arial" w:cs="Arial"/>
          <w:b w:val="0"/>
          <w:bCs w:val="0"/>
          <w:sz w:val="20"/>
          <w:szCs w:val="20"/>
          <w:lang w:val="en-US" w:eastAsia="en-US"/>
        </w:rPr>
        <w:t xml:space="preserve">. </w:t>
      </w:r>
      <w:r w:rsidR="00831651" w:rsidRPr="007E20DB">
        <w:rPr>
          <w:rFonts w:ascii="Arial" w:hAnsi="Arial" w:cs="Arial"/>
          <w:b w:val="0"/>
          <w:bCs w:val="0"/>
          <w:sz w:val="20"/>
          <w:szCs w:val="20"/>
          <w:lang w:val="en-US" w:eastAsia="en-US"/>
        </w:rPr>
        <w:t xml:space="preserve">The PSC will be </w:t>
      </w:r>
      <w:r w:rsidR="003B6A2D" w:rsidRPr="007E20DB">
        <w:rPr>
          <w:rFonts w:ascii="Arial" w:hAnsi="Arial" w:cs="Arial"/>
          <w:b w:val="0"/>
          <w:bCs w:val="0"/>
          <w:sz w:val="20"/>
          <w:szCs w:val="20"/>
          <w:lang w:val="en-US" w:eastAsia="en-US"/>
        </w:rPr>
        <w:t>presided</w:t>
      </w:r>
      <w:r w:rsidR="00831651" w:rsidRPr="007E20DB">
        <w:rPr>
          <w:rFonts w:ascii="Arial" w:hAnsi="Arial" w:cs="Arial"/>
          <w:b w:val="0"/>
          <w:bCs w:val="0"/>
          <w:sz w:val="20"/>
          <w:szCs w:val="20"/>
          <w:lang w:val="en-US" w:eastAsia="en-US"/>
        </w:rPr>
        <w:t xml:space="preserve"> by JAMPRO whom can call into meeting for special </w:t>
      </w:r>
      <w:r w:rsidR="004F7182" w:rsidRPr="007E20DB">
        <w:rPr>
          <w:rFonts w:ascii="Arial" w:hAnsi="Arial" w:cs="Arial"/>
          <w:b w:val="0"/>
          <w:bCs w:val="0"/>
          <w:sz w:val="20"/>
          <w:szCs w:val="20"/>
          <w:lang w:val="en-US" w:eastAsia="en-US"/>
        </w:rPr>
        <w:t>issues.</w:t>
      </w:r>
    </w:p>
    <w:p w14:paraId="688AE6AE" w14:textId="67E75083" w:rsidR="00E16F3A" w:rsidRPr="007E20DB" w:rsidRDefault="009C48FD" w:rsidP="00CB3FB3">
      <w:pPr>
        <w:pStyle w:val="SubTitle2"/>
        <w:spacing w:before="12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 xml:space="preserve">The </w:t>
      </w:r>
      <w:r w:rsidRPr="007E20DB">
        <w:rPr>
          <w:rFonts w:ascii="Arial" w:hAnsi="Arial" w:cs="Arial"/>
          <w:bCs w:val="0"/>
          <w:sz w:val="20"/>
          <w:szCs w:val="20"/>
          <w:lang w:val="en-US" w:eastAsia="en-US"/>
        </w:rPr>
        <w:t>GS Executive Board</w:t>
      </w:r>
      <w:r w:rsidR="00E16F3A" w:rsidRPr="007E20DB">
        <w:rPr>
          <w:rFonts w:ascii="Arial" w:hAnsi="Arial" w:cs="Arial"/>
          <w:b w:val="0"/>
          <w:bCs w:val="0"/>
          <w:sz w:val="20"/>
          <w:szCs w:val="20"/>
          <w:lang w:val="en-US" w:eastAsia="en-US"/>
        </w:rPr>
        <w:t xml:space="preserve"> (</w:t>
      </w:r>
      <w:r w:rsidRPr="007E20DB">
        <w:rPr>
          <w:rFonts w:ascii="Arial" w:hAnsi="Arial" w:cs="Arial"/>
          <w:b w:val="0"/>
          <w:bCs w:val="0"/>
          <w:sz w:val="20"/>
          <w:szCs w:val="20"/>
          <w:lang w:val="en-US" w:eastAsia="en-US"/>
        </w:rPr>
        <w:t>EB) will be composed of the Focal Point of the participating organizations and it</w:t>
      </w:r>
      <w:r w:rsidR="00DF180C" w:rsidRPr="007E20DB">
        <w:rPr>
          <w:rFonts w:ascii="Arial" w:hAnsi="Arial" w:cs="Arial"/>
          <w:b w:val="0"/>
          <w:bCs w:val="0"/>
          <w:sz w:val="20"/>
          <w:szCs w:val="20"/>
          <w:lang w:val="en-US" w:eastAsia="en-US"/>
        </w:rPr>
        <w:t>s</w:t>
      </w:r>
      <w:r w:rsidRPr="007E20DB">
        <w:rPr>
          <w:rFonts w:ascii="Arial" w:hAnsi="Arial" w:cs="Arial"/>
          <w:b w:val="0"/>
          <w:bCs w:val="0"/>
          <w:sz w:val="20"/>
          <w:szCs w:val="20"/>
          <w:lang w:val="en-US" w:eastAsia="en-US"/>
        </w:rPr>
        <w:t xml:space="preserve"> main function will be to facilitate the execution of the GS industry supportive activities financed by the Project. </w:t>
      </w:r>
      <w:r w:rsidR="004F7182" w:rsidRPr="007E20DB">
        <w:rPr>
          <w:rFonts w:ascii="Arial" w:hAnsi="Arial" w:cs="Arial"/>
          <w:b w:val="0"/>
          <w:bCs w:val="0"/>
          <w:sz w:val="20"/>
          <w:szCs w:val="20"/>
          <w:lang w:val="en-US" w:eastAsia="en-US"/>
        </w:rPr>
        <w:t xml:space="preserve">The </w:t>
      </w:r>
      <w:r w:rsidR="00594D99" w:rsidRPr="007E20DB">
        <w:rPr>
          <w:rFonts w:ascii="Arial" w:hAnsi="Arial" w:cs="Arial"/>
          <w:b w:val="0"/>
          <w:bCs w:val="0"/>
          <w:sz w:val="20"/>
          <w:szCs w:val="20"/>
          <w:lang w:val="en-US" w:eastAsia="en-US"/>
        </w:rPr>
        <w:t>EB</w:t>
      </w:r>
      <w:r w:rsidR="00896693" w:rsidRPr="007E20DB">
        <w:rPr>
          <w:rFonts w:ascii="Arial" w:hAnsi="Arial" w:cs="Arial"/>
          <w:b w:val="0"/>
          <w:bCs w:val="0"/>
          <w:sz w:val="20"/>
          <w:szCs w:val="20"/>
          <w:lang w:val="en-US" w:eastAsia="en-US"/>
        </w:rPr>
        <w:t xml:space="preserve"> will advise the PST and </w:t>
      </w:r>
      <w:r w:rsidR="00594D99" w:rsidRPr="007E20DB">
        <w:rPr>
          <w:rFonts w:ascii="Arial" w:hAnsi="Arial" w:cs="Arial"/>
          <w:b w:val="0"/>
          <w:bCs w:val="0"/>
          <w:sz w:val="20"/>
          <w:szCs w:val="20"/>
          <w:lang w:val="en-US" w:eastAsia="en-US"/>
        </w:rPr>
        <w:t xml:space="preserve">will approve (prior to the responsible signature of JAMPRO), the </w:t>
      </w:r>
      <w:r w:rsidR="004F7182" w:rsidRPr="007E20DB">
        <w:rPr>
          <w:rFonts w:ascii="Arial" w:hAnsi="Arial" w:cs="Arial"/>
          <w:b w:val="0"/>
          <w:bCs w:val="0"/>
          <w:sz w:val="20"/>
          <w:szCs w:val="20"/>
          <w:lang w:val="en-US" w:eastAsia="en-US"/>
        </w:rPr>
        <w:t xml:space="preserve">periodic reports of the Project, </w:t>
      </w:r>
      <w:r w:rsidR="00594D99" w:rsidRPr="007E20DB">
        <w:rPr>
          <w:rFonts w:ascii="Arial" w:hAnsi="Arial" w:cs="Arial"/>
          <w:b w:val="0"/>
          <w:bCs w:val="0"/>
          <w:sz w:val="20"/>
          <w:szCs w:val="20"/>
          <w:lang w:val="en-US" w:eastAsia="en-US"/>
        </w:rPr>
        <w:t>the Plans related to each Line of Action</w:t>
      </w:r>
      <w:r w:rsidR="004F7182" w:rsidRPr="007E20DB">
        <w:rPr>
          <w:rFonts w:ascii="Arial" w:hAnsi="Arial" w:cs="Arial"/>
          <w:b w:val="0"/>
          <w:bCs w:val="0"/>
          <w:sz w:val="20"/>
          <w:szCs w:val="20"/>
          <w:lang w:val="en-US" w:eastAsia="en-US"/>
        </w:rPr>
        <w:t xml:space="preserve"> and the </w:t>
      </w:r>
      <w:r w:rsidR="00896693" w:rsidRPr="007E20DB">
        <w:rPr>
          <w:rFonts w:ascii="Arial" w:hAnsi="Arial" w:cs="Arial"/>
          <w:b w:val="0"/>
          <w:bCs w:val="0"/>
          <w:sz w:val="20"/>
          <w:szCs w:val="20"/>
          <w:lang w:val="en-US" w:eastAsia="en-US"/>
        </w:rPr>
        <w:t>Apprenticeships</w:t>
      </w:r>
      <w:r w:rsidR="004F7182" w:rsidRPr="007E20DB">
        <w:rPr>
          <w:rFonts w:ascii="Arial" w:hAnsi="Arial" w:cs="Arial"/>
          <w:b w:val="0"/>
          <w:bCs w:val="0"/>
          <w:sz w:val="20"/>
          <w:szCs w:val="20"/>
          <w:lang w:val="en-US" w:eastAsia="en-US"/>
        </w:rPr>
        <w:t xml:space="preserve"> / Firm Specific Finishing Schools proposals.</w:t>
      </w:r>
      <w:r w:rsidR="00896693" w:rsidRPr="007E20DB">
        <w:rPr>
          <w:rFonts w:ascii="Arial" w:hAnsi="Arial" w:cs="Arial"/>
          <w:b w:val="0"/>
          <w:bCs w:val="0"/>
          <w:sz w:val="20"/>
          <w:szCs w:val="20"/>
          <w:lang w:val="en-US" w:eastAsia="en-US"/>
        </w:rPr>
        <w:t xml:space="preserve"> </w:t>
      </w:r>
      <w:r w:rsidR="00594D99" w:rsidRPr="007E20DB">
        <w:rPr>
          <w:rFonts w:ascii="Arial" w:hAnsi="Arial" w:cs="Arial"/>
          <w:b w:val="0"/>
          <w:bCs w:val="0"/>
          <w:sz w:val="20"/>
          <w:szCs w:val="20"/>
          <w:lang w:val="en-US" w:eastAsia="en-US"/>
        </w:rPr>
        <w:t xml:space="preserve">It will be chaired by JAMPRO </w:t>
      </w:r>
      <w:r w:rsidR="00896693" w:rsidRPr="007E20DB">
        <w:rPr>
          <w:rFonts w:ascii="Arial" w:hAnsi="Arial" w:cs="Arial"/>
          <w:b w:val="0"/>
          <w:bCs w:val="0"/>
          <w:sz w:val="20"/>
          <w:szCs w:val="20"/>
          <w:lang w:val="en-US" w:eastAsia="en-US"/>
        </w:rPr>
        <w:t>Focal Point</w:t>
      </w:r>
      <w:r w:rsidR="00594D99" w:rsidRPr="007E20DB">
        <w:rPr>
          <w:rFonts w:ascii="Arial" w:hAnsi="Arial" w:cs="Arial"/>
          <w:b w:val="0"/>
          <w:bCs w:val="0"/>
          <w:sz w:val="20"/>
          <w:szCs w:val="20"/>
          <w:lang w:val="en-US" w:eastAsia="en-US"/>
        </w:rPr>
        <w:t xml:space="preserve">, will seek to make its decisions by consensus and in the case of divergences will be resolved by simple majority. </w:t>
      </w:r>
      <w:r w:rsidR="00E16F3A" w:rsidRPr="007E20DB">
        <w:rPr>
          <w:rFonts w:ascii="Arial" w:hAnsi="Arial" w:cs="Arial"/>
          <w:b w:val="0"/>
          <w:bCs w:val="0"/>
          <w:sz w:val="20"/>
          <w:szCs w:val="20"/>
          <w:lang w:val="en-US" w:eastAsia="en-US"/>
        </w:rPr>
        <w:t>It will have periodic meetings either face-to-face or virtual, but the approvals can be done electronically.</w:t>
      </w:r>
    </w:p>
    <w:p w14:paraId="79B6D4D2" w14:textId="762B41E0" w:rsidR="00CB3FB3" w:rsidRPr="007E20DB" w:rsidRDefault="00B1283E" w:rsidP="00CB3FB3">
      <w:pPr>
        <w:pStyle w:val="SubTitle2"/>
        <w:spacing w:before="12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 xml:space="preserve">The </w:t>
      </w:r>
      <w:r w:rsidR="00E16F3A" w:rsidRPr="007E20DB">
        <w:rPr>
          <w:rFonts w:ascii="Arial" w:hAnsi="Arial" w:cs="Arial"/>
          <w:bCs w:val="0"/>
          <w:sz w:val="20"/>
          <w:szCs w:val="20"/>
          <w:lang w:val="en-US" w:eastAsia="en-US"/>
        </w:rPr>
        <w:t>GS Industry</w:t>
      </w:r>
      <w:r w:rsidR="00CB3FB3" w:rsidRPr="007E20DB">
        <w:rPr>
          <w:rFonts w:ascii="Arial" w:hAnsi="Arial" w:cs="Arial"/>
          <w:bCs w:val="0"/>
          <w:sz w:val="20"/>
          <w:szCs w:val="20"/>
          <w:lang w:val="en-US" w:eastAsia="en-US"/>
        </w:rPr>
        <w:t xml:space="preserve"> Board</w:t>
      </w:r>
      <w:r w:rsidR="00CB3FB3" w:rsidRPr="007E20DB">
        <w:rPr>
          <w:rFonts w:ascii="Arial" w:hAnsi="Arial" w:cs="Arial"/>
          <w:b w:val="0"/>
          <w:bCs w:val="0"/>
          <w:sz w:val="20"/>
          <w:szCs w:val="20"/>
          <w:lang w:val="en-US" w:eastAsia="en-US"/>
        </w:rPr>
        <w:t xml:space="preserve"> </w:t>
      </w:r>
      <w:r w:rsidR="00E16F3A" w:rsidRPr="007E20DB">
        <w:rPr>
          <w:rFonts w:ascii="Arial" w:hAnsi="Arial" w:cs="Arial"/>
          <w:b w:val="0"/>
          <w:bCs w:val="0"/>
          <w:sz w:val="20"/>
          <w:szCs w:val="20"/>
          <w:lang w:val="en-US" w:eastAsia="en-US"/>
        </w:rPr>
        <w:t>(I</w:t>
      </w:r>
      <w:r w:rsidRPr="007E20DB">
        <w:rPr>
          <w:rFonts w:ascii="Arial" w:hAnsi="Arial" w:cs="Arial"/>
          <w:b w:val="0"/>
          <w:bCs w:val="0"/>
          <w:sz w:val="20"/>
          <w:szCs w:val="20"/>
          <w:lang w:val="en-US" w:eastAsia="en-US"/>
        </w:rPr>
        <w:t xml:space="preserve">B) </w:t>
      </w:r>
      <w:r w:rsidR="00CB3FB3" w:rsidRPr="007E20DB">
        <w:rPr>
          <w:rFonts w:ascii="Arial" w:hAnsi="Arial" w:cs="Arial"/>
          <w:b w:val="0"/>
          <w:bCs w:val="0"/>
          <w:sz w:val="20"/>
          <w:szCs w:val="20"/>
          <w:lang w:val="en-US" w:eastAsia="en-US"/>
        </w:rPr>
        <w:t>will be integrated by representatives of companies in the global services sector according to the following detail:</w:t>
      </w:r>
    </w:p>
    <w:p w14:paraId="760F6470" w14:textId="77777777" w:rsidR="00CB3FB3" w:rsidRPr="007E20DB" w:rsidRDefault="00CB3FB3" w:rsidP="00B1283E">
      <w:pPr>
        <w:pStyle w:val="SubTitle2"/>
        <w:numPr>
          <w:ilvl w:val="0"/>
          <w:numId w:val="27"/>
        </w:numPr>
        <w:spacing w:after="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BPO - Outsourced Global Suppliers (2 BPIAJ + 1 non-member)</w:t>
      </w:r>
    </w:p>
    <w:p w14:paraId="478D2009" w14:textId="77777777" w:rsidR="00CB3FB3" w:rsidRPr="007E20DB" w:rsidRDefault="00CB3FB3" w:rsidP="00B1283E">
      <w:pPr>
        <w:pStyle w:val="SubTitle2"/>
        <w:numPr>
          <w:ilvl w:val="0"/>
          <w:numId w:val="27"/>
        </w:numPr>
        <w:spacing w:after="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BPO - Captive Centers (1 BPIAJ + 1 non-member)</w:t>
      </w:r>
    </w:p>
    <w:p w14:paraId="0C12E326" w14:textId="77777777" w:rsidR="00CB3FB3" w:rsidRPr="007E20DB" w:rsidRDefault="00CB3FB3" w:rsidP="00B1283E">
      <w:pPr>
        <w:pStyle w:val="SubTitle2"/>
        <w:numPr>
          <w:ilvl w:val="0"/>
          <w:numId w:val="27"/>
        </w:numPr>
        <w:spacing w:after="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ITO - Global Companies (1)</w:t>
      </w:r>
    </w:p>
    <w:p w14:paraId="4BA0CF2B" w14:textId="77777777" w:rsidR="00CB3FB3" w:rsidRPr="007E20DB" w:rsidRDefault="00CB3FB3" w:rsidP="00B1283E">
      <w:pPr>
        <w:pStyle w:val="SubTitle2"/>
        <w:numPr>
          <w:ilvl w:val="0"/>
          <w:numId w:val="27"/>
        </w:numPr>
        <w:spacing w:after="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ITO - Local companies (1)</w:t>
      </w:r>
    </w:p>
    <w:p w14:paraId="73387E75" w14:textId="77777777" w:rsidR="00CB3FB3" w:rsidRPr="007E20DB" w:rsidRDefault="00CB3FB3" w:rsidP="00B1283E">
      <w:pPr>
        <w:pStyle w:val="SubTitle2"/>
        <w:numPr>
          <w:ilvl w:val="0"/>
          <w:numId w:val="27"/>
        </w:numPr>
        <w:spacing w:after="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GS Niches Companies (2)</w:t>
      </w:r>
    </w:p>
    <w:p w14:paraId="23D80432" w14:textId="57F13A02" w:rsidR="00594D99" w:rsidRPr="007E20DB" w:rsidRDefault="00CB3FB3" w:rsidP="00CB3FB3">
      <w:pPr>
        <w:pStyle w:val="SubTitle2"/>
        <w:spacing w:before="12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BPAJ will have the specified representatives and will be able to incorporate more in case non-member companies do not participate. Non-members of BPIAJ will be appointed by JAMPRO.</w:t>
      </w:r>
      <w:r w:rsidR="00027F75" w:rsidRPr="007E20DB">
        <w:rPr>
          <w:rFonts w:ascii="Arial" w:hAnsi="Arial" w:cs="Arial"/>
          <w:b w:val="0"/>
          <w:bCs w:val="0"/>
          <w:sz w:val="20"/>
          <w:szCs w:val="20"/>
          <w:lang w:val="en-US" w:eastAsia="en-US"/>
        </w:rPr>
        <w:t xml:space="preserve"> </w:t>
      </w:r>
      <w:r w:rsidR="00594D99" w:rsidRPr="007E20DB">
        <w:rPr>
          <w:rFonts w:ascii="Arial" w:hAnsi="Arial" w:cs="Arial"/>
          <w:b w:val="0"/>
          <w:bCs w:val="0"/>
          <w:sz w:val="20"/>
          <w:szCs w:val="20"/>
          <w:lang w:val="en-US" w:eastAsia="en-US"/>
        </w:rPr>
        <w:t xml:space="preserve">The </w:t>
      </w:r>
      <w:r w:rsidR="00E16F3A" w:rsidRPr="007E20DB">
        <w:rPr>
          <w:rFonts w:ascii="Arial" w:hAnsi="Arial" w:cs="Arial"/>
          <w:b w:val="0"/>
          <w:bCs w:val="0"/>
          <w:sz w:val="20"/>
          <w:szCs w:val="20"/>
          <w:lang w:val="en-US" w:eastAsia="en-US"/>
        </w:rPr>
        <w:t>I</w:t>
      </w:r>
      <w:r w:rsidR="00594D99" w:rsidRPr="007E20DB">
        <w:rPr>
          <w:rFonts w:ascii="Arial" w:hAnsi="Arial" w:cs="Arial"/>
          <w:b w:val="0"/>
          <w:bCs w:val="0"/>
          <w:sz w:val="20"/>
          <w:szCs w:val="20"/>
          <w:lang w:val="en-US" w:eastAsia="en-US"/>
        </w:rPr>
        <w:t>B</w:t>
      </w:r>
      <w:r w:rsidR="00B1283E" w:rsidRPr="007E20DB">
        <w:rPr>
          <w:rFonts w:ascii="Arial" w:hAnsi="Arial" w:cs="Arial"/>
          <w:b w:val="0"/>
          <w:bCs w:val="0"/>
          <w:sz w:val="20"/>
          <w:szCs w:val="20"/>
          <w:lang w:val="en-US" w:eastAsia="en-US"/>
        </w:rPr>
        <w:t xml:space="preserve"> </w:t>
      </w:r>
      <w:r w:rsidR="00594D99" w:rsidRPr="007E20DB">
        <w:rPr>
          <w:rFonts w:ascii="Arial" w:hAnsi="Arial" w:cs="Arial"/>
          <w:b w:val="0"/>
          <w:bCs w:val="0"/>
          <w:sz w:val="20"/>
          <w:szCs w:val="20"/>
          <w:lang w:val="en-US" w:eastAsia="en-US"/>
        </w:rPr>
        <w:t>will have as</w:t>
      </w:r>
      <w:r w:rsidR="00E16F3A" w:rsidRPr="007E20DB">
        <w:rPr>
          <w:rFonts w:ascii="Arial" w:hAnsi="Arial" w:cs="Arial"/>
          <w:b w:val="0"/>
          <w:bCs w:val="0"/>
          <w:sz w:val="20"/>
          <w:szCs w:val="20"/>
          <w:lang w:val="en-US" w:eastAsia="en-US"/>
        </w:rPr>
        <w:t xml:space="preserve"> main functions to advise the </w:t>
      </w:r>
      <w:r w:rsidR="00594D99" w:rsidRPr="007E20DB">
        <w:rPr>
          <w:rFonts w:ascii="Arial" w:hAnsi="Arial" w:cs="Arial"/>
          <w:b w:val="0"/>
          <w:bCs w:val="0"/>
          <w:sz w:val="20"/>
          <w:szCs w:val="20"/>
          <w:lang w:val="en-US" w:eastAsia="en-US"/>
        </w:rPr>
        <w:t>EB and validate all the strategic actions of the lines of component</w:t>
      </w:r>
      <w:r w:rsidR="00124368" w:rsidRPr="007E20DB">
        <w:rPr>
          <w:rFonts w:ascii="Arial" w:hAnsi="Arial" w:cs="Arial"/>
          <w:b w:val="0"/>
          <w:bCs w:val="0"/>
          <w:sz w:val="20"/>
          <w:szCs w:val="20"/>
          <w:lang w:val="en-US" w:eastAsia="en-US"/>
        </w:rPr>
        <w:t xml:space="preserve"> 1, </w:t>
      </w:r>
      <w:proofErr w:type="gramStart"/>
      <w:r w:rsidR="00124368" w:rsidRPr="007E20DB">
        <w:rPr>
          <w:rFonts w:ascii="Arial" w:hAnsi="Arial" w:cs="Arial"/>
          <w:b w:val="0"/>
          <w:bCs w:val="0"/>
          <w:sz w:val="20"/>
          <w:szCs w:val="20"/>
          <w:lang w:val="en-US" w:eastAsia="en-US"/>
        </w:rPr>
        <w:t>with the exception of</w:t>
      </w:r>
      <w:proofErr w:type="gramEnd"/>
      <w:r w:rsidR="00124368" w:rsidRPr="007E20DB">
        <w:rPr>
          <w:rFonts w:ascii="Arial" w:hAnsi="Arial" w:cs="Arial"/>
          <w:b w:val="0"/>
          <w:bCs w:val="0"/>
          <w:sz w:val="20"/>
          <w:szCs w:val="20"/>
          <w:lang w:val="en-US" w:eastAsia="en-US"/>
        </w:rPr>
        <w:t xml:space="preserve"> line 3</w:t>
      </w:r>
      <w:r w:rsidR="00594D99" w:rsidRPr="007E20DB">
        <w:rPr>
          <w:rFonts w:ascii="Arial" w:hAnsi="Arial" w:cs="Arial"/>
          <w:b w:val="0"/>
          <w:bCs w:val="0"/>
          <w:sz w:val="20"/>
          <w:szCs w:val="20"/>
          <w:lang w:val="en-US" w:eastAsia="en-US"/>
        </w:rPr>
        <w:t xml:space="preserve"> (approval of company proposals for the financing of </w:t>
      </w:r>
      <w:r w:rsidR="00896693" w:rsidRPr="007E20DB">
        <w:rPr>
          <w:rFonts w:ascii="Arial" w:hAnsi="Arial" w:cs="Arial"/>
          <w:b w:val="0"/>
          <w:bCs w:val="0"/>
          <w:sz w:val="20"/>
          <w:szCs w:val="20"/>
          <w:lang w:val="en-US" w:eastAsia="en-US"/>
        </w:rPr>
        <w:t>Apprenticeships &amp; F</w:t>
      </w:r>
      <w:r w:rsidR="00594D99" w:rsidRPr="007E20DB">
        <w:rPr>
          <w:rFonts w:ascii="Arial" w:hAnsi="Arial" w:cs="Arial"/>
          <w:b w:val="0"/>
          <w:bCs w:val="0"/>
          <w:sz w:val="20"/>
          <w:szCs w:val="20"/>
          <w:lang w:val="en-US" w:eastAsia="en-US"/>
        </w:rPr>
        <w:t>irm specific finishing schools) in modalities A and B (see below).</w:t>
      </w:r>
      <w:r w:rsidR="00896693" w:rsidRPr="007E20DB">
        <w:rPr>
          <w:rFonts w:ascii="Arial" w:hAnsi="Arial" w:cs="Arial"/>
          <w:b w:val="0"/>
          <w:bCs w:val="0"/>
          <w:sz w:val="20"/>
          <w:szCs w:val="20"/>
          <w:lang w:val="en-US" w:eastAsia="en-US"/>
        </w:rPr>
        <w:t xml:space="preserve"> </w:t>
      </w:r>
      <w:r w:rsidR="006A098A" w:rsidRPr="007E20DB">
        <w:rPr>
          <w:rFonts w:ascii="Arial" w:hAnsi="Arial" w:cs="Arial"/>
          <w:b w:val="0"/>
          <w:bCs w:val="0"/>
          <w:sz w:val="20"/>
          <w:szCs w:val="20"/>
          <w:lang w:val="en-US" w:eastAsia="en-US"/>
        </w:rPr>
        <w:t xml:space="preserve">As mentioned before, </w:t>
      </w:r>
      <w:r w:rsidR="00E16F3A" w:rsidRPr="007E20DB">
        <w:rPr>
          <w:rFonts w:ascii="Arial" w:hAnsi="Arial" w:cs="Arial"/>
          <w:b w:val="0"/>
          <w:bCs w:val="0"/>
          <w:sz w:val="20"/>
          <w:szCs w:val="20"/>
          <w:lang w:val="en-US" w:eastAsia="en-US"/>
        </w:rPr>
        <w:t xml:space="preserve">the public-private sphere conformed by </w:t>
      </w:r>
      <w:r w:rsidR="00A751E0" w:rsidRPr="007E20DB">
        <w:rPr>
          <w:rFonts w:ascii="Arial" w:hAnsi="Arial" w:cs="Arial"/>
          <w:b w:val="0"/>
          <w:bCs w:val="0"/>
          <w:sz w:val="20"/>
          <w:szCs w:val="20"/>
          <w:lang w:val="en-US" w:eastAsia="en-US"/>
        </w:rPr>
        <w:t xml:space="preserve">the </w:t>
      </w:r>
      <w:r w:rsidR="00A15544" w:rsidRPr="007E20DB">
        <w:rPr>
          <w:rFonts w:ascii="Arial" w:hAnsi="Arial" w:cs="Arial"/>
          <w:b w:val="0"/>
          <w:bCs w:val="0"/>
          <w:sz w:val="20"/>
          <w:szCs w:val="20"/>
          <w:lang w:val="en-US" w:eastAsia="en-US"/>
        </w:rPr>
        <w:t>conjunction</w:t>
      </w:r>
      <w:r w:rsidR="00A751E0" w:rsidRPr="007E20DB">
        <w:rPr>
          <w:rFonts w:ascii="Arial" w:hAnsi="Arial" w:cs="Arial"/>
          <w:b w:val="0"/>
          <w:bCs w:val="0"/>
          <w:sz w:val="20"/>
          <w:szCs w:val="20"/>
          <w:lang w:val="en-US" w:eastAsia="en-US"/>
        </w:rPr>
        <w:t xml:space="preserve"> of EB &amp;</w:t>
      </w:r>
      <w:r w:rsidR="006A098A" w:rsidRPr="007E20DB">
        <w:rPr>
          <w:rFonts w:ascii="Arial" w:hAnsi="Arial" w:cs="Arial"/>
          <w:b w:val="0"/>
          <w:bCs w:val="0"/>
          <w:sz w:val="20"/>
          <w:szCs w:val="20"/>
          <w:lang w:val="en-US" w:eastAsia="en-US"/>
        </w:rPr>
        <w:t xml:space="preserve"> </w:t>
      </w:r>
      <w:r w:rsidR="00A751E0" w:rsidRPr="007E20DB">
        <w:rPr>
          <w:rFonts w:ascii="Arial" w:hAnsi="Arial" w:cs="Arial"/>
          <w:b w:val="0"/>
          <w:bCs w:val="0"/>
          <w:sz w:val="20"/>
          <w:szCs w:val="20"/>
          <w:lang w:val="en-US" w:eastAsia="en-US"/>
        </w:rPr>
        <w:t>I</w:t>
      </w:r>
      <w:r w:rsidR="006A098A" w:rsidRPr="007E20DB">
        <w:rPr>
          <w:rFonts w:ascii="Arial" w:hAnsi="Arial" w:cs="Arial"/>
          <w:b w:val="0"/>
          <w:bCs w:val="0"/>
          <w:sz w:val="20"/>
          <w:szCs w:val="20"/>
          <w:lang w:val="en-US" w:eastAsia="en-US"/>
        </w:rPr>
        <w:t xml:space="preserve">B will be named </w:t>
      </w:r>
      <w:r w:rsidR="006A098A" w:rsidRPr="007E20DB">
        <w:rPr>
          <w:rFonts w:ascii="Arial" w:hAnsi="Arial" w:cs="Arial"/>
          <w:bCs w:val="0"/>
          <w:sz w:val="20"/>
          <w:szCs w:val="20"/>
          <w:lang w:val="en-US" w:eastAsia="en-US"/>
        </w:rPr>
        <w:t xml:space="preserve">GS Skills </w:t>
      </w:r>
      <w:r w:rsidR="00A15544" w:rsidRPr="007E20DB">
        <w:rPr>
          <w:rFonts w:ascii="Arial" w:hAnsi="Arial" w:cs="Arial"/>
          <w:bCs w:val="0"/>
          <w:sz w:val="20"/>
          <w:szCs w:val="20"/>
          <w:lang w:val="en-US" w:eastAsia="en-US"/>
        </w:rPr>
        <w:t>Board</w:t>
      </w:r>
      <w:r w:rsidR="00A751E0" w:rsidRPr="007E20DB">
        <w:rPr>
          <w:rFonts w:ascii="Arial" w:hAnsi="Arial" w:cs="Arial"/>
          <w:b w:val="0"/>
          <w:bCs w:val="0"/>
          <w:sz w:val="20"/>
          <w:szCs w:val="20"/>
          <w:lang w:val="en-US" w:eastAsia="en-US"/>
        </w:rPr>
        <w:t xml:space="preserve"> </w:t>
      </w:r>
      <w:r w:rsidR="00A751E0" w:rsidRPr="007E20DB">
        <w:rPr>
          <w:rFonts w:ascii="Arial" w:hAnsi="Arial" w:cs="Arial"/>
          <w:bCs w:val="0"/>
          <w:sz w:val="20"/>
          <w:szCs w:val="20"/>
          <w:lang w:val="en-US" w:eastAsia="en-US"/>
        </w:rPr>
        <w:t>(</w:t>
      </w:r>
      <w:r w:rsidR="00A15544" w:rsidRPr="007E20DB">
        <w:rPr>
          <w:rFonts w:ascii="Arial" w:hAnsi="Arial" w:cs="Arial"/>
          <w:bCs w:val="0"/>
          <w:sz w:val="20"/>
          <w:szCs w:val="20"/>
          <w:lang w:val="en-US" w:eastAsia="en-US"/>
        </w:rPr>
        <w:t>GSSB</w:t>
      </w:r>
      <w:r w:rsidR="00A751E0" w:rsidRPr="007E20DB">
        <w:rPr>
          <w:rFonts w:ascii="Arial" w:hAnsi="Arial" w:cs="Arial"/>
          <w:bCs w:val="0"/>
          <w:sz w:val="20"/>
          <w:szCs w:val="20"/>
          <w:lang w:val="en-US" w:eastAsia="en-US"/>
        </w:rPr>
        <w:t>)</w:t>
      </w:r>
      <w:r w:rsidR="00A15544" w:rsidRPr="007E20DB">
        <w:rPr>
          <w:rFonts w:ascii="Arial" w:hAnsi="Arial" w:cs="Arial"/>
          <w:bCs w:val="0"/>
          <w:sz w:val="20"/>
          <w:szCs w:val="20"/>
          <w:lang w:val="en-US" w:eastAsia="en-US"/>
        </w:rPr>
        <w:t>.</w:t>
      </w:r>
    </w:p>
    <w:p w14:paraId="56628534" w14:textId="064BBB36" w:rsidR="008A13EA" w:rsidRPr="007E20DB" w:rsidRDefault="00525D0F" w:rsidP="00525D0F">
      <w:pPr>
        <w:pStyle w:val="SubTitle2"/>
        <w:spacing w:before="120" w:line="276" w:lineRule="auto"/>
        <w:rPr>
          <w:rFonts w:ascii="Arial" w:hAnsi="Arial" w:cs="Arial"/>
          <w:sz w:val="20"/>
          <w:lang w:val="en-US"/>
        </w:rPr>
      </w:pPr>
      <w:r w:rsidRPr="007E20DB">
        <w:rPr>
          <w:rFonts w:ascii="Arial" w:hAnsi="Arial" w:cs="Arial"/>
          <w:sz w:val="20"/>
          <w:lang w:val="en-US"/>
        </w:rPr>
        <w:t>Tab</w:t>
      </w:r>
      <w:r w:rsidR="00A751E0" w:rsidRPr="007E20DB">
        <w:rPr>
          <w:rFonts w:ascii="Arial" w:hAnsi="Arial" w:cs="Arial"/>
          <w:sz w:val="20"/>
          <w:lang w:val="en-US"/>
        </w:rPr>
        <w:t xml:space="preserve">le xxx </w:t>
      </w:r>
      <w:r w:rsidR="00A15544" w:rsidRPr="007E20DB">
        <w:rPr>
          <w:rFonts w:ascii="Arial" w:hAnsi="Arial" w:cs="Arial"/>
          <w:sz w:val="20"/>
          <w:lang w:val="en-US"/>
        </w:rPr>
        <w:t>Responsibilities</w:t>
      </w:r>
      <w:r w:rsidR="00A751E0" w:rsidRPr="007E20DB">
        <w:rPr>
          <w:rFonts w:ascii="Arial" w:hAnsi="Arial" w:cs="Arial"/>
          <w:sz w:val="20"/>
          <w:lang w:val="en-US"/>
        </w:rPr>
        <w:t xml:space="preserve"> of EB &amp;</w:t>
      </w:r>
      <w:r w:rsidRPr="007E20DB">
        <w:rPr>
          <w:rFonts w:ascii="Arial" w:hAnsi="Arial" w:cs="Arial"/>
          <w:sz w:val="20"/>
          <w:lang w:val="en-US"/>
        </w:rPr>
        <w:t xml:space="preserve"> </w:t>
      </w:r>
      <w:r w:rsidR="00A751E0" w:rsidRPr="007E20DB">
        <w:rPr>
          <w:rFonts w:ascii="Arial" w:hAnsi="Arial" w:cs="Arial"/>
          <w:sz w:val="20"/>
          <w:lang w:val="en-US"/>
        </w:rPr>
        <w:t>I</w:t>
      </w:r>
      <w:r w:rsidRPr="007E20DB">
        <w:rPr>
          <w:rFonts w:ascii="Arial" w:hAnsi="Arial" w:cs="Arial"/>
          <w:sz w:val="20"/>
          <w:lang w:val="en-US"/>
        </w:rPr>
        <w:t>B</w:t>
      </w:r>
    </w:p>
    <w:tbl>
      <w:tblPr>
        <w:tblStyle w:val="TableGrid"/>
        <w:tblW w:w="0" w:type="auto"/>
        <w:tblLook w:val="04A0" w:firstRow="1" w:lastRow="0" w:firstColumn="1" w:lastColumn="0" w:noHBand="0" w:noVBand="1"/>
      </w:tblPr>
      <w:tblGrid>
        <w:gridCol w:w="4675"/>
        <w:gridCol w:w="2250"/>
        <w:gridCol w:w="2053"/>
      </w:tblGrid>
      <w:tr w:rsidR="00317AA6" w:rsidRPr="007E20DB" w14:paraId="503B5122" w14:textId="77777777" w:rsidTr="00FC09F6">
        <w:tc>
          <w:tcPr>
            <w:tcW w:w="4675" w:type="dxa"/>
            <w:tcBorders>
              <w:top w:val="single" w:sz="4" w:space="0" w:color="auto"/>
              <w:left w:val="single" w:sz="4" w:space="0" w:color="auto"/>
              <w:bottom w:val="single" w:sz="4" w:space="0" w:color="auto"/>
              <w:right w:val="single" w:sz="4" w:space="0" w:color="auto"/>
            </w:tcBorders>
          </w:tcPr>
          <w:p w14:paraId="427CB182" w14:textId="77777777" w:rsidR="00317AA6" w:rsidRPr="007E20DB" w:rsidRDefault="00317AA6" w:rsidP="009C48FD">
            <w:pPr>
              <w:rPr>
                <w:rFonts w:ascii="Arial" w:hAnsi="Arial" w:cs="Arial"/>
                <w:sz w:val="20"/>
              </w:rPr>
            </w:pPr>
          </w:p>
        </w:tc>
        <w:tc>
          <w:tcPr>
            <w:tcW w:w="2250" w:type="dxa"/>
            <w:tcBorders>
              <w:top w:val="single" w:sz="4" w:space="0" w:color="auto"/>
              <w:left w:val="single" w:sz="4" w:space="0" w:color="auto"/>
              <w:bottom w:val="single" w:sz="4" w:space="0" w:color="auto"/>
              <w:right w:val="single" w:sz="4" w:space="0" w:color="auto"/>
            </w:tcBorders>
            <w:vAlign w:val="center"/>
            <w:hideMark/>
          </w:tcPr>
          <w:p w14:paraId="44B2904F" w14:textId="70D418C9" w:rsidR="00317AA6" w:rsidRPr="007E20DB" w:rsidRDefault="00317AA6" w:rsidP="009C48FD">
            <w:pPr>
              <w:jc w:val="center"/>
              <w:rPr>
                <w:rFonts w:ascii="Arial" w:hAnsi="Arial" w:cs="Arial"/>
                <w:b/>
                <w:sz w:val="20"/>
              </w:rPr>
            </w:pPr>
            <w:r w:rsidRPr="007E20DB">
              <w:rPr>
                <w:rFonts w:ascii="Arial" w:hAnsi="Arial" w:cs="Arial"/>
                <w:b/>
                <w:sz w:val="20"/>
              </w:rPr>
              <w:t>EB</w:t>
            </w:r>
          </w:p>
        </w:tc>
        <w:tc>
          <w:tcPr>
            <w:tcW w:w="2053" w:type="dxa"/>
            <w:tcBorders>
              <w:top w:val="single" w:sz="4" w:space="0" w:color="auto"/>
              <w:left w:val="single" w:sz="4" w:space="0" w:color="auto"/>
              <w:bottom w:val="single" w:sz="4" w:space="0" w:color="auto"/>
              <w:right w:val="single" w:sz="4" w:space="0" w:color="auto"/>
            </w:tcBorders>
            <w:vAlign w:val="center"/>
            <w:hideMark/>
          </w:tcPr>
          <w:p w14:paraId="1156F680" w14:textId="22C8D7A7" w:rsidR="00317AA6" w:rsidRPr="007E20DB" w:rsidRDefault="00A751E0" w:rsidP="00896693">
            <w:pPr>
              <w:jc w:val="center"/>
              <w:rPr>
                <w:rFonts w:ascii="Arial" w:hAnsi="Arial" w:cs="Arial"/>
                <w:b/>
                <w:sz w:val="20"/>
              </w:rPr>
            </w:pPr>
            <w:r w:rsidRPr="007E20DB">
              <w:rPr>
                <w:rFonts w:ascii="Arial" w:hAnsi="Arial" w:cs="Arial"/>
                <w:b/>
                <w:sz w:val="20"/>
              </w:rPr>
              <w:t>I</w:t>
            </w:r>
            <w:r w:rsidR="007114CE" w:rsidRPr="007E20DB">
              <w:rPr>
                <w:rFonts w:ascii="Arial" w:hAnsi="Arial" w:cs="Arial"/>
                <w:b/>
                <w:sz w:val="20"/>
              </w:rPr>
              <w:t>B</w:t>
            </w:r>
          </w:p>
        </w:tc>
      </w:tr>
      <w:tr w:rsidR="00317AA6" w:rsidRPr="007E20DB" w14:paraId="6097A106" w14:textId="77777777" w:rsidTr="00FC09F6">
        <w:trPr>
          <w:trHeight w:hRule="exact" w:val="433"/>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A46DE1" w14:textId="77777777" w:rsidR="00317AA6" w:rsidRPr="00FC09F6" w:rsidRDefault="00317AA6" w:rsidP="009C48FD">
            <w:pPr>
              <w:rPr>
                <w:rFonts w:ascii="Arial" w:hAnsi="Arial" w:cs="Arial"/>
                <w:b/>
                <w:sz w:val="18"/>
                <w:szCs w:val="18"/>
              </w:rPr>
            </w:pPr>
            <w:r w:rsidRPr="00FC09F6">
              <w:rPr>
                <w:rFonts w:ascii="Arial" w:hAnsi="Arial" w:cs="Arial"/>
                <w:b/>
                <w:sz w:val="18"/>
                <w:szCs w:val="18"/>
              </w:rPr>
              <w:t>MOP &amp; AOP</w:t>
            </w:r>
          </w:p>
        </w:tc>
        <w:tc>
          <w:tcPr>
            <w:tcW w:w="2250" w:type="dxa"/>
            <w:tcBorders>
              <w:top w:val="single" w:sz="4" w:space="0" w:color="auto"/>
              <w:left w:val="single" w:sz="4" w:space="0" w:color="auto"/>
              <w:right w:val="single" w:sz="4" w:space="0" w:color="auto"/>
            </w:tcBorders>
            <w:shd w:val="clear" w:color="auto" w:fill="F2F2F2" w:themeFill="background1" w:themeFillShade="F2"/>
            <w:vAlign w:val="center"/>
            <w:hideMark/>
          </w:tcPr>
          <w:p w14:paraId="17A289EB" w14:textId="4C412066" w:rsidR="00317AA6" w:rsidRPr="00FC09F6" w:rsidRDefault="00896693" w:rsidP="00896693">
            <w:pPr>
              <w:jc w:val="center"/>
              <w:rPr>
                <w:rFonts w:ascii="Arial" w:hAnsi="Arial" w:cs="Arial"/>
                <w:sz w:val="18"/>
                <w:szCs w:val="18"/>
                <w:lang w:val="es-UY"/>
              </w:rPr>
            </w:pPr>
            <w:r w:rsidRPr="00FC09F6">
              <w:rPr>
                <w:rFonts w:ascii="Arial" w:hAnsi="Arial" w:cs="Arial"/>
                <w:sz w:val="18"/>
                <w:szCs w:val="18"/>
              </w:rPr>
              <w:t>Advisory</w:t>
            </w:r>
            <w:r w:rsidR="007114CE" w:rsidRPr="00FC09F6">
              <w:rPr>
                <w:rFonts w:ascii="Arial" w:hAnsi="Arial" w:cs="Arial"/>
                <w:sz w:val="18"/>
                <w:szCs w:val="18"/>
              </w:rPr>
              <w:t xml:space="preserve"> to the PSC</w:t>
            </w:r>
          </w:p>
        </w:tc>
        <w:tc>
          <w:tcPr>
            <w:tcW w:w="2053" w:type="dxa"/>
            <w:tcBorders>
              <w:top w:val="single" w:sz="4" w:space="0" w:color="auto"/>
              <w:left w:val="single" w:sz="4" w:space="0" w:color="auto"/>
              <w:right w:val="single" w:sz="4" w:space="0" w:color="auto"/>
            </w:tcBorders>
            <w:vAlign w:val="center"/>
          </w:tcPr>
          <w:p w14:paraId="5191C74C" w14:textId="77777777" w:rsidR="00317AA6" w:rsidRPr="00FC09F6" w:rsidRDefault="00317AA6" w:rsidP="009C48FD">
            <w:pPr>
              <w:jc w:val="center"/>
              <w:rPr>
                <w:rFonts w:ascii="Arial" w:hAnsi="Arial" w:cs="Arial"/>
                <w:sz w:val="18"/>
                <w:szCs w:val="18"/>
                <w:lang w:val="es-UY"/>
              </w:rPr>
            </w:pPr>
          </w:p>
        </w:tc>
      </w:tr>
      <w:tr w:rsidR="007114CE" w:rsidRPr="007E20DB" w14:paraId="1FEC82CF" w14:textId="77777777" w:rsidTr="00FC09F6">
        <w:trPr>
          <w:trHeight w:val="611"/>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0974C8" w14:textId="77777777" w:rsidR="007114CE" w:rsidRPr="00FC09F6" w:rsidRDefault="007114CE" w:rsidP="009C48FD">
            <w:pPr>
              <w:rPr>
                <w:rFonts w:ascii="Arial" w:hAnsi="Arial" w:cs="Arial"/>
                <w:b/>
                <w:sz w:val="18"/>
                <w:szCs w:val="18"/>
              </w:rPr>
            </w:pPr>
            <w:r w:rsidRPr="00FC09F6">
              <w:rPr>
                <w:rFonts w:ascii="Arial" w:hAnsi="Arial" w:cs="Arial"/>
                <w:b/>
                <w:sz w:val="18"/>
                <w:szCs w:val="18"/>
              </w:rPr>
              <w:t>L1: Talent Platform &amp; Awareness activities Plan</w:t>
            </w:r>
          </w:p>
        </w:tc>
        <w:tc>
          <w:tcPr>
            <w:tcW w:w="2250" w:type="dxa"/>
            <w:vMerge w:val="restart"/>
            <w:tcBorders>
              <w:left w:val="single" w:sz="4" w:space="0" w:color="auto"/>
              <w:right w:val="single" w:sz="4" w:space="0" w:color="auto"/>
            </w:tcBorders>
            <w:shd w:val="clear" w:color="auto" w:fill="F2F2F2" w:themeFill="background1" w:themeFillShade="F2"/>
            <w:vAlign w:val="center"/>
            <w:hideMark/>
          </w:tcPr>
          <w:p w14:paraId="673CEA1E" w14:textId="651B52ED" w:rsidR="007114CE" w:rsidRPr="00FC09F6" w:rsidRDefault="00525D0F" w:rsidP="00525D0F">
            <w:pPr>
              <w:jc w:val="center"/>
              <w:rPr>
                <w:rFonts w:ascii="Arial" w:hAnsi="Arial" w:cs="Arial"/>
                <w:sz w:val="18"/>
                <w:szCs w:val="18"/>
              </w:rPr>
            </w:pPr>
            <w:r w:rsidRPr="00FC09F6">
              <w:rPr>
                <w:rFonts w:ascii="Arial" w:hAnsi="Arial" w:cs="Arial"/>
                <w:sz w:val="18"/>
                <w:szCs w:val="18"/>
              </w:rPr>
              <w:t>Approval</w:t>
            </w:r>
          </w:p>
          <w:p w14:paraId="73D1FE23" w14:textId="77777777" w:rsidR="007114CE" w:rsidRPr="00FC09F6" w:rsidRDefault="007114CE" w:rsidP="00525D0F">
            <w:pPr>
              <w:jc w:val="center"/>
              <w:rPr>
                <w:rFonts w:ascii="Arial" w:hAnsi="Arial" w:cs="Arial"/>
                <w:sz w:val="18"/>
                <w:szCs w:val="18"/>
              </w:rPr>
            </w:pPr>
          </w:p>
        </w:tc>
        <w:tc>
          <w:tcPr>
            <w:tcW w:w="2053" w:type="dxa"/>
            <w:vMerge w:val="restart"/>
            <w:tcBorders>
              <w:left w:val="single" w:sz="4" w:space="0" w:color="auto"/>
              <w:right w:val="single" w:sz="4" w:space="0" w:color="auto"/>
            </w:tcBorders>
            <w:shd w:val="clear" w:color="auto" w:fill="F2F2F2" w:themeFill="background1" w:themeFillShade="F2"/>
            <w:vAlign w:val="center"/>
          </w:tcPr>
          <w:p w14:paraId="5A0F819E" w14:textId="38D0DD7E" w:rsidR="007114CE" w:rsidRPr="00FC09F6" w:rsidRDefault="007114CE" w:rsidP="00525D0F">
            <w:pPr>
              <w:jc w:val="center"/>
              <w:rPr>
                <w:rFonts w:ascii="Arial" w:hAnsi="Arial" w:cs="Arial"/>
                <w:sz w:val="18"/>
                <w:szCs w:val="18"/>
              </w:rPr>
            </w:pPr>
            <w:r w:rsidRPr="00FC09F6">
              <w:rPr>
                <w:rFonts w:ascii="Arial" w:hAnsi="Arial" w:cs="Arial"/>
                <w:sz w:val="18"/>
                <w:szCs w:val="18"/>
              </w:rPr>
              <w:t xml:space="preserve">Advisory </w:t>
            </w:r>
            <w:r w:rsidR="00A751E0" w:rsidRPr="00FC09F6">
              <w:rPr>
                <w:rFonts w:ascii="Arial" w:hAnsi="Arial" w:cs="Arial"/>
                <w:sz w:val="18"/>
                <w:szCs w:val="18"/>
              </w:rPr>
              <w:t xml:space="preserve">to </w:t>
            </w:r>
            <w:r w:rsidR="00525D0F" w:rsidRPr="00FC09F6">
              <w:rPr>
                <w:rFonts w:ascii="Arial" w:hAnsi="Arial" w:cs="Arial"/>
                <w:sz w:val="18"/>
                <w:szCs w:val="18"/>
              </w:rPr>
              <w:t>EB</w:t>
            </w:r>
          </w:p>
        </w:tc>
      </w:tr>
      <w:tr w:rsidR="007114CE" w:rsidRPr="007E20DB" w14:paraId="3B1DEE0D" w14:textId="77777777" w:rsidTr="00FC09F6">
        <w:trPr>
          <w:trHeight w:val="530"/>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631511" w14:textId="5865A10D" w:rsidR="007114CE" w:rsidRPr="00FC09F6" w:rsidRDefault="00A751E0" w:rsidP="009C48FD">
            <w:pPr>
              <w:rPr>
                <w:rFonts w:ascii="Arial" w:hAnsi="Arial" w:cs="Arial"/>
                <w:b/>
                <w:sz w:val="18"/>
                <w:szCs w:val="18"/>
              </w:rPr>
            </w:pPr>
            <w:r w:rsidRPr="00FC09F6">
              <w:rPr>
                <w:rFonts w:ascii="Arial" w:hAnsi="Arial" w:cs="Arial"/>
                <w:b/>
                <w:sz w:val="18"/>
                <w:szCs w:val="18"/>
              </w:rPr>
              <w:t>L2: Job Readiness Curricula</w:t>
            </w:r>
          </w:p>
        </w:tc>
        <w:tc>
          <w:tcPr>
            <w:tcW w:w="2250" w:type="dxa"/>
            <w:vMerge/>
            <w:tcBorders>
              <w:left w:val="single" w:sz="4" w:space="0" w:color="auto"/>
              <w:right w:val="single" w:sz="4" w:space="0" w:color="auto"/>
            </w:tcBorders>
            <w:shd w:val="clear" w:color="auto" w:fill="F2F2F2" w:themeFill="background1" w:themeFillShade="F2"/>
            <w:vAlign w:val="center"/>
            <w:hideMark/>
          </w:tcPr>
          <w:p w14:paraId="272C0D29" w14:textId="77777777" w:rsidR="007114CE" w:rsidRPr="00FC09F6" w:rsidRDefault="007114CE" w:rsidP="009C48FD">
            <w:pPr>
              <w:jc w:val="center"/>
              <w:rPr>
                <w:rFonts w:ascii="Arial" w:hAnsi="Arial" w:cs="Arial"/>
                <w:sz w:val="18"/>
                <w:szCs w:val="18"/>
              </w:rPr>
            </w:pPr>
          </w:p>
        </w:tc>
        <w:tc>
          <w:tcPr>
            <w:tcW w:w="2053" w:type="dxa"/>
            <w:vMerge/>
            <w:tcBorders>
              <w:left w:val="single" w:sz="4" w:space="0" w:color="auto"/>
              <w:right w:val="single" w:sz="4" w:space="0" w:color="auto"/>
            </w:tcBorders>
            <w:shd w:val="clear" w:color="auto" w:fill="F2F2F2" w:themeFill="background1" w:themeFillShade="F2"/>
            <w:vAlign w:val="center"/>
          </w:tcPr>
          <w:p w14:paraId="6001AB85" w14:textId="77777777" w:rsidR="007114CE" w:rsidRPr="00FC09F6" w:rsidRDefault="007114CE" w:rsidP="009C48FD">
            <w:pPr>
              <w:jc w:val="center"/>
              <w:rPr>
                <w:rFonts w:ascii="Arial" w:hAnsi="Arial" w:cs="Arial"/>
                <w:sz w:val="18"/>
                <w:szCs w:val="18"/>
              </w:rPr>
            </w:pPr>
          </w:p>
        </w:tc>
      </w:tr>
      <w:tr w:rsidR="007114CE" w:rsidRPr="007E20DB" w14:paraId="068C844E" w14:textId="77777777" w:rsidTr="00FC09F6">
        <w:trPr>
          <w:trHeight w:val="530"/>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422F4F" w14:textId="418AE36F" w:rsidR="007114CE" w:rsidRPr="00FC09F6" w:rsidRDefault="007114CE" w:rsidP="009C48FD">
            <w:pPr>
              <w:rPr>
                <w:rFonts w:ascii="Arial" w:hAnsi="Arial" w:cs="Arial"/>
                <w:b/>
                <w:sz w:val="18"/>
                <w:szCs w:val="18"/>
              </w:rPr>
            </w:pPr>
            <w:r w:rsidRPr="00FC09F6">
              <w:rPr>
                <w:rFonts w:ascii="Arial" w:hAnsi="Arial" w:cs="Arial"/>
                <w:b/>
                <w:sz w:val="18"/>
                <w:szCs w:val="18"/>
              </w:rPr>
              <w:t xml:space="preserve">L2: </w:t>
            </w:r>
            <w:r w:rsidR="00A751E0" w:rsidRPr="00FC09F6">
              <w:rPr>
                <w:rFonts w:ascii="Arial" w:hAnsi="Arial" w:cs="Arial"/>
                <w:b/>
                <w:sz w:val="18"/>
                <w:szCs w:val="18"/>
              </w:rPr>
              <w:t>Job Readiness T</w:t>
            </w:r>
            <w:r w:rsidRPr="00FC09F6">
              <w:rPr>
                <w:rFonts w:ascii="Arial" w:hAnsi="Arial" w:cs="Arial"/>
                <w:b/>
                <w:sz w:val="18"/>
                <w:szCs w:val="18"/>
              </w:rPr>
              <w:t xml:space="preserve">rainers </w:t>
            </w:r>
            <w:proofErr w:type="gramStart"/>
            <w:r w:rsidRPr="00FC09F6">
              <w:rPr>
                <w:rFonts w:ascii="Arial" w:hAnsi="Arial" w:cs="Arial"/>
                <w:b/>
                <w:sz w:val="18"/>
                <w:szCs w:val="18"/>
              </w:rPr>
              <w:t>training</w:t>
            </w:r>
            <w:proofErr w:type="gramEnd"/>
            <w:r w:rsidRPr="00FC09F6">
              <w:rPr>
                <w:rFonts w:ascii="Arial" w:hAnsi="Arial" w:cs="Arial"/>
                <w:b/>
                <w:sz w:val="18"/>
                <w:szCs w:val="18"/>
              </w:rPr>
              <w:t xml:space="preserve"> Plan</w:t>
            </w:r>
          </w:p>
        </w:tc>
        <w:tc>
          <w:tcPr>
            <w:tcW w:w="2250" w:type="dxa"/>
            <w:vMerge/>
            <w:tcBorders>
              <w:left w:val="single" w:sz="4" w:space="0" w:color="auto"/>
              <w:right w:val="single" w:sz="4" w:space="0" w:color="auto"/>
            </w:tcBorders>
            <w:shd w:val="clear" w:color="auto" w:fill="F2F2F2" w:themeFill="background1" w:themeFillShade="F2"/>
            <w:vAlign w:val="center"/>
            <w:hideMark/>
          </w:tcPr>
          <w:p w14:paraId="341DA139" w14:textId="77777777" w:rsidR="007114CE" w:rsidRPr="00FC09F6" w:rsidRDefault="007114CE" w:rsidP="009C48FD">
            <w:pPr>
              <w:jc w:val="center"/>
              <w:rPr>
                <w:rFonts w:ascii="Arial" w:hAnsi="Arial" w:cs="Arial"/>
                <w:sz w:val="18"/>
                <w:szCs w:val="18"/>
              </w:rPr>
            </w:pPr>
          </w:p>
        </w:tc>
        <w:tc>
          <w:tcPr>
            <w:tcW w:w="2053" w:type="dxa"/>
            <w:vMerge/>
            <w:tcBorders>
              <w:left w:val="single" w:sz="4" w:space="0" w:color="auto"/>
              <w:right w:val="single" w:sz="4" w:space="0" w:color="auto"/>
            </w:tcBorders>
            <w:shd w:val="clear" w:color="auto" w:fill="F2F2F2" w:themeFill="background1" w:themeFillShade="F2"/>
            <w:vAlign w:val="center"/>
          </w:tcPr>
          <w:p w14:paraId="6FBED209" w14:textId="77777777" w:rsidR="007114CE" w:rsidRPr="00FC09F6" w:rsidRDefault="007114CE" w:rsidP="009C48FD">
            <w:pPr>
              <w:jc w:val="center"/>
              <w:rPr>
                <w:rFonts w:ascii="Arial" w:hAnsi="Arial" w:cs="Arial"/>
                <w:sz w:val="18"/>
                <w:szCs w:val="18"/>
              </w:rPr>
            </w:pPr>
          </w:p>
        </w:tc>
      </w:tr>
      <w:tr w:rsidR="007114CE" w:rsidRPr="007E20DB" w14:paraId="5079CA42" w14:textId="77777777" w:rsidTr="00FC09F6">
        <w:trPr>
          <w:trHeight w:val="611"/>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BC6081" w14:textId="3092726A" w:rsidR="007114CE" w:rsidRPr="00FC09F6" w:rsidRDefault="007114CE" w:rsidP="00A751E0">
            <w:pPr>
              <w:rPr>
                <w:rFonts w:ascii="Arial" w:hAnsi="Arial" w:cs="Arial"/>
                <w:b/>
                <w:sz w:val="18"/>
                <w:szCs w:val="18"/>
              </w:rPr>
            </w:pPr>
            <w:r w:rsidRPr="00FC09F6">
              <w:rPr>
                <w:rFonts w:ascii="Arial" w:hAnsi="Arial" w:cs="Arial"/>
                <w:b/>
                <w:sz w:val="18"/>
                <w:szCs w:val="18"/>
              </w:rPr>
              <w:t xml:space="preserve">L2: </w:t>
            </w:r>
            <w:r w:rsidR="00A751E0" w:rsidRPr="00FC09F6">
              <w:rPr>
                <w:rFonts w:ascii="Arial" w:hAnsi="Arial" w:cs="Arial"/>
                <w:b/>
                <w:sz w:val="18"/>
                <w:szCs w:val="18"/>
              </w:rPr>
              <w:t>Job Readiness T</w:t>
            </w:r>
            <w:r w:rsidRPr="00FC09F6">
              <w:rPr>
                <w:rFonts w:ascii="Arial" w:hAnsi="Arial" w:cs="Arial"/>
                <w:b/>
                <w:sz w:val="18"/>
                <w:szCs w:val="18"/>
              </w:rPr>
              <w:t>raining annual plan / new training programs</w:t>
            </w:r>
          </w:p>
        </w:tc>
        <w:tc>
          <w:tcPr>
            <w:tcW w:w="2250" w:type="dxa"/>
            <w:vMerge/>
            <w:tcBorders>
              <w:left w:val="single" w:sz="4" w:space="0" w:color="auto"/>
              <w:right w:val="single" w:sz="4" w:space="0" w:color="auto"/>
            </w:tcBorders>
            <w:shd w:val="clear" w:color="auto" w:fill="F2F2F2" w:themeFill="background1" w:themeFillShade="F2"/>
            <w:vAlign w:val="center"/>
            <w:hideMark/>
          </w:tcPr>
          <w:p w14:paraId="70CF093B" w14:textId="77777777" w:rsidR="007114CE" w:rsidRPr="00FC09F6" w:rsidRDefault="007114CE" w:rsidP="009C48FD">
            <w:pPr>
              <w:jc w:val="center"/>
              <w:rPr>
                <w:rFonts w:ascii="Arial" w:hAnsi="Arial" w:cs="Arial"/>
                <w:sz w:val="18"/>
                <w:szCs w:val="18"/>
              </w:rPr>
            </w:pPr>
          </w:p>
        </w:tc>
        <w:tc>
          <w:tcPr>
            <w:tcW w:w="2053" w:type="dxa"/>
            <w:vMerge/>
            <w:tcBorders>
              <w:left w:val="single" w:sz="4" w:space="0" w:color="auto"/>
              <w:right w:val="single" w:sz="4" w:space="0" w:color="auto"/>
            </w:tcBorders>
            <w:shd w:val="clear" w:color="auto" w:fill="F2F2F2" w:themeFill="background1" w:themeFillShade="F2"/>
            <w:vAlign w:val="center"/>
          </w:tcPr>
          <w:p w14:paraId="51A20A81" w14:textId="77777777" w:rsidR="007114CE" w:rsidRPr="00FC09F6" w:rsidRDefault="007114CE" w:rsidP="009C48FD">
            <w:pPr>
              <w:jc w:val="center"/>
              <w:rPr>
                <w:rFonts w:ascii="Arial" w:hAnsi="Arial" w:cs="Arial"/>
                <w:sz w:val="18"/>
                <w:szCs w:val="18"/>
              </w:rPr>
            </w:pPr>
          </w:p>
        </w:tc>
      </w:tr>
      <w:tr w:rsidR="00A751E0" w:rsidRPr="007E20DB" w14:paraId="6D3AA3C9" w14:textId="77777777" w:rsidTr="00FC09F6">
        <w:trPr>
          <w:trHeight w:val="539"/>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51262F" w14:textId="40D907FA" w:rsidR="00A751E0" w:rsidRPr="00FC09F6" w:rsidRDefault="00A751E0" w:rsidP="00A751E0">
            <w:pPr>
              <w:spacing w:before="60" w:after="60"/>
              <w:rPr>
                <w:rFonts w:ascii="Arial" w:hAnsi="Arial" w:cs="Arial"/>
                <w:b/>
                <w:sz w:val="18"/>
                <w:szCs w:val="18"/>
              </w:rPr>
            </w:pPr>
            <w:r w:rsidRPr="00FC09F6">
              <w:rPr>
                <w:rFonts w:ascii="Arial" w:hAnsi="Arial" w:cs="Arial"/>
                <w:b/>
                <w:sz w:val="18"/>
                <w:szCs w:val="18"/>
              </w:rPr>
              <w:t>L3: Specific Demand Finishing Schools proposals</w:t>
            </w:r>
          </w:p>
        </w:tc>
        <w:tc>
          <w:tcPr>
            <w:tcW w:w="2250" w:type="dxa"/>
            <w:vMerge w:val="restart"/>
            <w:tcBorders>
              <w:left w:val="single" w:sz="4" w:space="0" w:color="auto"/>
              <w:right w:val="single" w:sz="4" w:space="0" w:color="auto"/>
            </w:tcBorders>
            <w:shd w:val="clear" w:color="auto" w:fill="F2F2F2" w:themeFill="background1" w:themeFillShade="F2"/>
            <w:vAlign w:val="center"/>
          </w:tcPr>
          <w:p w14:paraId="2332BB9B" w14:textId="6449295C" w:rsidR="00A751E0" w:rsidRPr="00FC09F6" w:rsidRDefault="00A751E0" w:rsidP="009C48FD">
            <w:pPr>
              <w:jc w:val="center"/>
              <w:rPr>
                <w:rFonts w:ascii="Arial" w:hAnsi="Arial" w:cs="Arial"/>
                <w:sz w:val="18"/>
                <w:szCs w:val="18"/>
              </w:rPr>
            </w:pPr>
            <w:r w:rsidRPr="00FC09F6">
              <w:rPr>
                <w:rFonts w:ascii="Arial" w:hAnsi="Arial" w:cs="Arial"/>
                <w:sz w:val="18"/>
                <w:szCs w:val="18"/>
              </w:rPr>
              <w:t>Approval</w:t>
            </w:r>
          </w:p>
        </w:tc>
        <w:tc>
          <w:tcPr>
            <w:tcW w:w="2053" w:type="dxa"/>
            <w:vMerge w:val="restart"/>
            <w:tcBorders>
              <w:left w:val="single" w:sz="4" w:space="0" w:color="auto"/>
              <w:right w:val="single" w:sz="4" w:space="0" w:color="auto"/>
            </w:tcBorders>
            <w:shd w:val="clear" w:color="auto" w:fill="auto"/>
            <w:vAlign w:val="center"/>
          </w:tcPr>
          <w:p w14:paraId="6C53FDC0" w14:textId="77777777" w:rsidR="00A751E0" w:rsidRPr="00FC09F6" w:rsidRDefault="00A751E0" w:rsidP="009C48FD">
            <w:pPr>
              <w:jc w:val="center"/>
              <w:rPr>
                <w:rFonts w:ascii="Arial" w:hAnsi="Arial" w:cs="Arial"/>
                <w:sz w:val="18"/>
                <w:szCs w:val="18"/>
              </w:rPr>
            </w:pPr>
          </w:p>
        </w:tc>
      </w:tr>
      <w:tr w:rsidR="00A751E0" w:rsidRPr="007E20DB" w14:paraId="7176F664" w14:textId="77777777" w:rsidTr="00FC09F6">
        <w:trPr>
          <w:trHeight w:val="539"/>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043B41" w14:textId="07BA317F" w:rsidR="00A751E0" w:rsidRPr="00FC09F6" w:rsidRDefault="00A751E0" w:rsidP="00027F75">
            <w:pPr>
              <w:spacing w:before="60" w:after="60"/>
              <w:rPr>
                <w:rFonts w:ascii="Arial" w:hAnsi="Arial" w:cs="Arial"/>
                <w:b/>
                <w:sz w:val="18"/>
                <w:szCs w:val="18"/>
              </w:rPr>
            </w:pPr>
            <w:r w:rsidRPr="00FC09F6">
              <w:rPr>
                <w:rFonts w:ascii="Arial" w:hAnsi="Arial" w:cs="Arial"/>
                <w:b/>
                <w:sz w:val="18"/>
                <w:szCs w:val="18"/>
              </w:rPr>
              <w:t xml:space="preserve">L3: Apprenticeships proposals </w:t>
            </w:r>
          </w:p>
        </w:tc>
        <w:tc>
          <w:tcPr>
            <w:tcW w:w="2250" w:type="dxa"/>
            <w:vMerge/>
            <w:tcBorders>
              <w:left w:val="single" w:sz="4" w:space="0" w:color="auto"/>
              <w:right w:val="single" w:sz="4" w:space="0" w:color="auto"/>
            </w:tcBorders>
            <w:shd w:val="clear" w:color="auto" w:fill="F2F2F2" w:themeFill="background1" w:themeFillShade="F2"/>
            <w:vAlign w:val="center"/>
          </w:tcPr>
          <w:p w14:paraId="2C61EEDA" w14:textId="77777777" w:rsidR="00A751E0" w:rsidRPr="00FC09F6" w:rsidRDefault="00A751E0" w:rsidP="009C48FD">
            <w:pPr>
              <w:jc w:val="center"/>
              <w:rPr>
                <w:rFonts w:ascii="Arial" w:hAnsi="Arial" w:cs="Arial"/>
                <w:sz w:val="18"/>
                <w:szCs w:val="18"/>
              </w:rPr>
            </w:pPr>
          </w:p>
        </w:tc>
        <w:tc>
          <w:tcPr>
            <w:tcW w:w="2053" w:type="dxa"/>
            <w:vMerge/>
            <w:tcBorders>
              <w:left w:val="single" w:sz="4" w:space="0" w:color="auto"/>
              <w:right w:val="single" w:sz="4" w:space="0" w:color="auto"/>
            </w:tcBorders>
            <w:shd w:val="clear" w:color="auto" w:fill="F2F2F2" w:themeFill="background1" w:themeFillShade="F2"/>
            <w:vAlign w:val="center"/>
          </w:tcPr>
          <w:p w14:paraId="4414EA8D" w14:textId="77777777" w:rsidR="00A751E0" w:rsidRPr="00FC09F6" w:rsidRDefault="00A751E0" w:rsidP="009C48FD">
            <w:pPr>
              <w:jc w:val="center"/>
              <w:rPr>
                <w:rFonts w:ascii="Arial" w:hAnsi="Arial" w:cs="Arial"/>
                <w:sz w:val="18"/>
                <w:szCs w:val="18"/>
              </w:rPr>
            </w:pPr>
          </w:p>
        </w:tc>
      </w:tr>
      <w:tr w:rsidR="00896693" w:rsidRPr="007E20DB" w14:paraId="4E5294AB" w14:textId="77777777" w:rsidTr="00FC09F6">
        <w:trPr>
          <w:trHeight w:val="539"/>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282C90" w14:textId="0D398074" w:rsidR="00896693" w:rsidRPr="00FC09F6" w:rsidRDefault="00896693" w:rsidP="00896693">
            <w:pPr>
              <w:rPr>
                <w:rFonts w:ascii="Arial" w:hAnsi="Arial" w:cs="Arial"/>
                <w:b/>
                <w:sz w:val="18"/>
                <w:szCs w:val="18"/>
              </w:rPr>
            </w:pPr>
            <w:r w:rsidRPr="00FC09F6">
              <w:rPr>
                <w:rFonts w:ascii="Arial" w:hAnsi="Arial" w:cs="Arial"/>
                <w:b/>
                <w:sz w:val="18"/>
                <w:szCs w:val="18"/>
              </w:rPr>
              <w:t xml:space="preserve">L4: </w:t>
            </w:r>
            <w:r w:rsidR="00A751E0" w:rsidRPr="00FC09F6">
              <w:rPr>
                <w:rFonts w:ascii="Arial" w:hAnsi="Arial" w:cs="Arial"/>
                <w:b/>
                <w:sz w:val="18"/>
                <w:szCs w:val="18"/>
              </w:rPr>
              <w:t xml:space="preserve">Job Readiness </w:t>
            </w:r>
            <w:r w:rsidRPr="00FC09F6">
              <w:rPr>
                <w:rFonts w:ascii="Arial" w:hAnsi="Arial" w:cs="Arial"/>
                <w:b/>
                <w:sz w:val="18"/>
                <w:szCs w:val="18"/>
              </w:rPr>
              <w:t xml:space="preserve">Quality </w:t>
            </w:r>
            <w:proofErr w:type="gramStart"/>
            <w:r w:rsidRPr="00FC09F6">
              <w:rPr>
                <w:rFonts w:ascii="Arial" w:hAnsi="Arial" w:cs="Arial"/>
                <w:b/>
                <w:sz w:val="18"/>
                <w:szCs w:val="18"/>
              </w:rPr>
              <w:t>assurance</w:t>
            </w:r>
            <w:proofErr w:type="gramEnd"/>
            <w:r w:rsidRPr="00FC09F6">
              <w:rPr>
                <w:rFonts w:ascii="Arial" w:hAnsi="Arial" w:cs="Arial"/>
                <w:b/>
                <w:sz w:val="18"/>
                <w:szCs w:val="18"/>
              </w:rPr>
              <w:t xml:space="preserve"> Plan</w:t>
            </w:r>
          </w:p>
        </w:tc>
        <w:tc>
          <w:tcPr>
            <w:tcW w:w="2250" w:type="dxa"/>
            <w:tcBorders>
              <w:left w:val="single" w:sz="4" w:space="0" w:color="auto"/>
              <w:right w:val="single" w:sz="4" w:space="0" w:color="auto"/>
            </w:tcBorders>
            <w:shd w:val="clear" w:color="auto" w:fill="F2F2F2" w:themeFill="background1" w:themeFillShade="F2"/>
            <w:vAlign w:val="center"/>
          </w:tcPr>
          <w:p w14:paraId="65424BE1" w14:textId="65C4A867" w:rsidR="00896693" w:rsidRPr="00FC09F6" w:rsidRDefault="00525D0F" w:rsidP="009C48FD">
            <w:pPr>
              <w:jc w:val="center"/>
              <w:rPr>
                <w:rFonts w:ascii="Arial" w:hAnsi="Arial" w:cs="Arial"/>
                <w:sz w:val="18"/>
                <w:szCs w:val="18"/>
              </w:rPr>
            </w:pPr>
            <w:r w:rsidRPr="00FC09F6">
              <w:rPr>
                <w:rFonts w:ascii="Arial" w:hAnsi="Arial" w:cs="Arial"/>
                <w:sz w:val="18"/>
                <w:szCs w:val="18"/>
              </w:rPr>
              <w:t>Approval</w:t>
            </w:r>
          </w:p>
        </w:tc>
        <w:tc>
          <w:tcPr>
            <w:tcW w:w="2053" w:type="dxa"/>
            <w:tcBorders>
              <w:left w:val="single" w:sz="4" w:space="0" w:color="auto"/>
              <w:right w:val="single" w:sz="4" w:space="0" w:color="auto"/>
            </w:tcBorders>
            <w:shd w:val="clear" w:color="auto" w:fill="F2F2F2" w:themeFill="background1" w:themeFillShade="F2"/>
            <w:vAlign w:val="center"/>
            <w:hideMark/>
          </w:tcPr>
          <w:p w14:paraId="3B65E017" w14:textId="5DB08B6A" w:rsidR="00896693" w:rsidRPr="00FC09F6" w:rsidRDefault="00A751E0" w:rsidP="009C48FD">
            <w:pPr>
              <w:jc w:val="center"/>
              <w:rPr>
                <w:rFonts w:ascii="Arial" w:hAnsi="Arial" w:cs="Arial"/>
                <w:sz w:val="18"/>
                <w:szCs w:val="18"/>
              </w:rPr>
            </w:pPr>
            <w:r w:rsidRPr="00FC09F6">
              <w:rPr>
                <w:rFonts w:ascii="Arial" w:hAnsi="Arial" w:cs="Arial"/>
                <w:sz w:val="18"/>
                <w:szCs w:val="18"/>
              </w:rPr>
              <w:t xml:space="preserve">Advisory to </w:t>
            </w:r>
            <w:r w:rsidR="00525D0F" w:rsidRPr="00FC09F6">
              <w:rPr>
                <w:rFonts w:ascii="Arial" w:hAnsi="Arial" w:cs="Arial"/>
                <w:sz w:val="18"/>
                <w:szCs w:val="18"/>
              </w:rPr>
              <w:t>EB</w:t>
            </w:r>
          </w:p>
        </w:tc>
      </w:tr>
      <w:tr w:rsidR="00896693" w:rsidRPr="007E20DB" w14:paraId="0312D7A8" w14:textId="77777777" w:rsidTr="00FC09F6">
        <w:trPr>
          <w:trHeight w:val="512"/>
        </w:trPr>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1E3472" w14:textId="77777777" w:rsidR="00896693" w:rsidRPr="00FC09F6" w:rsidRDefault="00896693" w:rsidP="009C48FD">
            <w:pPr>
              <w:rPr>
                <w:rFonts w:ascii="Arial" w:hAnsi="Arial" w:cs="Arial"/>
                <w:b/>
                <w:sz w:val="18"/>
                <w:szCs w:val="18"/>
              </w:rPr>
            </w:pPr>
            <w:r w:rsidRPr="00FC09F6">
              <w:rPr>
                <w:rFonts w:ascii="Arial" w:hAnsi="Arial" w:cs="Arial"/>
                <w:b/>
                <w:sz w:val="18"/>
                <w:szCs w:val="18"/>
              </w:rPr>
              <w:t>C2</w:t>
            </w:r>
          </w:p>
        </w:tc>
        <w:tc>
          <w:tcPr>
            <w:tcW w:w="2250" w:type="dxa"/>
            <w:tcBorders>
              <w:left w:val="single" w:sz="4" w:space="0" w:color="auto"/>
              <w:bottom w:val="single" w:sz="4" w:space="0" w:color="auto"/>
              <w:right w:val="single" w:sz="4" w:space="0" w:color="auto"/>
            </w:tcBorders>
            <w:shd w:val="clear" w:color="auto" w:fill="F2F2F2" w:themeFill="background1" w:themeFillShade="F2"/>
            <w:vAlign w:val="center"/>
          </w:tcPr>
          <w:p w14:paraId="0ECEC877" w14:textId="447D6C88" w:rsidR="00896693" w:rsidRPr="00FC09F6" w:rsidRDefault="00525D0F" w:rsidP="00525D0F">
            <w:pPr>
              <w:jc w:val="center"/>
              <w:rPr>
                <w:rFonts w:ascii="Arial" w:hAnsi="Arial" w:cs="Arial"/>
                <w:sz w:val="18"/>
                <w:szCs w:val="18"/>
              </w:rPr>
            </w:pPr>
            <w:r w:rsidRPr="00FC09F6">
              <w:rPr>
                <w:rFonts w:ascii="Arial" w:hAnsi="Arial" w:cs="Arial"/>
                <w:sz w:val="18"/>
                <w:szCs w:val="18"/>
              </w:rPr>
              <w:t>Approval</w:t>
            </w:r>
          </w:p>
        </w:tc>
        <w:tc>
          <w:tcPr>
            <w:tcW w:w="2053" w:type="dxa"/>
            <w:tcBorders>
              <w:left w:val="single" w:sz="4" w:space="0" w:color="auto"/>
              <w:bottom w:val="single" w:sz="4" w:space="0" w:color="auto"/>
              <w:right w:val="single" w:sz="4" w:space="0" w:color="auto"/>
            </w:tcBorders>
            <w:vAlign w:val="center"/>
          </w:tcPr>
          <w:p w14:paraId="2DED48E9" w14:textId="77777777" w:rsidR="00896693" w:rsidRPr="00FC09F6" w:rsidRDefault="00896693" w:rsidP="009C48FD">
            <w:pPr>
              <w:rPr>
                <w:rFonts w:ascii="Arial" w:hAnsi="Arial" w:cs="Arial"/>
                <w:sz w:val="18"/>
                <w:szCs w:val="18"/>
              </w:rPr>
            </w:pPr>
          </w:p>
        </w:tc>
      </w:tr>
    </w:tbl>
    <w:p w14:paraId="0CA69260" w14:textId="77777777" w:rsidR="00594D99" w:rsidRPr="007E20DB" w:rsidRDefault="00594D99" w:rsidP="00594D99">
      <w:pPr>
        <w:pStyle w:val="SubTitle2"/>
        <w:spacing w:before="120" w:after="0" w:line="276" w:lineRule="auto"/>
        <w:ind w:left="1080"/>
        <w:jc w:val="both"/>
        <w:rPr>
          <w:rFonts w:ascii="Arial" w:hAnsi="Arial" w:cs="Arial"/>
          <w:sz w:val="20"/>
          <w:lang w:val="en-US"/>
        </w:rPr>
      </w:pPr>
    </w:p>
    <w:p w14:paraId="32F16568" w14:textId="19F3595F" w:rsidR="007A7B46" w:rsidRPr="007E20DB" w:rsidRDefault="007A7B46" w:rsidP="00045B1C">
      <w:pPr>
        <w:pStyle w:val="SubTitle2"/>
        <w:keepNext/>
        <w:numPr>
          <w:ilvl w:val="0"/>
          <w:numId w:val="13"/>
        </w:numPr>
        <w:spacing w:before="120" w:after="0" w:line="276" w:lineRule="auto"/>
        <w:jc w:val="both"/>
        <w:rPr>
          <w:rFonts w:ascii="Arial" w:hAnsi="Arial" w:cs="Arial"/>
          <w:sz w:val="20"/>
          <w:lang w:val="en-US"/>
        </w:rPr>
      </w:pPr>
      <w:r w:rsidRPr="007E20DB">
        <w:rPr>
          <w:rFonts w:ascii="Arial" w:hAnsi="Arial" w:cs="Arial"/>
          <w:sz w:val="20"/>
          <w:lang w:val="en-US"/>
        </w:rPr>
        <w:t xml:space="preserve">Project Execution Unit </w:t>
      </w:r>
      <w:r w:rsidR="00217EB2" w:rsidRPr="007E20DB">
        <w:rPr>
          <w:rFonts w:ascii="Arial" w:hAnsi="Arial" w:cs="Arial"/>
          <w:sz w:val="20"/>
          <w:lang w:val="en-US"/>
        </w:rPr>
        <w:t>–</w:t>
      </w:r>
      <w:r w:rsidRPr="007E20DB">
        <w:rPr>
          <w:rFonts w:ascii="Arial" w:hAnsi="Arial" w:cs="Arial"/>
          <w:sz w:val="20"/>
          <w:lang w:val="en-US"/>
        </w:rPr>
        <w:t>PEU</w:t>
      </w:r>
      <w:r w:rsidR="00217EB2" w:rsidRPr="007E20DB">
        <w:rPr>
          <w:rFonts w:ascii="Arial" w:hAnsi="Arial" w:cs="Arial"/>
          <w:sz w:val="20"/>
          <w:lang w:val="en-US"/>
        </w:rPr>
        <w:t xml:space="preserve"> and </w:t>
      </w:r>
      <w:r w:rsidR="00343111" w:rsidRPr="007E20DB">
        <w:rPr>
          <w:rFonts w:ascii="Arial" w:hAnsi="Arial" w:cs="Arial"/>
          <w:sz w:val="20"/>
          <w:lang w:val="en-US"/>
        </w:rPr>
        <w:t>Focal Points</w:t>
      </w:r>
    </w:p>
    <w:p w14:paraId="2E1AADFA" w14:textId="53D2DD90" w:rsidR="00F04201" w:rsidRPr="007E20DB" w:rsidRDefault="003B3706" w:rsidP="00F04201">
      <w:pPr>
        <w:pStyle w:val="SubTitle2"/>
        <w:spacing w:before="12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 xml:space="preserve">The Project Execution Unit - PEU - will be </w:t>
      </w:r>
      <w:r w:rsidR="00F07D1A" w:rsidRPr="007E20DB">
        <w:rPr>
          <w:rFonts w:ascii="Arial" w:hAnsi="Arial" w:cs="Arial"/>
          <w:b w:val="0"/>
          <w:bCs w:val="0"/>
          <w:sz w:val="20"/>
          <w:szCs w:val="20"/>
          <w:lang w:val="en-US" w:eastAsia="en-US"/>
        </w:rPr>
        <w:t>led</w:t>
      </w:r>
      <w:r w:rsidRPr="007E20DB">
        <w:rPr>
          <w:rFonts w:ascii="Arial" w:hAnsi="Arial" w:cs="Arial"/>
          <w:b w:val="0"/>
          <w:bCs w:val="0"/>
          <w:sz w:val="20"/>
          <w:szCs w:val="20"/>
          <w:lang w:val="en-US" w:eastAsia="en-US"/>
        </w:rPr>
        <w:t xml:space="preserve"> by a </w:t>
      </w:r>
      <w:r w:rsidRPr="007E20DB">
        <w:rPr>
          <w:rFonts w:ascii="Arial" w:hAnsi="Arial" w:cs="Arial"/>
          <w:bCs w:val="0"/>
          <w:i/>
          <w:sz w:val="20"/>
          <w:szCs w:val="20"/>
          <w:lang w:val="en-US" w:eastAsia="en-US"/>
        </w:rPr>
        <w:t>Project Coordinator</w:t>
      </w:r>
      <w:r w:rsidRPr="007E20DB">
        <w:rPr>
          <w:rFonts w:ascii="Arial" w:hAnsi="Arial" w:cs="Arial"/>
          <w:b w:val="0"/>
          <w:bCs w:val="0"/>
          <w:sz w:val="20"/>
          <w:szCs w:val="20"/>
          <w:lang w:val="en-US" w:eastAsia="en-US"/>
        </w:rPr>
        <w:t xml:space="preserve"> or Global Services Specialist, whom </w:t>
      </w:r>
      <w:r w:rsidR="009A7A2C" w:rsidRPr="007E20DB">
        <w:rPr>
          <w:rFonts w:ascii="Arial" w:hAnsi="Arial" w:cs="Arial"/>
          <w:b w:val="0"/>
          <w:bCs w:val="0"/>
          <w:sz w:val="20"/>
          <w:szCs w:val="20"/>
          <w:lang w:val="en-US" w:eastAsia="en-US"/>
        </w:rPr>
        <w:t xml:space="preserve">will have direct reports </w:t>
      </w:r>
      <w:r w:rsidR="00A15544" w:rsidRPr="007E20DB">
        <w:rPr>
          <w:rFonts w:ascii="Arial" w:hAnsi="Arial" w:cs="Arial"/>
          <w:b w:val="0"/>
          <w:bCs w:val="0"/>
          <w:sz w:val="20"/>
          <w:szCs w:val="20"/>
          <w:lang w:val="en-US" w:eastAsia="en-US"/>
        </w:rPr>
        <w:t>from (</w:t>
      </w:r>
      <w:r w:rsidR="009A7A2C" w:rsidRPr="007E20DB">
        <w:rPr>
          <w:rFonts w:ascii="Arial" w:hAnsi="Arial" w:cs="Arial"/>
          <w:b w:val="0"/>
          <w:bCs w:val="0"/>
          <w:sz w:val="20"/>
          <w:szCs w:val="20"/>
          <w:lang w:val="en-US" w:eastAsia="en-US"/>
        </w:rPr>
        <w:t xml:space="preserve">i) </w:t>
      </w:r>
      <w:r w:rsidRPr="007E20DB">
        <w:rPr>
          <w:rFonts w:ascii="Arial" w:hAnsi="Arial" w:cs="Arial"/>
          <w:bCs w:val="0"/>
          <w:i/>
          <w:sz w:val="20"/>
          <w:szCs w:val="20"/>
          <w:lang w:val="en-US" w:eastAsia="en-US"/>
        </w:rPr>
        <w:t>Financial Management Specialist</w:t>
      </w:r>
      <w:r w:rsidR="009A7A2C" w:rsidRPr="007E20DB">
        <w:rPr>
          <w:rFonts w:ascii="Arial" w:hAnsi="Arial" w:cs="Arial"/>
          <w:b w:val="0"/>
          <w:bCs w:val="0"/>
          <w:sz w:val="20"/>
          <w:szCs w:val="20"/>
          <w:lang w:val="en-US" w:eastAsia="en-US"/>
        </w:rPr>
        <w:t xml:space="preserve">, (ii) </w:t>
      </w:r>
      <w:r w:rsidRPr="007E20DB">
        <w:rPr>
          <w:rFonts w:ascii="Arial" w:hAnsi="Arial" w:cs="Arial"/>
          <w:bCs w:val="0"/>
          <w:i/>
          <w:sz w:val="20"/>
          <w:szCs w:val="20"/>
          <w:lang w:val="en-US" w:eastAsia="en-US"/>
        </w:rPr>
        <w:t>Procurement Specialist</w:t>
      </w:r>
      <w:r w:rsidR="009A7A2C" w:rsidRPr="007E20DB">
        <w:rPr>
          <w:rFonts w:ascii="Arial" w:hAnsi="Arial" w:cs="Arial"/>
          <w:b w:val="0"/>
          <w:bCs w:val="0"/>
          <w:sz w:val="20"/>
          <w:szCs w:val="20"/>
          <w:lang w:val="en-US" w:eastAsia="en-US"/>
        </w:rPr>
        <w:t>, and (iii)</w:t>
      </w:r>
      <w:r w:rsidR="00FC09F6">
        <w:rPr>
          <w:rFonts w:ascii="Arial" w:hAnsi="Arial" w:cs="Arial"/>
          <w:b w:val="0"/>
          <w:bCs w:val="0"/>
          <w:sz w:val="20"/>
          <w:szCs w:val="20"/>
          <w:lang w:val="en-US" w:eastAsia="en-US"/>
        </w:rPr>
        <w:t> </w:t>
      </w:r>
      <w:r w:rsidRPr="007E20DB">
        <w:rPr>
          <w:rFonts w:ascii="Arial" w:hAnsi="Arial" w:cs="Arial"/>
          <w:bCs w:val="0"/>
          <w:i/>
          <w:sz w:val="20"/>
          <w:szCs w:val="20"/>
          <w:lang w:val="en-US" w:eastAsia="en-US"/>
        </w:rPr>
        <w:t>Monitoring and Evaluation Specialist</w:t>
      </w:r>
      <w:r w:rsidRPr="007E20DB">
        <w:rPr>
          <w:rFonts w:ascii="Arial" w:hAnsi="Arial" w:cs="Arial"/>
          <w:b w:val="0"/>
          <w:bCs w:val="0"/>
          <w:sz w:val="20"/>
          <w:szCs w:val="20"/>
          <w:lang w:val="en-US" w:eastAsia="en-US"/>
        </w:rPr>
        <w:t>.</w:t>
      </w:r>
      <w:r w:rsidR="00F04201" w:rsidRPr="007E20DB">
        <w:rPr>
          <w:rFonts w:ascii="Arial" w:hAnsi="Arial" w:cs="Arial"/>
          <w:b w:val="0"/>
          <w:bCs w:val="0"/>
          <w:sz w:val="20"/>
          <w:szCs w:val="20"/>
          <w:lang w:val="en-US" w:eastAsia="en-US"/>
        </w:rPr>
        <w:t xml:space="preserve"> The Project Coordinator will </w:t>
      </w:r>
      <w:proofErr w:type="gramStart"/>
      <w:r w:rsidR="00F04201" w:rsidRPr="007E20DB">
        <w:rPr>
          <w:rFonts w:ascii="Arial" w:hAnsi="Arial" w:cs="Arial"/>
          <w:b w:val="0"/>
          <w:bCs w:val="0"/>
          <w:sz w:val="20"/>
          <w:szCs w:val="20"/>
          <w:lang w:val="en-US" w:eastAsia="en-US"/>
        </w:rPr>
        <w:t>be in charge of</w:t>
      </w:r>
      <w:proofErr w:type="gramEnd"/>
      <w:r w:rsidR="00F04201" w:rsidRPr="007E20DB">
        <w:rPr>
          <w:rFonts w:ascii="Arial" w:hAnsi="Arial" w:cs="Arial"/>
          <w:b w:val="0"/>
          <w:bCs w:val="0"/>
          <w:sz w:val="20"/>
          <w:szCs w:val="20"/>
          <w:lang w:val="en-US" w:eastAsia="en-US"/>
        </w:rPr>
        <w:t xml:space="preserve"> supervising all aspects of the Project, will report to the Chair of JAMPRO, will coordinate with the GS-EB.</w:t>
      </w:r>
    </w:p>
    <w:p w14:paraId="4C88A409" w14:textId="4A1E8EC4" w:rsidR="00F04201" w:rsidRPr="007E20DB" w:rsidRDefault="00F04201" w:rsidP="00F04201">
      <w:pPr>
        <w:pStyle w:val="SubTitle2"/>
        <w:spacing w:before="12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 xml:space="preserve">To support the execution of Component 1 </w:t>
      </w:r>
      <w:r w:rsidR="00027F75" w:rsidRPr="007E20DB">
        <w:rPr>
          <w:rFonts w:ascii="Arial" w:hAnsi="Arial" w:cs="Arial"/>
          <w:b w:val="0"/>
          <w:bCs w:val="0"/>
          <w:sz w:val="20"/>
          <w:szCs w:val="20"/>
          <w:lang w:val="en-US" w:eastAsia="en-US"/>
        </w:rPr>
        <w:t>will be formed a</w:t>
      </w:r>
      <w:r w:rsidRPr="007E20DB">
        <w:rPr>
          <w:rFonts w:ascii="Arial" w:hAnsi="Arial" w:cs="Arial"/>
          <w:b w:val="0"/>
          <w:bCs w:val="0"/>
          <w:sz w:val="20"/>
          <w:szCs w:val="20"/>
          <w:lang w:val="en-US" w:eastAsia="en-US"/>
        </w:rPr>
        <w:t xml:space="preserve"> </w:t>
      </w:r>
      <w:r w:rsidRPr="007E20DB">
        <w:rPr>
          <w:rFonts w:ascii="Arial" w:hAnsi="Arial" w:cs="Arial"/>
          <w:bCs w:val="0"/>
          <w:sz w:val="20"/>
          <w:szCs w:val="20"/>
          <w:lang w:val="en-US" w:eastAsia="en-US"/>
        </w:rPr>
        <w:t>Global Services Skills Technical Team</w:t>
      </w:r>
      <w:r w:rsidRPr="007E20DB">
        <w:rPr>
          <w:rFonts w:ascii="Arial" w:hAnsi="Arial" w:cs="Arial"/>
          <w:b w:val="0"/>
          <w:bCs w:val="0"/>
          <w:sz w:val="20"/>
          <w:szCs w:val="20"/>
          <w:lang w:val="en-US" w:eastAsia="en-US"/>
        </w:rPr>
        <w:t>, which in turn will be composed of:</w:t>
      </w:r>
    </w:p>
    <w:p w14:paraId="6E4ED9D8" w14:textId="34EFBC64" w:rsidR="003B3706" w:rsidRPr="007E20DB" w:rsidRDefault="003B7939" w:rsidP="003B3706">
      <w:pPr>
        <w:pStyle w:val="SubTitle2"/>
        <w:spacing w:before="120" w:line="276" w:lineRule="auto"/>
        <w:jc w:val="both"/>
        <w:rPr>
          <w:rFonts w:ascii="Arial" w:hAnsi="Arial" w:cs="Arial"/>
          <w:b w:val="0"/>
          <w:bCs w:val="0"/>
          <w:sz w:val="20"/>
          <w:szCs w:val="20"/>
          <w:lang w:val="en-US" w:eastAsia="en-US"/>
        </w:rPr>
      </w:pPr>
      <w:r>
        <w:rPr>
          <w:rFonts w:ascii="Arial" w:hAnsi="Arial" w:cs="Arial"/>
          <w:b w:val="0"/>
          <w:bCs w:val="0"/>
          <w:sz w:val="20"/>
          <w:szCs w:val="20"/>
          <w:lang w:val="en-US" w:eastAsia="en-US"/>
        </w:rPr>
        <w:t>(</w:t>
      </w:r>
      <w:r w:rsidR="003B3706" w:rsidRPr="007E20DB">
        <w:rPr>
          <w:rFonts w:ascii="Arial" w:hAnsi="Arial" w:cs="Arial"/>
          <w:b w:val="0"/>
          <w:bCs w:val="0"/>
          <w:sz w:val="20"/>
          <w:szCs w:val="20"/>
          <w:lang w:val="en-US" w:eastAsia="en-US"/>
        </w:rPr>
        <w:t xml:space="preserve">i) </w:t>
      </w:r>
      <w:r w:rsidR="003B3706" w:rsidRPr="007E20DB">
        <w:rPr>
          <w:rFonts w:ascii="Arial" w:hAnsi="Arial" w:cs="Arial"/>
          <w:bCs w:val="0"/>
          <w:i/>
          <w:sz w:val="20"/>
          <w:szCs w:val="20"/>
          <w:lang w:val="en-US" w:eastAsia="en-US"/>
        </w:rPr>
        <w:t>Skills development specialist</w:t>
      </w:r>
      <w:r w:rsidRPr="003B7939">
        <w:rPr>
          <w:rFonts w:ascii="Arial" w:hAnsi="Arial" w:cs="Arial"/>
          <w:b w:val="0"/>
          <w:bCs w:val="0"/>
          <w:sz w:val="20"/>
          <w:szCs w:val="20"/>
          <w:lang w:val="en-US" w:eastAsia="en-US"/>
        </w:rPr>
        <w:t>;</w:t>
      </w:r>
      <w:r w:rsidR="00725675" w:rsidRPr="007E20DB">
        <w:rPr>
          <w:rFonts w:ascii="Arial" w:hAnsi="Arial" w:cs="Arial"/>
          <w:b w:val="0"/>
          <w:bCs w:val="0"/>
          <w:sz w:val="20"/>
          <w:szCs w:val="20"/>
          <w:lang w:val="en-US" w:eastAsia="en-US"/>
        </w:rPr>
        <w:t xml:space="preserve"> </w:t>
      </w:r>
      <w:r w:rsidR="003B3706" w:rsidRPr="007E20DB">
        <w:rPr>
          <w:rFonts w:ascii="Arial" w:hAnsi="Arial" w:cs="Arial"/>
          <w:b w:val="0"/>
          <w:bCs w:val="0"/>
          <w:sz w:val="20"/>
          <w:szCs w:val="20"/>
          <w:lang w:val="en-US" w:eastAsia="en-US"/>
        </w:rPr>
        <w:t xml:space="preserve">(ii) </w:t>
      </w:r>
      <w:r w:rsidR="003B3706" w:rsidRPr="007E20DB">
        <w:rPr>
          <w:rFonts w:ascii="Arial" w:hAnsi="Arial" w:cs="Arial"/>
          <w:bCs w:val="0"/>
          <w:i/>
          <w:sz w:val="20"/>
          <w:szCs w:val="20"/>
          <w:lang w:val="en-US" w:eastAsia="en-US"/>
        </w:rPr>
        <w:t>Platform manager</w:t>
      </w:r>
      <w:r>
        <w:rPr>
          <w:rFonts w:ascii="Arial" w:hAnsi="Arial" w:cs="Arial"/>
          <w:bCs w:val="0"/>
          <w:i/>
          <w:sz w:val="20"/>
          <w:szCs w:val="20"/>
          <w:lang w:val="en-US" w:eastAsia="en-US"/>
        </w:rPr>
        <w:t xml:space="preserve">; </w:t>
      </w:r>
      <w:r w:rsidRPr="003B7939">
        <w:rPr>
          <w:rFonts w:ascii="Arial" w:hAnsi="Arial" w:cs="Arial"/>
          <w:b w:val="0"/>
          <w:bCs w:val="0"/>
          <w:sz w:val="20"/>
          <w:szCs w:val="20"/>
          <w:lang w:val="en-US" w:eastAsia="en-US"/>
        </w:rPr>
        <w:t>and (</w:t>
      </w:r>
      <w:r w:rsidR="003E7348" w:rsidRPr="003B7939">
        <w:rPr>
          <w:rFonts w:ascii="Arial" w:hAnsi="Arial" w:cs="Arial"/>
          <w:b w:val="0"/>
          <w:bCs w:val="0"/>
          <w:sz w:val="20"/>
          <w:szCs w:val="20"/>
          <w:lang w:val="en-US" w:eastAsia="en-US"/>
        </w:rPr>
        <w:t>iii</w:t>
      </w:r>
      <w:r w:rsidR="003E7348" w:rsidRPr="007E20DB">
        <w:rPr>
          <w:rFonts w:ascii="Arial" w:hAnsi="Arial" w:cs="Arial"/>
          <w:b w:val="0"/>
          <w:bCs w:val="0"/>
          <w:sz w:val="20"/>
          <w:szCs w:val="20"/>
          <w:lang w:val="en-US" w:eastAsia="en-US"/>
        </w:rPr>
        <w:t xml:space="preserve">) </w:t>
      </w:r>
      <w:r w:rsidR="003E7348" w:rsidRPr="007E20DB">
        <w:rPr>
          <w:rFonts w:ascii="Arial" w:hAnsi="Arial" w:cs="Arial"/>
          <w:bCs w:val="0"/>
          <w:i/>
          <w:sz w:val="20"/>
          <w:szCs w:val="20"/>
          <w:lang w:val="en-US" w:eastAsia="en-US"/>
        </w:rPr>
        <w:t xml:space="preserve">Firm Specific </w:t>
      </w:r>
      <w:r w:rsidR="003B3706" w:rsidRPr="007E20DB">
        <w:rPr>
          <w:rFonts w:ascii="Arial" w:hAnsi="Arial" w:cs="Arial"/>
          <w:bCs w:val="0"/>
          <w:i/>
          <w:sz w:val="20"/>
          <w:szCs w:val="20"/>
          <w:lang w:val="en-US" w:eastAsia="en-US"/>
        </w:rPr>
        <w:t>Fund manager</w:t>
      </w:r>
      <w:r w:rsidR="003B3706" w:rsidRPr="007E20DB">
        <w:rPr>
          <w:rFonts w:ascii="Arial" w:hAnsi="Arial" w:cs="Arial"/>
          <w:b w:val="0"/>
          <w:bCs w:val="0"/>
          <w:sz w:val="20"/>
          <w:szCs w:val="20"/>
          <w:lang w:val="en-US" w:eastAsia="en-US"/>
        </w:rPr>
        <w:t xml:space="preserve"> (Finishing Schools and Apprenticeshi</w:t>
      </w:r>
      <w:r w:rsidR="00027F75" w:rsidRPr="007E20DB">
        <w:rPr>
          <w:rFonts w:ascii="Arial" w:hAnsi="Arial" w:cs="Arial"/>
          <w:b w:val="0"/>
          <w:bCs w:val="0"/>
          <w:sz w:val="20"/>
          <w:szCs w:val="20"/>
          <w:lang w:val="en-US" w:eastAsia="en-US"/>
        </w:rPr>
        <w:t>ps)</w:t>
      </w:r>
      <w:r w:rsidR="00E90A3B" w:rsidRPr="007E20DB">
        <w:rPr>
          <w:rFonts w:ascii="Arial" w:hAnsi="Arial" w:cs="Arial"/>
          <w:b w:val="0"/>
          <w:bCs w:val="0"/>
          <w:sz w:val="20"/>
          <w:szCs w:val="20"/>
          <w:lang w:val="en-US" w:eastAsia="en-US"/>
        </w:rPr>
        <w:t>.</w:t>
      </w:r>
      <w:r w:rsidR="00027F75" w:rsidRPr="007E20DB">
        <w:rPr>
          <w:rFonts w:ascii="Arial" w:hAnsi="Arial" w:cs="Arial"/>
          <w:b w:val="0"/>
          <w:bCs w:val="0"/>
          <w:sz w:val="20"/>
          <w:szCs w:val="20"/>
          <w:lang w:val="en-US" w:eastAsia="en-US"/>
        </w:rPr>
        <w:t xml:space="preserve"> </w:t>
      </w:r>
    </w:p>
    <w:p w14:paraId="45994554" w14:textId="5CE7EC75" w:rsidR="00D635CA" w:rsidRPr="007E20DB" w:rsidRDefault="003B3706" w:rsidP="003B3706">
      <w:pPr>
        <w:pStyle w:val="SubTitle2"/>
        <w:spacing w:before="120" w:after="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 xml:space="preserve">The technical </w:t>
      </w:r>
      <w:r w:rsidR="00F04201" w:rsidRPr="007E20DB">
        <w:rPr>
          <w:rFonts w:ascii="Arial" w:hAnsi="Arial" w:cs="Arial"/>
          <w:b w:val="0"/>
          <w:bCs w:val="0"/>
          <w:sz w:val="20"/>
          <w:szCs w:val="20"/>
          <w:lang w:val="en-US" w:eastAsia="en-US"/>
        </w:rPr>
        <w:t xml:space="preserve">coordination </w:t>
      </w:r>
      <w:r w:rsidR="002F25B9" w:rsidRPr="007E20DB">
        <w:rPr>
          <w:rFonts w:ascii="Arial" w:hAnsi="Arial" w:cs="Arial"/>
          <w:b w:val="0"/>
          <w:bCs w:val="0"/>
          <w:sz w:val="20"/>
          <w:szCs w:val="20"/>
          <w:lang w:val="en-US" w:eastAsia="en-US"/>
        </w:rPr>
        <w:t>of Component 1</w:t>
      </w:r>
      <w:r w:rsidR="003E7348" w:rsidRPr="007E20DB">
        <w:rPr>
          <w:rFonts w:ascii="Arial" w:hAnsi="Arial" w:cs="Arial"/>
          <w:b w:val="0"/>
          <w:bCs w:val="0"/>
          <w:sz w:val="20"/>
          <w:szCs w:val="20"/>
          <w:lang w:val="en-US" w:eastAsia="en-US"/>
        </w:rPr>
        <w:t xml:space="preserve"> will be </w:t>
      </w:r>
      <w:r w:rsidRPr="007E20DB">
        <w:rPr>
          <w:rFonts w:ascii="Arial" w:hAnsi="Arial" w:cs="Arial"/>
          <w:b w:val="0"/>
          <w:bCs w:val="0"/>
          <w:sz w:val="20"/>
          <w:szCs w:val="20"/>
          <w:lang w:val="en-US" w:eastAsia="en-US"/>
        </w:rPr>
        <w:t xml:space="preserve">led by the </w:t>
      </w:r>
      <w:r w:rsidR="003E7348" w:rsidRPr="007E20DB">
        <w:rPr>
          <w:rFonts w:ascii="Arial" w:hAnsi="Arial" w:cs="Arial"/>
          <w:b w:val="0"/>
          <w:bCs w:val="0"/>
          <w:sz w:val="20"/>
          <w:szCs w:val="20"/>
          <w:lang w:val="en-US" w:eastAsia="en-US"/>
        </w:rPr>
        <w:t xml:space="preserve">Skills Development </w:t>
      </w:r>
      <w:r w:rsidR="002F25B9" w:rsidRPr="007E20DB">
        <w:rPr>
          <w:rFonts w:ascii="Arial" w:hAnsi="Arial" w:cs="Arial"/>
          <w:b w:val="0"/>
          <w:bCs w:val="0"/>
          <w:sz w:val="20"/>
          <w:szCs w:val="20"/>
          <w:lang w:val="en-US" w:eastAsia="en-US"/>
        </w:rPr>
        <w:t>Specialist</w:t>
      </w:r>
      <w:r w:rsidR="003E7348" w:rsidRPr="007E20DB">
        <w:rPr>
          <w:rFonts w:ascii="Arial" w:hAnsi="Arial" w:cs="Arial"/>
          <w:b w:val="0"/>
          <w:bCs w:val="0"/>
          <w:sz w:val="20"/>
          <w:szCs w:val="20"/>
          <w:lang w:val="en-US" w:eastAsia="en-US"/>
        </w:rPr>
        <w:t xml:space="preserve"> and supervised by the </w:t>
      </w:r>
      <w:r w:rsidRPr="007E20DB">
        <w:rPr>
          <w:rFonts w:ascii="Arial" w:hAnsi="Arial" w:cs="Arial"/>
          <w:b w:val="0"/>
          <w:bCs w:val="0"/>
          <w:sz w:val="20"/>
          <w:szCs w:val="20"/>
          <w:lang w:val="en-US" w:eastAsia="en-US"/>
        </w:rPr>
        <w:t>Project Coordinator</w:t>
      </w:r>
      <w:r w:rsidR="002F25B9" w:rsidRPr="007E20DB">
        <w:rPr>
          <w:rFonts w:ascii="Arial" w:hAnsi="Arial" w:cs="Arial"/>
          <w:b w:val="0"/>
          <w:bCs w:val="0"/>
          <w:sz w:val="20"/>
          <w:szCs w:val="20"/>
          <w:lang w:val="en-US" w:eastAsia="en-US"/>
        </w:rPr>
        <w:t>.</w:t>
      </w:r>
    </w:p>
    <w:p w14:paraId="2DE91F02" w14:textId="39EC5497" w:rsidR="002F25B9" w:rsidRPr="007E20DB" w:rsidRDefault="002F25B9" w:rsidP="002F25B9">
      <w:pPr>
        <w:pStyle w:val="SubTitle2"/>
        <w:spacing w:before="120" w:line="276" w:lineRule="auto"/>
        <w:jc w:val="both"/>
        <w:rPr>
          <w:rFonts w:ascii="Arial" w:hAnsi="Arial" w:cs="Arial"/>
          <w:b w:val="0"/>
          <w:bCs w:val="0"/>
          <w:sz w:val="20"/>
          <w:szCs w:val="20"/>
          <w:lang w:val="en-US" w:eastAsia="en-US"/>
        </w:rPr>
      </w:pPr>
      <w:r w:rsidRPr="007E20DB">
        <w:rPr>
          <w:rFonts w:ascii="Arial" w:hAnsi="Arial" w:cs="Arial"/>
          <w:b w:val="0"/>
          <w:bCs w:val="0"/>
          <w:sz w:val="20"/>
          <w:szCs w:val="20"/>
          <w:lang w:val="en-US" w:eastAsia="en-US"/>
        </w:rPr>
        <w:t xml:space="preserve">The technical coordination of Component 2 will </w:t>
      </w:r>
      <w:r w:rsidR="003B7939" w:rsidRPr="007E20DB">
        <w:rPr>
          <w:rFonts w:ascii="Arial" w:hAnsi="Arial" w:cs="Arial"/>
          <w:b w:val="0"/>
          <w:bCs w:val="0"/>
          <w:sz w:val="20"/>
          <w:szCs w:val="20"/>
          <w:lang w:val="en-US" w:eastAsia="en-US"/>
        </w:rPr>
        <w:t>lead</w:t>
      </w:r>
      <w:r w:rsidRPr="007E20DB">
        <w:rPr>
          <w:rFonts w:ascii="Arial" w:hAnsi="Arial" w:cs="Arial"/>
          <w:b w:val="0"/>
          <w:bCs w:val="0"/>
          <w:sz w:val="20"/>
          <w:szCs w:val="20"/>
          <w:lang w:val="en-US" w:eastAsia="en-US"/>
        </w:rPr>
        <w:t xml:space="preserve"> directly by the Project Coordinator. </w:t>
      </w:r>
    </w:p>
    <w:p w14:paraId="27216BAE" w14:textId="467D3EC8" w:rsidR="00D635CA" w:rsidRPr="007E20DB" w:rsidRDefault="00D635CA" w:rsidP="00FD0B3C">
      <w:pPr>
        <w:pStyle w:val="SubTitle2"/>
        <w:spacing w:before="120" w:after="120" w:line="276" w:lineRule="auto"/>
        <w:rPr>
          <w:rFonts w:ascii="Arial" w:hAnsi="Arial" w:cs="Arial"/>
          <w:sz w:val="20"/>
          <w:lang w:val="en-US"/>
        </w:rPr>
      </w:pPr>
      <w:bookmarkStart w:id="1" w:name="_Toc493426988"/>
      <w:r w:rsidRPr="007E20DB">
        <w:rPr>
          <w:rFonts w:ascii="Arial" w:hAnsi="Arial" w:cs="Arial"/>
          <w:iCs/>
          <w:sz w:val="20"/>
          <w:lang w:val="en-US"/>
        </w:rPr>
        <w:t>Figure</w:t>
      </w:r>
      <w:r w:rsidR="00222DF1" w:rsidRPr="007E20DB">
        <w:rPr>
          <w:rFonts w:ascii="Arial" w:hAnsi="Arial" w:cs="Arial"/>
          <w:iCs/>
          <w:sz w:val="20"/>
          <w:lang w:val="en-US"/>
        </w:rPr>
        <w:t xml:space="preserve"> 3</w:t>
      </w:r>
      <w:r w:rsidRPr="007E20DB">
        <w:rPr>
          <w:rFonts w:ascii="Arial" w:hAnsi="Arial" w:cs="Arial"/>
          <w:iCs/>
          <w:sz w:val="20"/>
          <w:lang w:val="en-US"/>
        </w:rPr>
        <w:t xml:space="preserve">. </w:t>
      </w:r>
      <w:bookmarkEnd w:id="1"/>
      <w:r w:rsidR="00027F75" w:rsidRPr="007E20DB">
        <w:rPr>
          <w:rFonts w:ascii="Arial" w:hAnsi="Arial" w:cs="Arial"/>
          <w:iCs/>
          <w:sz w:val="20"/>
          <w:lang w:val="en-US"/>
        </w:rPr>
        <w:t>Component 1</w:t>
      </w:r>
      <w:r w:rsidR="00C91108" w:rsidRPr="007E20DB">
        <w:rPr>
          <w:rFonts w:ascii="Arial" w:hAnsi="Arial" w:cs="Arial"/>
          <w:iCs/>
          <w:sz w:val="20"/>
          <w:lang w:val="en-US"/>
        </w:rPr>
        <w:t xml:space="preserve"> </w:t>
      </w:r>
      <w:r w:rsidR="00DC134A" w:rsidRPr="007E20DB">
        <w:rPr>
          <w:rFonts w:ascii="Arial" w:hAnsi="Arial" w:cs="Arial"/>
          <w:iCs/>
          <w:sz w:val="20"/>
          <w:lang w:val="en-US"/>
        </w:rPr>
        <w:t>Technical Team</w:t>
      </w:r>
    </w:p>
    <w:tbl>
      <w:tblPr>
        <w:tblStyle w:val="Tablaconcuadrcula1"/>
        <w:tblW w:w="5000" w:type="pct"/>
        <w:shd w:val="clear" w:color="auto" w:fill="F2F2F2" w:themeFill="background1" w:themeFillShade="F2"/>
        <w:tblCellMar>
          <w:top w:w="28" w:type="dxa"/>
          <w:bottom w:w="28" w:type="dxa"/>
        </w:tblCellMar>
        <w:tblLook w:val="04A0" w:firstRow="1" w:lastRow="0" w:firstColumn="1" w:lastColumn="0" w:noHBand="0" w:noVBand="1"/>
      </w:tblPr>
      <w:tblGrid>
        <w:gridCol w:w="9571"/>
      </w:tblGrid>
      <w:tr w:rsidR="00DC134A" w:rsidRPr="007E20DB" w14:paraId="415B2357" w14:textId="77777777" w:rsidTr="00F07D1A">
        <w:trPr>
          <w:trHeight w:val="3905"/>
        </w:trPr>
        <w:tc>
          <w:tcPr>
            <w:tcW w:w="5000" w:type="pct"/>
            <w:tcBorders>
              <w:bottom w:val="single" w:sz="4" w:space="0" w:color="auto"/>
            </w:tcBorders>
            <w:shd w:val="clear" w:color="auto" w:fill="F2F2F2" w:themeFill="background1" w:themeFillShade="F2"/>
            <w:tcMar>
              <w:right w:w="227" w:type="dxa"/>
            </w:tcMar>
            <w:vAlign w:val="center"/>
          </w:tcPr>
          <w:p w14:paraId="3DE642E8" w14:textId="2BC0FC19" w:rsidR="0044608B" w:rsidRPr="007E20DB" w:rsidRDefault="00DC134A" w:rsidP="00742C91">
            <w:pPr>
              <w:pStyle w:val="SubTitle2"/>
              <w:numPr>
                <w:ilvl w:val="0"/>
                <w:numId w:val="33"/>
              </w:numPr>
              <w:spacing w:before="120" w:after="120" w:line="276" w:lineRule="auto"/>
              <w:ind w:left="454" w:hanging="454"/>
              <w:jc w:val="both"/>
              <w:rPr>
                <w:rFonts w:ascii="Arial" w:hAnsi="Arial" w:cs="Arial"/>
                <w:b w:val="0"/>
                <w:sz w:val="20"/>
                <w:lang w:val="en-US"/>
              </w:rPr>
            </w:pPr>
            <w:r w:rsidRPr="007E20DB">
              <w:rPr>
                <w:rFonts w:ascii="Arial" w:hAnsi="Arial" w:cs="Arial"/>
                <w:sz w:val="20"/>
                <w:lang w:val="en-US"/>
              </w:rPr>
              <w:t>SK</w:t>
            </w:r>
            <w:r w:rsidR="00027F75" w:rsidRPr="007E20DB">
              <w:rPr>
                <w:rFonts w:ascii="Arial" w:hAnsi="Arial" w:cs="Arial"/>
                <w:sz w:val="20"/>
                <w:lang w:val="en-US"/>
              </w:rPr>
              <w:t>ILLS DEVELOPMENT SPECIALIST</w:t>
            </w:r>
            <w:r w:rsidRPr="007E20DB">
              <w:rPr>
                <w:rFonts w:ascii="Arial" w:hAnsi="Arial" w:cs="Arial"/>
                <w:sz w:val="20"/>
                <w:lang w:val="en-US"/>
              </w:rPr>
              <w:t xml:space="preserve">: </w:t>
            </w:r>
            <w:r w:rsidRPr="007E20DB">
              <w:rPr>
                <w:rFonts w:ascii="Arial" w:hAnsi="Arial" w:cs="Arial"/>
                <w:b w:val="0"/>
                <w:sz w:val="20"/>
                <w:lang w:val="en-US"/>
              </w:rPr>
              <w:t xml:space="preserve">Support the Project Coordinator in the execution of planned activities for the component. Main functions include: (i) coordinating and supervising the acquisitions carried out directly by the Project, (ii) supporting the </w:t>
            </w:r>
            <w:r w:rsidR="0044608B" w:rsidRPr="007E20DB">
              <w:rPr>
                <w:rFonts w:ascii="Arial" w:hAnsi="Arial" w:cs="Arial"/>
                <w:b w:val="0"/>
                <w:sz w:val="20"/>
                <w:lang w:val="en-US"/>
              </w:rPr>
              <w:t xml:space="preserve">GS </w:t>
            </w:r>
            <w:r w:rsidR="00027F75" w:rsidRPr="007E20DB">
              <w:rPr>
                <w:rFonts w:ascii="Arial" w:hAnsi="Arial" w:cs="Arial"/>
                <w:b w:val="0"/>
                <w:sz w:val="20"/>
                <w:lang w:val="en-US"/>
              </w:rPr>
              <w:t>S</w:t>
            </w:r>
            <w:r w:rsidR="0044608B" w:rsidRPr="007E20DB">
              <w:rPr>
                <w:rFonts w:ascii="Arial" w:hAnsi="Arial" w:cs="Arial"/>
                <w:b w:val="0"/>
                <w:sz w:val="20"/>
                <w:lang w:val="en-US"/>
              </w:rPr>
              <w:t xml:space="preserve">kills </w:t>
            </w:r>
            <w:r w:rsidR="00027F75" w:rsidRPr="007E20DB">
              <w:rPr>
                <w:rFonts w:ascii="Arial" w:hAnsi="Arial" w:cs="Arial"/>
                <w:b w:val="0"/>
                <w:sz w:val="20"/>
                <w:lang w:val="en-US"/>
              </w:rPr>
              <w:t>C</w:t>
            </w:r>
            <w:r w:rsidR="0044608B" w:rsidRPr="007E20DB">
              <w:rPr>
                <w:rFonts w:ascii="Arial" w:hAnsi="Arial" w:cs="Arial"/>
                <w:b w:val="0"/>
                <w:sz w:val="20"/>
                <w:lang w:val="en-US"/>
              </w:rPr>
              <w:t>ouncil</w:t>
            </w:r>
            <w:r w:rsidR="00EE0EF6" w:rsidRPr="007E20DB">
              <w:rPr>
                <w:rFonts w:ascii="Arial" w:hAnsi="Arial" w:cs="Arial"/>
                <w:b w:val="0"/>
                <w:sz w:val="20"/>
                <w:lang w:val="en-US"/>
              </w:rPr>
              <w:t xml:space="preserve"> activities</w:t>
            </w:r>
            <w:r w:rsidR="0044608B" w:rsidRPr="007E20DB">
              <w:rPr>
                <w:rFonts w:ascii="Arial" w:hAnsi="Arial" w:cs="Arial"/>
                <w:b w:val="0"/>
                <w:sz w:val="20"/>
                <w:lang w:val="en-US"/>
              </w:rPr>
              <w:t xml:space="preserve"> (SC)</w:t>
            </w:r>
            <w:r w:rsidRPr="007E20DB">
              <w:rPr>
                <w:rFonts w:ascii="Arial" w:hAnsi="Arial" w:cs="Arial"/>
                <w:b w:val="0"/>
                <w:sz w:val="20"/>
                <w:lang w:val="en-US"/>
              </w:rPr>
              <w:t>, (iii) monitoring the trainin</w:t>
            </w:r>
            <w:r w:rsidR="00B14FE1" w:rsidRPr="007E20DB">
              <w:rPr>
                <w:rFonts w:ascii="Arial" w:hAnsi="Arial" w:cs="Arial"/>
                <w:b w:val="0"/>
                <w:sz w:val="20"/>
                <w:lang w:val="en-US"/>
              </w:rPr>
              <w:t xml:space="preserve">g activities approved by the </w:t>
            </w:r>
            <w:r w:rsidR="00027F75" w:rsidRPr="007E20DB">
              <w:rPr>
                <w:rFonts w:ascii="Arial" w:hAnsi="Arial" w:cs="Arial"/>
                <w:b w:val="0"/>
                <w:sz w:val="20"/>
                <w:lang w:val="en-US"/>
              </w:rPr>
              <w:t>EB</w:t>
            </w:r>
            <w:r w:rsidRPr="007E20DB">
              <w:rPr>
                <w:rFonts w:ascii="Arial" w:hAnsi="Arial" w:cs="Arial"/>
                <w:b w:val="0"/>
                <w:sz w:val="20"/>
                <w:lang w:val="en-US"/>
              </w:rPr>
              <w:t>, (iv) systematize information for monitoring and evaluating the results of all the actions planned by the component.</w:t>
            </w:r>
            <w:r w:rsidR="00C91108" w:rsidRPr="007E20DB">
              <w:rPr>
                <w:rFonts w:ascii="Arial" w:hAnsi="Arial" w:cs="Arial"/>
                <w:b w:val="0"/>
                <w:sz w:val="20"/>
                <w:lang w:val="en-US"/>
              </w:rPr>
              <w:t xml:space="preserve"> </w:t>
            </w:r>
          </w:p>
          <w:p w14:paraId="3F0DC001" w14:textId="1342A094" w:rsidR="0044608B" w:rsidRPr="007E20DB" w:rsidRDefault="00DC134A" w:rsidP="0044608B">
            <w:pPr>
              <w:pStyle w:val="SubTitle2"/>
              <w:spacing w:before="120" w:after="120" w:line="276" w:lineRule="auto"/>
              <w:ind w:left="454"/>
              <w:jc w:val="both"/>
              <w:rPr>
                <w:rFonts w:ascii="Arial" w:hAnsi="Arial" w:cs="Arial"/>
                <w:b w:val="0"/>
                <w:sz w:val="20"/>
                <w:lang w:val="en-US"/>
              </w:rPr>
            </w:pPr>
            <w:r w:rsidRPr="007E20DB">
              <w:rPr>
                <w:rFonts w:ascii="Arial" w:hAnsi="Arial" w:cs="Arial"/>
                <w:b w:val="0"/>
                <w:sz w:val="20"/>
                <w:lang w:val="en-US"/>
              </w:rPr>
              <w:t>The Skills Development Specialist will provide leadership, coordination and guidance on all technical matters pertaining to the successful development and implementation of component</w:t>
            </w:r>
            <w:r w:rsidR="00742C91" w:rsidRPr="007E20DB">
              <w:rPr>
                <w:rFonts w:ascii="Arial" w:hAnsi="Arial" w:cs="Arial"/>
                <w:b w:val="0"/>
                <w:sz w:val="20"/>
                <w:lang w:val="en-US"/>
              </w:rPr>
              <w:t xml:space="preserve"> 1</w:t>
            </w:r>
            <w:r w:rsidR="0087705D" w:rsidRPr="007E20DB">
              <w:rPr>
                <w:rFonts w:ascii="Arial" w:hAnsi="Arial" w:cs="Arial"/>
                <w:b w:val="0"/>
                <w:sz w:val="20"/>
                <w:lang w:val="en-US"/>
              </w:rPr>
              <w:t>,</w:t>
            </w:r>
            <w:r w:rsidRPr="007E20DB">
              <w:rPr>
                <w:rFonts w:ascii="Arial" w:hAnsi="Arial" w:cs="Arial"/>
                <w:b w:val="0"/>
                <w:sz w:val="20"/>
                <w:lang w:val="en-US"/>
              </w:rPr>
              <w:t xml:space="preserve"> to ensure that: (i) job-readiness &amp; digital </w:t>
            </w:r>
            <w:r w:rsidR="0087705D" w:rsidRPr="007E20DB">
              <w:rPr>
                <w:rFonts w:ascii="Arial" w:hAnsi="Arial" w:cs="Arial"/>
                <w:b w:val="0"/>
                <w:sz w:val="20"/>
                <w:lang w:val="en-US"/>
              </w:rPr>
              <w:t xml:space="preserve">skills curriculum development </w:t>
            </w:r>
            <w:r w:rsidRPr="007E20DB">
              <w:rPr>
                <w:rFonts w:ascii="Arial" w:hAnsi="Arial" w:cs="Arial"/>
                <w:b w:val="0"/>
                <w:sz w:val="20"/>
                <w:lang w:val="en-US"/>
              </w:rPr>
              <w:t xml:space="preserve">have the appropriate content to address the priority skills needs of Jamaican economy; (ii) strengthening of quality assurance mechanisms for the skills development system; and (iii) enhancement of processes for interaction with the private sector are structured. </w:t>
            </w:r>
            <w:r w:rsidR="00F76EE5" w:rsidRPr="007E20DB">
              <w:rPr>
                <w:rFonts w:ascii="Arial" w:hAnsi="Arial" w:cs="Arial"/>
                <w:b w:val="0"/>
                <w:sz w:val="20"/>
                <w:lang w:val="en-US"/>
              </w:rPr>
              <w:t xml:space="preserve">The Skills Development </w:t>
            </w:r>
            <w:r w:rsidR="009C6B7A" w:rsidRPr="007E20DB">
              <w:rPr>
                <w:rFonts w:ascii="Arial" w:hAnsi="Arial" w:cs="Arial"/>
                <w:b w:val="0"/>
                <w:sz w:val="20"/>
                <w:lang w:val="en-US"/>
              </w:rPr>
              <w:t>Specialist</w:t>
            </w:r>
            <w:r w:rsidR="00F76EE5" w:rsidRPr="007E20DB">
              <w:rPr>
                <w:rFonts w:ascii="Arial" w:hAnsi="Arial" w:cs="Arial"/>
                <w:b w:val="0"/>
                <w:sz w:val="20"/>
                <w:lang w:val="en-US"/>
              </w:rPr>
              <w:t xml:space="preserve"> will carry out the technical secretariat of the </w:t>
            </w:r>
            <w:r w:rsidR="00742C91" w:rsidRPr="007E20DB">
              <w:rPr>
                <w:rFonts w:ascii="Arial" w:hAnsi="Arial" w:cs="Arial"/>
                <w:b w:val="0"/>
                <w:sz w:val="20"/>
                <w:lang w:val="en-US"/>
              </w:rPr>
              <w:t>SC</w:t>
            </w:r>
            <w:r w:rsidR="00F76EE5" w:rsidRPr="007E20DB">
              <w:rPr>
                <w:rFonts w:ascii="Arial" w:hAnsi="Arial" w:cs="Arial"/>
                <w:b w:val="0"/>
                <w:sz w:val="20"/>
                <w:lang w:val="en-US"/>
              </w:rPr>
              <w:t xml:space="preserve"> ensuring that this body </w:t>
            </w:r>
            <w:r w:rsidR="00742C91" w:rsidRPr="007E20DB">
              <w:rPr>
                <w:rFonts w:ascii="Arial" w:hAnsi="Arial" w:cs="Arial"/>
                <w:b w:val="0"/>
                <w:sz w:val="20"/>
                <w:lang w:val="en-US"/>
              </w:rPr>
              <w:t xml:space="preserve">provide </w:t>
            </w:r>
            <w:r w:rsidR="00F76EE5" w:rsidRPr="007E20DB">
              <w:rPr>
                <w:rFonts w:ascii="Arial" w:hAnsi="Arial" w:cs="Arial"/>
                <w:b w:val="0"/>
                <w:sz w:val="20"/>
                <w:lang w:val="en-US"/>
              </w:rPr>
              <w:t>the voice of the private sector, and that this is captured by the offer of training.</w:t>
            </w:r>
            <w:r w:rsidR="0044608B" w:rsidRPr="007E20DB">
              <w:rPr>
                <w:rFonts w:ascii="Arial" w:hAnsi="Arial" w:cs="Arial"/>
                <w:b w:val="0"/>
                <w:sz w:val="20"/>
                <w:lang w:val="en-US"/>
              </w:rPr>
              <w:t xml:space="preserve"> </w:t>
            </w:r>
            <w:r w:rsidR="00742C91" w:rsidRPr="007E20DB">
              <w:rPr>
                <w:rFonts w:ascii="Arial" w:hAnsi="Arial" w:cs="Arial"/>
                <w:b w:val="0"/>
                <w:sz w:val="20"/>
                <w:lang w:val="en-US"/>
              </w:rPr>
              <w:t xml:space="preserve">The Skills Development Specialist will also supervise </w:t>
            </w:r>
            <w:r w:rsidR="0044608B" w:rsidRPr="007E20DB">
              <w:rPr>
                <w:rFonts w:ascii="Arial" w:hAnsi="Arial" w:cs="Arial"/>
                <w:b w:val="0"/>
                <w:sz w:val="20"/>
                <w:lang w:val="en-US"/>
              </w:rPr>
              <w:t xml:space="preserve">(iv) </w:t>
            </w:r>
            <w:r w:rsidR="00742C91" w:rsidRPr="007E20DB">
              <w:rPr>
                <w:rFonts w:ascii="Arial" w:hAnsi="Arial" w:cs="Arial"/>
                <w:b w:val="0"/>
                <w:sz w:val="20"/>
                <w:lang w:val="en-US"/>
              </w:rPr>
              <w:t xml:space="preserve">the management of the talent platform and </w:t>
            </w:r>
            <w:r w:rsidR="0044608B" w:rsidRPr="007E20DB">
              <w:rPr>
                <w:rFonts w:ascii="Arial" w:hAnsi="Arial" w:cs="Arial"/>
                <w:b w:val="0"/>
                <w:sz w:val="20"/>
                <w:lang w:val="en-US"/>
              </w:rPr>
              <w:t xml:space="preserve">(v) </w:t>
            </w:r>
            <w:r w:rsidR="00742C91" w:rsidRPr="007E20DB">
              <w:rPr>
                <w:rFonts w:ascii="Arial" w:hAnsi="Arial" w:cs="Arial"/>
                <w:b w:val="0"/>
                <w:sz w:val="20"/>
                <w:lang w:val="en-US"/>
              </w:rPr>
              <w:t>the managemen</w:t>
            </w:r>
            <w:r w:rsidR="00D069C6" w:rsidRPr="007E20DB">
              <w:rPr>
                <w:rFonts w:ascii="Arial" w:hAnsi="Arial" w:cs="Arial"/>
                <w:b w:val="0"/>
                <w:sz w:val="20"/>
                <w:lang w:val="en-US"/>
              </w:rPr>
              <w:t>t of the delivery of Apprenticeships</w:t>
            </w:r>
            <w:r w:rsidR="00742C91" w:rsidRPr="007E20DB">
              <w:rPr>
                <w:rFonts w:ascii="Arial" w:hAnsi="Arial" w:cs="Arial"/>
                <w:b w:val="0"/>
                <w:sz w:val="20"/>
                <w:lang w:val="en-US"/>
              </w:rPr>
              <w:t xml:space="preserve"> and Firm Specific Finishing schools (Fund management)</w:t>
            </w:r>
            <w:r w:rsidR="00D069C6" w:rsidRPr="007E20DB">
              <w:rPr>
                <w:rFonts w:ascii="Arial" w:hAnsi="Arial" w:cs="Arial"/>
                <w:b w:val="0"/>
                <w:sz w:val="20"/>
                <w:lang w:val="en-US"/>
              </w:rPr>
              <w:t xml:space="preserve">. </w:t>
            </w:r>
            <w:r w:rsidR="00742C91" w:rsidRPr="007E20DB">
              <w:rPr>
                <w:rFonts w:ascii="Arial" w:hAnsi="Arial" w:cs="Arial"/>
                <w:b w:val="0"/>
                <w:sz w:val="20"/>
                <w:lang w:val="en-US"/>
              </w:rPr>
              <w:t xml:space="preserve"> </w:t>
            </w:r>
            <w:r w:rsidR="00D069C6" w:rsidRPr="007E20DB">
              <w:rPr>
                <w:rFonts w:ascii="Arial" w:hAnsi="Arial" w:cs="Arial"/>
                <w:b w:val="0"/>
                <w:sz w:val="20"/>
                <w:lang w:val="en-US"/>
              </w:rPr>
              <w:t>It will constitute the point of reference in questions of talent provision in the GS industry, assuring an integral interface of the services financed by the Project with the private sector.</w:t>
            </w:r>
          </w:p>
          <w:p w14:paraId="7B09C86E" w14:textId="42C71A2E" w:rsidR="00D069C6" w:rsidRPr="007E20DB" w:rsidRDefault="00D069C6" w:rsidP="0044608B">
            <w:pPr>
              <w:pStyle w:val="SubTitle2"/>
              <w:spacing w:before="120" w:after="120" w:line="276" w:lineRule="auto"/>
              <w:ind w:left="454"/>
              <w:jc w:val="both"/>
              <w:rPr>
                <w:rFonts w:ascii="Arial" w:hAnsi="Arial" w:cs="Arial"/>
                <w:b w:val="0"/>
                <w:i/>
                <w:sz w:val="20"/>
                <w:lang w:val="en-US"/>
              </w:rPr>
            </w:pPr>
            <w:r w:rsidRPr="007E20DB">
              <w:rPr>
                <w:rFonts w:ascii="Arial" w:hAnsi="Arial" w:cs="Arial"/>
                <w:b w:val="0"/>
                <w:i/>
                <w:sz w:val="20"/>
                <w:lang w:val="en-US"/>
              </w:rPr>
              <w:t>The GSSS must have qualifications and experience for public-private articulation focused on the provision and access to talent for the global services industry.</w:t>
            </w:r>
          </w:p>
        </w:tc>
      </w:tr>
      <w:tr w:rsidR="00DC134A" w:rsidRPr="007E20DB" w14:paraId="738C4E30" w14:textId="77777777" w:rsidTr="00F07D1A">
        <w:trPr>
          <w:trHeight w:val="1102"/>
        </w:trPr>
        <w:tc>
          <w:tcPr>
            <w:tcW w:w="5000" w:type="pct"/>
            <w:shd w:val="clear" w:color="auto" w:fill="F2F2F2" w:themeFill="background1" w:themeFillShade="F2"/>
            <w:tcMar>
              <w:right w:w="227" w:type="dxa"/>
            </w:tcMar>
            <w:vAlign w:val="center"/>
          </w:tcPr>
          <w:p w14:paraId="6D6CB9A8" w14:textId="703411FD" w:rsidR="00D069C6" w:rsidRPr="007E20DB" w:rsidRDefault="009C6B7A" w:rsidP="00D069C6">
            <w:pPr>
              <w:pStyle w:val="SubTitle2"/>
              <w:numPr>
                <w:ilvl w:val="0"/>
                <w:numId w:val="33"/>
              </w:numPr>
              <w:spacing w:before="120" w:after="120" w:line="276" w:lineRule="auto"/>
              <w:ind w:left="454" w:hanging="94"/>
              <w:jc w:val="both"/>
              <w:rPr>
                <w:rFonts w:ascii="Arial" w:hAnsi="Arial" w:cs="Arial"/>
                <w:b w:val="0"/>
                <w:sz w:val="20"/>
                <w:lang w:val="en-US"/>
              </w:rPr>
            </w:pPr>
            <w:r w:rsidRPr="007E20DB">
              <w:rPr>
                <w:rFonts w:ascii="Arial" w:hAnsi="Arial" w:cs="Arial"/>
                <w:sz w:val="20"/>
                <w:lang w:val="en-US"/>
              </w:rPr>
              <w:t>TALENT PLATFORM MANA</w:t>
            </w:r>
            <w:r w:rsidR="00D069C6" w:rsidRPr="007E20DB">
              <w:rPr>
                <w:rFonts w:ascii="Arial" w:hAnsi="Arial" w:cs="Arial"/>
                <w:sz w:val="20"/>
                <w:lang w:val="en-US"/>
              </w:rPr>
              <w:t>GER</w:t>
            </w:r>
            <w:r w:rsidR="00DC134A" w:rsidRPr="007E20DB">
              <w:rPr>
                <w:rFonts w:ascii="Arial" w:hAnsi="Arial" w:cs="Arial"/>
                <w:sz w:val="20"/>
                <w:lang w:val="en-US"/>
              </w:rPr>
              <w:t xml:space="preserve">: </w:t>
            </w:r>
            <w:r w:rsidR="00DC134A" w:rsidRPr="007E20DB">
              <w:rPr>
                <w:rFonts w:ascii="Arial" w:hAnsi="Arial" w:cs="Arial"/>
                <w:b w:val="0"/>
                <w:sz w:val="20"/>
                <w:lang w:val="en-US"/>
              </w:rPr>
              <w:t xml:space="preserve">Support the </w:t>
            </w:r>
            <w:r w:rsidR="00D069C6" w:rsidRPr="007E20DB">
              <w:rPr>
                <w:rFonts w:ascii="Arial" w:hAnsi="Arial" w:cs="Arial"/>
                <w:b w:val="0"/>
                <w:sz w:val="20"/>
                <w:lang w:val="en-US"/>
              </w:rPr>
              <w:t>S</w:t>
            </w:r>
            <w:r w:rsidRPr="007E20DB">
              <w:rPr>
                <w:rFonts w:ascii="Arial" w:hAnsi="Arial" w:cs="Arial"/>
                <w:b w:val="0"/>
                <w:sz w:val="20"/>
                <w:lang w:val="en-US"/>
              </w:rPr>
              <w:t>kills Development Specialist</w:t>
            </w:r>
            <w:r w:rsidR="00DC134A" w:rsidRPr="007E20DB">
              <w:rPr>
                <w:rFonts w:ascii="Arial" w:hAnsi="Arial" w:cs="Arial"/>
                <w:b w:val="0"/>
                <w:sz w:val="20"/>
                <w:lang w:val="en-US"/>
              </w:rPr>
              <w:t xml:space="preserve"> in the execution of line 1</w:t>
            </w:r>
            <w:r w:rsidR="00DC134A" w:rsidRPr="007E20DB">
              <w:rPr>
                <w:rFonts w:ascii="Arial" w:hAnsi="Arial" w:cs="Arial"/>
                <w:b w:val="0"/>
                <w:color w:val="C00000"/>
                <w:sz w:val="20"/>
                <w:lang w:val="en-US"/>
              </w:rPr>
              <w:t xml:space="preserve"> </w:t>
            </w:r>
            <w:r w:rsidR="00C91108" w:rsidRPr="007E20DB">
              <w:rPr>
                <w:rFonts w:ascii="Arial" w:hAnsi="Arial" w:cs="Arial"/>
                <w:b w:val="0"/>
                <w:sz w:val="20"/>
                <w:lang w:val="en-US"/>
              </w:rPr>
              <w:t xml:space="preserve">ensuring the </w:t>
            </w:r>
            <w:r w:rsidR="00E90A3B" w:rsidRPr="007E20DB">
              <w:rPr>
                <w:rFonts w:ascii="Arial" w:hAnsi="Arial" w:cs="Arial"/>
                <w:b w:val="0"/>
                <w:sz w:val="20"/>
                <w:lang w:val="en-US"/>
              </w:rPr>
              <w:t xml:space="preserve">design &amp; </w:t>
            </w:r>
            <w:r w:rsidR="00C91108" w:rsidRPr="007E20DB">
              <w:rPr>
                <w:rFonts w:ascii="Arial" w:hAnsi="Arial" w:cs="Arial"/>
                <w:b w:val="0"/>
                <w:sz w:val="20"/>
                <w:lang w:val="en-US"/>
              </w:rPr>
              <w:t xml:space="preserve">functioning of the Platform and the development of associated activities for the link between companies, students and educational </w:t>
            </w:r>
            <w:r w:rsidR="00D069C6" w:rsidRPr="007E20DB">
              <w:rPr>
                <w:rFonts w:ascii="Arial" w:hAnsi="Arial" w:cs="Arial"/>
                <w:b w:val="0"/>
                <w:sz w:val="20"/>
                <w:lang w:val="en-US"/>
              </w:rPr>
              <w:t>institutions. These actions include support for the communication of all activities and instruments developed with Project financing.</w:t>
            </w:r>
          </w:p>
          <w:p w14:paraId="0066670F" w14:textId="146963A4" w:rsidR="00DC134A" w:rsidRPr="007E20DB" w:rsidRDefault="00D069C6" w:rsidP="00D069C6">
            <w:pPr>
              <w:pStyle w:val="SubTitle2"/>
              <w:spacing w:before="120" w:after="120" w:line="276" w:lineRule="auto"/>
              <w:ind w:left="454"/>
              <w:jc w:val="both"/>
              <w:rPr>
                <w:rFonts w:ascii="Arial" w:hAnsi="Arial" w:cs="Arial"/>
                <w:b w:val="0"/>
                <w:i/>
                <w:sz w:val="20"/>
                <w:lang w:val="en-US"/>
              </w:rPr>
            </w:pPr>
            <w:r w:rsidRPr="007E20DB">
              <w:rPr>
                <w:rFonts w:ascii="Arial" w:hAnsi="Arial" w:cs="Arial"/>
                <w:b w:val="0"/>
                <w:i/>
                <w:sz w:val="20"/>
                <w:lang w:val="en-US"/>
              </w:rPr>
              <w:t xml:space="preserve">The </w:t>
            </w:r>
            <w:r w:rsidR="00E90A3B" w:rsidRPr="007E20DB">
              <w:rPr>
                <w:rFonts w:ascii="Arial" w:hAnsi="Arial" w:cs="Arial"/>
                <w:b w:val="0"/>
                <w:i/>
                <w:sz w:val="20"/>
                <w:lang w:val="en-US"/>
              </w:rPr>
              <w:t>Talent Platform Manager must have qualifications and experience to develop strategies and execute effective communication actions with different audiences (</w:t>
            </w:r>
            <w:proofErr w:type="spellStart"/>
            <w:r w:rsidR="00E90A3B" w:rsidRPr="007E20DB">
              <w:rPr>
                <w:rFonts w:ascii="Arial" w:hAnsi="Arial" w:cs="Arial"/>
                <w:b w:val="0"/>
                <w:i/>
                <w:sz w:val="20"/>
                <w:lang w:val="en-US"/>
              </w:rPr>
              <w:t>eg</w:t>
            </w:r>
            <w:proofErr w:type="spellEnd"/>
            <w:r w:rsidR="00E90A3B" w:rsidRPr="007E20DB">
              <w:rPr>
                <w:rFonts w:ascii="Arial" w:hAnsi="Arial" w:cs="Arial"/>
                <w:b w:val="0"/>
                <w:i/>
                <w:sz w:val="20"/>
                <w:lang w:val="en-US"/>
              </w:rPr>
              <w:t xml:space="preserve"> students, industry stakeholders, educational institutions).</w:t>
            </w:r>
          </w:p>
        </w:tc>
      </w:tr>
      <w:tr w:rsidR="00DC134A" w:rsidRPr="007E20DB" w14:paraId="153155D2" w14:textId="77777777" w:rsidTr="00E90A3B">
        <w:trPr>
          <w:trHeight w:val="675"/>
        </w:trPr>
        <w:tc>
          <w:tcPr>
            <w:tcW w:w="5000" w:type="pct"/>
            <w:tcBorders>
              <w:bottom w:val="single" w:sz="4" w:space="0" w:color="auto"/>
            </w:tcBorders>
            <w:shd w:val="clear" w:color="auto" w:fill="F2F2F2" w:themeFill="background1" w:themeFillShade="F2"/>
            <w:tcMar>
              <w:right w:w="227" w:type="dxa"/>
            </w:tcMar>
            <w:vAlign w:val="center"/>
          </w:tcPr>
          <w:p w14:paraId="28A5330E" w14:textId="5BAA64FB" w:rsidR="00DC134A" w:rsidRPr="007E20DB" w:rsidRDefault="00E90A3B" w:rsidP="00E90A3B">
            <w:pPr>
              <w:pStyle w:val="SubTitle2"/>
              <w:numPr>
                <w:ilvl w:val="0"/>
                <w:numId w:val="33"/>
              </w:numPr>
              <w:spacing w:before="120" w:after="120" w:line="276" w:lineRule="auto"/>
              <w:ind w:left="453" w:hanging="425"/>
              <w:jc w:val="both"/>
              <w:rPr>
                <w:rFonts w:ascii="Arial" w:hAnsi="Arial" w:cs="Arial"/>
                <w:b w:val="0"/>
                <w:sz w:val="20"/>
                <w:lang w:val="en-US"/>
              </w:rPr>
            </w:pPr>
            <w:r w:rsidRPr="007E20DB">
              <w:rPr>
                <w:rFonts w:ascii="Arial" w:hAnsi="Arial" w:cs="Arial"/>
                <w:sz w:val="20"/>
                <w:lang w:val="en-US"/>
              </w:rPr>
              <w:t xml:space="preserve">FIRM SPECIFIC </w:t>
            </w:r>
            <w:r w:rsidR="00DC134A" w:rsidRPr="007E20DB">
              <w:rPr>
                <w:rFonts w:ascii="Arial" w:hAnsi="Arial" w:cs="Arial"/>
                <w:sz w:val="20"/>
                <w:lang w:val="en-US"/>
              </w:rPr>
              <w:t xml:space="preserve">FUND </w:t>
            </w:r>
            <w:r w:rsidRPr="007E20DB">
              <w:rPr>
                <w:rFonts w:ascii="Arial" w:hAnsi="Arial" w:cs="Arial"/>
                <w:sz w:val="20"/>
                <w:lang w:val="en-US"/>
              </w:rPr>
              <w:t>MANAGER</w:t>
            </w:r>
            <w:r w:rsidR="00DC134A" w:rsidRPr="007E20DB">
              <w:rPr>
                <w:rFonts w:ascii="Arial" w:hAnsi="Arial" w:cs="Arial"/>
                <w:sz w:val="20"/>
                <w:lang w:val="en-US"/>
              </w:rPr>
              <w:t xml:space="preserve">: </w:t>
            </w:r>
            <w:r w:rsidR="00DC134A" w:rsidRPr="007E20DB">
              <w:rPr>
                <w:rFonts w:ascii="Arial" w:hAnsi="Arial" w:cs="Arial"/>
                <w:b w:val="0"/>
                <w:sz w:val="20"/>
                <w:lang w:val="en-US"/>
              </w:rPr>
              <w:t xml:space="preserve">Support the </w:t>
            </w:r>
            <w:r w:rsidRPr="007E20DB">
              <w:rPr>
                <w:rFonts w:ascii="Arial" w:hAnsi="Arial" w:cs="Arial"/>
                <w:b w:val="0"/>
                <w:sz w:val="20"/>
                <w:lang w:val="en-US"/>
              </w:rPr>
              <w:t xml:space="preserve">Skills Development Specialist </w:t>
            </w:r>
            <w:r w:rsidR="00DC134A" w:rsidRPr="007E20DB">
              <w:rPr>
                <w:rFonts w:ascii="Arial" w:hAnsi="Arial" w:cs="Arial"/>
                <w:b w:val="0"/>
                <w:sz w:val="20"/>
                <w:lang w:val="en-US"/>
              </w:rPr>
              <w:t xml:space="preserve">in the execution </w:t>
            </w:r>
            <w:r w:rsidR="00725675" w:rsidRPr="007E20DB">
              <w:rPr>
                <w:rFonts w:ascii="Arial" w:hAnsi="Arial" w:cs="Arial"/>
                <w:b w:val="0"/>
                <w:sz w:val="20"/>
                <w:lang w:val="en-US"/>
              </w:rPr>
              <w:t>of line</w:t>
            </w:r>
            <w:r w:rsidR="00DC134A" w:rsidRPr="007E20DB">
              <w:rPr>
                <w:rFonts w:ascii="Arial" w:hAnsi="Arial" w:cs="Arial"/>
                <w:b w:val="0"/>
                <w:sz w:val="20"/>
                <w:lang w:val="en-US"/>
              </w:rPr>
              <w:t xml:space="preserve"> </w:t>
            </w:r>
            <w:r w:rsidRPr="007E20DB">
              <w:rPr>
                <w:rFonts w:ascii="Arial" w:hAnsi="Arial" w:cs="Arial"/>
                <w:b w:val="0"/>
                <w:sz w:val="20"/>
                <w:lang w:val="en-US"/>
              </w:rPr>
              <w:t>3</w:t>
            </w:r>
            <w:r w:rsidR="00DC134A" w:rsidRPr="007E20DB">
              <w:rPr>
                <w:rFonts w:ascii="Arial" w:hAnsi="Arial" w:cs="Arial"/>
                <w:b w:val="0"/>
                <w:sz w:val="20"/>
                <w:lang w:val="en-US"/>
              </w:rPr>
              <w:t>. Its main functions will be: (i) to promote the instrument</w:t>
            </w:r>
            <w:r w:rsidRPr="007E20DB">
              <w:rPr>
                <w:rFonts w:ascii="Arial" w:hAnsi="Arial" w:cs="Arial"/>
                <w:b w:val="0"/>
                <w:sz w:val="20"/>
                <w:lang w:val="en-US"/>
              </w:rPr>
              <w:t>s among companies within</w:t>
            </w:r>
            <w:r w:rsidR="00DC134A" w:rsidRPr="007E20DB">
              <w:rPr>
                <w:rFonts w:ascii="Arial" w:hAnsi="Arial" w:cs="Arial"/>
                <w:b w:val="0"/>
                <w:sz w:val="20"/>
                <w:lang w:val="en-US"/>
              </w:rPr>
              <w:t xml:space="preserve"> the sector (ii)</w:t>
            </w:r>
            <w:r w:rsidR="003B7939">
              <w:rPr>
                <w:rFonts w:ascii="Arial" w:hAnsi="Arial" w:cs="Arial"/>
                <w:b w:val="0"/>
                <w:sz w:val="20"/>
                <w:lang w:val="en-US"/>
              </w:rPr>
              <w:t> </w:t>
            </w:r>
            <w:r w:rsidR="00DC134A" w:rsidRPr="007E20DB">
              <w:rPr>
                <w:rFonts w:ascii="Arial" w:hAnsi="Arial" w:cs="Arial"/>
                <w:b w:val="0"/>
                <w:sz w:val="20"/>
                <w:lang w:val="en-US"/>
              </w:rPr>
              <w:t>to support companies in submitting funding requests, (iii) prepare reports for the consideration of applications by the</w:t>
            </w:r>
            <w:r w:rsidR="00725675" w:rsidRPr="007E20DB">
              <w:rPr>
                <w:rFonts w:ascii="Arial" w:hAnsi="Arial" w:cs="Arial"/>
                <w:b w:val="0"/>
                <w:sz w:val="20"/>
                <w:lang w:val="en-US"/>
              </w:rPr>
              <w:t xml:space="preserve"> </w:t>
            </w:r>
            <w:r w:rsidRPr="007E20DB">
              <w:rPr>
                <w:rFonts w:ascii="Arial" w:hAnsi="Arial" w:cs="Arial"/>
                <w:b w:val="0"/>
                <w:sz w:val="20"/>
                <w:lang w:val="en-US"/>
              </w:rPr>
              <w:t>E</w:t>
            </w:r>
            <w:r w:rsidR="00DC134A" w:rsidRPr="007E20DB">
              <w:rPr>
                <w:rFonts w:ascii="Arial" w:hAnsi="Arial" w:cs="Arial"/>
                <w:b w:val="0"/>
                <w:sz w:val="20"/>
                <w:lang w:val="en-US"/>
              </w:rPr>
              <w:t>B, (iv) supervise compliance with wh</w:t>
            </w:r>
            <w:r w:rsidRPr="007E20DB">
              <w:rPr>
                <w:rFonts w:ascii="Arial" w:hAnsi="Arial" w:cs="Arial"/>
                <w:b w:val="0"/>
                <w:sz w:val="20"/>
                <w:lang w:val="en-US"/>
              </w:rPr>
              <w:t>at was agreed in the approved proposals</w:t>
            </w:r>
            <w:r w:rsidR="00DC134A" w:rsidRPr="007E20DB">
              <w:rPr>
                <w:rFonts w:ascii="Arial" w:hAnsi="Arial" w:cs="Arial"/>
                <w:b w:val="0"/>
                <w:sz w:val="20"/>
                <w:lang w:val="en-US"/>
              </w:rPr>
              <w:t>, (v) processing requests for reimbursement to companies, (vi) systematizing information for the monitoring and evaluation of results.</w:t>
            </w:r>
          </w:p>
          <w:p w14:paraId="6F72764D" w14:textId="5DAEB410" w:rsidR="00E90A3B" w:rsidRPr="007E20DB" w:rsidRDefault="00E93578" w:rsidP="00E90A3B">
            <w:pPr>
              <w:pStyle w:val="SubTitle2"/>
              <w:spacing w:before="120" w:after="120" w:line="276" w:lineRule="auto"/>
              <w:ind w:left="453"/>
              <w:jc w:val="both"/>
              <w:rPr>
                <w:rFonts w:ascii="Arial" w:hAnsi="Arial" w:cs="Arial"/>
                <w:b w:val="0"/>
                <w:i/>
                <w:sz w:val="20"/>
                <w:lang w:val="en-US"/>
              </w:rPr>
            </w:pPr>
            <w:r w:rsidRPr="007E20DB">
              <w:rPr>
                <w:rFonts w:ascii="Arial" w:hAnsi="Arial" w:cs="Arial"/>
                <w:b w:val="0"/>
                <w:i/>
                <w:sz w:val="20"/>
                <w:lang w:val="en-US"/>
              </w:rPr>
              <w:t xml:space="preserve">The Talent Platform Manager must have qualifications and experience to interact with companies in the sector (especially the divisions of HHRR), </w:t>
            </w:r>
            <w:r w:rsidR="003B7939" w:rsidRPr="007E20DB">
              <w:rPr>
                <w:rFonts w:ascii="Arial" w:hAnsi="Arial" w:cs="Arial"/>
                <w:b w:val="0"/>
                <w:i/>
                <w:sz w:val="20"/>
                <w:lang w:val="en-US"/>
              </w:rPr>
              <w:t>pre-evaluating</w:t>
            </w:r>
            <w:r w:rsidRPr="007E20DB">
              <w:rPr>
                <w:rFonts w:ascii="Arial" w:hAnsi="Arial" w:cs="Arial"/>
                <w:b w:val="0"/>
                <w:i/>
                <w:sz w:val="20"/>
                <w:lang w:val="en-US"/>
              </w:rPr>
              <w:t xml:space="preserve"> proposals Apprenticeships or training, monitoring their implementation and preparing relevant reports.</w:t>
            </w:r>
          </w:p>
        </w:tc>
      </w:tr>
    </w:tbl>
    <w:p w14:paraId="3E854DBE" w14:textId="77777777" w:rsidR="00E077CE" w:rsidRPr="007E20DB" w:rsidRDefault="00E077CE" w:rsidP="00D635CA">
      <w:pPr>
        <w:pStyle w:val="SubTitle2"/>
        <w:spacing w:before="120" w:after="0" w:line="276" w:lineRule="auto"/>
        <w:jc w:val="both"/>
        <w:rPr>
          <w:rFonts w:ascii="Arial" w:hAnsi="Arial" w:cs="Arial"/>
          <w:sz w:val="20"/>
          <w:lang w:val="en-US"/>
        </w:rPr>
      </w:pPr>
    </w:p>
    <w:p w14:paraId="4B53C2CB" w14:textId="77777777" w:rsidR="00732B16" w:rsidRPr="007E20DB" w:rsidRDefault="00732B16" w:rsidP="00FC1F36">
      <w:pPr>
        <w:autoSpaceDE w:val="0"/>
        <w:autoSpaceDN w:val="0"/>
        <w:adjustRightInd w:val="0"/>
        <w:spacing w:before="60" w:line="276" w:lineRule="auto"/>
        <w:rPr>
          <w:rFonts w:ascii="Arial" w:hAnsi="Arial" w:cs="Arial"/>
          <w:b/>
          <w:bCs/>
          <w:color w:val="002060"/>
          <w:sz w:val="22"/>
        </w:rPr>
      </w:pPr>
    </w:p>
    <w:p w14:paraId="4D3F4BEA" w14:textId="77777777" w:rsidR="00A67230" w:rsidRPr="007E20DB" w:rsidRDefault="00A67230">
      <w:pPr>
        <w:spacing w:after="200" w:line="276" w:lineRule="auto"/>
        <w:rPr>
          <w:rFonts w:ascii="Arial" w:hAnsi="Arial" w:cs="Arial"/>
          <w:b/>
          <w:sz w:val="22"/>
          <w:szCs w:val="22"/>
        </w:rPr>
      </w:pPr>
      <w:r w:rsidRPr="007E20DB">
        <w:rPr>
          <w:rFonts w:ascii="Arial" w:hAnsi="Arial" w:cs="Arial"/>
          <w:b/>
          <w:sz w:val="22"/>
          <w:szCs w:val="22"/>
        </w:rPr>
        <w:br w:type="page"/>
      </w:r>
    </w:p>
    <w:p w14:paraId="6764B10C" w14:textId="78541890" w:rsidR="00CF2CD3" w:rsidRPr="007E20DB" w:rsidRDefault="00A55F0A">
      <w:pPr>
        <w:autoSpaceDE w:val="0"/>
        <w:autoSpaceDN w:val="0"/>
        <w:adjustRightInd w:val="0"/>
        <w:spacing w:before="60" w:line="276" w:lineRule="auto"/>
        <w:jc w:val="center"/>
        <w:rPr>
          <w:rFonts w:ascii="Arial" w:hAnsi="Arial" w:cs="Arial"/>
          <w:b/>
          <w:sz w:val="22"/>
          <w:szCs w:val="22"/>
        </w:rPr>
      </w:pPr>
      <w:r w:rsidRPr="007E20DB">
        <w:rPr>
          <w:rFonts w:ascii="Arial" w:hAnsi="Arial" w:cs="Arial"/>
          <w:b/>
          <w:sz w:val="22"/>
          <w:szCs w:val="22"/>
        </w:rPr>
        <w:t>COMPONENT</w:t>
      </w:r>
      <w:r w:rsidR="00386368" w:rsidRPr="007E20DB">
        <w:rPr>
          <w:rFonts w:ascii="Arial" w:hAnsi="Arial" w:cs="Arial"/>
          <w:b/>
          <w:sz w:val="22"/>
          <w:szCs w:val="22"/>
        </w:rPr>
        <w:t xml:space="preserve"> 1.</w:t>
      </w:r>
    </w:p>
    <w:p w14:paraId="1CE90841" w14:textId="54F6F88F" w:rsidR="00CF2CD3" w:rsidRPr="007E20DB" w:rsidRDefault="00AD2986">
      <w:pPr>
        <w:autoSpaceDE w:val="0"/>
        <w:autoSpaceDN w:val="0"/>
        <w:adjustRightInd w:val="0"/>
        <w:spacing w:before="60" w:line="276" w:lineRule="auto"/>
        <w:jc w:val="center"/>
        <w:rPr>
          <w:rFonts w:ascii="Arial" w:hAnsi="Arial" w:cs="Arial"/>
          <w:b/>
          <w:sz w:val="22"/>
          <w:szCs w:val="22"/>
        </w:rPr>
      </w:pPr>
      <w:r w:rsidRPr="007E20DB">
        <w:rPr>
          <w:rFonts w:ascii="Arial" w:hAnsi="Arial" w:cs="Arial"/>
          <w:b/>
          <w:sz w:val="22"/>
          <w:szCs w:val="22"/>
        </w:rPr>
        <w:t>Skills Development for the Global Services Industry and Strengthening of the Skills Development System</w:t>
      </w:r>
    </w:p>
    <w:p w14:paraId="019F6233" w14:textId="77777777" w:rsidR="00CF2CD3" w:rsidRPr="007E20DB" w:rsidRDefault="00CF2CD3" w:rsidP="00FC1F36">
      <w:pPr>
        <w:autoSpaceDE w:val="0"/>
        <w:autoSpaceDN w:val="0"/>
        <w:adjustRightInd w:val="0"/>
        <w:spacing w:line="276" w:lineRule="auto"/>
        <w:jc w:val="both"/>
        <w:rPr>
          <w:rFonts w:ascii="Arial" w:hAnsi="Arial" w:cs="Arial"/>
          <w:bCs/>
          <w:sz w:val="20"/>
        </w:rPr>
      </w:pPr>
    </w:p>
    <w:p w14:paraId="4789229A" w14:textId="43706432" w:rsidR="00D73B62" w:rsidRPr="007E20DB" w:rsidRDefault="004C77A8">
      <w:pPr>
        <w:autoSpaceDE w:val="0"/>
        <w:autoSpaceDN w:val="0"/>
        <w:adjustRightInd w:val="0"/>
        <w:spacing w:line="276" w:lineRule="auto"/>
        <w:jc w:val="both"/>
        <w:rPr>
          <w:rFonts w:ascii="Arial" w:hAnsi="Arial" w:cs="Arial"/>
          <w:sz w:val="20"/>
        </w:rPr>
      </w:pPr>
      <w:r w:rsidRPr="007E20DB">
        <w:rPr>
          <w:rFonts w:ascii="Arial" w:hAnsi="Arial" w:cs="Arial"/>
          <w:sz w:val="20"/>
        </w:rPr>
        <w:t xml:space="preserve">This </w:t>
      </w:r>
      <w:r w:rsidR="00EE45B3" w:rsidRPr="007E20DB">
        <w:rPr>
          <w:rFonts w:ascii="Arial" w:hAnsi="Arial" w:cs="Arial"/>
          <w:sz w:val="20"/>
        </w:rPr>
        <w:t xml:space="preserve">component </w:t>
      </w:r>
      <w:r w:rsidRPr="007E20DB">
        <w:rPr>
          <w:rFonts w:ascii="Arial" w:hAnsi="Arial" w:cs="Arial"/>
          <w:bCs/>
          <w:sz w:val="20"/>
        </w:rPr>
        <w:t xml:space="preserve">will </w:t>
      </w:r>
      <w:r w:rsidR="00D76FC0" w:rsidRPr="007E20DB">
        <w:rPr>
          <w:rFonts w:ascii="Arial" w:hAnsi="Arial" w:cs="Arial"/>
          <w:sz w:val="20"/>
        </w:rPr>
        <w:t>improve the skills development system to provide the industry with competent workers</w:t>
      </w:r>
      <w:r w:rsidR="00D76FC0" w:rsidRPr="007E20DB">
        <w:rPr>
          <w:rFonts w:ascii="Arial" w:hAnsi="Arial" w:cs="Arial"/>
          <w:bCs/>
          <w:sz w:val="20"/>
        </w:rPr>
        <w:t xml:space="preserve"> </w:t>
      </w:r>
      <w:r w:rsidRPr="007E20DB">
        <w:rPr>
          <w:rFonts w:ascii="Arial" w:hAnsi="Arial" w:cs="Arial"/>
          <w:bCs/>
          <w:sz w:val="20"/>
        </w:rPr>
        <w:t xml:space="preserve">through </w:t>
      </w:r>
      <w:r w:rsidR="00711A6E" w:rsidRPr="007E20DB">
        <w:rPr>
          <w:rFonts w:ascii="Arial" w:hAnsi="Arial" w:cs="Arial"/>
          <w:bCs/>
          <w:sz w:val="20"/>
        </w:rPr>
        <w:t>the establishment of processes to identify skills needs of the Global Services Industry</w:t>
      </w:r>
      <w:r w:rsidR="002808E3" w:rsidRPr="007E20DB">
        <w:rPr>
          <w:rFonts w:ascii="Arial" w:hAnsi="Arial" w:cs="Arial"/>
          <w:bCs/>
          <w:sz w:val="20"/>
        </w:rPr>
        <w:t>, development of curricula,</w:t>
      </w:r>
      <w:r w:rsidR="00711A6E" w:rsidRPr="007E20DB">
        <w:rPr>
          <w:rFonts w:ascii="Arial" w:hAnsi="Arial" w:cs="Arial"/>
          <w:bCs/>
          <w:sz w:val="20"/>
        </w:rPr>
        <w:t xml:space="preserve"> and the provision of quality training to address those needs. Specifically, it will achiev</w:t>
      </w:r>
      <w:r w:rsidR="00867292" w:rsidRPr="007E20DB">
        <w:rPr>
          <w:rFonts w:ascii="Arial" w:hAnsi="Arial" w:cs="Arial"/>
          <w:bCs/>
          <w:sz w:val="20"/>
        </w:rPr>
        <w:t>e this through the following: (1</w:t>
      </w:r>
      <w:r w:rsidR="00711A6E" w:rsidRPr="007E20DB">
        <w:rPr>
          <w:rFonts w:ascii="Arial" w:hAnsi="Arial" w:cs="Arial"/>
          <w:bCs/>
          <w:sz w:val="20"/>
        </w:rPr>
        <w:t>) enhancement of the current processes HEART-Trust/NTA uses to interact with the private sector to identify skills needs and translate the</w:t>
      </w:r>
      <w:r w:rsidR="00D026C1" w:rsidRPr="007E20DB">
        <w:rPr>
          <w:rFonts w:ascii="Arial" w:hAnsi="Arial" w:cs="Arial"/>
          <w:bCs/>
          <w:sz w:val="20"/>
        </w:rPr>
        <w:t>se into standards and curricula, while contributing to the visualization of the attractiveness of the industry among young people and their environment.</w:t>
      </w:r>
      <w:r w:rsidR="00711A6E" w:rsidRPr="007E20DB">
        <w:rPr>
          <w:rFonts w:ascii="Arial" w:hAnsi="Arial" w:cs="Arial"/>
          <w:bCs/>
          <w:sz w:val="20"/>
        </w:rPr>
        <w:t xml:space="preserve"> (</w:t>
      </w:r>
      <w:r w:rsidR="00867292" w:rsidRPr="007E20DB">
        <w:rPr>
          <w:rFonts w:ascii="Arial" w:hAnsi="Arial" w:cs="Arial"/>
          <w:bCs/>
          <w:sz w:val="20"/>
        </w:rPr>
        <w:t>2</w:t>
      </w:r>
      <w:r w:rsidR="00711A6E" w:rsidRPr="007E20DB">
        <w:rPr>
          <w:rFonts w:ascii="Arial" w:hAnsi="Arial" w:cs="Arial"/>
          <w:bCs/>
          <w:sz w:val="20"/>
        </w:rPr>
        <w:t>) update of job-readiness and technical skills curricula for the Global Services Industry</w:t>
      </w:r>
      <w:r w:rsidR="00867292" w:rsidRPr="007E20DB">
        <w:rPr>
          <w:rFonts w:ascii="Arial" w:hAnsi="Arial" w:cs="Arial"/>
          <w:bCs/>
          <w:sz w:val="20"/>
        </w:rPr>
        <w:t xml:space="preserve"> while accompanying delivery of job-readiness training programs by HEART-Trust NTA; (3</w:t>
      </w:r>
      <w:r w:rsidR="00711A6E" w:rsidRPr="007E20DB">
        <w:rPr>
          <w:rFonts w:ascii="Arial" w:hAnsi="Arial" w:cs="Arial"/>
          <w:bCs/>
          <w:sz w:val="20"/>
        </w:rPr>
        <w:t>) strengthening of quality assurance mechanisms</w:t>
      </w:r>
      <w:r w:rsidR="00711A6E" w:rsidRPr="007E20DB">
        <w:rPr>
          <w:rStyle w:val="FootnoteReference"/>
          <w:rFonts w:ascii="Arial" w:hAnsi="Arial" w:cs="Arial"/>
          <w:sz w:val="20"/>
        </w:rPr>
        <w:footnoteReference w:id="7"/>
      </w:r>
      <w:r w:rsidR="00711A6E" w:rsidRPr="007E20DB">
        <w:rPr>
          <w:rFonts w:ascii="Arial" w:hAnsi="Arial" w:cs="Arial"/>
          <w:bCs/>
          <w:sz w:val="20"/>
        </w:rPr>
        <w:t xml:space="preserve">; </w:t>
      </w:r>
      <w:r w:rsidR="00867292" w:rsidRPr="007E20DB">
        <w:rPr>
          <w:rFonts w:ascii="Arial" w:hAnsi="Arial" w:cs="Arial"/>
          <w:bCs/>
          <w:sz w:val="20"/>
        </w:rPr>
        <w:t>and (4</w:t>
      </w:r>
      <w:r w:rsidR="00FA4F2A" w:rsidRPr="007E20DB">
        <w:rPr>
          <w:rFonts w:ascii="Arial" w:hAnsi="Arial" w:cs="Arial"/>
          <w:bCs/>
          <w:sz w:val="20"/>
        </w:rPr>
        <w:t>)</w:t>
      </w:r>
      <w:r w:rsidR="00711A6E" w:rsidRPr="007E20DB">
        <w:rPr>
          <w:rFonts w:ascii="Arial" w:hAnsi="Arial" w:cs="Arial"/>
          <w:bCs/>
          <w:sz w:val="20"/>
        </w:rPr>
        <w:t xml:space="preserve"> </w:t>
      </w:r>
      <w:r w:rsidR="00FA4F2A" w:rsidRPr="007E20DB">
        <w:rPr>
          <w:rFonts w:ascii="Arial" w:hAnsi="Arial" w:cs="Arial"/>
          <w:bCs/>
          <w:sz w:val="20"/>
        </w:rPr>
        <w:t xml:space="preserve">delivery of </w:t>
      </w:r>
      <w:r w:rsidR="00711A6E" w:rsidRPr="007E20DB">
        <w:rPr>
          <w:rFonts w:ascii="Arial" w:hAnsi="Arial" w:cs="Arial"/>
          <w:bCs/>
          <w:sz w:val="20"/>
        </w:rPr>
        <w:t xml:space="preserve">firm-specific training in the form of Apprenticeships and Finishing Schools. </w:t>
      </w:r>
    </w:p>
    <w:p w14:paraId="02C8C707" w14:textId="77777777" w:rsidR="00386368" w:rsidRPr="007E20DB" w:rsidRDefault="00386368" w:rsidP="00FC1F36">
      <w:pPr>
        <w:autoSpaceDE w:val="0"/>
        <w:autoSpaceDN w:val="0"/>
        <w:adjustRightInd w:val="0"/>
        <w:spacing w:line="276" w:lineRule="auto"/>
        <w:jc w:val="both"/>
        <w:rPr>
          <w:rFonts w:ascii="Arial" w:hAnsi="Arial" w:cs="Arial"/>
          <w:b/>
          <w:bCs/>
          <w:sz w:val="22"/>
        </w:rPr>
      </w:pPr>
    </w:p>
    <w:p w14:paraId="12C3FD7B" w14:textId="5073655C" w:rsidR="00DA6F48" w:rsidRPr="007E20DB" w:rsidRDefault="00354BDD" w:rsidP="00DA6F48">
      <w:pPr>
        <w:autoSpaceDE w:val="0"/>
        <w:autoSpaceDN w:val="0"/>
        <w:adjustRightInd w:val="0"/>
        <w:spacing w:line="276" w:lineRule="auto"/>
        <w:rPr>
          <w:rFonts w:ascii="Arial" w:hAnsi="Arial" w:cs="Arial"/>
          <w:b/>
          <w:sz w:val="20"/>
        </w:rPr>
      </w:pPr>
      <w:r w:rsidRPr="007E20DB">
        <w:rPr>
          <w:rFonts w:ascii="Arial" w:hAnsi="Arial" w:cs="Arial"/>
          <w:b/>
          <w:sz w:val="20"/>
          <w:u w:val="single"/>
        </w:rPr>
        <w:t>LINE OF ACTION 1</w:t>
      </w:r>
      <w:r w:rsidR="00D627AF" w:rsidRPr="007E20DB">
        <w:rPr>
          <w:rFonts w:ascii="Arial" w:hAnsi="Arial" w:cs="Arial"/>
          <w:b/>
          <w:sz w:val="20"/>
        </w:rPr>
        <w:t>:</w:t>
      </w:r>
      <w:r w:rsidR="00CF2CD3" w:rsidRPr="007E20DB">
        <w:rPr>
          <w:rFonts w:ascii="Arial" w:hAnsi="Arial" w:cs="Arial"/>
          <w:b/>
          <w:sz w:val="20"/>
        </w:rPr>
        <w:t xml:space="preserve"> </w:t>
      </w:r>
      <w:r w:rsidR="00D026C1" w:rsidRPr="007E20DB">
        <w:rPr>
          <w:rFonts w:ascii="Arial" w:hAnsi="Arial" w:cs="Arial"/>
          <w:b/>
          <w:bCs/>
          <w:sz w:val="20"/>
        </w:rPr>
        <w:t>ENHANCEMENT OF PROCESSES FOR INTERACTION WITH THE PRIVATE SECTOR &amp; TALENT PLATFORM</w:t>
      </w:r>
    </w:p>
    <w:p w14:paraId="2C554E3C" w14:textId="77777777" w:rsidR="00B97FCE" w:rsidRPr="007E20DB" w:rsidRDefault="00B97FCE" w:rsidP="00DA6F48">
      <w:pPr>
        <w:autoSpaceDE w:val="0"/>
        <w:autoSpaceDN w:val="0"/>
        <w:adjustRightInd w:val="0"/>
        <w:spacing w:line="276" w:lineRule="auto"/>
        <w:rPr>
          <w:rFonts w:ascii="Arial" w:hAnsi="Arial" w:cs="Arial"/>
          <w:b/>
          <w:sz w:val="20"/>
        </w:rPr>
      </w:pPr>
    </w:p>
    <w:p w14:paraId="3097B9C9" w14:textId="24B152E0" w:rsidR="00BE1BFE" w:rsidRPr="007E20DB" w:rsidRDefault="00D026C1" w:rsidP="009A1FEA">
      <w:pPr>
        <w:pStyle w:val="ListParagraph"/>
        <w:spacing w:before="120" w:after="120" w:line="276" w:lineRule="auto"/>
        <w:ind w:left="0"/>
        <w:jc w:val="both"/>
        <w:outlineLvl w:val="1"/>
        <w:rPr>
          <w:rFonts w:ascii="Arial" w:hAnsi="Arial" w:cs="Arial"/>
          <w:sz w:val="20"/>
        </w:rPr>
      </w:pPr>
      <w:r w:rsidRPr="007E20DB">
        <w:rPr>
          <w:rFonts w:ascii="Arial" w:hAnsi="Arial" w:cs="Arial"/>
          <w:sz w:val="20"/>
        </w:rPr>
        <w:t>The objective</w:t>
      </w:r>
      <w:r w:rsidR="00867292" w:rsidRPr="007E20DB">
        <w:rPr>
          <w:rFonts w:ascii="Arial" w:hAnsi="Arial" w:cs="Arial"/>
          <w:sz w:val="20"/>
        </w:rPr>
        <w:t>s</w:t>
      </w:r>
      <w:r w:rsidR="009466C5" w:rsidRPr="007E20DB">
        <w:rPr>
          <w:rFonts w:ascii="Arial" w:hAnsi="Arial" w:cs="Arial"/>
          <w:sz w:val="20"/>
        </w:rPr>
        <w:t xml:space="preserve"> of this line are</w:t>
      </w:r>
      <w:r w:rsidR="009A1FEA" w:rsidRPr="007E20DB">
        <w:rPr>
          <w:rFonts w:ascii="Arial" w:hAnsi="Arial" w:cs="Arial"/>
          <w:sz w:val="20"/>
        </w:rPr>
        <w:t xml:space="preserve"> </w:t>
      </w:r>
      <w:r w:rsidR="009466C5" w:rsidRPr="007E20DB">
        <w:rPr>
          <w:rFonts w:ascii="Arial" w:hAnsi="Arial" w:cs="Arial"/>
          <w:sz w:val="20"/>
        </w:rPr>
        <w:t>t</w:t>
      </w:r>
      <w:r w:rsidR="00354BDD" w:rsidRPr="007E20DB">
        <w:rPr>
          <w:rFonts w:ascii="Arial" w:hAnsi="Arial" w:cs="Arial"/>
          <w:sz w:val="20"/>
        </w:rPr>
        <w:t>o build a governance for public-private articulation of strategies and actions to improve the supply of talent for the global service industry and t</w:t>
      </w:r>
      <w:r w:rsidR="00BE1BFE" w:rsidRPr="007E20DB">
        <w:rPr>
          <w:rFonts w:ascii="Arial" w:hAnsi="Arial" w:cs="Arial"/>
          <w:sz w:val="20"/>
        </w:rPr>
        <w:t>o support GSS companies with access to the supply of employable human resources, through an exclusive and free-of-charge job platform, a website with information about the industry as well as a section on training opportunities, industry awareness activities both in education institutions and job fairs, among other events, and a registry of individuals interested in working in the industry and alert system that send a notification every time a job opportunity or industry awareness activity is announced.</w:t>
      </w:r>
    </w:p>
    <w:p w14:paraId="5036B39E" w14:textId="77777777" w:rsidR="00B14FE1" w:rsidRPr="007E20DB" w:rsidRDefault="00B14FE1" w:rsidP="0078136C">
      <w:pPr>
        <w:pStyle w:val="ListParagraph"/>
        <w:spacing w:before="120" w:after="120" w:line="276" w:lineRule="auto"/>
        <w:ind w:left="0"/>
        <w:jc w:val="both"/>
        <w:outlineLvl w:val="1"/>
        <w:rPr>
          <w:rFonts w:ascii="Arial" w:hAnsi="Arial" w:cs="Arial"/>
          <w:sz w:val="20"/>
        </w:rPr>
      </w:pPr>
    </w:p>
    <w:p w14:paraId="4D4A5FCD" w14:textId="77777777" w:rsidR="0078136C" w:rsidRPr="007E20DB" w:rsidRDefault="0078136C" w:rsidP="006D06AF">
      <w:pPr>
        <w:pStyle w:val="ListParagraph"/>
        <w:spacing w:line="276" w:lineRule="auto"/>
        <w:ind w:left="0"/>
        <w:jc w:val="both"/>
        <w:outlineLvl w:val="1"/>
        <w:rPr>
          <w:rFonts w:ascii="Arial" w:hAnsi="Arial" w:cs="Arial"/>
          <w:sz w:val="20"/>
        </w:rPr>
      </w:pPr>
      <w:r w:rsidRPr="007E20DB">
        <w:rPr>
          <w:rFonts w:ascii="Arial" w:hAnsi="Arial" w:cs="Arial"/>
          <w:sz w:val="20"/>
        </w:rPr>
        <w:t>This Line of Action will finance:</w:t>
      </w:r>
    </w:p>
    <w:p w14:paraId="5896B7C3" w14:textId="77777777" w:rsidR="00EE0EF6" w:rsidRPr="007E20DB" w:rsidRDefault="00EE0EF6" w:rsidP="00EE0EF6">
      <w:pPr>
        <w:pStyle w:val="ListParagraph"/>
        <w:spacing w:line="276" w:lineRule="auto"/>
        <w:ind w:left="0"/>
        <w:jc w:val="both"/>
        <w:outlineLvl w:val="1"/>
        <w:rPr>
          <w:rFonts w:ascii="Arial" w:hAnsi="Arial" w:cs="Arial"/>
          <w:sz w:val="20"/>
        </w:rPr>
      </w:pPr>
    </w:p>
    <w:p w14:paraId="727E0F1D" w14:textId="3C8976D5" w:rsidR="0093503F" w:rsidRPr="007E20DB" w:rsidRDefault="0093503F" w:rsidP="0093503F">
      <w:pPr>
        <w:pStyle w:val="ListParagraph"/>
        <w:numPr>
          <w:ilvl w:val="1"/>
          <w:numId w:val="34"/>
        </w:numPr>
        <w:spacing w:before="120" w:after="120" w:line="276" w:lineRule="auto"/>
        <w:jc w:val="both"/>
        <w:outlineLvl w:val="1"/>
        <w:rPr>
          <w:rFonts w:ascii="Arial" w:hAnsi="Arial" w:cs="Arial"/>
          <w:sz w:val="20"/>
        </w:rPr>
      </w:pPr>
      <w:r w:rsidRPr="007E20DB">
        <w:rPr>
          <w:rFonts w:ascii="Arial" w:hAnsi="Arial" w:cs="Arial"/>
          <w:b/>
          <w:sz w:val="20"/>
        </w:rPr>
        <w:t xml:space="preserve">Establishment of an industry-led </w:t>
      </w:r>
      <w:r w:rsidR="00A15544" w:rsidRPr="007E20DB">
        <w:rPr>
          <w:rFonts w:ascii="Arial" w:hAnsi="Arial" w:cs="Arial"/>
          <w:b/>
          <w:sz w:val="20"/>
        </w:rPr>
        <w:t>body to</w:t>
      </w:r>
      <w:r w:rsidRPr="007E20DB">
        <w:rPr>
          <w:rFonts w:ascii="Arial" w:hAnsi="Arial" w:cs="Arial"/>
          <w:b/>
          <w:sz w:val="20"/>
        </w:rPr>
        <w:t xml:space="preserve"> help identify skills needs, set standards, and chart career pathways </w:t>
      </w:r>
    </w:p>
    <w:p w14:paraId="51A9CA2E" w14:textId="351D58C9" w:rsidR="0093503F" w:rsidRPr="007E20DB" w:rsidRDefault="0093503F" w:rsidP="004965D8">
      <w:pPr>
        <w:pStyle w:val="ListParagraph"/>
        <w:numPr>
          <w:ilvl w:val="0"/>
          <w:numId w:val="30"/>
        </w:numPr>
        <w:spacing w:before="120" w:after="120" w:line="276" w:lineRule="auto"/>
        <w:ind w:left="709" w:hanging="349"/>
        <w:jc w:val="both"/>
        <w:outlineLvl w:val="1"/>
        <w:rPr>
          <w:rFonts w:ascii="Arial" w:hAnsi="Arial" w:cs="Arial"/>
          <w:sz w:val="20"/>
          <w:u w:val="single"/>
        </w:rPr>
      </w:pPr>
      <w:r w:rsidRPr="007E20DB">
        <w:rPr>
          <w:rFonts w:ascii="Arial" w:hAnsi="Arial" w:cs="Arial"/>
          <w:sz w:val="20"/>
          <w:u w:val="single"/>
        </w:rPr>
        <w:t xml:space="preserve">Studies &amp; Activities of a </w:t>
      </w:r>
      <w:r w:rsidR="00A27F28" w:rsidRPr="007E20DB">
        <w:rPr>
          <w:rFonts w:ascii="Arial" w:hAnsi="Arial" w:cs="Arial"/>
          <w:sz w:val="20"/>
          <w:u w:val="single"/>
        </w:rPr>
        <w:t xml:space="preserve">Global Services </w:t>
      </w:r>
      <w:r w:rsidRPr="007E20DB">
        <w:rPr>
          <w:rFonts w:ascii="Arial" w:hAnsi="Arial" w:cs="Arial"/>
          <w:sz w:val="20"/>
          <w:u w:val="single"/>
        </w:rPr>
        <w:t xml:space="preserve">Skills </w:t>
      </w:r>
      <w:r w:rsidR="00A27F28" w:rsidRPr="007E20DB">
        <w:rPr>
          <w:rFonts w:ascii="Arial" w:hAnsi="Arial" w:cs="Arial"/>
          <w:sz w:val="20"/>
          <w:u w:val="single"/>
        </w:rPr>
        <w:t>B</w:t>
      </w:r>
      <w:r w:rsidRPr="007E20DB">
        <w:rPr>
          <w:rFonts w:ascii="Arial" w:hAnsi="Arial" w:cs="Arial"/>
          <w:sz w:val="20"/>
          <w:u w:val="single"/>
        </w:rPr>
        <w:t xml:space="preserve">oard - Consultancy to chart career pathways for GSS &amp; mapping of training offer; Skills gap analysis and updates; Workshops &amp; Seminaries. </w:t>
      </w:r>
    </w:p>
    <w:p w14:paraId="6AE10711" w14:textId="6B4F3A83" w:rsidR="0078136C" w:rsidRPr="007E20DB" w:rsidRDefault="0078136C" w:rsidP="0078136C">
      <w:pPr>
        <w:pStyle w:val="ListParagraph"/>
        <w:numPr>
          <w:ilvl w:val="0"/>
          <w:numId w:val="30"/>
        </w:numPr>
        <w:spacing w:before="120" w:after="120" w:line="276" w:lineRule="auto"/>
        <w:ind w:left="709" w:hanging="349"/>
        <w:jc w:val="both"/>
        <w:outlineLvl w:val="1"/>
        <w:rPr>
          <w:rFonts w:ascii="Arial" w:hAnsi="Arial" w:cs="Arial"/>
          <w:sz w:val="20"/>
          <w:u w:val="single"/>
        </w:rPr>
      </w:pPr>
      <w:r w:rsidRPr="007E20DB">
        <w:rPr>
          <w:rFonts w:ascii="Arial" w:hAnsi="Arial" w:cs="Arial"/>
          <w:sz w:val="20"/>
          <w:u w:val="single"/>
        </w:rPr>
        <w:t>A Global Services Skills Specialist</w:t>
      </w:r>
      <w:r w:rsidR="009A7A2C" w:rsidRPr="007E20DB">
        <w:rPr>
          <w:rFonts w:ascii="Arial" w:hAnsi="Arial" w:cs="Arial"/>
          <w:sz w:val="20"/>
          <w:u w:val="single"/>
        </w:rPr>
        <w:t xml:space="preserve"> </w:t>
      </w:r>
    </w:p>
    <w:p w14:paraId="22EAE39B" w14:textId="77777777" w:rsidR="00EE0EF6" w:rsidRPr="007E20DB" w:rsidRDefault="00EE0EF6" w:rsidP="00EE0EF6">
      <w:pPr>
        <w:pStyle w:val="ListParagraph"/>
        <w:spacing w:line="276" w:lineRule="auto"/>
        <w:ind w:left="709"/>
        <w:jc w:val="both"/>
        <w:outlineLvl w:val="1"/>
        <w:rPr>
          <w:rFonts w:ascii="Arial" w:hAnsi="Arial" w:cs="Arial"/>
          <w:sz w:val="20"/>
          <w:u w:val="single"/>
        </w:rPr>
      </w:pPr>
    </w:p>
    <w:p w14:paraId="032F23C1" w14:textId="77777777" w:rsidR="0078136C" w:rsidRPr="007E20DB" w:rsidRDefault="0078136C" w:rsidP="004965D8">
      <w:pPr>
        <w:pStyle w:val="ListParagraph"/>
        <w:numPr>
          <w:ilvl w:val="1"/>
          <w:numId w:val="34"/>
        </w:numPr>
        <w:spacing w:before="120" w:after="120" w:line="276" w:lineRule="auto"/>
        <w:jc w:val="both"/>
        <w:outlineLvl w:val="1"/>
        <w:rPr>
          <w:rFonts w:ascii="Arial" w:hAnsi="Arial" w:cs="Arial"/>
          <w:b/>
          <w:sz w:val="20"/>
        </w:rPr>
      </w:pPr>
      <w:r w:rsidRPr="007E20DB">
        <w:rPr>
          <w:rFonts w:ascii="Arial" w:hAnsi="Arial" w:cs="Arial"/>
          <w:b/>
          <w:sz w:val="20"/>
        </w:rPr>
        <w:t>Creation of a talent platform to guide prospective employees, employers and training offer</w:t>
      </w:r>
    </w:p>
    <w:p w14:paraId="427B42BC" w14:textId="77777777" w:rsidR="0078136C" w:rsidRPr="007E20DB" w:rsidRDefault="0078136C" w:rsidP="0078136C">
      <w:pPr>
        <w:pStyle w:val="ListParagraph"/>
        <w:numPr>
          <w:ilvl w:val="0"/>
          <w:numId w:val="32"/>
        </w:numPr>
        <w:spacing w:before="120" w:after="120" w:line="276" w:lineRule="auto"/>
        <w:ind w:left="709" w:hanging="349"/>
        <w:jc w:val="both"/>
        <w:outlineLvl w:val="1"/>
        <w:rPr>
          <w:rFonts w:ascii="Arial" w:hAnsi="Arial" w:cs="Arial"/>
          <w:sz w:val="20"/>
        </w:rPr>
      </w:pPr>
      <w:r w:rsidRPr="007E20DB">
        <w:rPr>
          <w:rFonts w:ascii="Arial" w:hAnsi="Arial" w:cs="Arial"/>
          <w:sz w:val="20"/>
          <w:u w:val="single"/>
        </w:rPr>
        <w:t>Platform design and put into operation</w:t>
      </w:r>
      <w:r w:rsidRPr="007E20DB">
        <w:rPr>
          <w:rFonts w:ascii="Arial" w:hAnsi="Arial" w:cs="Arial"/>
          <w:sz w:val="20"/>
        </w:rPr>
        <w:t xml:space="preserve"> - Web programming and design; Training of personnel in the operation and maintenance of the platform, Domains, Hosting and maintenance.</w:t>
      </w:r>
    </w:p>
    <w:p w14:paraId="23434447" w14:textId="04D327D7" w:rsidR="00205340" w:rsidRPr="007E20DB" w:rsidRDefault="00205340" w:rsidP="00205340">
      <w:pPr>
        <w:pStyle w:val="ListParagraph"/>
        <w:numPr>
          <w:ilvl w:val="0"/>
          <w:numId w:val="32"/>
        </w:numPr>
        <w:spacing w:before="120" w:after="120" w:line="276" w:lineRule="auto"/>
        <w:ind w:left="709" w:hanging="349"/>
        <w:jc w:val="both"/>
        <w:outlineLvl w:val="1"/>
        <w:rPr>
          <w:rFonts w:ascii="Arial" w:hAnsi="Arial" w:cs="Arial"/>
          <w:sz w:val="20"/>
        </w:rPr>
      </w:pPr>
      <w:r w:rsidRPr="007E20DB">
        <w:rPr>
          <w:rFonts w:ascii="Arial" w:hAnsi="Arial" w:cs="Arial"/>
          <w:sz w:val="20"/>
          <w:u w:val="single"/>
        </w:rPr>
        <w:t>Activities to promote the Industry opportunities, the Talent Platform itself, and other Project instruments (</w:t>
      </w:r>
      <w:r w:rsidR="00A15544" w:rsidRPr="007E20DB">
        <w:rPr>
          <w:rFonts w:ascii="Arial" w:hAnsi="Arial" w:cs="Arial"/>
          <w:sz w:val="20"/>
          <w:u w:val="single"/>
        </w:rPr>
        <w:t>e.g.</w:t>
      </w:r>
      <w:r w:rsidRPr="007E20DB">
        <w:rPr>
          <w:rFonts w:ascii="Arial" w:hAnsi="Arial" w:cs="Arial"/>
          <w:sz w:val="20"/>
          <w:u w:val="single"/>
        </w:rPr>
        <w:t xml:space="preserve"> Specific Demand Finishing Schools) and results</w:t>
      </w:r>
      <w:r w:rsidRPr="007E20DB">
        <w:rPr>
          <w:rFonts w:ascii="Arial" w:hAnsi="Arial" w:cs="Arial"/>
          <w:sz w:val="20"/>
        </w:rPr>
        <w:t xml:space="preserve"> - Design of a promotion plan, Implementation of dissemination activities, Advertising services.</w:t>
      </w:r>
    </w:p>
    <w:p w14:paraId="7E5E7E68" w14:textId="77777777" w:rsidR="0078136C" w:rsidRPr="007E20DB" w:rsidRDefault="0078136C" w:rsidP="0078136C">
      <w:pPr>
        <w:pStyle w:val="ListParagraph"/>
        <w:numPr>
          <w:ilvl w:val="0"/>
          <w:numId w:val="32"/>
        </w:numPr>
        <w:spacing w:before="120" w:after="120" w:line="276" w:lineRule="auto"/>
        <w:ind w:left="709" w:hanging="349"/>
        <w:jc w:val="both"/>
        <w:outlineLvl w:val="1"/>
        <w:rPr>
          <w:rFonts w:ascii="Arial" w:hAnsi="Arial" w:cs="Arial"/>
          <w:sz w:val="20"/>
        </w:rPr>
      </w:pPr>
      <w:r w:rsidRPr="007E20DB">
        <w:rPr>
          <w:rFonts w:ascii="Arial" w:hAnsi="Arial" w:cs="Arial"/>
          <w:sz w:val="20"/>
          <w:u w:val="single"/>
        </w:rPr>
        <w:t>Talent Platform management</w:t>
      </w:r>
      <w:r w:rsidRPr="007E20DB">
        <w:rPr>
          <w:rFonts w:ascii="Arial" w:hAnsi="Arial" w:cs="Arial"/>
          <w:sz w:val="20"/>
        </w:rPr>
        <w:t xml:space="preserve"> – A Talent Platform manager and executives to support the website and lead industry awareness activities; Equipment and offices for the operation (hardware, software, rent, consumptions, furniture, conditioning).</w:t>
      </w:r>
    </w:p>
    <w:p w14:paraId="0A24571E" w14:textId="77777777" w:rsidR="0078136C" w:rsidRPr="007E20DB" w:rsidRDefault="0078136C" w:rsidP="0078136C">
      <w:pPr>
        <w:keepNext/>
        <w:autoSpaceDE w:val="0"/>
        <w:autoSpaceDN w:val="0"/>
        <w:adjustRightInd w:val="0"/>
        <w:spacing w:before="60" w:line="276" w:lineRule="auto"/>
        <w:jc w:val="both"/>
        <w:rPr>
          <w:rFonts w:ascii="Arial" w:hAnsi="Arial" w:cs="Arial"/>
          <w:sz w:val="20"/>
        </w:rPr>
      </w:pPr>
    </w:p>
    <w:p w14:paraId="70076D05" w14:textId="2091AC92" w:rsidR="0078136C" w:rsidRPr="007E20DB" w:rsidRDefault="0078136C" w:rsidP="0078136C">
      <w:pPr>
        <w:pStyle w:val="ListParagraph"/>
        <w:keepNext/>
        <w:spacing w:before="120" w:after="120" w:line="276" w:lineRule="auto"/>
        <w:ind w:left="0"/>
        <w:jc w:val="center"/>
        <w:outlineLvl w:val="1"/>
        <w:rPr>
          <w:rFonts w:ascii="Arial" w:hAnsi="Arial" w:cs="Arial"/>
          <w:b/>
          <w:bCs/>
          <w:iCs/>
          <w:sz w:val="20"/>
          <w:szCs w:val="32"/>
          <w:lang w:eastAsia="ar-SA"/>
        </w:rPr>
      </w:pPr>
      <w:r w:rsidRPr="007E20DB">
        <w:rPr>
          <w:rFonts w:ascii="Arial" w:hAnsi="Arial" w:cs="Arial"/>
          <w:b/>
          <w:bCs/>
          <w:iCs/>
          <w:sz w:val="20"/>
          <w:szCs w:val="32"/>
          <w:lang w:eastAsia="ar-SA"/>
        </w:rPr>
        <w:t>Figure xxx Talent Platform´s objectives &amp; main contents</w:t>
      </w:r>
      <w:r w:rsidR="006D06AF" w:rsidRPr="007E20DB">
        <w:rPr>
          <w:rStyle w:val="FootnoteReference"/>
          <w:rFonts w:ascii="Arial" w:hAnsi="Arial" w:cs="Arial"/>
          <w:b/>
          <w:bCs/>
          <w:iCs/>
          <w:sz w:val="20"/>
          <w:szCs w:val="32"/>
          <w:lang w:eastAsia="ar-SA"/>
        </w:rPr>
        <w:footnoteReference w:id="8"/>
      </w:r>
    </w:p>
    <w:p w14:paraId="67EE3F64" w14:textId="2EEFBC28" w:rsidR="0078136C" w:rsidRPr="007E20DB" w:rsidRDefault="006D06AF" w:rsidP="003A7297">
      <w:pPr>
        <w:pStyle w:val="ListParagraph"/>
        <w:keepNext/>
        <w:spacing w:before="120" w:after="120" w:line="276" w:lineRule="auto"/>
        <w:ind w:left="0"/>
        <w:jc w:val="center"/>
        <w:outlineLvl w:val="1"/>
        <w:rPr>
          <w:rFonts w:ascii="Arial" w:hAnsi="Arial" w:cs="Arial"/>
        </w:rPr>
      </w:pPr>
      <w:r w:rsidRPr="007E20DB">
        <w:rPr>
          <w:rFonts w:ascii="Arial" w:hAnsi="Arial" w:cs="Arial"/>
          <w:noProof/>
          <w:lang w:val="es-UY" w:eastAsia="es-UY"/>
        </w:rPr>
        <w:drawing>
          <wp:inline distT="0" distB="0" distL="0" distR="0" wp14:anchorId="2C1B5473" wp14:editId="74273E65">
            <wp:extent cx="5855004" cy="4311717"/>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74424" cy="4326018"/>
                    </a:xfrm>
                    <a:prstGeom prst="rect">
                      <a:avLst/>
                    </a:prstGeom>
                    <a:noFill/>
                  </pic:spPr>
                </pic:pic>
              </a:graphicData>
            </a:graphic>
          </wp:inline>
        </w:drawing>
      </w:r>
    </w:p>
    <w:p w14:paraId="729C44C7" w14:textId="77777777" w:rsidR="0078136C" w:rsidRPr="007E20DB" w:rsidRDefault="0078136C" w:rsidP="00E76E7F">
      <w:pPr>
        <w:keepNext/>
        <w:autoSpaceDE w:val="0"/>
        <w:autoSpaceDN w:val="0"/>
        <w:adjustRightInd w:val="0"/>
        <w:spacing w:before="60" w:line="276" w:lineRule="auto"/>
        <w:jc w:val="both"/>
        <w:rPr>
          <w:rFonts w:ascii="Arial" w:hAnsi="Arial" w:cs="Arial"/>
          <w:b/>
          <w:sz w:val="20"/>
        </w:rPr>
      </w:pPr>
    </w:p>
    <w:p w14:paraId="780B10A4" w14:textId="77777777" w:rsidR="004A6021" w:rsidRPr="007E20DB" w:rsidRDefault="004A6021">
      <w:pPr>
        <w:spacing w:after="200" w:line="276" w:lineRule="auto"/>
        <w:rPr>
          <w:rFonts w:ascii="Arial" w:hAnsi="Arial" w:cs="Arial"/>
          <w:b/>
          <w:sz w:val="20"/>
        </w:rPr>
      </w:pPr>
      <w:r w:rsidRPr="007E20DB">
        <w:rPr>
          <w:rFonts w:ascii="Arial" w:hAnsi="Arial" w:cs="Arial"/>
          <w:b/>
          <w:sz w:val="20"/>
        </w:rPr>
        <w:br w:type="page"/>
      </w:r>
    </w:p>
    <w:p w14:paraId="6C5B3DD2" w14:textId="1B1B0E94" w:rsidR="004A6021" w:rsidRPr="007E20DB" w:rsidRDefault="004A6021" w:rsidP="006D06AF">
      <w:pPr>
        <w:keepNext/>
        <w:autoSpaceDE w:val="0"/>
        <w:autoSpaceDN w:val="0"/>
        <w:adjustRightInd w:val="0"/>
        <w:spacing w:line="276" w:lineRule="auto"/>
        <w:jc w:val="both"/>
        <w:rPr>
          <w:rFonts w:ascii="Arial" w:hAnsi="Arial" w:cs="Arial"/>
          <w:sz w:val="20"/>
        </w:rPr>
      </w:pPr>
      <w:r w:rsidRPr="007E20DB">
        <w:rPr>
          <w:rFonts w:ascii="Arial" w:hAnsi="Arial" w:cs="Arial"/>
          <w:b/>
          <w:sz w:val="20"/>
          <w:u w:val="single"/>
        </w:rPr>
        <w:t xml:space="preserve">LINE OF ACTION </w:t>
      </w:r>
      <w:r w:rsidR="00D627AF" w:rsidRPr="007E20DB">
        <w:rPr>
          <w:rFonts w:ascii="Arial" w:hAnsi="Arial" w:cs="Arial"/>
          <w:b/>
          <w:sz w:val="20"/>
          <w:u w:val="single"/>
        </w:rPr>
        <w:t>2</w:t>
      </w:r>
      <w:r w:rsidR="00D627AF" w:rsidRPr="007E20DB">
        <w:rPr>
          <w:rFonts w:ascii="Arial" w:hAnsi="Arial" w:cs="Arial"/>
          <w:b/>
          <w:sz w:val="20"/>
        </w:rPr>
        <w:t xml:space="preserve">: </w:t>
      </w:r>
      <w:r w:rsidRPr="007E20DB">
        <w:rPr>
          <w:rFonts w:ascii="Arial" w:hAnsi="Arial" w:cs="Arial"/>
          <w:b/>
          <w:sz w:val="20"/>
        </w:rPr>
        <w:t xml:space="preserve">ENHANCEMENT THE </w:t>
      </w:r>
      <w:r w:rsidRPr="007E20DB">
        <w:rPr>
          <w:rFonts w:ascii="Arial" w:hAnsi="Arial" w:cs="Arial"/>
          <w:b/>
          <w:bCs/>
          <w:sz w:val="20"/>
          <w:szCs w:val="32"/>
          <w:lang w:eastAsia="ar-SA"/>
        </w:rPr>
        <w:t xml:space="preserve">JOB-READINESS GSS TRAINING PROGRAMS BY </w:t>
      </w:r>
      <w:r w:rsidRPr="007E20DB">
        <w:rPr>
          <w:rFonts w:ascii="Arial" w:hAnsi="Arial" w:cs="Arial"/>
          <w:b/>
          <w:sz w:val="20"/>
        </w:rPr>
        <w:t>HEART</w:t>
      </w:r>
      <w:r w:rsidRPr="007E20DB">
        <w:rPr>
          <w:rFonts w:ascii="Arial" w:hAnsi="Arial" w:cs="Arial"/>
          <w:b/>
          <w:bCs/>
          <w:sz w:val="20"/>
          <w:szCs w:val="32"/>
          <w:lang w:eastAsia="ar-SA"/>
        </w:rPr>
        <w:t>-TRUST NTA</w:t>
      </w:r>
    </w:p>
    <w:p w14:paraId="407A8FBD" w14:textId="77777777" w:rsidR="006D06AF" w:rsidRPr="007E20DB" w:rsidRDefault="006D06AF" w:rsidP="006D06AF">
      <w:pPr>
        <w:autoSpaceDE w:val="0"/>
        <w:autoSpaceDN w:val="0"/>
        <w:adjustRightInd w:val="0"/>
        <w:spacing w:line="276" w:lineRule="auto"/>
        <w:jc w:val="both"/>
        <w:rPr>
          <w:rFonts w:ascii="Arial" w:hAnsi="Arial" w:cs="Arial"/>
          <w:sz w:val="20"/>
        </w:rPr>
      </w:pPr>
    </w:p>
    <w:p w14:paraId="2AD665C8" w14:textId="51BA6842" w:rsidR="00EE0EF6" w:rsidRPr="007E20DB" w:rsidRDefault="003D583D" w:rsidP="006D06AF">
      <w:pPr>
        <w:autoSpaceDE w:val="0"/>
        <w:autoSpaceDN w:val="0"/>
        <w:adjustRightInd w:val="0"/>
        <w:spacing w:line="276" w:lineRule="auto"/>
        <w:jc w:val="both"/>
        <w:rPr>
          <w:rFonts w:ascii="Arial" w:hAnsi="Arial" w:cs="Arial"/>
          <w:sz w:val="20"/>
        </w:rPr>
      </w:pPr>
      <w:r w:rsidRPr="007E20DB">
        <w:rPr>
          <w:rFonts w:ascii="Arial" w:hAnsi="Arial" w:cs="Arial"/>
          <w:sz w:val="20"/>
        </w:rPr>
        <w:t>The objectives of this line are: Strengthen the capabilities of the HEART</w:t>
      </w:r>
      <w:r w:rsidR="00A15544" w:rsidRPr="007E20DB">
        <w:rPr>
          <w:rFonts w:ascii="Arial" w:hAnsi="Arial" w:cs="Arial"/>
          <w:sz w:val="20"/>
        </w:rPr>
        <w:t>-</w:t>
      </w:r>
      <w:r w:rsidRPr="007E20DB">
        <w:rPr>
          <w:rFonts w:ascii="Arial" w:hAnsi="Arial" w:cs="Arial"/>
          <w:sz w:val="20"/>
        </w:rPr>
        <w:t>Trust</w:t>
      </w:r>
      <w:r w:rsidR="00A15544" w:rsidRPr="007E20DB">
        <w:rPr>
          <w:rFonts w:ascii="Arial" w:hAnsi="Arial" w:cs="Arial"/>
          <w:sz w:val="20"/>
        </w:rPr>
        <w:t>/</w:t>
      </w:r>
      <w:r w:rsidRPr="007E20DB">
        <w:rPr>
          <w:rFonts w:ascii="Arial" w:hAnsi="Arial" w:cs="Arial"/>
          <w:sz w:val="20"/>
        </w:rPr>
        <w:t>NTA for the provision of Job Readiness trainings for the global Services industry and accompany it in the delivery process of industry-oriented training.</w:t>
      </w:r>
    </w:p>
    <w:p w14:paraId="499B84E1" w14:textId="68958BE7" w:rsidR="003D583D" w:rsidRPr="007E20DB" w:rsidRDefault="003D583D" w:rsidP="003D583D">
      <w:pPr>
        <w:autoSpaceDE w:val="0"/>
        <w:autoSpaceDN w:val="0"/>
        <w:adjustRightInd w:val="0"/>
        <w:spacing w:before="120" w:line="276" w:lineRule="auto"/>
        <w:jc w:val="both"/>
        <w:rPr>
          <w:rFonts w:ascii="Arial" w:hAnsi="Arial" w:cs="Arial"/>
          <w:sz w:val="20"/>
        </w:rPr>
      </w:pPr>
      <w:r w:rsidRPr="007E20DB">
        <w:rPr>
          <w:rFonts w:ascii="Arial" w:hAnsi="Arial" w:cs="Arial"/>
          <w:sz w:val="20"/>
        </w:rPr>
        <w:t xml:space="preserve">HEART-Trust/NTA will present an annual training plan for </w:t>
      </w:r>
      <w:r w:rsidR="00B14FE1" w:rsidRPr="007E20DB">
        <w:rPr>
          <w:rFonts w:ascii="Arial" w:hAnsi="Arial" w:cs="Arial"/>
          <w:sz w:val="20"/>
        </w:rPr>
        <w:t xml:space="preserve">the </w:t>
      </w:r>
      <w:r w:rsidRPr="007E20DB">
        <w:rPr>
          <w:rFonts w:ascii="Arial" w:hAnsi="Arial" w:cs="Arial"/>
          <w:sz w:val="20"/>
        </w:rPr>
        <w:t xml:space="preserve">GSS integrated by </w:t>
      </w:r>
      <w:r w:rsidR="00B14FE1" w:rsidRPr="007E20DB">
        <w:rPr>
          <w:rFonts w:ascii="Arial" w:hAnsi="Arial" w:cs="Arial"/>
          <w:sz w:val="20"/>
        </w:rPr>
        <w:t xml:space="preserve">training </w:t>
      </w:r>
      <w:r w:rsidRPr="007E20DB">
        <w:rPr>
          <w:rFonts w:ascii="Arial" w:hAnsi="Arial" w:cs="Arial"/>
          <w:sz w:val="20"/>
        </w:rPr>
        <w:t>programs, which will be oriented to specific competences or transversal courses that are required by the industry and should be validated in terms of their relevance, with their respective budgets, by the Skills Board (</w:t>
      </w:r>
      <w:r w:rsidR="00A27F28" w:rsidRPr="007E20DB">
        <w:rPr>
          <w:rFonts w:ascii="Arial" w:hAnsi="Arial" w:cs="Arial"/>
          <w:sz w:val="20"/>
        </w:rPr>
        <w:t>GS-SB</w:t>
      </w:r>
      <w:r w:rsidRPr="007E20DB">
        <w:rPr>
          <w:rFonts w:ascii="Arial" w:hAnsi="Arial" w:cs="Arial"/>
          <w:sz w:val="20"/>
        </w:rPr>
        <w:t>).</w:t>
      </w:r>
    </w:p>
    <w:p w14:paraId="747D6D74" w14:textId="3C083DAB" w:rsidR="003D583D" w:rsidRPr="007E20DB" w:rsidRDefault="003D583D" w:rsidP="003D583D">
      <w:pPr>
        <w:autoSpaceDE w:val="0"/>
        <w:autoSpaceDN w:val="0"/>
        <w:adjustRightInd w:val="0"/>
        <w:spacing w:before="120" w:line="276" w:lineRule="auto"/>
        <w:jc w:val="both"/>
        <w:rPr>
          <w:rFonts w:ascii="Arial" w:hAnsi="Arial" w:cs="Arial"/>
          <w:sz w:val="20"/>
        </w:rPr>
      </w:pPr>
      <w:r w:rsidRPr="007E20DB">
        <w:rPr>
          <w:rFonts w:ascii="Arial" w:hAnsi="Arial" w:cs="Arial"/>
          <w:sz w:val="20"/>
        </w:rPr>
        <w:t xml:space="preserve">It will be necessary in all cases to have a final evaluation of knowledge acquisition that will be defined in each proposal and that involves a certification recognized by the industry </w:t>
      </w:r>
      <w:r w:rsidR="00B14FE1" w:rsidRPr="007E20DB">
        <w:rPr>
          <w:rFonts w:ascii="Arial" w:hAnsi="Arial" w:cs="Arial"/>
          <w:sz w:val="20"/>
        </w:rPr>
        <w:t xml:space="preserve">within the framework of the </w:t>
      </w:r>
      <w:r w:rsidR="00A15544" w:rsidRPr="007E20DB">
        <w:rPr>
          <w:rFonts w:ascii="Arial" w:hAnsi="Arial" w:cs="Arial"/>
          <w:sz w:val="20"/>
        </w:rPr>
        <w:t>GSSB.</w:t>
      </w:r>
    </w:p>
    <w:p w14:paraId="0ADCEA1D" w14:textId="6940A1ED" w:rsidR="003D583D" w:rsidRPr="007E20DB" w:rsidRDefault="003D583D" w:rsidP="003D583D">
      <w:pPr>
        <w:autoSpaceDE w:val="0"/>
        <w:autoSpaceDN w:val="0"/>
        <w:adjustRightInd w:val="0"/>
        <w:spacing w:before="120" w:line="276" w:lineRule="auto"/>
        <w:jc w:val="both"/>
        <w:rPr>
          <w:rFonts w:ascii="Arial" w:hAnsi="Arial" w:cs="Arial"/>
          <w:sz w:val="20"/>
        </w:rPr>
      </w:pPr>
      <w:r w:rsidRPr="007E20DB">
        <w:rPr>
          <w:rFonts w:ascii="Arial" w:hAnsi="Arial" w:cs="Arial"/>
          <w:sz w:val="20"/>
        </w:rPr>
        <w:t>Proposals for t</w:t>
      </w:r>
      <w:r w:rsidR="00640F56" w:rsidRPr="007E20DB">
        <w:rPr>
          <w:rFonts w:ascii="Arial" w:hAnsi="Arial" w:cs="Arial"/>
          <w:sz w:val="20"/>
        </w:rPr>
        <w:t xml:space="preserve">raining programs must include the </w:t>
      </w:r>
      <w:r w:rsidR="00A15544" w:rsidRPr="007E20DB">
        <w:rPr>
          <w:rFonts w:ascii="Arial" w:hAnsi="Arial" w:cs="Arial"/>
          <w:sz w:val="20"/>
        </w:rPr>
        <w:t>Curricula</w:t>
      </w:r>
      <w:r w:rsidR="00640F56" w:rsidRPr="007E20DB">
        <w:rPr>
          <w:rFonts w:ascii="Arial" w:hAnsi="Arial" w:cs="Arial"/>
          <w:sz w:val="20"/>
        </w:rPr>
        <w:t xml:space="preserve"> so as:</w:t>
      </w:r>
      <w:r w:rsidRPr="007E20DB">
        <w:rPr>
          <w:rFonts w:ascii="Arial" w:hAnsi="Arial" w:cs="Arial"/>
          <w:sz w:val="20"/>
        </w:rPr>
        <w:t xml:space="preserve"> workload, teachers, qualifications of the provider, selection criteria of participants, promotion actions, initial and final test, as well as budget and number of students to train. </w:t>
      </w:r>
    </w:p>
    <w:p w14:paraId="1A45B87C" w14:textId="1744EB63" w:rsidR="00640F56" w:rsidRPr="007E20DB" w:rsidRDefault="00640F56" w:rsidP="003D583D">
      <w:pPr>
        <w:keepNext/>
        <w:spacing w:before="120" w:after="120" w:line="276" w:lineRule="auto"/>
        <w:jc w:val="both"/>
        <w:outlineLvl w:val="1"/>
        <w:rPr>
          <w:rFonts w:ascii="Arial" w:hAnsi="Arial" w:cs="Arial"/>
          <w:sz w:val="20"/>
        </w:rPr>
      </w:pPr>
      <w:r w:rsidRPr="007E20DB">
        <w:rPr>
          <w:rFonts w:ascii="Arial" w:hAnsi="Arial" w:cs="Arial"/>
          <w:sz w:val="20"/>
        </w:rPr>
        <w:t xml:space="preserve">At the end of each training program shall be forwarded to the </w:t>
      </w:r>
      <w:r w:rsidR="00A27F28" w:rsidRPr="007E20DB">
        <w:rPr>
          <w:rFonts w:ascii="Arial" w:hAnsi="Arial" w:cs="Arial"/>
          <w:sz w:val="20"/>
        </w:rPr>
        <w:t>GSSB</w:t>
      </w:r>
      <w:r w:rsidRPr="007E20DB">
        <w:rPr>
          <w:rFonts w:ascii="Arial" w:hAnsi="Arial" w:cs="Arial"/>
          <w:sz w:val="20"/>
        </w:rPr>
        <w:t xml:space="preserve">, for information, a report of results according to </w:t>
      </w:r>
      <w:r w:rsidR="00A15544" w:rsidRPr="007E20DB">
        <w:rPr>
          <w:rFonts w:ascii="Arial" w:hAnsi="Arial" w:cs="Arial"/>
          <w:sz w:val="20"/>
        </w:rPr>
        <w:t>preestablished</w:t>
      </w:r>
      <w:r w:rsidRPr="007E20DB">
        <w:rPr>
          <w:rFonts w:ascii="Arial" w:hAnsi="Arial" w:cs="Arial"/>
          <w:sz w:val="20"/>
        </w:rPr>
        <w:t xml:space="preserve"> goals.</w:t>
      </w:r>
    </w:p>
    <w:p w14:paraId="72193F92" w14:textId="548DBD15" w:rsidR="003D583D" w:rsidRPr="007E20DB" w:rsidRDefault="003D583D" w:rsidP="003D583D">
      <w:pPr>
        <w:keepNext/>
        <w:spacing w:before="120" w:after="120" w:line="276" w:lineRule="auto"/>
        <w:jc w:val="both"/>
        <w:outlineLvl w:val="1"/>
        <w:rPr>
          <w:rFonts w:ascii="Arial" w:hAnsi="Arial" w:cs="Arial"/>
          <w:sz w:val="20"/>
        </w:rPr>
      </w:pPr>
      <w:r w:rsidRPr="007E20DB">
        <w:rPr>
          <w:rFonts w:ascii="Arial" w:hAnsi="Arial" w:cs="Arial"/>
          <w:sz w:val="20"/>
        </w:rPr>
        <w:t xml:space="preserve">Both the program proposals submitted by HEART-Trust/NTA and the final reports of each program will be accompanied by a technical report from the </w:t>
      </w:r>
      <w:r w:rsidRPr="007E20DB">
        <w:rPr>
          <w:rFonts w:ascii="Arial" w:hAnsi="Arial" w:cs="Arial"/>
          <w:b/>
          <w:sz w:val="20"/>
        </w:rPr>
        <w:t>Skills Development Specialist</w:t>
      </w:r>
      <w:r w:rsidRPr="007E20DB">
        <w:rPr>
          <w:rFonts w:ascii="Arial" w:hAnsi="Arial" w:cs="Arial"/>
          <w:sz w:val="20"/>
        </w:rPr>
        <w:t xml:space="preserve">, with recommendations to the </w:t>
      </w:r>
      <w:r w:rsidR="006D06AF" w:rsidRPr="007E20DB">
        <w:rPr>
          <w:rFonts w:ascii="Arial" w:hAnsi="Arial" w:cs="Arial"/>
          <w:sz w:val="20"/>
        </w:rPr>
        <w:t>E</w:t>
      </w:r>
      <w:r w:rsidR="00A27F28" w:rsidRPr="007E20DB">
        <w:rPr>
          <w:rFonts w:ascii="Arial" w:hAnsi="Arial" w:cs="Arial"/>
          <w:sz w:val="20"/>
        </w:rPr>
        <w:t>B</w:t>
      </w:r>
      <w:r w:rsidRPr="007E20DB">
        <w:rPr>
          <w:rFonts w:ascii="Arial" w:hAnsi="Arial" w:cs="Arial"/>
          <w:sz w:val="20"/>
        </w:rPr>
        <w:t>.</w:t>
      </w:r>
    </w:p>
    <w:p w14:paraId="7B7BA995" w14:textId="77777777" w:rsidR="00640F56" w:rsidRPr="007E20DB" w:rsidRDefault="00640F56" w:rsidP="00867292">
      <w:pPr>
        <w:pStyle w:val="ListParagraph"/>
        <w:spacing w:before="120" w:after="120" w:line="276" w:lineRule="auto"/>
        <w:ind w:left="0"/>
        <w:jc w:val="both"/>
        <w:outlineLvl w:val="1"/>
        <w:rPr>
          <w:rFonts w:ascii="Arial" w:hAnsi="Arial" w:cs="Arial"/>
          <w:sz w:val="20"/>
        </w:rPr>
      </w:pPr>
    </w:p>
    <w:p w14:paraId="63C71A38" w14:textId="77777777" w:rsidR="00867292" w:rsidRPr="007E20DB" w:rsidRDefault="00867292" w:rsidP="00867292">
      <w:pPr>
        <w:pStyle w:val="ListParagraph"/>
        <w:spacing w:before="120" w:after="120" w:line="276" w:lineRule="auto"/>
        <w:ind w:left="0"/>
        <w:jc w:val="both"/>
        <w:outlineLvl w:val="1"/>
        <w:rPr>
          <w:rFonts w:ascii="Arial" w:hAnsi="Arial" w:cs="Arial"/>
          <w:sz w:val="20"/>
        </w:rPr>
      </w:pPr>
      <w:r w:rsidRPr="007E20DB">
        <w:rPr>
          <w:rFonts w:ascii="Arial" w:hAnsi="Arial" w:cs="Arial"/>
          <w:sz w:val="20"/>
        </w:rPr>
        <w:t>This Line of Action will finance:</w:t>
      </w:r>
    </w:p>
    <w:p w14:paraId="17E091EB" w14:textId="77777777" w:rsidR="00EE0EF6" w:rsidRPr="007E20DB" w:rsidRDefault="00EE0EF6" w:rsidP="00EE0EF6">
      <w:pPr>
        <w:pStyle w:val="ListParagraph"/>
        <w:spacing w:line="276" w:lineRule="auto"/>
        <w:ind w:left="0"/>
        <w:jc w:val="both"/>
        <w:outlineLvl w:val="1"/>
        <w:rPr>
          <w:rFonts w:ascii="Arial" w:hAnsi="Arial" w:cs="Arial"/>
          <w:sz w:val="20"/>
        </w:rPr>
      </w:pPr>
    </w:p>
    <w:p w14:paraId="76EC56B3" w14:textId="13E2AED6" w:rsidR="00867292" w:rsidRPr="00FC09F6" w:rsidRDefault="00640F56" w:rsidP="00640F56">
      <w:pPr>
        <w:pStyle w:val="ListParagraph"/>
        <w:keepNext/>
        <w:numPr>
          <w:ilvl w:val="1"/>
          <w:numId w:val="35"/>
        </w:numPr>
        <w:autoSpaceDE w:val="0"/>
        <w:autoSpaceDN w:val="0"/>
        <w:adjustRightInd w:val="0"/>
        <w:spacing w:before="60" w:line="276" w:lineRule="auto"/>
        <w:jc w:val="both"/>
        <w:rPr>
          <w:rFonts w:ascii="Arial" w:hAnsi="Arial" w:cs="Arial"/>
          <w:b/>
          <w:bCs/>
          <w:sz w:val="20"/>
          <w:szCs w:val="32"/>
          <w:lang w:eastAsia="ar-SA"/>
        </w:rPr>
      </w:pPr>
      <w:r w:rsidRPr="00FC09F6">
        <w:rPr>
          <w:rFonts w:ascii="Arial" w:hAnsi="Arial" w:cs="Arial"/>
          <w:b/>
          <w:bCs/>
          <w:sz w:val="20"/>
          <w:szCs w:val="32"/>
          <w:lang w:eastAsia="ar-SA"/>
        </w:rPr>
        <w:t>Update of job-readiness and technical skills curricula for the GSI</w:t>
      </w:r>
    </w:p>
    <w:p w14:paraId="652FE210" w14:textId="5900A6B7" w:rsidR="00640F56" w:rsidRPr="00FC09F6" w:rsidRDefault="009375F5" w:rsidP="00640F56">
      <w:pPr>
        <w:pStyle w:val="ListParagraph"/>
        <w:keepNext/>
        <w:autoSpaceDE w:val="0"/>
        <w:autoSpaceDN w:val="0"/>
        <w:adjustRightInd w:val="0"/>
        <w:spacing w:before="60" w:line="276" w:lineRule="auto"/>
        <w:ind w:left="360"/>
        <w:jc w:val="both"/>
        <w:rPr>
          <w:rFonts w:ascii="Arial" w:hAnsi="Arial" w:cs="Arial"/>
          <w:b/>
          <w:bCs/>
          <w:sz w:val="20"/>
          <w:szCs w:val="32"/>
          <w:lang w:eastAsia="ar-SA"/>
        </w:rPr>
      </w:pPr>
      <w:r w:rsidRPr="00FC09F6">
        <w:rPr>
          <w:rFonts w:ascii="Arial" w:hAnsi="Arial" w:cs="Arial"/>
          <w:b/>
          <w:bCs/>
          <w:sz w:val="20"/>
          <w:szCs w:val="32"/>
          <w:lang w:eastAsia="ar-SA"/>
        </w:rPr>
        <w:t>…..</w:t>
      </w:r>
    </w:p>
    <w:p w14:paraId="62740E64" w14:textId="77777777" w:rsidR="009375F5" w:rsidRPr="00FC09F6" w:rsidRDefault="009375F5" w:rsidP="00640F56">
      <w:pPr>
        <w:pStyle w:val="ListParagraph"/>
        <w:keepNext/>
        <w:autoSpaceDE w:val="0"/>
        <w:autoSpaceDN w:val="0"/>
        <w:adjustRightInd w:val="0"/>
        <w:spacing w:before="60" w:line="276" w:lineRule="auto"/>
        <w:ind w:left="360"/>
        <w:jc w:val="both"/>
        <w:rPr>
          <w:rFonts w:ascii="Arial" w:hAnsi="Arial" w:cs="Arial"/>
          <w:b/>
          <w:bCs/>
          <w:sz w:val="20"/>
          <w:szCs w:val="32"/>
          <w:lang w:eastAsia="ar-SA"/>
        </w:rPr>
      </w:pPr>
    </w:p>
    <w:p w14:paraId="15A003E5" w14:textId="43491177" w:rsidR="00640F56" w:rsidRPr="00FC09F6" w:rsidRDefault="00640F56" w:rsidP="00640F56">
      <w:pPr>
        <w:keepNext/>
        <w:autoSpaceDE w:val="0"/>
        <w:autoSpaceDN w:val="0"/>
        <w:adjustRightInd w:val="0"/>
        <w:spacing w:before="60" w:line="276" w:lineRule="auto"/>
        <w:jc w:val="both"/>
        <w:rPr>
          <w:rFonts w:ascii="Arial" w:hAnsi="Arial" w:cs="Arial"/>
          <w:sz w:val="20"/>
        </w:rPr>
      </w:pPr>
      <w:r w:rsidRPr="00FC09F6">
        <w:rPr>
          <w:rFonts w:ascii="Arial" w:hAnsi="Arial" w:cs="Arial"/>
          <w:b/>
          <w:bCs/>
          <w:sz w:val="20"/>
          <w:szCs w:val="32"/>
          <w:lang w:eastAsia="ar-SA"/>
        </w:rPr>
        <w:t>2.2 Training trainers in targeted services sectors for job-readiness delivery</w:t>
      </w:r>
    </w:p>
    <w:p w14:paraId="0432F72C" w14:textId="1410C576" w:rsidR="004A6021" w:rsidRPr="00FC09F6" w:rsidRDefault="004A6021" w:rsidP="004A6021">
      <w:pPr>
        <w:pStyle w:val="ListParagraph"/>
        <w:autoSpaceDE w:val="0"/>
        <w:autoSpaceDN w:val="0"/>
        <w:adjustRightInd w:val="0"/>
        <w:spacing w:line="276" w:lineRule="auto"/>
        <w:ind w:left="400"/>
        <w:jc w:val="both"/>
        <w:rPr>
          <w:rFonts w:ascii="Arial" w:hAnsi="Arial" w:cs="Arial"/>
          <w:b/>
          <w:sz w:val="20"/>
        </w:rPr>
      </w:pPr>
      <w:r w:rsidRPr="00FC09F6">
        <w:rPr>
          <w:rFonts w:ascii="Arial" w:hAnsi="Arial" w:cs="Arial"/>
          <w:b/>
          <w:sz w:val="20"/>
        </w:rPr>
        <w:t xml:space="preserve"> </w:t>
      </w:r>
      <w:r w:rsidR="009375F5" w:rsidRPr="00FC09F6">
        <w:rPr>
          <w:rFonts w:ascii="Arial" w:hAnsi="Arial" w:cs="Arial"/>
          <w:b/>
          <w:sz w:val="20"/>
        </w:rPr>
        <w:t>….</w:t>
      </w:r>
    </w:p>
    <w:p w14:paraId="1958F9F5" w14:textId="77777777" w:rsidR="009375F5" w:rsidRPr="00FC09F6" w:rsidRDefault="009375F5" w:rsidP="004A6021">
      <w:pPr>
        <w:pStyle w:val="ListParagraph"/>
        <w:autoSpaceDE w:val="0"/>
        <w:autoSpaceDN w:val="0"/>
        <w:adjustRightInd w:val="0"/>
        <w:spacing w:line="276" w:lineRule="auto"/>
        <w:ind w:left="400"/>
        <w:jc w:val="both"/>
        <w:rPr>
          <w:rFonts w:ascii="Arial" w:hAnsi="Arial" w:cs="Arial"/>
          <w:b/>
          <w:sz w:val="20"/>
        </w:rPr>
      </w:pPr>
    </w:p>
    <w:p w14:paraId="3240F381" w14:textId="4A2F6180" w:rsidR="004A6021" w:rsidRPr="00FC09F6" w:rsidRDefault="00640F56" w:rsidP="00640F56">
      <w:pPr>
        <w:autoSpaceDE w:val="0"/>
        <w:autoSpaceDN w:val="0"/>
        <w:adjustRightInd w:val="0"/>
        <w:spacing w:line="276" w:lineRule="auto"/>
        <w:jc w:val="both"/>
        <w:rPr>
          <w:rFonts w:ascii="Arial" w:hAnsi="Arial" w:cs="Arial"/>
          <w:b/>
          <w:sz w:val="20"/>
        </w:rPr>
      </w:pPr>
      <w:r w:rsidRPr="00FC09F6">
        <w:rPr>
          <w:rFonts w:ascii="Arial" w:hAnsi="Arial" w:cs="Arial"/>
          <w:b/>
          <w:sz w:val="20"/>
        </w:rPr>
        <w:t xml:space="preserve">2.3 </w:t>
      </w:r>
      <w:r w:rsidR="004A6021" w:rsidRPr="00FC09F6">
        <w:rPr>
          <w:rFonts w:ascii="Arial" w:hAnsi="Arial" w:cs="Arial"/>
          <w:b/>
          <w:sz w:val="20"/>
        </w:rPr>
        <w:t>Design and adjustment of psycho-technical tests to be applied previously and after the training programs</w:t>
      </w:r>
    </w:p>
    <w:p w14:paraId="00CA6F43" w14:textId="77777777" w:rsidR="004A6021" w:rsidRPr="00FC09F6" w:rsidRDefault="004A6021" w:rsidP="004A6021">
      <w:pPr>
        <w:pStyle w:val="ListParagraph"/>
        <w:autoSpaceDE w:val="0"/>
        <w:autoSpaceDN w:val="0"/>
        <w:adjustRightInd w:val="0"/>
        <w:spacing w:line="276" w:lineRule="auto"/>
        <w:ind w:left="720"/>
        <w:jc w:val="both"/>
        <w:rPr>
          <w:rFonts w:ascii="Arial" w:hAnsi="Arial" w:cs="Arial"/>
          <w:b/>
          <w:sz w:val="20"/>
        </w:rPr>
      </w:pPr>
    </w:p>
    <w:p w14:paraId="711B172F" w14:textId="77777777" w:rsidR="004A6021" w:rsidRPr="00FC09F6" w:rsidRDefault="004A6021" w:rsidP="004A6021">
      <w:pPr>
        <w:autoSpaceDE w:val="0"/>
        <w:autoSpaceDN w:val="0"/>
        <w:adjustRightInd w:val="0"/>
        <w:spacing w:line="276" w:lineRule="auto"/>
        <w:jc w:val="both"/>
        <w:rPr>
          <w:rFonts w:ascii="Arial" w:hAnsi="Arial" w:cs="Arial"/>
          <w:sz w:val="20"/>
        </w:rPr>
      </w:pPr>
      <w:r w:rsidRPr="00FC09F6">
        <w:rPr>
          <w:rFonts w:ascii="Arial" w:hAnsi="Arial" w:cs="Arial"/>
          <w:sz w:val="20"/>
        </w:rPr>
        <w:t>The objective of these tests is to make the selection of the participants more effective, at the same time contributing to the greater alignment between the abilities of the graduates and the needs of the companies for the recruitment (figure 1).</w:t>
      </w:r>
    </w:p>
    <w:p w14:paraId="5B8A4B5A" w14:textId="77777777" w:rsidR="004A6021" w:rsidRPr="00FC09F6" w:rsidRDefault="004A6021" w:rsidP="00E76E7F">
      <w:pPr>
        <w:keepNext/>
        <w:autoSpaceDE w:val="0"/>
        <w:autoSpaceDN w:val="0"/>
        <w:adjustRightInd w:val="0"/>
        <w:spacing w:before="60" w:line="276" w:lineRule="auto"/>
        <w:jc w:val="both"/>
        <w:rPr>
          <w:rFonts w:ascii="Arial" w:hAnsi="Arial" w:cs="Arial"/>
          <w:sz w:val="20"/>
        </w:rPr>
      </w:pPr>
    </w:p>
    <w:p w14:paraId="6E112045" w14:textId="7F6D36B2" w:rsidR="003038A1" w:rsidRPr="00FC09F6" w:rsidRDefault="009375F5" w:rsidP="003038A1">
      <w:pPr>
        <w:autoSpaceDE w:val="0"/>
        <w:autoSpaceDN w:val="0"/>
        <w:adjustRightInd w:val="0"/>
        <w:spacing w:line="276" w:lineRule="auto"/>
        <w:jc w:val="both"/>
        <w:rPr>
          <w:rFonts w:ascii="Arial" w:hAnsi="Arial" w:cs="Arial"/>
          <w:sz w:val="20"/>
        </w:rPr>
      </w:pPr>
      <w:r w:rsidRPr="00FC09F6">
        <w:rPr>
          <w:rFonts w:ascii="Arial" w:hAnsi="Arial" w:cs="Arial"/>
          <w:b/>
          <w:sz w:val="20"/>
          <w:u w:val="single"/>
        </w:rPr>
        <w:t xml:space="preserve">LINE OF ACTION </w:t>
      </w:r>
      <w:r w:rsidR="00DA6F48" w:rsidRPr="00FC09F6">
        <w:rPr>
          <w:rFonts w:ascii="Arial" w:hAnsi="Arial" w:cs="Arial"/>
          <w:b/>
          <w:sz w:val="20"/>
          <w:u w:val="single"/>
        </w:rPr>
        <w:t>3</w:t>
      </w:r>
      <w:r w:rsidR="00DA6F48" w:rsidRPr="00FC09F6">
        <w:rPr>
          <w:rFonts w:ascii="Arial" w:hAnsi="Arial" w:cs="Arial"/>
          <w:b/>
          <w:sz w:val="20"/>
        </w:rPr>
        <w:t xml:space="preserve">: </w:t>
      </w:r>
      <w:r w:rsidR="00DA6F48" w:rsidRPr="00FC09F6">
        <w:rPr>
          <w:rFonts w:ascii="Arial" w:hAnsi="Arial" w:cs="Arial"/>
          <w:b/>
          <w:bCs/>
          <w:sz w:val="20"/>
        </w:rPr>
        <w:t>STRENGTHENING OF QUALITY ASSURANCE MECHANISMS</w:t>
      </w:r>
    </w:p>
    <w:p w14:paraId="2FC7BFA6" w14:textId="77777777" w:rsidR="00DA6F48" w:rsidRPr="00FC09F6" w:rsidRDefault="00DA6F48" w:rsidP="00DA6F48">
      <w:pPr>
        <w:keepNext/>
        <w:autoSpaceDE w:val="0"/>
        <w:autoSpaceDN w:val="0"/>
        <w:adjustRightInd w:val="0"/>
        <w:spacing w:before="60" w:line="276" w:lineRule="auto"/>
        <w:jc w:val="both"/>
        <w:rPr>
          <w:rFonts w:ascii="Arial" w:hAnsi="Arial" w:cs="Arial"/>
          <w:sz w:val="20"/>
        </w:rPr>
      </w:pPr>
    </w:p>
    <w:p w14:paraId="158E93C9" w14:textId="77777777" w:rsidR="00DA6F48" w:rsidRPr="00FC09F6" w:rsidRDefault="00DA6F48" w:rsidP="003038A1">
      <w:pPr>
        <w:autoSpaceDE w:val="0"/>
        <w:autoSpaceDN w:val="0"/>
        <w:adjustRightInd w:val="0"/>
        <w:spacing w:line="276" w:lineRule="auto"/>
        <w:jc w:val="both"/>
        <w:rPr>
          <w:rFonts w:ascii="Arial" w:hAnsi="Arial" w:cs="Arial"/>
          <w:b/>
          <w:sz w:val="20"/>
        </w:rPr>
      </w:pPr>
    </w:p>
    <w:p w14:paraId="7893D783" w14:textId="01BF4DD5" w:rsidR="00ED244D" w:rsidRPr="00FC09F6" w:rsidRDefault="009375F5" w:rsidP="003038A1">
      <w:pPr>
        <w:autoSpaceDE w:val="0"/>
        <w:autoSpaceDN w:val="0"/>
        <w:adjustRightInd w:val="0"/>
        <w:spacing w:line="276" w:lineRule="auto"/>
        <w:jc w:val="both"/>
        <w:rPr>
          <w:rFonts w:ascii="Arial" w:hAnsi="Arial" w:cs="Arial"/>
          <w:b/>
          <w:sz w:val="20"/>
        </w:rPr>
      </w:pPr>
      <w:r w:rsidRPr="00FC09F6">
        <w:rPr>
          <w:rFonts w:ascii="Arial" w:hAnsi="Arial" w:cs="Arial"/>
          <w:b/>
          <w:sz w:val="20"/>
          <w:u w:val="single"/>
        </w:rPr>
        <w:t>LINE OF ACTION 4</w:t>
      </w:r>
      <w:r w:rsidRPr="00FC09F6">
        <w:rPr>
          <w:rFonts w:ascii="Arial" w:hAnsi="Arial" w:cs="Arial"/>
          <w:b/>
          <w:sz w:val="20"/>
        </w:rPr>
        <w:t xml:space="preserve">: </w:t>
      </w:r>
      <w:r w:rsidR="00DA6F48" w:rsidRPr="00FC09F6">
        <w:rPr>
          <w:rFonts w:ascii="Arial" w:hAnsi="Arial" w:cs="Arial"/>
          <w:b/>
          <w:bCs/>
          <w:sz w:val="20"/>
        </w:rPr>
        <w:t>DELIVERY OF FIRM-SPECIFIC TRAINING IN THE FORM OF APPRENTICESHIPS AND FINISHING SCHOOLS</w:t>
      </w:r>
    </w:p>
    <w:p w14:paraId="48DB2527" w14:textId="77777777" w:rsidR="00DA6F48" w:rsidRPr="007E20DB" w:rsidRDefault="00DA6F48" w:rsidP="003038A1">
      <w:pPr>
        <w:autoSpaceDE w:val="0"/>
        <w:autoSpaceDN w:val="0"/>
        <w:adjustRightInd w:val="0"/>
        <w:spacing w:line="276" w:lineRule="auto"/>
        <w:jc w:val="both"/>
        <w:rPr>
          <w:rFonts w:ascii="Arial" w:hAnsi="Arial" w:cs="Arial"/>
          <w:sz w:val="20"/>
          <w:highlight w:val="green"/>
        </w:rPr>
      </w:pPr>
    </w:p>
    <w:p w14:paraId="1F0B7490" w14:textId="66293738" w:rsidR="008A725C" w:rsidRDefault="009466C5">
      <w:pPr>
        <w:spacing w:after="200" w:line="276" w:lineRule="auto"/>
        <w:rPr>
          <w:rFonts w:ascii="Arial" w:hAnsi="Arial" w:cs="Arial"/>
          <w:b/>
          <w:sz w:val="20"/>
        </w:rPr>
      </w:pPr>
      <w:r w:rsidRPr="00FC09F6">
        <w:rPr>
          <w:rFonts w:ascii="Arial" w:hAnsi="Arial" w:cs="Arial"/>
          <w:b/>
          <w:sz w:val="20"/>
        </w:rPr>
        <w:t xml:space="preserve">4.1 Apprenticeships </w:t>
      </w:r>
    </w:p>
    <w:p w14:paraId="563842B3" w14:textId="77777777" w:rsidR="00FC09F6" w:rsidRPr="00FC09F6" w:rsidRDefault="00FC09F6">
      <w:pPr>
        <w:spacing w:after="200" w:line="276" w:lineRule="auto"/>
        <w:rPr>
          <w:rFonts w:ascii="Arial" w:hAnsi="Arial" w:cs="Arial"/>
          <w:b/>
          <w:sz w:val="20"/>
        </w:rPr>
      </w:pPr>
    </w:p>
    <w:p w14:paraId="5037CDCC" w14:textId="77777777" w:rsidR="006D06AF" w:rsidRPr="007E20DB" w:rsidRDefault="006D06AF">
      <w:pPr>
        <w:spacing w:after="200" w:line="276" w:lineRule="auto"/>
        <w:rPr>
          <w:rFonts w:ascii="Arial" w:hAnsi="Arial" w:cs="Arial"/>
          <w:b/>
          <w:sz w:val="20"/>
        </w:rPr>
      </w:pPr>
      <w:r w:rsidRPr="007E20DB">
        <w:rPr>
          <w:rFonts w:ascii="Arial" w:hAnsi="Arial" w:cs="Arial"/>
          <w:b/>
          <w:sz w:val="20"/>
        </w:rPr>
        <w:br w:type="page"/>
      </w:r>
    </w:p>
    <w:p w14:paraId="71AF9975" w14:textId="4B9C8F71" w:rsidR="005B6520" w:rsidRPr="007E20DB" w:rsidRDefault="009466C5">
      <w:pPr>
        <w:pStyle w:val="ListParagraph"/>
        <w:spacing w:before="60" w:line="276" w:lineRule="auto"/>
        <w:ind w:left="0"/>
        <w:jc w:val="both"/>
        <w:outlineLvl w:val="1"/>
        <w:rPr>
          <w:rFonts w:ascii="Arial" w:hAnsi="Arial" w:cs="Arial"/>
          <w:b/>
          <w:sz w:val="20"/>
        </w:rPr>
      </w:pPr>
      <w:r w:rsidRPr="007E20DB">
        <w:rPr>
          <w:rFonts w:ascii="Arial" w:hAnsi="Arial" w:cs="Arial"/>
          <w:b/>
          <w:sz w:val="20"/>
        </w:rPr>
        <w:t xml:space="preserve">4.2 Firm specific Finishing Schools for entry-level positions and for active employees certified upgrading </w:t>
      </w:r>
    </w:p>
    <w:p w14:paraId="02DE18F8" w14:textId="77777777" w:rsidR="003C69A1" w:rsidRPr="007E20DB" w:rsidRDefault="00C10C56" w:rsidP="003C69A1">
      <w:pPr>
        <w:autoSpaceDE w:val="0"/>
        <w:autoSpaceDN w:val="0"/>
        <w:adjustRightInd w:val="0"/>
        <w:spacing w:before="120" w:line="276" w:lineRule="auto"/>
        <w:jc w:val="both"/>
        <w:rPr>
          <w:rFonts w:ascii="Arial" w:hAnsi="Arial" w:cs="Arial"/>
          <w:sz w:val="20"/>
        </w:rPr>
      </w:pPr>
      <w:r w:rsidRPr="007E20DB">
        <w:rPr>
          <w:rFonts w:ascii="Arial" w:hAnsi="Arial" w:cs="Arial"/>
          <w:sz w:val="20"/>
        </w:rPr>
        <w:t xml:space="preserve">The objective is to support the implementation of firm-specific training through Finishing Schools –in house or by subcontracting specialized suppliers- </w:t>
      </w:r>
      <w:proofErr w:type="gramStart"/>
      <w:r w:rsidRPr="007E20DB">
        <w:rPr>
          <w:rFonts w:ascii="Arial" w:hAnsi="Arial" w:cs="Arial"/>
          <w:sz w:val="20"/>
        </w:rPr>
        <w:t>in order to</w:t>
      </w:r>
      <w:proofErr w:type="gramEnd"/>
      <w:r w:rsidRPr="007E20DB">
        <w:rPr>
          <w:rFonts w:ascii="Arial" w:hAnsi="Arial" w:cs="Arial"/>
          <w:sz w:val="20"/>
        </w:rPr>
        <w:t xml:space="preserve"> provide GSS´s firms with competent workers.</w:t>
      </w:r>
      <w:r w:rsidR="00927C14" w:rsidRPr="007E20DB">
        <w:rPr>
          <w:rFonts w:ascii="Arial" w:hAnsi="Arial" w:cs="Arial"/>
          <w:sz w:val="20"/>
        </w:rPr>
        <w:t xml:space="preserve"> </w:t>
      </w:r>
      <w:r w:rsidR="003C69A1" w:rsidRPr="007E20DB">
        <w:rPr>
          <w:rFonts w:ascii="Arial" w:hAnsi="Arial" w:cs="Arial"/>
          <w:sz w:val="20"/>
        </w:rPr>
        <w:t>The program will prioritize supporting project initiatives that imply increases in the number of personnel hired (creation of new positions) or company's employees upgrading.</w:t>
      </w:r>
    </w:p>
    <w:p w14:paraId="6C346287" w14:textId="693DCC93" w:rsidR="00927C14" w:rsidRPr="007E20DB" w:rsidRDefault="00927C14" w:rsidP="00205340">
      <w:pPr>
        <w:autoSpaceDE w:val="0"/>
        <w:autoSpaceDN w:val="0"/>
        <w:adjustRightInd w:val="0"/>
        <w:spacing w:before="120" w:line="276" w:lineRule="auto"/>
        <w:jc w:val="both"/>
        <w:rPr>
          <w:rFonts w:ascii="Arial" w:hAnsi="Arial" w:cs="Arial"/>
          <w:sz w:val="20"/>
        </w:rPr>
      </w:pPr>
    </w:p>
    <w:p w14:paraId="6AD26099" w14:textId="77777777" w:rsidR="00C52A46" w:rsidRPr="007E20DB" w:rsidRDefault="00C52A46" w:rsidP="00C52A46">
      <w:pPr>
        <w:autoSpaceDE w:val="0"/>
        <w:autoSpaceDN w:val="0"/>
        <w:adjustRightInd w:val="0"/>
        <w:spacing w:line="276" w:lineRule="auto"/>
        <w:jc w:val="both"/>
        <w:rPr>
          <w:rFonts w:ascii="Arial" w:hAnsi="Arial" w:cs="Arial"/>
          <w:sz w:val="20"/>
        </w:rPr>
      </w:pPr>
      <w:r w:rsidRPr="007E20DB">
        <w:rPr>
          <w:rFonts w:ascii="Arial" w:hAnsi="Arial" w:cs="Arial"/>
          <w:sz w:val="20"/>
        </w:rPr>
        <w:t>Through this line, the following will be financed:</w:t>
      </w:r>
    </w:p>
    <w:p w14:paraId="70E8A507" w14:textId="77777777" w:rsidR="00A8788E" w:rsidRPr="007E20DB" w:rsidRDefault="00A8788E" w:rsidP="00C52A46">
      <w:pPr>
        <w:autoSpaceDE w:val="0"/>
        <w:autoSpaceDN w:val="0"/>
        <w:adjustRightInd w:val="0"/>
        <w:spacing w:line="276" w:lineRule="auto"/>
        <w:jc w:val="both"/>
        <w:rPr>
          <w:rFonts w:ascii="Arial" w:hAnsi="Arial" w:cs="Arial"/>
          <w:sz w:val="20"/>
        </w:rPr>
      </w:pPr>
    </w:p>
    <w:p w14:paraId="49683B3F" w14:textId="31E26A0D" w:rsidR="003D6245" w:rsidRPr="007E20DB" w:rsidRDefault="00C52A46" w:rsidP="00205340">
      <w:pPr>
        <w:pStyle w:val="ListParagraph"/>
        <w:numPr>
          <w:ilvl w:val="0"/>
          <w:numId w:val="37"/>
        </w:numPr>
        <w:spacing w:before="120" w:after="120" w:line="276" w:lineRule="auto"/>
        <w:ind w:left="709" w:hanging="349"/>
        <w:jc w:val="both"/>
        <w:outlineLvl w:val="1"/>
        <w:rPr>
          <w:rFonts w:ascii="Arial" w:hAnsi="Arial" w:cs="Arial"/>
          <w:sz w:val="20"/>
          <w:u w:val="single"/>
        </w:rPr>
      </w:pPr>
      <w:r w:rsidRPr="007E20DB">
        <w:rPr>
          <w:rFonts w:ascii="Arial" w:hAnsi="Arial" w:cs="Arial"/>
          <w:sz w:val="20"/>
          <w:u w:val="single"/>
        </w:rPr>
        <w:t>The d</w:t>
      </w:r>
      <w:r w:rsidR="00B00500" w:rsidRPr="007E20DB">
        <w:rPr>
          <w:rFonts w:ascii="Arial" w:hAnsi="Arial" w:cs="Arial"/>
          <w:sz w:val="20"/>
          <w:u w:val="single"/>
        </w:rPr>
        <w:t>evelopment of training plans</w:t>
      </w:r>
      <w:r w:rsidRPr="007E20DB">
        <w:rPr>
          <w:rFonts w:ascii="Arial" w:hAnsi="Arial" w:cs="Arial"/>
          <w:sz w:val="20"/>
          <w:u w:val="single"/>
        </w:rPr>
        <w:t xml:space="preserve"> (</w:t>
      </w:r>
      <w:r w:rsidR="00C878DA" w:rsidRPr="007E20DB">
        <w:rPr>
          <w:rFonts w:ascii="Arial" w:hAnsi="Arial" w:cs="Arial"/>
          <w:sz w:val="20"/>
          <w:u w:val="single"/>
        </w:rPr>
        <w:t>Firm Specific Training -</w:t>
      </w:r>
      <w:r w:rsidR="00A8788E" w:rsidRPr="007E20DB">
        <w:rPr>
          <w:rFonts w:ascii="Arial" w:hAnsi="Arial" w:cs="Arial"/>
          <w:sz w:val="20"/>
          <w:u w:val="single"/>
        </w:rPr>
        <w:t>Finishing Schools</w:t>
      </w:r>
      <w:r w:rsidRPr="007E20DB">
        <w:rPr>
          <w:rFonts w:ascii="Arial" w:hAnsi="Arial" w:cs="Arial"/>
          <w:sz w:val="20"/>
          <w:u w:val="single"/>
        </w:rPr>
        <w:t xml:space="preserve">), through a fund for non-reimbursable partial financing (reimbursements) to GS exporting companies. </w:t>
      </w:r>
    </w:p>
    <w:p w14:paraId="5B13279C" w14:textId="123EA72D" w:rsidR="00C52A46" w:rsidRPr="007E20DB" w:rsidRDefault="00C52A46" w:rsidP="00205340">
      <w:pPr>
        <w:pStyle w:val="ListParagraph"/>
        <w:numPr>
          <w:ilvl w:val="0"/>
          <w:numId w:val="37"/>
        </w:numPr>
        <w:spacing w:before="120" w:after="120" w:line="276" w:lineRule="auto"/>
        <w:ind w:left="709" w:hanging="349"/>
        <w:jc w:val="both"/>
        <w:outlineLvl w:val="1"/>
        <w:rPr>
          <w:rFonts w:ascii="Arial" w:hAnsi="Arial" w:cs="Arial"/>
          <w:sz w:val="20"/>
          <w:u w:val="single"/>
        </w:rPr>
      </w:pPr>
      <w:r w:rsidRPr="007E20DB">
        <w:rPr>
          <w:rFonts w:ascii="Arial" w:hAnsi="Arial" w:cs="Arial"/>
          <w:sz w:val="20"/>
          <w:u w:val="single"/>
        </w:rPr>
        <w:t>The</w:t>
      </w:r>
      <w:r w:rsidR="00927C14" w:rsidRPr="007E20DB">
        <w:rPr>
          <w:rFonts w:ascii="Arial" w:hAnsi="Arial" w:cs="Arial"/>
          <w:sz w:val="20"/>
          <w:u w:val="single"/>
        </w:rPr>
        <w:t xml:space="preserve"> fund administration</w:t>
      </w:r>
      <w:r w:rsidRPr="007E20DB">
        <w:rPr>
          <w:rFonts w:ascii="Arial" w:hAnsi="Arial" w:cs="Arial"/>
          <w:sz w:val="20"/>
          <w:u w:val="single"/>
        </w:rPr>
        <w:t xml:space="preserve"> </w:t>
      </w:r>
      <w:r w:rsidR="00205340" w:rsidRPr="007E20DB">
        <w:rPr>
          <w:rFonts w:ascii="Arial" w:hAnsi="Arial" w:cs="Arial"/>
          <w:sz w:val="20"/>
          <w:u w:val="single"/>
        </w:rPr>
        <w:t xml:space="preserve">- </w:t>
      </w:r>
      <w:r w:rsidRPr="007E20DB">
        <w:rPr>
          <w:rFonts w:ascii="Arial" w:hAnsi="Arial" w:cs="Arial"/>
          <w:sz w:val="20"/>
          <w:u w:val="single"/>
        </w:rPr>
        <w:t xml:space="preserve">hiring of </w:t>
      </w:r>
      <w:r w:rsidR="00262315" w:rsidRPr="007E20DB">
        <w:rPr>
          <w:rFonts w:ascii="Arial" w:hAnsi="Arial" w:cs="Arial"/>
          <w:sz w:val="20"/>
          <w:u w:val="single"/>
        </w:rPr>
        <w:t>personnel</w:t>
      </w:r>
      <w:r w:rsidR="00205340" w:rsidRPr="007E20DB">
        <w:rPr>
          <w:rStyle w:val="FootnoteReference"/>
          <w:rFonts w:ascii="Arial" w:hAnsi="Arial" w:cs="Arial"/>
          <w:sz w:val="20"/>
          <w:u w:val="single"/>
        </w:rPr>
        <w:footnoteReference w:id="9"/>
      </w:r>
      <w:r w:rsidR="00262315" w:rsidRPr="007E20DB">
        <w:rPr>
          <w:rFonts w:ascii="Arial" w:hAnsi="Arial" w:cs="Arial"/>
          <w:sz w:val="20"/>
          <w:u w:val="single"/>
        </w:rPr>
        <w:t xml:space="preserve"> with expertise </w:t>
      </w:r>
      <w:r w:rsidRPr="007E20DB">
        <w:rPr>
          <w:rFonts w:ascii="Arial" w:hAnsi="Arial" w:cs="Arial"/>
          <w:sz w:val="20"/>
          <w:u w:val="single"/>
        </w:rPr>
        <w:t>to carry out the following activities:</w:t>
      </w:r>
    </w:p>
    <w:p w14:paraId="441BB46C" w14:textId="4763A152" w:rsidR="00C52A46" w:rsidRPr="007E20DB" w:rsidRDefault="00262315" w:rsidP="0034310C">
      <w:pPr>
        <w:pStyle w:val="ListParagraph"/>
        <w:autoSpaceDE w:val="0"/>
        <w:autoSpaceDN w:val="0"/>
        <w:adjustRightInd w:val="0"/>
        <w:spacing w:before="120" w:line="276" w:lineRule="auto"/>
        <w:ind w:left="720"/>
        <w:jc w:val="both"/>
        <w:rPr>
          <w:rFonts w:ascii="Arial" w:hAnsi="Arial" w:cs="Arial"/>
          <w:sz w:val="20"/>
        </w:rPr>
      </w:pPr>
      <w:r w:rsidRPr="007E20DB">
        <w:rPr>
          <w:rFonts w:ascii="Arial" w:hAnsi="Arial" w:cs="Arial"/>
          <w:sz w:val="20"/>
        </w:rPr>
        <w:t xml:space="preserve">To coordinate </w:t>
      </w:r>
      <w:r w:rsidR="00C52A46" w:rsidRPr="007E20DB">
        <w:rPr>
          <w:rFonts w:ascii="Arial" w:hAnsi="Arial" w:cs="Arial"/>
          <w:sz w:val="20"/>
        </w:rPr>
        <w:t xml:space="preserve">with companies and institutions </w:t>
      </w:r>
      <w:r w:rsidRPr="007E20DB">
        <w:rPr>
          <w:rFonts w:ascii="Arial" w:hAnsi="Arial" w:cs="Arial"/>
          <w:sz w:val="20"/>
        </w:rPr>
        <w:t>and provide guidance/</w:t>
      </w:r>
      <w:r w:rsidR="00C52A46" w:rsidRPr="007E20DB">
        <w:rPr>
          <w:rFonts w:ascii="Arial" w:hAnsi="Arial" w:cs="Arial"/>
          <w:sz w:val="20"/>
        </w:rPr>
        <w:t>assistance in submitting applications to the program</w:t>
      </w:r>
      <w:r w:rsidR="0034310C" w:rsidRPr="007E20DB">
        <w:rPr>
          <w:rFonts w:ascii="Arial" w:hAnsi="Arial" w:cs="Arial"/>
          <w:sz w:val="20"/>
        </w:rPr>
        <w:t xml:space="preserve">; </w:t>
      </w:r>
      <w:r w:rsidR="00927C14" w:rsidRPr="007E20DB">
        <w:rPr>
          <w:rFonts w:ascii="Arial" w:hAnsi="Arial" w:cs="Arial"/>
          <w:sz w:val="20"/>
        </w:rPr>
        <w:t xml:space="preserve">Evaluation of </w:t>
      </w:r>
      <w:r w:rsidR="00C52A46" w:rsidRPr="007E20DB">
        <w:rPr>
          <w:rFonts w:ascii="Arial" w:hAnsi="Arial" w:cs="Arial"/>
          <w:sz w:val="20"/>
        </w:rPr>
        <w:t>req</w:t>
      </w:r>
      <w:r w:rsidR="00927C14" w:rsidRPr="007E20DB">
        <w:rPr>
          <w:rFonts w:ascii="Arial" w:hAnsi="Arial" w:cs="Arial"/>
          <w:sz w:val="20"/>
        </w:rPr>
        <w:t xml:space="preserve">uests for co-financing and </w:t>
      </w:r>
      <w:r w:rsidR="00C52A46" w:rsidRPr="007E20DB">
        <w:rPr>
          <w:rFonts w:ascii="Arial" w:hAnsi="Arial" w:cs="Arial"/>
          <w:sz w:val="20"/>
        </w:rPr>
        <w:t>reports of compliance with goals and</w:t>
      </w:r>
      <w:r w:rsidR="0034310C" w:rsidRPr="007E20DB">
        <w:rPr>
          <w:rFonts w:ascii="Arial" w:hAnsi="Arial" w:cs="Arial"/>
          <w:sz w:val="20"/>
        </w:rPr>
        <w:t xml:space="preserve"> authorization of disbursements; </w:t>
      </w:r>
      <w:r w:rsidR="00927C14" w:rsidRPr="007E20DB">
        <w:rPr>
          <w:rFonts w:ascii="Arial" w:hAnsi="Arial" w:cs="Arial"/>
          <w:sz w:val="20"/>
        </w:rPr>
        <w:t xml:space="preserve">Monitoring </w:t>
      </w:r>
      <w:r w:rsidR="00C52A46" w:rsidRPr="007E20DB">
        <w:rPr>
          <w:rFonts w:ascii="Arial" w:hAnsi="Arial" w:cs="Arial"/>
          <w:sz w:val="20"/>
        </w:rPr>
        <w:t>of the execution of training programs in accordance with the provisio</w:t>
      </w:r>
      <w:r w:rsidR="0034310C" w:rsidRPr="007E20DB">
        <w:rPr>
          <w:rFonts w:ascii="Arial" w:hAnsi="Arial" w:cs="Arial"/>
          <w:sz w:val="20"/>
        </w:rPr>
        <w:t xml:space="preserve">ns of this Operating Regulation, </w:t>
      </w:r>
      <w:r w:rsidR="00C52A46" w:rsidRPr="007E20DB">
        <w:rPr>
          <w:rFonts w:ascii="Arial" w:hAnsi="Arial" w:cs="Arial"/>
          <w:sz w:val="20"/>
        </w:rPr>
        <w:t>Support f</w:t>
      </w:r>
      <w:r w:rsidR="00927C14" w:rsidRPr="007E20DB">
        <w:rPr>
          <w:rFonts w:ascii="Arial" w:hAnsi="Arial" w:cs="Arial"/>
          <w:sz w:val="20"/>
        </w:rPr>
        <w:t xml:space="preserve">or the operation of the proposals </w:t>
      </w:r>
      <w:r w:rsidR="00C52A46" w:rsidRPr="007E20DB">
        <w:rPr>
          <w:rFonts w:ascii="Arial" w:hAnsi="Arial" w:cs="Arial"/>
          <w:sz w:val="20"/>
        </w:rPr>
        <w:t>approval committee (co-financing requests).</w:t>
      </w:r>
    </w:p>
    <w:p w14:paraId="3BF37363" w14:textId="77777777" w:rsidR="00017C19" w:rsidRPr="007E20DB" w:rsidRDefault="00017C19" w:rsidP="00017C19">
      <w:pPr>
        <w:pStyle w:val="ListParagraph"/>
        <w:autoSpaceDE w:val="0"/>
        <w:autoSpaceDN w:val="0"/>
        <w:adjustRightInd w:val="0"/>
        <w:spacing w:before="120" w:line="276" w:lineRule="auto"/>
        <w:ind w:left="720"/>
        <w:jc w:val="both"/>
        <w:rPr>
          <w:rFonts w:ascii="Arial" w:hAnsi="Arial" w:cs="Arial"/>
          <w:sz w:val="20"/>
        </w:rPr>
      </w:pPr>
    </w:p>
    <w:p w14:paraId="43E3E28E" w14:textId="51D0FC8D" w:rsidR="00262315" w:rsidRPr="007E20DB" w:rsidRDefault="002007A6" w:rsidP="002007A6">
      <w:pPr>
        <w:spacing w:before="120" w:after="120" w:line="276" w:lineRule="auto"/>
        <w:outlineLvl w:val="1"/>
        <w:rPr>
          <w:rFonts w:ascii="Arial" w:hAnsi="Arial" w:cs="Arial"/>
          <w:b/>
          <w:sz w:val="20"/>
        </w:rPr>
      </w:pPr>
      <w:r w:rsidRPr="007E20DB">
        <w:rPr>
          <w:rFonts w:ascii="Arial" w:hAnsi="Arial" w:cs="Arial"/>
          <w:b/>
          <w:sz w:val="20"/>
        </w:rPr>
        <w:t>(i</w:t>
      </w:r>
      <w:r w:rsidR="00205340" w:rsidRPr="007E20DB">
        <w:rPr>
          <w:rFonts w:ascii="Arial" w:hAnsi="Arial" w:cs="Arial"/>
          <w:b/>
          <w:sz w:val="20"/>
        </w:rPr>
        <w:t>.1</w:t>
      </w:r>
      <w:r w:rsidRPr="007E20DB">
        <w:rPr>
          <w:rFonts w:ascii="Arial" w:hAnsi="Arial" w:cs="Arial"/>
          <w:b/>
          <w:sz w:val="20"/>
        </w:rPr>
        <w:t xml:space="preserve">) </w:t>
      </w:r>
      <w:r w:rsidR="0034310C" w:rsidRPr="007E20DB">
        <w:rPr>
          <w:rFonts w:ascii="Arial" w:hAnsi="Arial" w:cs="Arial"/>
          <w:b/>
          <w:sz w:val="20"/>
        </w:rPr>
        <w:t>ELIGIBILITY OF FIRMS</w:t>
      </w:r>
    </w:p>
    <w:p w14:paraId="1592031C" w14:textId="030F93DE" w:rsidR="00EB18FF" w:rsidRPr="007E20DB" w:rsidRDefault="009C63D2" w:rsidP="00FC09F6">
      <w:pPr>
        <w:spacing w:before="120" w:after="120" w:line="276" w:lineRule="auto"/>
        <w:jc w:val="both"/>
        <w:outlineLvl w:val="1"/>
        <w:rPr>
          <w:rFonts w:ascii="Arial" w:hAnsi="Arial" w:cs="Arial"/>
          <w:sz w:val="20"/>
        </w:rPr>
      </w:pPr>
      <w:r w:rsidRPr="007E20DB">
        <w:rPr>
          <w:rFonts w:ascii="Arial" w:hAnsi="Arial" w:cs="Arial"/>
          <w:sz w:val="20"/>
        </w:rPr>
        <w:t xml:space="preserve">They will be plans that can be financed by the project, those of companies in the Global Services Sector. </w:t>
      </w:r>
      <w:r w:rsidR="00EB18FF" w:rsidRPr="007E20DB">
        <w:rPr>
          <w:rFonts w:ascii="Arial" w:hAnsi="Arial" w:cs="Arial"/>
          <w:sz w:val="20"/>
        </w:rPr>
        <w:t>For these purposes, Global Services activities are defined as those associated with the export of services (except traditional services such as tourism or transport). The offshoring of business processes, technology, creative services and R &amp; D are highlighted in a non-exhaustive way.</w:t>
      </w:r>
    </w:p>
    <w:p w14:paraId="1BC5B098" w14:textId="6A8BDB44" w:rsidR="009C63D2" w:rsidRPr="007E20DB" w:rsidRDefault="00CD5B1A" w:rsidP="002007A6">
      <w:pPr>
        <w:spacing w:before="120" w:after="120" w:line="276" w:lineRule="auto"/>
        <w:outlineLvl w:val="1"/>
        <w:rPr>
          <w:rFonts w:ascii="Arial" w:hAnsi="Arial" w:cs="Arial"/>
          <w:sz w:val="20"/>
        </w:rPr>
      </w:pPr>
      <w:r w:rsidRPr="007E20DB">
        <w:rPr>
          <w:rFonts w:ascii="Arial" w:hAnsi="Arial" w:cs="Arial"/>
          <w:sz w:val="20"/>
        </w:rPr>
        <w:t>Training plans may address</w:t>
      </w:r>
      <w:r w:rsidR="009C63D2" w:rsidRPr="007E20DB">
        <w:rPr>
          <w:rFonts w:ascii="Arial" w:hAnsi="Arial" w:cs="Arial"/>
          <w:sz w:val="20"/>
        </w:rPr>
        <w:t xml:space="preserve"> staff dedicated to export duties (</w:t>
      </w:r>
      <w:r w:rsidR="00FC09F6" w:rsidRPr="007E20DB">
        <w:rPr>
          <w:rFonts w:ascii="Arial" w:hAnsi="Arial" w:cs="Arial"/>
          <w:sz w:val="20"/>
        </w:rPr>
        <w:t>non-domestic</w:t>
      </w:r>
      <w:r w:rsidR="009C63D2" w:rsidRPr="007E20DB">
        <w:rPr>
          <w:rFonts w:ascii="Arial" w:hAnsi="Arial" w:cs="Arial"/>
          <w:sz w:val="20"/>
        </w:rPr>
        <w:t xml:space="preserve"> market, unless expressly </w:t>
      </w:r>
      <w:r w:rsidR="000A08F8" w:rsidRPr="007E20DB">
        <w:rPr>
          <w:rFonts w:ascii="Arial" w:hAnsi="Arial" w:cs="Arial"/>
          <w:sz w:val="20"/>
        </w:rPr>
        <w:t xml:space="preserve">exceptional authorization of </w:t>
      </w:r>
      <w:r w:rsidR="009C63D2" w:rsidRPr="007E20DB">
        <w:rPr>
          <w:rFonts w:ascii="Arial" w:hAnsi="Arial" w:cs="Arial"/>
          <w:sz w:val="20"/>
        </w:rPr>
        <w:t>EB) only</w:t>
      </w:r>
      <w:r w:rsidR="00EB03F2" w:rsidRPr="007E20DB">
        <w:rPr>
          <w:rFonts w:ascii="Arial" w:hAnsi="Arial" w:cs="Arial"/>
          <w:sz w:val="20"/>
        </w:rPr>
        <w:t>.</w:t>
      </w:r>
    </w:p>
    <w:p w14:paraId="36AF7AAF" w14:textId="77777777" w:rsidR="00EB03F2" w:rsidRPr="007E20DB" w:rsidRDefault="00EB03F2" w:rsidP="002007A6">
      <w:pPr>
        <w:spacing w:before="120" w:after="120" w:line="276" w:lineRule="auto"/>
        <w:outlineLvl w:val="1"/>
        <w:rPr>
          <w:rFonts w:ascii="Arial" w:hAnsi="Arial" w:cs="Arial"/>
          <w:sz w:val="20"/>
        </w:rPr>
      </w:pPr>
    </w:p>
    <w:p w14:paraId="69520706" w14:textId="10043D5F" w:rsidR="007E05AF" w:rsidRPr="007E20DB" w:rsidRDefault="00262315" w:rsidP="002007A6">
      <w:pPr>
        <w:spacing w:before="120" w:after="120" w:line="276" w:lineRule="auto"/>
        <w:outlineLvl w:val="1"/>
        <w:rPr>
          <w:rFonts w:ascii="Arial" w:hAnsi="Arial" w:cs="Arial"/>
          <w:b/>
          <w:sz w:val="20"/>
        </w:rPr>
      </w:pPr>
      <w:r w:rsidRPr="007E20DB">
        <w:rPr>
          <w:rFonts w:ascii="Arial" w:hAnsi="Arial" w:cs="Arial"/>
          <w:b/>
          <w:sz w:val="20"/>
        </w:rPr>
        <w:t>(i</w:t>
      </w:r>
      <w:r w:rsidR="00205340" w:rsidRPr="007E20DB">
        <w:rPr>
          <w:rFonts w:ascii="Arial" w:hAnsi="Arial" w:cs="Arial"/>
          <w:b/>
          <w:sz w:val="20"/>
        </w:rPr>
        <w:t>.2</w:t>
      </w:r>
      <w:r w:rsidRPr="007E20DB">
        <w:rPr>
          <w:rFonts w:ascii="Arial" w:hAnsi="Arial" w:cs="Arial"/>
          <w:b/>
          <w:sz w:val="20"/>
        </w:rPr>
        <w:t xml:space="preserve">) </w:t>
      </w:r>
      <w:r w:rsidR="0034310C" w:rsidRPr="007E20DB">
        <w:rPr>
          <w:rFonts w:ascii="Arial" w:hAnsi="Arial" w:cs="Arial"/>
          <w:b/>
          <w:sz w:val="20"/>
        </w:rPr>
        <w:t xml:space="preserve">MODALITIES OF THE TRAINING PLANS </w:t>
      </w:r>
    </w:p>
    <w:p w14:paraId="53BCE50A" w14:textId="0300BE0C" w:rsidR="001E1D1F" w:rsidRPr="007E20DB" w:rsidRDefault="001E1D1F" w:rsidP="001E1D1F">
      <w:pPr>
        <w:spacing w:before="120" w:after="120" w:line="276" w:lineRule="auto"/>
        <w:jc w:val="both"/>
        <w:outlineLvl w:val="1"/>
        <w:rPr>
          <w:rFonts w:ascii="Arial" w:hAnsi="Arial" w:cs="Arial"/>
          <w:sz w:val="20"/>
        </w:rPr>
      </w:pPr>
      <w:r w:rsidRPr="007E20DB">
        <w:rPr>
          <w:rFonts w:ascii="Arial" w:hAnsi="Arial" w:cs="Arial"/>
          <w:sz w:val="20"/>
        </w:rPr>
        <w:t xml:space="preserve">Three co-financing modalities with different characteristics and objectives are defined.  Each project may eventually integrate more than one modality, applying in that case the corresponding </w:t>
      </w:r>
      <w:r w:rsidR="00262315" w:rsidRPr="007E20DB">
        <w:rPr>
          <w:rFonts w:ascii="Arial" w:hAnsi="Arial" w:cs="Arial"/>
          <w:sz w:val="20"/>
        </w:rPr>
        <w:t>co-financing percentage (</w:t>
      </w:r>
      <w:r w:rsidRPr="007E20DB">
        <w:rPr>
          <w:rFonts w:ascii="Arial" w:hAnsi="Arial" w:cs="Arial"/>
          <w:sz w:val="20"/>
        </w:rPr>
        <w:t>%</w:t>
      </w:r>
      <w:r w:rsidR="00262315" w:rsidRPr="007E20DB">
        <w:rPr>
          <w:rFonts w:ascii="Arial" w:hAnsi="Arial" w:cs="Arial"/>
          <w:sz w:val="20"/>
        </w:rPr>
        <w:t>)</w:t>
      </w:r>
      <w:r w:rsidRPr="007E20DB">
        <w:rPr>
          <w:rFonts w:ascii="Arial" w:hAnsi="Arial" w:cs="Arial"/>
          <w:sz w:val="20"/>
        </w:rPr>
        <w:t>.</w:t>
      </w:r>
    </w:p>
    <w:p w14:paraId="10ABA35A" w14:textId="57E2A2E1" w:rsidR="001E1D1F" w:rsidRPr="007E20DB" w:rsidRDefault="001E1D1F" w:rsidP="001E1D1F">
      <w:pPr>
        <w:spacing w:before="120" w:after="120" w:line="276" w:lineRule="auto"/>
        <w:jc w:val="both"/>
        <w:outlineLvl w:val="1"/>
        <w:rPr>
          <w:rFonts w:ascii="Arial" w:hAnsi="Arial" w:cs="Arial"/>
          <w:sz w:val="20"/>
        </w:rPr>
      </w:pPr>
      <w:r w:rsidRPr="007E20DB">
        <w:rPr>
          <w:rFonts w:ascii="Arial" w:hAnsi="Arial" w:cs="Arial"/>
          <w:sz w:val="20"/>
        </w:rPr>
        <w:t>Faced with the need to prioritize projects, they</w:t>
      </w:r>
      <w:r w:rsidR="003A00BA" w:rsidRPr="007E20DB">
        <w:rPr>
          <w:rFonts w:ascii="Arial" w:hAnsi="Arial" w:cs="Arial"/>
          <w:sz w:val="20"/>
        </w:rPr>
        <w:t xml:space="preserve"> will prioritize those of the "A</w:t>
      </w:r>
      <w:r w:rsidRPr="007E20DB">
        <w:rPr>
          <w:rFonts w:ascii="Arial" w:hAnsi="Arial" w:cs="Arial"/>
          <w:sz w:val="20"/>
        </w:rPr>
        <w:t>" modality (new positi</w:t>
      </w:r>
      <w:r w:rsidR="003A00BA" w:rsidRPr="007E20DB">
        <w:rPr>
          <w:rFonts w:ascii="Arial" w:hAnsi="Arial" w:cs="Arial"/>
          <w:sz w:val="20"/>
        </w:rPr>
        <w:t>ons) as opposed to modalities "B and C</w:t>
      </w:r>
      <w:r w:rsidRPr="007E20DB">
        <w:rPr>
          <w:rFonts w:ascii="Arial" w:hAnsi="Arial" w:cs="Arial"/>
          <w:sz w:val="20"/>
        </w:rPr>
        <w:t>".</w:t>
      </w:r>
    </w:p>
    <w:p w14:paraId="1CC58B32" w14:textId="23A66AB2" w:rsidR="001E1D1F" w:rsidRPr="007E20DB" w:rsidRDefault="001E1D1F" w:rsidP="001E1D1F">
      <w:pPr>
        <w:pStyle w:val="ListParagraph"/>
        <w:spacing w:before="120" w:after="120" w:line="276" w:lineRule="auto"/>
        <w:ind w:left="0"/>
        <w:jc w:val="both"/>
        <w:outlineLvl w:val="1"/>
        <w:rPr>
          <w:rFonts w:ascii="Arial" w:hAnsi="Arial" w:cs="Arial"/>
          <w:sz w:val="20"/>
        </w:rPr>
      </w:pPr>
      <w:r w:rsidRPr="007E20DB">
        <w:rPr>
          <w:rFonts w:ascii="Arial" w:hAnsi="Arial" w:cs="Arial"/>
          <w:sz w:val="20"/>
        </w:rPr>
        <w:t>At the same time, the participation of women (&gt; 60% of the participants) will be positively valued, receiving five (5) additional percentage points of co-financing in all the modalities.</w:t>
      </w:r>
    </w:p>
    <w:p w14:paraId="26C8EC5B" w14:textId="12A1D28E" w:rsidR="007E05AF" w:rsidRPr="007E20DB" w:rsidRDefault="007E05AF" w:rsidP="00404EE5">
      <w:pPr>
        <w:pStyle w:val="ListParagraph"/>
        <w:keepNext/>
        <w:numPr>
          <w:ilvl w:val="0"/>
          <w:numId w:val="8"/>
        </w:numPr>
        <w:spacing w:before="240" w:after="120" w:line="276" w:lineRule="auto"/>
        <w:ind w:left="641" w:hanging="357"/>
        <w:jc w:val="both"/>
        <w:outlineLvl w:val="1"/>
        <w:rPr>
          <w:rFonts w:ascii="Arial" w:hAnsi="Arial" w:cs="Arial"/>
          <w:b/>
          <w:sz w:val="20"/>
        </w:rPr>
      </w:pPr>
      <w:r w:rsidRPr="007E20DB">
        <w:rPr>
          <w:rFonts w:ascii="Arial" w:hAnsi="Arial" w:cs="Arial"/>
          <w:b/>
          <w:sz w:val="20"/>
        </w:rPr>
        <w:t>Creation of new positions in the global services industry - 50%</w:t>
      </w:r>
    </w:p>
    <w:p w14:paraId="7466327B" w14:textId="05202BF0" w:rsidR="001E1D1F" w:rsidRPr="007E20DB" w:rsidRDefault="001E1D1F"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Objectives: to encourage and facilitate the installation of new companies, as well as the expansion or development of new operations of companies installed in the country.</w:t>
      </w:r>
    </w:p>
    <w:p w14:paraId="4859B0D0" w14:textId="6B15E6FD" w:rsidR="001E1D1F" w:rsidRPr="007E20DB" w:rsidRDefault="001E1D1F"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The maximum amount to be co-financed by the Program</w:t>
      </w:r>
      <w:r w:rsidR="00262315" w:rsidRPr="007E20DB">
        <w:rPr>
          <w:rFonts w:ascii="Arial" w:hAnsi="Arial" w:cs="Arial"/>
          <w:sz w:val="20"/>
        </w:rPr>
        <w:t xml:space="preserve"> (per application)</w:t>
      </w:r>
      <w:r w:rsidRPr="007E20DB">
        <w:rPr>
          <w:rFonts w:ascii="Arial" w:hAnsi="Arial" w:cs="Arial"/>
          <w:sz w:val="20"/>
        </w:rPr>
        <w:t xml:space="preserve"> in this modality -</w:t>
      </w:r>
      <w:r w:rsidRPr="007E20DB">
        <w:rPr>
          <w:rFonts w:ascii="Arial" w:hAnsi="Arial" w:cs="Arial"/>
          <w:b/>
          <w:i/>
          <w:sz w:val="20"/>
        </w:rPr>
        <w:t>new positions</w:t>
      </w:r>
      <w:r w:rsidRPr="007E20DB">
        <w:rPr>
          <w:rFonts w:ascii="Arial" w:hAnsi="Arial" w:cs="Arial"/>
          <w:sz w:val="20"/>
        </w:rPr>
        <w:t xml:space="preserve">- is 50%, and the proponent must </w:t>
      </w:r>
      <w:r w:rsidR="00124774" w:rsidRPr="007E20DB">
        <w:rPr>
          <w:rFonts w:ascii="Arial" w:hAnsi="Arial" w:cs="Arial"/>
          <w:sz w:val="20"/>
        </w:rPr>
        <w:t xml:space="preserve">finance </w:t>
      </w:r>
      <w:r w:rsidRPr="007E20DB">
        <w:rPr>
          <w:rFonts w:ascii="Arial" w:hAnsi="Arial" w:cs="Arial"/>
          <w:sz w:val="20"/>
        </w:rPr>
        <w:t>the remaining amount. In case the participants make economic contributions for the training, these must be lower than the contribution assumed by the company.</w:t>
      </w:r>
    </w:p>
    <w:p w14:paraId="3E1201A6" w14:textId="4C2514E1" w:rsidR="007E05AF" w:rsidRPr="007E20DB" w:rsidRDefault="007E05AF" w:rsidP="00404EE5">
      <w:pPr>
        <w:pStyle w:val="ListParagraph"/>
        <w:numPr>
          <w:ilvl w:val="0"/>
          <w:numId w:val="8"/>
        </w:numPr>
        <w:spacing w:before="240" w:after="120" w:line="276" w:lineRule="auto"/>
        <w:ind w:left="641" w:hanging="357"/>
        <w:jc w:val="both"/>
        <w:outlineLvl w:val="1"/>
        <w:rPr>
          <w:rFonts w:ascii="Arial" w:hAnsi="Arial" w:cs="Arial"/>
          <w:b/>
          <w:sz w:val="20"/>
        </w:rPr>
      </w:pPr>
      <w:r w:rsidRPr="007E20DB">
        <w:rPr>
          <w:rFonts w:ascii="Arial" w:hAnsi="Arial" w:cs="Arial"/>
          <w:b/>
          <w:sz w:val="20"/>
        </w:rPr>
        <w:t xml:space="preserve">Improvement of the capacities for employees of the global services industry - </w:t>
      </w:r>
      <w:r w:rsidR="00EB03F2" w:rsidRPr="007E20DB">
        <w:rPr>
          <w:rFonts w:ascii="Arial" w:hAnsi="Arial" w:cs="Arial"/>
          <w:b/>
          <w:sz w:val="20"/>
        </w:rPr>
        <w:t>50</w:t>
      </w:r>
      <w:r w:rsidRPr="007E20DB">
        <w:rPr>
          <w:rFonts w:ascii="Arial" w:hAnsi="Arial" w:cs="Arial"/>
          <w:b/>
          <w:sz w:val="20"/>
        </w:rPr>
        <w:t>%</w:t>
      </w:r>
    </w:p>
    <w:p w14:paraId="2DD531DC" w14:textId="53D6198A" w:rsidR="00CC22C6" w:rsidRPr="007E20DB" w:rsidRDefault="00CC22C6"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Objectives: encourage installed companies to expand or sophisticate their operations, supporting improvements in the performance of their current human resources to ensure maintenance or facilitate the expansion of their exports.</w:t>
      </w:r>
    </w:p>
    <w:p w14:paraId="66E6A2BB" w14:textId="77777777" w:rsidR="00CC22C6" w:rsidRPr="007E20DB" w:rsidRDefault="00CC22C6"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In all cases, a clear association between the skills to be developed in employees and incremental demands of their export markets must be justified.</w:t>
      </w:r>
    </w:p>
    <w:p w14:paraId="46A613DE" w14:textId="7E7CBBD3" w:rsidR="00CC22C6" w:rsidRPr="007E20DB" w:rsidRDefault="00CC22C6"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The maximum amount to be co-financed by the Program</w:t>
      </w:r>
      <w:r w:rsidR="00262315" w:rsidRPr="007E20DB">
        <w:rPr>
          <w:rFonts w:ascii="Arial" w:hAnsi="Arial" w:cs="Arial"/>
          <w:sz w:val="20"/>
        </w:rPr>
        <w:t xml:space="preserve"> (per application)</w:t>
      </w:r>
      <w:r w:rsidRPr="007E20DB">
        <w:rPr>
          <w:rFonts w:ascii="Arial" w:hAnsi="Arial" w:cs="Arial"/>
          <w:sz w:val="20"/>
        </w:rPr>
        <w:t xml:space="preserve"> in this modality -</w:t>
      </w:r>
      <w:r w:rsidR="00262315" w:rsidRPr="007E20DB">
        <w:rPr>
          <w:rFonts w:ascii="Arial" w:hAnsi="Arial" w:cs="Arial"/>
          <w:b/>
          <w:i/>
          <w:sz w:val="20"/>
        </w:rPr>
        <w:t xml:space="preserve">current </w:t>
      </w:r>
      <w:r w:rsidRPr="007E20DB">
        <w:rPr>
          <w:rFonts w:ascii="Arial" w:hAnsi="Arial" w:cs="Arial"/>
          <w:b/>
          <w:i/>
          <w:sz w:val="20"/>
        </w:rPr>
        <w:t>employees</w:t>
      </w:r>
      <w:r w:rsidRPr="007E20DB">
        <w:rPr>
          <w:rFonts w:ascii="Arial" w:hAnsi="Arial" w:cs="Arial"/>
          <w:sz w:val="20"/>
        </w:rPr>
        <w:t xml:space="preserve">- is </w:t>
      </w:r>
      <w:r w:rsidR="00EB03F2" w:rsidRPr="007E20DB">
        <w:rPr>
          <w:rFonts w:ascii="Arial" w:hAnsi="Arial" w:cs="Arial"/>
          <w:sz w:val="20"/>
        </w:rPr>
        <w:t>5</w:t>
      </w:r>
      <w:r w:rsidRPr="007E20DB">
        <w:rPr>
          <w:rFonts w:ascii="Arial" w:hAnsi="Arial" w:cs="Arial"/>
          <w:sz w:val="20"/>
        </w:rPr>
        <w:t xml:space="preserve">0%, the remaining amount must be </w:t>
      </w:r>
      <w:r w:rsidR="00262315" w:rsidRPr="007E20DB">
        <w:rPr>
          <w:rFonts w:ascii="Arial" w:hAnsi="Arial" w:cs="Arial"/>
          <w:sz w:val="20"/>
        </w:rPr>
        <w:t xml:space="preserve">financed </w:t>
      </w:r>
      <w:r w:rsidRPr="007E20DB">
        <w:rPr>
          <w:rFonts w:ascii="Arial" w:hAnsi="Arial" w:cs="Arial"/>
          <w:sz w:val="20"/>
        </w:rPr>
        <w:t xml:space="preserve">by the </w:t>
      </w:r>
      <w:r w:rsidR="00262315" w:rsidRPr="007E20DB">
        <w:rPr>
          <w:rFonts w:ascii="Arial" w:hAnsi="Arial" w:cs="Arial"/>
          <w:sz w:val="20"/>
        </w:rPr>
        <w:t xml:space="preserve">applicant </w:t>
      </w:r>
      <w:r w:rsidRPr="007E20DB">
        <w:rPr>
          <w:rFonts w:ascii="Arial" w:hAnsi="Arial" w:cs="Arial"/>
          <w:sz w:val="20"/>
        </w:rPr>
        <w:t>company. In case the participants make economic contributions for the training, these must be lower than the contribution assumed by the proposing company.</w:t>
      </w:r>
    </w:p>
    <w:p w14:paraId="70989276" w14:textId="7375FE03" w:rsidR="00DC29F7" w:rsidRPr="007E20DB" w:rsidRDefault="007E05AF" w:rsidP="00404EE5">
      <w:pPr>
        <w:pStyle w:val="ListParagraph"/>
        <w:numPr>
          <w:ilvl w:val="0"/>
          <w:numId w:val="8"/>
        </w:numPr>
        <w:spacing w:before="240" w:after="120" w:line="276" w:lineRule="auto"/>
        <w:ind w:left="641" w:hanging="357"/>
        <w:jc w:val="both"/>
        <w:outlineLvl w:val="1"/>
        <w:rPr>
          <w:rFonts w:ascii="Arial" w:hAnsi="Arial" w:cs="Arial"/>
          <w:b/>
          <w:sz w:val="20"/>
        </w:rPr>
      </w:pPr>
      <w:r w:rsidRPr="007E20DB">
        <w:rPr>
          <w:rFonts w:ascii="Arial" w:hAnsi="Arial" w:cs="Arial"/>
          <w:b/>
          <w:sz w:val="20"/>
        </w:rPr>
        <w:t>Creation of new capacities demanded by the global services industry - 50%</w:t>
      </w:r>
      <w:r w:rsidR="00B446B1" w:rsidRPr="007E20DB">
        <w:rPr>
          <w:rFonts w:ascii="Arial" w:hAnsi="Arial" w:cs="Arial"/>
          <w:b/>
          <w:sz w:val="20"/>
        </w:rPr>
        <w:t xml:space="preserve"> </w:t>
      </w:r>
    </w:p>
    <w:p w14:paraId="7D7148FC" w14:textId="3F83B738" w:rsidR="00CC22C6" w:rsidRPr="007E20DB" w:rsidRDefault="00CC22C6"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Objectives: facilitate the generation of skills and offer of training aligned with the demands of the industry</w:t>
      </w:r>
      <w:r w:rsidR="008F4B79" w:rsidRPr="007E20DB">
        <w:rPr>
          <w:rFonts w:ascii="Arial" w:hAnsi="Arial" w:cs="Arial"/>
          <w:sz w:val="20"/>
        </w:rPr>
        <w:t xml:space="preserve"> pursuing higher value-added services.</w:t>
      </w:r>
    </w:p>
    <w:p w14:paraId="7E09E0F5" w14:textId="77777777" w:rsidR="00CC22C6" w:rsidRPr="007E20DB" w:rsidRDefault="00CC22C6"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The companies that co-finance the projects do not have the obligation to hire the participants in the short term, but they must support that the generated capacities are demanded by the industry through economic contributions</w:t>
      </w:r>
    </w:p>
    <w:p w14:paraId="5C08091E" w14:textId="08A02944" w:rsidR="00CC22C6" w:rsidRPr="007E20DB" w:rsidRDefault="00CC22C6" w:rsidP="00D121C6">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 xml:space="preserve">The maximum amount to be co-financed by the Program in this modality -potential posts- is 50%, with the sponsoring company(s) having to </w:t>
      </w:r>
      <w:r w:rsidR="00124774" w:rsidRPr="007E20DB">
        <w:rPr>
          <w:rFonts w:ascii="Arial" w:hAnsi="Arial" w:cs="Arial"/>
          <w:sz w:val="20"/>
        </w:rPr>
        <w:t xml:space="preserve">finance </w:t>
      </w:r>
      <w:r w:rsidRPr="007E20DB">
        <w:rPr>
          <w:rFonts w:ascii="Arial" w:hAnsi="Arial" w:cs="Arial"/>
          <w:sz w:val="20"/>
        </w:rPr>
        <w:t xml:space="preserve">a minimum of </w:t>
      </w:r>
      <w:r w:rsidR="00EC2706" w:rsidRPr="007E20DB">
        <w:rPr>
          <w:rFonts w:ascii="Arial" w:hAnsi="Arial" w:cs="Arial"/>
          <w:sz w:val="20"/>
        </w:rPr>
        <w:t>10</w:t>
      </w:r>
      <w:r w:rsidRPr="007E20DB">
        <w:rPr>
          <w:rFonts w:ascii="Arial" w:hAnsi="Arial" w:cs="Arial"/>
          <w:sz w:val="20"/>
        </w:rPr>
        <w:t xml:space="preserve">% of the total cost and the rest must be covered by the proposing institution or the </w:t>
      </w:r>
      <w:r w:rsidR="007E05AF" w:rsidRPr="007E20DB">
        <w:rPr>
          <w:rFonts w:ascii="Arial" w:hAnsi="Arial" w:cs="Arial"/>
          <w:sz w:val="20"/>
        </w:rPr>
        <w:t>participants.</w:t>
      </w:r>
      <w:r w:rsidR="00D121C6" w:rsidRPr="007E20DB">
        <w:rPr>
          <w:rFonts w:ascii="Arial" w:hAnsi="Arial" w:cs="Arial"/>
          <w:sz w:val="20"/>
        </w:rPr>
        <w:t xml:space="preserve"> If considered pertinent, the HEART Trust NTA could assume part of the financing of these proposals.</w:t>
      </w:r>
    </w:p>
    <w:p w14:paraId="2D30D146" w14:textId="002DF290" w:rsidR="00CC22C6" w:rsidRPr="007E20DB" w:rsidRDefault="00CC22C6"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The training must be innovative (not adequately covered by the market)</w:t>
      </w:r>
    </w:p>
    <w:p w14:paraId="44D93C07" w14:textId="77777777" w:rsidR="00CC22C6" w:rsidRPr="007E20DB" w:rsidRDefault="00CC22C6">
      <w:pPr>
        <w:spacing w:before="120" w:after="120" w:line="276" w:lineRule="auto"/>
        <w:jc w:val="both"/>
        <w:outlineLvl w:val="1"/>
        <w:rPr>
          <w:rFonts w:ascii="Arial" w:hAnsi="Arial" w:cs="Arial"/>
          <w:sz w:val="20"/>
        </w:rPr>
      </w:pPr>
    </w:p>
    <w:p w14:paraId="381CD6F3" w14:textId="33D50EA6" w:rsidR="00896A67" w:rsidRPr="007E20DB" w:rsidRDefault="00205340" w:rsidP="00896A67">
      <w:pPr>
        <w:keepNext/>
        <w:spacing w:before="120" w:after="120" w:line="276" w:lineRule="auto"/>
        <w:jc w:val="both"/>
        <w:outlineLvl w:val="1"/>
        <w:rPr>
          <w:rFonts w:ascii="Arial" w:hAnsi="Arial" w:cs="Arial"/>
          <w:b/>
          <w:sz w:val="20"/>
        </w:rPr>
      </w:pPr>
      <w:bookmarkStart w:id="2" w:name="_Toc248123743"/>
      <w:r w:rsidRPr="007E20DB">
        <w:rPr>
          <w:rFonts w:ascii="Arial" w:hAnsi="Arial" w:cs="Arial"/>
          <w:b/>
          <w:sz w:val="20"/>
        </w:rPr>
        <w:t>(i.3</w:t>
      </w:r>
      <w:r w:rsidR="0040581D" w:rsidRPr="007E20DB">
        <w:rPr>
          <w:rFonts w:ascii="Arial" w:hAnsi="Arial" w:cs="Arial"/>
          <w:b/>
          <w:sz w:val="20"/>
        </w:rPr>
        <w:t xml:space="preserve">) </w:t>
      </w:r>
      <w:r w:rsidR="0034310C" w:rsidRPr="007E20DB">
        <w:rPr>
          <w:rFonts w:ascii="Arial" w:hAnsi="Arial" w:cs="Arial"/>
          <w:b/>
          <w:sz w:val="20"/>
        </w:rPr>
        <w:t>SPECIAL CONDITIONS OF THE TRAINING PLANS</w:t>
      </w:r>
    </w:p>
    <w:p w14:paraId="78B35453" w14:textId="77777777" w:rsidR="00896A67" w:rsidRPr="007E20DB" w:rsidRDefault="00896A67" w:rsidP="00404EE5">
      <w:pPr>
        <w:pStyle w:val="ListParagraph"/>
        <w:keepNext/>
        <w:numPr>
          <w:ilvl w:val="0"/>
          <w:numId w:val="9"/>
        </w:numPr>
        <w:spacing w:before="120" w:after="120" w:line="276" w:lineRule="auto"/>
        <w:jc w:val="both"/>
        <w:outlineLvl w:val="1"/>
        <w:rPr>
          <w:rFonts w:ascii="Arial" w:hAnsi="Arial" w:cs="Arial"/>
          <w:sz w:val="20"/>
        </w:rPr>
      </w:pPr>
      <w:r w:rsidRPr="007E20DB">
        <w:rPr>
          <w:rFonts w:ascii="Arial" w:hAnsi="Arial" w:cs="Arial"/>
          <w:sz w:val="20"/>
        </w:rPr>
        <w:t>The minimum number of participants to be trained per project will be 10 people and the maximum will be defined in the methodological proposal of each training.</w:t>
      </w:r>
    </w:p>
    <w:p w14:paraId="10D2776D" w14:textId="2ED0635D" w:rsidR="00BD024E" w:rsidRPr="007E20DB" w:rsidRDefault="00896A67" w:rsidP="00404EE5">
      <w:pPr>
        <w:pStyle w:val="ListParagraph"/>
        <w:keepNext/>
        <w:numPr>
          <w:ilvl w:val="0"/>
          <w:numId w:val="9"/>
        </w:numPr>
        <w:suppressAutoHyphens/>
        <w:spacing w:before="120" w:after="120" w:line="276" w:lineRule="auto"/>
        <w:jc w:val="both"/>
        <w:rPr>
          <w:rFonts w:ascii="Arial" w:hAnsi="Arial" w:cs="Arial"/>
          <w:sz w:val="20"/>
          <w:lang w:eastAsia="ar-SA"/>
        </w:rPr>
      </w:pPr>
      <w:r w:rsidRPr="007E20DB">
        <w:rPr>
          <w:rFonts w:ascii="Arial" w:hAnsi="Arial" w:cs="Arial"/>
          <w:sz w:val="20"/>
        </w:rPr>
        <w:t>The minimum</w:t>
      </w:r>
      <w:r w:rsidR="00B12623" w:rsidRPr="007E20DB">
        <w:rPr>
          <w:rFonts w:ascii="Arial" w:hAnsi="Arial" w:cs="Arial"/>
          <w:sz w:val="20"/>
        </w:rPr>
        <w:t xml:space="preserve"> hours per </w:t>
      </w:r>
      <w:r w:rsidRPr="007E20DB">
        <w:rPr>
          <w:rFonts w:ascii="Arial" w:hAnsi="Arial" w:cs="Arial"/>
          <w:sz w:val="20"/>
        </w:rPr>
        <w:t xml:space="preserve">course is 12 hours and the maximum </w:t>
      </w:r>
      <w:r w:rsidRPr="00FC09F6">
        <w:rPr>
          <w:rFonts w:ascii="Arial" w:hAnsi="Arial" w:cs="Arial"/>
          <w:sz w:val="20"/>
        </w:rPr>
        <w:t xml:space="preserve">of xxx hours, </w:t>
      </w:r>
      <w:r w:rsidRPr="007E20DB">
        <w:rPr>
          <w:rFonts w:ascii="Arial" w:hAnsi="Arial" w:cs="Arial"/>
          <w:sz w:val="20"/>
        </w:rPr>
        <w:t>not being able to exceed the du</w:t>
      </w:r>
      <w:r w:rsidR="00B01D13" w:rsidRPr="007E20DB">
        <w:rPr>
          <w:rFonts w:ascii="Arial" w:hAnsi="Arial" w:cs="Arial"/>
          <w:sz w:val="20"/>
        </w:rPr>
        <w:t>ration of the courses for the 9</w:t>
      </w:r>
      <w:r w:rsidRPr="007E20DB">
        <w:rPr>
          <w:rFonts w:ascii="Arial" w:hAnsi="Arial" w:cs="Arial"/>
          <w:sz w:val="20"/>
        </w:rPr>
        <w:t xml:space="preserve"> months running.</w:t>
      </w:r>
      <w:r w:rsidR="00BD024E" w:rsidRPr="007E20DB">
        <w:rPr>
          <w:rFonts w:ascii="Arial" w:hAnsi="Arial" w:cs="Arial"/>
          <w:sz w:val="20"/>
        </w:rPr>
        <w:t xml:space="preserve"> </w:t>
      </w:r>
    </w:p>
    <w:p w14:paraId="2131699B" w14:textId="1D48B2FA" w:rsidR="00BD024E" w:rsidRPr="007E20DB" w:rsidRDefault="00BD024E" w:rsidP="00404EE5">
      <w:pPr>
        <w:pStyle w:val="ListParagraph"/>
        <w:keepNext/>
        <w:numPr>
          <w:ilvl w:val="0"/>
          <w:numId w:val="9"/>
        </w:numPr>
        <w:suppressAutoHyphens/>
        <w:spacing w:before="120" w:after="120" w:line="276" w:lineRule="auto"/>
        <w:jc w:val="both"/>
        <w:rPr>
          <w:rFonts w:ascii="Arial" w:hAnsi="Arial" w:cs="Arial"/>
          <w:sz w:val="20"/>
          <w:lang w:eastAsia="ar-SA"/>
        </w:rPr>
      </w:pPr>
      <w:r w:rsidRPr="007E20DB">
        <w:rPr>
          <w:rFonts w:ascii="Arial" w:hAnsi="Arial" w:cs="Arial"/>
          <w:sz w:val="20"/>
        </w:rPr>
        <w:t xml:space="preserve">Actions exclusively focused on aid for participation in seminars, conferences or congresses, individual scholarships for studies or training </w:t>
      </w:r>
      <w:r w:rsidR="00AA55F0" w:rsidRPr="007E20DB">
        <w:rPr>
          <w:rFonts w:ascii="Arial" w:hAnsi="Arial" w:cs="Arial"/>
          <w:b/>
          <w:sz w:val="20"/>
          <w:u w:val="single"/>
        </w:rPr>
        <w:t>cannot</w:t>
      </w:r>
      <w:r w:rsidRPr="007E20DB">
        <w:rPr>
          <w:rFonts w:ascii="Arial" w:hAnsi="Arial" w:cs="Arial"/>
          <w:sz w:val="20"/>
        </w:rPr>
        <w:t xml:space="preserve"> be subsidized.</w:t>
      </w:r>
      <w:r w:rsidRPr="007E20DB">
        <w:rPr>
          <w:rFonts w:ascii="Arial" w:hAnsi="Arial" w:cs="Arial"/>
          <w:sz w:val="20"/>
          <w:lang w:eastAsia="ar-SA"/>
        </w:rPr>
        <w:t xml:space="preserve"> </w:t>
      </w:r>
    </w:p>
    <w:bookmarkEnd w:id="2"/>
    <w:p w14:paraId="19B02855" w14:textId="6E0AFB22" w:rsidR="0040581D" w:rsidRPr="007E20DB" w:rsidRDefault="005F2549" w:rsidP="00404EE5">
      <w:pPr>
        <w:pStyle w:val="ListParagraph"/>
        <w:keepNext/>
        <w:numPr>
          <w:ilvl w:val="0"/>
          <w:numId w:val="9"/>
        </w:numPr>
        <w:spacing w:before="120" w:after="120" w:line="276" w:lineRule="auto"/>
        <w:jc w:val="both"/>
        <w:outlineLvl w:val="1"/>
        <w:rPr>
          <w:rFonts w:ascii="Arial" w:hAnsi="Arial" w:cs="Arial"/>
          <w:b/>
          <w:sz w:val="20"/>
        </w:rPr>
      </w:pPr>
      <w:r w:rsidRPr="007E20DB">
        <w:rPr>
          <w:rFonts w:ascii="Arial" w:hAnsi="Arial" w:cs="Arial"/>
          <w:sz w:val="20"/>
        </w:rPr>
        <w:t>T</w:t>
      </w:r>
      <w:r w:rsidR="0040581D" w:rsidRPr="007E20DB">
        <w:rPr>
          <w:rFonts w:ascii="Arial" w:hAnsi="Arial" w:cs="Arial"/>
          <w:sz w:val="20"/>
        </w:rPr>
        <w:t>he activities eligible for financing with Program resources will include the design of the programs</w:t>
      </w:r>
      <w:r w:rsidR="00DE5269" w:rsidRPr="007E20DB">
        <w:rPr>
          <w:rFonts w:ascii="Arial" w:hAnsi="Arial" w:cs="Arial"/>
          <w:sz w:val="20"/>
        </w:rPr>
        <w:t xml:space="preserve"> (curricula and assessment design)</w:t>
      </w:r>
      <w:r w:rsidR="00AB74F5" w:rsidRPr="007E20DB">
        <w:rPr>
          <w:rFonts w:ascii="Arial" w:hAnsi="Arial" w:cs="Arial"/>
          <w:sz w:val="20"/>
        </w:rPr>
        <w:t>, training</w:t>
      </w:r>
      <w:r w:rsidR="00DE5269" w:rsidRPr="007E20DB">
        <w:rPr>
          <w:rFonts w:ascii="Arial" w:hAnsi="Arial" w:cs="Arial"/>
          <w:sz w:val="20"/>
        </w:rPr>
        <w:t xml:space="preserve"> delivery</w:t>
      </w:r>
      <w:r w:rsidR="0040581D" w:rsidRPr="007E20DB">
        <w:rPr>
          <w:rFonts w:ascii="Arial" w:hAnsi="Arial" w:cs="Arial"/>
          <w:sz w:val="20"/>
        </w:rPr>
        <w:t>, the facilities, among others.</w:t>
      </w:r>
    </w:p>
    <w:p w14:paraId="16080F10" w14:textId="1A443E29" w:rsidR="0040581D" w:rsidRPr="007E20DB" w:rsidRDefault="0040581D" w:rsidP="00124368">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 xml:space="preserve">The </w:t>
      </w:r>
      <w:r w:rsidR="00124368" w:rsidRPr="007E20DB">
        <w:rPr>
          <w:rFonts w:ascii="Arial" w:hAnsi="Arial" w:cs="Arial"/>
          <w:sz w:val="20"/>
        </w:rPr>
        <w:t xml:space="preserve">beneficiary </w:t>
      </w:r>
      <w:r w:rsidRPr="007E20DB">
        <w:rPr>
          <w:rFonts w:ascii="Arial" w:hAnsi="Arial" w:cs="Arial"/>
          <w:sz w:val="20"/>
        </w:rPr>
        <w:t xml:space="preserve">companies can </w:t>
      </w:r>
      <w:r w:rsidR="00124368" w:rsidRPr="007E20DB">
        <w:rPr>
          <w:rFonts w:ascii="Arial" w:hAnsi="Arial" w:cs="Arial"/>
          <w:sz w:val="20"/>
        </w:rPr>
        <w:t>supply trainers (from their own payroll)</w:t>
      </w:r>
      <w:r w:rsidRPr="007E20DB">
        <w:rPr>
          <w:rFonts w:ascii="Arial" w:hAnsi="Arial" w:cs="Arial"/>
          <w:sz w:val="20"/>
        </w:rPr>
        <w:t>, premises / classrooms to make the training effective, among other supports that are necessary for that purpose and are finally approved as part of the projects.</w:t>
      </w:r>
      <w:r w:rsidR="00124368" w:rsidRPr="007E20DB">
        <w:rPr>
          <w:rFonts w:ascii="Arial" w:hAnsi="Arial" w:cs="Arial"/>
        </w:rPr>
        <w:t xml:space="preserve"> </w:t>
      </w:r>
      <w:r w:rsidR="00124368" w:rsidRPr="007E20DB">
        <w:rPr>
          <w:rFonts w:ascii="Arial" w:hAnsi="Arial" w:cs="Arial"/>
          <w:sz w:val="20"/>
        </w:rPr>
        <w:t>For the valuation of these contributions, market references validated by the GS-EB will be considered.</w:t>
      </w:r>
    </w:p>
    <w:p w14:paraId="5CB01AD0" w14:textId="2B937412" w:rsidR="0040581D" w:rsidRPr="007E20DB" w:rsidRDefault="0040581D"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 xml:space="preserve">The maximum amount of the co-financed budget per participant in each proposal will be US$1,000. This cap applies </w:t>
      </w:r>
      <w:r w:rsidR="00DE5269" w:rsidRPr="007E20DB">
        <w:rPr>
          <w:rFonts w:ascii="Arial" w:hAnsi="Arial" w:cs="Arial"/>
          <w:sz w:val="20"/>
        </w:rPr>
        <w:t xml:space="preserve">to </w:t>
      </w:r>
      <w:r w:rsidRPr="007E20DB">
        <w:rPr>
          <w:rFonts w:ascii="Arial" w:hAnsi="Arial" w:cs="Arial"/>
          <w:sz w:val="20"/>
        </w:rPr>
        <w:t>the</w:t>
      </w:r>
      <w:r w:rsidR="003A5735" w:rsidRPr="007E20DB">
        <w:rPr>
          <w:rFonts w:ascii="Arial" w:hAnsi="Arial" w:cs="Arial"/>
          <w:sz w:val="20"/>
        </w:rPr>
        <w:t xml:space="preserve"> </w:t>
      </w:r>
      <w:r w:rsidR="00DE5269" w:rsidRPr="007E20DB">
        <w:rPr>
          <w:rFonts w:ascii="Arial" w:hAnsi="Arial" w:cs="Arial"/>
          <w:sz w:val="20"/>
        </w:rPr>
        <w:t xml:space="preserve">percentage </w:t>
      </w:r>
      <w:ins w:id="3" w:author="Pavon, Fernando Yitzack" w:date="2018-02-19T18:09:00Z">
        <w:r w:rsidR="00DE5269" w:rsidRPr="003B7939">
          <w:rPr>
            <w:rFonts w:ascii="Arial" w:hAnsi="Arial" w:cs="Arial"/>
            <w:sz w:val="20"/>
          </w:rPr>
          <w:t>(</w:t>
        </w:r>
      </w:ins>
      <w:r w:rsidRPr="007E20DB">
        <w:rPr>
          <w:rFonts w:ascii="Arial" w:hAnsi="Arial" w:cs="Arial"/>
          <w:sz w:val="20"/>
        </w:rPr>
        <w:t>%</w:t>
      </w:r>
      <w:r w:rsidR="00DE5269" w:rsidRPr="007E20DB">
        <w:rPr>
          <w:rFonts w:ascii="Arial" w:hAnsi="Arial" w:cs="Arial"/>
          <w:sz w:val="20"/>
        </w:rPr>
        <w:t xml:space="preserve">) </w:t>
      </w:r>
      <w:r w:rsidRPr="007E20DB">
        <w:rPr>
          <w:rFonts w:ascii="Arial" w:hAnsi="Arial" w:cs="Arial"/>
          <w:sz w:val="20"/>
        </w:rPr>
        <w:t>of the Program's financing for all modalities</w:t>
      </w:r>
      <w:r w:rsidR="00EF5610" w:rsidRPr="007E20DB">
        <w:rPr>
          <w:rFonts w:ascii="Arial" w:hAnsi="Arial" w:cs="Arial"/>
          <w:sz w:val="20"/>
        </w:rPr>
        <w:t>.</w:t>
      </w:r>
    </w:p>
    <w:p w14:paraId="23617A02" w14:textId="035BC6DC" w:rsidR="0082067E" w:rsidRPr="007E20DB" w:rsidRDefault="003A5735"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 xml:space="preserve">For modality B, the annual subsidy </w:t>
      </w:r>
      <w:r w:rsidR="00F963CC" w:rsidRPr="007E20DB">
        <w:rPr>
          <w:rFonts w:ascii="Arial" w:hAnsi="Arial" w:cs="Arial"/>
          <w:sz w:val="20"/>
        </w:rPr>
        <w:t xml:space="preserve">per firm </w:t>
      </w:r>
      <w:r w:rsidRPr="007E20DB">
        <w:rPr>
          <w:rFonts w:ascii="Arial" w:hAnsi="Arial" w:cs="Arial"/>
          <w:sz w:val="20"/>
        </w:rPr>
        <w:t>will be limited to US</w:t>
      </w:r>
      <w:r w:rsidR="00FC09F6">
        <w:rPr>
          <w:rFonts w:ascii="Arial" w:hAnsi="Arial" w:cs="Arial"/>
          <w:sz w:val="20"/>
        </w:rPr>
        <w:t>$</w:t>
      </w:r>
      <w:r w:rsidRPr="007E20DB">
        <w:rPr>
          <w:rFonts w:ascii="Arial" w:hAnsi="Arial" w:cs="Arial"/>
          <w:sz w:val="20"/>
        </w:rPr>
        <w:t>100.000</w:t>
      </w:r>
      <w:r w:rsidR="003B7939">
        <w:rPr>
          <w:rFonts w:ascii="Arial" w:hAnsi="Arial" w:cs="Arial"/>
          <w:sz w:val="20"/>
        </w:rPr>
        <w:t>.</w:t>
      </w:r>
    </w:p>
    <w:p w14:paraId="1153D042" w14:textId="144370FF" w:rsidR="001552A4" w:rsidRPr="007E20DB" w:rsidRDefault="001552A4" w:rsidP="00AA55F0">
      <w:pPr>
        <w:pStyle w:val="ListParagraph"/>
        <w:keepNext/>
        <w:spacing w:before="240" w:after="120" w:line="276" w:lineRule="auto"/>
        <w:ind w:left="720"/>
        <w:jc w:val="center"/>
        <w:outlineLvl w:val="1"/>
        <w:rPr>
          <w:rFonts w:ascii="Arial" w:hAnsi="Arial" w:cs="Arial"/>
          <w:b/>
          <w:sz w:val="20"/>
        </w:rPr>
      </w:pPr>
      <w:r w:rsidRPr="007E20DB">
        <w:rPr>
          <w:rFonts w:ascii="Arial" w:hAnsi="Arial" w:cs="Arial"/>
          <w:b/>
          <w:sz w:val="20"/>
        </w:rPr>
        <w:t xml:space="preserve">Figure xxx. Modalities of plans, % of co-financing </w:t>
      </w:r>
    </w:p>
    <w:tbl>
      <w:tblPr>
        <w:tblStyle w:val="Tablaconcuadrcula1"/>
        <w:tblW w:w="4460" w:type="pct"/>
        <w:tblInd w:w="896" w:type="dxa"/>
        <w:tblLayout w:type="fixed"/>
        <w:tblLook w:val="04A0" w:firstRow="1" w:lastRow="0" w:firstColumn="1" w:lastColumn="0" w:noHBand="0" w:noVBand="1"/>
      </w:tblPr>
      <w:tblGrid>
        <w:gridCol w:w="407"/>
        <w:gridCol w:w="2327"/>
        <w:gridCol w:w="1357"/>
        <w:gridCol w:w="1436"/>
        <w:gridCol w:w="1639"/>
        <w:gridCol w:w="1371"/>
      </w:tblGrid>
      <w:tr w:rsidR="00EB03F2" w:rsidRPr="007E20DB" w14:paraId="720DE3E9" w14:textId="73901D33" w:rsidTr="00EB03F2">
        <w:trPr>
          <w:trHeight w:val="535"/>
        </w:trPr>
        <w:tc>
          <w:tcPr>
            <w:tcW w:w="1601" w:type="pct"/>
            <w:gridSpan w:val="2"/>
            <w:vMerge w:val="restart"/>
            <w:vAlign w:val="center"/>
          </w:tcPr>
          <w:p w14:paraId="5769389C" w14:textId="77777777" w:rsidR="00EB03F2" w:rsidRPr="007E20DB" w:rsidRDefault="00EB03F2" w:rsidP="001552A4">
            <w:pPr>
              <w:keepNext/>
              <w:jc w:val="center"/>
              <w:rPr>
                <w:rFonts w:ascii="Arial" w:hAnsi="Arial" w:cs="Arial"/>
                <w:b/>
                <w:sz w:val="18"/>
              </w:rPr>
            </w:pPr>
            <w:r w:rsidRPr="007E20DB">
              <w:rPr>
                <w:rFonts w:ascii="Arial" w:hAnsi="Arial" w:cs="Arial"/>
                <w:b/>
                <w:sz w:val="18"/>
              </w:rPr>
              <w:t>MODALITY</w:t>
            </w:r>
          </w:p>
        </w:tc>
        <w:tc>
          <w:tcPr>
            <w:tcW w:w="1636" w:type="pct"/>
            <w:gridSpan w:val="2"/>
            <w:shd w:val="clear" w:color="auto" w:fill="D9D9D9" w:themeFill="background1" w:themeFillShade="D9"/>
            <w:noWrap/>
            <w:vAlign w:val="center"/>
          </w:tcPr>
          <w:p w14:paraId="507FF5D5" w14:textId="77777777" w:rsidR="00EB03F2" w:rsidRPr="007E20DB" w:rsidRDefault="00EB03F2" w:rsidP="001552A4">
            <w:pPr>
              <w:keepNext/>
              <w:jc w:val="center"/>
              <w:rPr>
                <w:rFonts w:ascii="Arial" w:hAnsi="Arial" w:cs="Arial"/>
                <w:b/>
                <w:sz w:val="18"/>
              </w:rPr>
            </w:pPr>
            <w:r w:rsidRPr="007E20DB">
              <w:rPr>
                <w:rFonts w:ascii="Arial" w:hAnsi="Arial" w:cs="Arial"/>
                <w:b/>
                <w:sz w:val="18"/>
              </w:rPr>
              <w:t>Financial contribution %</w:t>
            </w:r>
          </w:p>
        </w:tc>
        <w:tc>
          <w:tcPr>
            <w:tcW w:w="960" w:type="pct"/>
            <w:vMerge w:val="restart"/>
            <w:shd w:val="clear" w:color="auto" w:fill="D9D9D9" w:themeFill="background1" w:themeFillShade="D9"/>
            <w:vAlign w:val="center"/>
          </w:tcPr>
          <w:p w14:paraId="00756B01" w14:textId="1034B70D" w:rsidR="00EB03F2" w:rsidRPr="007E20DB" w:rsidRDefault="00EB03F2" w:rsidP="001552A4">
            <w:pPr>
              <w:keepNext/>
              <w:jc w:val="center"/>
              <w:rPr>
                <w:rFonts w:ascii="Arial" w:hAnsi="Arial" w:cs="Arial"/>
                <w:b/>
                <w:sz w:val="18"/>
              </w:rPr>
            </w:pPr>
            <w:r w:rsidRPr="007E20DB">
              <w:rPr>
                <w:rFonts w:ascii="Arial" w:hAnsi="Arial" w:cs="Arial"/>
                <w:b/>
                <w:sz w:val="18"/>
              </w:rPr>
              <w:t>Maximum subsidy per year per firm USD</w:t>
            </w:r>
          </w:p>
        </w:tc>
        <w:tc>
          <w:tcPr>
            <w:tcW w:w="804" w:type="pct"/>
            <w:vMerge w:val="restart"/>
            <w:shd w:val="clear" w:color="auto" w:fill="D9D9D9" w:themeFill="background1" w:themeFillShade="D9"/>
            <w:vAlign w:val="center"/>
          </w:tcPr>
          <w:p w14:paraId="047A1B3B" w14:textId="77777777" w:rsidR="00EB03F2" w:rsidRPr="007E20DB" w:rsidRDefault="00EB03F2" w:rsidP="001552A4">
            <w:pPr>
              <w:keepNext/>
              <w:jc w:val="center"/>
              <w:rPr>
                <w:rFonts w:ascii="Arial" w:hAnsi="Arial" w:cs="Arial"/>
                <w:b/>
                <w:sz w:val="18"/>
              </w:rPr>
            </w:pPr>
            <w:r w:rsidRPr="007E20DB">
              <w:rPr>
                <w:rFonts w:ascii="Arial" w:hAnsi="Arial" w:cs="Arial"/>
                <w:b/>
                <w:sz w:val="18"/>
              </w:rPr>
              <w:t xml:space="preserve">Maximum </w:t>
            </w:r>
          </w:p>
          <w:p w14:paraId="7ABD331F" w14:textId="5B734C45" w:rsidR="00EB03F2" w:rsidRPr="007E20DB" w:rsidRDefault="00EB03F2" w:rsidP="001552A4">
            <w:pPr>
              <w:keepNext/>
              <w:jc w:val="center"/>
              <w:rPr>
                <w:rFonts w:ascii="Arial" w:hAnsi="Arial" w:cs="Arial"/>
                <w:b/>
                <w:sz w:val="18"/>
              </w:rPr>
            </w:pPr>
            <w:r w:rsidRPr="007E20DB">
              <w:rPr>
                <w:rFonts w:ascii="Arial" w:hAnsi="Arial" w:cs="Arial"/>
                <w:b/>
                <w:sz w:val="18"/>
              </w:rPr>
              <w:t>co-financed budget per trainee USD</w:t>
            </w:r>
          </w:p>
        </w:tc>
      </w:tr>
      <w:tr w:rsidR="00EB03F2" w:rsidRPr="007E20DB" w14:paraId="7C50E440" w14:textId="475F275E" w:rsidTr="00EB03F2">
        <w:trPr>
          <w:trHeight w:val="384"/>
        </w:trPr>
        <w:tc>
          <w:tcPr>
            <w:tcW w:w="1601" w:type="pct"/>
            <w:gridSpan w:val="2"/>
            <w:vMerge/>
          </w:tcPr>
          <w:p w14:paraId="19ED5F74" w14:textId="77777777" w:rsidR="00EB03F2" w:rsidRPr="007E20DB" w:rsidRDefault="00EB03F2" w:rsidP="00A31E58">
            <w:pPr>
              <w:keepNext/>
              <w:jc w:val="center"/>
              <w:rPr>
                <w:rFonts w:ascii="Arial" w:hAnsi="Arial" w:cs="Arial"/>
                <w:sz w:val="18"/>
                <w:rPrChange w:id="4" w:author="Pavon, Fernando Yitzack" w:date="2018-02-19T17:17:00Z">
                  <w:rPr>
                    <w:sz w:val="20"/>
                  </w:rPr>
                </w:rPrChange>
              </w:rPr>
            </w:pPr>
          </w:p>
        </w:tc>
        <w:tc>
          <w:tcPr>
            <w:tcW w:w="795" w:type="pct"/>
            <w:shd w:val="clear" w:color="auto" w:fill="D9D9D9" w:themeFill="background1" w:themeFillShade="D9"/>
            <w:noWrap/>
            <w:vAlign w:val="center"/>
          </w:tcPr>
          <w:p w14:paraId="427397B8" w14:textId="77777777" w:rsidR="00EB03F2" w:rsidRPr="007E20DB" w:rsidRDefault="00EB03F2" w:rsidP="00A31E58">
            <w:pPr>
              <w:keepNext/>
              <w:jc w:val="center"/>
              <w:rPr>
                <w:rFonts w:ascii="Arial" w:hAnsi="Arial" w:cs="Arial"/>
                <w:b/>
                <w:sz w:val="18"/>
              </w:rPr>
            </w:pPr>
            <w:r w:rsidRPr="007E20DB">
              <w:rPr>
                <w:rFonts w:ascii="Arial" w:hAnsi="Arial" w:cs="Arial"/>
                <w:b/>
                <w:sz w:val="18"/>
              </w:rPr>
              <w:t>GSSP</w:t>
            </w:r>
          </w:p>
        </w:tc>
        <w:tc>
          <w:tcPr>
            <w:tcW w:w="840" w:type="pct"/>
            <w:shd w:val="clear" w:color="auto" w:fill="D9D9D9" w:themeFill="background1" w:themeFillShade="D9"/>
            <w:noWrap/>
            <w:vAlign w:val="center"/>
          </w:tcPr>
          <w:p w14:paraId="6790389F" w14:textId="77777777" w:rsidR="00EB03F2" w:rsidRPr="007E20DB" w:rsidRDefault="00EB03F2" w:rsidP="00A31E58">
            <w:pPr>
              <w:keepNext/>
              <w:jc w:val="center"/>
              <w:rPr>
                <w:rFonts w:ascii="Arial" w:hAnsi="Arial" w:cs="Arial"/>
                <w:b/>
                <w:sz w:val="18"/>
              </w:rPr>
            </w:pPr>
            <w:r w:rsidRPr="007E20DB">
              <w:rPr>
                <w:rFonts w:ascii="Arial" w:hAnsi="Arial" w:cs="Arial"/>
                <w:b/>
                <w:sz w:val="18"/>
              </w:rPr>
              <w:t>Companies</w:t>
            </w:r>
          </w:p>
        </w:tc>
        <w:tc>
          <w:tcPr>
            <w:tcW w:w="960" w:type="pct"/>
            <w:vMerge/>
          </w:tcPr>
          <w:p w14:paraId="35F0B34A" w14:textId="77777777" w:rsidR="00EB03F2" w:rsidRPr="007E20DB" w:rsidRDefault="00EB03F2" w:rsidP="00A31E58">
            <w:pPr>
              <w:keepNext/>
              <w:jc w:val="center"/>
              <w:rPr>
                <w:rFonts w:ascii="Arial" w:hAnsi="Arial" w:cs="Arial"/>
                <w:b/>
                <w:sz w:val="18"/>
                <w:rPrChange w:id="5" w:author="Pavon, Fernando Yitzack" w:date="2018-02-19T17:17:00Z">
                  <w:rPr>
                    <w:b/>
                    <w:sz w:val="20"/>
                  </w:rPr>
                </w:rPrChange>
              </w:rPr>
            </w:pPr>
          </w:p>
        </w:tc>
        <w:tc>
          <w:tcPr>
            <w:tcW w:w="804" w:type="pct"/>
            <w:vMerge/>
          </w:tcPr>
          <w:p w14:paraId="28762BC6" w14:textId="77777777" w:rsidR="00EB03F2" w:rsidRPr="007E20DB" w:rsidRDefault="00EB03F2" w:rsidP="00A31E58">
            <w:pPr>
              <w:keepNext/>
              <w:jc w:val="center"/>
              <w:rPr>
                <w:rFonts w:ascii="Arial" w:hAnsi="Arial" w:cs="Arial"/>
                <w:b/>
                <w:sz w:val="18"/>
                <w:rPrChange w:id="6" w:author="Pavon, Fernando Yitzack" w:date="2018-02-19T17:17:00Z">
                  <w:rPr>
                    <w:b/>
                    <w:sz w:val="20"/>
                  </w:rPr>
                </w:rPrChange>
              </w:rPr>
            </w:pPr>
          </w:p>
        </w:tc>
      </w:tr>
      <w:tr w:rsidR="00EB03F2" w:rsidRPr="007E20DB" w14:paraId="4ECB027C" w14:textId="587A109D" w:rsidTr="00EB03F2">
        <w:trPr>
          <w:trHeight w:val="828"/>
        </w:trPr>
        <w:tc>
          <w:tcPr>
            <w:tcW w:w="238" w:type="pct"/>
            <w:shd w:val="clear" w:color="auto" w:fill="D9D9D9" w:themeFill="background1" w:themeFillShade="D9"/>
            <w:noWrap/>
            <w:vAlign w:val="center"/>
          </w:tcPr>
          <w:p w14:paraId="46516143" w14:textId="77777777" w:rsidR="00EB03F2" w:rsidRPr="007E20DB" w:rsidRDefault="00EB03F2" w:rsidP="001552A4">
            <w:pPr>
              <w:keepNext/>
              <w:jc w:val="center"/>
              <w:rPr>
                <w:rFonts w:ascii="Arial" w:hAnsi="Arial" w:cs="Arial"/>
                <w:b/>
                <w:sz w:val="18"/>
              </w:rPr>
            </w:pPr>
            <w:r w:rsidRPr="007E20DB">
              <w:rPr>
                <w:rFonts w:ascii="Arial" w:hAnsi="Arial" w:cs="Arial"/>
                <w:b/>
                <w:sz w:val="18"/>
              </w:rPr>
              <w:t>A</w:t>
            </w:r>
          </w:p>
        </w:tc>
        <w:tc>
          <w:tcPr>
            <w:tcW w:w="1363" w:type="pct"/>
            <w:noWrap/>
            <w:vAlign w:val="center"/>
          </w:tcPr>
          <w:p w14:paraId="3B0D247A" w14:textId="77777777" w:rsidR="00EB03F2" w:rsidRPr="007E20DB" w:rsidRDefault="00EB03F2" w:rsidP="001552A4">
            <w:pPr>
              <w:keepNext/>
              <w:rPr>
                <w:rFonts w:ascii="Arial" w:hAnsi="Arial" w:cs="Arial"/>
                <w:sz w:val="18"/>
              </w:rPr>
            </w:pPr>
            <w:r w:rsidRPr="007E20DB">
              <w:rPr>
                <w:rFonts w:ascii="Arial" w:hAnsi="Arial" w:cs="Arial"/>
                <w:sz w:val="18"/>
              </w:rPr>
              <w:t xml:space="preserve">New positions (creation of new Jobs) </w:t>
            </w:r>
          </w:p>
        </w:tc>
        <w:tc>
          <w:tcPr>
            <w:tcW w:w="795" w:type="pct"/>
            <w:noWrap/>
            <w:vAlign w:val="center"/>
          </w:tcPr>
          <w:p w14:paraId="023D2DB2" w14:textId="77777777" w:rsidR="00EB03F2" w:rsidRPr="007E20DB" w:rsidRDefault="00EB03F2" w:rsidP="001552A4">
            <w:pPr>
              <w:keepNext/>
              <w:jc w:val="center"/>
              <w:rPr>
                <w:rFonts w:ascii="Arial" w:hAnsi="Arial" w:cs="Arial"/>
                <w:b/>
                <w:sz w:val="18"/>
              </w:rPr>
            </w:pPr>
            <w:r w:rsidRPr="007E20DB">
              <w:rPr>
                <w:rFonts w:ascii="Arial" w:hAnsi="Arial" w:cs="Arial"/>
                <w:b/>
                <w:sz w:val="18"/>
              </w:rPr>
              <w:t>50%</w:t>
            </w:r>
          </w:p>
        </w:tc>
        <w:tc>
          <w:tcPr>
            <w:tcW w:w="840" w:type="pct"/>
            <w:noWrap/>
            <w:vAlign w:val="center"/>
          </w:tcPr>
          <w:p w14:paraId="000EC32F" w14:textId="77777777" w:rsidR="00EB03F2" w:rsidRPr="007E20DB" w:rsidRDefault="00EB03F2" w:rsidP="001552A4">
            <w:pPr>
              <w:keepNext/>
              <w:jc w:val="center"/>
              <w:rPr>
                <w:rFonts w:ascii="Arial" w:hAnsi="Arial" w:cs="Arial"/>
                <w:sz w:val="18"/>
              </w:rPr>
            </w:pPr>
            <w:r w:rsidRPr="007E20DB">
              <w:rPr>
                <w:rFonts w:ascii="Arial" w:hAnsi="Arial" w:cs="Arial"/>
                <w:sz w:val="18"/>
              </w:rPr>
              <w:t>50%</w:t>
            </w:r>
          </w:p>
        </w:tc>
        <w:tc>
          <w:tcPr>
            <w:tcW w:w="960" w:type="pct"/>
            <w:vAlign w:val="center"/>
          </w:tcPr>
          <w:p w14:paraId="177265E4" w14:textId="72E240B3" w:rsidR="00EB03F2" w:rsidRPr="007E20DB" w:rsidRDefault="00EB03F2" w:rsidP="001552A4">
            <w:pPr>
              <w:keepNext/>
              <w:jc w:val="center"/>
              <w:rPr>
                <w:rFonts w:ascii="Arial" w:hAnsi="Arial" w:cs="Arial"/>
                <w:sz w:val="18"/>
              </w:rPr>
            </w:pPr>
            <w:r w:rsidRPr="007E20DB">
              <w:rPr>
                <w:rFonts w:ascii="Arial" w:hAnsi="Arial" w:cs="Arial"/>
                <w:sz w:val="18"/>
              </w:rPr>
              <w:t>No limit</w:t>
            </w:r>
          </w:p>
        </w:tc>
        <w:tc>
          <w:tcPr>
            <w:tcW w:w="804" w:type="pct"/>
            <w:vMerge w:val="restart"/>
            <w:vAlign w:val="center"/>
          </w:tcPr>
          <w:p w14:paraId="5DDC2E07" w14:textId="75443381" w:rsidR="00EB03F2" w:rsidRPr="007E20DB" w:rsidRDefault="00EB03F2" w:rsidP="001552A4">
            <w:pPr>
              <w:keepNext/>
              <w:jc w:val="center"/>
              <w:rPr>
                <w:rFonts w:ascii="Arial" w:hAnsi="Arial" w:cs="Arial"/>
                <w:sz w:val="18"/>
              </w:rPr>
            </w:pPr>
            <w:r w:rsidRPr="007E20DB">
              <w:rPr>
                <w:rFonts w:ascii="Arial" w:hAnsi="Arial" w:cs="Arial"/>
                <w:sz w:val="18"/>
              </w:rPr>
              <w:t>1.000</w:t>
            </w:r>
          </w:p>
        </w:tc>
      </w:tr>
      <w:tr w:rsidR="00EB03F2" w:rsidRPr="007E20DB" w14:paraId="40BD6B70" w14:textId="62DE97F6" w:rsidTr="00EB03F2">
        <w:trPr>
          <w:trHeight w:val="828"/>
        </w:trPr>
        <w:tc>
          <w:tcPr>
            <w:tcW w:w="238" w:type="pct"/>
            <w:shd w:val="clear" w:color="auto" w:fill="D9D9D9" w:themeFill="background1" w:themeFillShade="D9"/>
            <w:noWrap/>
            <w:vAlign w:val="center"/>
          </w:tcPr>
          <w:p w14:paraId="5D2B3579" w14:textId="77777777" w:rsidR="00EB03F2" w:rsidRPr="007E20DB" w:rsidRDefault="00EB03F2" w:rsidP="001552A4">
            <w:pPr>
              <w:keepNext/>
              <w:jc w:val="center"/>
              <w:rPr>
                <w:rFonts w:ascii="Arial" w:hAnsi="Arial" w:cs="Arial"/>
                <w:b/>
                <w:sz w:val="18"/>
              </w:rPr>
            </w:pPr>
            <w:r w:rsidRPr="007E20DB">
              <w:rPr>
                <w:rFonts w:ascii="Arial" w:hAnsi="Arial" w:cs="Arial"/>
                <w:b/>
                <w:sz w:val="18"/>
              </w:rPr>
              <w:t>B</w:t>
            </w:r>
          </w:p>
        </w:tc>
        <w:tc>
          <w:tcPr>
            <w:tcW w:w="1363" w:type="pct"/>
            <w:noWrap/>
            <w:vAlign w:val="center"/>
          </w:tcPr>
          <w:p w14:paraId="5DAF4869" w14:textId="77777777" w:rsidR="00EB03F2" w:rsidRPr="007E20DB" w:rsidRDefault="00EB03F2" w:rsidP="001552A4">
            <w:pPr>
              <w:keepNext/>
              <w:rPr>
                <w:rFonts w:ascii="Arial" w:hAnsi="Arial" w:cs="Arial"/>
                <w:sz w:val="18"/>
              </w:rPr>
            </w:pPr>
            <w:r w:rsidRPr="007E20DB">
              <w:rPr>
                <w:rFonts w:ascii="Arial" w:hAnsi="Arial" w:cs="Arial"/>
                <w:sz w:val="18"/>
              </w:rPr>
              <w:t>Current Employees (skills´ upgrade)</w:t>
            </w:r>
          </w:p>
        </w:tc>
        <w:tc>
          <w:tcPr>
            <w:tcW w:w="795" w:type="pct"/>
            <w:noWrap/>
            <w:vAlign w:val="center"/>
          </w:tcPr>
          <w:p w14:paraId="2879BBBD" w14:textId="0CB6E5BE" w:rsidR="00EB03F2" w:rsidRPr="007E20DB" w:rsidRDefault="00EB03F2" w:rsidP="001552A4">
            <w:pPr>
              <w:keepNext/>
              <w:jc w:val="center"/>
              <w:rPr>
                <w:rFonts w:ascii="Arial" w:hAnsi="Arial" w:cs="Arial"/>
                <w:b/>
                <w:sz w:val="18"/>
              </w:rPr>
            </w:pPr>
            <w:r w:rsidRPr="007E20DB">
              <w:rPr>
                <w:rFonts w:ascii="Arial" w:hAnsi="Arial" w:cs="Arial"/>
                <w:b/>
                <w:sz w:val="18"/>
              </w:rPr>
              <w:t>50%</w:t>
            </w:r>
          </w:p>
        </w:tc>
        <w:tc>
          <w:tcPr>
            <w:tcW w:w="840" w:type="pct"/>
            <w:noWrap/>
            <w:vAlign w:val="center"/>
          </w:tcPr>
          <w:p w14:paraId="61240219" w14:textId="5F987433" w:rsidR="00EB03F2" w:rsidRPr="007E20DB" w:rsidRDefault="00EB03F2" w:rsidP="001552A4">
            <w:pPr>
              <w:keepNext/>
              <w:jc w:val="center"/>
              <w:rPr>
                <w:rFonts w:ascii="Arial" w:hAnsi="Arial" w:cs="Arial"/>
                <w:sz w:val="18"/>
              </w:rPr>
            </w:pPr>
            <w:r w:rsidRPr="007E20DB">
              <w:rPr>
                <w:rFonts w:ascii="Arial" w:hAnsi="Arial" w:cs="Arial"/>
                <w:sz w:val="18"/>
              </w:rPr>
              <w:t>50%</w:t>
            </w:r>
          </w:p>
        </w:tc>
        <w:tc>
          <w:tcPr>
            <w:tcW w:w="960" w:type="pct"/>
            <w:vAlign w:val="center"/>
          </w:tcPr>
          <w:p w14:paraId="275601F1" w14:textId="5AC43E38" w:rsidR="00EB03F2" w:rsidRPr="007E20DB" w:rsidRDefault="00EB03F2" w:rsidP="001552A4">
            <w:pPr>
              <w:keepNext/>
              <w:jc w:val="center"/>
              <w:rPr>
                <w:rFonts w:ascii="Arial" w:hAnsi="Arial" w:cs="Arial"/>
                <w:sz w:val="18"/>
              </w:rPr>
            </w:pPr>
            <w:r w:rsidRPr="007E20DB">
              <w:rPr>
                <w:rFonts w:ascii="Arial" w:hAnsi="Arial" w:cs="Arial"/>
                <w:sz w:val="18"/>
              </w:rPr>
              <w:t>100,000</w:t>
            </w:r>
          </w:p>
        </w:tc>
        <w:tc>
          <w:tcPr>
            <w:tcW w:w="804" w:type="pct"/>
            <w:vMerge/>
          </w:tcPr>
          <w:p w14:paraId="107894E8" w14:textId="77777777" w:rsidR="00EB03F2" w:rsidRPr="007E20DB" w:rsidRDefault="00EB03F2" w:rsidP="001552A4">
            <w:pPr>
              <w:keepNext/>
              <w:jc w:val="center"/>
              <w:rPr>
                <w:rFonts w:ascii="Arial" w:hAnsi="Arial" w:cs="Arial"/>
                <w:sz w:val="18"/>
              </w:rPr>
            </w:pPr>
          </w:p>
        </w:tc>
      </w:tr>
      <w:tr w:rsidR="00EB03F2" w:rsidRPr="007E20DB" w14:paraId="496FC276" w14:textId="7CF54844" w:rsidTr="00EB03F2">
        <w:trPr>
          <w:trHeight w:val="828"/>
        </w:trPr>
        <w:tc>
          <w:tcPr>
            <w:tcW w:w="238" w:type="pct"/>
            <w:shd w:val="clear" w:color="auto" w:fill="D9D9D9" w:themeFill="background1" w:themeFillShade="D9"/>
            <w:noWrap/>
            <w:vAlign w:val="center"/>
          </w:tcPr>
          <w:p w14:paraId="3DCF905D" w14:textId="77777777" w:rsidR="00EB03F2" w:rsidRPr="007E20DB" w:rsidRDefault="00EB03F2" w:rsidP="001552A4">
            <w:pPr>
              <w:keepNext/>
              <w:jc w:val="center"/>
              <w:rPr>
                <w:rFonts w:ascii="Arial" w:hAnsi="Arial" w:cs="Arial"/>
                <w:b/>
                <w:sz w:val="18"/>
              </w:rPr>
            </w:pPr>
            <w:r w:rsidRPr="007E20DB">
              <w:rPr>
                <w:rFonts w:ascii="Arial" w:hAnsi="Arial" w:cs="Arial"/>
                <w:b/>
                <w:sz w:val="18"/>
              </w:rPr>
              <w:t>C</w:t>
            </w:r>
          </w:p>
        </w:tc>
        <w:tc>
          <w:tcPr>
            <w:tcW w:w="1363" w:type="pct"/>
            <w:noWrap/>
            <w:vAlign w:val="center"/>
          </w:tcPr>
          <w:p w14:paraId="5EE2101B" w14:textId="77777777" w:rsidR="00EB03F2" w:rsidRPr="007E20DB" w:rsidRDefault="00EB03F2" w:rsidP="001552A4">
            <w:pPr>
              <w:keepNext/>
              <w:rPr>
                <w:rFonts w:ascii="Arial" w:hAnsi="Arial" w:cs="Arial"/>
                <w:sz w:val="18"/>
              </w:rPr>
            </w:pPr>
            <w:r w:rsidRPr="007E20DB">
              <w:rPr>
                <w:rFonts w:ascii="Arial" w:hAnsi="Arial" w:cs="Arial"/>
                <w:sz w:val="18"/>
              </w:rPr>
              <w:t xml:space="preserve">New capacities </w:t>
            </w:r>
          </w:p>
        </w:tc>
        <w:tc>
          <w:tcPr>
            <w:tcW w:w="795" w:type="pct"/>
            <w:noWrap/>
            <w:vAlign w:val="center"/>
          </w:tcPr>
          <w:p w14:paraId="2190D139" w14:textId="77777777" w:rsidR="00EB03F2" w:rsidRPr="007E20DB" w:rsidRDefault="00EB03F2" w:rsidP="001552A4">
            <w:pPr>
              <w:keepNext/>
              <w:jc w:val="center"/>
              <w:rPr>
                <w:rFonts w:ascii="Arial" w:hAnsi="Arial" w:cs="Arial"/>
                <w:b/>
                <w:sz w:val="18"/>
              </w:rPr>
            </w:pPr>
            <w:r w:rsidRPr="007E20DB">
              <w:rPr>
                <w:rFonts w:ascii="Arial" w:hAnsi="Arial" w:cs="Arial"/>
                <w:b/>
                <w:sz w:val="18"/>
              </w:rPr>
              <w:t>50%</w:t>
            </w:r>
          </w:p>
        </w:tc>
        <w:tc>
          <w:tcPr>
            <w:tcW w:w="840" w:type="pct"/>
            <w:noWrap/>
            <w:vAlign w:val="center"/>
          </w:tcPr>
          <w:p w14:paraId="4BB74362" w14:textId="77777777" w:rsidR="00EB03F2" w:rsidRPr="007E20DB" w:rsidRDefault="00EB03F2" w:rsidP="001552A4">
            <w:pPr>
              <w:keepNext/>
              <w:jc w:val="center"/>
              <w:rPr>
                <w:rFonts w:ascii="Arial" w:hAnsi="Arial" w:cs="Arial"/>
                <w:sz w:val="18"/>
              </w:rPr>
            </w:pPr>
            <w:r w:rsidRPr="007E20DB">
              <w:rPr>
                <w:rFonts w:ascii="Arial" w:hAnsi="Arial" w:cs="Arial"/>
                <w:sz w:val="18"/>
              </w:rPr>
              <w:t>20% (minimum)</w:t>
            </w:r>
          </w:p>
        </w:tc>
        <w:tc>
          <w:tcPr>
            <w:tcW w:w="960" w:type="pct"/>
            <w:vAlign w:val="center"/>
          </w:tcPr>
          <w:p w14:paraId="5F46A3D8" w14:textId="033B7555" w:rsidR="00EB03F2" w:rsidRPr="007E20DB" w:rsidRDefault="00EB03F2" w:rsidP="001552A4">
            <w:pPr>
              <w:keepNext/>
              <w:jc w:val="center"/>
              <w:rPr>
                <w:rFonts w:ascii="Arial" w:hAnsi="Arial" w:cs="Arial"/>
                <w:sz w:val="18"/>
              </w:rPr>
            </w:pPr>
            <w:r w:rsidRPr="007E20DB">
              <w:rPr>
                <w:rFonts w:ascii="Arial" w:hAnsi="Arial" w:cs="Arial"/>
                <w:sz w:val="18"/>
              </w:rPr>
              <w:t>No limit</w:t>
            </w:r>
          </w:p>
        </w:tc>
        <w:tc>
          <w:tcPr>
            <w:tcW w:w="804" w:type="pct"/>
            <w:vMerge/>
          </w:tcPr>
          <w:p w14:paraId="68E25D8C" w14:textId="77777777" w:rsidR="00EB03F2" w:rsidRPr="007E20DB" w:rsidRDefault="00EB03F2" w:rsidP="001552A4">
            <w:pPr>
              <w:keepNext/>
              <w:jc w:val="center"/>
              <w:rPr>
                <w:rFonts w:ascii="Arial" w:hAnsi="Arial" w:cs="Arial"/>
                <w:sz w:val="18"/>
              </w:rPr>
            </w:pPr>
          </w:p>
        </w:tc>
      </w:tr>
    </w:tbl>
    <w:p w14:paraId="5F83FD03" w14:textId="77777777" w:rsidR="001552A4" w:rsidRPr="007E20DB" w:rsidRDefault="001552A4" w:rsidP="001552A4">
      <w:pPr>
        <w:pStyle w:val="ListParagraph"/>
        <w:keepNext/>
        <w:spacing w:before="120" w:after="120" w:line="276" w:lineRule="auto"/>
        <w:ind w:left="720"/>
        <w:jc w:val="both"/>
        <w:outlineLvl w:val="1"/>
        <w:rPr>
          <w:rFonts w:ascii="Arial" w:hAnsi="Arial" w:cs="Arial"/>
          <w:b/>
          <w:sz w:val="20"/>
        </w:rPr>
      </w:pPr>
    </w:p>
    <w:p w14:paraId="4B551EAA" w14:textId="4938F6D2" w:rsidR="005F2549" w:rsidRPr="007E20DB" w:rsidRDefault="005F2549"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Once the training plan is finalized, the fulfillment of the goals and the total amount executed will be verified, determining the final amount of co</w:t>
      </w:r>
      <w:r w:rsidR="00453ABC" w:rsidRPr="007E20DB">
        <w:rPr>
          <w:rFonts w:ascii="Arial" w:hAnsi="Arial" w:cs="Arial"/>
          <w:sz w:val="20"/>
        </w:rPr>
        <w:t>-</w:t>
      </w:r>
      <w:r w:rsidRPr="007E20DB">
        <w:rPr>
          <w:rFonts w:ascii="Arial" w:hAnsi="Arial" w:cs="Arial"/>
          <w:sz w:val="20"/>
        </w:rPr>
        <w:t xml:space="preserve">financing to </w:t>
      </w:r>
      <w:r w:rsidR="00D46070" w:rsidRPr="007E20DB">
        <w:rPr>
          <w:rFonts w:ascii="Arial" w:hAnsi="Arial" w:cs="Arial"/>
          <w:sz w:val="20"/>
        </w:rPr>
        <w:t xml:space="preserve">reimburse to </w:t>
      </w:r>
      <w:r w:rsidRPr="007E20DB">
        <w:rPr>
          <w:rFonts w:ascii="Arial" w:hAnsi="Arial" w:cs="Arial"/>
          <w:sz w:val="20"/>
        </w:rPr>
        <w:t>the proponent</w:t>
      </w:r>
      <w:r w:rsidR="00D46070" w:rsidRPr="007E20DB">
        <w:rPr>
          <w:rFonts w:ascii="Arial" w:hAnsi="Arial" w:cs="Arial"/>
          <w:sz w:val="20"/>
        </w:rPr>
        <w:t xml:space="preserve"> firms</w:t>
      </w:r>
      <w:r w:rsidRPr="007E20DB">
        <w:rPr>
          <w:rFonts w:ascii="Arial" w:hAnsi="Arial" w:cs="Arial"/>
          <w:sz w:val="20"/>
        </w:rPr>
        <w:t>.</w:t>
      </w:r>
    </w:p>
    <w:p w14:paraId="73359D08" w14:textId="77777777" w:rsidR="00403370" w:rsidRPr="007E20DB" w:rsidRDefault="00403370" w:rsidP="00403370">
      <w:pPr>
        <w:pStyle w:val="ListParagraph"/>
        <w:keepNext/>
        <w:numPr>
          <w:ilvl w:val="0"/>
          <w:numId w:val="9"/>
        </w:numPr>
        <w:spacing w:before="120" w:after="120" w:line="276" w:lineRule="auto"/>
        <w:jc w:val="both"/>
        <w:outlineLvl w:val="1"/>
        <w:rPr>
          <w:rFonts w:ascii="Arial" w:hAnsi="Arial" w:cs="Arial"/>
          <w:sz w:val="20"/>
          <w:lang w:eastAsia="ar-SA"/>
        </w:rPr>
      </w:pPr>
      <w:r w:rsidRPr="007E20DB">
        <w:rPr>
          <w:rFonts w:ascii="Arial" w:hAnsi="Arial" w:cs="Arial"/>
          <w:sz w:val="20"/>
        </w:rPr>
        <w:t>It will be necessary in all cases to have a final evaluation of knowledge acquisition (assessment) that will be defined in each proposal by the proponent.</w:t>
      </w:r>
      <w:r w:rsidRPr="007E20DB">
        <w:rPr>
          <w:rFonts w:ascii="Arial" w:hAnsi="Arial" w:cs="Arial"/>
          <w:sz w:val="20"/>
          <w:lang w:eastAsia="ar-SA"/>
        </w:rPr>
        <w:t xml:space="preserve"> </w:t>
      </w:r>
    </w:p>
    <w:p w14:paraId="7AD84326" w14:textId="519B82A4" w:rsidR="00403370" w:rsidRPr="007E20DB" w:rsidRDefault="00403370" w:rsidP="00403370">
      <w:pPr>
        <w:pStyle w:val="ListParagraph"/>
        <w:keepNext/>
        <w:numPr>
          <w:ilvl w:val="0"/>
          <w:numId w:val="9"/>
        </w:numPr>
        <w:spacing w:before="120" w:after="120" w:line="276" w:lineRule="auto"/>
        <w:jc w:val="both"/>
        <w:outlineLvl w:val="1"/>
        <w:rPr>
          <w:rFonts w:ascii="Arial" w:hAnsi="Arial" w:cs="Arial"/>
          <w:sz w:val="20"/>
          <w:lang w:eastAsia="ar-SA"/>
        </w:rPr>
      </w:pPr>
      <w:r w:rsidRPr="007E20DB">
        <w:rPr>
          <w:rFonts w:ascii="Arial" w:hAnsi="Arial" w:cs="Arial"/>
          <w:sz w:val="20"/>
        </w:rPr>
        <w:t xml:space="preserve">From the number of trainees trained, only those who meet at least of 70% of participation in training course will be able to take final assessment.  </w:t>
      </w:r>
    </w:p>
    <w:p w14:paraId="1B8646A3" w14:textId="2D5990ED" w:rsidR="005F2549" w:rsidRPr="007E20DB" w:rsidRDefault="005F2549" w:rsidP="00F963CC">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The maximum funding</w:t>
      </w:r>
      <w:r w:rsidR="00403370" w:rsidRPr="007E20DB">
        <w:rPr>
          <w:rFonts w:ascii="Arial" w:hAnsi="Arial" w:cs="Arial"/>
          <w:sz w:val="20"/>
        </w:rPr>
        <w:t xml:space="preserve"> (50%) </w:t>
      </w:r>
      <w:r w:rsidRPr="007E20DB">
        <w:rPr>
          <w:rFonts w:ascii="Arial" w:hAnsi="Arial" w:cs="Arial"/>
          <w:sz w:val="20"/>
        </w:rPr>
        <w:t xml:space="preserve">will be </w:t>
      </w:r>
      <w:r w:rsidR="00D46070" w:rsidRPr="007E20DB">
        <w:rPr>
          <w:rFonts w:ascii="Arial" w:hAnsi="Arial" w:cs="Arial"/>
          <w:sz w:val="20"/>
        </w:rPr>
        <w:t>provided to participating firms reaching</w:t>
      </w:r>
      <w:r w:rsidRPr="007E20DB">
        <w:rPr>
          <w:rFonts w:ascii="Arial" w:hAnsi="Arial" w:cs="Arial"/>
          <w:sz w:val="20"/>
        </w:rPr>
        <w:t xml:space="preserve"> 80% of the tests taken on the total number of participants proposed in the</w:t>
      </w:r>
      <w:r w:rsidR="00D46070" w:rsidRPr="007E20DB">
        <w:rPr>
          <w:rFonts w:ascii="Arial" w:hAnsi="Arial" w:cs="Arial"/>
          <w:sz w:val="20"/>
        </w:rPr>
        <w:t xml:space="preserve"> initial</w:t>
      </w:r>
      <w:r w:rsidRPr="007E20DB">
        <w:rPr>
          <w:rFonts w:ascii="Arial" w:hAnsi="Arial" w:cs="Arial"/>
          <w:sz w:val="20"/>
        </w:rPr>
        <w:t xml:space="preserve"> Training Plan.</w:t>
      </w:r>
      <w:r w:rsidR="00F963CC" w:rsidRPr="007E20DB">
        <w:rPr>
          <w:rFonts w:ascii="Arial" w:hAnsi="Arial" w:cs="Arial"/>
        </w:rPr>
        <w:t xml:space="preserve"> </w:t>
      </w:r>
    </w:p>
    <w:p w14:paraId="09509DC1" w14:textId="6232EBD1" w:rsidR="005F2549" w:rsidRPr="007E20DB" w:rsidRDefault="005F2549"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A proportional reduction in financing will be applied for the number of participants who do not take the final test up t</w:t>
      </w:r>
      <w:r w:rsidR="00403370" w:rsidRPr="007E20DB">
        <w:rPr>
          <w:rFonts w:ascii="Arial" w:hAnsi="Arial" w:cs="Arial"/>
          <w:sz w:val="20"/>
        </w:rPr>
        <w:t>o a minimum of 30% of the total</w:t>
      </w:r>
      <w:r w:rsidRPr="007E20DB">
        <w:rPr>
          <w:rFonts w:ascii="Arial" w:hAnsi="Arial" w:cs="Arial"/>
          <w:sz w:val="20"/>
        </w:rPr>
        <w:t>.</w:t>
      </w:r>
    </w:p>
    <w:p w14:paraId="74C0B3FA" w14:textId="568DA9DC" w:rsidR="005F2549" w:rsidRPr="007E20DB" w:rsidRDefault="005F2549"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 xml:space="preserve">Plans that do not exceed this goal </w:t>
      </w:r>
      <w:r w:rsidR="003A5735" w:rsidRPr="007E20DB">
        <w:rPr>
          <w:rFonts w:ascii="Arial" w:hAnsi="Arial" w:cs="Arial"/>
          <w:sz w:val="20"/>
        </w:rPr>
        <w:t xml:space="preserve">- 30% of participants tested - </w:t>
      </w:r>
      <w:r w:rsidRPr="007E20DB">
        <w:rPr>
          <w:rFonts w:ascii="Arial" w:hAnsi="Arial" w:cs="Arial"/>
          <w:sz w:val="20"/>
        </w:rPr>
        <w:t>when finalized, will not receive financing from the Program</w:t>
      </w:r>
      <w:r w:rsidR="00403370" w:rsidRPr="007E20DB">
        <w:rPr>
          <w:rFonts w:ascii="Arial" w:hAnsi="Arial" w:cs="Arial"/>
          <w:sz w:val="20"/>
        </w:rPr>
        <w:t>.</w:t>
      </w:r>
    </w:p>
    <w:p w14:paraId="13BA3D35" w14:textId="596CFB32" w:rsidR="00403370" w:rsidRPr="007E20DB" w:rsidRDefault="00AB74F5" w:rsidP="00403370">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In the contracts</w:t>
      </w:r>
      <w:r w:rsidR="00403370" w:rsidRPr="007E20DB">
        <w:rPr>
          <w:rFonts w:ascii="Arial" w:hAnsi="Arial" w:cs="Arial"/>
          <w:sz w:val="20"/>
        </w:rPr>
        <w:t xml:space="preserve"> with the companies, it will be mandatory to provide the Project staff with access to the attendance forms or other information necessary to verify the level of attendance at the courses.</w:t>
      </w:r>
    </w:p>
    <w:p w14:paraId="730845F6" w14:textId="758B0428" w:rsidR="005F2549" w:rsidRPr="007E20DB" w:rsidRDefault="005F2549"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The Project will make the payments (reimbursements) within 15 working days of the following month from the presentation and approval of the final report of the course. The payment will be made in the bank account designated in due time by the Proponent</w:t>
      </w:r>
      <w:r w:rsidR="00DE5269" w:rsidRPr="007E20DB">
        <w:rPr>
          <w:rFonts w:ascii="Arial" w:hAnsi="Arial" w:cs="Arial"/>
          <w:sz w:val="20"/>
        </w:rPr>
        <w:t xml:space="preserve"> firm</w:t>
      </w:r>
      <w:r w:rsidRPr="007E20DB">
        <w:rPr>
          <w:rFonts w:ascii="Arial" w:hAnsi="Arial" w:cs="Arial"/>
          <w:sz w:val="20"/>
        </w:rPr>
        <w:t>.</w:t>
      </w:r>
    </w:p>
    <w:p w14:paraId="47DF66FE" w14:textId="77777777" w:rsidR="005F2549" w:rsidRPr="007E20DB" w:rsidRDefault="005F2549" w:rsidP="005F2549">
      <w:pPr>
        <w:spacing w:before="120" w:after="120" w:line="276" w:lineRule="auto"/>
        <w:outlineLvl w:val="1"/>
        <w:rPr>
          <w:rFonts w:ascii="Arial" w:hAnsi="Arial" w:cs="Arial"/>
          <w:sz w:val="20"/>
        </w:rPr>
      </w:pPr>
    </w:p>
    <w:p w14:paraId="2D3C9C82" w14:textId="43804FB9" w:rsidR="00BD024E" w:rsidRPr="007E20DB" w:rsidRDefault="00BD024E" w:rsidP="00BD024E">
      <w:pPr>
        <w:keepNext/>
        <w:spacing w:before="120" w:after="120" w:line="276" w:lineRule="auto"/>
        <w:jc w:val="both"/>
        <w:outlineLvl w:val="1"/>
        <w:rPr>
          <w:rFonts w:ascii="Arial" w:hAnsi="Arial" w:cs="Arial"/>
          <w:b/>
          <w:sz w:val="20"/>
        </w:rPr>
      </w:pPr>
      <w:bookmarkStart w:id="7" w:name="_Toc248123745"/>
      <w:r w:rsidRPr="007E20DB">
        <w:rPr>
          <w:rFonts w:ascii="Arial" w:hAnsi="Arial" w:cs="Arial"/>
          <w:b/>
          <w:sz w:val="20"/>
        </w:rPr>
        <w:t>(i</w:t>
      </w:r>
      <w:r w:rsidR="00205340" w:rsidRPr="007E20DB">
        <w:rPr>
          <w:rFonts w:ascii="Arial" w:hAnsi="Arial" w:cs="Arial"/>
          <w:b/>
          <w:sz w:val="20"/>
        </w:rPr>
        <w:t>.4</w:t>
      </w:r>
      <w:r w:rsidRPr="007E20DB">
        <w:rPr>
          <w:rFonts w:ascii="Arial" w:hAnsi="Arial" w:cs="Arial"/>
          <w:b/>
          <w:sz w:val="20"/>
        </w:rPr>
        <w:t xml:space="preserve">) </w:t>
      </w:r>
      <w:bookmarkEnd w:id="7"/>
      <w:r w:rsidR="00435234" w:rsidRPr="007E20DB">
        <w:rPr>
          <w:rFonts w:ascii="Arial" w:hAnsi="Arial" w:cs="Arial"/>
          <w:b/>
          <w:sz w:val="20"/>
        </w:rPr>
        <w:t xml:space="preserve">Application, </w:t>
      </w:r>
      <w:r w:rsidR="005154D5" w:rsidRPr="007E20DB">
        <w:rPr>
          <w:rFonts w:ascii="Arial" w:hAnsi="Arial" w:cs="Arial"/>
          <w:b/>
          <w:sz w:val="20"/>
        </w:rPr>
        <w:t>Monitoring</w:t>
      </w:r>
      <w:r w:rsidR="00435234" w:rsidRPr="007E20DB">
        <w:rPr>
          <w:rFonts w:ascii="Arial" w:hAnsi="Arial" w:cs="Arial"/>
          <w:b/>
          <w:sz w:val="20"/>
        </w:rPr>
        <w:t xml:space="preserve"> and R</w:t>
      </w:r>
      <w:r w:rsidR="0063193C" w:rsidRPr="007E20DB">
        <w:rPr>
          <w:rFonts w:ascii="Arial" w:hAnsi="Arial" w:cs="Arial"/>
          <w:b/>
          <w:sz w:val="20"/>
        </w:rPr>
        <w:t>eimbursement</w:t>
      </w:r>
    </w:p>
    <w:p w14:paraId="3A9F7D40" w14:textId="094CFB60" w:rsidR="00BD024E" w:rsidRPr="007E20DB" w:rsidRDefault="00BD024E" w:rsidP="00404EE5">
      <w:pPr>
        <w:pStyle w:val="ListParagraph"/>
        <w:numPr>
          <w:ilvl w:val="0"/>
          <w:numId w:val="9"/>
        </w:numPr>
        <w:spacing w:before="120" w:after="120" w:line="276" w:lineRule="auto"/>
        <w:outlineLvl w:val="1"/>
        <w:rPr>
          <w:rFonts w:ascii="Arial" w:hAnsi="Arial" w:cs="Arial"/>
          <w:sz w:val="20"/>
        </w:rPr>
      </w:pPr>
      <w:r w:rsidRPr="007E20DB">
        <w:rPr>
          <w:rFonts w:ascii="Arial" w:hAnsi="Arial" w:cs="Arial"/>
          <w:sz w:val="20"/>
        </w:rPr>
        <w:t>The proponents of the projects or training plans may be:</w:t>
      </w:r>
    </w:p>
    <w:p w14:paraId="1394D49F" w14:textId="5B1F1F01" w:rsidR="00BD024E" w:rsidRPr="007E20DB" w:rsidRDefault="00453ABC" w:rsidP="00404EE5">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Exporting companies in the global services industry</w:t>
      </w:r>
      <w:r w:rsidR="00BD024E" w:rsidRPr="007E20DB">
        <w:rPr>
          <w:rFonts w:ascii="Arial" w:hAnsi="Arial" w:cs="Arial"/>
          <w:sz w:val="20"/>
          <w:lang w:eastAsia="ar-SA"/>
        </w:rPr>
        <w:t>, individually or as a group (club).</w:t>
      </w:r>
    </w:p>
    <w:p w14:paraId="4FAD9F78" w14:textId="6137A561" w:rsidR="00BD024E" w:rsidRPr="007E20DB" w:rsidRDefault="00BD024E" w:rsidP="00404EE5">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Institutions of the</w:t>
      </w:r>
      <w:r w:rsidR="0063193C" w:rsidRPr="007E20DB">
        <w:rPr>
          <w:rFonts w:ascii="Arial" w:hAnsi="Arial" w:cs="Arial"/>
          <w:sz w:val="20"/>
          <w:lang w:eastAsia="ar-SA"/>
        </w:rPr>
        <w:t xml:space="preserve"> industry (</w:t>
      </w:r>
      <w:r w:rsidRPr="007E20DB">
        <w:rPr>
          <w:rFonts w:ascii="Arial" w:hAnsi="Arial" w:cs="Arial"/>
          <w:sz w:val="20"/>
          <w:lang w:eastAsia="ar-SA"/>
        </w:rPr>
        <w:t>e</w:t>
      </w:r>
      <w:r w:rsidR="003B7939">
        <w:rPr>
          <w:rFonts w:ascii="Arial" w:hAnsi="Arial" w:cs="Arial"/>
          <w:sz w:val="20"/>
          <w:lang w:eastAsia="ar-SA"/>
        </w:rPr>
        <w:t>.</w:t>
      </w:r>
      <w:r w:rsidRPr="007E20DB">
        <w:rPr>
          <w:rFonts w:ascii="Arial" w:hAnsi="Arial" w:cs="Arial"/>
          <w:sz w:val="20"/>
          <w:lang w:eastAsia="ar-SA"/>
        </w:rPr>
        <w:t>g</w:t>
      </w:r>
      <w:r w:rsidR="003B7939">
        <w:rPr>
          <w:rFonts w:ascii="Arial" w:hAnsi="Arial" w:cs="Arial"/>
          <w:sz w:val="20"/>
          <w:lang w:eastAsia="ar-SA"/>
        </w:rPr>
        <w:t>.</w:t>
      </w:r>
      <w:r w:rsidRPr="007E20DB">
        <w:rPr>
          <w:rFonts w:ascii="Arial" w:hAnsi="Arial" w:cs="Arial"/>
          <w:sz w:val="20"/>
          <w:lang w:eastAsia="ar-SA"/>
        </w:rPr>
        <w:t xml:space="preserve"> business associations, foundations) or educational institutions, with the endorsement of companies (individuals or clubs).</w:t>
      </w:r>
    </w:p>
    <w:p w14:paraId="66A9973F" w14:textId="5BF69500" w:rsidR="00BD024E" w:rsidRPr="007E20DB" w:rsidRDefault="0063193C" w:rsidP="00404EE5">
      <w:pPr>
        <w:pStyle w:val="ListParagraph"/>
        <w:numPr>
          <w:ilvl w:val="0"/>
          <w:numId w:val="9"/>
        </w:numPr>
        <w:spacing w:before="120" w:after="120" w:line="276" w:lineRule="auto"/>
        <w:outlineLvl w:val="1"/>
        <w:rPr>
          <w:rFonts w:ascii="Arial" w:hAnsi="Arial" w:cs="Arial"/>
          <w:sz w:val="20"/>
        </w:rPr>
      </w:pPr>
      <w:r w:rsidRPr="007E20DB">
        <w:rPr>
          <w:rFonts w:ascii="Arial" w:hAnsi="Arial" w:cs="Arial"/>
          <w:sz w:val="20"/>
        </w:rPr>
        <w:t xml:space="preserve">It will be mandatory for proponents to </w:t>
      </w:r>
      <w:r w:rsidR="00BD024E" w:rsidRPr="007E20DB">
        <w:rPr>
          <w:rFonts w:ascii="Arial" w:hAnsi="Arial" w:cs="Arial"/>
          <w:sz w:val="20"/>
        </w:rPr>
        <w:t>comply with the rules and procedures of the Program, and to sign the respective agreement foreseen in the</w:t>
      </w:r>
      <w:r w:rsidR="0025790E" w:rsidRPr="007E20DB">
        <w:rPr>
          <w:rFonts w:ascii="Arial" w:hAnsi="Arial" w:cs="Arial"/>
          <w:sz w:val="20"/>
        </w:rPr>
        <w:t xml:space="preserve"> Ops Manual</w:t>
      </w:r>
      <w:r w:rsidR="00BD024E" w:rsidRPr="007E20DB">
        <w:rPr>
          <w:rFonts w:ascii="Arial" w:hAnsi="Arial" w:cs="Arial"/>
          <w:sz w:val="20"/>
        </w:rPr>
        <w:t>.</w:t>
      </w:r>
    </w:p>
    <w:p w14:paraId="79D3F53A" w14:textId="3D65BED8" w:rsidR="00BD024E" w:rsidRPr="007E20DB" w:rsidRDefault="0063193C" w:rsidP="00FC09F6">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 xml:space="preserve">The GSS Program </w:t>
      </w:r>
      <w:r w:rsidR="00BD024E" w:rsidRPr="007E20DB">
        <w:rPr>
          <w:rFonts w:ascii="Arial" w:hAnsi="Arial" w:cs="Arial"/>
          <w:sz w:val="20"/>
        </w:rPr>
        <w:t xml:space="preserve">will </w:t>
      </w:r>
      <w:r w:rsidRPr="007E20DB">
        <w:rPr>
          <w:rFonts w:ascii="Arial" w:hAnsi="Arial" w:cs="Arial"/>
          <w:sz w:val="20"/>
        </w:rPr>
        <w:t xml:space="preserve">receive proposals as an </w:t>
      </w:r>
      <w:r w:rsidR="00BD024E" w:rsidRPr="007E20DB">
        <w:rPr>
          <w:rFonts w:ascii="Arial" w:hAnsi="Arial" w:cs="Arial"/>
          <w:sz w:val="20"/>
        </w:rPr>
        <w:t xml:space="preserve">open window for the presentation of training proposals </w:t>
      </w:r>
      <w:r w:rsidRPr="007E20DB">
        <w:rPr>
          <w:rFonts w:ascii="Arial" w:hAnsi="Arial" w:cs="Arial"/>
          <w:sz w:val="20"/>
        </w:rPr>
        <w:t xml:space="preserve">(First come first served) </w:t>
      </w:r>
      <w:r w:rsidR="00BD024E" w:rsidRPr="007E20DB">
        <w:rPr>
          <w:rFonts w:ascii="Arial" w:hAnsi="Arial" w:cs="Arial"/>
          <w:sz w:val="20"/>
        </w:rPr>
        <w:t>and may in turn make specific calls.</w:t>
      </w:r>
    </w:p>
    <w:p w14:paraId="5373B040" w14:textId="77777777" w:rsidR="00BD024E" w:rsidRPr="007E20DB" w:rsidRDefault="00BD024E" w:rsidP="00404EE5">
      <w:pPr>
        <w:pStyle w:val="ListParagraph"/>
        <w:numPr>
          <w:ilvl w:val="0"/>
          <w:numId w:val="9"/>
        </w:numPr>
        <w:spacing w:before="120" w:after="120" w:line="276" w:lineRule="auto"/>
        <w:outlineLvl w:val="1"/>
        <w:rPr>
          <w:rFonts w:ascii="Arial" w:hAnsi="Arial" w:cs="Arial"/>
          <w:sz w:val="20"/>
        </w:rPr>
      </w:pPr>
      <w:r w:rsidRPr="007E20DB">
        <w:rPr>
          <w:rFonts w:ascii="Arial" w:hAnsi="Arial" w:cs="Arial"/>
          <w:sz w:val="20"/>
        </w:rPr>
        <w:t>To access co-financing, the steps to follow are:</w:t>
      </w:r>
    </w:p>
    <w:p w14:paraId="183D5C99" w14:textId="295DFCC8" w:rsidR="00BD024E" w:rsidRPr="007E20DB" w:rsidRDefault="00BD024E" w:rsidP="00404EE5">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 xml:space="preserve">First, the company must detect their training needs and present the initial idea to the Program team that will advise them for the formal presentation of the proposal </w:t>
      </w:r>
      <w:r w:rsidR="007F6A14" w:rsidRPr="007E20DB">
        <w:rPr>
          <w:rFonts w:ascii="Arial" w:hAnsi="Arial" w:cs="Arial"/>
          <w:sz w:val="20"/>
          <w:lang w:eastAsia="ar-SA"/>
        </w:rPr>
        <w:t xml:space="preserve">– APLICATION FORM - </w:t>
      </w:r>
      <w:r w:rsidRPr="007E20DB">
        <w:rPr>
          <w:rFonts w:ascii="Arial" w:hAnsi="Arial" w:cs="Arial"/>
          <w:sz w:val="20"/>
          <w:lang w:eastAsia="ar-SA"/>
        </w:rPr>
        <w:t>that must meet the following requirements:</w:t>
      </w:r>
    </w:p>
    <w:p w14:paraId="051608CA" w14:textId="27DF928F" w:rsidR="00BD024E" w:rsidRPr="007E20DB" w:rsidRDefault="00BD024E" w:rsidP="0025790E">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Identification of the essential components of the project: justification, target audience, expected results, course methodology</w:t>
      </w:r>
      <w:r w:rsidR="00A63860" w:rsidRPr="007E20DB">
        <w:rPr>
          <w:rFonts w:ascii="Arial" w:hAnsi="Arial" w:cs="Arial"/>
          <w:sz w:val="20"/>
          <w:lang w:eastAsia="ar-SA"/>
        </w:rPr>
        <w:t xml:space="preserve">, </w:t>
      </w:r>
      <w:r w:rsidR="0025790E" w:rsidRPr="007E20DB">
        <w:rPr>
          <w:rFonts w:ascii="Arial" w:hAnsi="Arial" w:cs="Arial"/>
          <w:sz w:val="20"/>
          <w:lang w:eastAsia="ar-SA"/>
        </w:rPr>
        <w:t>infrastructure, characteristics of the trainers, duration of the training, distribution of contents</w:t>
      </w:r>
      <w:r w:rsidR="00A63860" w:rsidRPr="007E20DB">
        <w:rPr>
          <w:rFonts w:ascii="Arial" w:hAnsi="Arial" w:cs="Arial"/>
          <w:sz w:val="20"/>
          <w:lang w:eastAsia="ar-SA"/>
        </w:rPr>
        <w:t xml:space="preserve"> </w:t>
      </w:r>
      <w:r w:rsidRPr="007E20DB">
        <w:rPr>
          <w:rFonts w:ascii="Arial" w:hAnsi="Arial" w:cs="Arial"/>
          <w:sz w:val="20"/>
          <w:lang w:eastAsia="ar-SA"/>
        </w:rPr>
        <w:t>and budget.</w:t>
      </w:r>
    </w:p>
    <w:p w14:paraId="395BF17E" w14:textId="5C311E90" w:rsidR="00BD024E" w:rsidRPr="007E20DB" w:rsidRDefault="00BD024E" w:rsidP="00404EE5">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Project execution plan, including: a) definition of indicators, expected results and means of verification; b) detailed budget of the implementation costs; including a proposal for program disbursements associated with easily verifiable milestones and goals; c) if applicable, work exit plan for the progressive insertion of the people trained by the Program; and d)</w:t>
      </w:r>
      <w:r w:rsidR="00FC09F6">
        <w:rPr>
          <w:rFonts w:ascii="Arial" w:hAnsi="Arial" w:cs="Arial"/>
          <w:sz w:val="20"/>
          <w:lang w:eastAsia="ar-SA"/>
        </w:rPr>
        <w:t> </w:t>
      </w:r>
      <w:r w:rsidRPr="007E20DB">
        <w:rPr>
          <w:rFonts w:ascii="Arial" w:hAnsi="Arial" w:cs="Arial"/>
          <w:sz w:val="20"/>
          <w:lang w:eastAsia="ar-SA"/>
        </w:rPr>
        <w:t>commitment to implement reasonable controls according to good market practices, and to account for the expenses incurred according to the stipulations of the agreement that the beneficiaries will sign with the PEU before beginning the execution of the selected project.</w:t>
      </w:r>
    </w:p>
    <w:p w14:paraId="174C4CE3" w14:textId="318F5AE9" w:rsidR="00BD024E" w:rsidRPr="007E20DB" w:rsidRDefault="00BD024E" w:rsidP="00404EE5">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 xml:space="preserve">After completing the </w:t>
      </w:r>
      <w:r w:rsidR="007F6A14" w:rsidRPr="007E20DB">
        <w:rPr>
          <w:rFonts w:ascii="Arial" w:hAnsi="Arial" w:cs="Arial"/>
          <w:sz w:val="20"/>
          <w:lang w:eastAsia="ar-SA"/>
        </w:rPr>
        <w:t>APPLICATION FORM</w:t>
      </w:r>
      <w:r w:rsidRPr="007E20DB">
        <w:rPr>
          <w:rFonts w:ascii="Arial" w:hAnsi="Arial" w:cs="Arial"/>
          <w:sz w:val="20"/>
          <w:lang w:eastAsia="ar-SA"/>
        </w:rPr>
        <w:t>, a specialized committee will evaluate the proposal within a maximum period of 10 business days.</w:t>
      </w:r>
    </w:p>
    <w:p w14:paraId="652E5955" w14:textId="235C0C47" w:rsidR="00BD024E" w:rsidRPr="007E20DB" w:rsidRDefault="00BD024E" w:rsidP="00404EE5">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 xml:space="preserve">After the approval of the proposal, the company will sign a CONTRACT with </w:t>
      </w:r>
      <w:r w:rsidR="00BE3114" w:rsidRPr="007E20DB">
        <w:rPr>
          <w:rFonts w:ascii="Arial" w:hAnsi="Arial" w:cs="Arial"/>
          <w:sz w:val="20"/>
          <w:lang w:eastAsia="ar-SA"/>
        </w:rPr>
        <w:t>JAMPRO</w:t>
      </w:r>
      <w:r w:rsidRPr="007E20DB">
        <w:rPr>
          <w:rFonts w:ascii="Arial" w:hAnsi="Arial" w:cs="Arial"/>
          <w:sz w:val="20"/>
          <w:lang w:eastAsia="ar-SA"/>
        </w:rPr>
        <w:t>, and from that moment, it will be possible to start executing the training plan. The Program may recognize expenses incurred between the communication of the approval by the Program and the signing of the CONTRACT.</w:t>
      </w:r>
    </w:p>
    <w:p w14:paraId="3E260CE9" w14:textId="4E163BEF" w:rsidR="00BD024E" w:rsidRPr="007E20DB" w:rsidRDefault="00BD024E" w:rsidP="00404EE5">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 xml:space="preserve">Once the training plan has been finalized, the proponents must report to the Program by presenting a </w:t>
      </w:r>
      <w:r w:rsidR="007F6A14" w:rsidRPr="007E20DB">
        <w:rPr>
          <w:rFonts w:ascii="Arial" w:hAnsi="Arial" w:cs="Arial"/>
          <w:sz w:val="20"/>
          <w:lang w:eastAsia="ar-SA"/>
        </w:rPr>
        <w:t xml:space="preserve">CLOSING REPORT </w:t>
      </w:r>
      <w:r w:rsidRPr="007E20DB">
        <w:rPr>
          <w:rFonts w:ascii="Arial" w:hAnsi="Arial" w:cs="Arial"/>
          <w:sz w:val="20"/>
          <w:lang w:eastAsia="ar-SA"/>
        </w:rPr>
        <w:t>and the corresponding payment vouchers (invoices and expense receipts) as established in their respective project.</w:t>
      </w:r>
    </w:p>
    <w:p w14:paraId="0611F973" w14:textId="7DFE117F" w:rsidR="00DE189C" w:rsidRPr="007E20DB" w:rsidRDefault="00BD024E" w:rsidP="00404EE5">
      <w:pPr>
        <w:pStyle w:val="ListParagraph"/>
        <w:numPr>
          <w:ilvl w:val="0"/>
          <w:numId w:val="10"/>
        </w:numPr>
        <w:suppressAutoHyphens/>
        <w:spacing w:before="120" w:after="120" w:line="276" w:lineRule="auto"/>
        <w:jc w:val="both"/>
        <w:rPr>
          <w:rFonts w:ascii="Arial" w:hAnsi="Arial" w:cs="Arial"/>
          <w:sz w:val="20"/>
          <w:lang w:eastAsia="ar-SA"/>
        </w:rPr>
      </w:pPr>
      <w:r w:rsidRPr="007E20DB">
        <w:rPr>
          <w:rFonts w:ascii="Arial" w:hAnsi="Arial" w:cs="Arial"/>
          <w:sz w:val="20"/>
          <w:lang w:eastAsia="ar-SA"/>
        </w:rPr>
        <w:t>The Program will make the payments within the first 1</w:t>
      </w:r>
      <w:r w:rsidR="007C2AE2" w:rsidRPr="007E20DB">
        <w:rPr>
          <w:rFonts w:ascii="Arial" w:hAnsi="Arial" w:cs="Arial"/>
          <w:sz w:val="20"/>
          <w:lang w:eastAsia="ar-SA"/>
        </w:rPr>
        <w:t>5</w:t>
      </w:r>
      <w:r w:rsidRPr="007E20DB">
        <w:rPr>
          <w:rFonts w:ascii="Arial" w:hAnsi="Arial" w:cs="Arial"/>
          <w:sz w:val="20"/>
          <w:lang w:eastAsia="ar-SA"/>
        </w:rPr>
        <w:t xml:space="preserve"> business days of the month following the approval of the </w:t>
      </w:r>
      <w:r w:rsidR="00435234" w:rsidRPr="007E20DB">
        <w:rPr>
          <w:rFonts w:ascii="Arial" w:hAnsi="Arial" w:cs="Arial"/>
          <w:sz w:val="20"/>
          <w:lang w:eastAsia="ar-SA"/>
        </w:rPr>
        <w:t>CLOSING REPORT</w:t>
      </w:r>
      <w:r w:rsidRPr="007E20DB">
        <w:rPr>
          <w:rFonts w:ascii="Arial" w:hAnsi="Arial" w:cs="Arial"/>
          <w:sz w:val="20"/>
          <w:lang w:eastAsia="ar-SA"/>
        </w:rPr>
        <w:t xml:space="preserve"> presented by the Proponent, with their respective expenses, duly documented.</w:t>
      </w:r>
    </w:p>
    <w:p w14:paraId="48C045AB" w14:textId="77777777" w:rsidR="00435234" w:rsidRPr="007E20DB" w:rsidRDefault="00435234" w:rsidP="00435234">
      <w:pPr>
        <w:keepNext/>
        <w:spacing w:before="120" w:after="120" w:line="276" w:lineRule="auto"/>
        <w:jc w:val="center"/>
        <w:outlineLvl w:val="1"/>
        <w:rPr>
          <w:rFonts w:ascii="Arial" w:hAnsi="Arial" w:cs="Arial"/>
          <w:sz w:val="20"/>
          <w:szCs w:val="24"/>
        </w:rPr>
      </w:pPr>
    </w:p>
    <w:p w14:paraId="7A9B568A" w14:textId="0B8A232F" w:rsidR="00105C25" w:rsidRPr="007E20DB" w:rsidRDefault="0063193C" w:rsidP="0063193C">
      <w:pPr>
        <w:suppressAutoHyphens/>
        <w:autoSpaceDE w:val="0"/>
        <w:spacing w:before="120" w:after="120" w:line="276" w:lineRule="auto"/>
        <w:jc w:val="both"/>
        <w:rPr>
          <w:rFonts w:ascii="Arial" w:hAnsi="Arial" w:cs="Arial"/>
          <w:sz w:val="20"/>
          <w:lang w:eastAsia="ar-SA"/>
        </w:rPr>
      </w:pPr>
      <w:r w:rsidRPr="007E20DB">
        <w:rPr>
          <w:rFonts w:ascii="Arial" w:hAnsi="Arial" w:cs="Arial"/>
          <w:b/>
          <w:sz w:val="20"/>
        </w:rPr>
        <w:t>(</w:t>
      </w:r>
      <w:r w:rsidR="00205340" w:rsidRPr="007E20DB">
        <w:rPr>
          <w:rFonts w:ascii="Arial" w:hAnsi="Arial" w:cs="Arial"/>
          <w:b/>
          <w:sz w:val="20"/>
        </w:rPr>
        <w:t>i.5</w:t>
      </w:r>
      <w:proofErr w:type="gramStart"/>
      <w:r w:rsidRPr="007E20DB">
        <w:rPr>
          <w:rFonts w:ascii="Arial" w:hAnsi="Arial" w:cs="Arial"/>
          <w:b/>
          <w:sz w:val="20"/>
        </w:rPr>
        <w:t xml:space="preserve">) </w:t>
      </w:r>
      <w:r w:rsidR="003D6245" w:rsidRPr="007E20DB">
        <w:rPr>
          <w:rFonts w:ascii="Arial" w:hAnsi="Arial" w:cs="Arial"/>
          <w:b/>
          <w:sz w:val="20"/>
        </w:rPr>
        <w:t xml:space="preserve"> </w:t>
      </w:r>
      <w:r w:rsidR="007F6A14" w:rsidRPr="007E20DB">
        <w:rPr>
          <w:rFonts w:ascii="Arial" w:hAnsi="Arial" w:cs="Arial"/>
          <w:b/>
          <w:sz w:val="20"/>
        </w:rPr>
        <w:t>Project</w:t>
      </w:r>
      <w:proofErr w:type="gramEnd"/>
      <w:r w:rsidR="007F6A14" w:rsidRPr="007E20DB">
        <w:rPr>
          <w:rFonts w:ascii="Arial" w:hAnsi="Arial" w:cs="Arial"/>
          <w:b/>
          <w:sz w:val="20"/>
        </w:rPr>
        <w:t xml:space="preserve"> Selection Committee &amp; </w:t>
      </w:r>
      <w:r w:rsidRPr="007E20DB">
        <w:rPr>
          <w:rFonts w:ascii="Arial" w:hAnsi="Arial" w:cs="Arial"/>
          <w:b/>
          <w:sz w:val="20"/>
        </w:rPr>
        <w:t>Proposal approval process</w:t>
      </w:r>
      <w:r w:rsidR="007F6A14" w:rsidRPr="007E20DB">
        <w:rPr>
          <w:rFonts w:ascii="Arial" w:hAnsi="Arial" w:cs="Arial"/>
          <w:b/>
          <w:sz w:val="20"/>
        </w:rPr>
        <w:t xml:space="preserve"> </w:t>
      </w:r>
    </w:p>
    <w:p w14:paraId="140704AA" w14:textId="3A5091B5" w:rsidR="000C67D0" w:rsidRPr="007E20DB" w:rsidRDefault="000C67D0"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 xml:space="preserve">The Project Selection Committee will be the Global Services </w:t>
      </w:r>
      <w:r w:rsidR="00AB74F5" w:rsidRPr="007E20DB">
        <w:rPr>
          <w:rFonts w:ascii="Arial" w:hAnsi="Arial" w:cs="Arial"/>
          <w:sz w:val="20"/>
        </w:rPr>
        <w:t>Executive Board (</w:t>
      </w:r>
      <w:r w:rsidR="00251719" w:rsidRPr="007E20DB">
        <w:rPr>
          <w:rFonts w:ascii="Arial" w:hAnsi="Arial" w:cs="Arial"/>
          <w:sz w:val="20"/>
        </w:rPr>
        <w:t>E</w:t>
      </w:r>
      <w:r w:rsidRPr="007E20DB">
        <w:rPr>
          <w:rFonts w:ascii="Arial" w:hAnsi="Arial" w:cs="Arial"/>
          <w:sz w:val="20"/>
        </w:rPr>
        <w:t>B).</w:t>
      </w:r>
    </w:p>
    <w:p w14:paraId="6C4AA401" w14:textId="77777777" w:rsidR="000C67D0" w:rsidRPr="007E20DB" w:rsidRDefault="000C67D0"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The sequence of actions for the approval of the proposals is:</w:t>
      </w:r>
    </w:p>
    <w:p w14:paraId="0682A7B0" w14:textId="0B80BA8F" w:rsidR="000C67D0" w:rsidRPr="007E20DB" w:rsidRDefault="000C67D0" w:rsidP="00BE3114">
      <w:pPr>
        <w:pStyle w:val="ListParagraph"/>
        <w:numPr>
          <w:ilvl w:val="0"/>
          <w:numId w:val="39"/>
        </w:numPr>
        <w:spacing w:before="120" w:after="120" w:line="276" w:lineRule="auto"/>
        <w:jc w:val="both"/>
        <w:outlineLvl w:val="1"/>
        <w:rPr>
          <w:rFonts w:ascii="Arial" w:hAnsi="Arial" w:cs="Arial"/>
          <w:sz w:val="20"/>
        </w:rPr>
      </w:pPr>
      <w:r w:rsidRPr="007E20DB">
        <w:rPr>
          <w:rFonts w:ascii="Arial" w:hAnsi="Arial" w:cs="Arial"/>
          <w:sz w:val="20"/>
        </w:rPr>
        <w:t>Receipt of the Application Forms by the Program, interaction with the proponents for the eventual adjustment of the proposal and p</w:t>
      </w:r>
      <w:r w:rsidR="00641153" w:rsidRPr="007E20DB">
        <w:rPr>
          <w:rFonts w:ascii="Arial" w:hAnsi="Arial" w:cs="Arial"/>
          <w:sz w:val="20"/>
        </w:rPr>
        <w:t>reparation of a TECHNICAL REVIEW</w:t>
      </w:r>
      <w:r w:rsidR="007F6A14" w:rsidRPr="007E20DB">
        <w:rPr>
          <w:rFonts w:ascii="Arial" w:hAnsi="Arial" w:cs="Arial"/>
          <w:sz w:val="20"/>
        </w:rPr>
        <w:t xml:space="preserve"> (</w:t>
      </w:r>
      <w:r w:rsidR="00BE3114" w:rsidRPr="007E20DB">
        <w:rPr>
          <w:rFonts w:ascii="Arial" w:hAnsi="Arial" w:cs="Arial"/>
          <w:sz w:val="20"/>
        </w:rPr>
        <w:t xml:space="preserve">Fund Manager – FM - </w:t>
      </w:r>
      <w:r w:rsidR="007F6A14" w:rsidRPr="007E20DB">
        <w:rPr>
          <w:rFonts w:ascii="Arial" w:hAnsi="Arial" w:cs="Arial"/>
          <w:sz w:val="20"/>
        </w:rPr>
        <w:t>Report 1)</w:t>
      </w:r>
      <w:r w:rsidR="00641153" w:rsidRPr="007E20DB">
        <w:rPr>
          <w:rFonts w:ascii="Arial" w:hAnsi="Arial" w:cs="Arial"/>
          <w:sz w:val="20"/>
        </w:rPr>
        <w:t>. This r</w:t>
      </w:r>
      <w:r w:rsidRPr="007E20DB">
        <w:rPr>
          <w:rFonts w:ascii="Arial" w:hAnsi="Arial" w:cs="Arial"/>
          <w:sz w:val="20"/>
        </w:rPr>
        <w:t>eport will consider compliance with the requ</w:t>
      </w:r>
      <w:r w:rsidR="00251719" w:rsidRPr="007E20DB">
        <w:rPr>
          <w:rFonts w:ascii="Arial" w:hAnsi="Arial" w:cs="Arial"/>
          <w:sz w:val="20"/>
        </w:rPr>
        <w:t>irements established in this OMP</w:t>
      </w:r>
      <w:r w:rsidRPr="007E20DB">
        <w:rPr>
          <w:rFonts w:ascii="Arial" w:hAnsi="Arial" w:cs="Arial"/>
          <w:sz w:val="20"/>
        </w:rPr>
        <w:t xml:space="preserve"> and formal aspects; relevance to the objectives of the Program; internal coherence of the proposal; organization; agreed goals and expected co-financing.</w:t>
      </w:r>
    </w:p>
    <w:p w14:paraId="5D67BF03" w14:textId="012083B0" w:rsidR="000C67D0" w:rsidRPr="007E20DB" w:rsidRDefault="000C67D0" w:rsidP="00BE3114">
      <w:pPr>
        <w:pStyle w:val="ListParagraph"/>
        <w:numPr>
          <w:ilvl w:val="0"/>
          <w:numId w:val="39"/>
        </w:numPr>
        <w:spacing w:before="120" w:after="120" w:line="276" w:lineRule="auto"/>
        <w:jc w:val="both"/>
        <w:outlineLvl w:val="1"/>
        <w:rPr>
          <w:rFonts w:ascii="Arial" w:hAnsi="Arial" w:cs="Arial"/>
          <w:sz w:val="20"/>
        </w:rPr>
      </w:pPr>
      <w:r w:rsidRPr="007E20DB">
        <w:rPr>
          <w:rFonts w:ascii="Arial" w:hAnsi="Arial" w:cs="Arial"/>
          <w:sz w:val="20"/>
        </w:rPr>
        <w:t>The</w:t>
      </w:r>
      <w:r w:rsidR="00F303E2" w:rsidRPr="007E20DB">
        <w:rPr>
          <w:rFonts w:ascii="Arial" w:hAnsi="Arial" w:cs="Arial"/>
          <w:sz w:val="20"/>
        </w:rPr>
        <w:t xml:space="preserve"> </w:t>
      </w:r>
      <w:r w:rsidR="00251719" w:rsidRPr="007E20DB">
        <w:rPr>
          <w:rFonts w:ascii="Arial" w:hAnsi="Arial" w:cs="Arial"/>
          <w:sz w:val="20"/>
        </w:rPr>
        <w:t xml:space="preserve">Fund Administrator </w:t>
      </w:r>
      <w:r w:rsidRPr="007E20DB">
        <w:rPr>
          <w:rFonts w:ascii="Arial" w:hAnsi="Arial" w:cs="Arial"/>
          <w:sz w:val="20"/>
        </w:rPr>
        <w:t xml:space="preserve">will raise to the committee via e-mail, the proposal of training plan accompanied by the </w:t>
      </w:r>
      <w:r w:rsidR="00641153" w:rsidRPr="007E20DB">
        <w:rPr>
          <w:rFonts w:ascii="Arial" w:hAnsi="Arial" w:cs="Arial"/>
          <w:sz w:val="20"/>
        </w:rPr>
        <w:t xml:space="preserve">TECHNICAL REVIEW </w:t>
      </w:r>
      <w:r w:rsidRPr="007E20DB">
        <w:rPr>
          <w:rFonts w:ascii="Arial" w:hAnsi="Arial" w:cs="Arial"/>
          <w:sz w:val="20"/>
        </w:rPr>
        <w:t>recommending or not its approval.</w:t>
      </w:r>
    </w:p>
    <w:p w14:paraId="7017B924" w14:textId="3FF29835" w:rsidR="000C67D0" w:rsidRPr="007E20DB" w:rsidRDefault="000C67D0" w:rsidP="00BE3114">
      <w:pPr>
        <w:pStyle w:val="ListParagraph"/>
        <w:numPr>
          <w:ilvl w:val="0"/>
          <w:numId w:val="39"/>
        </w:numPr>
        <w:spacing w:before="120" w:after="120" w:line="276" w:lineRule="auto"/>
        <w:jc w:val="both"/>
        <w:outlineLvl w:val="1"/>
        <w:rPr>
          <w:rFonts w:ascii="Arial" w:hAnsi="Arial" w:cs="Arial"/>
          <w:sz w:val="20"/>
        </w:rPr>
      </w:pPr>
      <w:r w:rsidRPr="007E20DB">
        <w:rPr>
          <w:rFonts w:ascii="Arial" w:hAnsi="Arial" w:cs="Arial"/>
          <w:sz w:val="20"/>
        </w:rPr>
        <w:t xml:space="preserve">The members of the </w:t>
      </w:r>
      <w:r w:rsidR="00930CAE" w:rsidRPr="007E20DB">
        <w:rPr>
          <w:rFonts w:ascii="Arial" w:hAnsi="Arial" w:cs="Arial"/>
          <w:sz w:val="20"/>
        </w:rPr>
        <w:t>E</w:t>
      </w:r>
      <w:r w:rsidR="00AA55F0" w:rsidRPr="007E20DB">
        <w:rPr>
          <w:rFonts w:ascii="Arial" w:hAnsi="Arial" w:cs="Arial"/>
          <w:sz w:val="20"/>
        </w:rPr>
        <w:t>B will</w:t>
      </w:r>
      <w:r w:rsidRPr="007E20DB">
        <w:rPr>
          <w:rFonts w:ascii="Arial" w:hAnsi="Arial" w:cs="Arial"/>
          <w:sz w:val="20"/>
        </w:rPr>
        <w:t xml:space="preserve"> send in the same way: their no objection to the approval of the financing of the plan or in its absence clarifying consultations or discrepancies with the technical report, with a copy to all the members. </w:t>
      </w:r>
      <w:proofErr w:type="gramStart"/>
      <w:r w:rsidRPr="007E20DB">
        <w:rPr>
          <w:rFonts w:ascii="Arial" w:hAnsi="Arial" w:cs="Arial"/>
          <w:sz w:val="20"/>
        </w:rPr>
        <w:t>In the event that</w:t>
      </w:r>
      <w:proofErr w:type="gramEnd"/>
      <w:r w:rsidRPr="007E20DB">
        <w:rPr>
          <w:rFonts w:ascii="Arial" w:hAnsi="Arial" w:cs="Arial"/>
          <w:sz w:val="20"/>
        </w:rPr>
        <w:t xml:space="preserve"> the doubts or discrepancies </w:t>
      </w:r>
      <w:r w:rsidR="00AA55F0" w:rsidRPr="007E20DB">
        <w:rPr>
          <w:rFonts w:ascii="Arial" w:hAnsi="Arial" w:cs="Arial"/>
          <w:sz w:val="20"/>
        </w:rPr>
        <w:t>cannot</w:t>
      </w:r>
      <w:r w:rsidRPr="007E20DB">
        <w:rPr>
          <w:rFonts w:ascii="Arial" w:hAnsi="Arial" w:cs="Arial"/>
          <w:sz w:val="20"/>
        </w:rPr>
        <w:t xml:space="preserve"> be clarified and corrected through the exchange of emails between the members of the committee and the</w:t>
      </w:r>
      <w:r w:rsidR="00251719" w:rsidRPr="007E20DB">
        <w:rPr>
          <w:rFonts w:ascii="Arial" w:hAnsi="Arial" w:cs="Arial"/>
          <w:sz w:val="20"/>
        </w:rPr>
        <w:t xml:space="preserve"> Fund Administrator</w:t>
      </w:r>
      <w:r w:rsidRPr="007E20DB">
        <w:rPr>
          <w:rFonts w:ascii="Arial" w:hAnsi="Arial" w:cs="Arial"/>
          <w:sz w:val="20"/>
        </w:rPr>
        <w:t>, a face-to-face meeting will be convened or resolved by simple majority.</w:t>
      </w:r>
    </w:p>
    <w:p w14:paraId="59269F39" w14:textId="3EF02736" w:rsidR="000C67D0" w:rsidRPr="007E20DB" w:rsidRDefault="000C67D0"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The members of the</w:t>
      </w:r>
      <w:r w:rsidR="00AB74F5" w:rsidRPr="007E20DB">
        <w:rPr>
          <w:rFonts w:ascii="Arial" w:hAnsi="Arial" w:cs="Arial"/>
          <w:sz w:val="20"/>
        </w:rPr>
        <w:t xml:space="preserve"> </w:t>
      </w:r>
      <w:r w:rsidR="00251719" w:rsidRPr="007E20DB">
        <w:rPr>
          <w:rFonts w:ascii="Arial" w:hAnsi="Arial" w:cs="Arial"/>
          <w:sz w:val="20"/>
        </w:rPr>
        <w:t>E</w:t>
      </w:r>
      <w:r w:rsidR="00C571F9" w:rsidRPr="007E20DB">
        <w:rPr>
          <w:rFonts w:ascii="Arial" w:hAnsi="Arial" w:cs="Arial"/>
          <w:sz w:val="20"/>
        </w:rPr>
        <w:t>B</w:t>
      </w:r>
      <w:r w:rsidRPr="007E20DB">
        <w:rPr>
          <w:rFonts w:ascii="Arial" w:hAnsi="Arial" w:cs="Arial"/>
          <w:sz w:val="20"/>
        </w:rPr>
        <w:t xml:space="preserve"> will have 10 days to issue and the omission of answers, within this period, will be considered as tacit approval by the Program.</w:t>
      </w:r>
    </w:p>
    <w:p w14:paraId="39B7455E" w14:textId="5CD3F1F1" w:rsidR="000C67D0" w:rsidRPr="007E20DB" w:rsidRDefault="00AB74F5"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 xml:space="preserve">The members of the </w:t>
      </w:r>
      <w:r w:rsidR="00251719" w:rsidRPr="007E20DB">
        <w:rPr>
          <w:rFonts w:ascii="Arial" w:hAnsi="Arial" w:cs="Arial"/>
          <w:sz w:val="20"/>
        </w:rPr>
        <w:t>E</w:t>
      </w:r>
      <w:r w:rsidR="00C571F9" w:rsidRPr="007E20DB">
        <w:rPr>
          <w:rFonts w:ascii="Arial" w:hAnsi="Arial" w:cs="Arial"/>
          <w:sz w:val="20"/>
        </w:rPr>
        <w:t>B</w:t>
      </w:r>
      <w:r w:rsidR="000C67D0" w:rsidRPr="007E20DB">
        <w:rPr>
          <w:rFonts w:ascii="Arial" w:hAnsi="Arial" w:cs="Arial"/>
          <w:sz w:val="20"/>
        </w:rPr>
        <w:t xml:space="preserve"> commit themselves to keep a reservation about the comments made about the proposals during the evaluation process and not to disseminate their results until they are communicated to those directly involved in them.</w:t>
      </w:r>
    </w:p>
    <w:p w14:paraId="46ED040F" w14:textId="6F48AF6E" w:rsidR="000C67D0" w:rsidRPr="007E20DB" w:rsidRDefault="00251719" w:rsidP="00404EE5">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The members of t</w:t>
      </w:r>
      <w:r w:rsidR="00AB74F5" w:rsidRPr="007E20DB">
        <w:rPr>
          <w:rFonts w:ascii="Arial" w:hAnsi="Arial" w:cs="Arial"/>
          <w:sz w:val="20"/>
        </w:rPr>
        <w:t xml:space="preserve">he </w:t>
      </w:r>
      <w:r w:rsidRPr="007E20DB">
        <w:rPr>
          <w:rFonts w:ascii="Arial" w:hAnsi="Arial" w:cs="Arial"/>
          <w:sz w:val="20"/>
        </w:rPr>
        <w:t>E</w:t>
      </w:r>
      <w:r w:rsidR="00C571F9" w:rsidRPr="007E20DB">
        <w:rPr>
          <w:rFonts w:ascii="Arial" w:hAnsi="Arial" w:cs="Arial"/>
          <w:sz w:val="20"/>
        </w:rPr>
        <w:t>B</w:t>
      </w:r>
      <w:r w:rsidR="000C67D0" w:rsidRPr="007E20DB">
        <w:rPr>
          <w:rFonts w:ascii="Arial" w:hAnsi="Arial" w:cs="Arial"/>
          <w:sz w:val="20"/>
        </w:rPr>
        <w:t xml:space="preserve"> are committed to evaluating the proposals with equanimity and if for some reason it is understood that any of the members has a link with one or more of them, which prevent them from evaluating it with absolute impartiality, they will be asked not to participate in its analysis</w:t>
      </w:r>
      <w:r w:rsidR="00AA55F0" w:rsidRPr="007E20DB">
        <w:rPr>
          <w:rFonts w:ascii="Arial" w:hAnsi="Arial" w:cs="Arial"/>
          <w:sz w:val="20"/>
        </w:rPr>
        <w:t>.</w:t>
      </w:r>
    </w:p>
    <w:p w14:paraId="751AC180" w14:textId="708206DC" w:rsidR="000C67D0" w:rsidRPr="007E20DB" w:rsidRDefault="000C67D0" w:rsidP="001E74EC">
      <w:pPr>
        <w:pStyle w:val="ListParagraph"/>
        <w:numPr>
          <w:ilvl w:val="0"/>
          <w:numId w:val="39"/>
        </w:numPr>
        <w:spacing w:before="120" w:after="120" w:line="276" w:lineRule="auto"/>
        <w:jc w:val="both"/>
        <w:outlineLvl w:val="1"/>
        <w:rPr>
          <w:rFonts w:ascii="Arial" w:hAnsi="Arial" w:cs="Arial"/>
          <w:sz w:val="20"/>
        </w:rPr>
      </w:pPr>
      <w:r w:rsidRPr="007E20DB">
        <w:rPr>
          <w:rFonts w:ascii="Arial" w:hAnsi="Arial" w:cs="Arial"/>
          <w:sz w:val="20"/>
        </w:rPr>
        <w:t xml:space="preserve">After each evaluation, the </w:t>
      </w:r>
      <w:r w:rsidR="00251719" w:rsidRPr="007E20DB">
        <w:rPr>
          <w:rFonts w:ascii="Arial" w:hAnsi="Arial" w:cs="Arial"/>
          <w:sz w:val="20"/>
        </w:rPr>
        <w:t xml:space="preserve">Fund Administrator </w:t>
      </w:r>
      <w:r w:rsidRPr="007E20DB">
        <w:rPr>
          <w:rFonts w:ascii="Arial" w:hAnsi="Arial" w:cs="Arial"/>
          <w:sz w:val="20"/>
        </w:rPr>
        <w:t xml:space="preserve">will generate a file with all the actions </w:t>
      </w:r>
      <w:r w:rsidR="00641153" w:rsidRPr="007E20DB">
        <w:rPr>
          <w:rFonts w:ascii="Arial" w:hAnsi="Arial" w:cs="Arial"/>
          <w:sz w:val="20"/>
        </w:rPr>
        <w:t xml:space="preserve">forming </w:t>
      </w:r>
      <w:r w:rsidRPr="007E20DB">
        <w:rPr>
          <w:rFonts w:ascii="Arial" w:hAnsi="Arial" w:cs="Arial"/>
          <w:sz w:val="20"/>
        </w:rPr>
        <w:t xml:space="preserve">the final Technical Report </w:t>
      </w:r>
      <w:r w:rsidR="00641153" w:rsidRPr="007E20DB">
        <w:rPr>
          <w:rFonts w:ascii="Arial" w:hAnsi="Arial" w:cs="Arial"/>
          <w:sz w:val="20"/>
        </w:rPr>
        <w:t xml:space="preserve">– RELEVANCE REPORT - </w:t>
      </w:r>
      <w:r w:rsidRPr="007E20DB">
        <w:rPr>
          <w:rFonts w:ascii="Arial" w:hAnsi="Arial" w:cs="Arial"/>
          <w:sz w:val="20"/>
        </w:rPr>
        <w:t xml:space="preserve">incorporating the possible modifications that arose during the process; based on which the </w:t>
      </w:r>
      <w:r w:rsidR="00251719" w:rsidRPr="007E20DB">
        <w:rPr>
          <w:rFonts w:ascii="Arial" w:hAnsi="Arial" w:cs="Arial"/>
          <w:sz w:val="20"/>
        </w:rPr>
        <w:t xml:space="preserve">Project Coordinator </w:t>
      </w:r>
      <w:r w:rsidRPr="007E20DB">
        <w:rPr>
          <w:rFonts w:ascii="Arial" w:hAnsi="Arial" w:cs="Arial"/>
          <w:sz w:val="20"/>
        </w:rPr>
        <w:t xml:space="preserve">will issue a communication to </w:t>
      </w:r>
      <w:r w:rsidR="00641153" w:rsidRPr="007E20DB">
        <w:rPr>
          <w:rFonts w:ascii="Arial" w:hAnsi="Arial" w:cs="Arial"/>
          <w:sz w:val="20"/>
        </w:rPr>
        <w:t>the IDB requesting for the NO OBJECTION.</w:t>
      </w:r>
    </w:p>
    <w:p w14:paraId="416BDC7C" w14:textId="20C3D51C" w:rsidR="00B36FCC" w:rsidRPr="007E20DB" w:rsidRDefault="007F6A14" w:rsidP="001E74EC">
      <w:pPr>
        <w:pStyle w:val="ListParagraph"/>
        <w:numPr>
          <w:ilvl w:val="0"/>
          <w:numId w:val="39"/>
        </w:numPr>
        <w:spacing w:before="120" w:after="120" w:line="276" w:lineRule="auto"/>
        <w:jc w:val="both"/>
        <w:outlineLvl w:val="1"/>
        <w:rPr>
          <w:rFonts w:ascii="Arial" w:hAnsi="Arial" w:cs="Arial"/>
          <w:sz w:val="20"/>
        </w:rPr>
      </w:pPr>
      <w:r w:rsidRPr="007E20DB">
        <w:rPr>
          <w:rFonts w:ascii="Arial" w:hAnsi="Arial" w:cs="Arial"/>
          <w:sz w:val="20"/>
        </w:rPr>
        <w:t>Once the Bank</w:t>
      </w:r>
      <w:r w:rsidR="008F4E70" w:rsidRPr="007E20DB">
        <w:rPr>
          <w:rFonts w:ascii="Arial" w:hAnsi="Arial" w:cs="Arial"/>
          <w:sz w:val="20"/>
        </w:rPr>
        <w:t>´s NO OBJECTION has been received</w:t>
      </w:r>
      <w:r w:rsidRPr="007E20DB">
        <w:rPr>
          <w:rFonts w:ascii="Arial" w:hAnsi="Arial" w:cs="Arial"/>
          <w:sz w:val="20"/>
        </w:rPr>
        <w:t>, it will be able to sign a contract and start the training project.</w:t>
      </w:r>
    </w:p>
    <w:p w14:paraId="2EC25804" w14:textId="77777777" w:rsidR="008F4E70" w:rsidRPr="007E20DB" w:rsidRDefault="008F4E70" w:rsidP="008F4E70">
      <w:pPr>
        <w:spacing w:before="120" w:after="120" w:line="276" w:lineRule="auto"/>
        <w:jc w:val="both"/>
        <w:outlineLvl w:val="1"/>
        <w:rPr>
          <w:rFonts w:ascii="Arial" w:hAnsi="Arial" w:cs="Arial"/>
          <w:sz w:val="20"/>
        </w:rPr>
      </w:pPr>
    </w:p>
    <w:p w14:paraId="284703FF" w14:textId="7A8872B9" w:rsidR="007C2AE2" w:rsidRPr="007E20DB" w:rsidRDefault="00205340" w:rsidP="007C2AE2">
      <w:pPr>
        <w:pStyle w:val="ListParagraph"/>
        <w:spacing w:before="120" w:after="120" w:line="276" w:lineRule="auto"/>
        <w:ind w:left="0"/>
        <w:jc w:val="both"/>
        <w:outlineLvl w:val="1"/>
        <w:rPr>
          <w:rFonts w:ascii="Arial" w:hAnsi="Arial" w:cs="Arial"/>
          <w:sz w:val="20"/>
        </w:rPr>
      </w:pPr>
      <w:r w:rsidRPr="007E20DB">
        <w:rPr>
          <w:rFonts w:ascii="Arial" w:hAnsi="Arial" w:cs="Arial"/>
          <w:b/>
          <w:sz w:val="20"/>
        </w:rPr>
        <w:t>(i.6</w:t>
      </w:r>
      <w:r w:rsidR="008F4E70" w:rsidRPr="007E20DB">
        <w:rPr>
          <w:rFonts w:ascii="Arial" w:hAnsi="Arial" w:cs="Arial"/>
          <w:b/>
          <w:sz w:val="20"/>
        </w:rPr>
        <w:t>) Cost reimbursement process</w:t>
      </w:r>
      <w:r w:rsidR="007C2AE2" w:rsidRPr="007E20DB">
        <w:rPr>
          <w:rFonts w:ascii="Arial" w:hAnsi="Arial" w:cs="Arial"/>
          <w:b/>
          <w:sz w:val="20"/>
        </w:rPr>
        <w:t xml:space="preserve"> </w:t>
      </w:r>
    </w:p>
    <w:p w14:paraId="0B59E158" w14:textId="00E2C549" w:rsidR="008F4E70" w:rsidRPr="007E20DB" w:rsidRDefault="008F4E70" w:rsidP="007C2AE2">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rPr>
        <w:t>Once the execution of the training project has been completed and the CLOSING REPORT prepared by the company has been received, the</w:t>
      </w:r>
      <w:r w:rsidR="00251719" w:rsidRPr="007E20DB">
        <w:rPr>
          <w:rFonts w:ascii="Arial" w:hAnsi="Arial" w:cs="Arial"/>
          <w:sz w:val="20"/>
        </w:rPr>
        <w:t xml:space="preserve"> Fund Administrator</w:t>
      </w:r>
      <w:r w:rsidRPr="007E20DB">
        <w:rPr>
          <w:rFonts w:ascii="Arial" w:hAnsi="Arial" w:cs="Arial"/>
          <w:sz w:val="20"/>
        </w:rPr>
        <w:t xml:space="preserve"> will prepare a new technical review (</w:t>
      </w:r>
      <w:r w:rsidR="00251719" w:rsidRPr="007E20DB">
        <w:rPr>
          <w:rFonts w:ascii="Arial" w:hAnsi="Arial" w:cs="Arial"/>
          <w:sz w:val="20"/>
        </w:rPr>
        <w:t>Administrator</w:t>
      </w:r>
      <w:r w:rsidRPr="007E20DB">
        <w:rPr>
          <w:rFonts w:ascii="Arial" w:hAnsi="Arial" w:cs="Arial"/>
          <w:sz w:val="20"/>
        </w:rPr>
        <w:t xml:space="preserve"> Report 2), which will specify - depending on the fulfillment of goals - the final amount to be reimbursed by the Program.</w:t>
      </w:r>
    </w:p>
    <w:p w14:paraId="2ADAC579" w14:textId="25D68096" w:rsidR="00930CAE" w:rsidRPr="007E20DB" w:rsidRDefault="00930CAE" w:rsidP="007C2AE2">
      <w:pPr>
        <w:pStyle w:val="ListParagraph"/>
        <w:numPr>
          <w:ilvl w:val="0"/>
          <w:numId w:val="9"/>
        </w:numPr>
        <w:spacing w:before="120" w:after="120" w:line="276" w:lineRule="auto"/>
        <w:jc w:val="both"/>
        <w:outlineLvl w:val="1"/>
        <w:rPr>
          <w:rFonts w:ascii="Arial" w:hAnsi="Arial" w:cs="Arial"/>
          <w:sz w:val="20"/>
        </w:rPr>
      </w:pPr>
      <w:r w:rsidRPr="007E20DB">
        <w:rPr>
          <w:rFonts w:ascii="Arial" w:hAnsi="Arial" w:cs="Arial"/>
          <w:sz w:val="20"/>
          <w:lang w:eastAsia="ar-SA"/>
        </w:rPr>
        <w:t>The Program will make the payments within the first 15 business days of the month following the approval of the CLOSING REPORT presented by the Proponent, with their respective expenses, duly documented.</w:t>
      </w:r>
    </w:p>
    <w:p w14:paraId="6A90B5BA" w14:textId="77777777" w:rsidR="00251719" w:rsidRPr="007E20DB" w:rsidRDefault="00251719" w:rsidP="00251719">
      <w:pPr>
        <w:pStyle w:val="ListParagraph"/>
        <w:spacing w:before="120" w:after="120" w:line="276" w:lineRule="auto"/>
        <w:ind w:left="720"/>
        <w:jc w:val="both"/>
        <w:outlineLvl w:val="1"/>
        <w:rPr>
          <w:rFonts w:ascii="Arial" w:hAnsi="Arial" w:cs="Arial"/>
          <w:sz w:val="20"/>
        </w:rPr>
      </w:pPr>
    </w:p>
    <w:p w14:paraId="12E19129" w14:textId="77777777" w:rsidR="00251719" w:rsidRPr="007E20DB" w:rsidRDefault="00251719" w:rsidP="00251719">
      <w:pPr>
        <w:keepNext/>
        <w:spacing w:before="120" w:after="120" w:line="276" w:lineRule="auto"/>
        <w:jc w:val="center"/>
        <w:outlineLvl w:val="1"/>
        <w:rPr>
          <w:rFonts w:ascii="Arial" w:hAnsi="Arial" w:cs="Arial"/>
          <w:b/>
          <w:sz w:val="20"/>
          <w:szCs w:val="24"/>
        </w:rPr>
      </w:pPr>
      <w:r w:rsidRPr="007E20DB">
        <w:rPr>
          <w:rFonts w:ascii="Arial" w:hAnsi="Arial" w:cs="Arial"/>
          <w:b/>
          <w:sz w:val="20"/>
          <w:szCs w:val="24"/>
        </w:rPr>
        <w:t>Figure xxx Process Flowchart – FIRM SPECIFIC Finishing schools (F.SPEC. – FS)</w:t>
      </w:r>
    </w:p>
    <w:p w14:paraId="728A8871" w14:textId="2C10FDBF" w:rsidR="00251719" w:rsidRPr="007E20DB" w:rsidRDefault="00BE3114" w:rsidP="00251719">
      <w:pPr>
        <w:keepNext/>
        <w:spacing w:before="120" w:after="120" w:line="276" w:lineRule="auto"/>
        <w:jc w:val="center"/>
        <w:outlineLvl w:val="1"/>
        <w:rPr>
          <w:rFonts w:ascii="Arial" w:hAnsi="Arial" w:cs="Arial"/>
          <w:b/>
          <w:sz w:val="20"/>
          <w:szCs w:val="24"/>
        </w:rPr>
      </w:pPr>
      <w:r w:rsidRPr="007E20DB">
        <w:rPr>
          <w:rFonts w:ascii="Arial" w:hAnsi="Arial" w:cs="Arial"/>
          <w:b/>
          <w:noProof/>
          <w:sz w:val="20"/>
          <w:szCs w:val="24"/>
          <w:lang w:val="es-UY" w:eastAsia="es-UY"/>
        </w:rPr>
        <w:drawing>
          <wp:inline distT="0" distB="0" distL="0" distR="0" wp14:anchorId="436368C5" wp14:editId="1860C1F0">
            <wp:extent cx="5327787" cy="3936896"/>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36945" cy="3943663"/>
                    </a:xfrm>
                    <a:prstGeom prst="rect">
                      <a:avLst/>
                    </a:prstGeom>
                    <a:noFill/>
                  </pic:spPr>
                </pic:pic>
              </a:graphicData>
            </a:graphic>
          </wp:inline>
        </w:drawing>
      </w:r>
    </w:p>
    <w:p w14:paraId="4C98898C" w14:textId="77777777" w:rsidR="00251719" w:rsidRPr="007E20DB" w:rsidRDefault="00251719" w:rsidP="00251719">
      <w:pPr>
        <w:pStyle w:val="ListParagraph"/>
        <w:spacing w:before="120" w:after="120" w:line="276" w:lineRule="auto"/>
        <w:ind w:left="720"/>
        <w:jc w:val="both"/>
        <w:outlineLvl w:val="1"/>
        <w:rPr>
          <w:rFonts w:ascii="Arial" w:hAnsi="Arial" w:cs="Arial"/>
          <w:sz w:val="20"/>
        </w:rPr>
      </w:pPr>
    </w:p>
    <w:p w14:paraId="1074CB99" w14:textId="77777777" w:rsidR="006F55D6" w:rsidRPr="007E20DB" w:rsidRDefault="006F55D6" w:rsidP="006F55D6">
      <w:pPr>
        <w:pStyle w:val="ListParagraph"/>
        <w:spacing w:before="120" w:after="120" w:line="276" w:lineRule="auto"/>
        <w:ind w:left="0"/>
        <w:jc w:val="center"/>
        <w:outlineLvl w:val="1"/>
        <w:rPr>
          <w:rFonts w:ascii="Arial" w:hAnsi="Arial" w:cs="Arial"/>
          <w:b/>
          <w:sz w:val="22"/>
        </w:rPr>
      </w:pPr>
    </w:p>
    <w:p w14:paraId="0D9DE344" w14:textId="339CC6A4" w:rsidR="00E5351C" w:rsidRPr="007E20DB" w:rsidRDefault="001C2871" w:rsidP="004E54D2">
      <w:pPr>
        <w:spacing w:after="200" w:line="276" w:lineRule="auto"/>
        <w:jc w:val="center"/>
        <w:rPr>
          <w:rFonts w:ascii="Arial" w:hAnsi="Arial" w:cs="Arial"/>
          <w:b/>
          <w:sz w:val="22"/>
          <w:szCs w:val="22"/>
        </w:rPr>
      </w:pPr>
      <w:r w:rsidRPr="007E20DB">
        <w:rPr>
          <w:rFonts w:ascii="Arial" w:hAnsi="Arial" w:cs="Arial"/>
          <w:b/>
          <w:sz w:val="22"/>
          <w:szCs w:val="22"/>
        </w:rPr>
        <w:br w:type="page"/>
      </w:r>
      <w:r w:rsidR="00E5351C" w:rsidRPr="007E20DB">
        <w:rPr>
          <w:rFonts w:ascii="Arial" w:hAnsi="Arial" w:cs="Arial"/>
          <w:b/>
          <w:sz w:val="22"/>
          <w:szCs w:val="22"/>
        </w:rPr>
        <w:t xml:space="preserve">COMPONENT </w:t>
      </w:r>
      <w:r w:rsidR="003759DC" w:rsidRPr="007E20DB">
        <w:rPr>
          <w:rFonts w:ascii="Arial" w:hAnsi="Arial" w:cs="Arial"/>
          <w:b/>
          <w:sz w:val="22"/>
          <w:szCs w:val="22"/>
        </w:rPr>
        <w:t>2</w:t>
      </w:r>
      <w:r w:rsidR="00E5351C" w:rsidRPr="007E20DB">
        <w:rPr>
          <w:rFonts w:ascii="Arial" w:hAnsi="Arial" w:cs="Arial"/>
          <w:b/>
          <w:sz w:val="22"/>
          <w:szCs w:val="22"/>
        </w:rPr>
        <w:t>.</w:t>
      </w:r>
    </w:p>
    <w:p w14:paraId="7D244E70" w14:textId="71803BC0" w:rsidR="00E5351C" w:rsidRPr="007E20DB" w:rsidRDefault="00E5351C" w:rsidP="00AA55F0">
      <w:pPr>
        <w:spacing w:after="200" w:line="276" w:lineRule="auto"/>
        <w:jc w:val="center"/>
        <w:rPr>
          <w:rFonts w:ascii="Arial" w:hAnsi="Arial" w:cs="Arial"/>
          <w:sz w:val="20"/>
        </w:rPr>
      </w:pPr>
      <w:r w:rsidRPr="007E20DB">
        <w:rPr>
          <w:rFonts w:ascii="Arial" w:hAnsi="Arial" w:cs="Arial"/>
          <w:b/>
          <w:sz w:val="22"/>
          <w:szCs w:val="22"/>
        </w:rPr>
        <w:t>G</w:t>
      </w:r>
      <w:r w:rsidR="00370207" w:rsidRPr="007E20DB">
        <w:rPr>
          <w:rFonts w:ascii="Arial" w:hAnsi="Arial" w:cs="Arial"/>
          <w:b/>
          <w:sz w:val="22"/>
          <w:szCs w:val="22"/>
        </w:rPr>
        <w:t xml:space="preserve">lobal </w:t>
      </w:r>
      <w:r w:rsidRPr="007E20DB">
        <w:rPr>
          <w:rFonts w:ascii="Arial" w:hAnsi="Arial" w:cs="Arial"/>
          <w:b/>
          <w:sz w:val="22"/>
          <w:szCs w:val="22"/>
        </w:rPr>
        <w:t>S</w:t>
      </w:r>
      <w:r w:rsidR="00370207" w:rsidRPr="007E20DB">
        <w:rPr>
          <w:rFonts w:ascii="Arial" w:hAnsi="Arial" w:cs="Arial"/>
          <w:b/>
          <w:sz w:val="22"/>
          <w:szCs w:val="22"/>
        </w:rPr>
        <w:t xml:space="preserve">ervices </w:t>
      </w:r>
      <w:r w:rsidR="003759DC" w:rsidRPr="007E20DB">
        <w:rPr>
          <w:rFonts w:ascii="Arial" w:hAnsi="Arial" w:cs="Arial"/>
          <w:b/>
          <w:sz w:val="22"/>
          <w:szCs w:val="22"/>
        </w:rPr>
        <w:t xml:space="preserve">Industry </w:t>
      </w:r>
      <w:r w:rsidRPr="007E20DB">
        <w:rPr>
          <w:rFonts w:ascii="Arial" w:hAnsi="Arial" w:cs="Arial"/>
          <w:b/>
          <w:sz w:val="22"/>
          <w:szCs w:val="22"/>
        </w:rPr>
        <w:t>Ecosystem</w:t>
      </w:r>
    </w:p>
    <w:p w14:paraId="2140C895" w14:textId="27FBF430" w:rsidR="00E5351C" w:rsidRPr="00FC09F6" w:rsidRDefault="00370207" w:rsidP="001E65A4">
      <w:pPr>
        <w:pStyle w:val="paragraph"/>
        <w:outlineLvl w:val="1"/>
        <w:rPr>
          <w:rFonts w:ascii="Arial" w:hAnsi="Arial" w:cs="Arial"/>
          <w:sz w:val="18"/>
          <w:szCs w:val="18"/>
          <w:lang w:val="en-US"/>
        </w:rPr>
      </w:pPr>
      <w:r w:rsidRPr="007E20DB">
        <w:rPr>
          <w:rFonts w:ascii="Arial" w:hAnsi="Arial" w:cs="Arial"/>
          <w:sz w:val="20"/>
          <w:szCs w:val="20"/>
          <w:lang w:val="en-US"/>
        </w:rPr>
        <w:t>This component will create an enabling ecosystem for existing and future GSS firms, including: (i) a Business Process Reengineering (BPR) of the sector to map and optimize processes and institutions;</w:t>
      </w:r>
      <w:r w:rsidRPr="007E20DB">
        <w:rPr>
          <w:rStyle w:val="FootnoteReference"/>
          <w:rFonts w:ascii="Arial" w:hAnsi="Arial" w:cs="Arial"/>
          <w:sz w:val="20"/>
          <w:szCs w:val="20"/>
          <w:lang w:val="en-US"/>
        </w:rPr>
        <w:footnoteReference w:id="10"/>
      </w:r>
      <w:r w:rsidRPr="007E20DB">
        <w:rPr>
          <w:rFonts w:ascii="Arial" w:hAnsi="Arial" w:cs="Arial"/>
          <w:sz w:val="20"/>
          <w:szCs w:val="20"/>
          <w:lang w:val="en-US"/>
        </w:rPr>
        <w:t xml:space="preserve"> (ii) strengthened Investment Promotion Agency (IPA) through a revitalized value proposition (including sub-sectors), promotion and branding campaign and an investor aftercare program; (iii) development of value-added niches;</w:t>
      </w:r>
      <w:r w:rsidRPr="007E20DB">
        <w:rPr>
          <w:rStyle w:val="FootnoteReference"/>
          <w:rFonts w:ascii="Arial" w:hAnsi="Arial" w:cs="Arial"/>
          <w:sz w:val="20"/>
          <w:szCs w:val="20"/>
          <w:lang w:val="en-US"/>
        </w:rPr>
        <w:footnoteReference w:id="11"/>
      </w:r>
      <w:r w:rsidRPr="007E20DB">
        <w:rPr>
          <w:rFonts w:ascii="Arial" w:hAnsi="Arial" w:cs="Arial"/>
          <w:sz w:val="20"/>
          <w:szCs w:val="20"/>
          <w:lang w:val="en-US"/>
        </w:rPr>
        <w:t xml:space="preserve"> (iv) hosting of the Outsource 2 LAC event; (iv) optimization of the regulatory and incentives framework; (v) building/retrofitting of an incubator; and (vi) an awareness campaign to increase attractiveness of the sector.</w:t>
      </w:r>
    </w:p>
    <w:sectPr w:rsidR="00E5351C" w:rsidRPr="00FC09F6" w:rsidSect="00DD2C33">
      <w:headerReference w:type="default" r:id="rId18"/>
      <w:footerReference w:type="default" r:id="rId19"/>
      <w:headerReference w:type="first" r:id="rId20"/>
      <w:pgSz w:w="11906" w:h="16838" w:code="9"/>
      <w:pgMar w:top="1170" w:right="1134" w:bottom="1418" w:left="1134" w:header="454" w:footer="709" w:gutter="5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E942C" w14:textId="77777777" w:rsidR="0069587B" w:rsidRDefault="0069587B" w:rsidP="00642593">
      <w:r>
        <w:separator/>
      </w:r>
    </w:p>
  </w:endnote>
  <w:endnote w:type="continuationSeparator" w:id="0">
    <w:p w14:paraId="5B58C634" w14:textId="77777777" w:rsidR="0069587B" w:rsidRDefault="0069587B" w:rsidP="00642593">
      <w:r>
        <w:continuationSeparator/>
      </w:r>
    </w:p>
  </w:endnote>
  <w:endnote w:type="continuationNotice" w:id="1">
    <w:p w14:paraId="008E2E57" w14:textId="77777777" w:rsidR="0069587B" w:rsidRDefault="00695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rinda">
    <w:panose1 w:val="00000400000000000000"/>
    <w:charset w:val="00"/>
    <w:family w:val="swiss"/>
    <w:pitch w:val="variable"/>
    <w:sig w:usb0="0001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2060386"/>
      <w:docPartObj>
        <w:docPartGallery w:val="Page Numbers (Bottom of Page)"/>
        <w:docPartUnique/>
      </w:docPartObj>
    </w:sdtPr>
    <w:sdtEndPr>
      <w:rPr>
        <w:b/>
        <w:sz w:val="20"/>
      </w:rPr>
    </w:sdtEndPr>
    <w:sdtContent>
      <w:p w14:paraId="2F7E86C9" w14:textId="2FF489EB" w:rsidR="00027F75" w:rsidRPr="00556ACC" w:rsidRDefault="00027F75">
        <w:pPr>
          <w:pStyle w:val="Footer"/>
          <w:jc w:val="right"/>
          <w:rPr>
            <w:b/>
            <w:sz w:val="20"/>
          </w:rPr>
        </w:pPr>
        <w:r w:rsidRPr="00556ACC">
          <w:rPr>
            <w:b/>
            <w:sz w:val="20"/>
          </w:rPr>
          <w:fldChar w:fldCharType="begin"/>
        </w:r>
        <w:r w:rsidRPr="00556ACC">
          <w:rPr>
            <w:b/>
            <w:sz w:val="20"/>
          </w:rPr>
          <w:instrText>PAGE   \* MERGEFORMAT</w:instrText>
        </w:r>
        <w:r w:rsidRPr="00556ACC">
          <w:rPr>
            <w:b/>
            <w:sz w:val="20"/>
          </w:rPr>
          <w:fldChar w:fldCharType="separate"/>
        </w:r>
        <w:r w:rsidR="001E74EC" w:rsidRPr="001E74EC">
          <w:rPr>
            <w:b/>
            <w:noProof/>
            <w:sz w:val="20"/>
            <w:lang w:val="es-ES"/>
          </w:rPr>
          <w:t>18</w:t>
        </w:r>
        <w:r w:rsidRPr="00556ACC">
          <w:rPr>
            <w:b/>
            <w:sz w:val="20"/>
          </w:rPr>
          <w:fldChar w:fldCharType="end"/>
        </w:r>
      </w:p>
    </w:sdtContent>
  </w:sdt>
  <w:p w14:paraId="2405A85C" w14:textId="77777777" w:rsidR="00027F75" w:rsidRDefault="00027F75" w:rsidP="00DC29F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4805D" w14:textId="77777777" w:rsidR="0069587B" w:rsidRDefault="0069587B" w:rsidP="00642593">
      <w:r>
        <w:separator/>
      </w:r>
    </w:p>
  </w:footnote>
  <w:footnote w:type="continuationSeparator" w:id="0">
    <w:p w14:paraId="307471F6" w14:textId="77777777" w:rsidR="0069587B" w:rsidRDefault="0069587B" w:rsidP="00642593">
      <w:r>
        <w:continuationSeparator/>
      </w:r>
    </w:p>
  </w:footnote>
  <w:footnote w:type="continuationNotice" w:id="1">
    <w:p w14:paraId="2EE8B9C6" w14:textId="77777777" w:rsidR="0069587B" w:rsidRDefault="0069587B"/>
  </w:footnote>
  <w:footnote w:id="2">
    <w:p w14:paraId="0DEFA1F5" w14:textId="1AE0426C" w:rsidR="00027F75" w:rsidRPr="00FC09F6" w:rsidRDefault="00027F75" w:rsidP="00DD2C33">
      <w:pPr>
        <w:pStyle w:val="FootnoteText"/>
        <w:spacing w:after="0"/>
        <w:ind w:left="180" w:hanging="180"/>
        <w:rPr>
          <w:rFonts w:ascii="Arial" w:hAnsi="Arial" w:cs="Arial"/>
        </w:rPr>
      </w:pPr>
      <w:r w:rsidRPr="00FC09F6">
        <w:rPr>
          <w:rStyle w:val="FootnoteReference"/>
          <w:rFonts w:ascii="Arial" w:hAnsi="Arial" w:cs="Arial"/>
          <w:sz w:val="18"/>
        </w:rPr>
        <w:footnoteRef/>
      </w:r>
      <w:r w:rsidRPr="00FC09F6">
        <w:rPr>
          <w:rFonts w:ascii="Arial" w:hAnsi="Arial" w:cs="Arial"/>
          <w:sz w:val="18"/>
        </w:rPr>
        <w:t xml:space="preserve"> </w:t>
      </w:r>
      <w:r w:rsidRPr="00FC09F6">
        <w:rPr>
          <w:rFonts w:ascii="Arial" w:hAnsi="Arial" w:cs="Arial"/>
          <w:sz w:val="18"/>
        </w:rPr>
        <w:tab/>
        <w:t xml:space="preserve">Jamaica’s National Training Agency. </w:t>
      </w:r>
      <w:hyperlink r:id="rId1" w:history="1">
        <w:r w:rsidRPr="00FC09F6">
          <w:rPr>
            <w:rStyle w:val="Hyperlink"/>
            <w:rFonts w:ascii="Arial" w:hAnsi="Arial" w:cs="Arial"/>
            <w:sz w:val="18"/>
          </w:rPr>
          <w:t>https://www1.heart-nta.org/</w:t>
        </w:r>
      </w:hyperlink>
      <w:r w:rsidRPr="00FC09F6">
        <w:rPr>
          <w:rFonts w:ascii="Arial" w:hAnsi="Arial" w:cs="Arial"/>
          <w:sz w:val="18"/>
        </w:rPr>
        <w:t xml:space="preserve"> </w:t>
      </w:r>
    </w:p>
  </w:footnote>
  <w:footnote w:id="3">
    <w:p w14:paraId="0A62C525" w14:textId="0DBD9C2A" w:rsidR="00027F75" w:rsidRPr="00FC09F6" w:rsidRDefault="00027F75" w:rsidP="00474BCD">
      <w:pPr>
        <w:pStyle w:val="FootnoteText"/>
        <w:ind w:left="0" w:firstLine="0"/>
        <w:rPr>
          <w:rFonts w:ascii="Arial" w:hAnsi="Arial" w:cs="Arial"/>
        </w:rPr>
      </w:pPr>
      <w:r w:rsidRPr="00FC09F6">
        <w:rPr>
          <w:rStyle w:val="FootnoteReference"/>
          <w:rFonts w:ascii="Arial" w:hAnsi="Arial" w:cs="Arial"/>
          <w:sz w:val="18"/>
        </w:rPr>
        <w:footnoteRef/>
      </w:r>
      <w:r w:rsidRPr="00FC09F6">
        <w:rPr>
          <w:rFonts w:ascii="Arial" w:hAnsi="Arial" w:cs="Arial"/>
          <w:sz w:val="18"/>
        </w:rPr>
        <w:t xml:space="preserve"> Psychotechnical tests or aptitude tests evaluate the intellectual abilities and aptitudes in relation to the job. General intelligence, memory, perception, attention and verbal, numerical, administrative and reasoning abilities are the focus of attention in addition to technical knowledge. Normally they are question-type questionnaires that allows choosing among several answers and usually having a time limit for their completion. </w:t>
      </w:r>
    </w:p>
  </w:footnote>
  <w:footnote w:id="4">
    <w:p w14:paraId="05E20ACC" w14:textId="121A2D53" w:rsidR="00A15544" w:rsidRPr="00FC09F6" w:rsidRDefault="00A15544" w:rsidP="00A15544">
      <w:pPr>
        <w:pStyle w:val="FootnoteText"/>
        <w:ind w:left="142" w:hanging="142"/>
        <w:rPr>
          <w:rFonts w:ascii="Arial" w:hAnsi="Arial" w:cs="Arial"/>
        </w:rPr>
      </w:pPr>
      <w:r w:rsidRPr="00FC09F6">
        <w:rPr>
          <w:rStyle w:val="FootnoteReference"/>
          <w:rFonts w:ascii="Arial" w:hAnsi="Arial" w:cs="Arial"/>
          <w:sz w:val="18"/>
        </w:rPr>
        <w:footnoteRef/>
      </w:r>
      <w:r w:rsidRPr="00FC09F6">
        <w:rPr>
          <w:rFonts w:ascii="Arial" w:hAnsi="Arial" w:cs="Arial"/>
          <w:sz w:val="18"/>
        </w:rPr>
        <w:t xml:space="preserve"> Global Services </w:t>
      </w:r>
      <w:r w:rsidRPr="00FC09F6">
        <w:rPr>
          <w:rFonts w:ascii="Arial" w:hAnsi="Arial" w:cs="Arial"/>
          <w:sz w:val="18"/>
          <w:szCs w:val="18"/>
        </w:rPr>
        <w:t>Skills</w:t>
      </w:r>
      <w:r w:rsidRPr="00FC09F6">
        <w:rPr>
          <w:rFonts w:ascii="Arial" w:hAnsi="Arial" w:cs="Arial"/>
          <w:sz w:val="18"/>
        </w:rPr>
        <w:t xml:space="preserve"> Board (GSSB) equivalent to a Skills Council for GS. </w:t>
      </w:r>
    </w:p>
  </w:footnote>
  <w:footnote w:id="5">
    <w:p w14:paraId="4DB88EF5" w14:textId="29E030B3" w:rsidR="00027F75" w:rsidRPr="00FC09F6" w:rsidRDefault="00027F75" w:rsidP="00525D0F">
      <w:pPr>
        <w:pStyle w:val="FootnoteText"/>
        <w:ind w:left="142" w:hanging="142"/>
        <w:rPr>
          <w:rFonts w:ascii="Arial" w:hAnsi="Arial" w:cs="Arial"/>
          <w:sz w:val="18"/>
          <w:szCs w:val="18"/>
        </w:rPr>
      </w:pPr>
      <w:r w:rsidRPr="00FC09F6">
        <w:rPr>
          <w:rStyle w:val="FootnoteReference"/>
          <w:rFonts w:ascii="Arial" w:hAnsi="Arial" w:cs="Arial"/>
          <w:sz w:val="18"/>
          <w:szCs w:val="18"/>
        </w:rPr>
        <w:footnoteRef/>
      </w:r>
      <w:r w:rsidRPr="00FC09F6">
        <w:rPr>
          <w:rFonts w:ascii="Arial" w:hAnsi="Arial" w:cs="Arial"/>
          <w:sz w:val="18"/>
          <w:szCs w:val="18"/>
        </w:rPr>
        <w:t xml:space="preserve"> The Functions of JAMPRO Focal Point and the Project Coordinator could concentrate on one single person in order to reduce levels of coordination.</w:t>
      </w:r>
    </w:p>
  </w:footnote>
  <w:footnote w:id="6">
    <w:p w14:paraId="3540CAFF" w14:textId="26A3B94B" w:rsidR="00E90A3B" w:rsidRPr="00E90A3B" w:rsidRDefault="00E90A3B">
      <w:pPr>
        <w:pStyle w:val="FootnoteText"/>
      </w:pPr>
      <w:r w:rsidRPr="00FC09F6">
        <w:rPr>
          <w:rStyle w:val="FootnoteReference"/>
          <w:rFonts w:ascii="Arial" w:hAnsi="Arial" w:cs="Arial"/>
          <w:sz w:val="18"/>
        </w:rPr>
        <w:footnoteRef/>
      </w:r>
      <w:r w:rsidRPr="00FC09F6">
        <w:rPr>
          <w:rFonts w:ascii="Arial" w:hAnsi="Arial" w:cs="Arial"/>
          <w:sz w:val="18"/>
        </w:rPr>
        <w:t xml:space="preserve"> FS Fund: Firm Specific Fund (Apprenticeships &amp; Finishing Schools)</w:t>
      </w:r>
    </w:p>
  </w:footnote>
  <w:footnote w:id="7">
    <w:p w14:paraId="3E01338A" w14:textId="77777777" w:rsidR="00027F75" w:rsidRPr="00FC09F6" w:rsidRDefault="00027F75" w:rsidP="00711A6E">
      <w:pPr>
        <w:pStyle w:val="FootnoteText"/>
        <w:spacing w:after="0"/>
        <w:ind w:left="180" w:hanging="180"/>
        <w:rPr>
          <w:rFonts w:ascii="Arial" w:hAnsi="Arial" w:cs="Arial"/>
          <w:sz w:val="18"/>
          <w:szCs w:val="18"/>
        </w:rPr>
      </w:pPr>
      <w:r w:rsidRPr="00FC09F6">
        <w:rPr>
          <w:rStyle w:val="FootnoteReference"/>
          <w:rFonts w:ascii="Arial" w:hAnsi="Arial" w:cs="Arial"/>
          <w:sz w:val="18"/>
          <w:szCs w:val="18"/>
        </w:rPr>
        <w:footnoteRef/>
      </w:r>
      <w:r w:rsidRPr="00FC09F6">
        <w:rPr>
          <w:rStyle w:val="FootnoteReference"/>
          <w:rFonts w:ascii="Arial" w:hAnsi="Arial" w:cs="Arial"/>
          <w:sz w:val="18"/>
          <w:szCs w:val="18"/>
        </w:rPr>
        <w:t xml:space="preserve">  </w:t>
      </w:r>
      <w:r w:rsidRPr="00FC09F6">
        <w:rPr>
          <w:rFonts w:ascii="Arial" w:hAnsi="Arial" w:cs="Arial"/>
          <w:sz w:val="18"/>
          <w:szCs w:val="18"/>
        </w:rPr>
        <w:tab/>
        <w:t xml:space="preserve">Strengthening of the skills development system will be led by HEART-Trust/NTA and NCTVET, the body responsible for ensuring the quality of training nationally. This will benefit its network of community colleges, universities and other private/public sector training providers across Jamaica. Furthermore, it will support the current merger within the Skills Development System (2.5 and 2.6 of Annex).  </w:t>
      </w:r>
    </w:p>
  </w:footnote>
  <w:footnote w:id="8">
    <w:p w14:paraId="0F961012" w14:textId="73C28316" w:rsidR="006D06AF" w:rsidRPr="00FC09F6" w:rsidRDefault="006D06AF" w:rsidP="006D06AF">
      <w:pPr>
        <w:pStyle w:val="FootnoteText"/>
        <w:ind w:left="142" w:hanging="142"/>
        <w:rPr>
          <w:rFonts w:ascii="Arial" w:hAnsi="Arial" w:cs="Arial"/>
          <w:sz w:val="18"/>
          <w:szCs w:val="18"/>
        </w:rPr>
      </w:pPr>
      <w:r w:rsidRPr="00FC09F6">
        <w:rPr>
          <w:rStyle w:val="FootnoteReference"/>
          <w:rFonts w:ascii="Arial" w:hAnsi="Arial" w:cs="Arial"/>
          <w:sz w:val="18"/>
          <w:szCs w:val="18"/>
        </w:rPr>
        <w:footnoteRef/>
      </w:r>
      <w:r w:rsidRPr="00FC09F6">
        <w:rPr>
          <w:rFonts w:ascii="Arial" w:hAnsi="Arial" w:cs="Arial"/>
          <w:sz w:val="18"/>
          <w:szCs w:val="18"/>
        </w:rPr>
        <w:t xml:space="preserve"> The contents and activities are orientative and should be defined in a Platform development plan and Awareness activities plan led by the Public - Private Governance of the Platform.</w:t>
      </w:r>
    </w:p>
  </w:footnote>
  <w:footnote w:id="9">
    <w:p w14:paraId="1D5E47C2" w14:textId="24C76154" w:rsidR="00027F75" w:rsidRPr="00FC09F6" w:rsidRDefault="00027F75">
      <w:pPr>
        <w:pStyle w:val="FootnoteText"/>
        <w:rPr>
          <w:rFonts w:ascii="Arial" w:hAnsi="Arial" w:cs="Arial"/>
        </w:rPr>
      </w:pPr>
      <w:r w:rsidRPr="00FC09F6">
        <w:rPr>
          <w:rStyle w:val="FootnoteReference"/>
          <w:rFonts w:ascii="Arial" w:hAnsi="Arial" w:cs="Arial"/>
        </w:rPr>
        <w:footnoteRef/>
      </w:r>
      <w:r w:rsidRPr="00FC09F6">
        <w:rPr>
          <w:rFonts w:ascii="Arial" w:hAnsi="Arial" w:cs="Arial"/>
        </w:rPr>
        <w:t xml:space="preserve"> Fund Administrator (and assistant if needed)</w:t>
      </w:r>
      <w:r w:rsidR="00FC09F6">
        <w:rPr>
          <w:rFonts w:ascii="Arial" w:hAnsi="Arial" w:cs="Arial"/>
        </w:rPr>
        <w:t>.</w:t>
      </w:r>
    </w:p>
  </w:footnote>
  <w:footnote w:id="10">
    <w:p w14:paraId="47D3653C" w14:textId="77777777" w:rsidR="00027F75" w:rsidRPr="00FC09F6" w:rsidRDefault="00027F75" w:rsidP="003645D6">
      <w:pPr>
        <w:pStyle w:val="FootnoteText"/>
        <w:spacing w:after="0"/>
        <w:ind w:left="274" w:hanging="274"/>
        <w:rPr>
          <w:rFonts w:ascii="Arial" w:hAnsi="Arial" w:cs="Arial"/>
          <w:sz w:val="18"/>
          <w:szCs w:val="18"/>
        </w:rPr>
      </w:pPr>
      <w:r w:rsidRPr="00FC09F6">
        <w:rPr>
          <w:rStyle w:val="FootnoteReference"/>
          <w:rFonts w:ascii="Arial" w:hAnsi="Arial" w:cs="Arial"/>
          <w:sz w:val="18"/>
          <w:szCs w:val="18"/>
        </w:rPr>
        <w:footnoteRef/>
      </w:r>
      <w:r w:rsidRPr="00FC09F6">
        <w:rPr>
          <w:rFonts w:ascii="Arial" w:hAnsi="Arial" w:cs="Arial"/>
          <w:sz w:val="18"/>
          <w:szCs w:val="18"/>
        </w:rPr>
        <w:t xml:space="preserve"> </w:t>
      </w:r>
      <w:r w:rsidRPr="00FC09F6">
        <w:rPr>
          <w:rFonts w:ascii="Arial" w:hAnsi="Arial" w:cs="Arial"/>
          <w:sz w:val="18"/>
          <w:szCs w:val="18"/>
        </w:rPr>
        <w:tab/>
        <w:t>Including HEART-Trust/NTA, JAMPRO, Port Authority of Jamaica and the BPIAJ.</w:t>
      </w:r>
    </w:p>
  </w:footnote>
  <w:footnote w:id="11">
    <w:p w14:paraId="13DF966D" w14:textId="77777777" w:rsidR="00027F75" w:rsidRPr="00370207" w:rsidRDefault="00027F75" w:rsidP="003645D6">
      <w:pPr>
        <w:pStyle w:val="FootnoteText"/>
        <w:spacing w:after="0"/>
        <w:ind w:left="274" w:hanging="274"/>
      </w:pPr>
      <w:r w:rsidRPr="00FC09F6">
        <w:rPr>
          <w:rStyle w:val="FootnoteReference"/>
          <w:rFonts w:ascii="Arial" w:hAnsi="Arial" w:cs="Arial"/>
          <w:sz w:val="18"/>
          <w:szCs w:val="18"/>
        </w:rPr>
        <w:footnoteRef/>
      </w:r>
      <w:r w:rsidRPr="00FC09F6">
        <w:rPr>
          <w:rFonts w:ascii="Arial" w:hAnsi="Arial" w:cs="Arial"/>
          <w:sz w:val="18"/>
          <w:szCs w:val="18"/>
        </w:rPr>
        <w:t xml:space="preserve"> </w:t>
      </w:r>
      <w:r w:rsidRPr="00FC09F6">
        <w:rPr>
          <w:rFonts w:ascii="Arial" w:hAnsi="Arial" w:cs="Arial"/>
          <w:sz w:val="18"/>
          <w:szCs w:val="18"/>
        </w:rPr>
        <w:tab/>
        <w:t>Strategy should include FDI attraction, diversification of current foreign operations, and development of local MSME service exporters</w:t>
      </w:r>
      <w:r w:rsidRPr="00FC09F6">
        <w:rPr>
          <w:rFonts w:ascii="Arial" w:hAnsi="Arial" w:cs="Arial"/>
          <w:noProof/>
          <w:sz w:val="18"/>
          <w:szCs w:val="18"/>
        </w:rPr>
        <w:t>. Ferrari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19EF4" w14:textId="77777777" w:rsidR="00027F75" w:rsidRDefault="00027F75" w:rsidP="00556ACC">
    <w:pPr>
      <w:pStyle w:val="Header"/>
      <w:jc w:val="right"/>
      <w:rPr>
        <w:rFonts w:ascii="Verdana" w:hAnsi="Verdana"/>
        <w:b/>
        <w:i/>
        <w:color w:val="FF0000"/>
        <w:sz w:val="16"/>
        <w:szCs w:val="16"/>
        <w:lang w:val="es-U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F4843" w14:textId="45C7950B" w:rsidR="00027F75" w:rsidRPr="00DD2C33" w:rsidRDefault="0069587B">
    <w:pPr>
      <w:pStyle w:val="Header"/>
      <w:rPr>
        <w:color w:val="7F7F7F" w:themeColor="text1" w:themeTint="80"/>
        <w:sz w:val="18"/>
        <w:szCs w:val="18"/>
      </w:rPr>
    </w:pPr>
    <w:sdt>
      <w:sdtPr>
        <w:rPr>
          <w:b/>
          <w:color w:val="C00000"/>
          <w:sz w:val="18"/>
          <w:szCs w:val="18"/>
        </w:rPr>
        <w:alias w:val="Title"/>
        <w:id w:val="-1582135000"/>
        <w:placeholder>
          <w:docPart w:val="A11F746D36514F2995D4CCA575E8B8FD"/>
        </w:placeholder>
        <w:dataBinding w:prefixMappings="xmlns:ns0='http://schemas.openxmlformats.org/package/2006/metadata/core-properties' xmlns:ns1='http://purl.org/dc/elements/1.1/'" w:xpath="/ns0:coreProperties[1]/ns1:title[1]" w:storeItemID="{6C3C8BC8-F283-45AE-878A-BAB7291924A1}"/>
        <w:text/>
      </w:sdtPr>
      <w:sdtEndPr/>
      <w:sdtContent>
        <w:r w:rsidR="00027F75" w:rsidRPr="00A15544">
          <w:rPr>
            <w:b/>
            <w:color w:val="C00000"/>
            <w:sz w:val="18"/>
            <w:szCs w:val="18"/>
          </w:rPr>
          <w:t>v.1.0 (draft proposal)</w:t>
        </w:r>
      </w:sdtContent>
    </w:sdt>
    <w:r w:rsidR="00027F75" w:rsidRPr="00DD2C33">
      <w:rPr>
        <w:rFonts w:eastAsiaTheme="majorEastAsia"/>
        <w:color w:val="7F7F7F" w:themeColor="text1" w:themeTint="80"/>
        <w:sz w:val="18"/>
        <w:szCs w:val="18"/>
      </w:rPr>
      <w:ptab w:relativeTo="margin" w:alignment="right" w:leader="none"/>
    </w:r>
    <w:sdt>
      <w:sdtPr>
        <w:rPr>
          <w:rFonts w:eastAsiaTheme="majorEastAsia"/>
          <w:color w:val="7F7F7F" w:themeColor="text1" w:themeTint="80"/>
          <w:sz w:val="18"/>
          <w:szCs w:val="18"/>
        </w:rPr>
        <w:alias w:val="Date"/>
        <w:id w:val="634997800"/>
        <w:placeholder>
          <w:docPart w:val="21DE78C2E1E24E7397191074EEC6350E"/>
        </w:placeholder>
        <w:dataBinding w:prefixMappings="xmlns:ns0='http://schemas.microsoft.com/office/2006/coverPageProps'" w:xpath="/ns0:CoverPageProperties[1]/ns0:PublishDate[1]" w:storeItemID="{55AF091B-3C7A-41E3-B477-F2FDAA23CFDA}"/>
        <w:date w:fullDate="2018-05-01T00:00:00Z">
          <w:dateFormat w:val="MMMM d, yyyy"/>
          <w:lid w:val="en-US"/>
          <w:storeMappedDataAs w:val="dateTime"/>
          <w:calendar w:val="gregorian"/>
        </w:date>
      </w:sdtPr>
      <w:sdtEndPr/>
      <w:sdtContent>
        <w:r w:rsidR="00A15544">
          <w:rPr>
            <w:rFonts w:eastAsiaTheme="majorEastAsia"/>
            <w:color w:val="7F7F7F" w:themeColor="text1" w:themeTint="80"/>
            <w:sz w:val="18"/>
            <w:szCs w:val="18"/>
          </w:rPr>
          <w:t>May 1, 2018</w:t>
        </w:r>
      </w:sdtContent>
    </w:sdt>
  </w:p>
  <w:p w14:paraId="5D30957B" w14:textId="77777777" w:rsidR="00027F75" w:rsidRDefault="00027F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6CF5"/>
    <w:multiLevelType w:val="hybridMultilevel"/>
    <w:tmpl w:val="C108F7D0"/>
    <w:lvl w:ilvl="0" w:tplc="B10A4440">
      <w:start w:val="1"/>
      <w:numFmt w:val="upperRoman"/>
      <w:lvlText w:val="%1."/>
      <w:lvlJc w:val="left"/>
      <w:pPr>
        <w:ind w:left="862" w:hanging="720"/>
      </w:pPr>
      <w:rPr>
        <w:rFonts w:hint="default"/>
        <w:b/>
      </w:rPr>
    </w:lvl>
    <w:lvl w:ilvl="1" w:tplc="380A0019" w:tentative="1">
      <w:start w:val="1"/>
      <w:numFmt w:val="lowerLetter"/>
      <w:lvlText w:val="%2."/>
      <w:lvlJc w:val="left"/>
      <w:pPr>
        <w:ind w:left="1222" w:hanging="360"/>
      </w:pPr>
    </w:lvl>
    <w:lvl w:ilvl="2" w:tplc="380A001B" w:tentative="1">
      <w:start w:val="1"/>
      <w:numFmt w:val="lowerRoman"/>
      <w:lvlText w:val="%3."/>
      <w:lvlJc w:val="right"/>
      <w:pPr>
        <w:ind w:left="1942" w:hanging="180"/>
      </w:pPr>
    </w:lvl>
    <w:lvl w:ilvl="3" w:tplc="380A000F" w:tentative="1">
      <w:start w:val="1"/>
      <w:numFmt w:val="decimal"/>
      <w:lvlText w:val="%4."/>
      <w:lvlJc w:val="left"/>
      <w:pPr>
        <w:ind w:left="2662" w:hanging="360"/>
      </w:pPr>
    </w:lvl>
    <w:lvl w:ilvl="4" w:tplc="380A0019" w:tentative="1">
      <w:start w:val="1"/>
      <w:numFmt w:val="lowerLetter"/>
      <w:lvlText w:val="%5."/>
      <w:lvlJc w:val="left"/>
      <w:pPr>
        <w:ind w:left="3382" w:hanging="360"/>
      </w:pPr>
    </w:lvl>
    <w:lvl w:ilvl="5" w:tplc="380A001B" w:tentative="1">
      <w:start w:val="1"/>
      <w:numFmt w:val="lowerRoman"/>
      <w:lvlText w:val="%6."/>
      <w:lvlJc w:val="right"/>
      <w:pPr>
        <w:ind w:left="4102" w:hanging="180"/>
      </w:pPr>
    </w:lvl>
    <w:lvl w:ilvl="6" w:tplc="380A000F" w:tentative="1">
      <w:start w:val="1"/>
      <w:numFmt w:val="decimal"/>
      <w:lvlText w:val="%7."/>
      <w:lvlJc w:val="left"/>
      <w:pPr>
        <w:ind w:left="4822" w:hanging="360"/>
      </w:pPr>
    </w:lvl>
    <w:lvl w:ilvl="7" w:tplc="380A0019" w:tentative="1">
      <w:start w:val="1"/>
      <w:numFmt w:val="lowerLetter"/>
      <w:lvlText w:val="%8."/>
      <w:lvlJc w:val="left"/>
      <w:pPr>
        <w:ind w:left="5542" w:hanging="360"/>
      </w:pPr>
    </w:lvl>
    <w:lvl w:ilvl="8" w:tplc="380A001B" w:tentative="1">
      <w:start w:val="1"/>
      <w:numFmt w:val="lowerRoman"/>
      <w:lvlText w:val="%9."/>
      <w:lvlJc w:val="right"/>
      <w:pPr>
        <w:ind w:left="6262" w:hanging="180"/>
      </w:pPr>
    </w:lvl>
  </w:abstractNum>
  <w:abstractNum w:abstractNumId="1" w15:restartNumberingAfterBreak="0">
    <w:nsid w:val="09F813CF"/>
    <w:multiLevelType w:val="hybridMultilevel"/>
    <w:tmpl w:val="605C1214"/>
    <w:lvl w:ilvl="0" w:tplc="07CA1E34">
      <w:start w:val="2"/>
      <w:numFmt w:val="bullet"/>
      <w:lvlText w:val="-"/>
      <w:lvlJc w:val="left"/>
      <w:pPr>
        <w:ind w:left="720" w:hanging="360"/>
      </w:pPr>
      <w:rPr>
        <w:rFonts w:ascii="Times New Roman" w:eastAsia="Times New Roman"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0AC134A8"/>
    <w:multiLevelType w:val="hybridMultilevel"/>
    <w:tmpl w:val="2CF2B596"/>
    <w:lvl w:ilvl="0" w:tplc="F38E2E78">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15:restartNumberingAfterBreak="0">
    <w:nsid w:val="0D7A2B35"/>
    <w:multiLevelType w:val="multilevel"/>
    <w:tmpl w:val="8DFC8A9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color w:val="auto"/>
        <w:sz w:val="22"/>
      </w:rPr>
    </w:lvl>
    <w:lvl w:ilvl="2">
      <w:start w:val="1"/>
      <w:numFmt w:val="lowerLetter"/>
      <w:lvlText w:val="%3."/>
      <w:lvlJc w:val="left"/>
      <w:pPr>
        <w:tabs>
          <w:tab w:val="num" w:pos="2304"/>
        </w:tabs>
        <w:ind w:left="2304" w:hanging="432"/>
      </w:pPr>
      <w:rPr>
        <w:rFonts w:ascii="Arial" w:hAnsi="Arial" w:cs="Arial" w:hint="default"/>
        <w:b w:val="0"/>
        <w:sz w:val="22"/>
        <w:szCs w:val="22"/>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0F171CB5"/>
    <w:multiLevelType w:val="hybridMultilevel"/>
    <w:tmpl w:val="F29CF92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12E16CF1"/>
    <w:multiLevelType w:val="hybridMultilevel"/>
    <w:tmpl w:val="6402FC54"/>
    <w:lvl w:ilvl="0" w:tplc="F94A480C">
      <w:start w:val="1"/>
      <w:numFmt w:val="lowerRoman"/>
      <w:lvlText w:val="(%1)"/>
      <w:lvlJc w:val="left"/>
      <w:pPr>
        <w:ind w:left="1080" w:hanging="720"/>
      </w:pPr>
      <w:rPr>
        <w:rFonts w:hint="default"/>
        <w:b/>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6" w15:restartNumberingAfterBreak="0">
    <w:nsid w:val="1E3E5505"/>
    <w:multiLevelType w:val="hybridMultilevel"/>
    <w:tmpl w:val="87C4D25E"/>
    <w:lvl w:ilvl="0" w:tplc="A752697E">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15:restartNumberingAfterBreak="0">
    <w:nsid w:val="1E8C2618"/>
    <w:multiLevelType w:val="hybridMultilevel"/>
    <w:tmpl w:val="0FA44DC4"/>
    <w:lvl w:ilvl="0" w:tplc="C2828A74">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8" w15:restartNumberingAfterBreak="0">
    <w:nsid w:val="20982C54"/>
    <w:multiLevelType w:val="multilevel"/>
    <w:tmpl w:val="7C5074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A16D03"/>
    <w:multiLevelType w:val="hybridMultilevel"/>
    <w:tmpl w:val="AB126954"/>
    <w:lvl w:ilvl="0" w:tplc="F15ABBFC">
      <w:start w:val="1"/>
      <w:numFmt w:val="lowerLetter"/>
      <w:lvlText w:val="%1)"/>
      <w:lvlJc w:val="left"/>
      <w:pPr>
        <w:ind w:left="720" w:hanging="360"/>
      </w:pPr>
      <w:rPr>
        <w:rFonts w:ascii="Calibri" w:hAnsi="Calibri"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874458"/>
    <w:multiLevelType w:val="hybridMultilevel"/>
    <w:tmpl w:val="1A105C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6508A7"/>
    <w:multiLevelType w:val="hybridMultilevel"/>
    <w:tmpl w:val="1C2E6460"/>
    <w:lvl w:ilvl="0" w:tplc="0C0A0003">
      <w:start w:val="1"/>
      <w:numFmt w:val="bullet"/>
      <w:lvlText w:val="o"/>
      <w:lvlJc w:val="left"/>
      <w:pPr>
        <w:ind w:left="1080" w:hanging="360"/>
      </w:pPr>
      <w:rPr>
        <w:rFonts w:ascii="Courier New" w:hAnsi="Courier New" w:cs="Courier New" w:hint="default"/>
        <w:sz w:val="12"/>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12" w15:restartNumberingAfterBreak="0">
    <w:nsid w:val="2B2C6945"/>
    <w:multiLevelType w:val="multilevel"/>
    <w:tmpl w:val="C2CEEC0E"/>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CB54569"/>
    <w:multiLevelType w:val="hybridMultilevel"/>
    <w:tmpl w:val="0394ABA6"/>
    <w:lvl w:ilvl="0" w:tplc="17A22154">
      <w:numFmt w:val="bullet"/>
      <w:lvlText w:val="-"/>
      <w:lvlJc w:val="left"/>
      <w:pPr>
        <w:ind w:left="720" w:hanging="360"/>
      </w:pPr>
      <w:rPr>
        <w:rFonts w:ascii="Times New Roman" w:eastAsia="Times New Roman"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4" w15:restartNumberingAfterBreak="0">
    <w:nsid w:val="2E7C7AA7"/>
    <w:multiLevelType w:val="hybridMultilevel"/>
    <w:tmpl w:val="4260C34A"/>
    <w:lvl w:ilvl="0" w:tplc="07CA1E34">
      <w:start w:val="2"/>
      <w:numFmt w:val="bullet"/>
      <w:lvlText w:val="-"/>
      <w:lvlJc w:val="left"/>
      <w:pPr>
        <w:ind w:left="720" w:hanging="360"/>
      </w:pPr>
      <w:rPr>
        <w:rFonts w:ascii="Times New Roman" w:eastAsia="Times New Roman"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5" w15:restartNumberingAfterBreak="0">
    <w:nsid w:val="30BC5199"/>
    <w:multiLevelType w:val="multilevel"/>
    <w:tmpl w:val="3EB29C5A"/>
    <w:lvl w:ilvl="0">
      <w:start w:val="2"/>
      <w:numFmt w:val="decimal"/>
      <w:lvlText w:val="%1"/>
      <w:lvlJc w:val="left"/>
      <w:pPr>
        <w:ind w:left="360" w:hanging="360"/>
      </w:pPr>
      <w:rPr>
        <w:rFonts w:hint="default"/>
      </w:rPr>
    </w:lvl>
    <w:lvl w:ilvl="1">
      <w:start w:val="1"/>
      <w:numFmt w:val="decimal"/>
      <w:lvlText w:val="%1.%2"/>
      <w:lvlJc w:val="left"/>
      <w:pPr>
        <w:ind w:left="531" w:hanging="360"/>
      </w:pPr>
      <w:rPr>
        <w:rFonts w:hint="default"/>
      </w:rPr>
    </w:lvl>
    <w:lvl w:ilvl="2">
      <w:start w:val="1"/>
      <w:numFmt w:val="decimal"/>
      <w:lvlText w:val="%1.%2.%3"/>
      <w:lvlJc w:val="left"/>
      <w:pPr>
        <w:ind w:left="1062" w:hanging="720"/>
      </w:pPr>
      <w:rPr>
        <w:rFonts w:hint="default"/>
      </w:rPr>
    </w:lvl>
    <w:lvl w:ilvl="3">
      <w:start w:val="1"/>
      <w:numFmt w:val="decimal"/>
      <w:lvlText w:val="%1.%2.%3.%4"/>
      <w:lvlJc w:val="left"/>
      <w:pPr>
        <w:ind w:left="1233" w:hanging="720"/>
      </w:pPr>
      <w:rPr>
        <w:rFonts w:hint="default"/>
      </w:rPr>
    </w:lvl>
    <w:lvl w:ilvl="4">
      <w:start w:val="1"/>
      <w:numFmt w:val="decimal"/>
      <w:lvlText w:val="%1.%2.%3.%4.%5"/>
      <w:lvlJc w:val="left"/>
      <w:pPr>
        <w:ind w:left="1404" w:hanging="720"/>
      </w:pPr>
      <w:rPr>
        <w:rFonts w:hint="default"/>
      </w:rPr>
    </w:lvl>
    <w:lvl w:ilvl="5">
      <w:start w:val="1"/>
      <w:numFmt w:val="decimal"/>
      <w:lvlText w:val="%1.%2.%3.%4.%5.%6"/>
      <w:lvlJc w:val="left"/>
      <w:pPr>
        <w:ind w:left="1935" w:hanging="1080"/>
      </w:pPr>
      <w:rPr>
        <w:rFonts w:hint="default"/>
      </w:rPr>
    </w:lvl>
    <w:lvl w:ilvl="6">
      <w:start w:val="1"/>
      <w:numFmt w:val="decimal"/>
      <w:lvlText w:val="%1.%2.%3.%4.%5.%6.%7"/>
      <w:lvlJc w:val="left"/>
      <w:pPr>
        <w:ind w:left="2106" w:hanging="1080"/>
      </w:pPr>
      <w:rPr>
        <w:rFonts w:hint="default"/>
      </w:rPr>
    </w:lvl>
    <w:lvl w:ilvl="7">
      <w:start w:val="1"/>
      <w:numFmt w:val="decimal"/>
      <w:lvlText w:val="%1.%2.%3.%4.%5.%6.%7.%8"/>
      <w:lvlJc w:val="left"/>
      <w:pPr>
        <w:ind w:left="2637" w:hanging="1440"/>
      </w:pPr>
      <w:rPr>
        <w:rFonts w:hint="default"/>
      </w:rPr>
    </w:lvl>
    <w:lvl w:ilvl="8">
      <w:start w:val="1"/>
      <w:numFmt w:val="decimal"/>
      <w:lvlText w:val="%1.%2.%3.%4.%5.%6.%7.%8.%9"/>
      <w:lvlJc w:val="left"/>
      <w:pPr>
        <w:ind w:left="2808" w:hanging="1440"/>
      </w:pPr>
      <w:rPr>
        <w:rFonts w:hint="default"/>
      </w:rPr>
    </w:lvl>
  </w:abstractNum>
  <w:abstractNum w:abstractNumId="16" w15:restartNumberingAfterBreak="0">
    <w:nsid w:val="3962220E"/>
    <w:multiLevelType w:val="multilevel"/>
    <w:tmpl w:val="398AC85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3BA4419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8953D5"/>
    <w:multiLevelType w:val="hybridMultilevel"/>
    <w:tmpl w:val="BFAA757E"/>
    <w:lvl w:ilvl="0" w:tplc="380A000F">
      <w:start w:val="1"/>
      <w:numFmt w:val="decimal"/>
      <w:lvlText w:val="%1."/>
      <w:lvlJc w:val="left"/>
      <w:pPr>
        <w:ind w:left="720" w:hanging="360"/>
      </w:pPr>
      <w:rPr>
        <w:rFonts w:hint="default"/>
        <w:sz w:val="12"/>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9" w15:restartNumberingAfterBreak="0">
    <w:nsid w:val="43A60CC8"/>
    <w:multiLevelType w:val="hybridMultilevel"/>
    <w:tmpl w:val="B69C315C"/>
    <w:lvl w:ilvl="0" w:tplc="04090011">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5E1C76"/>
    <w:multiLevelType w:val="multilevel"/>
    <w:tmpl w:val="4A02AD20"/>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1" w15:restartNumberingAfterBreak="0">
    <w:nsid w:val="4CCC0469"/>
    <w:multiLevelType w:val="multilevel"/>
    <w:tmpl w:val="D638A776"/>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3E0CAF"/>
    <w:multiLevelType w:val="multilevel"/>
    <w:tmpl w:val="8A8A4B7C"/>
    <w:lvl w:ilvl="0">
      <w:start w:val="3"/>
      <w:numFmt w:val="decimal"/>
      <w:lvlText w:val="%1"/>
      <w:lvlJc w:val="left"/>
      <w:pPr>
        <w:ind w:left="360" w:hanging="360"/>
      </w:pPr>
      <w:rPr>
        <w:rFonts w:hint="default"/>
      </w:rPr>
    </w:lvl>
    <w:lvl w:ilvl="1">
      <w:start w:val="1"/>
      <w:numFmt w:val="decimal"/>
      <w:lvlText w:val="%1.%2"/>
      <w:lvlJc w:val="left"/>
      <w:pPr>
        <w:ind w:left="531" w:hanging="360"/>
      </w:pPr>
      <w:rPr>
        <w:rFonts w:hint="default"/>
      </w:rPr>
    </w:lvl>
    <w:lvl w:ilvl="2">
      <w:start w:val="1"/>
      <w:numFmt w:val="decimal"/>
      <w:lvlText w:val="%1.%2.%3"/>
      <w:lvlJc w:val="left"/>
      <w:pPr>
        <w:ind w:left="1062" w:hanging="720"/>
      </w:pPr>
      <w:rPr>
        <w:rFonts w:hint="default"/>
      </w:rPr>
    </w:lvl>
    <w:lvl w:ilvl="3">
      <w:start w:val="1"/>
      <w:numFmt w:val="decimal"/>
      <w:lvlText w:val="%1.%2.%3.%4"/>
      <w:lvlJc w:val="left"/>
      <w:pPr>
        <w:ind w:left="1233" w:hanging="720"/>
      </w:pPr>
      <w:rPr>
        <w:rFonts w:hint="default"/>
      </w:rPr>
    </w:lvl>
    <w:lvl w:ilvl="4">
      <w:start w:val="1"/>
      <w:numFmt w:val="decimal"/>
      <w:lvlText w:val="%1.%2.%3.%4.%5"/>
      <w:lvlJc w:val="left"/>
      <w:pPr>
        <w:ind w:left="1404" w:hanging="720"/>
      </w:pPr>
      <w:rPr>
        <w:rFonts w:hint="default"/>
      </w:rPr>
    </w:lvl>
    <w:lvl w:ilvl="5">
      <w:start w:val="1"/>
      <w:numFmt w:val="decimal"/>
      <w:lvlText w:val="%1.%2.%3.%4.%5.%6"/>
      <w:lvlJc w:val="left"/>
      <w:pPr>
        <w:ind w:left="1935" w:hanging="1080"/>
      </w:pPr>
      <w:rPr>
        <w:rFonts w:hint="default"/>
      </w:rPr>
    </w:lvl>
    <w:lvl w:ilvl="6">
      <w:start w:val="1"/>
      <w:numFmt w:val="decimal"/>
      <w:lvlText w:val="%1.%2.%3.%4.%5.%6.%7"/>
      <w:lvlJc w:val="left"/>
      <w:pPr>
        <w:ind w:left="2106" w:hanging="1080"/>
      </w:pPr>
      <w:rPr>
        <w:rFonts w:hint="default"/>
      </w:rPr>
    </w:lvl>
    <w:lvl w:ilvl="7">
      <w:start w:val="1"/>
      <w:numFmt w:val="decimal"/>
      <w:lvlText w:val="%1.%2.%3.%4.%5.%6.%7.%8"/>
      <w:lvlJc w:val="left"/>
      <w:pPr>
        <w:ind w:left="2637" w:hanging="1440"/>
      </w:pPr>
      <w:rPr>
        <w:rFonts w:hint="default"/>
      </w:rPr>
    </w:lvl>
    <w:lvl w:ilvl="8">
      <w:start w:val="1"/>
      <w:numFmt w:val="decimal"/>
      <w:lvlText w:val="%1.%2.%3.%4.%5.%6.%7.%8.%9"/>
      <w:lvlJc w:val="left"/>
      <w:pPr>
        <w:ind w:left="2808" w:hanging="1440"/>
      </w:pPr>
      <w:rPr>
        <w:rFonts w:hint="default"/>
      </w:rPr>
    </w:lvl>
  </w:abstractNum>
  <w:abstractNum w:abstractNumId="23" w15:restartNumberingAfterBreak="0">
    <w:nsid w:val="57477AF1"/>
    <w:multiLevelType w:val="hybridMultilevel"/>
    <w:tmpl w:val="5E822B74"/>
    <w:lvl w:ilvl="0" w:tplc="380A0017">
      <w:start w:val="1"/>
      <w:numFmt w:val="low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4" w15:restartNumberingAfterBreak="0">
    <w:nsid w:val="5BC44051"/>
    <w:multiLevelType w:val="hybridMultilevel"/>
    <w:tmpl w:val="2EACD684"/>
    <w:lvl w:ilvl="0" w:tplc="07CA1E34">
      <w:start w:val="2"/>
      <w:numFmt w:val="bullet"/>
      <w:lvlText w:val="-"/>
      <w:lvlJc w:val="left"/>
      <w:pPr>
        <w:ind w:left="720" w:hanging="360"/>
      </w:pPr>
      <w:rPr>
        <w:rFonts w:ascii="Times New Roman" w:eastAsia="Times New Roman" w:hAnsi="Times New Roman" w:cs="Times New Roman"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5" w15:restartNumberingAfterBreak="0">
    <w:nsid w:val="5CD362D5"/>
    <w:multiLevelType w:val="multilevel"/>
    <w:tmpl w:val="C2CEEC0E"/>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D44362D"/>
    <w:multiLevelType w:val="hybridMultilevel"/>
    <w:tmpl w:val="41D63B72"/>
    <w:lvl w:ilvl="0" w:tplc="380A000F">
      <w:start w:val="1"/>
      <w:numFmt w:val="decimal"/>
      <w:lvlText w:val="%1."/>
      <w:lvlJc w:val="left"/>
      <w:pPr>
        <w:ind w:left="1080" w:hanging="360"/>
      </w:p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27" w15:restartNumberingAfterBreak="0">
    <w:nsid w:val="5EC155C8"/>
    <w:multiLevelType w:val="hybridMultilevel"/>
    <w:tmpl w:val="2B8847DC"/>
    <w:lvl w:ilvl="0" w:tplc="0C0A0003">
      <w:start w:val="1"/>
      <w:numFmt w:val="bullet"/>
      <w:lvlText w:val="o"/>
      <w:lvlJc w:val="left"/>
      <w:pPr>
        <w:ind w:left="1428" w:hanging="360"/>
      </w:pPr>
      <w:rPr>
        <w:rFonts w:ascii="Courier New" w:hAnsi="Courier New" w:cs="Courier New" w:hint="default"/>
        <w:sz w:val="12"/>
      </w:rPr>
    </w:lvl>
    <w:lvl w:ilvl="1" w:tplc="380A0003" w:tentative="1">
      <w:start w:val="1"/>
      <w:numFmt w:val="bullet"/>
      <w:lvlText w:val="o"/>
      <w:lvlJc w:val="left"/>
      <w:pPr>
        <w:ind w:left="2148" w:hanging="360"/>
      </w:pPr>
      <w:rPr>
        <w:rFonts w:ascii="Courier New" w:hAnsi="Courier New" w:cs="Courier New" w:hint="default"/>
      </w:rPr>
    </w:lvl>
    <w:lvl w:ilvl="2" w:tplc="380A0005" w:tentative="1">
      <w:start w:val="1"/>
      <w:numFmt w:val="bullet"/>
      <w:lvlText w:val=""/>
      <w:lvlJc w:val="left"/>
      <w:pPr>
        <w:ind w:left="2868" w:hanging="360"/>
      </w:pPr>
      <w:rPr>
        <w:rFonts w:ascii="Wingdings" w:hAnsi="Wingdings" w:hint="default"/>
      </w:rPr>
    </w:lvl>
    <w:lvl w:ilvl="3" w:tplc="380A0001" w:tentative="1">
      <w:start w:val="1"/>
      <w:numFmt w:val="bullet"/>
      <w:lvlText w:val=""/>
      <w:lvlJc w:val="left"/>
      <w:pPr>
        <w:ind w:left="3588" w:hanging="360"/>
      </w:pPr>
      <w:rPr>
        <w:rFonts w:ascii="Symbol" w:hAnsi="Symbol" w:hint="default"/>
      </w:rPr>
    </w:lvl>
    <w:lvl w:ilvl="4" w:tplc="380A0003" w:tentative="1">
      <w:start w:val="1"/>
      <w:numFmt w:val="bullet"/>
      <w:lvlText w:val="o"/>
      <w:lvlJc w:val="left"/>
      <w:pPr>
        <w:ind w:left="4308" w:hanging="360"/>
      </w:pPr>
      <w:rPr>
        <w:rFonts w:ascii="Courier New" w:hAnsi="Courier New" w:cs="Courier New" w:hint="default"/>
      </w:rPr>
    </w:lvl>
    <w:lvl w:ilvl="5" w:tplc="380A0005" w:tentative="1">
      <w:start w:val="1"/>
      <w:numFmt w:val="bullet"/>
      <w:lvlText w:val=""/>
      <w:lvlJc w:val="left"/>
      <w:pPr>
        <w:ind w:left="5028" w:hanging="360"/>
      </w:pPr>
      <w:rPr>
        <w:rFonts w:ascii="Wingdings" w:hAnsi="Wingdings" w:hint="default"/>
      </w:rPr>
    </w:lvl>
    <w:lvl w:ilvl="6" w:tplc="380A0001" w:tentative="1">
      <w:start w:val="1"/>
      <w:numFmt w:val="bullet"/>
      <w:lvlText w:val=""/>
      <w:lvlJc w:val="left"/>
      <w:pPr>
        <w:ind w:left="5748" w:hanging="360"/>
      </w:pPr>
      <w:rPr>
        <w:rFonts w:ascii="Symbol" w:hAnsi="Symbol" w:hint="default"/>
      </w:rPr>
    </w:lvl>
    <w:lvl w:ilvl="7" w:tplc="380A0003" w:tentative="1">
      <w:start w:val="1"/>
      <w:numFmt w:val="bullet"/>
      <w:lvlText w:val="o"/>
      <w:lvlJc w:val="left"/>
      <w:pPr>
        <w:ind w:left="6468" w:hanging="360"/>
      </w:pPr>
      <w:rPr>
        <w:rFonts w:ascii="Courier New" w:hAnsi="Courier New" w:cs="Courier New" w:hint="default"/>
      </w:rPr>
    </w:lvl>
    <w:lvl w:ilvl="8" w:tplc="380A0005" w:tentative="1">
      <w:start w:val="1"/>
      <w:numFmt w:val="bullet"/>
      <w:lvlText w:val=""/>
      <w:lvlJc w:val="left"/>
      <w:pPr>
        <w:ind w:left="7188" w:hanging="360"/>
      </w:pPr>
      <w:rPr>
        <w:rFonts w:ascii="Wingdings" w:hAnsi="Wingdings" w:hint="default"/>
      </w:rPr>
    </w:lvl>
  </w:abstractNum>
  <w:abstractNum w:abstractNumId="28" w15:restartNumberingAfterBreak="0">
    <w:nsid w:val="65164B92"/>
    <w:multiLevelType w:val="hybridMultilevel"/>
    <w:tmpl w:val="83BA070E"/>
    <w:lvl w:ilvl="0" w:tplc="5D9E0F84">
      <w:start w:val="1"/>
      <w:numFmt w:val="upperLetter"/>
      <w:lvlText w:val="%1)"/>
      <w:lvlJc w:val="left"/>
      <w:pPr>
        <w:ind w:left="644" w:hanging="360"/>
      </w:pPr>
      <w:rPr>
        <w:rFonts w:hint="default"/>
      </w:rPr>
    </w:lvl>
    <w:lvl w:ilvl="1" w:tplc="380A0019" w:tentative="1">
      <w:start w:val="1"/>
      <w:numFmt w:val="lowerLetter"/>
      <w:lvlText w:val="%2."/>
      <w:lvlJc w:val="left"/>
      <w:pPr>
        <w:ind w:left="1364" w:hanging="360"/>
      </w:pPr>
    </w:lvl>
    <w:lvl w:ilvl="2" w:tplc="380A001B" w:tentative="1">
      <w:start w:val="1"/>
      <w:numFmt w:val="lowerRoman"/>
      <w:lvlText w:val="%3."/>
      <w:lvlJc w:val="right"/>
      <w:pPr>
        <w:ind w:left="2084" w:hanging="180"/>
      </w:pPr>
    </w:lvl>
    <w:lvl w:ilvl="3" w:tplc="380A000F" w:tentative="1">
      <w:start w:val="1"/>
      <w:numFmt w:val="decimal"/>
      <w:lvlText w:val="%4."/>
      <w:lvlJc w:val="left"/>
      <w:pPr>
        <w:ind w:left="2804" w:hanging="360"/>
      </w:pPr>
    </w:lvl>
    <w:lvl w:ilvl="4" w:tplc="380A0019" w:tentative="1">
      <w:start w:val="1"/>
      <w:numFmt w:val="lowerLetter"/>
      <w:lvlText w:val="%5."/>
      <w:lvlJc w:val="left"/>
      <w:pPr>
        <w:ind w:left="3524" w:hanging="360"/>
      </w:pPr>
    </w:lvl>
    <w:lvl w:ilvl="5" w:tplc="380A001B" w:tentative="1">
      <w:start w:val="1"/>
      <w:numFmt w:val="lowerRoman"/>
      <w:lvlText w:val="%6."/>
      <w:lvlJc w:val="right"/>
      <w:pPr>
        <w:ind w:left="4244" w:hanging="180"/>
      </w:pPr>
    </w:lvl>
    <w:lvl w:ilvl="6" w:tplc="380A000F" w:tentative="1">
      <w:start w:val="1"/>
      <w:numFmt w:val="decimal"/>
      <w:lvlText w:val="%7."/>
      <w:lvlJc w:val="left"/>
      <w:pPr>
        <w:ind w:left="4964" w:hanging="360"/>
      </w:pPr>
    </w:lvl>
    <w:lvl w:ilvl="7" w:tplc="380A0019" w:tentative="1">
      <w:start w:val="1"/>
      <w:numFmt w:val="lowerLetter"/>
      <w:lvlText w:val="%8."/>
      <w:lvlJc w:val="left"/>
      <w:pPr>
        <w:ind w:left="5684" w:hanging="360"/>
      </w:pPr>
    </w:lvl>
    <w:lvl w:ilvl="8" w:tplc="380A001B" w:tentative="1">
      <w:start w:val="1"/>
      <w:numFmt w:val="lowerRoman"/>
      <w:lvlText w:val="%9."/>
      <w:lvlJc w:val="right"/>
      <w:pPr>
        <w:ind w:left="6404" w:hanging="180"/>
      </w:pPr>
    </w:lvl>
  </w:abstractNum>
  <w:abstractNum w:abstractNumId="29" w15:restartNumberingAfterBreak="0">
    <w:nsid w:val="673C4837"/>
    <w:multiLevelType w:val="multilevel"/>
    <w:tmpl w:val="52645764"/>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8A146F6"/>
    <w:multiLevelType w:val="hybridMultilevel"/>
    <w:tmpl w:val="0728FB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905CE8"/>
    <w:multiLevelType w:val="hybridMultilevel"/>
    <w:tmpl w:val="192C0068"/>
    <w:lvl w:ilvl="0" w:tplc="380A001B">
      <w:start w:val="1"/>
      <w:numFmt w:val="lowerRoman"/>
      <w:lvlText w:val="%1."/>
      <w:lvlJc w:val="right"/>
      <w:pPr>
        <w:ind w:left="720" w:hanging="360"/>
      </w:pPr>
    </w:lvl>
    <w:lvl w:ilvl="1" w:tplc="380A0019" w:tentative="1">
      <w:start w:val="1"/>
      <w:numFmt w:val="lowerLetter"/>
      <w:lvlText w:val="%2."/>
      <w:lvlJc w:val="left"/>
      <w:pPr>
        <w:ind w:left="1440" w:hanging="360"/>
      </w:pPr>
    </w:lvl>
    <w:lvl w:ilvl="2" w:tplc="380A001B">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2" w15:restartNumberingAfterBreak="0">
    <w:nsid w:val="6CA0139D"/>
    <w:multiLevelType w:val="multilevel"/>
    <w:tmpl w:val="4DFE68BA"/>
    <w:lvl w:ilvl="0">
      <w:start w:val="1"/>
      <w:numFmt w:val="decimal"/>
      <w:lvlText w:val="%1"/>
      <w:lvlJc w:val="left"/>
      <w:pPr>
        <w:ind w:left="360" w:hanging="360"/>
      </w:pPr>
      <w:rPr>
        <w:rFonts w:hint="default"/>
      </w:rPr>
    </w:lvl>
    <w:lvl w:ilvl="1">
      <w:start w:val="1"/>
      <w:numFmt w:val="decimal"/>
      <w:lvlText w:val="%1.%2"/>
      <w:lvlJc w:val="left"/>
      <w:pPr>
        <w:ind w:left="531" w:hanging="360"/>
      </w:pPr>
      <w:rPr>
        <w:rFonts w:hint="default"/>
      </w:rPr>
    </w:lvl>
    <w:lvl w:ilvl="2">
      <w:start w:val="1"/>
      <w:numFmt w:val="decimal"/>
      <w:lvlText w:val="%1.%2.%3"/>
      <w:lvlJc w:val="left"/>
      <w:pPr>
        <w:ind w:left="1062" w:hanging="720"/>
      </w:pPr>
      <w:rPr>
        <w:rFonts w:hint="default"/>
      </w:rPr>
    </w:lvl>
    <w:lvl w:ilvl="3">
      <w:start w:val="1"/>
      <w:numFmt w:val="decimal"/>
      <w:lvlText w:val="%1.%2.%3.%4"/>
      <w:lvlJc w:val="left"/>
      <w:pPr>
        <w:ind w:left="1233" w:hanging="720"/>
      </w:pPr>
      <w:rPr>
        <w:rFonts w:hint="default"/>
      </w:rPr>
    </w:lvl>
    <w:lvl w:ilvl="4">
      <w:start w:val="1"/>
      <w:numFmt w:val="decimal"/>
      <w:lvlText w:val="%1.%2.%3.%4.%5"/>
      <w:lvlJc w:val="left"/>
      <w:pPr>
        <w:ind w:left="1404" w:hanging="720"/>
      </w:pPr>
      <w:rPr>
        <w:rFonts w:hint="default"/>
      </w:rPr>
    </w:lvl>
    <w:lvl w:ilvl="5">
      <w:start w:val="1"/>
      <w:numFmt w:val="decimal"/>
      <w:lvlText w:val="%1.%2.%3.%4.%5.%6"/>
      <w:lvlJc w:val="left"/>
      <w:pPr>
        <w:ind w:left="1935" w:hanging="1080"/>
      </w:pPr>
      <w:rPr>
        <w:rFonts w:hint="default"/>
      </w:rPr>
    </w:lvl>
    <w:lvl w:ilvl="6">
      <w:start w:val="1"/>
      <w:numFmt w:val="decimal"/>
      <w:lvlText w:val="%1.%2.%3.%4.%5.%6.%7"/>
      <w:lvlJc w:val="left"/>
      <w:pPr>
        <w:ind w:left="2106" w:hanging="1080"/>
      </w:pPr>
      <w:rPr>
        <w:rFonts w:hint="default"/>
      </w:rPr>
    </w:lvl>
    <w:lvl w:ilvl="7">
      <w:start w:val="1"/>
      <w:numFmt w:val="decimal"/>
      <w:lvlText w:val="%1.%2.%3.%4.%5.%6.%7.%8"/>
      <w:lvlJc w:val="left"/>
      <w:pPr>
        <w:ind w:left="2637" w:hanging="1440"/>
      </w:pPr>
      <w:rPr>
        <w:rFonts w:hint="default"/>
      </w:rPr>
    </w:lvl>
    <w:lvl w:ilvl="8">
      <w:start w:val="1"/>
      <w:numFmt w:val="decimal"/>
      <w:lvlText w:val="%1.%2.%3.%4.%5.%6.%7.%8.%9"/>
      <w:lvlJc w:val="left"/>
      <w:pPr>
        <w:ind w:left="2808" w:hanging="1440"/>
      </w:pPr>
      <w:rPr>
        <w:rFonts w:hint="default"/>
      </w:rPr>
    </w:lvl>
  </w:abstractNum>
  <w:abstractNum w:abstractNumId="33" w15:restartNumberingAfterBreak="0">
    <w:nsid w:val="71761A07"/>
    <w:multiLevelType w:val="multilevel"/>
    <w:tmpl w:val="4A82CC04"/>
    <w:lvl w:ilvl="0">
      <w:start w:val="1"/>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19B0FB5"/>
    <w:multiLevelType w:val="hybridMultilevel"/>
    <w:tmpl w:val="719CCA72"/>
    <w:lvl w:ilvl="0" w:tplc="478EA06A">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5" w15:restartNumberingAfterBreak="0">
    <w:nsid w:val="78E95BAF"/>
    <w:multiLevelType w:val="multilevel"/>
    <w:tmpl w:val="4A82CC04"/>
    <w:lvl w:ilvl="0">
      <w:start w:val="1"/>
      <w:numFmt w:val="decimal"/>
      <w:lvlText w:val="%1"/>
      <w:lvlJc w:val="left"/>
      <w:pPr>
        <w:ind w:left="400" w:hanging="400"/>
      </w:pPr>
      <w:rPr>
        <w:rFonts w:hint="default"/>
      </w:rPr>
    </w:lvl>
    <w:lvl w:ilvl="1">
      <w:start w:val="5"/>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A596C48"/>
    <w:multiLevelType w:val="multilevel"/>
    <w:tmpl w:val="8EFCE3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E914D10"/>
    <w:multiLevelType w:val="hybridMultilevel"/>
    <w:tmpl w:val="4A4CC620"/>
    <w:lvl w:ilvl="0" w:tplc="864EFC64">
      <w:start w:val="1"/>
      <w:numFmt w:val="bullet"/>
      <w:lvlText w:val="-"/>
      <w:lvlJc w:val="left"/>
      <w:pPr>
        <w:ind w:left="720" w:hanging="360"/>
      </w:pPr>
      <w:rPr>
        <w:rFonts w:ascii="Vrinda" w:hAnsi="Vrinda" w:hint="default"/>
        <w:sz w:val="12"/>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32"/>
  </w:num>
  <w:num w:numId="4">
    <w:abstractNumId w:val="15"/>
  </w:num>
  <w:num w:numId="5">
    <w:abstractNumId w:val="22"/>
  </w:num>
  <w:num w:numId="6">
    <w:abstractNumId w:val="25"/>
  </w:num>
  <w:num w:numId="7">
    <w:abstractNumId w:val="21"/>
  </w:num>
  <w:num w:numId="8">
    <w:abstractNumId w:val="28"/>
  </w:num>
  <w:num w:numId="9">
    <w:abstractNumId w:val="37"/>
  </w:num>
  <w:num w:numId="10">
    <w:abstractNumId w:val="27"/>
  </w:num>
  <w:num w:numId="11">
    <w:abstractNumId w:val="24"/>
  </w:num>
  <w:num w:numId="12">
    <w:abstractNumId w:val="1"/>
  </w:num>
  <w:num w:numId="13">
    <w:abstractNumId w:val="20"/>
  </w:num>
  <w:num w:numId="14">
    <w:abstractNumId w:val="3"/>
  </w:num>
  <w:num w:numId="15">
    <w:abstractNumId w:val="19"/>
  </w:num>
  <w:num w:numId="16">
    <w:abstractNumId w:val="30"/>
  </w:num>
  <w:num w:numId="17">
    <w:abstractNumId w:val="1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12"/>
  </w:num>
  <w:num w:numId="21">
    <w:abstractNumId w:val="35"/>
  </w:num>
  <w:num w:numId="22">
    <w:abstractNumId w:val="9"/>
  </w:num>
  <w:num w:numId="23">
    <w:abstractNumId w:val="17"/>
  </w:num>
  <w:num w:numId="24">
    <w:abstractNumId w:val="13"/>
  </w:num>
  <w:num w:numId="25">
    <w:abstractNumId w:val="18"/>
  </w:num>
  <w:num w:numId="26">
    <w:abstractNumId w:val="4"/>
  </w:num>
  <w:num w:numId="27">
    <w:abstractNumId w:val="14"/>
  </w:num>
  <w:num w:numId="28">
    <w:abstractNumId w:val="23"/>
  </w:num>
  <w:num w:numId="29">
    <w:abstractNumId w:val="8"/>
  </w:num>
  <w:num w:numId="30">
    <w:abstractNumId w:val="6"/>
  </w:num>
  <w:num w:numId="31">
    <w:abstractNumId w:val="31"/>
  </w:num>
  <w:num w:numId="32">
    <w:abstractNumId w:val="34"/>
  </w:num>
  <w:num w:numId="33">
    <w:abstractNumId w:val="5"/>
  </w:num>
  <w:num w:numId="34">
    <w:abstractNumId w:val="16"/>
  </w:num>
  <w:num w:numId="35">
    <w:abstractNumId w:val="36"/>
  </w:num>
  <w:num w:numId="36">
    <w:abstractNumId w:val="7"/>
  </w:num>
  <w:num w:numId="37">
    <w:abstractNumId w:val="2"/>
  </w:num>
  <w:num w:numId="38">
    <w:abstractNumId w:val="26"/>
  </w:num>
  <w:num w:numId="39">
    <w:abstractNumId w:val="1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on, Fernando Yitzack">
    <w15:presenceInfo w15:providerId="AD" w15:userId="S-1-5-21-3560232635-1406422398-2702866923-98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593"/>
    <w:rsid w:val="00000281"/>
    <w:rsid w:val="00004314"/>
    <w:rsid w:val="00004B20"/>
    <w:rsid w:val="00006B66"/>
    <w:rsid w:val="00014B07"/>
    <w:rsid w:val="00017C19"/>
    <w:rsid w:val="00017D10"/>
    <w:rsid w:val="0002491F"/>
    <w:rsid w:val="00025769"/>
    <w:rsid w:val="00026D5B"/>
    <w:rsid w:val="00027F75"/>
    <w:rsid w:val="000316D7"/>
    <w:rsid w:val="000332C0"/>
    <w:rsid w:val="000346D4"/>
    <w:rsid w:val="0003542E"/>
    <w:rsid w:val="00037C9C"/>
    <w:rsid w:val="0004048A"/>
    <w:rsid w:val="00041012"/>
    <w:rsid w:val="00043154"/>
    <w:rsid w:val="00043AB6"/>
    <w:rsid w:val="00044D61"/>
    <w:rsid w:val="00045B1C"/>
    <w:rsid w:val="0004707D"/>
    <w:rsid w:val="000471FB"/>
    <w:rsid w:val="000474F4"/>
    <w:rsid w:val="000516CB"/>
    <w:rsid w:val="000520FF"/>
    <w:rsid w:val="00056BFF"/>
    <w:rsid w:val="00063275"/>
    <w:rsid w:val="000714D4"/>
    <w:rsid w:val="000731C4"/>
    <w:rsid w:val="00073623"/>
    <w:rsid w:val="0007462F"/>
    <w:rsid w:val="000804EC"/>
    <w:rsid w:val="00082D4F"/>
    <w:rsid w:val="000830C6"/>
    <w:rsid w:val="000844AA"/>
    <w:rsid w:val="00084E27"/>
    <w:rsid w:val="00086238"/>
    <w:rsid w:val="00092139"/>
    <w:rsid w:val="000937D1"/>
    <w:rsid w:val="00094D63"/>
    <w:rsid w:val="000959CC"/>
    <w:rsid w:val="00095C0A"/>
    <w:rsid w:val="0009745A"/>
    <w:rsid w:val="000A08F8"/>
    <w:rsid w:val="000A39AF"/>
    <w:rsid w:val="000A54AB"/>
    <w:rsid w:val="000A6A95"/>
    <w:rsid w:val="000B0095"/>
    <w:rsid w:val="000B5377"/>
    <w:rsid w:val="000B6713"/>
    <w:rsid w:val="000B6A24"/>
    <w:rsid w:val="000B6CBC"/>
    <w:rsid w:val="000B752A"/>
    <w:rsid w:val="000C06FF"/>
    <w:rsid w:val="000C18CC"/>
    <w:rsid w:val="000C1A45"/>
    <w:rsid w:val="000C3827"/>
    <w:rsid w:val="000C67D0"/>
    <w:rsid w:val="000D04EF"/>
    <w:rsid w:val="000D1050"/>
    <w:rsid w:val="000D1FC2"/>
    <w:rsid w:val="000D2EDB"/>
    <w:rsid w:val="000D44E6"/>
    <w:rsid w:val="000D6FCF"/>
    <w:rsid w:val="000E00ED"/>
    <w:rsid w:val="000E1088"/>
    <w:rsid w:val="000E1CCD"/>
    <w:rsid w:val="000E2A96"/>
    <w:rsid w:val="000E2EEA"/>
    <w:rsid w:val="000E3DCF"/>
    <w:rsid w:val="000F097C"/>
    <w:rsid w:val="000F66DB"/>
    <w:rsid w:val="00102B07"/>
    <w:rsid w:val="00103E11"/>
    <w:rsid w:val="001047E9"/>
    <w:rsid w:val="001059A1"/>
    <w:rsid w:val="00105C25"/>
    <w:rsid w:val="0011277F"/>
    <w:rsid w:val="00115ADA"/>
    <w:rsid w:val="00116136"/>
    <w:rsid w:val="001173F1"/>
    <w:rsid w:val="001228D7"/>
    <w:rsid w:val="00124368"/>
    <w:rsid w:val="00124774"/>
    <w:rsid w:val="00127E22"/>
    <w:rsid w:val="00130FBB"/>
    <w:rsid w:val="001317F9"/>
    <w:rsid w:val="00133137"/>
    <w:rsid w:val="00137696"/>
    <w:rsid w:val="00140E3E"/>
    <w:rsid w:val="00141C7C"/>
    <w:rsid w:val="00141DFE"/>
    <w:rsid w:val="0014266A"/>
    <w:rsid w:val="00142FA4"/>
    <w:rsid w:val="001435DF"/>
    <w:rsid w:val="00150B67"/>
    <w:rsid w:val="001525F7"/>
    <w:rsid w:val="001539CF"/>
    <w:rsid w:val="00153FBE"/>
    <w:rsid w:val="00154E52"/>
    <w:rsid w:val="001552A4"/>
    <w:rsid w:val="00161C43"/>
    <w:rsid w:val="00164BAD"/>
    <w:rsid w:val="0016544B"/>
    <w:rsid w:val="00166E34"/>
    <w:rsid w:val="0016780B"/>
    <w:rsid w:val="001738C2"/>
    <w:rsid w:val="00173C70"/>
    <w:rsid w:val="00185A8C"/>
    <w:rsid w:val="00195B94"/>
    <w:rsid w:val="00196274"/>
    <w:rsid w:val="001971E4"/>
    <w:rsid w:val="00197ECA"/>
    <w:rsid w:val="001A066A"/>
    <w:rsid w:val="001A2DCB"/>
    <w:rsid w:val="001A40CE"/>
    <w:rsid w:val="001A4BE0"/>
    <w:rsid w:val="001A4CA9"/>
    <w:rsid w:val="001A6863"/>
    <w:rsid w:val="001B06E4"/>
    <w:rsid w:val="001B25EF"/>
    <w:rsid w:val="001B42AA"/>
    <w:rsid w:val="001B66A5"/>
    <w:rsid w:val="001C1419"/>
    <w:rsid w:val="001C2871"/>
    <w:rsid w:val="001C37E7"/>
    <w:rsid w:val="001C488D"/>
    <w:rsid w:val="001D3A59"/>
    <w:rsid w:val="001D4BAE"/>
    <w:rsid w:val="001D56C5"/>
    <w:rsid w:val="001D5C8A"/>
    <w:rsid w:val="001D6AE8"/>
    <w:rsid w:val="001D718E"/>
    <w:rsid w:val="001E141C"/>
    <w:rsid w:val="001E1897"/>
    <w:rsid w:val="001E1D1F"/>
    <w:rsid w:val="001E65A4"/>
    <w:rsid w:val="001E6C41"/>
    <w:rsid w:val="001E715D"/>
    <w:rsid w:val="001E74EC"/>
    <w:rsid w:val="001F0924"/>
    <w:rsid w:val="001F0A2F"/>
    <w:rsid w:val="001F6EDD"/>
    <w:rsid w:val="001F70D9"/>
    <w:rsid w:val="002007A6"/>
    <w:rsid w:val="0020080F"/>
    <w:rsid w:val="00203982"/>
    <w:rsid w:val="00205340"/>
    <w:rsid w:val="002073EE"/>
    <w:rsid w:val="00211485"/>
    <w:rsid w:val="00212743"/>
    <w:rsid w:val="00213443"/>
    <w:rsid w:val="00217EB2"/>
    <w:rsid w:val="00222DF1"/>
    <w:rsid w:val="00222F9E"/>
    <w:rsid w:val="00223500"/>
    <w:rsid w:val="00223507"/>
    <w:rsid w:val="002273C8"/>
    <w:rsid w:val="002301B0"/>
    <w:rsid w:val="00233FE8"/>
    <w:rsid w:val="00234892"/>
    <w:rsid w:val="00234AF5"/>
    <w:rsid w:val="00234BEC"/>
    <w:rsid w:val="00235DC5"/>
    <w:rsid w:val="00240552"/>
    <w:rsid w:val="00242523"/>
    <w:rsid w:val="00247E8C"/>
    <w:rsid w:val="00251719"/>
    <w:rsid w:val="00254A1A"/>
    <w:rsid w:val="00256A5F"/>
    <w:rsid w:val="00257161"/>
    <w:rsid w:val="0025790E"/>
    <w:rsid w:val="0026194B"/>
    <w:rsid w:val="00262315"/>
    <w:rsid w:val="0026277B"/>
    <w:rsid w:val="00264282"/>
    <w:rsid w:val="00264EFB"/>
    <w:rsid w:val="00265D20"/>
    <w:rsid w:val="002667E9"/>
    <w:rsid w:val="00266FB7"/>
    <w:rsid w:val="00270B3F"/>
    <w:rsid w:val="00270DEB"/>
    <w:rsid w:val="00272168"/>
    <w:rsid w:val="00273AA4"/>
    <w:rsid w:val="00275113"/>
    <w:rsid w:val="00280770"/>
    <w:rsid w:val="002808E3"/>
    <w:rsid w:val="002816F1"/>
    <w:rsid w:val="0029304A"/>
    <w:rsid w:val="0029385F"/>
    <w:rsid w:val="00294D4E"/>
    <w:rsid w:val="002955B3"/>
    <w:rsid w:val="00297FB5"/>
    <w:rsid w:val="002A0444"/>
    <w:rsid w:val="002A117F"/>
    <w:rsid w:val="002A1B1F"/>
    <w:rsid w:val="002A3B24"/>
    <w:rsid w:val="002A542A"/>
    <w:rsid w:val="002A7CAE"/>
    <w:rsid w:val="002B29CD"/>
    <w:rsid w:val="002B6A29"/>
    <w:rsid w:val="002C267D"/>
    <w:rsid w:val="002C3FA7"/>
    <w:rsid w:val="002C5C34"/>
    <w:rsid w:val="002D1371"/>
    <w:rsid w:val="002D57C3"/>
    <w:rsid w:val="002D5F1D"/>
    <w:rsid w:val="002D6022"/>
    <w:rsid w:val="002E06DF"/>
    <w:rsid w:val="002E1254"/>
    <w:rsid w:val="002E5BDB"/>
    <w:rsid w:val="002E7991"/>
    <w:rsid w:val="002E79E5"/>
    <w:rsid w:val="002F25B9"/>
    <w:rsid w:val="002F5BA4"/>
    <w:rsid w:val="002F6726"/>
    <w:rsid w:val="002F7234"/>
    <w:rsid w:val="002F74E0"/>
    <w:rsid w:val="00302BC7"/>
    <w:rsid w:val="003038A1"/>
    <w:rsid w:val="00312E0B"/>
    <w:rsid w:val="0031579D"/>
    <w:rsid w:val="00316C5F"/>
    <w:rsid w:val="00317AA6"/>
    <w:rsid w:val="003247B1"/>
    <w:rsid w:val="0032710F"/>
    <w:rsid w:val="003278A7"/>
    <w:rsid w:val="00332BC8"/>
    <w:rsid w:val="003425F5"/>
    <w:rsid w:val="00342CC7"/>
    <w:rsid w:val="0034310C"/>
    <w:rsid w:val="00343111"/>
    <w:rsid w:val="00345AB3"/>
    <w:rsid w:val="003501E8"/>
    <w:rsid w:val="00351F27"/>
    <w:rsid w:val="003536D9"/>
    <w:rsid w:val="00354BDD"/>
    <w:rsid w:val="00360B2A"/>
    <w:rsid w:val="00361501"/>
    <w:rsid w:val="00361903"/>
    <w:rsid w:val="00363BAE"/>
    <w:rsid w:val="003645D6"/>
    <w:rsid w:val="00364E47"/>
    <w:rsid w:val="00365265"/>
    <w:rsid w:val="003652D8"/>
    <w:rsid w:val="00365A59"/>
    <w:rsid w:val="00370207"/>
    <w:rsid w:val="003724F4"/>
    <w:rsid w:val="00373A8B"/>
    <w:rsid w:val="003759DC"/>
    <w:rsid w:val="00376AFA"/>
    <w:rsid w:val="00377F25"/>
    <w:rsid w:val="003822C1"/>
    <w:rsid w:val="0038425A"/>
    <w:rsid w:val="003855E2"/>
    <w:rsid w:val="00386368"/>
    <w:rsid w:val="00391D74"/>
    <w:rsid w:val="0039538D"/>
    <w:rsid w:val="003958A3"/>
    <w:rsid w:val="003968BD"/>
    <w:rsid w:val="003A00BA"/>
    <w:rsid w:val="003A1BCB"/>
    <w:rsid w:val="003A1D60"/>
    <w:rsid w:val="003A2717"/>
    <w:rsid w:val="003A5735"/>
    <w:rsid w:val="003A7115"/>
    <w:rsid w:val="003A7297"/>
    <w:rsid w:val="003B1015"/>
    <w:rsid w:val="003B3706"/>
    <w:rsid w:val="003B4D7B"/>
    <w:rsid w:val="003B6A2D"/>
    <w:rsid w:val="003B7939"/>
    <w:rsid w:val="003C09B3"/>
    <w:rsid w:val="003C4B54"/>
    <w:rsid w:val="003C4BA6"/>
    <w:rsid w:val="003C51F7"/>
    <w:rsid w:val="003C60EA"/>
    <w:rsid w:val="003C69A1"/>
    <w:rsid w:val="003C7743"/>
    <w:rsid w:val="003D2085"/>
    <w:rsid w:val="003D2F4C"/>
    <w:rsid w:val="003D42D9"/>
    <w:rsid w:val="003D56CA"/>
    <w:rsid w:val="003D583D"/>
    <w:rsid w:val="003D6245"/>
    <w:rsid w:val="003E43A2"/>
    <w:rsid w:val="003E5990"/>
    <w:rsid w:val="003E5E12"/>
    <w:rsid w:val="003E644D"/>
    <w:rsid w:val="003E6CE1"/>
    <w:rsid w:val="003E7348"/>
    <w:rsid w:val="003F49EA"/>
    <w:rsid w:val="003F4FF6"/>
    <w:rsid w:val="003F55B3"/>
    <w:rsid w:val="003F568A"/>
    <w:rsid w:val="00401B02"/>
    <w:rsid w:val="00403370"/>
    <w:rsid w:val="00404EE5"/>
    <w:rsid w:val="004055C7"/>
    <w:rsid w:val="0040581D"/>
    <w:rsid w:val="00411937"/>
    <w:rsid w:val="004126DD"/>
    <w:rsid w:val="00414D68"/>
    <w:rsid w:val="00417DB2"/>
    <w:rsid w:val="004238A4"/>
    <w:rsid w:val="00424572"/>
    <w:rsid w:val="00424CE1"/>
    <w:rsid w:val="00426758"/>
    <w:rsid w:val="00426D34"/>
    <w:rsid w:val="004332E1"/>
    <w:rsid w:val="00435234"/>
    <w:rsid w:val="00435768"/>
    <w:rsid w:val="004400FC"/>
    <w:rsid w:val="0044257C"/>
    <w:rsid w:val="00442CF0"/>
    <w:rsid w:val="004432B2"/>
    <w:rsid w:val="0044608B"/>
    <w:rsid w:val="004506B2"/>
    <w:rsid w:val="0045137D"/>
    <w:rsid w:val="00453ABC"/>
    <w:rsid w:val="00457458"/>
    <w:rsid w:val="00462B2D"/>
    <w:rsid w:val="00463906"/>
    <w:rsid w:val="0046587C"/>
    <w:rsid w:val="00466D01"/>
    <w:rsid w:val="00474BCD"/>
    <w:rsid w:val="0047587B"/>
    <w:rsid w:val="0048120A"/>
    <w:rsid w:val="00485B30"/>
    <w:rsid w:val="00487E83"/>
    <w:rsid w:val="004931DF"/>
    <w:rsid w:val="00493CDA"/>
    <w:rsid w:val="004940A1"/>
    <w:rsid w:val="004947F5"/>
    <w:rsid w:val="00494ED6"/>
    <w:rsid w:val="0049622F"/>
    <w:rsid w:val="004965D8"/>
    <w:rsid w:val="004A0A41"/>
    <w:rsid w:val="004A48D4"/>
    <w:rsid w:val="004A6021"/>
    <w:rsid w:val="004A63A5"/>
    <w:rsid w:val="004A6ADD"/>
    <w:rsid w:val="004A6BCA"/>
    <w:rsid w:val="004B3AAA"/>
    <w:rsid w:val="004B3F40"/>
    <w:rsid w:val="004B5812"/>
    <w:rsid w:val="004B5C3A"/>
    <w:rsid w:val="004B73FF"/>
    <w:rsid w:val="004C0C37"/>
    <w:rsid w:val="004C3D13"/>
    <w:rsid w:val="004C5F91"/>
    <w:rsid w:val="004C6F56"/>
    <w:rsid w:val="004C74C3"/>
    <w:rsid w:val="004C75AB"/>
    <w:rsid w:val="004C77A8"/>
    <w:rsid w:val="004D1F47"/>
    <w:rsid w:val="004D76E7"/>
    <w:rsid w:val="004D7765"/>
    <w:rsid w:val="004E54D2"/>
    <w:rsid w:val="004E5666"/>
    <w:rsid w:val="004E584C"/>
    <w:rsid w:val="004E7CF9"/>
    <w:rsid w:val="004F0508"/>
    <w:rsid w:val="004F4147"/>
    <w:rsid w:val="004F4FDD"/>
    <w:rsid w:val="004F6993"/>
    <w:rsid w:val="004F6FCF"/>
    <w:rsid w:val="004F7182"/>
    <w:rsid w:val="00500647"/>
    <w:rsid w:val="00503599"/>
    <w:rsid w:val="00503883"/>
    <w:rsid w:val="00504181"/>
    <w:rsid w:val="005077B9"/>
    <w:rsid w:val="00512472"/>
    <w:rsid w:val="00512B44"/>
    <w:rsid w:val="00514BD4"/>
    <w:rsid w:val="005154D5"/>
    <w:rsid w:val="00515E38"/>
    <w:rsid w:val="00517DBC"/>
    <w:rsid w:val="00523596"/>
    <w:rsid w:val="00524EA5"/>
    <w:rsid w:val="00525A37"/>
    <w:rsid w:val="00525D0F"/>
    <w:rsid w:val="00526866"/>
    <w:rsid w:val="00531FD6"/>
    <w:rsid w:val="005354DD"/>
    <w:rsid w:val="00540739"/>
    <w:rsid w:val="005423F0"/>
    <w:rsid w:val="00542D11"/>
    <w:rsid w:val="005509C1"/>
    <w:rsid w:val="00556642"/>
    <w:rsid w:val="00556ACC"/>
    <w:rsid w:val="00560F5C"/>
    <w:rsid w:val="00561B09"/>
    <w:rsid w:val="00562FC1"/>
    <w:rsid w:val="005637E9"/>
    <w:rsid w:val="005661E5"/>
    <w:rsid w:val="00567DE7"/>
    <w:rsid w:val="00570B50"/>
    <w:rsid w:val="0057378D"/>
    <w:rsid w:val="00574325"/>
    <w:rsid w:val="005745EB"/>
    <w:rsid w:val="005752B8"/>
    <w:rsid w:val="00577CD1"/>
    <w:rsid w:val="00580276"/>
    <w:rsid w:val="005802F8"/>
    <w:rsid w:val="0058464D"/>
    <w:rsid w:val="00586044"/>
    <w:rsid w:val="0058699A"/>
    <w:rsid w:val="00592DBB"/>
    <w:rsid w:val="00594D99"/>
    <w:rsid w:val="005A53F4"/>
    <w:rsid w:val="005B239C"/>
    <w:rsid w:val="005B48B5"/>
    <w:rsid w:val="005B5851"/>
    <w:rsid w:val="005B6520"/>
    <w:rsid w:val="005B71F8"/>
    <w:rsid w:val="005C0101"/>
    <w:rsid w:val="005C083B"/>
    <w:rsid w:val="005C1B2A"/>
    <w:rsid w:val="005C2EA6"/>
    <w:rsid w:val="005C570A"/>
    <w:rsid w:val="005D1306"/>
    <w:rsid w:val="005D2BF0"/>
    <w:rsid w:val="005D32CE"/>
    <w:rsid w:val="005D651F"/>
    <w:rsid w:val="005D67B4"/>
    <w:rsid w:val="005D6C56"/>
    <w:rsid w:val="005E0405"/>
    <w:rsid w:val="005E40EB"/>
    <w:rsid w:val="005E4B30"/>
    <w:rsid w:val="005E52B4"/>
    <w:rsid w:val="005E5DF5"/>
    <w:rsid w:val="005F169B"/>
    <w:rsid w:val="005F2549"/>
    <w:rsid w:val="005F356E"/>
    <w:rsid w:val="005F4D1B"/>
    <w:rsid w:val="005F5D96"/>
    <w:rsid w:val="005F653E"/>
    <w:rsid w:val="005F683F"/>
    <w:rsid w:val="00600E55"/>
    <w:rsid w:val="006022C2"/>
    <w:rsid w:val="00604D95"/>
    <w:rsid w:val="00606325"/>
    <w:rsid w:val="00607AB0"/>
    <w:rsid w:val="00611B2E"/>
    <w:rsid w:val="006122E1"/>
    <w:rsid w:val="0061325A"/>
    <w:rsid w:val="00613629"/>
    <w:rsid w:val="0061376C"/>
    <w:rsid w:val="00614658"/>
    <w:rsid w:val="00616833"/>
    <w:rsid w:val="00617239"/>
    <w:rsid w:val="006211EE"/>
    <w:rsid w:val="006216FA"/>
    <w:rsid w:val="00626804"/>
    <w:rsid w:val="006277A4"/>
    <w:rsid w:val="00627B49"/>
    <w:rsid w:val="00630113"/>
    <w:rsid w:val="00631060"/>
    <w:rsid w:val="0063193C"/>
    <w:rsid w:val="00632AF0"/>
    <w:rsid w:val="00636D7C"/>
    <w:rsid w:val="00637794"/>
    <w:rsid w:val="00640F56"/>
    <w:rsid w:val="00641153"/>
    <w:rsid w:val="00642593"/>
    <w:rsid w:val="006435A4"/>
    <w:rsid w:val="00644469"/>
    <w:rsid w:val="006470DD"/>
    <w:rsid w:val="0065351B"/>
    <w:rsid w:val="006537A3"/>
    <w:rsid w:val="00654745"/>
    <w:rsid w:val="006556B3"/>
    <w:rsid w:val="006603DD"/>
    <w:rsid w:val="0066593F"/>
    <w:rsid w:val="006700D0"/>
    <w:rsid w:val="00670218"/>
    <w:rsid w:val="00671836"/>
    <w:rsid w:val="00672221"/>
    <w:rsid w:val="00672983"/>
    <w:rsid w:val="0067341C"/>
    <w:rsid w:val="00673EB7"/>
    <w:rsid w:val="00674783"/>
    <w:rsid w:val="00682659"/>
    <w:rsid w:val="006826CC"/>
    <w:rsid w:val="0068333B"/>
    <w:rsid w:val="006856E2"/>
    <w:rsid w:val="006933BE"/>
    <w:rsid w:val="0069393E"/>
    <w:rsid w:val="00693CFD"/>
    <w:rsid w:val="006943D2"/>
    <w:rsid w:val="00694A6B"/>
    <w:rsid w:val="0069587B"/>
    <w:rsid w:val="0069695A"/>
    <w:rsid w:val="006A098A"/>
    <w:rsid w:val="006A17EB"/>
    <w:rsid w:val="006A2AA9"/>
    <w:rsid w:val="006B0630"/>
    <w:rsid w:val="006B17E1"/>
    <w:rsid w:val="006B1DC3"/>
    <w:rsid w:val="006B49C9"/>
    <w:rsid w:val="006B758F"/>
    <w:rsid w:val="006C0C0A"/>
    <w:rsid w:val="006C4A23"/>
    <w:rsid w:val="006C5864"/>
    <w:rsid w:val="006C5AD5"/>
    <w:rsid w:val="006C7B19"/>
    <w:rsid w:val="006C7C75"/>
    <w:rsid w:val="006D06AF"/>
    <w:rsid w:val="006D1761"/>
    <w:rsid w:val="006D28D6"/>
    <w:rsid w:val="006D63F9"/>
    <w:rsid w:val="006D7E17"/>
    <w:rsid w:val="006E2195"/>
    <w:rsid w:val="006E4575"/>
    <w:rsid w:val="006E6AF1"/>
    <w:rsid w:val="006F29AF"/>
    <w:rsid w:val="006F3F77"/>
    <w:rsid w:val="006F501D"/>
    <w:rsid w:val="006F55D6"/>
    <w:rsid w:val="006F6621"/>
    <w:rsid w:val="006F7D82"/>
    <w:rsid w:val="0070046B"/>
    <w:rsid w:val="0070090E"/>
    <w:rsid w:val="00702F8E"/>
    <w:rsid w:val="00705885"/>
    <w:rsid w:val="0070698D"/>
    <w:rsid w:val="007114CE"/>
    <w:rsid w:val="007116F0"/>
    <w:rsid w:val="00711A6E"/>
    <w:rsid w:val="00722261"/>
    <w:rsid w:val="00723DD9"/>
    <w:rsid w:val="00725675"/>
    <w:rsid w:val="00725EC2"/>
    <w:rsid w:val="007303B7"/>
    <w:rsid w:val="007319EE"/>
    <w:rsid w:val="00732B16"/>
    <w:rsid w:val="00733524"/>
    <w:rsid w:val="007336E0"/>
    <w:rsid w:val="00736D66"/>
    <w:rsid w:val="00742C91"/>
    <w:rsid w:val="00744348"/>
    <w:rsid w:val="007462A2"/>
    <w:rsid w:val="00747878"/>
    <w:rsid w:val="007510CB"/>
    <w:rsid w:val="00751AD5"/>
    <w:rsid w:val="0075534E"/>
    <w:rsid w:val="0075567C"/>
    <w:rsid w:val="00755A0F"/>
    <w:rsid w:val="00756FA1"/>
    <w:rsid w:val="007573EB"/>
    <w:rsid w:val="0076453E"/>
    <w:rsid w:val="00764B9E"/>
    <w:rsid w:val="0076647E"/>
    <w:rsid w:val="00766A82"/>
    <w:rsid w:val="00774130"/>
    <w:rsid w:val="00774499"/>
    <w:rsid w:val="00780381"/>
    <w:rsid w:val="0078136C"/>
    <w:rsid w:val="007813C5"/>
    <w:rsid w:val="007837E7"/>
    <w:rsid w:val="00784BFD"/>
    <w:rsid w:val="007858D5"/>
    <w:rsid w:val="00786951"/>
    <w:rsid w:val="00787FD5"/>
    <w:rsid w:val="007928A5"/>
    <w:rsid w:val="007957C0"/>
    <w:rsid w:val="007970F4"/>
    <w:rsid w:val="007A531F"/>
    <w:rsid w:val="007A5CB6"/>
    <w:rsid w:val="007A5F8D"/>
    <w:rsid w:val="007A641C"/>
    <w:rsid w:val="007A766F"/>
    <w:rsid w:val="007A79E7"/>
    <w:rsid w:val="007A7B46"/>
    <w:rsid w:val="007A7D45"/>
    <w:rsid w:val="007B3765"/>
    <w:rsid w:val="007C18D0"/>
    <w:rsid w:val="007C2AE2"/>
    <w:rsid w:val="007C6296"/>
    <w:rsid w:val="007C6D77"/>
    <w:rsid w:val="007C6ECC"/>
    <w:rsid w:val="007D0126"/>
    <w:rsid w:val="007D102D"/>
    <w:rsid w:val="007D163A"/>
    <w:rsid w:val="007D21BB"/>
    <w:rsid w:val="007D2EA0"/>
    <w:rsid w:val="007D605F"/>
    <w:rsid w:val="007D6615"/>
    <w:rsid w:val="007D773C"/>
    <w:rsid w:val="007D77F9"/>
    <w:rsid w:val="007D784A"/>
    <w:rsid w:val="007E05AF"/>
    <w:rsid w:val="007E145C"/>
    <w:rsid w:val="007E20DB"/>
    <w:rsid w:val="007E3A7E"/>
    <w:rsid w:val="007E4A3A"/>
    <w:rsid w:val="007E7EEA"/>
    <w:rsid w:val="007F00B7"/>
    <w:rsid w:val="007F1E40"/>
    <w:rsid w:val="007F3140"/>
    <w:rsid w:val="007F6A14"/>
    <w:rsid w:val="00800EB2"/>
    <w:rsid w:val="00804624"/>
    <w:rsid w:val="0080795A"/>
    <w:rsid w:val="00810297"/>
    <w:rsid w:val="0081051B"/>
    <w:rsid w:val="0081165D"/>
    <w:rsid w:val="00811A35"/>
    <w:rsid w:val="008140A9"/>
    <w:rsid w:val="00815A94"/>
    <w:rsid w:val="00820129"/>
    <w:rsid w:val="00820148"/>
    <w:rsid w:val="0082067E"/>
    <w:rsid w:val="00821A6A"/>
    <w:rsid w:val="00823A9B"/>
    <w:rsid w:val="008268E0"/>
    <w:rsid w:val="00831651"/>
    <w:rsid w:val="008359EB"/>
    <w:rsid w:val="008361B7"/>
    <w:rsid w:val="00836FD8"/>
    <w:rsid w:val="00837D1F"/>
    <w:rsid w:val="00837DEF"/>
    <w:rsid w:val="0084068F"/>
    <w:rsid w:val="00845255"/>
    <w:rsid w:val="00850A57"/>
    <w:rsid w:val="00850B01"/>
    <w:rsid w:val="00852AA1"/>
    <w:rsid w:val="00855695"/>
    <w:rsid w:val="00863854"/>
    <w:rsid w:val="00865D0C"/>
    <w:rsid w:val="00866124"/>
    <w:rsid w:val="00867292"/>
    <w:rsid w:val="0087203E"/>
    <w:rsid w:val="00875C23"/>
    <w:rsid w:val="00876A40"/>
    <w:rsid w:val="00876B67"/>
    <w:rsid w:val="0087705D"/>
    <w:rsid w:val="00877784"/>
    <w:rsid w:val="00880681"/>
    <w:rsid w:val="0088594F"/>
    <w:rsid w:val="00885A5C"/>
    <w:rsid w:val="00885C7A"/>
    <w:rsid w:val="0089160C"/>
    <w:rsid w:val="008965BE"/>
    <w:rsid w:val="00896693"/>
    <w:rsid w:val="00896A67"/>
    <w:rsid w:val="0089790C"/>
    <w:rsid w:val="008A13EA"/>
    <w:rsid w:val="008A6524"/>
    <w:rsid w:val="008A703F"/>
    <w:rsid w:val="008A725C"/>
    <w:rsid w:val="008B11C3"/>
    <w:rsid w:val="008B1E9A"/>
    <w:rsid w:val="008B7C06"/>
    <w:rsid w:val="008B7F05"/>
    <w:rsid w:val="008C1DC8"/>
    <w:rsid w:val="008C242D"/>
    <w:rsid w:val="008C5EE9"/>
    <w:rsid w:val="008C6EC8"/>
    <w:rsid w:val="008D055D"/>
    <w:rsid w:val="008D3D78"/>
    <w:rsid w:val="008D3F1A"/>
    <w:rsid w:val="008D4E78"/>
    <w:rsid w:val="008D5F77"/>
    <w:rsid w:val="008E35AC"/>
    <w:rsid w:val="008E54DA"/>
    <w:rsid w:val="008F1E37"/>
    <w:rsid w:val="008F4B79"/>
    <w:rsid w:val="008F4E70"/>
    <w:rsid w:val="008F4EC8"/>
    <w:rsid w:val="008F549D"/>
    <w:rsid w:val="00900904"/>
    <w:rsid w:val="0090340C"/>
    <w:rsid w:val="00917083"/>
    <w:rsid w:val="00921BA4"/>
    <w:rsid w:val="009220DB"/>
    <w:rsid w:val="00922161"/>
    <w:rsid w:val="009230A7"/>
    <w:rsid w:val="00927C14"/>
    <w:rsid w:val="00930CAE"/>
    <w:rsid w:val="0093503F"/>
    <w:rsid w:val="0093670B"/>
    <w:rsid w:val="009375F5"/>
    <w:rsid w:val="00943811"/>
    <w:rsid w:val="0094410D"/>
    <w:rsid w:val="00944B59"/>
    <w:rsid w:val="0094554A"/>
    <w:rsid w:val="00945A66"/>
    <w:rsid w:val="009466C5"/>
    <w:rsid w:val="00946C6E"/>
    <w:rsid w:val="0095154D"/>
    <w:rsid w:val="00951B3A"/>
    <w:rsid w:val="00951F1D"/>
    <w:rsid w:val="009533DD"/>
    <w:rsid w:val="009540C9"/>
    <w:rsid w:val="0095431B"/>
    <w:rsid w:val="0095626A"/>
    <w:rsid w:val="009565EE"/>
    <w:rsid w:val="00957B61"/>
    <w:rsid w:val="00960CEA"/>
    <w:rsid w:val="0096303E"/>
    <w:rsid w:val="009634EB"/>
    <w:rsid w:val="00963DB2"/>
    <w:rsid w:val="0096463E"/>
    <w:rsid w:val="009661F8"/>
    <w:rsid w:val="0096699B"/>
    <w:rsid w:val="009671D9"/>
    <w:rsid w:val="00970121"/>
    <w:rsid w:val="00972D3F"/>
    <w:rsid w:val="00975E84"/>
    <w:rsid w:val="00977CB7"/>
    <w:rsid w:val="00990A11"/>
    <w:rsid w:val="00992562"/>
    <w:rsid w:val="00995CD7"/>
    <w:rsid w:val="00996985"/>
    <w:rsid w:val="009A1FE2"/>
    <w:rsid w:val="009A1FEA"/>
    <w:rsid w:val="009A3F4F"/>
    <w:rsid w:val="009A42A0"/>
    <w:rsid w:val="009A5067"/>
    <w:rsid w:val="009A7A2C"/>
    <w:rsid w:val="009B079E"/>
    <w:rsid w:val="009B25B6"/>
    <w:rsid w:val="009B3EE3"/>
    <w:rsid w:val="009B4916"/>
    <w:rsid w:val="009B71E6"/>
    <w:rsid w:val="009B755E"/>
    <w:rsid w:val="009B7A98"/>
    <w:rsid w:val="009C29B7"/>
    <w:rsid w:val="009C48FD"/>
    <w:rsid w:val="009C5560"/>
    <w:rsid w:val="009C63D2"/>
    <w:rsid w:val="009C645D"/>
    <w:rsid w:val="009C6B7A"/>
    <w:rsid w:val="009C6F36"/>
    <w:rsid w:val="009D26A6"/>
    <w:rsid w:val="009D3ECB"/>
    <w:rsid w:val="009D4BFE"/>
    <w:rsid w:val="009D621D"/>
    <w:rsid w:val="009D659C"/>
    <w:rsid w:val="009D6E6E"/>
    <w:rsid w:val="009E1A0B"/>
    <w:rsid w:val="009E2E6B"/>
    <w:rsid w:val="009E38E1"/>
    <w:rsid w:val="009E4DB1"/>
    <w:rsid w:val="009E5006"/>
    <w:rsid w:val="009E5EB8"/>
    <w:rsid w:val="009E6BD1"/>
    <w:rsid w:val="009E779D"/>
    <w:rsid w:val="009F0648"/>
    <w:rsid w:val="009F1427"/>
    <w:rsid w:val="009F1478"/>
    <w:rsid w:val="009F178B"/>
    <w:rsid w:val="009F3AD0"/>
    <w:rsid w:val="009F67E7"/>
    <w:rsid w:val="009F74C5"/>
    <w:rsid w:val="009F7AF7"/>
    <w:rsid w:val="00A0072D"/>
    <w:rsid w:val="00A01434"/>
    <w:rsid w:val="00A03B84"/>
    <w:rsid w:val="00A0454D"/>
    <w:rsid w:val="00A04D44"/>
    <w:rsid w:val="00A13159"/>
    <w:rsid w:val="00A15530"/>
    <w:rsid w:val="00A15544"/>
    <w:rsid w:val="00A1779F"/>
    <w:rsid w:val="00A17E3C"/>
    <w:rsid w:val="00A2057A"/>
    <w:rsid w:val="00A22A5D"/>
    <w:rsid w:val="00A25679"/>
    <w:rsid w:val="00A25937"/>
    <w:rsid w:val="00A26CF3"/>
    <w:rsid w:val="00A27F28"/>
    <w:rsid w:val="00A30168"/>
    <w:rsid w:val="00A31E58"/>
    <w:rsid w:val="00A31F0B"/>
    <w:rsid w:val="00A32B8B"/>
    <w:rsid w:val="00A4179F"/>
    <w:rsid w:val="00A41ACA"/>
    <w:rsid w:val="00A44511"/>
    <w:rsid w:val="00A44DBD"/>
    <w:rsid w:val="00A472C5"/>
    <w:rsid w:val="00A55F0A"/>
    <w:rsid w:val="00A60B91"/>
    <w:rsid w:val="00A62FF7"/>
    <w:rsid w:val="00A63860"/>
    <w:rsid w:val="00A63E8E"/>
    <w:rsid w:val="00A64B95"/>
    <w:rsid w:val="00A66F3D"/>
    <w:rsid w:val="00A67230"/>
    <w:rsid w:val="00A67E1A"/>
    <w:rsid w:val="00A7229C"/>
    <w:rsid w:val="00A72FF2"/>
    <w:rsid w:val="00A735BA"/>
    <w:rsid w:val="00A751E0"/>
    <w:rsid w:val="00A769DE"/>
    <w:rsid w:val="00A811E6"/>
    <w:rsid w:val="00A843EA"/>
    <w:rsid w:val="00A86760"/>
    <w:rsid w:val="00A8788E"/>
    <w:rsid w:val="00A947B7"/>
    <w:rsid w:val="00A94BB2"/>
    <w:rsid w:val="00A96128"/>
    <w:rsid w:val="00AA55F0"/>
    <w:rsid w:val="00AA5871"/>
    <w:rsid w:val="00AA5F4C"/>
    <w:rsid w:val="00AA5FD9"/>
    <w:rsid w:val="00AB74F5"/>
    <w:rsid w:val="00AB7904"/>
    <w:rsid w:val="00AC4C45"/>
    <w:rsid w:val="00AC689A"/>
    <w:rsid w:val="00AC68C8"/>
    <w:rsid w:val="00AC6A7E"/>
    <w:rsid w:val="00AD1DC8"/>
    <w:rsid w:val="00AD2986"/>
    <w:rsid w:val="00AD3286"/>
    <w:rsid w:val="00AD5C44"/>
    <w:rsid w:val="00AE066E"/>
    <w:rsid w:val="00AE4FF7"/>
    <w:rsid w:val="00AE630C"/>
    <w:rsid w:val="00AE7752"/>
    <w:rsid w:val="00AF0BE5"/>
    <w:rsid w:val="00AF255F"/>
    <w:rsid w:val="00AF62CE"/>
    <w:rsid w:val="00AF7A1B"/>
    <w:rsid w:val="00B00500"/>
    <w:rsid w:val="00B01D13"/>
    <w:rsid w:val="00B03B66"/>
    <w:rsid w:val="00B05E88"/>
    <w:rsid w:val="00B06707"/>
    <w:rsid w:val="00B10D08"/>
    <w:rsid w:val="00B11680"/>
    <w:rsid w:val="00B12623"/>
    <w:rsid w:val="00B1283E"/>
    <w:rsid w:val="00B12F4F"/>
    <w:rsid w:val="00B1473F"/>
    <w:rsid w:val="00B14FE1"/>
    <w:rsid w:val="00B158BF"/>
    <w:rsid w:val="00B17684"/>
    <w:rsid w:val="00B177E0"/>
    <w:rsid w:val="00B24237"/>
    <w:rsid w:val="00B257F5"/>
    <w:rsid w:val="00B275DC"/>
    <w:rsid w:val="00B27A80"/>
    <w:rsid w:val="00B33CA1"/>
    <w:rsid w:val="00B346BE"/>
    <w:rsid w:val="00B36FCC"/>
    <w:rsid w:val="00B37B33"/>
    <w:rsid w:val="00B404E8"/>
    <w:rsid w:val="00B4120C"/>
    <w:rsid w:val="00B41C9E"/>
    <w:rsid w:val="00B43D79"/>
    <w:rsid w:val="00B43EE1"/>
    <w:rsid w:val="00B446B1"/>
    <w:rsid w:val="00B448D9"/>
    <w:rsid w:val="00B47778"/>
    <w:rsid w:val="00B52DF5"/>
    <w:rsid w:val="00B65672"/>
    <w:rsid w:val="00B658F8"/>
    <w:rsid w:val="00B65EA8"/>
    <w:rsid w:val="00B67765"/>
    <w:rsid w:val="00B70BCE"/>
    <w:rsid w:val="00B71163"/>
    <w:rsid w:val="00B72ABB"/>
    <w:rsid w:val="00B73F0C"/>
    <w:rsid w:val="00B7684F"/>
    <w:rsid w:val="00B776AB"/>
    <w:rsid w:val="00B817F7"/>
    <w:rsid w:val="00B81E59"/>
    <w:rsid w:val="00B8223C"/>
    <w:rsid w:val="00B827AC"/>
    <w:rsid w:val="00B83A59"/>
    <w:rsid w:val="00B84C4F"/>
    <w:rsid w:val="00B87F07"/>
    <w:rsid w:val="00B97FCE"/>
    <w:rsid w:val="00BA053F"/>
    <w:rsid w:val="00BA22AD"/>
    <w:rsid w:val="00BA4355"/>
    <w:rsid w:val="00BA7343"/>
    <w:rsid w:val="00BA73C7"/>
    <w:rsid w:val="00BB158D"/>
    <w:rsid w:val="00BB4E71"/>
    <w:rsid w:val="00BB5E24"/>
    <w:rsid w:val="00BB620B"/>
    <w:rsid w:val="00BB71B7"/>
    <w:rsid w:val="00BC31FB"/>
    <w:rsid w:val="00BC3D1F"/>
    <w:rsid w:val="00BC6054"/>
    <w:rsid w:val="00BC7904"/>
    <w:rsid w:val="00BD024E"/>
    <w:rsid w:val="00BD1F01"/>
    <w:rsid w:val="00BD2146"/>
    <w:rsid w:val="00BD2CCB"/>
    <w:rsid w:val="00BD4762"/>
    <w:rsid w:val="00BD70D1"/>
    <w:rsid w:val="00BE103E"/>
    <w:rsid w:val="00BE1BFE"/>
    <w:rsid w:val="00BE30B9"/>
    <w:rsid w:val="00BE3114"/>
    <w:rsid w:val="00BE401B"/>
    <w:rsid w:val="00BF04E5"/>
    <w:rsid w:val="00BF0A16"/>
    <w:rsid w:val="00BF2BAA"/>
    <w:rsid w:val="00BF31D1"/>
    <w:rsid w:val="00BF5532"/>
    <w:rsid w:val="00BF74BD"/>
    <w:rsid w:val="00C02ABF"/>
    <w:rsid w:val="00C04F94"/>
    <w:rsid w:val="00C05753"/>
    <w:rsid w:val="00C071B9"/>
    <w:rsid w:val="00C10C56"/>
    <w:rsid w:val="00C10E61"/>
    <w:rsid w:val="00C10E7E"/>
    <w:rsid w:val="00C12D3A"/>
    <w:rsid w:val="00C135C4"/>
    <w:rsid w:val="00C13F96"/>
    <w:rsid w:val="00C15C4F"/>
    <w:rsid w:val="00C22644"/>
    <w:rsid w:val="00C22EFA"/>
    <w:rsid w:val="00C23E47"/>
    <w:rsid w:val="00C2474E"/>
    <w:rsid w:val="00C30AF7"/>
    <w:rsid w:val="00C325FB"/>
    <w:rsid w:val="00C32BB9"/>
    <w:rsid w:val="00C36E31"/>
    <w:rsid w:val="00C37B34"/>
    <w:rsid w:val="00C4774B"/>
    <w:rsid w:val="00C4775B"/>
    <w:rsid w:val="00C50C8A"/>
    <w:rsid w:val="00C52A46"/>
    <w:rsid w:val="00C53BAA"/>
    <w:rsid w:val="00C54DB5"/>
    <w:rsid w:val="00C571F9"/>
    <w:rsid w:val="00C60486"/>
    <w:rsid w:val="00C61337"/>
    <w:rsid w:val="00C62EB1"/>
    <w:rsid w:val="00C657D0"/>
    <w:rsid w:val="00C664AB"/>
    <w:rsid w:val="00C67BA1"/>
    <w:rsid w:val="00C7121C"/>
    <w:rsid w:val="00C73E34"/>
    <w:rsid w:val="00C74ABF"/>
    <w:rsid w:val="00C77830"/>
    <w:rsid w:val="00C878DA"/>
    <w:rsid w:val="00C90E86"/>
    <w:rsid w:val="00C91108"/>
    <w:rsid w:val="00C92AEE"/>
    <w:rsid w:val="00C96AB3"/>
    <w:rsid w:val="00C9783B"/>
    <w:rsid w:val="00C97D7B"/>
    <w:rsid w:val="00CA0A93"/>
    <w:rsid w:val="00CA1645"/>
    <w:rsid w:val="00CA267A"/>
    <w:rsid w:val="00CB3FB3"/>
    <w:rsid w:val="00CB5A1F"/>
    <w:rsid w:val="00CB6CB5"/>
    <w:rsid w:val="00CC22C6"/>
    <w:rsid w:val="00CC24B1"/>
    <w:rsid w:val="00CC4363"/>
    <w:rsid w:val="00CC496B"/>
    <w:rsid w:val="00CC4EC3"/>
    <w:rsid w:val="00CC7D93"/>
    <w:rsid w:val="00CD2434"/>
    <w:rsid w:val="00CD244D"/>
    <w:rsid w:val="00CD36DB"/>
    <w:rsid w:val="00CD5B1A"/>
    <w:rsid w:val="00CD6C5F"/>
    <w:rsid w:val="00CE4923"/>
    <w:rsid w:val="00CE7E41"/>
    <w:rsid w:val="00CF1BD7"/>
    <w:rsid w:val="00CF2CD3"/>
    <w:rsid w:val="00CF653E"/>
    <w:rsid w:val="00CF75E8"/>
    <w:rsid w:val="00D026C1"/>
    <w:rsid w:val="00D03F4A"/>
    <w:rsid w:val="00D069C6"/>
    <w:rsid w:val="00D10E3C"/>
    <w:rsid w:val="00D10FD6"/>
    <w:rsid w:val="00D121C6"/>
    <w:rsid w:val="00D13EA7"/>
    <w:rsid w:val="00D16EE7"/>
    <w:rsid w:val="00D16EFF"/>
    <w:rsid w:val="00D178DE"/>
    <w:rsid w:val="00D20C5B"/>
    <w:rsid w:val="00D23470"/>
    <w:rsid w:val="00D33CE3"/>
    <w:rsid w:val="00D34FF6"/>
    <w:rsid w:val="00D36DC0"/>
    <w:rsid w:val="00D44063"/>
    <w:rsid w:val="00D44B09"/>
    <w:rsid w:val="00D46070"/>
    <w:rsid w:val="00D46247"/>
    <w:rsid w:val="00D502B3"/>
    <w:rsid w:val="00D5254C"/>
    <w:rsid w:val="00D558E8"/>
    <w:rsid w:val="00D575D1"/>
    <w:rsid w:val="00D602C3"/>
    <w:rsid w:val="00D625BC"/>
    <w:rsid w:val="00D627AF"/>
    <w:rsid w:val="00D62F89"/>
    <w:rsid w:val="00D635CA"/>
    <w:rsid w:val="00D67526"/>
    <w:rsid w:val="00D70A95"/>
    <w:rsid w:val="00D71938"/>
    <w:rsid w:val="00D73B62"/>
    <w:rsid w:val="00D7589B"/>
    <w:rsid w:val="00D76816"/>
    <w:rsid w:val="00D76FC0"/>
    <w:rsid w:val="00D770B1"/>
    <w:rsid w:val="00D80463"/>
    <w:rsid w:val="00D84BE0"/>
    <w:rsid w:val="00D858FB"/>
    <w:rsid w:val="00D91389"/>
    <w:rsid w:val="00D93C72"/>
    <w:rsid w:val="00D97FE7"/>
    <w:rsid w:val="00DA10A0"/>
    <w:rsid w:val="00DA2F71"/>
    <w:rsid w:val="00DA306E"/>
    <w:rsid w:val="00DA6F48"/>
    <w:rsid w:val="00DA7A40"/>
    <w:rsid w:val="00DB20E1"/>
    <w:rsid w:val="00DB3CF0"/>
    <w:rsid w:val="00DB40CA"/>
    <w:rsid w:val="00DB777C"/>
    <w:rsid w:val="00DC0736"/>
    <w:rsid w:val="00DC134A"/>
    <w:rsid w:val="00DC15FB"/>
    <w:rsid w:val="00DC1664"/>
    <w:rsid w:val="00DC183D"/>
    <w:rsid w:val="00DC29F7"/>
    <w:rsid w:val="00DC5890"/>
    <w:rsid w:val="00DD135B"/>
    <w:rsid w:val="00DD18EC"/>
    <w:rsid w:val="00DD2217"/>
    <w:rsid w:val="00DD2368"/>
    <w:rsid w:val="00DD2BAC"/>
    <w:rsid w:val="00DD2C33"/>
    <w:rsid w:val="00DD3C78"/>
    <w:rsid w:val="00DD3F3D"/>
    <w:rsid w:val="00DD596A"/>
    <w:rsid w:val="00DE1395"/>
    <w:rsid w:val="00DE189C"/>
    <w:rsid w:val="00DE3767"/>
    <w:rsid w:val="00DE5269"/>
    <w:rsid w:val="00DE761A"/>
    <w:rsid w:val="00DF106D"/>
    <w:rsid w:val="00DF180C"/>
    <w:rsid w:val="00DF25C6"/>
    <w:rsid w:val="00DF3AF6"/>
    <w:rsid w:val="00DF568C"/>
    <w:rsid w:val="00E012FB"/>
    <w:rsid w:val="00E026CB"/>
    <w:rsid w:val="00E03BDF"/>
    <w:rsid w:val="00E04A96"/>
    <w:rsid w:val="00E05B72"/>
    <w:rsid w:val="00E05C38"/>
    <w:rsid w:val="00E05D43"/>
    <w:rsid w:val="00E05DFA"/>
    <w:rsid w:val="00E0735C"/>
    <w:rsid w:val="00E07600"/>
    <w:rsid w:val="00E077CE"/>
    <w:rsid w:val="00E10EE5"/>
    <w:rsid w:val="00E126ED"/>
    <w:rsid w:val="00E15AC8"/>
    <w:rsid w:val="00E165F8"/>
    <w:rsid w:val="00E167FA"/>
    <w:rsid w:val="00E16F3A"/>
    <w:rsid w:val="00E247D5"/>
    <w:rsid w:val="00E26B68"/>
    <w:rsid w:val="00E40DC7"/>
    <w:rsid w:val="00E4185C"/>
    <w:rsid w:val="00E429D1"/>
    <w:rsid w:val="00E43FE6"/>
    <w:rsid w:val="00E5213E"/>
    <w:rsid w:val="00E53280"/>
    <w:rsid w:val="00E5351C"/>
    <w:rsid w:val="00E556A0"/>
    <w:rsid w:val="00E5724D"/>
    <w:rsid w:val="00E6107D"/>
    <w:rsid w:val="00E628F0"/>
    <w:rsid w:val="00E634B4"/>
    <w:rsid w:val="00E650B1"/>
    <w:rsid w:val="00E67755"/>
    <w:rsid w:val="00E71DA7"/>
    <w:rsid w:val="00E73B97"/>
    <w:rsid w:val="00E76E7F"/>
    <w:rsid w:val="00E814FA"/>
    <w:rsid w:val="00E84501"/>
    <w:rsid w:val="00E86F77"/>
    <w:rsid w:val="00E87EB3"/>
    <w:rsid w:val="00E90A3B"/>
    <w:rsid w:val="00E91BD6"/>
    <w:rsid w:val="00E9224C"/>
    <w:rsid w:val="00E9356E"/>
    <w:rsid w:val="00E93578"/>
    <w:rsid w:val="00EA1AD6"/>
    <w:rsid w:val="00EA2A5C"/>
    <w:rsid w:val="00EA4171"/>
    <w:rsid w:val="00EA4ABE"/>
    <w:rsid w:val="00EA63E0"/>
    <w:rsid w:val="00EA6500"/>
    <w:rsid w:val="00EB03F2"/>
    <w:rsid w:val="00EB18FF"/>
    <w:rsid w:val="00EB2322"/>
    <w:rsid w:val="00EB2E8B"/>
    <w:rsid w:val="00EC07F2"/>
    <w:rsid w:val="00EC1AED"/>
    <w:rsid w:val="00EC2706"/>
    <w:rsid w:val="00EC478E"/>
    <w:rsid w:val="00EC5C88"/>
    <w:rsid w:val="00ED1DB2"/>
    <w:rsid w:val="00ED244D"/>
    <w:rsid w:val="00ED6DA1"/>
    <w:rsid w:val="00EE0A13"/>
    <w:rsid w:val="00EE0EF6"/>
    <w:rsid w:val="00EE1408"/>
    <w:rsid w:val="00EE258C"/>
    <w:rsid w:val="00EE3D59"/>
    <w:rsid w:val="00EE459A"/>
    <w:rsid w:val="00EE45B3"/>
    <w:rsid w:val="00EE4C96"/>
    <w:rsid w:val="00EE53FB"/>
    <w:rsid w:val="00EF0CB1"/>
    <w:rsid w:val="00EF16C0"/>
    <w:rsid w:val="00EF195E"/>
    <w:rsid w:val="00EF48AD"/>
    <w:rsid w:val="00EF515B"/>
    <w:rsid w:val="00EF5357"/>
    <w:rsid w:val="00EF5610"/>
    <w:rsid w:val="00EF5EEC"/>
    <w:rsid w:val="00EF6A40"/>
    <w:rsid w:val="00EF7E01"/>
    <w:rsid w:val="00F00E46"/>
    <w:rsid w:val="00F024A2"/>
    <w:rsid w:val="00F02ECD"/>
    <w:rsid w:val="00F03BC0"/>
    <w:rsid w:val="00F04201"/>
    <w:rsid w:val="00F06573"/>
    <w:rsid w:val="00F07AC5"/>
    <w:rsid w:val="00F07D1A"/>
    <w:rsid w:val="00F10710"/>
    <w:rsid w:val="00F13408"/>
    <w:rsid w:val="00F15908"/>
    <w:rsid w:val="00F160FA"/>
    <w:rsid w:val="00F168C0"/>
    <w:rsid w:val="00F176B1"/>
    <w:rsid w:val="00F203F5"/>
    <w:rsid w:val="00F225B3"/>
    <w:rsid w:val="00F303E2"/>
    <w:rsid w:val="00F30908"/>
    <w:rsid w:val="00F33CE7"/>
    <w:rsid w:val="00F3750A"/>
    <w:rsid w:val="00F402E7"/>
    <w:rsid w:val="00F4119C"/>
    <w:rsid w:val="00F4234B"/>
    <w:rsid w:val="00F4461F"/>
    <w:rsid w:val="00F4794B"/>
    <w:rsid w:val="00F52402"/>
    <w:rsid w:val="00F52BE7"/>
    <w:rsid w:val="00F56C88"/>
    <w:rsid w:val="00F76EE5"/>
    <w:rsid w:val="00F90D70"/>
    <w:rsid w:val="00F922B0"/>
    <w:rsid w:val="00F9501C"/>
    <w:rsid w:val="00F95183"/>
    <w:rsid w:val="00F963CC"/>
    <w:rsid w:val="00F96E99"/>
    <w:rsid w:val="00FA16E9"/>
    <w:rsid w:val="00FA2892"/>
    <w:rsid w:val="00FA375F"/>
    <w:rsid w:val="00FA4F2A"/>
    <w:rsid w:val="00FA5AC9"/>
    <w:rsid w:val="00FB1A70"/>
    <w:rsid w:val="00FB3922"/>
    <w:rsid w:val="00FB3F5B"/>
    <w:rsid w:val="00FB44FC"/>
    <w:rsid w:val="00FB5547"/>
    <w:rsid w:val="00FB602E"/>
    <w:rsid w:val="00FB6D85"/>
    <w:rsid w:val="00FB7943"/>
    <w:rsid w:val="00FC09F6"/>
    <w:rsid w:val="00FC179D"/>
    <w:rsid w:val="00FC1F36"/>
    <w:rsid w:val="00FC6827"/>
    <w:rsid w:val="00FC683A"/>
    <w:rsid w:val="00FD0B3C"/>
    <w:rsid w:val="00FD3EB5"/>
    <w:rsid w:val="00FD45E0"/>
    <w:rsid w:val="00FD5B73"/>
    <w:rsid w:val="00FD79E2"/>
    <w:rsid w:val="00FD7B14"/>
    <w:rsid w:val="00FE087D"/>
    <w:rsid w:val="00FE09D6"/>
    <w:rsid w:val="00FE10E5"/>
    <w:rsid w:val="00FE3673"/>
    <w:rsid w:val="00FE56CC"/>
    <w:rsid w:val="00FE67CC"/>
    <w:rsid w:val="08421D01"/>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CE417"/>
  <w15:docId w15:val="{3948A1C6-5DF0-4F0D-8A7E-7F2D3F3B4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2593"/>
    <w:pPr>
      <w:spacing w:after="0" w:line="240" w:lineRule="auto"/>
    </w:pPr>
    <w:rPr>
      <w:rFonts w:ascii="Times New Roman" w:eastAsia="Times New Roman" w:hAnsi="Times New Roman" w:cs="Times New Roman"/>
      <w:sz w:val="24"/>
      <w:szCs w:val="20"/>
      <w:lang w:val="en-US"/>
    </w:rPr>
  </w:style>
  <w:style w:type="paragraph" w:styleId="Heading1">
    <w:name w:val="heading 1"/>
    <w:aliases w:val="Heading 1 Char,Heading 1 (NN)"/>
    <w:basedOn w:val="Normal"/>
    <w:next w:val="Normal"/>
    <w:link w:val="Heading1Char1"/>
    <w:qFormat/>
    <w:rsid w:val="00642593"/>
    <w:pPr>
      <w:keepNext/>
      <w:tabs>
        <w:tab w:val="num" w:pos="360"/>
      </w:tabs>
      <w:spacing w:before="240" w:after="60"/>
      <w:jc w:val="both"/>
      <w:outlineLvl w:val="0"/>
    </w:pPr>
    <w:rPr>
      <w:rFonts w:ascii="Trebuchet MS" w:hAnsi="Trebuchet MS" w:cs="Arial"/>
      <w:b/>
      <w:bCs/>
      <w:kern w:val="32"/>
      <w:sz w:val="32"/>
      <w:szCs w:val="32"/>
      <w:lang w:val="es-ES_tradnl"/>
    </w:rPr>
  </w:style>
  <w:style w:type="paragraph" w:styleId="Heading6">
    <w:name w:val="heading 6"/>
    <w:basedOn w:val="Normal"/>
    <w:next w:val="Normal"/>
    <w:link w:val="Heading6Char"/>
    <w:uiPriority w:val="9"/>
    <w:semiHidden/>
    <w:unhideWhenUsed/>
    <w:qFormat/>
    <w:rsid w:val="00B404E8"/>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ootnote text Car"/>
    <w:basedOn w:val="Normal"/>
    <w:link w:val="FootnoteTextChar"/>
    <w:qFormat/>
    <w:rsid w:val="00642593"/>
    <w:pPr>
      <w:keepNext/>
      <w:keepLines/>
      <w:spacing w:after="120"/>
      <w:ind w:left="288" w:hanging="288"/>
      <w:jc w:val="both"/>
    </w:pPr>
    <w:rPr>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642593"/>
    <w:rPr>
      <w:rFonts w:ascii="Times New Roman" w:eastAsia="Times New Roman" w:hAnsi="Times New Roman" w:cs="Times New Roman"/>
      <w:spacing w:val="-3"/>
      <w:sz w:val="20"/>
      <w:szCs w:val="20"/>
      <w:lang w:val="en-US"/>
    </w:rPr>
  </w:style>
  <w:style w:type="paragraph" w:customStyle="1" w:styleId="ParagraphCar">
    <w:name w:val="Paragraph Car"/>
    <w:basedOn w:val="BodyTextIndent"/>
    <w:link w:val="ParagraphCarCar"/>
    <w:rsid w:val="00642593"/>
    <w:pPr>
      <w:tabs>
        <w:tab w:val="num" w:pos="360"/>
        <w:tab w:val="num" w:pos="720"/>
      </w:tabs>
      <w:spacing w:before="120"/>
      <w:ind w:left="720" w:hanging="720"/>
      <w:jc w:val="both"/>
      <w:outlineLvl w:val="1"/>
    </w:pPr>
    <w:rPr>
      <w:lang w:val="es-ES_tradnl"/>
    </w:rPr>
  </w:style>
  <w:style w:type="character" w:customStyle="1" w:styleId="ParagraphCarCar">
    <w:name w:val="Paragraph Car Car"/>
    <w:basedOn w:val="DefaultParagraphFont"/>
    <w:link w:val="ParagraphCar"/>
    <w:rsid w:val="00642593"/>
    <w:rPr>
      <w:rFonts w:ascii="Times New Roman" w:eastAsia="Times New Roman" w:hAnsi="Times New Roman" w:cs="Times New Roman"/>
      <w:sz w:val="24"/>
      <w:szCs w:val="20"/>
      <w:lang w:val="es-ES_tradnl"/>
    </w:rPr>
  </w:style>
  <w:style w:type="character" w:styleId="FootnoteReference">
    <w:name w:val="footnote reference"/>
    <w:aliases w:val="Ref. de nota al pie.,titulo 2,ftref,BVI fnr, BVI fnr,Знак сноски 1,referencia nota al pie,Fußnotenzeichen DISS,16 Point,Superscript 6 Point,Style 24,pie pddes,FC,Знак сноски-FN,Ref,de nota al pie,Footnote Referencefra,BVI fnr Car Car"/>
    <w:basedOn w:val="DefaultParagraphFont"/>
    <w:link w:val="Char2"/>
    <w:qFormat/>
    <w:rsid w:val="00642593"/>
    <w:rPr>
      <w:vertAlign w:val="superscript"/>
    </w:rPr>
  </w:style>
  <w:style w:type="paragraph" w:styleId="ListParagraph">
    <w:name w:val="List Paragraph"/>
    <w:basedOn w:val="Normal"/>
    <w:uiPriority w:val="34"/>
    <w:qFormat/>
    <w:rsid w:val="00642593"/>
    <w:pPr>
      <w:ind w:left="708"/>
    </w:pPr>
  </w:style>
  <w:style w:type="character" w:styleId="IntenseReference">
    <w:name w:val="Intense Reference"/>
    <w:basedOn w:val="DefaultParagraphFont"/>
    <w:uiPriority w:val="32"/>
    <w:qFormat/>
    <w:rsid w:val="00642593"/>
    <w:rPr>
      <w:b/>
      <w:bCs/>
      <w:smallCaps/>
      <w:color w:val="C0504D" w:themeColor="accent2"/>
      <w:spacing w:val="5"/>
      <w:u w:val="single"/>
    </w:rPr>
  </w:style>
  <w:style w:type="paragraph" w:styleId="BodyTextIndent">
    <w:name w:val="Body Text Indent"/>
    <w:basedOn w:val="Normal"/>
    <w:link w:val="BodyTextIndentChar"/>
    <w:unhideWhenUsed/>
    <w:rsid w:val="00642593"/>
    <w:pPr>
      <w:spacing w:after="120"/>
      <w:ind w:left="283"/>
    </w:pPr>
  </w:style>
  <w:style w:type="character" w:customStyle="1" w:styleId="BodyTextIndentChar">
    <w:name w:val="Body Text Indent Char"/>
    <w:basedOn w:val="DefaultParagraphFont"/>
    <w:link w:val="BodyTextIndent"/>
    <w:rsid w:val="00642593"/>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642593"/>
    <w:rPr>
      <w:rFonts w:ascii="Tahoma" w:hAnsi="Tahoma" w:cs="Tahoma"/>
      <w:sz w:val="16"/>
      <w:szCs w:val="16"/>
    </w:rPr>
  </w:style>
  <w:style w:type="character" w:customStyle="1" w:styleId="BalloonTextChar">
    <w:name w:val="Balloon Text Char"/>
    <w:basedOn w:val="DefaultParagraphFont"/>
    <w:link w:val="BalloonText"/>
    <w:uiPriority w:val="99"/>
    <w:semiHidden/>
    <w:rsid w:val="00642593"/>
    <w:rPr>
      <w:rFonts w:ascii="Tahoma" w:eastAsia="Times New Roman" w:hAnsi="Tahoma" w:cs="Tahoma"/>
      <w:sz w:val="16"/>
      <w:szCs w:val="16"/>
      <w:lang w:val="en-US"/>
    </w:rPr>
  </w:style>
  <w:style w:type="paragraph" w:styleId="BodyText">
    <w:name w:val="Body Text"/>
    <w:basedOn w:val="Normal"/>
    <w:link w:val="BodyTextChar"/>
    <w:uiPriority w:val="99"/>
    <w:semiHidden/>
    <w:unhideWhenUsed/>
    <w:rsid w:val="00642593"/>
    <w:pPr>
      <w:spacing w:after="120"/>
    </w:pPr>
  </w:style>
  <w:style w:type="character" w:customStyle="1" w:styleId="BodyTextChar">
    <w:name w:val="Body Text Char"/>
    <w:basedOn w:val="DefaultParagraphFont"/>
    <w:link w:val="BodyText"/>
    <w:uiPriority w:val="99"/>
    <w:semiHidden/>
    <w:rsid w:val="00642593"/>
    <w:rPr>
      <w:rFonts w:ascii="Times New Roman" w:eastAsia="Times New Roman" w:hAnsi="Times New Roman" w:cs="Times New Roman"/>
      <w:sz w:val="24"/>
      <w:szCs w:val="20"/>
      <w:lang w:val="en-US"/>
    </w:rPr>
  </w:style>
  <w:style w:type="character" w:customStyle="1" w:styleId="Heading1Char1">
    <w:name w:val="Heading 1 Char1"/>
    <w:aliases w:val="Heading 1 Char Char,Heading 1 (NN) Char"/>
    <w:basedOn w:val="DefaultParagraphFont"/>
    <w:link w:val="Heading1"/>
    <w:rsid w:val="00642593"/>
    <w:rPr>
      <w:rFonts w:ascii="Trebuchet MS" w:eastAsia="Times New Roman" w:hAnsi="Trebuchet MS" w:cs="Arial"/>
      <w:b/>
      <w:bCs/>
      <w:kern w:val="32"/>
      <w:sz w:val="32"/>
      <w:szCs w:val="32"/>
      <w:lang w:val="es-ES_tradnl"/>
    </w:rPr>
  </w:style>
  <w:style w:type="paragraph" w:styleId="Header">
    <w:name w:val="header"/>
    <w:basedOn w:val="Normal"/>
    <w:link w:val="HeaderChar"/>
    <w:uiPriority w:val="99"/>
    <w:unhideWhenUsed/>
    <w:rsid w:val="00AC689A"/>
    <w:pPr>
      <w:tabs>
        <w:tab w:val="center" w:pos="4252"/>
        <w:tab w:val="right" w:pos="8504"/>
      </w:tabs>
    </w:pPr>
  </w:style>
  <w:style w:type="character" w:customStyle="1" w:styleId="HeaderChar">
    <w:name w:val="Header Char"/>
    <w:basedOn w:val="DefaultParagraphFont"/>
    <w:link w:val="Header"/>
    <w:uiPriority w:val="99"/>
    <w:rsid w:val="00AC689A"/>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AC689A"/>
    <w:pPr>
      <w:tabs>
        <w:tab w:val="center" w:pos="4252"/>
        <w:tab w:val="right" w:pos="8504"/>
      </w:tabs>
    </w:pPr>
  </w:style>
  <w:style w:type="character" w:customStyle="1" w:styleId="FooterChar">
    <w:name w:val="Footer Char"/>
    <w:basedOn w:val="DefaultParagraphFont"/>
    <w:link w:val="Footer"/>
    <w:uiPriority w:val="99"/>
    <w:rsid w:val="00AC689A"/>
    <w:rPr>
      <w:rFonts w:ascii="Times New Roman" w:eastAsia="Times New Roman" w:hAnsi="Times New Roman" w:cs="Times New Roman"/>
      <w:sz w:val="24"/>
      <w:szCs w:val="20"/>
      <w:lang w:val="en-US"/>
    </w:rPr>
  </w:style>
  <w:style w:type="paragraph" w:customStyle="1" w:styleId="Default">
    <w:name w:val="Default"/>
    <w:rsid w:val="00CE4923"/>
    <w:pPr>
      <w:autoSpaceDE w:val="0"/>
      <w:autoSpaceDN w:val="0"/>
      <w:adjustRightInd w:val="0"/>
      <w:spacing w:after="0" w:line="240" w:lineRule="auto"/>
    </w:pPr>
    <w:rPr>
      <w:rFonts w:ascii="Arial" w:hAnsi="Arial" w:cs="Arial"/>
      <w:color w:val="000000"/>
      <w:sz w:val="24"/>
      <w:szCs w:val="24"/>
    </w:rPr>
  </w:style>
  <w:style w:type="paragraph" w:styleId="BodyTextIndent2">
    <w:name w:val="Body Text Indent 2"/>
    <w:basedOn w:val="Normal"/>
    <w:link w:val="BodyTextIndent2Char"/>
    <w:uiPriority w:val="99"/>
    <w:semiHidden/>
    <w:unhideWhenUsed/>
    <w:rsid w:val="00166E34"/>
    <w:pPr>
      <w:spacing w:after="120" w:line="480" w:lineRule="auto"/>
      <w:ind w:left="283"/>
    </w:pPr>
  </w:style>
  <w:style w:type="character" w:customStyle="1" w:styleId="BodyTextIndent2Char">
    <w:name w:val="Body Text Indent 2 Char"/>
    <w:basedOn w:val="DefaultParagraphFont"/>
    <w:link w:val="BodyTextIndent2"/>
    <w:uiPriority w:val="99"/>
    <w:semiHidden/>
    <w:rsid w:val="00166E34"/>
    <w:rPr>
      <w:rFonts w:ascii="Times New Roman" w:eastAsia="Times New Roman" w:hAnsi="Times New Roman" w:cs="Times New Roman"/>
      <w:sz w:val="24"/>
      <w:szCs w:val="20"/>
      <w:lang w:val="en-US"/>
    </w:rPr>
  </w:style>
  <w:style w:type="paragraph" w:customStyle="1" w:styleId="SubTitle2">
    <w:name w:val="SubTitle 2"/>
    <w:basedOn w:val="Normal"/>
    <w:rsid w:val="005354DD"/>
    <w:pPr>
      <w:suppressAutoHyphens/>
      <w:spacing w:after="240"/>
      <w:jc w:val="center"/>
    </w:pPr>
    <w:rPr>
      <w:b/>
      <w:bCs/>
      <w:sz w:val="32"/>
      <w:szCs w:val="32"/>
      <w:lang w:val="en-GB" w:eastAsia="ar-SA"/>
    </w:rPr>
  </w:style>
  <w:style w:type="paragraph" w:customStyle="1" w:styleId="Guidelines2">
    <w:name w:val="Guidelines 2"/>
    <w:basedOn w:val="Normal"/>
    <w:rsid w:val="00A25679"/>
    <w:pPr>
      <w:suppressAutoHyphens/>
      <w:spacing w:before="240" w:after="240"/>
      <w:jc w:val="both"/>
    </w:pPr>
    <w:rPr>
      <w:b/>
      <w:bCs/>
      <w:smallCaps/>
      <w:szCs w:val="24"/>
      <w:lang w:val="en-GB" w:eastAsia="ar-SA"/>
    </w:rPr>
  </w:style>
  <w:style w:type="paragraph" w:customStyle="1" w:styleId="Text1">
    <w:name w:val="Text 1"/>
    <w:basedOn w:val="Normal"/>
    <w:rsid w:val="00A25679"/>
    <w:pPr>
      <w:suppressAutoHyphens/>
      <w:spacing w:after="240"/>
      <w:ind w:left="482"/>
      <w:jc w:val="both"/>
    </w:pPr>
    <w:rPr>
      <w:szCs w:val="24"/>
      <w:lang w:val="en-GB" w:eastAsia="ar-SA"/>
    </w:rPr>
  </w:style>
  <w:style w:type="table" w:styleId="TableGrid">
    <w:name w:val="Table Grid"/>
    <w:basedOn w:val="TableNormal"/>
    <w:uiPriority w:val="39"/>
    <w:rsid w:val="00212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1AED"/>
    <w:rPr>
      <w:color w:val="0000FF" w:themeColor="hyperlink"/>
      <w:u w:val="single"/>
    </w:rPr>
  </w:style>
  <w:style w:type="table" w:customStyle="1" w:styleId="Tablaconcuadrcula1">
    <w:name w:val="Tabla con cuadrícula1"/>
    <w:basedOn w:val="TableNormal"/>
    <w:next w:val="TableGrid"/>
    <w:uiPriority w:val="39"/>
    <w:rsid w:val="00774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0E1CCD"/>
    <w:pPr>
      <w:spacing w:after="120" w:line="480" w:lineRule="auto"/>
    </w:pPr>
  </w:style>
  <w:style w:type="character" w:customStyle="1" w:styleId="BodyText2Char">
    <w:name w:val="Body Text 2 Char"/>
    <w:basedOn w:val="DefaultParagraphFont"/>
    <w:link w:val="BodyText2"/>
    <w:uiPriority w:val="99"/>
    <w:semiHidden/>
    <w:rsid w:val="000E1CCD"/>
    <w:rPr>
      <w:rFonts w:ascii="Times New Roman" w:eastAsia="Times New Roman" w:hAnsi="Times New Roman" w:cs="Times New Roman"/>
      <w:sz w:val="24"/>
      <w:szCs w:val="20"/>
      <w:lang w:val="en-US"/>
    </w:rPr>
  </w:style>
  <w:style w:type="paragraph" w:customStyle="1" w:styleId="xl27">
    <w:name w:val="xl27"/>
    <w:basedOn w:val="Normal"/>
    <w:rsid w:val="000E1CCD"/>
    <w:pPr>
      <w:spacing w:before="100" w:beforeAutospacing="1" w:after="100" w:afterAutospacing="1"/>
      <w:textAlignment w:val="center"/>
    </w:pPr>
    <w:rPr>
      <w:rFonts w:ascii="Arial Narrow" w:eastAsia="Arial Unicode MS" w:hAnsi="Arial Narrow" w:cs="Arial Unicode MS"/>
      <w:b/>
      <w:bCs/>
      <w:szCs w:val="24"/>
      <w:lang w:val="es-ES" w:eastAsia="es-ES"/>
    </w:rPr>
  </w:style>
  <w:style w:type="paragraph" w:customStyle="1" w:styleId="paragraph">
    <w:name w:val="paragraph"/>
    <w:aliases w:val="Paragraph,p,PARAGRAPH,PG,pa,at"/>
    <w:basedOn w:val="Normal"/>
    <w:link w:val="ParagraphChar"/>
    <w:qFormat/>
    <w:rsid w:val="006C7B19"/>
    <w:pPr>
      <w:spacing w:before="120" w:after="120"/>
      <w:jc w:val="both"/>
    </w:pPr>
    <w:rPr>
      <w:rFonts w:eastAsiaTheme="minorHAnsi"/>
      <w:szCs w:val="24"/>
      <w:lang w:val="es-UY" w:eastAsia="es-UY"/>
    </w:rPr>
  </w:style>
  <w:style w:type="paragraph" w:styleId="NormalWeb">
    <w:name w:val="Normal (Web)"/>
    <w:basedOn w:val="Normal"/>
    <w:uiPriority w:val="99"/>
    <w:semiHidden/>
    <w:unhideWhenUsed/>
    <w:rsid w:val="005637E9"/>
    <w:pPr>
      <w:spacing w:before="100" w:beforeAutospacing="1" w:after="119"/>
    </w:pPr>
    <w:rPr>
      <w:rFonts w:eastAsiaTheme="minorHAnsi"/>
      <w:szCs w:val="24"/>
      <w:lang w:val="es-UY" w:eastAsia="es-UY"/>
    </w:rPr>
  </w:style>
  <w:style w:type="character" w:customStyle="1" w:styleId="Heading6Char">
    <w:name w:val="Heading 6 Char"/>
    <w:basedOn w:val="DefaultParagraphFont"/>
    <w:link w:val="Heading6"/>
    <w:rsid w:val="00B404E8"/>
    <w:rPr>
      <w:rFonts w:asciiTheme="majorHAnsi" w:eastAsiaTheme="majorEastAsia" w:hAnsiTheme="majorHAnsi" w:cstheme="majorBidi"/>
      <w:color w:val="243F60" w:themeColor="accent1" w:themeShade="7F"/>
      <w:sz w:val="24"/>
      <w:szCs w:val="20"/>
      <w:lang w:val="en-US"/>
    </w:rPr>
  </w:style>
  <w:style w:type="paragraph" w:customStyle="1" w:styleId="Chapter">
    <w:name w:val="Chapter"/>
    <w:basedOn w:val="Normal"/>
    <w:next w:val="Normal"/>
    <w:rsid w:val="0095431B"/>
    <w:pPr>
      <w:tabs>
        <w:tab w:val="left" w:pos="1440"/>
        <w:tab w:val="num" w:pos="1800"/>
      </w:tabs>
      <w:spacing w:before="240" w:after="240"/>
      <w:ind w:left="1152" w:firstLine="288"/>
      <w:jc w:val="center"/>
    </w:pPr>
    <w:rPr>
      <w:b/>
      <w:smallCaps/>
    </w:rPr>
  </w:style>
  <w:style w:type="paragraph" w:customStyle="1" w:styleId="subpar">
    <w:name w:val="subpar"/>
    <w:basedOn w:val="BodyTextIndent3"/>
    <w:rsid w:val="0095431B"/>
    <w:pPr>
      <w:spacing w:before="120"/>
      <w:ind w:left="864" w:hanging="720"/>
      <w:jc w:val="both"/>
      <w:outlineLvl w:val="2"/>
    </w:pPr>
    <w:rPr>
      <w:sz w:val="24"/>
    </w:rPr>
  </w:style>
  <w:style w:type="paragraph" w:customStyle="1" w:styleId="SubSubPar">
    <w:name w:val="SubSubPar"/>
    <w:basedOn w:val="subpar"/>
    <w:rsid w:val="0095431B"/>
    <w:pPr>
      <w:tabs>
        <w:tab w:val="left" w:pos="0"/>
        <w:tab w:val="num" w:pos="1296"/>
      </w:tabs>
      <w:ind w:left="1296"/>
    </w:pPr>
  </w:style>
  <w:style w:type="character" w:customStyle="1" w:styleId="ParagraphChar">
    <w:name w:val="Paragraph Char"/>
    <w:link w:val="paragraph"/>
    <w:rsid w:val="0095431B"/>
    <w:rPr>
      <w:rFonts w:ascii="Times New Roman" w:hAnsi="Times New Roman" w:cs="Times New Roman"/>
      <w:sz w:val="24"/>
      <w:szCs w:val="24"/>
      <w:lang w:eastAsia="es-UY"/>
    </w:rPr>
  </w:style>
  <w:style w:type="paragraph" w:styleId="BodyTextIndent3">
    <w:name w:val="Body Text Indent 3"/>
    <w:basedOn w:val="Normal"/>
    <w:link w:val="BodyTextIndent3Char"/>
    <w:uiPriority w:val="99"/>
    <w:semiHidden/>
    <w:unhideWhenUsed/>
    <w:rsid w:val="0095431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5431B"/>
    <w:rPr>
      <w:rFonts w:ascii="Times New Roman" w:eastAsia="Times New Roman" w:hAnsi="Times New Roman" w:cs="Times New Roman"/>
      <w:sz w:val="16"/>
      <w:szCs w:val="16"/>
      <w:lang w:val="en-US"/>
    </w:rPr>
  </w:style>
  <w:style w:type="character" w:styleId="CommentReference">
    <w:name w:val="annotation reference"/>
    <w:basedOn w:val="DefaultParagraphFont"/>
    <w:uiPriority w:val="99"/>
    <w:semiHidden/>
    <w:unhideWhenUsed/>
    <w:rsid w:val="00E05D43"/>
    <w:rPr>
      <w:sz w:val="16"/>
      <w:szCs w:val="16"/>
    </w:rPr>
  </w:style>
  <w:style w:type="paragraph" w:styleId="CommentText">
    <w:name w:val="annotation text"/>
    <w:basedOn w:val="Normal"/>
    <w:link w:val="CommentTextChar"/>
    <w:uiPriority w:val="99"/>
    <w:unhideWhenUsed/>
    <w:rsid w:val="00E05D43"/>
    <w:rPr>
      <w:sz w:val="20"/>
    </w:rPr>
  </w:style>
  <w:style w:type="character" w:customStyle="1" w:styleId="CommentTextChar">
    <w:name w:val="Comment Text Char"/>
    <w:basedOn w:val="DefaultParagraphFont"/>
    <w:link w:val="CommentText"/>
    <w:uiPriority w:val="99"/>
    <w:rsid w:val="00E05D4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D43"/>
    <w:rPr>
      <w:b/>
      <w:bCs/>
    </w:rPr>
  </w:style>
  <w:style w:type="character" w:customStyle="1" w:styleId="CommentSubjectChar">
    <w:name w:val="Comment Subject Char"/>
    <w:basedOn w:val="CommentTextChar"/>
    <w:link w:val="CommentSubject"/>
    <w:uiPriority w:val="99"/>
    <w:semiHidden/>
    <w:rsid w:val="00E05D43"/>
    <w:rPr>
      <w:rFonts w:ascii="Times New Roman" w:eastAsia="Times New Roman" w:hAnsi="Times New Roman" w:cs="Times New Roman"/>
      <w:b/>
      <w:bCs/>
      <w:sz w:val="20"/>
      <w:szCs w:val="20"/>
      <w:lang w:val="en-US"/>
    </w:rPr>
  </w:style>
  <w:style w:type="paragraph" w:customStyle="1" w:styleId="Char2">
    <w:name w:val="Char2"/>
    <w:basedOn w:val="Normal"/>
    <w:link w:val="FootnoteReference"/>
    <w:uiPriority w:val="99"/>
    <w:rsid w:val="004C77A8"/>
    <w:pPr>
      <w:spacing w:after="160" w:line="240" w:lineRule="exact"/>
    </w:pPr>
    <w:rPr>
      <w:rFonts w:asciiTheme="minorHAnsi" w:eastAsiaTheme="minorHAnsi" w:hAnsiTheme="minorHAnsi" w:cstheme="minorBidi"/>
      <w:sz w:val="22"/>
      <w:szCs w:val="22"/>
      <w:vertAlign w:val="superscript"/>
      <w:lang w:val="es-UY"/>
    </w:rPr>
  </w:style>
  <w:style w:type="paragraph" w:styleId="Revision">
    <w:name w:val="Revision"/>
    <w:hidden/>
    <w:uiPriority w:val="99"/>
    <w:semiHidden/>
    <w:rsid w:val="0094554A"/>
    <w:pPr>
      <w:spacing w:after="0" w:line="240" w:lineRule="auto"/>
    </w:pPr>
    <w:rPr>
      <w:rFonts w:ascii="Times New Roman" w:eastAsia="Times New Roman" w:hAnsi="Times New Roman" w:cs="Times New Roman"/>
      <w:sz w:val="24"/>
      <w:szCs w:val="20"/>
      <w:lang w:val="en-US"/>
    </w:rPr>
  </w:style>
  <w:style w:type="paragraph" w:styleId="TOCHeading">
    <w:name w:val="TOC Heading"/>
    <w:basedOn w:val="Heading1"/>
    <w:next w:val="Normal"/>
    <w:uiPriority w:val="39"/>
    <w:unhideWhenUsed/>
    <w:qFormat/>
    <w:rsid w:val="003247B1"/>
    <w:pPr>
      <w:keepLines/>
      <w:tabs>
        <w:tab w:val="clear" w:pos="360"/>
      </w:tabs>
      <w:spacing w:after="0" w:line="259" w:lineRule="auto"/>
      <w:jc w:val="left"/>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rsid w:val="003247B1"/>
    <w:pPr>
      <w:spacing w:after="100"/>
      <w:ind w:left="240"/>
    </w:pPr>
  </w:style>
  <w:style w:type="paragraph" w:styleId="TOC1">
    <w:name w:val="toc 1"/>
    <w:basedOn w:val="Normal"/>
    <w:next w:val="Normal"/>
    <w:autoRedefine/>
    <w:uiPriority w:val="39"/>
    <w:unhideWhenUsed/>
    <w:rsid w:val="003247B1"/>
    <w:pPr>
      <w:spacing w:after="100" w:line="259" w:lineRule="auto"/>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rsid w:val="003247B1"/>
    <w:pPr>
      <w:spacing w:after="100" w:line="259"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3247B1"/>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3247B1"/>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3247B1"/>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3247B1"/>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3247B1"/>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3247B1"/>
    <w:pPr>
      <w:spacing w:after="100" w:line="259" w:lineRule="auto"/>
      <w:ind w:left="1760"/>
    </w:pPr>
    <w:rPr>
      <w:rFonts w:asciiTheme="minorHAnsi" w:eastAsiaTheme="minorEastAsia" w:hAnsiTheme="minorHAnsi" w:cstheme="minorBidi"/>
      <w:sz w:val="22"/>
      <w:szCs w:val="22"/>
    </w:rPr>
  </w:style>
  <w:style w:type="character" w:customStyle="1" w:styleId="UnresolvedMention1">
    <w:name w:val="Unresolved Mention1"/>
    <w:basedOn w:val="DefaultParagraphFont"/>
    <w:uiPriority w:val="99"/>
    <w:semiHidden/>
    <w:unhideWhenUsed/>
    <w:rsid w:val="003247B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546833">
      <w:bodyDiv w:val="1"/>
      <w:marLeft w:val="0"/>
      <w:marRight w:val="0"/>
      <w:marTop w:val="0"/>
      <w:marBottom w:val="0"/>
      <w:divBdr>
        <w:top w:val="none" w:sz="0" w:space="0" w:color="auto"/>
        <w:left w:val="none" w:sz="0" w:space="0" w:color="auto"/>
        <w:bottom w:val="none" w:sz="0" w:space="0" w:color="auto"/>
        <w:right w:val="none" w:sz="0" w:space="0" w:color="auto"/>
      </w:divBdr>
    </w:div>
    <w:div w:id="317614690">
      <w:bodyDiv w:val="1"/>
      <w:marLeft w:val="0"/>
      <w:marRight w:val="0"/>
      <w:marTop w:val="0"/>
      <w:marBottom w:val="0"/>
      <w:divBdr>
        <w:top w:val="none" w:sz="0" w:space="0" w:color="auto"/>
        <w:left w:val="none" w:sz="0" w:space="0" w:color="auto"/>
        <w:bottom w:val="none" w:sz="0" w:space="0" w:color="auto"/>
        <w:right w:val="none" w:sz="0" w:space="0" w:color="auto"/>
      </w:divBdr>
    </w:div>
    <w:div w:id="419789393">
      <w:bodyDiv w:val="1"/>
      <w:marLeft w:val="0"/>
      <w:marRight w:val="0"/>
      <w:marTop w:val="0"/>
      <w:marBottom w:val="0"/>
      <w:divBdr>
        <w:top w:val="none" w:sz="0" w:space="0" w:color="auto"/>
        <w:left w:val="none" w:sz="0" w:space="0" w:color="auto"/>
        <w:bottom w:val="none" w:sz="0" w:space="0" w:color="auto"/>
        <w:right w:val="none" w:sz="0" w:space="0" w:color="auto"/>
      </w:divBdr>
    </w:div>
    <w:div w:id="502668272">
      <w:bodyDiv w:val="1"/>
      <w:marLeft w:val="0"/>
      <w:marRight w:val="0"/>
      <w:marTop w:val="0"/>
      <w:marBottom w:val="0"/>
      <w:divBdr>
        <w:top w:val="none" w:sz="0" w:space="0" w:color="auto"/>
        <w:left w:val="none" w:sz="0" w:space="0" w:color="auto"/>
        <w:bottom w:val="none" w:sz="0" w:space="0" w:color="auto"/>
        <w:right w:val="none" w:sz="0" w:space="0" w:color="auto"/>
      </w:divBdr>
    </w:div>
    <w:div w:id="544217521">
      <w:bodyDiv w:val="1"/>
      <w:marLeft w:val="0"/>
      <w:marRight w:val="0"/>
      <w:marTop w:val="0"/>
      <w:marBottom w:val="0"/>
      <w:divBdr>
        <w:top w:val="none" w:sz="0" w:space="0" w:color="auto"/>
        <w:left w:val="none" w:sz="0" w:space="0" w:color="auto"/>
        <w:bottom w:val="none" w:sz="0" w:space="0" w:color="auto"/>
        <w:right w:val="none" w:sz="0" w:space="0" w:color="auto"/>
      </w:divBdr>
    </w:div>
    <w:div w:id="689064531">
      <w:bodyDiv w:val="1"/>
      <w:marLeft w:val="0"/>
      <w:marRight w:val="0"/>
      <w:marTop w:val="0"/>
      <w:marBottom w:val="0"/>
      <w:divBdr>
        <w:top w:val="none" w:sz="0" w:space="0" w:color="auto"/>
        <w:left w:val="none" w:sz="0" w:space="0" w:color="auto"/>
        <w:bottom w:val="none" w:sz="0" w:space="0" w:color="auto"/>
        <w:right w:val="none" w:sz="0" w:space="0" w:color="auto"/>
      </w:divBdr>
    </w:div>
    <w:div w:id="716318384">
      <w:bodyDiv w:val="1"/>
      <w:marLeft w:val="0"/>
      <w:marRight w:val="0"/>
      <w:marTop w:val="0"/>
      <w:marBottom w:val="0"/>
      <w:divBdr>
        <w:top w:val="none" w:sz="0" w:space="0" w:color="auto"/>
        <w:left w:val="none" w:sz="0" w:space="0" w:color="auto"/>
        <w:bottom w:val="none" w:sz="0" w:space="0" w:color="auto"/>
        <w:right w:val="none" w:sz="0" w:space="0" w:color="auto"/>
      </w:divBdr>
    </w:div>
    <w:div w:id="749350056">
      <w:bodyDiv w:val="1"/>
      <w:marLeft w:val="0"/>
      <w:marRight w:val="0"/>
      <w:marTop w:val="0"/>
      <w:marBottom w:val="0"/>
      <w:divBdr>
        <w:top w:val="none" w:sz="0" w:space="0" w:color="auto"/>
        <w:left w:val="none" w:sz="0" w:space="0" w:color="auto"/>
        <w:bottom w:val="none" w:sz="0" w:space="0" w:color="auto"/>
        <w:right w:val="none" w:sz="0" w:space="0" w:color="auto"/>
      </w:divBdr>
      <w:divsChild>
        <w:div w:id="887374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9166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42017678">
      <w:bodyDiv w:val="1"/>
      <w:marLeft w:val="0"/>
      <w:marRight w:val="0"/>
      <w:marTop w:val="0"/>
      <w:marBottom w:val="0"/>
      <w:divBdr>
        <w:top w:val="none" w:sz="0" w:space="0" w:color="auto"/>
        <w:left w:val="none" w:sz="0" w:space="0" w:color="auto"/>
        <w:bottom w:val="none" w:sz="0" w:space="0" w:color="auto"/>
        <w:right w:val="none" w:sz="0" w:space="0" w:color="auto"/>
      </w:divBdr>
    </w:div>
    <w:div w:id="844634742">
      <w:bodyDiv w:val="1"/>
      <w:marLeft w:val="0"/>
      <w:marRight w:val="0"/>
      <w:marTop w:val="0"/>
      <w:marBottom w:val="0"/>
      <w:divBdr>
        <w:top w:val="none" w:sz="0" w:space="0" w:color="auto"/>
        <w:left w:val="none" w:sz="0" w:space="0" w:color="auto"/>
        <w:bottom w:val="none" w:sz="0" w:space="0" w:color="auto"/>
        <w:right w:val="none" w:sz="0" w:space="0" w:color="auto"/>
      </w:divBdr>
    </w:div>
    <w:div w:id="991180969">
      <w:bodyDiv w:val="1"/>
      <w:marLeft w:val="0"/>
      <w:marRight w:val="0"/>
      <w:marTop w:val="0"/>
      <w:marBottom w:val="0"/>
      <w:divBdr>
        <w:top w:val="none" w:sz="0" w:space="0" w:color="auto"/>
        <w:left w:val="none" w:sz="0" w:space="0" w:color="auto"/>
        <w:bottom w:val="none" w:sz="0" w:space="0" w:color="auto"/>
        <w:right w:val="none" w:sz="0" w:space="0" w:color="auto"/>
      </w:divBdr>
    </w:div>
    <w:div w:id="1047756414">
      <w:bodyDiv w:val="1"/>
      <w:marLeft w:val="0"/>
      <w:marRight w:val="0"/>
      <w:marTop w:val="0"/>
      <w:marBottom w:val="0"/>
      <w:divBdr>
        <w:top w:val="none" w:sz="0" w:space="0" w:color="auto"/>
        <w:left w:val="none" w:sz="0" w:space="0" w:color="auto"/>
        <w:bottom w:val="none" w:sz="0" w:space="0" w:color="auto"/>
        <w:right w:val="none" w:sz="0" w:space="0" w:color="auto"/>
      </w:divBdr>
    </w:div>
    <w:div w:id="1362701197">
      <w:bodyDiv w:val="1"/>
      <w:marLeft w:val="0"/>
      <w:marRight w:val="0"/>
      <w:marTop w:val="0"/>
      <w:marBottom w:val="0"/>
      <w:divBdr>
        <w:top w:val="none" w:sz="0" w:space="0" w:color="auto"/>
        <w:left w:val="none" w:sz="0" w:space="0" w:color="auto"/>
        <w:bottom w:val="none" w:sz="0" w:space="0" w:color="auto"/>
        <w:right w:val="none" w:sz="0" w:space="0" w:color="auto"/>
      </w:divBdr>
    </w:div>
    <w:div w:id="1702592206">
      <w:bodyDiv w:val="1"/>
      <w:marLeft w:val="0"/>
      <w:marRight w:val="0"/>
      <w:marTop w:val="0"/>
      <w:marBottom w:val="0"/>
      <w:divBdr>
        <w:top w:val="none" w:sz="0" w:space="0" w:color="auto"/>
        <w:left w:val="none" w:sz="0" w:space="0" w:color="auto"/>
        <w:bottom w:val="none" w:sz="0" w:space="0" w:color="auto"/>
        <w:right w:val="none" w:sz="0" w:space="0" w:color="auto"/>
      </w:divBdr>
    </w:div>
    <w:div w:id="1738478426">
      <w:bodyDiv w:val="1"/>
      <w:marLeft w:val="0"/>
      <w:marRight w:val="0"/>
      <w:marTop w:val="0"/>
      <w:marBottom w:val="0"/>
      <w:divBdr>
        <w:top w:val="none" w:sz="0" w:space="0" w:color="auto"/>
        <w:left w:val="none" w:sz="0" w:space="0" w:color="auto"/>
        <w:bottom w:val="none" w:sz="0" w:space="0" w:color="auto"/>
        <w:right w:val="none" w:sz="0" w:space="0" w:color="auto"/>
      </w:divBdr>
    </w:div>
    <w:div w:id="1770352435">
      <w:bodyDiv w:val="1"/>
      <w:marLeft w:val="0"/>
      <w:marRight w:val="0"/>
      <w:marTop w:val="0"/>
      <w:marBottom w:val="0"/>
      <w:divBdr>
        <w:top w:val="none" w:sz="0" w:space="0" w:color="auto"/>
        <w:left w:val="none" w:sz="0" w:space="0" w:color="auto"/>
        <w:bottom w:val="none" w:sz="0" w:space="0" w:color="auto"/>
        <w:right w:val="none" w:sz="0" w:space="0" w:color="auto"/>
      </w:divBdr>
    </w:div>
    <w:div w:id="1802992050">
      <w:bodyDiv w:val="1"/>
      <w:marLeft w:val="0"/>
      <w:marRight w:val="0"/>
      <w:marTop w:val="0"/>
      <w:marBottom w:val="0"/>
      <w:divBdr>
        <w:top w:val="none" w:sz="0" w:space="0" w:color="auto"/>
        <w:left w:val="none" w:sz="0" w:space="0" w:color="auto"/>
        <w:bottom w:val="none" w:sz="0" w:space="0" w:color="auto"/>
        <w:right w:val="none" w:sz="0" w:space="0" w:color="auto"/>
      </w:divBdr>
    </w:div>
    <w:div w:id="1823308059">
      <w:bodyDiv w:val="1"/>
      <w:marLeft w:val="0"/>
      <w:marRight w:val="0"/>
      <w:marTop w:val="0"/>
      <w:marBottom w:val="0"/>
      <w:divBdr>
        <w:top w:val="none" w:sz="0" w:space="0" w:color="auto"/>
        <w:left w:val="none" w:sz="0" w:space="0" w:color="auto"/>
        <w:bottom w:val="none" w:sz="0" w:space="0" w:color="auto"/>
        <w:right w:val="none" w:sz="0" w:space="0" w:color="auto"/>
      </w:divBdr>
    </w:div>
    <w:div w:id="1845439527">
      <w:bodyDiv w:val="1"/>
      <w:marLeft w:val="0"/>
      <w:marRight w:val="0"/>
      <w:marTop w:val="0"/>
      <w:marBottom w:val="0"/>
      <w:divBdr>
        <w:top w:val="none" w:sz="0" w:space="0" w:color="auto"/>
        <w:left w:val="none" w:sz="0" w:space="0" w:color="auto"/>
        <w:bottom w:val="none" w:sz="0" w:space="0" w:color="auto"/>
        <w:right w:val="none" w:sz="0" w:space="0" w:color="auto"/>
      </w:divBdr>
    </w:div>
    <w:div w:id="1903561639">
      <w:bodyDiv w:val="1"/>
      <w:marLeft w:val="0"/>
      <w:marRight w:val="0"/>
      <w:marTop w:val="0"/>
      <w:marBottom w:val="0"/>
      <w:divBdr>
        <w:top w:val="none" w:sz="0" w:space="0" w:color="auto"/>
        <w:left w:val="none" w:sz="0" w:space="0" w:color="auto"/>
        <w:bottom w:val="none" w:sz="0" w:space="0" w:color="auto"/>
        <w:right w:val="none" w:sz="0" w:space="0" w:color="auto"/>
      </w:divBdr>
    </w:div>
    <w:div w:id="2055621838">
      <w:bodyDiv w:val="1"/>
      <w:marLeft w:val="0"/>
      <w:marRight w:val="0"/>
      <w:marTop w:val="0"/>
      <w:marBottom w:val="0"/>
      <w:divBdr>
        <w:top w:val="none" w:sz="0" w:space="0" w:color="auto"/>
        <w:left w:val="none" w:sz="0" w:space="0" w:color="auto"/>
        <w:bottom w:val="none" w:sz="0" w:space="0" w:color="auto"/>
        <w:right w:val="none" w:sz="0" w:space="0" w:color="auto"/>
      </w:divBdr>
      <w:divsChild>
        <w:div w:id="478151931">
          <w:marLeft w:val="0"/>
          <w:marRight w:val="0"/>
          <w:marTop w:val="0"/>
          <w:marBottom w:val="0"/>
          <w:divBdr>
            <w:top w:val="none" w:sz="0" w:space="0" w:color="auto"/>
            <w:left w:val="none" w:sz="0" w:space="0" w:color="auto"/>
            <w:bottom w:val="none" w:sz="0" w:space="0" w:color="auto"/>
            <w:right w:val="none" w:sz="0" w:space="0" w:color="auto"/>
          </w:divBdr>
          <w:divsChild>
            <w:div w:id="103620064">
              <w:marLeft w:val="0"/>
              <w:marRight w:val="60"/>
              <w:marTop w:val="0"/>
              <w:marBottom w:val="0"/>
              <w:divBdr>
                <w:top w:val="none" w:sz="0" w:space="0" w:color="auto"/>
                <w:left w:val="none" w:sz="0" w:space="0" w:color="auto"/>
                <w:bottom w:val="none" w:sz="0" w:space="0" w:color="auto"/>
                <w:right w:val="none" w:sz="0" w:space="0" w:color="auto"/>
              </w:divBdr>
              <w:divsChild>
                <w:div w:id="1492254960">
                  <w:marLeft w:val="0"/>
                  <w:marRight w:val="0"/>
                  <w:marTop w:val="0"/>
                  <w:marBottom w:val="120"/>
                  <w:divBdr>
                    <w:top w:val="single" w:sz="6" w:space="0" w:color="C0C0C0"/>
                    <w:left w:val="single" w:sz="6" w:space="0" w:color="D9D9D9"/>
                    <w:bottom w:val="single" w:sz="6" w:space="0" w:color="D9D9D9"/>
                    <w:right w:val="single" w:sz="6" w:space="0" w:color="D9D9D9"/>
                  </w:divBdr>
                  <w:divsChild>
                    <w:div w:id="488862829">
                      <w:marLeft w:val="0"/>
                      <w:marRight w:val="0"/>
                      <w:marTop w:val="0"/>
                      <w:marBottom w:val="0"/>
                      <w:divBdr>
                        <w:top w:val="none" w:sz="0" w:space="0" w:color="auto"/>
                        <w:left w:val="none" w:sz="0" w:space="0" w:color="auto"/>
                        <w:bottom w:val="none" w:sz="0" w:space="0" w:color="auto"/>
                        <w:right w:val="none" w:sz="0" w:space="0" w:color="auto"/>
                      </w:divBdr>
                    </w:div>
                    <w:div w:id="5906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054889">
          <w:marLeft w:val="0"/>
          <w:marRight w:val="0"/>
          <w:marTop w:val="0"/>
          <w:marBottom w:val="0"/>
          <w:divBdr>
            <w:top w:val="none" w:sz="0" w:space="0" w:color="auto"/>
            <w:left w:val="none" w:sz="0" w:space="0" w:color="auto"/>
            <w:bottom w:val="none" w:sz="0" w:space="0" w:color="auto"/>
            <w:right w:val="none" w:sz="0" w:space="0" w:color="auto"/>
          </w:divBdr>
          <w:divsChild>
            <w:div w:id="328294244">
              <w:marLeft w:val="60"/>
              <w:marRight w:val="0"/>
              <w:marTop w:val="0"/>
              <w:marBottom w:val="0"/>
              <w:divBdr>
                <w:top w:val="none" w:sz="0" w:space="0" w:color="auto"/>
                <w:left w:val="none" w:sz="0" w:space="0" w:color="auto"/>
                <w:bottom w:val="none" w:sz="0" w:space="0" w:color="auto"/>
                <w:right w:val="none" w:sz="0" w:space="0" w:color="auto"/>
              </w:divBdr>
              <w:divsChild>
                <w:div w:id="829247360">
                  <w:marLeft w:val="0"/>
                  <w:marRight w:val="0"/>
                  <w:marTop w:val="0"/>
                  <w:marBottom w:val="0"/>
                  <w:divBdr>
                    <w:top w:val="none" w:sz="0" w:space="0" w:color="auto"/>
                    <w:left w:val="none" w:sz="0" w:space="0" w:color="auto"/>
                    <w:bottom w:val="none" w:sz="0" w:space="0" w:color="auto"/>
                    <w:right w:val="none" w:sz="0" w:space="0" w:color="auto"/>
                  </w:divBdr>
                  <w:divsChild>
                    <w:div w:id="2062097688">
                      <w:marLeft w:val="0"/>
                      <w:marRight w:val="0"/>
                      <w:marTop w:val="0"/>
                      <w:marBottom w:val="120"/>
                      <w:divBdr>
                        <w:top w:val="single" w:sz="6" w:space="0" w:color="F5F5F5"/>
                        <w:left w:val="single" w:sz="6" w:space="0" w:color="F5F5F5"/>
                        <w:bottom w:val="single" w:sz="6" w:space="0" w:color="F5F5F5"/>
                        <w:right w:val="single" w:sz="6" w:space="0" w:color="F5F5F5"/>
                      </w:divBdr>
                      <w:divsChild>
                        <w:div w:id="1461847400">
                          <w:marLeft w:val="0"/>
                          <w:marRight w:val="0"/>
                          <w:marTop w:val="0"/>
                          <w:marBottom w:val="0"/>
                          <w:divBdr>
                            <w:top w:val="none" w:sz="0" w:space="0" w:color="auto"/>
                            <w:left w:val="none" w:sz="0" w:space="0" w:color="auto"/>
                            <w:bottom w:val="none" w:sz="0" w:space="0" w:color="auto"/>
                            <w:right w:val="none" w:sz="0" w:space="0" w:color="auto"/>
                          </w:divBdr>
                          <w:divsChild>
                            <w:div w:id="26111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6155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customXml" Target="../customXml/item9.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24" Type="http://schemas.openxmlformats.org/officeDocument/2006/relationships/theme" Target="theme/theme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microsoft.com/office/2011/relationships/people" Target="people.xml"/><Relationship Id="rId27" Type="http://schemas.openxmlformats.org/officeDocument/2006/relationships/customXml" Target="../customXml/item10.xml"/></Relationships>
</file>

<file path=word/_rels/footnotes.xml.rels><?xml version="1.0" encoding="UTF-8" standalone="yes"?>
<Relationships xmlns="http://schemas.openxmlformats.org/package/2006/relationships"><Relationship Id="rId1" Type="http://schemas.openxmlformats.org/officeDocument/2006/relationships/hyperlink" Target="https://www1.heart-nta.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11F746D36514F2995D4CCA575E8B8FD"/>
        <w:category>
          <w:name w:val="General"/>
          <w:gallery w:val="placeholder"/>
        </w:category>
        <w:types>
          <w:type w:val="bbPlcHdr"/>
        </w:types>
        <w:behaviors>
          <w:behavior w:val="content"/>
        </w:behaviors>
        <w:guid w:val="{71ABD160-E2D3-43CC-9C2F-44851BB87EE2}"/>
      </w:docPartPr>
      <w:docPartBody>
        <w:p w:rsidR="009B0415" w:rsidRDefault="009B0415" w:rsidP="009B0415">
          <w:pPr>
            <w:pStyle w:val="A11F746D36514F2995D4CCA575E8B8FD"/>
          </w:pPr>
          <w:r>
            <w:rPr>
              <w:rFonts w:asciiTheme="majorHAnsi" w:eastAsiaTheme="majorEastAsia" w:hAnsiTheme="majorHAnsi" w:cstheme="majorBidi"/>
              <w:color w:val="4472C4" w:themeColor="accent1"/>
              <w:sz w:val="27"/>
              <w:szCs w:val="27"/>
            </w:rPr>
            <w:t>[Document title]</w:t>
          </w:r>
        </w:p>
      </w:docPartBody>
    </w:docPart>
    <w:docPart>
      <w:docPartPr>
        <w:name w:val="21DE78C2E1E24E7397191074EEC6350E"/>
        <w:category>
          <w:name w:val="General"/>
          <w:gallery w:val="placeholder"/>
        </w:category>
        <w:types>
          <w:type w:val="bbPlcHdr"/>
        </w:types>
        <w:behaviors>
          <w:behavior w:val="content"/>
        </w:behaviors>
        <w:guid w:val="{BA546EF5-7379-4313-A721-E55B10DE058D}"/>
      </w:docPartPr>
      <w:docPartBody>
        <w:p w:rsidR="009B0415" w:rsidRDefault="009B0415" w:rsidP="009B0415">
          <w:pPr>
            <w:pStyle w:val="21DE78C2E1E24E7397191074EEC6350E"/>
          </w:pPr>
          <w:r>
            <w:rPr>
              <w:rFonts w:asciiTheme="majorHAnsi" w:eastAsiaTheme="majorEastAsia" w:hAnsiTheme="majorHAnsi" w:cstheme="majorBidi"/>
              <w:color w:val="4472C4" w:themeColor="accent1"/>
              <w:sz w:val="27"/>
              <w:szCs w:val="27"/>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rinda">
    <w:panose1 w:val="00000400000000000000"/>
    <w:charset w:val="00"/>
    <w:family w:val="swiss"/>
    <w:pitch w:val="variable"/>
    <w:sig w:usb0="0001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415"/>
    <w:rsid w:val="00082890"/>
    <w:rsid w:val="0011512D"/>
    <w:rsid w:val="00163830"/>
    <w:rsid w:val="002A378D"/>
    <w:rsid w:val="0036770A"/>
    <w:rsid w:val="00396026"/>
    <w:rsid w:val="00425B41"/>
    <w:rsid w:val="00567287"/>
    <w:rsid w:val="005A2AC6"/>
    <w:rsid w:val="005E7479"/>
    <w:rsid w:val="00605BD7"/>
    <w:rsid w:val="0062727A"/>
    <w:rsid w:val="0083730D"/>
    <w:rsid w:val="00906E04"/>
    <w:rsid w:val="00916D07"/>
    <w:rsid w:val="009B0415"/>
    <w:rsid w:val="00C0121A"/>
    <w:rsid w:val="00CC4514"/>
    <w:rsid w:val="00DB7E36"/>
    <w:rsid w:val="00E80E76"/>
    <w:rsid w:val="00E82142"/>
    <w:rsid w:val="00F72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1F746D36514F2995D4CCA575E8B8FD">
    <w:name w:val="A11F746D36514F2995D4CCA575E8B8FD"/>
    <w:rsid w:val="009B0415"/>
  </w:style>
  <w:style w:type="paragraph" w:customStyle="1" w:styleId="21DE78C2E1E24E7397191074EEC6350E">
    <w:name w:val="21DE78C2E1E24E7397191074EEC6350E"/>
    <w:rsid w:val="009B04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2018-05-01T00:00:00</PublishDate>
  <Abstract/>
  <CompanyAddress/>
  <CompanyPhone/>
  <CompanyFax/>
  <CompanyEmail/>
</CoverPageProperti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4645/OC-JA;</Approval_x0020_Number>
    <Phase xmlns="cdc7663a-08f0-4737-9e8c-148ce897a09c" xsi:nil="true"/>
    <Document_x0020_Author xmlns="cdc7663a-08f0-4737-9e8c-148ce897a09c">Pavon, Fernando Yitzack</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Business_x0020_Area xmlns="cdc7663a-08f0-4737-9e8c-148ce897a09c" xsi:nil="true"/>
    <Key_x0020_Document xmlns="cdc7663a-08f0-4737-9e8c-148ce897a09c" xsi:nil="true"/>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59</Value>
      <Value>25</Value>
      <Value>24</Value>
      <Value>2</Value>
      <Value>126</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JA-L1079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R0002493271</Record_x0020_Number>
    <_dlc_DocId xmlns="cdc7663a-08f0-4737-9e8c-148ce897a09c">EZSHARE-734778097-30</_dlc_DocId>
    <_dlc_DocIdUrl xmlns="cdc7663a-08f0-4737-9e8c-148ce897a09c">
      <Url>https://idbg.sharepoint.com/teams/EZ-JA-LON/JA-L1079/_layouts/15/DocIdRedir.aspx?ID=EZSHARE-734778097-30</Url>
      <Description>EZSHARE-734778097-30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46152BADFEE24083F822EDAD52070E" ma:contentTypeVersion="105" ma:contentTypeDescription="The base project type from which other project content types inherit their information." ma:contentTypeScope="" ma:versionID="d96f2a2c37290d0bb154d3af22a22320">
  <xsd:schema xmlns:xsd="http://www.w3.org/2001/XMLSchema" xmlns:xs="http://www.w3.org/2001/XMLSchema" xmlns:p="http://schemas.microsoft.com/office/2006/metadata/properties" xmlns:ns2="cdc7663a-08f0-4737-9e8c-148ce897a09c" targetNamespace="http://schemas.microsoft.com/office/2006/metadata/properties" ma:root="true" ma:fieldsID="2b28b364e3d524f7e4ca4cfaeec622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JA-L107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0C46152BADFEE24083F822EDAD52070E" ma:contentTypeVersion="188" ma:contentTypeDescription="The base project type from which other project content types inherit their information." ma:contentTypeScope="" ma:versionID="f3c95fe5574fc07effafda750e98a240">
  <xsd:schema xmlns:xsd="http://www.w3.org/2001/XMLSchema" xmlns:xs="http://www.w3.org/2001/XMLSchema" xmlns:p="http://schemas.microsoft.com/office/2006/metadata/properties" xmlns:ns2="cdc7663a-08f0-4737-9e8c-148ce897a09c" targetNamespace="http://schemas.microsoft.com/office/2006/metadata/properties" ma:root="true" ma:fieldsID="2b28b364e3d524f7e4ca4cfaeec622d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JA-L107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BAFE57CD6337645B7AC90E8B4988CEB" ma:contentTypeVersion="250" ma:contentTypeDescription="A content type to manage public (operations) IDB documents" ma:contentTypeScope="" ma:versionID="9ece2a5a5347ddd7197c634b8757f49d">
  <xsd:schema xmlns:xsd="http://www.w3.org/2001/XMLSchema" xmlns:xs="http://www.w3.org/2001/XMLSchema" xmlns:p="http://schemas.microsoft.com/office/2006/metadata/properties" xmlns:ns2="cdc7663a-08f0-4737-9e8c-148ce897a09c" targetNamespace="http://schemas.microsoft.com/office/2006/metadata/properties" ma:root="true" ma:fieldsID="a11e6869531bbbbd60360cb5d0d935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10.xml><?xml version="1.0" encoding="utf-8"?>
<ds:datastoreItem xmlns:ds="http://schemas.openxmlformats.org/officeDocument/2006/customXml" ds:itemID="{54BD2851-A3BA-492C-833C-FA2F45FC6225}"/>
</file>

<file path=customXml/itemProps2.xml><?xml version="1.0" encoding="utf-8"?>
<ds:datastoreItem xmlns:ds="http://schemas.openxmlformats.org/officeDocument/2006/customXml" ds:itemID="{6B0BC97D-E985-413F-900B-F3F5E9E76963}">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FC68BA41-4FAF-47A9-BDBD-11F6F4E580BC}"/>
</file>

<file path=customXml/itemProps4.xml><?xml version="1.0" encoding="utf-8"?>
<ds:datastoreItem xmlns:ds="http://schemas.openxmlformats.org/officeDocument/2006/customXml" ds:itemID="{10866439-8688-4C0D-97C5-F48AFD0C91A4}">
  <ds:schemaRefs>
    <ds:schemaRef ds:uri="http://schemas.microsoft.com/sharepoint/events"/>
  </ds:schemaRefs>
</ds:datastoreItem>
</file>

<file path=customXml/itemProps5.xml><?xml version="1.0" encoding="utf-8"?>
<ds:datastoreItem xmlns:ds="http://schemas.openxmlformats.org/officeDocument/2006/customXml" ds:itemID="{533688EE-FD29-4F9C-8E4E-01FAD5A49275}">
  <ds:schemaRefs>
    <ds:schemaRef ds:uri="http://schemas.microsoft.com/sharepoint/v3/contenttype/forms"/>
  </ds:schemaRefs>
</ds:datastoreItem>
</file>

<file path=customXml/itemProps6.xml><?xml version="1.0" encoding="utf-8"?>
<ds:datastoreItem xmlns:ds="http://schemas.openxmlformats.org/officeDocument/2006/customXml" ds:itemID="{D4549ACF-A500-48D8-8622-3DD6C1BDF7E7}"/>
</file>

<file path=customXml/itemProps7.xml><?xml version="1.0" encoding="utf-8"?>
<ds:datastoreItem xmlns:ds="http://schemas.openxmlformats.org/officeDocument/2006/customXml" ds:itemID="{CB875B17-BF90-428B-8B9E-038BE530F9D3}">
  <ds:schemaRefs>
    <ds:schemaRef ds:uri="http://schemas.openxmlformats.org/officeDocument/2006/bibliography"/>
  </ds:schemaRefs>
</ds:datastoreItem>
</file>

<file path=customXml/itemProps8.xml><?xml version="1.0" encoding="utf-8"?>
<ds:datastoreItem xmlns:ds="http://schemas.openxmlformats.org/officeDocument/2006/customXml" ds:itemID="{FE85B3F8-5554-450F-957E-98E9A0E88137}"/>
</file>

<file path=customXml/itemProps9.xml><?xml version="1.0" encoding="utf-8"?>
<ds:datastoreItem xmlns:ds="http://schemas.openxmlformats.org/officeDocument/2006/customXml" ds:itemID="{7BFF4DE5-DCFE-43D6-9DDA-B408BE8B9D9C}"/>
</file>

<file path=docProps/app.xml><?xml version="1.0" encoding="utf-8"?>
<Properties xmlns="http://schemas.openxmlformats.org/officeDocument/2006/extended-properties" xmlns:vt="http://schemas.openxmlformats.org/officeDocument/2006/docPropsVTypes">
  <Template>Normal.dotm</Template>
  <TotalTime>1</TotalTime>
  <Pages>18</Pages>
  <Words>5470</Words>
  <Characters>31183</Characters>
  <Application>Microsoft Office Word</Application>
  <DocSecurity>0</DocSecurity>
  <Lines>259</Lines>
  <Paragraphs>73</Paragraphs>
  <ScaleCrop>false</ScaleCrop>
  <HeadingPairs>
    <vt:vector size="6" baseType="variant">
      <vt:variant>
        <vt:lpstr>Title</vt:lpstr>
      </vt:variant>
      <vt:variant>
        <vt:i4>1</vt:i4>
      </vt:variant>
      <vt:variant>
        <vt:lpstr>Headings</vt:lpstr>
      </vt:variant>
      <vt:variant>
        <vt:i4>96</vt:i4>
      </vt:variant>
      <vt:variant>
        <vt:lpstr>Título</vt:lpstr>
      </vt:variant>
      <vt:variant>
        <vt:i4>1</vt:i4>
      </vt:variant>
    </vt:vector>
  </HeadingPairs>
  <TitlesOfParts>
    <vt:vector size="98" baseType="lpstr">
      <vt:lpstr>v.1.0 (draft proposal)</vt:lpstr>
      <vt:lpstr>    OBJECTIVES &amp; STRATEGY</vt:lpstr>
      <vt:lpstr>    For the purposes of this operations manual, a Talent Platform is defined as foll</vt:lpstr>
      <vt:lpstr>    Apprenticeships are defined as jobs that include structured on-the-job training </vt:lpstr>
      <vt:lpstr>    Finally, Finishing Schools are industry-specific short-term non-formal training </vt:lpstr>
      <vt:lpstr>    In order for individuals to participate in Apprenticeships and Finishing Schools</vt:lpstr>
      <vt:lpstr>    JOB-READINESS training – This training is focused on the capacity of the public </vt:lpstr>
      <vt:lpstr>    FIRM SPECIFIC training (Finishing Schools + Apprenticeships) - This training pla</vt:lpstr>
      <vt:lpstr>    The articulation of both systems, to be supported with resources of the Program </vt:lpstr>
      <vt:lpstr>    Figure 1. Training Modalities for entry level - GSS</vt:lpstr>
      <vt:lpstr>    /</vt:lpstr>
      <vt:lpstr>    The objectives of this line are to build a governance for public-private articul</vt:lpstr>
      <vt:lpstr>    </vt:lpstr>
      <vt:lpstr>    This Line of Action will finance:</vt:lpstr>
      <vt:lpstr>    </vt:lpstr>
      <vt:lpstr>    Establishment of an industry-led body to help identify skills needs, set standar</vt:lpstr>
      <vt:lpstr>    Studies &amp; Activities of a Global Services Skills Board - Consultancy to chart ca</vt:lpstr>
      <vt:lpstr>    A Global Services Skills Specialist </vt:lpstr>
      <vt:lpstr>    </vt:lpstr>
      <vt:lpstr>    Creation of a talent platform to guide prospective employees, employers and trai</vt:lpstr>
      <vt:lpstr>    Platform design and put into operation - Web programming and design; Training of</vt:lpstr>
      <vt:lpstr>    Activities to promote the Industry opportunities, the Talent Platform itself, an</vt:lpstr>
      <vt:lpstr>    Talent Platform management – A Talent Platform manager and executives to support</vt:lpstr>
      <vt:lpstr>    Figure xxx Talent Platform´s objectives &amp; main contents </vt:lpstr>
      <vt:lpstr>    /</vt:lpstr>
      <vt:lpstr>    At the end of each training program shall be forwarded to the GSSB, for informat</vt:lpstr>
      <vt:lpstr>    Both the program proposals submitted by HEART-Trust/NTA and the final reports of</vt:lpstr>
      <vt:lpstr>    </vt:lpstr>
      <vt:lpstr>    This Line of Action will finance:</vt:lpstr>
      <vt:lpstr>    </vt:lpstr>
      <vt:lpstr>    4.2 Firm specific Finishing Schools for entry-level positions and for active emp</vt:lpstr>
      <vt:lpstr>    The development of training plans (Firm Specific Training -Finishing Schools), t</vt:lpstr>
      <vt:lpstr>    The fund administration - hiring of personnel  with expertise to carry out the f</vt:lpstr>
      <vt:lpstr>    (i.1) ELIGIBILITY OF FIRMS</vt:lpstr>
      <vt:lpstr>    They will be plans that can be financed by the project, those of companies in th</vt:lpstr>
      <vt:lpstr>    Training plans may address staff dedicated to export duties (non-domestic market</vt:lpstr>
      <vt:lpstr>    </vt:lpstr>
      <vt:lpstr>    (i.2) MODALITIES OF THE TRAINING PLANS </vt:lpstr>
      <vt:lpstr>    Three co-financing modalities with different characteristics and objectives are </vt:lpstr>
      <vt:lpstr>    Faced with the need to prioritize projects, they will prioritize those of the "A</vt:lpstr>
      <vt:lpstr>    At the same time, the participation of women (&gt; 60% of the participants) will be</vt:lpstr>
      <vt:lpstr>    Creation of new positions in the global services industry - 50%</vt:lpstr>
      <vt:lpstr>    Objectives: to encourage and facilitate the installation of new companies, as we</vt:lpstr>
      <vt:lpstr>    The maximum amount to be co-financed by the Program (per application) in this mo</vt:lpstr>
      <vt:lpstr>    Improvement of the capacities for employees of the global services industry - 50</vt:lpstr>
      <vt:lpstr>    Objectives: encourage installed companies to expand or sophisticate their operat</vt:lpstr>
      <vt:lpstr>    In all cases, a clear association between the skills to be developed in employee</vt:lpstr>
      <vt:lpstr>    The maximum amount to be co-financed by the Program (per application) in this mo</vt:lpstr>
      <vt:lpstr>    Creation of new capacities demanded by the global services industry - 50% </vt:lpstr>
      <vt:lpstr>    Objectives: facilitate the generation of skills and offer of training aligned wi</vt:lpstr>
      <vt:lpstr>    The companies that co-finance the projects do not have the obligation to hire th</vt:lpstr>
      <vt:lpstr>    The maximum amount to be co-financed by the Program in this modality -potential </vt:lpstr>
      <vt:lpstr>    The training must be innovative (not adequately covered by the market)</vt:lpstr>
      <vt:lpstr>    </vt:lpstr>
      <vt:lpstr>    (i.3) SPECIAL CONDITIONS OF THE TRAINING PLANS</vt:lpstr>
      <vt:lpstr>    The minimum number of participants to be trained per project will be 10 people a</vt:lpstr>
      <vt:lpstr>    The activities eligible for financing with Program resources will include the de</vt:lpstr>
      <vt:lpstr>    The beneficiary companies can supply trainers (from their own payroll), premises</vt:lpstr>
      <vt:lpstr>    The maximum amount of the co-financed budget per participant in each proposal wi</vt:lpstr>
      <vt:lpstr>    For modality B, the annual subsidy per firm will be limited to US$100.000.</vt:lpstr>
      <vt:lpstr>    Figure xxx. Modalities of plans, % of co-financing </vt:lpstr>
      <vt:lpstr>    </vt:lpstr>
      <vt:lpstr>    Once the training plan is finalized, the fulfillment of the goals and the total </vt:lpstr>
      <vt:lpstr>    It will be necessary in all cases to have a final evaluation of knowledge acquis</vt:lpstr>
      <vt:lpstr>    From the number of trainees trained, only those who meet at least of 70% of part</vt:lpstr>
      <vt:lpstr>    The maximum funding (50%) will be provided to participating firms reaching 80% o</vt:lpstr>
      <vt:lpstr>    A proportional reduction in financing will be applied for the number of particip</vt:lpstr>
      <vt:lpstr>    Plans that do not exceed this goal - 30% of participants tested - when finalized</vt:lpstr>
      <vt:lpstr>    In the contracts with the companies, it will be mandatory to provide the Project</vt:lpstr>
      <vt:lpstr>    The Project will make the payments (reimbursements) within 15 working days of th</vt:lpstr>
      <vt:lpstr>    </vt:lpstr>
      <vt:lpstr>    (i.4) Application, Monitoring and Reimbursement</vt:lpstr>
      <vt:lpstr>    The proponents of the projects or training plans may be:</vt:lpstr>
      <vt:lpstr>    It will be mandatory for proponents to comply with the rules and procedures of t</vt:lpstr>
      <vt:lpstr>    The GSS Program will receive proposals as an open window for the presentation of</vt:lpstr>
      <vt:lpstr>    To access co-financing, the steps to follow are:</vt:lpstr>
      <vt:lpstr>    </vt:lpstr>
      <vt:lpstr>    The Project Selection Committee will be the Global Services Executive Board (EB)</vt:lpstr>
      <vt:lpstr>    The sequence of actions for the approval of the proposals is:</vt:lpstr>
      <vt:lpstr>    Receipt of the Application Forms by the Program, interaction with the proponents</vt:lpstr>
      <vt:lpstr>    The Fund Administrator will raise to the committee via e-mail, the proposal of t</vt:lpstr>
      <vt:lpstr>    The members of the EB will send in the same way: their no objection to the appro</vt:lpstr>
      <vt:lpstr>    The members of the EB will have 10 days to issue and the omission of answers, wi</vt:lpstr>
      <vt:lpstr>    The members of the EB commit themselves to keep a reservation about the comments</vt:lpstr>
      <vt:lpstr>    The members of the EB are committed to evaluating the proposals with equanimity </vt:lpstr>
      <vt:lpstr>    After each evaluation, the Fund Administrator will generate a file with all the </vt:lpstr>
      <vt:lpstr>    Once the Bank´s NO OBJECTION has been received, it will be able to sign a contra</vt:lpstr>
      <vt:lpstr>    </vt:lpstr>
      <vt:lpstr>    (i.6) Cost reimbursement process </vt:lpstr>
      <vt:lpstr>    Once the execution of the training project has been completed and the CLOSING RE</vt:lpstr>
      <vt:lpstr>    The Program will make the payments within the first 15 business days of the mont</vt:lpstr>
      <vt:lpstr>    </vt:lpstr>
      <vt:lpstr>    Figure xxx Process Flowchart – FIRM SPECIFIC Finishing schools (F.SPEC. – FS)</vt:lpstr>
      <vt:lpstr>    /</vt:lpstr>
      <vt:lpstr>    </vt:lpstr>
      <vt:lpstr>    </vt:lpstr>
      <vt:lpstr>    This component will create an enabling ecosystem for existing and future GSS fir</vt:lpstr>
      <vt:lpstr>v.1.0 (draft proposal)</vt:lpstr>
    </vt:vector>
  </TitlesOfParts>
  <Company/>
  <LinksUpToDate>false</LinksUpToDate>
  <CharactersWithSpaces>36580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v.1.0 (draft proposal)</dc:title>
  <dc:creator>Viviana Martinez</dc:creator>
  <cp:keywords/>
  <cp:lastModifiedBy>Muhlstein, Ethel Rosa</cp:lastModifiedBy>
  <cp:revision>2</cp:revision>
  <cp:lastPrinted>2016-05-26T15:20:00Z</cp:lastPrinted>
  <dcterms:created xsi:type="dcterms:W3CDTF">2018-07-27T20:42:00Z</dcterms:created>
  <dcterms:modified xsi:type="dcterms:W3CDTF">2018-07-27T20:42:00Z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126;#VOCATIONAL AND WORKFORCE TRAINING|8404f753-fb1a-4c37-9f07-9c666bbff14a</vt:lpwstr>
  </property>
  <property fmtid="{D5CDD505-2E9C-101B-9397-08002B2CF9AE}" pid="7" name="Fund IDB">
    <vt:lpwstr>24;#ORC|c028a4b2-ad8b-4cf4-9cac-a2ae6a778e23</vt:lpwstr>
  </property>
  <property fmtid="{D5CDD505-2E9C-101B-9397-08002B2CF9AE}" pid="8" name="Country">
    <vt:lpwstr>25;#Jamaica|284b90e7-9693-4db7-a23e-8f79c831fe9a</vt:lpwstr>
  </property>
  <property fmtid="{D5CDD505-2E9C-101B-9397-08002B2CF9AE}" pid="9" name="Sector IDB">
    <vt:lpwstr>59;#SOCIAL INVESTMENT|3f908695-d5b5-49f6-941f-76876b39564f</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05d33ca7-2dfa-40c1-b552-a68a37839b24</vt:lpwstr>
  </property>
  <property fmtid="{D5CDD505-2E9C-101B-9397-08002B2CF9AE}" pid="12" name="ContentTypeId">
    <vt:lpwstr>0x0101001A458A224826124E8B45B1D613300CFC00FBAFE57CD6337645B7AC90E8B4988CEB</vt:lpwstr>
  </property>
</Properties>
</file>