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C8E" w:rsidRDefault="00623C8E" w:rsidP="00E42131">
      <w:pPr>
        <w:autoSpaceDE w:val="0"/>
        <w:autoSpaceDN w:val="0"/>
        <w:adjustRightInd w:val="0"/>
        <w:spacing w:after="0" w:line="240" w:lineRule="auto"/>
        <w:rPr>
          <w:rFonts w:ascii="Times New Roman" w:hAnsi="Times New Roman" w:cs="Times New Roman"/>
          <w:b/>
          <w:bCs/>
          <w:lang w:val="es-ES_tradnl"/>
        </w:rPr>
      </w:pPr>
      <w:r>
        <w:rPr>
          <w:rFonts w:ascii="Times New Roman" w:hAnsi="Times New Roman" w:cs="Times New Roman"/>
          <w:b/>
          <w:bCs/>
          <w:lang w:val="es-ES_tradnl"/>
        </w:rPr>
        <w:t>COLOMBIA</w:t>
      </w:r>
    </w:p>
    <w:p w:rsidR="00373C61" w:rsidRPr="007C6E93" w:rsidRDefault="00623C8E" w:rsidP="00E42131">
      <w:pPr>
        <w:autoSpaceDE w:val="0"/>
        <w:autoSpaceDN w:val="0"/>
        <w:adjustRightInd w:val="0"/>
        <w:spacing w:after="0" w:line="240" w:lineRule="auto"/>
        <w:rPr>
          <w:rFonts w:ascii="Times New Roman" w:hAnsi="Times New Roman" w:cs="Times New Roman"/>
          <w:b/>
          <w:bCs/>
          <w:lang w:val="es-ES_tradnl"/>
        </w:rPr>
      </w:pPr>
      <w:r>
        <w:rPr>
          <w:rFonts w:ascii="Times New Roman" w:hAnsi="Times New Roman" w:cs="Times New Roman"/>
          <w:b/>
          <w:bCs/>
          <w:lang w:val="es-ES_tradnl"/>
        </w:rPr>
        <w:t>IFD/FMM</w:t>
      </w:r>
    </w:p>
    <w:p w:rsidR="00483659" w:rsidRPr="007C6E93" w:rsidRDefault="00F556AA" w:rsidP="003416C0">
      <w:pPr>
        <w:autoSpaceDE w:val="0"/>
        <w:autoSpaceDN w:val="0"/>
        <w:adjustRightInd w:val="0"/>
        <w:spacing w:after="0" w:line="240" w:lineRule="auto"/>
        <w:ind w:right="18"/>
        <w:rPr>
          <w:rFonts w:ascii="Times New Roman" w:hAnsi="Times New Roman" w:cs="Times New Roman"/>
          <w:b/>
          <w:bCs/>
          <w:iCs/>
          <w:lang w:val="es-ES_tradnl"/>
        </w:rPr>
      </w:pPr>
      <w:r w:rsidRPr="007C6E93">
        <w:rPr>
          <w:rFonts w:ascii="Times New Roman" w:hAnsi="Times New Roman" w:cs="Times New Roman"/>
          <w:b/>
          <w:bCs/>
          <w:iCs/>
          <w:lang w:val="es-ES_tradnl"/>
        </w:rPr>
        <w:t xml:space="preserve">Diseño </w:t>
      </w:r>
      <w:r>
        <w:rPr>
          <w:rFonts w:ascii="Times New Roman" w:hAnsi="Times New Roman" w:cs="Times New Roman"/>
          <w:b/>
          <w:bCs/>
          <w:iCs/>
          <w:lang w:val="es-ES_tradnl"/>
        </w:rPr>
        <w:t>e Implementación d</w:t>
      </w:r>
      <w:r w:rsidRPr="007C6E93">
        <w:rPr>
          <w:rFonts w:ascii="Times New Roman" w:hAnsi="Times New Roman" w:cs="Times New Roman"/>
          <w:b/>
          <w:bCs/>
          <w:iCs/>
          <w:lang w:val="es-ES_tradnl"/>
        </w:rPr>
        <w:t xml:space="preserve">e </w:t>
      </w:r>
      <w:r>
        <w:rPr>
          <w:rFonts w:ascii="Times New Roman" w:hAnsi="Times New Roman" w:cs="Times New Roman"/>
          <w:b/>
          <w:bCs/>
          <w:iCs/>
          <w:lang w:val="es-ES_tradnl"/>
        </w:rPr>
        <w:t>u</w:t>
      </w:r>
      <w:r w:rsidRPr="007C6E93">
        <w:rPr>
          <w:rFonts w:ascii="Times New Roman" w:hAnsi="Times New Roman" w:cs="Times New Roman"/>
          <w:b/>
          <w:bCs/>
          <w:iCs/>
          <w:lang w:val="es-ES_tradnl"/>
        </w:rPr>
        <w:t xml:space="preserve">na Metodología </w:t>
      </w:r>
      <w:r>
        <w:rPr>
          <w:rFonts w:ascii="Times New Roman" w:hAnsi="Times New Roman" w:cs="Times New Roman"/>
          <w:b/>
          <w:bCs/>
          <w:iCs/>
          <w:lang w:val="es-ES_tradnl"/>
        </w:rPr>
        <w:t>p</w:t>
      </w:r>
      <w:r w:rsidRPr="007C6E93">
        <w:rPr>
          <w:rFonts w:ascii="Times New Roman" w:hAnsi="Times New Roman" w:cs="Times New Roman"/>
          <w:b/>
          <w:bCs/>
          <w:iCs/>
          <w:lang w:val="es-ES_tradnl"/>
        </w:rPr>
        <w:t xml:space="preserve">ara Determinar </w:t>
      </w:r>
      <w:r>
        <w:rPr>
          <w:rFonts w:ascii="Times New Roman" w:hAnsi="Times New Roman" w:cs="Times New Roman"/>
          <w:b/>
          <w:bCs/>
          <w:iCs/>
          <w:lang w:val="es-ES_tradnl"/>
        </w:rPr>
        <w:t>e</w:t>
      </w:r>
      <w:r w:rsidRPr="007C6E93">
        <w:rPr>
          <w:rFonts w:ascii="Times New Roman" w:hAnsi="Times New Roman" w:cs="Times New Roman"/>
          <w:b/>
          <w:bCs/>
          <w:iCs/>
          <w:lang w:val="es-ES_tradnl"/>
        </w:rPr>
        <w:t xml:space="preserve">l Grado </w:t>
      </w:r>
      <w:r>
        <w:rPr>
          <w:rFonts w:ascii="Times New Roman" w:hAnsi="Times New Roman" w:cs="Times New Roman"/>
          <w:b/>
          <w:bCs/>
          <w:iCs/>
          <w:lang w:val="es-ES_tradnl"/>
        </w:rPr>
        <w:t>d</w:t>
      </w:r>
      <w:r w:rsidRPr="007C6E93">
        <w:rPr>
          <w:rFonts w:ascii="Times New Roman" w:hAnsi="Times New Roman" w:cs="Times New Roman"/>
          <w:b/>
          <w:bCs/>
          <w:iCs/>
          <w:lang w:val="es-ES_tradnl"/>
        </w:rPr>
        <w:t xml:space="preserve">e Interdependencia Municipal </w:t>
      </w:r>
      <w:r>
        <w:rPr>
          <w:rFonts w:ascii="Times New Roman" w:hAnsi="Times New Roman" w:cs="Times New Roman"/>
          <w:b/>
          <w:bCs/>
          <w:iCs/>
          <w:lang w:val="es-ES_tradnl"/>
        </w:rPr>
        <w:t>e</w:t>
      </w:r>
      <w:r w:rsidRPr="007C6E93">
        <w:rPr>
          <w:rFonts w:ascii="Times New Roman" w:hAnsi="Times New Roman" w:cs="Times New Roman"/>
          <w:b/>
          <w:bCs/>
          <w:iCs/>
          <w:lang w:val="es-ES_tradnl"/>
        </w:rPr>
        <w:t>n Áreas Metropolitanas</w:t>
      </w:r>
    </w:p>
    <w:p w:rsidR="00C16B68" w:rsidRPr="007C6E93" w:rsidRDefault="00623C8E" w:rsidP="00580ABF">
      <w:pPr>
        <w:autoSpaceDE w:val="0"/>
        <w:autoSpaceDN w:val="0"/>
        <w:adjustRightInd w:val="0"/>
        <w:spacing w:before="240" w:after="0" w:line="240" w:lineRule="auto"/>
        <w:jc w:val="both"/>
        <w:rPr>
          <w:rFonts w:ascii="Times New Roman" w:hAnsi="Times New Roman" w:cs="Times New Roman"/>
          <w:b/>
          <w:bCs/>
        </w:rPr>
      </w:pPr>
      <w:r w:rsidRPr="007C6E93">
        <w:rPr>
          <w:rFonts w:ascii="Times New Roman" w:hAnsi="Times New Roman" w:cs="Times New Roman"/>
          <w:b/>
          <w:bCs/>
          <w:lang w:val="es-ES_tradnl"/>
        </w:rPr>
        <w:t>Términos de Referencia</w:t>
      </w:r>
    </w:p>
    <w:p w:rsidR="00623C8E" w:rsidRDefault="00623C8E" w:rsidP="00E42131">
      <w:pPr>
        <w:spacing w:after="0"/>
      </w:pPr>
    </w:p>
    <w:p w:rsidR="00623C8E" w:rsidRDefault="00623C8E" w:rsidP="00E42131">
      <w:pPr>
        <w:spacing w:after="0"/>
        <w:sectPr w:rsidR="00623C8E" w:rsidSect="003416C0">
          <w:headerReference w:type="default" r:id="rId9"/>
          <w:footerReference w:type="default" r:id="rId10"/>
          <w:pgSz w:w="12240" w:h="15840" w:code="1"/>
          <w:pgMar w:top="1417" w:right="1701" w:bottom="1135" w:left="1701" w:header="720" w:footer="720" w:gutter="0"/>
          <w:cols w:space="708"/>
          <w:docGrid w:linePitch="360"/>
        </w:sectPr>
      </w:pPr>
    </w:p>
    <w:p w:rsidR="00373C61" w:rsidRPr="007C6E93" w:rsidRDefault="00D60027" w:rsidP="00580ABF">
      <w:pPr>
        <w:pStyle w:val="Chapter"/>
        <w:tabs>
          <w:tab w:val="clear" w:pos="648"/>
          <w:tab w:val="clear" w:pos="1440"/>
        </w:tabs>
        <w:spacing w:before="120"/>
        <w:jc w:val="left"/>
      </w:pPr>
      <w:r w:rsidRPr="007C6E93">
        <w:lastRenderedPageBreak/>
        <w:t>Antecedentes</w:t>
      </w:r>
    </w:p>
    <w:p w:rsidR="001D50F9" w:rsidRPr="007C6E93" w:rsidRDefault="005A27E7" w:rsidP="00E42131">
      <w:pPr>
        <w:pStyle w:val="Paragraph"/>
        <w:spacing w:after="0"/>
        <w:rPr>
          <w:lang w:val="es-ES"/>
        </w:rPr>
      </w:pPr>
      <w:r w:rsidRPr="007C6E93">
        <w:rPr>
          <w:lang w:val="es-ES"/>
        </w:rPr>
        <w:t xml:space="preserve">El objetivo de </w:t>
      </w:r>
      <w:r w:rsidR="002443F4" w:rsidRPr="007C6E93">
        <w:rPr>
          <w:lang w:val="es-ES"/>
        </w:rPr>
        <w:t xml:space="preserve">la Cooperación Técnica </w:t>
      </w:r>
      <w:r w:rsidR="001D50F9" w:rsidRPr="007C6E93">
        <w:rPr>
          <w:lang w:val="es-ES"/>
        </w:rPr>
        <w:t xml:space="preserve">(CT) </w:t>
      </w:r>
      <w:r w:rsidR="002443F4" w:rsidRPr="007C6E93">
        <w:rPr>
          <w:lang w:val="es-ES_tradnl"/>
        </w:rPr>
        <w:t>Análisis de la Interdependencia Municipal: el Caso del Área Metropolitana de Bogotá,</w:t>
      </w:r>
      <w:r w:rsidRPr="007C6E93">
        <w:rPr>
          <w:lang w:val="es-ES"/>
        </w:rPr>
        <w:t xml:space="preserve"> es diseñar </w:t>
      </w:r>
      <w:r w:rsidR="00A30ACF" w:rsidRPr="007C6E93">
        <w:rPr>
          <w:lang w:val="es-ES"/>
        </w:rPr>
        <w:t xml:space="preserve">y aplicar </w:t>
      </w:r>
      <w:r w:rsidRPr="007C6E93">
        <w:rPr>
          <w:lang w:val="es-ES"/>
        </w:rPr>
        <w:t xml:space="preserve">una metodología para la medición del grado de interdependencia municipal que contribuya a los gobiernos municipales que conforman áreas metropolitanas y a las administraciones metropolitanas, en la realización de diagnósticos y formulación de políticas tendientes a mejorar su sostenibilidad en las dimensiones ambiental, urbana, fiscal y de gobernabilidad. </w:t>
      </w:r>
    </w:p>
    <w:p w:rsidR="008B6872" w:rsidRPr="00580ABF" w:rsidRDefault="008B6872" w:rsidP="00E42131">
      <w:pPr>
        <w:pStyle w:val="Paragraph"/>
        <w:spacing w:after="0"/>
        <w:rPr>
          <w:lang w:val="es-ES_tradnl"/>
        </w:rPr>
      </w:pPr>
      <w:r w:rsidRPr="00580ABF">
        <w:rPr>
          <w:lang w:val="es-ES_tradnl"/>
        </w:rPr>
        <w:t xml:space="preserve">Para Colombia, este análisis resulta crucial dado el escenario planteado por la Ley Orgánica de Ordenamiento Territorial (LOOT), </w:t>
      </w:r>
      <w:r w:rsidR="003416C0">
        <w:rPr>
          <w:lang w:val="es-ES_tradnl"/>
        </w:rPr>
        <w:t>No.</w:t>
      </w:r>
      <w:r w:rsidRPr="00580ABF">
        <w:rPr>
          <w:lang w:val="es-ES_tradnl"/>
        </w:rPr>
        <w:t>1454 de 2011, la cual establece un nuevo marco de principios rectores que enfatizan la asociación y regionalización, como una nueva estrategia para superar la visión municipalista e impulsar con mayor dinámica el crecimiento económico con equidad social, equilibrio territorial y sostenibilidad ambiental.</w:t>
      </w:r>
    </w:p>
    <w:p w:rsidR="000E34E5" w:rsidRPr="00580ABF" w:rsidRDefault="00342400" w:rsidP="00E42131">
      <w:pPr>
        <w:pStyle w:val="Paragraph"/>
        <w:spacing w:after="0"/>
        <w:rPr>
          <w:lang w:val="es-ES_tradnl"/>
        </w:rPr>
      </w:pPr>
      <w:r w:rsidRPr="00E42131">
        <w:rPr>
          <w:lang w:val="es-ES_tradnl"/>
        </w:rPr>
        <w:t xml:space="preserve">La CT está estructurada en 3 componentes: (i) Desarrollo Metodológico; </w:t>
      </w:r>
      <w:r>
        <w:rPr>
          <w:lang w:val="es-ES_tradnl"/>
        </w:rPr>
        <w:t>(</w:t>
      </w:r>
      <w:r w:rsidRPr="00E42131">
        <w:rPr>
          <w:lang w:val="es-ES_tradnl"/>
        </w:rPr>
        <w:t>ii)</w:t>
      </w:r>
      <w:r>
        <w:rPr>
          <w:lang w:val="es-ES_tradnl"/>
        </w:rPr>
        <w:t> </w:t>
      </w:r>
      <w:r w:rsidRPr="00E42131">
        <w:rPr>
          <w:lang w:val="es-ES_tradnl"/>
        </w:rPr>
        <w:t xml:space="preserve">Análisis del Caso de Bogotá; y </w:t>
      </w:r>
      <w:r>
        <w:rPr>
          <w:lang w:val="es-ES_tradnl"/>
        </w:rPr>
        <w:t>(</w:t>
      </w:r>
      <w:r w:rsidRPr="00E42131">
        <w:rPr>
          <w:lang w:val="es-ES_tradnl"/>
        </w:rPr>
        <w:t>iii) Revisión Técnica y Diseminación del Estudio</w:t>
      </w:r>
      <w:r>
        <w:rPr>
          <w:lang w:val="es-ES_tradnl"/>
        </w:rPr>
        <w:t>.</w:t>
      </w:r>
      <w:r w:rsidRPr="00580ABF">
        <w:rPr>
          <w:lang w:val="es-ES_tradnl"/>
        </w:rPr>
        <w:t xml:space="preserve"> </w:t>
      </w:r>
      <w:r w:rsidR="00860A46" w:rsidRPr="00580ABF">
        <w:rPr>
          <w:lang w:val="es-ES_tradnl"/>
        </w:rPr>
        <w:t xml:space="preserve">El primer componente de la CT </w:t>
      </w:r>
      <w:r w:rsidR="00086C54" w:rsidRPr="00580ABF">
        <w:rPr>
          <w:lang w:val="es-ES_tradnl"/>
        </w:rPr>
        <w:t xml:space="preserve">está centrado en el desarrollo de una metodología de análisis del grado de interdependencia </w:t>
      </w:r>
      <w:r w:rsidR="000E34E5" w:rsidRPr="00580ABF">
        <w:rPr>
          <w:lang w:val="es-ES_tradnl"/>
        </w:rPr>
        <w:t>municipal</w:t>
      </w:r>
      <w:r w:rsidRPr="00976BE9">
        <w:rPr>
          <w:lang w:val="es-ES_tradnl"/>
        </w:rPr>
        <w:t>, en tanto que el Componente 2 tendrá el propósito de aplicar empíricamente la metodología propuesta al caso del área metropolitana de Bogotá</w:t>
      </w:r>
      <w:r w:rsidR="00086C54" w:rsidRPr="00580ABF">
        <w:rPr>
          <w:lang w:val="es-ES_tradnl"/>
        </w:rPr>
        <w:t>.</w:t>
      </w:r>
      <w:r w:rsidR="00BD6D41" w:rsidRPr="00580ABF">
        <w:rPr>
          <w:lang w:val="es-ES_tradnl"/>
        </w:rPr>
        <w:t xml:space="preserve"> </w:t>
      </w:r>
    </w:p>
    <w:p w:rsidR="000B08D0" w:rsidRPr="00976BE9" w:rsidRDefault="00DA6510" w:rsidP="00E42131">
      <w:pPr>
        <w:pStyle w:val="Paragraph"/>
        <w:spacing w:after="0"/>
        <w:rPr>
          <w:lang w:val="es-ES_tradnl"/>
        </w:rPr>
      </w:pPr>
      <w:r w:rsidRPr="00976BE9">
        <w:rPr>
          <w:lang w:val="es-ES_tradnl"/>
        </w:rPr>
        <w:t xml:space="preserve">Para </w:t>
      </w:r>
      <w:r w:rsidR="00342400">
        <w:rPr>
          <w:lang w:val="es-ES_tradnl"/>
        </w:rPr>
        <w:t>la ejecución de los Componentes 1 y 2</w:t>
      </w:r>
      <w:r w:rsidRPr="00976BE9">
        <w:rPr>
          <w:lang w:val="es-ES_tradnl"/>
        </w:rPr>
        <w:t xml:space="preserve">, </w:t>
      </w:r>
      <w:r w:rsidR="00025281" w:rsidRPr="00976BE9">
        <w:rPr>
          <w:lang w:val="es-ES_tradnl"/>
        </w:rPr>
        <w:t xml:space="preserve">se ha establecido la necesidad de </w:t>
      </w:r>
      <w:r w:rsidRPr="00976BE9">
        <w:rPr>
          <w:lang w:val="es-ES_tradnl"/>
        </w:rPr>
        <w:t xml:space="preserve">contratar </w:t>
      </w:r>
      <w:r w:rsidR="00025281" w:rsidRPr="00976BE9">
        <w:rPr>
          <w:lang w:val="es-ES_tradnl"/>
        </w:rPr>
        <w:t xml:space="preserve">los servicios de </w:t>
      </w:r>
      <w:r w:rsidRPr="00976BE9">
        <w:rPr>
          <w:lang w:val="es-ES_tradnl"/>
        </w:rPr>
        <w:t xml:space="preserve">una </w:t>
      </w:r>
      <w:r w:rsidR="00025281" w:rsidRPr="00976BE9">
        <w:rPr>
          <w:lang w:val="es-ES_tradnl"/>
        </w:rPr>
        <w:t>f</w:t>
      </w:r>
      <w:r w:rsidRPr="00976BE9">
        <w:rPr>
          <w:lang w:val="es-ES_tradnl"/>
        </w:rPr>
        <w:t xml:space="preserve">irma </w:t>
      </w:r>
      <w:r w:rsidR="00025281" w:rsidRPr="00976BE9">
        <w:rPr>
          <w:lang w:val="es-ES_tradnl"/>
        </w:rPr>
        <w:t>c</w:t>
      </w:r>
      <w:r w:rsidRPr="00976BE9">
        <w:rPr>
          <w:lang w:val="es-ES_tradnl"/>
        </w:rPr>
        <w:t xml:space="preserve">onsultora </w:t>
      </w:r>
      <w:r w:rsidR="00025281" w:rsidRPr="00976BE9">
        <w:rPr>
          <w:lang w:val="es-ES_tradnl"/>
        </w:rPr>
        <w:t>especializada</w:t>
      </w:r>
      <w:r w:rsidRPr="00976BE9">
        <w:rPr>
          <w:lang w:val="es-ES_tradnl"/>
        </w:rPr>
        <w:t>.</w:t>
      </w:r>
      <w:r w:rsidR="000E34E5" w:rsidRPr="00976BE9">
        <w:rPr>
          <w:lang w:val="es-ES_tradnl"/>
        </w:rPr>
        <w:t xml:space="preserve"> </w:t>
      </w:r>
    </w:p>
    <w:p w:rsidR="000B08D0" w:rsidRPr="00976BE9" w:rsidRDefault="000B08D0" w:rsidP="00E42131">
      <w:pPr>
        <w:spacing w:before="120" w:after="0"/>
        <w:rPr>
          <w:lang w:val="es-ES_tradnl"/>
        </w:rPr>
        <w:sectPr w:rsidR="000B08D0" w:rsidRPr="00976BE9" w:rsidSect="00623C8E">
          <w:type w:val="continuous"/>
          <w:pgSz w:w="12240" w:h="15840" w:code="1"/>
          <w:pgMar w:top="1417" w:right="1701" w:bottom="1135" w:left="1701" w:header="708" w:footer="708" w:gutter="0"/>
          <w:cols w:space="708"/>
          <w:docGrid w:linePitch="360"/>
        </w:sectPr>
      </w:pPr>
    </w:p>
    <w:p w:rsidR="00B257F4" w:rsidRPr="007C6E93" w:rsidRDefault="00B80DB1" w:rsidP="00E42131">
      <w:pPr>
        <w:pStyle w:val="Chapter"/>
        <w:tabs>
          <w:tab w:val="clear" w:pos="648"/>
          <w:tab w:val="clear" w:pos="1440"/>
        </w:tabs>
        <w:jc w:val="left"/>
      </w:pPr>
      <w:r w:rsidRPr="007C6E93">
        <w:lastRenderedPageBreak/>
        <w:t>Objetivo y Alcance</w:t>
      </w:r>
    </w:p>
    <w:p w:rsidR="00637FB7" w:rsidRPr="00BD6D41" w:rsidRDefault="009E58AC" w:rsidP="00E42131">
      <w:pPr>
        <w:pStyle w:val="Paragraph"/>
        <w:spacing w:after="0"/>
        <w:rPr>
          <w:lang w:val="es-ES_tradnl"/>
        </w:rPr>
      </w:pPr>
      <w:r w:rsidRPr="00BD6D41">
        <w:rPr>
          <w:lang w:val="es-ES_tradnl"/>
        </w:rPr>
        <w:t>El objetivo de</w:t>
      </w:r>
      <w:r w:rsidR="00025281" w:rsidRPr="00BD6D41">
        <w:rPr>
          <w:lang w:val="es-ES_tradnl"/>
        </w:rPr>
        <w:t xml:space="preserve">l servicio de </w:t>
      </w:r>
      <w:r w:rsidRPr="00BD6D41">
        <w:rPr>
          <w:lang w:val="es-ES_tradnl"/>
        </w:rPr>
        <w:t>consultoría es</w:t>
      </w:r>
      <w:r w:rsidR="00025281" w:rsidRPr="00BD6D41">
        <w:rPr>
          <w:lang w:val="es-ES_tradnl"/>
        </w:rPr>
        <w:t xml:space="preserve"> d</w:t>
      </w:r>
      <w:r w:rsidR="00637FB7" w:rsidRPr="00BD6D41">
        <w:rPr>
          <w:lang w:val="es-ES_tradnl"/>
        </w:rPr>
        <w:t>iseñ</w:t>
      </w:r>
      <w:r w:rsidR="00025281" w:rsidRPr="00BD6D41">
        <w:rPr>
          <w:lang w:val="es-ES_tradnl"/>
        </w:rPr>
        <w:t>ar</w:t>
      </w:r>
      <w:r w:rsidR="00637FB7" w:rsidRPr="00BD6D41">
        <w:rPr>
          <w:lang w:val="es-ES_tradnl"/>
        </w:rPr>
        <w:t xml:space="preserve"> una metodología para determinar el grado de interdependencia municipal en áreas metropolitanas</w:t>
      </w:r>
      <w:r w:rsidR="00342400">
        <w:rPr>
          <w:lang w:val="es-ES_tradnl"/>
        </w:rPr>
        <w:t xml:space="preserve">; e </w:t>
      </w:r>
      <w:r w:rsidR="00342400" w:rsidRPr="00580ABF">
        <w:rPr>
          <w:lang w:val="es-ES_tradnl"/>
        </w:rPr>
        <w:t>implementar la m</w:t>
      </w:r>
      <w:r w:rsidR="00342400">
        <w:rPr>
          <w:lang w:val="es-ES_tradnl"/>
        </w:rPr>
        <w:t xml:space="preserve">isma </w:t>
      </w:r>
      <w:r w:rsidR="00342400" w:rsidRPr="00580ABF">
        <w:rPr>
          <w:lang w:val="es-ES_tradnl"/>
        </w:rPr>
        <w:t xml:space="preserve">en el área metropolitana de Bogotá, </w:t>
      </w:r>
      <w:r w:rsidR="00342400">
        <w:rPr>
          <w:lang w:val="es-ES_tradnl"/>
        </w:rPr>
        <w:t xml:space="preserve">que </w:t>
      </w:r>
      <w:r w:rsidR="00342400" w:rsidRPr="00580ABF">
        <w:rPr>
          <w:lang w:val="es-ES_tradnl"/>
        </w:rPr>
        <w:t>está compuesta por los municipios de: Bogotá, Soacha, Facatativá, Zipaquirá, Chía, Mosquera, Madrid, Funza, Cajicá, Sibaté, Tocancipá, La Calera, Sopó, Tabio, Tenjo, Cota, Gachancipá y Bojacá</w:t>
      </w:r>
      <w:r w:rsidR="00E83B1F" w:rsidRPr="00BD6D41">
        <w:rPr>
          <w:lang w:val="es-ES_tradnl"/>
        </w:rPr>
        <w:t>.</w:t>
      </w:r>
    </w:p>
    <w:p w:rsidR="00637FB7" w:rsidRPr="007C6E93" w:rsidRDefault="00E13B17" w:rsidP="00E42131">
      <w:pPr>
        <w:pStyle w:val="Paragraph"/>
        <w:spacing w:after="0"/>
        <w:rPr>
          <w:lang w:val="es-ES_tradnl"/>
        </w:rPr>
      </w:pPr>
      <w:r w:rsidRPr="007C6E93">
        <w:rPr>
          <w:lang w:val="es-ES_tradnl"/>
        </w:rPr>
        <w:t>E</w:t>
      </w:r>
      <w:r w:rsidR="0004521C" w:rsidRPr="007C6E93">
        <w:rPr>
          <w:lang w:val="es-ES_tradnl"/>
        </w:rPr>
        <w:t>l servicio de consultoría tendrá los alcances necesarios para</w:t>
      </w:r>
      <w:r w:rsidR="00E83B1F" w:rsidRPr="007C6E93">
        <w:rPr>
          <w:lang w:val="es-ES_tradnl"/>
        </w:rPr>
        <w:t>:</w:t>
      </w:r>
    </w:p>
    <w:p w:rsidR="0077764F" w:rsidRPr="00580ABF" w:rsidRDefault="00335426" w:rsidP="00E42131">
      <w:pPr>
        <w:pStyle w:val="subpar"/>
        <w:spacing w:after="0"/>
        <w:rPr>
          <w:lang w:val="es-ES_tradnl"/>
        </w:rPr>
      </w:pPr>
      <w:r w:rsidRPr="00580ABF">
        <w:rPr>
          <w:lang w:val="es-ES_tradnl"/>
        </w:rPr>
        <w:t xml:space="preserve">Desarrollar un marco metodológico para determinar el grado de interdependencia municipal en áreas metropolitanas, en los ámbitos en los cuales </w:t>
      </w:r>
      <w:r w:rsidR="0077764F" w:rsidRPr="00580ABF">
        <w:rPr>
          <w:lang w:val="es-ES_tradnl"/>
        </w:rPr>
        <w:t xml:space="preserve">la literatura sugiere que </w:t>
      </w:r>
      <w:r w:rsidRPr="00580ABF">
        <w:rPr>
          <w:lang w:val="es-ES_tradnl"/>
        </w:rPr>
        <w:t>existen las principales externalidades</w:t>
      </w:r>
      <w:r w:rsidR="0077764F" w:rsidRPr="00580ABF">
        <w:rPr>
          <w:lang w:val="es-ES_tradnl"/>
        </w:rPr>
        <w:t>.</w:t>
      </w:r>
    </w:p>
    <w:p w:rsidR="00BA4AFE" w:rsidRPr="00976BE9" w:rsidRDefault="00BA4AFE" w:rsidP="00E42131">
      <w:pPr>
        <w:pStyle w:val="subpar"/>
        <w:spacing w:after="0"/>
        <w:rPr>
          <w:lang w:val="es-ES_tradnl"/>
        </w:rPr>
      </w:pPr>
      <w:r w:rsidRPr="00976BE9">
        <w:rPr>
          <w:lang w:val="es-ES_tradnl"/>
        </w:rPr>
        <w:lastRenderedPageBreak/>
        <w:t xml:space="preserve">Desarrollar un instrumento analítico, con un enfoque integral, para identificar las intervenciones de gobierno prioritarias hacia la sostenibilidad de largo plazo. </w:t>
      </w:r>
    </w:p>
    <w:p w:rsidR="00637FB7" w:rsidRPr="00976BE9" w:rsidRDefault="00637FB7" w:rsidP="00E42131">
      <w:pPr>
        <w:pStyle w:val="subpar"/>
        <w:spacing w:after="0"/>
        <w:rPr>
          <w:lang w:val="es-ES_tradnl"/>
        </w:rPr>
      </w:pPr>
      <w:r w:rsidRPr="00976BE9">
        <w:rPr>
          <w:lang w:val="es-ES_tradnl"/>
        </w:rPr>
        <w:t>Determinar</w:t>
      </w:r>
      <w:r w:rsidR="00857456" w:rsidRPr="00976BE9">
        <w:rPr>
          <w:lang w:val="es-ES_tradnl"/>
        </w:rPr>
        <w:t>,</w:t>
      </w:r>
      <w:r w:rsidRPr="00976BE9">
        <w:rPr>
          <w:lang w:val="es-ES_tradnl"/>
        </w:rPr>
        <w:t xml:space="preserve"> para cada municipio que conforma un área metropolitana</w:t>
      </w:r>
      <w:r w:rsidR="00857456" w:rsidRPr="00976BE9">
        <w:rPr>
          <w:lang w:val="es-ES_tradnl"/>
        </w:rPr>
        <w:t>,</w:t>
      </w:r>
      <w:r w:rsidRPr="00976BE9">
        <w:rPr>
          <w:lang w:val="es-ES_tradnl"/>
        </w:rPr>
        <w:t xml:space="preserve"> las áreas donde se producen las mayores externalidades y los municipios con los cuales se requiere coordinar acciones de política. </w:t>
      </w:r>
    </w:p>
    <w:p w:rsidR="00637FB7" w:rsidRPr="00976BE9" w:rsidRDefault="00637FB7" w:rsidP="00E42131">
      <w:pPr>
        <w:pStyle w:val="subpar"/>
        <w:spacing w:after="0"/>
        <w:rPr>
          <w:lang w:val="es-ES_tradnl"/>
        </w:rPr>
      </w:pPr>
      <w:r w:rsidRPr="00976BE9">
        <w:rPr>
          <w:lang w:val="es-ES_tradnl"/>
        </w:rPr>
        <w:t xml:space="preserve">Identificar las principales acciones que deberían encarar conjuntamente las alcaldías para fortalecer la sostenibilidad de sus ciudades. </w:t>
      </w:r>
    </w:p>
    <w:p w:rsidR="00637FB7" w:rsidRPr="00976BE9" w:rsidRDefault="00637FB7" w:rsidP="00E42131">
      <w:pPr>
        <w:pStyle w:val="subpar"/>
        <w:spacing w:after="0"/>
        <w:rPr>
          <w:lang w:val="es-ES_tradnl"/>
        </w:rPr>
      </w:pPr>
      <w:r w:rsidRPr="00976BE9">
        <w:rPr>
          <w:lang w:val="es-ES_tradnl"/>
        </w:rPr>
        <w:t>Determinar la proporción en la cual cada alcaldía debería contribuir para financiar las intervenciones a realizar conjuntamente.</w:t>
      </w:r>
    </w:p>
    <w:p w:rsidR="00BA09EA" w:rsidRPr="00976BE9" w:rsidRDefault="00BA09EA" w:rsidP="00E42131">
      <w:pPr>
        <w:pStyle w:val="subpar"/>
        <w:spacing w:after="0"/>
        <w:rPr>
          <w:lang w:val="es-ES_tradnl"/>
        </w:rPr>
      </w:pPr>
      <w:r w:rsidRPr="00976BE9">
        <w:rPr>
          <w:lang w:val="es-ES_tradnl"/>
        </w:rPr>
        <w:t xml:space="preserve">Establecer un conjunto de indicadores con parámetros para cada uno de ellos (benchmark) para determinar el grado de interdependencia municipal en cada una de las variables donde se producen las mayores externalidades. </w:t>
      </w:r>
    </w:p>
    <w:p w:rsidR="00342400" w:rsidRPr="00342400" w:rsidRDefault="003B156F" w:rsidP="00E42131">
      <w:pPr>
        <w:pStyle w:val="subpar"/>
        <w:spacing w:after="0"/>
        <w:rPr>
          <w:lang w:val="es-ES"/>
        </w:rPr>
      </w:pPr>
      <w:r w:rsidRPr="00E42131">
        <w:rPr>
          <w:lang w:val="es-ES_tradnl"/>
        </w:rPr>
        <w:t xml:space="preserve">Complementar la metodología utilizada por </w:t>
      </w:r>
      <w:r w:rsidR="00100E01" w:rsidRPr="00E42131">
        <w:rPr>
          <w:lang w:val="es-ES_tradnl"/>
        </w:rPr>
        <w:t>la Iniciativa Ciudades Emergentes y Sostenibles (ICES)</w:t>
      </w:r>
      <w:r w:rsidRPr="00E42131">
        <w:rPr>
          <w:lang w:val="es-ES_tradnl"/>
        </w:rPr>
        <w:t xml:space="preserve"> en aquellos municipios que se encuentren en áreas metropolitanas y en donde se produzcan externalidades que se debieran internalizar en el diseño de políticas pública para mejorar la sostenibilidad de las ciudades.</w:t>
      </w:r>
    </w:p>
    <w:p w:rsidR="00342400" w:rsidRPr="00976BE9" w:rsidRDefault="00342400" w:rsidP="00342400">
      <w:pPr>
        <w:pStyle w:val="subpar"/>
        <w:rPr>
          <w:lang w:val="es-ES_tradnl"/>
        </w:rPr>
      </w:pPr>
      <w:r w:rsidRPr="00976BE9">
        <w:rPr>
          <w:lang w:val="es-ES_tradnl"/>
        </w:rPr>
        <w:t>Lograr la implementación rigurosa, para el caso del área metropolitana de Bogotá, de la metodología desarrollada para determinar el grado de interdependencia municipal en áreas metropolitanas.</w:t>
      </w:r>
    </w:p>
    <w:p w:rsidR="00342400" w:rsidRPr="00976BE9" w:rsidRDefault="00342400" w:rsidP="00342400">
      <w:pPr>
        <w:pStyle w:val="subpar"/>
        <w:rPr>
          <w:lang w:val="es-ES_tradnl"/>
        </w:rPr>
      </w:pPr>
      <w:r w:rsidRPr="00976BE9">
        <w:rPr>
          <w:lang w:val="es-ES_tradnl"/>
        </w:rPr>
        <w:t>Identificar posibles ámbitos de mejora de la metodología sujeta de implementación.</w:t>
      </w:r>
    </w:p>
    <w:p w:rsidR="003B156F" w:rsidRPr="007C6E93" w:rsidRDefault="00342400" w:rsidP="00342400">
      <w:pPr>
        <w:pStyle w:val="subpar"/>
        <w:spacing w:after="0"/>
        <w:rPr>
          <w:lang w:val="es-ES"/>
        </w:rPr>
      </w:pPr>
      <w:r w:rsidRPr="00976BE9">
        <w:rPr>
          <w:lang w:val="es-ES_tradnl"/>
        </w:rPr>
        <w:t>Desarrollar recomendaciones y propuestas de política pública para el caso de la región metropolitana de Bogotá, derivadas del ejercicio de implementación de la metodología.</w:t>
      </w:r>
      <w:r w:rsidR="000E34E5">
        <w:rPr>
          <w:lang w:val="es-ES"/>
        </w:rPr>
        <w:t xml:space="preserve"> </w:t>
      </w:r>
    </w:p>
    <w:p w:rsidR="00BF5BE4" w:rsidRPr="007C6E93" w:rsidRDefault="00BF5BE4" w:rsidP="00E42131">
      <w:pPr>
        <w:pStyle w:val="Chapter"/>
        <w:tabs>
          <w:tab w:val="clear" w:pos="648"/>
          <w:tab w:val="clear" w:pos="1440"/>
        </w:tabs>
        <w:jc w:val="left"/>
      </w:pPr>
      <w:r w:rsidRPr="007C6E93">
        <w:t>Productos esperados</w:t>
      </w:r>
    </w:p>
    <w:p w:rsidR="00C23BF9" w:rsidRPr="00580ABF" w:rsidRDefault="00C23BF9" w:rsidP="00E42131">
      <w:pPr>
        <w:pStyle w:val="Paragraph"/>
        <w:rPr>
          <w:lang w:val="es-ES_tradnl"/>
        </w:rPr>
      </w:pPr>
      <w:r w:rsidRPr="00580ABF">
        <w:rPr>
          <w:lang w:val="es-ES_tradnl"/>
        </w:rPr>
        <w:t xml:space="preserve">Se esperan los siguientes productos de la consultoría, los mismos que deberán ser recibidos a satisfacción </w:t>
      </w:r>
      <w:r w:rsidR="007843E7" w:rsidRPr="00580ABF">
        <w:rPr>
          <w:lang w:val="es-ES_tradnl"/>
        </w:rPr>
        <w:t>d</w:t>
      </w:r>
      <w:r w:rsidRPr="00580ABF">
        <w:rPr>
          <w:lang w:val="es-ES_tradnl"/>
        </w:rPr>
        <w:t>el Banco:</w:t>
      </w:r>
    </w:p>
    <w:p w:rsidR="004E500F" w:rsidRDefault="00720220" w:rsidP="00E42131">
      <w:pPr>
        <w:pStyle w:val="Paragraph"/>
        <w:rPr>
          <w:lang w:val="es-ES_tradnl"/>
        </w:rPr>
      </w:pPr>
      <w:r>
        <w:rPr>
          <w:lang w:val="es-ES_tradnl"/>
        </w:rPr>
        <w:t xml:space="preserve">Primer producto: </w:t>
      </w:r>
      <w:r w:rsidR="004E500F">
        <w:rPr>
          <w:lang w:val="es-ES_tradnl"/>
        </w:rPr>
        <w:t>Plan de Trabajo para la consultoría.</w:t>
      </w:r>
    </w:p>
    <w:p w:rsidR="00C37139" w:rsidRPr="00580ABF" w:rsidRDefault="004E500F" w:rsidP="00E42131">
      <w:pPr>
        <w:pStyle w:val="Paragraph"/>
        <w:rPr>
          <w:lang w:val="es-ES_tradnl"/>
        </w:rPr>
      </w:pPr>
      <w:r>
        <w:rPr>
          <w:lang w:val="es-ES_tradnl"/>
        </w:rPr>
        <w:t>Segundo</w:t>
      </w:r>
      <w:r w:rsidR="00720220">
        <w:rPr>
          <w:lang w:val="es-ES_tradnl"/>
        </w:rPr>
        <w:t xml:space="preserve"> producto: Documento que </w:t>
      </w:r>
      <w:r w:rsidR="0077764F" w:rsidRPr="00580ABF">
        <w:rPr>
          <w:lang w:val="es-ES_tradnl"/>
        </w:rPr>
        <w:t>conten</w:t>
      </w:r>
      <w:r w:rsidR="00720220">
        <w:rPr>
          <w:lang w:val="es-ES_tradnl"/>
        </w:rPr>
        <w:t>ga</w:t>
      </w:r>
      <w:r w:rsidR="0077764F" w:rsidRPr="00580ABF">
        <w:rPr>
          <w:lang w:val="es-ES_tradnl"/>
        </w:rPr>
        <w:t xml:space="preserve"> la metodología propuesta para determinar </w:t>
      </w:r>
      <w:r w:rsidR="00C66D50" w:rsidRPr="00580ABF">
        <w:rPr>
          <w:lang w:val="es-ES_tradnl"/>
        </w:rPr>
        <w:t xml:space="preserve">el grado de </w:t>
      </w:r>
      <w:r w:rsidR="00227ADF" w:rsidRPr="00580ABF">
        <w:rPr>
          <w:lang w:val="es-ES_tradnl"/>
        </w:rPr>
        <w:t>interdependencia municipal en áreas metropolitanas</w:t>
      </w:r>
      <w:r w:rsidR="00C37139" w:rsidRPr="00580ABF">
        <w:rPr>
          <w:lang w:val="es-ES_tradnl"/>
        </w:rPr>
        <w:t>.</w:t>
      </w:r>
    </w:p>
    <w:p w:rsidR="004E500F" w:rsidRPr="004E500F" w:rsidRDefault="00720220" w:rsidP="004E500F">
      <w:pPr>
        <w:pStyle w:val="Paragraph"/>
        <w:rPr>
          <w:lang w:val="es-ES_tradnl"/>
        </w:rPr>
      </w:pPr>
      <w:r>
        <w:rPr>
          <w:lang w:val="es-ES_tradnl"/>
        </w:rPr>
        <w:t xml:space="preserve">Tercer producto: Documento que </w:t>
      </w:r>
      <w:r w:rsidR="00C66D50" w:rsidRPr="00976BE9">
        <w:rPr>
          <w:lang w:val="es-ES_tradnl"/>
        </w:rPr>
        <w:t>conten</w:t>
      </w:r>
      <w:r>
        <w:rPr>
          <w:lang w:val="es-ES_tradnl"/>
        </w:rPr>
        <w:t>ga</w:t>
      </w:r>
      <w:r w:rsidR="00C66D50" w:rsidRPr="00976BE9">
        <w:rPr>
          <w:lang w:val="es-ES_tradnl"/>
        </w:rPr>
        <w:t xml:space="preserve"> la metodología propuesta para determinar el grado de interdependencia municipal en áreas metropolitanas</w:t>
      </w:r>
      <w:r w:rsidR="00B903B0" w:rsidRPr="00976BE9">
        <w:rPr>
          <w:lang w:val="es-ES_tradnl"/>
        </w:rPr>
        <w:t xml:space="preserve">, </w:t>
      </w:r>
      <w:r>
        <w:rPr>
          <w:lang w:val="es-ES_tradnl"/>
        </w:rPr>
        <w:t>e</w:t>
      </w:r>
      <w:r w:rsidR="00B903B0" w:rsidRPr="00976BE9">
        <w:rPr>
          <w:lang w:val="es-ES_tradnl"/>
        </w:rPr>
        <w:t xml:space="preserve"> incorpor</w:t>
      </w:r>
      <w:r>
        <w:rPr>
          <w:lang w:val="es-ES_tradnl"/>
        </w:rPr>
        <w:t>e</w:t>
      </w:r>
      <w:r w:rsidR="00B903B0" w:rsidRPr="00976BE9">
        <w:rPr>
          <w:lang w:val="es-ES_tradnl"/>
        </w:rPr>
        <w:t xml:space="preserve"> </w:t>
      </w:r>
      <w:r w:rsidR="00A63820" w:rsidRPr="00976BE9">
        <w:rPr>
          <w:lang w:val="es-ES_tradnl"/>
        </w:rPr>
        <w:t xml:space="preserve">ajustes derivados de los comentarios del Banco y de </w:t>
      </w:r>
      <w:r w:rsidR="00B903B0" w:rsidRPr="00976BE9">
        <w:rPr>
          <w:lang w:val="es-ES_tradnl"/>
        </w:rPr>
        <w:t>los resultados de la revisión técnica de un peer reviewer</w:t>
      </w:r>
      <w:r w:rsidR="00227ADF" w:rsidRPr="00976BE9">
        <w:rPr>
          <w:lang w:val="es-ES_tradnl"/>
        </w:rPr>
        <w:t>.</w:t>
      </w:r>
      <w:r w:rsidR="004E500F" w:rsidRPr="004E500F">
        <w:rPr>
          <w:lang w:val="es-BO"/>
        </w:rPr>
        <w:t xml:space="preserve"> </w:t>
      </w:r>
    </w:p>
    <w:p w:rsidR="004E500F" w:rsidRPr="004E500F" w:rsidRDefault="004E500F" w:rsidP="004E500F">
      <w:pPr>
        <w:pStyle w:val="Paragraph"/>
        <w:rPr>
          <w:lang w:val="es-ES_tradnl"/>
        </w:rPr>
      </w:pPr>
      <w:r>
        <w:rPr>
          <w:lang w:val="es-ES_tradnl"/>
        </w:rPr>
        <w:lastRenderedPageBreak/>
        <w:t xml:space="preserve">Cuarto </w:t>
      </w:r>
      <w:r w:rsidR="00720220">
        <w:rPr>
          <w:lang w:val="es-ES_tradnl"/>
        </w:rPr>
        <w:t>producto: Documento que</w:t>
      </w:r>
      <w:r w:rsidR="00720220" w:rsidRPr="004E500F">
        <w:rPr>
          <w:lang w:val="es-ES_tradnl"/>
        </w:rPr>
        <w:t xml:space="preserve"> </w:t>
      </w:r>
      <w:r w:rsidRPr="004E500F">
        <w:rPr>
          <w:lang w:val="es-ES_tradnl"/>
        </w:rPr>
        <w:t>conten</w:t>
      </w:r>
      <w:r w:rsidR="00720220">
        <w:rPr>
          <w:lang w:val="es-ES_tradnl"/>
        </w:rPr>
        <w:t>ga</w:t>
      </w:r>
      <w:r w:rsidRPr="004E500F">
        <w:rPr>
          <w:lang w:val="es-ES_tradnl"/>
        </w:rPr>
        <w:t xml:space="preserve"> los resultados de la implementación de la metodología al caso del área metropolitana de Bogotá.</w:t>
      </w:r>
      <w:r w:rsidRPr="004E500F">
        <w:rPr>
          <w:lang w:val="es-BO"/>
        </w:rPr>
        <w:t xml:space="preserve"> </w:t>
      </w:r>
    </w:p>
    <w:p w:rsidR="004E500F" w:rsidRPr="004E500F" w:rsidRDefault="004E500F" w:rsidP="004E500F">
      <w:pPr>
        <w:pStyle w:val="Paragraph"/>
        <w:rPr>
          <w:lang w:val="es-ES_tradnl"/>
        </w:rPr>
      </w:pPr>
      <w:r>
        <w:rPr>
          <w:lang w:val="es-ES_tradnl"/>
        </w:rPr>
        <w:t xml:space="preserve">Quinto </w:t>
      </w:r>
      <w:r w:rsidR="00720220">
        <w:rPr>
          <w:lang w:val="es-ES_tradnl"/>
        </w:rPr>
        <w:t>producto: Documento que</w:t>
      </w:r>
      <w:r w:rsidR="00720220" w:rsidRPr="004E500F">
        <w:rPr>
          <w:lang w:val="es-ES_tradnl"/>
        </w:rPr>
        <w:t xml:space="preserve"> </w:t>
      </w:r>
      <w:r w:rsidRPr="004E500F">
        <w:rPr>
          <w:lang w:val="es-ES_tradnl"/>
        </w:rPr>
        <w:t>conten</w:t>
      </w:r>
      <w:r w:rsidR="00720220">
        <w:rPr>
          <w:lang w:val="es-ES_tradnl"/>
        </w:rPr>
        <w:t>ga</w:t>
      </w:r>
      <w:r w:rsidRPr="004E500F">
        <w:rPr>
          <w:lang w:val="es-ES_tradnl"/>
        </w:rPr>
        <w:t xml:space="preserve"> los resultados de la implementación de la metodología, </w:t>
      </w:r>
      <w:r w:rsidR="00720220">
        <w:rPr>
          <w:lang w:val="es-ES_tradnl"/>
        </w:rPr>
        <w:t>e</w:t>
      </w:r>
      <w:r w:rsidRPr="004E500F">
        <w:rPr>
          <w:lang w:val="es-ES_tradnl"/>
        </w:rPr>
        <w:t xml:space="preserve"> incorpor</w:t>
      </w:r>
      <w:r w:rsidR="00720220">
        <w:rPr>
          <w:lang w:val="es-ES_tradnl"/>
        </w:rPr>
        <w:t>e</w:t>
      </w:r>
      <w:r w:rsidRPr="004E500F">
        <w:rPr>
          <w:lang w:val="es-ES_tradnl"/>
        </w:rPr>
        <w:t xml:space="preserve"> ajustes derivados de los comentarios del Banco y de los resultados de la revisión técnica de un peer reviewer.</w:t>
      </w:r>
    </w:p>
    <w:p w:rsidR="004E500F" w:rsidRDefault="004E500F" w:rsidP="00A30ACF">
      <w:pPr>
        <w:pStyle w:val="ListParagraph"/>
        <w:spacing w:after="0" w:line="240" w:lineRule="auto"/>
        <w:jc w:val="both"/>
        <w:rPr>
          <w:rFonts w:ascii="Times New Roman" w:hAnsi="Times New Roman" w:cs="Times New Roman"/>
          <w:lang w:val="es-ES_tradnl"/>
        </w:rPr>
        <w:sectPr w:rsidR="004E500F" w:rsidSect="00623C8E">
          <w:type w:val="continuous"/>
          <w:pgSz w:w="12240" w:h="15840" w:code="1"/>
          <w:pgMar w:top="1417" w:right="1701" w:bottom="1135" w:left="1701" w:header="708" w:footer="708" w:gutter="0"/>
          <w:cols w:space="708"/>
          <w:docGrid w:linePitch="360"/>
        </w:sectPr>
      </w:pPr>
    </w:p>
    <w:p w:rsidR="00C85FF0" w:rsidRPr="00E42131" w:rsidRDefault="00C85FF0" w:rsidP="00E42131">
      <w:pPr>
        <w:pStyle w:val="Chapter"/>
        <w:tabs>
          <w:tab w:val="clear" w:pos="648"/>
          <w:tab w:val="clear" w:pos="1440"/>
        </w:tabs>
        <w:jc w:val="left"/>
      </w:pPr>
      <w:r w:rsidRPr="00E42131">
        <w:t>Lugar y plazo</w:t>
      </w:r>
    </w:p>
    <w:p w:rsidR="00651B24" w:rsidRPr="00E42131" w:rsidRDefault="00651B24" w:rsidP="00E42131">
      <w:pPr>
        <w:pStyle w:val="Paragraph"/>
        <w:spacing w:after="0"/>
        <w:rPr>
          <w:lang w:val="es-ES_tradnl"/>
        </w:rPr>
      </w:pPr>
      <w:r w:rsidRPr="00E42131">
        <w:rPr>
          <w:lang w:val="es-ES_tradnl"/>
        </w:rPr>
        <w:t xml:space="preserve">La consultoría se desarrollará en </w:t>
      </w:r>
      <w:r w:rsidR="00720220">
        <w:rPr>
          <w:lang w:val="es-ES_tradnl"/>
        </w:rPr>
        <w:t xml:space="preserve">el área metropolitana </w:t>
      </w:r>
      <w:r w:rsidRPr="00E42131">
        <w:rPr>
          <w:lang w:val="es-ES_tradnl"/>
        </w:rPr>
        <w:t xml:space="preserve">de Bogotá – Colombia, y deberá ser realizada en un plazo máximo de </w:t>
      </w:r>
      <w:r w:rsidR="00720220">
        <w:rPr>
          <w:lang w:val="es-ES_tradnl"/>
        </w:rPr>
        <w:t>9</w:t>
      </w:r>
      <w:r w:rsidR="00C332DC" w:rsidRPr="00E42131">
        <w:rPr>
          <w:lang w:val="es-ES_tradnl"/>
        </w:rPr>
        <w:t xml:space="preserve"> </w:t>
      </w:r>
      <w:r w:rsidRPr="00E42131">
        <w:rPr>
          <w:lang w:val="es-ES_tradnl"/>
        </w:rPr>
        <w:t xml:space="preserve">meses a partir de la fecha de suscripción del contrato. </w:t>
      </w:r>
    </w:p>
    <w:p w:rsidR="00C85FF0" w:rsidRPr="00E42131" w:rsidRDefault="00C85FF0" w:rsidP="00E42131">
      <w:pPr>
        <w:pStyle w:val="Chapter"/>
        <w:tabs>
          <w:tab w:val="clear" w:pos="648"/>
          <w:tab w:val="clear" w:pos="1440"/>
        </w:tabs>
        <w:jc w:val="left"/>
      </w:pPr>
      <w:r w:rsidRPr="00E42131">
        <w:t>Supervisión y Coordinación</w:t>
      </w:r>
    </w:p>
    <w:p w:rsidR="00D624CC" w:rsidRPr="00E42131" w:rsidRDefault="00D624CC" w:rsidP="00E42131">
      <w:pPr>
        <w:pStyle w:val="Paragraph"/>
        <w:spacing w:after="0"/>
        <w:rPr>
          <w:lang w:val="es-ES_tradnl"/>
        </w:rPr>
      </w:pPr>
      <w:r w:rsidRPr="00E42131">
        <w:rPr>
          <w:lang w:val="es-ES_tradnl"/>
        </w:rPr>
        <w:t xml:space="preserve">El trabajo de la consultoría será supervisado por </w:t>
      </w:r>
      <w:r w:rsidR="00C332DC" w:rsidRPr="00E42131">
        <w:rPr>
          <w:lang w:val="es-ES_tradnl"/>
        </w:rPr>
        <w:t>un Especialista Sectorial de la División de Gestión Fiscal y Municipal (FMM) de la Representación del Banco en Colombia.</w:t>
      </w:r>
    </w:p>
    <w:p w:rsidR="00E65A90" w:rsidRPr="00E42131" w:rsidRDefault="00E65A90" w:rsidP="000B08D0">
      <w:pPr>
        <w:rPr>
          <w:lang w:val="es-ES_tradnl"/>
        </w:rPr>
        <w:sectPr w:rsidR="00E65A90" w:rsidRPr="00E42131" w:rsidSect="00623C8E">
          <w:type w:val="continuous"/>
          <w:pgSz w:w="12240" w:h="15840" w:code="1"/>
          <w:pgMar w:top="1417" w:right="1701" w:bottom="1135" w:left="1701" w:header="708" w:footer="708" w:gutter="0"/>
          <w:cols w:space="708"/>
          <w:docGrid w:linePitch="360"/>
        </w:sectPr>
      </w:pPr>
    </w:p>
    <w:p w:rsidR="00373C61" w:rsidRPr="00E42131" w:rsidRDefault="00F60782" w:rsidP="00E42131">
      <w:pPr>
        <w:pStyle w:val="Chapter"/>
        <w:tabs>
          <w:tab w:val="clear" w:pos="648"/>
          <w:tab w:val="clear" w:pos="1440"/>
        </w:tabs>
        <w:jc w:val="left"/>
        <w:rPr>
          <w:lang w:val="es-ES_tradnl"/>
        </w:rPr>
      </w:pPr>
      <w:r w:rsidRPr="00E42131">
        <w:rPr>
          <w:lang w:val="es-ES_tradnl"/>
        </w:rPr>
        <w:t xml:space="preserve">Perfil </w:t>
      </w:r>
      <w:r w:rsidR="00BA09EA" w:rsidRPr="00E42131">
        <w:rPr>
          <w:lang w:val="es-ES_tradnl"/>
        </w:rPr>
        <w:t>del equipo profesional solicitado</w:t>
      </w:r>
    </w:p>
    <w:p w:rsidR="00BA09EA" w:rsidRPr="00580ABF" w:rsidRDefault="00BA09EA" w:rsidP="00E42131">
      <w:pPr>
        <w:pStyle w:val="Paragraph"/>
        <w:rPr>
          <w:lang w:val="es-ES_tradnl"/>
        </w:rPr>
      </w:pPr>
      <w:r w:rsidRPr="00580ABF">
        <w:rPr>
          <w:lang w:val="es-ES_tradnl"/>
        </w:rPr>
        <w:t xml:space="preserve">La Firma consultora debe contar </w:t>
      </w:r>
      <w:r w:rsidR="00FA532D" w:rsidRPr="00580ABF">
        <w:rPr>
          <w:lang w:val="es-ES_tradnl"/>
        </w:rPr>
        <w:t xml:space="preserve">al menos </w:t>
      </w:r>
      <w:r w:rsidRPr="00580ABF">
        <w:rPr>
          <w:lang w:val="es-ES_tradnl"/>
        </w:rPr>
        <w:t>con el siguiente equipo profesional:</w:t>
      </w:r>
    </w:p>
    <w:p w:rsidR="003C7205" w:rsidRPr="00E42131" w:rsidRDefault="00E65A90" w:rsidP="00E42131">
      <w:pPr>
        <w:pStyle w:val="FirstHeading"/>
        <w:spacing w:after="0"/>
      </w:pPr>
      <w:r>
        <w:fldChar w:fldCharType="begin"/>
      </w:r>
      <w:r>
        <w:instrText xml:space="preserve"> SEQ "</w:instrText>
      </w:r>
      <w:r w:rsidR="009C6D29">
        <w:fldChar w:fldCharType="begin"/>
      </w:r>
      <w:r w:rsidR="009C6D29">
        <w:instrText xml:space="preserve"> SECTION  \* MERGEFORMAT </w:instrText>
      </w:r>
      <w:r w:rsidR="009C6D29">
        <w:fldChar w:fldCharType="separate"/>
      </w:r>
      <w:ins w:id="0" w:author="Dianela Avila" w:date="2014-09-04T15:03:00Z">
        <w:r w:rsidR="009C6D29">
          <w:instrText>5</w:instrText>
        </w:r>
      </w:ins>
      <w:del w:id="1" w:author="Dianela Avila" w:date="2014-09-04T15:03:00Z">
        <w:r w:rsidDel="009C6D29">
          <w:delInstrText>13</w:delInstrText>
        </w:r>
      </w:del>
      <w:r w:rsidR="009C6D29">
        <w:fldChar w:fldCharType="end"/>
      </w:r>
      <w:r>
        <w:instrText xml:space="preserve">#"\* ALPHABETIC \* MERGEFORMAT </w:instrText>
      </w:r>
      <w:r>
        <w:fldChar w:fldCharType="separate"/>
      </w:r>
      <w:r w:rsidR="009C6D29">
        <w:rPr>
          <w:noProof/>
        </w:rPr>
        <w:t>A</w:t>
      </w:r>
      <w:r>
        <w:fldChar w:fldCharType="end"/>
      </w:r>
      <w:r>
        <w:t>.</w:t>
      </w:r>
      <w:r>
        <w:tab/>
      </w:r>
      <w:r w:rsidR="00121E9F" w:rsidRPr="00E42131">
        <w:t xml:space="preserve">Investigador principal </w:t>
      </w:r>
    </w:p>
    <w:p w:rsidR="00E07100" w:rsidRPr="00580ABF" w:rsidRDefault="00E07100" w:rsidP="00E42131">
      <w:pPr>
        <w:pStyle w:val="Paragraph"/>
        <w:spacing w:after="0"/>
        <w:rPr>
          <w:lang w:val="es-ES_tradnl"/>
        </w:rPr>
      </w:pPr>
      <w:r w:rsidRPr="00580ABF">
        <w:rPr>
          <w:lang w:val="es-ES_tradnl"/>
        </w:rPr>
        <w:t>Formación Profesional:</w:t>
      </w:r>
      <w:r w:rsidR="00E65A90" w:rsidRPr="00580ABF">
        <w:rPr>
          <w:lang w:val="es-ES_tradnl"/>
        </w:rPr>
        <w:t xml:space="preserve"> </w:t>
      </w:r>
      <w:r w:rsidRPr="00580ABF">
        <w:rPr>
          <w:lang w:val="es-ES_tradnl"/>
        </w:rPr>
        <w:t xml:space="preserve">Título Académico con grado de </w:t>
      </w:r>
      <w:r w:rsidR="00121E9F" w:rsidRPr="00580ABF">
        <w:rPr>
          <w:lang w:val="es-ES_tradnl"/>
        </w:rPr>
        <w:t xml:space="preserve">Maestría o Doctorado </w:t>
      </w:r>
      <w:r w:rsidRPr="00580ABF">
        <w:rPr>
          <w:lang w:val="es-ES_tradnl"/>
        </w:rPr>
        <w:t xml:space="preserve">en áreas </w:t>
      </w:r>
      <w:r w:rsidR="00121E9F" w:rsidRPr="00580ABF">
        <w:rPr>
          <w:lang w:val="es-ES_tradnl"/>
        </w:rPr>
        <w:t xml:space="preserve">de conocimiento </w:t>
      </w:r>
      <w:r w:rsidRPr="00580ABF">
        <w:rPr>
          <w:lang w:val="es-ES_tradnl"/>
        </w:rPr>
        <w:t>relacionadas con la consultoría.</w:t>
      </w:r>
    </w:p>
    <w:p w:rsidR="00E07100" w:rsidRPr="00580ABF" w:rsidRDefault="00E07100" w:rsidP="003416C0">
      <w:pPr>
        <w:pStyle w:val="Paragraph"/>
        <w:rPr>
          <w:lang w:val="es-ES_tradnl"/>
        </w:rPr>
      </w:pPr>
      <w:r w:rsidRPr="00580ABF">
        <w:rPr>
          <w:lang w:val="es-ES_tradnl"/>
        </w:rPr>
        <w:t>Experiencia Profesional General:</w:t>
      </w:r>
      <w:r w:rsidR="002C4B41">
        <w:rPr>
          <w:lang w:val="es-ES_tradnl"/>
        </w:rPr>
        <w:t xml:space="preserve"> </w:t>
      </w:r>
      <w:r w:rsidRPr="00580ABF">
        <w:rPr>
          <w:lang w:val="es-ES_tradnl"/>
        </w:rPr>
        <w:t xml:space="preserve">Experiencia profesional general de al menos </w:t>
      </w:r>
      <w:r w:rsidR="00121E9F" w:rsidRPr="00580ABF">
        <w:rPr>
          <w:lang w:val="es-ES_tradnl"/>
        </w:rPr>
        <w:t xml:space="preserve">20 </w:t>
      </w:r>
      <w:r w:rsidRPr="00580ABF">
        <w:rPr>
          <w:lang w:val="es-ES_tradnl"/>
        </w:rPr>
        <w:t xml:space="preserve">años, desde la obtención del </w:t>
      </w:r>
      <w:r w:rsidR="00121E9F" w:rsidRPr="00580ABF">
        <w:rPr>
          <w:lang w:val="es-ES_tradnl"/>
        </w:rPr>
        <w:t xml:space="preserve">primer </w:t>
      </w:r>
      <w:r w:rsidRPr="00580ABF">
        <w:rPr>
          <w:lang w:val="es-ES_tradnl"/>
        </w:rPr>
        <w:t>título académico.</w:t>
      </w:r>
    </w:p>
    <w:p w:rsidR="003C7205" w:rsidRPr="00580ABF" w:rsidRDefault="00E07100" w:rsidP="003416C0">
      <w:pPr>
        <w:pStyle w:val="Paragraph"/>
        <w:rPr>
          <w:lang w:val="es-ES_tradnl"/>
        </w:rPr>
      </w:pPr>
      <w:r w:rsidRPr="00580ABF">
        <w:rPr>
          <w:lang w:val="es-ES_tradnl"/>
        </w:rPr>
        <w:t>Experiencia Profesional Específica:</w:t>
      </w:r>
      <w:r w:rsidR="002C4B41">
        <w:rPr>
          <w:lang w:val="es-ES_tradnl"/>
        </w:rPr>
        <w:t xml:space="preserve"> </w:t>
      </w:r>
      <w:r w:rsidRPr="00580ABF">
        <w:rPr>
          <w:lang w:val="es-ES_tradnl"/>
        </w:rPr>
        <w:t xml:space="preserve">Acreditar experiencia profesional específica de al menos </w:t>
      </w:r>
      <w:r w:rsidR="00D0569E" w:rsidRPr="00580ABF">
        <w:rPr>
          <w:lang w:val="es-ES_tradnl"/>
        </w:rPr>
        <w:t xml:space="preserve">10 </w:t>
      </w:r>
      <w:r w:rsidRPr="00580ABF">
        <w:rPr>
          <w:lang w:val="es-ES_tradnl"/>
        </w:rPr>
        <w:t xml:space="preserve">años en </w:t>
      </w:r>
      <w:r w:rsidR="00C9296D" w:rsidRPr="00580ABF">
        <w:rPr>
          <w:lang w:val="es-ES_tradnl"/>
        </w:rPr>
        <w:t xml:space="preserve">investigación en </w:t>
      </w:r>
      <w:r w:rsidR="00D0569E" w:rsidRPr="00580ABF">
        <w:rPr>
          <w:lang w:val="es-ES_tradnl"/>
        </w:rPr>
        <w:t>temas vinculados a políticas públicas, planificación, gestión pública subnacional, desarrollo urbano</w:t>
      </w:r>
      <w:r w:rsidR="007E2CF9" w:rsidRPr="00580ABF">
        <w:rPr>
          <w:lang w:val="es-ES_tradnl"/>
        </w:rPr>
        <w:t xml:space="preserve"> y/u otros vinculados a la temática del estudio.</w:t>
      </w:r>
    </w:p>
    <w:p w:rsidR="002C4B41" w:rsidRDefault="00E65A90" w:rsidP="00E42131">
      <w:pPr>
        <w:pStyle w:val="FirstHeading"/>
        <w:spacing w:after="0"/>
      </w:pPr>
      <w:r>
        <w:fldChar w:fldCharType="begin"/>
      </w:r>
      <w:r>
        <w:instrText xml:space="preserve"> SEQ "</w:instrText>
      </w:r>
      <w:r w:rsidR="009C6D29">
        <w:fldChar w:fldCharType="begin"/>
      </w:r>
      <w:r w:rsidR="009C6D29">
        <w:instrText xml:space="preserve"> SECTION  \* MERGEFORMAT </w:instrText>
      </w:r>
      <w:r w:rsidR="009C6D29">
        <w:fldChar w:fldCharType="separate"/>
      </w:r>
      <w:ins w:id="2" w:author="Dianela Avila" w:date="2014-09-04T15:03:00Z">
        <w:r w:rsidR="009C6D29">
          <w:instrText>5</w:instrText>
        </w:r>
      </w:ins>
      <w:del w:id="3" w:author="Dianela Avila" w:date="2014-09-04T15:03:00Z">
        <w:r w:rsidDel="009C6D29">
          <w:delInstrText>13</w:delInstrText>
        </w:r>
      </w:del>
      <w:r w:rsidR="009C6D29">
        <w:fldChar w:fldCharType="end"/>
      </w:r>
      <w:r>
        <w:instrText xml:space="preserve">#"\* ALPHABETIC \* MERGEFORMAT </w:instrText>
      </w:r>
      <w:r>
        <w:fldChar w:fldCharType="separate"/>
      </w:r>
      <w:r w:rsidR="009C6D29">
        <w:rPr>
          <w:noProof/>
        </w:rPr>
        <w:t>B</w:t>
      </w:r>
      <w:r>
        <w:fldChar w:fldCharType="end"/>
      </w:r>
      <w:r>
        <w:t>.</w:t>
      </w:r>
      <w:r>
        <w:tab/>
      </w:r>
      <w:r w:rsidR="002C4B41">
        <w:t xml:space="preserve">Investigador senior asociado </w:t>
      </w:r>
    </w:p>
    <w:p w:rsidR="0037395F" w:rsidRPr="00724F82" w:rsidRDefault="0037395F" w:rsidP="0037395F">
      <w:pPr>
        <w:pStyle w:val="Paragraph"/>
        <w:rPr>
          <w:lang w:val="es-ES_tradnl"/>
        </w:rPr>
      </w:pPr>
      <w:r w:rsidRPr="00724F82">
        <w:rPr>
          <w:lang w:val="es-ES_tradnl"/>
        </w:rPr>
        <w:t>Formación Profesional: Título Académico con grado de Maestría o Doctorado en áreas de conocimiento relacionadas con la consultoría.</w:t>
      </w:r>
    </w:p>
    <w:p w:rsidR="0037395F" w:rsidRPr="00724F82" w:rsidRDefault="0037395F" w:rsidP="003416C0">
      <w:pPr>
        <w:pStyle w:val="Paragraph"/>
        <w:rPr>
          <w:lang w:val="es-ES_tradnl"/>
        </w:rPr>
      </w:pPr>
      <w:r w:rsidRPr="00724F82">
        <w:rPr>
          <w:lang w:val="es-ES_tradnl"/>
        </w:rPr>
        <w:t>Experiencia Profesional General: Experiencia profesional general de al menos 20 años, desde la obtención del primer título académico.</w:t>
      </w:r>
    </w:p>
    <w:p w:rsidR="0037395F" w:rsidRPr="00580ABF" w:rsidRDefault="0037395F" w:rsidP="003416C0">
      <w:pPr>
        <w:pStyle w:val="Paragraph"/>
        <w:rPr>
          <w:lang w:val="es-ES_tradnl"/>
        </w:rPr>
      </w:pPr>
      <w:r w:rsidRPr="00724F82">
        <w:rPr>
          <w:lang w:val="es-ES_tradnl"/>
        </w:rPr>
        <w:t>Experiencia Profesional Específica</w:t>
      </w:r>
      <w:r w:rsidRPr="00580ABF">
        <w:rPr>
          <w:lang w:val="es-ES_tradnl"/>
        </w:rPr>
        <w:t>: Acreditar experiencia profesional específica de al menos 10 años en investigación aplicada o ejercicio profesional en temas vinculados a políticas públicas, planificación, gestión pública subnacional, desarrollo urbano y/u otros vinculados a la temática del estudio.</w:t>
      </w:r>
    </w:p>
    <w:p w:rsidR="003C7205" w:rsidRPr="00724F82" w:rsidRDefault="0037395F" w:rsidP="00E42131">
      <w:pPr>
        <w:pStyle w:val="FirstHeading"/>
        <w:spacing w:after="0"/>
        <w:rPr>
          <w:lang w:val="es-BO"/>
        </w:rPr>
      </w:pPr>
      <w:r>
        <w:rPr>
          <w:lang w:val="es-BO"/>
        </w:rPr>
        <w:t xml:space="preserve">C. </w:t>
      </w:r>
      <w:r>
        <w:rPr>
          <w:lang w:val="es-BO"/>
        </w:rPr>
        <w:tab/>
      </w:r>
      <w:r w:rsidR="007E2CF9" w:rsidRPr="00724F82">
        <w:rPr>
          <w:lang w:val="es-BO"/>
        </w:rPr>
        <w:t>Investigador</w:t>
      </w:r>
    </w:p>
    <w:p w:rsidR="007E2CF9" w:rsidRPr="00724F82" w:rsidRDefault="003C7205" w:rsidP="00E42131">
      <w:pPr>
        <w:pStyle w:val="Paragraph"/>
        <w:spacing w:after="0"/>
        <w:rPr>
          <w:lang w:val="es-ES_tradnl"/>
        </w:rPr>
      </w:pPr>
      <w:r w:rsidRPr="00724F82">
        <w:rPr>
          <w:lang w:val="es-ES_tradnl"/>
        </w:rPr>
        <w:t>Formación Profesional:</w:t>
      </w:r>
      <w:r w:rsidR="004A3C56" w:rsidRPr="00724F82">
        <w:rPr>
          <w:lang w:val="es-ES_tradnl"/>
        </w:rPr>
        <w:t xml:space="preserve"> </w:t>
      </w:r>
      <w:r w:rsidRPr="00724F82">
        <w:rPr>
          <w:lang w:val="es-ES_tradnl"/>
        </w:rPr>
        <w:t xml:space="preserve">Título Académico con grado de </w:t>
      </w:r>
      <w:r w:rsidR="007E2CF9" w:rsidRPr="00724F82">
        <w:rPr>
          <w:lang w:val="es-ES_tradnl"/>
        </w:rPr>
        <w:t>Maestría en áreas de conocimiento relacionadas con la consultoría.</w:t>
      </w:r>
    </w:p>
    <w:p w:rsidR="003C7205" w:rsidRPr="00724F82" w:rsidRDefault="003C7205" w:rsidP="003416C0">
      <w:pPr>
        <w:pStyle w:val="Paragraph"/>
        <w:rPr>
          <w:lang w:val="es-ES_tradnl"/>
        </w:rPr>
      </w:pPr>
      <w:r w:rsidRPr="00724F82">
        <w:rPr>
          <w:lang w:val="es-ES_tradnl"/>
        </w:rPr>
        <w:t>Experiencia Profesional General:</w:t>
      </w:r>
      <w:r w:rsidR="00E65A90" w:rsidRPr="00724F82">
        <w:rPr>
          <w:lang w:val="es-ES_tradnl"/>
        </w:rPr>
        <w:t xml:space="preserve"> </w:t>
      </w:r>
      <w:r w:rsidRPr="00724F82">
        <w:rPr>
          <w:lang w:val="es-ES_tradnl"/>
        </w:rPr>
        <w:t xml:space="preserve">Experiencia profesional general de al menos </w:t>
      </w:r>
      <w:r w:rsidR="00C9296D" w:rsidRPr="00724F82">
        <w:rPr>
          <w:lang w:val="es-ES_tradnl"/>
        </w:rPr>
        <w:t xml:space="preserve">10 </w:t>
      </w:r>
      <w:r w:rsidRPr="00724F82">
        <w:rPr>
          <w:lang w:val="es-ES_tradnl"/>
        </w:rPr>
        <w:t xml:space="preserve">años, desde la obtención del </w:t>
      </w:r>
      <w:r w:rsidR="00C9296D" w:rsidRPr="00724F82">
        <w:rPr>
          <w:lang w:val="es-ES_tradnl"/>
        </w:rPr>
        <w:t xml:space="preserve">primer </w:t>
      </w:r>
      <w:r w:rsidRPr="00724F82">
        <w:rPr>
          <w:lang w:val="es-ES_tradnl"/>
        </w:rPr>
        <w:t>título académico.</w:t>
      </w:r>
    </w:p>
    <w:p w:rsidR="00C9296D" w:rsidRDefault="003C7205" w:rsidP="003416C0">
      <w:pPr>
        <w:pStyle w:val="Paragraph"/>
        <w:rPr>
          <w:lang w:val="es-ES_tradnl"/>
        </w:rPr>
      </w:pPr>
      <w:r w:rsidRPr="00724F82">
        <w:rPr>
          <w:lang w:val="es-ES_tradnl"/>
        </w:rPr>
        <w:t>Experiencia Profesional Específica:</w:t>
      </w:r>
      <w:r w:rsidR="00E65A90" w:rsidRPr="00724F82">
        <w:rPr>
          <w:lang w:val="es-ES_tradnl"/>
        </w:rPr>
        <w:t xml:space="preserve"> </w:t>
      </w:r>
      <w:r w:rsidR="00C9296D" w:rsidRPr="00E42131">
        <w:rPr>
          <w:lang w:val="es-ES_tradnl"/>
        </w:rPr>
        <w:t>Acreditar experiencia profesional específica de al menos 5 años en temas vinculados a políticas públicas, planificación, gestión pública subnacional, desarrollo urbano y/u otros vinculados a la temática del estudio.</w:t>
      </w:r>
    </w:p>
    <w:p w:rsidR="0037395F" w:rsidRPr="0037395F" w:rsidRDefault="0037395F" w:rsidP="003416C0">
      <w:pPr>
        <w:pStyle w:val="Paragraph"/>
        <w:rPr>
          <w:lang w:val="es-ES_tradnl"/>
        </w:rPr>
      </w:pPr>
      <w:r w:rsidRPr="00724F82">
        <w:rPr>
          <w:lang w:val="es-ES_tradnl"/>
        </w:rPr>
        <w:t>Adicionalmente, la firma consultora deberá proponer al menos dos investigadores junior o asistentes de investigación para el desarrollo de tareas de recopilación y procesamiento de información.</w:t>
      </w:r>
      <w:r w:rsidRPr="0037395F">
        <w:rPr>
          <w:lang w:val="es-ES_tradnl"/>
        </w:rPr>
        <w:t xml:space="preserve"> Dicho personal deberá contar al menos con grado de licenciatura.</w:t>
      </w:r>
    </w:p>
    <w:p w:rsidR="0037395F" w:rsidRPr="00E42131" w:rsidRDefault="0037395F" w:rsidP="00E42131">
      <w:pPr>
        <w:spacing w:before="120" w:after="0"/>
        <w:rPr>
          <w:lang w:val="es-ES_tradnl"/>
        </w:rPr>
        <w:sectPr w:rsidR="0037395F" w:rsidRPr="00E42131" w:rsidSect="00623C8E">
          <w:type w:val="continuous"/>
          <w:pgSz w:w="12240" w:h="15840" w:code="1"/>
          <w:pgMar w:top="1417" w:right="1701" w:bottom="1135" w:left="1701" w:header="708" w:footer="708" w:gutter="0"/>
          <w:cols w:space="708"/>
          <w:docGrid w:linePitch="360"/>
        </w:sectPr>
      </w:pPr>
    </w:p>
    <w:p w:rsidR="005E480E" w:rsidRPr="00724F82" w:rsidRDefault="005E480E" w:rsidP="00E42131">
      <w:pPr>
        <w:pStyle w:val="Chapter"/>
        <w:tabs>
          <w:tab w:val="clear" w:pos="648"/>
          <w:tab w:val="clear" w:pos="1440"/>
        </w:tabs>
        <w:jc w:val="left"/>
        <w:rPr>
          <w:lang w:val="es-BO"/>
        </w:rPr>
      </w:pPr>
      <w:r w:rsidRPr="00724F82">
        <w:rPr>
          <w:lang w:val="es-BO"/>
        </w:rPr>
        <w:t xml:space="preserve">Presupuesto </w:t>
      </w:r>
    </w:p>
    <w:p w:rsidR="005E480E" w:rsidRPr="00976BE9" w:rsidRDefault="005E480E" w:rsidP="00E42131">
      <w:pPr>
        <w:pStyle w:val="Paragraph"/>
        <w:spacing w:after="0"/>
        <w:rPr>
          <w:lang w:val="es-ES_tradnl"/>
        </w:rPr>
      </w:pPr>
      <w:r w:rsidRPr="00E42131">
        <w:rPr>
          <w:lang w:val="es-ES_tradnl"/>
        </w:rPr>
        <w:t>El monto referencial para la consultoría es de US</w:t>
      </w:r>
      <w:r w:rsidR="00A168B4" w:rsidRPr="00E42131">
        <w:rPr>
          <w:lang w:val="es-ES_tradnl"/>
        </w:rPr>
        <w:t>$</w:t>
      </w:r>
      <w:r w:rsidR="0037395F">
        <w:rPr>
          <w:lang w:val="es-ES_tradnl"/>
        </w:rPr>
        <w:t>10</w:t>
      </w:r>
      <w:r w:rsidRPr="00E42131">
        <w:rPr>
          <w:lang w:val="es-ES_tradnl"/>
        </w:rPr>
        <w:t xml:space="preserve">0,000.- </w:t>
      </w:r>
      <w:r w:rsidRPr="00976BE9">
        <w:rPr>
          <w:lang w:val="es-ES_tradnl"/>
        </w:rPr>
        <w:t>(</w:t>
      </w:r>
      <w:r w:rsidR="00C6359F" w:rsidRPr="00976BE9">
        <w:rPr>
          <w:lang w:val="es-ES_tradnl"/>
        </w:rPr>
        <w:t>C</w:t>
      </w:r>
      <w:r w:rsidR="0037395F">
        <w:rPr>
          <w:lang w:val="es-ES_tradnl"/>
        </w:rPr>
        <w:t>ien</w:t>
      </w:r>
      <w:r w:rsidRPr="00976BE9">
        <w:rPr>
          <w:lang w:val="es-ES_tradnl"/>
        </w:rPr>
        <w:t xml:space="preserve"> mil 00/100 dólares </w:t>
      </w:r>
      <w:r w:rsidR="00B002F3" w:rsidRPr="00976BE9">
        <w:rPr>
          <w:lang w:val="es-ES_tradnl"/>
        </w:rPr>
        <w:t>estadounidenses</w:t>
      </w:r>
      <w:r w:rsidRPr="00976BE9">
        <w:rPr>
          <w:lang w:val="es-ES_tradnl"/>
        </w:rPr>
        <w:t>)</w:t>
      </w:r>
      <w:r w:rsidR="00A168B4" w:rsidRPr="00976BE9">
        <w:rPr>
          <w:lang w:val="es-ES_tradnl"/>
        </w:rPr>
        <w:t xml:space="preserve">, que </w:t>
      </w:r>
      <w:r w:rsidRPr="00976BE9">
        <w:rPr>
          <w:lang w:val="es-ES_tradnl"/>
        </w:rPr>
        <w:t>se financiar</w:t>
      </w:r>
      <w:r w:rsidR="00950956" w:rsidRPr="00976BE9">
        <w:rPr>
          <w:lang w:val="es-ES_tradnl"/>
        </w:rPr>
        <w:t>á</w:t>
      </w:r>
      <w:r w:rsidRPr="00976BE9">
        <w:rPr>
          <w:lang w:val="es-ES_tradnl"/>
        </w:rPr>
        <w:t xml:space="preserve"> con recursos de la Cooperación Técnica</w:t>
      </w:r>
      <w:r w:rsidR="000E34E5" w:rsidRPr="00976BE9">
        <w:rPr>
          <w:lang w:val="es-ES_tradnl"/>
        </w:rPr>
        <w:t xml:space="preserve"> </w:t>
      </w:r>
      <w:r w:rsidRPr="00976BE9">
        <w:rPr>
          <w:lang w:val="es-ES_tradnl"/>
        </w:rPr>
        <w:t>CO-T1346.</w:t>
      </w:r>
    </w:p>
    <w:p w:rsidR="00692994" w:rsidRPr="00724F82" w:rsidRDefault="00296E78" w:rsidP="00E42131">
      <w:pPr>
        <w:pStyle w:val="Chapter"/>
        <w:tabs>
          <w:tab w:val="clear" w:pos="648"/>
          <w:tab w:val="clear" w:pos="1440"/>
        </w:tabs>
        <w:jc w:val="left"/>
        <w:rPr>
          <w:lang w:val="es-BO"/>
        </w:rPr>
      </w:pPr>
      <w:r w:rsidRPr="00724F82">
        <w:rPr>
          <w:lang w:val="es-BO"/>
        </w:rPr>
        <w:t xml:space="preserve">Forma </w:t>
      </w:r>
      <w:r w:rsidR="00692994" w:rsidRPr="00724F82">
        <w:rPr>
          <w:lang w:val="es-BO"/>
        </w:rPr>
        <w:t>de Pago</w:t>
      </w:r>
    </w:p>
    <w:p w:rsidR="00442EF9" w:rsidRPr="00580ABF" w:rsidRDefault="00A37C64" w:rsidP="00E42131">
      <w:pPr>
        <w:pStyle w:val="Paragraph"/>
        <w:spacing w:after="0"/>
        <w:rPr>
          <w:lang w:val="es-ES_tradnl"/>
        </w:rPr>
      </w:pPr>
      <w:r w:rsidRPr="00580ABF">
        <w:rPr>
          <w:lang w:val="es-ES_tradnl"/>
        </w:rPr>
        <w:t xml:space="preserve">El monto total convenido será cancelado en </w:t>
      </w:r>
      <w:r w:rsidR="00724F82">
        <w:rPr>
          <w:lang w:val="es-ES_tradnl"/>
        </w:rPr>
        <w:t>cinco</w:t>
      </w:r>
      <w:r w:rsidRPr="00580ABF">
        <w:rPr>
          <w:lang w:val="es-ES_tradnl"/>
        </w:rPr>
        <w:t xml:space="preserve"> pagos</w:t>
      </w:r>
      <w:r w:rsidR="00724F82">
        <w:rPr>
          <w:lang w:val="es-ES_tradnl"/>
        </w:rPr>
        <w:t>,</w:t>
      </w:r>
      <w:r w:rsidRPr="00580ABF">
        <w:rPr>
          <w:lang w:val="es-ES_tradnl"/>
        </w:rPr>
        <w:t xml:space="preserve"> de acuerdo al siguiente detalle:</w:t>
      </w:r>
    </w:p>
    <w:p w:rsidR="00C16421" w:rsidRPr="00580ABF" w:rsidRDefault="00C16421" w:rsidP="00E42131">
      <w:pPr>
        <w:pStyle w:val="subpar"/>
        <w:spacing w:after="0"/>
        <w:rPr>
          <w:lang w:val="es-ES_tradnl"/>
        </w:rPr>
      </w:pPr>
      <w:r w:rsidRPr="00580ABF">
        <w:rPr>
          <w:b/>
          <w:lang w:val="es-ES_tradnl"/>
        </w:rPr>
        <w:t>Primer pago:</w:t>
      </w:r>
      <w:r w:rsidRPr="00580ABF">
        <w:rPr>
          <w:lang w:val="es-ES_tradnl"/>
        </w:rPr>
        <w:t xml:space="preserve"> </w:t>
      </w:r>
      <w:r w:rsidR="0037395F">
        <w:rPr>
          <w:lang w:val="es-ES_tradnl"/>
        </w:rPr>
        <w:t>1</w:t>
      </w:r>
      <w:r w:rsidRPr="00580ABF">
        <w:rPr>
          <w:lang w:val="es-ES_tradnl"/>
        </w:rPr>
        <w:t xml:space="preserve">0% a </w:t>
      </w:r>
      <w:r w:rsidR="00057FF4" w:rsidRPr="00580ABF">
        <w:rPr>
          <w:lang w:val="es-ES_tradnl"/>
        </w:rPr>
        <w:t xml:space="preserve">la </w:t>
      </w:r>
      <w:r w:rsidRPr="00580ABF">
        <w:rPr>
          <w:lang w:val="es-ES_tradnl"/>
        </w:rPr>
        <w:t xml:space="preserve">entrega y aprobación del </w:t>
      </w:r>
      <w:r w:rsidR="0037395F">
        <w:rPr>
          <w:lang w:val="es-ES_tradnl"/>
        </w:rPr>
        <w:t>primer producto</w:t>
      </w:r>
      <w:r w:rsidRPr="00580ABF">
        <w:rPr>
          <w:lang w:val="es-ES_tradnl"/>
        </w:rPr>
        <w:t>.</w:t>
      </w:r>
    </w:p>
    <w:p w:rsidR="00C16421" w:rsidRPr="00976BE9" w:rsidRDefault="00C16421" w:rsidP="00E42131">
      <w:pPr>
        <w:pStyle w:val="subpar"/>
        <w:spacing w:after="0"/>
        <w:rPr>
          <w:lang w:val="es-ES_tradnl"/>
        </w:rPr>
      </w:pPr>
      <w:r w:rsidRPr="00976BE9">
        <w:rPr>
          <w:b/>
          <w:lang w:val="es-ES_tradnl"/>
        </w:rPr>
        <w:t>Segundo Pago:</w:t>
      </w:r>
      <w:r w:rsidRPr="00976BE9">
        <w:rPr>
          <w:lang w:val="es-ES_tradnl"/>
        </w:rPr>
        <w:t xml:space="preserve"> </w:t>
      </w:r>
      <w:r w:rsidR="0037395F">
        <w:rPr>
          <w:lang w:val="es-ES_tradnl"/>
        </w:rPr>
        <w:t>15</w:t>
      </w:r>
      <w:r w:rsidRPr="00976BE9">
        <w:rPr>
          <w:lang w:val="es-ES_tradnl"/>
        </w:rPr>
        <w:t xml:space="preserve">% a </w:t>
      </w:r>
      <w:r w:rsidR="00057FF4" w:rsidRPr="00976BE9">
        <w:rPr>
          <w:lang w:val="es-ES_tradnl"/>
        </w:rPr>
        <w:t xml:space="preserve">la </w:t>
      </w:r>
      <w:r w:rsidRPr="00976BE9">
        <w:rPr>
          <w:lang w:val="es-ES_tradnl"/>
        </w:rPr>
        <w:t xml:space="preserve">entrega y aprobación del </w:t>
      </w:r>
      <w:r w:rsidR="0037395F">
        <w:rPr>
          <w:lang w:val="es-ES_tradnl"/>
        </w:rPr>
        <w:t>segundo producto</w:t>
      </w:r>
      <w:r w:rsidRPr="00976BE9">
        <w:rPr>
          <w:lang w:val="es-ES_tradnl"/>
        </w:rPr>
        <w:t>.</w:t>
      </w:r>
    </w:p>
    <w:p w:rsidR="00C16421" w:rsidRDefault="00C16421" w:rsidP="00E42131">
      <w:pPr>
        <w:pStyle w:val="subpar"/>
        <w:spacing w:after="0"/>
        <w:rPr>
          <w:lang w:val="es-ES_tradnl"/>
        </w:rPr>
      </w:pPr>
      <w:r w:rsidRPr="00976BE9">
        <w:rPr>
          <w:b/>
          <w:lang w:val="es-ES_tradnl"/>
        </w:rPr>
        <w:t>Tercer Pago:</w:t>
      </w:r>
      <w:r w:rsidRPr="00976BE9">
        <w:rPr>
          <w:lang w:val="es-ES_tradnl"/>
        </w:rPr>
        <w:t xml:space="preserve"> </w:t>
      </w:r>
      <w:r w:rsidR="0037395F">
        <w:rPr>
          <w:lang w:val="es-ES_tradnl"/>
        </w:rPr>
        <w:t>25</w:t>
      </w:r>
      <w:r w:rsidRPr="00976BE9">
        <w:rPr>
          <w:lang w:val="es-ES_tradnl"/>
        </w:rPr>
        <w:t xml:space="preserve">% a </w:t>
      </w:r>
      <w:r w:rsidR="00057FF4" w:rsidRPr="00976BE9">
        <w:rPr>
          <w:lang w:val="es-ES_tradnl"/>
        </w:rPr>
        <w:t xml:space="preserve">la </w:t>
      </w:r>
      <w:r w:rsidRPr="00976BE9">
        <w:rPr>
          <w:lang w:val="es-ES_tradnl"/>
        </w:rPr>
        <w:t xml:space="preserve">entrega y aprobación del </w:t>
      </w:r>
      <w:r w:rsidR="0037395F">
        <w:rPr>
          <w:lang w:val="es-ES_tradnl"/>
        </w:rPr>
        <w:t>tercer producto</w:t>
      </w:r>
      <w:r w:rsidRPr="00976BE9">
        <w:rPr>
          <w:lang w:val="es-ES_tradnl"/>
        </w:rPr>
        <w:t>.</w:t>
      </w:r>
    </w:p>
    <w:p w:rsidR="0037395F" w:rsidRPr="00580ABF" w:rsidRDefault="00724F82" w:rsidP="0037395F">
      <w:pPr>
        <w:pStyle w:val="subpar"/>
        <w:spacing w:after="0"/>
        <w:rPr>
          <w:lang w:val="es-ES_tradnl"/>
        </w:rPr>
      </w:pPr>
      <w:r>
        <w:rPr>
          <w:b/>
          <w:lang w:val="es-ES_tradnl"/>
        </w:rPr>
        <w:t>Cuarto</w:t>
      </w:r>
      <w:r w:rsidR="0037395F" w:rsidRPr="00580ABF">
        <w:rPr>
          <w:b/>
          <w:lang w:val="es-ES_tradnl"/>
        </w:rPr>
        <w:t xml:space="preserve"> pago:</w:t>
      </w:r>
      <w:r w:rsidR="0037395F" w:rsidRPr="00580ABF">
        <w:rPr>
          <w:lang w:val="es-ES_tradnl"/>
        </w:rPr>
        <w:t xml:space="preserve"> 20% a la entrega y aprobación del </w:t>
      </w:r>
      <w:r>
        <w:rPr>
          <w:lang w:val="es-ES_tradnl"/>
        </w:rPr>
        <w:t>cuarto producto</w:t>
      </w:r>
      <w:r w:rsidR="0037395F" w:rsidRPr="00580ABF">
        <w:rPr>
          <w:lang w:val="es-ES_tradnl"/>
        </w:rPr>
        <w:t>.</w:t>
      </w:r>
    </w:p>
    <w:p w:rsidR="0037395F" w:rsidRPr="00724F82" w:rsidRDefault="00724F82" w:rsidP="00724F82">
      <w:pPr>
        <w:pStyle w:val="subpar"/>
        <w:spacing w:after="0"/>
        <w:rPr>
          <w:lang w:val="es-ES_tradnl"/>
        </w:rPr>
      </w:pPr>
      <w:r>
        <w:rPr>
          <w:b/>
          <w:lang w:val="es-ES_tradnl"/>
        </w:rPr>
        <w:t>Quinto</w:t>
      </w:r>
      <w:r w:rsidR="0037395F" w:rsidRPr="00580ABF">
        <w:rPr>
          <w:b/>
          <w:lang w:val="es-ES_tradnl"/>
        </w:rPr>
        <w:t xml:space="preserve"> pago:</w:t>
      </w:r>
      <w:r w:rsidR="0037395F" w:rsidRPr="00580ABF">
        <w:rPr>
          <w:lang w:val="es-ES_tradnl"/>
        </w:rPr>
        <w:t xml:space="preserve"> </w:t>
      </w:r>
      <w:r w:rsidR="0037395F">
        <w:rPr>
          <w:lang w:val="es-ES_tradnl"/>
        </w:rPr>
        <w:t>3</w:t>
      </w:r>
      <w:r w:rsidR="0037395F" w:rsidRPr="00580ABF">
        <w:rPr>
          <w:lang w:val="es-ES_tradnl"/>
        </w:rPr>
        <w:t xml:space="preserve">0% a la entrega y aprobación del </w:t>
      </w:r>
      <w:r>
        <w:rPr>
          <w:lang w:val="es-ES_tradnl"/>
        </w:rPr>
        <w:t>quinto producto</w:t>
      </w:r>
      <w:r w:rsidR="0037395F" w:rsidRPr="00580ABF">
        <w:rPr>
          <w:lang w:val="es-ES_tradnl"/>
        </w:rPr>
        <w:t>.</w:t>
      </w:r>
      <w:r w:rsidR="0037395F" w:rsidRPr="00724F82">
        <w:rPr>
          <w:b/>
          <w:lang w:val="es-ES_tradnl"/>
        </w:rPr>
        <w:t xml:space="preserve"> </w:t>
      </w:r>
    </w:p>
    <w:p w:rsidR="00F0161A" w:rsidRDefault="001331BD" w:rsidP="00724F82">
      <w:pPr>
        <w:rPr>
          <w:rFonts w:ascii="Times New Roman" w:hAnsi="Times New Roman" w:cs="Times New Roman"/>
          <w:b/>
          <w:bCs/>
          <w:lang w:val="es-ES_tradnl"/>
        </w:rPr>
      </w:pPr>
      <w:r w:rsidRPr="00976BE9">
        <w:rPr>
          <w:lang w:val="es-ES_tradnl"/>
        </w:rPr>
        <w:br w:type="page"/>
      </w:r>
      <w:r w:rsidR="00F0161A">
        <w:rPr>
          <w:rFonts w:ascii="Times New Roman" w:hAnsi="Times New Roman" w:cs="Times New Roman"/>
          <w:b/>
          <w:bCs/>
          <w:lang w:val="es-ES_tradnl"/>
        </w:rPr>
        <w:t>COLOMBIA</w:t>
      </w:r>
    </w:p>
    <w:p w:rsidR="00F0161A" w:rsidRDefault="00F0161A" w:rsidP="00731B72">
      <w:pPr>
        <w:autoSpaceDE w:val="0"/>
        <w:autoSpaceDN w:val="0"/>
        <w:adjustRightInd w:val="0"/>
        <w:spacing w:after="0" w:line="240" w:lineRule="auto"/>
        <w:jc w:val="both"/>
        <w:rPr>
          <w:rFonts w:ascii="Times New Roman" w:hAnsi="Times New Roman" w:cs="Times New Roman"/>
          <w:b/>
          <w:bCs/>
          <w:lang w:val="es-ES_tradnl"/>
        </w:rPr>
      </w:pPr>
      <w:r>
        <w:rPr>
          <w:rFonts w:ascii="Times New Roman" w:hAnsi="Times New Roman" w:cs="Times New Roman"/>
          <w:b/>
          <w:bCs/>
          <w:lang w:val="es-ES_tradnl"/>
        </w:rPr>
        <w:t>IFD/FMM</w:t>
      </w:r>
    </w:p>
    <w:p w:rsidR="00F0161A" w:rsidRDefault="00731B72" w:rsidP="00E42131">
      <w:pPr>
        <w:autoSpaceDE w:val="0"/>
        <w:autoSpaceDN w:val="0"/>
        <w:adjustRightInd w:val="0"/>
        <w:spacing w:after="0" w:line="240" w:lineRule="auto"/>
        <w:ind w:right="474"/>
        <w:rPr>
          <w:rFonts w:ascii="Times New Roman" w:hAnsi="Times New Roman" w:cs="Times New Roman"/>
          <w:b/>
          <w:bCs/>
          <w:iCs/>
          <w:lang w:val="es-ES_tradnl"/>
        </w:rPr>
      </w:pPr>
      <w:r w:rsidRPr="007C6E93">
        <w:rPr>
          <w:rFonts w:ascii="Times New Roman" w:hAnsi="Times New Roman" w:cs="Times New Roman"/>
          <w:b/>
          <w:bCs/>
          <w:iCs/>
          <w:lang w:val="es-ES_tradnl"/>
        </w:rPr>
        <w:t xml:space="preserve">Revisión </w:t>
      </w:r>
      <w:r w:rsidR="00F556AA">
        <w:rPr>
          <w:rFonts w:ascii="Times New Roman" w:hAnsi="Times New Roman" w:cs="Times New Roman"/>
          <w:b/>
          <w:bCs/>
          <w:iCs/>
          <w:lang w:val="es-ES_tradnl"/>
        </w:rPr>
        <w:t>T</w:t>
      </w:r>
      <w:r w:rsidRPr="007C6E93">
        <w:rPr>
          <w:rFonts w:ascii="Times New Roman" w:hAnsi="Times New Roman" w:cs="Times New Roman"/>
          <w:b/>
          <w:bCs/>
          <w:iCs/>
          <w:lang w:val="es-ES_tradnl"/>
        </w:rPr>
        <w:t xml:space="preserve">écnica de la </w:t>
      </w:r>
      <w:r w:rsidR="00F556AA">
        <w:rPr>
          <w:rFonts w:ascii="Times New Roman" w:hAnsi="Times New Roman" w:cs="Times New Roman"/>
          <w:b/>
          <w:bCs/>
          <w:iCs/>
          <w:lang w:val="es-ES_tradnl"/>
        </w:rPr>
        <w:t>M</w:t>
      </w:r>
      <w:r w:rsidRPr="007C6E93">
        <w:rPr>
          <w:rFonts w:ascii="Times New Roman" w:hAnsi="Times New Roman" w:cs="Times New Roman"/>
          <w:b/>
          <w:bCs/>
          <w:iCs/>
          <w:lang w:val="es-ES_tradnl"/>
        </w:rPr>
        <w:t xml:space="preserve">etodología y su </w:t>
      </w:r>
      <w:r w:rsidR="00F556AA">
        <w:rPr>
          <w:rFonts w:ascii="Times New Roman" w:hAnsi="Times New Roman" w:cs="Times New Roman"/>
          <w:b/>
          <w:bCs/>
          <w:iCs/>
          <w:lang w:val="es-ES_tradnl"/>
        </w:rPr>
        <w:t>A</w:t>
      </w:r>
      <w:r w:rsidRPr="007C6E93">
        <w:rPr>
          <w:rFonts w:ascii="Times New Roman" w:hAnsi="Times New Roman" w:cs="Times New Roman"/>
          <w:b/>
          <w:bCs/>
          <w:iCs/>
          <w:lang w:val="es-ES_tradnl"/>
        </w:rPr>
        <w:t xml:space="preserve">plicación al </w:t>
      </w:r>
      <w:r w:rsidR="00F556AA">
        <w:rPr>
          <w:rFonts w:ascii="Times New Roman" w:hAnsi="Times New Roman" w:cs="Times New Roman"/>
          <w:b/>
          <w:bCs/>
          <w:iCs/>
          <w:lang w:val="es-ES_tradnl"/>
        </w:rPr>
        <w:t>C</w:t>
      </w:r>
      <w:r w:rsidRPr="007C6E93">
        <w:rPr>
          <w:rFonts w:ascii="Times New Roman" w:hAnsi="Times New Roman" w:cs="Times New Roman"/>
          <w:b/>
          <w:bCs/>
          <w:iCs/>
          <w:lang w:val="es-ES_tradnl"/>
        </w:rPr>
        <w:t>aso de Bogotá</w:t>
      </w:r>
    </w:p>
    <w:p w:rsidR="00F0161A" w:rsidRPr="007C6E93" w:rsidRDefault="00F0161A" w:rsidP="00580ABF">
      <w:pPr>
        <w:autoSpaceDE w:val="0"/>
        <w:autoSpaceDN w:val="0"/>
        <w:adjustRightInd w:val="0"/>
        <w:spacing w:before="120" w:after="120" w:line="240" w:lineRule="auto"/>
        <w:rPr>
          <w:rFonts w:ascii="Times New Roman" w:hAnsi="Times New Roman" w:cs="Times New Roman"/>
          <w:b/>
          <w:bCs/>
          <w:lang w:val="es-ES_tradnl"/>
        </w:rPr>
      </w:pPr>
      <w:r w:rsidRPr="007C6E93">
        <w:rPr>
          <w:rFonts w:ascii="Times New Roman" w:hAnsi="Times New Roman" w:cs="Times New Roman"/>
          <w:b/>
          <w:bCs/>
          <w:lang w:val="es-ES_tradnl"/>
        </w:rPr>
        <w:t>Términos de Referencia</w:t>
      </w:r>
    </w:p>
    <w:p w:rsidR="00F0161A" w:rsidRDefault="00F0161A" w:rsidP="00580ABF">
      <w:pPr>
        <w:spacing w:before="120" w:after="120"/>
        <w:sectPr w:rsidR="00F0161A" w:rsidSect="00F0161A">
          <w:type w:val="continuous"/>
          <w:pgSz w:w="12240" w:h="15840" w:code="1"/>
          <w:pgMar w:top="1440" w:right="1728" w:bottom="1440" w:left="1728" w:header="706" w:footer="706" w:gutter="0"/>
          <w:cols w:space="708"/>
          <w:docGrid w:linePitch="360"/>
        </w:sectPr>
      </w:pPr>
    </w:p>
    <w:p w:rsidR="00731B72" w:rsidRPr="00E42131" w:rsidRDefault="00731B72" w:rsidP="00580ABF">
      <w:pPr>
        <w:pStyle w:val="Chapter"/>
        <w:numPr>
          <w:ilvl w:val="0"/>
          <w:numId w:val="48"/>
        </w:numPr>
        <w:tabs>
          <w:tab w:val="clear" w:pos="1440"/>
          <w:tab w:val="clear" w:pos="1800"/>
        </w:tabs>
        <w:spacing w:before="120"/>
        <w:ind w:left="360" w:hanging="360"/>
        <w:jc w:val="left"/>
      </w:pPr>
      <w:r w:rsidRPr="00E42131">
        <w:t>Antecedentes</w:t>
      </w:r>
    </w:p>
    <w:p w:rsidR="00731B72" w:rsidRPr="00976BE9" w:rsidRDefault="00731B72" w:rsidP="00E42131">
      <w:pPr>
        <w:pStyle w:val="Paragraph"/>
        <w:rPr>
          <w:lang w:val="es-ES_tradnl"/>
        </w:rPr>
      </w:pPr>
      <w:r w:rsidRPr="00580ABF">
        <w:rPr>
          <w:lang w:val="es-ES_tradnl"/>
        </w:rPr>
        <w:t xml:space="preserve">El objetivo de la Cooperación Técnica (CT) Análisis de la Interdependencia Municipal: el Caso del Área Metropolitana de Bogotá, es diseñar </w:t>
      </w:r>
      <w:r w:rsidR="00A61FB5" w:rsidRPr="00580ABF">
        <w:rPr>
          <w:lang w:val="es-ES_tradnl"/>
        </w:rPr>
        <w:t xml:space="preserve">y aplicar </w:t>
      </w:r>
      <w:r w:rsidRPr="00580ABF">
        <w:rPr>
          <w:lang w:val="es-ES_tradnl"/>
        </w:rPr>
        <w:t xml:space="preserve">una metodología para la medición del grado de interdependencia municipal que contribuya a los gobiernos municipales que conforman áreas metropolitanas y a las administraciones metropolitanas, en la realización de diagnósticos y formulación de políticas tendientes a mejorar su sostenibilidad en las dimensiones ambiental, urbana, fiscal y de gobernabilidad. </w:t>
      </w:r>
      <w:r w:rsidR="00DA1977" w:rsidRPr="00976BE9">
        <w:rPr>
          <w:lang w:val="es-ES_tradnl"/>
        </w:rPr>
        <w:t>L</w:t>
      </w:r>
      <w:r w:rsidRPr="00976BE9">
        <w:rPr>
          <w:lang w:val="es-ES_tradnl"/>
        </w:rPr>
        <w:t xml:space="preserve">a metodología desarrollada </w:t>
      </w:r>
      <w:r w:rsidR="00DA1977" w:rsidRPr="00976BE9">
        <w:rPr>
          <w:lang w:val="es-ES_tradnl"/>
        </w:rPr>
        <w:t xml:space="preserve">se implementará con carácter piloto </w:t>
      </w:r>
      <w:r w:rsidRPr="00976BE9">
        <w:rPr>
          <w:lang w:val="es-ES_tradnl"/>
        </w:rPr>
        <w:t xml:space="preserve">en el área metropolitana de Bogotá. </w:t>
      </w:r>
    </w:p>
    <w:p w:rsidR="00731B72" w:rsidRPr="00580ABF" w:rsidRDefault="00731B72" w:rsidP="00E42131">
      <w:pPr>
        <w:pStyle w:val="Paragraph"/>
        <w:rPr>
          <w:lang w:val="es-ES_tradnl"/>
        </w:rPr>
      </w:pPr>
      <w:r w:rsidRPr="00580ABF">
        <w:rPr>
          <w:lang w:val="es-ES_tradnl"/>
        </w:rPr>
        <w:t xml:space="preserve">Para Colombia, este análisis resulta crucial dado el escenario planteado por la Ley Orgánica de Ordenamiento Territorial (LOOT), </w:t>
      </w:r>
      <w:r w:rsidR="003416C0">
        <w:rPr>
          <w:lang w:val="es-ES_tradnl"/>
        </w:rPr>
        <w:t>No.</w:t>
      </w:r>
      <w:r w:rsidR="003416C0" w:rsidRPr="00580ABF">
        <w:rPr>
          <w:lang w:val="es-ES_tradnl"/>
        </w:rPr>
        <w:t xml:space="preserve"> </w:t>
      </w:r>
      <w:r w:rsidRPr="00580ABF">
        <w:rPr>
          <w:lang w:val="es-ES_tradnl"/>
        </w:rPr>
        <w:t>1454 de 2011, la cual establece un nuevo marco de principios rectores que enfatizan la asociación y regionalización, como una nueva estrategia para superar la visión municipalista e impulsar con mayor dinámica el crecimiento económico con equidad social, equilibrio territorial y sostenibilidad ambiental.</w:t>
      </w:r>
    </w:p>
    <w:p w:rsidR="00731B72" w:rsidRPr="00E42131" w:rsidRDefault="00731B72" w:rsidP="00E42131">
      <w:pPr>
        <w:pStyle w:val="Paragraph"/>
        <w:spacing w:after="0"/>
        <w:rPr>
          <w:lang w:val="es-ES_tradnl"/>
        </w:rPr>
      </w:pPr>
      <w:r w:rsidRPr="00E42131">
        <w:rPr>
          <w:lang w:val="es-ES_tradnl"/>
        </w:rPr>
        <w:t>La CT est</w:t>
      </w:r>
      <w:r w:rsidR="00DA1977" w:rsidRPr="00E42131">
        <w:rPr>
          <w:lang w:val="es-ES_tradnl"/>
        </w:rPr>
        <w:t>á</w:t>
      </w:r>
      <w:r w:rsidRPr="00E42131">
        <w:rPr>
          <w:lang w:val="es-ES_tradnl"/>
        </w:rPr>
        <w:t xml:space="preserve"> estructurada en 3 componentes orientados a: </w:t>
      </w:r>
      <w:r w:rsidR="00F0161A" w:rsidRPr="00E42131">
        <w:rPr>
          <w:lang w:val="es-ES_tradnl"/>
        </w:rPr>
        <w:t>(</w:t>
      </w:r>
      <w:r w:rsidRPr="00E42131">
        <w:rPr>
          <w:lang w:val="es-ES_tradnl"/>
        </w:rPr>
        <w:t xml:space="preserve">i) Desarrollo Metodológico; </w:t>
      </w:r>
      <w:r w:rsidR="00F0161A">
        <w:rPr>
          <w:lang w:val="es-ES_tradnl"/>
        </w:rPr>
        <w:t>(</w:t>
      </w:r>
      <w:r w:rsidRPr="00E42131">
        <w:rPr>
          <w:lang w:val="es-ES_tradnl"/>
        </w:rPr>
        <w:t xml:space="preserve">ii) Análisis del Caso de Bogotá; y </w:t>
      </w:r>
      <w:r w:rsidR="00F0161A">
        <w:rPr>
          <w:lang w:val="es-ES_tradnl"/>
        </w:rPr>
        <w:t>(</w:t>
      </w:r>
      <w:r w:rsidRPr="00E42131">
        <w:rPr>
          <w:lang w:val="es-ES_tradnl"/>
        </w:rPr>
        <w:t>iii) Revisión Técnica y Diseminación del Estudio</w:t>
      </w:r>
      <w:r w:rsidR="00DA1977" w:rsidRPr="00E42131">
        <w:rPr>
          <w:lang w:val="es-ES_tradnl"/>
        </w:rPr>
        <w:t>. El desarrollo metodológico y la aplicación de la metodología</w:t>
      </w:r>
      <w:r w:rsidR="00EE3C9F" w:rsidRPr="00E42131">
        <w:rPr>
          <w:lang w:val="es-ES_tradnl"/>
        </w:rPr>
        <w:t xml:space="preserve"> serán encargados a </w:t>
      </w:r>
      <w:r w:rsidR="00724F82">
        <w:rPr>
          <w:lang w:val="es-ES_tradnl"/>
        </w:rPr>
        <w:t xml:space="preserve">una </w:t>
      </w:r>
      <w:r w:rsidR="00EE3C9F" w:rsidRPr="00E42131">
        <w:rPr>
          <w:lang w:val="es-ES_tradnl"/>
        </w:rPr>
        <w:t>firma consultora especializada</w:t>
      </w:r>
      <w:r w:rsidR="00347F68" w:rsidRPr="00E42131">
        <w:rPr>
          <w:lang w:val="es-ES_tradnl"/>
        </w:rPr>
        <w:t>; mientras que como parte de las actividades del</w:t>
      </w:r>
      <w:r w:rsidR="000E34E5" w:rsidRPr="00E42131">
        <w:rPr>
          <w:lang w:val="es-ES_tradnl"/>
        </w:rPr>
        <w:t xml:space="preserve"> </w:t>
      </w:r>
      <w:r w:rsidR="00347F68" w:rsidRPr="00E42131">
        <w:rPr>
          <w:lang w:val="es-ES_tradnl"/>
        </w:rPr>
        <w:t>C</w:t>
      </w:r>
      <w:r w:rsidRPr="00E42131">
        <w:rPr>
          <w:lang w:val="es-ES_tradnl"/>
        </w:rPr>
        <w:t xml:space="preserve">omponente </w:t>
      </w:r>
      <w:r w:rsidR="00347F68" w:rsidRPr="00E42131">
        <w:rPr>
          <w:lang w:val="es-ES_tradnl"/>
        </w:rPr>
        <w:t xml:space="preserve">3 de la Cooperación Técnica se ha establecido la necesidad de contratar a un consultor individual que realice una revisión en profundidad de </w:t>
      </w:r>
      <w:r w:rsidR="00EE3C9F" w:rsidRPr="00E42131">
        <w:rPr>
          <w:lang w:val="es-ES_tradnl"/>
        </w:rPr>
        <w:t>estos desarrollos</w:t>
      </w:r>
      <w:r w:rsidRPr="00E42131">
        <w:rPr>
          <w:lang w:val="es-ES_tradnl"/>
        </w:rPr>
        <w:t>.</w:t>
      </w:r>
      <w:r w:rsidR="00F0161A" w:rsidRPr="00E42131">
        <w:rPr>
          <w:lang w:val="es-ES_tradnl"/>
        </w:rPr>
        <w:t xml:space="preserve"> </w:t>
      </w:r>
    </w:p>
    <w:p w:rsidR="00731B72" w:rsidRPr="00E42131" w:rsidRDefault="00731B72" w:rsidP="00E42131">
      <w:pPr>
        <w:pStyle w:val="Chapter"/>
        <w:jc w:val="left"/>
      </w:pPr>
      <w:r w:rsidRPr="00E42131">
        <w:t>Objetivo y Alcance</w:t>
      </w:r>
    </w:p>
    <w:p w:rsidR="00731B72" w:rsidRPr="00580ABF" w:rsidRDefault="00731B72" w:rsidP="00E42131">
      <w:pPr>
        <w:pStyle w:val="Paragraph"/>
        <w:rPr>
          <w:lang w:val="es-ES_tradnl"/>
        </w:rPr>
      </w:pPr>
      <w:r w:rsidRPr="00580ABF">
        <w:rPr>
          <w:lang w:val="es-ES_tradnl"/>
        </w:rPr>
        <w:t xml:space="preserve">El objetivo </w:t>
      </w:r>
      <w:r w:rsidR="001B7346" w:rsidRPr="00580ABF">
        <w:rPr>
          <w:lang w:val="es-ES_tradnl"/>
        </w:rPr>
        <w:t>del servicio de consultoría es r</w:t>
      </w:r>
      <w:r w:rsidRPr="00580ABF">
        <w:rPr>
          <w:lang w:val="es-ES_tradnl"/>
        </w:rPr>
        <w:t>ealizar la revisión técnica (</w:t>
      </w:r>
      <w:r w:rsidRPr="00580ABF">
        <w:rPr>
          <w:i/>
          <w:lang w:val="es-ES_tradnl"/>
        </w:rPr>
        <w:t>peer review</w:t>
      </w:r>
      <w:r w:rsidRPr="00580ABF">
        <w:rPr>
          <w:lang w:val="es-ES_tradnl"/>
        </w:rPr>
        <w:t xml:space="preserve">) de la metodología </w:t>
      </w:r>
      <w:r w:rsidR="001B7346" w:rsidRPr="00580ABF">
        <w:rPr>
          <w:lang w:val="es-ES_tradnl"/>
        </w:rPr>
        <w:t xml:space="preserve">desarrollada </w:t>
      </w:r>
      <w:r w:rsidRPr="00580ABF">
        <w:rPr>
          <w:lang w:val="es-ES_tradnl"/>
        </w:rPr>
        <w:t>y de su aplicación al caso de Bogotá.</w:t>
      </w:r>
    </w:p>
    <w:p w:rsidR="00731B72" w:rsidRPr="00580ABF" w:rsidRDefault="00731B72" w:rsidP="00E42131">
      <w:pPr>
        <w:pStyle w:val="Paragraph"/>
        <w:rPr>
          <w:lang w:val="es-ES_tradnl"/>
        </w:rPr>
      </w:pPr>
      <w:r w:rsidRPr="00580ABF">
        <w:rPr>
          <w:lang w:val="es-ES_tradnl"/>
        </w:rPr>
        <w:t xml:space="preserve">Los </w:t>
      </w:r>
      <w:r w:rsidR="001B7346" w:rsidRPr="00580ABF">
        <w:rPr>
          <w:lang w:val="es-ES_tradnl"/>
        </w:rPr>
        <w:t>alcances del servicio incluirán, entre otros pertinentes:</w:t>
      </w:r>
    </w:p>
    <w:p w:rsidR="00731B72" w:rsidRPr="00976BE9" w:rsidRDefault="00B73430" w:rsidP="00E42131">
      <w:pPr>
        <w:pStyle w:val="subpar"/>
        <w:spacing w:after="0"/>
        <w:rPr>
          <w:lang w:val="es-ES_tradnl"/>
        </w:rPr>
      </w:pPr>
      <w:r w:rsidRPr="00976BE9">
        <w:rPr>
          <w:lang w:val="es-ES_tradnl"/>
        </w:rPr>
        <w:t>Revisión crítica de la metodología y propuesta de ajustes, ampliaciones y/o mejoras</w:t>
      </w:r>
      <w:r w:rsidR="00731B72" w:rsidRPr="00976BE9">
        <w:rPr>
          <w:lang w:val="es-ES_tradnl"/>
        </w:rPr>
        <w:t>.</w:t>
      </w:r>
    </w:p>
    <w:p w:rsidR="00B73430" w:rsidRPr="00976BE9" w:rsidRDefault="00B73430" w:rsidP="00E42131">
      <w:pPr>
        <w:pStyle w:val="subpar"/>
        <w:spacing w:after="0"/>
        <w:rPr>
          <w:lang w:val="es-ES_tradnl"/>
        </w:rPr>
      </w:pPr>
      <w:r w:rsidRPr="00976BE9">
        <w:rPr>
          <w:lang w:val="es-ES_tradnl"/>
        </w:rPr>
        <w:t>Revisión de la aplicación de la metodología al caso del área metropolitana de Bogotá, y elaboración de sugerencias de ajustes, mejoras</w:t>
      </w:r>
      <w:r w:rsidR="00CC3E9E" w:rsidRPr="00976BE9">
        <w:rPr>
          <w:lang w:val="es-ES_tradnl"/>
        </w:rPr>
        <w:t xml:space="preserve"> y posibles ampliaciones.</w:t>
      </w:r>
    </w:p>
    <w:p w:rsidR="00CC3E9E" w:rsidRPr="00976BE9" w:rsidRDefault="002335AC" w:rsidP="00E42131">
      <w:pPr>
        <w:pStyle w:val="subpar"/>
        <w:spacing w:after="0"/>
        <w:rPr>
          <w:lang w:val="es-ES_tradnl"/>
        </w:rPr>
      </w:pPr>
      <w:r w:rsidRPr="00976BE9">
        <w:rPr>
          <w:lang w:val="es-ES_tradnl"/>
        </w:rPr>
        <w:t xml:space="preserve">Verificación de la </w:t>
      </w:r>
      <w:r w:rsidR="00CC3E9E" w:rsidRPr="00976BE9">
        <w:rPr>
          <w:lang w:val="es-ES_tradnl"/>
        </w:rPr>
        <w:t xml:space="preserve">incorporación de las </w:t>
      </w:r>
      <w:r w:rsidRPr="00976BE9">
        <w:rPr>
          <w:lang w:val="es-ES_tradnl"/>
        </w:rPr>
        <w:t xml:space="preserve">sugerencias realizadas en las </w:t>
      </w:r>
      <w:r w:rsidR="00CC3E9E" w:rsidRPr="00976BE9">
        <w:rPr>
          <w:lang w:val="es-ES_tradnl"/>
        </w:rPr>
        <w:t>versiones finales de</w:t>
      </w:r>
      <w:r w:rsidRPr="00976BE9">
        <w:rPr>
          <w:lang w:val="es-ES_tradnl"/>
        </w:rPr>
        <w:t xml:space="preserve"> la </w:t>
      </w:r>
      <w:r w:rsidR="00CC3E9E" w:rsidRPr="00976BE9">
        <w:rPr>
          <w:lang w:val="es-ES_tradnl"/>
        </w:rPr>
        <w:t>metodol</w:t>
      </w:r>
      <w:r w:rsidRPr="00976BE9">
        <w:rPr>
          <w:lang w:val="es-ES_tradnl"/>
        </w:rPr>
        <w:t xml:space="preserve">ogía </w:t>
      </w:r>
      <w:r w:rsidR="00CC3E9E" w:rsidRPr="00976BE9">
        <w:rPr>
          <w:lang w:val="es-ES_tradnl"/>
        </w:rPr>
        <w:t>y de la implementación al caso de Bogotá.</w:t>
      </w:r>
    </w:p>
    <w:p w:rsidR="00731B72" w:rsidRPr="00E42131" w:rsidRDefault="00731B72" w:rsidP="00E42131">
      <w:pPr>
        <w:pStyle w:val="Chapter"/>
        <w:jc w:val="left"/>
      </w:pPr>
      <w:r w:rsidRPr="00E42131">
        <w:t>Productos esperados</w:t>
      </w:r>
    </w:p>
    <w:p w:rsidR="00731B72" w:rsidRPr="00580ABF" w:rsidRDefault="00731B72" w:rsidP="00E42131">
      <w:pPr>
        <w:pStyle w:val="Paragraph"/>
        <w:rPr>
          <w:lang w:val="es-ES_tradnl"/>
        </w:rPr>
      </w:pPr>
      <w:r w:rsidRPr="00580ABF">
        <w:rPr>
          <w:lang w:val="es-ES_tradnl"/>
        </w:rPr>
        <w:t xml:space="preserve">Se esperan los siguientes productos de la consultoría, los mismos que deberán ser recibidos a satisfacción </w:t>
      </w:r>
      <w:r w:rsidR="005E2200" w:rsidRPr="00580ABF">
        <w:rPr>
          <w:lang w:val="es-ES_tradnl"/>
        </w:rPr>
        <w:t>d</w:t>
      </w:r>
      <w:r w:rsidRPr="00580ABF">
        <w:rPr>
          <w:lang w:val="es-ES_tradnl"/>
        </w:rPr>
        <w:t>el Banco:</w:t>
      </w:r>
    </w:p>
    <w:p w:rsidR="00D40ECB" w:rsidRPr="00580ABF" w:rsidRDefault="00724F82" w:rsidP="00E42131">
      <w:pPr>
        <w:pStyle w:val="subpar"/>
        <w:spacing w:after="0"/>
        <w:rPr>
          <w:lang w:val="es-ES_tradnl"/>
        </w:rPr>
      </w:pPr>
      <w:r>
        <w:rPr>
          <w:lang w:val="es-ES_tradnl"/>
        </w:rPr>
        <w:t>Primer producto: I</w:t>
      </w:r>
      <w:r w:rsidR="00D40ECB" w:rsidRPr="00580ABF">
        <w:rPr>
          <w:lang w:val="es-ES_tradnl"/>
        </w:rPr>
        <w:t>nforme de</w:t>
      </w:r>
      <w:r w:rsidR="00731B72" w:rsidRPr="00580ABF">
        <w:rPr>
          <w:lang w:val="es-ES_tradnl"/>
        </w:rPr>
        <w:t xml:space="preserve"> revisión técnica de la metodología</w:t>
      </w:r>
      <w:r w:rsidR="00D40ECB" w:rsidRPr="00580ABF">
        <w:rPr>
          <w:lang w:val="es-ES_tradnl"/>
        </w:rPr>
        <w:t xml:space="preserve"> de análisis del grado de interdependencia municipal en áreas metropolitanas.</w:t>
      </w:r>
    </w:p>
    <w:p w:rsidR="00D40ECB" w:rsidRPr="00976BE9" w:rsidRDefault="00724F82" w:rsidP="00E42131">
      <w:pPr>
        <w:pStyle w:val="subpar"/>
        <w:spacing w:after="0"/>
        <w:rPr>
          <w:lang w:val="es-ES_tradnl"/>
        </w:rPr>
      </w:pPr>
      <w:r>
        <w:rPr>
          <w:lang w:val="es-ES_tradnl"/>
        </w:rPr>
        <w:t>Segundo producto: I</w:t>
      </w:r>
      <w:r w:rsidR="00D40ECB" w:rsidRPr="00976BE9">
        <w:rPr>
          <w:lang w:val="es-ES_tradnl"/>
        </w:rPr>
        <w:t>nforme de revisión técnica de la aplicación de la metodología al caso de Bogotá.</w:t>
      </w:r>
    </w:p>
    <w:p w:rsidR="00731B72" w:rsidRPr="00976BE9" w:rsidRDefault="00724F82" w:rsidP="00E42131">
      <w:pPr>
        <w:pStyle w:val="subpar"/>
        <w:spacing w:after="0"/>
        <w:rPr>
          <w:lang w:val="es-ES_tradnl"/>
        </w:rPr>
      </w:pPr>
      <w:r>
        <w:rPr>
          <w:lang w:val="es-ES_tradnl"/>
        </w:rPr>
        <w:t>Tercer producto: I</w:t>
      </w:r>
      <w:r w:rsidR="00F310F5" w:rsidRPr="00976BE9">
        <w:rPr>
          <w:lang w:val="es-ES_tradnl"/>
        </w:rPr>
        <w:t>nforme final de revisión de la metodología y del ejercicio de implementación ajustados.</w:t>
      </w:r>
    </w:p>
    <w:p w:rsidR="00731B72" w:rsidRPr="00E42131" w:rsidRDefault="00731B72" w:rsidP="00E42131">
      <w:pPr>
        <w:pStyle w:val="Chapter"/>
        <w:jc w:val="left"/>
      </w:pPr>
      <w:r w:rsidRPr="00E42131">
        <w:t>Lugar y plazo</w:t>
      </w:r>
    </w:p>
    <w:p w:rsidR="00731B72" w:rsidRPr="00976BE9" w:rsidRDefault="00731B72" w:rsidP="00E42131">
      <w:pPr>
        <w:pStyle w:val="Paragraph"/>
        <w:rPr>
          <w:lang w:val="es-ES_tradnl"/>
        </w:rPr>
      </w:pPr>
      <w:r w:rsidRPr="00E42131">
        <w:rPr>
          <w:lang w:val="es-ES_tradnl"/>
        </w:rPr>
        <w:t xml:space="preserve">La consultoría se desarrollará en la ciudad de Bogotá – Colombia, y deberá ser realizada en un plazo máximo de </w:t>
      </w:r>
      <w:r w:rsidR="00F30684" w:rsidRPr="00E42131">
        <w:rPr>
          <w:lang w:val="es-ES_tradnl"/>
        </w:rPr>
        <w:t>seis (</w:t>
      </w:r>
      <w:r w:rsidR="00F30684">
        <w:rPr>
          <w:lang w:val="es-ES_tradnl"/>
        </w:rPr>
        <w:t>6)</w:t>
      </w:r>
      <w:r w:rsidR="00F073E8" w:rsidRPr="00E42131">
        <w:rPr>
          <w:lang w:val="es-ES_tradnl"/>
        </w:rPr>
        <w:t xml:space="preserve"> </w:t>
      </w:r>
      <w:r w:rsidRPr="00E42131">
        <w:rPr>
          <w:lang w:val="es-ES_tradnl"/>
        </w:rPr>
        <w:t>meses</w:t>
      </w:r>
      <w:r w:rsidR="006070F4" w:rsidRPr="00E42131">
        <w:rPr>
          <w:lang w:val="es-ES_tradnl"/>
        </w:rPr>
        <w:t xml:space="preserve"> calendario </w:t>
      </w:r>
      <w:r w:rsidRPr="00E42131">
        <w:rPr>
          <w:lang w:val="es-ES_tradnl"/>
        </w:rPr>
        <w:t>a partir de la fecha de suscripción del contrato.</w:t>
      </w:r>
      <w:r w:rsidR="006070F4" w:rsidRPr="00E42131">
        <w:rPr>
          <w:lang w:val="es-ES_tradnl"/>
        </w:rPr>
        <w:t xml:space="preserve"> </w:t>
      </w:r>
      <w:r w:rsidR="006070F4" w:rsidRPr="00976BE9">
        <w:rPr>
          <w:lang w:val="es-ES_tradnl"/>
        </w:rPr>
        <w:t xml:space="preserve">La provisión de los servicios se realizará en períodos específicos de tiempo, con una carga neta de trabajo de </w:t>
      </w:r>
      <w:r w:rsidR="007843E7" w:rsidRPr="00976BE9">
        <w:rPr>
          <w:lang w:val="es-ES_tradnl"/>
        </w:rPr>
        <w:t>5</w:t>
      </w:r>
      <w:r w:rsidR="006070F4" w:rsidRPr="00976BE9">
        <w:rPr>
          <w:lang w:val="es-ES_tradnl"/>
        </w:rPr>
        <w:t>0 días calendario.</w:t>
      </w:r>
      <w:r w:rsidRPr="00976BE9">
        <w:rPr>
          <w:lang w:val="es-ES_tradnl"/>
        </w:rPr>
        <w:t xml:space="preserve"> </w:t>
      </w:r>
    </w:p>
    <w:p w:rsidR="00F0161A" w:rsidRPr="00976BE9" w:rsidRDefault="00F0161A" w:rsidP="00F0161A">
      <w:pPr>
        <w:rPr>
          <w:lang w:val="es-ES_tradnl"/>
        </w:rPr>
        <w:sectPr w:rsidR="00F0161A" w:rsidRPr="00976BE9" w:rsidSect="00F0161A">
          <w:type w:val="continuous"/>
          <w:pgSz w:w="12240" w:h="15840" w:code="1"/>
          <w:pgMar w:top="1440" w:right="1728" w:bottom="1440" w:left="1728" w:header="706" w:footer="706" w:gutter="0"/>
          <w:cols w:space="708"/>
          <w:docGrid w:linePitch="360"/>
        </w:sectPr>
      </w:pPr>
    </w:p>
    <w:p w:rsidR="00731B72" w:rsidRPr="00E42131" w:rsidRDefault="00731B72" w:rsidP="00E42131">
      <w:pPr>
        <w:pStyle w:val="Chapter"/>
        <w:jc w:val="left"/>
      </w:pPr>
      <w:r w:rsidRPr="00E42131">
        <w:t>Supervisión y Coordinación</w:t>
      </w:r>
    </w:p>
    <w:p w:rsidR="00F073E8" w:rsidRPr="00580ABF" w:rsidRDefault="00F073E8" w:rsidP="00E42131">
      <w:pPr>
        <w:pStyle w:val="Paragraph"/>
        <w:spacing w:after="0"/>
        <w:rPr>
          <w:lang w:val="es-ES_tradnl"/>
        </w:rPr>
      </w:pPr>
      <w:r w:rsidRPr="00580ABF">
        <w:rPr>
          <w:lang w:val="es-ES_tradnl"/>
        </w:rPr>
        <w:t>El trabajo de la consultoría será supervisado por un Especialista Sectorial de la División de Gestión Fiscal y Municipal (FMM) de la Representación del Banco en Colombia.</w:t>
      </w:r>
    </w:p>
    <w:p w:rsidR="00F0161A" w:rsidRPr="00580ABF" w:rsidRDefault="00F0161A" w:rsidP="00E42131">
      <w:pPr>
        <w:spacing w:after="0"/>
        <w:rPr>
          <w:lang w:val="es-ES_tradnl"/>
        </w:rPr>
        <w:sectPr w:rsidR="00F0161A" w:rsidRPr="00580ABF" w:rsidSect="00F0161A">
          <w:type w:val="continuous"/>
          <w:pgSz w:w="12240" w:h="15840" w:code="1"/>
          <w:pgMar w:top="1440" w:right="1728" w:bottom="1440" w:left="1728" w:header="706" w:footer="706" w:gutter="0"/>
          <w:cols w:space="708"/>
          <w:docGrid w:linePitch="360"/>
        </w:sectPr>
      </w:pPr>
    </w:p>
    <w:p w:rsidR="00731B72" w:rsidRPr="00E42131" w:rsidRDefault="00731B72" w:rsidP="00E42131">
      <w:pPr>
        <w:pStyle w:val="Chapter"/>
        <w:jc w:val="left"/>
      </w:pPr>
      <w:r w:rsidRPr="00E42131">
        <w:t xml:space="preserve">Perfil del </w:t>
      </w:r>
      <w:r w:rsidR="00F073E8" w:rsidRPr="00E42131">
        <w:t>consultor</w:t>
      </w:r>
    </w:p>
    <w:p w:rsidR="00F073E8" w:rsidRPr="00E42131" w:rsidRDefault="00F073E8" w:rsidP="00E42131">
      <w:pPr>
        <w:pStyle w:val="Paragraph"/>
        <w:rPr>
          <w:lang w:val="es-ES_tradnl"/>
        </w:rPr>
      </w:pPr>
      <w:r w:rsidRPr="00580ABF">
        <w:rPr>
          <w:b/>
          <w:lang w:val="es-ES_tradnl"/>
        </w:rPr>
        <w:t>Formación Profesional:</w:t>
      </w:r>
      <w:r w:rsidR="00F0161A" w:rsidRPr="00E42131">
        <w:rPr>
          <w:lang w:val="es-ES_tradnl"/>
        </w:rPr>
        <w:t xml:space="preserve"> </w:t>
      </w:r>
      <w:r w:rsidRPr="00E42131">
        <w:rPr>
          <w:lang w:val="es-ES_tradnl"/>
        </w:rPr>
        <w:t>Título Académico con grado de Maestría o Doctorado en áreas de conocimiento relacionadas con la consultoría.</w:t>
      </w:r>
    </w:p>
    <w:p w:rsidR="00F073E8" w:rsidRPr="00E42131" w:rsidRDefault="00F073E8" w:rsidP="00E42131">
      <w:pPr>
        <w:pStyle w:val="Paragraph"/>
        <w:rPr>
          <w:lang w:val="es-ES_tradnl"/>
        </w:rPr>
      </w:pPr>
      <w:r w:rsidRPr="00580ABF">
        <w:rPr>
          <w:b/>
          <w:lang w:val="es-ES_tradnl"/>
        </w:rPr>
        <w:t>Experiencia Profesional General</w:t>
      </w:r>
      <w:r w:rsidRPr="00580ABF">
        <w:rPr>
          <w:lang w:val="es-ES_tradnl"/>
        </w:rPr>
        <w:t>:</w:t>
      </w:r>
      <w:r w:rsidR="00F0161A" w:rsidRPr="00580ABF">
        <w:rPr>
          <w:lang w:val="es-ES_tradnl"/>
        </w:rPr>
        <w:t xml:space="preserve"> </w:t>
      </w:r>
      <w:r w:rsidRPr="00E42131">
        <w:rPr>
          <w:lang w:val="es-ES_tradnl"/>
        </w:rPr>
        <w:t xml:space="preserve">Experiencia profesional general de al menos </w:t>
      </w:r>
      <w:r w:rsidR="00F30684" w:rsidRPr="00E42131">
        <w:rPr>
          <w:lang w:val="es-ES_tradnl"/>
        </w:rPr>
        <w:t>20 </w:t>
      </w:r>
      <w:r w:rsidRPr="00E42131">
        <w:rPr>
          <w:lang w:val="es-ES_tradnl"/>
        </w:rPr>
        <w:t>años, desde la obtención del primer título académico.</w:t>
      </w:r>
    </w:p>
    <w:p w:rsidR="00F0161A" w:rsidRPr="003416C0" w:rsidRDefault="00F073E8" w:rsidP="003416C0">
      <w:pPr>
        <w:pStyle w:val="Paragraph"/>
        <w:spacing w:after="0"/>
        <w:rPr>
          <w:lang w:val="es-ES"/>
        </w:rPr>
      </w:pPr>
      <w:r w:rsidRPr="003416C0">
        <w:rPr>
          <w:b/>
          <w:lang w:val="es-ES_tradnl"/>
        </w:rPr>
        <w:t>Experiencia Profesional Específica</w:t>
      </w:r>
      <w:r w:rsidRPr="003416C0">
        <w:rPr>
          <w:lang w:val="es-ES_tradnl"/>
        </w:rPr>
        <w:t>:</w:t>
      </w:r>
      <w:r w:rsidR="00F0161A" w:rsidRPr="003416C0">
        <w:rPr>
          <w:lang w:val="es-ES_tradnl"/>
        </w:rPr>
        <w:t xml:space="preserve"> </w:t>
      </w:r>
      <w:r w:rsidRPr="003416C0">
        <w:rPr>
          <w:lang w:val="es-ES_tradnl"/>
        </w:rPr>
        <w:t>Acreditar experiencia profesional específica de al menos 10 años en investigación o ejercicio profesional en temas vinculados a políticas públicas, planificación, gestión pública subnacional, desarrollo urbano y/u otros vinculados a la temática del estudio.</w:t>
      </w:r>
      <w:r w:rsidR="00F556AA" w:rsidRPr="003416C0">
        <w:rPr>
          <w:lang w:val="es-ES_tradnl"/>
        </w:rPr>
        <w:t xml:space="preserve"> </w:t>
      </w:r>
    </w:p>
    <w:p w:rsidR="00F0161A" w:rsidRDefault="00F0161A" w:rsidP="00E42131">
      <w:pPr>
        <w:spacing w:after="0"/>
        <w:rPr>
          <w:lang w:val="es-ES"/>
        </w:rPr>
        <w:sectPr w:rsidR="00F0161A" w:rsidSect="00F0161A">
          <w:type w:val="continuous"/>
          <w:pgSz w:w="12240" w:h="15840" w:code="1"/>
          <w:pgMar w:top="1440" w:right="1728" w:bottom="1440" w:left="1728" w:header="706" w:footer="706" w:gutter="0"/>
          <w:cols w:space="708"/>
          <w:docGrid w:linePitch="360"/>
        </w:sectPr>
      </w:pPr>
    </w:p>
    <w:p w:rsidR="00731B72" w:rsidRPr="007C6E93" w:rsidRDefault="00731B72" w:rsidP="00E42131">
      <w:pPr>
        <w:pStyle w:val="Chapter"/>
        <w:jc w:val="left"/>
        <w:rPr>
          <w:lang w:val="es-ES"/>
        </w:rPr>
      </w:pPr>
      <w:r w:rsidRPr="007C6E93">
        <w:rPr>
          <w:lang w:val="es-ES"/>
        </w:rPr>
        <w:t xml:space="preserve">Presupuesto </w:t>
      </w:r>
    </w:p>
    <w:p w:rsidR="00F0161A" w:rsidRPr="003416C0" w:rsidRDefault="00731B72" w:rsidP="003416C0">
      <w:pPr>
        <w:pStyle w:val="Paragraph"/>
        <w:spacing w:after="0"/>
        <w:rPr>
          <w:lang w:val="es-ES"/>
        </w:rPr>
      </w:pPr>
      <w:r w:rsidRPr="003416C0">
        <w:rPr>
          <w:lang w:val="es-ES"/>
        </w:rPr>
        <w:t>El monto referencial para la consultoría es de US</w:t>
      </w:r>
      <w:r w:rsidR="00F30684" w:rsidRPr="003416C0">
        <w:rPr>
          <w:lang w:val="es-ES"/>
        </w:rPr>
        <w:t>$</w:t>
      </w:r>
      <w:r w:rsidR="00F073E8" w:rsidRPr="003416C0">
        <w:rPr>
          <w:lang w:val="es-ES"/>
        </w:rPr>
        <w:t>2</w:t>
      </w:r>
      <w:r w:rsidRPr="003416C0">
        <w:rPr>
          <w:lang w:val="es-BO"/>
        </w:rPr>
        <w:t>0</w:t>
      </w:r>
      <w:r w:rsidR="00F30684" w:rsidRPr="003416C0">
        <w:rPr>
          <w:lang w:val="es-BO"/>
        </w:rPr>
        <w:t>.</w:t>
      </w:r>
      <w:r w:rsidRPr="003416C0">
        <w:rPr>
          <w:lang w:val="es-BO"/>
        </w:rPr>
        <w:t>000</w:t>
      </w:r>
      <w:r w:rsidRPr="003416C0">
        <w:rPr>
          <w:lang w:val="es-ES"/>
        </w:rPr>
        <w:t xml:space="preserve">.- </w:t>
      </w:r>
      <w:r w:rsidRPr="003416C0">
        <w:rPr>
          <w:lang w:val="es-ES_tradnl"/>
        </w:rPr>
        <w:t>(</w:t>
      </w:r>
      <w:r w:rsidR="00957DB7" w:rsidRPr="003416C0">
        <w:rPr>
          <w:lang w:val="es-ES_tradnl"/>
        </w:rPr>
        <w:t>Veinte</w:t>
      </w:r>
      <w:r w:rsidRPr="003416C0">
        <w:rPr>
          <w:lang w:val="es-ES_tradnl"/>
        </w:rPr>
        <w:t xml:space="preserve"> mil 00/100 dólares </w:t>
      </w:r>
      <w:r w:rsidR="00957DB7" w:rsidRPr="003416C0">
        <w:rPr>
          <w:lang w:val="es-ES_tradnl"/>
        </w:rPr>
        <w:t>estadounidenses</w:t>
      </w:r>
      <w:r w:rsidRPr="003416C0">
        <w:rPr>
          <w:lang w:val="es-ES_tradnl"/>
        </w:rPr>
        <w:t>)</w:t>
      </w:r>
      <w:r w:rsidR="00957DB7" w:rsidRPr="003416C0">
        <w:rPr>
          <w:lang w:val="es-ES_tradnl"/>
        </w:rPr>
        <w:t xml:space="preserve">, que se </w:t>
      </w:r>
      <w:r w:rsidRPr="003416C0">
        <w:rPr>
          <w:lang w:val="es-ES"/>
        </w:rPr>
        <w:t>financiar</w:t>
      </w:r>
      <w:r w:rsidR="00957DB7" w:rsidRPr="003416C0">
        <w:rPr>
          <w:lang w:val="es-ES"/>
        </w:rPr>
        <w:t>á</w:t>
      </w:r>
      <w:r w:rsidRPr="003416C0">
        <w:rPr>
          <w:lang w:val="es-ES"/>
        </w:rPr>
        <w:t xml:space="preserve"> con recursos de la Cooperación Técnica</w:t>
      </w:r>
      <w:r w:rsidR="000E34E5" w:rsidRPr="003416C0">
        <w:rPr>
          <w:lang w:val="es-ES"/>
        </w:rPr>
        <w:t xml:space="preserve"> </w:t>
      </w:r>
      <w:r w:rsidRPr="003416C0">
        <w:rPr>
          <w:lang w:val="es-ES"/>
        </w:rPr>
        <w:t>CO-T1346.</w:t>
      </w:r>
      <w:r w:rsidR="00F556AA" w:rsidRPr="003416C0">
        <w:rPr>
          <w:lang w:val="es-ES"/>
        </w:rPr>
        <w:t xml:space="preserve"> </w:t>
      </w:r>
    </w:p>
    <w:p w:rsidR="00F0161A" w:rsidRDefault="00F0161A" w:rsidP="00E42131">
      <w:pPr>
        <w:spacing w:after="0"/>
        <w:rPr>
          <w:lang w:val="es-ES"/>
        </w:rPr>
        <w:sectPr w:rsidR="00F0161A" w:rsidSect="00F0161A">
          <w:type w:val="continuous"/>
          <w:pgSz w:w="12240" w:h="15840" w:code="1"/>
          <w:pgMar w:top="1440" w:right="1728" w:bottom="1440" w:left="1728" w:header="706" w:footer="706" w:gutter="0"/>
          <w:cols w:space="708"/>
          <w:docGrid w:linePitch="360"/>
        </w:sectPr>
      </w:pPr>
    </w:p>
    <w:p w:rsidR="00731B72" w:rsidRPr="007C6E93" w:rsidRDefault="00731B72" w:rsidP="00E42131">
      <w:pPr>
        <w:pStyle w:val="Chapter"/>
        <w:jc w:val="left"/>
        <w:rPr>
          <w:lang w:val="es-ES"/>
        </w:rPr>
      </w:pPr>
      <w:r w:rsidRPr="007C6E93">
        <w:rPr>
          <w:lang w:val="es-ES"/>
        </w:rPr>
        <w:t>Forma de Pago</w:t>
      </w:r>
    </w:p>
    <w:p w:rsidR="00731B72" w:rsidRPr="007C6E93" w:rsidRDefault="00731B72" w:rsidP="00E42131">
      <w:pPr>
        <w:pStyle w:val="Paragraph"/>
        <w:rPr>
          <w:lang w:val="es-ES"/>
        </w:rPr>
      </w:pPr>
      <w:r w:rsidRPr="007C6E93">
        <w:rPr>
          <w:lang w:val="es-ES"/>
        </w:rPr>
        <w:t xml:space="preserve">El monto total convenido será cancelado en </w:t>
      </w:r>
      <w:r w:rsidR="00F30684">
        <w:rPr>
          <w:lang w:val="es-ES"/>
        </w:rPr>
        <w:t xml:space="preserve">tres </w:t>
      </w:r>
      <w:r w:rsidRPr="007C6E93">
        <w:rPr>
          <w:lang w:val="es-ES"/>
        </w:rPr>
        <w:t>pagos</w:t>
      </w:r>
      <w:r w:rsidR="00724F82">
        <w:rPr>
          <w:lang w:val="es-ES"/>
        </w:rPr>
        <w:t>,</w:t>
      </w:r>
      <w:r w:rsidRPr="007C6E93">
        <w:rPr>
          <w:lang w:val="es-ES"/>
        </w:rPr>
        <w:t xml:space="preserve"> de acuerdo al siguiente detalle:</w:t>
      </w:r>
    </w:p>
    <w:p w:rsidR="00731B72" w:rsidRPr="00580ABF" w:rsidRDefault="00731B72" w:rsidP="00E42131">
      <w:pPr>
        <w:pStyle w:val="subpar"/>
        <w:rPr>
          <w:lang w:val="es-ES_tradnl"/>
        </w:rPr>
      </w:pPr>
      <w:r w:rsidRPr="00580ABF">
        <w:rPr>
          <w:b/>
          <w:lang w:val="es-ES_tradnl"/>
        </w:rPr>
        <w:t>Primer pago:</w:t>
      </w:r>
      <w:r w:rsidRPr="00580ABF">
        <w:rPr>
          <w:lang w:val="es-ES_tradnl"/>
        </w:rPr>
        <w:t xml:space="preserve"> </w:t>
      </w:r>
      <w:r w:rsidR="00957DB7" w:rsidRPr="00580ABF">
        <w:rPr>
          <w:lang w:val="es-ES_tradnl"/>
        </w:rPr>
        <w:t>30</w:t>
      </w:r>
      <w:r w:rsidRPr="00580ABF">
        <w:rPr>
          <w:lang w:val="es-ES_tradnl"/>
        </w:rPr>
        <w:t xml:space="preserve">% a </w:t>
      </w:r>
      <w:r w:rsidR="00957DB7" w:rsidRPr="00580ABF">
        <w:rPr>
          <w:lang w:val="es-ES_tradnl"/>
        </w:rPr>
        <w:t xml:space="preserve">la </w:t>
      </w:r>
      <w:r w:rsidRPr="00580ABF">
        <w:rPr>
          <w:lang w:val="es-ES_tradnl"/>
        </w:rPr>
        <w:t xml:space="preserve">entrega y aprobación del </w:t>
      </w:r>
      <w:r w:rsidR="00957DB7" w:rsidRPr="00580ABF">
        <w:rPr>
          <w:lang w:val="es-ES_tradnl"/>
        </w:rPr>
        <w:t xml:space="preserve">primer </w:t>
      </w:r>
      <w:r w:rsidR="00724F82">
        <w:rPr>
          <w:lang w:val="es-ES_tradnl"/>
        </w:rPr>
        <w:t>producto</w:t>
      </w:r>
      <w:r w:rsidRPr="00580ABF">
        <w:rPr>
          <w:lang w:val="es-ES_tradnl"/>
        </w:rPr>
        <w:t>.</w:t>
      </w:r>
    </w:p>
    <w:p w:rsidR="00731B72" w:rsidRPr="00976BE9" w:rsidRDefault="00731B72" w:rsidP="00E42131">
      <w:pPr>
        <w:pStyle w:val="subpar"/>
        <w:rPr>
          <w:lang w:val="es-ES_tradnl"/>
        </w:rPr>
      </w:pPr>
      <w:r w:rsidRPr="00976BE9">
        <w:rPr>
          <w:b/>
          <w:lang w:val="es-ES_tradnl"/>
        </w:rPr>
        <w:t>Segundo Pago:</w:t>
      </w:r>
      <w:r w:rsidRPr="00976BE9">
        <w:rPr>
          <w:lang w:val="es-ES_tradnl"/>
        </w:rPr>
        <w:t xml:space="preserve"> </w:t>
      </w:r>
      <w:r w:rsidR="00957DB7" w:rsidRPr="00976BE9">
        <w:rPr>
          <w:lang w:val="es-ES_tradnl"/>
        </w:rPr>
        <w:t>3</w:t>
      </w:r>
      <w:r w:rsidRPr="00976BE9">
        <w:rPr>
          <w:lang w:val="es-ES_tradnl"/>
        </w:rPr>
        <w:t xml:space="preserve">0% a </w:t>
      </w:r>
      <w:r w:rsidR="00957DB7" w:rsidRPr="00976BE9">
        <w:rPr>
          <w:lang w:val="es-ES_tradnl"/>
        </w:rPr>
        <w:t xml:space="preserve">la </w:t>
      </w:r>
      <w:r w:rsidRPr="00976BE9">
        <w:rPr>
          <w:lang w:val="es-ES_tradnl"/>
        </w:rPr>
        <w:t xml:space="preserve">entrega y aprobación del </w:t>
      </w:r>
      <w:r w:rsidR="00957DB7" w:rsidRPr="00976BE9">
        <w:rPr>
          <w:lang w:val="es-ES_tradnl"/>
        </w:rPr>
        <w:t xml:space="preserve">segundo </w:t>
      </w:r>
      <w:r w:rsidR="00724F82">
        <w:rPr>
          <w:lang w:val="es-ES_tradnl"/>
        </w:rPr>
        <w:t>producto</w:t>
      </w:r>
      <w:r w:rsidRPr="00976BE9">
        <w:rPr>
          <w:lang w:val="es-ES_tradnl"/>
        </w:rPr>
        <w:t>.</w:t>
      </w:r>
    </w:p>
    <w:p w:rsidR="00382AC5" w:rsidRPr="003416C0" w:rsidRDefault="00731B72" w:rsidP="003416C0">
      <w:pPr>
        <w:pStyle w:val="subpar"/>
        <w:autoSpaceDE w:val="0"/>
        <w:autoSpaceDN w:val="0"/>
        <w:adjustRightInd w:val="0"/>
        <w:spacing w:after="0"/>
        <w:rPr>
          <w:lang w:val="es-ES_tradnl"/>
        </w:rPr>
      </w:pPr>
      <w:r w:rsidRPr="003416C0">
        <w:rPr>
          <w:b/>
          <w:lang w:val="es-ES_tradnl"/>
        </w:rPr>
        <w:t>Tercer Pago:</w:t>
      </w:r>
      <w:r w:rsidRPr="003416C0">
        <w:rPr>
          <w:lang w:val="es-ES_tradnl"/>
        </w:rPr>
        <w:t xml:space="preserve"> 40% a </w:t>
      </w:r>
      <w:r w:rsidR="00957DB7" w:rsidRPr="003416C0">
        <w:rPr>
          <w:lang w:val="es-ES_tradnl"/>
        </w:rPr>
        <w:t xml:space="preserve">la </w:t>
      </w:r>
      <w:r w:rsidRPr="003416C0">
        <w:rPr>
          <w:lang w:val="es-ES_tradnl"/>
        </w:rPr>
        <w:t xml:space="preserve">entrega y aprobación del </w:t>
      </w:r>
      <w:r w:rsidR="00724F82" w:rsidRPr="003416C0">
        <w:rPr>
          <w:lang w:val="es-ES_tradnl"/>
        </w:rPr>
        <w:t>tercer producto</w:t>
      </w:r>
      <w:r w:rsidRPr="003416C0">
        <w:rPr>
          <w:lang w:val="es-ES_tradnl"/>
        </w:rPr>
        <w:t>.</w:t>
      </w:r>
      <w:bookmarkStart w:id="4" w:name="_GoBack"/>
      <w:bookmarkEnd w:id="4"/>
    </w:p>
    <w:sectPr w:rsidR="00382AC5" w:rsidRPr="003416C0" w:rsidSect="00E42131">
      <w:type w:val="continuous"/>
      <w:pgSz w:w="12240" w:h="15840" w:code="1"/>
      <w:pgMar w:top="1440" w:right="1728" w:bottom="1440" w:left="172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B72" w:rsidRDefault="00731B72" w:rsidP="00B902C5">
      <w:pPr>
        <w:spacing w:after="0" w:line="240" w:lineRule="auto"/>
      </w:pPr>
      <w:r>
        <w:separator/>
      </w:r>
    </w:p>
  </w:endnote>
  <w:endnote w:type="continuationSeparator" w:id="0">
    <w:p w:rsidR="00731B72" w:rsidRDefault="00731B72" w:rsidP="00B902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SimSun-ExtB">
    <w:panose1 w:val="02010609060101010101"/>
    <w:charset w:val="86"/>
    <w:family w:val="modern"/>
    <w:pitch w:val="fixed"/>
    <w:sig w:usb0="00000003" w:usb1="0A0E0000" w:usb2="00000010" w:usb3="00000000" w:csb0="00040001" w:csb1="00000000"/>
  </w:font>
  <w:font w:name="Vijay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B72" w:rsidRDefault="00731B72" w:rsidP="003416C0">
    <w:pPr>
      <w:pStyle w:val="Footer"/>
    </w:pPr>
  </w:p>
  <w:p w:rsidR="00731B72" w:rsidRDefault="00731B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B72" w:rsidRDefault="00731B72" w:rsidP="00B902C5">
      <w:pPr>
        <w:spacing w:after="0" w:line="240" w:lineRule="auto"/>
      </w:pPr>
      <w:r>
        <w:separator/>
      </w:r>
    </w:p>
  </w:footnote>
  <w:footnote w:type="continuationSeparator" w:id="0">
    <w:p w:rsidR="00731B72" w:rsidRDefault="00731B72" w:rsidP="00B902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rFonts w:ascii="Times New Roman" w:hAnsi="Times New Roman" w:cs="Times New Roman"/>
        <w:sz w:val="20"/>
        <w:szCs w:val="24"/>
      </w:rPr>
    </w:sdtEndPr>
    <w:sdtContent>
      <w:p w:rsidR="00F556AA" w:rsidRPr="003416C0" w:rsidRDefault="00F556AA" w:rsidP="003416C0">
        <w:pPr>
          <w:pStyle w:val="Header"/>
          <w:jc w:val="right"/>
          <w:rPr>
            <w:rFonts w:ascii="Times New Roman" w:hAnsi="Times New Roman" w:cs="Times New Roman"/>
            <w:sz w:val="24"/>
            <w:szCs w:val="24"/>
          </w:rPr>
        </w:pPr>
        <w:r w:rsidRPr="003416C0">
          <w:rPr>
            <w:rFonts w:ascii="Times New Roman" w:hAnsi="Times New Roman" w:cs="Times New Roman"/>
            <w:sz w:val="24"/>
            <w:szCs w:val="24"/>
          </w:rPr>
          <w:t>Anexo II. - CO-T1346</w:t>
        </w:r>
      </w:p>
      <w:p w:rsidR="00F556AA" w:rsidRPr="003416C0" w:rsidRDefault="00F556AA" w:rsidP="003416C0">
        <w:pPr>
          <w:pStyle w:val="Header"/>
          <w:jc w:val="right"/>
          <w:rPr>
            <w:rFonts w:ascii="Times New Roman" w:hAnsi="Times New Roman" w:cs="Times New Roman"/>
            <w:sz w:val="20"/>
            <w:szCs w:val="24"/>
          </w:rPr>
        </w:pPr>
        <w:r w:rsidRPr="003416C0">
          <w:rPr>
            <w:rFonts w:ascii="Times New Roman" w:hAnsi="Times New Roman" w:cs="Times New Roman"/>
            <w:sz w:val="20"/>
            <w:szCs w:val="24"/>
          </w:rPr>
          <w:t xml:space="preserve">Página </w:t>
        </w:r>
        <w:r w:rsidRPr="003416C0">
          <w:rPr>
            <w:rFonts w:ascii="Times New Roman" w:hAnsi="Times New Roman" w:cs="Times New Roman"/>
            <w:b/>
            <w:bCs/>
            <w:sz w:val="20"/>
            <w:szCs w:val="24"/>
          </w:rPr>
          <w:fldChar w:fldCharType="begin"/>
        </w:r>
        <w:r w:rsidRPr="003416C0">
          <w:rPr>
            <w:rFonts w:ascii="Times New Roman" w:hAnsi="Times New Roman" w:cs="Times New Roman"/>
            <w:b/>
            <w:bCs/>
            <w:sz w:val="20"/>
            <w:szCs w:val="24"/>
          </w:rPr>
          <w:instrText xml:space="preserve"> PAGE </w:instrText>
        </w:r>
        <w:r w:rsidRPr="003416C0">
          <w:rPr>
            <w:rFonts w:ascii="Times New Roman" w:hAnsi="Times New Roman" w:cs="Times New Roman"/>
            <w:b/>
            <w:bCs/>
            <w:sz w:val="20"/>
            <w:szCs w:val="24"/>
          </w:rPr>
          <w:fldChar w:fldCharType="separate"/>
        </w:r>
        <w:r w:rsidR="009C6D29">
          <w:rPr>
            <w:rFonts w:ascii="Times New Roman" w:hAnsi="Times New Roman" w:cs="Times New Roman"/>
            <w:b/>
            <w:bCs/>
            <w:noProof/>
            <w:sz w:val="20"/>
            <w:szCs w:val="24"/>
          </w:rPr>
          <w:t>7</w:t>
        </w:r>
        <w:r w:rsidRPr="003416C0">
          <w:rPr>
            <w:rFonts w:ascii="Times New Roman" w:hAnsi="Times New Roman" w:cs="Times New Roman"/>
            <w:b/>
            <w:bCs/>
            <w:sz w:val="20"/>
            <w:szCs w:val="24"/>
          </w:rPr>
          <w:fldChar w:fldCharType="end"/>
        </w:r>
        <w:r w:rsidRPr="003416C0">
          <w:rPr>
            <w:rFonts w:ascii="Times New Roman" w:hAnsi="Times New Roman" w:cs="Times New Roman"/>
            <w:sz w:val="20"/>
            <w:szCs w:val="24"/>
          </w:rPr>
          <w:t xml:space="preserve"> de </w:t>
        </w:r>
        <w:r w:rsidRPr="003416C0">
          <w:rPr>
            <w:rFonts w:ascii="Times New Roman" w:hAnsi="Times New Roman" w:cs="Times New Roman"/>
            <w:b/>
            <w:bCs/>
            <w:sz w:val="20"/>
            <w:szCs w:val="24"/>
          </w:rPr>
          <w:fldChar w:fldCharType="begin"/>
        </w:r>
        <w:r w:rsidRPr="003416C0">
          <w:rPr>
            <w:rFonts w:ascii="Times New Roman" w:hAnsi="Times New Roman" w:cs="Times New Roman"/>
            <w:b/>
            <w:bCs/>
            <w:sz w:val="20"/>
            <w:szCs w:val="24"/>
          </w:rPr>
          <w:instrText xml:space="preserve"> NUMPAGES  </w:instrText>
        </w:r>
        <w:r w:rsidRPr="003416C0">
          <w:rPr>
            <w:rFonts w:ascii="Times New Roman" w:hAnsi="Times New Roman" w:cs="Times New Roman"/>
            <w:b/>
            <w:bCs/>
            <w:sz w:val="20"/>
            <w:szCs w:val="24"/>
          </w:rPr>
          <w:fldChar w:fldCharType="separate"/>
        </w:r>
        <w:r w:rsidR="009C6D29">
          <w:rPr>
            <w:rFonts w:ascii="Times New Roman" w:hAnsi="Times New Roman" w:cs="Times New Roman"/>
            <w:b/>
            <w:bCs/>
            <w:noProof/>
            <w:sz w:val="20"/>
            <w:szCs w:val="24"/>
          </w:rPr>
          <w:t>7</w:t>
        </w:r>
        <w:r w:rsidRPr="003416C0">
          <w:rPr>
            <w:rFonts w:ascii="Times New Roman" w:hAnsi="Times New Roman" w:cs="Times New Roman"/>
            <w:b/>
            <w:bCs/>
            <w:sz w:val="20"/>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27D7"/>
    <w:multiLevelType w:val="hybridMultilevel"/>
    <w:tmpl w:val="21DE9656"/>
    <w:lvl w:ilvl="0" w:tplc="8598896A">
      <w:start w:val="1"/>
      <w:numFmt w:val="bullet"/>
      <w:lvlText w:val="-"/>
      <w:lvlJc w:val="left"/>
      <w:pPr>
        <w:ind w:left="360" w:hanging="360"/>
      </w:pPr>
      <w:rPr>
        <w:rFonts w:ascii="Times New Roman" w:eastAsiaTheme="minorEastAsia" w:hAnsi="Times New Roman" w:cs="Times New Roman"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
    <w:nsid w:val="0DD9712A"/>
    <w:multiLevelType w:val="hybridMultilevel"/>
    <w:tmpl w:val="561CD1D6"/>
    <w:lvl w:ilvl="0" w:tplc="942278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60411"/>
    <w:multiLevelType w:val="hybridMultilevel"/>
    <w:tmpl w:val="6E4490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0A070C8"/>
    <w:multiLevelType w:val="multilevel"/>
    <w:tmpl w:val="5C685D42"/>
    <w:lvl w:ilvl="0">
      <w:start w:val="1"/>
      <w:numFmt w:val="upperRoman"/>
      <w:lvlRestart w:val="0"/>
      <w:lvlText w:val="%1."/>
      <w:lvlJc w:val="center"/>
      <w:pPr>
        <w:tabs>
          <w:tab w:val="num" w:pos="1584"/>
        </w:tabs>
        <w:ind w:left="936" w:firstLine="288"/>
      </w:pPr>
      <w:rPr>
        <w:b/>
        <w:i w:val="0"/>
      </w:rPr>
    </w:lvl>
    <w:lvl w:ilvl="1">
      <w:start w:val="1"/>
      <w:numFmt w:val="decimal"/>
      <w:isLgl/>
      <w:lvlText w:val="%1.%2"/>
      <w:lvlJc w:val="left"/>
      <w:pPr>
        <w:tabs>
          <w:tab w:val="num" w:pos="2232"/>
        </w:tabs>
        <w:ind w:left="2232" w:hanging="1296"/>
      </w:pPr>
    </w:lvl>
    <w:lvl w:ilvl="2">
      <w:start w:val="1"/>
      <w:numFmt w:val="lowerLetter"/>
      <w:lvlText w:val="%3."/>
      <w:lvlJc w:val="left"/>
      <w:pPr>
        <w:tabs>
          <w:tab w:val="num" w:pos="2088"/>
        </w:tabs>
        <w:ind w:left="2088" w:hanging="432"/>
      </w:pPr>
    </w:lvl>
    <w:lvl w:ilvl="3">
      <w:start w:val="1"/>
      <w:numFmt w:val="decimal"/>
      <w:lvlText w:val="%1.%2.%3.%4"/>
      <w:lvlJc w:val="left"/>
      <w:pPr>
        <w:ind w:left="1800" w:hanging="864"/>
      </w:pPr>
    </w:lvl>
    <w:lvl w:ilvl="4">
      <w:start w:val="1"/>
      <w:numFmt w:val="decimal"/>
      <w:lvlText w:val="%1.%2.%3.%4.%5"/>
      <w:lvlJc w:val="left"/>
      <w:pPr>
        <w:ind w:left="1944" w:hanging="1008"/>
      </w:pPr>
    </w:lvl>
    <w:lvl w:ilvl="5">
      <w:start w:val="1"/>
      <w:numFmt w:val="decimal"/>
      <w:lvlText w:val="%1.%2.%3.%4.%5.%6"/>
      <w:lvlJc w:val="left"/>
      <w:pPr>
        <w:ind w:left="2088" w:hanging="1152"/>
      </w:pPr>
    </w:lvl>
    <w:lvl w:ilvl="6">
      <w:start w:val="1"/>
      <w:numFmt w:val="decimal"/>
      <w:lvlText w:val="%1.%2.%3.%4.%5.%6.%7"/>
      <w:lvlJc w:val="left"/>
      <w:pPr>
        <w:ind w:left="2232" w:hanging="1296"/>
      </w:pPr>
    </w:lvl>
    <w:lvl w:ilvl="7">
      <w:start w:val="1"/>
      <w:numFmt w:val="decimal"/>
      <w:lvlText w:val="%1.%2.%3.%4.%5.%6.%7.%8"/>
      <w:lvlJc w:val="left"/>
      <w:pPr>
        <w:ind w:left="2376" w:hanging="1440"/>
      </w:pPr>
    </w:lvl>
    <w:lvl w:ilvl="8">
      <w:start w:val="1"/>
      <w:numFmt w:val="decimal"/>
      <w:lvlText w:val="%1.%2.%3.%4.%5.%6.%7.%8.%9"/>
      <w:lvlJc w:val="left"/>
      <w:pPr>
        <w:ind w:left="2520" w:hanging="1584"/>
      </w:pPr>
    </w:lvl>
  </w:abstractNum>
  <w:abstractNum w:abstractNumId="4">
    <w:nsid w:val="1153423E"/>
    <w:multiLevelType w:val="hybridMultilevel"/>
    <w:tmpl w:val="132A6E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62A753F"/>
    <w:multiLevelType w:val="multilevel"/>
    <w:tmpl w:val="B59CA952"/>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1F303BDB"/>
    <w:multiLevelType w:val="hybridMultilevel"/>
    <w:tmpl w:val="60C6E7C6"/>
    <w:lvl w:ilvl="0" w:tplc="2FC853A2">
      <w:start w:val="1"/>
      <w:numFmt w:val="bullet"/>
      <w:lvlText w:val=""/>
      <w:lvlJc w:val="left"/>
      <w:pPr>
        <w:ind w:left="360" w:hanging="360"/>
      </w:pPr>
      <w:rPr>
        <w:rFonts w:ascii="Symbol" w:hAnsi="Symbol" w:hint="default"/>
        <w:lang w:val="es-ES_tradnl"/>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24B7303B"/>
    <w:multiLevelType w:val="hybridMultilevel"/>
    <w:tmpl w:val="2A1E3D10"/>
    <w:lvl w:ilvl="0" w:tplc="99421A4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B515C4"/>
    <w:multiLevelType w:val="hybridMultilevel"/>
    <w:tmpl w:val="824ABF3E"/>
    <w:lvl w:ilvl="0" w:tplc="57441E20">
      <w:start w:val="1"/>
      <w:numFmt w:val="bullet"/>
      <w:lvlText w:val=""/>
      <w:lvlJc w:val="left"/>
      <w:pPr>
        <w:ind w:left="1068" w:hanging="360"/>
      </w:pPr>
      <w:rPr>
        <w:rFonts w:ascii="Symbol" w:hAnsi="Symbol" w:hint="default"/>
        <w:color w:val="00B050"/>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nsid w:val="2DB838A7"/>
    <w:multiLevelType w:val="multilevel"/>
    <w:tmpl w:val="655E293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nsid w:val="2E813EA9"/>
    <w:multiLevelType w:val="hybridMultilevel"/>
    <w:tmpl w:val="42BE0236"/>
    <w:lvl w:ilvl="0" w:tplc="A906E8EC">
      <w:start w:val="1"/>
      <w:numFmt w:val="bullet"/>
      <w:lvlText w:val="-"/>
      <w:lvlJc w:val="left"/>
      <w:pPr>
        <w:ind w:left="360" w:hanging="360"/>
      </w:pPr>
      <w:rPr>
        <w:rFonts w:ascii="Sylfaen" w:hAnsi="Sylfaen"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1">
    <w:nsid w:val="2EC50673"/>
    <w:multiLevelType w:val="hybridMultilevel"/>
    <w:tmpl w:val="56A4500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2">
    <w:nsid w:val="2EF9468B"/>
    <w:multiLevelType w:val="multilevel"/>
    <w:tmpl w:val="767034F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306B2DC8"/>
    <w:multiLevelType w:val="hybridMultilevel"/>
    <w:tmpl w:val="DCC86AB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4">
    <w:nsid w:val="32430120"/>
    <w:multiLevelType w:val="hybridMultilevel"/>
    <w:tmpl w:val="958A42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7550041"/>
    <w:multiLevelType w:val="multilevel"/>
    <w:tmpl w:val="491AEFF6"/>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382518A4"/>
    <w:multiLevelType w:val="multilevel"/>
    <w:tmpl w:val="36E20D66"/>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385857D1"/>
    <w:multiLevelType w:val="hybridMultilevel"/>
    <w:tmpl w:val="601475D8"/>
    <w:lvl w:ilvl="0" w:tplc="42FC10EC">
      <w:start w:val="1"/>
      <w:numFmt w:val="bullet"/>
      <w:lvlText w:val="-"/>
      <w:lvlJc w:val="left"/>
      <w:pPr>
        <w:ind w:left="734" w:hanging="360"/>
      </w:pPr>
      <w:rPr>
        <w:rFonts w:ascii="SimSun-ExtB" w:eastAsia="SimSun-ExtB" w:hAnsi="SimSun-ExtB" w:hint="eastAsia"/>
      </w:rPr>
    </w:lvl>
    <w:lvl w:ilvl="1" w:tplc="040A0003" w:tentative="1">
      <w:start w:val="1"/>
      <w:numFmt w:val="bullet"/>
      <w:lvlText w:val="o"/>
      <w:lvlJc w:val="left"/>
      <w:pPr>
        <w:ind w:left="1454" w:hanging="360"/>
      </w:pPr>
      <w:rPr>
        <w:rFonts w:ascii="Courier New" w:hAnsi="Courier New" w:cs="Courier New" w:hint="default"/>
      </w:rPr>
    </w:lvl>
    <w:lvl w:ilvl="2" w:tplc="040A0005" w:tentative="1">
      <w:start w:val="1"/>
      <w:numFmt w:val="bullet"/>
      <w:lvlText w:val=""/>
      <w:lvlJc w:val="left"/>
      <w:pPr>
        <w:ind w:left="2174" w:hanging="360"/>
      </w:pPr>
      <w:rPr>
        <w:rFonts w:ascii="Wingdings" w:hAnsi="Wingdings" w:hint="default"/>
      </w:rPr>
    </w:lvl>
    <w:lvl w:ilvl="3" w:tplc="040A0001" w:tentative="1">
      <w:start w:val="1"/>
      <w:numFmt w:val="bullet"/>
      <w:lvlText w:val=""/>
      <w:lvlJc w:val="left"/>
      <w:pPr>
        <w:ind w:left="2894" w:hanging="360"/>
      </w:pPr>
      <w:rPr>
        <w:rFonts w:ascii="Symbol" w:hAnsi="Symbol" w:hint="default"/>
      </w:rPr>
    </w:lvl>
    <w:lvl w:ilvl="4" w:tplc="040A0003" w:tentative="1">
      <w:start w:val="1"/>
      <w:numFmt w:val="bullet"/>
      <w:lvlText w:val="o"/>
      <w:lvlJc w:val="left"/>
      <w:pPr>
        <w:ind w:left="3614" w:hanging="360"/>
      </w:pPr>
      <w:rPr>
        <w:rFonts w:ascii="Courier New" w:hAnsi="Courier New" w:cs="Courier New" w:hint="default"/>
      </w:rPr>
    </w:lvl>
    <w:lvl w:ilvl="5" w:tplc="040A0005" w:tentative="1">
      <w:start w:val="1"/>
      <w:numFmt w:val="bullet"/>
      <w:lvlText w:val=""/>
      <w:lvlJc w:val="left"/>
      <w:pPr>
        <w:ind w:left="4334" w:hanging="360"/>
      </w:pPr>
      <w:rPr>
        <w:rFonts w:ascii="Wingdings" w:hAnsi="Wingdings" w:hint="default"/>
      </w:rPr>
    </w:lvl>
    <w:lvl w:ilvl="6" w:tplc="040A0001" w:tentative="1">
      <w:start w:val="1"/>
      <w:numFmt w:val="bullet"/>
      <w:lvlText w:val=""/>
      <w:lvlJc w:val="left"/>
      <w:pPr>
        <w:ind w:left="5054" w:hanging="360"/>
      </w:pPr>
      <w:rPr>
        <w:rFonts w:ascii="Symbol" w:hAnsi="Symbol" w:hint="default"/>
      </w:rPr>
    </w:lvl>
    <w:lvl w:ilvl="7" w:tplc="040A0003" w:tentative="1">
      <w:start w:val="1"/>
      <w:numFmt w:val="bullet"/>
      <w:lvlText w:val="o"/>
      <w:lvlJc w:val="left"/>
      <w:pPr>
        <w:ind w:left="5774" w:hanging="360"/>
      </w:pPr>
      <w:rPr>
        <w:rFonts w:ascii="Courier New" w:hAnsi="Courier New" w:cs="Courier New" w:hint="default"/>
      </w:rPr>
    </w:lvl>
    <w:lvl w:ilvl="8" w:tplc="040A0005" w:tentative="1">
      <w:start w:val="1"/>
      <w:numFmt w:val="bullet"/>
      <w:lvlText w:val=""/>
      <w:lvlJc w:val="left"/>
      <w:pPr>
        <w:ind w:left="6494" w:hanging="360"/>
      </w:pPr>
      <w:rPr>
        <w:rFonts w:ascii="Wingdings" w:hAnsi="Wingdings" w:hint="default"/>
      </w:rPr>
    </w:lvl>
  </w:abstractNum>
  <w:abstractNum w:abstractNumId="18">
    <w:nsid w:val="385D0CB1"/>
    <w:multiLevelType w:val="hybridMultilevel"/>
    <w:tmpl w:val="598258AA"/>
    <w:lvl w:ilvl="0" w:tplc="0C0A001B">
      <w:start w:val="1"/>
      <w:numFmt w:val="lowerRoman"/>
      <w:lvlText w:val="%1."/>
      <w:lvlJc w:val="righ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nsid w:val="3BEB59D0"/>
    <w:multiLevelType w:val="hybridMultilevel"/>
    <w:tmpl w:val="931E503C"/>
    <w:lvl w:ilvl="0" w:tplc="0C0A0001">
      <w:start w:val="1"/>
      <w:numFmt w:val="bullet"/>
      <w:lvlText w:val=""/>
      <w:lvlJc w:val="left"/>
      <w:pPr>
        <w:ind w:left="1800" w:hanging="360"/>
      </w:pPr>
      <w:rPr>
        <w:rFonts w:ascii="Symbol" w:hAnsi="Symbol" w:hint="default"/>
      </w:rPr>
    </w:lvl>
    <w:lvl w:ilvl="1" w:tplc="0C0A0003">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20">
    <w:nsid w:val="3BF73B72"/>
    <w:multiLevelType w:val="hybridMultilevel"/>
    <w:tmpl w:val="715A0A8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40D91546"/>
    <w:multiLevelType w:val="hybridMultilevel"/>
    <w:tmpl w:val="8CAC08F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1691272"/>
    <w:multiLevelType w:val="hybridMultilevel"/>
    <w:tmpl w:val="9ACAE7A4"/>
    <w:lvl w:ilvl="0" w:tplc="42FC10EC">
      <w:start w:val="1"/>
      <w:numFmt w:val="bullet"/>
      <w:lvlText w:val="-"/>
      <w:lvlJc w:val="left"/>
      <w:pPr>
        <w:ind w:left="720" w:hanging="360"/>
      </w:pPr>
      <w:rPr>
        <w:rFonts w:ascii="SimSun-ExtB" w:eastAsia="SimSun-ExtB" w:hAnsi="SimSun-ExtB" w:hint="eastAsia"/>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nsid w:val="45E354F1"/>
    <w:multiLevelType w:val="hybridMultilevel"/>
    <w:tmpl w:val="C938EE92"/>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4">
    <w:nsid w:val="478D4090"/>
    <w:multiLevelType w:val="hybridMultilevel"/>
    <w:tmpl w:val="45261E3A"/>
    <w:lvl w:ilvl="0" w:tplc="0C0A0001">
      <w:start w:val="1"/>
      <w:numFmt w:val="bullet"/>
      <w:lvlText w:val=""/>
      <w:lvlJc w:val="left"/>
      <w:pPr>
        <w:ind w:left="1800" w:hanging="360"/>
      </w:pPr>
      <w:rPr>
        <w:rFonts w:ascii="Symbol" w:hAnsi="Symbol" w:hint="default"/>
      </w:rPr>
    </w:lvl>
    <w:lvl w:ilvl="1" w:tplc="A906E8EC">
      <w:start w:val="1"/>
      <w:numFmt w:val="bullet"/>
      <w:lvlText w:val="-"/>
      <w:lvlJc w:val="left"/>
      <w:pPr>
        <w:ind w:left="2520" w:hanging="360"/>
      </w:pPr>
      <w:rPr>
        <w:rFonts w:ascii="Sylfaen" w:hAnsi="Sylfaen"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25">
    <w:nsid w:val="479A23E8"/>
    <w:multiLevelType w:val="hybridMultilevel"/>
    <w:tmpl w:val="7B62C5AA"/>
    <w:lvl w:ilvl="0" w:tplc="A906E8EC">
      <w:start w:val="1"/>
      <w:numFmt w:val="bullet"/>
      <w:lvlText w:val="-"/>
      <w:lvlJc w:val="left"/>
      <w:pPr>
        <w:ind w:left="720" w:hanging="360"/>
      </w:pPr>
      <w:rPr>
        <w:rFonts w:ascii="Sylfaen" w:hAnsi="Sylfaen"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nsid w:val="47C2268C"/>
    <w:multiLevelType w:val="hybridMultilevel"/>
    <w:tmpl w:val="519ADC1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7">
    <w:nsid w:val="4A6B3497"/>
    <w:multiLevelType w:val="hybridMultilevel"/>
    <w:tmpl w:val="92069366"/>
    <w:lvl w:ilvl="0" w:tplc="A906E8EC">
      <w:start w:val="1"/>
      <w:numFmt w:val="bullet"/>
      <w:lvlText w:val="-"/>
      <w:lvlJc w:val="left"/>
      <w:pPr>
        <w:ind w:left="360" w:hanging="360"/>
      </w:pPr>
      <w:rPr>
        <w:rFonts w:ascii="Sylfaen" w:hAnsi="Sylfaen"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8">
    <w:nsid w:val="4B3046AD"/>
    <w:multiLevelType w:val="multilevel"/>
    <w:tmpl w:val="37BC83F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nsid w:val="4E572000"/>
    <w:multiLevelType w:val="hybridMultilevel"/>
    <w:tmpl w:val="8A846434"/>
    <w:lvl w:ilvl="0" w:tplc="400A0001">
      <w:start w:val="1"/>
      <w:numFmt w:val="bullet"/>
      <w:lvlText w:val=""/>
      <w:lvlJc w:val="left"/>
      <w:pPr>
        <w:ind w:left="772" w:hanging="360"/>
      </w:pPr>
      <w:rPr>
        <w:rFonts w:ascii="Symbol" w:hAnsi="Symbol" w:hint="default"/>
      </w:rPr>
    </w:lvl>
    <w:lvl w:ilvl="1" w:tplc="400A0003" w:tentative="1">
      <w:start w:val="1"/>
      <w:numFmt w:val="bullet"/>
      <w:lvlText w:val="o"/>
      <w:lvlJc w:val="left"/>
      <w:pPr>
        <w:ind w:left="1492" w:hanging="360"/>
      </w:pPr>
      <w:rPr>
        <w:rFonts w:ascii="Courier New" w:hAnsi="Courier New" w:cs="Courier New" w:hint="default"/>
      </w:rPr>
    </w:lvl>
    <w:lvl w:ilvl="2" w:tplc="400A0005" w:tentative="1">
      <w:start w:val="1"/>
      <w:numFmt w:val="bullet"/>
      <w:lvlText w:val=""/>
      <w:lvlJc w:val="left"/>
      <w:pPr>
        <w:ind w:left="2212" w:hanging="360"/>
      </w:pPr>
      <w:rPr>
        <w:rFonts w:ascii="Wingdings" w:hAnsi="Wingdings" w:hint="default"/>
      </w:rPr>
    </w:lvl>
    <w:lvl w:ilvl="3" w:tplc="400A0001" w:tentative="1">
      <w:start w:val="1"/>
      <w:numFmt w:val="bullet"/>
      <w:lvlText w:val=""/>
      <w:lvlJc w:val="left"/>
      <w:pPr>
        <w:ind w:left="2932" w:hanging="360"/>
      </w:pPr>
      <w:rPr>
        <w:rFonts w:ascii="Symbol" w:hAnsi="Symbol" w:hint="default"/>
      </w:rPr>
    </w:lvl>
    <w:lvl w:ilvl="4" w:tplc="400A0003" w:tentative="1">
      <w:start w:val="1"/>
      <w:numFmt w:val="bullet"/>
      <w:lvlText w:val="o"/>
      <w:lvlJc w:val="left"/>
      <w:pPr>
        <w:ind w:left="3652" w:hanging="360"/>
      </w:pPr>
      <w:rPr>
        <w:rFonts w:ascii="Courier New" w:hAnsi="Courier New" w:cs="Courier New" w:hint="default"/>
      </w:rPr>
    </w:lvl>
    <w:lvl w:ilvl="5" w:tplc="400A0005" w:tentative="1">
      <w:start w:val="1"/>
      <w:numFmt w:val="bullet"/>
      <w:lvlText w:val=""/>
      <w:lvlJc w:val="left"/>
      <w:pPr>
        <w:ind w:left="4372" w:hanging="360"/>
      </w:pPr>
      <w:rPr>
        <w:rFonts w:ascii="Wingdings" w:hAnsi="Wingdings" w:hint="default"/>
      </w:rPr>
    </w:lvl>
    <w:lvl w:ilvl="6" w:tplc="400A0001" w:tentative="1">
      <w:start w:val="1"/>
      <w:numFmt w:val="bullet"/>
      <w:lvlText w:val=""/>
      <w:lvlJc w:val="left"/>
      <w:pPr>
        <w:ind w:left="5092" w:hanging="360"/>
      </w:pPr>
      <w:rPr>
        <w:rFonts w:ascii="Symbol" w:hAnsi="Symbol" w:hint="default"/>
      </w:rPr>
    </w:lvl>
    <w:lvl w:ilvl="7" w:tplc="400A0003" w:tentative="1">
      <w:start w:val="1"/>
      <w:numFmt w:val="bullet"/>
      <w:lvlText w:val="o"/>
      <w:lvlJc w:val="left"/>
      <w:pPr>
        <w:ind w:left="5812" w:hanging="360"/>
      </w:pPr>
      <w:rPr>
        <w:rFonts w:ascii="Courier New" w:hAnsi="Courier New" w:cs="Courier New" w:hint="default"/>
      </w:rPr>
    </w:lvl>
    <w:lvl w:ilvl="8" w:tplc="400A0005" w:tentative="1">
      <w:start w:val="1"/>
      <w:numFmt w:val="bullet"/>
      <w:lvlText w:val=""/>
      <w:lvlJc w:val="left"/>
      <w:pPr>
        <w:ind w:left="6532" w:hanging="360"/>
      </w:pPr>
      <w:rPr>
        <w:rFonts w:ascii="Wingdings" w:hAnsi="Wingdings" w:hint="default"/>
      </w:rPr>
    </w:lvl>
  </w:abstractNum>
  <w:abstractNum w:abstractNumId="30">
    <w:nsid w:val="4FF106CD"/>
    <w:multiLevelType w:val="hybridMultilevel"/>
    <w:tmpl w:val="4F2251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51AE4D73"/>
    <w:multiLevelType w:val="hybridMultilevel"/>
    <w:tmpl w:val="06F680D8"/>
    <w:lvl w:ilvl="0" w:tplc="0416000F">
      <w:start w:val="1"/>
      <w:numFmt w:val="decimal"/>
      <w:lvlText w:val="%1."/>
      <w:lvlJc w:val="left"/>
      <w:pPr>
        <w:tabs>
          <w:tab w:val="num" w:pos="360"/>
        </w:tabs>
        <w:ind w:left="360" w:hanging="360"/>
      </w:p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32">
    <w:nsid w:val="56523D88"/>
    <w:multiLevelType w:val="hybridMultilevel"/>
    <w:tmpl w:val="710C7194"/>
    <w:lvl w:ilvl="0" w:tplc="5094D7FE">
      <w:start w:val="1"/>
      <w:numFmt w:val="bullet"/>
      <w:lvlText w:val="-"/>
      <w:lvlJc w:val="left"/>
      <w:pPr>
        <w:ind w:left="360" w:hanging="360"/>
      </w:pPr>
      <w:rPr>
        <w:rFonts w:ascii="Vijaya" w:hAnsi="Vijaya" w:hint="default"/>
        <w:lang w:val="es-ES_tradnl"/>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3">
    <w:nsid w:val="604345F2"/>
    <w:multiLevelType w:val="multilevel"/>
    <w:tmpl w:val="407093E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4">
    <w:nsid w:val="65682536"/>
    <w:multiLevelType w:val="hybridMultilevel"/>
    <w:tmpl w:val="FCBA2B9C"/>
    <w:lvl w:ilvl="0" w:tplc="622473D0">
      <w:start w:val="1"/>
      <w:numFmt w:val="decimal"/>
      <w:lvlText w:val="%1."/>
      <w:lvlJc w:val="left"/>
      <w:pPr>
        <w:ind w:left="720" w:hanging="360"/>
      </w:pPr>
      <w:rPr>
        <w:rFonts w:ascii="Cambria" w:eastAsiaTheme="minorHAnsi" w:hAnsi="Cambria" w:cs="Arial"/>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776693B"/>
    <w:multiLevelType w:val="hybridMultilevel"/>
    <w:tmpl w:val="97A89EC2"/>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80B49E9"/>
    <w:multiLevelType w:val="hybridMultilevel"/>
    <w:tmpl w:val="85E63450"/>
    <w:lvl w:ilvl="0" w:tplc="DB501D26">
      <w:start w:val="1"/>
      <w:numFmt w:val="lowerLetter"/>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7">
    <w:nsid w:val="69704A2C"/>
    <w:multiLevelType w:val="multilevel"/>
    <w:tmpl w:val="76647DFC"/>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nsid w:val="69E25F27"/>
    <w:multiLevelType w:val="hybridMultilevel"/>
    <w:tmpl w:val="48EE3FCE"/>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9">
    <w:nsid w:val="6A102973"/>
    <w:multiLevelType w:val="hybridMultilevel"/>
    <w:tmpl w:val="D85AB5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6AA57B13"/>
    <w:multiLevelType w:val="hybridMultilevel"/>
    <w:tmpl w:val="BEDC6D6C"/>
    <w:lvl w:ilvl="0" w:tplc="5094D7FE">
      <w:start w:val="1"/>
      <w:numFmt w:val="bullet"/>
      <w:lvlText w:val="-"/>
      <w:lvlJc w:val="left"/>
      <w:pPr>
        <w:ind w:left="360" w:hanging="360"/>
      </w:pPr>
      <w:rPr>
        <w:rFonts w:ascii="Vijaya" w:hAnsi="Vijaya" w:hint="default"/>
        <w:lang w:val="es-ES_tradnl"/>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1">
    <w:nsid w:val="6C107E15"/>
    <w:multiLevelType w:val="hybridMultilevel"/>
    <w:tmpl w:val="6D1E7D40"/>
    <w:lvl w:ilvl="0" w:tplc="0C0A0001">
      <w:start w:val="1"/>
      <w:numFmt w:val="bullet"/>
      <w:lvlText w:val=""/>
      <w:lvlJc w:val="left"/>
      <w:pPr>
        <w:ind w:left="757" w:hanging="360"/>
      </w:pPr>
      <w:rPr>
        <w:rFonts w:ascii="Symbol" w:hAnsi="Symbol" w:hint="default"/>
      </w:rPr>
    </w:lvl>
    <w:lvl w:ilvl="1" w:tplc="0C0A0003">
      <w:start w:val="1"/>
      <w:numFmt w:val="bullet"/>
      <w:lvlText w:val="o"/>
      <w:lvlJc w:val="left"/>
      <w:pPr>
        <w:ind w:left="1477" w:hanging="360"/>
      </w:pPr>
      <w:rPr>
        <w:rFonts w:ascii="Courier New" w:hAnsi="Courier New" w:cs="Courier New" w:hint="default"/>
      </w:rPr>
    </w:lvl>
    <w:lvl w:ilvl="2" w:tplc="0C0A0005" w:tentative="1">
      <w:start w:val="1"/>
      <w:numFmt w:val="bullet"/>
      <w:lvlText w:val=""/>
      <w:lvlJc w:val="left"/>
      <w:pPr>
        <w:ind w:left="2197" w:hanging="360"/>
      </w:pPr>
      <w:rPr>
        <w:rFonts w:ascii="Wingdings" w:hAnsi="Wingdings" w:hint="default"/>
      </w:rPr>
    </w:lvl>
    <w:lvl w:ilvl="3" w:tplc="0C0A0001" w:tentative="1">
      <w:start w:val="1"/>
      <w:numFmt w:val="bullet"/>
      <w:lvlText w:val=""/>
      <w:lvlJc w:val="left"/>
      <w:pPr>
        <w:ind w:left="2917" w:hanging="360"/>
      </w:pPr>
      <w:rPr>
        <w:rFonts w:ascii="Symbol" w:hAnsi="Symbol" w:hint="default"/>
      </w:rPr>
    </w:lvl>
    <w:lvl w:ilvl="4" w:tplc="0C0A0003" w:tentative="1">
      <w:start w:val="1"/>
      <w:numFmt w:val="bullet"/>
      <w:lvlText w:val="o"/>
      <w:lvlJc w:val="left"/>
      <w:pPr>
        <w:ind w:left="3637" w:hanging="360"/>
      </w:pPr>
      <w:rPr>
        <w:rFonts w:ascii="Courier New" w:hAnsi="Courier New" w:cs="Courier New" w:hint="default"/>
      </w:rPr>
    </w:lvl>
    <w:lvl w:ilvl="5" w:tplc="0C0A0005" w:tentative="1">
      <w:start w:val="1"/>
      <w:numFmt w:val="bullet"/>
      <w:lvlText w:val=""/>
      <w:lvlJc w:val="left"/>
      <w:pPr>
        <w:ind w:left="4357" w:hanging="360"/>
      </w:pPr>
      <w:rPr>
        <w:rFonts w:ascii="Wingdings" w:hAnsi="Wingdings" w:hint="default"/>
      </w:rPr>
    </w:lvl>
    <w:lvl w:ilvl="6" w:tplc="0C0A0001" w:tentative="1">
      <w:start w:val="1"/>
      <w:numFmt w:val="bullet"/>
      <w:lvlText w:val=""/>
      <w:lvlJc w:val="left"/>
      <w:pPr>
        <w:ind w:left="5077" w:hanging="360"/>
      </w:pPr>
      <w:rPr>
        <w:rFonts w:ascii="Symbol" w:hAnsi="Symbol" w:hint="default"/>
      </w:rPr>
    </w:lvl>
    <w:lvl w:ilvl="7" w:tplc="0C0A0003" w:tentative="1">
      <w:start w:val="1"/>
      <w:numFmt w:val="bullet"/>
      <w:lvlText w:val="o"/>
      <w:lvlJc w:val="left"/>
      <w:pPr>
        <w:ind w:left="5797" w:hanging="360"/>
      </w:pPr>
      <w:rPr>
        <w:rFonts w:ascii="Courier New" w:hAnsi="Courier New" w:cs="Courier New" w:hint="default"/>
      </w:rPr>
    </w:lvl>
    <w:lvl w:ilvl="8" w:tplc="0C0A0005" w:tentative="1">
      <w:start w:val="1"/>
      <w:numFmt w:val="bullet"/>
      <w:lvlText w:val=""/>
      <w:lvlJc w:val="left"/>
      <w:pPr>
        <w:ind w:left="6517" w:hanging="360"/>
      </w:pPr>
      <w:rPr>
        <w:rFonts w:ascii="Wingdings" w:hAnsi="Wingdings" w:hint="default"/>
      </w:rPr>
    </w:lvl>
  </w:abstractNum>
  <w:abstractNum w:abstractNumId="42">
    <w:nsid w:val="73DA472B"/>
    <w:multiLevelType w:val="multilevel"/>
    <w:tmpl w:val="72EE7700"/>
    <w:lvl w:ilvl="0">
      <w:start w:val="1"/>
      <w:numFmt w:val="upperRoman"/>
      <w:lvlText w:val="%1."/>
      <w:lvlJc w:val="right"/>
      <w:pPr>
        <w:ind w:left="36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3">
    <w:nsid w:val="73E147FE"/>
    <w:multiLevelType w:val="hybridMultilevel"/>
    <w:tmpl w:val="60147EA6"/>
    <w:lvl w:ilvl="0" w:tplc="040A000F">
      <w:start w:val="1"/>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44">
    <w:nsid w:val="7BB17F44"/>
    <w:multiLevelType w:val="hybridMultilevel"/>
    <w:tmpl w:val="6966D508"/>
    <w:lvl w:ilvl="0" w:tplc="0C0A0001">
      <w:start w:val="1"/>
      <w:numFmt w:val="bullet"/>
      <w:lvlText w:val=""/>
      <w:lvlJc w:val="left"/>
      <w:pPr>
        <w:ind w:left="1776" w:hanging="360"/>
      </w:pPr>
      <w:rPr>
        <w:rFonts w:ascii="Symbol" w:hAnsi="Symbol"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45">
    <w:nsid w:val="7CE51E03"/>
    <w:multiLevelType w:val="hybridMultilevel"/>
    <w:tmpl w:val="1CD2299A"/>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num w:numId="1">
    <w:abstractNumId w:val="29"/>
  </w:num>
  <w:num w:numId="2">
    <w:abstractNumId w:val="6"/>
  </w:num>
  <w:num w:numId="3">
    <w:abstractNumId w:val="13"/>
  </w:num>
  <w:num w:numId="4">
    <w:abstractNumId w:val="26"/>
  </w:num>
  <w:num w:numId="5">
    <w:abstractNumId w:val="34"/>
  </w:num>
  <w:num w:numId="6">
    <w:abstractNumId w:val="30"/>
  </w:num>
  <w:num w:numId="7">
    <w:abstractNumId w:val="36"/>
  </w:num>
  <w:num w:numId="8">
    <w:abstractNumId w:val="20"/>
  </w:num>
  <w:num w:numId="9">
    <w:abstractNumId w:val="11"/>
  </w:num>
  <w:num w:numId="10">
    <w:abstractNumId w:val="31"/>
  </w:num>
  <w:num w:numId="11">
    <w:abstractNumId w:val="8"/>
  </w:num>
  <w:num w:numId="12">
    <w:abstractNumId w:val="4"/>
  </w:num>
  <w:num w:numId="13">
    <w:abstractNumId w:val="21"/>
  </w:num>
  <w:num w:numId="14">
    <w:abstractNumId w:val="14"/>
  </w:num>
  <w:num w:numId="15">
    <w:abstractNumId w:val="39"/>
  </w:num>
  <w:num w:numId="16">
    <w:abstractNumId w:val="2"/>
  </w:num>
  <w:num w:numId="17">
    <w:abstractNumId w:val="41"/>
  </w:num>
  <w:num w:numId="18">
    <w:abstractNumId w:val="38"/>
  </w:num>
  <w:num w:numId="19">
    <w:abstractNumId w:val="35"/>
  </w:num>
  <w:num w:numId="20">
    <w:abstractNumId w:val="45"/>
  </w:num>
  <w:num w:numId="21">
    <w:abstractNumId w:val="19"/>
  </w:num>
  <w:num w:numId="22">
    <w:abstractNumId w:val="44"/>
  </w:num>
  <w:num w:numId="23">
    <w:abstractNumId w:val="23"/>
  </w:num>
  <w:num w:numId="24">
    <w:abstractNumId w:val="24"/>
  </w:num>
  <w:num w:numId="25">
    <w:abstractNumId w:val="18"/>
  </w:num>
  <w:num w:numId="26">
    <w:abstractNumId w:val="42"/>
  </w:num>
  <w:num w:numId="27">
    <w:abstractNumId w:val="25"/>
  </w:num>
  <w:num w:numId="28">
    <w:abstractNumId w:val="10"/>
  </w:num>
  <w:num w:numId="29">
    <w:abstractNumId w:val="22"/>
  </w:num>
  <w:num w:numId="30">
    <w:abstractNumId w:val="43"/>
  </w:num>
  <w:num w:numId="31">
    <w:abstractNumId w:val="9"/>
  </w:num>
  <w:num w:numId="32">
    <w:abstractNumId w:val="17"/>
  </w:num>
  <w:num w:numId="33">
    <w:abstractNumId w:val="27"/>
  </w:num>
  <w:num w:numId="34">
    <w:abstractNumId w:val="0"/>
  </w:num>
  <w:num w:numId="35">
    <w:abstractNumId w:val="1"/>
  </w:num>
  <w:num w:numId="36">
    <w:abstractNumId w:val="7"/>
  </w:num>
  <w:num w:numId="37">
    <w:abstractNumId w:val="40"/>
  </w:num>
  <w:num w:numId="38">
    <w:abstractNumId w:val="32"/>
  </w:num>
  <w:num w:numId="39">
    <w:abstractNumId w:val="16"/>
  </w:num>
  <w:num w:numId="40">
    <w:abstractNumId w:val="37"/>
  </w:num>
  <w:num w:numId="41">
    <w:abstractNumId w:val="3"/>
  </w:num>
  <w:num w:numId="42">
    <w:abstractNumId w:val="28"/>
  </w:num>
  <w:num w:numId="43">
    <w:abstractNumId w:val="15"/>
  </w:num>
  <w:num w:numId="44">
    <w:abstractNumId w:val="5"/>
  </w:num>
  <w:num w:numId="45">
    <w:abstractNumId w:val="12"/>
  </w:num>
  <w:num w:numId="46">
    <w:abstractNumId w:val="33"/>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trackRevisions/>
  <w:defaultTabStop w:val="706"/>
  <w:hyphenationZone w:val="425"/>
  <w:drawingGridHorizontalSpacing w:val="110"/>
  <w:displayHorizontalDrawingGridEvery w:val="2"/>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C61"/>
    <w:rsid w:val="0001051A"/>
    <w:rsid w:val="00017F94"/>
    <w:rsid w:val="00025281"/>
    <w:rsid w:val="0004521C"/>
    <w:rsid w:val="00055233"/>
    <w:rsid w:val="00057FF4"/>
    <w:rsid w:val="000707A5"/>
    <w:rsid w:val="000765BA"/>
    <w:rsid w:val="00085531"/>
    <w:rsid w:val="00086C54"/>
    <w:rsid w:val="000902B3"/>
    <w:rsid w:val="00095EE0"/>
    <w:rsid w:val="000B08D0"/>
    <w:rsid w:val="000B768C"/>
    <w:rsid w:val="000C2762"/>
    <w:rsid w:val="000E2A81"/>
    <w:rsid w:val="000E34E5"/>
    <w:rsid w:val="000E5CF0"/>
    <w:rsid w:val="000F0205"/>
    <w:rsid w:val="00100E01"/>
    <w:rsid w:val="001010A0"/>
    <w:rsid w:val="00106B6B"/>
    <w:rsid w:val="00110274"/>
    <w:rsid w:val="00121E9F"/>
    <w:rsid w:val="001331BD"/>
    <w:rsid w:val="0014530B"/>
    <w:rsid w:val="00145423"/>
    <w:rsid w:val="00147829"/>
    <w:rsid w:val="00155210"/>
    <w:rsid w:val="00162258"/>
    <w:rsid w:val="00163B01"/>
    <w:rsid w:val="001749C9"/>
    <w:rsid w:val="00177119"/>
    <w:rsid w:val="00182553"/>
    <w:rsid w:val="00192921"/>
    <w:rsid w:val="001A0996"/>
    <w:rsid w:val="001A346A"/>
    <w:rsid w:val="001A5065"/>
    <w:rsid w:val="001B39F5"/>
    <w:rsid w:val="001B7346"/>
    <w:rsid w:val="001C244D"/>
    <w:rsid w:val="001D50F9"/>
    <w:rsid w:val="001D522A"/>
    <w:rsid w:val="001E0226"/>
    <w:rsid w:val="001E140B"/>
    <w:rsid w:val="001E3441"/>
    <w:rsid w:val="001E6F4A"/>
    <w:rsid w:val="0020103D"/>
    <w:rsid w:val="0020161A"/>
    <w:rsid w:val="00205B3F"/>
    <w:rsid w:val="0021401B"/>
    <w:rsid w:val="002226F0"/>
    <w:rsid w:val="00227ADF"/>
    <w:rsid w:val="002335AC"/>
    <w:rsid w:val="0023731D"/>
    <w:rsid w:val="002443F4"/>
    <w:rsid w:val="0025655C"/>
    <w:rsid w:val="002727C9"/>
    <w:rsid w:val="00284D3B"/>
    <w:rsid w:val="00296E78"/>
    <w:rsid w:val="002B17BC"/>
    <w:rsid w:val="002C4B41"/>
    <w:rsid w:val="002D17F5"/>
    <w:rsid w:val="002D6BB7"/>
    <w:rsid w:val="00323824"/>
    <w:rsid w:val="00335426"/>
    <w:rsid w:val="003416C0"/>
    <w:rsid w:val="00342400"/>
    <w:rsid w:val="00344967"/>
    <w:rsid w:val="00347F68"/>
    <w:rsid w:val="003518C8"/>
    <w:rsid w:val="00360892"/>
    <w:rsid w:val="00362B7F"/>
    <w:rsid w:val="00366F7E"/>
    <w:rsid w:val="0037395F"/>
    <w:rsid w:val="00373C61"/>
    <w:rsid w:val="00377722"/>
    <w:rsid w:val="00380B56"/>
    <w:rsid w:val="00382AC5"/>
    <w:rsid w:val="003950AB"/>
    <w:rsid w:val="003A752D"/>
    <w:rsid w:val="003B156F"/>
    <w:rsid w:val="003B3CAA"/>
    <w:rsid w:val="003B6E11"/>
    <w:rsid w:val="003C1EED"/>
    <w:rsid w:val="003C7205"/>
    <w:rsid w:val="003D1EAA"/>
    <w:rsid w:val="003D6900"/>
    <w:rsid w:val="003E7845"/>
    <w:rsid w:val="003F6B21"/>
    <w:rsid w:val="004040CB"/>
    <w:rsid w:val="004045B3"/>
    <w:rsid w:val="00437964"/>
    <w:rsid w:val="00442EF9"/>
    <w:rsid w:val="00451E16"/>
    <w:rsid w:val="00462E0C"/>
    <w:rsid w:val="00463023"/>
    <w:rsid w:val="00471C4B"/>
    <w:rsid w:val="00483659"/>
    <w:rsid w:val="00484D85"/>
    <w:rsid w:val="00496081"/>
    <w:rsid w:val="004974D6"/>
    <w:rsid w:val="004A3C56"/>
    <w:rsid w:val="004C2ACD"/>
    <w:rsid w:val="004C3A8B"/>
    <w:rsid w:val="004C53EB"/>
    <w:rsid w:val="004E3B8F"/>
    <w:rsid w:val="004E500F"/>
    <w:rsid w:val="004F3E55"/>
    <w:rsid w:val="005043CC"/>
    <w:rsid w:val="00506F6F"/>
    <w:rsid w:val="00517A0A"/>
    <w:rsid w:val="00531D2E"/>
    <w:rsid w:val="005575C2"/>
    <w:rsid w:val="00557A79"/>
    <w:rsid w:val="005739A5"/>
    <w:rsid w:val="00580ABF"/>
    <w:rsid w:val="00582B29"/>
    <w:rsid w:val="005A27E7"/>
    <w:rsid w:val="005A7D2D"/>
    <w:rsid w:val="005B5ECB"/>
    <w:rsid w:val="005E2200"/>
    <w:rsid w:val="005E480E"/>
    <w:rsid w:val="005E6570"/>
    <w:rsid w:val="005F36A6"/>
    <w:rsid w:val="00606B19"/>
    <w:rsid w:val="006070F4"/>
    <w:rsid w:val="00607459"/>
    <w:rsid w:val="00607AC7"/>
    <w:rsid w:val="00610B1C"/>
    <w:rsid w:val="00623C8E"/>
    <w:rsid w:val="006324AF"/>
    <w:rsid w:val="00633D58"/>
    <w:rsid w:val="00637FB7"/>
    <w:rsid w:val="006415DD"/>
    <w:rsid w:val="006439FF"/>
    <w:rsid w:val="006473D1"/>
    <w:rsid w:val="00651B24"/>
    <w:rsid w:val="006570EE"/>
    <w:rsid w:val="00670121"/>
    <w:rsid w:val="00680710"/>
    <w:rsid w:val="00692994"/>
    <w:rsid w:val="00695950"/>
    <w:rsid w:val="006A6902"/>
    <w:rsid w:val="006C2CCF"/>
    <w:rsid w:val="006C2DCC"/>
    <w:rsid w:val="006E161F"/>
    <w:rsid w:val="006F1667"/>
    <w:rsid w:val="006F2306"/>
    <w:rsid w:val="00702D21"/>
    <w:rsid w:val="00712943"/>
    <w:rsid w:val="00720220"/>
    <w:rsid w:val="00724F82"/>
    <w:rsid w:val="00731735"/>
    <w:rsid w:val="00731B72"/>
    <w:rsid w:val="0073280B"/>
    <w:rsid w:val="007368F4"/>
    <w:rsid w:val="007463D1"/>
    <w:rsid w:val="00746B4F"/>
    <w:rsid w:val="007515EC"/>
    <w:rsid w:val="0077764F"/>
    <w:rsid w:val="007843E7"/>
    <w:rsid w:val="007867F0"/>
    <w:rsid w:val="00786C71"/>
    <w:rsid w:val="007B13D8"/>
    <w:rsid w:val="007B222C"/>
    <w:rsid w:val="007B6015"/>
    <w:rsid w:val="007C04A1"/>
    <w:rsid w:val="007C592D"/>
    <w:rsid w:val="007C6E93"/>
    <w:rsid w:val="007D11FD"/>
    <w:rsid w:val="007D2B58"/>
    <w:rsid w:val="007E2CF9"/>
    <w:rsid w:val="007E3607"/>
    <w:rsid w:val="00805E32"/>
    <w:rsid w:val="00814D69"/>
    <w:rsid w:val="00823A9E"/>
    <w:rsid w:val="008310B2"/>
    <w:rsid w:val="008454DC"/>
    <w:rsid w:val="0084552D"/>
    <w:rsid w:val="00853D32"/>
    <w:rsid w:val="00854C99"/>
    <w:rsid w:val="00857456"/>
    <w:rsid w:val="00860A46"/>
    <w:rsid w:val="00863D78"/>
    <w:rsid w:val="00874665"/>
    <w:rsid w:val="00875A7B"/>
    <w:rsid w:val="008954BC"/>
    <w:rsid w:val="00896700"/>
    <w:rsid w:val="008B3538"/>
    <w:rsid w:val="008B6872"/>
    <w:rsid w:val="008C26C4"/>
    <w:rsid w:val="008E0229"/>
    <w:rsid w:val="008E19C1"/>
    <w:rsid w:val="008F46E4"/>
    <w:rsid w:val="009122DF"/>
    <w:rsid w:val="00921444"/>
    <w:rsid w:val="00923BD1"/>
    <w:rsid w:val="00937E82"/>
    <w:rsid w:val="00940ECC"/>
    <w:rsid w:val="00950956"/>
    <w:rsid w:val="00953B10"/>
    <w:rsid w:val="009567A4"/>
    <w:rsid w:val="00957DB7"/>
    <w:rsid w:val="009676E5"/>
    <w:rsid w:val="00976BE9"/>
    <w:rsid w:val="0098635D"/>
    <w:rsid w:val="009A295E"/>
    <w:rsid w:val="009B7879"/>
    <w:rsid w:val="009C1BBB"/>
    <w:rsid w:val="009C2D46"/>
    <w:rsid w:val="009C6D29"/>
    <w:rsid w:val="009E0204"/>
    <w:rsid w:val="009E1DC6"/>
    <w:rsid w:val="009E36D2"/>
    <w:rsid w:val="009E4FE9"/>
    <w:rsid w:val="009E58AC"/>
    <w:rsid w:val="00A00017"/>
    <w:rsid w:val="00A03EFE"/>
    <w:rsid w:val="00A0420F"/>
    <w:rsid w:val="00A07244"/>
    <w:rsid w:val="00A143E6"/>
    <w:rsid w:val="00A14548"/>
    <w:rsid w:val="00A166FD"/>
    <w:rsid w:val="00A168B4"/>
    <w:rsid w:val="00A27DC4"/>
    <w:rsid w:val="00A30ACF"/>
    <w:rsid w:val="00A37C64"/>
    <w:rsid w:val="00A47C3A"/>
    <w:rsid w:val="00A56D99"/>
    <w:rsid w:val="00A61FB5"/>
    <w:rsid w:val="00A63820"/>
    <w:rsid w:val="00A7497D"/>
    <w:rsid w:val="00A74F74"/>
    <w:rsid w:val="00A96C09"/>
    <w:rsid w:val="00AB171E"/>
    <w:rsid w:val="00AC4CC6"/>
    <w:rsid w:val="00AD659E"/>
    <w:rsid w:val="00AE7737"/>
    <w:rsid w:val="00AF2B3E"/>
    <w:rsid w:val="00AF63E6"/>
    <w:rsid w:val="00B002F3"/>
    <w:rsid w:val="00B05585"/>
    <w:rsid w:val="00B0573D"/>
    <w:rsid w:val="00B105AA"/>
    <w:rsid w:val="00B16F93"/>
    <w:rsid w:val="00B2161E"/>
    <w:rsid w:val="00B257F4"/>
    <w:rsid w:val="00B31DC6"/>
    <w:rsid w:val="00B36822"/>
    <w:rsid w:val="00B40900"/>
    <w:rsid w:val="00B439C8"/>
    <w:rsid w:val="00B4629E"/>
    <w:rsid w:val="00B50080"/>
    <w:rsid w:val="00B52858"/>
    <w:rsid w:val="00B61F47"/>
    <w:rsid w:val="00B6318E"/>
    <w:rsid w:val="00B63C54"/>
    <w:rsid w:val="00B73430"/>
    <w:rsid w:val="00B80DB1"/>
    <w:rsid w:val="00B86D65"/>
    <w:rsid w:val="00B902C5"/>
    <w:rsid w:val="00B903B0"/>
    <w:rsid w:val="00B916D6"/>
    <w:rsid w:val="00BA09EA"/>
    <w:rsid w:val="00BA4AFE"/>
    <w:rsid w:val="00BB0ED8"/>
    <w:rsid w:val="00BD1784"/>
    <w:rsid w:val="00BD52CB"/>
    <w:rsid w:val="00BD6D41"/>
    <w:rsid w:val="00BF33EC"/>
    <w:rsid w:val="00BF5BE4"/>
    <w:rsid w:val="00C01C6B"/>
    <w:rsid w:val="00C04C18"/>
    <w:rsid w:val="00C15A1A"/>
    <w:rsid w:val="00C16421"/>
    <w:rsid w:val="00C16B68"/>
    <w:rsid w:val="00C16DCB"/>
    <w:rsid w:val="00C23BF9"/>
    <w:rsid w:val="00C258D1"/>
    <w:rsid w:val="00C26D94"/>
    <w:rsid w:val="00C30173"/>
    <w:rsid w:val="00C332DC"/>
    <w:rsid w:val="00C36DE6"/>
    <w:rsid w:val="00C37139"/>
    <w:rsid w:val="00C41027"/>
    <w:rsid w:val="00C43F20"/>
    <w:rsid w:val="00C45C6B"/>
    <w:rsid w:val="00C47FA7"/>
    <w:rsid w:val="00C57698"/>
    <w:rsid w:val="00C618A3"/>
    <w:rsid w:val="00C6359F"/>
    <w:rsid w:val="00C64B10"/>
    <w:rsid w:val="00C66D50"/>
    <w:rsid w:val="00C85FF0"/>
    <w:rsid w:val="00C9296D"/>
    <w:rsid w:val="00CC1E6B"/>
    <w:rsid w:val="00CC3E9E"/>
    <w:rsid w:val="00CE4B7C"/>
    <w:rsid w:val="00CF4417"/>
    <w:rsid w:val="00D0569E"/>
    <w:rsid w:val="00D05A47"/>
    <w:rsid w:val="00D05F2E"/>
    <w:rsid w:val="00D104E8"/>
    <w:rsid w:val="00D140CD"/>
    <w:rsid w:val="00D16CDA"/>
    <w:rsid w:val="00D33546"/>
    <w:rsid w:val="00D35731"/>
    <w:rsid w:val="00D36037"/>
    <w:rsid w:val="00D40ECB"/>
    <w:rsid w:val="00D45569"/>
    <w:rsid w:val="00D455DF"/>
    <w:rsid w:val="00D60027"/>
    <w:rsid w:val="00D624CC"/>
    <w:rsid w:val="00D63113"/>
    <w:rsid w:val="00D636B2"/>
    <w:rsid w:val="00D92B60"/>
    <w:rsid w:val="00DA1977"/>
    <w:rsid w:val="00DA6510"/>
    <w:rsid w:val="00DA69AF"/>
    <w:rsid w:val="00DB6BCE"/>
    <w:rsid w:val="00DC4FCE"/>
    <w:rsid w:val="00DF124D"/>
    <w:rsid w:val="00DF2689"/>
    <w:rsid w:val="00DF5303"/>
    <w:rsid w:val="00E0432C"/>
    <w:rsid w:val="00E07100"/>
    <w:rsid w:val="00E13B17"/>
    <w:rsid w:val="00E14BDE"/>
    <w:rsid w:val="00E42131"/>
    <w:rsid w:val="00E519F7"/>
    <w:rsid w:val="00E520DA"/>
    <w:rsid w:val="00E62315"/>
    <w:rsid w:val="00E65A90"/>
    <w:rsid w:val="00E804A2"/>
    <w:rsid w:val="00E83B1F"/>
    <w:rsid w:val="00E84B78"/>
    <w:rsid w:val="00E94272"/>
    <w:rsid w:val="00EC2BEA"/>
    <w:rsid w:val="00EE3C9F"/>
    <w:rsid w:val="00F0161A"/>
    <w:rsid w:val="00F02494"/>
    <w:rsid w:val="00F073E8"/>
    <w:rsid w:val="00F14B95"/>
    <w:rsid w:val="00F208C4"/>
    <w:rsid w:val="00F30684"/>
    <w:rsid w:val="00F310F5"/>
    <w:rsid w:val="00F556AA"/>
    <w:rsid w:val="00F60782"/>
    <w:rsid w:val="00F95DB2"/>
    <w:rsid w:val="00FA532D"/>
    <w:rsid w:val="00FA625D"/>
    <w:rsid w:val="00FB6CCF"/>
    <w:rsid w:val="00FB73CC"/>
    <w:rsid w:val="00FC264E"/>
    <w:rsid w:val="00FC5E4A"/>
    <w:rsid w:val="00FD4D5F"/>
    <w:rsid w:val="00FE4D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23C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23C8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23C8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B08D0"/>
    <w:pPr>
      <w:keepNext/>
      <w:keepLines/>
      <w:numPr>
        <w:ilvl w:val="4"/>
        <w:numId w:val="4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B08D0"/>
    <w:pPr>
      <w:keepNext/>
      <w:keepLines/>
      <w:numPr>
        <w:ilvl w:val="5"/>
        <w:numId w:val="4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B08D0"/>
    <w:pPr>
      <w:keepNext/>
      <w:keepLines/>
      <w:numPr>
        <w:ilvl w:val="6"/>
        <w:numId w:val="4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B08D0"/>
    <w:pPr>
      <w:keepNext/>
      <w:keepLines/>
      <w:numPr>
        <w:ilvl w:val="7"/>
        <w:numId w:val="4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B08D0"/>
    <w:pPr>
      <w:keepNext/>
      <w:keepLines/>
      <w:numPr>
        <w:ilvl w:val="8"/>
        <w:numId w:val="4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3C61"/>
    <w:pPr>
      <w:ind w:left="720"/>
      <w:contextualSpacing/>
    </w:pPr>
  </w:style>
  <w:style w:type="paragraph" w:customStyle="1" w:styleId="Default">
    <w:name w:val="Default"/>
    <w:rsid w:val="00373C61"/>
    <w:pPr>
      <w:autoSpaceDE w:val="0"/>
      <w:autoSpaceDN w:val="0"/>
      <w:adjustRightInd w:val="0"/>
      <w:spacing w:after="0" w:line="240" w:lineRule="auto"/>
    </w:pPr>
    <w:rPr>
      <w:rFonts w:ascii="Arial" w:hAnsi="Arial" w:cs="Arial"/>
      <w:color w:val="000000"/>
      <w:sz w:val="24"/>
      <w:szCs w:val="24"/>
      <w:lang w:val="es-BO"/>
    </w:rPr>
  </w:style>
  <w:style w:type="paragraph" w:styleId="Header">
    <w:name w:val="header"/>
    <w:basedOn w:val="Normal"/>
    <w:link w:val="HeaderChar"/>
    <w:uiPriority w:val="99"/>
    <w:unhideWhenUsed/>
    <w:rsid w:val="00B902C5"/>
    <w:pPr>
      <w:tabs>
        <w:tab w:val="center" w:pos="4252"/>
        <w:tab w:val="right" w:pos="8504"/>
      </w:tabs>
      <w:spacing w:after="0" w:line="240" w:lineRule="auto"/>
    </w:pPr>
  </w:style>
  <w:style w:type="character" w:customStyle="1" w:styleId="HeaderChar">
    <w:name w:val="Header Char"/>
    <w:basedOn w:val="DefaultParagraphFont"/>
    <w:link w:val="Header"/>
    <w:uiPriority w:val="99"/>
    <w:rsid w:val="00B902C5"/>
    <w:rPr>
      <w:lang w:val="es-BO"/>
    </w:rPr>
  </w:style>
  <w:style w:type="paragraph" w:styleId="Footer">
    <w:name w:val="footer"/>
    <w:basedOn w:val="Normal"/>
    <w:link w:val="FooterChar"/>
    <w:uiPriority w:val="99"/>
    <w:unhideWhenUsed/>
    <w:rsid w:val="00B902C5"/>
    <w:pPr>
      <w:tabs>
        <w:tab w:val="center" w:pos="4252"/>
        <w:tab w:val="right" w:pos="8504"/>
      </w:tabs>
      <w:spacing w:after="0" w:line="240" w:lineRule="auto"/>
    </w:pPr>
  </w:style>
  <w:style w:type="character" w:customStyle="1" w:styleId="FooterChar">
    <w:name w:val="Footer Char"/>
    <w:basedOn w:val="DefaultParagraphFont"/>
    <w:link w:val="Footer"/>
    <w:uiPriority w:val="99"/>
    <w:rsid w:val="00B902C5"/>
    <w:rPr>
      <w:lang w:val="es-BO"/>
    </w:rPr>
  </w:style>
  <w:style w:type="paragraph" w:styleId="BalloonText">
    <w:name w:val="Balloon Text"/>
    <w:basedOn w:val="Normal"/>
    <w:link w:val="BalloonTextChar"/>
    <w:uiPriority w:val="99"/>
    <w:semiHidden/>
    <w:unhideWhenUsed/>
    <w:rsid w:val="00D455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55DF"/>
    <w:rPr>
      <w:rFonts w:ascii="Tahoma" w:hAnsi="Tahoma" w:cs="Tahoma"/>
      <w:sz w:val="16"/>
      <w:szCs w:val="16"/>
      <w:lang w:val="es-BO"/>
    </w:rPr>
  </w:style>
  <w:style w:type="character" w:styleId="CommentReference">
    <w:name w:val="annotation reference"/>
    <w:basedOn w:val="DefaultParagraphFont"/>
    <w:uiPriority w:val="99"/>
    <w:semiHidden/>
    <w:unhideWhenUsed/>
    <w:rsid w:val="007C592D"/>
    <w:rPr>
      <w:sz w:val="16"/>
      <w:szCs w:val="16"/>
    </w:rPr>
  </w:style>
  <w:style w:type="paragraph" w:styleId="CommentText">
    <w:name w:val="annotation text"/>
    <w:basedOn w:val="Normal"/>
    <w:link w:val="CommentTextChar"/>
    <w:uiPriority w:val="99"/>
    <w:semiHidden/>
    <w:unhideWhenUsed/>
    <w:rsid w:val="007C592D"/>
    <w:pPr>
      <w:spacing w:line="240" w:lineRule="auto"/>
    </w:pPr>
    <w:rPr>
      <w:sz w:val="20"/>
      <w:szCs w:val="20"/>
    </w:rPr>
  </w:style>
  <w:style w:type="character" w:customStyle="1" w:styleId="CommentTextChar">
    <w:name w:val="Comment Text Char"/>
    <w:basedOn w:val="DefaultParagraphFont"/>
    <w:link w:val="CommentText"/>
    <w:uiPriority w:val="99"/>
    <w:semiHidden/>
    <w:rsid w:val="007C592D"/>
    <w:rPr>
      <w:sz w:val="20"/>
      <w:szCs w:val="20"/>
      <w:lang w:val="es-BO"/>
    </w:rPr>
  </w:style>
  <w:style w:type="paragraph" w:styleId="CommentSubject">
    <w:name w:val="annotation subject"/>
    <w:basedOn w:val="CommentText"/>
    <w:next w:val="CommentText"/>
    <w:link w:val="CommentSubjectChar"/>
    <w:uiPriority w:val="99"/>
    <w:semiHidden/>
    <w:unhideWhenUsed/>
    <w:rsid w:val="007C592D"/>
    <w:rPr>
      <w:b/>
      <w:bCs/>
    </w:rPr>
  </w:style>
  <w:style w:type="character" w:customStyle="1" w:styleId="CommentSubjectChar">
    <w:name w:val="Comment Subject Char"/>
    <w:basedOn w:val="CommentTextChar"/>
    <w:link w:val="CommentSubject"/>
    <w:uiPriority w:val="99"/>
    <w:semiHidden/>
    <w:rsid w:val="007C592D"/>
    <w:rPr>
      <w:b/>
      <w:bCs/>
      <w:sz w:val="20"/>
      <w:szCs w:val="20"/>
      <w:lang w:val="es-BO"/>
    </w:rPr>
  </w:style>
  <w:style w:type="paragraph" w:customStyle="1" w:styleId="Chapter">
    <w:name w:val="Chapter"/>
    <w:basedOn w:val="Normal"/>
    <w:next w:val="Normal"/>
    <w:uiPriority w:val="99"/>
    <w:rsid w:val="000B08D0"/>
    <w:pPr>
      <w:keepNext/>
      <w:numPr>
        <w:numId w:val="3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uiPriority w:val="99"/>
    <w:rsid w:val="000B08D0"/>
    <w:pPr>
      <w:numPr>
        <w:ilvl w:val="1"/>
        <w:numId w:val="31"/>
      </w:numPr>
      <w:tabs>
        <w:tab w:val="clear" w:pos="2448"/>
        <w:tab w:val="num" w:pos="720"/>
      </w:tabs>
      <w:spacing w:before="120"/>
      <w:ind w:left="720" w:hanging="720"/>
      <w:jc w:val="both"/>
      <w:outlineLvl w:val="1"/>
    </w:pPr>
    <w:rPr>
      <w:rFonts w:eastAsia="Times New Roman"/>
      <w:szCs w:val="20"/>
    </w:rPr>
  </w:style>
  <w:style w:type="paragraph" w:customStyle="1" w:styleId="subpar">
    <w:name w:val="subpar"/>
    <w:basedOn w:val="BodyTextIndent3"/>
    <w:uiPriority w:val="99"/>
    <w:rsid w:val="000B08D0"/>
    <w:pPr>
      <w:numPr>
        <w:ilvl w:val="2"/>
        <w:numId w:val="31"/>
      </w:numPr>
      <w:tabs>
        <w:tab w:val="clear" w:pos="2304"/>
        <w:tab w:val="num" w:pos="1152"/>
      </w:tabs>
      <w:spacing w:before="120"/>
      <w:ind w:left="1152"/>
      <w:jc w:val="both"/>
      <w:outlineLvl w:val="2"/>
    </w:pPr>
    <w:rPr>
      <w:rFonts w:eastAsia="Times New Roman"/>
      <w:szCs w:val="20"/>
    </w:rPr>
  </w:style>
  <w:style w:type="paragraph" w:customStyle="1" w:styleId="SubSubPar">
    <w:name w:val="SubSubPar"/>
    <w:basedOn w:val="subpar"/>
    <w:uiPriority w:val="99"/>
    <w:rsid w:val="000B08D0"/>
    <w:pPr>
      <w:numPr>
        <w:ilvl w:val="3"/>
      </w:numPr>
      <w:tabs>
        <w:tab w:val="clear" w:pos="2736"/>
        <w:tab w:val="left" w:pos="0"/>
        <w:tab w:val="num" w:pos="1296"/>
      </w:tabs>
      <w:ind w:left="1296"/>
    </w:pPr>
  </w:style>
  <w:style w:type="character" w:customStyle="1" w:styleId="ParagraphChar">
    <w:name w:val="Paragraph Char"/>
    <w:link w:val="Paragraph"/>
    <w:uiPriority w:val="99"/>
    <w:locked/>
    <w:rsid w:val="000B08D0"/>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FD4D5F"/>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FD4D5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FD4D5F"/>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FD4D5F"/>
    <w:rPr>
      <w:rFonts w:ascii="Times New Roman" w:hAnsi="Times New Roman" w:cs="Times New Roman"/>
      <w:sz w:val="24"/>
      <w:szCs w:val="16"/>
    </w:rPr>
  </w:style>
  <w:style w:type="paragraph" w:styleId="FootnoteText">
    <w:name w:val="footnote text"/>
    <w:basedOn w:val="Normal"/>
    <w:link w:val="FootnoteTextChar"/>
    <w:uiPriority w:val="99"/>
    <w:semiHidden/>
    <w:unhideWhenUsed/>
    <w:rsid w:val="00366F7E"/>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366F7E"/>
    <w:rPr>
      <w:rFonts w:ascii="Times New Roman" w:hAnsi="Times New Roman" w:cs="Times New Roman"/>
      <w:spacing w:val="-3"/>
      <w:sz w:val="20"/>
      <w:szCs w:val="20"/>
    </w:rPr>
  </w:style>
  <w:style w:type="character" w:styleId="FootnoteReference">
    <w:name w:val="footnote reference"/>
    <w:basedOn w:val="DefaultParagraphFont"/>
    <w:uiPriority w:val="99"/>
    <w:semiHidden/>
    <w:unhideWhenUsed/>
    <w:rsid w:val="00366F7E"/>
    <w:rPr>
      <w:vertAlign w:val="superscript"/>
    </w:rPr>
  </w:style>
  <w:style w:type="table" w:styleId="TableGrid">
    <w:name w:val="Table Grid"/>
    <w:basedOn w:val="TableNormal"/>
    <w:uiPriority w:val="59"/>
    <w:rsid w:val="00623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Heading">
    <w:name w:val="FirstHeading"/>
    <w:basedOn w:val="Normal"/>
    <w:next w:val="Normal"/>
    <w:link w:val="FirstHeadingChar"/>
    <w:rsid w:val="000B08D0"/>
    <w:pPr>
      <w:keepNext/>
      <w:numPr>
        <w:numId w:val="46"/>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0B08D0"/>
    <w:rPr>
      <w:rFonts w:ascii="Times New Roman" w:hAnsi="Times New Roman" w:cs="Times New Roman"/>
      <w:b/>
      <w:sz w:val="24"/>
    </w:rPr>
  </w:style>
  <w:style w:type="paragraph" w:customStyle="1" w:styleId="SecHeading">
    <w:name w:val="SecHeading"/>
    <w:basedOn w:val="Normal"/>
    <w:next w:val="Paragraph"/>
    <w:link w:val="SecHeadingChar"/>
    <w:rsid w:val="000B08D0"/>
    <w:pPr>
      <w:keepNext/>
      <w:numPr>
        <w:ilvl w:val="1"/>
        <w:numId w:val="46"/>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0B08D0"/>
    <w:rPr>
      <w:rFonts w:ascii="Times New Roman" w:hAnsi="Times New Roman" w:cs="Times New Roman"/>
      <w:b/>
      <w:sz w:val="24"/>
    </w:rPr>
  </w:style>
  <w:style w:type="paragraph" w:customStyle="1" w:styleId="SubHeading1">
    <w:name w:val="SubHeading1"/>
    <w:basedOn w:val="SecHeading"/>
    <w:link w:val="SubHeading1Char"/>
    <w:rsid w:val="000B08D0"/>
    <w:pPr>
      <w:numPr>
        <w:ilvl w:val="2"/>
      </w:numPr>
      <w:tabs>
        <w:tab w:val="clear" w:pos="5976"/>
        <w:tab w:val="num" w:pos="1872"/>
      </w:tabs>
      <w:ind w:left="1872"/>
    </w:pPr>
  </w:style>
  <w:style w:type="character" w:customStyle="1" w:styleId="SubHeading1Char">
    <w:name w:val="SubHeading1 Char"/>
    <w:basedOn w:val="DefaultParagraphFont"/>
    <w:link w:val="SubHeading1"/>
    <w:rsid w:val="000B08D0"/>
    <w:rPr>
      <w:rFonts w:ascii="Times New Roman" w:hAnsi="Times New Roman" w:cs="Times New Roman"/>
      <w:b/>
      <w:sz w:val="24"/>
    </w:rPr>
  </w:style>
  <w:style w:type="paragraph" w:customStyle="1" w:styleId="Subheading2">
    <w:name w:val="Subheading2"/>
    <w:basedOn w:val="SecHeading"/>
    <w:link w:val="Subheading2Char"/>
    <w:rsid w:val="000B08D0"/>
    <w:pPr>
      <w:numPr>
        <w:ilvl w:val="3"/>
      </w:numPr>
      <w:tabs>
        <w:tab w:val="clear" w:pos="6480"/>
        <w:tab w:val="num" w:pos="2376"/>
      </w:tabs>
      <w:ind w:left="2376"/>
    </w:pPr>
  </w:style>
  <w:style w:type="character" w:customStyle="1" w:styleId="Subheading2Char">
    <w:name w:val="Subheading2 Char"/>
    <w:basedOn w:val="DefaultParagraphFont"/>
    <w:link w:val="Subheading2"/>
    <w:rsid w:val="000B08D0"/>
    <w:rPr>
      <w:rFonts w:ascii="Times New Roman" w:hAnsi="Times New Roman" w:cs="Times New Roman"/>
      <w:b/>
      <w:sz w:val="24"/>
    </w:rPr>
  </w:style>
  <w:style w:type="paragraph" w:customStyle="1" w:styleId="Regtable">
    <w:name w:val="Regtable"/>
    <w:basedOn w:val="Normal"/>
    <w:link w:val="RegtableChar"/>
    <w:rsid w:val="000B08D0"/>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0B08D0"/>
    <w:rPr>
      <w:rFonts w:ascii="Times New Roman" w:hAnsi="Times New Roman" w:cs="Times New Roman"/>
      <w:sz w:val="20"/>
    </w:rPr>
  </w:style>
  <w:style w:type="paragraph" w:customStyle="1" w:styleId="TableTitle">
    <w:name w:val="TableTitle"/>
    <w:basedOn w:val="Normal"/>
    <w:link w:val="TableTitleChar"/>
    <w:rsid w:val="000B08D0"/>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0B08D0"/>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623C8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23C8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23C8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B08D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B08D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B08D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B08D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B08D0"/>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23C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23C8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23C8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B08D0"/>
    <w:pPr>
      <w:keepNext/>
      <w:keepLines/>
      <w:numPr>
        <w:ilvl w:val="4"/>
        <w:numId w:val="4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B08D0"/>
    <w:pPr>
      <w:keepNext/>
      <w:keepLines/>
      <w:numPr>
        <w:ilvl w:val="5"/>
        <w:numId w:val="4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B08D0"/>
    <w:pPr>
      <w:keepNext/>
      <w:keepLines/>
      <w:numPr>
        <w:ilvl w:val="6"/>
        <w:numId w:val="4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B08D0"/>
    <w:pPr>
      <w:keepNext/>
      <w:keepLines/>
      <w:numPr>
        <w:ilvl w:val="7"/>
        <w:numId w:val="4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B08D0"/>
    <w:pPr>
      <w:keepNext/>
      <w:keepLines/>
      <w:numPr>
        <w:ilvl w:val="8"/>
        <w:numId w:val="4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3C61"/>
    <w:pPr>
      <w:ind w:left="720"/>
      <w:contextualSpacing/>
    </w:pPr>
  </w:style>
  <w:style w:type="paragraph" w:customStyle="1" w:styleId="Default">
    <w:name w:val="Default"/>
    <w:rsid w:val="00373C61"/>
    <w:pPr>
      <w:autoSpaceDE w:val="0"/>
      <w:autoSpaceDN w:val="0"/>
      <w:adjustRightInd w:val="0"/>
      <w:spacing w:after="0" w:line="240" w:lineRule="auto"/>
    </w:pPr>
    <w:rPr>
      <w:rFonts w:ascii="Arial" w:hAnsi="Arial" w:cs="Arial"/>
      <w:color w:val="000000"/>
      <w:sz w:val="24"/>
      <w:szCs w:val="24"/>
      <w:lang w:val="es-BO"/>
    </w:rPr>
  </w:style>
  <w:style w:type="paragraph" w:styleId="Header">
    <w:name w:val="header"/>
    <w:basedOn w:val="Normal"/>
    <w:link w:val="HeaderChar"/>
    <w:uiPriority w:val="99"/>
    <w:unhideWhenUsed/>
    <w:rsid w:val="00B902C5"/>
    <w:pPr>
      <w:tabs>
        <w:tab w:val="center" w:pos="4252"/>
        <w:tab w:val="right" w:pos="8504"/>
      </w:tabs>
      <w:spacing w:after="0" w:line="240" w:lineRule="auto"/>
    </w:pPr>
  </w:style>
  <w:style w:type="character" w:customStyle="1" w:styleId="HeaderChar">
    <w:name w:val="Header Char"/>
    <w:basedOn w:val="DefaultParagraphFont"/>
    <w:link w:val="Header"/>
    <w:uiPriority w:val="99"/>
    <w:rsid w:val="00B902C5"/>
    <w:rPr>
      <w:lang w:val="es-BO"/>
    </w:rPr>
  </w:style>
  <w:style w:type="paragraph" w:styleId="Footer">
    <w:name w:val="footer"/>
    <w:basedOn w:val="Normal"/>
    <w:link w:val="FooterChar"/>
    <w:uiPriority w:val="99"/>
    <w:unhideWhenUsed/>
    <w:rsid w:val="00B902C5"/>
    <w:pPr>
      <w:tabs>
        <w:tab w:val="center" w:pos="4252"/>
        <w:tab w:val="right" w:pos="8504"/>
      </w:tabs>
      <w:spacing w:after="0" w:line="240" w:lineRule="auto"/>
    </w:pPr>
  </w:style>
  <w:style w:type="character" w:customStyle="1" w:styleId="FooterChar">
    <w:name w:val="Footer Char"/>
    <w:basedOn w:val="DefaultParagraphFont"/>
    <w:link w:val="Footer"/>
    <w:uiPriority w:val="99"/>
    <w:rsid w:val="00B902C5"/>
    <w:rPr>
      <w:lang w:val="es-BO"/>
    </w:rPr>
  </w:style>
  <w:style w:type="paragraph" w:styleId="BalloonText">
    <w:name w:val="Balloon Text"/>
    <w:basedOn w:val="Normal"/>
    <w:link w:val="BalloonTextChar"/>
    <w:uiPriority w:val="99"/>
    <w:semiHidden/>
    <w:unhideWhenUsed/>
    <w:rsid w:val="00D455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55DF"/>
    <w:rPr>
      <w:rFonts w:ascii="Tahoma" w:hAnsi="Tahoma" w:cs="Tahoma"/>
      <w:sz w:val="16"/>
      <w:szCs w:val="16"/>
      <w:lang w:val="es-BO"/>
    </w:rPr>
  </w:style>
  <w:style w:type="character" w:styleId="CommentReference">
    <w:name w:val="annotation reference"/>
    <w:basedOn w:val="DefaultParagraphFont"/>
    <w:uiPriority w:val="99"/>
    <w:semiHidden/>
    <w:unhideWhenUsed/>
    <w:rsid w:val="007C592D"/>
    <w:rPr>
      <w:sz w:val="16"/>
      <w:szCs w:val="16"/>
    </w:rPr>
  </w:style>
  <w:style w:type="paragraph" w:styleId="CommentText">
    <w:name w:val="annotation text"/>
    <w:basedOn w:val="Normal"/>
    <w:link w:val="CommentTextChar"/>
    <w:uiPriority w:val="99"/>
    <w:semiHidden/>
    <w:unhideWhenUsed/>
    <w:rsid w:val="007C592D"/>
    <w:pPr>
      <w:spacing w:line="240" w:lineRule="auto"/>
    </w:pPr>
    <w:rPr>
      <w:sz w:val="20"/>
      <w:szCs w:val="20"/>
    </w:rPr>
  </w:style>
  <w:style w:type="character" w:customStyle="1" w:styleId="CommentTextChar">
    <w:name w:val="Comment Text Char"/>
    <w:basedOn w:val="DefaultParagraphFont"/>
    <w:link w:val="CommentText"/>
    <w:uiPriority w:val="99"/>
    <w:semiHidden/>
    <w:rsid w:val="007C592D"/>
    <w:rPr>
      <w:sz w:val="20"/>
      <w:szCs w:val="20"/>
      <w:lang w:val="es-BO"/>
    </w:rPr>
  </w:style>
  <w:style w:type="paragraph" w:styleId="CommentSubject">
    <w:name w:val="annotation subject"/>
    <w:basedOn w:val="CommentText"/>
    <w:next w:val="CommentText"/>
    <w:link w:val="CommentSubjectChar"/>
    <w:uiPriority w:val="99"/>
    <w:semiHidden/>
    <w:unhideWhenUsed/>
    <w:rsid w:val="007C592D"/>
    <w:rPr>
      <w:b/>
      <w:bCs/>
    </w:rPr>
  </w:style>
  <w:style w:type="character" w:customStyle="1" w:styleId="CommentSubjectChar">
    <w:name w:val="Comment Subject Char"/>
    <w:basedOn w:val="CommentTextChar"/>
    <w:link w:val="CommentSubject"/>
    <w:uiPriority w:val="99"/>
    <w:semiHidden/>
    <w:rsid w:val="007C592D"/>
    <w:rPr>
      <w:b/>
      <w:bCs/>
      <w:sz w:val="20"/>
      <w:szCs w:val="20"/>
      <w:lang w:val="es-BO"/>
    </w:rPr>
  </w:style>
  <w:style w:type="paragraph" w:customStyle="1" w:styleId="Chapter">
    <w:name w:val="Chapter"/>
    <w:basedOn w:val="Normal"/>
    <w:next w:val="Normal"/>
    <w:uiPriority w:val="99"/>
    <w:rsid w:val="000B08D0"/>
    <w:pPr>
      <w:keepNext/>
      <w:numPr>
        <w:numId w:val="3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uiPriority w:val="99"/>
    <w:rsid w:val="000B08D0"/>
    <w:pPr>
      <w:numPr>
        <w:ilvl w:val="1"/>
        <w:numId w:val="31"/>
      </w:numPr>
      <w:tabs>
        <w:tab w:val="clear" w:pos="2448"/>
        <w:tab w:val="num" w:pos="720"/>
      </w:tabs>
      <w:spacing w:before="120"/>
      <w:ind w:left="720" w:hanging="720"/>
      <w:jc w:val="both"/>
      <w:outlineLvl w:val="1"/>
    </w:pPr>
    <w:rPr>
      <w:rFonts w:eastAsia="Times New Roman"/>
      <w:szCs w:val="20"/>
    </w:rPr>
  </w:style>
  <w:style w:type="paragraph" w:customStyle="1" w:styleId="subpar">
    <w:name w:val="subpar"/>
    <w:basedOn w:val="BodyTextIndent3"/>
    <w:uiPriority w:val="99"/>
    <w:rsid w:val="000B08D0"/>
    <w:pPr>
      <w:numPr>
        <w:ilvl w:val="2"/>
        <w:numId w:val="31"/>
      </w:numPr>
      <w:tabs>
        <w:tab w:val="clear" w:pos="2304"/>
        <w:tab w:val="num" w:pos="1152"/>
      </w:tabs>
      <w:spacing w:before="120"/>
      <w:ind w:left="1152"/>
      <w:jc w:val="both"/>
      <w:outlineLvl w:val="2"/>
    </w:pPr>
    <w:rPr>
      <w:rFonts w:eastAsia="Times New Roman"/>
      <w:szCs w:val="20"/>
    </w:rPr>
  </w:style>
  <w:style w:type="paragraph" w:customStyle="1" w:styleId="SubSubPar">
    <w:name w:val="SubSubPar"/>
    <w:basedOn w:val="subpar"/>
    <w:uiPriority w:val="99"/>
    <w:rsid w:val="000B08D0"/>
    <w:pPr>
      <w:numPr>
        <w:ilvl w:val="3"/>
      </w:numPr>
      <w:tabs>
        <w:tab w:val="clear" w:pos="2736"/>
        <w:tab w:val="left" w:pos="0"/>
        <w:tab w:val="num" w:pos="1296"/>
      </w:tabs>
      <w:ind w:left="1296"/>
    </w:pPr>
  </w:style>
  <w:style w:type="character" w:customStyle="1" w:styleId="ParagraphChar">
    <w:name w:val="Paragraph Char"/>
    <w:link w:val="Paragraph"/>
    <w:uiPriority w:val="99"/>
    <w:locked/>
    <w:rsid w:val="000B08D0"/>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FD4D5F"/>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FD4D5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FD4D5F"/>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FD4D5F"/>
    <w:rPr>
      <w:rFonts w:ascii="Times New Roman" w:hAnsi="Times New Roman" w:cs="Times New Roman"/>
      <w:sz w:val="24"/>
      <w:szCs w:val="16"/>
    </w:rPr>
  </w:style>
  <w:style w:type="paragraph" w:styleId="FootnoteText">
    <w:name w:val="footnote text"/>
    <w:basedOn w:val="Normal"/>
    <w:link w:val="FootnoteTextChar"/>
    <w:uiPriority w:val="99"/>
    <w:semiHidden/>
    <w:unhideWhenUsed/>
    <w:rsid w:val="00366F7E"/>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366F7E"/>
    <w:rPr>
      <w:rFonts w:ascii="Times New Roman" w:hAnsi="Times New Roman" w:cs="Times New Roman"/>
      <w:spacing w:val="-3"/>
      <w:sz w:val="20"/>
      <w:szCs w:val="20"/>
    </w:rPr>
  </w:style>
  <w:style w:type="character" w:styleId="FootnoteReference">
    <w:name w:val="footnote reference"/>
    <w:basedOn w:val="DefaultParagraphFont"/>
    <w:uiPriority w:val="99"/>
    <w:semiHidden/>
    <w:unhideWhenUsed/>
    <w:rsid w:val="00366F7E"/>
    <w:rPr>
      <w:vertAlign w:val="superscript"/>
    </w:rPr>
  </w:style>
  <w:style w:type="table" w:styleId="TableGrid">
    <w:name w:val="Table Grid"/>
    <w:basedOn w:val="TableNormal"/>
    <w:uiPriority w:val="59"/>
    <w:rsid w:val="00623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Heading">
    <w:name w:val="FirstHeading"/>
    <w:basedOn w:val="Normal"/>
    <w:next w:val="Normal"/>
    <w:link w:val="FirstHeadingChar"/>
    <w:rsid w:val="000B08D0"/>
    <w:pPr>
      <w:keepNext/>
      <w:numPr>
        <w:numId w:val="46"/>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0B08D0"/>
    <w:rPr>
      <w:rFonts w:ascii="Times New Roman" w:hAnsi="Times New Roman" w:cs="Times New Roman"/>
      <w:b/>
      <w:sz w:val="24"/>
    </w:rPr>
  </w:style>
  <w:style w:type="paragraph" w:customStyle="1" w:styleId="SecHeading">
    <w:name w:val="SecHeading"/>
    <w:basedOn w:val="Normal"/>
    <w:next w:val="Paragraph"/>
    <w:link w:val="SecHeadingChar"/>
    <w:rsid w:val="000B08D0"/>
    <w:pPr>
      <w:keepNext/>
      <w:numPr>
        <w:ilvl w:val="1"/>
        <w:numId w:val="46"/>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0B08D0"/>
    <w:rPr>
      <w:rFonts w:ascii="Times New Roman" w:hAnsi="Times New Roman" w:cs="Times New Roman"/>
      <w:b/>
      <w:sz w:val="24"/>
    </w:rPr>
  </w:style>
  <w:style w:type="paragraph" w:customStyle="1" w:styleId="SubHeading1">
    <w:name w:val="SubHeading1"/>
    <w:basedOn w:val="SecHeading"/>
    <w:link w:val="SubHeading1Char"/>
    <w:rsid w:val="000B08D0"/>
    <w:pPr>
      <w:numPr>
        <w:ilvl w:val="2"/>
      </w:numPr>
      <w:tabs>
        <w:tab w:val="clear" w:pos="5976"/>
        <w:tab w:val="num" w:pos="1872"/>
      </w:tabs>
      <w:ind w:left="1872"/>
    </w:pPr>
  </w:style>
  <w:style w:type="character" w:customStyle="1" w:styleId="SubHeading1Char">
    <w:name w:val="SubHeading1 Char"/>
    <w:basedOn w:val="DefaultParagraphFont"/>
    <w:link w:val="SubHeading1"/>
    <w:rsid w:val="000B08D0"/>
    <w:rPr>
      <w:rFonts w:ascii="Times New Roman" w:hAnsi="Times New Roman" w:cs="Times New Roman"/>
      <w:b/>
      <w:sz w:val="24"/>
    </w:rPr>
  </w:style>
  <w:style w:type="paragraph" w:customStyle="1" w:styleId="Subheading2">
    <w:name w:val="Subheading2"/>
    <w:basedOn w:val="SecHeading"/>
    <w:link w:val="Subheading2Char"/>
    <w:rsid w:val="000B08D0"/>
    <w:pPr>
      <w:numPr>
        <w:ilvl w:val="3"/>
      </w:numPr>
      <w:tabs>
        <w:tab w:val="clear" w:pos="6480"/>
        <w:tab w:val="num" w:pos="2376"/>
      </w:tabs>
      <w:ind w:left="2376"/>
    </w:pPr>
  </w:style>
  <w:style w:type="character" w:customStyle="1" w:styleId="Subheading2Char">
    <w:name w:val="Subheading2 Char"/>
    <w:basedOn w:val="DefaultParagraphFont"/>
    <w:link w:val="Subheading2"/>
    <w:rsid w:val="000B08D0"/>
    <w:rPr>
      <w:rFonts w:ascii="Times New Roman" w:hAnsi="Times New Roman" w:cs="Times New Roman"/>
      <w:b/>
      <w:sz w:val="24"/>
    </w:rPr>
  </w:style>
  <w:style w:type="paragraph" w:customStyle="1" w:styleId="Regtable">
    <w:name w:val="Regtable"/>
    <w:basedOn w:val="Normal"/>
    <w:link w:val="RegtableChar"/>
    <w:rsid w:val="000B08D0"/>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0B08D0"/>
    <w:rPr>
      <w:rFonts w:ascii="Times New Roman" w:hAnsi="Times New Roman" w:cs="Times New Roman"/>
      <w:sz w:val="20"/>
    </w:rPr>
  </w:style>
  <w:style w:type="paragraph" w:customStyle="1" w:styleId="TableTitle">
    <w:name w:val="TableTitle"/>
    <w:basedOn w:val="Normal"/>
    <w:link w:val="TableTitleChar"/>
    <w:rsid w:val="000B08D0"/>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0B08D0"/>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623C8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23C8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23C8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B08D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B08D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B08D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B08D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B08D0"/>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7C3FB8ABA562B4380403F7255D94FFB" ma:contentTypeVersion="0" ma:contentTypeDescription="A content type to manage public (operations) IDB documents" ma:contentTypeScope="" ma:versionID="a44083b7b758642af801fc8a6b8789dc">
  <xsd:schema xmlns:xsd="http://www.w3.org/2001/XMLSchema" xmlns:xs="http://www.w3.org/2001/XMLSchema" xmlns:p="http://schemas.microsoft.com/office/2006/metadata/properties" xmlns:ns2="9c571b2f-e523-4ab2-ba2e-09e151a03ef4" targetNamespace="http://schemas.microsoft.com/office/2006/metadata/properties" ma:root="true" ma:fieldsID="c4789d1b747e2768b84c0016f865edd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e840575-90a9-435f-8759-9ff3bdb08796}" ma:internalName="TaxCatchAll" ma:showField="CatchAllData"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e840575-90a9-435f-8759-9ff3bdb08796}" ma:internalName="TaxCatchAllLabel" ma:readOnly="true" ma:showField="CatchAllDataLabel"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38921426</IDBDocs_x0020_Number>
    <Document_x0020_Author xmlns="9c571b2f-e523-4ab2-ba2e-09e151a03ef4">Lopez Ghio, Ramiro Andres</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CO-T1346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ATN/FI-14617-CO</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DU-MUN</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BE7831E-5986-45C3-8538-C85BBCC3B0C3}"/>
</file>

<file path=customXml/itemProps2.xml><?xml version="1.0" encoding="utf-8"?>
<ds:datastoreItem xmlns:ds="http://schemas.openxmlformats.org/officeDocument/2006/customXml" ds:itemID="{52B4C38C-43DD-4901-A397-BA9B55F277EA}"/>
</file>

<file path=customXml/itemProps3.xml><?xml version="1.0" encoding="utf-8"?>
<ds:datastoreItem xmlns:ds="http://schemas.openxmlformats.org/officeDocument/2006/customXml" ds:itemID="{6E0921B1-FF9E-4AAE-804A-9B4DA6EEFE31}"/>
</file>

<file path=customXml/itemProps4.xml><?xml version="1.0" encoding="utf-8"?>
<ds:datastoreItem xmlns:ds="http://schemas.openxmlformats.org/officeDocument/2006/customXml" ds:itemID="{F1D0EF71-131A-4BA0-B6D1-7F1D8134E1A1}"/>
</file>

<file path=customXml/itemProps5.xml><?xml version="1.0" encoding="utf-8"?>
<ds:datastoreItem xmlns:ds="http://schemas.openxmlformats.org/officeDocument/2006/customXml" ds:itemID="{08377B40-383D-4FBB-BA4F-683B75B202EB}"/>
</file>

<file path=customXml/itemProps6.xml><?xml version="1.0" encoding="utf-8"?>
<ds:datastoreItem xmlns:ds="http://schemas.openxmlformats.org/officeDocument/2006/customXml" ds:itemID="{8E0C457F-FA53-4DB2-B3B3-E18AE734A1F2}"/>
</file>

<file path=docProps/app.xml><?xml version="1.0" encoding="utf-8"?>
<Properties xmlns="http://schemas.openxmlformats.org/officeDocument/2006/extended-properties" xmlns:vt="http://schemas.openxmlformats.org/officeDocument/2006/docPropsVTypes">
  <Template>Normal.dotm</Template>
  <TotalTime>1</TotalTime>
  <Pages>7</Pages>
  <Words>1876</Words>
  <Characters>10695</Characters>
  <Application>Microsoft Office Word</Application>
  <DocSecurity>0</DocSecurity>
  <Lines>89</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Windows XP Titan Ultimate Edition</Company>
  <LinksUpToDate>false</LinksUpToDate>
  <CharactersWithSpaces>12546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creator>olorarocha</dc:creator>
  <cp:lastModifiedBy>Dianela Avila</cp:lastModifiedBy>
  <cp:revision>4</cp:revision>
  <cp:lastPrinted>2014-09-04T19:03:00Z</cp:lastPrinted>
  <dcterms:created xsi:type="dcterms:W3CDTF">2014-08-07T14:49:00Z</dcterms:created>
  <dcterms:modified xsi:type="dcterms:W3CDTF">2014-09-04T19:03:00Z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0x01010046CF21643EE8D14686A648AA6DAD08920047C3FB8ABA562B4380403F7255D94FFB</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