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71056" w14:textId="77777777" w:rsidR="006A5060" w:rsidRPr="008617A6" w:rsidRDefault="006A5060" w:rsidP="008617A6">
      <w:pPr>
        <w:pStyle w:val="BlockText"/>
        <w:rPr>
          <w:rFonts w:ascii="Arial" w:hAnsi="Arial" w:cs="Arial"/>
          <w:i w:val="0"/>
          <w:sz w:val="24"/>
        </w:rPr>
      </w:pPr>
      <w:r w:rsidRPr="008617A6">
        <w:rPr>
          <w:rFonts w:ascii="Arial" w:hAnsi="Arial" w:cs="Arial"/>
          <w:i w:val="0"/>
          <w:sz w:val="24"/>
        </w:rPr>
        <w:t>Documento del Banco Interamericano de Desarrollo</w:t>
      </w:r>
    </w:p>
    <w:p w14:paraId="48F62E5B" w14:textId="77777777" w:rsidR="001B5186" w:rsidRPr="003070FB" w:rsidRDefault="001B5186" w:rsidP="00C72A3F">
      <w:pPr>
        <w:pStyle w:val="Listavistosa-nfasis11"/>
        <w:ind w:left="1080"/>
        <w:jc w:val="center"/>
        <w:rPr>
          <w:rFonts w:ascii="Arial" w:hAnsi="Arial" w:cs="Arial"/>
          <w:b/>
          <w:lang w:val="es-ES"/>
        </w:rPr>
      </w:pPr>
    </w:p>
    <w:p w14:paraId="27A5D821" w14:textId="77777777" w:rsidR="001B5186" w:rsidRPr="003070FB" w:rsidRDefault="001B5186" w:rsidP="00C72A3F">
      <w:pPr>
        <w:tabs>
          <w:tab w:val="left" w:pos="1440"/>
          <w:tab w:val="left" w:pos="3060"/>
        </w:tabs>
        <w:jc w:val="center"/>
        <w:rPr>
          <w:rFonts w:ascii="Arial" w:hAnsi="Arial" w:cs="Arial"/>
          <w:b/>
          <w:smallCaps/>
          <w:sz w:val="22"/>
          <w:szCs w:val="22"/>
          <w:lang w:val="es-ES"/>
        </w:rPr>
      </w:pPr>
    </w:p>
    <w:p w14:paraId="1E66A6AB" w14:textId="77777777" w:rsidR="001B5186" w:rsidRDefault="001B5186" w:rsidP="00C72A3F">
      <w:pPr>
        <w:tabs>
          <w:tab w:val="left" w:pos="1440"/>
          <w:tab w:val="left" w:pos="3060"/>
        </w:tabs>
        <w:jc w:val="center"/>
        <w:rPr>
          <w:rFonts w:ascii="Arial" w:hAnsi="Arial" w:cs="Arial"/>
          <w:b/>
          <w:smallCaps/>
          <w:sz w:val="22"/>
          <w:szCs w:val="22"/>
          <w:lang w:val="es-ES"/>
        </w:rPr>
      </w:pPr>
    </w:p>
    <w:p w14:paraId="4FCD333B" w14:textId="77777777" w:rsidR="00DC4215" w:rsidRDefault="00DC4215" w:rsidP="00C72A3F">
      <w:pPr>
        <w:tabs>
          <w:tab w:val="left" w:pos="1440"/>
          <w:tab w:val="left" w:pos="3060"/>
        </w:tabs>
        <w:jc w:val="center"/>
        <w:rPr>
          <w:rFonts w:ascii="Arial" w:hAnsi="Arial" w:cs="Arial"/>
          <w:b/>
          <w:smallCaps/>
          <w:sz w:val="22"/>
          <w:szCs w:val="22"/>
          <w:lang w:val="es-ES"/>
        </w:rPr>
      </w:pPr>
    </w:p>
    <w:p w14:paraId="58247D29" w14:textId="77777777" w:rsidR="00DC4215" w:rsidRDefault="00DC4215" w:rsidP="00C72A3F">
      <w:pPr>
        <w:tabs>
          <w:tab w:val="left" w:pos="1440"/>
          <w:tab w:val="left" w:pos="3060"/>
        </w:tabs>
        <w:jc w:val="center"/>
        <w:rPr>
          <w:rFonts w:ascii="Arial" w:hAnsi="Arial" w:cs="Arial"/>
          <w:b/>
          <w:smallCaps/>
          <w:sz w:val="22"/>
          <w:szCs w:val="22"/>
          <w:lang w:val="es-ES"/>
        </w:rPr>
      </w:pPr>
    </w:p>
    <w:p w14:paraId="6E83AD05" w14:textId="77777777" w:rsidR="00DC4215" w:rsidRDefault="00DC4215" w:rsidP="00C72A3F">
      <w:pPr>
        <w:tabs>
          <w:tab w:val="left" w:pos="1440"/>
          <w:tab w:val="left" w:pos="3060"/>
        </w:tabs>
        <w:jc w:val="center"/>
        <w:rPr>
          <w:rFonts w:ascii="Arial" w:hAnsi="Arial" w:cs="Arial"/>
          <w:b/>
          <w:smallCaps/>
          <w:sz w:val="22"/>
          <w:szCs w:val="22"/>
          <w:lang w:val="es-ES"/>
        </w:rPr>
      </w:pPr>
    </w:p>
    <w:p w14:paraId="5C461B13" w14:textId="77777777" w:rsidR="00DC4215" w:rsidRDefault="00DC4215" w:rsidP="00C72A3F">
      <w:pPr>
        <w:tabs>
          <w:tab w:val="left" w:pos="1440"/>
          <w:tab w:val="left" w:pos="3060"/>
        </w:tabs>
        <w:jc w:val="center"/>
        <w:rPr>
          <w:rFonts w:ascii="Arial" w:hAnsi="Arial" w:cs="Arial"/>
          <w:b/>
          <w:smallCaps/>
          <w:sz w:val="22"/>
          <w:szCs w:val="22"/>
          <w:lang w:val="es-ES"/>
        </w:rPr>
      </w:pPr>
    </w:p>
    <w:p w14:paraId="32BB1046" w14:textId="77777777" w:rsidR="00DC4215" w:rsidRPr="003070FB" w:rsidRDefault="00DC4215" w:rsidP="00C72A3F">
      <w:pPr>
        <w:tabs>
          <w:tab w:val="left" w:pos="1440"/>
          <w:tab w:val="left" w:pos="3060"/>
        </w:tabs>
        <w:jc w:val="center"/>
        <w:rPr>
          <w:rFonts w:ascii="Arial" w:hAnsi="Arial" w:cs="Arial"/>
          <w:b/>
          <w:smallCaps/>
          <w:sz w:val="22"/>
          <w:szCs w:val="22"/>
          <w:lang w:val="es-ES"/>
        </w:rPr>
      </w:pPr>
    </w:p>
    <w:p w14:paraId="18B01B1C" w14:textId="77777777" w:rsidR="001B5186" w:rsidRPr="006A5060" w:rsidRDefault="00E33094" w:rsidP="00C72A3F">
      <w:pPr>
        <w:tabs>
          <w:tab w:val="left" w:pos="1440"/>
          <w:tab w:val="left" w:pos="3060"/>
        </w:tabs>
        <w:jc w:val="center"/>
        <w:rPr>
          <w:rFonts w:ascii="Arial" w:hAnsi="Arial" w:cs="Arial"/>
          <w:b/>
          <w:smallCaps/>
          <w:sz w:val="28"/>
          <w:szCs w:val="28"/>
          <w:lang w:val="es-ES"/>
        </w:rPr>
      </w:pPr>
      <w:r w:rsidRPr="006A5060">
        <w:rPr>
          <w:rFonts w:ascii="Arial" w:hAnsi="Arial" w:cs="Arial"/>
          <w:b/>
          <w:smallCaps/>
          <w:sz w:val="28"/>
          <w:szCs w:val="28"/>
          <w:lang w:val="es-ES"/>
        </w:rPr>
        <w:t>ECUADOR</w:t>
      </w:r>
    </w:p>
    <w:p w14:paraId="0A823EC7" w14:textId="77777777" w:rsidR="001B5186" w:rsidRPr="003070FB" w:rsidRDefault="001B5186" w:rsidP="00C72A3F">
      <w:pPr>
        <w:tabs>
          <w:tab w:val="left" w:pos="1440"/>
          <w:tab w:val="left" w:pos="3060"/>
        </w:tabs>
        <w:jc w:val="center"/>
        <w:rPr>
          <w:rFonts w:ascii="Arial" w:hAnsi="Arial" w:cs="Arial"/>
          <w:b/>
          <w:smallCaps/>
          <w:sz w:val="22"/>
          <w:szCs w:val="22"/>
          <w:lang w:val="es-ES"/>
        </w:rPr>
      </w:pPr>
    </w:p>
    <w:p w14:paraId="0777C984" w14:textId="77777777" w:rsidR="001B5186" w:rsidRPr="003070FB" w:rsidRDefault="001B5186" w:rsidP="00C72A3F">
      <w:pPr>
        <w:tabs>
          <w:tab w:val="left" w:pos="1440"/>
          <w:tab w:val="left" w:pos="3060"/>
        </w:tabs>
        <w:jc w:val="center"/>
        <w:rPr>
          <w:rFonts w:ascii="Arial" w:hAnsi="Arial" w:cs="Arial"/>
          <w:b/>
          <w:smallCaps/>
          <w:sz w:val="22"/>
          <w:szCs w:val="22"/>
          <w:lang w:val="es-ES"/>
        </w:rPr>
      </w:pPr>
    </w:p>
    <w:p w14:paraId="43208133" w14:textId="77777777" w:rsidR="00091D11" w:rsidRPr="006A5060" w:rsidRDefault="006D01D1" w:rsidP="00C72A3F">
      <w:pPr>
        <w:tabs>
          <w:tab w:val="left" w:pos="1440"/>
          <w:tab w:val="left" w:pos="3060"/>
        </w:tabs>
        <w:jc w:val="center"/>
        <w:rPr>
          <w:rFonts w:ascii="Arial" w:hAnsi="Arial" w:cs="Arial"/>
          <w:b/>
          <w:smallCaps/>
          <w:sz w:val="28"/>
          <w:szCs w:val="28"/>
          <w:lang w:val="es-ES"/>
        </w:rPr>
      </w:pPr>
      <w:r w:rsidRPr="006A5060">
        <w:rPr>
          <w:rFonts w:ascii="Arial" w:hAnsi="Arial" w:cs="Arial"/>
          <w:b/>
          <w:smallCaps/>
          <w:sz w:val="28"/>
          <w:szCs w:val="28"/>
          <w:lang w:val="es-ES"/>
        </w:rPr>
        <w:t>P</w:t>
      </w:r>
      <w:r w:rsidR="008D0059" w:rsidRPr="006A5060">
        <w:rPr>
          <w:rFonts w:ascii="Arial" w:hAnsi="Arial" w:cs="Arial"/>
          <w:b/>
          <w:smallCaps/>
          <w:sz w:val="28"/>
          <w:szCs w:val="28"/>
          <w:lang w:val="es-ES"/>
        </w:rPr>
        <w:t xml:space="preserve">lan </w:t>
      </w:r>
      <w:r w:rsidRPr="006A5060">
        <w:rPr>
          <w:rFonts w:ascii="Arial" w:hAnsi="Arial" w:cs="Arial"/>
          <w:b/>
          <w:smallCaps/>
          <w:sz w:val="28"/>
          <w:szCs w:val="28"/>
          <w:lang w:val="es-ES"/>
        </w:rPr>
        <w:t xml:space="preserve">de </w:t>
      </w:r>
      <w:r w:rsidR="008D0059" w:rsidRPr="006A5060">
        <w:rPr>
          <w:rFonts w:ascii="Arial" w:hAnsi="Arial" w:cs="Arial"/>
          <w:b/>
          <w:smallCaps/>
          <w:sz w:val="28"/>
          <w:szCs w:val="28"/>
          <w:lang w:val="es-ES"/>
        </w:rPr>
        <w:t>Inversiones en</w:t>
      </w:r>
    </w:p>
    <w:p w14:paraId="0AFACF88" w14:textId="77777777" w:rsidR="00725830" w:rsidRPr="00725830" w:rsidRDefault="00725830" w:rsidP="00725830">
      <w:pPr>
        <w:tabs>
          <w:tab w:val="left" w:pos="1440"/>
          <w:tab w:val="left" w:pos="3060"/>
        </w:tabs>
        <w:jc w:val="center"/>
        <w:rPr>
          <w:rFonts w:ascii="Arial" w:hAnsi="Arial" w:cs="Arial"/>
          <w:b/>
          <w:smallCaps/>
          <w:sz w:val="28"/>
          <w:szCs w:val="28"/>
          <w:lang w:val="es-ES"/>
        </w:rPr>
      </w:pPr>
      <w:r w:rsidRPr="00725830">
        <w:rPr>
          <w:rFonts w:ascii="Arial" w:hAnsi="Arial" w:cs="Arial"/>
          <w:b/>
          <w:smallCaps/>
          <w:sz w:val="28"/>
          <w:szCs w:val="28"/>
          <w:lang w:val="es-ES"/>
        </w:rPr>
        <w:t>apoyo al avance del cambio de la matriz energética del ecuador</w:t>
      </w:r>
    </w:p>
    <w:p w14:paraId="697AD80A" w14:textId="77777777" w:rsidR="003B6D39" w:rsidRPr="003070FB" w:rsidRDefault="003B6D39" w:rsidP="00C72A3F">
      <w:pPr>
        <w:tabs>
          <w:tab w:val="left" w:pos="1440"/>
          <w:tab w:val="left" w:pos="3060"/>
        </w:tabs>
        <w:jc w:val="center"/>
        <w:rPr>
          <w:rFonts w:ascii="Arial" w:hAnsi="Arial" w:cs="Arial"/>
          <w:b/>
          <w:smallCaps/>
          <w:sz w:val="22"/>
          <w:szCs w:val="22"/>
          <w:lang w:val="es-ES"/>
        </w:rPr>
      </w:pPr>
    </w:p>
    <w:p w14:paraId="6E214043" w14:textId="77777777" w:rsidR="001B5186" w:rsidRPr="003070FB" w:rsidRDefault="008D0059" w:rsidP="00C72A3F">
      <w:pPr>
        <w:tabs>
          <w:tab w:val="left" w:pos="1440"/>
          <w:tab w:val="left" w:pos="3060"/>
        </w:tabs>
        <w:jc w:val="center"/>
        <w:rPr>
          <w:rFonts w:ascii="Arial" w:hAnsi="Arial" w:cs="Arial"/>
          <w:b/>
          <w:smallCaps/>
          <w:sz w:val="22"/>
          <w:szCs w:val="22"/>
          <w:lang w:val="es-ES"/>
        </w:rPr>
      </w:pPr>
      <w:r>
        <w:rPr>
          <w:rFonts w:ascii="Arial" w:hAnsi="Arial" w:cs="Arial"/>
          <w:b/>
          <w:smallCaps/>
          <w:sz w:val="22"/>
          <w:szCs w:val="22"/>
          <w:lang w:val="es-ES"/>
        </w:rPr>
        <w:t>(EC-L1</w:t>
      </w:r>
      <w:r w:rsidR="00725830">
        <w:rPr>
          <w:rFonts w:ascii="Arial" w:hAnsi="Arial" w:cs="Arial"/>
          <w:b/>
          <w:smallCaps/>
          <w:sz w:val="22"/>
          <w:szCs w:val="22"/>
          <w:lang w:val="es-ES"/>
        </w:rPr>
        <w:t>223</w:t>
      </w:r>
      <w:r w:rsidR="006D01D1" w:rsidRPr="003070FB">
        <w:rPr>
          <w:rFonts w:ascii="Arial" w:hAnsi="Arial" w:cs="Arial"/>
          <w:b/>
          <w:smallCaps/>
          <w:sz w:val="22"/>
          <w:szCs w:val="22"/>
          <w:lang w:val="es-ES"/>
        </w:rPr>
        <w:t>)</w:t>
      </w:r>
    </w:p>
    <w:p w14:paraId="4C7E7480" w14:textId="77777777" w:rsidR="001B5186" w:rsidRDefault="001B5186" w:rsidP="00C72A3F">
      <w:pPr>
        <w:pStyle w:val="Newpage"/>
        <w:rPr>
          <w:rFonts w:ascii="Arial" w:hAnsi="Arial"/>
          <w:b w:val="0"/>
          <w:caps/>
          <w:smallCaps w:val="0"/>
          <w:sz w:val="22"/>
          <w:szCs w:val="22"/>
          <w:lang w:val="es-ES"/>
        </w:rPr>
      </w:pPr>
    </w:p>
    <w:p w14:paraId="2B900F86" w14:textId="77777777" w:rsidR="00B4298D" w:rsidRDefault="00B4298D" w:rsidP="00C72A3F">
      <w:pPr>
        <w:pStyle w:val="Newpage"/>
        <w:rPr>
          <w:rFonts w:ascii="Arial" w:hAnsi="Arial"/>
          <w:b w:val="0"/>
          <w:caps/>
          <w:smallCaps w:val="0"/>
          <w:sz w:val="22"/>
          <w:szCs w:val="22"/>
          <w:lang w:val="es-ES"/>
        </w:rPr>
      </w:pPr>
    </w:p>
    <w:p w14:paraId="359A9F76" w14:textId="77777777" w:rsidR="00B4298D" w:rsidRDefault="00B4298D" w:rsidP="00C72A3F">
      <w:pPr>
        <w:pStyle w:val="Newpage"/>
        <w:rPr>
          <w:rFonts w:ascii="Arial" w:hAnsi="Arial"/>
          <w:b w:val="0"/>
          <w:caps/>
          <w:smallCaps w:val="0"/>
          <w:sz w:val="22"/>
          <w:szCs w:val="22"/>
          <w:lang w:val="es-ES"/>
        </w:rPr>
      </w:pPr>
    </w:p>
    <w:p w14:paraId="306F9C97" w14:textId="77777777" w:rsidR="00B4298D" w:rsidRPr="003070FB" w:rsidRDefault="00B4298D" w:rsidP="00C72A3F">
      <w:pPr>
        <w:pStyle w:val="Newpage"/>
        <w:rPr>
          <w:rFonts w:ascii="Arial" w:hAnsi="Arial"/>
          <w:b w:val="0"/>
          <w:caps/>
          <w:smallCaps w:val="0"/>
          <w:sz w:val="22"/>
          <w:szCs w:val="22"/>
          <w:lang w:val="es-ES"/>
        </w:rPr>
      </w:pPr>
    </w:p>
    <w:p w14:paraId="0166F200" w14:textId="77777777" w:rsidR="001B5186" w:rsidRPr="003070FB" w:rsidRDefault="001B5186" w:rsidP="00C72A3F">
      <w:pPr>
        <w:tabs>
          <w:tab w:val="left" w:pos="1440"/>
          <w:tab w:val="left" w:pos="3060"/>
        </w:tabs>
        <w:jc w:val="center"/>
        <w:rPr>
          <w:rFonts w:ascii="Arial" w:hAnsi="Arial" w:cs="Arial"/>
          <w:smallCaps/>
          <w:sz w:val="22"/>
          <w:szCs w:val="22"/>
          <w:lang w:val="es-ES"/>
        </w:rPr>
      </w:pPr>
    </w:p>
    <w:p w14:paraId="2E17140F" w14:textId="77777777" w:rsidR="001B5186" w:rsidRPr="006A5060" w:rsidRDefault="006D01D1" w:rsidP="00C72A3F">
      <w:pPr>
        <w:jc w:val="center"/>
        <w:rPr>
          <w:rFonts w:ascii="Arial" w:hAnsi="Arial" w:cs="Arial"/>
          <w:b/>
          <w:szCs w:val="24"/>
        </w:rPr>
      </w:pPr>
      <w:r w:rsidRPr="006A5060">
        <w:rPr>
          <w:rFonts w:ascii="Arial" w:hAnsi="Arial" w:cs="Arial"/>
          <w:b/>
          <w:szCs w:val="24"/>
        </w:rPr>
        <w:t>Plan de Monitoreo y Evaluación</w:t>
      </w:r>
    </w:p>
    <w:p w14:paraId="0D646C0F" w14:textId="77777777" w:rsidR="001B5186" w:rsidRPr="003070FB" w:rsidRDefault="001B5186" w:rsidP="00120AA6">
      <w:pPr>
        <w:pStyle w:val="Listavistosa-nfasis11"/>
        <w:ind w:left="1080"/>
        <w:jc w:val="both"/>
        <w:rPr>
          <w:rFonts w:ascii="Arial" w:hAnsi="Arial" w:cs="Arial"/>
          <w:b/>
          <w:smallCaps/>
          <w:lang w:val="es-ES"/>
        </w:rPr>
      </w:pPr>
    </w:p>
    <w:p w14:paraId="5F809D60" w14:textId="77777777" w:rsidR="001B5186" w:rsidRPr="003070FB" w:rsidRDefault="001B5186" w:rsidP="003070FB">
      <w:pPr>
        <w:pStyle w:val="Listavistosa-nfasis11"/>
        <w:ind w:left="1080"/>
        <w:jc w:val="both"/>
        <w:rPr>
          <w:rFonts w:ascii="Arial" w:hAnsi="Arial" w:cs="Arial"/>
          <w:b/>
          <w:lang w:val="es-ES"/>
        </w:rPr>
      </w:pPr>
    </w:p>
    <w:p w14:paraId="7A4CF006" w14:textId="77777777" w:rsidR="001B5186" w:rsidRPr="003070FB" w:rsidRDefault="001B5186" w:rsidP="003070FB">
      <w:pPr>
        <w:pStyle w:val="Listavistosa-nfasis11"/>
        <w:ind w:left="1080"/>
        <w:jc w:val="both"/>
        <w:rPr>
          <w:rFonts w:ascii="Arial" w:hAnsi="Arial" w:cs="Arial"/>
          <w:b/>
          <w:lang w:val="es-ES"/>
        </w:rPr>
      </w:pPr>
    </w:p>
    <w:p w14:paraId="7A90E962" w14:textId="77777777" w:rsidR="001B5186" w:rsidRPr="003070FB" w:rsidRDefault="001B5186" w:rsidP="003070FB">
      <w:pPr>
        <w:pStyle w:val="Listavistosa-nfasis11"/>
        <w:ind w:left="1080"/>
        <w:jc w:val="both"/>
        <w:rPr>
          <w:rFonts w:ascii="Arial" w:hAnsi="Arial" w:cs="Arial"/>
          <w:b/>
          <w:lang w:val="es-ES"/>
        </w:rPr>
      </w:pPr>
    </w:p>
    <w:p w14:paraId="7CC49D18" w14:textId="77777777" w:rsidR="001B5186" w:rsidRPr="003070FB" w:rsidRDefault="001B5186" w:rsidP="003070FB">
      <w:pPr>
        <w:pStyle w:val="Listavistosa-nfasis11"/>
        <w:ind w:left="1080"/>
        <w:jc w:val="both"/>
        <w:rPr>
          <w:rFonts w:ascii="Arial" w:hAnsi="Arial" w:cs="Arial"/>
          <w:b/>
          <w:lang w:val="es-ES"/>
        </w:rPr>
      </w:pPr>
    </w:p>
    <w:p w14:paraId="5F84D739" w14:textId="77777777" w:rsidR="001B5186" w:rsidRPr="003070FB" w:rsidRDefault="001B5186" w:rsidP="003070FB">
      <w:pPr>
        <w:pStyle w:val="Listavistosa-nfasis11"/>
        <w:ind w:left="1080"/>
        <w:jc w:val="both"/>
        <w:rPr>
          <w:rFonts w:ascii="Arial" w:hAnsi="Arial" w:cs="Arial"/>
          <w:b/>
          <w:lang w:val="es-ES"/>
        </w:rPr>
      </w:pPr>
    </w:p>
    <w:p w14:paraId="25848D52" w14:textId="77777777" w:rsidR="001B5186" w:rsidRPr="003070FB" w:rsidRDefault="001B5186" w:rsidP="003070FB">
      <w:pPr>
        <w:pStyle w:val="Listavistosa-nfasis11"/>
        <w:ind w:left="1080"/>
        <w:jc w:val="both"/>
        <w:rPr>
          <w:rFonts w:ascii="Arial" w:hAnsi="Arial" w:cs="Arial"/>
          <w:b/>
          <w:lang w:val="es-ES"/>
        </w:rPr>
      </w:pPr>
    </w:p>
    <w:p w14:paraId="7D01D8CE" w14:textId="77777777" w:rsidR="001B5186" w:rsidRPr="003070FB" w:rsidRDefault="001B5186" w:rsidP="003070FB">
      <w:pPr>
        <w:pStyle w:val="Listavistosa-nfasis11"/>
        <w:ind w:left="1080"/>
        <w:jc w:val="both"/>
        <w:rPr>
          <w:rFonts w:ascii="Arial" w:hAnsi="Arial" w:cs="Arial"/>
          <w:b/>
          <w:lang w:val="es-ES"/>
        </w:rPr>
      </w:pPr>
    </w:p>
    <w:p w14:paraId="22F23DB2" w14:textId="77777777" w:rsidR="005F31FE" w:rsidRPr="006A5060" w:rsidRDefault="006D01D1" w:rsidP="003070FB">
      <w:pPr>
        <w:pStyle w:val="Textode"/>
        <w:pBdr>
          <w:top w:val="single" w:sz="4" w:space="1" w:color="auto"/>
          <w:left w:val="single" w:sz="4" w:space="4" w:color="auto"/>
          <w:bottom w:val="single" w:sz="4" w:space="1" w:color="auto"/>
          <w:right w:val="single" w:sz="4" w:space="4" w:color="auto"/>
        </w:pBdr>
        <w:tabs>
          <w:tab w:val="left" w:pos="1440"/>
        </w:tabs>
        <w:ind w:left="720"/>
        <w:jc w:val="both"/>
        <w:rPr>
          <w:rFonts w:ascii="Arial" w:hAnsi="Arial" w:cs="Arial"/>
          <w:sz w:val="20"/>
          <w:szCs w:val="20"/>
        </w:rPr>
      </w:pPr>
      <w:r w:rsidRPr="006A5060">
        <w:rPr>
          <w:rFonts w:ascii="Arial" w:hAnsi="Arial" w:cs="Arial"/>
          <w:sz w:val="20"/>
          <w:szCs w:val="20"/>
        </w:rPr>
        <w:t>Este documento fue preparado por el Equipo de Proyecto compuesto por:</w:t>
      </w:r>
      <w:r w:rsidR="003070FB" w:rsidRPr="006A5060">
        <w:rPr>
          <w:rFonts w:ascii="Arial" w:hAnsi="Arial" w:cs="Arial"/>
          <w:sz w:val="20"/>
          <w:szCs w:val="20"/>
        </w:rPr>
        <w:t xml:space="preserve"> </w:t>
      </w:r>
      <w:r w:rsidR="00A23CBB" w:rsidRPr="00A23CBB">
        <w:rPr>
          <w:rFonts w:ascii="Arial" w:hAnsi="Arial" w:cs="Arial"/>
          <w:sz w:val="20"/>
          <w:szCs w:val="20"/>
          <w:lang w:val="es-ES_tradnl"/>
        </w:rPr>
        <w:t>Carlos B. Echeverría (ENE/CEC) Jefe de Equipo; Natacha Marzolf (INE/ENE) Jefe de Equipo Alterno; Roberto Aiello; Jes</w:t>
      </w:r>
      <w:r w:rsidR="00E57081">
        <w:rPr>
          <w:rFonts w:ascii="Arial" w:hAnsi="Arial" w:cs="Arial"/>
          <w:sz w:val="20"/>
          <w:szCs w:val="20"/>
          <w:lang w:val="es-ES_tradnl"/>
        </w:rPr>
        <w:t>ú</w:t>
      </w:r>
      <w:r w:rsidR="00A23CBB" w:rsidRPr="00A23CBB">
        <w:rPr>
          <w:rFonts w:ascii="Arial" w:hAnsi="Arial" w:cs="Arial"/>
          <w:sz w:val="20"/>
          <w:szCs w:val="20"/>
          <w:lang w:val="es-ES_tradnl"/>
        </w:rPr>
        <w:t xml:space="preserve">s Tejeda; Misa Haratsu; Juan Carlos Cárdenas y Stephanie Suber (INE/ENE); María Julia Molina; Pablo Daza (CAN/CEC); Betina </w:t>
      </w:r>
      <w:proofErr w:type="spellStart"/>
      <w:r w:rsidR="00A23CBB" w:rsidRPr="00A23CBB">
        <w:rPr>
          <w:rFonts w:ascii="Arial" w:hAnsi="Arial" w:cs="Arial"/>
          <w:sz w:val="20"/>
          <w:szCs w:val="20"/>
          <w:lang w:val="es-ES_tradnl"/>
        </w:rPr>
        <w:t>Henning</w:t>
      </w:r>
      <w:proofErr w:type="spellEnd"/>
      <w:r w:rsidR="00A23CBB" w:rsidRPr="00A23CBB">
        <w:rPr>
          <w:rFonts w:ascii="Arial" w:hAnsi="Arial" w:cs="Arial"/>
          <w:sz w:val="20"/>
          <w:szCs w:val="20"/>
          <w:lang w:val="es-ES_tradnl"/>
        </w:rPr>
        <w:t xml:space="preserve"> (LEG/SGO); Francisco Echeverría y Marcela Hidrovo (FMP/CEC); Heleno Barbosa (ORP/PTR); Andrea Monje (SCL/GDI) y Roberto Leal (VPS/ESG).  </w:t>
      </w:r>
    </w:p>
    <w:p w14:paraId="7B3A0C3D" w14:textId="77777777" w:rsidR="00B87A39" w:rsidRPr="003070FB" w:rsidRDefault="00B87A39" w:rsidP="003070FB">
      <w:pPr>
        <w:pStyle w:val="Listavistosa-nfasis11"/>
        <w:ind w:left="1080"/>
        <w:jc w:val="both"/>
        <w:rPr>
          <w:rFonts w:ascii="Arial" w:hAnsi="Arial" w:cs="Arial"/>
          <w:smallCaps/>
          <w:lang w:val="es-ES"/>
        </w:rPr>
      </w:pPr>
    </w:p>
    <w:p w14:paraId="6FE85DF6" w14:textId="77777777" w:rsidR="00B87A39" w:rsidRPr="003070FB" w:rsidRDefault="00B87A39" w:rsidP="003070FB">
      <w:pPr>
        <w:pStyle w:val="Listavistosa-nfasis11"/>
        <w:ind w:left="1080"/>
        <w:jc w:val="both"/>
        <w:rPr>
          <w:rFonts w:ascii="Arial" w:hAnsi="Arial" w:cs="Arial"/>
          <w:smallCaps/>
          <w:lang w:val="es-ES"/>
        </w:rPr>
        <w:sectPr w:rsidR="00B87A39" w:rsidRPr="003070FB" w:rsidSect="00722062">
          <w:headerReference w:type="default" r:id="rId8"/>
          <w:footerReference w:type="even" r:id="rId9"/>
          <w:footerReference w:type="default" r:id="rId10"/>
          <w:type w:val="continuous"/>
          <w:pgSz w:w="12240" w:h="15840" w:code="1"/>
          <w:pgMar w:top="720" w:right="1440" w:bottom="1440" w:left="720" w:header="720" w:footer="720" w:gutter="0"/>
          <w:cols w:space="720"/>
          <w:vAlign w:val="both"/>
          <w:docGrid w:linePitch="360"/>
        </w:sectPr>
      </w:pPr>
    </w:p>
    <w:p w14:paraId="16912F1F" w14:textId="77777777" w:rsidR="00F94273" w:rsidRPr="003070FB" w:rsidRDefault="00F94273" w:rsidP="003070FB">
      <w:pPr>
        <w:jc w:val="both"/>
        <w:rPr>
          <w:rFonts w:ascii="Arial" w:eastAsia="Calibri" w:hAnsi="Arial" w:cs="Arial"/>
          <w:spacing w:val="0"/>
          <w:sz w:val="22"/>
          <w:szCs w:val="22"/>
          <w:lang w:val="es-ES"/>
        </w:rPr>
      </w:pPr>
    </w:p>
    <w:p w14:paraId="5FB8B5EC" w14:textId="77777777" w:rsidR="00DA31DE" w:rsidRPr="003070FB" w:rsidRDefault="00DA31DE" w:rsidP="003070FB">
      <w:pPr>
        <w:pStyle w:val="TOCHeading"/>
        <w:spacing w:before="0" w:line="240" w:lineRule="auto"/>
        <w:jc w:val="both"/>
        <w:rPr>
          <w:rFonts w:ascii="Arial" w:hAnsi="Arial" w:cs="Arial"/>
          <w:sz w:val="22"/>
          <w:szCs w:val="22"/>
          <w:lang w:val="es-ES"/>
        </w:rPr>
      </w:pPr>
    </w:p>
    <w:sdt>
      <w:sdtPr>
        <w:rPr>
          <w:rFonts w:ascii="Arial" w:eastAsia="Times New Roman" w:hAnsi="Arial" w:cs="Arial"/>
          <w:b w:val="0"/>
          <w:bCs w:val="0"/>
          <w:color w:val="auto"/>
          <w:spacing w:val="-3"/>
          <w:sz w:val="22"/>
          <w:szCs w:val="22"/>
          <w:lang w:val="es-ES_tradnl"/>
        </w:rPr>
        <w:id w:val="1666286894"/>
        <w:docPartObj>
          <w:docPartGallery w:val="Table of Contents"/>
          <w:docPartUnique/>
        </w:docPartObj>
      </w:sdtPr>
      <w:sdtEndPr>
        <w:rPr>
          <w:noProof/>
        </w:rPr>
      </w:sdtEndPr>
      <w:sdtContent>
        <w:p w14:paraId="54549C18" w14:textId="77777777" w:rsidR="00F94273" w:rsidRPr="006A5060" w:rsidRDefault="00F94273" w:rsidP="003070FB">
          <w:pPr>
            <w:pStyle w:val="TOCHeading"/>
            <w:spacing w:before="0" w:line="240" w:lineRule="auto"/>
            <w:jc w:val="both"/>
            <w:rPr>
              <w:rFonts w:ascii="Arial" w:hAnsi="Arial" w:cs="Arial"/>
              <w:sz w:val="22"/>
              <w:szCs w:val="22"/>
            </w:rPr>
          </w:pPr>
          <w:proofErr w:type="spellStart"/>
          <w:r w:rsidRPr="006A5060">
            <w:rPr>
              <w:rFonts w:ascii="Arial" w:hAnsi="Arial" w:cs="Arial"/>
              <w:sz w:val="22"/>
              <w:szCs w:val="22"/>
            </w:rPr>
            <w:t>Tabla</w:t>
          </w:r>
          <w:proofErr w:type="spellEnd"/>
          <w:r w:rsidRPr="006A5060">
            <w:rPr>
              <w:rFonts w:ascii="Arial" w:hAnsi="Arial" w:cs="Arial"/>
              <w:sz w:val="22"/>
              <w:szCs w:val="22"/>
            </w:rPr>
            <w:t xml:space="preserve"> de </w:t>
          </w:r>
          <w:proofErr w:type="spellStart"/>
          <w:r w:rsidRPr="006A5060">
            <w:rPr>
              <w:rFonts w:ascii="Arial" w:hAnsi="Arial" w:cs="Arial"/>
              <w:sz w:val="22"/>
              <w:szCs w:val="22"/>
            </w:rPr>
            <w:t>Contenido</w:t>
          </w:r>
          <w:proofErr w:type="spellEnd"/>
        </w:p>
        <w:p w14:paraId="31D2A961" w14:textId="60CE889A" w:rsidR="006D3E6E" w:rsidRDefault="00F94273">
          <w:pPr>
            <w:pStyle w:val="TOC1"/>
            <w:rPr>
              <w:rFonts w:asciiTheme="minorHAnsi" w:eastAsiaTheme="minorEastAsia" w:hAnsiTheme="minorHAnsi" w:cstheme="minorBidi"/>
              <w:smallCaps w:val="0"/>
              <w:spacing w:val="0"/>
              <w:sz w:val="22"/>
              <w:szCs w:val="22"/>
              <w:lang w:val="en-US"/>
            </w:rPr>
          </w:pPr>
          <w:r w:rsidRPr="006A5060">
            <w:rPr>
              <w:rFonts w:ascii="Arial" w:hAnsi="Arial" w:cs="Arial"/>
              <w:sz w:val="22"/>
              <w:szCs w:val="22"/>
            </w:rPr>
            <w:fldChar w:fldCharType="begin"/>
          </w:r>
          <w:r w:rsidRPr="006A5060">
            <w:rPr>
              <w:rFonts w:ascii="Arial" w:hAnsi="Arial" w:cs="Arial"/>
              <w:sz w:val="22"/>
              <w:szCs w:val="22"/>
            </w:rPr>
            <w:instrText xml:space="preserve"> TOC \o "1-3" \h \z \u </w:instrText>
          </w:r>
          <w:r w:rsidRPr="006A5060">
            <w:rPr>
              <w:rFonts w:ascii="Arial" w:hAnsi="Arial" w:cs="Arial"/>
              <w:sz w:val="22"/>
              <w:szCs w:val="22"/>
            </w:rPr>
            <w:fldChar w:fldCharType="separate"/>
          </w:r>
          <w:hyperlink w:anchor="_Toc491518985" w:history="1">
            <w:r w:rsidR="006D3E6E" w:rsidRPr="00A64FF7">
              <w:rPr>
                <w:rStyle w:val="Hyperlink"/>
                <w:rFonts w:ascii="Arial" w:hAnsi="Arial" w:cs="Arial"/>
              </w:rPr>
              <w:t>I.</w:t>
            </w:r>
            <w:r w:rsidR="006D3E6E">
              <w:rPr>
                <w:rFonts w:asciiTheme="minorHAnsi" w:eastAsiaTheme="minorEastAsia" w:hAnsiTheme="minorHAnsi" w:cstheme="minorBidi"/>
                <w:smallCaps w:val="0"/>
                <w:spacing w:val="0"/>
                <w:sz w:val="22"/>
                <w:szCs w:val="22"/>
                <w:lang w:val="en-US"/>
              </w:rPr>
              <w:tab/>
            </w:r>
            <w:r w:rsidR="006D3E6E" w:rsidRPr="00A64FF7">
              <w:rPr>
                <w:rStyle w:val="Hyperlink"/>
                <w:rFonts w:ascii="Arial" w:hAnsi="Arial" w:cs="Arial"/>
              </w:rPr>
              <w:t>Introducción</w:t>
            </w:r>
            <w:r w:rsidR="006D3E6E">
              <w:rPr>
                <w:webHidden/>
              </w:rPr>
              <w:tab/>
            </w:r>
            <w:r w:rsidR="006D3E6E">
              <w:rPr>
                <w:webHidden/>
              </w:rPr>
              <w:fldChar w:fldCharType="begin"/>
            </w:r>
            <w:r w:rsidR="006D3E6E">
              <w:rPr>
                <w:webHidden/>
              </w:rPr>
              <w:instrText xml:space="preserve"> PAGEREF _Toc491518985 \h </w:instrText>
            </w:r>
            <w:r w:rsidR="006D3E6E">
              <w:rPr>
                <w:webHidden/>
              </w:rPr>
            </w:r>
            <w:r w:rsidR="006D3E6E">
              <w:rPr>
                <w:webHidden/>
              </w:rPr>
              <w:fldChar w:fldCharType="separate"/>
            </w:r>
            <w:r w:rsidR="006D3E6E">
              <w:rPr>
                <w:webHidden/>
              </w:rPr>
              <w:t>3</w:t>
            </w:r>
            <w:r w:rsidR="006D3E6E">
              <w:rPr>
                <w:webHidden/>
              </w:rPr>
              <w:fldChar w:fldCharType="end"/>
            </w:r>
          </w:hyperlink>
        </w:p>
        <w:p w14:paraId="79B8B412" w14:textId="6E3B0ECF" w:rsidR="006D3E6E" w:rsidRDefault="00863148">
          <w:pPr>
            <w:pStyle w:val="TOC1"/>
            <w:rPr>
              <w:rFonts w:asciiTheme="minorHAnsi" w:eastAsiaTheme="minorEastAsia" w:hAnsiTheme="minorHAnsi" w:cstheme="minorBidi"/>
              <w:smallCaps w:val="0"/>
              <w:spacing w:val="0"/>
              <w:sz w:val="22"/>
              <w:szCs w:val="22"/>
              <w:lang w:val="en-US"/>
            </w:rPr>
          </w:pPr>
          <w:hyperlink w:anchor="_Toc491518986" w:history="1">
            <w:r w:rsidR="006D3E6E" w:rsidRPr="00A64FF7">
              <w:rPr>
                <w:rStyle w:val="Hyperlink"/>
                <w:rFonts w:ascii="Arial" w:hAnsi="Arial" w:cs="Arial"/>
              </w:rPr>
              <w:t>II.</w:t>
            </w:r>
            <w:r w:rsidR="006D3E6E">
              <w:rPr>
                <w:rFonts w:asciiTheme="minorHAnsi" w:eastAsiaTheme="minorEastAsia" w:hAnsiTheme="minorHAnsi" w:cstheme="minorBidi"/>
                <w:smallCaps w:val="0"/>
                <w:spacing w:val="0"/>
                <w:sz w:val="22"/>
                <w:szCs w:val="22"/>
                <w:lang w:val="en-US"/>
              </w:rPr>
              <w:tab/>
            </w:r>
            <w:r w:rsidR="006D3E6E" w:rsidRPr="00A64FF7">
              <w:rPr>
                <w:rStyle w:val="Hyperlink"/>
                <w:rFonts w:ascii="Arial" w:hAnsi="Arial" w:cs="Arial"/>
              </w:rPr>
              <w:t>Monitoreo</w:t>
            </w:r>
            <w:r w:rsidR="006D3E6E">
              <w:rPr>
                <w:webHidden/>
              </w:rPr>
              <w:tab/>
            </w:r>
            <w:r w:rsidR="006D3E6E">
              <w:rPr>
                <w:webHidden/>
              </w:rPr>
              <w:fldChar w:fldCharType="begin"/>
            </w:r>
            <w:r w:rsidR="006D3E6E">
              <w:rPr>
                <w:webHidden/>
              </w:rPr>
              <w:instrText xml:space="preserve"> PAGEREF _Toc491518986 \h </w:instrText>
            </w:r>
            <w:r w:rsidR="006D3E6E">
              <w:rPr>
                <w:webHidden/>
              </w:rPr>
            </w:r>
            <w:r w:rsidR="006D3E6E">
              <w:rPr>
                <w:webHidden/>
              </w:rPr>
              <w:fldChar w:fldCharType="separate"/>
            </w:r>
            <w:r w:rsidR="006D3E6E">
              <w:rPr>
                <w:webHidden/>
              </w:rPr>
              <w:t>5</w:t>
            </w:r>
            <w:r w:rsidR="006D3E6E">
              <w:rPr>
                <w:webHidden/>
              </w:rPr>
              <w:fldChar w:fldCharType="end"/>
            </w:r>
          </w:hyperlink>
        </w:p>
        <w:p w14:paraId="3DE11279" w14:textId="52F00E95" w:rsidR="006D3E6E" w:rsidRDefault="00863148">
          <w:pPr>
            <w:pStyle w:val="TOC1"/>
            <w:rPr>
              <w:rFonts w:asciiTheme="minorHAnsi" w:eastAsiaTheme="minorEastAsia" w:hAnsiTheme="minorHAnsi" w:cstheme="minorBidi"/>
              <w:smallCaps w:val="0"/>
              <w:spacing w:val="0"/>
              <w:sz w:val="22"/>
              <w:szCs w:val="22"/>
              <w:lang w:val="en-US"/>
            </w:rPr>
          </w:pPr>
          <w:hyperlink w:anchor="_Toc491518987" w:history="1">
            <w:r w:rsidR="006D3E6E" w:rsidRPr="00A64FF7">
              <w:rPr>
                <w:rStyle w:val="Hyperlink"/>
                <w:rFonts w:ascii="Arial" w:hAnsi="Arial" w:cs="Arial"/>
                <w:lang w:val="es-ES"/>
              </w:rPr>
              <w:t>Tabla 1. Indicadores de Producto por Componente</w:t>
            </w:r>
            <w:r w:rsidR="006D3E6E">
              <w:rPr>
                <w:webHidden/>
              </w:rPr>
              <w:tab/>
            </w:r>
            <w:r w:rsidR="006D3E6E">
              <w:rPr>
                <w:webHidden/>
              </w:rPr>
              <w:fldChar w:fldCharType="begin"/>
            </w:r>
            <w:r w:rsidR="006D3E6E">
              <w:rPr>
                <w:webHidden/>
              </w:rPr>
              <w:instrText xml:space="preserve"> PAGEREF _Toc491518987 \h </w:instrText>
            </w:r>
            <w:r w:rsidR="006D3E6E">
              <w:rPr>
                <w:webHidden/>
              </w:rPr>
            </w:r>
            <w:r w:rsidR="006D3E6E">
              <w:rPr>
                <w:webHidden/>
              </w:rPr>
              <w:fldChar w:fldCharType="separate"/>
            </w:r>
            <w:r w:rsidR="006D3E6E">
              <w:rPr>
                <w:webHidden/>
              </w:rPr>
              <w:t>5</w:t>
            </w:r>
            <w:r w:rsidR="006D3E6E">
              <w:rPr>
                <w:webHidden/>
              </w:rPr>
              <w:fldChar w:fldCharType="end"/>
            </w:r>
          </w:hyperlink>
        </w:p>
        <w:p w14:paraId="7E8E7037" w14:textId="342E2005" w:rsidR="006D3E6E" w:rsidRDefault="00863148">
          <w:pPr>
            <w:pStyle w:val="TOC1"/>
            <w:rPr>
              <w:rFonts w:asciiTheme="minorHAnsi" w:eastAsiaTheme="minorEastAsia" w:hAnsiTheme="minorHAnsi" w:cstheme="minorBidi"/>
              <w:smallCaps w:val="0"/>
              <w:spacing w:val="0"/>
              <w:sz w:val="22"/>
              <w:szCs w:val="22"/>
              <w:lang w:val="en-US"/>
            </w:rPr>
          </w:pPr>
          <w:hyperlink w:anchor="_Toc491518988" w:history="1">
            <w:r w:rsidR="006D3E6E" w:rsidRPr="00A64FF7">
              <w:rPr>
                <w:rStyle w:val="Hyperlink"/>
                <w:rFonts w:ascii="Arial" w:hAnsi="Arial" w:cs="Arial"/>
                <w:lang w:val="es-ES"/>
              </w:rPr>
              <w:t>Instrumentos para el Monitoreo de los Indicadores y Recopilación de Datos</w:t>
            </w:r>
            <w:r w:rsidR="006D3E6E">
              <w:rPr>
                <w:webHidden/>
              </w:rPr>
              <w:tab/>
            </w:r>
            <w:r w:rsidR="006D3E6E">
              <w:rPr>
                <w:webHidden/>
              </w:rPr>
              <w:fldChar w:fldCharType="begin"/>
            </w:r>
            <w:r w:rsidR="006D3E6E">
              <w:rPr>
                <w:webHidden/>
              </w:rPr>
              <w:instrText xml:space="preserve"> PAGEREF _Toc491518988 \h </w:instrText>
            </w:r>
            <w:r w:rsidR="006D3E6E">
              <w:rPr>
                <w:webHidden/>
              </w:rPr>
            </w:r>
            <w:r w:rsidR="006D3E6E">
              <w:rPr>
                <w:webHidden/>
              </w:rPr>
              <w:fldChar w:fldCharType="separate"/>
            </w:r>
            <w:r w:rsidR="006D3E6E">
              <w:rPr>
                <w:webHidden/>
              </w:rPr>
              <w:t>9</w:t>
            </w:r>
            <w:r w:rsidR="006D3E6E">
              <w:rPr>
                <w:webHidden/>
              </w:rPr>
              <w:fldChar w:fldCharType="end"/>
            </w:r>
          </w:hyperlink>
        </w:p>
        <w:p w14:paraId="3973DA07" w14:textId="3A8FE4AA" w:rsidR="006D3E6E" w:rsidRDefault="00863148">
          <w:pPr>
            <w:pStyle w:val="TOC1"/>
            <w:rPr>
              <w:rFonts w:asciiTheme="minorHAnsi" w:eastAsiaTheme="minorEastAsia" w:hAnsiTheme="minorHAnsi" w:cstheme="minorBidi"/>
              <w:smallCaps w:val="0"/>
              <w:spacing w:val="0"/>
              <w:sz w:val="22"/>
              <w:szCs w:val="22"/>
              <w:lang w:val="en-US"/>
            </w:rPr>
          </w:pPr>
          <w:hyperlink w:anchor="_Toc491518989" w:history="1">
            <w:r w:rsidR="006D3E6E" w:rsidRPr="00A64FF7">
              <w:rPr>
                <w:rStyle w:val="Hyperlink"/>
                <w:rFonts w:ascii="Arial" w:hAnsi="Arial" w:cs="Arial"/>
                <w:lang w:val="es-ES"/>
              </w:rPr>
              <w:t>2.6</w:t>
            </w:r>
            <w:r w:rsidR="006D3E6E">
              <w:rPr>
                <w:rFonts w:asciiTheme="minorHAnsi" w:eastAsiaTheme="minorEastAsia" w:hAnsiTheme="minorHAnsi" w:cstheme="minorBidi"/>
                <w:smallCaps w:val="0"/>
                <w:spacing w:val="0"/>
                <w:sz w:val="22"/>
                <w:szCs w:val="22"/>
                <w:lang w:val="en-US"/>
              </w:rPr>
              <w:tab/>
            </w:r>
            <w:r w:rsidR="006D3E6E" w:rsidRPr="00A64FF7">
              <w:rPr>
                <w:rStyle w:val="Hyperlink"/>
                <w:rFonts w:ascii="Arial" w:hAnsi="Arial" w:cs="Arial"/>
                <w:lang w:val="es-ES"/>
              </w:rPr>
              <w:t>Plan de Ejecución de Proyecto (PEP).</w:t>
            </w:r>
            <w:r w:rsidR="006D3E6E">
              <w:rPr>
                <w:webHidden/>
              </w:rPr>
              <w:tab/>
            </w:r>
            <w:r w:rsidR="006D3E6E">
              <w:rPr>
                <w:webHidden/>
              </w:rPr>
              <w:fldChar w:fldCharType="begin"/>
            </w:r>
            <w:r w:rsidR="006D3E6E">
              <w:rPr>
                <w:webHidden/>
              </w:rPr>
              <w:instrText xml:space="preserve"> PAGEREF _Toc491518989 \h </w:instrText>
            </w:r>
            <w:r w:rsidR="006D3E6E">
              <w:rPr>
                <w:webHidden/>
              </w:rPr>
            </w:r>
            <w:r w:rsidR="006D3E6E">
              <w:rPr>
                <w:webHidden/>
              </w:rPr>
              <w:fldChar w:fldCharType="separate"/>
            </w:r>
            <w:r w:rsidR="006D3E6E">
              <w:rPr>
                <w:webHidden/>
              </w:rPr>
              <w:t>9</w:t>
            </w:r>
            <w:r w:rsidR="006D3E6E">
              <w:rPr>
                <w:webHidden/>
              </w:rPr>
              <w:fldChar w:fldCharType="end"/>
            </w:r>
          </w:hyperlink>
        </w:p>
        <w:p w14:paraId="2C8015B0" w14:textId="61FACAEB" w:rsidR="006D3E6E" w:rsidRDefault="00863148">
          <w:pPr>
            <w:pStyle w:val="TOC1"/>
            <w:rPr>
              <w:rFonts w:asciiTheme="minorHAnsi" w:eastAsiaTheme="minorEastAsia" w:hAnsiTheme="minorHAnsi" w:cstheme="minorBidi"/>
              <w:smallCaps w:val="0"/>
              <w:spacing w:val="0"/>
              <w:sz w:val="22"/>
              <w:szCs w:val="22"/>
              <w:lang w:val="en-US"/>
            </w:rPr>
          </w:pPr>
          <w:hyperlink w:anchor="_Toc491518990" w:history="1">
            <w:r w:rsidR="006D3E6E" w:rsidRPr="00A64FF7">
              <w:rPr>
                <w:rStyle w:val="Hyperlink"/>
                <w:rFonts w:ascii="Arial" w:hAnsi="Arial" w:cs="Arial"/>
                <w:lang w:val="es-ES"/>
              </w:rPr>
              <w:t>2.7</w:t>
            </w:r>
            <w:r w:rsidR="006D3E6E">
              <w:rPr>
                <w:rFonts w:asciiTheme="minorHAnsi" w:eastAsiaTheme="minorEastAsia" w:hAnsiTheme="minorHAnsi" w:cstheme="minorBidi"/>
                <w:smallCaps w:val="0"/>
                <w:spacing w:val="0"/>
                <w:sz w:val="22"/>
                <w:szCs w:val="22"/>
                <w:lang w:val="en-US"/>
              </w:rPr>
              <w:tab/>
            </w:r>
            <w:r w:rsidR="006D3E6E" w:rsidRPr="00A64FF7">
              <w:rPr>
                <w:rStyle w:val="Hyperlink"/>
                <w:rFonts w:ascii="Arial" w:hAnsi="Arial" w:cs="Arial"/>
                <w:lang w:val="es-ES"/>
              </w:rPr>
              <w:t>Plan Operativo Anual (POA).</w:t>
            </w:r>
            <w:r w:rsidR="006D3E6E">
              <w:rPr>
                <w:webHidden/>
              </w:rPr>
              <w:tab/>
            </w:r>
            <w:r w:rsidR="006D3E6E">
              <w:rPr>
                <w:webHidden/>
              </w:rPr>
              <w:fldChar w:fldCharType="begin"/>
            </w:r>
            <w:r w:rsidR="006D3E6E">
              <w:rPr>
                <w:webHidden/>
              </w:rPr>
              <w:instrText xml:space="preserve"> PAGEREF _Toc491518990 \h </w:instrText>
            </w:r>
            <w:r w:rsidR="006D3E6E">
              <w:rPr>
                <w:webHidden/>
              </w:rPr>
            </w:r>
            <w:r w:rsidR="006D3E6E">
              <w:rPr>
                <w:webHidden/>
              </w:rPr>
              <w:fldChar w:fldCharType="separate"/>
            </w:r>
            <w:r w:rsidR="006D3E6E">
              <w:rPr>
                <w:webHidden/>
              </w:rPr>
              <w:t>9</w:t>
            </w:r>
            <w:r w:rsidR="006D3E6E">
              <w:rPr>
                <w:webHidden/>
              </w:rPr>
              <w:fldChar w:fldCharType="end"/>
            </w:r>
          </w:hyperlink>
        </w:p>
        <w:p w14:paraId="48CCBDEE" w14:textId="14C9732F" w:rsidR="006D3E6E" w:rsidRDefault="00863148">
          <w:pPr>
            <w:pStyle w:val="TOC1"/>
            <w:rPr>
              <w:rFonts w:asciiTheme="minorHAnsi" w:eastAsiaTheme="minorEastAsia" w:hAnsiTheme="minorHAnsi" w:cstheme="minorBidi"/>
              <w:smallCaps w:val="0"/>
              <w:spacing w:val="0"/>
              <w:sz w:val="22"/>
              <w:szCs w:val="22"/>
              <w:lang w:val="en-US"/>
            </w:rPr>
          </w:pPr>
          <w:hyperlink w:anchor="_Toc491518991" w:history="1">
            <w:r w:rsidR="006D3E6E" w:rsidRPr="00A64FF7">
              <w:rPr>
                <w:rStyle w:val="Hyperlink"/>
                <w:rFonts w:ascii="Arial" w:hAnsi="Arial" w:cs="Arial"/>
                <w:lang w:val="es-ES"/>
              </w:rPr>
              <w:t>2.10</w:t>
            </w:r>
            <w:r w:rsidR="006D3E6E">
              <w:rPr>
                <w:rFonts w:asciiTheme="minorHAnsi" w:eastAsiaTheme="minorEastAsia" w:hAnsiTheme="minorHAnsi" w:cstheme="minorBidi"/>
                <w:smallCaps w:val="0"/>
                <w:spacing w:val="0"/>
                <w:sz w:val="22"/>
                <w:szCs w:val="22"/>
                <w:lang w:val="en-US"/>
              </w:rPr>
              <w:tab/>
            </w:r>
            <w:r w:rsidR="006D3E6E" w:rsidRPr="00A64FF7">
              <w:rPr>
                <w:rStyle w:val="Hyperlink"/>
                <w:rFonts w:ascii="Arial" w:hAnsi="Arial" w:cs="Arial"/>
                <w:lang w:val="es-ES"/>
              </w:rPr>
              <w:t>Plan de Adquisiciones (PA).</w:t>
            </w:r>
            <w:r w:rsidR="006D3E6E">
              <w:rPr>
                <w:webHidden/>
              </w:rPr>
              <w:tab/>
            </w:r>
            <w:r w:rsidR="006D3E6E">
              <w:rPr>
                <w:webHidden/>
              </w:rPr>
              <w:fldChar w:fldCharType="begin"/>
            </w:r>
            <w:r w:rsidR="006D3E6E">
              <w:rPr>
                <w:webHidden/>
              </w:rPr>
              <w:instrText xml:space="preserve"> PAGEREF _Toc491518991 \h </w:instrText>
            </w:r>
            <w:r w:rsidR="006D3E6E">
              <w:rPr>
                <w:webHidden/>
              </w:rPr>
            </w:r>
            <w:r w:rsidR="006D3E6E">
              <w:rPr>
                <w:webHidden/>
              </w:rPr>
              <w:fldChar w:fldCharType="separate"/>
            </w:r>
            <w:r w:rsidR="006D3E6E">
              <w:rPr>
                <w:webHidden/>
              </w:rPr>
              <w:t>9</w:t>
            </w:r>
            <w:r w:rsidR="006D3E6E">
              <w:rPr>
                <w:webHidden/>
              </w:rPr>
              <w:fldChar w:fldCharType="end"/>
            </w:r>
          </w:hyperlink>
        </w:p>
        <w:p w14:paraId="719F27C1" w14:textId="5024FADD" w:rsidR="006D3E6E" w:rsidRDefault="00863148">
          <w:pPr>
            <w:pStyle w:val="TOC1"/>
            <w:rPr>
              <w:rFonts w:asciiTheme="minorHAnsi" w:eastAsiaTheme="minorEastAsia" w:hAnsiTheme="minorHAnsi" w:cstheme="minorBidi"/>
              <w:smallCaps w:val="0"/>
              <w:spacing w:val="0"/>
              <w:sz w:val="22"/>
              <w:szCs w:val="22"/>
              <w:lang w:val="en-US"/>
            </w:rPr>
          </w:pPr>
          <w:hyperlink w:anchor="_Toc491518992" w:history="1">
            <w:r w:rsidR="006D3E6E" w:rsidRPr="00A64FF7">
              <w:rPr>
                <w:rStyle w:val="Hyperlink"/>
                <w:rFonts w:ascii="Arial" w:hAnsi="Arial" w:cs="Arial"/>
                <w:lang w:val="es-ES"/>
              </w:rPr>
              <w:t>Presentación de Informes</w:t>
            </w:r>
            <w:r w:rsidR="006D3E6E">
              <w:rPr>
                <w:webHidden/>
              </w:rPr>
              <w:tab/>
            </w:r>
            <w:r w:rsidR="006D3E6E">
              <w:rPr>
                <w:webHidden/>
              </w:rPr>
              <w:fldChar w:fldCharType="begin"/>
            </w:r>
            <w:r w:rsidR="006D3E6E">
              <w:rPr>
                <w:webHidden/>
              </w:rPr>
              <w:instrText xml:space="preserve"> PAGEREF _Toc491518992 \h </w:instrText>
            </w:r>
            <w:r w:rsidR="006D3E6E">
              <w:rPr>
                <w:webHidden/>
              </w:rPr>
            </w:r>
            <w:r w:rsidR="006D3E6E">
              <w:rPr>
                <w:webHidden/>
              </w:rPr>
              <w:fldChar w:fldCharType="separate"/>
            </w:r>
            <w:r w:rsidR="006D3E6E">
              <w:rPr>
                <w:webHidden/>
              </w:rPr>
              <w:t>10</w:t>
            </w:r>
            <w:r w:rsidR="006D3E6E">
              <w:rPr>
                <w:webHidden/>
              </w:rPr>
              <w:fldChar w:fldCharType="end"/>
            </w:r>
          </w:hyperlink>
        </w:p>
        <w:p w14:paraId="01C4FE38" w14:textId="69BC9885" w:rsidR="006D3E6E" w:rsidRDefault="00863148">
          <w:pPr>
            <w:pStyle w:val="TOC1"/>
            <w:rPr>
              <w:rFonts w:asciiTheme="minorHAnsi" w:eastAsiaTheme="minorEastAsia" w:hAnsiTheme="minorHAnsi" w:cstheme="minorBidi"/>
              <w:smallCaps w:val="0"/>
              <w:spacing w:val="0"/>
              <w:sz w:val="22"/>
              <w:szCs w:val="22"/>
              <w:lang w:val="en-US"/>
            </w:rPr>
          </w:pPr>
          <w:hyperlink w:anchor="_Toc491518993" w:history="1">
            <w:r w:rsidR="006D3E6E" w:rsidRPr="00A64FF7">
              <w:rPr>
                <w:rStyle w:val="Hyperlink"/>
                <w:rFonts w:ascii="Arial" w:hAnsi="Arial" w:cs="Arial"/>
                <w:lang w:val="es-ES"/>
              </w:rPr>
              <w:t>Coordinación, Plan de Trabajo y Presupuesto del Monitoreo</w:t>
            </w:r>
            <w:r w:rsidR="006D3E6E">
              <w:rPr>
                <w:webHidden/>
              </w:rPr>
              <w:tab/>
            </w:r>
            <w:r w:rsidR="006D3E6E">
              <w:rPr>
                <w:webHidden/>
              </w:rPr>
              <w:fldChar w:fldCharType="begin"/>
            </w:r>
            <w:r w:rsidR="006D3E6E">
              <w:rPr>
                <w:webHidden/>
              </w:rPr>
              <w:instrText xml:space="preserve"> PAGEREF _Toc491518993 \h </w:instrText>
            </w:r>
            <w:r w:rsidR="006D3E6E">
              <w:rPr>
                <w:webHidden/>
              </w:rPr>
            </w:r>
            <w:r w:rsidR="006D3E6E">
              <w:rPr>
                <w:webHidden/>
              </w:rPr>
              <w:fldChar w:fldCharType="separate"/>
            </w:r>
            <w:r w:rsidR="006D3E6E">
              <w:rPr>
                <w:webHidden/>
              </w:rPr>
              <w:t>11</w:t>
            </w:r>
            <w:r w:rsidR="006D3E6E">
              <w:rPr>
                <w:webHidden/>
              </w:rPr>
              <w:fldChar w:fldCharType="end"/>
            </w:r>
          </w:hyperlink>
        </w:p>
        <w:p w14:paraId="7D595B6B" w14:textId="1C147A75" w:rsidR="006D3E6E" w:rsidRDefault="00863148">
          <w:pPr>
            <w:pStyle w:val="TOC1"/>
            <w:rPr>
              <w:rFonts w:asciiTheme="minorHAnsi" w:eastAsiaTheme="minorEastAsia" w:hAnsiTheme="minorHAnsi" w:cstheme="minorBidi"/>
              <w:smallCaps w:val="0"/>
              <w:spacing w:val="0"/>
              <w:sz w:val="22"/>
              <w:szCs w:val="22"/>
              <w:lang w:val="en-US"/>
            </w:rPr>
          </w:pPr>
          <w:hyperlink w:anchor="_Toc491518994" w:history="1">
            <w:r w:rsidR="006D3E6E" w:rsidRPr="00A64FF7">
              <w:rPr>
                <w:rStyle w:val="Hyperlink"/>
                <w:rFonts w:ascii="Arial" w:hAnsi="Arial" w:cs="Arial"/>
                <w:lang w:val="es-ES"/>
              </w:rPr>
              <w:t>Tabla 2. Monitoreo - Plan de Trabajo y Presupuesto</w:t>
            </w:r>
            <w:r w:rsidR="006D3E6E">
              <w:rPr>
                <w:webHidden/>
              </w:rPr>
              <w:tab/>
            </w:r>
            <w:r w:rsidR="006D3E6E">
              <w:rPr>
                <w:webHidden/>
              </w:rPr>
              <w:fldChar w:fldCharType="begin"/>
            </w:r>
            <w:r w:rsidR="006D3E6E">
              <w:rPr>
                <w:webHidden/>
              </w:rPr>
              <w:instrText xml:space="preserve"> PAGEREF _Toc491518994 \h </w:instrText>
            </w:r>
            <w:r w:rsidR="006D3E6E">
              <w:rPr>
                <w:webHidden/>
              </w:rPr>
            </w:r>
            <w:r w:rsidR="006D3E6E">
              <w:rPr>
                <w:webHidden/>
              </w:rPr>
              <w:fldChar w:fldCharType="separate"/>
            </w:r>
            <w:r w:rsidR="006D3E6E">
              <w:rPr>
                <w:webHidden/>
              </w:rPr>
              <w:t>12</w:t>
            </w:r>
            <w:r w:rsidR="006D3E6E">
              <w:rPr>
                <w:webHidden/>
              </w:rPr>
              <w:fldChar w:fldCharType="end"/>
            </w:r>
          </w:hyperlink>
        </w:p>
        <w:p w14:paraId="68151719" w14:textId="1668E49A" w:rsidR="006D3E6E" w:rsidRDefault="00863148">
          <w:pPr>
            <w:pStyle w:val="TOC1"/>
            <w:rPr>
              <w:rFonts w:asciiTheme="minorHAnsi" w:eastAsiaTheme="minorEastAsia" w:hAnsiTheme="minorHAnsi" w:cstheme="minorBidi"/>
              <w:smallCaps w:val="0"/>
              <w:spacing w:val="0"/>
              <w:sz w:val="22"/>
              <w:szCs w:val="22"/>
              <w:lang w:val="en-US"/>
            </w:rPr>
          </w:pPr>
          <w:hyperlink w:anchor="_Toc491518995" w:history="1">
            <w:r w:rsidR="006D3E6E" w:rsidRPr="00A64FF7">
              <w:rPr>
                <w:rStyle w:val="Hyperlink"/>
                <w:rFonts w:ascii="Arial" w:hAnsi="Arial" w:cs="Arial"/>
              </w:rPr>
              <w:t>III.</w:t>
            </w:r>
            <w:r w:rsidR="006D3E6E">
              <w:rPr>
                <w:rFonts w:asciiTheme="minorHAnsi" w:eastAsiaTheme="minorEastAsia" w:hAnsiTheme="minorHAnsi" w:cstheme="minorBidi"/>
                <w:smallCaps w:val="0"/>
                <w:spacing w:val="0"/>
                <w:sz w:val="22"/>
                <w:szCs w:val="22"/>
                <w:lang w:val="en-US"/>
              </w:rPr>
              <w:tab/>
            </w:r>
            <w:r w:rsidR="006D3E6E" w:rsidRPr="00A64FF7">
              <w:rPr>
                <w:rStyle w:val="Hyperlink"/>
                <w:rFonts w:ascii="Arial" w:hAnsi="Arial" w:cs="Arial"/>
              </w:rPr>
              <w:t>Evaluación</w:t>
            </w:r>
            <w:r w:rsidR="006D3E6E">
              <w:rPr>
                <w:webHidden/>
              </w:rPr>
              <w:tab/>
            </w:r>
            <w:r w:rsidR="006D3E6E">
              <w:rPr>
                <w:webHidden/>
              </w:rPr>
              <w:fldChar w:fldCharType="begin"/>
            </w:r>
            <w:r w:rsidR="006D3E6E">
              <w:rPr>
                <w:webHidden/>
              </w:rPr>
              <w:instrText xml:space="preserve"> PAGEREF _Toc491518995 \h </w:instrText>
            </w:r>
            <w:r w:rsidR="006D3E6E">
              <w:rPr>
                <w:webHidden/>
              </w:rPr>
            </w:r>
            <w:r w:rsidR="006D3E6E">
              <w:rPr>
                <w:webHidden/>
              </w:rPr>
              <w:fldChar w:fldCharType="separate"/>
            </w:r>
            <w:r w:rsidR="006D3E6E">
              <w:rPr>
                <w:webHidden/>
              </w:rPr>
              <w:t>13</w:t>
            </w:r>
            <w:r w:rsidR="006D3E6E">
              <w:rPr>
                <w:webHidden/>
              </w:rPr>
              <w:fldChar w:fldCharType="end"/>
            </w:r>
          </w:hyperlink>
        </w:p>
        <w:p w14:paraId="0C241B56" w14:textId="518D7B02" w:rsidR="006D3E6E" w:rsidRDefault="00863148">
          <w:pPr>
            <w:pStyle w:val="TOC1"/>
            <w:rPr>
              <w:rFonts w:asciiTheme="minorHAnsi" w:eastAsiaTheme="minorEastAsia" w:hAnsiTheme="minorHAnsi" w:cstheme="minorBidi"/>
              <w:smallCaps w:val="0"/>
              <w:spacing w:val="0"/>
              <w:sz w:val="22"/>
              <w:szCs w:val="22"/>
              <w:lang w:val="en-US"/>
            </w:rPr>
          </w:pPr>
          <w:hyperlink w:anchor="_Toc491518996" w:history="1">
            <w:r w:rsidR="006D3E6E" w:rsidRPr="00A64FF7">
              <w:rPr>
                <w:rStyle w:val="Hyperlink"/>
                <w:rFonts w:ascii="Arial" w:hAnsi="Arial" w:cs="Arial"/>
                <w:lang w:val="es-ES"/>
              </w:rPr>
              <w:t>Principales Preguntas de Evaluación</w:t>
            </w:r>
            <w:r w:rsidR="006D3E6E">
              <w:rPr>
                <w:webHidden/>
              </w:rPr>
              <w:tab/>
            </w:r>
            <w:r w:rsidR="006D3E6E">
              <w:rPr>
                <w:webHidden/>
              </w:rPr>
              <w:fldChar w:fldCharType="begin"/>
            </w:r>
            <w:r w:rsidR="006D3E6E">
              <w:rPr>
                <w:webHidden/>
              </w:rPr>
              <w:instrText xml:space="preserve"> PAGEREF _Toc491518996 \h </w:instrText>
            </w:r>
            <w:r w:rsidR="006D3E6E">
              <w:rPr>
                <w:webHidden/>
              </w:rPr>
            </w:r>
            <w:r w:rsidR="006D3E6E">
              <w:rPr>
                <w:webHidden/>
              </w:rPr>
              <w:fldChar w:fldCharType="separate"/>
            </w:r>
            <w:r w:rsidR="006D3E6E">
              <w:rPr>
                <w:webHidden/>
              </w:rPr>
              <w:t>13</w:t>
            </w:r>
            <w:r w:rsidR="006D3E6E">
              <w:rPr>
                <w:webHidden/>
              </w:rPr>
              <w:fldChar w:fldCharType="end"/>
            </w:r>
          </w:hyperlink>
        </w:p>
        <w:p w14:paraId="60397261" w14:textId="4EA584A9" w:rsidR="006D3E6E" w:rsidRDefault="00863148">
          <w:pPr>
            <w:pStyle w:val="TOC1"/>
            <w:rPr>
              <w:rFonts w:asciiTheme="minorHAnsi" w:eastAsiaTheme="minorEastAsia" w:hAnsiTheme="minorHAnsi" w:cstheme="minorBidi"/>
              <w:smallCaps w:val="0"/>
              <w:spacing w:val="0"/>
              <w:sz w:val="22"/>
              <w:szCs w:val="22"/>
              <w:lang w:val="en-US"/>
            </w:rPr>
          </w:pPr>
          <w:hyperlink w:anchor="_Toc491518997" w:history="1">
            <w:r w:rsidR="006D3E6E" w:rsidRPr="00A64FF7">
              <w:rPr>
                <w:rStyle w:val="Hyperlink"/>
                <w:rFonts w:ascii="Arial" w:hAnsi="Arial" w:cs="Arial"/>
                <w:lang w:val="es-ES"/>
              </w:rPr>
              <w:t>Metodología de Evaluación de Resultados</w:t>
            </w:r>
            <w:r w:rsidR="006D3E6E">
              <w:rPr>
                <w:webHidden/>
              </w:rPr>
              <w:tab/>
            </w:r>
            <w:r w:rsidR="006D3E6E">
              <w:rPr>
                <w:webHidden/>
              </w:rPr>
              <w:fldChar w:fldCharType="begin"/>
            </w:r>
            <w:r w:rsidR="006D3E6E">
              <w:rPr>
                <w:webHidden/>
              </w:rPr>
              <w:instrText xml:space="preserve"> PAGEREF _Toc491518997 \h </w:instrText>
            </w:r>
            <w:r w:rsidR="006D3E6E">
              <w:rPr>
                <w:webHidden/>
              </w:rPr>
            </w:r>
            <w:r w:rsidR="006D3E6E">
              <w:rPr>
                <w:webHidden/>
              </w:rPr>
              <w:fldChar w:fldCharType="separate"/>
            </w:r>
            <w:r w:rsidR="006D3E6E">
              <w:rPr>
                <w:webHidden/>
              </w:rPr>
              <w:t>13</w:t>
            </w:r>
            <w:r w:rsidR="006D3E6E">
              <w:rPr>
                <w:webHidden/>
              </w:rPr>
              <w:fldChar w:fldCharType="end"/>
            </w:r>
          </w:hyperlink>
        </w:p>
        <w:p w14:paraId="16E5DFAA" w14:textId="07796FCD" w:rsidR="006D3E6E" w:rsidRDefault="00863148">
          <w:pPr>
            <w:pStyle w:val="TOC1"/>
            <w:rPr>
              <w:rFonts w:asciiTheme="minorHAnsi" w:eastAsiaTheme="minorEastAsia" w:hAnsiTheme="minorHAnsi" w:cstheme="minorBidi"/>
              <w:smallCaps w:val="0"/>
              <w:spacing w:val="0"/>
              <w:sz w:val="22"/>
              <w:szCs w:val="22"/>
              <w:lang w:val="en-US"/>
            </w:rPr>
          </w:pPr>
          <w:hyperlink w:anchor="_Toc491518998" w:history="1">
            <w:r w:rsidR="006D3E6E" w:rsidRPr="00A64FF7">
              <w:rPr>
                <w:rStyle w:val="Hyperlink"/>
                <w:rFonts w:ascii="Arial" w:hAnsi="Arial" w:cs="Arial"/>
                <w:lang w:val="es-ES"/>
              </w:rPr>
              <w:t>Metodología de Evaluación Económica Ex Post</w:t>
            </w:r>
            <w:r w:rsidR="006D3E6E">
              <w:rPr>
                <w:webHidden/>
              </w:rPr>
              <w:tab/>
            </w:r>
            <w:r w:rsidR="006D3E6E">
              <w:rPr>
                <w:webHidden/>
              </w:rPr>
              <w:fldChar w:fldCharType="begin"/>
            </w:r>
            <w:r w:rsidR="006D3E6E">
              <w:rPr>
                <w:webHidden/>
              </w:rPr>
              <w:instrText xml:space="preserve"> PAGEREF _Toc491518998 \h </w:instrText>
            </w:r>
            <w:r w:rsidR="006D3E6E">
              <w:rPr>
                <w:webHidden/>
              </w:rPr>
            </w:r>
            <w:r w:rsidR="006D3E6E">
              <w:rPr>
                <w:webHidden/>
              </w:rPr>
              <w:fldChar w:fldCharType="separate"/>
            </w:r>
            <w:r w:rsidR="006D3E6E">
              <w:rPr>
                <w:webHidden/>
              </w:rPr>
              <w:t>14</w:t>
            </w:r>
            <w:r w:rsidR="006D3E6E">
              <w:rPr>
                <w:webHidden/>
              </w:rPr>
              <w:fldChar w:fldCharType="end"/>
            </w:r>
          </w:hyperlink>
        </w:p>
        <w:p w14:paraId="0BC229DE" w14:textId="5AAC750F" w:rsidR="006D3E6E" w:rsidRDefault="00863148">
          <w:pPr>
            <w:pStyle w:val="TOC1"/>
            <w:rPr>
              <w:rFonts w:asciiTheme="minorHAnsi" w:eastAsiaTheme="minorEastAsia" w:hAnsiTheme="minorHAnsi" w:cstheme="minorBidi"/>
              <w:smallCaps w:val="0"/>
              <w:spacing w:val="0"/>
              <w:sz w:val="22"/>
              <w:szCs w:val="22"/>
              <w:lang w:val="en-US"/>
            </w:rPr>
          </w:pPr>
          <w:hyperlink w:anchor="_Toc491518999" w:history="1">
            <w:r w:rsidR="006D3E6E" w:rsidRPr="00A64FF7">
              <w:rPr>
                <w:rStyle w:val="Hyperlink"/>
                <w:rFonts w:ascii="Arial" w:hAnsi="Arial" w:cs="Arial"/>
                <w:lang w:val="es-ES"/>
              </w:rPr>
              <w:t>Principales Indicadores de Resultados</w:t>
            </w:r>
            <w:r w:rsidR="006D3E6E">
              <w:rPr>
                <w:webHidden/>
              </w:rPr>
              <w:tab/>
            </w:r>
            <w:r w:rsidR="006D3E6E">
              <w:rPr>
                <w:webHidden/>
              </w:rPr>
              <w:fldChar w:fldCharType="begin"/>
            </w:r>
            <w:r w:rsidR="006D3E6E">
              <w:rPr>
                <w:webHidden/>
              </w:rPr>
              <w:instrText xml:space="preserve"> PAGEREF _Toc491518999 \h </w:instrText>
            </w:r>
            <w:r w:rsidR="006D3E6E">
              <w:rPr>
                <w:webHidden/>
              </w:rPr>
            </w:r>
            <w:r w:rsidR="006D3E6E">
              <w:rPr>
                <w:webHidden/>
              </w:rPr>
              <w:fldChar w:fldCharType="separate"/>
            </w:r>
            <w:r w:rsidR="006D3E6E">
              <w:rPr>
                <w:webHidden/>
              </w:rPr>
              <w:t>16</w:t>
            </w:r>
            <w:r w:rsidR="006D3E6E">
              <w:rPr>
                <w:webHidden/>
              </w:rPr>
              <w:fldChar w:fldCharType="end"/>
            </w:r>
          </w:hyperlink>
        </w:p>
        <w:p w14:paraId="32CCEA76" w14:textId="5E54981C" w:rsidR="006D3E6E" w:rsidRDefault="00863148">
          <w:pPr>
            <w:pStyle w:val="TOC1"/>
            <w:rPr>
              <w:rFonts w:asciiTheme="minorHAnsi" w:eastAsiaTheme="minorEastAsia" w:hAnsiTheme="minorHAnsi" w:cstheme="minorBidi"/>
              <w:smallCaps w:val="0"/>
              <w:spacing w:val="0"/>
              <w:sz w:val="22"/>
              <w:szCs w:val="22"/>
              <w:lang w:val="en-US"/>
            </w:rPr>
          </w:pPr>
          <w:hyperlink w:anchor="_Toc491519000" w:history="1">
            <w:r w:rsidR="006D3E6E" w:rsidRPr="00A64FF7">
              <w:rPr>
                <w:rStyle w:val="Hyperlink"/>
                <w:rFonts w:ascii="Arial" w:hAnsi="Arial" w:cs="Arial"/>
                <w:lang w:val="es-ES"/>
              </w:rPr>
              <w:t>Información de los Resultados</w:t>
            </w:r>
            <w:r w:rsidR="006D3E6E">
              <w:rPr>
                <w:webHidden/>
              </w:rPr>
              <w:tab/>
            </w:r>
            <w:r w:rsidR="006D3E6E">
              <w:rPr>
                <w:webHidden/>
              </w:rPr>
              <w:fldChar w:fldCharType="begin"/>
            </w:r>
            <w:r w:rsidR="006D3E6E">
              <w:rPr>
                <w:webHidden/>
              </w:rPr>
              <w:instrText xml:space="preserve"> PAGEREF _Toc491519000 \h </w:instrText>
            </w:r>
            <w:r w:rsidR="006D3E6E">
              <w:rPr>
                <w:webHidden/>
              </w:rPr>
            </w:r>
            <w:r w:rsidR="006D3E6E">
              <w:rPr>
                <w:webHidden/>
              </w:rPr>
              <w:fldChar w:fldCharType="separate"/>
            </w:r>
            <w:r w:rsidR="006D3E6E">
              <w:rPr>
                <w:webHidden/>
              </w:rPr>
              <w:t>17</w:t>
            </w:r>
            <w:r w:rsidR="006D3E6E">
              <w:rPr>
                <w:webHidden/>
              </w:rPr>
              <w:fldChar w:fldCharType="end"/>
            </w:r>
          </w:hyperlink>
        </w:p>
        <w:p w14:paraId="7A4B8F46" w14:textId="039CEEEC" w:rsidR="006D3E6E" w:rsidRDefault="00863148">
          <w:pPr>
            <w:pStyle w:val="TOC1"/>
            <w:rPr>
              <w:rFonts w:asciiTheme="minorHAnsi" w:eastAsiaTheme="minorEastAsia" w:hAnsiTheme="minorHAnsi" w:cstheme="minorBidi"/>
              <w:smallCaps w:val="0"/>
              <w:spacing w:val="0"/>
              <w:sz w:val="22"/>
              <w:szCs w:val="22"/>
              <w:lang w:val="en-US"/>
            </w:rPr>
          </w:pPr>
          <w:hyperlink w:anchor="_Toc491519001" w:history="1">
            <w:r w:rsidR="006D3E6E" w:rsidRPr="00A64FF7">
              <w:rPr>
                <w:rStyle w:val="Hyperlink"/>
                <w:rFonts w:ascii="Arial" w:hAnsi="Arial" w:cs="Arial"/>
                <w:lang w:val="es-ES"/>
              </w:rPr>
              <w:t>Coordinación, Plan De Trabajo Y Presupuesto De La Evaluación</w:t>
            </w:r>
            <w:r w:rsidR="006D3E6E">
              <w:rPr>
                <w:webHidden/>
              </w:rPr>
              <w:tab/>
            </w:r>
            <w:r w:rsidR="006D3E6E">
              <w:rPr>
                <w:webHidden/>
              </w:rPr>
              <w:fldChar w:fldCharType="begin"/>
            </w:r>
            <w:r w:rsidR="006D3E6E">
              <w:rPr>
                <w:webHidden/>
              </w:rPr>
              <w:instrText xml:space="preserve"> PAGEREF _Toc491519001 \h </w:instrText>
            </w:r>
            <w:r w:rsidR="006D3E6E">
              <w:rPr>
                <w:webHidden/>
              </w:rPr>
            </w:r>
            <w:r w:rsidR="006D3E6E">
              <w:rPr>
                <w:webHidden/>
              </w:rPr>
              <w:fldChar w:fldCharType="separate"/>
            </w:r>
            <w:r w:rsidR="006D3E6E">
              <w:rPr>
                <w:webHidden/>
              </w:rPr>
              <w:t>17</w:t>
            </w:r>
            <w:r w:rsidR="006D3E6E">
              <w:rPr>
                <w:webHidden/>
              </w:rPr>
              <w:fldChar w:fldCharType="end"/>
            </w:r>
          </w:hyperlink>
        </w:p>
        <w:p w14:paraId="3FC46B8A" w14:textId="2568B8D0" w:rsidR="006D3E6E" w:rsidRDefault="00863148">
          <w:pPr>
            <w:pStyle w:val="TOC1"/>
            <w:rPr>
              <w:rFonts w:asciiTheme="minorHAnsi" w:eastAsiaTheme="minorEastAsia" w:hAnsiTheme="minorHAnsi" w:cstheme="minorBidi"/>
              <w:smallCaps w:val="0"/>
              <w:spacing w:val="0"/>
              <w:sz w:val="22"/>
              <w:szCs w:val="22"/>
              <w:lang w:val="en-US"/>
            </w:rPr>
          </w:pPr>
          <w:hyperlink w:anchor="_Toc491519002" w:history="1">
            <w:r w:rsidR="006D3E6E" w:rsidRPr="00A64FF7">
              <w:rPr>
                <w:rStyle w:val="Hyperlink"/>
                <w:rFonts w:ascii="Arial" w:hAnsi="Arial" w:cs="Arial"/>
                <w:lang w:val="es-ES"/>
              </w:rPr>
              <w:t>Tabla 4. Evaluación  - Plan de trabajo y Presupuesto</w:t>
            </w:r>
            <w:r w:rsidR="006D3E6E">
              <w:rPr>
                <w:webHidden/>
              </w:rPr>
              <w:tab/>
            </w:r>
            <w:r w:rsidR="006D3E6E">
              <w:rPr>
                <w:webHidden/>
              </w:rPr>
              <w:fldChar w:fldCharType="begin"/>
            </w:r>
            <w:r w:rsidR="006D3E6E">
              <w:rPr>
                <w:webHidden/>
              </w:rPr>
              <w:instrText xml:space="preserve"> PAGEREF _Toc491519002 \h </w:instrText>
            </w:r>
            <w:r w:rsidR="006D3E6E">
              <w:rPr>
                <w:webHidden/>
              </w:rPr>
            </w:r>
            <w:r w:rsidR="006D3E6E">
              <w:rPr>
                <w:webHidden/>
              </w:rPr>
              <w:fldChar w:fldCharType="separate"/>
            </w:r>
            <w:r w:rsidR="006D3E6E">
              <w:rPr>
                <w:webHidden/>
              </w:rPr>
              <w:t>18</w:t>
            </w:r>
            <w:r w:rsidR="006D3E6E">
              <w:rPr>
                <w:webHidden/>
              </w:rPr>
              <w:fldChar w:fldCharType="end"/>
            </w:r>
          </w:hyperlink>
        </w:p>
        <w:p w14:paraId="6D5E5164" w14:textId="7A6F6BEA" w:rsidR="006D3E6E" w:rsidRDefault="00863148">
          <w:pPr>
            <w:pStyle w:val="TOC1"/>
            <w:rPr>
              <w:rFonts w:asciiTheme="minorHAnsi" w:eastAsiaTheme="minorEastAsia" w:hAnsiTheme="minorHAnsi" w:cstheme="minorBidi"/>
              <w:smallCaps w:val="0"/>
              <w:spacing w:val="0"/>
              <w:sz w:val="22"/>
              <w:szCs w:val="22"/>
              <w:lang w:val="en-US"/>
            </w:rPr>
          </w:pPr>
          <w:hyperlink w:anchor="_Toc491519003" w:history="1">
            <w:r w:rsidR="006D3E6E" w:rsidRPr="00A64FF7">
              <w:rPr>
                <w:rStyle w:val="Hyperlink"/>
                <w:rFonts w:ascii="Arial" w:hAnsi="Arial" w:cs="Arial"/>
                <w:lang w:val="pt-BR"/>
              </w:rPr>
              <w:t>Anexo I - Metodología de Cálculo Indicador de Impacto</w:t>
            </w:r>
            <w:r w:rsidR="006D3E6E">
              <w:rPr>
                <w:webHidden/>
              </w:rPr>
              <w:tab/>
            </w:r>
            <w:r w:rsidR="006D3E6E">
              <w:rPr>
                <w:webHidden/>
              </w:rPr>
              <w:fldChar w:fldCharType="begin"/>
            </w:r>
            <w:r w:rsidR="006D3E6E">
              <w:rPr>
                <w:webHidden/>
              </w:rPr>
              <w:instrText xml:space="preserve"> PAGEREF _Toc491519003 \h </w:instrText>
            </w:r>
            <w:r w:rsidR="006D3E6E">
              <w:rPr>
                <w:webHidden/>
              </w:rPr>
            </w:r>
            <w:r w:rsidR="006D3E6E">
              <w:rPr>
                <w:webHidden/>
              </w:rPr>
              <w:fldChar w:fldCharType="separate"/>
            </w:r>
            <w:r w:rsidR="006D3E6E">
              <w:rPr>
                <w:webHidden/>
              </w:rPr>
              <w:t>20</w:t>
            </w:r>
            <w:r w:rsidR="006D3E6E">
              <w:rPr>
                <w:webHidden/>
              </w:rPr>
              <w:fldChar w:fldCharType="end"/>
            </w:r>
          </w:hyperlink>
        </w:p>
        <w:p w14:paraId="56655560" w14:textId="58EFD537" w:rsidR="006D3E6E" w:rsidRDefault="00863148">
          <w:pPr>
            <w:pStyle w:val="TOC1"/>
            <w:rPr>
              <w:rFonts w:asciiTheme="minorHAnsi" w:eastAsiaTheme="minorEastAsia" w:hAnsiTheme="minorHAnsi" w:cstheme="minorBidi"/>
              <w:smallCaps w:val="0"/>
              <w:spacing w:val="0"/>
              <w:sz w:val="22"/>
              <w:szCs w:val="22"/>
              <w:lang w:val="en-US"/>
            </w:rPr>
          </w:pPr>
          <w:hyperlink w:anchor="_Toc491519004" w:history="1">
            <w:r w:rsidR="006D3E6E" w:rsidRPr="00A64FF7">
              <w:rPr>
                <w:rStyle w:val="Hyperlink"/>
                <w:rFonts w:ascii="Arial" w:hAnsi="Arial" w:cs="Arial"/>
              </w:rPr>
              <w:t xml:space="preserve">Anexo II – Metodología de Cálculo </w:t>
            </w:r>
            <w:r w:rsidR="006D3E6E" w:rsidRPr="00A64FF7">
              <w:rPr>
                <w:rStyle w:val="Hyperlink"/>
                <w:rFonts w:ascii="Arial" w:hAnsi="Arial" w:cs="Arial"/>
                <w:lang w:val="es-CL"/>
              </w:rPr>
              <w:t>Indicadores de Calidad del Servicio Técnico</w:t>
            </w:r>
            <w:r w:rsidR="006D3E6E">
              <w:rPr>
                <w:webHidden/>
              </w:rPr>
              <w:tab/>
            </w:r>
            <w:r w:rsidR="006D3E6E">
              <w:rPr>
                <w:webHidden/>
              </w:rPr>
              <w:fldChar w:fldCharType="begin"/>
            </w:r>
            <w:r w:rsidR="006D3E6E">
              <w:rPr>
                <w:webHidden/>
              </w:rPr>
              <w:instrText xml:space="preserve"> PAGEREF _Toc491519004 \h </w:instrText>
            </w:r>
            <w:r w:rsidR="006D3E6E">
              <w:rPr>
                <w:webHidden/>
              </w:rPr>
            </w:r>
            <w:r w:rsidR="006D3E6E">
              <w:rPr>
                <w:webHidden/>
              </w:rPr>
              <w:fldChar w:fldCharType="separate"/>
            </w:r>
            <w:r w:rsidR="006D3E6E">
              <w:rPr>
                <w:webHidden/>
              </w:rPr>
              <w:t>21</w:t>
            </w:r>
            <w:r w:rsidR="006D3E6E">
              <w:rPr>
                <w:webHidden/>
              </w:rPr>
              <w:fldChar w:fldCharType="end"/>
            </w:r>
          </w:hyperlink>
        </w:p>
        <w:p w14:paraId="66F9DAB0" w14:textId="01E10D94" w:rsidR="00F94273" w:rsidRPr="003070FB" w:rsidRDefault="00F94273" w:rsidP="003070FB">
          <w:pPr>
            <w:jc w:val="both"/>
            <w:rPr>
              <w:rFonts w:ascii="Arial" w:hAnsi="Arial" w:cs="Arial"/>
              <w:sz w:val="22"/>
              <w:szCs w:val="22"/>
            </w:rPr>
          </w:pPr>
          <w:r w:rsidRPr="006A5060">
            <w:rPr>
              <w:rFonts w:ascii="Arial" w:hAnsi="Arial" w:cs="Arial"/>
              <w:b/>
              <w:bCs/>
              <w:noProof/>
              <w:sz w:val="22"/>
              <w:szCs w:val="22"/>
            </w:rPr>
            <w:fldChar w:fldCharType="end"/>
          </w:r>
        </w:p>
      </w:sdtContent>
    </w:sdt>
    <w:p w14:paraId="12DFFC47" w14:textId="77777777" w:rsidR="00E028AA" w:rsidRPr="003070FB" w:rsidRDefault="00E028AA" w:rsidP="003070FB">
      <w:pPr>
        <w:pStyle w:val="Listavistosa-nfasis11"/>
        <w:ind w:left="1080"/>
        <w:jc w:val="both"/>
        <w:rPr>
          <w:rFonts w:ascii="Arial" w:hAnsi="Arial" w:cs="Arial"/>
          <w:lang w:val="es-ES"/>
        </w:rPr>
      </w:pPr>
    </w:p>
    <w:p w14:paraId="3B91C24C" w14:textId="77777777" w:rsidR="00F94273" w:rsidRPr="003070FB" w:rsidRDefault="00F94273" w:rsidP="003070FB">
      <w:pPr>
        <w:jc w:val="both"/>
        <w:rPr>
          <w:rFonts w:ascii="Arial" w:hAnsi="Arial" w:cs="Arial"/>
          <w:sz w:val="22"/>
          <w:szCs w:val="22"/>
          <w:lang w:val="es-ES"/>
        </w:rPr>
      </w:pPr>
    </w:p>
    <w:p w14:paraId="48253AC0" w14:textId="77777777" w:rsidR="00F94273" w:rsidRPr="003070FB" w:rsidRDefault="00F94273" w:rsidP="003070FB">
      <w:pPr>
        <w:jc w:val="both"/>
        <w:rPr>
          <w:rFonts w:ascii="Arial" w:hAnsi="Arial" w:cs="Arial"/>
          <w:sz w:val="22"/>
          <w:szCs w:val="22"/>
          <w:lang w:val="es-ES"/>
        </w:rPr>
      </w:pPr>
    </w:p>
    <w:p w14:paraId="2419B6A4" w14:textId="77777777" w:rsidR="00F94273" w:rsidRPr="003070FB" w:rsidRDefault="00F94273" w:rsidP="003070FB">
      <w:pPr>
        <w:jc w:val="both"/>
        <w:rPr>
          <w:rFonts w:ascii="Arial" w:hAnsi="Arial" w:cs="Arial"/>
          <w:sz w:val="22"/>
          <w:szCs w:val="22"/>
          <w:lang w:val="es-ES"/>
        </w:rPr>
      </w:pPr>
    </w:p>
    <w:p w14:paraId="553C49D8" w14:textId="77777777" w:rsidR="00F94273" w:rsidRPr="003070FB" w:rsidRDefault="00F94273" w:rsidP="003070FB">
      <w:pPr>
        <w:pStyle w:val="TOC3"/>
        <w:jc w:val="both"/>
        <w:rPr>
          <w:rFonts w:ascii="Arial" w:hAnsi="Arial" w:cs="Arial"/>
          <w:sz w:val="22"/>
          <w:szCs w:val="22"/>
          <w:lang w:val="en-US"/>
        </w:rPr>
      </w:pPr>
    </w:p>
    <w:p w14:paraId="5B5FE010" w14:textId="77777777" w:rsidR="00F94273" w:rsidRPr="003070FB" w:rsidRDefault="00F94273" w:rsidP="003070FB">
      <w:pPr>
        <w:pStyle w:val="Listavistosa-nfasis11"/>
        <w:jc w:val="both"/>
        <w:rPr>
          <w:rFonts w:ascii="Arial" w:hAnsi="Arial" w:cs="Arial"/>
          <w:lang w:val="en-US"/>
        </w:rPr>
      </w:pPr>
    </w:p>
    <w:p w14:paraId="0EFED5CC" w14:textId="77777777" w:rsidR="00F94273" w:rsidRPr="003070FB" w:rsidRDefault="00F94273" w:rsidP="003070FB">
      <w:pPr>
        <w:pStyle w:val="Listavistosa-nfasis11"/>
        <w:jc w:val="both"/>
        <w:rPr>
          <w:rFonts w:ascii="Arial" w:hAnsi="Arial" w:cs="Arial"/>
          <w:lang w:val="en-US"/>
        </w:rPr>
      </w:pPr>
    </w:p>
    <w:p w14:paraId="36C18DC1" w14:textId="77777777" w:rsidR="00121C68" w:rsidRPr="003070FB" w:rsidRDefault="00121C68" w:rsidP="003070FB">
      <w:pPr>
        <w:jc w:val="both"/>
        <w:rPr>
          <w:rFonts w:ascii="Arial" w:hAnsi="Arial" w:cs="Arial"/>
          <w:sz w:val="22"/>
          <w:szCs w:val="22"/>
          <w:lang w:val="es-ES" w:eastAsia="es-AR"/>
        </w:rPr>
      </w:pPr>
    </w:p>
    <w:p w14:paraId="35B93777" w14:textId="77777777" w:rsidR="00121C68" w:rsidRPr="003070FB" w:rsidRDefault="00121C68" w:rsidP="003070FB">
      <w:pPr>
        <w:pStyle w:val="AutoNumpara"/>
        <w:numPr>
          <w:ilvl w:val="0"/>
          <w:numId w:val="0"/>
        </w:numPr>
        <w:ind w:left="360"/>
        <w:rPr>
          <w:rFonts w:ascii="Arial" w:hAnsi="Arial" w:cs="Arial"/>
          <w:b/>
          <w:noProof w:val="0"/>
          <w:sz w:val="22"/>
          <w:szCs w:val="22"/>
          <w:u w:val="single"/>
          <w:lang w:val="es-ES"/>
        </w:rPr>
      </w:pPr>
    </w:p>
    <w:p w14:paraId="75BDDD69" w14:textId="77777777" w:rsidR="001B5186" w:rsidRPr="003070FB" w:rsidRDefault="006D01D1" w:rsidP="003070FB">
      <w:pPr>
        <w:pStyle w:val="Listavistosa-nfasis11"/>
        <w:numPr>
          <w:ilvl w:val="1"/>
          <w:numId w:val="9"/>
        </w:numPr>
        <w:jc w:val="both"/>
        <w:rPr>
          <w:rFonts w:ascii="Arial" w:eastAsia="Arial Unicode MS" w:hAnsi="Arial" w:cs="Arial"/>
          <w:bCs/>
          <w:smallCaps/>
          <w:lang w:val="es-ES"/>
        </w:rPr>
      </w:pPr>
      <w:r w:rsidRPr="003070FB">
        <w:rPr>
          <w:rFonts w:ascii="Arial" w:eastAsia="Arial Unicode MS" w:hAnsi="Arial" w:cs="Arial"/>
          <w:bCs/>
          <w:smallCaps/>
          <w:lang w:val="es-ES"/>
        </w:rPr>
        <w:br w:type="page"/>
      </w:r>
    </w:p>
    <w:p w14:paraId="0F483289" w14:textId="77777777" w:rsidR="008F1787" w:rsidRPr="006A5060" w:rsidRDefault="006D01D1" w:rsidP="003070FB">
      <w:pPr>
        <w:pStyle w:val="Heading1"/>
        <w:jc w:val="both"/>
        <w:rPr>
          <w:rFonts w:ascii="Arial" w:hAnsi="Arial" w:cs="Arial"/>
          <w:sz w:val="24"/>
          <w:szCs w:val="24"/>
        </w:rPr>
      </w:pPr>
      <w:bookmarkStart w:id="0" w:name="_Toc491518985"/>
      <w:r w:rsidRPr="006A5060">
        <w:rPr>
          <w:rFonts w:ascii="Arial" w:hAnsi="Arial" w:cs="Arial"/>
          <w:sz w:val="24"/>
          <w:szCs w:val="24"/>
        </w:rPr>
        <w:lastRenderedPageBreak/>
        <w:t>Introducción</w:t>
      </w:r>
      <w:bookmarkEnd w:id="0"/>
    </w:p>
    <w:p w14:paraId="178F6B8D" w14:textId="77777777" w:rsidR="00D11AFE" w:rsidRPr="00A23CBB" w:rsidRDefault="00D11AFE" w:rsidP="00E138F7">
      <w:pPr>
        <w:numPr>
          <w:ilvl w:val="1"/>
          <w:numId w:val="11"/>
        </w:numPr>
        <w:autoSpaceDE w:val="0"/>
        <w:autoSpaceDN w:val="0"/>
        <w:adjustRightInd w:val="0"/>
        <w:spacing w:before="120" w:after="120"/>
        <w:ind w:left="720" w:hanging="720"/>
        <w:jc w:val="both"/>
        <w:rPr>
          <w:rFonts w:ascii="Arial" w:hAnsi="Arial" w:cs="Arial"/>
          <w:sz w:val="22"/>
          <w:szCs w:val="22"/>
          <w:lang w:val="es-ES"/>
        </w:rPr>
      </w:pPr>
      <w:r w:rsidRPr="00A23CBB">
        <w:rPr>
          <w:rFonts w:ascii="Arial" w:hAnsi="Arial" w:cs="Arial"/>
          <w:spacing w:val="-10"/>
          <w:sz w:val="22"/>
          <w:szCs w:val="22"/>
          <w:lang w:val="es-ES"/>
        </w:rPr>
        <w:t>El</w:t>
      </w:r>
      <w:r w:rsidR="003070FB" w:rsidRPr="00A23CBB">
        <w:rPr>
          <w:rFonts w:ascii="Arial" w:hAnsi="Arial" w:cs="Arial"/>
          <w:sz w:val="22"/>
          <w:szCs w:val="22"/>
          <w:lang w:val="es-ES"/>
        </w:rPr>
        <w:t xml:space="preserve"> </w:t>
      </w:r>
      <w:r w:rsidR="00A23CBB" w:rsidRPr="00A23CBB">
        <w:rPr>
          <w:rFonts w:ascii="Arial" w:hAnsi="Arial" w:cs="Arial"/>
          <w:b/>
          <w:sz w:val="22"/>
          <w:szCs w:val="22"/>
          <w:lang w:val="es-ES"/>
        </w:rPr>
        <w:t>Apoyo al Avance del Cambio de la Matriz Energética del Ecuador</w:t>
      </w:r>
      <w:r w:rsidR="00A23CBB" w:rsidRPr="00A23CBB">
        <w:rPr>
          <w:rFonts w:ascii="Arial" w:hAnsi="Arial" w:cs="Arial"/>
          <w:sz w:val="22"/>
          <w:szCs w:val="22"/>
          <w:lang w:val="es-ES"/>
        </w:rPr>
        <w:t xml:space="preserve"> </w:t>
      </w:r>
      <w:r w:rsidR="005D718C" w:rsidRPr="00A23CBB">
        <w:rPr>
          <w:rFonts w:ascii="Arial" w:hAnsi="Arial" w:cs="Arial"/>
          <w:sz w:val="22"/>
          <w:szCs w:val="22"/>
          <w:lang w:val="es-ES"/>
        </w:rPr>
        <w:t>(EC-L</w:t>
      </w:r>
      <w:r w:rsidR="002E789D" w:rsidRPr="00A23CBB">
        <w:rPr>
          <w:rFonts w:ascii="Arial" w:hAnsi="Arial" w:cs="Arial"/>
          <w:sz w:val="22"/>
          <w:szCs w:val="22"/>
          <w:lang w:val="es-ES"/>
        </w:rPr>
        <w:t>1</w:t>
      </w:r>
      <w:r w:rsidR="00A23CBB">
        <w:rPr>
          <w:rFonts w:ascii="Arial" w:hAnsi="Arial" w:cs="Arial"/>
          <w:sz w:val="22"/>
          <w:szCs w:val="22"/>
          <w:lang w:val="es-ES"/>
        </w:rPr>
        <w:t>223</w:t>
      </w:r>
      <w:r w:rsidR="002E789D" w:rsidRPr="00A23CBB">
        <w:rPr>
          <w:rFonts w:ascii="Arial" w:hAnsi="Arial" w:cs="Arial"/>
          <w:sz w:val="22"/>
          <w:szCs w:val="22"/>
          <w:lang w:val="es-ES"/>
        </w:rPr>
        <w:t xml:space="preserve">) </w:t>
      </w:r>
      <w:r w:rsidR="00A23CBB">
        <w:rPr>
          <w:rFonts w:ascii="Arial" w:hAnsi="Arial" w:cs="Arial"/>
          <w:sz w:val="22"/>
          <w:szCs w:val="22"/>
          <w:lang w:val="es-ES"/>
        </w:rPr>
        <w:t xml:space="preserve">busca </w:t>
      </w:r>
      <w:r w:rsidR="00E57081">
        <w:rPr>
          <w:rFonts w:ascii="Arial" w:hAnsi="Arial" w:cs="Arial"/>
          <w:sz w:val="22"/>
          <w:szCs w:val="22"/>
          <w:lang w:val="es-ES"/>
        </w:rPr>
        <w:t xml:space="preserve">continuar </w:t>
      </w:r>
      <w:r w:rsidR="00E57081">
        <w:rPr>
          <w:rFonts w:ascii="Arial" w:hAnsi="Arial" w:cs="Arial"/>
          <w:sz w:val="22"/>
          <w:szCs w:val="22"/>
        </w:rPr>
        <w:t>con l</w:t>
      </w:r>
      <w:r w:rsidR="00A23CBB" w:rsidRPr="00A23CBB">
        <w:rPr>
          <w:rFonts w:ascii="Arial" w:hAnsi="Arial" w:cs="Arial"/>
          <w:sz w:val="22"/>
          <w:szCs w:val="22"/>
        </w:rPr>
        <w:t>a</w:t>
      </w:r>
      <w:r w:rsidR="00E57081">
        <w:rPr>
          <w:rFonts w:ascii="Arial" w:hAnsi="Arial" w:cs="Arial"/>
          <w:sz w:val="22"/>
          <w:szCs w:val="22"/>
        </w:rPr>
        <w:t>s inversiones para</w:t>
      </w:r>
      <w:r w:rsidR="00A23CBB" w:rsidRPr="00A23CBB">
        <w:rPr>
          <w:rFonts w:ascii="Arial" w:hAnsi="Arial" w:cs="Arial"/>
          <w:sz w:val="22"/>
          <w:szCs w:val="22"/>
        </w:rPr>
        <w:t xml:space="preserve"> expansión, reforzamiento y la mejora de la eficiencia operacional del sistema eléctrico, </w:t>
      </w:r>
      <w:proofErr w:type="gramStart"/>
      <w:r w:rsidR="00A23CBB" w:rsidRPr="00A23CBB">
        <w:rPr>
          <w:rFonts w:ascii="Arial" w:hAnsi="Arial" w:cs="Arial"/>
          <w:sz w:val="22"/>
          <w:szCs w:val="22"/>
        </w:rPr>
        <w:t>de acuerdo a</w:t>
      </w:r>
      <w:proofErr w:type="gramEnd"/>
      <w:r w:rsidR="00A23CBB" w:rsidRPr="00A23CBB">
        <w:rPr>
          <w:rFonts w:ascii="Arial" w:hAnsi="Arial" w:cs="Arial"/>
          <w:sz w:val="22"/>
          <w:szCs w:val="22"/>
        </w:rPr>
        <w:t xml:space="preserve"> lo previsto en el Plan Maestro de Electricidad y el Plan Nacional de Eficiencia Energética.</w:t>
      </w:r>
    </w:p>
    <w:p w14:paraId="2C8F5214" w14:textId="77777777" w:rsidR="00FE160E" w:rsidRPr="003070FB" w:rsidRDefault="006D01D1" w:rsidP="003070FB">
      <w:pPr>
        <w:numPr>
          <w:ilvl w:val="1"/>
          <w:numId w:val="11"/>
        </w:numPr>
        <w:tabs>
          <w:tab w:val="num" w:pos="720"/>
        </w:tabs>
        <w:autoSpaceDE w:val="0"/>
        <w:autoSpaceDN w:val="0"/>
        <w:adjustRightInd w:val="0"/>
        <w:spacing w:before="120" w:after="120"/>
        <w:ind w:left="720" w:hanging="720"/>
        <w:jc w:val="both"/>
        <w:rPr>
          <w:rFonts w:ascii="Arial" w:hAnsi="Arial" w:cs="Arial"/>
          <w:sz w:val="22"/>
          <w:szCs w:val="22"/>
          <w:lang w:val="es-ES"/>
        </w:rPr>
      </w:pPr>
      <w:r w:rsidRPr="003070FB">
        <w:rPr>
          <w:rFonts w:ascii="Arial" w:hAnsi="Arial" w:cs="Arial"/>
          <w:sz w:val="22"/>
          <w:szCs w:val="22"/>
          <w:lang w:val="es-ES"/>
        </w:rPr>
        <w:t>Para el monitoreo y la evaluación de los resultados esperados del pro</w:t>
      </w:r>
      <w:r w:rsidR="00C72A3F">
        <w:rPr>
          <w:rFonts w:ascii="Arial" w:hAnsi="Arial" w:cs="Arial"/>
          <w:sz w:val="22"/>
          <w:szCs w:val="22"/>
          <w:lang w:val="es-ES"/>
        </w:rPr>
        <w:t>yecto</w:t>
      </w:r>
      <w:r w:rsidRPr="003070FB">
        <w:rPr>
          <w:rFonts w:ascii="Arial" w:hAnsi="Arial" w:cs="Arial"/>
          <w:sz w:val="22"/>
          <w:szCs w:val="22"/>
          <w:lang w:val="es-ES"/>
        </w:rPr>
        <w:t xml:space="preserve"> se utilizarán metodologías Antes y Después, así co</w:t>
      </w:r>
      <w:r w:rsidR="00DC0C91" w:rsidRPr="003070FB">
        <w:rPr>
          <w:rFonts w:ascii="Arial" w:hAnsi="Arial" w:cs="Arial"/>
          <w:sz w:val="22"/>
          <w:szCs w:val="22"/>
          <w:lang w:val="es-ES"/>
        </w:rPr>
        <w:t>mo</w:t>
      </w:r>
      <w:r w:rsidR="00E57081">
        <w:rPr>
          <w:rFonts w:ascii="Arial" w:hAnsi="Arial" w:cs="Arial"/>
          <w:sz w:val="22"/>
          <w:szCs w:val="22"/>
          <w:lang w:val="es-ES"/>
        </w:rPr>
        <w:t xml:space="preserve"> el</w:t>
      </w:r>
      <w:r w:rsidR="00DC0C91" w:rsidRPr="003070FB">
        <w:rPr>
          <w:rFonts w:ascii="Arial" w:hAnsi="Arial" w:cs="Arial"/>
          <w:sz w:val="22"/>
          <w:szCs w:val="22"/>
          <w:lang w:val="es-ES"/>
        </w:rPr>
        <w:t xml:space="preserve"> Análisis </w:t>
      </w:r>
      <w:r w:rsidR="00D34266">
        <w:rPr>
          <w:rFonts w:ascii="Arial" w:hAnsi="Arial" w:cs="Arial"/>
          <w:sz w:val="22"/>
          <w:szCs w:val="22"/>
          <w:lang w:val="es-ES"/>
        </w:rPr>
        <w:t>Económico y Financiero</w:t>
      </w:r>
      <w:r w:rsidR="00DC0C91" w:rsidRPr="003070FB">
        <w:rPr>
          <w:rFonts w:ascii="Arial" w:hAnsi="Arial" w:cs="Arial"/>
          <w:sz w:val="22"/>
          <w:szCs w:val="22"/>
          <w:lang w:val="es-ES"/>
        </w:rPr>
        <w:t xml:space="preserve"> ex p</w:t>
      </w:r>
      <w:r w:rsidRPr="003070FB">
        <w:rPr>
          <w:rFonts w:ascii="Arial" w:hAnsi="Arial" w:cs="Arial"/>
          <w:sz w:val="22"/>
          <w:szCs w:val="22"/>
          <w:lang w:val="es-ES"/>
        </w:rPr>
        <w:t xml:space="preserve">ost de cada una de las obras financiadas por el programa </w:t>
      </w:r>
      <w:r w:rsidR="00E57081">
        <w:rPr>
          <w:rFonts w:ascii="Arial" w:hAnsi="Arial" w:cs="Arial"/>
          <w:sz w:val="22"/>
          <w:szCs w:val="22"/>
          <w:lang w:val="es-ES"/>
        </w:rPr>
        <w:t xml:space="preserve">y </w:t>
      </w:r>
      <w:r w:rsidRPr="003070FB">
        <w:rPr>
          <w:rFonts w:ascii="Arial" w:hAnsi="Arial" w:cs="Arial"/>
          <w:sz w:val="22"/>
          <w:szCs w:val="22"/>
          <w:lang w:val="es-ES"/>
        </w:rPr>
        <w:t xml:space="preserve">será una réplica del modelo utilizado ex ante, que se realizó como parte de los estudios de elegibilidad y factibilidad de las mismas. </w:t>
      </w:r>
    </w:p>
    <w:p w14:paraId="2B42199B" w14:textId="77777777" w:rsidR="008651BD" w:rsidRDefault="006D01D1" w:rsidP="003070FB">
      <w:pPr>
        <w:numPr>
          <w:ilvl w:val="1"/>
          <w:numId w:val="11"/>
        </w:numPr>
        <w:autoSpaceDE w:val="0"/>
        <w:autoSpaceDN w:val="0"/>
        <w:adjustRightInd w:val="0"/>
        <w:spacing w:before="120" w:after="120"/>
        <w:ind w:left="720" w:hanging="720"/>
        <w:jc w:val="both"/>
        <w:rPr>
          <w:rFonts w:ascii="Arial" w:hAnsi="Arial" w:cs="Arial"/>
          <w:sz w:val="22"/>
          <w:szCs w:val="22"/>
          <w:lang w:val="es-ES"/>
        </w:rPr>
      </w:pPr>
      <w:r w:rsidRPr="003070FB">
        <w:rPr>
          <w:rFonts w:ascii="Arial" w:hAnsi="Arial" w:cs="Arial"/>
          <w:sz w:val="22"/>
          <w:szCs w:val="22"/>
          <w:lang w:val="es-ES"/>
        </w:rPr>
        <w:t xml:space="preserve">En la coordinación e implementación del monitoreo y la evaluación del </w:t>
      </w:r>
      <w:r w:rsidR="00C72A3F">
        <w:rPr>
          <w:rFonts w:ascii="Arial" w:hAnsi="Arial" w:cs="Arial"/>
          <w:sz w:val="22"/>
          <w:szCs w:val="22"/>
          <w:lang w:val="es-ES"/>
        </w:rPr>
        <w:t>proyecto</w:t>
      </w:r>
      <w:r w:rsidRPr="003070FB">
        <w:rPr>
          <w:rFonts w:ascii="Arial" w:hAnsi="Arial" w:cs="Arial"/>
          <w:sz w:val="22"/>
          <w:szCs w:val="22"/>
          <w:lang w:val="es-ES"/>
        </w:rPr>
        <w:t xml:space="preserve"> intervienen distintas entidades responsables de la coordinación y ejecución de las obras, como </w:t>
      </w:r>
      <w:r w:rsidR="00E57081">
        <w:rPr>
          <w:rFonts w:ascii="Arial" w:hAnsi="Arial" w:cs="Arial"/>
          <w:sz w:val="22"/>
          <w:szCs w:val="22"/>
          <w:lang w:val="es-ES"/>
        </w:rPr>
        <w:t xml:space="preserve">MEER, </w:t>
      </w:r>
      <w:r w:rsidR="00895623">
        <w:rPr>
          <w:rFonts w:ascii="Arial" w:hAnsi="Arial" w:cs="Arial"/>
          <w:sz w:val="22"/>
          <w:szCs w:val="22"/>
          <w:lang w:val="es-ES"/>
        </w:rPr>
        <w:t>CELEC EP-</w:t>
      </w:r>
      <w:proofErr w:type="spellStart"/>
      <w:r w:rsidR="00895623" w:rsidRPr="00895623">
        <w:rPr>
          <w:rFonts w:ascii="Arial" w:hAnsi="Arial" w:cs="Arial"/>
          <w:sz w:val="22"/>
          <w:szCs w:val="22"/>
          <w:lang w:val="es-ES"/>
        </w:rPr>
        <w:t>Transelectric</w:t>
      </w:r>
      <w:proofErr w:type="spellEnd"/>
      <w:r w:rsidR="00895623" w:rsidRPr="00895623">
        <w:rPr>
          <w:rFonts w:ascii="Arial" w:hAnsi="Arial" w:cs="Arial"/>
          <w:sz w:val="22"/>
          <w:szCs w:val="22"/>
          <w:lang w:val="es-ES"/>
        </w:rPr>
        <w:t xml:space="preserve">, </w:t>
      </w:r>
      <w:r w:rsidRPr="00895623">
        <w:rPr>
          <w:rFonts w:ascii="Arial" w:hAnsi="Arial" w:cs="Arial"/>
          <w:sz w:val="22"/>
          <w:szCs w:val="22"/>
          <w:lang w:val="es-ES"/>
        </w:rPr>
        <w:t xml:space="preserve">las </w:t>
      </w:r>
      <w:proofErr w:type="spellStart"/>
      <w:r w:rsidR="00B77F81" w:rsidRPr="00895623">
        <w:rPr>
          <w:rFonts w:ascii="Arial" w:hAnsi="Arial" w:cs="Arial"/>
          <w:sz w:val="22"/>
          <w:szCs w:val="22"/>
          <w:lang w:val="es-ES"/>
        </w:rPr>
        <w:t>EDD</w:t>
      </w:r>
      <w:r w:rsidRPr="00895623">
        <w:rPr>
          <w:rFonts w:ascii="Arial" w:hAnsi="Arial" w:cs="Arial"/>
          <w:sz w:val="22"/>
          <w:szCs w:val="22"/>
          <w:lang w:val="es-ES"/>
        </w:rPr>
        <w:t>s</w:t>
      </w:r>
      <w:proofErr w:type="spellEnd"/>
      <w:r w:rsidRPr="00895623">
        <w:rPr>
          <w:rFonts w:ascii="Arial" w:hAnsi="Arial" w:cs="Arial"/>
          <w:sz w:val="22"/>
          <w:szCs w:val="22"/>
          <w:lang w:val="es-ES"/>
        </w:rPr>
        <w:t>, la U</w:t>
      </w:r>
      <w:r w:rsidR="00DC0C91" w:rsidRPr="00895623">
        <w:rPr>
          <w:rFonts w:ascii="Arial" w:hAnsi="Arial" w:cs="Arial"/>
          <w:sz w:val="22"/>
          <w:szCs w:val="22"/>
          <w:lang w:val="es-ES"/>
        </w:rPr>
        <w:t>G</w:t>
      </w:r>
      <w:r w:rsidR="00B77F81" w:rsidRPr="00895623">
        <w:rPr>
          <w:rFonts w:ascii="Arial" w:hAnsi="Arial" w:cs="Arial"/>
          <w:sz w:val="22"/>
          <w:szCs w:val="22"/>
          <w:lang w:val="es-ES"/>
        </w:rPr>
        <w:t>P</w:t>
      </w:r>
      <w:r w:rsidRPr="00895623">
        <w:rPr>
          <w:rFonts w:ascii="Arial" w:hAnsi="Arial" w:cs="Arial"/>
          <w:sz w:val="22"/>
          <w:szCs w:val="22"/>
          <w:lang w:val="es-ES"/>
        </w:rPr>
        <w:t xml:space="preserve"> y los especialistas</w:t>
      </w:r>
      <w:r w:rsidRPr="003070FB">
        <w:rPr>
          <w:rFonts w:ascii="Arial" w:hAnsi="Arial" w:cs="Arial"/>
          <w:sz w:val="22"/>
          <w:szCs w:val="22"/>
          <w:lang w:val="es-ES"/>
        </w:rPr>
        <w:t xml:space="preserve"> del BID tanto de la Sede como de la Oficina de País. Se podrá contratar el apoyo técnico de espe</w:t>
      </w:r>
      <w:r w:rsidR="00C42473" w:rsidRPr="003070FB">
        <w:rPr>
          <w:rFonts w:ascii="Arial" w:hAnsi="Arial" w:cs="Arial"/>
          <w:sz w:val="22"/>
          <w:szCs w:val="22"/>
          <w:lang w:val="es-ES"/>
        </w:rPr>
        <w:t>cialistas externos.</w:t>
      </w:r>
    </w:p>
    <w:p w14:paraId="15263BF2" w14:textId="77777777" w:rsidR="00052887" w:rsidRDefault="00052887" w:rsidP="003070FB">
      <w:pPr>
        <w:numPr>
          <w:ilvl w:val="1"/>
          <w:numId w:val="11"/>
        </w:numPr>
        <w:autoSpaceDE w:val="0"/>
        <w:autoSpaceDN w:val="0"/>
        <w:adjustRightInd w:val="0"/>
        <w:spacing w:before="120" w:after="120"/>
        <w:ind w:left="720" w:hanging="720"/>
        <w:jc w:val="both"/>
        <w:rPr>
          <w:rFonts w:ascii="Arial" w:hAnsi="Arial" w:cs="Arial"/>
          <w:sz w:val="22"/>
          <w:szCs w:val="22"/>
          <w:lang w:val="es-ES"/>
        </w:rPr>
      </w:pPr>
      <w:r>
        <w:rPr>
          <w:rFonts w:ascii="Arial" w:hAnsi="Arial" w:cs="Arial"/>
          <w:sz w:val="22"/>
          <w:szCs w:val="22"/>
          <w:lang w:val="es-ES"/>
        </w:rPr>
        <w:t xml:space="preserve">A </w:t>
      </w:r>
      <w:r w:rsidR="008B3C11">
        <w:rPr>
          <w:rFonts w:ascii="Arial" w:hAnsi="Arial" w:cs="Arial"/>
          <w:sz w:val="22"/>
          <w:szCs w:val="22"/>
          <w:lang w:val="es-ES"/>
        </w:rPr>
        <w:t>continuación,</w:t>
      </w:r>
      <w:r>
        <w:rPr>
          <w:rFonts w:ascii="Arial" w:hAnsi="Arial" w:cs="Arial"/>
          <w:sz w:val="22"/>
          <w:szCs w:val="22"/>
          <w:lang w:val="es-ES"/>
        </w:rPr>
        <w:t xml:space="preserve"> se detallan los impactos esperados de la operación EC-L1</w:t>
      </w:r>
      <w:r w:rsidR="00A23CBB">
        <w:rPr>
          <w:rFonts w:ascii="Arial" w:hAnsi="Arial" w:cs="Arial"/>
          <w:sz w:val="22"/>
          <w:szCs w:val="22"/>
          <w:lang w:val="es-ES"/>
        </w:rPr>
        <w:t>223</w:t>
      </w:r>
      <w:r>
        <w:rPr>
          <w:rFonts w:ascii="Arial" w:hAnsi="Arial" w:cs="Arial"/>
          <w:sz w:val="22"/>
          <w:szCs w:val="22"/>
          <w:lang w:val="es-ES"/>
        </w:rPr>
        <w:t>:</w:t>
      </w:r>
    </w:p>
    <w:p w14:paraId="258D415C" w14:textId="77777777" w:rsidR="0029150F" w:rsidRDefault="0029150F" w:rsidP="0029150F">
      <w:pPr>
        <w:autoSpaceDE w:val="0"/>
        <w:autoSpaceDN w:val="0"/>
        <w:adjustRightInd w:val="0"/>
        <w:spacing w:before="120" w:after="120"/>
        <w:ind w:left="720"/>
        <w:jc w:val="both"/>
        <w:rPr>
          <w:rFonts w:ascii="Arial" w:hAnsi="Arial" w:cs="Arial"/>
          <w:sz w:val="22"/>
          <w:szCs w:val="22"/>
          <w:lang w:val="es-ES"/>
        </w:rPr>
      </w:pPr>
    </w:p>
    <w:p w14:paraId="04386914" w14:textId="77777777" w:rsidR="0029150F" w:rsidRDefault="0029150F" w:rsidP="0029150F">
      <w:pPr>
        <w:autoSpaceDE w:val="0"/>
        <w:autoSpaceDN w:val="0"/>
        <w:adjustRightInd w:val="0"/>
        <w:spacing w:before="120" w:after="120"/>
        <w:ind w:left="720"/>
        <w:jc w:val="both"/>
        <w:rPr>
          <w:rFonts w:ascii="Arial" w:hAnsi="Arial" w:cs="Arial"/>
          <w:sz w:val="22"/>
          <w:szCs w:val="22"/>
          <w:lang w:val="es-ES"/>
        </w:rPr>
        <w:sectPr w:rsidR="0029150F" w:rsidSect="0010743F">
          <w:pgSz w:w="12240" w:h="15840" w:code="1"/>
          <w:pgMar w:top="1440" w:right="1800" w:bottom="1440" w:left="1800" w:header="720" w:footer="720" w:gutter="0"/>
          <w:cols w:space="720"/>
          <w:docGrid w:linePitch="360"/>
        </w:sectPr>
      </w:pPr>
    </w:p>
    <w:p w14:paraId="2E31B82C" w14:textId="77777777" w:rsidR="00CD35D9" w:rsidRPr="003626DF" w:rsidRDefault="00CD35D9" w:rsidP="00CD35D9">
      <w:pPr>
        <w:tabs>
          <w:tab w:val="left" w:pos="1650"/>
          <w:tab w:val="center" w:pos="6480"/>
        </w:tabs>
        <w:autoSpaceDE w:val="0"/>
        <w:autoSpaceDN w:val="0"/>
        <w:adjustRightInd w:val="0"/>
        <w:jc w:val="center"/>
        <w:rPr>
          <w:rFonts w:ascii="Arial" w:hAnsi="Arial" w:cs="Arial"/>
          <w:b/>
          <w:smallCaps/>
          <w:color w:val="000000"/>
          <w:sz w:val="20"/>
          <w:lang w:val="es-ES"/>
        </w:rPr>
      </w:pPr>
    </w:p>
    <w:tbl>
      <w:tblPr>
        <w:tblW w:w="13896" w:type="dxa"/>
        <w:tblInd w:w="-455" w:type="dxa"/>
        <w:tblCellMar>
          <w:top w:w="15" w:type="dxa"/>
          <w:bottom w:w="15" w:type="dxa"/>
        </w:tblCellMar>
        <w:tblLook w:val="04A0" w:firstRow="1" w:lastRow="0" w:firstColumn="1" w:lastColumn="0" w:noHBand="0" w:noVBand="1"/>
      </w:tblPr>
      <w:tblGrid>
        <w:gridCol w:w="4029"/>
        <w:gridCol w:w="1574"/>
        <w:gridCol w:w="960"/>
        <w:gridCol w:w="1047"/>
        <w:gridCol w:w="982"/>
        <w:gridCol w:w="895"/>
        <w:gridCol w:w="2593"/>
        <w:gridCol w:w="1816"/>
      </w:tblGrid>
      <w:tr w:rsidR="00774570" w:rsidRPr="00AB41BB" w14:paraId="54DDFE07" w14:textId="77777777" w:rsidTr="00924B54">
        <w:trPr>
          <w:trHeight w:val="75"/>
        </w:trPr>
        <w:tc>
          <w:tcPr>
            <w:tcW w:w="4029"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31468B22" w14:textId="77777777" w:rsidR="00774570" w:rsidRPr="00AB41BB" w:rsidRDefault="00774570" w:rsidP="00924B54">
            <w:pPr>
              <w:jc w:val="center"/>
              <w:rPr>
                <w:rFonts w:ascii="Arial" w:hAnsi="Arial" w:cs="Arial"/>
                <w:b/>
                <w:bCs/>
                <w:color w:val="000000"/>
                <w:sz w:val="18"/>
                <w:lang w:val="es-EC"/>
              </w:rPr>
            </w:pPr>
            <w:r w:rsidRPr="00AB41BB">
              <w:rPr>
                <w:rFonts w:ascii="Arial" w:hAnsi="Arial" w:cs="Arial"/>
                <w:b/>
                <w:bCs/>
                <w:color w:val="000000"/>
                <w:sz w:val="18"/>
                <w:lang w:val="es-EC"/>
              </w:rPr>
              <w:t>Indicadores</w:t>
            </w:r>
          </w:p>
        </w:tc>
        <w:tc>
          <w:tcPr>
            <w:tcW w:w="1574"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7A5454CA" w14:textId="77777777" w:rsidR="00774570" w:rsidRPr="00AB41BB" w:rsidRDefault="00774570" w:rsidP="00924B54">
            <w:pPr>
              <w:jc w:val="center"/>
              <w:rPr>
                <w:rFonts w:ascii="Arial" w:hAnsi="Arial" w:cs="Arial"/>
                <w:b/>
                <w:bCs/>
                <w:color w:val="000000"/>
                <w:sz w:val="18"/>
                <w:lang w:val="es-EC"/>
              </w:rPr>
            </w:pPr>
            <w:r w:rsidRPr="00AB41BB">
              <w:rPr>
                <w:rFonts w:ascii="Arial" w:hAnsi="Arial" w:cs="Arial"/>
                <w:b/>
                <w:bCs/>
                <w:color w:val="000000"/>
                <w:sz w:val="18"/>
                <w:lang w:val="es-EC"/>
              </w:rPr>
              <w:t>Unidad de medida</w:t>
            </w:r>
          </w:p>
        </w:tc>
        <w:tc>
          <w:tcPr>
            <w:tcW w:w="2007"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1045C77E" w14:textId="77777777" w:rsidR="00774570" w:rsidRPr="00AB41BB" w:rsidRDefault="00774570" w:rsidP="00924B54">
            <w:pPr>
              <w:jc w:val="center"/>
              <w:rPr>
                <w:rFonts w:ascii="Arial" w:hAnsi="Arial" w:cs="Arial"/>
                <w:b/>
                <w:bCs/>
                <w:color w:val="000000"/>
                <w:sz w:val="18"/>
                <w:lang w:val="es-EC"/>
              </w:rPr>
            </w:pPr>
            <w:r w:rsidRPr="00AB41BB">
              <w:rPr>
                <w:rFonts w:ascii="Arial" w:hAnsi="Arial" w:cs="Arial"/>
                <w:b/>
                <w:bCs/>
                <w:color w:val="000000"/>
                <w:sz w:val="18"/>
                <w:lang w:val="es-EC"/>
              </w:rPr>
              <w:t>Línea de base</w:t>
            </w:r>
          </w:p>
        </w:tc>
        <w:tc>
          <w:tcPr>
            <w:tcW w:w="1877"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002D4DC" w14:textId="77777777" w:rsidR="00774570" w:rsidRPr="00AB41BB" w:rsidRDefault="00774570" w:rsidP="00924B54">
            <w:pPr>
              <w:jc w:val="center"/>
              <w:rPr>
                <w:rFonts w:ascii="Arial" w:hAnsi="Arial" w:cs="Arial"/>
                <w:b/>
                <w:bCs/>
                <w:color w:val="000000"/>
                <w:sz w:val="18"/>
                <w:lang w:val="es-EC"/>
              </w:rPr>
            </w:pPr>
            <w:r w:rsidRPr="00AB41BB">
              <w:rPr>
                <w:rFonts w:ascii="Arial" w:hAnsi="Arial" w:cs="Arial"/>
                <w:b/>
                <w:bCs/>
                <w:color w:val="000000"/>
                <w:sz w:val="18"/>
                <w:lang w:val="es-EC"/>
              </w:rPr>
              <w:t>Metas</w:t>
            </w:r>
          </w:p>
        </w:tc>
        <w:tc>
          <w:tcPr>
            <w:tcW w:w="2593"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7ACDC94" w14:textId="77777777" w:rsidR="00774570" w:rsidRPr="00AB41BB" w:rsidRDefault="00774570" w:rsidP="00924B54">
            <w:pPr>
              <w:jc w:val="center"/>
              <w:rPr>
                <w:rFonts w:ascii="Arial" w:hAnsi="Arial" w:cs="Arial"/>
                <w:b/>
                <w:bCs/>
                <w:color w:val="000000"/>
                <w:sz w:val="18"/>
                <w:lang w:val="es-EC"/>
              </w:rPr>
            </w:pPr>
            <w:r w:rsidRPr="00AB41BB">
              <w:rPr>
                <w:rFonts w:ascii="Arial" w:hAnsi="Arial" w:cs="Arial"/>
                <w:b/>
                <w:bCs/>
                <w:color w:val="000000"/>
                <w:sz w:val="18"/>
                <w:lang w:val="es-EC"/>
              </w:rPr>
              <w:t>Medio de verificación</w:t>
            </w:r>
          </w:p>
        </w:tc>
        <w:tc>
          <w:tcPr>
            <w:tcW w:w="1816"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D96FFBE" w14:textId="77777777" w:rsidR="00774570" w:rsidRPr="00AB41BB" w:rsidRDefault="00774570" w:rsidP="00924B54">
            <w:pPr>
              <w:jc w:val="center"/>
              <w:rPr>
                <w:rFonts w:ascii="Arial" w:hAnsi="Arial" w:cs="Arial"/>
                <w:b/>
                <w:bCs/>
                <w:color w:val="000000"/>
                <w:sz w:val="18"/>
                <w:lang w:val="es-EC"/>
              </w:rPr>
            </w:pPr>
            <w:r w:rsidRPr="00AB41BB">
              <w:rPr>
                <w:rFonts w:ascii="Arial" w:hAnsi="Arial" w:cs="Arial"/>
                <w:b/>
                <w:bCs/>
                <w:color w:val="000000"/>
                <w:sz w:val="18"/>
                <w:lang w:val="es-EC"/>
              </w:rPr>
              <w:t>Observaciones</w:t>
            </w:r>
          </w:p>
        </w:tc>
      </w:tr>
      <w:tr w:rsidR="00774570" w:rsidRPr="00AB41BB" w14:paraId="49E26380" w14:textId="77777777" w:rsidTr="00924B54">
        <w:trPr>
          <w:trHeight w:val="75"/>
        </w:trPr>
        <w:tc>
          <w:tcPr>
            <w:tcW w:w="4029" w:type="dxa"/>
            <w:vMerge/>
            <w:tcBorders>
              <w:top w:val="single" w:sz="4" w:space="0" w:color="000000"/>
              <w:left w:val="single" w:sz="4" w:space="0" w:color="000000"/>
              <w:bottom w:val="single" w:sz="4" w:space="0" w:color="000000"/>
              <w:right w:val="single" w:sz="4" w:space="0" w:color="000000"/>
            </w:tcBorders>
            <w:vAlign w:val="center"/>
            <w:hideMark/>
          </w:tcPr>
          <w:p w14:paraId="636742DC" w14:textId="77777777" w:rsidR="00774570" w:rsidRPr="00AB41BB" w:rsidRDefault="00774570" w:rsidP="00924B54">
            <w:pPr>
              <w:rPr>
                <w:rFonts w:ascii="Arial" w:hAnsi="Arial" w:cs="Arial"/>
                <w:b/>
                <w:bCs/>
                <w:color w:val="000000"/>
                <w:sz w:val="18"/>
                <w:lang w:val="es-EC"/>
              </w:rPr>
            </w:pPr>
          </w:p>
        </w:tc>
        <w:tc>
          <w:tcPr>
            <w:tcW w:w="1574" w:type="dxa"/>
            <w:vMerge/>
            <w:tcBorders>
              <w:top w:val="single" w:sz="4" w:space="0" w:color="000000"/>
              <w:left w:val="single" w:sz="4" w:space="0" w:color="000000"/>
              <w:bottom w:val="single" w:sz="4" w:space="0" w:color="000000"/>
              <w:right w:val="single" w:sz="4" w:space="0" w:color="000000"/>
            </w:tcBorders>
            <w:vAlign w:val="center"/>
            <w:hideMark/>
          </w:tcPr>
          <w:p w14:paraId="0B7CD67B" w14:textId="77777777" w:rsidR="00774570" w:rsidRPr="00AB41BB" w:rsidRDefault="00774570" w:rsidP="00924B54">
            <w:pPr>
              <w:rPr>
                <w:rFonts w:ascii="Arial" w:hAnsi="Arial" w:cs="Arial"/>
                <w:b/>
                <w:bCs/>
                <w:color w:val="000000"/>
                <w:sz w:val="18"/>
                <w:lang w:val="es-EC"/>
              </w:rPr>
            </w:pPr>
          </w:p>
        </w:tc>
        <w:tc>
          <w:tcPr>
            <w:tcW w:w="960"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4F3CD704" w14:textId="77777777" w:rsidR="00774570" w:rsidRPr="00AB41BB" w:rsidRDefault="00774570" w:rsidP="00924B54">
            <w:pPr>
              <w:jc w:val="center"/>
              <w:rPr>
                <w:rFonts w:ascii="Arial" w:hAnsi="Arial" w:cs="Arial"/>
                <w:b/>
                <w:bCs/>
                <w:color w:val="000000"/>
                <w:sz w:val="18"/>
                <w:lang w:val="es-EC"/>
              </w:rPr>
            </w:pPr>
            <w:r w:rsidRPr="00AB41BB">
              <w:rPr>
                <w:rFonts w:ascii="Arial" w:hAnsi="Arial" w:cs="Arial"/>
                <w:b/>
                <w:bCs/>
                <w:color w:val="000000"/>
                <w:sz w:val="18"/>
                <w:lang w:val="es-EC"/>
              </w:rPr>
              <w:t>Valor</w:t>
            </w:r>
          </w:p>
        </w:tc>
        <w:tc>
          <w:tcPr>
            <w:tcW w:w="1047"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C11A657" w14:textId="77777777" w:rsidR="00774570" w:rsidRPr="00AB41BB" w:rsidRDefault="00774570" w:rsidP="00924B54">
            <w:pPr>
              <w:jc w:val="center"/>
              <w:rPr>
                <w:rFonts w:ascii="Arial" w:hAnsi="Arial" w:cs="Arial"/>
                <w:b/>
                <w:bCs/>
                <w:color w:val="000000"/>
                <w:sz w:val="18"/>
                <w:lang w:val="es-EC"/>
              </w:rPr>
            </w:pPr>
            <w:r w:rsidRPr="00AB41BB">
              <w:rPr>
                <w:rFonts w:ascii="Arial" w:hAnsi="Arial" w:cs="Arial"/>
                <w:b/>
                <w:bCs/>
                <w:color w:val="000000"/>
                <w:sz w:val="18"/>
                <w:lang w:val="es-EC"/>
              </w:rPr>
              <w:t>Año</w:t>
            </w:r>
          </w:p>
        </w:tc>
        <w:tc>
          <w:tcPr>
            <w:tcW w:w="982"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7C275B67" w14:textId="77777777" w:rsidR="00774570" w:rsidRPr="00AB41BB" w:rsidRDefault="00774570" w:rsidP="00924B54">
            <w:pPr>
              <w:jc w:val="center"/>
              <w:rPr>
                <w:rFonts w:ascii="Arial" w:hAnsi="Arial" w:cs="Arial"/>
                <w:b/>
                <w:bCs/>
                <w:color w:val="000000"/>
                <w:sz w:val="18"/>
                <w:lang w:val="es-EC"/>
              </w:rPr>
            </w:pPr>
            <w:r w:rsidRPr="00AB41BB">
              <w:rPr>
                <w:rFonts w:ascii="Arial" w:hAnsi="Arial" w:cs="Arial"/>
                <w:b/>
                <w:bCs/>
                <w:color w:val="000000"/>
                <w:sz w:val="18"/>
                <w:lang w:val="es-EC"/>
              </w:rPr>
              <w:t>Valor</w:t>
            </w:r>
          </w:p>
        </w:tc>
        <w:tc>
          <w:tcPr>
            <w:tcW w:w="895"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0CEA6BBE" w14:textId="77777777" w:rsidR="00774570" w:rsidRPr="00AB41BB" w:rsidRDefault="00774570" w:rsidP="00924B54">
            <w:pPr>
              <w:jc w:val="center"/>
              <w:rPr>
                <w:rFonts w:ascii="Arial" w:hAnsi="Arial" w:cs="Arial"/>
                <w:b/>
                <w:bCs/>
                <w:color w:val="000000"/>
                <w:sz w:val="18"/>
                <w:lang w:val="es-EC"/>
              </w:rPr>
            </w:pPr>
            <w:r w:rsidRPr="00AB41BB">
              <w:rPr>
                <w:rFonts w:ascii="Arial" w:hAnsi="Arial" w:cs="Arial"/>
                <w:b/>
                <w:bCs/>
                <w:color w:val="000000"/>
                <w:sz w:val="18"/>
                <w:lang w:val="es-EC"/>
              </w:rPr>
              <w:t>Año</w:t>
            </w:r>
          </w:p>
        </w:tc>
        <w:tc>
          <w:tcPr>
            <w:tcW w:w="2593" w:type="dxa"/>
            <w:vMerge/>
            <w:tcBorders>
              <w:top w:val="single" w:sz="4" w:space="0" w:color="000000"/>
              <w:left w:val="single" w:sz="4" w:space="0" w:color="000000"/>
              <w:bottom w:val="single" w:sz="4" w:space="0" w:color="000000"/>
              <w:right w:val="single" w:sz="4" w:space="0" w:color="000000"/>
            </w:tcBorders>
            <w:vAlign w:val="center"/>
            <w:hideMark/>
          </w:tcPr>
          <w:p w14:paraId="18340C1A" w14:textId="77777777" w:rsidR="00774570" w:rsidRPr="00AB41BB" w:rsidRDefault="00774570" w:rsidP="00924B54">
            <w:pPr>
              <w:rPr>
                <w:rFonts w:ascii="Arial" w:hAnsi="Arial" w:cs="Arial"/>
                <w:b/>
                <w:bCs/>
                <w:color w:val="000000"/>
                <w:sz w:val="18"/>
                <w:lang w:val="es-EC"/>
              </w:rPr>
            </w:pPr>
          </w:p>
        </w:tc>
        <w:tc>
          <w:tcPr>
            <w:tcW w:w="1816" w:type="dxa"/>
            <w:vMerge/>
            <w:tcBorders>
              <w:top w:val="single" w:sz="4" w:space="0" w:color="000000"/>
              <w:left w:val="single" w:sz="4" w:space="0" w:color="000000"/>
              <w:bottom w:val="single" w:sz="4" w:space="0" w:color="000000"/>
              <w:right w:val="single" w:sz="4" w:space="0" w:color="000000"/>
            </w:tcBorders>
            <w:vAlign w:val="center"/>
            <w:hideMark/>
          </w:tcPr>
          <w:p w14:paraId="1FC0FE24" w14:textId="77777777" w:rsidR="00774570" w:rsidRPr="00AB41BB" w:rsidRDefault="00774570" w:rsidP="00924B54">
            <w:pPr>
              <w:rPr>
                <w:rFonts w:ascii="Arial" w:hAnsi="Arial" w:cs="Arial"/>
                <w:b/>
                <w:bCs/>
                <w:color w:val="000000"/>
                <w:sz w:val="18"/>
                <w:lang w:val="es-EC"/>
              </w:rPr>
            </w:pPr>
          </w:p>
        </w:tc>
      </w:tr>
      <w:tr w:rsidR="00774570" w:rsidRPr="005F318B" w14:paraId="6F55F147" w14:textId="77777777" w:rsidTr="00924B54">
        <w:trPr>
          <w:trHeight w:val="75"/>
        </w:trPr>
        <w:tc>
          <w:tcPr>
            <w:tcW w:w="4029"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D0FF6BA" w14:textId="6A78172F" w:rsidR="00774570" w:rsidRPr="00AC3262" w:rsidRDefault="00774570" w:rsidP="00924B54">
            <w:pPr>
              <w:jc w:val="both"/>
              <w:rPr>
                <w:rFonts w:ascii="Arial" w:hAnsi="Arial" w:cs="Arial"/>
                <w:color w:val="000000"/>
                <w:sz w:val="20"/>
                <w:lang w:val="es-EC"/>
              </w:rPr>
            </w:pPr>
            <w:r w:rsidRPr="00AC3262">
              <w:rPr>
                <w:rFonts w:ascii="Arial" w:hAnsi="Arial" w:cs="Arial"/>
                <w:color w:val="000000"/>
                <w:sz w:val="20"/>
                <w:lang w:val="es-EC"/>
              </w:rPr>
              <w:t>Mitigación del cambio climático - Emisiones de CO</w:t>
            </w:r>
            <w:r w:rsidRPr="00AC3262">
              <w:rPr>
                <w:rFonts w:ascii="Arial" w:hAnsi="Arial" w:cs="Arial"/>
                <w:color w:val="000000"/>
                <w:sz w:val="20"/>
                <w:vertAlign w:val="subscript"/>
                <w:lang w:val="es-EC"/>
              </w:rPr>
              <w:t>2</w:t>
            </w:r>
            <w:r w:rsidRPr="00AC3262">
              <w:rPr>
                <w:rFonts w:ascii="Arial" w:hAnsi="Arial" w:cs="Arial"/>
                <w:color w:val="000000"/>
                <w:sz w:val="20"/>
                <w:lang w:val="es-EC"/>
              </w:rPr>
              <w:t xml:space="preserve"> anuales evitadas por desplazamiento de combustibles fósiles de la agroindustria camaronera</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878ED27" w14:textId="77777777" w:rsidR="00774570" w:rsidRPr="00AC3262" w:rsidRDefault="00774570" w:rsidP="00924B54">
            <w:pPr>
              <w:jc w:val="center"/>
              <w:rPr>
                <w:rFonts w:ascii="Arial" w:hAnsi="Arial" w:cs="Arial"/>
                <w:color w:val="000000"/>
                <w:sz w:val="20"/>
                <w:lang w:val="es-EC"/>
              </w:rPr>
            </w:pPr>
            <w:r w:rsidRPr="00AC3262">
              <w:rPr>
                <w:rFonts w:ascii="Arial" w:hAnsi="Arial" w:cs="Arial"/>
                <w:color w:val="000000"/>
                <w:sz w:val="20"/>
                <w:lang w:val="es-EC"/>
              </w:rPr>
              <w:t>TonCO</w:t>
            </w:r>
            <w:r w:rsidRPr="00AC3262">
              <w:rPr>
                <w:rFonts w:ascii="Arial" w:hAnsi="Arial" w:cs="Arial"/>
                <w:color w:val="000000"/>
                <w:sz w:val="20"/>
                <w:vertAlign w:val="subscript"/>
                <w:lang w:val="es-EC"/>
              </w:rPr>
              <w:t>2</w:t>
            </w:r>
            <w:r w:rsidRPr="00AC3262">
              <w:rPr>
                <w:rFonts w:ascii="Arial" w:hAnsi="Arial" w:cs="Arial"/>
                <w:color w:val="000000"/>
                <w:sz w:val="20"/>
                <w:lang w:val="es-EC"/>
              </w:rPr>
              <w:t>/año</w:t>
            </w:r>
          </w:p>
        </w:tc>
        <w:tc>
          <w:tcPr>
            <w:tcW w:w="9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22EB1C2" w14:textId="77777777" w:rsidR="00774570" w:rsidRPr="00AC3262" w:rsidRDefault="00774570" w:rsidP="00924B54">
            <w:pPr>
              <w:jc w:val="center"/>
              <w:rPr>
                <w:rFonts w:ascii="Arial" w:hAnsi="Arial" w:cs="Arial"/>
                <w:color w:val="000000"/>
                <w:sz w:val="20"/>
                <w:lang w:val="es-EC"/>
              </w:rPr>
            </w:pPr>
            <w:r w:rsidRPr="00AC3262">
              <w:rPr>
                <w:rFonts w:ascii="Arial" w:hAnsi="Arial" w:cs="Arial"/>
                <w:color w:val="000000"/>
                <w:sz w:val="20"/>
                <w:lang w:val="es-EC"/>
              </w:rPr>
              <w:t>0</w:t>
            </w: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46628FC" w14:textId="77777777" w:rsidR="00774570" w:rsidRPr="00AC3262" w:rsidRDefault="00774570" w:rsidP="00924B54">
            <w:pPr>
              <w:jc w:val="center"/>
              <w:rPr>
                <w:rFonts w:ascii="Arial" w:hAnsi="Arial" w:cs="Arial"/>
                <w:color w:val="000000"/>
                <w:sz w:val="20"/>
                <w:lang w:val="es-EC"/>
              </w:rPr>
            </w:pPr>
            <w:r w:rsidRPr="00AC3262">
              <w:rPr>
                <w:rFonts w:ascii="Arial" w:hAnsi="Arial" w:cs="Arial"/>
                <w:color w:val="000000"/>
                <w:sz w:val="20"/>
                <w:lang w:val="es-EC"/>
              </w:rPr>
              <w:t>2016</w:t>
            </w:r>
          </w:p>
        </w:tc>
        <w:tc>
          <w:tcPr>
            <w:tcW w:w="98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E3F064A" w14:textId="77777777" w:rsidR="00774570" w:rsidRPr="00AC3262" w:rsidRDefault="00774570" w:rsidP="00924B54">
            <w:pPr>
              <w:jc w:val="center"/>
              <w:rPr>
                <w:rFonts w:ascii="Arial" w:hAnsi="Arial" w:cs="Arial"/>
                <w:color w:val="000000"/>
                <w:sz w:val="20"/>
                <w:lang w:val="es-EC"/>
              </w:rPr>
            </w:pPr>
            <w:r w:rsidRPr="00AC3262">
              <w:rPr>
                <w:rFonts w:ascii="Arial" w:hAnsi="Arial" w:cs="Arial"/>
                <w:color w:val="000000"/>
                <w:sz w:val="20"/>
                <w:lang w:val="es-EC"/>
              </w:rPr>
              <w:t>38.800</w:t>
            </w:r>
          </w:p>
        </w:tc>
        <w:tc>
          <w:tcPr>
            <w:tcW w:w="895" w:type="dxa"/>
            <w:tcBorders>
              <w:top w:val="single" w:sz="4" w:space="0" w:color="000000"/>
              <w:left w:val="single" w:sz="4" w:space="0" w:color="000000"/>
              <w:bottom w:val="single" w:sz="4" w:space="0" w:color="000000"/>
              <w:right w:val="nil"/>
            </w:tcBorders>
            <w:shd w:val="clear" w:color="000000" w:fill="FFFFFF"/>
            <w:vAlign w:val="center"/>
            <w:hideMark/>
          </w:tcPr>
          <w:p w14:paraId="52E12E4E" w14:textId="77777777" w:rsidR="00774570" w:rsidRPr="00AC3262" w:rsidRDefault="00774570" w:rsidP="00924B54">
            <w:pPr>
              <w:jc w:val="center"/>
              <w:rPr>
                <w:rFonts w:ascii="Arial" w:hAnsi="Arial" w:cs="Arial"/>
                <w:color w:val="000000"/>
                <w:sz w:val="20"/>
                <w:lang w:val="es-EC"/>
              </w:rPr>
            </w:pPr>
            <w:r w:rsidRPr="00AC3262">
              <w:rPr>
                <w:rFonts w:ascii="Arial" w:hAnsi="Arial" w:cs="Arial"/>
                <w:color w:val="000000"/>
                <w:sz w:val="20"/>
                <w:lang w:val="es-EC"/>
              </w:rPr>
              <w:t>2022</w:t>
            </w:r>
          </w:p>
        </w:tc>
        <w:tc>
          <w:tcPr>
            <w:tcW w:w="2593" w:type="dxa"/>
            <w:tcBorders>
              <w:left w:val="single" w:sz="4" w:space="0" w:color="000000"/>
              <w:bottom w:val="single" w:sz="4" w:space="0" w:color="000000"/>
              <w:right w:val="single" w:sz="4" w:space="0" w:color="000000"/>
            </w:tcBorders>
            <w:vAlign w:val="center"/>
            <w:hideMark/>
          </w:tcPr>
          <w:p w14:paraId="23BA560E" w14:textId="77777777" w:rsidR="00774570" w:rsidRPr="00AC3262" w:rsidRDefault="00774570" w:rsidP="00924B54">
            <w:pPr>
              <w:rPr>
                <w:rFonts w:ascii="Arial" w:hAnsi="Arial" w:cs="Arial"/>
                <w:color w:val="000000"/>
                <w:sz w:val="20"/>
                <w:lang w:val="es-EC"/>
              </w:rPr>
            </w:pPr>
            <w:r w:rsidRPr="00AC3262">
              <w:rPr>
                <w:rFonts w:ascii="Arial" w:hAnsi="Arial" w:cs="Arial"/>
                <w:color w:val="000000"/>
                <w:sz w:val="20"/>
                <w:lang w:val="es-EC"/>
              </w:rPr>
              <w:t xml:space="preserve">Informe de avance del programa de EE en la agroindustria </w:t>
            </w:r>
          </w:p>
        </w:tc>
        <w:tc>
          <w:tcPr>
            <w:tcW w:w="1816" w:type="dxa"/>
            <w:tcBorders>
              <w:top w:val="single" w:sz="4" w:space="0" w:color="auto"/>
              <w:left w:val="single" w:sz="4" w:space="0" w:color="auto"/>
              <w:bottom w:val="single" w:sz="4" w:space="0" w:color="auto"/>
              <w:right w:val="single" w:sz="4" w:space="0" w:color="auto"/>
            </w:tcBorders>
            <w:noWrap/>
            <w:vAlign w:val="center"/>
            <w:hideMark/>
          </w:tcPr>
          <w:p w14:paraId="3E842A42" w14:textId="77777777" w:rsidR="00774570" w:rsidRPr="00AC3262" w:rsidRDefault="00774570" w:rsidP="00924B54">
            <w:pPr>
              <w:rPr>
                <w:rFonts w:ascii="Arial" w:hAnsi="Arial" w:cs="Arial"/>
                <w:color w:val="000000"/>
                <w:sz w:val="20"/>
                <w:lang w:val="es-EC"/>
              </w:rPr>
            </w:pPr>
            <w:r w:rsidRPr="00AC3262">
              <w:rPr>
                <w:rFonts w:ascii="Arial" w:hAnsi="Arial" w:cs="Arial"/>
                <w:color w:val="000000"/>
                <w:sz w:val="20"/>
                <w:lang w:val="es-EC"/>
              </w:rPr>
              <w:t>A realizar por la Subsecretaría de Eficiencia Energética.</w:t>
            </w:r>
          </w:p>
        </w:tc>
      </w:tr>
    </w:tbl>
    <w:p w14:paraId="0D77C720" w14:textId="77777777" w:rsidR="008349D4" w:rsidRPr="00774570" w:rsidRDefault="008349D4">
      <w:pPr>
        <w:rPr>
          <w:rFonts w:ascii="Arial" w:hAnsi="Arial" w:cs="Arial"/>
          <w:sz w:val="22"/>
          <w:szCs w:val="22"/>
        </w:rPr>
      </w:pPr>
    </w:p>
    <w:p w14:paraId="75F14051" w14:textId="55334978" w:rsidR="00B873D2" w:rsidRPr="00BA6397" w:rsidRDefault="00BA6397">
      <w:pPr>
        <w:rPr>
          <w:rFonts w:ascii="Arial" w:hAnsi="Arial" w:cs="Arial"/>
          <w:b/>
          <w:sz w:val="22"/>
          <w:szCs w:val="22"/>
          <w:lang w:val="es-ES"/>
        </w:rPr>
      </w:pPr>
      <w:r>
        <w:rPr>
          <w:rFonts w:ascii="Arial" w:hAnsi="Arial" w:cs="Arial"/>
          <w:sz w:val="22"/>
          <w:szCs w:val="22"/>
          <w:lang w:val="es-ES"/>
        </w:rPr>
        <w:t xml:space="preserve">Ver Metodología de Cálculo en </w:t>
      </w:r>
      <w:r w:rsidRPr="00BA6397">
        <w:rPr>
          <w:rFonts w:ascii="Arial" w:hAnsi="Arial" w:cs="Arial"/>
          <w:b/>
          <w:sz w:val="22"/>
          <w:szCs w:val="22"/>
          <w:lang w:val="es-ES"/>
        </w:rPr>
        <w:fldChar w:fldCharType="begin"/>
      </w:r>
      <w:r w:rsidRPr="00BA6397">
        <w:rPr>
          <w:rFonts w:ascii="Arial" w:hAnsi="Arial" w:cs="Arial"/>
          <w:b/>
          <w:sz w:val="22"/>
          <w:szCs w:val="22"/>
          <w:lang w:val="es-ES"/>
        </w:rPr>
        <w:instrText xml:space="preserve"> REF _Ref491518183 \h </w:instrText>
      </w:r>
      <w:r>
        <w:rPr>
          <w:rFonts w:ascii="Arial" w:hAnsi="Arial" w:cs="Arial"/>
          <w:b/>
          <w:sz w:val="22"/>
          <w:szCs w:val="22"/>
          <w:lang w:val="es-ES"/>
        </w:rPr>
        <w:instrText xml:space="preserve"> \* MERGEFORMAT </w:instrText>
      </w:r>
      <w:r w:rsidRPr="00BA6397">
        <w:rPr>
          <w:rFonts w:ascii="Arial" w:hAnsi="Arial" w:cs="Arial"/>
          <w:b/>
          <w:sz w:val="22"/>
          <w:szCs w:val="22"/>
          <w:lang w:val="es-ES"/>
        </w:rPr>
      </w:r>
      <w:r w:rsidRPr="00BA6397">
        <w:rPr>
          <w:rFonts w:ascii="Arial" w:hAnsi="Arial" w:cs="Arial"/>
          <w:b/>
          <w:sz w:val="22"/>
          <w:szCs w:val="22"/>
          <w:lang w:val="es-ES"/>
        </w:rPr>
        <w:fldChar w:fldCharType="separate"/>
      </w:r>
      <w:r w:rsidRPr="00BA6397">
        <w:rPr>
          <w:rFonts w:ascii="Arial" w:hAnsi="Arial" w:cs="Arial"/>
          <w:b/>
          <w:szCs w:val="24"/>
          <w:lang w:val="pt-BR"/>
        </w:rPr>
        <w:t>Anexo I</w:t>
      </w:r>
      <w:r w:rsidRPr="00BA6397">
        <w:rPr>
          <w:rFonts w:ascii="Arial" w:hAnsi="Arial" w:cs="Arial"/>
          <w:b/>
          <w:sz w:val="22"/>
          <w:szCs w:val="22"/>
          <w:lang w:val="es-ES"/>
        </w:rPr>
        <w:fldChar w:fldCharType="end"/>
      </w:r>
    </w:p>
    <w:p w14:paraId="6CFC65F2" w14:textId="77777777" w:rsidR="00B873D2" w:rsidRDefault="00B873D2">
      <w:pPr>
        <w:rPr>
          <w:rFonts w:ascii="Arial" w:hAnsi="Arial" w:cs="Arial"/>
          <w:sz w:val="22"/>
          <w:szCs w:val="22"/>
          <w:lang w:val="es-ES"/>
        </w:rPr>
      </w:pPr>
    </w:p>
    <w:p w14:paraId="3FFD0EC4" w14:textId="77777777" w:rsidR="00052887" w:rsidRDefault="00052887">
      <w:pPr>
        <w:rPr>
          <w:rFonts w:ascii="Arial" w:hAnsi="Arial" w:cs="Arial"/>
          <w:sz w:val="22"/>
          <w:szCs w:val="22"/>
          <w:lang w:val="es-ES"/>
        </w:rPr>
      </w:pPr>
      <w:r>
        <w:rPr>
          <w:rFonts w:ascii="Arial" w:hAnsi="Arial" w:cs="Arial"/>
          <w:sz w:val="22"/>
          <w:szCs w:val="22"/>
          <w:lang w:val="es-ES"/>
        </w:rPr>
        <w:br w:type="page"/>
      </w:r>
    </w:p>
    <w:p w14:paraId="791B2B18" w14:textId="77777777" w:rsidR="001B5186" w:rsidRPr="006A5060" w:rsidRDefault="006D01D1" w:rsidP="003070FB">
      <w:pPr>
        <w:pStyle w:val="Heading1"/>
        <w:jc w:val="both"/>
        <w:rPr>
          <w:rFonts w:ascii="Arial" w:hAnsi="Arial" w:cs="Arial"/>
          <w:sz w:val="24"/>
          <w:szCs w:val="24"/>
        </w:rPr>
      </w:pPr>
      <w:bookmarkStart w:id="1" w:name="_Toc491518986"/>
      <w:r w:rsidRPr="006A5060">
        <w:rPr>
          <w:rFonts w:ascii="Arial" w:hAnsi="Arial" w:cs="Arial"/>
          <w:sz w:val="24"/>
          <w:szCs w:val="24"/>
        </w:rPr>
        <w:lastRenderedPageBreak/>
        <w:t>Monitoreo</w:t>
      </w:r>
      <w:bookmarkEnd w:id="1"/>
    </w:p>
    <w:p w14:paraId="6B1E6E40" w14:textId="77777777" w:rsidR="00C72A3F" w:rsidRPr="00AC6A91" w:rsidRDefault="00241F59" w:rsidP="008617A6">
      <w:pPr>
        <w:numPr>
          <w:ilvl w:val="1"/>
          <w:numId w:val="12"/>
        </w:numPr>
        <w:spacing w:before="120" w:after="120"/>
        <w:ind w:left="720" w:hanging="720"/>
        <w:jc w:val="both"/>
        <w:rPr>
          <w:rFonts w:ascii="Arial" w:hAnsi="Arial" w:cs="Arial"/>
          <w:sz w:val="22"/>
          <w:szCs w:val="22"/>
          <w:lang w:val="es-ES"/>
        </w:rPr>
      </w:pPr>
      <w:r w:rsidRPr="00AC6A91">
        <w:rPr>
          <w:rFonts w:ascii="Arial" w:hAnsi="Arial" w:cs="Arial"/>
          <w:b/>
        </w:rPr>
        <w:t>Indicadores</w:t>
      </w:r>
      <w:r w:rsidRPr="00AC6A91">
        <w:rPr>
          <w:rFonts w:ascii="Arial" w:hAnsi="Arial" w:cs="Arial"/>
          <w:b/>
          <w:sz w:val="22"/>
          <w:szCs w:val="22"/>
          <w:lang w:val="es-ES"/>
        </w:rPr>
        <w:t>.</w:t>
      </w:r>
      <w:r w:rsidRPr="00AC6A91">
        <w:rPr>
          <w:rFonts w:ascii="Arial" w:hAnsi="Arial" w:cs="Arial"/>
          <w:sz w:val="22"/>
          <w:szCs w:val="22"/>
          <w:lang w:val="es-ES"/>
        </w:rPr>
        <w:t xml:space="preserve"> </w:t>
      </w:r>
      <w:r w:rsidR="006D01D1" w:rsidRPr="00AC6A91">
        <w:rPr>
          <w:rFonts w:ascii="Arial" w:hAnsi="Arial" w:cs="Arial"/>
          <w:sz w:val="22"/>
          <w:szCs w:val="22"/>
          <w:lang w:val="es-ES"/>
        </w:rPr>
        <w:t xml:space="preserve">A </w:t>
      </w:r>
      <w:r w:rsidR="00B873D2" w:rsidRPr="00AC6A91">
        <w:rPr>
          <w:rFonts w:ascii="Arial" w:hAnsi="Arial" w:cs="Arial"/>
          <w:sz w:val="22"/>
          <w:szCs w:val="22"/>
          <w:lang w:val="es-ES"/>
        </w:rPr>
        <w:t>continuación,</w:t>
      </w:r>
      <w:r w:rsidR="006D01D1" w:rsidRPr="00AC6A91">
        <w:rPr>
          <w:rFonts w:ascii="Arial" w:hAnsi="Arial" w:cs="Arial"/>
          <w:sz w:val="22"/>
          <w:szCs w:val="22"/>
          <w:lang w:val="es-ES"/>
        </w:rPr>
        <w:t xml:space="preserve"> se presentan los indicadores definidos para el monitoreo del avance en la implementación de los principales productos del</w:t>
      </w:r>
      <w:r w:rsidR="00C72A3F" w:rsidRPr="00AC6A91">
        <w:rPr>
          <w:rFonts w:ascii="Arial" w:hAnsi="Arial" w:cs="Arial"/>
          <w:sz w:val="22"/>
          <w:szCs w:val="22"/>
          <w:lang w:val="es-ES"/>
        </w:rPr>
        <w:t xml:space="preserve"> proyecto </w:t>
      </w:r>
      <w:r w:rsidR="008349D4" w:rsidRPr="00AC6A91">
        <w:rPr>
          <w:rFonts w:ascii="Arial" w:hAnsi="Arial" w:cs="Arial"/>
          <w:sz w:val="22"/>
          <w:szCs w:val="22"/>
          <w:lang w:val="es-ES"/>
        </w:rPr>
        <w:t>Apoyo al Avance del Cambio de la Matriz Energética del Ecuador (EC-L1223)</w:t>
      </w:r>
      <w:r w:rsidR="00C72A3F" w:rsidRPr="00AC6A91">
        <w:rPr>
          <w:rFonts w:ascii="Arial" w:hAnsi="Arial" w:cs="Arial"/>
          <w:sz w:val="22"/>
          <w:szCs w:val="22"/>
          <w:lang w:val="es-ES"/>
        </w:rPr>
        <w:t>.</w:t>
      </w:r>
    </w:p>
    <w:p w14:paraId="7CF7FDA5" w14:textId="77777777" w:rsidR="0024571D" w:rsidRDefault="008C7E1C" w:rsidP="00B4298D">
      <w:pPr>
        <w:pStyle w:val="TableTitle"/>
        <w:spacing w:before="120" w:after="120"/>
        <w:rPr>
          <w:rStyle w:val="Heading1Char"/>
          <w:rFonts w:ascii="Arial" w:hAnsi="Arial" w:cs="Arial"/>
          <w:b/>
          <w:sz w:val="22"/>
          <w:szCs w:val="22"/>
        </w:rPr>
      </w:pPr>
      <w:bookmarkStart w:id="2" w:name="_Toc491518987"/>
      <w:r w:rsidRPr="006A5060">
        <w:rPr>
          <w:rStyle w:val="Heading1Char"/>
          <w:rFonts w:ascii="Arial" w:hAnsi="Arial" w:cs="Arial"/>
          <w:b/>
          <w:sz w:val="22"/>
          <w:szCs w:val="22"/>
        </w:rPr>
        <w:t xml:space="preserve">Tabla 1. </w:t>
      </w:r>
      <w:r w:rsidR="006D01D1" w:rsidRPr="006A5060">
        <w:rPr>
          <w:rStyle w:val="Heading1Char"/>
          <w:rFonts w:ascii="Arial" w:hAnsi="Arial" w:cs="Arial"/>
          <w:b/>
          <w:sz w:val="22"/>
          <w:szCs w:val="22"/>
        </w:rPr>
        <w:t>Indicadores de Producto por Componente</w:t>
      </w:r>
      <w:bookmarkEnd w:id="2"/>
    </w:p>
    <w:tbl>
      <w:tblPr>
        <w:tblW w:w="13868" w:type="dxa"/>
        <w:tblInd w:w="-455" w:type="dxa"/>
        <w:tblLayout w:type="fixed"/>
        <w:tblCellMar>
          <w:top w:w="15" w:type="dxa"/>
          <w:bottom w:w="15" w:type="dxa"/>
        </w:tblCellMar>
        <w:tblLook w:val="04A0" w:firstRow="1" w:lastRow="0" w:firstColumn="1" w:lastColumn="0" w:noHBand="0" w:noVBand="1"/>
      </w:tblPr>
      <w:tblGrid>
        <w:gridCol w:w="455"/>
        <w:gridCol w:w="3861"/>
        <w:gridCol w:w="1349"/>
        <w:gridCol w:w="1890"/>
        <w:gridCol w:w="870"/>
        <w:gridCol w:w="683"/>
        <w:gridCol w:w="683"/>
        <w:gridCol w:w="683"/>
        <w:gridCol w:w="683"/>
        <w:gridCol w:w="683"/>
        <w:gridCol w:w="673"/>
        <w:gridCol w:w="1355"/>
      </w:tblGrid>
      <w:tr w:rsidR="00774570" w:rsidRPr="00A911DD" w14:paraId="75225100" w14:textId="77777777" w:rsidTr="00924B54">
        <w:trPr>
          <w:trHeight w:val="75"/>
          <w:tblHeader/>
        </w:trPr>
        <w:tc>
          <w:tcPr>
            <w:tcW w:w="4316"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943D81C"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Productos</w:t>
            </w:r>
          </w:p>
        </w:tc>
        <w:tc>
          <w:tcPr>
            <w:tcW w:w="134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AC67E8B"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Costo Estimado (US$)</w:t>
            </w:r>
          </w:p>
        </w:tc>
        <w:tc>
          <w:tcPr>
            <w:tcW w:w="18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BF16234"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Unidad de medida</w:t>
            </w:r>
          </w:p>
        </w:tc>
        <w:tc>
          <w:tcPr>
            <w:tcW w:w="8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6513837"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Línea base 2017</w:t>
            </w:r>
          </w:p>
        </w:tc>
        <w:tc>
          <w:tcPr>
            <w:tcW w:w="3415"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74E648DB"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Año</w:t>
            </w:r>
          </w:p>
        </w:tc>
        <w:tc>
          <w:tcPr>
            <w:tcW w:w="67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85E036"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Meta final</w:t>
            </w:r>
          </w:p>
        </w:tc>
        <w:tc>
          <w:tcPr>
            <w:tcW w:w="135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7F74BC3" w14:textId="77777777" w:rsidR="00774570" w:rsidRPr="00A911DD" w:rsidRDefault="00774570" w:rsidP="00924B54">
            <w:pPr>
              <w:jc w:val="center"/>
              <w:rPr>
                <w:rFonts w:ascii="Arial" w:hAnsi="Arial" w:cs="Arial"/>
                <w:b/>
                <w:bCs/>
                <w:color w:val="000000"/>
                <w:sz w:val="20"/>
                <w:lang w:val="es-EC"/>
              </w:rPr>
            </w:pPr>
            <w:r w:rsidRPr="00A911DD">
              <w:rPr>
                <w:rFonts w:ascii="Arial" w:hAnsi="Arial" w:cs="Arial"/>
                <w:b/>
                <w:bCs/>
                <w:color w:val="000000"/>
                <w:sz w:val="20"/>
                <w:lang w:val="es-EC"/>
              </w:rPr>
              <w:t>Medio de verificación</w:t>
            </w:r>
          </w:p>
        </w:tc>
      </w:tr>
      <w:tr w:rsidR="00774570" w:rsidRPr="00A911DD" w14:paraId="0BA1D79F" w14:textId="77777777" w:rsidTr="00774570">
        <w:trPr>
          <w:trHeight w:val="542"/>
          <w:tblHeader/>
        </w:trPr>
        <w:tc>
          <w:tcPr>
            <w:tcW w:w="4316" w:type="dxa"/>
            <w:gridSpan w:val="2"/>
            <w:vMerge/>
            <w:tcBorders>
              <w:top w:val="single" w:sz="4" w:space="0" w:color="auto"/>
              <w:left w:val="single" w:sz="4" w:space="0" w:color="auto"/>
              <w:bottom w:val="single" w:sz="4" w:space="0" w:color="auto"/>
              <w:right w:val="single" w:sz="4" w:space="0" w:color="auto"/>
            </w:tcBorders>
            <w:vAlign w:val="center"/>
            <w:hideMark/>
          </w:tcPr>
          <w:p w14:paraId="408A730C" w14:textId="77777777" w:rsidR="00774570" w:rsidRPr="00A911DD" w:rsidRDefault="00774570" w:rsidP="00924B54">
            <w:pPr>
              <w:jc w:val="center"/>
              <w:rPr>
                <w:rFonts w:ascii="Arial" w:hAnsi="Arial" w:cs="Arial"/>
                <w:b/>
                <w:bCs/>
                <w:color w:val="000000"/>
                <w:sz w:val="20"/>
              </w:rPr>
            </w:pPr>
          </w:p>
        </w:tc>
        <w:tc>
          <w:tcPr>
            <w:tcW w:w="1349" w:type="dxa"/>
            <w:vMerge/>
            <w:tcBorders>
              <w:top w:val="single" w:sz="4" w:space="0" w:color="auto"/>
              <w:left w:val="single" w:sz="4" w:space="0" w:color="auto"/>
              <w:bottom w:val="single" w:sz="4" w:space="0" w:color="auto"/>
              <w:right w:val="single" w:sz="4" w:space="0" w:color="auto"/>
            </w:tcBorders>
            <w:vAlign w:val="center"/>
            <w:hideMark/>
          </w:tcPr>
          <w:p w14:paraId="1A6C6B8D" w14:textId="77777777" w:rsidR="00774570" w:rsidRPr="00A911DD" w:rsidRDefault="00774570" w:rsidP="00924B54">
            <w:pPr>
              <w:jc w:val="center"/>
              <w:rPr>
                <w:rFonts w:ascii="Arial" w:hAnsi="Arial" w:cs="Arial"/>
                <w:b/>
                <w:bCs/>
                <w:color w:val="000000"/>
                <w:sz w:val="20"/>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14:paraId="4C66D20B" w14:textId="77777777" w:rsidR="00774570" w:rsidRPr="00A911DD" w:rsidRDefault="00774570" w:rsidP="00924B54">
            <w:pPr>
              <w:jc w:val="center"/>
              <w:rPr>
                <w:rFonts w:ascii="Arial" w:hAnsi="Arial" w:cs="Arial"/>
                <w:b/>
                <w:bCs/>
                <w:color w:val="000000"/>
                <w:sz w:val="20"/>
              </w:rPr>
            </w:pPr>
          </w:p>
        </w:tc>
        <w:tc>
          <w:tcPr>
            <w:tcW w:w="870" w:type="dxa"/>
            <w:vMerge/>
            <w:tcBorders>
              <w:top w:val="single" w:sz="4" w:space="0" w:color="auto"/>
              <w:left w:val="single" w:sz="4" w:space="0" w:color="auto"/>
              <w:bottom w:val="single" w:sz="4" w:space="0" w:color="auto"/>
              <w:right w:val="single" w:sz="4" w:space="0" w:color="auto"/>
            </w:tcBorders>
            <w:vAlign w:val="center"/>
            <w:hideMark/>
          </w:tcPr>
          <w:p w14:paraId="1F94D753" w14:textId="77777777" w:rsidR="00774570" w:rsidRPr="00A911DD" w:rsidRDefault="00774570" w:rsidP="00924B54">
            <w:pPr>
              <w:jc w:val="center"/>
              <w:rPr>
                <w:rFonts w:ascii="Arial" w:hAnsi="Arial" w:cs="Arial"/>
                <w:b/>
                <w:bCs/>
                <w:color w:val="000000"/>
                <w:sz w:val="20"/>
              </w:rPr>
            </w:pP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C155123"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2018</w:t>
            </w: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8D67837"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2019</w:t>
            </w: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6CEC147"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2020</w:t>
            </w: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4D99ED4"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2021</w:t>
            </w: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BAF0348"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2022</w:t>
            </w:r>
          </w:p>
        </w:tc>
        <w:tc>
          <w:tcPr>
            <w:tcW w:w="673" w:type="dxa"/>
            <w:vMerge/>
            <w:tcBorders>
              <w:top w:val="single" w:sz="4" w:space="0" w:color="auto"/>
              <w:left w:val="single" w:sz="4" w:space="0" w:color="auto"/>
              <w:bottom w:val="single" w:sz="4" w:space="0" w:color="auto"/>
              <w:right w:val="single" w:sz="4" w:space="0" w:color="auto"/>
            </w:tcBorders>
            <w:vAlign w:val="center"/>
            <w:hideMark/>
          </w:tcPr>
          <w:p w14:paraId="141DB9F3" w14:textId="77777777" w:rsidR="00774570" w:rsidRPr="00A911DD" w:rsidRDefault="00774570" w:rsidP="00924B54">
            <w:pPr>
              <w:jc w:val="center"/>
              <w:rPr>
                <w:rFonts w:ascii="Arial" w:hAnsi="Arial" w:cs="Arial"/>
                <w:b/>
                <w:bCs/>
                <w:color w:val="000000"/>
                <w:sz w:val="20"/>
              </w:rPr>
            </w:pPr>
          </w:p>
        </w:tc>
        <w:tc>
          <w:tcPr>
            <w:tcW w:w="1355" w:type="dxa"/>
            <w:vMerge/>
            <w:tcBorders>
              <w:top w:val="single" w:sz="4" w:space="0" w:color="auto"/>
              <w:left w:val="single" w:sz="4" w:space="0" w:color="auto"/>
              <w:bottom w:val="single" w:sz="4" w:space="0" w:color="auto"/>
              <w:right w:val="single" w:sz="4" w:space="0" w:color="auto"/>
            </w:tcBorders>
            <w:vAlign w:val="center"/>
            <w:hideMark/>
          </w:tcPr>
          <w:p w14:paraId="53735C1E" w14:textId="77777777" w:rsidR="00774570" w:rsidRPr="00A911DD" w:rsidRDefault="00774570" w:rsidP="00924B54">
            <w:pPr>
              <w:jc w:val="center"/>
              <w:rPr>
                <w:rFonts w:ascii="Arial" w:hAnsi="Arial" w:cs="Arial"/>
                <w:b/>
                <w:bCs/>
                <w:color w:val="000000"/>
                <w:sz w:val="20"/>
              </w:rPr>
            </w:pPr>
          </w:p>
        </w:tc>
      </w:tr>
      <w:tr w:rsidR="00774570" w:rsidRPr="00A911DD" w14:paraId="6A01F8FC"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5AD9B7BE" w14:textId="77777777" w:rsidR="00774570" w:rsidRPr="00A911DD" w:rsidRDefault="00774570" w:rsidP="00924B54">
            <w:pPr>
              <w:rPr>
                <w:rFonts w:ascii="Arial" w:hAnsi="Arial" w:cs="Arial"/>
                <w:b/>
                <w:bCs/>
                <w:sz w:val="20"/>
              </w:rPr>
            </w:pPr>
            <w:r w:rsidRPr="00A911DD">
              <w:rPr>
                <w:rFonts w:ascii="Arial" w:hAnsi="Arial" w:cs="Arial"/>
                <w:b/>
                <w:bCs/>
                <w:sz w:val="20"/>
              </w:rPr>
              <w:t>Componente I: Expansión y reforzamiento del SNT</w:t>
            </w:r>
          </w:p>
        </w:tc>
        <w:tc>
          <w:tcPr>
            <w:tcW w:w="134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D6ACAB7" w14:textId="77777777" w:rsidR="00774570" w:rsidRPr="00A911DD" w:rsidRDefault="00774570" w:rsidP="00924B54">
            <w:pPr>
              <w:jc w:val="right"/>
              <w:rPr>
                <w:rFonts w:ascii="Arial" w:hAnsi="Arial" w:cs="Arial"/>
                <w:b/>
                <w:bCs/>
                <w:sz w:val="20"/>
              </w:rPr>
            </w:pPr>
            <w:r w:rsidRPr="00A911DD">
              <w:rPr>
                <w:rFonts w:ascii="Arial" w:hAnsi="Arial" w:cs="Arial"/>
                <w:b/>
                <w:bCs/>
                <w:sz w:val="20"/>
              </w:rPr>
              <w:t>182.927.905</w:t>
            </w:r>
          </w:p>
        </w:tc>
        <w:tc>
          <w:tcPr>
            <w:tcW w:w="8203"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34EFAE64" w14:textId="77777777" w:rsidR="00774570" w:rsidRPr="00A911DD" w:rsidRDefault="00774570" w:rsidP="00924B54">
            <w:pPr>
              <w:jc w:val="center"/>
              <w:rPr>
                <w:rFonts w:ascii="Arial" w:hAnsi="Arial" w:cs="Arial"/>
                <w:b/>
                <w:bCs/>
                <w:sz w:val="20"/>
              </w:rPr>
            </w:pPr>
          </w:p>
        </w:tc>
      </w:tr>
      <w:tr w:rsidR="00774570" w:rsidRPr="00A911DD" w14:paraId="00EE2C58"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68B9C066" w14:textId="77777777" w:rsidR="00774570" w:rsidRPr="00A911DD" w:rsidRDefault="00774570" w:rsidP="00924B54">
            <w:pPr>
              <w:jc w:val="both"/>
              <w:rPr>
                <w:rFonts w:ascii="Arial" w:hAnsi="Arial" w:cs="Arial"/>
                <w:b/>
                <w:bCs/>
                <w:color w:val="000000"/>
                <w:sz w:val="20"/>
              </w:rPr>
            </w:pPr>
            <w:r w:rsidRPr="00A911DD">
              <w:rPr>
                <w:rFonts w:ascii="Arial" w:hAnsi="Arial" w:cs="Arial"/>
                <w:b/>
                <w:bCs/>
                <w:color w:val="000000"/>
                <w:sz w:val="20"/>
              </w:rPr>
              <w:t>Subcomponente 1.1. Expansión y reforzamiento de la infraestructura del SNT</w:t>
            </w:r>
          </w:p>
        </w:tc>
        <w:tc>
          <w:tcPr>
            <w:tcW w:w="134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916F5A0" w14:textId="77777777" w:rsidR="00774570" w:rsidRPr="00A911DD" w:rsidRDefault="00774570" w:rsidP="00924B54">
            <w:pPr>
              <w:jc w:val="right"/>
              <w:rPr>
                <w:rFonts w:ascii="Arial" w:hAnsi="Arial" w:cs="Arial"/>
                <w:b/>
                <w:bCs/>
                <w:color w:val="000000"/>
                <w:sz w:val="20"/>
              </w:rPr>
            </w:pPr>
            <w:r w:rsidRPr="00A911DD">
              <w:rPr>
                <w:rFonts w:ascii="Arial" w:hAnsi="Arial" w:cs="Arial"/>
                <w:b/>
                <w:bCs/>
                <w:color w:val="000000"/>
                <w:sz w:val="20"/>
              </w:rPr>
              <w:t>98.685.838</w:t>
            </w:r>
          </w:p>
        </w:tc>
        <w:tc>
          <w:tcPr>
            <w:tcW w:w="8203"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40D9DC88" w14:textId="77777777" w:rsidR="00774570" w:rsidRPr="00A911DD" w:rsidRDefault="00774570" w:rsidP="00924B54">
            <w:pPr>
              <w:jc w:val="center"/>
              <w:rPr>
                <w:rFonts w:ascii="Arial" w:hAnsi="Arial" w:cs="Arial"/>
                <w:b/>
                <w:bCs/>
                <w:color w:val="000000"/>
                <w:sz w:val="20"/>
              </w:rPr>
            </w:pPr>
          </w:p>
        </w:tc>
      </w:tr>
      <w:tr w:rsidR="00774570" w:rsidRPr="00A911DD" w14:paraId="3DB9E3FF"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4C27E4C4" w14:textId="77777777" w:rsidR="00774570" w:rsidRPr="00A911DD" w:rsidRDefault="00774570" w:rsidP="00924B54">
            <w:pPr>
              <w:jc w:val="both"/>
              <w:rPr>
                <w:rFonts w:ascii="Arial" w:hAnsi="Arial" w:cs="Arial"/>
                <w:b/>
                <w:bCs/>
                <w:color w:val="000000"/>
                <w:sz w:val="20"/>
              </w:rPr>
            </w:pPr>
            <w:r w:rsidRPr="00A911DD">
              <w:rPr>
                <w:rFonts w:ascii="Arial" w:hAnsi="Arial" w:cs="Arial"/>
                <w:b/>
                <w:bCs/>
                <w:color w:val="000000"/>
                <w:sz w:val="20"/>
              </w:rPr>
              <w:t>1.1.1. Ampliación de la Subestación Posorja 138/69kV</w:t>
            </w:r>
          </w:p>
        </w:tc>
        <w:tc>
          <w:tcPr>
            <w:tcW w:w="1349"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18000E8" w14:textId="77777777" w:rsidR="00774570" w:rsidRPr="00A911DD" w:rsidRDefault="00774570" w:rsidP="00924B54">
            <w:pPr>
              <w:jc w:val="right"/>
              <w:rPr>
                <w:rFonts w:ascii="Arial" w:hAnsi="Arial" w:cs="Arial"/>
                <w:b/>
                <w:bCs/>
                <w:color w:val="000000"/>
                <w:sz w:val="20"/>
              </w:rPr>
            </w:pPr>
            <w:r w:rsidRPr="00A911DD">
              <w:rPr>
                <w:rFonts w:ascii="Arial" w:hAnsi="Arial" w:cs="Arial"/>
                <w:b/>
                <w:bCs/>
                <w:color w:val="000000"/>
                <w:sz w:val="20"/>
              </w:rPr>
              <w:t>14.317.893</w:t>
            </w:r>
          </w:p>
        </w:tc>
        <w:tc>
          <w:tcPr>
            <w:tcW w:w="189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6AF9116"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 Proyectos</w:t>
            </w:r>
          </w:p>
        </w:tc>
        <w:tc>
          <w:tcPr>
            <w:tcW w:w="87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85DB36F"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DB99D3C"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4D206EE"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8607CF4"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8A661B9"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1</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1FFE22E"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7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094CECF"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1</w:t>
            </w:r>
          </w:p>
        </w:tc>
        <w:tc>
          <w:tcPr>
            <w:tcW w:w="1355" w:type="dxa"/>
            <w:vMerge w:val="restart"/>
            <w:tcBorders>
              <w:top w:val="single" w:sz="4" w:space="0" w:color="auto"/>
              <w:left w:val="single" w:sz="4" w:space="0" w:color="auto"/>
              <w:right w:val="single" w:sz="4" w:space="0" w:color="auto"/>
            </w:tcBorders>
            <w:shd w:val="clear" w:color="000000" w:fill="F2F2F2"/>
            <w:vAlign w:val="center"/>
            <w:hideMark/>
          </w:tcPr>
          <w:p w14:paraId="17CEBBB6" w14:textId="118C4C2D" w:rsidR="00774570" w:rsidRPr="00A911DD" w:rsidRDefault="007B3222" w:rsidP="00924B54">
            <w:pPr>
              <w:ind w:left="-114" w:right="-100"/>
              <w:rPr>
                <w:rFonts w:ascii="Arial" w:hAnsi="Arial" w:cs="Arial"/>
                <w:b/>
                <w:bCs/>
                <w:color w:val="000000"/>
                <w:sz w:val="20"/>
              </w:rPr>
            </w:pPr>
            <w:r>
              <w:rPr>
                <w:rFonts w:ascii="Arial" w:hAnsi="Arial" w:cs="Arial"/>
                <w:color w:val="000000"/>
                <w:sz w:val="20"/>
                <w:szCs w:val="18"/>
                <w:lang w:val="es-EC"/>
              </w:rPr>
              <w:t xml:space="preserve">Informe de avance semestral </w:t>
            </w:r>
            <w:r w:rsidRPr="0041235D">
              <w:rPr>
                <w:rFonts w:ascii="Arial" w:hAnsi="Arial" w:cs="Arial"/>
                <w:color w:val="000000"/>
                <w:sz w:val="20"/>
                <w:szCs w:val="18"/>
                <w:lang w:val="es-EC"/>
              </w:rPr>
              <w:t>del pro</w:t>
            </w:r>
            <w:r>
              <w:rPr>
                <w:rFonts w:ascii="Arial" w:hAnsi="Arial" w:cs="Arial"/>
                <w:color w:val="000000"/>
                <w:sz w:val="20"/>
                <w:szCs w:val="18"/>
                <w:lang w:val="es-EC"/>
              </w:rPr>
              <w:t>yecto</w:t>
            </w:r>
            <w:r w:rsidRPr="00A911DD">
              <w:rPr>
                <w:rFonts w:ascii="Arial" w:hAnsi="Arial" w:cs="Arial"/>
                <w:color w:val="000000"/>
                <w:sz w:val="20"/>
              </w:rPr>
              <w:t xml:space="preserve"> </w:t>
            </w:r>
            <w:r w:rsidR="00774570" w:rsidRPr="00A911DD">
              <w:rPr>
                <w:rFonts w:ascii="Arial" w:hAnsi="Arial" w:cs="Arial"/>
                <w:color w:val="000000"/>
                <w:sz w:val="20"/>
              </w:rPr>
              <w:t>Programación de la Expansión de la Transmisión</w:t>
            </w:r>
          </w:p>
          <w:p w14:paraId="7103E6CB" w14:textId="77777777" w:rsidR="00774570" w:rsidRPr="00A911DD" w:rsidRDefault="00774570" w:rsidP="00924B54">
            <w:pPr>
              <w:ind w:left="-114" w:right="-100"/>
              <w:rPr>
                <w:rFonts w:ascii="Arial" w:hAnsi="Arial" w:cs="Arial"/>
                <w:b/>
                <w:bCs/>
                <w:color w:val="000000"/>
                <w:sz w:val="20"/>
              </w:rPr>
            </w:pPr>
          </w:p>
        </w:tc>
      </w:tr>
      <w:tr w:rsidR="00774570" w:rsidRPr="00A911DD" w14:paraId="56CCCB8D"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1F6C76FE"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1.1.1.1. Instalación de un autotransformador de 67MVA, ampliación del patio de 138kV y modernización del sistema de automatización.</w:t>
            </w:r>
          </w:p>
        </w:tc>
        <w:tc>
          <w:tcPr>
            <w:tcW w:w="1349" w:type="dxa"/>
            <w:tcBorders>
              <w:top w:val="single" w:sz="4" w:space="0" w:color="auto"/>
              <w:left w:val="single" w:sz="4" w:space="0" w:color="auto"/>
              <w:bottom w:val="single" w:sz="4" w:space="0" w:color="auto"/>
              <w:right w:val="single" w:sz="4" w:space="0" w:color="auto"/>
            </w:tcBorders>
            <w:vAlign w:val="center"/>
            <w:hideMark/>
          </w:tcPr>
          <w:p w14:paraId="1F1DC172" w14:textId="77777777" w:rsidR="00774570" w:rsidRPr="00A911DD" w:rsidRDefault="00774570" w:rsidP="00924B54">
            <w:pPr>
              <w:jc w:val="right"/>
              <w:rPr>
                <w:rFonts w:ascii="Arial" w:hAnsi="Arial" w:cs="Arial"/>
                <w:color w:val="000000"/>
                <w:sz w:val="20"/>
              </w:rPr>
            </w:pPr>
            <w:r w:rsidRPr="00A911DD">
              <w:rPr>
                <w:rFonts w:ascii="Arial" w:hAnsi="Arial" w:cs="Arial"/>
                <w:color w:val="000000"/>
                <w:sz w:val="20"/>
              </w:rPr>
              <w:t>14.317.893</w:t>
            </w:r>
          </w:p>
        </w:tc>
        <w:tc>
          <w:tcPr>
            <w:tcW w:w="1890" w:type="dxa"/>
            <w:tcBorders>
              <w:top w:val="single" w:sz="4" w:space="0" w:color="auto"/>
              <w:left w:val="single" w:sz="4" w:space="0" w:color="auto"/>
              <w:bottom w:val="single" w:sz="4" w:space="0" w:color="auto"/>
              <w:right w:val="single" w:sz="4" w:space="0" w:color="auto"/>
            </w:tcBorders>
            <w:vAlign w:val="center"/>
            <w:hideMark/>
          </w:tcPr>
          <w:p w14:paraId="5392FDB7"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491C4460"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5C77EA1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7F5D798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400C412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312D556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83" w:type="dxa"/>
            <w:tcBorders>
              <w:top w:val="single" w:sz="4" w:space="0" w:color="auto"/>
              <w:left w:val="single" w:sz="4" w:space="0" w:color="auto"/>
              <w:bottom w:val="single" w:sz="4" w:space="0" w:color="auto"/>
              <w:right w:val="single" w:sz="4" w:space="0" w:color="auto"/>
            </w:tcBorders>
            <w:vAlign w:val="center"/>
            <w:hideMark/>
          </w:tcPr>
          <w:p w14:paraId="33324C80"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73" w:type="dxa"/>
            <w:tcBorders>
              <w:top w:val="single" w:sz="4" w:space="0" w:color="auto"/>
              <w:left w:val="single" w:sz="4" w:space="0" w:color="auto"/>
              <w:bottom w:val="single" w:sz="4" w:space="0" w:color="auto"/>
              <w:right w:val="single" w:sz="4" w:space="0" w:color="auto"/>
            </w:tcBorders>
            <w:vAlign w:val="center"/>
            <w:hideMark/>
          </w:tcPr>
          <w:p w14:paraId="2BAD9C8C"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right w:val="single" w:sz="4" w:space="0" w:color="auto"/>
            </w:tcBorders>
            <w:vAlign w:val="center"/>
            <w:hideMark/>
          </w:tcPr>
          <w:p w14:paraId="3E5B7CBA" w14:textId="77777777" w:rsidR="00774570" w:rsidRPr="00A911DD" w:rsidRDefault="00774570" w:rsidP="00924B54">
            <w:pPr>
              <w:rPr>
                <w:rFonts w:ascii="Arial" w:hAnsi="Arial" w:cs="Arial"/>
                <w:color w:val="000000"/>
                <w:sz w:val="20"/>
              </w:rPr>
            </w:pPr>
          </w:p>
        </w:tc>
      </w:tr>
      <w:tr w:rsidR="00774570" w:rsidRPr="00A911DD" w14:paraId="3B600364" w14:textId="77777777" w:rsidTr="00924B54">
        <w:trPr>
          <w:trHeight w:val="641"/>
        </w:trPr>
        <w:tc>
          <w:tcPr>
            <w:tcW w:w="4316"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09A9D437" w14:textId="77777777" w:rsidR="00774570" w:rsidRPr="00A911DD" w:rsidRDefault="00774570" w:rsidP="00924B54">
            <w:pPr>
              <w:jc w:val="both"/>
              <w:rPr>
                <w:rFonts w:ascii="Arial" w:hAnsi="Arial" w:cs="Arial"/>
                <w:b/>
                <w:bCs/>
                <w:color w:val="000000"/>
                <w:sz w:val="20"/>
              </w:rPr>
            </w:pPr>
            <w:r w:rsidRPr="00A911DD">
              <w:rPr>
                <w:rFonts w:ascii="Arial" w:hAnsi="Arial" w:cs="Arial"/>
                <w:b/>
                <w:bCs/>
                <w:color w:val="000000"/>
                <w:sz w:val="20"/>
              </w:rPr>
              <w:t>1.1.2. Sistema de Transmisión Las Orquídeas 138kV, 2x125MVA</w:t>
            </w:r>
          </w:p>
        </w:tc>
        <w:tc>
          <w:tcPr>
            <w:tcW w:w="1349"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33EFC59" w14:textId="77777777" w:rsidR="00774570" w:rsidRPr="00A911DD" w:rsidRDefault="00774570" w:rsidP="00924B54">
            <w:pPr>
              <w:jc w:val="right"/>
              <w:rPr>
                <w:rFonts w:ascii="Arial" w:hAnsi="Arial" w:cs="Arial"/>
                <w:b/>
                <w:bCs/>
                <w:color w:val="000000"/>
                <w:sz w:val="20"/>
              </w:rPr>
            </w:pPr>
            <w:r w:rsidRPr="00A911DD">
              <w:rPr>
                <w:rFonts w:ascii="Arial" w:hAnsi="Arial" w:cs="Arial"/>
                <w:b/>
                <w:bCs/>
                <w:color w:val="000000"/>
                <w:sz w:val="20"/>
              </w:rPr>
              <w:t>46.369.755</w:t>
            </w:r>
          </w:p>
        </w:tc>
        <w:tc>
          <w:tcPr>
            <w:tcW w:w="189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263CF47"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 Proyectos</w:t>
            </w:r>
          </w:p>
        </w:tc>
        <w:tc>
          <w:tcPr>
            <w:tcW w:w="87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A13B4AE"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107418B"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E6A2C2B"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A2D29B7"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1A61EE1"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CFB8FEF"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1</w:t>
            </w:r>
          </w:p>
        </w:tc>
        <w:tc>
          <w:tcPr>
            <w:tcW w:w="67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9CD7069"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1</w:t>
            </w:r>
          </w:p>
        </w:tc>
        <w:tc>
          <w:tcPr>
            <w:tcW w:w="1355" w:type="dxa"/>
            <w:vMerge/>
            <w:tcBorders>
              <w:left w:val="single" w:sz="4" w:space="0" w:color="auto"/>
              <w:right w:val="single" w:sz="4" w:space="0" w:color="auto"/>
            </w:tcBorders>
            <w:shd w:val="clear" w:color="000000" w:fill="F2F2F2"/>
            <w:vAlign w:val="center"/>
            <w:hideMark/>
          </w:tcPr>
          <w:p w14:paraId="495E228B" w14:textId="77777777" w:rsidR="00774570" w:rsidRPr="00A911DD" w:rsidRDefault="00774570" w:rsidP="00924B54">
            <w:pPr>
              <w:rPr>
                <w:rFonts w:ascii="Arial" w:hAnsi="Arial" w:cs="Arial"/>
                <w:b/>
                <w:bCs/>
                <w:color w:val="000000"/>
                <w:sz w:val="20"/>
              </w:rPr>
            </w:pPr>
          </w:p>
        </w:tc>
      </w:tr>
      <w:tr w:rsidR="00774570" w:rsidRPr="00A911DD" w14:paraId="747F90D7"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6D6EE572"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1.1.2.1. Construcción de una SE de 138/69kV, e instalación de dos autotransformadores de 125 MVA, aislada en gas.</w:t>
            </w:r>
          </w:p>
        </w:tc>
        <w:tc>
          <w:tcPr>
            <w:tcW w:w="1349" w:type="dxa"/>
            <w:tcBorders>
              <w:top w:val="single" w:sz="4" w:space="0" w:color="auto"/>
              <w:left w:val="single" w:sz="4" w:space="0" w:color="auto"/>
              <w:bottom w:val="single" w:sz="4" w:space="0" w:color="auto"/>
              <w:right w:val="single" w:sz="4" w:space="0" w:color="auto"/>
            </w:tcBorders>
            <w:vAlign w:val="center"/>
            <w:hideMark/>
          </w:tcPr>
          <w:p w14:paraId="5265499D" w14:textId="77777777" w:rsidR="00774570" w:rsidRPr="00A911DD" w:rsidRDefault="00774570" w:rsidP="00924B54">
            <w:pPr>
              <w:jc w:val="right"/>
              <w:rPr>
                <w:rFonts w:ascii="Arial" w:hAnsi="Arial" w:cs="Arial"/>
                <w:color w:val="000000"/>
                <w:sz w:val="20"/>
              </w:rPr>
            </w:pPr>
            <w:r w:rsidRPr="00A911DD">
              <w:rPr>
                <w:rFonts w:ascii="Arial" w:hAnsi="Arial" w:cs="Arial"/>
                <w:color w:val="000000"/>
                <w:sz w:val="20"/>
              </w:rPr>
              <w:t>43.003.272</w:t>
            </w:r>
          </w:p>
        </w:tc>
        <w:tc>
          <w:tcPr>
            <w:tcW w:w="1890" w:type="dxa"/>
            <w:tcBorders>
              <w:top w:val="single" w:sz="4" w:space="0" w:color="auto"/>
              <w:left w:val="single" w:sz="4" w:space="0" w:color="auto"/>
              <w:bottom w:val="single" w:sz="4" w:space="0" w:color="auto"/>
              <w:right w:val="single" w:sz="4" w:space="0" w:color="auto"/>
            </w:tcBorders>
            <w:vAlign w:val="center"/>
            <w:hideMark/>
          </w:tcPr>
          <w:p w14:paraId="12C5E7FA"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4D61106D"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1FBFFEB1"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39A7EA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78F9A8E7"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1CD196C3"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90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F917F99"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73" w:type="dxa"/>
            <w:tcBorders>
              <w:top w:val="single" w:sz="4" w:space="0" w:color="auto"/>
              <w:left w:val="single" w:sz="4" w:space="0" w:color="auto"/>
              <w:bottom w:val="single" w:sz="4" w:space="0" w:color="auto"/>
              <w:right w:val="single" w:sz="4" w:space="0" w:color="auto"/>
            </w:tcBorders>
            <w:vAlign w:val="center"/>
            <w:hideMark/>
          </w:tcPr>
          <w:p w14:paraId="7BD8D25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right w:val="single" w:sz="4" w:space="0" w:color="auto"/>
            </w:tcBorders>
            <w:vAlign w:val="center"/>
            <w:hideMark/>
          </w:tcPr>
          <w:p w14:paraId="480B4C6B" w14:textId="77777777" w:rsidR="00774570" w:rsidRPr="00A911DD" w:rsidRDefault="00774570" w:rsidP="00924B54">
            <w:pPr>
              <w:rPr>
                <w:rFonts w:ascii="Arial" w:hAnsi="Arial" w:cs="Arial"/>
                <w:color w:val="000000"/>
                <w:sz w:val="20"/>
              </w:rPr>
            </w:pPr>
          </w:p>
        </w:tc>
      </w:tr>
      <w:tr w:rsidR="00774570" w:rsidRPr="00A911DD" w14:paraId="55A81735"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5CE47E7E"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1.1.2.2. Construcción de una LT desde el punto de seccionamiento del SNT hasta la SE Las Orquídeas a 138kV, doble circuito de 0,5 km de longitud.</w:t>
            </w:r>
          </w:p>
        </w:tc>
        <w:tc>
          <w:tcPr>
            <w:tcW w:w="1349" w:type="dxa"/>
            <w:tcBorders>
              <w:top w:val="single" w:sz="4" w:space="0" w:color="auto"/>
              <w:left w:val="single" w:sz="4" w:space="0" w:color="auto"/>
              <w:bottom w:val="single" w:sz="4" w:space="0" w:color="auto"/>
              <w:right w:val="single" w:sz="4" w:space="0" w:color="auto"/>
            </w:tcBorders>
            <w:vAlign w:val="center"/>
            <w:hideMark/>
          </w:tcPr>
          <w:p w14:paraId="44D58150" w14:textId="77777777" w:rsidR="00774570" w:rsidRPr="00A911DD" w:rsidRDefault="00774570" w:rsidP="00924B54">
            <w:pPr>
              <w:jc w:val="right"/>
              <w:rPr>
                <w:rFonts w:ascii="Arial" w:hAnsi="Arial" w:cs="Arial"/>
                <w:color w:val="000000"/>
                <w:sz w:val="20"/>
              </w:rPr>
            </w:pPr>
            <w:r w:rsidRPr="00A911DD">
              <w:rPr>
                <w:rFonts w:ascii="Arial" w:hAnsi="Arial" w:cs="Arial"/>
                <w:color w:val="000000"/>
                <w:sz w:val="20"/>
              </w:rPr>
              <w:t>198.147</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DCEB639"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0E319296"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1ED12ADC"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965ED65"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365133BA"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643A3FF5"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90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9B48E9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73" w:type="dxa"/>
            <w:tcBorders>
              <w:top w:val="single" w:sz="4" w:space="0" w:color="auto"/>
              <w:left w:val="single" w:sz="4" w:space="0" w:color="auto"/>
              <w:bottom w:val="single" w:sz="4" w:space="0" w:color="auto"/>
              <w:right w:val="single" w:sz="4" w:space="0" w:color="auto"/>
            </w:tcBorders>
            <w:vAlign w:val="center"/>
            <w:hideMark/>
          </w:tcPr>
          <w:p w14:paraId="0ECF28F9"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right w:val="single" w:sz="4" w:space="0" w:color="auto"/>
            </w:tcBorders>
            <w:vAlign w:val="center"/>
            <w:hideMark/>
          </w:tcPr>
          <w:p w14:paraId="3C63A46F" w14:textId="77777777" w:rsidR="00774570" w:rsidRPr="00A911DD" w:rsidRDefault="00774570" w:rsidP="00924B54">
            <w:pPr>
              <w:rPr>
                <w:rFonts w:ascii="Arial" w:hAnsi="Arial" w:cs="Arial"/>
                <w:color w:val="000000"/>
                <w:sz w:val="20"/>
              </w:rPr>
            </w:pPr>
          </w:p>
        </w:tc>
      </w:tr>
      <w:tr w:rsidR="00774570" w:rsidRPr="00A911DD" w14:paraId="68DA4F4B"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2C8F20C6"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1.1.2.3. Repotenciación la LT Pascuales - Punto de Seccionamiento conexión del SNT hasta la SE Las Orquídeas a 138kV, doble circuito de 7km de longitud.</w:t>
            </w:r>
          </w:p>
        </w:tc>
        <w:tc>
          <w:tcPr>
            <w:tcW w:w="1349" w:type="dxa"/>
            <w:tcBorders>
              <w:top w:val="single" w:sz="4" w:space="0" w:color="auto"/>
              <w:left w:val="single" w:sz="4" w:space="0" w:color="auto"/>
              <w:bottom w:val="single" w:sz="4" w:space="0" w:color="auto"/>
              <w:right w:val="single" w:sz="4" w:space="0" w:color="auto"/>
            </w:tcBorders>
            <w:vAlign w:val="center"/>
            <w:hideMark/>
          </w:tcPr>
          <w:p w14:paraId="09E92194" w14:textId="77777777" w:rsidR="00774570" w:rsidRPr="00A911DD" w:rsidRDefault="00774570" w:rsidP="00924B54">
            <w:pPr>
              <w:jc w:val="right"/>
              <w:rPr>
                <w:rFonts w:ascii="Arial" w:hAnsi="Arial" w:cs="Arial"/>
                <w:color w:val="000000"/>
                <w:sz w:val="20"/>
              </w:rPr>
            </w:pPr>
            <w:r w:rsidRPr="00A911DD">
              <w:rPr>
                <w:rFonts w:ascii="Arial" w:hAnsi="Arial" w:cs="Arial"/>
                <w:color w:val="000000"/>
                <w:sz w:val="20"/>
              </w:rPr>
              <w:t>3.168.336</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FB9CF7B"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26597BAD"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51EA551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5CF4AD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1C77F5A0"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4116BFD6"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90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0CA3DE0"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73" w:type="dxa"/>
            <w:tcBorders>
              <w:top w:val="single" w:sz="4" w:space="0" w:color="auto"/>
              <w:left w:val="single" w:sz="4" w:space="0" w:color="auto"/>
              <w:bottom w:val="single" w:sz="4" w:space="0" w:color="auto"/>
              <w:right w:val="single" w:sz="4" w:space="0" w:color="auto"/>
            </w:tcBorders>
            <w:vAlign w:val="center"/>
            <w:hideMark/>
          </w:tcPr>
          <w:p w14:paraId="09B478A5"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right w:val="single" w:sz="4" w:space="0" w:color="auto"/>
            </w:tcBorders>
            <w:vAlign w:val="center"/>
            <w:hideMark/>
          </w:tcPr>
          <w:p w14:paraId="6B85033E" w14:textId="77777777" w:rsidR="00774570" w:rsidRPr="00A911DD" w:rsidRDefault="00774570" w:rsidP="00924B54">
            <w:pPr>
              <w:rPr>
                <w:rFonts w:ascii="Arial" w:hAnsi="Arial" w:cs="Arial"/>
                <w:color w:val="000000"/>
                <w:sz w:val="20"/>
              </w:rPr>
            </w:pPr>
          </w:p>
        </w:tc>
      </w:tr>
      <w:tr w:rsidR="00774570" w:rsidRPr="00A911DD" w14:paraId="1EFBD777"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1A20CE22" w14:textId="77777777" w:rsidR="00774570" w:rsidRPr="00A911DD" w:rsidRDefault="00774570" w:rsidP="00924B54">
            <w:pPr>
              <w:jc w:val="both"/>
              <w:rPr>
                <w:rFonts w:ascii="Arial" w:hAnsi="Arial" w:cs="Arial"/>
                <w:b/>
                <w:bCs/>
                <w:color w:val="000000"/>
                <w:sz w:val="20"/>
              </w:rPr>
            </w:pPr>
            <w:r w:rsidRPr="00A911DD">
              <w:rPr>
                <w:rFonts w:ascii="Arial" w:hAnsi="Arial" w:cs="Arial"/>
                <w:b/>
                <w:bCs/>
                <w:color w:val="000000"/>
                <w:sz w:val="20"/>
              </w:rPr>
              <w:lastRenderedPageBreak/>
              <w:t xml:space="preserve">1.1.3. Sistema de Transmisión </w:t>
            </w:r>
            <w:proofErr w:type="spellStart"/>
            <w:r w:rsidRPr="00A911DD">
              <w:rPr>
                <w:rFonts w:ascii="Arial" w:hAnsi="Arial" w:cs="Arial"/>
                <w:b/>
                <w:bCs/>
                <w:color w:val="000000"/>
                <w:sz w:val="20"/>
              </w:rPr>
              <w:t>Tanicuchí</w:t>
            </w:r>
            <w:proofErr w:type="spellEnd"/>
            <w:r w:rsidRPr="00A911DD">
              <w:rPr>
                <w:rFonts w:ascii="Arial" w:hAnsi="Arial" w:cs="Arial"/>
                <w:b/>
                <w:bCs/>
                <w:color w:val="000000"/>
                <w:sz w:val="20"/>
              </w:rPr>
              <w:t xml:space="preserve"> 230/138 kV, 2x75MVA</w:t>
            </w:r>
          </w:p>
        </w:tc>
        <w:tc>
          <w:tcPr>
            <w:tcW w:w="1349"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790B8AD" w14:textId="77777777" w:rsidR="00774570" w:rsidRPr="00A911DD" w:rsidRDefault="00774570" w:rsidP="00924B54">
            <w:pPr>
              <w:jc w:val="right"/>
              <w:rPr>
                <w:rFonts w:ascii="Arial" w:hAnsi="Arial" w:cs="Arial"/>
                <w:b/>
                <w:bCs/>
                <w:color w:val="000000"/>
                <w:sz w:val="20"/>
              </w:rPr>
            </w:pPr>
            <w:r w:rsidRPr="00A911DD">
              <w:rPr>
                <w:rFonts w:ascii="Arial" w:hAnsi="Arial" w:cs="Arial"/>
                <w:b/>
                <w:bCs/>
                <w:color w:val="000000"/>
                <w:sz w:val="20"/>
              </w:rPr>
              <w:t>37.998.190</w:t>
            </w:r>
          </w:p>
        </w:tc>
        <w:tc>
          <w:tcPr>
            <w:tcW w:w="189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609CC3F"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 Proyectos</w:t>
            </w:r>
          </w:p>
        </w:tc>
        <w:tc>
          <w:tcPr>
            <w:tcW w:w="87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0ED490E"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A187274"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6EBBA36"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C537CF0"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9ECDC6E"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ED1283F"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1</w:t>
            </w:r>
          </w:p>
        </w:tc>
        <w:tc>
          <w:tcPr>
            <w:tcW w:w="67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901F33F"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1</w:t>
            </w:r>
          </w:p>
        </w:tc>
        <w:tc>
          <w:tcPr>
            <w:tcW w:w="1355" w:type="dxa"/>
            <w:vMerge/>
            <w:tcBorders>
              <w:left w:val="single" w:sz="4" w:space="0" w:color="auto"/>
              <w:right w:val="single" w:sz="4" w:space="0" w:color="auto"/>
            </w:tcBorders>
            <w:shd w:val="clear" w:color="000000" w:fill="F2F2F2"/>
            <w:vAlign w:val="center"/>
            <w:hideMark/>
          </w:tcPr>
          <w:p w14:paraId="7ADD831D" w14:textId="77777777" w:rsidR="00774570" w:rsidRPr="00A911DD" w:rsidRDefault="00774570" w:rsidP="00924B54">
            <w:pPr>
              <w:rPr>
                <w:rFonts w:ascii="Arial" w:hAnsi="Arial" w:cs="Arial"/>
                <w:b/>
                <w:bCs/>
                <w:color w:val="000000"/>
                <w:sz w:val="20"/>
              </w:rPr>
            </w:pPr>
          </w:p>
        </w:tc>
      </w:tr>
      <w:tr w:rsidR="00774570" w:rsidRPr="00A911DD" w14:paraId="6AF33183"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3E85A14F"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1.1.3.1. Construcción de una SE de 230/138kV, e instalación de dos autotransformadores de 75 MVA.</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A2C91" w14:textId="77777777" w:rsidR="00774570" w:rsidRPr="00A911DD" w:rsidRDefault="00774570" w:rsidP="00924B54">
            <w:pPr>
              <w:jc w:val="right"/>
              <w:rPr>
                <w:rFonts w:ascii="Arial" w:hAnsi="Arial" w:cs="Arial"/>
                <w:color w:val="000000"/>
                <w:sz w:val="20"/>
              </w:rPr>
            </w:pPr>
            <w:r w:rsidRPr="00A911DD">
              <w:rPr>
                <w:rFonts w:ascii="Arial" w:hAnsi="Arial" w:cs="Arial"/>
                <w:color w:val="000000"/>
                <w:sz w:val="20"/>
              </w:rPr>
              <w:t xml:space="preserve">         28.866.372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7ADC7A7C"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7753CFA5"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6551DCA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108B12A5"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4256EFD9"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1C3C429B"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90</w:t>
            </w:r>
          </w:p>
        </w:tc>
        <w:tc>
          <w:tcPr>
            <w:tcW w:w="683" w:type="dxa"/>
            <w:tcBorders>
              <w:top w:val="single" w:sz="4" w:space="0" w:color="auto"/>
              <w:left w:val="single" w:sz="4" w:space="0" w:color="auto"/>
              <w:bottom w:val="single" w:sz="4" w:space="0" w:color="auto"/>
              <w:right w:val="single" w:sz="4" w:space="0" w:color="auto"/>
            </w:tcBorders>
            <w:vAlign w:val="center"/>
            <w:hideMark/>
          </w:tcPr>
          <w:p w14:paraId="4ED407E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73" w:type="dxa"/>
            <w:tcBorders>
              <w:top w:val="single" w:sz="4" w:space="0" w:color="auto"/>
              <w:left w:val="single" w:sz="4" w:space="0" w:color="auto"/>
              <w:bottom w:val="single" w:sz="4" w:space="0" w:color="auto"/>
              <w:right w:val="single" w:sz="4" w:space="0" w:color="auto"/>
            </w:tcBorders>
            <w:vAlign w:val="center"/>
            <w:hideMark/>
          </w:tcPr>
          <w:p w14:paraId="37410436"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right w:val="single" w:sz="4" w:space="0" w:color="auto"/>
            </w:tcBorders>
            <w:vAlign w:val="center"/>
            <w:hideMark/>
          </w:tcPr>
          <w:p w14:paraId="544B61C9" w14:textId="77777777" w:rsidR="00774570" w:rsidRPr="00A911DD" w:rsidRDefault="00774570" w:rsidP="00924B54">
            <w:pPr>
              <w:rPr>
                <w:rFonts w:ascii="Arial" w:hAnsi="Arial" w:cs="Arial"/>
                <w:color w:val="000000"/>
                <w:sz w:val="20"/>
              </w:rPr>
            </w:pPr>
          </w:p>
        </w:tc>
      </w:tr>
      <w:tr w:rsidR="00774570" w:rsidRPr="00A911DD" w14:paraId="5B1BCF53" w14:textId="77777777" w:rsidTr="00924B54">
        <w:trPr>
          <w:trHeight w:val="812"/>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0EBF5219"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 xml:space="preserve">1.1.3.2. Construcción de una LT desde el punto de seccionamiento del SNT hasta la SE </w:t>
            </w:r>
            <w:proofErr w:type="spellStart"/>
            <w:r w:rsidRPr="00A911DD">
              <w:rPr>
                <w:rFonts w:ascii="Arial" w:hAnsi="Arial" w:cs="Arial"/>
                <w:color w:val="000000"/>
                <w:sz w:val="20"/>
              </w:rPr>
              <w:t>Tanicuchí</w:t>
            </w:r>
            <w:proofErr w:type="spellEnd"/>
            <w:r w:rsidRPr="00A911DD">
              <w:rPr>
                <w:rFonts w:ascii="Arial" w:hAnsi="Arial" w:cs="Arial"/>
                <w:color w:val="000000"/>
                <w:sz w:val="20"/>
              </w:rPr>
              <w:t xml:space="preserve"> a 230kV, doble circuito, 4 km de longitud.</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14:paraId="5CBD44F3" w14:textId="77777777" w:rsidR="00774570" w:rsidRPr="00A911DD" w:rsidRDefault="00774570" w:rsidP="00924B54">
            <w:pPr>
              <w:jc w:val="right"/>
              <w:rPr>
                <w:rFonts w:ascii="Arial" w:hAnsi="Arial" w:cs="Arial"/>
                <w:color w:val="000000"/>
                <w:sz w:val="20"/>
              </w:rPr>
            </w:pPr>
            <w:r w:rsidRPr="00A911DD">
              <w:rPr>
                <w:rFonts w:ascii="Arial" w:hAnsi="Arial" w:cs="Arial"/>
                <w:color w:val="000000"/>
                <w:sz w:val="20"/>
              </w:rPr>
              <w:t xml:space="preserve">           1.611.846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640AFD22"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149DFFE9"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0C6F391B"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1EE81C6"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5F54EE9"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3EE13383"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90</w:t>
            </w:r>
          </w:p>
        </w:tc>
        <w:tc>
          <w:tcPr>
            <w:tcW w:w="683" w:type="dxa"/>
            <w:tcBorders>
              <w:top w:val="single" w:sz="4" w:space="0" w:color="auto"/>
              <w:left w:val="single" w:sz="4" w:space="0" w:color="auto"/>
              <w:bottom w:val="single" w:sz="4" w:space="0" w:color="auto"/>
              <w:right w:val="single" w:sz="4" w:space="0" w:color="auto"/>
            </w:tcBorders>
            <w:vAlign w:val="center"/>
            <w:hideMark/>
          </w:tcPr>
          <w:p w14:paraId="6081ED86"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73" w:type="dxa"/>
            <w:tcBorders>
              <w:top w:val="single" w:sz="4" w:space="0" w:color="auto"/>
              <w:left w:val="single" w:sz="4" w:space="0" w:color="auto"/>
              <w:bottom w:val="single" w:sz="4" w:space="0" w:color="auto"/>
              <w:right w:val="single" w:sz="4" w:space="0" w:color="auto"/>
            </w:tcBorders>
            <w:vAlign w:val="center"/>
            <w:hideMark/>
          </w:tcPr>
          <w:p w14:paraId="73820BB6"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right w:val="single" w:sz="4" w:space="0" w:color="auto"/>
            </w:tcBorders>
            <w:vAlign w:val="center"/>
            <w:hideMark/>
          </w:tcPr>
          <w:p w14:paraId="5F0843BF" w14:textId="77777777" w:rsidR="00774570" w:rsidRPr="00A911DD" w:rsidRDefault="00774570" w:rsidP="00924B54">
            <w:pPr>
              <w:rPr>
                <w:rFonts w:ascii="Arial" w:hAnsi="Arial" w:cs="Arial"/>
                <w:color w:val="000000"/>
                <w:sz w:val="20"/>
              </w:rPr>
            </w:pPr>
          </w:p>
        </w:tc>
      </w:tr>
      <w:tr w:rsidR="00774570" w:rsidRPr="00A911DD" w14:paraId="3A9C2B06" w14:textId="77777777" w:rsidTr="00924B54">
        <w:trPr>
          <w:trHeight w:val="109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54ED944B"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 xml:space="preserve">1.1.3.3. Construcción de una LT desde el punto de seccionamiento del SNT hasta la SE </w:t>
            </w:r>
            <w:proofErr w:type="spellStart"/>
            <w:r w:rsidRPr="00A911DD">
              <w:rPr>
                <w:rFonts w:ascii="Arial" w:hAnsi="Arial" w:cs="Arial"/>
                <w:color w:val="000000"/>
                <w:sz w:val="20"/>
              </w:rPr>
              <w:t>Tanicuchí</w:t>
            </w:r>
            <w:proofErr w:type="spellEnd"/>
            <w:r w:rsidRPr="00A911DD">
              <w:rPr>
                <w:rFonts w:ascii="Arial" w:hAnsi="Arial" w:cs="Arial"/>
                <w:color w:val="000000"/>
                <w:sz w:val="20"/>
              </w:rPr>
              <w:t xml:space="preserve"> a 138kV, doble circuito, 10km de longitud.</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14:paraId="395EE5BA" w14:textId="77777777" w:rsidR="00774570" w:rsidRPr="00A911DD" w:rsidRDefault="00774570" w:rsidP="00924B54">
            <w:pPr>
              <w:jc w:val="right"/>
              <w:rPr>
                <w:rFonts w:ascii="Arial" w:hAnsi="Arial" w:cs="Arial"/>
                <w:color w:val="000000"/>
                <w:sz w:val="20"/>
              </w:rPr>
            </w:pPr>
            <w:r w:rsidRPr="00A911DD">
              <w:rPr>
                <w:rFonts w:ascii="Arial" w:hAnsi="Arial" w:cs="Arial"/>
                <w:color w:val="000000"/>
                <w:sz w:val="20"/>
              </w:rPr>
              <w:t xml:space="preserve">           2.892.297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089FDA4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77868B9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7FA72FD2"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4BE27C35"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4AC3CCE7"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49896FA"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90</w:t>
            </w:r>
          </w:p>
        </w:tc>
        <w:tc>
          <w:tcPr>
            <w:tcW w:w="683" w:type="dxa"/>
            <w:tcBorders>
              <w:top w:val="single" w:sz="4" w:space="0" w:color="auto"/>
              <w:left w:val="single" w:sz="4" w:space="0" w:color="auto"/>
              <w:bottom w:val="single" w:sz="4" w:space="0" w:color="auto"/>
              <w:right w:val="single" w:sz="4" w:space="0" w:color="auto"/>
            </w:tcBorders>
            <w:vAlign w:val="center"/>
            <w:hideMark/>
          </w:tcPr>
          <w:p w14:paraId="7CE4E596"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73" w:type="dxa"/>
            <w:tcBorders>
              <w:top w:val="single" w:sz="4" w:space="0" w:color="auto"/>
              <w:left w:val="single" w:sz="4" w:space="0" w:color="auto"/>
              <w:bottom w:val="single" w:sz="4" w:space="0" w:color="auto"/>
              <w:right w:val="single" w:sz="4" w:space="0" w:color="auto"/>
            </w:tcBorders>
            <w:vAlign w:val="center"/>
            <w:hideMark/>
          </w:tcPr>
          <w:p w14:paraId="7448937D"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right w:val="single" w:sz="4" w:space="0" w:color="auto"/>
            </w:tcBorders>
            <w:vAlign w:val="center"/>
            <w:hideMark/>
          </w:tcPr>
          <w:p w14:paraId="1F4F271C" w14:textId="77777777" w:rsidR="00774570" w:rsidRPr="00A911DD" w:rsidRDefault="00774570" w:rsidP="00924B54">
            <w:pPr>
              <w:rPr>
                <w:rFonts w:ascii="Arial" w:hAnsi="Arial" w:cs="Arial"/>
                <w:color w:val="000000"/>
                <w:sz w:val="20"/>
              </w:rPr>
            </w:pPr>
          </w:p>
        </w:tc>
      </w:tr>
      <w:tr w:rsidR="00774570" w:rsidRPr="00A911DD" w14:paraId="20630101" w14:textId="77777777" w:rsidTr="00924B54">
        <w:trPr>
          <w:trHeight w:val="290"/>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142B5475"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 xml:space="preserve">1.1.3.4. Construcción de una LT desde el punto de seccionamiento del SNT hasta la SE </w:t>
            </w:r>
            <w:proofErr w:type="spellStart"/>
            <w:r w:rsidRPr="00A911DD">
              <w:rPr>
                <w:rFonts w:ascii="Arial" w:hAnsi="Arial" w:cs="Arial"/>
                <w:color w:val="000000"/>
                <w:sz w:val="20"/>
              </w:rPr>
              <w:t>Tanicuchí</w:t>
            </w:r>
            <w:proofErr w:type="spellEnd"/>
            <w:r w:rsidRPr="00A911DD">
              <w:rPr>
                <w:rFonts w:ascii="Arial" w:hAnsi="Arial" w:cs="Arial"/>
                <w:color w:val="000000"/>
                <w:sz w:val="20"/>
              </w:rPr>
              <w:t xml:space="preserve"> a 138kV, doble circuito, 16km de longitud.</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14:paraId="5D53C6B9" w14:textId="77777777" w:rsidR="00774570" w:rsidRPr="00A911DD" w:rsidRDefault="00774570" w:rsidP="00924B54">
            <w:pPr>
              <w:jc w:val="right"/>
              <w:rPr>
                <w:rFonts w:ascii="Arial" w:hAnsi="Arial" w:cs="Arial"/>
                <w:color w:val="000000"/>
                <w:sz w:val="20"/>
              </w:rPr>
            </w:pPr>
            <w:r w:rsidRPr="00A911DD">
              <w:rPr>
                <w:rFonts w:ascii="Arial" w:hAnsi="Arial" w:cs="Arial"/>
                <w:color w:val="000000"/>
                <w:sz w:val="20"/>
              </w:rPr>
              <w:t xml:space="preserve">           4.627.675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71FB8637"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5958D21B"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3F8145D4"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D609EB2"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EB4F3D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EFB95DC"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90</w:t>
            </w:r>
          </w:p>
        </w:tc>
        <w:tc>
          <w:tcPr>
            <w:tcW w:w="683" w:type="dxa"/>
            <w:tcBorders>
              <w:top w:val="single" w:sz="4" w:space="0" w:color="auto"/>
              <w:left w:val="single" w:sz="4" w:space="0" w:color="auto"/>
              <w:bottom w:val="single" w:sz="4" w:space="0" w:color="auto"/>
              <w:right w:val="single" w:sz="4" w:space="0" w:color="auto"/>
            </w:tcBorders>
            <w:vAlign w:val="center"/>
            <w:hideMark/>
          </w:tcPr>
          <w:p w14:paraId="74B10471"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73" w:type="dxa"/>
            <w:tcBorders>
              <w:top w:val="single" w:sz="4" w:space="0" w:color="auto"/>
              <w:left w:val="single" w:sz="4" w:space="0" w:color="auto"/>
              <w:bottom w:val="single" w:sz="4" w:space="0" w:color="auto"/>
              <w:right w:val="single" w:sz="4" w:space="0" w:color="auto"/>
            </w:tcBorders>
            <w:vAlign w:val="center"/>
            <w:hideMark/>
          </w:tcPr>
          <w:p w14:paraId="460455F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bottom w:val="single" w:sz="4" w:space="0" w:color="auto"/>
              <w:right w:val="single" w:sz="4" w:space="0" w:color="auto"/>
            </w:tcBorders>
            <w:vAlign w:val="center"/>
            <w:hideMark/>
          </w:tcPr>
          <w:p w14:paraId="2F63BD54" w14:textId="77777777" w:rsidR="00774570" w:rsidRPr="00A911DD" w:rsidRDefault="00774570" w:rsidP="00924B54">
            <w:pPr>
              <w:rPr>
                <w:rFonts w:ascii="Arial" w:hAnsi="Arial" w:cs="Arial"/>
                <w:color w:val="000000"/>
                <w:sz w:val="20"/>
              </w:rPr>
            </w:pPr>
          </w:p>
        </w:tc>
      </w:tr>
      <w:tr w:rsidR="00774570" w:rsidRPr="00A911DD" w14:paraId="671E3411"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112A53C4" w14:textId="77777777" w:rsidR="00774570" w:rsidRPr="00A911DD" w:rsidRDefault="00774570" w:rsidP="00924B54">
            <w:pPr>
              <w:jc w:val="both"/>
              <w:rPr>
                <w:rFonts w:ascii="Arial" w:hAnsi="Arial" w:cs="Arial"/>
                <w:b/>
                <w:bCs/>
                <w:color w:val="000000"/>
                <w:sz w:val="20"/>
              </w:rPr>
            </w:pPr>
            <w:r w:rsidRPr="00A911DD">
              <w:rPr>
                <w:rFonts w:ascii="Arial" w:hAnsi="Arial" w:cs="Arial"/>
                <w:b/>
                <w:bCs/>
                <w:color w:val="000000"/>
                <w:sz w:val="20"/>
              </w:rPr>
              <w:t>Subcomponente 1.2. Reforzamiento del SNT para interconexión regional</w:t>
            </w:r>
          </w:p>
        </w:tc>
        <w:tc>
          <w:tcPr>
            <w:tcW w:w="134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FDC35DC" w14:textId="77777777" w:rsidR="00774570" w:rsidRPr="00A911DD" w:rsidRDefault="00774570" w:rsidP="00924B54">
            <w:pPr>
              <w:jc w:val="right"/>
              <w:rPr>
                <w:rFonts w:ascii="Arial" w:hAnsi="Arial" w:cs="Arial"/>
                <w:b/>
                <w:bCs/>
                <w:color w:val="000000"/>
                <w:sz w:val="20"/>
              </w:rPr>
            </w:pPr>
            <w:r w:rsidRPr="00A911DD">
              <w:rPr>
                <w:rFonts w:ascii="Arial" w:hAnsi="Arial" w:cs="Arial"/>
                <w:b/>
                <w:bCs/>
                <w:color w:val="000000"/>
                <w:sz w:val="20"/>
              </w:rPr>
              <w:t xml:space="preserve">               84.242.067 </w:t>
            </w:r>
          </w:p>
        </w:tc>
        <w:tc>
          <w:tcPr>
            <w:tcW w:w="8203"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5E0B007A" w14:textId="77777777" w:rsidR="00774570" w:rsidRPr="00A911DD" w:rsidRDefault="00774570" w:rsidP="00924B54">
            <w:pPr>
              <w:rPr>
                <w:rFonts w:ascii="Arial" w:hAnsi="Arial" w:cs="Arial"/>
                <w:b/>
                <w:bCs/>
                <w:color w:val="000000"/>
                <w:sz w:val="20"/>
              </w:rPr>
            </w:pPr>
          </w:p>
        </w:tc>
      </w:tr>
      <w:tr w:rsidR="00774570" w:rsidRPr="00A911DD" w14:paraId="7C9D7387"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0CC051A9" w14:textId="77777777" w:rsidR="00774570" w:rsidRPr="00A911DD" w:rsidRDefault="00774570" w:rsidP="00924B54">
            <w:pPr>
              <w:jc w:val="both"/>
              <w:rPr>
                <w:rFonts w:ascii="Arial" w:hAnsi="Arial" w:cs="Arial"/>
                <w:b/>
                <w:bCs/>
                <w:color w:val="000000"/>
                <w:sz w:val="20"/>
              </w:rPr>
            </w:pPr>
            <w:r w:rsidRPr="00A911DD">
              <w:rPr>
                <w:rFonts w:ascii="Arial" w:hAnsi="Arial" w:cs="Arial"/>
                <w:b/>
                <w:bCs/>
                <w:color w:val="000000"/>
                <w:sz w:val="20"/>
              </w:rPr>
              <w:t>1.2.1. Sistema de Transmisión La Avanzada 230 kV, 2x75 MVA</w:t>
            </w:r>
          </w:p>
        </w:tc>
        <w:tc>
          <w:tcPr>
            <w:tcW w:w="1349" w:type="dxa"/>
            <w:tcBorders>
              <w:top w:val="nil"/>
              <w:left w:val="single" w:sz="4" w:space="0" w:color="auto"/>
              <w:bottom w:val="single" w:sz="4" w:space="0" w:color="auto"/>
              <w:right w:val="single" w:sz="4" w:space="0" w:color="auto"/>
            </w:tcBorders>
            <w:shd w:val="clear" w:color="000000" w:fill="F2F2F2"/>
            <w:vAlign w:val="center"/>
            <w:hideMark/>
          </w:tcPr>
          <w:p w14:paraId="49097FEF" w14:textId="77777777" w:rsidR="00774570" w:rsidRPr="00A911DD" w:rsidRDefault="00774570" w:rsidP="00924B54">
            <w:pPr>
              <w:jc w:val="right"/>
              <w:rPr>
                <w:rFonts w:ascii="Arial" w:hAnsi="Arial" w:cs="Arial"/>
                <w:b/>
                <w:bCs/>
                <w:color w:val="000000"/>
                <w:sz w:val="20"/>
              </w:rPr>
            </w:pPr>
            <w:r w:rsidRPr="00A911DD">
              <w:rPr>
                <w:rFonts w:ascii="Arial" w:hAnsi="Arial" w:cs="Arial"/>
                <w:b/>
                <w:bCs/>
                <w:color w:val="000000"/>
                <w:sz w:val="20"/>
              </w:rPr>
              <w:t xml:space="preserve">               44.818.626 </w:t>
            </w:r>
          </w:p>
        </w:tc>
        <w:tc>
          <w:tcPr>
            <w:tcW w:w="189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C7DCEDE"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 Proyectos</w:t>
            </w:r>
          </w:p>
        </w:tc>
        <w:tc>
          <w:tcPr>
            <w:tcW w:w="87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175C25C"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DAE279A"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D32132B"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5161264"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ACC61E4"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DD44052"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1</w:t>
            </w:r>
          </w:p>
        </w:tc>
        <w:tc>
          <w:tcPr>
            <w:tcW w:w="67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2B4511E"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1</w:t>
            </w:r>
          </w:p>
        </w:tc>
        <w:tc>
          <w:tcPr>
            <w:tcW w:w="1355" w:type="dxa"/>
            <w:vMerge w:val="restart"/>
            <w:tcBorders>
              <w:top w:val="single" w:sz="4" w:space="0" w:color="auto"/>
              <w:left w:val="single" w:sz="4" w:space="0" w:color="auto"/>
              <w:right w:val="single" w:sz="4" w:space="0" w:color="auto"/>
            </w:tcBorders>
            <w:shd w:val="clear" w:color="000000" w:fill="F2F2F2"/>
            <w:vAlign w:val="center"/>
            <w:hideMark/>
          </w:tcPr>
          <w:p w14:paraId="0A98E91B" w14:textId="397D1207" w:rsidR="00774570" w:rsidRPr="00A911DD" w:rsidRDefault="007B3222" w:rsidP="00924B54">
            <w:pPr>
              <w:ind w:left="-114" w:right="-100"/>
              <w:rPr>
                <w:rFonts w:ascii="Arial" w:hAnsi="Arial" w:cs="Arial"/>
                <w:b/>
                <w:bCs/>
                <w:color w:val="000000"/>
                <w:sz w:val="20"/>
              </w:rPr>
            </w:pPr>
            <w:r>
              <w:rPr>
                <w:rFonts w:ascii="Arial" w:hAnsi="Arial" w:cs="Arial"/>
                <w:color w:val="000000"/>
                <w:sz w:val="20"/>
                <w:szCs w:val="18"/>
                <w:lang w:val="es-EC"/>
              </w:rPr>
              <w:t xml:space="preserve">Informe de avance semestral </w:t>
            </w:r>
            <w:r w:rsidRPr="0041235D">
              <w:rPr>
                <w:rFonts w:ascii="Arial" w:hAnsi="Arial" w:cs="Arial"/>
                <w:color w:val="000000"/>
                <w:sz w:val="20"/>
                <w:szCs w:val="18"/>
                <w:lang w:val="es-EC"/>
              </w:rPr>
              <w:t>del pro</w:t>
            </w:r>
            <w:r>
              <w:rPr>
                <w:rFonts w:ascii="Arial" w:hAnsi="Arial" w:cs="Arial"/>
                <w:color w:val="000000"/>
                <w:sz w:val="20"/>
                <w:szCs w:val="18"/>
                <w:lang w:val="es-EC"/>
              </w:rPr>
              <w:t>yecto</w:t>
            </w:r>
            <w:r w:rsidRPr="00A911DD">
              <w:rPr>
                <w:rFonts w:ascii="Arial" w:hAnsi="Arial" w:cs="Arial"/>
                <w:color w:val="000000"/>
                <w:sz w:val="20"/>
              </w:rPr>
              <w:t xml:space="preserve"> </w:t>
            </w:r>
            <w:r w:rsidR="00774570" w:rsidRPr="00A911DD">
              <w:rPr>
                <w:rFonts w:ascii="Arial" w:hAnsi="Arial" w:cs="Arial"/>
                <w:color w:val="000000"/>
                <w:sz w:val="20"/>
              </w:rPr>
              <w:t>Programación de la Expansión de la Transmisión</w:t>
            </w:r>
          </w:p>
          <w:p w14:paraId="2733785E" w14:textId="77777777" w:rsidR="00774570" w:rsidRPr="00A911DD" w:rsidRDefault="00774570" w:rsidP="00924B54">
            <w:pPr>
              <w:ind w:left="-114"/>
              <w:rPr>
                <w:rFonts w:ascii="Arial" w:hAnsi="Arial" w:cs="Arial"/>
                <w:b/>
                <w:bCs/>
                <w:color w:val="000000"/>
                <w:sz w:val="20"/>
              </w:rPr>
            </w:pPr>
          </w:p>
        </w:tc>
      </w:tr>
      <w:tr w:rsidR="00774570" w:rsidRPr="00A911DD" w14:paraId="2FD57307"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3F6609E3"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1.2.1.1. Construcción de la SE La Avanzada 230/138kV e instalación de dos autotransformadores de 75 MVA.</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14:paraId="48962F71" w14:textId="77777777" w:rsidR="00774570" w:rsidRPr="00A911DD" w:rsidRDefault="00774570" w:rsidP="00924B54">
            <w:pPr>
              <w:jc w:val="right"/>
              <w:rPr>
                <w:rFonts w:ascii="Arial" w:hAnsi="Arial" w:cs="Arial"/>
                <w:color w:val="000000"/>
                <w:sz w:val="20"/>
              </w:rPr>
            </w:pPr>
            <w:r w:rsidRPr="00A911DD">
              <w:rPr>
                <w:rFonts w:ascii="Arial" w:hAnsi="Arial" w:cs="Arial"/>
                <w:color w:val="000000"/>
                <w:sz w:val="20"/>
              </w:rPr>
              <w:t xml:space="preserve">               30.851.480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A6E40F"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5187DD67"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64459CF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DA3CD27"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7002430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1D373E3"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90</w:t>
            </w:r>
          </w:p>
        </w:tc>
        <w:tc>
          <w:tcPr>
            <w:tcW w:w="683" w:type="dxa"/>
            <w:tcBorders>
              <w:top w:val="single" w:sz="4" w:space="0" w:color="auto"/>
              <w:left w:val="single" w:sz="4" w:space="0" w:color="auto"/>
              <w:bottom w:val="single" w:sz="4" w:space="0" w:color="auto"/>
              <w:right w:val="single" w:sz="4" w:space="0" w:color="auto"/>
            </w:tcBorders>
            <w:vAlign w:val="center"/>
            <w:hideMark/>
          </w:tcPr>
          <w:p w14:paraId="4811926C"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73" w:type="dxa"/>
            <w:tcBorders>
              <w:top w:val="single" w:sz="4" w:space="0" w:color="auto"/>
              <w:left w:val="single" w:sz="4" w:space="0" w:color="auto"/>
              <w:bottom w:val="single" w:sz="4" w:space="0" w:color="auto"/>
              <w:right w:val="single" w:sz="4" w:space="0" w:color="auto"/>
            </w:tcBorders>
            <w:vAlign w:val="center"/>
            <w:hideMark/>
          </w:tcPr>
          <w:p w14:paraId="652B1399"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right w:val="single" w:sz="4" w:space="0" w:color="auto"/>
            </w:tcBorders>
            <w:vAlign w:val="center"/>
            <w:hideMark/>
          </w:tcPr>
          <w:p w14:paraId="409BB0AB" w14:textId="77777777" w:rsidR="00774570" w:rsidRPr="00A911DD" w:rsidRDefault="00774570" w:rsidP="00924B54">
            <w:pPr>
              <w:ind w:left="-114"/>
              <w:rPr>
                <w:rFonts w:ascii="Arial" w:hAnsi="Arial" w:cs="Arial"/>
                <w:color w:val="000000"/>
                <w:sz w:val="20"/>
              </w:rPr>
            </w:pPr>
          </w:p>
        </w:tc>
      </w:tr>
      <w:tr w:rsidR="00774570" w:rsidRPr="00A911DD" w14:paraId="1E438D86"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2AAAA464"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 xml:space="preserve">1.2.1.2. Construcción de una LT desde el punto de seccionamiento del SNT hasta la SE La Avanzada a 230kV, </w:t>
            </w:r>
            <w:proofErr w:type="spellStart"/>
            <w:r w:rsidRPr="00A911DD">
              <w:rPr>
                <w:rFonts w:ascii="Arial" w:hAnsi="Arial" w:cs="Arial"/>
                <w:color w:val="000000"/>
                <w:sz w:val="20"/>
              </w:rPr>
              <w:t>multicircuito</w:t>
            </w:r>
            <w:proofErr w:type="spellEnd"/>
            <w:r w:rsidRPr="00A911DD">
              <w:rPr>
                <w:rFonts w:ascii="Arial" w:hAnsi="Arial" w:cs="Arial"/>
                <w:color w:val="000000"/>
                <w:sz w:val="20"/>
              </w:rPr>
              <w:t>, 4km de longitud.</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14:paraId="6F7169CA" w14:textId="77777777" w:rsidR="00774570" w:rsidRPr="00A911DD" w:rsidRDefault="00774570" w:rsidP="00924B54">
            <w:pPr>
              <w:jc w:val="right"/>
              <w:rPr>
                <w:rFonts w:ascii="Arial" w:hAnsi="Arial" w:cs="Arial"/>
                <w:color w:val="000000"/>
                <w:sz w:val="20"/>
              </w:rPr>
            </w:pPr>
            <w:r w:rsidRPr="00A911DD">
              <w:rPr>
                <w:rFonts w:ascii="Arial" w:hAnsi="Arial" w:cs="Arial"/>
                <w:color w:val="000000"/>
                <w:sz w:val="20"/>
              </w:rPr>
              <w:t xml:space="preserve">     3.583.843</w:t>
            </w:r>
          </w:p>
        </w:tc>
        <w:tc>
          <w:tcPr>
            <w:tcW w:w="1890" w:type="dxa"/>
            <w:tcBorders>
              <w:top w:val="single" w:sz="4" w:space="0" w:color="auto"/>
              <w:left w:val="single" w:sz="4" w:space="0" w:color="auto"/>
              <w:bottom w:val="single" w:sz="4" w:space="0" w:color="auto"/>
              <w:right w:val="single" w:sz="4" w:space="0" w:color="auto"/>
            </w:tcBorders>
            <w:vAlign w:val="center"/>
            <w:hideMark/>
          </w:tcPr>
          <w:p w14:paraId="6CF465F0"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76F79641"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134C3560"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6DA85DCB"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6F231E3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314C2723"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90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18631DF"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73" w:type="dxa"/>
            <w:tcBorders>
              <w:top w:val="single" w:sz="4" w:space="0" w:color="auto"/>
              <w:left w:val="single" w:sz="4" w:space="0" w:color="auto"/>
              <w:bottom w:val="single" w:sz="4" w:space="0" w:color="auto"/>
              <w:right w:val="single" w:sz="4" w:space="0" w:color="auto"/>
            </w:tcBorders>
            <w:vAlign w:val="center"/>
            <w:hideMark/>
          </w:tcPr>
          <w:p w14:paraId="24340EC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right w:val="single" w:sz="4" w:space="0" w:color="auto"/>
            </w:tcBorders>
            <w:vAlign w:val="center"/>
            <w:hideMark/>
          </w:tcPr>
          <w:p w14:paraId="7C27CF2B" w14:textId="77777777" w:rsidR="00774570" w:rsidRPr="00A911DD" w:rsidRDefault="00774570" w:rsidP="00924B54">
            <w:pPr>
              <w:ind w:left="-114"/>
              <w:rPr>
                <w:rFonts w:ascii="Arial" w:hAnsi="Arial" w:cs="Arial"/>
                <w:color w:val="000000"/>
                <w:sz w:val="20"/>
              </w:rPr>
            </w:pPr>
          </w:p>
        </w:tc>
      </w:tr>
      <w:tr w:rsidR="00774570" w:rsidRPr="00A911DD" w14:paraId="7BDC2DC6"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20990C8C"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1.2.1.3. Construcción de la SE La Avanzada 138/69kV.</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14:paraId="2A83198C" w14:textId="77777777" w:rsidR="00774570" w:rsidRPr="00A911DD" w:rsidRDefault="00774570" w:rsidP="00924B54">
            <w:pPr>
              <w:jc w:val="right"/>
              <w:rPr>
                <w:rFonts w:ascii="Arial" w:hAnsi="Arial" w:cs="Arial"/>
                <w:color w:val="000000"/>
                <w:sz w:val="20"/>
              </w:rPr>
            </w:pPr>
            <w:r w:rsidRPr="00A911DD">
              <w:rPr>
                <w:rFonts w:ascii="Arial" w:hAnsi="Arial" w:cs="Arial"/>
                <w:color w:val="000000"/>
                <w:sz w:val="20"/>
              </w:rPr>
              <w:t xml:space="preserve">               10.383.303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0277DCAA"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 Proyecto</w:t>
            </w:r>
          </w:p>
        </w:tc>
        <w:tc>
          <w:tcPr>
            <w:tcW w:w="870" w:type="dxa"/>
            <w:tcBorders>
              <w:top w:val="single" w:sz="4" w:space="0" w:color="auto"/>
              <w:left w:val="single" w:sz="4" w:space="0" w:color="auto"/>
              <w:bottom w:val="single" w:sz="4" w:space="0" w:color="auto"/>
              <w:right w:val="single" w:sz="4" w:space="0" w:color="auto"/>
            </w:tcBorders>
            <w:vAlign w:val="center"/>
            <w:hideMark/>
          </w:tcPr>
          <w:p w14:paraId="4B592034"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35353872"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5C337D1"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3D4134ED"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09984670"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31D2DE1A"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w:t>
            </w:r>
          </w:p>
        </w:tc>
        <w:tc>
          <w:tcPr>
            <w:tcW w:w="673" w:type="dxa"/>
            <w:tcBorders>
              <w:top w:val="single" w:sz="4" w:space="0" w:color="auto"/>
              <w:left w:val="single" w:sz="4" w:space="0" w:color="auto"/>
              <w:bottom w:val="single" w:sz="4" w:space="0" w:color="auto"/>
              <w:right w:val="single" w:sz="4" w:space="0" w:color="auto"/>
            </w:tcBorders>
            <w:vAlign w:val="center"/>
            <w:hideMark/>
          </w:tcPr>
          <w:p w14:paraId="019F53C1"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w:t>
            </w:r>
          </w:p>
        </w:tc>
        <w:tc>
          <w:tcPr>
            <w:tcW w:w="1355" w:type="dxa"/>
            <w:vMerge/>
            <w:tcBorders>
              <w:left w:val="single" w:sz="4" w:space="0" w:color="auto"/>
              <w:right w:val="single" w:sz="4" w:space="0" w:color="auto"/>
            </w:tcBorders>
            <w:vAlign w:val="center"/>
            <w:hideMark/>
          </w:tcPr>
          <w:p w14:paraId="585CD174" w14:textId="77777777" w:rsidR="00774570" w:rsidRPr="00A911DD" w:rsidRDefault="00774570" w:rsidP="00924B54">
            <w:pPr>
              <w:ind w:left="-114"/>
              <w:rPr>
                <w:rFonts w:ascii="Arial" w:hAnsi="Arial" w:cs="Arial"/>
                <w:color w:val="000000"/>
                <w:sz w:val="20"/>
              </w:rPr>
            </w:pPr>
          </w:p>
        </w:tc>
      </w:tr>
      <w:tr w:rsidR="00774570" w:rsidRPr="00A911DD" w14:paraId="1A134D51" w14:textId="77777777" w:rsidTr="00924B54">
        <w:trPr>
          <w:trHeight w:val="812"/>
        </w:trPr>
        <w:tc>
          <w:tcPr>
            <w:tcW w:w="4316"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48D4FA0B" w14:textId="77777777" w:rsidR="00774570" w:rsidRPr="00A911DD" w:rsidRDefault="00774570" w:rsidP="00924B54">
            <w:pPr>
              <w:jc w:val="both"/>
              <w:rPr>
                <w:rFonts w:ascii="Arial" w:hAnsi="Arial" w:cs="Arial"/>
                <w:b/>
                <w:bCs/>
                <w:color w:val="000000"/>
                <w:sz w:val="20"/>
              </w:rPr>
            </w:pPr>
            <w:r w:rsidRPr="00A911DD">
              <w:rPr>
                <w:rFonts w:ascii="Arial" w:hAnsi="Arial" w:cs="Arial"/>
                <w:b/>
                <w:bCs/>
                <w:color w:val="000000"/>
                <w:sz w:val="20"/>
              </w:rPr>
              <w:lastRenderedPageBreak/>
              <w:t xml:space="preserve">1.2.2. Sistema de Transmisión Cajas 138 kV y Reforzamiento del Sistema de Transmisión </w:t>
            </w:r>
            <w:proofErr w:type="spellStart"/>
            <w:r w:rsidRPr="00A911DD">
              <w:rPr>
                <w:rFonts w:ascii="Arial" w:hAnsi="Arial" w:cs="Arial"/>
                <w:b/>
                <w:bCs/>
                <w:color w:val="000000"/>
                <w:sz w:val="20"/>
              </w:rPr>
              <w:t>Pimampiro</w:t>
            </w:r>
            <w:proofErr w:type="spellEnd"/>
            <w:r w:rsidRPr="00A911DD">
              <w:rPr>
                <w:rFonts w:ascii="Arial" w:hAnsi="Arial" w:cs="Arial"/>
                <w:b/>
                <w:bCs/>
                <w:color w:val="000000"/>
                <w:sz w:val="20"/>
              </w:rPr>
              <w:t xml:space="preserve"> - Ibarra 138 kV</w:t>
            </w:r>
          </w:p>
        </w:tc>
        <w:tc>
          <w:tcPr>
            <w:tcW w:w="1349"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D894E3D" w14:textId="77777777" w:rsidR="00774570" w:rsidRPr="00A911DD" w:rsidRDefault="00774570" w:rsidP="00924B54">
            <w:pPr>
              <w:jc w:val="right"/>
              <w:rPr>
                <w:rFonts w:ascii="Arial" w:hAnsi="Arial" w:cs="Arial"/>
                <w:b/>
                <w:bCs/>
                <w:color w:val="000000"/>
                <w:sz w:val="20"/>
                <w:lang w:eastAsia="es-CL"/>
              </w:rPr>
            </w:pPr>
            <w:r w:rsidRPr="00A911DD">
              <w:rPr>
                <w:rFonts w:ascii="Arial" w:hAnsi="Arial" w:cs="Arial"/>
                <w:b/>
                <w:bCs/>
                <w:color w:val="000000"/>
                <w:sz w:val="20"/>
              </w:rPr>
              <w:t xml:space="preserve">             39.423.441 </w:t>
            </w:r>
          </w:p>
        </w:tc>
        <w:tc>
          <w:tcPr>
            <w:tcW w:w="189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78B56A0"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 Proyectos</w:t>
            </w:r>
          </w:p>
        </w:tc>
        <w:tc>
          <w:tcPr>
            <w:tcW w:w="87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786F126"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EDDFB0C"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4F4D6B3"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FDD549D"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903DEBB"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48481A8"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1</w:t>
            </w:r>
          </w:p>
        </w:tc>
        <w:tc>
          <w:tcPr>
            <w:tcW w:w="67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A6EB5B7"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1</w:t>
            </w:r>
          </w:p>
        </w:tc>
        <w:tc>
          <w:tcPr>
            <w:tcW w:w="1355" w:type="dxa"/>
            <w:vMerge/>
            <w:tcBorders>
              <w:left w:val="single" w:sz="4" w:space="0" w:color="auto"/>
              <w:right w:val="single" w:sz="4" w:space="0" w:color="auto"/>
            </w:tcBorders>
            <w:shd w:val="clear" w:color="000000" w:fill="F2F2F2"/>
            <w:vAlign w:val="center"/>
            <w:hideMark/>
          </w:tcPr>
          <w:p w14:paraId="443E0359" w14:textId="77777777" w:rsidR="00774570" w:rsidRPr="00A911DD" w:rsidRDefault="00774570" w:rsidP="00924B54">
            <w:pPr>
              <w:ind w:left="-114"/>
              <w:rPr>
                <w:rFonts w:ascii="Arial" w:hAnsi="Arial" w:cs="Arial"/>
                <w:b/>
                <w:bCs/>
                <w:color w:val="000000"/>
                <w:sz w:val="20"/>
              </w:rPr>
            </w:pPr>
          </w:p>
        </w:tc>
      </w:tr>
      <w:tr w:rsidR="00774570" w:rsidRPr="00A911DD" w14:paraId="5C5E7CF0"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7189EA0C"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1.2.2.1. Construcción de la SE Cajas 138/69kV e instalación de dos autotransformadores de 75 MVA.</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14:paraId="52E4D574" w14:textId="77777777" w:rsidR="00774570" w:rsidRPr="00A911DD" w:rsidRDefault="00774570" w:rsidP="00924B54">
            <w:pPr>
              <w:rPr>
                <w:rFonts w:ascii="Arial" w:hAnsi="Arial" w:cs="Arial"/>
                <w:color w:val="000000"/>
                <w:sz w:val="20"/>
              </w:rPr>
            </w:pPr>
            <w:r w:rsidRPr="00A911DD">
              <w:rPr>
                <w:rFonts w:ascii="Arial" w:hAnsi="Arial" w:cs="Arial"/>
                <w:color w:val="000000"/>
                <w:sz w:val="20"/>
              </w:rPr>
              <w:t xml:space="preserve">26.095.846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2FDDB02A"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66BBF9BF"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546900F5"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B569869"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421D315"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40AB856D"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90</w:t>
            </w:r>
          </w:p>
        </w:tc>
        <w:tc>
          <w:tcPr>
            <w:tcW w:w="683" w:type="dxa"/>
            <w:tcBorders>
              <w:top w:val="single" w:sz="4" w:space="0" w:color="auto"/>
              <w:left w:val="single" w:sz="4" w:space="0" w:color="auto"/>
              <w:bottom w:val="single" w:sz="4" w:space="0" w:color="auto"/>
              <w:right w:val="single" w:sz="4" w:space="0" w:color="auto"/>
            </w:tcBorders>
            <w:vAlign w:val="center"/>
            <w:hideMark/>
          </w:tcPr>
          <w:p w14:paraId="0F2A744D"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73" w:type="dxa"/>
            <w:tcBorders>
              <w:top w:val="single" w:sz="4" w:space="0" w:color="auto"/>
              <w:left w:val="single" w:sz="4" w:space="0" w:color="auto"/>
              <w:bottom w:val="single" w:sz="4" w:space="0" w:color="auto"/>
              <w:right w:val="single" w:sz="4" w:space="0" w:color="auto"/>
            </w:tcBorders>
            <w:vAlign w:val="center"/>
            <w:hideMark/>
          </w:tcPr>
          <w:p w14:paraId="6ABC6F4F"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right w:val="single" w:sz="4" w:space="0" w:color="auto"/>
            </w:tcBorders>
            <w:vAlign w:val="center"/>
            <w:hideMark/>
          </w:tcPr>
          <w:p w14:paraId="5A071286" w14:textId="77777777" w:rsidR="00774570" w:rsidRPr="00A911DD" w:rsidRDefault="00774570" w:rsidP="00924B54">
            <w:pPr>
              <w:ind w:left="-114"/>
              <w:rPr>
                <w:rFonts w:ascii="Arial" w:hAnsi="Arial" w:cs="Arial"/>
                <w:color w:val="000000"/>
                <w:sz w:val="20"/>
              </w:rPr>
            </w:pPr>
          </w:p>
        </w:tc>
      </w:tr>
      <w:tr w:rsidR="00774570" w:rsidRPr="00A911DD" w14:paraId="46EBEEA0"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2FEBF05C"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 xml:space="preserve">1.2.2.2. Construcción de una LT desde el punto de seccionamiento del SNT a 138 kV hasta la SE Cajas, </w:t>
            </w:r>
            <w:proofErr w:type="spellStart"/>
            <w:r w:rsidRPr="00A911DD">
              <w:rPr>
                <w:rFonts w:ascii="Arial" w:hAnsi="Arial" w:cs="Arial"/>
                <w:color w:val="000000"/>
                <w:sz w:val="20"/>
              </w:rPr>
              <w:t>multicircuito</w:t>
            </w:r>
            <w:proofErr w:type="spellEnd"/>
            <w:r w:rsidRPr="00A911DD">
              <w:rPr>
                <w:rFonts w:ascii="Arial" w:hAnsi="Arial" w:cs="Arial"/>
                <w:color w:val="000000"/>
                <w:sz w:val="20"/>
              </w:rPr>
              <w:t>, 10km de longitud.</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14:paraId="0970C5DA" w14:textId="77777777" w:rsidR="00774570" w:rsidRPr="00A911DD" w:rsidRDefault="00774570" w:rsidP="00924B54">
            <w:pPr>
              <w:rPr>
                <w:rFonts w:ascii="Arial" w:hAnsi="Arial" w:cs="Arial"/>
                <w:color w:val="000000"/>
                <w:sz w:val="20"/>
              </w:rPr>
            </w:pPr>
            <w:r w:rsidRPr="00A911DD">
              <w:rPr>
                <w:rFonts w:ascii="Arial" w:hAnsi="Arial" w:cs="Arial"/>
                <w:color w:val="000000"/>
                <w:sz w:val="20"/>
              </w:rPr>
              <w:t xml:space="preserve">3.829.615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662FA29"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5E23D90D"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204A9F9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69DA265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70FDF5C7"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9CABE24"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90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1ED45D1"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73" w:type="dxa"/>
            <w:tcBorders>
              <w:top w:val="single" w:sz="4" w:space="0" w:color="auto"/>
              <w:left w:val="single" w:sz="4" w:space="0" w:color="auto"/>
              <w:bottom w:val="single" w:sz="4" w:space="0" w:color="auto"/>
              <w:right w:val="single" w:sz="4" w:space="0" w:color="auto"/>
            </w:tcBorders>
            <w:vAlign w:val="center"/>
            <w:hideMark/>
          </w:tcPr>
          <w:p w14:paraId="169C3B7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right w:val="single" w:sz="4" w:space="0" w:color="auto"/>
            </w:tcBorders>
            <w:vAlign w:val="center"/>
            <w:hideMark/>
          </w:tcPr>
          <w:p w14:paraId="02A31F14" w14:textId="77777777" w:rsidR="00774570" w:rsidRPr="00A911DD" w:rsidRDefault="00774570" w:rsidP="00924B54">
            <w:pPr>
              <w:rPr>
                <w:rFonts w:ascii="Arial" w:hAnsi="Arial" w:cs="Arial"/>
                <w:color w:val="000000"/>
                <w:sz w:val="20"/>
              </w:rPr>
            </w:pPr>
          </w:p>
        </w:tc>
      </w:tr>
      <w:tr w:rsidR="00774570" w:rsidRPr="00A911DD" w14:paraId="4FA2E9CA" w14:textId="77777777" w:rsidTr="00924B54">
        <w:trPr>
          <w:trHeight w:val="107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642E37FB"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 xml:space="preserve">1.2.2.3. Construcción de la LT Ibarra – </w:t>
            </w:r>
            <w:proofErr w:type="spellStart"/>
            <w:r w:rsidRPr="00A911DD">
              <w:rPr>
                <w:rFonts w:ascii="Arial" w:hAnsi="Arial" w:cs="Arial"/>
                <w:color w:val="000000"/>
                <w:sz w:val="20"/>
              </w:rPr>
              <w:t>Yaguarcocha</w:t>
            </w:r>
            <w:proofErr w:type="spellEnd"/>
            <w:r w:rsidRPr="00A911DD">
              <w:rPr>
                <w:rFonts w:ascii="Arial" w:hAnsi="Arial" w:cs="Arial"/>
                <w:color w:val="000000"/>
                <w:sz w:val="20"/>
              </w:rPr>
              <w:t xml:space="preserve"> a 138kV, doble circuito, 11km de longitud y tendido del segundo circuito de la LT </w:t>
            </w:r>
            <w:proofErr w:type="spellStart"/>
            <w:r w:rsidRPr="00A911DD">
              <w:rPr>
                <w:rFonts w:ascii="Arial" w:hAnsi="Arial" w:cs="Arial"/>
                <w:color w:val="000000"/>
                <w:sz w:val="20"/>
              </w:rPr>
              <w:t>Yaguarcocha</w:t>
            </w:r>
            <w:proofErr w:type="spellEnd"/>
            <w:r w:rsidRPr="00A911DD">
              <w:rPr>
                <w:rFonts w:ascii="Arial" w:hAnsi="Arial" w:cs="Arial"/>
                <w:color w:val="000000"/>
                <w:sz w:val="20"/>
              </w:rPr>
              <w:t xml:space="preserve"> – </w:t>
            </w:r>
            <w:proofErr w:type="spellStart"/>
            <w:r w:rsidRPr="00A911DD">
              <w:rPr>
                <w:rFonts w:ascii="Arial" w:hAnsi="Arial" w:cs="Arial"/>
                <w:color w:val="000000"/>
                <w:sz w:val="20"/>
              </w:rPr>
              <w:t>Pimampiro</w:t>
            </w:r>
            <w:proofErr w:type="spellEnd"/>
            <w:r w:rsidRPr="00A911DD">
              <w:rPr>
                <w:rFonts w:ascii="Arial" w:hAnsi="Arial" w:cs="Arial"/>
                <w:color w:val="000000"/>
                <w:sz w:val="20"/>
              </w:rPr>
              <w:t xml:space="preserve"> a 138kV.</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14:paraId="5C269071" w14:textId="77777777" w:rsidR="00774570" w:rsidRPr="00A911DD" w:rsidRDefault="00774570" w:rsidP="00924B54">
            <w:pPr>
              <w:rPr>
                <w:rFonts w:ascii="Arial" w:hAnsi="Arial" w:cs="Arial"/>
                <w:color w:val="000000"/>
                <w:sz w:val="20"/>
              </w:rPr>
            </w:pPr>
            <w:r w:rsidRPr="00A911DD">
              <w:rPr>
                <w:rFonts w:ascii="Arial" w:hAnsi="Arial" w:cs="Arial"/>
                <w:color w:val="000000"/>
                <w:sz w:val="20"/>
              </w:rPr>
              <w:t xml:space="preserve">6.612.957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E802D5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26587132"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29FB580B"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A6D5F69"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40F20893"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03FC98B"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90</w:t>
            </w:r>
          </w:p>
        </w:tc>
        <w:tc>
          <w:tcPr>
            <w:tcW w:w="683" w:type="dxa"/>
            <w:tcBorders>
              <w:top w:val="single" w:sz="4" w:space="0" w:color="auto"/>
              <w:left w:val="single" w:sz="4" w:space="0" w:color="auto"/>
              <w:bottom w:val="single" w:sz="4" w:space="0" w:color="auto"/>
              <w:right w:val="single" w:sz="4" w:space="0" w:color="auto"/>
            </w:tcBorders>
            <w:vAlign w:val="center"/>
            <w:hideMark/>
          </w:tcPr>
          <w:p w14:paraId="4A23A0AD"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73" w:type="dxa"/>
            <w:tcBorders>
              <w:top w:val="single" w:sz="4" w:space="0" w:color="auto"/>
              <w:left w:val="single" w:sz="4" w:space="0" w:color="auto"/>
              <w:bottom w:val="single" w:sz="4" w:space="0" w:color="auto"/>
              <w:right w:val="single" w:sz="4" w:space="0" w:color="auto"/>
            </w:tcBorders>
            <w:vAlign w:val="center"/>
            <w:hideMark/>
          </w:tcPr>
          <w:p w14:paraId="53D7FC1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right w:val="single" w:sz="4" w:space="0" w:color="auto"/>
            </w:tcBorders>
            <w:vAlign w:val="center"/>
            <w:hideMark/>
          </w:tcPr>
          <w:p w14:paraId="1FEFDAA0" w14:textId="77777777" w:rsidR="00774570" w:rsidRPr="00A911DD" w:rsidRDefault="00774570" w:rsidP="00924B54">
            <w:pPr>
              <w:rPr>
                <w:rFonts w:ascii="Arial" w:hAnsi="Arial" w:cs="Arial"/>
                <w:color w:val="000000"/>
                <w:sz w:val="20"/>
              </w:rPr>
            </w:pPr>
          </w:p>
        </w:tc>
      </w:tr>
      <w:tr w:rsidR="00774570" w:rsidRPr="00A911DD" w14:paraId="1AA0652C"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37EFD708"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1.2.2.4. Ampliación de la SE Ibarra 138kV, equipamiento primario para una bahía de línea de 138kV.</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14:paraId="07190FEC" w14:textId="77777777" w:rsidR="00774570" w:rsidRPr="00A911DD" w:rsidRDefault="00774570" w:rsidP="00924B54">
            <w:pPr>
              <w:rPr>
                <w:rFonts w:ascii="Arial" w:hAnsi="Arial" w:cs="Arial"/>
                <w:color w:val="000000"/>
                <w:sz w:val="20"/>
              </w:rPr>
            </w:pPr>
            <w:r w:rsidRPr="00A911DD">
              <w:rPr>
                <w:rFonts w:ascii="Arial" w:hAnsi="Arial" w:cs="Arial"/>
                <w:color w:val="000000"/>
                <w:sz w:val="20"/>
              </w:rPr>
              <w:t xml:space="preserve">1.151.410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6784852F"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61F63B9B"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3E5999DA"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0E70134B"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7CA0E894"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440768C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90</w:t>
            </w:r>
          </w:p>
        </w:tc>
        <w:tc>
          <w:tcPr>
            <w:tcW w:w="683" w:type="dxa"/>
            <w:tcBorders>
              <w:top w:val="single" w:sz="4" w:space="0" w:color="auto"/>
              <w:left w:val="single" w:sz="4" w:space="0" w:color="auto"/>
              <w:bottom w:val="single" w:sz="4" w:space="0" w:color="auto"/>
              <w:right w:val="single" w:sz="4" w:space="0" w:color="auto"/>
            </w:tcBorders>
            <w:vAlign w:val="center"/>
            <w:hideMark/>
          </w:tcPr>
          <w:p w14:paraId="6B4B9399"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73" w:type="dxa"/>
            <w:tcBorders>
              <w:top w:val="single" w:sz="4" w:space="0" w:color="auto"/>
              <w:left w:val="single" w:sz="4" w:space="0" w:color="auto"/>
              <w:bottom w:val="single" w:sz="4" w:space="0" w:color="auto"/>
              <w:right w:val="single" w:sz="4" w:space="0" w:color="auto"/>
            </w:tcBorders>
            <w:vAlign w:val="center"/>
            <w:hideMark/>
          </w:tcPr>
          <w:p w14:paraId="4D6A57B5"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right w:val="single" w:sz="4" w:space="0" w:color="auto"/>
            </w:tcBorders>
            <w:vAlign w:val="center"/>
            <w:hideMark/>
          </w:tcPr>
          <w:p w14:paraId="03B38FCD" w14:textId="77777777" w:rsidR="00774570" w:rsidRPr="00A911DD" w:rsidRDefault="00774570" w:rsidP="00924B54">
            <w:pPr>
              <w:rPr>
                <w:rFonts w:ascii="Arial" w:hAnsi="Arial" w:cs="Arial"/>
                <w:color w:val="000000"/>
                <w:sz w:val="20"/>
              </w:rPr>
            </w:pPr>
          </w:p>
        </w:tc>
      </w:tr>
      <w:tr w:rsidR="00774570" w:rsidRPr="00A911DD" w14:paraId="46171EE7"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1655F738"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 xml:space="preserve">1.2.2.5. Ampliación de la SE </w:t>
            </w:r>
            <w:proofErr w:type="spellStart"/>
            <w:r w:rsidRPr="00A911DD">
              <w:rPr>
                <w:rFonts w:ascii="Arial" w:hAnsi="Arial" w:cs="Arial"/>
                <w:color w:val="000000"/>
                <w:sz w:val="20"/>
              </w:rPr>
              <w:t>Pimampiro</w:t>
            </w:r>
            <w:proofErr w:type="spellEnd"/>
            <w:r w:rsidRPr="00A911DD">
              <w:rPr>
                <w:rFonts w:ascii="Arial" w:hAnsi="Arial" w:cs="Arial"/>
                <w:color w:val="000000"/>
                <w:sz w:val="20"/>
              </w:rPr>
              <w:t xml:space="preserve"> 138kV, equipamiento primario para una bahía de línea de 138kV.</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14:paraId="7AF9D597" w14:textId="77777777" w:rsidR="00774570" w:rsidRPr="00A911DD" w:rsidRDefault="00774570" w:rsidP="00924B54">
            <w:pPr>
              <w:rPr>
                <w:rFonts w:ascii="Arial" w:hAnsi="Arial" w:cs="Arial"/>
                <w:color w:val="000000"/>
                <w:sz w:val="20"/>
              </w:rPr>
            </w:pPr>
            <w:r w:rsidRPr="00A911DD">
              <w:rPr>
                <w:rFonts w:ascii="Arial" w:hAnsi="Arial" w:cs="Arial"/>
                <w:color w:val="000000"/>
                <w:sz w:val="20"/>
              </w:rPr>
              <w:t xml:space="preserve">1.733.613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5D83EF2D"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297B6BCA"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83" w:type="dxa"/>
            <w:tcBorders>
              <w:top w:val="single" w:sz="4" w:space="0" w:color="auto"/>
              <w:left w:val="single" w:sz="4" w:space="0" w:color="auto"/>
              <w:bottom w:val="single" w:sz="4" w:space="0" w:color="auto"/>
              <w:right w:val="single" w:sz="4" w:space="0" w:color="auto"/>
            </w:tcBorders>
            <w:vAlign w:val="center"/>
            <w:hideMark/>
          </w:tcPr>
          <w:p w14:paraId="7EE2E112"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60E174AF"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hideMark/>
          </w:tcPr>
          <w:p w14:paraId="4446553C"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940BBB5"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90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36DF196"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673" w:type="dxa"/>
            <w:tcBorders>
              <w:top w:val="single" w:sz="4" w:space="0" w:color="auto"/>
              <w:left w:val="single" w:sz="4" w:space="0" w:color="auto"/>
              <w:bottom w:val="single" w:sz="4" w:space="0" w:color="auto"/>
              <w:right w:val="single" w:sz="4" w:space="0" w:color="auto"/>
            </w:tcBorders>
            <w:vAlign w:val="center"/>
            <w:hideMark/>
          </w:tcPr>
          <w:p w14:paraId="4BD9D15F"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100</w:t>
            </w:r>
          </w:p>
        </w:tc>
        <w:tc>
          <w:tcPr>
            <w:tcW w:w="1355" w:type="dxa"/>
            <w:vMerge/>
            <w:tcBorders>
              <w:left w:val="single" w:sz="4" w:space="0" w:color="auto"/>
              <w:bottom w:val="single" w:sz="4" w:space="0" w:color="auto"/>
              <w:right w:val="single" w:sz="4" w:space="0" w:color="auto"/>
            </w:tcBorders>
            <w:vAlign w:val="center"/>
            <w:hideMark/>
          </w:tcPr>
          <w:p w14:paraId="7E420718" w14:textId="77777777" w:rsidR="00774570" w:rsidRPr="00A911DD" w:rsidRDefault="00774570" w:rsidP="00924B54">
            <w:pPr>
              <w:rPr>
                <w:rFonts w:ascii="Arial" w:hAnsi="Arial" w:cs="Arial"/>
                <w:color w:val="000000"/>
                <w:sz w:val="20"/>
              </w:rPr>
            </w:pPr>
          </w:p>
        </w:tc>
      </w:tr>
      <w:tr w:rsidR="00774570" w:rsidRPr="00A911DD" w14:paraId="0014464E" w14:textId="77777777" w:rsidTr="00924B54">
        <w:trPr>
          <w:trHeight w:val="280"/>
        </w:trPr>
        <w:tc>
          <w:tcPr>
            <w:tcW w:w="4316"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00094F13" w14:textId="77777777" w:rsidR="00774570" w:rsidRPr="00A911DD" w:rsidRDefault="00774570" w:rsidP="00924B54">
            <w:pPr>
              <w:jc w:val="both"/>
              <w:rPr>
                <w:rFonts w:ascii="Arial" w:hAnsi="Arial" w:cs="Arial"/>
                <w:b/>
                <w:bCs/>
                <w:sz w:val="20"/>
              </w:rPr>
            </w:pPr>
            <w:r w:rsidRPr="00A911DD">
              <w:rPr>
                <w:rFonts w:ascii="Arial" w:hAnsi="Arial" w:cs="Arial"/>
                <w:b/>
                <w:bCs/>
                <w:sz w:val="20"/>
              </w:rPr>
              <w:t>Componente II: Expansión y reforzamiento del SND</w:t>
            </w:r>
          </w:p>
        </w:tc>
        <w:tc>
          <w:tcPr>
            <w:tcW w:w="134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02B4680" w14:textId="77777777" w:rsidR="00774570" w:rsidRPr="00A911DD" w:rsidRDefault="00774570" w:rsidP="00924B54">
            <w:pPr>
              <w:jc w:val="right"/>
              <w:rPr>
                <w:rFonts w:ascii="Arial" w:hAnsi="Arial" w:cs="Arial"/>
                <w:b/>
                <w:bCs/>
                <w:sz w:val="20"/>
                <w:lang w:eastAsia="es-CL"/>
              </w:rPr>
            </w:pPr>
            <w:r w:rsidRPr="00A911DD">
              <w:rPr>
                <w:rFonts w:ascii="Arial" w:hAnsi="Arial" w:cs="Arial"/>
                <w:b/>
                <w:bCs/>
                <w:color w:val="000000"/>
                <w:sz w:val="20"/>
              </w:rPr>
              <w:t>121.218.971</w:t>
            </w:r>
          </w:p>
        </w:tc>
        <w:tc>
          <w:tcPr>
            <w:tcW w:w="8203"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173C51A1" w14:textId="77777777" w:rsidR="00774570" w:rsidRPr="00A911DD" w:rsidRDefault="00774570" w:rsidP="00924B54">
            <w:pPr>
              <w:rPr>
                <w:rFonts w:ascii="Arial" w:hAnsi="Arial" w:cs="Arial"/>
                <w:b/>
                <w:bCs/>
                <w:sz w:val="20"/>
              </w:rPr>
            </w:pPr>
          </w:p>
        </w:tc>
      </w:tr>
      <w:tr w:rsidR="00774570" w:rsidRPr="00A911DD" w14:paraId="1588D71A" w14:textId="77777777" w:rsidTr="00924B54">
        <w:trPr>
          <w:trHeight w:val="546"/>
        </w:trPr>
        <w:tc>
          <w:tcPr>
            <w:tcW w:w="431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D9E153" w14:textId="77777777" w:rsidR="00774570" w:rsidRPr="00A911DD" w:rsidRDefault="00774570" w:rsidP="00924B54">
            <w:pPr>
              <w:jc w:val="both"/>
              <w:rPr>
                <w:rFonts w:ascii="Arial" w:hAnsi="Arial" w:cs="Arial"/>
                <w:b/>
                <w:bCs/>
                <w:color w:val="000000"/>
                <w:sz w:val="20"/>
              </w:rPr>
            </w:pPr>
            <w:r w:rsidRPr="00A911DD">
              <w:rPr>
                <w:rFonts w:ascii="Arial" w:hAnsi="Arial" w:cs="Arial"/>
                <w:b/>
                <w:bCs/>
                <w:color w:val="000000"/>
                <w:sz w:val="20"/>
              </w:rPr>
              <w:t>Subcomponente 2.1. Reforzamiento de la infraestructura del SND</w:t>
            </w:r>
          </w:p>
        </w:tc>
        <w:tc>
          <w:tcPr>
            <w:tcW w:w="1349" w:type="dxa"/>
            <w:tcBorders>
              <w:top w:val="nil"/>
              <w:left w:val="single" w:sz="4" w:space="0" w:color="auto"/>
              <w:bottom w:val="single" w:sz="4" w:space="0" w:color="auto"/>
              <w:right w:val="single" w:sz="4" w:space="0" w:color="auto"/>
            </w:tcBorders>
            <w:shd w:val="clear" w:color="000000" w:fill="D9D9D9"/>
            <w:vAlign w:val="center"/>
            <w:hideMark/>
          </w:tcPr>
          <w:p w14:paraId="55A5EF77" w14:textId="77777777" w:rsidR="00774570" w:rsidRPr="00A911DD" w:rsidRDefault="00774570" w:rsidP="00924B54">
            <w:pPr>
              <w:jc w:val="right"/>
              <w:rPr>
                <w:rFonts w:ascii="Arial" w:hAnsi="Arial" w:cs="Arial"/>
                <w:b/>
                <w:bCs/>
                <w:color w:val="000000"/>
                <w:sz w:val="20"/>
              </w:rPr>
            </w:pPr>
            <w:r w:rsidRPr="00A911DD">
              <w:rPr>
                <w:rFonts w:ascii="Arial" w:hAnsi="Arial" w:cs="Arial"/>
                <w:b/>
                <w:bCs/>
                <w:color w:val="000000"/>
                <w:sz w:val="20"/>
              </w:rPr>
              <w:t xml:space="preserve">          60.296.792 </w:t>
            </w:r>
          </w:p>
        </w:tc>
        <w:tc>
          <w:tcPr>
            <w:tcW w:w="8203"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59E08630" w14:textId="77777777" w:rsidR="00774570" w:rsidRPr="00A911DD" w:rsidRDefault="00774570" w:rsidP="00924B54">
            <w:pPr>
              <w:rPr>
                <w:rFonts w:ascii="Arial" w:hAnsi="Arial" w:cs="Arial"/>
                <w:b/>
                <w:bCs/>
                <w:color w:val="000000"/>
                <w:sz w:val="20"/>
              </w:rPr>
            </w:pPr>
          </w:p>
        </w:tc>
      </w:tr>
      <w:tr w:rsidR="00774570" w:rsidRPr="00A911DD" w14:paraId="7DB4DE77"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3DB0B6FE"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2.1.1. Proyectos de distribución, fiscalizados y energizados</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14:paraId="3F69111B" w14:textId="77777777" w:rsidR="00774570" w:rsidRPr="00A911DD" w:rsidRDefault="00774570" w:rsidP="00924B54">
            <w:pPr>
              <w:rPr>
                <w:rFonts w:ascii="Arial" w:hAnsi="Arial" w:cs="Arial"/>
                <w:color w:val="000000"/>
                <w:sz w:val="20"/>
              </w:rPr>
            </w:pPr>
            <w:r w:rsidRPr="00A911DD">
              <w:rPr>
                <w:rFonts w:ascii="Arial" w:hAnsi="Arial" w:cs="Arial"/>
                <w:color w:val="000000"/>
                <w:sz w:val="20"/>
              </w:rPr>
              <w:t xml:space="preserve">60.296.792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3CC202B0"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 Proyectos</w:t>
            </w:r>
          </w:p>
        </w:tc>
        <w:tc>
          <w:tcPr>
            <w:tcW w:w="870" w:type="dxa"/>
            <w:tcBorders>
              <w:top w:val="single" w:sz="4" w:space="0" w:color="auto"/>
              <w:left w:val="single" w:sz="4" w:space="0" w:color="auto"/>
              <w:bottom w:val="single" w:sz="4" w:space="0" w:color="auto"/>
              <w:right w:val="single" w:sz="4" w:space="0" w:color="auto"/>
            </w:tcBorders>
            <w:vAlign w:val="center"/>
            <w:hideMark/>
          </w:tcPr>
          <w:p w14:paraId="79EDF785"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393DA480"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0CDC8DA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16</w:t>
            </w:r>
          </w:p>
        </w:tc>
        <w:tc>
          <w:tcPr>
            <w:tcW w:w="683" w:type="dxa"/>
            <w:tcBorders>
              <w:top w:val="single" w:sz="4" w:space="0" w:color="auto"/>
              <w:left w:val="single" w:sz="4" w:space="0" w:color="auto"/>
              <w:bottom w:val="single" w:sz="4" w:space="0" w:color="auto"/>
              <w:right w:val="single" w:sz="4" w:space="0" w:color="auto"/>
            </w:tcBorders>
            <w:vAlign w:val="center"/>
            <w:hideMark/>
          </w:tcPr>
          <w:p w14:paraId="043320A1"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37</w:t>
            </w:r>
          </w:p>
        </w:tc>
        <w:tc>
          <w:tcPr>
            <w:tcW w:w="683" w:type="dxa"/>
            <w:tcBorders>
              <w:top w:val="single" w:sz="4" w:space="0" w:color="auto"/>
              <w:left w:val="single" w:sz="4" w:space="0" w:color="auto"/>
              <w:bottom w:val="single" w:sz="4" w:space="0" w:color="auto"/>
              <w:right w:val="single" w:sz="4" w:space="0" w:color="auto"/>
            </w:tcBorders>
            <w:vAlign w:val="center"/>
            <w:hideMark/>
          </w:tcPr>
          <w:p w14:paraId="3877759D"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25</w:t>
            </w:r>
          </w:p>
        </w:tc>
        <w:tc>
          <w:tcPr>
            <w:tcW w:w="683" w:type="dxa"/>
            <w:tcBorders>
              <w:top w:val="single" w:sz="4" w:space="0" w:color="auto"/>
              <w:left w:val="single" w:sz="4" w:space="0" w:color="auto"/>
              <w:bottom w:val="single" w:sz="4" w:space="0" w:color="auto"/>
              <w:right w:val="single" w:sz="4" w:space="0" w:color="auto"/>
            </w:tcBorders>
            <w:vAlign w:val="center"/>
            <w:hideMark/>
          </w:tcPr>
          <w:p w14:paraId="59E7D98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w:t>
            </w:r>
          </w:p>
        </w:tc>
        <w:tc>
          <w:tcPr>
            <w:tcW w:w="673" w:type="dxa"/>
            <w:tcBorders>
              <w:top w:val="single" w:sz="4" w:space="0" w:color="auto"/>
              <w:left w:val="single" w:sz="4" w:space="0" w:color="auto"/>
              <w:bottom w:val="single" w:sz="4" w:space="0" w:color="auto"/>
              <w:right w:val="single" w:sz="4" w:space="0" w:color="auto"/>
            </w:tcBorders>
            <w:vAlign w:val="center"/>
            <w:hideMark/>
          </w:tcPr>
          <w:p w14:paraId="2E920E67"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83</w:t>
            </w:r>
          </w:p>
        </w:tc>
        <w:tc>
          <w:tcPr>
            <w:tcW w:w="1355" w:type="dxa"/>
            <w:tcBorders>
              <w:top w:val="single" w:sz="4" w:space="0" w:color="auto"/>
              <w:left w:val="single" w:sz="4" w:space="0" w:color="auto"/>
              <w:bottom w:val="single" w:sz="4" w:space="0" w:color="auto"/>
              <w:right w:val="single" w:sz="4" w:space="0" w:color="auto"/>
            </w:tcBorders>
            <w:vAlign w:val="center"/>
            <w:hideMark/>
          </w:tcPr>
          <w:p w14:paraId="343F5BE3" w14:textId="0DF16344" w:rsidR="00774570" w:rsidRPr="00A911DD" w:rsidRDefault="007B3222" w:rsidP="00924B54">
            <w:pPr>
              <w:ind w:left="-110" w:right="-106"/>
              <w:rPr>
                <w:rFonts w:ascii="Arial" w:hAnsi="Arial" w:cs="Arial"/>
                <w:color w:val="000000"/>
                <w:sz w:val="20"/>
              </w:rPr>
            </w:pPr>
            <w:r>
              <w:rPr>
                <w:rFonts w:ascii="Arial" w:hAnsi="Arial" w:cs="Arial"/>
                <w:color w:val="000000"/>
                <w:sz w:val="20"/>
                <w:szCs w:val="18"/>
                <w:lang w:val="es-EC"/>
              </w:rPr>
              <w:t xml:space="preserve">Informe de avance semestral </w:t>
            </w:r>
            <w:r w:rsidRPr="0041235D">
              <w:rPr>
                <w:rFonts w:ascii="Arial" w:hAnsi="Arial" w:cs="Arial"/>
                <w:color w:val="000000"/>
                <w:sz w:val="20"/>
                <w:szCs w:val="18"/>
                <w:lang w:val="es-EC"/>
              </w:rPr>
              <w:t>del pro</w:t>
            </w:r>
            <w:r>
              <w:rPr>
                <w:rFonts w:ascii="Arial" w:hAnsi="Arial" w:cs="Arial"/>
                <w:color w:val="000000"/>
                <w:sz w:val="20"/>
                <w:szCs w:val="18"/>
                <w:lang w:val="es-EC"/>
              </w:rPr>
              <w:t>yecto</w:t>
            </w:r>
          </w:p>
        </w:tc>
      </w:tr>
      <w:tr w:rsidR="00774570" w:rsidRPr="00A911DD" w14:paraId="0CDDDA52" w14:textId="77777777" w:rsidTr="00924B54">
        <w:trPr>
          <w:trHeight w:val="546"/>
        </w:trPr>
        <w:tc>
          <w:tcPr>
            <w:tcW w:w="431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1EC7749E" w14:textId="77777777" w:rsidR="00774570" w:rsidRPr="00A911DD" w:rsidRDefault="00774570" w:rsidP="00924B54">
            <w:pPr>
              <w:jc w:val="both"/>
              <w:rPr>
                <w:rFonts w:ascii="Arial" w:hAnsi="Arial" w:cs="Arial"/>
                <w:b/>
                <w:bCs/>
                <w:color w:val="000000"/>
                <w:sz w:val="20"/>
              </w:rPr>
            </w:pPr>
            <w:r w:rsidRPr="00A911DD">
              <w:rPr>
                <w:rFonts w:ascii="Arial" w:hAnsi="Arial" w:cs="Arial"/>
                <w:b/>
                <w:bCs/>
                <w:color w:val="000000"/>
                <w:sz w:val="20"/>
              </w:rPr>
              <w:t>Subcomponente 2.2. Electrificación Rural y Urbano Marginal</w:t>
            </w:r>
          </w:p>
        </w:tc>
        <w:tc>
          <w:tcPr>
            <w:tcW w:w="134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4D18EC3" w14:textId="77777777" w:rsidR="00774570" w:rsidRPr="00A911DD" w:rsidRDefault="00774570" w:rsidP="00924B54">
            <w:pPr>
              <w:jc w:val="right"/>
              <w:rPr>
                <w:rFonts w:ascii="Arial" w:hAnsi="Arial" w:cs="Arial"/>
                <w:b/>
                <w:bCs/>
                <w:color w:val="000000"/>
                <w:sz w:val="20"/>
              </w:rPr>
            </w:pPr>
            <w:r w:rsidRPr="00A911DD">
              <w:rPr>
                <w:rFonts w:ascii="Arial" w:hAnsi="Arial" w:cs="Arial"/>
                <w:b/>
                <w:bCs/>
                <w:color w:val="000000"/>
                <w:sz w:val="20"/>
              </w:rPr>
              <w:t>34.517.417</w:t>
            </w:r>
          </w:p>
        </w:tc>
        <w:tc>
          <w:tcPr>
            <w:tcW w:w="8203"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565EC5FA" w14:textId="77777777" w:rsidR="00774570" w:rsidRPr="00A911DD" w:rsidRDefault="00774570" w:rsidP="00924B54">
            <w:pPr>
              <w:rPr>
                <w:rFonts w:ascii="Arial" w:hAnsi="Arial" w:cs="Arial"/>
                <w:b/>
                <w:bCs/>
                <w:color w:val="000000"/>
                <w:sz w:val="20"/>
              </w:rPr>
            </w:pPr>
          </w:p>
        </w:tc>
      </w:tr>
      <w:tr w:rsidR="00774570" w:rsidRPr="00A911DD" w14:paraId="6F6B29B1"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360D2EBE"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lastRenderedPageBreak/>
              <w:t>2.2.1. Proyectos de electrificación rural con extensión de red, fiscalizados y energizados</w:t>
            </w:r>
          </w:p>
        </w:tc>
        <w:tc>
          <w:tcPr>
            <w:tcW w:w="1349" w:type="dxa"/>
            <w:tcBorders>
              <w:top w:val="single" w:sz="4" w:space="0" w:color="auto"/>
              <w:left w:val="single" w:sz="4" w:space="0" w:color="auto"/>
              <w:bottom w:val="single" w:sz="4" w:space="0" w:color="auto"/>
              <w:right w:val="single" w:sz="4" w:space="0" w:color="auto"/>
            </w:tcBorders>
            <w:vAlign w:val="center"/>
            <w:hideMark/>
          </w:tcPr>
          <w:p w14:paraId="32C6F648" w14:textId="77777777" w:rsidR="00774570" w:rsidRPr="00A911DD" w:rsidRDefault="00774570" w:rsidP="00924B54">
            <w:pPr>
              <w:jc w:val="right"/>
              <w:rPr>
                <w:rFonts w:ascii="Arial" w:hAnsi="Arial" w:cs="Arial"/>
                <w:color w:val="000000"/>
                <w:sz w:val="20"/>
              </w:rPr>
            </w:pPr>
            <w:r w:rsidRPr="00A911DD">
              <w:rPr>
                <w:rFonts w:ascii="Arial" w:hAnsi="Arial" w:cs="Arial"/>
                <w:color w:val="000000"/>
                <w:sz w:val="20"/>
              </w:rPr>
              <w:t>34.517.417</w:t>
            </w:r>
          </w:p>
        </w:tc>
        <w:tc>
          <w:tcPr>
            <w:tcW w:w="1890" w:type="dxa"/>
            <w:tcBorders>
              <w:top w:val="single" w:sz="4" w:space="0" w:color="auto"/>
              <w:left w:val="single" w:sz="4" w:space="0" w:color="auto"/>
              <w:bottom w:val="single" w:sz="4" w:space="0" w:color="auto"/>
              <w:right w:val="single" w:sz="4" w:space="0" w:color="auto"/>
            </w:tcBorders>
            <w:vAlign w:val="center"/>
            <w:hideMark/>
          </w:tcPr>
          <w:p w14:paraId="15E2F80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 Proyectos</w:t>
            </w:r>
          </w:p>
        </w:tc>
        <w:tc>
          <w:tcPr>
            <w:tcW w:w="870" w:type="dxa"/>
            <w:tcBorders>
              <w:top w:val="single" w:sz="4" w:space="0" w:color="auto"/>
              <w:left w:val="single" w:sz="4" w:space="0" w:color="auto"/>
              <w:bottom w:val="single" w:sz="4" w:space="0" w:color="auto"/>
              <w:right w:val="single" w:sz="4" w:space="0" w:color="auto"/>
            </w:tcBorders>
            <w:vAlign w:val="center"/>
            <w:hideMark/>
          </w:tcPr>
          <w:p w14:paraId="3F521682"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4B365DA1"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7FB2D29C"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230</w:t>
            </w:r>
          </w:p>
        </w:tc>
        <w:tc>
          <w:tcPr>
            <w:tcW w:w="683" w:type="dxa"/>
            <w:tcBorders>
              <w:top w:val="single" w:sz="4" w:space="0" w:color="auto"/>
              <w:left w:val="single" w:sz="4" w:space="0" w:color="auto"/>
              <w:bottom w:val="single" w:sz="4" w:space="0" w:color="auto"/>
              <w:right w:val="single" w:sz="4" w:space="0" w:color="auto"/>
            </w:tcBorders>
            <w:vAlign w:val="center"/>
            <w:hideMark/>
          </w:tcPr>
          <w:p w14:paraId="0A46A4CF"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259</w:t>
            </w:r>
          </w:p>
        </w:tc>
        <w:tc>
          <w:tcPr>
            <w:tcW w:w="683" w:type="dxa"/>
            <w:tcBorders>
              <w:top w:val="single" w:sz="4" w:space="0" w:color="auto"/>
              <w:left w:val="single" w:sz="4" w:space="0" w:color="auto"/>
              <w:bottom w:val="single" w:sz="4" w:space="0" w:color="auto"/>
              <w:right w:val="single" w:sz="4" w:space="0" w:color="auto"/>
            </w:tcBorders>
            <w:vAlign w:val="center"/>
            <w:hideMark/>
          </w:tcPr>
          <w:p w14:paraId="532D4FAC"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75</w:t>
            </w:r>
          </w:p>
        </w:tc>
        <w:tc>
          <w:tcPr>
            <w:tcW w:w="683" w:type="dxa"/>
            <w:tcBorders>
              <w:top w:val="single" w:sz="4" w:space="0" w:color="auto"/>
              <w:left w:val="single" w:sz="4" w:space="0" w:color="auto"/>
              <w:bottom w:val="single" w:sz="4" w:space="0" w:color="auto"/>
              <w:right w:val="single" w:sz="4" w:space="0" w:color="auto"/>
            </w:tcBorders>
            <w:vAlign w:val="center"/>
            <w:hideMark/>
          </w:tcPr>
          <w:p w14:paraId="0C56555A"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73" w:type="dxa"/>
            <w:tcBorders>
              <w:top w:val="single" w:sz="4" w:space="0" w:color="auto"/>
              <w:left w:val="single" w:sz="4" w:space="0" w:color="auto"/>
              <w:bottom w:val="single" w:sz="4" w:space="0" w:color="auto"/>
              <w:right w:val="single" w:sz="4" w:space="0" w:color="auto"/>
            </w:tcBorders>
            <w:vAlign w:val="center"/>
            <w:hideMark/>
          </w:tcPr>
          <w:p w14:paraId="67150555"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564</w:t>
            </w:r>
          </w:p>
        </w:tc>
        <w:tc>
          <w:tcPr>
            <w:tcW w:w="1355" w:type="dxa"/>
            <w:tcBorders>
              <w:top w:val="single" w:sz="4" w:space="0" w:color="auto"/>
              <w:left w:val="single" w:sz="4" w:space="0" w:color="auto"/>
              <w:bottom w:val="single" w:sz="4" w:space="0" w:color="auto"/>
              <w:right w:val="single" w:sz="4" w:space="0" w:color="auto"/>
            </w:tcBorders>
            <w:vAlign w:val="center"/>
            <w:hideMark/>
          </w:tcPr>
          <w:p w14:paraId="2C7A6B17" w14:textId="4102AF72" w:rsidR="00774570" w:rsidRPr="00A911DD" w:rsidRDefault="007B3222" w:rsidP="00924B54">
            <w:pPr>
              <w:ind w:left="-110"/>
              <w:rPr>
                <w:rFonts w:ascii="Arial" w:hAnsi="Arial" w:cs="Arial"/>
                <w:color w:val="000000"/>
                <w:sz w:val="20"/>
              </w:rPr>
            </w:pPr>
            <w:r>
              <w:rPr>
                <w:rFonts w:ascii="Arial" w:hAnsi="Arial" w:cs="Arial"/>
                <w:color w:val="000000"/>
                <w:sz w:val="20"/>
                <w:szCs w:val="18"/>
                <w:lang w:val="es-EC"/>
              </w:rPr>
              <w:t xml:space="preserve">Informe de avance semestral </w:t>
            </w:r>
            <w:r w:rsidRPr="0041235D">
              <w:rPr>
                <w:rFonts w:ascii="Arial" w:hAnsi="Arial" w:cs="Arial"/>
                <w:color w:val="000000"/>
                <w:sz w:val="20"/>
                <w:szCs w:val="18"/>
                <w:lang w:val="es-EC"/>
              </w:rPr>
              <w:t>del pro</w:t>
            </w:r>
            <w:r>
              <w:rPr>
                <w:rFonts w:ascii="Arial" w:hAnsi="Arial" w:cs="Arial"/>
                <w:color w:val="000000"/>
                <w:sz w:val="20"/>
                <w:szCs w:val="18"/>
                <w:lang w:val="es-EC"/>
              </w:rPr>
              <w:t>yecto</w:t>
            </w:r>
          </w:p>
        </w:tc>
      </w:tr>
      <w:tr w:rsidR="00774570" w:rsidRPr="00A911DD" w14:paraId="3C7290CA" w14:textId="77777777" w:rsidTr="00924B54">
        <w:trPr>
          <w:trHeight w:val="546"/>
        </w:trPr>
        <w:tc>
          <w:tcPr>
            <w:tcW w:w="431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7D2B716B" w14:textId="77777777" w:rsidR="00774570" w:rsidRPr="00A911DD" w:rsidRDefault="00774570" w:rsidP="00924B54">
            <w:pPr>
              <w:jc w:val="both"/>
              <w:rPr>
                <w:rFonts w:ascii="Arial" w:hAnsi="Arial" w:cs="Arial"/>
                <w:b/>
                <w:bCs/>
                <w:color w:val="000000"/>
                <w:sz w:val="20"/>
              </w:rPr>
            </w:pPr>
            <w:r w:rsidRPr="00A911DD">
              <w:rPr>
                <w:rFonts w:ascii="Arial" w:hAnsi="Arial" w:cs="Arial"/>
                <w:b/>
                <w:bCs/>
                <w:color w:val="000000"/>
                <w:sz w:val="20"/>
              </w:rPr>
              <w:t>Subcomponente 2.3. Electrificación para la Agroindustria</w:t>
            </w:r>
          </w:p>
        </w:tc>
        <w:tc>
          <w:tcPr>
            <w:tcW w:w="134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6AB1B79" w14:textId="77777777" w:rsidR="00774570" w:rsidRPr="00A911DD" w:rsidRDefault="00774570" w:rsidP="00924B54">
            <w:pPr>
              <w:jc w:val="center"/>
              <w:rPr>
                <w:rFonts w:ascii="Arial" w:hAnsi="Arial" w:cs="Arial"/>
                <w:b/>
                <w:bCs/>
                <w:color w:val="000000"/>
                <w:sz w:val="20"/>
              </w:rPr>
            </w:pPr>
            <w:r w:rsidRPr="00A911DD">
              <w:rPr>
                <w:rFonts w:ascii="Arial" w:hAnsi="Arial" w:cs="Arial"/>
                <w:b/>
                <w:bCs/>
                <w:color w:val="000000"/>
                <w:sz w:val="20"/>
              </w:rPr>
              <w:t>26.404.762</w:t>
            </w:r>
          </w:p>
        </w:tc>
        <w:tc>
          <w:tcPr>
            <w:tcW w:w="8203"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6D499F56" w14:textId="77777777" w:rsidR="00774570" w:rsidRPr="00A911DD" w:rsidRDefault="00774570" w:rsidP="00924B54">
            <w:pPr>
              <w:rPr>
                <w:rFonts w:ascii="Arial" w:hAnsi="Arial" w:cs="Arial"/>
                <w:b/>
                <w:bCs/>
                <w:color w:val="000000"/>
                <w:sz w:val="20"/>
              </w:rPr>
            </w:pPr>
          </w:p>
        </w:tc>
      </w:tr>
      <w:tr w:rsidR="00774570" w:rsidRPr="00A911DD" w14:paraId="4A08C984"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12297A9D"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2.3.1. Proyectos de distribución para la agroindustria, fiscalizados y energizados</w:t>
            </w:r>
          </w:p>
        </w:tc>
        <w:tc>
          <w:tcPr>
            <w:tcW w:w="1349" w:type="dxa"/>
            <w:tcBorders>
              <w:top w:val="single" w:sz="4" w:space="0" w:color="auto"/>
              <w:left w:val="single" w:sz="4" w:space="0" w:color="auto"/>
              <w:bottom w:val="single" w:sz="4" w:space="0" w:color="auto"/>
              <w:right w:val="single" w:sz="4" w:space="0" w:color="auto"/>
            </w:tcBorders>
            <w:vAlign w:val="center"/>
            <w:hideMark/>
          </w:tcPr>
          <w:p w14:paraId="5C519BB8" w14:textId="77777777" w:rsidR="00774570" w:rsidRPr="00A911DD" w:rsidRDefault="00774570" w:rsidP="00924B54">
            <w:pPr>
              <w:jc w:val="right"/>
              <w:rPr>
                <w:rFonts w:ascii="Arial" w:hAnsi="Arial" w:cs="Arial"/>
                <w:color w:val="000000"/>
                <w:sz w:val="20"/>
              </w:rPr>
            </w:pPr>
            <w:r w:rsidRPr="00A911DD">
              <w:rPr>
                <w:rFonts w:ascii="Arial" w:hAnsi="Arial" w:cs="Arial"/>
                <w:color w:val="000000"/>
                <w:sz w:val="20"/>
              </w:rPr>
              <w:t>24.404.762</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1CFD502"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 Proyectos</w:t>
            </w:r>
          </w:p>
        </w:tc>
        <w:tc>
          <w:tcPr>
            <w:tcW w:w="870" w:type="dxa"/>
            <w:tcBorders>
              <w:top w:val="single" w:sz="4" w:space="0" w:color="auto"/>
              <w:left w:val="single" w:sz="4" w:space="0" w:color="auto"/>
              <w:bottom w:val="single" w:sz="4" w:space="0" w:color="auto"/>
              <w:right w:val="single" w:sz="4" w:space="0" w:color="auto"/>
            </w:tcBorders>
            <w:vAlign w:val="center"/>
            <w:hideMark/>
          </w:tcPr>
          <w:p w14:paraId="5D2B8E8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6B07EB51"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9DB828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hideMark/>
          </w:tcPr>
          <w:p w14:paraId="652C4C70"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22</w:t>
            </w:r>
          </w:p>
        </w:tc>
        <w:tc>
          <w:tcPr>
            <w:tcW w:w="683" w:type="dxa"/>
            <w:tcBorders>
              <w:top w:val="single" w:sz="4" w:space="0" w:color="auto"/>
              <w:left w:val="single" w:sz="4" w:space="0" w:color="auto"/>
              <w:bottom w:val="single" w:sz="4" w:space="0" w:color="auto"/>
              <w:right w:val="single" w:sz="4" w:space="0" w:color="auto"/>
            </w:tcBorders>
            <w:vAlign w:val="center"/>
            <w:hideMark/>
          </w:tcPr>
          <w:p w14:paraId="6F7D5022"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17</w:t>
            </w:r>
          </w:p>
        </w:tc>
        <w:tc>
          <w:tcPr>
            <w:tcW w:w="683" w:type="dxa"/>
            <w:tcBorders>
              <w:top w:val="single" w:sz="4" w:space="0" w:color="auto"/>
              <w:left w:val="single" w:sz="4" w:space="0" w:color="auto"/>
              <w:bottom w:val="single" w:sz="4" w:space="0" w:color="auto"/>
              <w:right w:val="single" w:sz="4" w:space="0" w:color="auto"/>
            </w:tcBorders>
            <w:vAlign w:val="center"/>
            <w:hideMark/>
          </w:tcPr>
          <w:p w14:paraId="35781453"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73" w:type="dxa"/>
            <w:tcBorders>
              <w:top w:val="single" w:sz="4" w:space="0" w:color="auto"/>
              <w:left w:val="single" w:sz="4" w:space="0" w:color="auto"/>
              <w:bottom w:val="single" w:sz="4" w:space="0" w:color="auto"/>
              <w:right w:val="single" w:sz="4" w:space="0" w:color="auto"/>
            </w:tcBorders>
            <w:vAlign w:val="center"/>
            <w:hideMark/>
          </w:tcPr>
          <w:p w14:paraId="5AB08440"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49</w:t>
            </w:r>
          </w:p>
        </w:tc>
        <w:tc>
          <w:tcPr>
            <w:tcW w:w="1355" w:type="dxa"/>
            <w:tcBorders>
              <w:top w:val="single" w:sz="4" w:space="0" w:color="auto"/>
              <w:left w:val="single" w:sz="4" w:space="0" w:color="auto"/>
              <w:bottom w:val="single" w:sz="4" w:space="0" w:color="auto"/>
              <w:right w:val="single" w:sz="4" w:space="0" w:color="auto"/>
            </w:tcBorders>
            <w:vAlign w:val="center"/>
            <w:hideMark/>
          </w:tcPr>
          <w:p w14:paraId="40CE6BC2" w14:textId="570B2627" w:rsidR="00774570" w:rsidRPr="00A911DD" w:rsidRDefault="007B3222" w:rsidP="00924B54">
            <w:pPr>
              <w:ind w:left="-110"/>
              <w:rPr>
                <w:rFonts w:ascii="Arial" w:hAnsi="Arial" w:cs="Arial"/>
                <w:color w:val="000000"/>
                <w:sz w:val="20"/>
              </w:rPr>
            </w:pPr>
            <w:r>
              <w:rPr>
                <w:rFonts w:ascii="Arial" w:hAnsi="Arial" w:cs="Arial"/>
                <w:color w:val="000000"/>
                <w:sz w:val="20"/>
                <w:szCs w:val="18"/>
                <w:lang w:val="es-EC"/>
              </w:rPr>
              <w:t xml:space="preserve">Informe de avance semestral </w:t>
            </w:r>
            <w:r w:rsidRPr="0041235D">
              <w:rPr>
                <w:rFonts w:ascii="Arial" w:hAnsi="Arial" w:cs="Arial"/>
                <w:color w:val="000000"/>
                <w:sz w:val="20"/>
                <w:szCs w:val="18"/>
                <w:lang w:val="es-EC"/>
              </w:rPr>
              <w:t>del pro</w:t>
            </w:r>
            <w:r>
              <w:rPr>
                <w:rFonts w:ascii="Arial" w:hAnsi="Arial" w:cs="Arial"/>
                <w:color w:val="000000"/>
                <w:sz w:val="20"/>
                <w:szCs w:val="18"/>
                <w:lang w:val="es-EC"/>
              </w:rPr>
              <w:t>yecto</w:t>
            </w:r>
          </w:p>
        </w:tc>
      </w:tr>
      <w:tr w:rsidR="00774570" w:rsidRPr="00A911DD" w14:paraId="26DBB1F9" w14:textId="77777777" w:rsidTr="00924B54">
        <w:trPr>
          <w:trHeight w:val="546"/>
        </w:trPr>
        <w:tc>
          <w:tcPr>
            <w:tcW w:w="4316"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4E27B733" w14:textId="77777777" w:rsidR="00774570" w:rsidRPr="00A911DD" w:rsidRDefault="00774570" w:rsidP="00924B54">
            <w:pPr>
              <w:jc w:val="both"/>
              <w:rPr>
                <w:rFonts w:ascii="Arial" w:hAnsi="Arial" w:cs="Arial"/>
                <w:b/>
                <w:bCs/>
                <w:sz w:val="20"/>
              </w:rPr>
            </w:pPr>
            <w:r w:rsidRPr="00A911DD">
              <w:rPr>
                <w:rFonts w:ascii="Arial" w:hAnsi="Arial" w:cs="Arial"/>
                <w:b/>
                <w:bCs/>
                <w:sz w:val="20"/>
              </w:rPr>
              <w:t>Componente III: Apoyo a la implementación del PLANEE y Desarrollo de Capacidades Institucionales</w:t>
            </w:r>
          </w:p>
        </w:tc>
        <w:tc>
          <w:tcPr>
            <w:tcW w:w="134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4AC0F18" w14:textId="77777777" w:rsidR="00774570" w:rsidRPr="00A911DD" w:rsidRDefault="00774570" w:rsidP="00924B54">
            <w:pPr>
              <w:jc w:val="right"/>
              <w:rPr>
                <w:rFonts w:ascii="Arial" w:hAnsi="Arial" w:cs="Arial"/>
                <w:b/>
                <w:bCs/>
                <w:sz w:val="20"/>
              </w:rPr>
            </w:pPr>
            <w:r w:rsidRPr="00A911DD">
              <w:rPr>
                <w:rFonts w:ascii="Arial" w:hAnsi="Arial" w:cs="Arial"/>
                <w:b/>
                <w:bCs/>
                <w:sz w:val="20"/>
              </w:rPr>
              <w:t>3.808.000</w:t>
            </w:r>
          </w:p>
        </w:tc>
        <w:tc>
          <w:tcPr>
            <w:tcW w:w="8203"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37CBF751" w14:textId="77777777" w:rsidR="00774570" w:rsidRPr="00A911DD" w:rsidRDefault="00774570" w:rsidP="00924B54">
            <w:pPr>
              <w:rPr>
                <w:rFonts w:ascii="Arial" w:hAnsi="Arial" w:cs="Arial"/>
                <w:b/>
                <w:bCs/>
                <w:sz w:val="20"/>
              </w:rPr>
            </w:pPr>
          </w:p>
        </w:tc>
      </w:tr>
      <w:tr w:rsidR="00774570" w:rsidRPr="00A911DD" w14:paraId="3FDD6AC8" w14:textId="77777777" w:rsidTr="00924B54">
        <w:trPr>
          <w:trHeight w:val="280"/>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5547653D"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3.1. Marco Regulatorio y Normativo del PLANEE elaborado</w:t>
            </w:r>
          </w:p>
        </w:tc>
        <w:tc>
          <w:tcPr>
            <w:tcW w:w="1349" w:type="dxa"/>
            <w:tcBorders>
              <w:top w:val="single" w:sz="4" w:space="0" w:color="auto"/>
              <w:left w:val="single" w:sz="4" w:space="0" w:color="auto"/>
              <w:bottom w:val="single" w:sz="4" w:space="0" w:color="auto"/>
              <w:right w:val="single" w:sz="4" w:space="0" w:color="auto"/>
            </w:tcBorders>
            <w:vAlign w:val="center"/>
            <w:hideMark/>
          </w:tcPr>
          <w:p w14:paraId="2F03AF73" w14:textId="77777777" w:rsidR="00774570" w:rsidRPr="00A911DD" w:rsidRDefault="00774570" w:rsidP="00924B54">
            <w:pPr>
              <w:jc w:val="right"/>
              <w:rPr>
                <w:rFonts w:ascii="Arial" w:hAnsi="Arial" w:cs="Arial"/>
                <w:color w:val="000000"/>
                <w:sz w:val="20"/>
                <w:lang w:val="es-EC"/>
              </w:rPr>
            </w:pPr>
            <w:r w:rsidRPr="00A911DD">
              <w:rPr>
                <w:rFonts w:ascii="Arial" w:hAnsi="Arial" w:cs="Arial"/>
                <w:color w:val="000000"/>
                <w:sz w:val="20"/>
                <w:lang w:val="es-EC"/>
              </w:rPr>
              <w:t>224.000</w:t>
            </w:r>
          </w:p>
        </w:tc>
        <w:tc>
          <w:tcPr>
            <w:tcW w:w="1890" w:type="dxa"/>
            <w:tcBorders>
              <w:top w:val="single" w:sz="4" w:space="0" w:color="auto"/>
              <w:left w:val="single" w:sz="4" w:space="0" w:color="auto"/>
              <w:bottom w:val="single" w:sz="4" w:space="0" w:color="auto"/>
              <w:right w:val="single" w:sz="4" w:space="0" w:color="auto"/>
            </w:tcBorders>
            <w:vAlign w:val="center"/>
            <w:hideMark/>
          </w:tcPr>
          <w:p w14:paraId="3B6EA3E6" w14:textId="77777777" w:rsidR="00774570" w:rsidRPr="00A911DD" w:rsidRDefault="00774570" w:rsidP="00924B54">
            <w:pPr>
              <w:rPr>
                <w:rFonts w:ascii="Arial" w:hAnsi="Arial" w:cs="Arial"/>
                <w:color w:val="000000"/>
                <w:sz w:val="20"/>
                <w:lang w:val="es-EC"/>
              </w:rPr>
            </w:pPr>
            <w:r w:rsidRPr="00A911DD">
              <w:rPr>
                <w:rFonts w:ascii="Arial" w:hAnsi="Arial" w:cs="Arial"/>
                <w:color w:val="000000"/>
                <w:sz w:val="20"/>
                <w:lang w:val="es-EC"/>
              </w:rPr>
              <w:t>Estudio</w:t>
            </w:r>
          </w:p>
        </w:tc>
        <w:tc>
          <w:tcPr>
            <w:tcW w:w="870" w:type="dxa"/>
            <w:tcBorders>
              <w:top w:val="single" w:sz="4" w:space="0" w:color="auto"/>
              <w:left w:val="single" w:sz="4" w:space="0" w:color="auto"/>
              <w:bottom w:val="single" w:sz="4" w:space="0" w:color="auto"/>
              <w:right w:val="single" w:sz="4" w:space="0" w:color="auto"/>
            </w:tcBorders>
            <w:vAlign w:val="center"/>
            <w:hideMark/>
          </w:tcPr>
          <w:p w14:paraId="1E926F38" w14:textId="77777777" w:rsidR="00774570" w:rsidRPr="00A911DD" w:rsidRDefault="00774570" w:rsidP="00924B54">
            <w:pPr>
              <w:jc w:val="center"/>
              <w:rPr>
                <w:rFonts w:ascii="Arial" w:hAnsi="Arial" w:cs="Arial"/>
                <w:color w:val="000000"/>
                <w:sz w:val="20"/>
                <w:lang w:val="es-EC"/>
              </w:rPr>
            </w:pPr>
            <w:r w:rsidRPr="00A911DD">
              <w:rPr>
                <w:rFonts w:ascii="Arial" w:hAnsi="Arial" w:cs="Arial"/>
                <w:color w:val="000000"/>
                <w:sz w:val="20"/>
                <w:lang w:val="es-EC"/>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72C187D0" w14:textId="77777777" w:rsidR="00774570" w:rsidRPr="00A911DD" w:rsidRDefault="00774570" w:rsidP="00924B54">
            <w:pPr>
              <w:jc w:val="center"/>
              <w:rPr>
                <w:rFonts w:ascii="Arial" w:hAnsi="Arial" w:cs="Arial"/>
                <w:color w:val="000000"/>
                <w:sz w:val="20"/>
                <w:lang w:val="es-EC"/>
              </w:rPr>
            </w:pPr>
            <w:r w:rsidRPr="00A911DD">
              <w:rPr>
                <w:rFonts w:ascii="Arial" w:hAnsi="Arial" w:cs="Arial"/>
                <w:color w:val="000000"/>
                <w:sz w:val="20"/>
                <w:lang w:val="es-EC"/>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058439EA"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3CAE8985"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w:t>
            </w:r>
          </w:p>
        </w:tc>
        <w:tc>
          <w:tcPr>
            <w:tcW w:w="683" w:type="dxa"/>
            <w:tcBorders>
              <w:top w:val="single" w:sz="4" w:space="0" w:color="auto"/>
              <w:left w:val="single" w:sz="4" w:space="0" w:color="auto"/>
              <w:bottom w:val="single" w:sz="4" w:space="0" w:color="auto"/>
              <w:right w:val="single" w:sz="4" w:space="0" w:color="auto"/>
            </w:tcBorders>
            <w:vAlign w:val="center"/>
            <w:hideMark/>
          </w:tcPr>
          <w:p w14:paraId="0EDE800C"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08E2FFD7"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73" w:type="dxa"/>
            <w:tcBorders>
              <w:top w:val="single" w:sz="4" w:space="0" w:color="auto"/>
              <w:left w:val="single" w:sz="4" w:space="0" w:color="auto"/>
              <w:bottom w:val="single" w:sz="4" w:space="0" w:color="auto"/>
              <w:right w:val="single" w:sz="4" w:space="0" w:color="auto"/>
            </w:tcBorders>
            <w:vAlign w:val="center"/>
            <w:hideMark/>
          </w:tcPr>
          <w:p w14:paraId="077D866B"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w:t>
            </w:r>
          </w:p>
        </w:tc>
        <w:tc>
          <w:tcPr>
            <w:tcW w:w="1355" w:type="dxa"/>
            <w:vMerge w:val="restart"/>
            <w:tcBorders>
              <w:top w:val="single" w:sz="4" w:space="0" w:color="auto"/>
              <w:left w:val="single" w:sz="4" w:space="0" w:color="auto"/>
              <w:bottom w:val="single" w:sz="4" w:space="0" w:color="auto"/>
              <w:right w:val="single" w:sz="4" w:space="0" w:color="auto"/>
            </w:tcBorders>
            <w:vAlign w:val="center"/>
            <w:hideMark/>
          </w:tcPr>
          <w:p w14:paraId="759A69E5" w14:textId="1E5B92D4" w:rsidR="00774570" w:rsidRPr="00A911DD" w:rsidRDefault="007B3222" w:rsidP="00924B54">
            <w:pPr>
              <w:ind w:left="-110"/>
              <w:rPr>
                <w:rFonts w:ascii="Arial" w:hAnsi="Arial" w:cs="Arial"/>
                <w:color w:val="000000"/>
                <w:sz w:val="20"/>
              </w:rPr>
            </w:pPr>
            <w:r>
              <w:rPr>
                <w:rFonts w:ascii="Arial" w:hAnsi="Arial" w:cs="Arial"/>
                <w:color w:val="000000"/>
                <w:sz w:val="20"/>
                <w:szCs w:val="18"/>
                <w:lang w:val="es-EC"/>
              </w:rPr>
              <w:t xml:space="preserve">Informe de avance semestral </w:t>
            </w:r>
            <w:r w:rsidRPr="0041235D">
              <w:rPr>
                <w:rFonts w:ascii="Arial" w:hAnsi="Arial" w:cs="Arial"/>
                <w:color w:val="000000"/>
                <w:sz w:val="20"/>
                <w:szCs w:val="18"/>
                <w:lang w:val="es-EC"/>
              </w:rPr>
              <w:t>del pro</w:t>
            </w:r>
            <w:r>
              <w:rPr>
                <w:rFonts w:ascii="Arial" w:hAnsi="Arial" w:cs="Arial"/>
                <w:color w:val="000000"/>
                <w:sz w:val="20"/>
                <w:szCs w:val="18"/>
                <w:lang w:val="es-EC"/>
              </w:rPr>
              <w:t>yecto</w:t>
            </w:r>
          </w:p>
        </w:tc>
      </w:tr>
      <w:tr w:rsidR="00774570" w:rsidRPr="00A911DD" w14:paraId="1289CF10" w14:textId="77777777" w:rsidTr="00924B54">
        <w:trPr>
          <w:trHeight w:val="280"/>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2C564669"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3.2. Normativa de Etiquetado elaborada</w:t>
            </w:r>
          </w:p>
        </w:tc>
        <w:tc>
          <w:tcPr>
            <w:tcW w:w="1349" w:type="dxa"/>
            <w:tcBorders>
              <w:top w:val="single" w:sz="4" w:space="0" w:color="auto"/>
              <w:left w:val="single" w:sz="4" w:space="0" w:color="auto"/>
              <w:bottom w:val="single" w:sz="4" w:space="0" w:color="auto"/>
              <w:right w:val="single" w:sz="4" w:space="0" w:color="auto"/>
            </w:tcBorders>
            <w:vAlign w:val="center"/>
            <w:hideMark/>
          </w:tcPr>
          <w:p w14:paraId="04D7F620" w14:textId="77777777" w:rsidR="00774570" w:rsidRPr="00A911DD" w:rsidRDefault="00774570" w:rsidP="00924B54">
            <w:pPr>
              <w:jc w:val="right"/>
              <w:rPr>
                <w:rFonts w:ascii="Arial" w:hAnsi="Arial" w:cs="Arial"/>
                <w:color w:val="000000"/>
                <w:sz w:val="20"/>
                <w:lang w:val="es-EC"/>
              </w:rPr>
            </w:pPr>
            <w:r w:rsidRPr="00A911DD">
              <w:rPr>
                <w:rFonts w:ascii="Arial" w:hAnsi="Arial" w:cs="Arial"/>
                <w:color w:val="000000"/>
                <w:sz w:val="20"/>
                <w:lang w:val="es-EC"/>
              </w:rPr>
              <w:t>224.000</w:t>
            </w:r>
          </w:p>
        </w:tc>
        <w:tc>
          <w:tcPr>
            <w:tcW w:w="1890" w:type="dxa"/>
            <w:tcBorders>
              <w:top w:val="single" w:sz="4" w:space="0" w:color="auto"/>
              <w:left w:val="single" w:sz="4" w:space="0" w:color="auto"/>
              <w:bottom w:val="single" w:sz="4" w:space="0" w:color="auto"/>
              <w:right w:val="single" w:sz="4" w:space="0" w:color="auto"/>
            </w:tcBorders>
            <w:vAlign w:val="center"/>
            <w:hideMark/>
          </w:tcPr>
          <w:p w14:paraId="6C09E424" w14:textId="77777777" w:rsidR="00774570" w:rsidRPr="00A911DD" w:rsidRDefault="00774570" w:rsidP="00924B54">
            <w:pPr>
              <w:rPr>
                <w:rFonts w:ascii="Arial" w:hAnsi="Arial" w:cs="Arial"/>
                <w:color w:val="000000"/>
                <w:sz w:val="20"/>
                <w:lang w:val="es-EC"/>
              </w:rPr>
            </w:pPr>
            <w:r w:rsidRPr="00A911DD">
              <w:rPr>
                <w:rFonts w:ascii="Arial" w:hAnsi="Arial" w:cs="Arial"/>
                <w:color w:val="000000"/>
                <w:sz w:val="20"/>
                <w:lang w:val="es-EC"/>
              </w:rPr>
              <w:t>Estudio</w:t>
            </w:r>
          </w:p>
        </w:tc>
        <w:tc>
          <w:tcPr>
            <w:tcW w:w="870" w:type="dxa"/>
            <w:tcBorders>
              <w:top w:val="single" w:sz="4" w:space="0" w:color="auto"/>
              <w:left w:val="single" w:sz="4" w:space="0" w:color="auto"/>
              <w:bottom w:val="single" w:sz="4" w:space="0" w:color="auto"/>
              <w:right w:val="single" w:sz="4" w:space="0" w:color="auto"/>
            </w:tcBorders>
            <w:vAlign w:val="center"/>
            <w:hideMark/>
          </w:tcPr>
          <w:p w14:paraId="528233F6" w14:textId="77777777" w:rsidR="00774570" w:rsidRPr="00A911DD" w:rsidRDefault="00774570" w:rsidP="00924B54">
            <w:pPr>
              <w:jc w:val="center"/>
              <w:rPr>
                <w:rFonts w:ascii="Arial" w:hAnsi="Arial" w:cs="Arial"/>
                <w:color w:val="000000"/>
                <w:sz w:val="20"/>
                <w:lang w:val="es-EC"/>
              </w:rPr>
            </w:pPr>
            <w:r w:rsidRPr="00A911DD">
              <w:rPr>
                <w:rFonts w:ascii="Arial" w:hAnsi="Arial" w:cs="Arial"/>
                <w:color w:val="000000"/>
                <w:sz w:val="20"/>
                <w:lang w:val="es-EC"/>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68103A02" w14:textId="77777777" w:rsidR="00774570" w:rsidRPr="00A911DD" w:rsidRDefault="00774570" w:rsidP="00924B54">
            <w:pPr>
              <w:jc w:val="center"/>
              <w:rPr>
                <w:rFonts w:ascii="Arial" w:hAnsi="Arial" w:cs="Arial"/>
                <w:color w:val="000000"/>
                <w:sz w:val="20"/>
                <w:lang w:val="es-EC"/>
              </w:rPr>
            </w:pPr>
            <w:r w:rsidRPr="00A911DD">
              <w:rPr>
                <w:rFonts w:ascii="Arial" w:hAnsi="Arial" w:cs="Arial"/>
                <w:color w:val="000000"/>
                <w:sz w:val="20"/>
                <w:lang w:val="es-EC"/>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18E502B"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BA65B9C"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w:t>
            </w:r>
          </w:p>
        </w:tc>
        <w:tc>
          <w:tcPr>
            <w:tcW w:w="683" w:type="dxa"/>
            <w:tcBorders>
              <w:top w:val="single" w:sz="4" w:space="0" w:color="auto"/>
              <w:left w:val="single" w:sz="4" w:space="0" w:color="auto"/>
              <w:bottom w:val="single" w:sz="4" w:space="0" w:color="auto"/>
              <w:right w:val="single" w:sz="4" w:space="0" w:color="auto"/>
            </w:tcBorders>
            <w:vAlign w:val="center"/>
            <w:hideMark/>
          </w:tcPr>
          <w:p w14:paraId="18154F4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048F4E4F"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73" w:type="dxa"/>
            <w:tcBorders>
              <w:top w:val="single" w:sz="4" w:space="0" w:color="auto"/>
              <w:left w:val="single" w:sz="4" w:space="0" w:color="auto"/>
              <w:bottom w:val="single" w:sz="4" w:space="0" w:color="auto"/>
              <w:right w:val="single" w:sz="4" w:space="0" w:color="auto"/>
            </w:tcBorders>
            <w:vAlign w:val="center"/>
            <w:hideMark/>
          </w:tcPr>
          <w:p w14:paraId="08BBD550"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w:t>
            </w:r>
          </w:p>
        </w:tc>
        <w:tc>
          <w:tcPr>
            <w:tcW w:w="1355" w:type="dxa"/>
            <w:vMerge/>
            <w:tcBorders>
              <w:top w:val="single" w:sz="4" w:space="0" w:color="auto"/>
              <w:left w:val="single" w:sz="4" w:space="0" w:color="auto"/>
              <w:bottom w:val="single" w:sz="4" w:space="0" w:color="auto"/>
              <w:right w:val="single" w:sz="4" w:space="0" w:color="auto"/>
            </w:tcBorders>
            <w:vAlign w:val="center"/>
            <w:hideMark/>
          </w:tcPr>
          <w:p w14:paraId="28F322C6" w14:textId="77777777" w:rsidR="00774570" w:rsidRPr="00A911DD" w:rsidRDefault="00774570" w:rsidP="00924B54">
            <w:pPr>
              <w:jc w:val="center"/>
              <w:rPr>
                <w:rFonts w:ascii="Arial" w:hAnsi="Arial" w:cs="Arial"/>
                <w:color w:val="000000"/>
                <w:sz w:val="20"/>
              </w:rPr>
            </w:pPr>
          </w:p>
        </w:tc>
      </w:tr>
      <w:tr w:rsidR="00774570" w:rsidRPr="00A911DD" w14:paraId="6ECE1A36" w14:textId="77777777" w:rsidTr="00924B54">
        <w:trPr>
          <w:trHeight w:val="546"/>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4BD95714"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3.3. Programa de apoyo a la EE en la agroindustria ejecutado</w:t>
            </w:r>
          </w:p>
        </w:tc>
        <w:tc>
          <w:tcPr>
            <w:tcW w:w="1349" w:type="dxa"/>
            <w:tcBorders>
              <w:top w:val="single" w:sz="4" w:space="0" w:color="auto"/>
              <w:left w:val="single" w:sz="4" w:space="0" w:color="auto"/>
              <w:bottom w:val="single" w:sz="4" w:space="0" w:color="auto"/>
              <w:right w:val="single" w:sz="4" w:space="0" w:color="auto"/>
            </w:tcBorders>
            <w:vAlign w:val="center"/>
            <w:hideMark/>
          </w:tcPr>
          <w:p w14:paraId="6BEE71EE" w14:textId="77777777" w:rsidR="00774570" w:rsidRPr="00A911DD" w:rsidRDefault="00774570" w:rsidP="00924B54">
            <w:pPr>
              <w:jc w:val="right"/>
              <w:rPr>
                <w:rFonts w:ascii="Arial" w:hAnsi="Arial" w:cs="Arial"/>
                <w:color w:val="000000"/>
                <w:sz w:val="20"/>
                <w:lang w:val="es-EC"/>
              </w:rPr>
            </w:pPr>
            <w:r w:rsidRPr="00A911DD">
              <w:rPr>
                <w:rFonts w:ascii="Arial" w:hAnsi="Arial" w:cs="Arial"/>
                <w:color w:val="000000"/>
                <w:sz w:val="20"/>
                <w:lang w:val="es-EC"/>
              </w:rPr>
              <w:t>2.240.000</w:t>
            </w:r>
          </w:p>
        </w:tc>
        <w:tc>
          <w:tcPr>
            <w:tcW w:w="1890" w:type="dxa"/>
            <w:tcBorders>
              <w:top w:val="single" w:sz="4" w:space="0" w:color="auto"/>
              <w:left w:val="single" w:sz="4" w:space="0" w:color="auto"/>
              <w:bottom w:val="single" w:sz="4" w:space="0" w:color="auto"/>
              <w:right w:val="single" w:sz="4" w:space="0" w:color="auto"/>
            </w:tcBorders>
            <w:vAlign w:val="center"/>
            <w:hideMark/>
          </w:tcPr>
          <w:p w14:paraId="3595A53B" w14:textId="77777777" w:rsidR="00774570" w:rsidRPr="00A911DD" w:rsidRDefault="00774570" w:rsidP="00924B54">
            <w:pPr>
              <w:rPr>
                <w:rFonts w:ascii="Arial" w:hAnsi="Arial" w:cs="Arial"/>
                <w:color w:val="000000"/>
                <w:sz w:val="20"/>
                <w:lang w:val="es-EC"/>
              </w:rPr>
            </w:pPr>
            <w:r w:rsidRPr="00A911DD">
              <w:rPr>
                <w:rFonts w:ascii="Arial" w:hAnsi="Arial" w:cs="Arial"/>
                <w:color w:val="000000"/>
                <w:sz w:val="20"/>
                <w:lang w:val="es-EC"/>
              </w:rPr>
              <w:t>Programa</w:t>
            </w:r>
          </w:p>
        </w:tc>
        <w:tc>
          <w:tcPr>
            <w:tcW w:w="870" w:type="dxa"/>
            <w:tcBorders>
              <w:top w:val="single" w:sz="4" w:space="0" w:color="auto"/>
              <w:left w:val="single" w:sz="4" w:space="0" w:color="auto"/>
              <w:bottom w:val="single" w:sz="4" w:space="0" w:color="auto"/>
              <w:right w:val="single" w:sz="4" w:space="0" w:color="auto"/>
            </w:tcBorders>
            <w:vAlign w:val="center"/>
            <w:hideMark/>
          </w:tcPr>
          <w:p w14:paraId="48F0A652" w14:textId="77777777" w:rsidR="00774570" w:rsidRPr="00A911DD" w:rsidRDefault="00774570" w:rsidP="00924B54">
            <w:pPr>
              <w:jc w:val="center"/>
              <w:rPr>
                <w:rFonts w:ascii="Arial" w:hAnsi="Arial" w:cs="Arial"/>
                <w:color w:val="000000"/>
                <w:sz w:val="20"/>
                <w:lang w:val="es-EC"/>
              </w:rPr>
            </w:pPr>
            <w:r w:rsidRPr="00A911DD">
              <w:rPr>
                <w:rFonts w:ascii="Arial" w:hAnsi="Arial" w:cs="Arial"/>
                <w:color w:val="000000"/>
                <w:sz w:val="20"/>
                <w:lang w:val="es-EC"/>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329621E" w14:textId="77777777" w:rsidR="00774570" w:rsidRPr="00A911DD" w:rsidRDefault="00774570" w:rsidP="00924B54">
            <w:pPr>
              <w:jc w:val="center"/>
              <w:rPr>
                <w:rFonts w:ascii="Arial" w:hAnsi="Arial" w:cs="Arial"/>
                <w:color w:val="000000"/>
                <w:sz w:val="20"/>
                <w:lang w:val="es-EC"/>
              </w:rPr>
            </w:pPr>
            <w:r w:rsidRPr="00A911DD">
              <w:rPr>
                <w:rFonts w:ascii="Arial" w:hAnsi="Arial" w:cs="Arial"/>
                <w:color w:val="000000"/>
                <w:sz w:val="20"/>
                <w:lang w:val="es-EC"/>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75A5F9ED"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7B7201EA"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5FC061EC"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72797492"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w:t>
            </w:r>
          </w:p>
        </w:tc>
        <w:tc>
          <w:tcPr>
            <w:tcW w:w="673" w:type="dxa"/>
            <w:tcBorders>
              <w:top w:val="single" w:sz="4" w:space="0" w:color="auto"/>
              <w:left w:val="single" w:sz="4" w:space="0" w:color="auto"/>
              <w:bottom w:val="single" w:sz="4" w:space="0" w:color="auto"/>
              <w:right w:val="single" w:sz="4" w:space="0" w:color="auto"/>
            </w:tcBorders>
            <w:vAlign w:val="center"/>
            <w:hideMark/>
          </w:tcPr>
          <w:p w14:paraId="3879FD13"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w:t>
            </w:r>
          </w:p>
        </w:tc>
        <w:tc>
          <w:tcPr>
            <w:tcW w:w="1355" w:type="dxa"/>
            <w:vMerge/>
            <w:tcBorders>
              <w:top w:val="single" w:sz="4" w:space="0" w:color="auto"/>
              <w:left w:val="single" w:sz="4" w:space="0" w:color="auto"/>
              <w:bottom w:val="single" w:sz="4" w:space="0" w:color="auto"/>
              <w:right w:val="single" w:sz="4" w:space="0" w:color="auto"/>
            </w:tcBorders>
            <w:vAlign w:val="center"/>
            <w:hideMark/>
          </w:tcPr>
          <w:p w14:paraId="3AEE9B71" w14:textId="77777777" w:rsidR="00774570" w:rsidRPr="00A911DD" w:rsidRDefault="00774570" w:rsidP="00924B54">
            <w:pPr>
              <w:jc w:val="center"/>
              <w:rPr>
                <w:rFonts w:ascii="Arial" w:hAnsi="Arial" w:cs="Arial"/>
                <w:color w:val="000000"/>
                <w:sz w:val="20"/>
              </w:rPr>
            </w:pPr>
          </w:p>
        </w:tc>
      </w:tr>
      <w:tr w:rsidR="00774570" w:rsidRPr="00A911DD" w14:paraId="6607E8E0" w14:textId="77777777" w:rsidTr="00924B54">
        <w:trPr>
          <w:trHeight w:val="812"/>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73D0737D"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3.4. Estrategia para promover la igualdad de género en el sector eléctrico diseñada</w:t>
            </w:r>
            <w:r>
              <w:rPr>
                <w:rFonts w:ascii="Arial" w:hAnsi="Arial" w:cs="Arial"/>
                <w:color w:val="000000"/>
                <w:sz w:val="20"/>
              </w:rPr>
              <w:t xml:space="preserve"> (Pro-</w:t>
            </w:r>
            <w:proofErr w:type="spellStart"/>
            <w:r>
              <w:rPr>
                <w:rFonts w:ascii="Arial" w:hAnsi="Arial" w:cs="Arial"/>
                <w:color w:val="000000"/>
                <w:sz w:val="20"/>
              </w:rPr>
              <w:t>Gender</w:t>
            </w:r>
            <w:proofErr w:type="spellEnd"/>
            <w:r>
              <w:rPr>
                <w:rFonts w:ascii="Arial" w:hAnsi="Arial" w:cs="Arial"/>
                <w:color w:val="000000"/>
                <w:sz w:val="20"/>
              </w:rPr>
              <w:t>)</w:t>
            </w:r>
          </w:p>
        </w:tc>
        <w:tc>
          <w:tcPr>
            <w:tcW w:w="1349" w:type="dxa"/>
            <w:tcBorders>
              <w:top w:val="single" w:sz="4" w:space="0" w:color="auto"/>
              <w:left w:val="single" w:sz="4" w:space="0" w:color="auto"/>
              <w:bottom w:val="single" w:sz="4" w:space="0" w:color="auto"/>
              <w:right w:val="single" w:sz="4" w:space="0" w:color="auto"/>
            </w:tcBorders>
            <w:vAlign w:val="center"/>
            <w:hideMark/>
          </w:tcPr>
          <w:p w14:paraId="1EEB7594" w14:textId="77777777" w:rsidR="00774570" w:rsidRPr="00A911DD" w:rsidRDefault="00774570" w:rsidP="00924B54">
            <w:pPr>
              <w:jc w:val="right"/>
              <w:rPr>
                <w:rFonts w:ascii="Arial" w:hAnsi="Arial" w:cs="Arial"/>
                <w:color w:val="000000"/>
                <w:sz w:val="20"/>
                <w:lang w:val="es-EC"/>
              </w:rPr>
            </w:pPr>
            <w:r w:rsidRPr="00A911DD">
              <w:rPr>
                <w:rFonts w:ascii="Arial" w:hAnsi="Arial" w:cs="Arial"/>
                <w:color w:val="000000"/>
                <w:sz w:val="20"/>
                <w:lang w:val="es-EC"/>
              </w:rPr>
              <w:t>672.000</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A0A6949" w14:textId="77777777" w:rsidR="00774570" w:rsidRPr="00A911DD" w:rsidRDefault="00774570" w:rsidP="00924B54">
            <w:pPr>
              <w:rPr>
                <w:rFonts w:ascii="Arial" w:hAnsi="Arial" w:cs="Arial"/>
                <w:color w:val="000000"/>
                <w:sz w:val="20"/>
                <w:lang w:val="es-EC"/>
              </w:rPr>
            </w:pPr>
            <w:r w:rsidRPr="00A911DD">
              <w:rPr>
                <w:rFonts w:ascii="Arial" w:hAnsi="Arial" w:cs="Arial"/>
                <w:color w:val="000000"/>
                <w:sz w:val="20"/>
                <w:lang w:val="es-EC"/>
              </w:rPr>
              <w:t xml:space="preserve">Estrategia </w:t>
            </w:r>
          </w:p>
        </w:tc>
        <w:tc>
          <w:tcPr>
            <w:tcW w:w="870" w:type="dxa"/>
            <w:tcBorders>
              <w:top w:val="single" w:sz="4" w:space="0" w:color="auto"/>
              <w:left w:val="single" w:sz="4" w:space="0" w:color="auto"/>
              <w:bottom w:val="single" w:sz="4" w:space="0" w:color="auto"/>
              <w:right w:val="single" w:sz="4" w:space="0" w:color="auto"/>
            </w:tcBorders>
            <w:vAlign w:val="center"/>
            <w:hideMark/>
          </w:tcPr>
          <w:p w14:paraId="0C75EA0B" w14:textId="77777777" w:rsidR="00774570" w:rsidRPr="00A911DD" w:rsidRDefault="00774570" w:rsidP="00924B54">
            <w:pPr>
              <w:jc w:val="center"/>
              <w:rPr>
                <w:rFonts w:ascii="Arial" w:hAnsi="Arial" w:cs="Arial"/>
                <w:color w:val="000000"/>
                <w:sz w:val="20"/>
                <w:lang w:val="es-EC"/>
              </w:rPr>
            </w:pPr>
            <w:r w:rsidRPr="00A911DD">
              <w:rPr>
                <w:rFonts w:ascii="Arial" w:hAnsi="Arial" w:cs="Arial"/>
                <w:color w:val="000000"/>
                <w:sz w:val="20"/>
                <w:lang w:val="es-EC"/>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2A05747" w14:textId="77777777" w:rsidR="00774570" w:rsidRPr="00A911DD" w:rsidRDefault="00774570" w:rsidP="00924B54">
            <w:pPr>
              <w:jc w:val="center"/>
              <w:rPr>
                <w:rFonts w:ascii="Arial" w:hAnsi="Arial" w:cs="Arial"/>
                <w:color w:val="000000"/>
                <w:sz w:val="20"/>
                <w:lang w:val="es-EC"/>
              </w:rPr>
            </w:pPr>
            <w:r w:rsidRPr="00A911DD">
              <w:rPr>
                <w:rFonts w:ascii="Arial" w:hAnsi="Arial" w:cs="Arial"/>
                <w:color w:val="000000"/>
                <w:sz w:val="20"/>
                <w:lang w:val="es-EC"/>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7C4109D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w:t>
            </w:r>
          </w:p>
        </w:tc>
        <w:tc>
          <w:tcPr>
            <w:tcW w:w="683" w:type="dxa"/>
            <w:tcBorders>
              <w:top w:val="single" w:sz="4" w:space="0" w:color="auto"/>
              <w:left w:val="single" w:sz="4" w:space="0" w:color="auto"/>
              <w:bottom w:val="single" w:sz="4" w:space="0" w:color="auto"/>
              <w:right w:val="single" w:sz="4" w:space="0" w:color="auto"/>
            </w:tcBorders>
            <w:vAlign w:val="center"/>
            <w:hideMark/>
          </w:tcPr>
          <w:p w14:paraId="66248A00"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2CF01AF"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7A806EB0"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73" w:type="dxa"/>
            <w:tcBorders>
              <w:top w:val="single" w:sz="4" w:space="0" w:color="auto"/>
              <w:left w:val="single" w:sz="4" w:space="0" w:color="auto"/>
              <w:bottom w:val="single" w:sz="4" w:space="0" w:color="auto"/>
              <w:right w:val="single" w:sz="4" w:space="0" w:color="auto"/>
            </w:tcBorders>
            <w:vAlign w:val="center"/>
            <w:hideMark/>
          </w:tcPr>
          <w:p w14:paraId="2C23472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w:t>
            </w:r>
          </w:p>
        </w:tc>
        <w:tc>
          <w:tcPr>
            <w:tcW w:w="1355" w:type="dxa"/>
            <w:vMerge/>
            <w:tcBorders>
              <w:top w:val="single" w:sz="4" w:space="0" w:color="auto"/>
              <w:left w:val="single" w:sz="4" w:space="0" w:color="auto"/>
              <w:bottom w:val="single" w:sz="4" w:space="0" w:color="auto"/>
              <w:right w:val="single" w:sz="4" w:space="0" w:color="auto"/>
            </w:tcBorders>
            <w:vAlign w:val="center"/>
            <w:hideMark/>
          </w:tcPr>
          <w:p w14:paraId="606D8EB0" w14:textId="77777777" w:rsidR="00774570" w:rsidRPr="00A911DD" w:rsidRDefault="00774570" w:rsidP="00924B54">
            <w:pPr>
              <w:jc w:val="center"/>
              <w:rPr>
                <w:rFonts w:ascii="Arial" w:hAnsi="Arial" w:cs="Arial"/>
                <w:color w:val="000000"/>
                <w:sz w:val="20"/>
              </w:rPr>
            </w:pPr>
          </w:p>
        </w:tc>
      </w:tr>
      <w:tr w:rsidR="00774570" w:rsidRPr="00A911DD" w14:paraId="794A4D3D" w14:textId="77777777" w:rsidTr="00924B54">
        <w:trPr>
          <w:trHeight w:val="4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14:paraId="587DCBA4" w14:textId="77777777" w:rsidR="00774570" w:rsidRPr="00A911DD" w:rsidRDefault="00774570" w:rsidP="00924B54">
            <w:pPr>
              <w:jc w:val="both"/>
              <w:rPr>
                <w:rFonts w:ascii="Arial" w:hAnsi="Arial" w:cs="Arial"/>
                <w:color w:val="000000"/>
                <w:sz w:val="20"/>
              </w:rPr>
            </w:pPr>
            <w:r w:rsidRPr="00A911DD">
              <w:rPr>
                <w:rFonts w:ascii="Arial" w:hAnsi="Arial" w:cs="Arial"/>
                <w:color w:val="000000"/>
                <w:sz w:val="20"/>
              </w:rPr>
              <w:t>3.5. Estrategia para el acceso universal a la energía eléctrica en Ecuador desarrollada</w:t>
            </w:r>
          </w:p>
        </w:tc>
        <w:tc>
          <w:tcPr>
            <w:tcW w:w="1349" w:type="dxa"/>
            <w:tcBorders>
              <w:top w:val="single" w:sz="4" w:space="0" w:color="auto"/>
              <w:left w:val="single" w:sz="4" w:space="0" w:color="auto"/>
              <w:bottom w:val="single" w:sz="4" w:space="0" w:color="auto"/>
              <w:right w:val="single" w:sz="4" w:space="0" w:color="auto"/>
            </w:tcBorders>
            <w:vAlign w:val="center"/>
            <w:hideMark/>
          </w:tcPr>
          <w:p w14:paraId="6CFA2C7D" w14:textId="77777777" w:rsidR="00774570" w:rsidRPr="00A911DD" w:rsidRDefault="00774570" w:rsidP="00924B54">
            <w:pPr>
              <w:jc w:val="right"/>
              <w:rPr>
                <w:rFonts w:ascii="Arial" w:hAnsi="Arial" w:cs="Arial"/>
                <w:color w:val="000000"/>
                <w:sz w:val="20"/>
              </w:rPr>
            </w:pPr>
            <w:r w:rsidRPr="00A911DD">
              <w:rPr>
                <w:rFonts w:ascii="Arial" w:hAnsi="Arial" w:cs="Arial"/>
                <w:color w:val="000000"/>
                <w:sz w:val="20"/>
              </w:rPr>
              <w:t>448.000</w:t>
            </w:r>
          </w:p>
        </w:tc>
        <w:tc>
          <w:tcPr>
            <w:tcW w:w="1890" w:type="dxa"/>
            <w:tcBorders>
              <w:top w:val="single" w:sz="4" w:space="0" w:color="auto"/>
              <w:left w:val="single" w:sz="4" w:space="0" w:color="auto"/>
              <w:bottom w:val="single" w:sz="4" w:space="0" w:color="auto"/>
              <w:right w:val="single" w:sz="4" w:space="0" w:color="auto"/>
            </w:tcBorders>
            <w:vAlign w:val="center"/>
            <w:hideMark/>
          </w:tcPr>
          <w:p w14:paraId="5489B66A" w14:textId="77777777" w:rsidR="00774570" w:rsidRPr="00A911DD" w:rsidRDefault="00774570" w:rsidP="00924B54">
            <w:pPr>
              <w:rPr>
                <w:rFonts w:ascii="Arial" w:hAnsi="Arial" w:cs="Arial"/>
                <w:color w:val="000000"/>
                <w:sz w:val="20"/>
              </w:rPr>
            </w:pPr>
            <w:r w:rsidRPr="00A911DD">
              <w:rPr>
                <w:rFonts w:ascii="Arial" w:hAnsi="Arial" w:cs="Arial"/>
                <w:color w:val="000000"/>
                <w:sz w:val="20"/>
              </w:rPr>
              <w:t>Estrategia</w:t>
            </w:r>
          </w:p>
        </w:tc>
        <w:tc>
          <w:tcPr>
            <w:tcW w:w="870" w:type="dxa"/>
            <w:tcBorders>
              <w:top w:val="single" w:sz="4" w:space="0" w:color="auto"/>
              <w:left w:val="single" w:sz="4" w:space="0" w:color="auto"/>
              <w:bottom w:val="single" w:sz="4" w:space="0" w:color="auto"/>
              <w:right w:val="single" w:sz="4" w:space="0" w:color="auto"/>
            </w:tcBorders>
            <w:vAlign w:val="center"/>
            <w:hideMark/>
          </w:tcPr>
          <w:p w14:paraId="4227D5DA"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0D43E1C4"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0038E051"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21023B2D"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w:t>
            </w:r>
          </w:p>
        </w:tc>
        <w:tc>
          <w:tcPr>
            <w:tcW w:w="683" w:type="dxa"/>
            <w:tcBorders>
              <w:top w:val="single" w:sz="4" w:space="0" w:color="auto"/>
              <w:left w:val="single" w:sz="4" w:space="0" w:color="auto"/>
              <w:bottom w:val="single" w:sz="4" w:space="0" w:color="auto"/>
              <w:right w:val="single" w:sz="4" w:space="0" w:color="auto"/>
            </w:tcBorders>
            <w:vAlign w:val="center"/>
            <w:hideMark/>
          </w:tcPr>
          <w:p w14:paraId="6DA4E638"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6A20D566"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0</w:t>
            </w:r>
          </w:p>
        </w:tc>
        <w:tc>
          <w:tcPr>
            <w:tcW w:w="673" w:type="dxa"/>
            <w:tcBorders>
              <w:top w:val="single" w:sz="4" w:space="0" w:color="auto"/>
              <w:left w:val="single" w:sz="4" w:space="0" w:color="auto"/>
              <w:bottom w:val="single" w:sz="4" w:space="0" w:color="auto"/>
              <w:right w:val="single" w:sz="4" w:space="0" w:color="auto"/>
            </w:tcBorders>
            <w:vAlign w:val="center"/>
            <w:hideMark/>
          </w:tcPr>
          <w:p w14:paraId="08A788FE" w14:textId="77777777" w:rsidR="00774570" w:rsidRPr="00A911DD" w:rsidRDefault="00774570" w:rsidP="00924B54">
            <w:pPr>
              <w:jc w:val="center"/>
              <w:rPr>
                <w:rFonts w:ascii="Arial" w:hAnsi="Arial" w:cs="Arial"/>
                <w:color w:val="000000"/>
                <w:sz w:val="20"/>
              </w:rPr>
            </w:pPr>
            <w:r w:rsidRPr="00A911DD">
              <w:rPr>
                <w:rFonts w:ascii="Arial" w:hAnsi="Arial" w:cs="Arial"/>
                <w:color w:val="000000"/>
                <w:sz w:val="20"/>
              </w:rPr>
              <w:t>1</w:t>
            </w:r>
          </w:p>
        </w:tc>
        <w:tc>
          <w:tcPr>
            <w:tcW w:w="1355" w:type="dxa"/>
            <w:vMerge/>
            <w:tcBorders>
              <w:top w:val="single" w:sz="4" w:space="0" w:color="auto"/>
              <w:left w:val="single" w:sz="4" w:space="0" w:color="auto"/>
              <w:bottom w:val="single" w:sz="4" w:space="0" w:color="auto"/>
              <w:right w:val="single" w:sz="4" w:space="0" w:color="auto"/>
            </w:tcBorders>
            <w:vAlign w:val="center"/>
            <w:hideMark/>
          </w:tcPr>
          <w:p w14:paraId="1E3F3112" w14:textId="77777777" w:rsidR="00774570" w:rsidRPr="00A911DD" w:rsidRDefault="00774570" w:rsidP="00924B54">
            <w:pPr>
              <w:jc w:val="center"/>
              <w:rPr>
                <w:rFonts w:ascii="Arial" w:hAnsi="Arial" w:cs="Arial"/>
                <w:color w:val="000000"/>
                <w:sz w:val="20"/>
              </w:rPr>
            </w:pPr>
          </w:p>
        </w:tc>
      </w:tr>
      <w:tr w:rsidR="00774570" w:rsidRPr="00A911DD" w14:paraId="775636F7" w14:textId="77777777" w:rsidTr="00924B54">
        <w:trPr>
          <w:trHeight w:val="191"/>
        </w:trPr>
        <w:tc>
          <w:tcPr>
            <w:tcW w:w="4316" w:type="dxa"/>
            <w:gridSpan w:val="2"/>
            <w:tcBorders>
              <w:top w:val="nil"/>
              <w:left w:val="nil"/>
              <w:bottom w:val="nil"/>
              <w:right w:val="nil"/>
            </w:tcBorders>
            <w:noWrap/>
            <w:vAlign w:val="center"/>
            <w:hideMark/>
          </w:tcPr>
          <w:p w14:paraId="328204DD" w14:textId="77777777" w:rsidR="00774570" w:rsidRPr="00A911DD" w:rsidRDefault="00774570" w:rsidP="00924B54">
            <w:pPr>
              <w:rPr>
                <w:rFonts w:ascii="Arial" w:hAnsi="Arial" w:cs="Arial"/>
                <w:color w:val="000000"/>
                <w:sz w:val="18"/>
              </w:rPr>
            </w:pPr>
            <w:r w:rsidRPr="00A911DD">
              <w:rPr>
                <w:rFonts w:ascii="Arial" w:hAnsi="Arial" w:cs="Arial"/>
                <w:color w:val="000000"/>
                <w:sz w:val="18"/>
              </w:rPr>
              <w:t>(*) El avance en % incluye las etapas:</w:t>
            </w:r>
          </w:p>
        </w:tc>
        <w:tc>
          <w:tcPr>
            <w:tcW w:w="1349" w:type="dxa"/>
            <w:tcBorders>
              <w:top w:val="nil"/>
              <w:left w:val="nil"/>
              <w:bottom w:val="nil"/>
              <w:right w:val="nil"/>
            </w:tcBorders>
            <w:noWrap/>
            <w:vAlign w:val="center"/>
            <w:hideMark/>
          </w:tcPr>
          <w:p w14:paraId="410154BF" w14:textId="77777777" w:rsidR="00774570" w:rsidRPr="00A911DD" w:rsidRDefault="00774570" w:rsidP="00924B54">
            <w:pPr>
              <w:jc w:val="center"/>
              <w:rPr>
                <w:rFonts w:ascii="Arial" w:hAnsi="Arial" w:cs="Arial"/>
                <w:color w:val="000000"/>
                <w:sz w:val="18"/>
              </w:rPr>
            </w:pPr>
          </w:p>
        </w:tc>
        <w:tc>
          <w:tcPr>
            <w:tcW w:w="1890" w:type="dxa"/>
            <w:tcBorders>
              <w:top w:val="nil"/>
              <w:left w:val="nil"/>
              <w:bottom w:val="nil"/>
              <w:right w:val="nil"/>
            </w:tcBorders>
            <w:vAlign w:val="center"/>
            <w:hideMark/>
          </w:tcPr>
          <w:p w14:paraId="6B1D01A5" w14:textId="77777777" w:rsidR="00774570" w:rsidRPr="00A911DD" w:rsidRDefault="00774570" w:rsidP="00924B54">
            <w:pPr>
              <w:jc w:val="center"/>
              <w:rPr>
                <w:rFonts w:ascii="Arial" w:hAnsi="Arial" w:cs="Arial"/>
                <w:sz w:val="18"/>
              </w:rPr>
            </w:pPr>
          </w:p>
        </w:tc>
        <w:tc>
          <w:tcPr>
            <w:tcW w:w="870" w:type="dxa"/>
            <w:tcBorders>
              <w:top w:val="nil"/>
              <w:left w:val="nil"/>
              <w:bottom w:val="nil"/>
              <w:right w:val="nil"/>
            </w:tcBorders>
            <w:vAlign w:val="center"/>
            <w:hideMark/>
          </w:tcPr>
          <w:p w14:paraId="52D5041C" w14:textId="77777777" w:rsidR="00774570" w:rsidRPr="00A911DD" w:rsidRDefault="00774570" w:rsidP="00924B54">
            <w:pPr>
              <w:jc w:val="center"/>
              <w:rPr>
                <w:rFonts w:ascii="Arial" w:hAnsi="Arial" w:cs="Arial"/>
                <w:sz w:val="18"/>
              </w:rPr>
            </w:pPr>
          </w:p>
        </w:tc>
        <w:tc>
          <w:tcPr>
            <w:tcW w:w="683" w:type="dxa"/>
            <w:tcBorders>
              <w:top w:val="nil"/>
              <w:left w:val="nil"/>
              <w:bottom w:val="nil"/>
              <w:right w:val="nil"/>
            </w:tcBorders>
            <w:vAlign w:val="center"/>
            <w:hideMark/>
          </w:tcPr>
          <w:p w14:paraId="510B9909" w14:textId="77777777" w:rsidR="00774570" w:rsidRPr="00A911DD" w:rsidRDefault="00774570" w:rsidP="00924B54">
            <w:pPr>
              <w:jc w:val="center"/>
              <w:rPr>
                <w:rFonts w:ascii="Arial" w:hAnsi="Arial" w:cs="Arial"/>
                <w:sz w:val="18"/>
              </w:rPr>
            </w:pPr>
          </w:p>
        </w:tc>
        <w:tc>
          <w:tcPr>
            <w:tcW w:w="683" w:type="dxa"/>
            <w:tcBorders>
              <w:top w:val="nil"/>
              <w:left w:val="nil"/>
              <w:bottom w:val="nil"/>
              <w:right w:val="nil"/>
            </w:tcBorders>
            <w:vAlign w:val="center"/>
            <w:hideMark/>
          </w:tcPr>
          <w:p w14:paraId="44FAD991" w14:textId="77777777" w:rsidR="00774570" w:rsidRPr="00A911DD" w:rsidRDefault="00774570" w:rsidP="00924B54">
            <w:pPr>
              <w:jc w:val="center"/>
              <w:rPr>
                <w:rFonts w:ascii="Arial" w:hAnsi="Arial" w:cs="Arial"/>
                <w:sz w:val="18"/>
              </w:rPr>
            </w:pPr>
          </w:p>
        </w:tc>
        <w:tc>
          <w:tcPr>
            <w:tcW w:w="683" w:type="dxa"/>
            <w:tcBorders>
              <w:top w:val="nil"/>
              <w:left w:val="nil"/>
              <w:bottom w:val="nil"/>
              <w:right w:val="nil"/>
            </w:tcBorders>
            <w:vAlign w:val="center"/>
            <w:hideMark/>
          </w:tcPr>
          <w:p w14:paraId="66796DB5" w14:textId="77777777" w:rsidR="00774570" w:rsidRPr="00A911DD" w:rsidRDefault="00774570" w:rsidP="00924B54">
            <w:pPr>
              <w:jc w:val="center"/>
              <w:rPr>
                <w:rFonts w:ascii="Arial" w:hAnsi="Arial" w:cs="Arial"/>
                <w:sz w:val="18"/>
              </w:rPr>
            </w:pPr>
          </w:p>
        </w:tc>
        <w:tc>
          <w:tcPr>
            <w:tcW w:w="683" w:type="dxa"/>
            <w:tcBorders>
              <w:top w:val="nil"/>
              <w:left w:val="nil"/>
              <w:bottom w:val="nil"/>
              <w:right w:val="nil"/>
            </w:tcBorders>
            <w:vAlign w:val="center"/>
            <w:hideMark/>
          </w:tcPr>
          <w:p w14:paraId="5B72B762" w14:textId="77777777" w:rsidR="00774570" w:rsidRPr="00A911DD" w:rsidRDefault="00774570" w:rsidP="00924B54">
            <w:pPr>
              <w:jc w:val="center"/>
              <w:rPr>
                <w:rFonts w:ascii="Arial" w:hAnsi="Arial" w:cs="Arial"/>
                <w:sz w:val="18"/>
              </w:rPr>
            </w:pPr>
          </w:p>
        </w:tc>
        <w:tc>
          <w:tcPr>
            <w:tcW w:w="683" w:type="dxa"/>
            <w:tcBorders>
              <w:top w:val="nil"/>
              <w:left w:val="nil"/>
              <w:bottom w:val="nil"/>
              <w:right w:val="nil"/>
            </w:tcBorders>
            <w:vAlign w:val="center"/>
            <w:hideMark/>
          </w:tcPr>
          <w:p w14:paraId="5AF20364" w14:textId="77777777" w:rsidR="00774570" w:rsidRPr="00A911DD" w:rsidRDefault="00774570" w:rsidP="00924B54">
            <w:pPr>
              <w:jc w:val="center"/>
              <w:rPr>
                <w:rFonts w:ascii="Arial" w:hAnsi="Arial" w:cs="Arial"/>
                <w:sz w:val="18"/>
              </w:rPr>
            </w:pPr>
          </w:p>
        </w:tc>
        <w:tc>
          <w:tcPr>
            <w:tcW w:w="673" w:type="dxa"/>
            <w:tcBorders>
              <w:top w:val="nil"/>
              <w:left w:val="nil"/>
              <w:bottom w:val="nil"/>
              <w:right w:val="nil"/>
            </w:tcBorders>
            <w:vAlign w:val="center"/>
            <w:hideMark/>
          </w:tcPr>
          <w:p w14:paraId="1178F689" w14:textId="77777777" w:rsidR="00774570" w:rsidRPr="00A911DD" w:rsidRDefault="00774570" w:rsidP="00924B54">
            <w:pPr>
              <w:jc w:val="center"/>
              <w:rPr>
                <w:rFonts w:ascii="Arial" w:hAnsi="Arial" w:cs="Arial"/>
                <w:sz w:val="18"/>
              </w:rPr>
            </w:pPr>
          </w:p>
        </w:tc>
        <w:tc>
          <w:tcPr>
            <w:tcW w:w="1355" w:type="dxa"/>
            <w:tcBorders>
              <w:top w:val="single" w:sz="4" w:space="0" w:color="auto"/>
              <w:left w:val="nil"/>
              <w:bottom w:val="nil"/>
              <w:right w:val="nil"/>
            </w:tcBorders>
            <w:vAlign w:val="center"/>
            <w:hideMark/>
          </w:tcPr>
          <w:p w14:paraId="6896AC20" w14:textId="77777777" w:rsidR="00774570" w:rsidRPr="00A911DD" w:rsidRDefault="00774570" w:rsidP="00924B54">
            <w:pPr>
              <w:jc w:val="center"/>
              <w:rPr>
                <w:rFonts w:ascii="Arial" w:hAnsi="Arial" w:cs="Arial"/>
                <w:sz w:val="18"/>
              </w:rPr>
            </w:pPr>
          </w:p>
        </w:tc>
      </w:tr>
      <w:tr w:rsidR="00774570" w:rsidRPr="00A911DD" w14:paraId="0AE36502" w14:textId="77777777" w:rsidTr="00924B54">
        <w:trPr>
          <w:gridBefore w:val="1"/>
          <w:wBefore w:w="455" w:type="dxa"/>
          <w:trHeight w:val="620"/>
        </w:trPr>
        <w:tc>
          <w:tcPr>
            <w:tcW w:w="13413" w:type="dxa"/>
            <w:gridSpan w:val="11"/>
            <w:tcBorders>
              <w:top w:val="nil"/>
              <w:left w:val="nil"/>
              <w:bottom w:val="nil"/>
              <w:right w:val="nil"/>
            </w:tcBorders>
            <w:vAlign w:val="center"/>
            <w:hideMark/>
          </w:tcPr>
          <w:p w14:paraId="41879EC9" w14:textId="77777777" w:rsidR="00774570" w:rsidRPr="00A911DD" w:rsidRDefault="00774570" w:rsidP="00924B54">
            <w:pPr>
              <w:jc w:val="both"/>
              <w:rPr>
                <w:rFonts w:ascii="Arial" w:hAnsi="Arial" w:cs="Arial"/>
                <w:color w:val="000000"/>
                <w:sz w:val="18"/>
              </w:rPr>
            </w:pPr>
            <w:r w:rsidRPr="00A911DD">
              <w:rPr>
                <w:rFonts w:ascii="Arial" w:hAnsi="Arial" w:cs="Arial"/>
                <w:color w:val="000000"/>
                <w:sz w:val="18"/>
              </w:rPr>
              <w:t>Para L/T y S/E: Estudios y Diseños (5%), Precontractual (5%) Suministro, Equipos y Materiales (40%), Obras Civiles (20%), Obras Electromecánicas (20%), Pruebas y energización (10%) - Referencia: Esquema de reporte de la Agencia de Regulación y Control de Electricidad.</w:t>
            </w:r>
          </w:p>
        </w:tc>
      </w:tr>
    </w:tbl>
    <w:p w14:paraId="2D2345D7" w14:textId="77777777" w:rsidR="003E37A9" w:rsidRPr="00097BFE" w:rsidRDefault="003E37A9" w:rsidP="003E37A9">
      <w:pPr>
        <w:jc w:val="center"/>
        <w:rPr>
          <w:rFonts w:ascii="Arial" w:hAnsi="Arial" w:cs="Arial"/>
        </w:rPr>
      </w:pPr>
    </w:p>
    <w:p w14:paraId="019C80D5" w14:textId="77777777" w:rsidR="003E37A9" w:rsidRPr="003E37A9" w:rsidRDefault="003E37A9" w:rsidP="00B4298D">
      <w:pPr>
        <w:pStyle w:val="TableTitle"/>
        <w:spacing w:before="120" w:after="120"/>
        <w:rPr>
          <w:rStyle w:val="Heading1Char"/>
          <w:rFonts w:ascii="Arial" w:hAnsi="Arial" w:cs="Arial"/>
          <w:b/>
          <w:sz w:val="22"/>
          <w:szCs w:val="22"/>
          <w:lang w:val="es-ES_tradnl"/>
        </w:rPr>
      </w:pPr>
    </w:p>
    <w:p w14:paraId="5970987F" w14:textId="77777777" w:rsidR="00B4298D" w:rsidRDefault="00DD3BDA">
      <w:pPr>
        <w:sectPr w:rsidR="00B4298D" w:rsidSect="0029150F">
          <w:pgSz w:w="15840" w:h="12240" w:orient="landscape" w:code="1"/>
          <w:pgMar w:top="1800" w:right="1440" w:bottom="1800" w:left="1440" w:header="720" w:footer="720" w:gutter="0"/>
          <w:cols w:space="720"/>
          <w:docGrid w:linePitch="360"/>
        </w:sectPr>
      </w:pPr>
      <w:r>
        <w:br w:type="page"/>
      </w:r>
    </w:p>
    <w:p w14:paraId="4FF964B9" w14:textId="77777777" w:rsidR="00CC77D6" w:rsidRDefault="00CF392F" w:rsidP="003070FB">
      <w:pPr>
        <w:numPr>
          <w:ilvl w:val="1"/>
          <w:numId w:val="12"/>
        </w:numPr>
        <w:spacing w:before="120" w:after="120"/>
        <w:ind w:left="720" w:hanging="720"/>
        <w:jc w:val="both"/>
        <w:rPr>
          <w:rFonts w:ascii="Arial" w:hAnsi="Arial" w:cs="Arial"/>
          <w:noProof/>
          <w:sz w:val="22"/>
          <w:szCs w:val="22"/>
          <w:lang w:val="es-ES"/>
        </w:rPr>
      </w:pPr>
      <w:r w:rsidRPr="006A5060">
        <w:rPr>
          <w:rFonts w:ascii="Arial" w:hAnsi="Arial" w:cs="Arial"/>
          <w:noProof/>
          <w:sz w:val="22"/>
          <w:szCs w:val="22"/>
          <w:lang w:val="es-ES"/>
        </w:rPr>
        <w:lastRenderedPageBreak/>
        <w:t>Se tomo la muestra de proyectos utilizada durante la preparacion del proyecto para hacer la línea de base</w:t>
      </w:r>
      <w:r w:rsidR="006D01D1" w:rsidRPr="006A5060">
        <w:rPr>
          <w:rFonts w:ascii="Arial" w:hAnsi="Arial" w:cs="Arial"/>
          <w:noProof/>
          <w:sz w:val="22"/>
          <w:szCs w:val="22"/>
          <w:lang w:val="es-ES"/>
        </w:rPr>
        <w:t xml:space="preserve">. La línea de base se irá actualizando conforme se incluyan la totalidad de las obras a ser financiadas por el </w:t>
      </w:r>
      <w:r w:rsidRPr="006A5060">
        <w:rPr>
          <w:rFonts w:ascii="Arial" w:hAnsi="Arial" w:cs="Arial"/>
          <w:noProof/>
          <w:sz w:val="22"/>
          <w:szCs w:val="22"/>
          <w:lang w:val="es-ES"/>
        </w:rPr>
        <w:t>proyecto</w:t>
      </w:r>
      <w:r w:rsidR="006D01D1" w:rsidRPr="006A5060">
        <w:rPr>
          <w:rFonts w:ascii="Arial" w:hAnsi="Arial" w:cs="Arial"/>
          <w:noProof/>
          <w:sz w:val="22"/>
          <w:szCs w:val="22"/>
          <w:lang w:val="es-ES"/>
        </w:rPr>
        <w:t>. La U</w:t>
      </w:r>
      <w:r w:rsidR="00033ABA" w:rsidRPr="006A5060">
        <w:rPr>
          <w:rFonts w:ascii="Arial" w:hAnsi="Arial" w:cs="Arial"/>
          <w:noProof/>
          <w:sz w:val="22"/>
          <w:szCs w:val="22"/>
          <w:lang w:val="es-ES"/>
        </w:rPr>
        <w:t>G</w:t>
      </w:r>
      <w:r w:rsidR="00241F59" w:rsidRPr="006A5060">
        <w:rPr>
          <w:rFonts w:ascii="Arial" w:hAnsi="Arial" w:cs="Arial"/>
          <w:noProof/>
          <w:sz w:val="22"/>
          <w:szCs w:val="22"/>
          <w:lang w:val="es-ES"/>
        </w:rPr>
        <w:t>P</w:t>
      </w:r>
      <w:r w:rsidR="006D01D1" w:rsidRPr="006A5060">
        <w:rPr>
          <w:rFonts w:ascii="Arial" w:hAnsi="Arial" w:cs="Arial"/>
          <w:noProof/>
          <w:sz w:val="22"/>
          <w:szCs w:val="22"/>
          <w:lang w:val="es-ES"/>
        </w:rPr>
        <w:t xml:space="preserve"> será responsable por la consolidación de la línea de base y de los ajustes requeridos a las metas establecidas en la Matriz de Resultados del </w:t>
      </w:r>
      <w:r w:rsidRPr="006A5060">
        <w:rPr>
          <w:rFonts w:ascii="Arial" w:hAnsi="Arial" w:cs="Arial"/>
          <w:noProof/>
          <w:sz w:val="22"/>
          <w:szCs w:val="22"/>
          <w:lang w:val="es-ES"/>
        </w:rPr>
        <w:t>proyecto</w:t>
      </w:r>
      <w:r w:rsidR="006A5060">
        <w:rPr>
          <w:rFonts w:ascii="Arial" w:hAnsi="Arial" w:cs="Arial"/>
          <w:noProof/>
          <w:sz w:val="22"/>
          <w:szCs w:val="22"/>
          <w:lang w:val="es-ES"/>
        </w:rPr>
        <w:t>.</w:t>
      </w:r>
    </w:p>
    <w:p w14:paraId="65A21617" w14:textId="77777777" w:rsidR="001B5186" w:rsidRPr="006A5060" w:rsidRDefault="006D01D1" w:rsidP="003070FB">
      <w:pPr>
        <w:pStyle w:val="TableTitle"/>
        <w:jc w:val="both"/>
        <w:rPr>
          <w:rStyle w:val="Heading1Char"/>
          <w:rFonts w:ascii="Arial" w:hAnsi="Arial" w:cs="Arial"/>
          <w:b/>
          <w:sz w:val="24"/>
          <w:szCs w:val="24"/>
        </w:rPr>
      </w:pPr>
      <w:bookmarkStart w:id="3" w:name="_Toc491518988"/>
      <w:r w:rsidRPr="006A5060">
        <w:rPr>
          <w:rStyle w:val="Heading1Char"/>
          <w:rFonts w:ascii="Arial" w:hAnsi="Arial" w:cs="Arial"/>
          <w:b/>
          <w:sz w:val="24"/>
          <w:szCs w:val="24"/>
        </w:rPr>
        <w:t>Instrumentos para el Monitoreo de los Indicadores y Recopilación de Datos</w:t>
      </w:r>
      <w:bookmarkEnd w:id="3"/>
    </w:p>
    <w:p w14:paraId="60B9144E" w14:textId="77777777" w:rsidR="00936DCD" w:rsidRPr="006A5060" w:rsidRDefault="00241F59" w:rsidP="006A5060">
      <w:pPr>
        <w:numPr>
          <w:ilvl w:val="1"/>
          <w:numId w:val="12"/>
        </w:numPr>
        <w:spacing w:before="120" w:after="120"/>
        <w:ind w:left="720" w:hanging="720"/>
        <w:jc w:val="both"/>
        <w:rPr>
          <w:rFonts w:ascii="Arial" w:hAnsi="Arial" w:cs="Arial"/>
          <w:sz w:val="22"/>
          <w:szCs w:val="22"/>
          <w:lang w:val="es-ES"/>
        </w:rPr>
      </w:pPr>
      <w:r w:rsidRPr="006A5060">
        <w:rPr>
          <w:rFonts w:ascii="Arial" w:hAnsi="Arial" w:cs="Arial"/>
          <w:sz w:val="22"/>
          <w:szCs w:val="22"/>
          <w:lang w:val="es-ES"/>
        </w:rPr>
        <w:t>El Ejecutor d</w:t>
      </w:r>
      <w:r w:rsidR="00E278F0" w:rsidRPr="006A5060">
        <w:rPr>
          <w:rFonts w:ascii="Arial" w:hAnsi="Arial" w:cs="Arial"/>
          <w:sz w:val="22"/>
          <w:szCs w:val="22"/>
          <w:lang w:val="es-ES"/>
        </w:rPr>
        <w:t>el Programa será</w:t>
      </w:r>
      <w:r w:rsidRPr="006A5060">
        <w:rPr>
          <w:rFonts w:ascii="Arial" w:hAnsi="Arial" w:cs="Arial"/>
          <w:sz w:val="22"/>
          <w:szCs w:val="22"/>
          <w:lang w:val="es-ES"/>
        </w:rPr>
        <w:t xml:space="preserve"> el MEER, con el apoyo técnico de</w:t>
      </w:r>
      <w:r w:rsidR="00694115">
        <w:rPr>
          <w:rFonts w:ascii="Arial" w:hAnsi="Arial" w:cs="Arial"/>
          <w:sz w:val="22"/>
          <w:szCs w:val="22"/>
          <w:lang w:val="es-ES"/>
        </w:rPr>
        <w:t xml:space="preserve"> </w:t>
      </w:r>
      <w:r w:rsidRPr="006A5060">
        <w:rPr>
          <w:rFonts w:ascii="Arial" w:hAnsi="Arial" w:cs="Arial"/>
          <w:sz w:val="22"/>
          <w:szCs w:val="22"/>
          <w:lang w:val="es-ES"/>
        </w:rPr>
        <w:t xml:space="preserve">las </w:t>
      </w:r>
      <w:proofErr w:type="spellStart"/>
      <w:r w:rsidRPr="006A5060">
        <w:rPr>
          <w:rFonts w:ascii="Arial" w:hAnsi="Arial" w:cs="Arial"/>
          <w:sz w:val="22"/>
          <w:szCs w:val="22"/>
          <w:lang w:val="es-ES"/>
        </w:rPr>
        <w:t>EED</w:t>
      </w:r>
      <w:r w:rsidR="00120AA6">
        <w:rPr>
          <w:rFonts w:ascii="Arial" w:hAnsi="Arial" w:cs="Arial"/>
          <w:sz w:val="22"/>
          <w:szCs w:val="22"/>
          <w:lang w:val="es-ES"/>
        </w:rPr>
        <w:t>s</w:t>
      </w:r>
      <w:proofErr w:type="spellEnd"/>
      <w:r w:rsidR="00936DCD" w:rsidRPr="006A5060">
        <w:rPr>
          <w:rFonts w:ascii="Arial" w:hAnsi="Arial" w:cs="Arial"/>
          <w:sz w:val="22"/>
          <w:szCs w:val="22"/>
          <w:lang w:val="es-ES"/>
        </w:rPr>
        <w:t xml:space="preserve"> y de CELEC EP-</w:t>
      </w:r>
      <w:proofErr w:type="spellStart"/>
      <w:r w:rsidR="00936DCD" w:rsidRPr="006A5060">
        <w:rPr>
          <w:rFonts w:ascii="Arial" w:hAnsi="Arial" w:cs="Arial"/>
          <w:sz w:val="22"/>
          <w:szCs w:val="22"/>
          <w:lang w:val="es-ES"/>
        </w:rPr>
        <w:t>Transelectric</w:t>
      </w:r>
      <w:proofErr w:type="spellEnd"/>
      <w:r w:rsidR="00936DCD" w:rsidRPr="006A5060">
        <w:rPr>
          <w:rFonts w:ascii="Arial" w:hAnsi="Arial" w:cs="Arial"/>
          <w:sz w:val="22"/>
          <w:szCs w:val="22"/>
          <w:lang w:val="es-ES"/>
        </w:rPr>
        <w:t>, siguiendo el mismo esquema implementado en las operaciones actualmente en ejecución</w:t>
      </w:r>
      <w:r w:rsidR="006D01D1" w:rsidRPr="006A5060">
        <w:rPr>
          <w:rFonts w:ascii="Arial" w:hAnsi="Arial" w:cs="Arial"/>
          <w:sz w:val="22"/>
          <w:szCs w:val="22"/>
          <w:lang w:val="es-ES"/>
        </w:rPr>
        <w:t xml:space="preserve">. </w:t>
      </w:r>
      <w:r w:rsidR="00936DCD" w:rsidRPr="006A5060">
        <w:rPr>
          <w:rFonts w:ascii="Arial" w:hAnsi="Arial" w:cs="Arial"/>
          <w:sz w:val="22"/>
          <w:szCs w:val="22"/>
          <w:lang w:val="es-ES"/>
        </w:rPr>
        <w:t>La aprobación del proyecto se hará en la modalidad de obras múltiples, para lo cual se evaluará una muestra representativa de los proyectos a ser financiados. El proceso de ejecución de los proyectos de distribución tiene como soporte principal de comunicación y monitoreo, el Sistema de Gestión de Proyectos (SI</w:t>
      </w:r>
      <w:r w:rsidR="00B873D2">
        <w:rPr>
          <w:rFonts w:ascii="Arial" w:hAnsi="Arial" w:cs="Arial"/>
          <w:sz w:val="22"/>
          <w:szCs w:val="22"/>
          <w:lang w:val="es-ES"/>
        </w:rPr>
        <w:t>GPRO</w:t>
      </w:r>
      <w:r w:rsidR="00936DCD" w:rsidRPr="006A5060">
        <w:rPr>
          <w:rFonts w:ascii="Arial" w:hAnsi="Arial" w:cs="Arial"/>
          <w:sz w:val="22"/>
          <w:szCs w:val="22"/>
          <w:lang w:val="es-ES"/>
        </w:rPr>
        <w:t xml:space="preserve">). Los diferentes tipos de adquisiciones de bienes, obras, y servicios de consultoría, se realizarán </w:t>
      </w:r>
      <w:proofErr w:type="gramStart"/>
      <w:r w:rsidR="00936DCD" w:rsidRPr="006A5060">
        <w:rPr>
          <w:rFonts w:ascii="Arial" w:hAnsi="Arial" w:cs="Arial"/>
          <w:sz w:val="22"/>
          <w:szCs w:val="22"/>
          <w:lang w:val="es-ES"/>
        </w:rPr>
        <w:t>de acuerdo a</w:t>
      </w:r>
      <w:proofErr w:type="gramEnd"/>
      <w:r w:rsidR="00936DCD" w:rsidRPr="006A5060">
        <w:rPr>
          <w:rFonts w:ascii="Arial" w:hAnsi="Arial" w:cs="Arial"/>
          <w:sz w:val="22"/>
          <w:szCs w:val="22"/>
          <w:lang w:val="es-ES"/>
        </w:rPr>
        <w:t xml:space="preserve"> las políticas GN-2349-9 y GN-2350-9.</w:t>
      </w:r>
    </w:p>
    <w:p w14:paraId="5F7BED02" w14:textId="77777777" w:rsidR="00770578" w:rsidRPr="00936DCD" w:rsidRDefault="00241F59" w:rsidP="00936DCD">
      <w:pPr>
        <w:numPr>
          <w:ilvl w:val="1"/>
          <w:numId w:val="12"/>
        </w:numPr>
        <w:autoSpaceDE w:val="0"/>
        <w:autoSpaceDN w:val="0"/>
        <w:adjustRightInd w:val="0"/>
        <w:spacing w:before="120" w:after="120"/>
        <w:ind w:left="720" w:hanging="720"/>
        <w:jc w:val="both"/>
        <w:rPr>
          <w:rFonts w:ascii="Arial" w:eastAsia="Arial Unicode MS" w:hAnsi="Arial" w:cs="Arial"/>
          <w:bCs/>
          <w:sz w:val="22"/>
          <w:szCs w:val="22"/>
          <w:lang w:val="es-ES"/>
        </w:rPr>
      </w:pPr>
      <w:r w:rsidRPr="00936DCD">
        <w:rPr>
          <w:rFonts w:ascii="Arial" w:hAnsi="Arial" w:cs="Arial"/>
          <w:sz w:val="22"/>
          <w:szCs w:val="22"/>
          <w:lang w:val="es-ES"/>
        </w:rPr>
        <w:t>El MEER</w:t>
      </w:r>
      <w:r w:rsidR="006D01D1" w:rsidRPr="00936DCD">
        <w:rPr>
          <w:rFonts w:ascii="Arial" w:hAnsi="Arial" w:cs="Arial"/>
          <w:sz w:val="22"/>
          <w:szCs w:val="22"/>
          <w:lang w:val="es-ES"/>
        </w:rPr>
        <w:t xml:space="preserve">, a través de la </w:t>
      </w:r>
      <w:r w:rsidR="00033ABA" w:rsidRPr="00936DCD">
        <w:rPr>
          <w:rFonts w:ascii="Arial" w:hAnsi="Arial" w:cs="Arial"/>
          <w:sz w:val="22"/>
          <w:szCs w:val="22"/>
          <w:lang w:val="es-ES"/>
        </w:rPr>
        <w:t>UG</w:t>
      </w:r>
      <w:r w:rsidR="006D01D1" w:rsidRPr="00936DCD">
        <w:rPr>
          <w:rFonts w:ascii="Arial" w:hAnsi="Arial" w:cs="Arial"/>
          <w:sz w:val="22"/>
          <w:szCs w:val="22"/>
          <w:lang w:val="es-ES"/>
        </w:rPr>
        <w:t xml:space="preserve">P es </w:t>
      </w:r>
      <w:r w:rsidRPr="00936DCD">
        <w:rPr>
          <w:rFonts w:ascii="Arial" w:hAnsi="Arial" w:cs="Arial"/>
          <w:sz w:val="22"/>
          <w:szCs w:val="22"/>
          <w:lang w:val="es-ES"/>
        </w:rPr>
        <w:t>el encargado</w:t>
      </w:r>
      <w:r w:rsidR="006D01D1" w:rsidRPr="00936DCD">
        <w:rPr>
          <w:rFonts w:ascii="Arial" w:hAnsi="Arial" w:cs="Arial"/>
          <w:sz w:val="22"/>
          <w:szCs w:val="22"/>
          <w:lang w:val="es-ES"/>
        </w:rPr>
        <w:t xml:space="preserve"> de la planeación y monitoreo de los proyectos del BID. </w:t>
      </w:r>
      <w:r w:rsidR="00936DCD" w:rsidRPr="00936DCD">
        <w:rPr>
          <w:rFonts w:ascii="Arial" w:hAnsi="Arial" w:cs="Arial"/>
          <w:sz w:val="22"/>
          <w:szCs w:val="22"/>
          <w:lang w:val="es-ES"/>
        </w:rPr>
        <w:t>E</w:t>
      </w:r>
      <w:r w:rsidR="004D67D0" w:rsidRPr="00936DCD">
        <w:rPr>
          <w:rFonts w:ascii="Arial" w:eastAsia="Arial Unicode MS" w:hAnsi="Arial" w:cs="Arial"/>
          <w:bCs/>
          <w:sz w:val="22"/>
          <w:szCs w:val="22"/>
          <w:lang w:val="es-ES"/>
        </w:rPr>
        <w:t>l Ministerio reforzará la UGP para la gestión increm</w:t>
      </w:r>
      <w:r w:rsidR="00A65BC7" w:rsidRPr="00936DCD">
        <w:rPr>
          <w:rFonts w:ascii="Arial" w:eastAsia="Arial Unicode MS" w:hAnsi="Arial" w:cs="Arial"/>
          <w:bCs/>
          <w:sz w:val="22"/>
          <w:szCs w:val="22"/>
          <w:lang w:val="es-ES"/>
        </w:rPr>
        <w:t>ental que demandará este</w:t>
      </w:r>
      <w:r w:rsidR="004D67D0" w:rsidRPr="00936DCD">
        <w:rPr>
          <w:rFonts w:ascii="Arial" w:eastAsia="Arial Unicode MS" w:hAnsi="Arial" w:cs="Arial"/>
          <w:bCs/>
          <w:sz w:val="22"/>
          <w:szCs w:val="22"/>
          <w:lang w:val="es-ES"/>
        </w:rPr>
        <w:t xml:space="preserve"> nuev</w:t>
      </w:r>
      <w:r w:rsidR="00A65BC7" w:rsidRPr="00936DCD">
        <w:rPr>
          <w:rFonts w:ascii="Arial" w:eastAsia="Arial Unicode MS" w:hAnsi="Arial" w:cs="Arial"/>
          <w:bCs/>
          <w:sz w:val="22"/>
          <w:szCs w:val="22"/>
          <w:lang w:val="es-ES"/>
        </w:rPr>
        <w:t>o</w:t>
      </w:r>
      <w:r w:rsidR="004D67D0" w:rsidRPr="00936DCD">
        <w:rPr>
          <w:rFonts w:ascii="Arial" w:eastAsia="Arial Unicode MS" w:hAnsi="Arial" w:cs="Arial"/>
          <w:bCs/>
          <w:sz w:val="22"/>
          <w:szCs w:val="22"/>
          <w:lang w:val="es-ES"/>
        </w:rPr>
        <w:t xml:space="preserve"> programa</w:t>
      </w:r>
      <w:r w:rsidRPr="00936DCD">
        <w:rPr>
          <w:rFonts w:ascii="Arial" w:eastAsia="Arial Unicode MS" w:hAnsi="Arial" w:cs="Arial"/>
          <w:bCs/>
          <w:sz w:val="22"/>
          <w:szCs w:val="22"/>
          <w:lang w:val="es-ES"/>
        </w:rPr>
        <w:t>.</w:t>
      </w:r>
    </w:p>
    <w:p w14:paraId="2EE6BD9F" w14:textId="77777777" w:rsidR="007D5ACA" w:rsidRDefault="00033ABA" w:rsidP="007D5ACA">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La UG</w:t>
      </w:r>
      <w:r w:rsidR="006D01D1" w:rsidRPr="00936DCD">
        <w:rPr>
          <w:rFonts w:ascii="Arial" w:hAnsi="Arial" w:cs="Arial"/>
          <w:sz w:val="22"/>
          <w:szCs w:val="22"/>
          <w:lang w:val="es-ES"/>
        </w:rPr>
        <w:t xml:space="preserve">P, en coordinación con </w:t>
      </w:r>
      <w:r w:rsidR="00241F59" w:rsidRPr="00936DCD">
        <w:rPr>
          <w:rFonts w:ascii="Arial" w:hAnsi="Arial" w:cs="Arial"/>
          <w:spacing w:val="-10"/>
          <w:sz w:val="22"/>
          <w:szCs w:val="22"/>
          <w:lang w:val="es-ES"/>
        </w:rPr>
        <w:t>las EED</w:t>
      </w:r>
      <w:r w:rsidR="00936DCD" w:rsidRPr="00936DCD">
        <w:rPr>
          <w:rFonts w:ascii="Arial" w:hAnsi="Arial" w:cs="Arial"/>
          <w:spacing w:val="-10"/>
          <w:sz w:val="22"/>
          <w:szCs w:val="22"/>
          <w:lang w:val="es-ES"/>
        </w:rPr>
        <w:t xml:space="preserve"> y CELEC EP-</w:t>
      </w:r>
      <w:proofErr w:type="spellStart"/>
      <w:r w:rsidR="00936DCD" w:rsidRPr="00936DCD">
        <w:rPr>
          <w:rFonts w:ascii="Arial" w:hAnsi="Arial" w:cs="Arial"/>
          <w:spacing w:val="-10"/>
          <w:sz w:val="22"/>
          <w:szCs w:val="22"/>
          <w:lang w:val="es-ES"/>
        </w:rPr>
        <w:t>Transelectric</w:t>
      </w:r>
      <w:proofErr w:type="spellEnd"/>
      <w:r w:rsidR="006D01D1" w:rsidRPr="00936DCD">
        <w:rPr>
          <w:rFonts w:ascii="Arial" w:hAnsi="Arial" w:cs="Arial"/>
          <w:sz w:val="22"/>
          <w:szCs w:val="22"/>
          <w:lang w:val="es-ES"/>
        </w:rPr>
        <w:t xml:space="preserve"> </w:t>
      </w:r>
      <w:r w:rsidR="00936DCD" w:rsidRPr="00936DCD">
        <w:rPr>
          <w:rFonts w:ascii="Arial" w:hAnsi="Arial" w:cs="Arial"/>
          <w:sz w:val="22"/>
          <w:szCs w:val="22"/>
          <w:lang w:val="es-ES"/>
        </w:rPr>
        <w:t>realizará</w:t>
      </w:r>
      <w:r w:rsidR="006D01D1" w:rsidRPr="00936DCD">
        <w:rPr>
          <w:rFonts w:ascii="Arial" w:hAnsi="Arial" w:cs="Arial"/>
          <w:sz w:val="22"/>
          <w:szCs w:val="22"/>
          <w:lang w:val="es-ES"/>
        </w:rPr>
        <w:t xml:space="preserve">, entre otras, las siguientes actividades para la planeación del Programa: </w:t>
      </w:r>
    </w:p>
    <w:p w14:paraId="27974AC9" w14:textId="77777777" w:rsidR="00462764" w:rsidRDefault="00B873D2" w:rsidP="003070FB">
      <w:pPr>
        <w:numPr>
          <w:ilvl w:val="1"/>
          <w:numId w:val="12"/>
        </w:numPr>
        <w:spacing w:before="120" w:after="120"/>
        <w:ind w:left="720" w:hanging="720"/>
        <w:jc w:val="both"/>
        <w:rPr>
          <w:rFonts w:ascii="Arial" w:hAnsi="Arial" w:cs="Arial"/>
          <w:sz w:val="22"/>
          <w:szCs w:val="22"/>
          <w:lang w:val="es-ES"/>
        </w:rPr>
      </w:pPr>
      <w:bookmarkStart w:id="4" w:name="_Toc491518989"/>
      <w:r w:rsidRPr="007D5ACA">
        <w:rPr>
          <w:rStyle w:val="Heading1Char"/>
          <w:rFonts w:ascii="Arial" w:hAnsi="Arial" w:cs="Arial"/>
          <w:sz w:val="22"/>
          <w:szCs w:val="22"/>
          <w:lang w:val="es-ES"/>
        </w:rPr>
        <w:t>Plan de Ejecución de Proyecto (PEP).</w:t>
      </w:r>
      <w:bookmarkEnd w:id="4"/>
      <w:r w:rsidRPr="007D5ACA">
        <w:rPr>
          <w:rFonts w:ascii="Arial" w:hAnsi="Arial" w:cs="Arial"/>
          <w:b/>
          <w:sz w:val="22"/>
          <w:szCs w:val="22"/>
          <w:lang w:val="es-ES"/>
        </w:rPr>
        <w:t xml:space="preserve"> </w:t>
      </w:r>
      <w:r w:rsidRPr="007D5ACA">
        <w:rPr>
          <w:rFonts w:ascii="Arial" w:hAnsi="Arial" w:cs="Arial"/>
          <w:sz w:val="22"/>
          <w:szCs w:val="22"/>
          <w:lang w:val="es-ES"/>
        </w:rPr>
        <w:t>El PEP establece el calendario de los desembolsos (número y monto de los desembolsos) en función de los indicadores de desempeño, ya incluidos en la Matriz de Resultado, y el tiempo de ejecución del proyecto.</w:t>
      </w:r>
    </w:p>
    <w:p w14:paraId="7A8B1C06" w14:textId="77777777" w:rsidR="00936DCD" w:rsidRPr="00936DCD" w:rsidRDefault="006D01D1" w:rsidP="003070FB">
      <w:pPr>
        <w:numPr>
          <w:ilvl w:val="1"/>
          <w:numId w:val="12"/>
        </w:numPr>
        <w:spacing w:before="120" w:after="120"/>
        <w:ind w:left="720" w:hanging="720"/>
        <w:jc w:val="both"/>
        <w:rPr>
          <w:rFonts w:ascii="Arial" w:hAnsi="Arial" w:cs="Arial"/>
          <w:sz w:val="22"/>
          <w:szCs w:val="22"/>
          <w:lang w:val="es-ES"/>
        </w:rPr>
      </w:pPr>
      <w:bookmarkStart w:id="5" w:name="_Toc491518990"/>
      <w:r w:rsidRPr="006A5060">
        <w:rPr>
          <w:rStyle w:val="Heading1Char"/>
          <w:rFonts w:ascii="Arial" w:hAnsi="Arial" w:cs="Arial"/>
          <w:sz w:val="22"/>
          <w:szCs w:val="22"/>
          <w:lang w:val="es-ES"/>
        </w:rPr>
        <w:t>Plan Operativo Anual (POA).</w:t>
      </w:r>
      <w:bookmarkEnd w:id="5"/>
      <w:r w:rsidRPr="00936DCD">
        <w:rPr>
          <w:rFonts w:ascii="Arial" w:hAnsi="Arial" w:cs="Arial"/>
          <w:sz w:val="22"/>
          <w:szCs w:val="22"/>
          <w:lang w:val="es-ES"/>
        </w:rPr>
        <w:t xml:space="preserve"> El POA consolida todas las actividades que serán desarrolladas durante determinado período de ejecución, por producto y cuenta con un cro</w:t>
      </w:r>
      <w:r w:rsidR="00033ABA" w:rsidRPr="00936DCD">
        <w:rPr>
          <w:rFonts w:ascii="Arial" w:hAnsi="Arial" w:cs="Arial"/>
          <w:sz w:val="22"/>
          <w:szCs w:val="22"/>
          <w:lang w:val="es-ES"/>
        </w:rPr>
        <w:t xml:space="preserve">nograma físico financiero. </w:t>
      </w:r>
    </w:p>
    <w:p w14:paraId="1A677691" w14:textId="77777777" w:rsidR="00936DCD" w:rsidRPr="00936DCD" w:rsidRDefault="00033ABA"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La UG</w:t>
      </w:r>
      <w:r w:rsidR="006D01D1" w:rsidRPr="00936DCD">
        <w:rPr>
          <w:rFonts w:ascii="Arial" w:hAnsi="Arial" w:cs="Arial"/>
          <w:sz w:val="22"/>
          <w:szCs w:val="22"/>
          <w:lang w:val="es-ES"/>
        </w:rPr>
        <w:t xml:space="preserve">P presentará </w:t>
      </w:r>
      <w:r w:rsidR="006D01D1" w:rsidRPr="00936DCD">
        <w:rPr>
          <w:rFonts w:ascii="Arial" w:hAnsi="Arial" w:cs="Arial"/>
          <w:b/>
          <w:sz w:val="22"/>
          <w:szCs w:val="22"/>
          <w:lang w:val="es-ES"/>
        </w:rPr>
        <w:t>semestralmente</w:t>
      </w:r>
      <w:r w:rsidR="006D01D1" w:rsidRPr="00936DCD">
        <w:rPr>
          <w:rFonts w:ascii="Arial" w:hAnsi="Arial" w:cs="Arial"/>
          <w:sz w:val="22"/>
          <w:szCs w:val="22"/>
          <w:lang w:val="es-ES"/>
        </w:rPr>
        <w:t>, como parte integral de los informes semestrales de seguimiento, el</w:t>
      </w:r>
      <w:r w:rsidR="000B682D">
        <w:rPr>
          <w:rFonts w:ascii="Arial" w:hAnsi="Arial" w:cs="Arial"/>
          <w:sz w:val="22"/>
          <w:szCs w:val="22"/>
          <w:lang w:val="es-ES"/>
        </w:rPr>
        <w:t xml:space="preserve"> PEP y</w:t>
      </w:r>
      <w:r w:rsidR="006D01D1" w:rsidRPr="00936DCD">
        <w:rPr>
          <w:rFonts w:ascii="Arial" w:hAnsi="Arial" w:cs="Arial"/>
          <w:sz w:val="22"/>
          <w:szCs w:val="22"/>
          <w:lang w:val="es-ES"/>
        </w:rPr>
        <w:t xml:space="preserve"> </w:t>
      </w:r>
      <w:r w:rsidR="000B682D">
        <w:rPr>
          <w:rFonts w:ascii="Arial" w:hAnsi="Arial" w:cs="Arial"/>
          <w:sz w:val="22"/>
          <w:szCs w:val="22"/>
          <w:lang w:val="es-ES"/>
        </w:rPr>
        <w:t>el POA</w:t>
      </w:r>
      <w:r w:rsidR="006D01D1" w:rsidRPr="00936DCD">
        <w:rPr>
          <w:rFonts w:ascii="Arial" w:hAnsi="Arial" w:cs="Arial"/>
          <w:sz w:val="22"/>
          <w:szCs w:val="22"/>
          <w:lang w:val="es-ES"/>
        </w:rPr>
        <w:t xml:space="preserve"> para los siguientes dos semestres, incluyendo las actividades, cronogramas y presupuestos estimados para los proyectos financiados el año consecutivo anterior y aquellos propuestos para el año siguiente. </w:t>
      </w:r>
    </w:p>
    <w:p w14:paraId="3B4CDBCA" w14:textId="77777777" w:rsidR="00770578"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El PEP</w:t>
      </w:r>
      <w:r w:rsidR="000B682D">
        <w:rPr>
          <w:rFonts w:ascii="Arial" w:hAnsi="Arial" w:cs="Arial"/>
          <w:sz w:val="22"/>
          <w:szCs w:val="22"/>
          <w:lang w:val="es-ES"/>
        </w:rPr>
        <w:t xml:space="preserve"> y POA</w:t>
      </w:r>
      <w:r w:rsidRPr="00936DCD">
        <w:rPr>
          <w:rFonts w:ascii="Arial" w:hAnsi="Arial" w:cs="Arial"/>
          <w:sz w:val="22"/>
          <w:szCs w:val="22"/>
          <w:lang w:val="es-ES"/>
        </w:rPr>
        <w:t xml:space="preserve"> del primer año serán incluidos en el informe inicial de la operación</w:t>
      </w:r>
      <w:r w:rsidR="000B682D">
        <w:rPr>
          <w:rFonts w:ascii="Arial" w:hAnsi="Arial" w:cs="Arial"/>
          <w:sz w:val="22"/>
          <w:szCs w:val="22"/>
          <w:lang w:val="es-ES"/>
        </w:rPr>
        <w:t xml:space="preserve"> </w:t>
      </w:r>
      <w:r w:rsidR="00586797">
        <w:rPr>
          <w:rFonts w:ascii="Arial" w:hAnsi="Arial" w:cs="Arial"/>
          <w:sz w:val="22"/>
          <w:szCs w:val="22"/>
          <w:lang w:val="es-ES"/>
        </w:rPr>
        <w:t xml:space="preserve">que deriva del Taller de Arranque de la operación. </w:t>
      </w:r>
      <w:r w:rsidR="00DE2A82">
        <w:rPr>
          <w:rFonts w:ascii="Arial" w:hAnsi="Arial" w:cs="Arial"/>
          <w:sz w:val="22"/>
          <w:szCs w:val="22"/>
          <w:lang w:val="es-ES"/>
        </w:rPr>
        <w:t>Este</w:t>
      </w:r>
      <w:r w:rsidR="00586797">
        <w:rPr>
          <w:rFonts w:ascii="Arial" w:hAnsi="Arial" w:cs="Arial"/>
          <w:sz w:val="22"/>
          <w:szCs w:val="22"/>
          <w:lang w:val="es-ES"/>
        </w:rPr>
        <w:t xml:space="preserve"> informe inicial </w:t>
      </w:r>
      <w:r w:rsidR="000B682D">
        <w:rPr>
          <w:rFonts w:ascii="Arial" w:hAnsi="Arial" w:cs="Arial"/>
          <w:sz w:val="22"/>
          <w:szCs w:val="22"/>
          <w:lang w:val="es-ES"/>
        </w:rPr>
        <w:t xml:space="preserve">debe contener </w:t>
      </w:r>
      <w:r w:rsidRPr="00936DCD">
        <w:rPr>
          <w:rFonts w:ascii="Arial" w:hAnsi="Arial" w:cs="Arial"/>
          <w:sz w:val="22"/>
          <w:szCs w:val="22"/>
          <w:lang w:val="es-ES"/>
        </w:rPr>
        <w:t>como mínimo, la siguiente</w:t>
      </w:r>
      <w:r w:rsidR="000B682D">
        <w:rPr>
          <w:rFonts w:ascii="Arial" w:hAnsi="Arial" w:cs="Arial"/>
          <w:sz w:val="22"/>
          <w:szCs w:val="22"/>
          <w:lang w:val="es-ES"/>
        </w:rPr>
        <w:t xml:space="preserve">, </w:t>
      </w:r>
      <w:r w:rsidRPr="00936DCD">
        <w:rPr>
          <w:rFonts w:ascii="Arial" w:hAnsi="Arial" w:cs="Arial"/>
          <w:sz w:val="22"/>
          <w:szCs w:val="22"/>
          <w:lang w:val="es-ES"/>
        </w:rPr>
        <w:t>información:</w:t>
      </w:r>
      <w:r w:rsidR="00DE2A82">
        <w:rPr>
          <w:rFonts w:ascii="Arial" w:hAnsi="Arial" w:cs="Arial"/>
          <w:sz w:val="22"/>
          <w:szCs w:val="22"/>
          <w:lang w:val="es-ES"/>
        </w:rPr>
        <w:t xml:space="preserve"> </w:t>
      </w:r>
      <w:r w:rsidR="00033ABA" w:rsidRPr="00936DCD">
        <w:rPr>
          <w:rFonts w:ascii="Arial" w:hAnsi="Arial" w:cs="Arial"/>
          <w:sz w:val="22"/>
          <w:szCs w:val="22"/>
          <w:lang w:val="es-ES"/>
        </w:rPr>
        <w:t>(</w:t>
      </w:r>
      <w:r w:rsidRPr="00936DCD">
        <w:rPr>
          <w:rFonts w:ascii="Arial" w:hAnsi="Arial" w:cs="Arial"/>
          <w:sz w:val="22"/>
          <w:szCs w:val="22"/>
          <w:lang w:val="es-ES"/>
        </w:rPr>
        <w:t xml:space="preserve">i) estado de ejecución del </w:t>
      </w:r>
      <w:r w:rsidR="00936DCD" w:rsidRPr="00936DCD">
        <w:rPr>
          <w:rFonts w:ascii="Arial" w:hAnsi="Arial" w:cs="Arial"/>
          <w:sz w:val="22"/>
          <w:szCs w:val="22"/>
          <w:lang w:val="es-ES"/>
        </w:rPr>
        <w:t>proyecto</w:t>
      </w:r>
      <w:r w:rsidRPr="00936DCD">
        <w:rPr>
          <w:rFonts w:ascii="Arial" w:hAnsi="Arial" w:cs="Arial"/>
          <w:sz w:val="22"/>
          <w:szCs w:val="22"/>
          <w:lang w:val="es-ES"/>
        </w:rPr>
        <w:t xml:space="preserve">, discriminado por componentes; </w:t>
      </w:r>
      <w:r w:rsidR="00033ABA" w:rsidRPr="00936DCD">
        <w:rPr>
          <w:rFonts w:ascii="Arial" w:hAnsi="Arial" w:cs="Arial"/>
          <w:sz w:val="22"/>
          <w:szCs w:val="22"/>
          <w:lang w:val="es-ES"/>
        </w:rPr>
        <w:t>(</w:t>
      </w:r>
      <w:r w:rsidRPr="00936DCD">
        <w:rPr>
          <w:rFonts w:ascii="Arial" w:hAnsi="Arial" w:cs="Arial"/>
          <w:sz w:val="22"/>
          <w:szCs w:val="22"/>
          <w:lang w:val="es-ES"/>
        </w:rPr>
        <w:t>ii) el plan de adquisiciones de</w:t>
      </w:r>
      <w:r w:rsidR="00DE2A82">
        <w:rPr>
          <w:rFonts w:ascii="Arial" w:hAnsi="Arial" w:cs="Arial"/>
          <w:sz w:val="22"/>
          <w:szCs w:val="22"/>
          <w:lang w:val="es-ES"/>
        </w:rPr>
        <w:t xml:space="preserve">l programa </w:t>
      </w:r>
      <w:r w:rsidRPr="00936DCD">
        <w:rPr>
          <w:rFonts w:ascii="Arial" w:hAnsi="Arial" w:cs="Arial"/>
          <w:sz w:val="22"/>
          <w:szCs w:val="22"/>
          <w:lang w:val="es-ES"/>
        </w:rPr>
        <w:t xml:space="preserve">incluyendo presupuesto y proyecciones de desembolsos; </w:t>
      </w:r>
      <w:r w:rsidR="00033ABA" w:rsidRPr="00936DCD">
        <w:rPr>
          <w:rFonts w:ascii="Arial" w:hAnsi="Arial" w:cs="Arial"/>
          <w:sz w:val="22"/>
          <w:szCs w:val="22"/>
          <w:lang w:val="es-ES"/>
        </w:rPr>
        <w:t>(</w:t>
      </w:r>
      <w:r w:rsidRPr="00936DCD">
        <w:rPr>
          <w:rFonts w:ascii="Arial" w:hAnsi="Arial" w:cs="Arial"/>
          <w:sz w:val="22"/>
          <w:szCs w:val="22"/>
          <w:lang w:val="es-ES"/>
        </w:rPr>
        <w:t>iii</w:t>
      </w:r>
      <w:proofErr w:type="gramStart"/>
      <w:r w:rsidRPr="00936DCD">
        <w:rPr>
          <w:rFonts w:ascii="Arial" w:hAnsi="Arial" w:cs="Arial"/>
          <w:sz w:val="22"/>
          <w:szCs w:val="22"/>
          <w:lang w:val="es-ES"/>
        </w:rPr>
        <w:t>)</w:t>
      </w:r>
      <w:r w:rsidR="00D52CF3">
        <w:rPr>
          <w:rFonts w:ascii="Arial" w:hAnsi="Arial" w:cs="Arial"/>
          <w:sz w:val="22"/>
          <w:szCs w:val="22"/>
          <w:lang w:val="es-ES"/>
        </w:rPr>
        <w:t> </w:t>
      </w:r>
      <w:r w:rsidR="00DE2A82">
        <w:rPr>
          <w:rFonts w:ascii="Arial" w:hAnsi="Arial" w:cs="Arial"/>
          <w:sz w:val="22"/>
          <w:szCs w:val="22"/>
          <w:lang w:val="es-ES"/>
        </w:rPr>
        <w:t xml:space="preserve"> indicadores</w:t>
      </w:r>
      <w:proofErr w:type="gramEnd"/>
      <w:r w:rsidR="00DE2A82">
        <w:rPr>
          <w:rFonts w:ascii="Arial" w:hAnsi="Arial" w:cs="Arial"/>
          <w:sz w:val="22"/>
          <w:szCs w:val="22"/>
          <w:lang w:val="es-ES"/>
        </w:rPr>
        <w:t xml:space="preserve"> con</w:t>
      </w:r>
      <w:r w:rsidRPr="00936DCD">
        <w:rPr>
          <w:rFonts w:ascii="Arial" w:hAnsi="Arial" w:cs="Arial"/>
          <w:sz w:val="22"/>
          <w:szCs w:val="22"/>
          <w:lang w:val="es-ES"/>
        </w:rPr>
        <w:t xml:space="preserve"> metas y resultados </w:t>
      </w:r>
      <w:r w:rsidR="00DE2A82">
        <w:rPr>
          <w:rFonts w:ascii="Arial" w:hAnsi="Arial" w:cs="Arial"/>
          <w:sz w:val="22"/>
          <w:szCs w:val="22"/>
          <w:lang w:val="es-ES"/>
        </w:rPr>
        <w:t>previstos</w:t>
      </w:r>
      <w:r w:rsidRPr="00936DCD">
        <w:rPr>
          <w:rFonts w:ascii="Arial" w:hAnsi="Arial" w:cs="Arial"/>
          <w:sz w:val="22"/>
          <w:szCs w:val="22"/>
          <w:lang w:val="es-ES"/>
        </w:rPr>
        <w:t xml:space="preserve">; </w:t>
      </w:r>
      <w:r w:rsidR="00033ABA" w:rsidRPr="00936DCD">
        <w:rPr>
          <w:rFonts w:ascii="Arial" w:hAnsi="Arial" w:cs="Arial"/>
          <w:sz w:val="22"/>
          <w:szCs w:val="22"/>
          <w:lang w:val="es-ES"/>
        </w:rPr>
        <w:t>(</w:t>
      </w:r>
      <w:r w:rsidRPr="00936DCD">
        <w:rPr>
          <w:rFonts w:ascii="Arial" w:hAnsi="Arial" w:cs="Arial"/>
          <w:sz w:val="22"/>
          <w:szCs w:val="22"/>
          <w:lang w:val="es-ES"/>
        </w:rPr>
        <w:t>iv) indicadores de p</w:t>
      </w:r>
      <w:r w:rsidR="00936DCD" w:rsidRPr="00936DCD">
        <w:rPr>
          <w:rFonts w:ascii="Arial" w:hAnsi="Arial" w:cs="Arial"/>
          <w:sz w:val="22"/>
          <w:szCs w:val="22"/>
          <w:lang w:val="es-ES"/>
        </w:rPr>
        <w:t>roducto</w:t>
      </w:r>
      <w:r w:rsidR="00DE2A82">
        <w:rPr>
          <w:rFonts w:ascii="Arial" w:hAnsi="Arial" w:cs="Arial"/>
          <w:sz w:val="22"/>
          <w:szCs w:val="22"/>
          <w:lang w:val="es-ES"/>
        </w:rPr>
        <w:t>s</w:t>
      </w:r>
      <w:r w:rsidR="00936DCD" w:rsidRPr="00936DCD">
        <w:rPr>
          <w:rFonts w:ascii="Arial" w:hAnsi="Arial" w:cs="Arial"/>
          <w:sz w:val="22"/>
          <w:szCs w:val="22"/>
          <w:lang w:val="es-ES"/>
        </w:rPr>
        <w:t xml:space="preserve"> para cada componente</w:t>
      </w:r>
      <w:r w:rsidRPr="00936DCD">
        <w:rPr>
          <w:rFonts w:ascii="Arial" w:hAnsi="Arial" w:cs="Arial"/>
          <w:sz w:val="22"/>
          <w:szCs w:val="22"/>
          <w:lang w:val="es-ES"/>
        </w:rPr>
        <w:t>, de acuerdo a la Matriz de Resultados y el cronograma de su implementación.</w:t>
      </w:r>
    </w:p>
    <w:p w14:paraId="1ED56BEC" w14:textId="77777777" w:rsidR="00770578" w:rsidRPr="00936DCD" w:rsidRDefault="006D01D1" w:rsidP="003070FB">
      <w:pPr>
        <w:numPr>
          <w:ilvl w:val="1"/>
          <w:numId w:val="12"/>
        </w:numPr>
        <w:spacing w:before="120" w:after="120"/>
        <w:ind w:left="720" w:hanging="720"/>
        <w:jc w:val="both"/>
        <w:rPr>
          <w:rFonts w:ascii="Arial" w:hAnsi="Arial" w:cs="Arial"/>
          <w:sz w:val="22"/>
          <w:szCs w:val="22"/>
          <w:lang w:val="es-ES"/>
        </w:rPr>
      </w:pPr>
      <w:bookmarkStart w:id="6" w:name="_Toc491518991"/>
      <w:r w:rsidRPr="00936DCD">
        <w:rPr>
          <w:rStyle w:val="Heading1Char"/>
          <w:rFonts w:ascii="Arial" w:hAnsi="Arial" w:cs="Arial"/>
          <w:sz w:val="22"/>
          <w:szCs w:val="22"/>
          <w:lang w:val="es-ES"/>
        </w:rPr>
        <w:t>Plan de Adquisiciones (PA).</w:t>
      </w:r>
      <w:bookmarkEnd w:id="6"/>
      <w:r w:rsidRPr="00936DCD">
        <w:rPr>
          <w:rFonts w:ascii="Arial" w:hAnsi="Arial" w:cs="Arial"/>
          <w:sz w:val="22"/>
          <w:szCs w:val="22"/>
          <w:lang w:val="es-ES"/>
        </w:rPr>
        <w:t xml:space="preserve"> Este instrumento tiene por finalidad presentar al Banco y hacer público el detalle de todas las adquisiciones y contrataciones que serán efectuadas en un determinado periodo de ejecución del </w:t>
      </w:r>
      <w:r w:rsidR="00936DCD" w:rsidRPr="00936DCD">
        <w:rPr>
          <w:rFonts w:ascii="Arial" w:hAnsi="Arial" w:cs="Arial"/>
          <w:sz w:val="22"/>
          <w:szCs w:val="22"/>
          <w:lang w:val="es-ES"/>
        </w:rPr>
        <w:t>proyecto</w:t>
      </w:r>
      <w:r w:rsidRPr="00936DCD">
        <w:rPr>
          <w:rFonts w:ascii="Arial" w:hAnsi="Arial" w:cs="Arial"/>
          <w:sz w:val="22"/>
          <w:szCs w:val="22"/>
          <w:lang w:val="es-ES"/>
        </w:rPr>
        <w:t xml:space="preserve">. El PA informa </w:t>
      </w:r>
      <w:r w:rsidRPr="00936DCD">
        <w:rPr>
          <w:rFonts w:ascii="Arial" w:hAnsi="Arial" w:cs="Arial"/>
          <w:sz w:val="22"/>
          <w:szCs w:val="22"/>
          <w:lang w:val="es-ES"/>
        </w:rPr>
        <w:lastRenderedPageBreak/>
        <w:t>sobres las adquisiciones y contratos que se ejecutar</w:t>
      </w:r>
      <w:r w:rsidR="00376CCF">
        <w:rPr>
          <w:rFonts w:ascii="Arial" w:hAnsi="Arial" w:cs="Arial"/>
          <w:sz w:val="22"/>
          <w:szCs w:val="22"/>
          <w:lang w:val="es-ES"/>
        </w:rPr>
        <w:t>á</w:t>
      </w:r>
      <w:r w:rsidRPr="00936DCD">
        <w:rPr>
          <w:rFonts w:ascii="Arial" w:hAnsi="Arial" w:cs="Arial"/>
          <w:sz w:val="22"/>
          <w:szCs w:val="22"/>
          <w:lang w:val="es-ES"/>
        </w:rPr>
        <w:t xml:space="preserve">n de conformidad con las </w:t>
      </w:r>
      <w:r w:rsidR="00376CCF">
        <w:rPr>
          <w:rFonts w:ascii="Arial" w:hAnsi="Arial" w:cs="Arial"/>
          <w:sz w:val="22"/>
          <w:szCs w:val="22"/>
          <w:lang w:val="es-ES"/>
        </w:rPr>
        <w:t>“</w:t>
      </w:r>
      <w:r w:rsidRPr="00936DCD">
        <w:rPr>
          <w:rFonts w:ascii="Arial" w:hAnsi="Arial" w:cs="Arial"/>
          <w:sz w:val="22"/>
          <w:szCs w:val="22"/>
          <w:lang w:val="es-ES"/>
        </w:rPr>
        <w:t xml:space="preserve">Políticas para Adquisiciones de bienes y obras financiadas por el Banco” </w:t>
      </w:r>
      <w:r w:rsidR="00936DCD" w:rsidRPr="00936DCD">
        <w:rPr>
          <w:rFonts w:ascii="Arial" w:hAnsi="Arial" w:cs="Arial"/>
          <w:sz w:val="22"/>
          <w:szCs w:val="22"/>
          <w:lang w:val="es-ES"/>
        </w:rPr>
        <w:br/>
      </w:r>
      <w:r w:rsidRPr="00936DCD">
        <w:rPr>
          <w:rFonts w:ascii="Arial" w:hAnsi="Arial" w:cs="Arial"/>
          <w:sz w:val="22"/>
          <w:szCs w:val="22"/>
          <w:lang w:val="es-ES"/>
        </w:rPr>
        <w:t xml:space="preserve">(GN-2349-9) y las “Políticas para </w:t>
      </w:r>
      <w:r w:rsidR="0040058D">
        <w:rPr>
          <w:rFonts w:ascii="Arial" w:hAnsi="Arial" w:cs="Arial"/>
          <w:sz w:val="22"/>
          <w:szCs w:val="22"/>
          <w:lang w:val="es-ES"/>
        </w:rPr>
        <w:t>l</w:t>
      </w:r>
      <w:r w:rsidRPr="00936DCD">
        <w:rPr>
          <w:rFonts w:ascii="Arial" w:hAnsi="Arial" w:cs="Arial"/>
          <w:sz w:val="22"/>
          <w:szCs w:val="22"/>
          <w:lang w:val="es-ES"/>
        </w:rPr>
        <w:t xml:space="preserve">a </w:t>
      </w:r>
      <w:r w:rsidR="0046086E">
        <w:rPr>
          <w:rFonts w:ascii="Arial" w:hAnsi="Arial" w:cs="Arial"/>
          <w:sz w:val="22"/>
          <w:szCs w:val="22"/>
          <w:lang w:val="es-ES"/>
        </w:rPr>
        <w:t>s</w:t>
      </w:r>
      <w:r w:rsidRPr="00936DCD">
        <w:rPr>
          <w:rFonts w:ascii="Arial" w:hAnsi="Arial" w:cs="Arial"/>
          <w:sz w:val="22"/>
          <w:szCs w:val="22"/>
          <w:lang w:val="es-ES"/>
        </w:rPr>
        <w:t>elección y contratación de consultor</w:t>
      </w:r>
      <w:r w:rsidR="00376CCF">
        <w:rPr>
          <w:rFonts w:ascii="Arial" w:hAnsi="Arial" w:cs="Arial"/>
          <w:sz w:val="22"/>
          <w:szCs w:val="22"/>
          <w:lang w:val="es-ES"/>
        </w:rPr>
        <w:t>e</w:t>
      </w:r>
      <w:r w:rsidRPr="00936DCD">
        <w:rPr>
          <w:rFonts w:ascii="Arial" w:hAnsi="Arial" w:cs="Arial"/>
          <w:sz w:val="22"/>
          <w:szCs w:val="22"/>
          <w:lang w:val="es-ES"/>
        </w:rPr>
        <w:t>s financiadas por el Banco</w:t>
      </w:r>
      <w:r w:rsidR="0046086E">
        <w:rPr>
          <w:rFonts w:ascii="Arial" w:hAnsi="Arial" w:cs="Arial"/>
          <w:sz w:val="22"/>
          <w:szCs w:val="22"/>
          <w:lang w:val="es-ES"/>
        </w:rPr>
        <w:t>”</w:t>
      </w:r>
      <w:r w:rsidRPr="00936DCD">
        <w:rPr>
          <w:rFonts w:ascii="Arial" w:hAnsi="Arial" w:cs="Arial"/>
          <w:sz w:val="22"/>
          <w:szCs w:val="22"/>
          <w:lang w:val="es-ES"/>
        </w:rPr>
        <w:t xml:space="preserve"> (GN-2350-9) de conformidad con lo establecido en el Contrato de Préstamo. El PA debe ser presentado como parte integral de los informes semestrales de seguimiento, para consideración del Banco, y debe ser actualizado anualmente o cuando sea necesario, durante todo el período de ejecución del </w:t>
      </w:r>
      <w:r w:rsidR="00936DCD" w:rsidRPr="00936DCD">
        <w:rPr>
          <w:rFonts w:ascii="Arial" w:hAnsi="Arial" w:cs="Arial"/>
          <w:sz w:val="22"/>
          <w:szCs w:val="22"/>
          <w:lang w:val="es-ES"/>
        </w:rPr>
        <w:t>proyecto</w:t>
      </w:r>
      <w:r w:rsidRPr="00936DCD">
        <w:rPr>
          <w:rFonts w:ascii="Arial" w:hAnsi="Arial" w:cs="Arial"/>
          <w:sz w:val="22"/>
          <w:szCs w:val="22"/>
          <w:lang w:val="es-ES"/>
        </w:rPr>
        <w:t>.</w:t>
      </w:r>
    </w:p>
    <w:p w14:paraId="312DE3D8" w14:textId="77777777" w:rsidR="00770578"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En cuanto al monitoreo del </w:t>
      </w:r>
      <w:r w:rsidR="00936DCD" w:rsidRPr="00936DCD">
        <w:rPr>
          <w:rFonts w:ascii="Arial" w:hAnsi="Arial" w:cs="Arial"/>
          <w:sz w:val="22"/>
          <w:szCs w:val="22"/>
          <w:lang w:val="es-ES"/>
        </w:rPr>
        <w:t>proyecto</w:t>
      </w:r>
      <w:r w:rsidRPr="00936DCD">
        <w:rPr>
          <w:rFonts w:ascii="Arial" w:hAnsi="Arial" w:cs="Arial"/>
          <w:sz w:val="22"/>
          <w:szCs w:val="22"/>
          <w:lang w:val="es-ES"/>
        </w:rPr>
        <w:t xml:space="preserve">, </w:t>
      </w:r>
      <w:r w:rsidRPr="00AC6A91">
        <w:rPr>
          <w:rFonts w:ascii="Arial" w:hAnsi="Arial" w:cs="Arial"/>
          <w:b/>
          <w:sz w:val="22"/>
          <w:szCs w:val="22"/>
          <w:lang w:val="es-ES"/>
        </w:rPr>
        <w:t>los principales medios de verificación corresponden a documentos ad</w:t>
      </w:r>
      <w:r w:rsidR="00AD45B5" w:rsidRPr="00AC6A91">
        <w:rPr>
          <w:rFonts w:ascii="Arial" w:hAnsi="Arial" w:cs="Arial"/>
          <w:b/>
          <w:sz w:val="22"/>
          <w:szCs w:val="22"/>
          <w:lang w:val="es-ES"/>
        </w:rPr>
        <w:t>ministrativos y contractuales del MEER</w:t>
      </w:r>
      <w:r w:rsidRPr="00936DCD">
        <w:rPr>
          <w:rFonts w:ascii="Arial" w:hAnsi="Arial" w:cs="Arial"/>
          <w:sz w:val="22"/>
          <w:szCs w:val="22"/>
          <w:lang w:val="es-ES"/>
        </w:rPr>
        <w:t xml:space="preserve">, a saber: </w:t>
      </w:r>
      <w:r w:rsidR="00393423" w:rsidRPr="00936DCD">
        <w:rPr>
          <w:rFonts w:ascii="Arial" w:hAnsi="Arial" w:cs="Arial"/>
          <w:sz w:val="22"/>
          <w:szCs w:val="22"/>
          <w:lang w:val="es-ES"/>
        </w:rPr>
        <w:t>(</w:t>
      </w:r>
      <w:r w:rsidRPr="00936DCD">
        <w:rPr>
          <w:rFonts w:ascii="Arial" w:hAnsi="Arial" w:cs="Arial"/>
          <w:sz w:val="22"/>
          <w:szCs w:val="22"/>
          <w:lang w:val="es-ES"/>
        </w:rPr>
        <w:t xml:space="preserve">i) </w:t>
      </w:r>
      <w:r w:rsidR="0046086E">
        <w:rPr>
          <w:rFonts w:ascii="Arial" w:hAnsi="Arial" w:cs="Arial"/>
          <w:sz w:val="22"/>
          <w:szCs w:val="22"/>
        </w:rPr>
        <w:t>informes semestrales de avance de ejecución</w:t>
      </w:r>
      <w:r w:rsidR="00017FB8" w:rsidRPr="00936DCD">
        <w:rPr>
          <w:rFonts w:ascii="Arial" w:hAnsi="Arial" w:cs="Arial"/>
          <w:sz w:val="22"/>
          <w:szCs w:val="22"/>
          <w:lang w:val="es-ES"/>
        </w:rPr>
        <w:t xml:space="preserve">, </w:t>
      </w:r>
      <w:r w:rsidR="00393423" w:rsidRPr="00936DCD">
        <w:rPr>
          <w:rFonts w:ascii="Arial" w:hAnsi="Arial" w:cs="Arial"/>
          <w:sz w:val="22"/>
          <w:szCs w:val="22"/>
          <w:lang w:val="es-ES"/>
        </w:rPr>
        <w:t>(</w:t>
      </w:r>
      <w:r w:rsidR="00CB584F" w:rsidRPr="00936DCD">
        <w:rPr>
          <w:rFonts w:ascii="Arial" w:hAnsi="Arial" w:cs="Arial"/>
          <w:sz w:val="22"/>
          <w:szCs w:val="22"/>
          <w:lang w:val="es-ES"/>
        </w:rPr>
        <w:t xml:space="preserve">ii) </w:t>
      </w:r>
      <w:r w:rsidR="00017FB8" w:rsidRPr="00936DCD">
        <w:rPr>
          <w:rFonts w:ascii="Arial" w:hAnsi="Arial" w:cs="Arial"/>
          <w:sz w:val="22"/>
          <w:szCs w:val="22"/>
          <w:lang w:val="es-ES"/>
        </w:rPr>
        <w:t xml:space="preserve">informe de </w:t>
      </w:r>
      <w:r w:rsidR="00393423" w:rsidRPr="00936DCD">
        <w:rPr>
          <w:rFonts w:ascii="Arial" w:hAnsi="Arial" w:cs="Arial"/>
          <w:sz w:val="22"/>
          <w:szCs w:val="22"/>
          <w:lang w:val="es-ES"/>
        </w:rPr>
        <w:t>evaluación</w:t>
      </w:r>
      <w:r w:rsidR="00017FB8" w:rsidRPr="00936DCD">
        <w:rPr>
          <w:rFonts w:ascii="Arial" w:hAnsi="Arial" w:cs="Arial"/>
          <w:sz w:val="22"/>
          <w:szCs w:val="22"/>
          <w:lang w:val="es-ES"/>
        </w:rPr>
        <w:t xml:space="preserve"> de medio término, </w:t>
      </w:r>
      <w:r w:rsidR="00393423" w:rsidRPr="00936DCD">
        <w:rPr>
          <w:rFonts w:ascii="Arial" w:hAnsi="Arial" w:cs="Arial"/>
          <w:sz w:val="22"/>
          <w:szCs w:val="22"/>
          <w:lang w:val="es-ES"/>
        </w:rPr>
        <w:t>(</w:t>
      </w:r>
      <w:r w:rsidR="0046086E">
        <w:rPr>
          <w:rFonts w:ascii="Arial" w:hAnsi="Arial" w:cs="Arial"/>
          <w:sz w:val="22"/>
          <w:szCs w:val="22"/>
          <w:lang w:val="es-ES"/>
        </w:rPr>
        <w:t>iii</w:t>
      </w:r>
      <w:r w:rsidR="00CB584F" w:rsidRPr="00936DCD">
        <w:rPr>
          <w:rFonts w:ascii="Arial" w:hAnsi="Arial" w:cs="Arial"/>
          <w:sz w:val="22"/>
          <w:szCs w:val="22"/>
          <w:lang w:val="es-ES"/>
        </w:rPr>
        <w:t xml:space="preserve">) </w:t>
      </w:r>
      <w:r w:rsidR="00393423" w:rsidRPr="00936DCD">
        <w:rPr>
          <w:rFonts w:ascii="Arial" w:hAnsi="Arial" w:cs="Arial"/>
          <w:sz w:val="22"/>
          <w:szCs w:val="22"/>
          <w:lang w:val="es-ES"/>
        </w:rPr>
        <w:t>i</w:t>
      </w:r>
      <w:r w:rsidR="00017FB8" w:rsidRPr="00936DCD">
        <w:rPr>
          <w:rFonts w:ascii="Arial" w:hAnsi="Arial" w:cs="Arial"/>
          <w:sz w:val="22"/>
          <w:szCs w:val="22"/>
          <w:lang w:val="es-ES"/>
        </w:rPr>
        <w:t xml:space="preserve">nformes de </w:t>
      </w:r>
      <w:r w:rsidR="00CB584F" w:rsidRPr="00936DCD">
        <w:rPr>
          <w:rFonts w:ascii="Arial" w:hAnsi="Arial" w:cs="Arial"/>
          <w:sz w:val="22"/>
          <w:szCs w:val="22"/>
          <w:lang w:val="es-ES"/>
        </w:rPr>
        <w:t xml:space="preserve">avance físico y financiero de los proyectos </w:t>
      </w:r>
      <w:r w:rsidR="0046086E">
        <w:rPr>
          <w:rFonts w:ascii="Arial" w:hAnsi="Arial" w:cs="Arial"/>
          <w:sz w:val="22"/>
          <w:szCs w:val="22"/>
          <w:lang w:val="es-ES"/>
        </w:rPr>
        <w:t>ejecutados</w:t>
      </w:r>
      <w:r w:rsidR="0046086E" w:rsidRPr="00936DCD">
        <w:rPr>
          <w:rFonts w:ascii="Arial" w:hAnsi="Arial" w:cs="Arial"/>
          <w:sz w:val="22"/>
          <w:szCs w:val="22"/>
          <w:lang w:val="es-ES"/>
        </w:rPr>
        <w:t xml:space="preserve"> </w:t>
      </w:r>
      <w:r w:rsidR="00CB584F" w:rsidRPr="00936DCD">
        <w:rPr>
          <w:rFonts w:ascii="Arial" w:hAnsi="Arial" w:cs="Arial"/>
          <w:sz w:val="22"/>
          <w:szCs w:val="22"/>
          <w:lang w:val="es-ES"/>
        </w:rPr>
        <w:t xml:space="preserve">por las </w:t>
      </w:r>
      <w:proofErr w:type="spellStart"/>
      <w:r w:rsidR="00CB584F" w:rsidRPr="00936DCD">
        <w:rPr>
          <w:rFonts w:ascii="Arial" w:hAnsi="Arial" w:cs="Arial"/>
          <w:sz w:val="22"/>
          <w:szCs w:val="22"/>
          <w:lang w:val="es-ES"/>
        </w:rPr>
        <w:t>EEDs</w:t>
      </w:r>
      <w:proofErr w:type="spellEnd"/>
      <w:r w:rsidR="00376CCF">
        <w:rPr>
          <w:rFonts w:ascii="Arial" w:hAnsi="Arial" w:cs="Arial"/>
          <w:sz w:val="22"/>
          <w:szCs w:val="22"/>
          <w:lang w:val="es-ES"/>
        </w:rPr>
        <w:t xml:space="preserve"> y por CELEC EP-</w:t>
      </w:r>
      <w:proofErr w:type="spellStart"/>
      <w:r w:rsidR="00376CCF">
        <w:rPr>
          <w:rFonts w:ascii="Arial" w:hAnsi="Arial" w:cs="Arial"/>
          <w:sz w:val="22"/>
          <w:szCs w:val="22"/>
          <w:lang w:val="es-ES"/>
        </w:rPr>
        <w:t>Transelectric</w:t>
      </w:r>
      <w:proofErr w:type="spellEnd"/>
      <w:r w:rsidR="00CB584F" w:rsidRPr="00936DCD">
        <w:rPr>
          <w:rFonts w:ascii="Arial" w:hAnsi="Arial" w:cs="Arial"/>
          <w:sz w:val="22"/>
          <w:szCs w:val="22"/>
          <w:lang w:val="es-ES"/>
        </w:rPr>
        <w:t xml:space="preserve">. </w:t>
      </w:r>
    </w:p>
    <w:p w14:paraId="3C363424" w14:textId="77777777" w:rsidR="00AD45B5" w:rsidRPr="00936DCD" w:rsidRDefault="00AD45B5"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El </w:t>
      </w:r>
      <w:r w:rsidR="006D01D1" w:rsidRPr="00936DCD">
        <w:rPr>
          <w:rFonts w:ascii="Arial" w:hAnsi="Arial" w:cs="Arial"/>
          <w:sz w:val="22"/>
          <w:szCs w:val="22"/>
          <w:lang w:val="es-ES"/>
        </w:rPr>
        <w:t xml:space="preserve">Equipo de Proyecto, realizará </w:t>
      </w:r>
      <w:r w:rsidR="006D01D1" w:rsidRPr="00936DCD">
        <w:rPr>
          <w:rFonts w:ascii="Arial" w:hAnsi="Arial" w:cs="Arial"/>
          <w:b/>
          <w:sz w:val="22"/>
          <w:szCs w:val="22"/>
          <w:lang w:val="es-ES"/>
        </w:rPr>
        <w:t>Visitas de Inspección</w:t>
      </w:r>
      <w:r w:rsidR="006D01D1" w:rsidRPr="00936DCD">
        <w:rPr>
          <w:rFonts w:ascii="Arial" w:hAnsi="Arial" w:cs="Arial"/>
          <w:sz w:val="22"/>
          <w:szCs w:val="22"/>
          <w:lang w:val="es-ES"/>
        </w:rPr>
        <w:t xml:space="preserve"> anuales con la finalidad de monitorear las actividades del </w:t>
      </w:r>
      <w:r w:rsidR="00936DCD" w:rsidRPr="00936DCD">
        <w:rPr>
          <w:rFonts w:ascii="Arial" w:hAnsi="Arial" w:cs="Arial"/>
          <w:sz w:val="22"/>
          <w:szCs w:val="22"/>
          <w:lang w:val="es-ES"/>
        </w:rPr>
        <w:t>proyecto</w:t>
      </w:r>
      <w:r w:rsidR="006D01D1" w:rsidRPr="00936DCD">
        <w:rPr>
          <w:rFonts w:ascii="Arial" w:hAnsi="Arial" w:cs="Arial"/>
          <w:sz w:val="22"/>
          <w:szCs w:val="22"/>
          <w:lang w:val="es-ES"/>
        </w:rPr>
        <w:t xml:space="preserve">. También se </w:t>
      </w:r>
      <w:r w:rsidR="006D01D1" w:rsidRPr="007D5ACA">
        <w:rPr>
          <w:rFonts w:ascii="Arial" w:hAnsi="Arial" w:cs="Arial"/>
          <w:sz w:val="22"/>
          <w:szCs w:val="22"/>
          <w:lang w:val="es-ES"/>
        </w:rPr>
        <w:t>apoyará de Misiones de Administración</w:t>
      </w:r>
      <w:r w:rsidR="006D01D1" w:rsidRPr="00FF5B79">
        <w:rPr>
          <w:rFonts w:ascii="Arial" w:hAnsi="Arial" w:cs="Arial"/>
          <w:sz w:val="22"/>
          <w:szCs w:val="22"/>
          <w:lang w:val="es-ES"/>
        </w:rPr>
        <w:t xml:space="preserve"> anuales con el objetivo de analizar los avances d</w:t>
      </w:r>
      <w:r w:rsidR="006D01D1" w:rsidRPr="00936DCD">
        <w:rPr>
          <w:rFonts w:ascii="Arial" w:hAnsi="Arial" w:cs="Arial"/>
          <w:sz w:val="22"/>
          <w:szCs w:val="22"/>
          <w:lang w:val="es-ES"/>
        </w:rPr>
        <w:t xml:space="preserve">el </w:t>
      </w:r>
      <w:r w:rsidR="00936DCD" w:rsidRPr="00936DCD">
        <w:rPr>
          <w:rFonts w:ascii="Arial" w:hAnsi="Arial" w:cs="Arial"/>
          <w:sz w:val="22"/>
          <w:szCs w:val="22"/>
          <w:lang w:val="es-ES"/>
        </w:rPr>
        <w:t>proyecto</w:t>
      </w:r>
      <w:r w:rsidR="006D01D1" w:rsidRPr="00936DCD">
        <w:rPr>
          <w:rFonts w:ascii="Arial" w:hAnsi="Arial" w:cs="Arial"/>
          <w:sz w:val="22"/>
          <w:szCs w:val="22"/>
          <w:lang w:val="es-ES"/>
        </w:rPr>
        <w:t xml:space="preserve"> y tratar temas específicos identificados. </w:t>
      </w:r>
    </w:p>
    <w:p w14:paraId="714A1F37" w14:textId="77777777" w:rsidR="009E7B66"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Finalmente, durante</w:t>
      </w:r>
      <w:r w:rsidR="00936DCD" w:rsidRPr="00936DCD">
        <w:rPr>
          <w:rFonts w:ascii="Arial" w:hAnsi="Arial" w:cs="Arial"/>
          <w:sz w:val="22"/>
          <w:szCs w:val="22"/>
          <w:lang w:val="es-ES"/>
        </w:rPr>
        <w:t xml:space="preserve"> la ejecución del proyecto,</w:t>
      </w:r>
      <w:r w:rsidR="00033ABA" w:rsidRPr="00936DCD">
        <w:rPr>
          <w:rFonts w:ascii="Arial" w:hAnsi="Arial" w:cs="Arial"/>
          <w:sz w:val="22"/>
          <w:szCs w:val="22"/>
          <w:lang w:val="es-ES"/>
        </w:rPr>
        <w:t xml:space="preserve"> la UG</w:t>
      </w:r>
      <w:r w:rsidRPr="00936DCD">
        <w:rPr>
          <w:rFonts w:ascii="Arial" w:hAnsi="Arial" w:cs="Arial"/>
          <w:sz w:val="22"/>
          <w:szCs w:val="22"/>
          <w:lang w:val="es-ES"/>
        </w:rPr>
        <w:t xml:space="preserve">P presentará anualmente al Banco los </w:t>
      </w:r>
      <w:r w:rsidR="008B7455">
        <w:rPr>
          <w:rFonts w:ascii="Arial" w:hAnsi="Arial" w:cs="Arial"/>
          <w:sz w:val="22"/>
          <w:szCs w:val="22"/>
          <w:lang w:val="es-ES"/>
        </w:rPr>
        <w:t xml:space="preserve">reportes </w:t>
      </w:r>
      <w:r w:rsidRPr="00936DCD">
        <w:rPr>
          <w:rFonts w:ascii="Arial" w:hAnsi="Arial" w:cs="Arial"/>
          <w:sz w:val="22"/>
          <w:szCs w:val="22"/>
          <w:lang w:val="es-ES"/>
        </w:rPr>
        <w:t xml:space="preserve">financieros </w:t>
      </w:r>
      <w:r w:rsidR="008B7455">
        <w:rPr>
          <w:rFonts w:ascii="Arial" w:hAnsi="Arial" w:cs="Arial"/>
          <w:sz w:val="22"/>
          <w:szCs w:val="22"/>
          <w:lang w:val="es-ES"/>
        </w:rPr>
        <w:t xml:space="preserve">auditados </w:t>
      </w:r>
      <w:r w:rsidRPr="00936DCD">
        <w:rPr>
          <w:rFonts w:ascii="Arial" w:hAnsi="Arial" w:cs="Arial"/>
          <w:sz w:val="22"/>
          <w:szCs w:val="22"/>
          <w:lang w:val="es-ES"/>
        </w:rPr>
        <w:t xml:space="preserve">del </w:t>
      </w:r>
      <w:r w:rsidR="00936DCD" w:rsidRPr="00936DCD">
        <w:rPr>
          <w:rFonts w:ascii="Arial" w:hAnsi="Arial" w:cs="Arial"/>
          <w:sz w:val="22"/>
          <w:szCs w:val="22"/>
          <w:lang w:val="es-ES"/>
        </w:rPr>
        <w:t>proyecto</w:t>
      </w:r>
      <w:r w:rsidR="008B7455">
        <w:rPr>
          <w:rFonts w:ascii="Arial" w:hAnsi="Arial" w:cs="Arial"/>
          <w:sz w:val="22"/>
          <w:szCs w:val="22"/>
          <w:lang w:val="es-ES"/>
        </w:rPr>
        <w:t>.</w:t>
      </w:r>
      <w:r w:rsidRPr="00936DCD">
        <w:rPr>
          <w:rFonts w:ascii="Arial" w:hAnsi="Arial" w:cs="Arial"/>
          <w:sz w:val="22"/>
          <w:szCs w:val="22"/>
          <w:lang w:val="es-ES"/>
        </w:rPr>
        <w:t xml:space="preserve"> </w:t>
      </w:r>
      <w:r w:rsidR="008B7455">
        <w:rPr>
          <w:rFonts w:ascii="Arial" w:hAnsi="Arial" w:cs="Arial"/>
          <w:sz w:val="22"/>
          <w:szCs w:val="22"/>
          <w:lang w:val="es-ES"/>
        </w:rPr>
        <w:t>P</w:t>
      </w:r>
      <w:r w:rsidRPr="00936DCD">
        <w:rPr>
          <w:rFonts w:ascii="Arial" w:hAnsi="Arial" w:cs="Arial"/>
          <w:sz w:val="22"/>
          <w:szCs w:val="22"/>
          <w:lang w:val="es-ES"/>
        </w:rPr>
        <w:t xml:space="preserve">ara </w:t>
      </w:r>
      <w:r w:rsidR="008B7455">
        <w:rPr>
          <w:rFonts w:ascii="Arial" w:hAnsi="Arial" w:cs="Arial"/>
          <w:sz w:val="22"/>
          <w:szCs w:val="22"/>
          <w:lang w:val="es-ES"/>
        </w:rPr>
        <w:t>el efecto contratará</w:t>
      </w:r>
      <w:r w:rsidRPr="00936DCD">
        <w:rPr>
          <w:rFonts w:ascii="Arial" w:hAnsi="Arial" w:cs="Arial"/>
          <w:sz w:val="22"/>
          <w:szCs w:val="22"/>
          <w:lang w:val="es-ES"/>
        </w:rPr>
        <w:t xml:space="preserve"> la </w:t>
      </w:r>
      <w:r w:rsidRPr="00936DCD">
        <w:rPr>
          <w:rFonts w:ascii="Arial" w:hAnsi="Arial" w:cs="Arial"/>
          <w:b/>
          <w:sz w:val="22"/>
          <w:szCs w:val="22"/>
          <w:lang w:val="es-ES"/>
        </w:rPr>
        <w:t>Auditor</w:t>
      </w:r>
      <w:r w:rsidR="00376CCF">
        <w:rPr>
          <w:rFonts w:ascii="Arial" w:hAnsi="Arial" w:cs="Arial"/>
          <w:b/>
          <w:sz w:val="22"/>
          <w:szCs w:val="22"/>
          <w:lang w:val="es-ES"/>
        </w:rPr>
        <w:t>í</w:t>
      </w:r>
      <w:r w:rsidRPr="00936DCD">
        <w:rPr>
          <w:rFonts w:ascii="Arial" w:hAnsi="Arial" w:cs="Arial"/>
          <w:b/>
          <w:sz w:val="22"/>
          <w:szCs w:val="22"/>
          <w:lang w:val="es-ES"/>
        </w:rPr>
        <w:t>a Financiera</w:t>
      </w:r>
      <w:r w:rsidRPr="00936DCD">
        <w:rPr>
          <w:rFonts w:ascii="Arial" w:hAnsi="Arial" w:cs="Arial"/>
          <w:sz w:val="22"/>
          <w:szCs w:val="22"/>
          <w:lang w:val="es-ES"/>
        </w:rPr>
        <w:t xml:space="preserve"> correspondiente, en los términos establecidos en las Condiciones Generales del Contrato de Préstamo.</w:t>
      </w:r>
    </w:p>
    <w:p w14:paraId="2CFC6D42" w14:textId="77777777" w:rsidR="001B5186" w:rsidRPr="003070FB" w:rsidRDefault="006D01D1" w:rsidP="007864E2">
      <w:pPr>
        <w:spacing w:before="120" w:after="120"/>
        <w:jc w:val="both"/>
        <w:rPr>
          <w:rStyle w:val="Heading1Char"/>
          <w:rFonts w:ascii="Arial" w:hAnsi="Arial" w:cs="Arial"/>
          <w:sz w:val="22"/>
          <w:szCs w:val="22"/>
          <w:lang w:val="es-ES"/>
        </w:rPr>
      </w:pPr>
      <w:bookmarkStart w:id="7" w:name="_Toc491518992"/>
      <w:r w:rsidRPr="003070FB">
        <w:rPr>
          <w:rStyle w:val="Heading1Char"/>
          <w:rFonts w:ascii="Arial" w:hAnsi="Arial" w:cs="Arial"/>
          <w:sz w:val="22"/>
          <w:szCs w:val="22"/>
          <w:lang w:val="es-ES"/>
        </w:rPr>
        <w:t>Presentación de Informes</w:t>
      </w:r>
      <w:bookmarkEnd w:id="7"/>
      <w:r w:rsidRPr="003070FB">
        <w:rPr>
          <w:rStyle w:val="Heading1Char"/>
          <w:rFonts w:ascii="Arial" w:hAnsi="Arial" w:cs="Arial"/>
          <w:sz w:val="22"/>
          <w:szCs w:val="22"/>
          <w:lang w:val="es-ES"/>
        </w:rPr>
        <w:t xml:space="preserve"> </w:t>
      </w:r>
    </w:p>
    <w:p w14:paraId="4765E34B" w14:textId="3100B725" w:rsidR="001718B2"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Durante la ejecución del programa se </w:t>
      </w:r>
      <w:r w:rsidR="00D85262" w:rsidRPr="00936DCD">
        <w:rPr>
          <w:rFonts w:ascii="Arial" w:hAnsi="Arial" w:cs="Arial"/>
          <w:sz w:val="22"/>
          <w:szCs w:val="22"/>
          <w:lang w:val="es-ES"/>
        </w:rPr>
        <w:t>prevé</w:t>
      </w:r>
      <w:r w:rsidRPr="00936DCD">
        <w:rPr>
          <w:rFonts w:ascii="Arial" w:hAnsi="Arial" w:cs="Arial"/>
          <w:sz w:val="22"/>
          <w:szCs w:val="22"/>
          <w:lang w:val="es-ES"/>
        </w:rPr>
        <w:t xml:space="preserve"> la entrega de </w:t>
      </w:r>
      <w:r w:rsidRPr="00936DCD">
        <w:rPr>
          <w:rFonts w:ascii="Arial" w:hAnsi="Arial" w:cs="Arial"/>
          <w:b/>
          <w:sz w:val="22"/>
          <w:szCs w:val="22"/>
          <w:lang w:val="es-ES"/>
        </w:rPr>
        <w:t>Informes Semestrales</w:t>
      </w:r>
      <w:r w:rsidRPr="00936DCD">
        <w:rPr>
          <w:rFonts w:ascii="Arial" w:hAnsi="Arial" w:cs="Arial"/>
          <w:sz w:val="22"/>
          <w:szCs w:val="22"/>
          <w:lang w:val="es-ES"/>
        </w:rPr>
        <w:t xml:space="preserve"> para conocer el avance de</w:t>
      </w:r>
      <w:r w:rsidR="00AD45B5" w:rsidRPr="00936DCD">
        <w:rPr>
          <w:rFonts w:ascii="Arial" w:hAnsi="Arial" w:cs="Arial"/>
          <w:sz w:val="22"/>
          <w:szCs w:val="22"/>
          <w:lang w:val="es-ES"/>
        </w:rPr>
        <w:t xml:space="preserve">l </w:t>
      </w:r>
      <w:r w:rsidR="00936DCD" w:rsidRPr="00936DCD">
        <w:rPr>
          <w:rFonts w:ascii="Arial" w:hAnsi="Arial" w:cs="Arial"/>
          <w:sz w:val="22"/>
          <w:szCs w:val="22"/>
          <w:lang w:val="es-ES"/>
        </w:rPr>
        <w:t>proyecto</w:t>
      </w:r>
      <w:r w:rsidRPr="00936DCD">
        <w:rPr>
          <w:rFonts w:ascii="Arial" w:hAnsi="Arial" w:cs="Arial"/>
          <w:sz w:val="22"/>
          <w:szCs w:val="22"/>
          <w:lang w:val="es-ES"/>
        </w:rPr>
        <w:t>. Dichos inf</w:t>
      </w:r>
      <w:r w:rsidR="00033ABA" w:rsidRPr="00936DCD">
        <w:rPr>
          <w:rFonts w:ascii="Arial" w:hAnsi="Arial" w:cs="Arial"/>
          <w:sz w:val="22"/>
          <w:szCs w:val="22"/>
          <w:lang w:val="es-ES"/>
        </w:rPr>
        <w:t xml:space="preserve">ormes serán elaborados </w:t>
      </w:r>
      <w:r w:rsidR="00033ABA" w:rsidRPr="007D5ACA">
        <w:rPr>
          <w:rFonts w:ascii="Arial" w:hAnsi="Arial" w:cs="Arial"/>
          <w:sz w:val="22"/>
          <w:szCs w:val="22"/>
          <w:lang w:val="es-ES"/>
        </w:rPr>
        <w:t>por la UG</w:t>
      </w:r>
      <w:r w:rsidRPr="007D5ACA">
        <w:rPr>
          <w:rFonts w:ascii="Arial" w:hAnsi="Arial" w:cs="Arial"/>
          <w:sz w:val="22"/>
          <w:szCs w:val="22"/>
          <w:lang w:val="es-ES"/>
        </w:rPr>
        <w:t xml:space="preserve">P y entregados a la División de </w:t>
      </w:r>
      <w:r w:rsidR="00E278F0" w:rsidRPr="007D5ACA">
        <w:rPr>
          <w:rFonts w:ascii="Arial" w:hAnsi="Arial" w:cs="Arial"/>
          <w:sz w:val="22"/>
          <w:szCs w:val="22"/>
          <w:lang w:val="es-ES"/>
        </w:rPr>
        <w:t>Energía</w:t>
      </w:r>
      <w:r w:rsidRPr="007D5ACA">
        <w:rPr>
          <w:rFonts w:ascii="Arial" w:hAnsi="Arial" w:cs="Arial"/>
          <w:sz w:val="22"/>
          <w:szCs w:val="22"/>
          <w:lang w:val="es-ES"/>
        </w:rPr>
        <w:t xml:space="preserve"> del BID, a través del Jefe de Equipo, a más tardar </w:t>
      </w:r>
      <w:del w:id="8" w:author="Cardenas Valero, Juan Carlos" w:date="2017-09-22T14:38:00Z">
        <w:r w:rsidR="000B69FD" w:rsidRPr="008B491D" w:rsidDel="00CD5355">
          <w:rPr>
            <w:rFonts w:ascii="Arial" w:hAnsi="Arial" w:cs="Arial"/>
            <w:sz w:val="22"/>
            <w:szCs w:val="22"/>
            <w:lang w:val="es-ES"/>
          </w:rPr>
          <w:delText>45</w:delText>
        </w:r>
        <w:r w:rsidRPr="007D5ACA" w:rsidDel="00CD5355">
          <w:rPr>
            <w:rFonts w:ascii="Arial" w:hAnsi="Arial" w:cs="Arial"/>
            <w:sz w:val="22"/>
            <w:szCs w:val="22"/>
            <w:lang w:val="es-ES"/>
          </w:rPr>
          <w:delText xml:space="preserve"> </w:delText>
        </w:r>
      </w:del>
      <w:ins w:id="9" w:author="Cardenas Valero, Juan Carlos" w:date="2017-09-22T14:38:00Z">
        <w:r w:rsidR="00CD5355">
          <w:rPr>
            <w:rFonts w:ascii="Arial" w:hAnsi="Arial" w:cs="Arial"/>
            <w:sz w:val="22"/>
            <w:szCs w:val="22"/>
            <w:lang w:val="es-ES"/>
          </w:rPr>
          <w:t>60</w:t>
        </w:r>
        <w:r w:rsidR="00CD5355" w:rsidRPr="007D5ACA">
          <w:rPr>
            <w:rFonts w:ascii="Arial" w:hAnsi="Arial" w:cs="Arial"/>
            <w:sz w:val="22"/>
            <w:szCs w:val="22"/>
            <w:lang w:val="es-ES"/>
          </w:rPr>
          <w:t xml:space="preserve"> </w:t>
        </w:r>
      </w:ins>
      <w:r w:rsidRPr="007D5ACA">
        <w:rPr>
          <w:rFonts w:ascii="Arial" w:hAnsi="Arial" w:cs="Arial"/>
          <w:sz w:val="22"/>
          <w:szCs w:val="22"/>
          <w:lang w:val="es-ES"/>
        </w:rPr>
        <w:t xml:space="preserve">días posteriores al cierre </w:t>
      </w:r>
      <w:r w:rsidR="002D5027" w:rsidRPr="007D5ACA">
        <w:rPr>
          <w:rFonts w:ascii="Arial" w:hAnsi="Arial" w:cs="Arial"/>
          <w:sz w:val="22"/>
          <w:szCs w:val="22"/>
          <w:lang w:val="es-ES"/>
        </w:rPr>
        <w:t>de cada semestre e incluye la actualización</w:t>
      </w:r>
      <w:r w:rsidR="002D5027" w:rsidRPr="00936DCD">
        <w:rPr>
          <w:rFonts w:ascii="Arial" w:hAnsi="Arial" w:cs="Arial"/>
          <w:sz w:val="22"/>
          <w:szCs w:val="22"/>
          <w:lang w:val="es-ES"/>
        </w:rPr>
        <w:t xml:space="preserve"> de la matriz de riesgo</w:t>
      </w:r>
      <w:r w:rsidRPr="00936DCD">
        <w:rPr>
          <w:rFonts w:ascii="Arial" w:hAnsi="Arial" w:cs="Arial"/>
          <w:sz w:val="22"/>
          <w:szCs w:val="22"/>
          <w:lang w:val="es-ES"/>
        </w:rPr>
        <w:t xml:space="preserve">. </w:t>
      </w:r>
    </w:p>
    <w:p w14:paraId="1D859FB4" w14:textId="77777777" w:rsidR="00AD45B5"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Este informe tiene por finalidad presentar al Banco los resultados alcanzados en la ejecución del </w:t>
      </w:r>
      <w:r w:rsidR="00DE2A82">
        <w:rPr>
          <w:rFonts w:ascii="Arial" w:hAnsi="Arial" w:cs="Arial"/>
          <w:sz w:val="22"/>
          <w:szCs w:val="22"/>
          <w:lang w:val="es-ES"/>
        </w:rPr>
        <w:t xml:space="preserve">PEP </w:t>
      </w:r>
      <w:r w:rsidRPr="00936DCD">
        <w:rPr>
          <w:rFonts w:ascii="Arial" w:hAnsi="Arial" w:cs="Arial"/>
          <w:sz w:val="22"/>
          <w:szCs w:val="22"/>
          <w:lang w:val="es-ES"/>
        </w:rPr>
        <w:t xml:space="preserve">y </w:t>
      </w:r>
      <w:r w:rsidR="00DE2A82">
        <w:rPr>
          <w:rFonts w:ascii="Arial" w:hAnsi="Arial" w:cs="Arial"/>
          <w:sz w:val="22"/>
          <w:szCs w:val="22"/>
          <w:lang w:val="es-ES"/>
        </w:rPr>
        <w:t xml:space="preserve">el </w:t>
      </w:r>
      <w:r w:rsidRPr="00936DCD">
        <w:rPr>
          <w:rFonts w:ascii="Arial" w:hAnsi="Arial" w:cs="Arial"/>
          <w:sz w:val="22"/>
          <w:szCs w:val="22"/>
          <w:lang w:val="es-ES"/>
        </w:rPr>
        <w:t>PA, así como informar sobre el estado de ejecución de los contratos y programa de</w:t>
      </w:r>
      <w:r w:rsidR="00033ABA" w:rsidRPr="00936DCD">
        <w:rPr>
          <w:rFonts w:ascii="Arial" w:hAnsi="Arial" w:cs="Arial"/>
          <w:sz w:val="22"/>
          <w:szCs w:val="22"/>
          <w:lang w:val="es-ES"/>
        </w:rPr>
        <w:t xml:space="preserve"> inversiones del </w:t>
      </w:r>
      <w:r w:rsidR="00936DCD" w:rsidRPr="00936DCD">
        <w:rPr>
          <w:rFonts w:ascii="Arial" w:hAnsi="Arial" w:cs="Arial"/>
          <w:sz w:val="22"/>
          <w:szCs w:val="22"/>
          <w:lang w:val="es-ES"/>
        </w:rPr>
        <w:t>proyecto</w:t>
      </w:r>
      <w:r w:rsidR="00033ABA" w:rsidRPr="00936DCD">
        <w:rPr>
          <w:rFonts w:ascii="Arial" w:hAnsi="Arial" w:cs="Arial"/>
          <w:sz w:val="22"/>
          <w:szCs w:val="22"/>
          <w:lang w:val="es-ES"/>
        </w:rPr>
        <w:t>. La UG</w:t>
      </w:r>
      <w:r w:rsidRPr="00936DCD">
        <w:rPr>
          <w:rFonts w:ascii="Arial" w:hAnsi="Arial" w:cs="Arial"/>
          <w:sz w:val="22"/>
          <w:szCs w:val="22"/>
          <w:lang w:val="es-ES"/>
        </w:rPr>
        <w:t xml:space="preserve">P deberá presentar al Banco informes de avance semestrales, indicando los avances logrados en cada uno de los componentes y en el desempeño global del </w:t>
      </w:r>
      <w:r w:rsidR="00936DCD" w:rsidRPr="00936DCD">
        <w:rPr>
          <w:rFonts w:ascii="Arial" w:hAnsi="Arial" w:cs="Arial"/>
          <w:sz w:val="22"/>
          <w:szCs w:val="22"/>
          <w:lang w:val="es-ES"/>
        </w:rPr>
        <w:t>proyecto</w:t>
      </w:r>
      <w:r w:rsidRPr="00936DCD">
        <w:rPr>
          <w:rFonts w:ascii="Arial" w:hAnsi="Arial" w:cs="Arial"/>
          <w:sz w:val="22"/>
          <w:szCs w:val="22"/>
          <w:lang w:val="es-ES"/>
        </w:rPr>
        <w:t xml:space="preserve">, en base a los indicadores acordados bajo la Matriz de Resultados. </w:t>
      </w:r>
    </w:p>
    <w:p w14:paraId="32C60E0E" w14:textId="30F0AA74" w:rsidR="001718B2" w:rsidRPr="00936DCD" w:rsidRDefault="006D01D1" w:rsidP="007E741E">
      <w:pPr>
        <w:spacing w:before="120" w:after="120"/>
        <w:ind w:left="720"/>
        <w:jc w:val="both"/>
        <w:rPr>
          <w:rFonts w:ascii="Arial" w:hAnsi="Arial" w:cs="Arial"/>
          <w:sz w:val="22"/>
          <w:szCs w:val="22"/>
          <w:lang w:val="es-ES"/>
        </w:rPr>
      </w:pPr>
      <w:r w:rsidRPr="00936DCD">
        <w:rPr>
          <w:rFonts w:ascii="Arial" w:hAnsi="Arial" w:cs="Arial"/>
          <w:sz w:val="22"/>
          <w:szCs w:val="22"/>
          <w:lang w:val="es-ES"/>
        </w:rPr>
        <w:t>Los informes semestrales deberán incluir, como mínimo:</w:t>
      </w:r>
      <w:r w:rsidR="00F0016D">
        <w:rPr>
          <w:rFonts w:ascii="Arial" w:hAnsi="Arial" w:cs="Arial"/>
          <w:sz w:val="22"/>
          <w:szCs w:val="22"/>
          <w:lang w:val="es-ES"/>
        </w:rPr>
        <w:t xml:space="preserve"> </w:t>
      </w:r>
      <w:r w:rsidR="00AD45B5" w:rsidRPr="007D5ACA">
        <w:rPr>
          <w:rFonts w:ascii="Arial" w:hAnsi="Arial" w:cs="Arial"/>
          <w:sz w:val="22"/>
          <w:szCs w:val="22"/>
          <w:lang w:val="es-ES"/>
        </w:rPr>
        <w:t>(</w:t>
      </w:r>
      <w:r w:rsidRPr="007D5ACA">
        <w:rPr>
          <w:rFonts w:ascii="Arial" w:hAnsi="Arial" w:cs="Arial"/>
          <w:sz w:val="22"/>
          <w:szCs w:val="22"/>
          <w:lang w:val="es-ES"/>
        </w:rPr>
        <w:t xml:space="preserve">i) cumplimiento de las condiciones contractuales; </w:t>
      </w:r>
      <w:r w:rsidR="00AD45B5" w:rsidRPr="00F0016D">
        <w:rPr>
          <w:rFonts w:ascii="Arial" w:hAnsi="Arial" w:cs="Arial"/>
          <w:sz w:val="22"/>
          <w:szCs w:val="22"/>
          <w:lang w:val="es-ES"/>
        </w:rPr>
        <w:t>(</w:t>
      </w:r>
      <w:r w:rsidRPr="00F0016D">
        <w:rPr>
          <w:rFonts w:ascii="Arial" w:hAnsi="Arial" w:cs="Arial"/>
          <w:sz w:val="22"/>
          <w:szCs w:val="22"/>
          <w:lang w:val="es-ES"/>
        </w:rPr>
        <w:t xml:space="preserve">ii) descripción e información general sobre las actividades realizadas; </w:t>
      </w:r>
      <w:r w:rsidR="00AD45B5" w:rsidRPr="00F0016D">
        <w:rPr>
          <w:rFonts w:ascii="Arial" w:hAnsi="Arial" w:cs="Arial"/>
          <w:sz w:val="22"/>
          <w:szCs w:val="22"/>
          <w:lang w:val="es-ES"/>
        </w:rPr>
        <w:t>(</w:t>
      </w:r>
      <w:r w:rsidRPr="00F0016D">
        <w:rPr>
          <w:rFonts w:ascii="Arial" w:hAnsi="Arial" w:cs="Arial"/>
          <w:sz w:val="22"/>
          <w:szCs w:val="22"/>
          <w:lang w:val="es-ES"/>
        </w:rPr>
        <w:t xml:space="preserve">iii) progreso en relación con los indicadores de ejecución y calendario de desembolsos convenido y cronogramas actualizados de ejecución física y desembolsos; </w:t>
      </w:r>
      <w:r w:rsidR="00AD45B5" w:rsidRPr="00F0016D">
        <w:rPr>
          <w:rFonts w:ascii="Arial" w:hAnsi="Arial" w:cs="Arial"/>
          <w:sz w:val="22"/>
          <w:szCs w:val="22"/>
          <w:lang w:val="es-ES"/>
        </w:rPr>
        <w:t>(</w:t>
      </w:r>
      <w:r w:rsidRPr="00F0016D">
        <w:rPr>
          <w:rFonts w:ascii="Arial" w:hAnsi="Arial" w:cs="Arial"/>
          <w:sz w:val="22"/>
          <w:szCs w:val="22"/>
          <w:lang w:val="es-ES"/>
        </w:rPr>
        <w:t>iv) resumen de la sit</w:t>
      </w:r>
      <w:r w:rsidR="00AD45B5" w:rsidRPr="00F0016D">
        <w:rPr>
          <w:rFonts w:ascii="Arial" w:hAnsi="Arial" w:cs="Arial"/>
          <w:sz w:val="22"/>
          <w:szCs w:val="22"/>
          <w:lang w:val="es-ES"/>
        </w:rPr>
        <w:t xml:space="preserve">uación financiera del </w:t>
      </w:r>
      <w:r w:rsidR="00936DCD" w:rsidRPr="00F0016D">
        <w:rPr>
          <w:rFonts w:ascii="Arial" w:hAnsi="Arial" w:cs="Arial"/>
          <w:sz w:val="22"/>
          <w:szCs w:val="22"/>
          <w:lang w:val="es-ES"/>
        </w:rPr>
        <w:t>proyecto</w:t>
      </w:r>
      <w:r w:rsidR="00AD45B5" w:rsidRPr="00F0016D">
        <w:rPr>
          <w:rFonts w:ascii="Arial" w:hAnsi="Arial" w:cs="Arial"/>
          <w:sz w:val="22"/>
          <w:szCs w:val="22"/>
          <w:lang w:val="es-ES"/>
        </w:rPr>
        <w:t>;</w:t>
      </w:r>
      <w:r w:rsidR="00F0016D" w:rsidRPr="00F0016D">
        <w:rPr>
          <w:rFonts w:ascii="Arial" w:hAnsi="Arial" w:cs="Arial"/>
          <w:sz w:val="22"/>
          <w:szCs w:val="22"/>
          <w:lang w:val="es-ES"/>
        </w:rPr>
        <w:t xml:space="preserve"> </w:t>
      </w:r>
      <w:r w:rsidR="00AD45B5" w:rsidRPr="00F0016D">
        <w:rPr>
          <w:rFonts w:ascii="Arial" w:hAnsi="Arial" w:cs="Arial"/>
          <w:sz w:val="22"/>
          <w:szCs w:val="22"/>
          <w:lang w:val="es-ES"/>
        </w:rPr>
        <w:t>(</w:t>
      </w:r>
      <w:r w:rsidRPr="00F0016D">
        <w:rPr>
          <w:rFonts w:ascii="Arial" w:hAnsi="Arial" w:cs="Arial"/>
          <w:sz w:val="22"/>
          <w:szCs w:val="22"/>
          <w:lang w:val="es-ES"/>
        </w:rPr>
        <w:t xml:space="preserve">v) descripción de los procesos de licitación llevados a cabo; </w:t>
      </w:r>
      <w:r w:rsidR="00AD45B5" w:rsidRPr="00F0016D">
        <w:rPr>
          <w:rFonts w:ascii="Arial" w:hAnsi="Arial" w:cs="Arial"/>
          <w:sz w:val="22"/>
          <w:szCs w:val="22"/>
          <w:lang w:val="es-ES"/>
        </w:rPr>
        <w:t>(</w:t>
      </w:r>
      <w:r w:rsidRPr="00F0016D">
        <w:rPr>
          <w:rFonts w:ascii="Arial" w:hAnsi="Arial" w:cs="Arial"/>
          <w:sz w:val="22"/>
          <w:szCs w:val="22"/>
          <w:lang w:val="es-ES"/>
        </w:rPr>
        <w:t xml:space="preserve">vi) evaluación </w:t>
      </w:r>
      <w:del w:id="10" w:author="Cardenas Valero, Juan Carlos" w:date="2017-09-22T14:38:00Z">
        <w:r w:rsidRPr="00F0016D" w:rsidDel="00CD5355">
          <w:rPr>
            <w:rFonts w:ascii="Arial" w:hAnsi="Arial" w:cs="Arial"/>
            <w:sz w:val="22"/>
            <w:szCs w:val="22"/>
            <w:lang w:val="es-ES"/>
          </w:rPr>
          <w:delText>de las</w:delText>
        </w:r>
      </w:del>
      <w:ins w:id="11" w:author="Cardenas Valero, Juan Carlos" w:date="2017-09-22T14:38:00Z">
        <w:r w:rsidR="00CD5355">
          <w:rPr>
            <w:rFonts w:ascii="Arial" w:hAnsi="Arial" w:cs="Arial"/>
            <w:sz w:val="22"/>
            <w:szCs w:val="22"/>
            <w:lang w:val="es-ES"/>
          </w:rPr>
          <w:t>general del desempe</w:t>
        </w:r>
      </w:ins>
      <w:ins w:id="12" w:author="Cardenas Valero, Juan Carlos" w:date="2017-09-22T14:39:00Z">
        <w:r w:rsidR="00CD5355">
          <w:rPr>
            <w:rFonts w:ascii="Arial" w:hAnsi="Arial" w:cs="Arial"/>
            <w:sz w:val="22"/>
            <w:szCs w:val="22"/>
            <w:lang w:val="es-ES"/>
          </w:rPr>
          <w:t>ño de las</w:t>
        </w:r>
      </w:ins>
      <w:r w:rsidRPr="00F0016D">
        <w:rPr>
          <w:rFonts w:ascii="Arial" w:hAnsi="Arial" w:cs="Arial"/>
          <w:sz w:val="22"/>
          <w:szCs w:val="22"/>
          <w:lang w:val="es-ES"/>
        </w:rPr>
        <w:t xml:space="preserve"> firmas contratistas; </w:t>
      </w:r>
      <w:r w:rsidR="00AD45B5" w:rsidRPr="00F0016D">
        <w:rPr>
          <w:rFonts w:ascii="Arial" w:hAnsi="Arial" w:cs="Arial"/>
          <w:sz w:val="22"/>
          <w:szCs w:val="22"/>
          <w:lang w:val="es-ES"/>
        </w:rPr>
        <w:t>(</w:t>
      </w:r>
      <w:r w:rsidRPr="00F0016D">
        <w:rPr>
          <w:rFonts w:ascii="Arial" w:hAnsi="Arial" w:cs="Arial"/>
          <w:sz w:val="22"/>
          <w:szCs w:val="22"/>
          <w:lang w:val="es-ES"/>
        </w:rPr>
        <w:t>vii)</w:t>
      </w:r>
      <w:r w:rsidR="00F0016D">
        <w:rPr>
          <w:rFonts w:ascii="Arial" w:hAnsi="Arial" w:cs="Arial"/>
          <w:sz w:val="22"/>
          <w:szCs w:val="22"/>
          <w:lang w:val="es-ES"/>
        </w:rPr>
        <w:t xml:space="preserve"> informe de</w:t>
      </w:r>
      <w:r w:rsidRPr="007D5ACA">
        <w:rPr>
          <w:rFonts w:ascii="Arial" w:hAnsi="Arial" w:cs="Arial"/>
          <w:sz w:val="22"/>
          <w:szCs w:val="22"/>
          <w:lang w:val="es-ES"/>
        </w:rPr>
        <w:t xml:space="preserve"> gestión </w:t>
      </w:r>
      <w:r w:rsidR="00E278F0" w:rsidRPr="007D5ACA">
        <w:rPr>
          <w:rFonts w:ascii="Arial" w:hAnsi="Arial" w:cs="Arial"/>
          <w:sz w:val="22"/>
          <w:szCs w:val="22"/>
          <w:lang w:val="es-ES"/>
        </w:rPr>
        <w:t>socio ambiental</w:t>
      </w:r>
      <w:r w:rsidRPr="007D5ACA">
        <w:rPr>
          <w:rFonts w:ascii="Arial" w:hAnsi="Arial" w:cs="Arial"/>
          <w:sz w:val="22"/>
          <w:szCs w:val="22"/>
          <w:lang w:val="es-ES"/>
        </w:rPr>
        <w:t xml:space="preserve"> del proyecto, incluyendo cronogramas, resultados y medidas implementadas</w:t>
      </w:r>
      <w:r w:rsidR="00AD45B5" w:rsidRPr="00F0016D">
        <w:rPr>
          <w:rFonts w:ascii="Arial" w:hAnsi="Arial" w:cs="Arial"/>
          <w:sz w:val="22"/>
          <w:szCs w:val="22"/>
          <w:lang w:val="es-ES"/>
        </w:rPr>
        <w:t xml:space="preserve"> para dar cumplimiento al IGAS</w:t>
      </w:r>
      <w:r w:rsidR="00F0016D">
        <w:rPr>
          <w:rFonts w:ascii="Arial" w:hAnsi="Arial" w:cs="Arial"/>
          <w:sz w:val="22"/>
          <w:szCs w:val="22"/>
          <w:lang w:val="es-ES"/>
        </w:rPr>
        <w:t xml:space="preserve">, </w:t>
      </w:r>
      <w:r w:rsidR="00133BE3">
        <w:rPr>
          <w:rFonts w:ascii="Arial" w:hAnsi="Arial" w:cs="Arial"/>
          <w:sz w:val="22"/>
          <w:szCs w:val="22"/>
          <w:lang w:val="es-ES"/>
        </w:rPr>
        <w:t xml:space="preserve">(viii) </w:t>
      </w:r>
      <w:r w:rsidR="008B491D">
        <w:rPr>
          <w:rFonts w:ascii="Arial" w:hAnsi="Arial" w:cs="Arial"/>
          <w:sz w:val="22"/>
          <w:szCs w:val="22"/>
          <w:lang w:val="es-ES"/>
        </w:rPr>
        <w:t>proyección</w:t>
      </w:r>
      <w:r w:rsidR="00133BE3">
        <w:rPr>
          <w:rFonts w:ascii="Arial" w:hAnsi="Arial" w:cs="Arial"/>
          <w:sz w:val="22"/>
          <w:szCs w:val="22"/>
          <w:lang w:val="es-ES"/>
        </w:rPr>
        <w:t xml:space="preserve"> de ejecución física y financiera del programa, </w:t>
      </w:r>
      <w:r w:rsidR="00AD45B5" w:rsidRPr="00936DCD">
        <w:rPr>
          <w:rFonts w:ascii="Arial" w:hAnsi="Arial" w:cs="Arial"/>
          <w:sz w:val="22"/>
          <w:szCs w:val="22"/>
          <w:lang w:val="es-ES"/>
        </w:rPr>
        <w:t>(</w:t>
      </w:r>
      <w:r w:rsidR="00133BE3">
        <w:rPr>
          <w:rFonts w:ascii="Arial" w:hAnsi="Arial" w:cs="Arial"/>
          <w:sz w:val="22"/>
          <w:szCs w:val="22"/>
          <w:lang w:val="es-ES"/>
        </w:rPr>
        <w:t>i</w:t>
      </w:r>
      <w:r w:rsidRPr="00936DCD">
        <w:rPr>
          <w:rFonts w:ascii="Arial" w:hAnsi="Arial" w:cs="Arial"/>
          <w:sz w:val="22"/>
          <w:szCs w:val="22"/>
          <w:lang w:val="es-ES"/>
        </w:rPr>
        <w:t xml:space="preserve">x) una sección identificando posibles desarrollos o eventos que pudieran poner en riesgo la </w:t>
      </w:r>
      <w:r w:rsidR="00AD45B5" w:rsidRPr="00936DCD">
        <w:rPr>
          <w:rFonts w:ascii="Arial" w:hAnsi="Arial" w:cs="Arial"/>
          <w:sz w:val="22"/>
          <w:szCs w:val="22"/>
          <w:lang w:val="es-ES"/>
        </w:rPr>
        <w:t xml:space="preserve">ejecución del </w:t>
      </w:r>
      <w:r w:rsidR="00936DCD" w:rsidRPr="00936DCD">
        <w:rPr>
          <w:rFonts w:ascii="Arial" w:hAnsi="Arial" w:cs="Arial"/>
          <w:sz w:val="22"/>
          <w:szCs w:val="22"/>
          <w:lang w:val="es-ES"/>
        </w:rPr>
        <w:t>proyecto</w:t>
      </w:r>
      <w:r w:rsidR="00AD45B5" w:rsidRPr="00936DCD">
        <w:rPr>
          <w:rFonts w:ascii="Arial" w:hAnsi="Arial" w:cs="Arial"/>
          <w:sz w:val="22"/>
          <w:szCs w:val="22"/>
          <w:lang w:val="es-ES"/>
        </w:rPr>
        <w:t>; (</w:t>
      </w:r>
      <w:r w:rsidR="00C00AFB" w:rsidRPr="00936DCD">
        <w:rPr>
          <w:rFonts w:ascii="Arial" w:hAnsi="Arial" w:cs="Arial"/>
          <w:sz w:val="22"/>
          <w:szCs w:val="22"/>
          <w:lang w:val="es-ES"/>
        </w:rPr>
        <w:t>x)</w:t>
      </w:r>
      <w:r w:rsidRPr="00936DCD">
        <w:rPr>
          <w:rFonts w:ascii="Arial" w:hAnsi="Arial" w:cs="Arial"/>
          <w:sz w:val="22"/>
          <w:szCs w:val="22"/>
          <w:lang w:val="es-ES"/>
        </w:rPr>
        <w:t xml:space="preserve"> el Plan de </w:t>
      </w:r>
      <w:r w:rsidRPr="00936DCD">
        <w:rPr>
          <w:rFonts w:ascii="Arial" w:hAnsi="Arial" w:cs="Arial"/>
          <w:sz w:val="22"/>
          <w:szCs w:val="22"/>
          <w:lang w:val="es-ES"/>
        </w:rPr>
        <w:lastRenderedPageBreak/>
        <w:t>Adquisiciones</w:t>
      </w:r>
      <w:r w:rsidR="00133BE3">
        <w:rPr>
          <w:rFonts w:ascii="Arial" w:hAnsi="Arial" w:cs="Arial"/>
          <w:sz w:val="22"/>
          <w:szCs w:val="22"/>
          <w:lang w:val="es-ES"/>
        </w:rPr>
        <w:t>; y, (xi) hallazgos y recomendaciones identificados en el período ejecutado.</w:t>
      </w:r>
    </w:p>
    <w:p w14:paraId="3D3C094F" w14:textId="77777777" w:rsidR="00AD45B5"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Los informes deberán incluir toda la información que sea relevante para reconocer el avance en la medición de los indicadores e identificar necesidades de mejora en el proceso de recolección de información, procesamient</w:t>
      </w:r>
      <w:r w:rsidR="00AD45B5" w:rsidRPr="00936DCD">
        <w:rPr>
          <w:rFonts w:ascii="Arial" w:hAnsi="Arial" w:cs="Arial"/>
          <w:sz w:val="22"/>
          <w:szCs w:val="22"/>
          <w:lang w:val="es-ES"/>
        </w:rPr>
        <w:t>o, análisis y reporte de datos.</w:t>
      </w:r>
    </w:p>
    <w:p w14:paraId="197982A6" w14:textId="77777777" w:rsidR="001B5186" w:rsidRPr="007864E2" w:rsidRDefault="006D01D1" w:rsidP="007864E2">
      <w:pPr>
        <w:spacing w:before="120" w:after="120"/>
        <w:jc w:val="both"/>
        <w:rPr>
          <w:rStyle w:val="Heading1Char"/>
          <w:rFonts w:ascii="Arial" w:hAnsi="Arial" w:cs="Arial"/>
          <w:sz w:val="22"/>
          <w:szCs w:val="22"/>
          <w:lang w:val="es-ES"/>
        </w:rPr>
      </w:pPr>
      <w:bookmarkStart w:id="13" w:name="_Toc491518993"/>
      <w:r w:rsidRPr="007864E2">
        <w:rPr>
          <w:rStyle w:val="Heading1Char"/>
          <w:rFonts w:ascii="Arial" w:hAnsi="Arial" w:cs="Arial"/>
          <w:sz w:val="22"/>
          <w:szCs w:val="22"/>
          <w:lang w:val="es-ES"/>
        </w:rPr>
        <w:t>Coordinación, Plan de Trabajo y Presupuesto del Monitoreo</w:t>
      </w:r>
      <w:bookmarkEnd w:id="13"/>
    </w:p>
    <w:p w14:paraId="7A7C60D0" w14:textId="77777777" w:rsidR="00AF4CA1" w:rsidRPr="007D5ACA" w:rsidRDefault="00033ABA" w:rsidP="008B491D">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La UG</w:t>
      </w:r>
      <w:r w:rsidR="006D01D1" w:rsidRPr="00936DCD">
        <w:rPr>
          <w:rFonts w:ascii="Arial" w:hAnsi="Arial" w:cs="Arial"/>
          <w:sz w:val="22"/>
          <w:szCs w:val="22"/>
          <w:lang w:val="es-ES"/>
        </w:rPr>
        <w:t>P es la responsable, entre otras, d</w:t>
      </w:r>
      <w:r w:rsidR="00AD45B5" w:rsidRPr="00936DCD">
        <w:rPr>
          <w:rFonts w:ascii="Arial" w:hAnsi="Arial" w:cs="Arial"/>
          <w:sz w:val="22"/>
          <w:szCs w:val="22"/>
          <w:lang w:val="es-ES"/>
        </w:rPr>
        <w:t xml:space="preserve">e las siguientes actividades, </w:t>
      </w:r>
      <w:r w:rsidR="00AD45B5" w:rsidRPr="007D5ACA">
        <w:rPr>
          <w:rFonts w:ascii="Arial" w:hAnsi="Arial" w:cs="Arial"/>
          <w:sz w:val="22"/>
          <w:szCs w:val="22"/>
          <w:lang w:val="es-ES"/>
        </w:rPr>
        <w:t>(i)</w:t>
      </w:r>
      <w:r w:rsidR="006D01D1" w:rsidRPr="007D5ACA">
        <w:rPr>
          <w:rFonts w:ascii="Arial" w:eastAsia="Batang" w:hAnsi="Arial" w:cs="Arial"/>
          <w:sz w:val="22"/>
          <w:szCs w:val="22"/>
          <w:lang w:val="es-ES"/>
        </w:rPr>
        <w:t xml:space="preserve"> la planificación d</w:t>
      </w:r>
      <w:r w:rsidR="00AD45B5" w:rsidRPr="007D5ACA">
        <w:rPr>
          <w:rFonts w:ascii="Arial" w:eastAsia="Batang" w:hAnsi="Arial" w:cs="Arial"/>
          <w:sz w:val="22"/>
          <w:szCs w:val="22"/>
          <w:lang w:val="es-ES"/>
        </w:rPr>
        <w:t>e la ejecución del pr</w:t>
      </w:r>
      <w:r w:rsidR="00676693">
        <w:rPr>
          <w:rFonts w:ascii="Arial" w:eastAsia="Batang" w:hAnsi="Arial" w:cs="Arial"/>
          <w:sz w:val="22"/>
          <w:szCs w:val="22"/>
          <w:lang w:val="es-ES"/>
        </w:rPr>
        <w:t>ograma</w:t>
      </w:r>
      <w:r w:rsidR="00AD45B5" w:rsidRPr="004A3A57">
        <w:rPr>
          <w:rFonts w:ascii="Arial" w:eastAsia="Batang" w:hAnsi="Arial" w:cs="Arial"/>
          <w:sz w:val="22"/>
          <w:szCs w:val="22"/>
          <w:lang w:val="es-ES"/>
        </w:rPr>
        <w:t xml:space="preserve">; </w:t>
      </w:r>
      <w:r w:rsidR="00AD45B5" w:rsidRPr="00676693">
        <w:rPr>
          <w:rFonts w:ascii="Arial" w:eastAsia="Batang" w:hAnsi="Arial" w:cs="Arial"/>
          <w:sz w:val="22"/>
          <w:szCs w:val="22"/>
          <w:lang w:val="es-ES"/>
        </w:rPr>
        <w:t xml:space="preserve">(ii) </w:t>
      </w:r>
      <w:r w:rsidR="006D01D1" w:rsidRPr="00676693">
        <w:rPr>
          <w:rFonts w:ascii="Arial" w:eastAsia="Batang" w:hAnsi="Arial" w:cs="Arial"/>
          <w:sz w:val="22"/>
          <w:szCs w:val="22"/>
          <w:lang w:val="es-ES"/>
        </w:rPr>
        <w:t xml:space="preserve">la preparación y actualización de los informes semestrales de </w:t>
      </w:r>
      <w:r w:rsidR="004A3A57" w:rsidRPr="00676693">
        <w:rPr>
          <w:rFonts w:ascii="Arial" w:eastAsia="Batang" w:hAnsi="Arial" w:cs="Arial"/>
          <w:sz w:val="22"/>
          <w:szCs w:val="22"/>
          <w:lang w:val="es-ES"/>
        </w:rPr>
        <w:t>avance de ejecución</w:t>
      </w:r>
      <w:r w:rsidR="006D01D1" w:rsidRPr="00676693">
        <w:rPr>
          <w:rFonts w:ascii="Arial" w:eastAsia="Batang" w:hAnsi="Arial" w:cs="Arial"/>
          <w:sz w:val="22"/>
          <w:szCs w:val="22"/>
          <w:lang w:val="es-ES"/>
        </w:rPr>
        <w:t>, los que incluirán las actualizaciones del P</w:t>
      </w:r>
      <w:r w:rsidR="00676693" w:rsidRPr="00676693">
        <w:rPr>
          <w:rFonts w:ascii="Arial" w:eastAsia="Batang" w:hAnsi="Arial" w:cs="Arial"/>
          <w:sz w:val="22"/>
          <w:szCs w:val="22"/>
          <w:lang w:val="es-ES"/>
        </w:rPr>
        <w:t>EP</w:t>
      </w:r>
      <w:r w:rsidR="006D01D1" w:rsidRPr="00676693">
        <w:rPr>
          <w:rFonts w:ascii="Arial" w:eastAsia="Batang" w:hAnsi="Arial" w:cs="Arial"/>
          <w:sz w:val="22"/>
          <w:szCs w:val="22"/>
          <w:lang w:val="es-ES"/>
        </w:rPr>
        <w:t>, P</w:t>
      </w:r>
      <w:r w:rsidR="00676693" w:rsidRPr="00676693">
        <w:rPr>
          <w:rFonts w:ascii="Arial" w:eastAsia="Batang" w:hAnsi="Arial" w:cs="Arial"/>
          <w:sz w:val="22"/>
          <w:szCs w:val="22"/>
          <w:lang w:val="es-ES"/>
        </w:rPr>
        <w:t>OA</w:t>
      </w:r>
      <w:r w:rsidR="006D01D1" w:rsidRPr="00676693">
        <w:rPr>
          <w:rFonts w:ascii="Arial" w:eastAsia="Batang" w:hAnsi="Arial" w:cs="Arial"/>
          <w:sz w:val="22"/>
          <w:szCs w:val="22"/>
          <w:lang w:val="es-ES"/>
        </w:rPr>
        <w:t xml:space="preserve"> y </w:t>
      </w:r>
      <w:r w:rsidR="00676693" w:rsidRPr="00676693">
        <w:rPr>
          <w:rFonts w:ascii="Arial" w:eastAsia="Batang" w:hAnsi="Arial" w:cs="Arial"/>
          <w:sz w:val="22"/>
          <w:szCs w:val="22"/>
          <w:lang w:val="es-ES"/>
        </w:rPr>
        <w:t>PA</w:t>
      </w:r>
      <w:r w:rsidR="00AD45B5" w:rsidRPr="00676693">
        <w:rPr>
          <w:rFonts w:ascii="Arial" w:eastAsia="Batang" w:hAnsi="Arial" w:cs="Arial"/>
          <w:sz w:val="22"/>
          <w:szCs w:val="22"/>
          <w:lang w:val="es-ES"/>
        </w:rPr>
        <w:t>;</w:t>
      </w:r>
      <w:r w:rsidR="00676693" w:rsidRPr="00676693">
        <w:rPr>
          <w:rFonts w:ascii="Arial" w:eastAsia="Batang" w:hAnsi="Arial" w:cs="Arial"/>
          <w:sz w:val="22"/>
          <w:szCs w:val="22"/>
          <w:lang w:val="es-ES"/>
        </w:rPr>
        <w:t xml:space="preserve"> </w:t>
      </w:r>
      <w:r w:rsidR="00AD45B5" w:rsidRPr="00676693">
        <w:rPr>
          <w:rFonts w:ascii="Arial" w:eastAsia="Batang" w:hAnsi="Arial" w:cs="Arial"/>
          <w:sz w:val="22"/>
          <w:szCs w:val="22"/>
          <w:lang w:val="es-ES"/>
        </w:rPr>
        <w:t>(iii)</w:t>
      </w:r>
      <w:r w:rsidR="006D01D1" w:rsidRPr="00676693">
        <w:rPr>
          <w:rFonts w:ascii="Arial" w:eastAsia="Batang" w:hAnsi="Arial" w:cs="Arial"/>
          <w:sz w:val="22"/>
          <w:szCs w:val="22"/>
          <w:lang w:val="es-ES"/>
        </w:rPr>
        <w:t xml:space="preserve"> el acompañamiento y monitoreo del avance de contratos, incluyendo el </w:t>
      </w:r>
      <w:r w:rsidR="006D01D1" w:rsidRPr="00676693">
        <w:rPr>
          <w:rFonts w:ascii="Arial" w:hAnsi="Arial" w:cs="Arial"/>
          <w:sz w:val="22"/>
          <w:szCs w:val="22"/>
          <w:lang w:val="es-ES"/>
        </w:rPr>
        <w:t>apoyo en los procesos de contrataciones,</w:t>
      </w:r>
      <w:r w:rsidR="006D01D1" w:rsidRPr="00676693">
        <w:rPr>
          <w:rFonts w:ascii="Arial" w:eastAsia="Batang" w:hAnsi="Arial" w:cs="Arial"/>
          <w:sz w:val="22"/>
          <w:szCs w:val="22"/>
          <w:lang w:val="es-ES"/>
        </w:rPr>
        <w:t xml:space="preserve"> la </w:t>
      </w:r>
      <w:r w:rsidR="006D01D1" w:rsidRPr="00676693">
        <w:rPr>
          <w:rFonts w:ascii="Arial" w:hAnsi="Arial" w:cs="Arial"/>
          <w:sz w:val="22"/>
          <w:szCs w:val="22"/>
          <w:lang w:val="es-ES"/>
        </w:rPr>
        <w:t>formulación de los informes de acompañamiento y análisis, y l</w:t>
      </w:r>
      <w:r w:rsidR="006D01D1" w:rsidRPr="00676693">
        <w:rPr>
          <w:rFonts w:ascii="Arial" w:eastAsia="Batang" w:hAnsi="Arial" w:cs="Arial"/>
          <w:sz w:val="22"/>
          <w:szCs w:val="22"/>
          <w:lang w:val="es-ES"/>
        </w:rPr>
        <w:t xml:space="preserve">a preparación y tramitación </w:t>
      </w:r>
      <w:r w:rsidR="00AD45B5" w:rsidRPr="00676693">
        <w:rPr>
          <w:rFonts w:ascii="Arial" w:eastAsia="Batang" w:hAnsi="Arial" w:cs="Arial"/>
          <w:sz w:val="22"/>
          <w:szCs w:val="22"/>
          <w:lang w:val="es-ES"/>
        </w:rPr>
        <w:t>de los pagos correspondientes; (iv)</w:t>
      </w:r>
      <w:r w:rsidR="006D01D1" w:rsidRPr="00676693">
        <w:rPr>
          <w:rFonts w:ascii="Arial" w:eastAsia="Batang" w:hAnsi="Arial" w:cs="Arial"/>
          <w:sz w:val="22"/>
          <w:szCs w:val="22"/>
          <w:lang w:val="es-ES"/>
        </w:rPr>
        <w:t xml:space="preserve"> la recolección de datos y el </w:t>
      </w:r>
      <w:r w:rsidR="006D01D1" w:rsidRPr="00676693">
        <w:rPr>
          <w:rFonts w:ascii="Arial" w:hAnsi="Arial" w:cs="Arial"/>
          <w:sz w:val="22"/>
          <w:szCs w:val="22"/>
          <w:lang w:val="es-ES"/>
        </w:rPr>
        <w:t>seguimiento de los indicad</w:t>
      </w:r>
      <w:r w:rsidR="00AD45B5" w:rsidRPr="00676693">
        <w:rPr>
          <w:rFonts w:ascii="Arial" w:hAnsi="Arial" w:cs="Arial"/>
          <w:sz w:val="22"/>
          <w:szCs w:val="22"/>
          <w:lang w:val="es-ES"/>
        </w:rPr>
        <w:t>ores de productos</w:t>
      </w:r>
      <w:r w:rsidR="00676693" w:rsidRPr="00676693">
        <w:rPr>
          <w:rFonts w:ascii="Arial" w:hAnsi="Arial" w:cs="Arial"/>
          <w:sz w:val="22"/>
          <w:szCs w:val="22"/>
          <w:lang w:val="es-ES"/>
        </w:rPr>
        <w:t xml:space="preserve">, </w:t>
      </w:r>
      <w:r w:rsidR="00AD45B5" w:rsidRPr="00676693">
        <w:rPr>
          <w:rFonts w:ascii="Arial" w:hAnsi="Arial" w:cs="Arial"/>
          <w:sz w:val="22"/>
          <w:szCs w:val="22"/>
          <w:lang w:val="es-ES"/>
        </w:rPr>
        <w:t>resultados</w:t>
      </w:r>
      <w:r w:rsidR="00676693" w:rsidRPr="00676693">
        <w:rPr>
          <w:rFonts w:ascii="Arial" w:hAnsi="Arial" w:cs="Arial"/>
          <w:sz w:val="22"/>
          <w:szCs w:val="22"/>
          <w:lang w:val="es-ES"/>
        </w:rPr>
        <w:t xml:space="preserve"> e impacto</w:t>
      </w:r>
      <w:r w:rsidR="006D01D1" w:rsidRPr="00676693">
        <w:rPr>
          <w:rFonts w:ascii="Arial" w:hAnsi="Arial" w:cs="Arial"/>
          <w:sz w:val="22"/>
          <w:szCs w:val="22"/>
          <w:lang w:val="es-ES"/>
        </w:rPr>
        <w:t>, s</w:t>
      </w:r>
      <w:r w:rsidR="00AD45B5" w:rsidRPr="00676693">
        <w:rPr>
          <w:rFonts w:ascii="Arial" w:hAnsi="Arial" w:cs="Arial"/>
          <w:sz w:val="22"/>
          <w:szCs w:val="22"/>
          <w:lang w:val="es-ES"/>
        </w:rPr>
        <w:t>u procesamiento y análisis;</w:t>
      </w:r>
      <w:r w:rsidR="00676693" w:rsidRPr="00676693">
        <w:rPr>
          <w:rFonts w:ascii="Arial" w:hAnsi="Arial" w:cs="Arial"/>
          <w:sz w:val="22"/>
          <w:szCs w:val="22"/>
          <w:lang w:val="es-ES"/>
        </w:rPr>
        <w:t xml:space="preserve"> </w:t>
      </w:r>
      <w:r w:rsidR="00AD45B5" w:rsidRPr="00676693">
        <w:rPr>
          <w:rFonts w:ascii="Arial" w:hAnsi="Arial" w:cs="Arial"/>
          <w:sz w:val="22"/>
          <w:szCs w:val="22"/>
          <w:lang w:val="es-ES"/>
        </w:rPr>
        <w:t>(v)</w:t>
      </w:r>
      <w:r w:rsidR="00676693">
        <w:rPr>
          <w:rFonts w:ascii="Arial" w:hAnsi="Arial" w:cs="Arial"/>
          <w:sz w:val="22"/>
          <w:szCs w:val="22"/>
          <w:lang w:val="es-ES"/>
        </w:rPr>
        <w:t xml:space="preserve"> la preparación de los reportes financieros, (vi) la contratación de las auditorías financieras, (vii) la contratación de las evaluaciones intermedia y final del programa; y (viii)</w:t>
      </w:r>
      <w:r w:rsidR="00AD45B5" w:rsidRPr="007D5ACA">
        <w:rPr>
          <w:rFonts w:ascii="Arial" w:hAnsi="Arial" w:cs="Arial"/>
          <w:sz w:val="22"/>
          <w:szCs w:val="22"/>
          <w:lang w:val="es-ES"/>
        </w:rPr>
        <w:t xml:space="preserve"> </w:t>
      </w:r>
      <w:r w:rsidR="00676693">
        <w:rPr>
          <w:rFonts w:ascii="Arial" w:hAnsi="Arial" w:cs="Arial"/>
          <w:sz w:val="22"/>
          <w:szCs w:val="22"/>
          <w:lang w:val="es-ES"/>
        </w:rPr>
        <w:t xml:space="preserve">el </w:t>
      </w:r>
      <w:proofErr w:type="spellStart"/>
      <w:r w:rsidR="006D01D1" w:rsidRPr="007D5ACA">
        <w:rPr>
          <w:rFonts w:ascii="Arial" w:hAnsi="Arial" w:cs="Arial"/>
          <w:sz w:val="22"/>
          <w:szCs w:val="22"/>
          <w:lang w:val="es-ES"/>
        </w:rPr>
        <w:t>mantene</w:t>
      </w:r>
      <w:r w:rsidR="00D83461">
        <w:rPr>
          <w:rFonts w:ascii="Arial" w:hAnsi="Arial" w:cs="Arial"/>
          <w:sz w:val="22"/>
          <w:szCs w:val="22"/>
          <w:lang w:val="es-ES"/>
        </w:rPr>
        <w:t>miento</w:t>
      </w:r>
      <w:proofErr w:type="spellEnd"/>
      <w:r w:rsidR="00D83461">
        <w:rPr>
          <w:rFonts w:ascii="Arial" w:hAnsi="Arial" w:cs="Arial"/>
          <w:sz w:val="22"/>
          <w:szCs w:val="22"/>
          <w:lang w:val="es-ES"/>
        </w:rPr>
        <w:t xml:space="preserve"> de la</w:t>
      </w:r>
      <w:r w:rsidR="006D01D1" w:rsidRPr="00676693">
        <w:rPr>
          <w:rFonts w:ascii="Arial" w:hAnsi="Arial" w:cs="Arial"/>
          <w:sz w:val="22"/>
          <w:szCs w:val="22"/>
          <w:lang w:val="es-ES"/>
        </w:rPr>
        <w:t xml:space="preserve"> información relevante sobre la ejecución y el monitoreo de las actividades del programa y sus recursos</w:t>
      </w:r>
      <w:r w:rsidR="00D83461">
        <w:rPr>
          <w:rFonts w:ascii="Arial" w:hAnsi="Arial" w:cs="Arial"/>
          <w:sz w:val="22"/>
          <w:szCs w:val="22"/>
          <w:lang w:val="es-ES"/>
        </w:rPr>
        <w:t>; de forma ordenada, accesible y actualizada</w:t>
      </w:r>
      <w:r w:rsidR="006D01D1" w:rsidRPr="007D5ACA">
        <w:rPr>
          <w:rFonts w:ascii="Arial" w:hAnsi="Arial" w:cs="Arial"/>
          <w:sz w:val="22"/>
          <w:szCs w:val="22"/>
          <w:lang w:val="es-ES"/>
        </w:rPr>
        <w:t>.</w:t>
      </w:r>
    </w:p>
    <w:p w14:paraId="774F906D" w14:textId="77777777" w:rsidR="001718B2"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Por su parte el BID, a través del Jefe</w:t>
      </w:r>
      <w:r w:rsidR="00D83461">
        <w:rPr>
          <w:rFonts w:ascii="Arial" w:hAnsi="Arial" w:cs="Arial"/>
          <w:sz w:val="22"/>
          <w:szCs w:val="22"/>
          <w:lang w:val="es-ES"/>
        </w:rPr>
        <w:t xml:space="preserve"> de Equipo</w:t>
      </w:r>
      <w:r w:rsidRPr="00936DCD">
        <w:rPr>
          <w:rFonts w:ascii="Arial" w:hAnsi="Arial" w:cs="Arial"/>
          <w:sz w:val="22"/>
          <w:szCs w:val="22"/>
          <w:lang w:val="es-ES"/>
        </w:rPr>
        <w:t xml:space="preserve"> </w:t>
      </w:r>
      <w:r w:rsidR="00D83461">
        <w:rPr>
          <w:rFonts w:ascii="Arial" w:hAnsi="Arial" w:cs="Arial"/>
          <w:sz w:val="22"/>
          <w:szCs w:val="22"/>
          <w:lang w:val="es-ES"/>
        </w:rPr>
        <w:t>d</w:t>
      </w:r>
      <w:r w:rsidRPr="00936DCD">
        <w:rPr>
          <w:rFonts w:ascii="Arial" w:hAnsi="Arial" w:cs="Arial"/>
          <w:sz w:val="22"/>
          <w:szCs w:val="22"/>
          <w:lang w:val="es-ES"/>
        </w:rPr>
        <w:t>e Proyecto es responsable de coordinar y asegu</w:t>
      </w:r>
      <w:r w:rsidR="00936DCD">
        <w:rPr>
          <w:rFonts w:ascii="Arial" w:hAnsi="Arial" w:cs="Arial"/>
          <w:sz w:val="22"/>
          <w:szCs w:val="22"/>
          <w:lang w:val="es-ES"/>
        </w:rPr>
        <w:t xml:space="preserve">rar que el plan de monitoreo </w:t>
      </w:r>
      <w:r w:rsidRPr="00936DCD">
        <w:rPr>
          <w:rFonts w:ascii="Arial" w:hAnsi="Arial" w:cs="Arial"/>
          <w:sz w:val="22"/>
          <w:szCs w:val="22"/>
          <w:lang w:val="es-ES"/>
        </w:rPr>
        <w:t>cu</w:t>
      </w:r>
      <w:r w:rsidR="00AD45B5" w:rsidRPr="00936DCD">
        <w:rPr>
          <w:rFonts w:ascii="Arial" w:hAnsi="Arial" w:cs="Arial"/>
          <w:sz w:val="22"/>
          <w:szCs w:val="22"/>
          <w:lang w:val="es-ES"/>
        </w:rPr>
        <w:t>mple con la calidad técnica y dentro de los</w:t>
      </w:r>
      <w:r w:rsidRPr="00936DCD">
        <w:rPr>
          <w:rFonts w:ascii="Arial" w:hAnsi="Arial" w:cs="Arial"/>
          <w:sz w:val="22"/>
          <w:szCs w:val="22"/>
          <w:lang w:val="es-ES"/>
        </w:rPr>
        <w:t xml:space="preserve"> tiempo</w:t>
      </w:r>
      <w:r w:rsidR="00AD45B5" w:rsidRPr="00936DCD">
        <w:rPr>
          <w:rFonts w:ascii="Arial" w:hAnsi="Arial" w:cs="Arial"/>
          <w:sz w:val="22"/>
          <w:szCs w:val="22"/>
          <w:lang w:val="es-ES"/>
        </w:rPr>
        <w:t>s</w:t>
      </w:r>
      <w:r w:rsidRPr="00936DCD">
        <w:rPr>
          <w:rFonts w:ascii="Arial" w:hAnsi="Arial" w:cs="Arial"/>
          <w:sz w:val="22"/>
          <w:szCs w:val="22"/>
          <w:lang w:val="es-ES"/>
        </w:rPr>
        <w:t xml:space="preserve"> establecidos. Para ello, llevará a cabo reuniones periódicas con los responsables de la ejecución de este plan y de ser necesario solicitará informes o presentaciones de resultados extraordinari</w:t>
      </w:r>
      <w:r w:rsidR="00D83461">
        <w:rPr>
          <w:rFonts w:ascii="Arial" w:hAnsi="Arial" w:cs="Arial"/>
          <w:sz w:val="22"/>
          <w:szCs w:val="22"/>
          <w:lang w:val="es-ES"/>
        </w:rPr>
        <w:t>o</w:t>
      </w:r>
      <w:r w:rsidRPr="00936DCD">
        <w:rPr>
          <w:rFonts w:ascii="Arial" w:hAnsi="Arial" w:cs="Arial"/>
          <w:sz w:val="22"/>
          <w:szCs w:val="22"/>
          <w:lang w:val="es-ES"/>
        </w:rPr>
        <w:t xml:space="preserve">s. </w:t>
      </w:r>
    </w:p>
    <w:p w14:paraId="6B2481FE" w14:textId="77777777" w:rsidR="001718B2"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Los resultados de los indicadores al final de la ejecución de la operación </w:t>
      </w:r>
      <w:r w:rsidR="00D85262" w:rsidRPr="00936DCD">
        <w:rPr>
          <w:rFonts w:ascii="Arial" w:hAnsi="Arial" w:cs="Arial"/>
          <w:sz w:val="22"/>
          <w:szCs w:val="22"/>
          <w:lang w:val="es-ES"/>
        </w:rPr>
        <w:t>deberán</w:t>
      </w:r>
      <w:r w:rsidRPr="00936DCD">
        <w:rPr>
          <w:rFonts w:ascii="Arial" w:hAnsi="Arial" w:cs="Arial"/>
          <w:sz w:val="22"/>
          <w:szCs w:val="22"/>
          <w:lang w:val="es-ES"/>
        </w:rPr>
        <w:t xml:space="preserve"> ser incluidos en el Informe </w:t>
      </w:r>
      <w:r w:rsidR="00012907" w:rsidRPr="00936DCD">
        <w:rPr>
          <w:rFonts w:ascii="Arial" w:hAnsi="Arial" w:cs="Arial"/>
          <w:sz w:val="22"/>
          <w:szCs w:val="22"/>
          <w:lang w:val="es-ES"/>
        </w:rPr>
        <w:t xml:space="preserve">Final siguiendo la guía </w:t>
      </w:r>
      <w:r w:rsidRPr="00936DCD">
        <w:rPr>
          <w:rFonts w:ascii="Arial" w:hAnsi="Arial" w:cs="Arial"/>
          <w:sz w:val="22"/>
          <w:szCs w:val="22"/>
          <w:lang w:val="es-ES"/>
        </w:rPr>
        <w:t xml:space="preserve">de Terminación de Proyecto (PCR, por sus siglas en </w:t>
      </w:r>
      <w:r w:rsidR="00936DCD" w:rsidRPr="00936DCD">
        <w:rPr>
          <w:rFonts w:ascii="Arial" w:hAnsi="Arial" w:cs="Arial"/>
          <w:sz w:val="22"/>
          <w:szCs w:val="22"/>
          <w:lang w:val="es-ES"/>
        </w:rPr>
        <w:t>inglés</w:t>
      </w:r>
      <w:r w:rsidRPr="00936DCD">
        <w:rPr>
          <w:rFonts w:ascii="Arial" w:hAnsi="Arial" w:cs="Arial"/>
          <w:sz w:val="22"/>
          <w:szCs w:val="22"/>
          <w:lang w:val="es-ES"/>
        </w:rPr>
        <w:t>)</w:t>
      </w:r>
      <w:r w:rsidR="00012907" w:rsidRPr="00936DCD">
        <w:rPr>
          <w:rFonts w:ascii="Arial" w:hAnsi="Arial" w:cs="Arial"/>
          <w:sz w:val="22"/>
          <w:szCs w:val="22"/>
          <w:lang w:val="es-ES"/>
        </w:rPr>
        <w:t xml:space="preserve"> del Banco.</w:t>
      </w:r>
      <w:r w:rsidRPr="00936DCD">
        <w:rPr>
          <w:rFonts w:ascii="Arial" w:hAnsi="Arial" w:cs="Arial"/>
          <w:sz w:val="22"/>
          <w:szCs w:val="22"/>
          <w:lang w:val="es-ES"/>
        </w:rPr>
        <w:t xml:space="preserve"> </w:t>
      </w:r>
    </w:p>
    <w:p w14:paraId="0BDFDAF2" w14:textId="77777777" w:rsidR="001718B2" w:rsidRPr="003070FB" w:rsidRDefault="001718B2" w:rsidP="003070FB">
      <w:pPr>
        <w:pStyle w:val="Listavistosa-nfasis11"/>
        <w:spacing w:before="120" w:after="120"/>
        <w:ind w:left="0"/>
        <w:jc w:val="both"/>
        <w:rPr>
          <w:rFonts w:ascii="Arial" w:hAnsi="Arial" w:cs="Arial"/>
          <w:color w:val="FF0000"/>
          <w:lang w:val="es-ES"/>
        </w:rPr>
        <w:sectPr w:rsidR="001718B2" w:rsidRPr="003070FB" w:rsidSect="00B4298D">
          <w:pgSz w:w="12240" w:h="15840" w:code="1"/>
          <w:pgMar w:top="1440" w:right="1800" w:bottom="1440" w:left="1800" w:header="720" w:footer="720" w:gutter="0"/>
          <w:cols w:space="720"/>
          <w:docGrid w:linePitch="360"/>
        </w:sectPr>
      </w:pPr>
    </w:p>
    <w:p w14:paraId="70BF6924" w14:textId="77777777" w:rsidR="001B5186" w:rsidRDefault="008C7E1C" w:rsidP="006A5060">
      <w:pPr>
        <w:spacing w:before="120" w:after="120"/>
        <w:jc w:val="both"/>
        <w:rPr>
          <w:rStyle w:val="Heading1Char"/>
          <w:rFonts w:ascii="Arial" w:hAnsi="Arial" w:cs="Arial"/>
          <w:sz w:val="22"/>
          <w:szCs w:val="22"/>
          <w:lang w:val="es-ES"/>
        </w:rPr>
      </w:pPr>
      <w:bookmarkStart w:id="14" w:name="_Toc491518994"/>
      <w:r w:rsidRPr="003070FB">
        <w:rPr>
          <w:rStyle w:val="Heading1Char"/>
          <w:rFonts w:ascii="Arial" w:hAnsi="Arial" w:cs="Arial"/>
          <w:sz w:val="22"/>
          <w:szCs w:val="22"/>
          <w:lang w:val="es-ES"/>
        </w:rPr>
        <w:lastRenderedPageBreak/>
        <w:t xml:space="preserve">Tabla 2. </w:t>
      </w:r>
      <w:r w:rsidR="006D01D1" w:rsidRPr="003070FB">
        <w:rPr>
          <w:rStyle w:val="Heading1Char"/>
          <w:rFonts w:ascii="Arial" w:hAnsi="Arial" w:cs="Arial"/>
          <w:sz w:val="22"/>
          <w:szCs w:val="22"/>
          <w:lang w:val="es-ES"/>
        </w:rPr>
        <w:t>Monitoreo -</w:t>
      </w:r>
      <w:r w:rsidR="00813737" w:rsidRPr="003070FB">
        <w:rPr>
          <w:rStyle w:val="Heading1Char"/>
          <w:rFonts w:ascii="Arial" w:hAnsi="Arial" w:cs="Arial"/>
          <w:sz w:val="22"/>
          <w:szCs w:val="22"/>
          <w:lang w:val="es-ES"/>
        </w:rPr>
        <w:t xml:space="preserve"> </w:t>
      </w:r>
      <w:r w:rsidR="006D01D1" w:rsidRPr="003070FB">
        <w:rPr>
          <w:rStyle w:val="Heading1Char"/>
          <w:rFonts w:ascii="Arial" w:hAnsi="Arial" w:cs="Arial"/>
          <w:sz w:val="22"/>
          <w:szCs w:val="22"/>
          <w:lang w:val="es-ES"/>
        </w:rPr>
        <w:t>Plan de Trabajo</w:t>
      </w:r>
      <w:r w:rsidRPr="003070FB">
        <w:rPr>
          <w:rStyle w:val="Heading1Char"/>
          <w:rFonts w:ascii="Arial" w:hAnsi="Arial" w:cs="Arial"/>
          <w:sz w:val="22"/>
          <w:szCs w:val="22"/>
          <w:lang w:val="es-ES"/>
        </w:rPr>
        <w:t xml:space="preserve"> y Presupuesto</w:t>
      </w:r>
      <w:bookmarkEnd w:id="14"/>
    </w:p>
    <w:tbl>
      <w:tblPr>
        <w:tblW w:w="5068" w:type="pct"/>
        <w:tblLayout w:type="fixed"/>
        <w:tblLook w:val="04A0" w:firstRow="1" w:lastRow="0" w:firstColumn="1" w:lastColumn="0" w:noHBand="0" w:noVBand="1"/>
      </w:tblPr>
      <w:tblGrid>
        <w:gridCol w:w="3321"/>
        <w:gridCol w:w="31"/>
        <w:gridCol w:w="244"/>
        <w:gridCol w:w="33"/>
        <w:gridCol w:w="238"/>
        <w:gridCol w:w="36"/>
        <w:gridCol w:w="271"/>
        <w:gridCol w:w="266"/>
        <w:gridCol w:w="8"/>
        <w:gridCol w:w="260"/>
        <w:gridCol w:w="14"/>
        <w:gridCol w:w="28"/>
        <w:gridCol w:w="19"/>
        <w:gridCol w:w="213"/>
        <w:gridCol w:w="42"/>
        <w:gridCol w:w="8"/>
        <w:gridCol w:w="58"/>
        <w:gridCol w:w="197"/>
        <w:gridCol w:w="36"/>
        <w:gridCol w:w="39"/>
        <w:gridCol w:w="227"/>
        <w:gridCol w:w="22"/>
        <w:gridCol w:w="22"/>
        <w:gridCol w:w="233"/>
        <w:gridCol w:w="30"/>
        <w:gridCol w:w="307"/>
        <w:gridCol w:w="28"/>
        <w:gridCol w:w="307"/>
        <w:gridCol w:w="25"/>
        <w:gridCol w:w="269"/>
        <w:gridCol w:w="39"/>
        <w:gridCol w:w="25"/>
        <w:gridCol w:w="8"/>
        <w:gridCol w:w="285"/>
        <w:gridCol w:w="42"/>
        <w:gridCol w:w="11"/>
        <w:gridCol w:w="307"/>
        <w:gridCol w:w="17"/>
        <w:gridCol w:w="14"/>
        <w:gridCol w:w="260"/>
        <w:gridCol w:w="8"/>
        <w:gridCol w:w="28"/>
        <w:gridCol w:w="302"/>
        <w:gridCol w:w="19"/>
        <w:gridCol w:w="316"/>
        <w:gridCol w:w="19"/>
        <w:gridCol w:w="324"/>
        <w:gridCol w:w="14"/>
        <w:gridCol w:w="11"/>
        <w:gridCol w:w="327"/>
        <w:gridCol w:w="11"/>
        <w:gridCol w:w="321"/>
        <w:gridCol w:w="6"/>
        <w:gridCol w:w="30"/>
        <w:gridCol w:w="1487"/>
        <w:gridCol w:w="1077"/>
        <w:gridCol w:w="1706"/>
      </w:tblGrid>
      <w:tr w:rsidR="00060779" w:rsidRPr="003B5034" w14:paraId="0FB5E6C3" w14:textId="77777777" w:rsidTr="008B491D">
        <w:trPr>
          <w:trHeight w:val="44"/>
          <w:tblHeader/>
        </w:trPr>
        <w:tc>
          <w:tcPr>
            <w:tcW w:w="1210" w:type="pct"/>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0B90F5E6" w14:textId="77777777" w:rsidR="00530CC6" w:rsidRPr="003F1CA7" w:rsidRDefault="00530CC6" w:rsidP="003070FB">
            <w:pPr>
              <w:jc w:val="both"/>
              <w:rPr>
                <w:rFonts w:ascii="Arial" w:hAnsi="Arial" w:cs="Arial"/>
                <w:b/>
                <w:bCs/>
                <w:spacing w:val="0"/>
                <w:sz w:val="20"/>
                <w:lang w:val="es-CO"/>
              </w:rPr>
            </w:pPr>
            <w:r w:rsidRPr="003B5034">
              <w:rPr>
                <w:rFonts w:ascii="Arial" w:hAnsi="Arial" w:cs="Arial"/>
                <w:b/>
                <w:spacing w:val="0"/>
                <w:sz w:val="20"/>
                <w:lang w:val="es-ES"/>
              </w:rPr>
              <w:t>Principales actividades de seguimiento/Productos por actividad</w:t>
            </w:r>
          </w:p>
        </w:tc>
        <w:tc>
          <w:tcPr>
            <w:tcW w:w="393" w:type="pct"/>
            <w:gridSpan w:val="6"/>
            <w:tcBorders>
              <w:top w:val="single" w:sz="8" w:space="0" w:color="auto"/>
              <w:left w:val="single" w:sz="8" w:space="0" w:color="000000"/>
              <w:bottom w:val="nil"/>
              <w:right w:val="single" w:sz="8" w:space="0" w:color="000000"/>
            </w:tcBorders>
            <w:shd w:val="clear" w:color="000000" w:fill="D9D9D9"/>
            <w:vAlign w:val="center"/>
          </w:tcPr>
          <w:p w14:paraId="77070262" w14:textId="77777777" w:rsidR="00530CC6" w:rsidRPr="003B5034" w:rsidRDefault="00530CC6" w:rsidP="00060779">
            <w:pPr>
              <w:jc w:val="center"/>
              <w:rPr>
                <w:rFonts w:ascii="Arial" w:hAnsi="Arial" w:cs="Arial"/>
                <w:b/>
                <w:bCs/>
                <w:spacing w:val="0"/>
                <w:sz w:val="20"/>
                <w:lang w:val="en-US"/>
              </w:rPr>
            </w:pPr>
            <w:r w:rsidRPr="003B5034">
              <w:rPr>
                <w:rFonts w:ascii="Arial" w:hAnsi="Arial" w:cs="Arial"/>
                <w:b/>
                <w:spacing w:val="0"/>
                <w:sz w:val="20"/>
                <w:lang w:val="es-ES"/>
              </w:rPr>
              <w:t>201</w:t>
            </w:r>
            <w:r>
              <w:rPr>
                <w:rFonts w:ascii="Arial" w:hAnsi="Arial" w:cs="Arial"/>
                <w:b/>
                <w:spacing w:val="0"/>
                <w:sz w:val="20"/>
                <w:lang w:val="es-ES"/>
              </w:rPr>
              <w:t>8</w:t>
            </w:r>
          </w:p>
        </w:tc>
        <w:tc>
          <w:tcPr>
            <w:tcW w:w="415" w:type="pct"/>
            <w:gridSpan w:val="13"/>
            <w:tcBorders>
              <w:top w:val="single" w:sz="8" w:space="0" w:color="auto"/>
              <w:left w:val="nil"/>
              <w:bottom w:val="nil"/>
              <w:right w:val="single" w:sz="8" w:space="0" w:color="000000"/>
            </w:tcBorders>
            <w:shd w:val="clear" w:color="000000" w:fill="D9D9D9"/>
            <w:vAlign w:val="center"/>
            <w:hideMark/>
          </w:tcPr>
          <w:p w14:paraId="0C2C1A75" w14:textId="77777777" w:rsidR="00530CC6" w:rsidRPr="003B5034" w:rsidRDefault="00530CC6" w:rsidP="00060779">
            <w:pPr>
              <w:jc w:val="center"/>
              <w:rPr>
                <w:rFonts w:ascii="Arial" w:hAnsi="Arial" w:cs="Arial"/>
                <w:b/>
                <w:bCs/>
                <w:spacing w:val="0"/>
                <w:sz w:val="20"/>
                <w:lang w:val="en-US"/>
              </w:rPr>
            </w:pPr>
            <w:r>
              <w:rPr>
                <w:rFonts w:ascii="Arial" w:hAnsi="Arial" w:cs="Arial"/>
                <w:b/>
                <w:spacing w:val="0"/>
                <w:sz w:val="20"/>
                <w:lang w:val="es-ES"/>
              </w:rPr>
              <w:t>2019</w:t>
            </w:r>
          </w:p>
        </w:tc>
        <w:tc>
          <w:tcPr>
            <w:tcW w:w="475" w:type="pct"/>
            <w:gridSpan w:val="12"/>
            <w:tcBorders>
              <w:top w:val="single" w:sz="8" w:space="0" w:color="auto"/>
              <w:left w:val="nil"/>
              <w:bottom w:val="nil"/>
              <w:right w:val="single" w:sz="8" w:space="0" w:color="000000"/>
            </w:tcBorders>
            <w:shd w:val="clear" w:color="000000" w:fill="D9D9D9"/>
            <w:vAlign w:val="center"/>
            <w:hideMark/>
          </w:tcPr>
          <w:p w14:paraId="32724BA7" w14:textId="77777777" w:rsidR="00530CC6" w:rsidRPr="003B5034" w:rsidRDefault="00530CC6" w:rsidP="00060779">
            <w:pPr>
              <w:jc w:val="center"/>
              <w:rPr>
                <w:rFonts w:ascii="Arial" w:hAnsi="Arial" w:cs="Arial"/>
                <w:b/>
                <w:bCs/>
                <w:spacing w:val="0"/>
                <w:sz w:val="20"/>
                <w:lang w:val="en-US"/>
              </w:rPr>
            </w:pPr>
            <w:r w:rsidRPr="003B5034">
              <w:rPr>
                <w:rFonts w:ascii="Arial" w:hAnsi="Arial" w:cs="Arial"/>
                <w:b/>
                <w:spacing w:val="0"/>
                <w:sz w:val="20"/>
                <w:lang w:val="es-ES"/>
              </w:rPr>
              <w:t>20</w:t>
            </w:r>
            <w:r>
              <w:rPr>
                <w:rFonts w:ascii="Arial" w:hAnsi="Arial" w:cs="Arial"/>
                <w:b/>
                <w:spacing w:val="0"/>
                <w:sz w:val="20"/>
                <w:lang w:val="es-ES"/>
              </w:rPr>
              <w:t>20</w:t>
            </w:r>
          </w:p>
        </w:tc>
        <w:tc>
          <w:tcPr>
            <w:tcW w:w="467" w:type="pct"/>
            <w:gridSpan w:val="11"/>
            <w:tcBorders>
              <w:top w:val="single" w:sz="8" w:space="0" w:color="auto"/>
              <w:left w:val="nil"/>
              <w:bottom w:val="nil"/>
              <w:right w:val="single" w:sz="8" w:space="0" w:color="000000"/>
            </w:tcBorders>
            <w:shd w:val="clear" w:color="000000" w:fill="D9D9D9"/>
            <w:vAlign w:val="center"/>
            <w:hideMark/>
          </w:tcPr>
          <w:p w14:paraId="1D02D897" w14:textId="77777777" w:rsidR="00530CC6" w:rsidRPr="003B5034" w:rsidRDefault="00530CC6" w:rsidP="00060779">
            <w:pPr>
              <w:jc w:val="center"/>
              <w:rPr>
                <w:rFonts w:ascii="Arial" w:hAnsi="Arial" w:cs="Arial"/>
                <w:b/>
                <w:bCs/>
                <w:spacing w:val="0"/>
                <w:sz w:val="20"/>
                <w:lang w:val="en-US"/>
              </w:rPr>
            </w:pPr>
            <w:r w:rsidRPr="003B5034">
              <w:rPr>
                <w:rFonts w:ascii="Arial" w:hAnsi="Arial" w:cs="Arial"/>
                <w:b/>
                <w:spacing w:val="0"/>
                <w:sz w:val="20"/>
                <w:lang w:val="es-ES"/>
              </w:rPr>
              <w:t>20</w:t>
            </w:r>
            <w:r>
              <w:rPr>
                <w:rFonts w:ascii="Arial" w:hAnsi="Arial" w:cs="Arial"/>
                <w:b/>
                <w:spacing w:val="0"/>
                <w:sz w:val="20"/>
                <w:lang w:val="es-ES"/>
              </w:rPr>
              <w:t>21</w:t>
            </w:r>
          </w:p>
        </w:tc>
        <w:tc>
          <w:tcPr>
            <w:tcW w:w="498" w:type="pct"/>
            <w:gridSpan w:val="10"/>
            <w:tcBorders>
              <w:top w:val="single" w:sz="8" w:space="0" w:color="auto"/>
              <w:left w:val="single" w:sz="8" w:space="0" w:color="000000"/>
              <w:bottom w:val="single" w:sz="4" w:space="0" w:color="auto"/>
              <w:right w:val="single" w:sz="8" w:space="0" w:color="000000"/>
            </w:tcBorders>
            <w:shd w:val="clear" w:color="000000" w:fill="D9D9D9"/>
            <w:vAlign w:val="center"/>
          </w:tcPr>
          <w:p w14:paraId="2F7EA6B2" w14:textId="77777777" w:rsidR="00530CC6" w:rsidRPr="003B5034" w:rsidRDefault="00530CC6" w:rsidP="00060779">
            <w:pPr>
              <w:jc w:val="center"/>
              <w:rPr>
                <w:rFonts w:ascii="Arial" w:hAnsi="Arial" w:cs="Arial"/>
                <w:b/>
                <w:spacing w:val="0"/>
                <w:sz w:val="20"/>
                <w:lang w:val="es-ES"/>
              </w:rPr>
            </w:pPr>
            <w:r w:rsidRPr="003B5034">
              <w:rPr>
                <w:rFonts w:ascii="Arial" w:hAnsi="Arial" w:cs="Arial"/>
                <w:b/>
                <w:spacing w:val="0"/>
                <w:sz w:val="20"/>
                <w:lang w:val="es-ES"/>
              </w:rPr>
              <w:t>202</w:t>
            </w:r>
            <w:r>
              <w:rPr>
                <w:rFonts w:ascii="Arial" w:hAnsi="Arial" w:cs="Arial"/>
                <w:b/>
                <w:spacing w:val="0"/>
                <w:sz w:val="20"/>
                <w:lang w:val="es-ES"/>
              </w:rPr>
              <w:t>2</w:t>
            </w:r>
          </w:p>
        </w:tc>
        <w:tc>
          <w:tcPr>
            <w:tcW w:w="537" w:type="pct"/>
            <w:vMerge w:val="restart"/>
            <w:tcBorders>
              <w:top w:val="single" w:sz="8" w:space="0" w:color="auto"/>
              <w:left w:val="single" w:sz="8" w:space="0" w:color="000000"/>
              <w:bottom w:val="single" w:sz="8" w:space="0" w:color="000000"/>
              <w:right w:val="single" w:sz="8" w:space="0" w:color="000000"/>
            </w:tcBorders>
            <w:shd w:val="clear" w:color="000000" w:fill="D9D9D9"/>
            <w:vAlign w:val="center"/>
            <w:hideMark/>
          </w:tcPr>
          <w:p w14:paraId="073FEBBC" w14:textId="77777777" w:rsidR="00530CC6" w:rsidRPr="003B5034" w:rsidRDefault="00530CC6" w:rsidP="003070FB">
            <w:pPr>
              <w:jc w:val="both"/>
              <w:rPr>
                <w:rFonts w:ascii="Arial" w:hAnsi="Arial" w:cs="Arial"/>
                <w:b/>
                <w:bCs/>
                <w:spacing w:val="0"/>
                <w:sz w:val="20"/>
                <w:lang w:val="en-US"/>
              </w:rPr>
            </w:pPr>
            <w:r w:rsidRPr="003B5034">
              <w:rPr>
                <w:rFonts w:ascii="Arial" w:hAnsi="Arial" w:cs="Arial"/>
                <w:b/>
                <w:spacing w:val="0"/>
                <w:sz w:val="20"/>
                <w:lang w:val="es-ES"/>
              </w:rPr>
              <w:t>Responsable</w:t>
            </w:r>
          </w:p>
        </w:tc>
        <w:tc>
          <w:tcPr>
            <w:tcW w:w="389" w:type="pct"/>
            <w:tcBorders>
              <w:top w:val="single" w:sz="8" w:space="0" w:color="auto"/>
              <w:left w:val="nil"/>
              <w:bottom w:val="nil"/>
              <w:right w:val="single" w:sz="8" w:space="0" w:color="000000"/>
            </w:tcBorders>
            <w:shd w:val="clear" w:color="000000" w:fill="D9D9D9"/>
            <w:vAlign w:val="center"/>
            <w:hideMark/>
          </w:tcPr>
          <w:p w14:paraId="374DDFBB" w14:textId="77777777" w:rsidR="00530CC6" w:rsidRPr="003B5034" w:rsidRDefault="00530CC6" w:rsidP="00B7126A">
            <w:pPr>
              <w:jc w:val="center"/>
              <w:rPr>
                <w:rFonts w:ascii="Arial" w:hAnsi="Arial" w:cs="Arial"/>
                <w:b/>
                <w:bCs/>
                <w:spacing w:val="0"/>
                <w:sz w:val="20"/>
                <w:lang w:val="en-US"/>
              </w:rPr>
            </w:pPr>
            <w:r w:rsidRPr="003B5034">
              <w:rPr>
                <w:rFonts w:ascii="Arial" w:hAnsi="Arial" w:cs="Arial"/>
                <w:b/>
                <w:spacing w:val="0"/>
                <w:sz w:val="20"/>
                <w:lang w:val="es-ES"/>
              </w:rPr>
              <w:t>Costo</w:t>
            </w:r>
          </w:p>
        </w:tc>
        <w:tc>
          <w:tcPr>
            <w:tcW w:w="616" w:type="pct"/>
            <w:vMerge w:val="restart"/>
            <w:tcBorders>
              <w:top w:val="single" w:sz="8" w:space="0" w:color="auto"/>
              <w:left w:val="single" w:sz="8" w:space="0" w:color="000000"/>
              <w:bottom w:val="single" w:sz="8" w:space="0" w:color="000000"/>
              <w:right w:val="single" w:sz="8" w:space="0" w:color="auto"/>
            </w:tcBorders>
            <w:shd w:val="clear" w:color="000000" w:fill="D9D9D9"/>
            <w:vAlign w:val="center"/>
            <w:hideMark/>
          </w:tcPr>
          <w:p w14:paraId="3F673B94" w14:textId="77777777" w:rsidR="00530CC6" w:rsidRPr="003B5034" w:rsidRDefault="00530CC6" w:rsidP="003070FB">
            <w:pPr>
              <w:jc w:val="both"/>
              <w:rPr>
                <w:rFonts w:ascii="Arial" w:hAnsi="Arial" w:cs="Arial"/>
                <w:b/>
                <w:bCs/>
                <w:spacing w:val="0"/>
                <w:sz w:val="20"/>
                <w:lang w:val="en-US"/>
              </w:rPr>
            </w:pPr>
            <w:r w:rsidRPr="003B5034">
              <w:rPr>
                <w:rFonts w:ascii="Arial" w:hAnsi="Arial" w:cs="Arial"/>
                <w:b/>
                <w:spacing w:val="0"/>
                <w:sz w:val="20"/>
                <w:lang w:val="es-ES"/>
              </w:rPr>
              <w:t>Financiamiento</w:t>
            </w:r>
          </w:p>
        </w:tc>
      </w:tr>
      <w:tr w:rsidR="008B491D" w:rsidRPr="003B5034" w14:paraId="0F3E53CC" w14:textId="77777777" w:rsidTr="003E37A9">
        <w:trPr>
          <w:trHeight w:val="44"/>
          <w:tblHeader/>
        </w:trPr>
        <w:tc>
          <w:tcPr>
            <w:tcW w:w="1210" w:type="pct"/>
            <w:gridSpan w:val="2"/>
            <w:vMerge/>
            <w:tcBorders>
              <w:top w:val="single" w:sz="8" w:space="0" w:color="auto"/>
              <w:left w:val="single" w:sz="8" w:space="0" w:color="auto"/>
              <w:bottom w:val="single" w:sz="8" w:space="0" w:color="000000"/>
              <w:right w:val="single" w:sz="8" w:space="0" w:color="000000"/>
            </w:tcBorders>
            <w:vAlign w:val="center"/>
            <w:hideMark/>
          </w:tcPr>
          <w:p w14:paraId="5BD82EDA" w14:textId="77777777" w:rsidR="00530CC6" w:rsidRPr="003B5034" w:rsidRDefault="00530CC6" w:rsidP="00530CC6">
            <w:pPr>
              <w:jc w:val="both"/>
              <w:rPr>
                <w:rFonts w:ascii="Arial" w:hAnsi="Arial" w:cs="Arial"/>
                <w:b/>
                <w:bCs/>
                <w:color w:val="FF0000"/>
                <w:spacing w:val="0"/>
                <w:sz w:val="20"/>
                <w:lang w:val="en-US"/>
              </w:rPr>
            </w:pPr>
          </w:p>
        </w:tc>
        <w:tc>
          <w:tcPr>
            <w:tcW w:w="100" w:type="pct"/>
            <w:gridSpan w:val="2"/>
            <w:tcBorders>
              <w:top w:val="single" w:sz="8" w:space="0" w:color="auto"/>
              <w:left w:val="single" w:sz="8" w:space="0" w:color="auto"/>
              <w:bottom w:val="single" w:sz="8" w:space="0" w:color="000000"/>
              <w:right w:val="single" w:sz="8" w:space="0" w:color="auto"/>
            </w:tcBorders>
            <w:shd w:val="clear" w:color="000000" w:fill="D9D9D9"/>
            <w:vAlign w:val="center"/>
          </w:tcPr>
          <w:p w14:paraId="7A321F7B" w14:textId="77777777" w:rsidR="00530CC6" w:rsidRPr="003B5034" w:rsidRDefault="00530CC6" w:rsidP="00530CC6">
            <w:pPr>
              <w:jc w:val="both"/>
              <w:rPr>
                <w:rFonts w:ascii="Arial" w:hAnsi="Arial" w:cs="Arial"/>
                <w:b/>
                <w:spacing w:val="0"/>
                <w:sz w:val="20"/>
                <w:lang w:val="es-ES"/>
              </w:rPr>
            </w:pPr>
            <w:r w:rsidRPr="003B5034">
              <w:rPr>
                <w:rFonts w:ascii="Arial" w:hAnsi="Arial" w:cs="Arial"/>
                <w:b/>
                <w:spacing w:val="0"/>
                <w:sz w:val="20"/>
                <w:lang w:val="es-ES"/>
              </w:rPr>
              <w:t>T</w:t>
            </w:r>
            <w:r>
              <w:rPr>
                <w:rFonts w:ascii="Arial" w:hAnsi="Arial" w:cs="Arial"/>
                <w:b/>
                <w:spacing w:val="0"/>
                <w:sz w:val="20"/>
                <w:lang w:val="es-ES"/>
              </w:rPr>
              <w:t>1</w:t>
            </w:r>
          </w:p>
        </w:tc>
        <w:tc>
          <w:tcPr>
            <w:tcW w:w="99" w:type="pct"/>
            <w:gridSpan w:val="2"/>
            <w:tcBorders>
              <w:top w:val="single" w:sz="8" w:space="0" w:color="auto"/>
              <w:left w:val="single" w:sz="8" w:space="0" w:color="auto"/>
              <w:bottom w:val="single" w:sz="8" w:space="0" w:color="000000"/>
              <w:right w:val="single" w:sz="8" w:space="0" w:color="auto"/>
            </w:tcBorders>
            <w:shd w:val="clear" w:color="000000" w:fill="D9D9D9"/>
            <w:vAlign w:val="center"/>
          </w:tcPr>
          <w:p w14:paraId="48FFD1BA" w14:textId="77777777" w:rsidR="00530CC6" w:rsidRPr="003B5034" w:rsidRDefault="00530CC6" w:rsidP="00530CC6">
            <w:pPr>
              <w:jc w:val="both"/>
              <w:rPr>
                <w:rFonts w:ascii="Arial" w:hAnsi="Arial" w:cs="Arial"/>
                <w:b/>
                <w:spacing w:val="0"/>
                <w:sz w:val="20"/>
                <w:lang w:val="es-ES"/>
              </w:rPr>
            </w:pPr>
            <w:r w:rsidRPr="003B5034">
              <w:rPr>
                <w:rFonts w:ascii="Arial" w:hAnsi="Arial" w:cs="Arial"/>
                <w:b/>
                <w:spacing w:val="0"/>
                <w:sz w:val="20"/>
                <w:lang w:val="es-ES"/>
              </w:rPr>
              <w:t>T</w:t>
            </w:r>
            <w:r>
              <w:rPr>
                <w:rFonts w:ascii="Arial" w:hAnsi="Arial" w:cs="Arial"/>
                <w:b/>
                <w:spacing w:val="0"/>
                <w:sz w:val="20"/>
                <w:lang w:val="es-ES"/>
              </w:rPr>
              <w:t>2</w:t>
            </w:r>
          </w:p>
        </w:tc>
        <w:tc>
          <w:tcPr>
            <w:tcW w:w="98" w:type="pct"/>
            <w:tcBorders>
              <w:top w:val="single" w:sz="8" w:space="0" w:color="auto"/>
              <w:left w:val="single" w:sz="8" w:space="0" w:color="auto"/>
              <w:bottom w:val="single" w:sz="8" w:space="0" w:color="000000"/>
              <w:right w:val="single" w:sz="8" w:space="0" w:color="auto"/>
            </w:tcBorders>
            <w:shd w:val="clear" w:color="000000" w:fill="D9D9D9"/>
            <w:vAlign w:val="center"/>
            <w:hideMark/>
          </w:tcPr>
          <w:p w14:paraId="27441D76"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T3</w:t>
            </w:r>
          </w:p>
        </w:tc>
        <w:tc>
          <w:tcPr>
            <w:tcW w:w="96" w:type="pct"/>
            <w:tcBorders>
              <w:top w:val="single" w:sz="8" w:space="0" w:color="auto"/>
              <w:left w:val="nil"/>
              <w:bottom w:val="single" w:sz="8" w:space="0" w:color="000000"/>
              <w:right w:val="single" w:sz="8" w:space="0" w:color="auto"/>
            </w:tcBorders>
            <w:shd w:val="clear" w:color="000000" w:fill="D9D9D9"/>
            <w:vAlign w:val="center"/>
            <w:hideMark/>
          </w:tcPr>
          <w:p w14:paraId="769DF1EC"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T4</w:t>
            </w:r>
          </w:p>
        </w:tc>
        <w:tc>
          <w:tcPr>
            <w:tcW w:w="97" w:type="pct"/>
            <w:gridSpan w:val="2"/>
            <w:tcBorders>
              <w:top w:val="single" w:sz="8" w:space="0" w:color="auto"/>
              <w:left w:val="nil"/>
              <w:bottom w:val="single" w:sz="8" w:space="0" w:color="000000"/>
              <w:right w:val="single" w:sz="8" w:space="0" w:color="auto"/>
            </w:tcBorders>
            <w:shd w:val="clear" w:color="000000" w:fill="D9D9D9"/>
            <w:vAlign w:val="center"/>
            <w:hideMark/>
          </w:tcPr>
          <w:p w14:paraId="3DED377C"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T1</w:t>
            </w:r>
          </w:p>
        </w:tc>
        <w:tc>
          <w:tcPr>
            <w:tcW w:w="99" w:type="pct"/>
            <w:gridSpan w:val="4"/>
            <w:tcBorders>
              <w:top w:val="single" w:sz="8" w:space="0" w:color="auto"/>
              <w:left w:val="nil"/>
              <w:bottom w:val="single" w:sz="8" w:space="0" w:color="000000"/>
              <w:right w:val="single" w:sz="8" w:space="0" w:color="auto"/>
            </w:tcBorders>
            <w:shd w:val="clear" w:color="000000" w:fill="D9D9D9"/>
            <w:vAlign w:val="center"/>
            <w:hideMark/>
          </w:tcPr>
          <w:p w14:paraId="02BF821C"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T2</w:t>
            </w:r>
          </w:p>
        </w:tc>
        <w:tc>
          <w:tcPr>
            <w:tcW w:w="110" w:type="pct"/>
            <w:gridSpan w:val="4"/>
            <w:tcBorders>
              <w:top w:val="single" w:sz="8" w:space="0" w:color="auto"/>
              <w:left w:val="nil"/>
              <w:bottom w:val="single" w:sz="8" w:space="0" w:color="000000"/>
              <w:right w:val="single" w:sz="8" w:space="0" w:color="auto"/>
            </w:tcBorders>
            <w:shd w:val="clear" w:color="000000" w:fill="D9D9D9"/>
            <w:vAlign w:val="center"/>
            <w:hideMark/>
          </w:tcPr>
          <w:p w14:paraId="0808E32F"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T3</w:t>
            </w:r>
          </w:p>
        </w:tc>
        <w:tc>
          <w:tcPr>
            <w:tcW w:w="109" w:type="pct"/>
            <w:gridSpan w:val="3"/>
            <w:tcBorders>
              <w:top w:val="single" w:sz="8" w:space="0" w:color="auto"/>
              <w:left w:val="nil"/>
              <w:bottom w:val="single" w:sz="8" w:space="0" w:color="000000"/>
              <w:right w:val="single" w:sz="8" w:space="0" w:color="auto"/>
            </w:tcBorders>
            <w:shd w:val="clear" w:color="000000" w:fill="D9D9D9"/>
            <w:vAlign w:val="center"/>
            <w:hideMark/>
          </w:tcPr>
          <w:p w14:paraId="0BDB0B17"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T4</w:t>
            </w:r>
          </w:p>
        </w:tc>
        <w:tc>
          <w:tcPr>
            <w:tcW w:w="111" w:type="pct"/>
            <w:gridSpan w:val="4"/>
            <w:tcBorders>
              <w:top w:val="single" w:sz="8" w:space="0" w:color="auto"/>
              <w:left w:val="nil"/>
              <w:bottom w:val="single" w:sz="8" w:space="0" w:color="000000"/>
              <w:right w:val="single" w:sz="8" w:space="0" w:color="auto"/>
            </w:tcBorders>
            <w:shd w:val="clear" w:color="000000" w:fill="D9D9D9"/>
            <w:vAlign w:val="center"/>
            <w:hideMark/>
          </w:tcPr>
          <w:p w14:paraId="42F54F83"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T1</w:t>
            </w:r>
          </w:p>
        </w:tc>
        <w:tc>
          <w:tcPr>
            <w:tcW w:w="121" w:type="pct"/>
            <w:gridSpan w:val="2"/>
            <w:tcBorders>
              <w:top w:val="single" w:sz="8" w:space="0" w:color="auto"/>
              <w:left w:val="nil"/>
              <w:bottom w:val="single" w:sz="8" w:space="0" w:color="000000"/>
              <w:right w:val="single" w:sz="8" w:space="0" w:color="auto"/>
            </w:tcBorders>
            <w:shd w:val="clear" w:color="000000" w:fill="D9D9D9"/>
            <w:vAlign w:val="center"/>
            <w:hideMark/>
          </w:tcPr>
          <w:p w14:paraId="5978CB12"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T2</w:t>
            </w:r>
          </w:p>
        </w:tc>
        <w:tc>
          <w:tcPr>
            <w:tcW w:w="120" w:type="pct"/>
            <w:gridSpan w:val="2"/>
            <w:tcBorders>
              <w:top w:val="single" w:sz="8" w:space="0" w:color="auto"/>
              <w:left w:val="nil"/>
              <w:bottom w:val="single" w:sz="8" w:space="0" w:color="000000"/>
              <w:right w:val="single" w:sz="8" w:space="0" w:color="auto"/>
            </w:tcBorders>
            <w:shd w:val="clear" w:color="000000" w:fill="D9D9D9"/>
            <w:vAlign w:val="center"/>
            <w:hideMark/>
          </w:tcPr>
          <w:p w14:paraId="69E26209"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T3</w:t>
            </w:r>
          </w:p>
        </w:tc>
        <w:tc>
          <w:tcPr>
            <w:tcW w:w="123" w:type="pct"/>
            <w:gridSpan w:val="4"/>
            <w:tcBorders>
              <w:top w:val="single" w:sz="8" w:space="0" w:color="auto"/>
              <w:left w:val="nil"/>
              <w:bottom w:val="single" w:sz="8" w:space="0" w:color="000000"/>
              <w:right w:val="single" w:sz="8" w:space="0" w:color="auto"/>
            </w:tcBorders>
            <w:shd w:val="clear" w:color="000000" w:fill="D9D9D9"/>
            <w:vAlign w:val="center"/>
            <w:hideMark/>
          </w:tcPr>
          <w:p w14:paraId="509CE763"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T4</w:t>
            </w:r>
          </w:p>
        </w:tc>
        <w:tc>
          <w:tcPr>
            <w:tcW w:w="122" w:type="pct"/>
            <w:gridSpan w:val="3"/>
            <w:tcBorders>
              <w:top w:val="single" w:sz="8" w:space="0" w:color="auto"/>
              <w:left w:val="nil"/>
              <w:bottom w:val="single" w:sz="8" w:space="0" w:color="000000"/>
              <w:right w:val="single" w:sz="8" w:space="0" w:color="auto"/>
            </w:tcBorders>
            <w:shd w:val="clear" w:color="000000" w:fill="D9D9D9"/>
            <w:vAlign w:val="center"/>
            <w:hideMark/>
          </w:tcPr>
          <w:p w14:paraId="4BF28738"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T1</w:t>
            </w:r>
          </w:p>
        </w:tc>
        <w:tc>
          <w:tcPr>
            <w:tcW w:w="122" w:type="pct"/>
            <w:gridSpan w:val="3"/>
            <w:tcBorders>
              <w:top w:val="single" w:sz="8" w:space="0" w:color="auto"/>
              <w:left w:val="nil"/>
              <w:bottom w:val="single" w:sz="8" w:space="0" w:color="000000"/>
              <w:right w:val="single" w:sz="8" w:space="0" w:color="auto"/>
            </w:tcBorders>
            <w:shd w:val="clear" w:color="000000" w:fill="D9D9D9"/>
            <w:vAlign w:val="center"/>
            <w:hideMark/>
          </w:tcPr>
          <w:p w14:paraId="2D96AA2A"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T2</w:t>
            </w:r>
          </w:p>
        </w:tc>
        <w:tc>
          <w:tcPr>
            <w:tcW w:w="97" w:type="pct"/>
            <w:gridSpan w:val="2"/>
            <w:tcBorders>
              <w:top w:val="single" w:sz="8" w:space="0" w:color="auto"/>
              <w:left w:val="nil"/>
              <w:bottom w:val="single" w:sz="8" w:space="0" w:color="000000"/>
              <w:right w:val="single" w:sz="8" w:space="0" w:color="auto"/>
            </w:tcBorders>
            <w:shd w:val="clear" w:color="000000" w:fill="D9D9D9"/>
            <w:vAlign w:val="center"/>
            <w:hideMark/>
          </w:tcPr>
          <w:p w14:paraId="4B6202E0"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T3</w:t>
            </w:r>
          </w:p>
        </w:tc>
        <w:tc>
          <w:tcPr>
            <w:tcW w:w="126" w:type="pct"/>
            <w:gridSpan w:val="3"/>
            <w:tcBorders>
              <w:top w:val="single" w:sz="8" w:space="0" w:color="auto"/>
              <w:left w:val="nil"/>
              <w:bottom w:val="single" w:sz="8" w:space="0" w:color="000000"/>
              <w:right w:val="single" w:sz="4" w:space="0" w:color="auto"/>
            </w:tcBorders>
            <w:shd w:val="clear" w:color="000000" w:fill="D9D9D9"/>
            <w:vAlign w:val="center"/>
            <w:hideMark/>
          </w:tcPr>
          <w:p w14:paraId="530E73B7"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T4</w:t>
            </w:r>
          </w:p>
        </w:tc>
        <w:tc>
          <w:tcPr>
            <w:tcW w:w="12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A9C331"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T1</w:t>
            </w:r>
          </w:p>
        </w:tc>
        <w:tc>
          <w:tcPr>
            <w:tcW w:w="1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202004"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T2</w:t>
            </w:r>
          </w:p>
        </w:tc>
        <w:tc>
          <w:tcPr>
            <w:tcW w:w="12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210811"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T3</w:t>
            </w:r>
          </w:p>
        </w:tc>
        <w:tc>
          <w:tcPr>
            <w:tcW w:w="129"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D4E2BA" w14:textId="77777777" w:rsidR="00530CC6" w:rsidRPr="003B5034" w:rsidRDefault="00530CC6" w:rsidP="00530CC6">
            <w:pPr>
              <w:jc w:val="both"/>
              <w:rPr>
                <w:rFonts w:ascii="Arial" w:hAnsi="Arial" w:cs="Arial"/>
                <w:b/>
                <w:bCs/>
                <w:spacing w:val="0"/>
                <w:sz w:val="20"/>
                <w:lang w:val="en-US"/>
              </w:rPr>
            </w:pPr>
            <w:r w:rsidRPr="003B5034">
              <w:rPr>
                <w:rFonts w:ascii="Arial" w:hAnsi="Arial" w:cs="Arial"/>
                <w:b/>
                <w:spacing w:val="0"/>
                <w:sz w:val="20"/>
                <w:lang w:val="es-ES"/>
              </w:rPr>
              <w:t>T4</w:t>
            </w:r>
          </w:p>
        </w:tc>
        <w:tc>
          <w:tcPr>
            <w:tcW w:w="537" w:type="pct"/>
            <w:vMerge/>
            <w:tcBorders>
              <w:top w:val="single" w:sz="8" w:space="0" w:color="auto"/>
              <w:left w:val="single" w:sz="4" w:space="0" w:color="auto"/>
              <w:bottom w:val="single" w:sz="8" w:space="0" w:color="000000"/>
              <w:right w:val="single" w:sz="8" w:space="0" w:color="000000"/>
            </w:tcBorders>
            <w:vAlign w:val="center"/>
            <w:hideMark/>
          </w:tcPr>
          <w:p w14:paraId="59C23B25" w14:textId="77777777" w:rsidR="00530CC6" w:rsidRPr="003B5034" w:rsidRDefault="00530CC6" w:rsidP="00530CC6">
            <w:pPr>
              <w:jc w:val="both"/>
              <w:rPr>
                <w:rFonts w:ascii="Arial" w:hAnsi="Arial" w:cs="Arial"/>
                <w:b/>
                <w:bCs/>
                <w:spacing w:val="0"/>
                <w:sz w:val="20"/>
                <w:lang w:val="en-US"/>
              </w:rPr>
            </w:pPr>
          </w:p>
        </w:tc>
        <w:tc>
          <w:tcPr>
            <w:tcW w:w="389" w:type="pct"/>
            <w:tcBorders>
              <w:top w:val="nil"/>
              <w:left w:val="nil"/>
              <w:bottom w:val="single" w:sz="8" w:space="0" w:color="000000"/>
              <w:right w:val="single" w:sz="8" w:space="0" w:color="000000"/>
            </w:tcBorders>
            <w:shd w:val="clear" w:color="000000" w:fill="D9D9D9"/>
            <w:vAlign w:val="center"/>
            <w:hideMark/>
          </w:tcPr>
          <w:p w14:paraId="6FF9AB29" w14:textId="77777777" w:rsidR="00530CC6" w:rsidRPr="003B5034" w:rsidRDefault="00530CC6" w:rsidP="00B7126A">
            <w:pPr>
              <w:jc w:val="center"/>
              <w:rPr>
                <w:rFonts w:ascii="Arial" w:hAnsi="Arial" w:cs="Arial"/>
                <w:b/>
                <w:bCs/>
                <w:spacing w:val="0"/>
                <w:sz w:val="20"/>
                <w:lang w:val="en-US"/>
              </w:rPr>
            </w:pPr>
            <w:r w:rsidRPr="003B5034">
              <w:rPr>
                <w:rFonts w:ascii="Arial" w:hAnsi="Arial" w:cs="Arial"/>
                <w:b/>
                <w:spacing w:val="0"/>
                <w:sz w:val="20"/>
                <w:lang w:val="es-ES"/>
              </w:rPr>
              <w:t>(US$)</w:t>
            </w:r>
          </w:p>
        </w:tc>
        <w:tc>
          <w:tcPr>
            <w:tcW w:w="616" w:type="pct"/>
            <w:vMerge/>
            <w:tcBorders>
              <w:top w:val="single" w:sz="8" w:space="0" w:color="auto"/>
              <w:left w:val="single" w:sz="8" w:space="0" w:color="000000"/>
              <w:bottom w:val="single" w:sz="8" w:space="0" w:color="000000"/>
              <w:right w:val="single" w:sz="8" w:space="0" w:color="auto"/>
            </w:tcBorders>
            <w:vAlign w:val="center"/>
            <w:hideMark/>
          </w:tcPr>
          <w:p w14:paraId="4FC6063F" w14:textId="77777777" w:rsidR="00530CC6" w:rsidRPr="003B5034" w:rsidRDefault="00530CC6" w:rsidP="00530CC6">
            <w:pPr>
              <w:jc w:val="both"/>
              <w:rPr>
                <w:rFonts w:ascii="Arial" w:hAnsi="Arial" w:cs="Arial"/>
                <w:b/>
                <w:bCs/>
                <w:color w:val="FF0000"/>
                <w:spacing w:val="0"/>
                <w:sz w:val="20"/>
                <w:lang w:val="en-US"/>
              </w:rPr>
            </w:pPr>
          </w:p>
        </w:tc>
      </w:tr>
      <w:tr w:rsidR="008B491D" w:rsidRPr="003B5034" w14:paraId="2355C7B9" w14:textId="77777777" w:rsidTr="003E37A9">
        <w:trPr>
          <w:trHeight w:val="44"/>
        </w:trPr>
        <w:tc>
          <w:tcPr>
            <w:tcW w:w="1210" w:type="pct"/>
            <w:gridSpan w:val="2"/>
            <w:tcBorders>
              <w:top w:val="nil"/>
              <w:left w:val="single" w:sz="8" w:space="0" w:color="auto"/>
              <w:bottom w:val="nil"/>
              <w:right w:val="nil"/>
            </w:tcBorders>
            <w:shd w:val="clear" w:color="000000" w:fill="4F81BD"/>
            <w:vAlign w:val="center"/>
            <w:hideMark/>
          </w:tcPr>
          <w:p w14:paraId="30904866" w14:textId="77777777" w:rsidR="00530CC6" w:rsidRPr="003B5034" w:rsidRDefault="00530CC6" w:rsidP="00530CC6">
            <w:pPr>
              <w:jc w:val="both"/>
              <w:rPr>
                <w:rFonts w:ascii="Arial" w:hAnsi="Arial" w:cs="Arial"/>
                <w:spacing w:val="0"/>
                <w:sz w:val="20"/>
                <w:u w:val="single"/>
                <w:lang w:val="en-US"/>
              </w:rPr>
            </w:pPr>
            <w:r w:rsidRPr="003B5034">
              <w:rPr>
                <w:rFonts w:ascii="Arial" w:hAnsi="Arial" w:cs="Arial"/>
                <w:spacing w:val="0"/>
                <w:sz w:val="20"/>
                <w:u w:val="single"/>
                <w:lang w:val="es-ES"/>
              </w:rPr>
              <w:footnoteReference w:customMarkFollows="1" w:id="1"/>
              <w:t>Actividades de Monitoreo</w:t>
            </w:r>
            <w:r w:rsidRPr="003B5034">
              <w:rPr>
                <w:rStyle w:val="FootnoteReference"/>
                <w:rFonts w:ascii="Arial" w:hAnsi="Arial" w:cs="Arial"/>
                <w:spacing w:val="0"/>
                <w:u w:val="single"/>
                <w:lang w:val="es-ES"/>
              </w:rPr>
              <w:footnoteReference w:id="2"/>
            </w:r>
          </w:p>
        </w:tc>
        <w:tc>
          <w:tcPr>
            <w:tcW w:w="100" w:type="pct"/>
            <w:gridSpan w:val="2"/>
            <w:tcBorders>
              <w:top w:val="nil"/>
              <w:left w:val="single" w:sz="8" w:space="0" w:color="auto"/>
              <w:bottom w:val="nil"/>
              <w:right w:val="single" w:sz="8" w:space="0" w:color="auto"/>
            </w:tcBorders>
            <w:shd w:val="clear" w:color="000000" w:fill="4F81BD"/>
            <w:vAlign w:val="center"/>
          </w:tcPr>
          <w:p w14:paraId="6E5F0191" w14:textId="77777777" w:rsidR="00530CC6" w:rsidRPr="003B5034" w:rsidRDefault="00530CC6" w:rsidP="00530CC6">
            <w:pPr>
              <w:jc w:val="both"/>
              <w:rPr>
                <w:rFonts w:ascii="Arial" w:hAnsi="Arial" w:cs="Arial"/>
                <w:spacing w:val="0"/>
                <w:sz w:val="20"/>
                <w:lang w:val="es-ES"/>
              </w:rPr>
            </w:pPr>
            <w:r w:rsidRPr="003B5034">
              <w:rPr>
                <w:rFonts w:ascii="Arial" w:hAnsi="Arial" w:cs="Arial"/>
                <w:spacing w:val="0"/>
                <w:sz w:val="20"/>
                <w:lang w:val="es-ES"/>
              </w:rPr>
              <w:t> </w:t>
            </w:r>
          </w:p>
        </w:tc>
        <w:tc>
          <w:tcPr>
            <w:tcW w:w="99" w:type="pct"/>
            <w:gridSpan w:val="2"/>
            <w:tcBorders>
              <w:top w:val="nil"/>
              <w:left w:val="single" w:sz="8" w:space="0" w:color="auto"/>
              <w:bottom w:val="nil"/>
              <w:right w:val="single" w:sz="8" w:space="0" w:color="auto"/>
            </w:tcBorders>
            <w:shd w:val="clear" w:color="000000" w:fill="4F81BD"/>
            <w:vAlign w:val="center"/>
          </w:tcPr>
          <w:p w14:paraId="67F52AE9" w14:textId="77777777" w:rsidR="00530CC6" w:rsidRPr="003B5034" w:rsidRDefault="00530CC6" w:rsidP="00530CC6">
            <w:pPr>
              <w:jc w:val="both"/>
              <w:rPr>
                <w:rFonts w:ascii="Arial" w:hAnsi="Arial" w:cs="Arial"/>
                <w:spacing w:val="0"/>
                <w:sz w:val="20"/>
                <w:lang w:val="es-ES"/>
              </w:rPr>
            </w:pPr>
            <w:r w:rsidRPr="003B5034">
              <w:rPr>
                <w:rFonts w:ascii="Arial" w:hAnsi="Arial" w:cs="Arial"/>
                <w:spacing w:val="0"/>
                <w:sz w:val="20"/>
                <w:lang w:val="es-ES"/>
              </w:rPr>
              <w:t> </w:t>
            </w:r>
          </w:p>
        </w:tc>
        <w:tc>
          <w:tcPr>
            <w:tcW w:w="98" w:type="pct"/>
            <w:tcBorders>
              <w:top w:val="nil"/>
              <w:left w:val="single" w:sz="8" w:space="0" w:color="auto"/>
              <w:bottom w:val="nil"/>
              <w:right w:val="single" w:sz="8" w:space="0" w:color="auto"/>
            </w:tcBorders>
            <w:shd w:val="clear" w:color="000000" w:fill="4F81BD"/>
            <w:vAlign w:val="center"/>
            <w:hideMark/>
          </w:tcPr>
          <w:p w14:paraId="1E4A0333"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96" w:type="pct"/>
            <w:tcBorders>
              <w:top w:val="nil"/>
              <w:left w:val="nil"/>
              <w:bottom w:val="nil"/>
              <w:right w:val="single" w:sz="8" w:space="0" w:color="auto"/>
            </w:tcBorders>
            <w:shd w:val="clear" w:color="000000" w:fill="4F81BD"/>
            <w:vAlign w:val="center"/>
            <w:hideMark/>
          </w:tcPr>
          <w:p w14:paraId="6F56C539"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97" w:type="pct"/>
            <w:gridSpan w:val="2"/>
            <w:tcBorders>
              <w:top w:val="nil"/>
              <w:left w:val="nil"/>
              <w:bottom w:val="nil"/>
              <w:right w:val="single" w:sz="8" w:space="0" w:color="auto"/>
            </w:tcBorders>
            <w:shd w:val="clear" w:color="000000" w:fill="4F81BD"/>
            <w:vAlign w:val="center"/>
            <w:hideMark/>
          </w:tcPr>
          <w:p w14:paraId="29EDF81C"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99" w:type="pct"/>
            <w:gridSpan w:val="4"/>
            <w:tcBorders>
              <w:top w:val="nil"/>
              <w:left w:val="nil"/>
              <w:bottom w:val="nil"/>
              <w:right w:val="single" w:sz="8" w:space="0" w:color="auto"/>
            </w:tcBorders>
            <w:shd w:val="clear" w:color="000000" w:fill="4F81BD"/>
            <w:vAlign w:val="center"/>
            <w:hideMark/>
          </w:tcPr>
          <w:p w14:paraId="04E85469"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110" w:type="pct"/>
            <w:gridSpan w:val="4"/>
            <w:tcBorders>
              <w:top w:val="nil"/>
              <w:left w:val="nil"/>
              <w:bottom w:val="nil"/>
              <w:right w:val="single" w:sz="8" w:space="0" w:color="auto"/>
            </w:tcBorders>
            <w:shd w:val="clear" w:color="000000" w:fill="4F81BD"/>
            <w:vAlign w:val="center"/>
            <w:hideMark/>
          </w:tcPr>
          <w:p w14:paraId="31E2E3A3"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109" w:type="pct"/>
            <w:gridSpan w:val="3"/>
            <w:tcBorders>
              <w:top w:val="nil"/>
              <w:left w:val="nil"/>
              <w:bottom w:val="nil"/>
              <w:right w:val="single" w:sz="8" w:space="0" w:color="auto"/>
            </w:tcBorders>
            <w:shd w:val="clear" w:color="000000" w:fill="4F81BD"/>
            <w:vAlign w:val="center"/>
            <w:hideMark/>
          </w:tcPr>
          <w:p w14:paraId="1DBE1976"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111" w:type="pct"/>
            <w:gridSpan w:val="4"/>
            <w:tcBorders>
              <w:top w:val="nil"/>
              <w:left w:val="nil"/>
              <w:bottom w:val="nil"/>
              <w:right w:val="single" w:sz="8" w:space="0" w:color="auto"/>
            </w:tcBorders>
            <w:shd w:val="clear" w:color="000000" w:fill="4F81BD"/>
            <w:vAlign w:val="center"/>
            <w:hideMark/>
          </w:tcPr>
          <w:p w14:paraId="6B8DB470"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121" w:type="pct"/>
            <w:gridSpan w:val="2"/>
            <w:tcBorders>
              <w:top w:val="nil"/>
              <w:left w:val="nil"/>
              <w:bottom w:val="nil"/>
              <w:right w:val="single" w:sz="8" w:space="0" w:color="auto"/>
            </w:tcBorders>
            <w:shd w:val="clear" w:color="000000" w:fill="4F81BD"/>
            <w:vAlign w:val="center"/>
            <w:hideMark/>
          </w:tcPr>
          <w:p w14:paraId="23538038"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120" w:type="pct"/>
            <w:gridSpan w:val="2"/>
            <w:tcBorders>
              <w:top w:val="nil"/>
              <w:left w:val="nil"/>
              <w:bottom w:val="nil"/>
              <w:right w:val="single" w:sz="8" w:space="0" w:color="auto"/>
            </w:tcBorders>
            <w:shd w:val="clear" w:color="000000" w:fill="4F81BD"/>
            <w:vAlign w:val="center"/>
            <w:hideMark/>
          </w:tcPr>
          <w:p w14:paraId="69C63C53"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123" w:type="pct"/>
            <w:gridSpan w:val="4"/>
            <w:tcBorders>
              <w:top w:val="nil"/>
              <w:left w:val="nil"/>
              <w:bottom w:val="nil"/>
              <w:right w:val="single" w:sz="8" w:space="0" w:color="auto"/>
            </w:tcBorders>
            <w:shd w:val="clear" w:color="000000" w:fill="4F81BD"/>
            <w:vAlign w:val="center"/>
            <w:hideMark/>
          </w:tcPr>
          <w:p w14:paraId="15F7EBD9"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122" w:type="pct"/>
            <w:gridSpan w:val="3"/>
            <w:tcBorders>
              <w:top w:val="nil"/>
              <w:left w:val="nil"/>
              <w:bottom w:val="nil"/>
              <w:right w:val="single" w:sz="8" w:space="0" w:color="auto"/>
            </w:tcBorders>
            <w:shd w:val="clear" w:color="000000" w:fill="4F81BD"/>
            <w:vAlign w:val="center"/>
            <w:hideMark/>
          </w:tcPr>
          <w:p w14:paraId="22DB90B9"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122" w:type="pct"/>
            <w:gridSpan w:val="3"/>
            <w:tcBorders>
              <w:top w:val="nil"/>
              <w:left w:val="nil"/>
              <w:bottom w:val="nil"/>
              <w:right w:val="single" w:sz="8" w:space="0" w:color="auto"/>
            </w:tcBorders>
            <w:shd w:val="clear" w:color="000000" w:fill="4F81BD"/>
            <w:vAlign w:val="center"/>
            <w:hideMark/>
          </w:tcPr>
          <w:p w14:paraId="3C8F2954"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97" w:type="pct"/>
            <w:gridSpan w:val="2"/>
            <w:tcBorders>
              <w:top w:val="nil"/>
              <w:left w:val="nil"/>
              <w:bottom w:val="nil"/>
              <w:right w:val="single" w:sz="8" w:space="0" w:color="auto"/>
            </w:tcBorders>
            <w:shd w:val="clear" w:color="000000" w:fill="4F81BD"/>
            <w:vAlign w:val="center"/>
            <w:hideMark/>
          </w:tcPr>
          <w:p w14:paraId="74900E51"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126" w:type="pct"/>
            <w:gridSpan w:val="3"/>
            <w:tcBorders>
              <w:top w:val="nil"/>
              <w:left w:val="nil"/>
              <w:bottom w:val="nil"/>
              <w:right w:val="single" w:sz="4" w:space="0" w:color="auto"/>
            </w:tcBorders>
            <w:shd w:val="clear" w:color="000000" w:fill="4F81BD"/>
            <w:vAlign w:val="center"/>
            <w:hideMark/>
          </w:tcPr>
          <w:p w14:paraId="631B9ECF"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121" w:type="pct"/>
            <w:gridSpan w:val="2"/>
            <w:tcBorders>
              <w:top w:val="single" w:sz="4" w:space="0" w:color="auto"/>
              <w:left w:val="single" w:sz="4" w:space="0" w:color="auto"/>
              <w:bottom w:val="single" w:sz="4" w:space="0" w:color="auto"/>
              <w:right w:val="single" w:sz="4" w:space="0" w:color="auto"/>
            </w:tcBorders>
            <w:shd w:val="clear" w:color="000000" w:fill="4F81BD"/>
          </w:tcPr>
          <w:p w14:paraId="0004CFDB" w14:textId="77777777" w:rsidR="00530CC6" w:rsidRPr="003B5034" w:rsidRDefault="00530CC6" w:rsidP="00530CC6">
            <w:pPr>
              <w:jc w:val="both"/>
              <w:rPr>
                <w:rFonts w:ascii="Arial" w:hAnsi="Arial" w:cs="Arial"/>
                <w:spacing w:val="0"/>
                <w:sz w:val="20"/>
                <w:lang w:val="es-ES"/>
              </w:rPr>
            </w:pPr>
          </w:p>
        </w:tc>
        <w:tc>
          <w:tcPr>
            <w:tcW w:w="126" w:type="pct"/>
            <w:gridSpan w:val="3"/>
            <w:tcBorders>
              <w:top w:val="single" w:sz="4" w:space="0" w:color="auto"/>
              <w:left w:val="single" w:sz="4" w:space="0" w:color="auto"/>
              <w:bottom w:val="single" w:sz="4" w:space="0" w:color="auto"/>
              <w:right w:val="single" w:sz="4" w:space="0" w:color="auto"/>
            </w:tcBorders>
            <w:shd w:val="clear" w:color="000000" w:fill="4F81BD"/>
          </w:tcPr>
          <w:p w14:paraId="2DCA19A1" w14:textId="77777777" w:rsidR="00530CC6" w:rsidRPr="003B5034" w:rsidRDefault="00530CC6" w:rsidP="00530CC6">
            <w:pPr>
              <w:jc w:val="both"/>
              <w:rPr>
                <w:rFonts w:ascii="Arial" w:hAnsi="Arial" w:cs="Arial"/>
                <w:spacing w:val="0"/>
                <w:sz w:val="20"/>
                <w:lang w:val="es-ES"/>
              </w:rPr>
            </w:pPr>
          </w:p>
        </w:tc>
        <w:tc>
          <w:tcPr>
            <w:tcW w:w="122" w:type="pct"/>
            <w:gridSpan w:val="2"/>
            <w:tcBorders>
              <w:top w:val="single" w:sz="4" w:space="0" w:color="auto"/>
              <w:left w:val="single" w:sz="4" w:space="0" w:color="auto"/>
              <w:bottom w:val="single" w:sz="4" w:space="0" w:color="auto"/>
              <w:right w:val="single" w:sz="4" w:space="0" w:color="auto"/>
            </w:tcBorders>
            <w:shd w:val="clear" w:color="000000" w:fill="4F81BD"/>
          </w:tcPr>
          <w:p w14:paraId="363D1BB0" w14:textId="77777777" w:rsidR="00530CC6" w:rsidRPr="003B5034" w:rsidRDefault="00530CC6" w:rsidP="00530CC6">
            <w:pPr>
              <w:jc w:val="both"/>
              <w:rPr>
                <w:rFonts w:ascii="Arial" w:hAnsi="Arial" w:cs="Arial"/>
                <w:spacing w:val="0"/>
                <w:sz w:val="20"/>
                <w:lang w:val="es-ES"/>
              </w:rPr>
            </w:pPr>
          </w:p>
        </w:tc>
        <w:tc>
          <w:tcPr>
            <w:tcW w:w="129" w:type="pct"/>
            <w:gridSpan w:val="3"/>
            <w:tcBorders>
              <w:top w:val="single" w:sz="4" w:space="0" w:color="auto"/>
              <w:left w:val="single" w:sz="4" w:space="0" w:color="auto"/>
              <w:bottom w:val="single" w:sz="4" w:space="0" w:color="auto"/>
              <w:right w:val="single" w:sz="4" w:space="0" w:color="auto"/>
            </w:tcBorders>
            <w:shd w:val="clear" w:color="000000" w:fill="4F81BD"/>
          </w:tcPr>
          <w:p w14:paraId="21AE93DC" w14:textId="77777777" w:rsidR="00530CC6" w:rsidRPr="003B5034" w:rsidRDefault="00530CC6" w:rsidP="00530CC6">
            <w:pPr>
              <w:jc w:val="both"/>
              <w:rPr>
                <w:rFonts w:ascii="Arial" w:hAnsi="Arial" w:cs="Arial"/>
                <w:spacing w:val="0"/>
                <w:sz w:val="20"/>
                <w:lang w:val="es-ES"/>
              </w:rPr>
            </w:pPr>
          </w:p>
        </w:tc>
        <w:tc>
          <w:tcPr>
            <w:tcW w:w="537" w:type="pct"/>
            <w:tcBorders>
              <w:top w:val="nil"/>
              <w:left w:val="single" w:sz="4" w:space="0" w:color="auto"/>
              <w:bottom w:val="single" w:sz="8" w:space="0" w:color="000000"/>
              <w:right w:val="single" w:sz="8" w:space="0" w:color="000000"/>
            </w:tcBorders>
            <w:shd w:val="clear" w:color="000000" w:fill="4F81BD"/>
            <w:vAlign w:val="center"/>
            <w:hideMark/>
          </w:tcPr>
          <w:p w14:paraId="266A1AFF"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389" w:type="pct"/>
            <w:tcBorders>
              <w:top w:val="nil"/>
              <w:left w:val="nil"/>
              <w:bottom w:val="single" w:sz="8" w:space="0" w:color="000000"/>
              <w:right w:val="single" w:sz="8" w:space="0" w:color="000000"/>
            </w:tcBorders>
            <w:shd w:val="clear" w:color="000000" w:fill="4F81BD"/>
            <w:vAlign w:val="center"/>
            <w:hideMark/>
          </w:tcPr>
          <w:p w14:paraId="4039933C"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c>
          <w:tcPr>
            <w:tcW w:w="616" w:type="pct"/>
            <w:tcBorders>
              <w:top w:val="nil"/>
              <w:left w:val="nil"/>
              <w:bottom w:val="single" w:sz="8" w:space="0" w:color="000000"/>
              <w:right w:val="single" w:sz="8" w:space="0" w:color="auto"/>
            </w:tcBorders>
            <w:shd w:val="clear" w:color="000000" w:fill="4F81BD"/>
            <w:vAlign w:val="center"/>
            <w:hideMark/>
          </w:tcPr>
          <w:p w14:paraId="04DBA17D"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 </w:t>
            </w:r>
          </w:p>
        </w:tc>
      </w:tr>
      <w:tr w:rsidR="008B491D" w:rsidRPr="003B5034" w14:paraId="51A0D5B6" w14:textId="77777777" w:rsidTr="003E37A9">
        <w:trPr>
          <w:trHeight w:val="44"/>
        </w:trPr>
        <w:tc>
          <w:tcPr>
            <w:tcW w:w="1210" w:type="pct"/>
            <w:gridSpan w:val="2"/>
            <w:tcBorders>
              <w:top w:val="single" w:sz="4" w:space="0" w:color="auto"/>
              <w:left w:val="single" w:sz="8" w:space="0" w:color="auto"/>
              <w:bottom w:val="single" w:sz="4" w:space="0" w:color="auto"/>
              <w:right w:val="nil"/>
            </w:tcBorders>
            <w:shd w:val="clear" w:color="auto" w:fill="auto"/>
            <w:vAlign w:val="center"/>
            <w:hideMark/>
          </w:tcPr>
          <w:p w14:paraId="5C7032FA" w14:textId="77777777" w:rsidR="00530CC6" w:rsidRPr="003B5034" w:rsidRDefault="00530CC6" w:rsidP="00530CC6">
            <w:pPr>
              <w:jc w:val="both"/>
              <w:rPr>
                <w:rFonts w:ascii="Arial" w:hAnsi="Arial" w:cs="Arial"/>
                <w:spacing w:val="0"/>
                <w:sz w:val="20"/>
              </w:rPr>
            </w:pPr>
            <w:r w:rsidRPr="003B5034">
              <w:rPr>
                <w:rFonts w:ascii="Arial" w:hAnsi="Arial" w:cs="Arial"/>
                <w:spacing w:val="0"/>
                <w:sz w:val="20"/>
                <w:lang w:val="es-ES"/>
              </w:rPr>
              <w:t xml:space="preserve">1.Taller de Arranque de la Operación </w:t>
            </w:r>
          </w:p>
        </w:tc>
        <w:tc>
          <w:tcPr>
            <w:tcW w:w="100" w:type="pct"/>
            <w:gridSpan w:val="2"/>
            <w:tcBorders>
              <w:top w:val="single" w:sz="4" w:space="0" w:color="auto"/>
              <w:left w:val="single" w:sz="8" w:space="0" w:color="auto"/>
              <w:bottom w:val="single" w:sz="4" w:space="0" w:color="auto"/>
              <w:right w:val="single" w:sz="8" w:space="0" w:color="auto"/>
            </w:tcBorders>
            <w:shd w:val="clear" w:color="auto" w:fill="92D050"/>
          </w:tcPr>
          <w:p w14:paraId="7396288A" w14:textId="77777777" w:rsidR="00530CC6" w:rsidRPr="003B5034" w:rsidRDefault="00530CC6" w:rsidP="00530CC6">
            <w:pPr>
              <w:jc w:val="both"/>
              <w:rPr>
                <w:rFonts w:ascii="Arial" w:hAnsi="Arial" w:cs="Arial"/>
                <w:color w:val="FF0000"/>
                <w:spacing w:val="0"/>
                <w:sz w:val="20"/>
              </w:rPr>
            </w:pPr>
          </w:p>
        </w:tc>
        <w:tc>
          <w:tcPr>
            <w:tcW w:w="99" w:type="pct"/>
            <w:gridSpan w:val="2"/>
            <w:tcBorders>
              <w:top w:val="single" w:sz="4" w:space="0" w:color="auto"/>
              <w:left w:val="single" w:sz="8" w:space="0" w:color="auto"/>
              <w:bottom w:val="single" w:sz="4" w:space="0" w:color="auto"/>
              <w:right w:val="single" w:sz="8" w:space="0" w:color="auto"/>
            </w:tcBorders>
          </w:tcPr>
          <w:p w14:paraId="302DBFB7" w14:textId="77777777" w:rsidR="00530CC6" w:rsidRPr="003B5034" w:rsidRDefault="00530CC6" w:rsidP="00530CC6">
            <w:pPr>
              <w:jc w:val="both"/>
              <w:rPr>
                <w:rFonts w:ascii="Arial" w:hAnsi="Arial" w:cs="Arial"/>
                <w:color w:val="FF0000"/>
                <w:spacing w:val="0"/>
                <w:sz w:val="20"/>
              </w:rPr>
            </w:pPr>
          </w:p>
        </w:tc>
        <w:tc>
          <w:tcPr>
            <w:tcW w:w="98"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5D463382"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6" w:type="pct"/>
            <w:tcBorders>
              <w:top w:val="single" w:sz="4" w:space="0" w:color="auto"/>
              <w:left w:val="nil"/>
              <w:bottom w:val="single" w:sz="4" w:space="0" w:color="auto"/>
              <w:right w:val="single" w:sz="8" w:space="0" w:color="auto"/>
            </w:tcBorders>
            <w:shd w:val="clear" w:color="auto" w:fill="auto"/>
            <w:vAlign w:val="center"/>
            <w:hideMark/>
          </w:tcPr>
          <w:p w14:paraId="2A697111"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single" w:sz="4" w:space="0" w:color="auto"/>
              <w:left w:val="nil"/>
              <w:bottom w:val="single" w:sz="4" w:space="0" w:color="auto"/>
              <w:right w:val="single" w:sz="8" w:space="0" w:color="auto"/>
            </w:tcBorders>
            <w:shd w:val="clear" w:color="auto" w:fill="auto"/>
            <w:vAlign w:val="center"/>
            <w:hideMark/>
          </w:tcPr>
          <w:p w14:paraId="0215F3B5"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gridSpan w:val="4"/>
            <w:tcBorders>
              <w:top w:val="single" w:sz="4" w:space="0" w:color="auto"/>
              <w:left w:val="nil"/>
              <w:bottom w:val="single" w:sz="4" w:space="0" w:color="auto"/>
              <w:right w:val="single" w:sz="8" w:space="0" w:color="auto"/>
            </w:tcBorders>
            <w:shd w:val="clear" w:color="auto" w:fill="auto"/>
            <w:vAlign w:val="center"/>
            <w:hideMark/>
          </w:tcPr>
          <w:p w14:paraId="0A387452"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4"/>
            <w:tcBorders>
              <w:top w:val="single" w:sz="4" w:space="0" w:color="auto"/>
              <w:left w:val="nil"/>
              <w:bottom w:val="single" w:sz="4" w:space="0" w:color="auto"/>
              <w:right w:val="single" w:sz="8" w:space="0" w:color="auto"/>
            </w:tcBorders>
            <w:shd w:val="clear" w:color="auto" w:fill="auto"/>
            <w:vAlign w:val="center"/>
            <w:hideMark/>
          </w:tcPr>
          <w:p w14:paraId="7939CB7A"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09" w:type="pct"/>
            <w:gridSpan w:val="3"/>
            <w:tcBorders>
              <w:top w:val="single" w:sz="4" w:space="0" w:color="auto"/>
              <w:left w:val="nil"/>
              <w:bottom w:val="single" w:sz="4" w:space="0" w:color="auto"/>
              <w:right w:val="single" w:sz="8" w:space="0" w:color="auto"/>
            </w:tcBorders>
            <w:shd w:val="clear" w:color="auto" w:fill="auto"/>
            <w:vAlign w:val="center"/>
            <w:hideMark/>
          </w:tcPr>
          <w:p w14:paraId="03EE55BD"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4"/>
            <w:tcBorders>
              <w:top w:val="single" w:sz="4" w:space="0" w:color="auto"/>
              <w:left w:val="nil"/>
              <w:bottom w:val="single" w:sz="4" w:space="0" w:color="auto"/>
              <w:right w:val="single" w:sz="8" w:space="0" w:color="auto"/>
            </w:tcBorders>
            <w:shd w:val="clear" w:color="auto" w:fill="auto"/>
            <w:vAlign w:val="center"/>
            <w:hideMark/>
          </w:tcPr>
          <w:p w14:paraId="460DA986"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single" w:sz="4" w:space="0" w:color="auto"/>
              <w:left w:val="nil"/>
              <w:bottom w:val="single" w:sz="4" w:space="0" w:color="auto"/>
              <w:right w:val="single" w:sz="8" w:space="0" w:color="auto"/>
            </w:tcBorders>
            <w:shd w:val="clear" w:color="auto" w:fill="auto"/>
            <w:vAlign w:val="center"/>
            <w:hideMark/>
          </w:tcPr>
          <w:p w14:paraId="4F8E35EA"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0" w:type="pct"/>
            <w:gridSpan w:val="2"/>
            <w:tcBorders>
              <w:top w:val="single" w:sz="4" w:space="0" w:color="auto"/>
              <w:left w:val="nil"/>
              <w:bottom w:val="single" w:sz="4" w:space="0" w:color="auto"/>
              <w:right w:val="single" w:sz="8" w:space="0" w:color="auto"/>
            </w:tcBorders>
            <w:shd w:val="clear" w:color="auto" w:fill="auto"/>
            <w:vAlign w:val="center"/>
            <w:hideMark/>
          </w:tcPr>
          <w:p w14:paraId="1ACA5732"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3" w:type="pct"/>
            <w:gridSpan w:val="4"/>
            <w:tcBorders>
              <w:top w:val="single" w:sz="4" w:space="0" w:color="auto"/>
              <w:left w:val="nil"/>
              <w:bottom w:val="single" w:sz="4" w:space="0" w:color="auto"/>
              <w:right w:val="single" w:sz="8" w:space="0" w:color="auto"/>
            </w:tcBorders>
            <w:shd w:val="clear" w:color="auto" w:fill="auto"/>
            <w:vAlign w:val="center"/>
            <w:hideMark/>
          </w:tcPr>
          <w:p w14:paraId="69BEDFFB"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single" w:sz="4" w:space="0" w:color="auto"/>
              <w:left w:val="nil"/>
              <w:bottom w:val="single" w:sz="4" w:space="0" w:color="auto"/>
              <w:right w:val="single" w:sz="8" w:space="0" w:color="auto"/>
            </w:tcBorders>
            <w:shd w:val="clear" w:color="auto" w:fill="auto"/>
            <w:vAlign w:val="center"/>
            <w:hideMark/>
          </w:tcPr>
          <w:p w14:paraId="1C8445DD"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single" w:sz="4" w:space="0" w:color="auto"/>
              <w:left w:val="nil"/>
              <w:bottom w:val="single" w:sz="4" w:space="0" w:color="auto"/>
              <w:right w:val="single" w:sz="8" w:space="0" w:color="auto"/>
            </w:tcBorders>
            <w:shd w:val="clear" w:color="auto" w:fill="auto"/>
            <w:vAlign w:val="center"/>
            <w:hideMark/>
          </w:tcPr>
          <w:p w14:paraId="19075767"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single" w:sz="4" w:space="0" w:color="auto"/>
              <w:left w:val="nil"/>
              <w:bottom w:val="single" w:sz="4" w:space="0" w:color="auto"/>
              <w:right w:val="single" w:sz="8" w:space="0" w:color="auto"/>
            </w:tcBorders>
            <w:shd w:val="clear" w:color="auto" w:fill="auto"/>
            <w:vAlign w:val="center"/>
            <w:hideMark/>
          </w:tcPr>
          <w:p w14:paraId="549076A9"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gridSpan w:val="3"/>
            <w:tcBorders>
              <w:top w:val="single" w:sz="4" w:space="0" w:color="auto"/>
              <w:left w:val="nil"/>
              <w:bottom w:val="single" w:sz="4" w:space="0" w:color="auto"/>
              <w:right w:val="single" w:sz="4" w:space="0" w:color="auto"/>
            </w:tcBorders>
            <w:shd w:val="clear" w:color="auto" w:fill="auto"/>
            <w:vAlign w:val="center"/>
            <w:hideMark/>
          </w:tcPr>
          <w:p w14:paraId="37FF7E66"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32DECDED" w14:textId="77777777" w:rsidR="00530CC6" w:rsidRPr="003B5034" w:rsidRDefault="00530CC6" w:rsidP="00530CC6">
            <w:pPr>
              <w:jc w:val="both"/>
              <w:rPr>
                <w:rFonts w:ascii="Arial" w:hAnsi="Arial" w:cs="Arial"/>
                <w:color w:val="FF0000"/>
                <w:spacing w:val="0"/>
                <w:sz w:val="20"/>
                <w:lang w:val="es-ES"/>
              </w:rPr>
            </w:pPr>
          </w:p>
        </w:tc>
        <w:tc>
          <w:tcPr>
            <w:tcW w:w="126" w:type="pct"/>
            <w:gridSpan w:val="3"/>
            <w:tcBorders>
              <w:top w:val="single" w:sz="4" w:space="0" w:color="auto"/>
              <w:left w:val="single" w:sz="4" w:space="0" w:color="auto"/>
              <w:bottom w:val="single" w:sz="4" w:space="0" w:color="auto"/>
              <w:right w:val="single" w:sz="4" w:space="0" w:color="auto"/>
            </w:tcBorders>
          </w:tcPr>
          <w:p w14:paraId="6064D2C7" w14:textId="77777777" w:rsidR="00530CC6" w:rsidRPr="003B5034" w:rsidRDefault="00530CC6" w:rsidP="00530CC6">
            <w:pPr>
              <w:jc w:val="both"/>
              <w:rPr>
                <w:rFonts w:ascii="Arial" w:hAnsi="Arial" w:cs="Arial"/>
                <w:color w:val="FF0000"/>
                <w:spacing w:val="0"/>
                <w:sz w:val="20"/>
                <w:lang w:val="es-ES"/>
              </w:rPr>
            </w:pPr>
          </w:p>
        </w:tc>
        <w:tc>
          <w:tcPr>
            <w:tcW w:w="122" w:type="pct"/>
            <w:gridSpan w:val="2"/>
            <w:tcBorders>
              <w:top w:val="single" w:sz="4" w:space="0" w:color="auto"/>
              <w:left w:val="single" w:sz="4" w:space="0" w:color="auto"/>
              <w:bottom w:val="single" w:sz="4" w:space="0" w:color="auto"/>
              <w:right w:val="single" w:sz="4" w:space="0" w:color="auto"/>
            </w:tcBorders>
          </w:tcPr>
          <w:p w14:paraId="0A4329F2" w14:textId="77777777" w:rsidR="00530CC6" w:rsidRPr="003B5034" w:rsidRDefault="00530CC6" w:rsidP="00530CC6">
            <w:pPr>
              <w:jc w:val="both"/>
              <w:rPr>
                <w:rFonts w:ascii="Arial" w:hAnsi="Arial" w:cs="Arial"/>
                <w:color w:val="FF0000"/>
                <w:spacing w:val="0"/>
                <w:sz w:val="20"/>
                <w:lang w:val="es-ES"/>
              </w:rPr>
            </w:pPr>
          </w:p>
        </w:tc>
        <w:tc>
          <w:tcPr>
            <w:tcW w:w="129" w:type="pct"/>
            <w:gridSpan w:val="3"/>
            <w:tcBorders>
              <w:top w:val="single" w:sz="4" w:space="0" w:color="auto"/>
              <w:left w:val="single" w:sz="4" w:space="0" w:color="auto"/>
              <w:bottom w:val="single" w:sz="4" w:space="0" w:color="auto"/>
              <w:right w:val="single" w:sz="4" w:space="0" w:color="auto"/>
            </w:tcBorders>
          </w:tcPr>
          <w:p w14:paraId="619BC68C" w14:textId="77777777" w:rsidR="00530CC6" w:rsidRPr="003B5034" w:rsidRDefault="00530CC6" w:rsidP="00530CC6">
            <w:pPr>
              <w:jc w:val="both"/>
              <w:rPr>
                <w:rFonts w:ascii="Arial" w:hAnsi="Arial" w:cs="Arial"/>
                <w:color w:val="FF0000"/>
                <w:spacing w:val="0"/>
                <w:sz w:val="20"/>
                <w:lang w:val="es-ES"/>
              </w:rPr>
            </w:pPr>
          </w:p>
        </w:tc>
        <w:tc>
          <w:tcPr>
            <w:tcW w:w="537" w:type="pct"/>
            <w:vMerge w:val="restart"/>
            <w:tcBorders>
              <w:top w:val="nil"/>
              <w:left w:val="single" w:sz="4" w:space="0" w:color="auto"/>
              <w:bottom w:val="nil"/>
              <w:right w:val="single" w:sz="8" w:space="0" w:color="000000"/>
            </w:tcBorders>
            <w:shd w:val="clear" w:color="auto" w:fill="auto"/>
            <w:vAlign w:val="center"/>
            <w:hideMark/>
          </w:tcPr>
          <w:p w14:paraId="3D1687DE" w14:textId="77777777" w:rsidR="00530CC6" w:rsidRPr="003B5034" w:rsidRDefault="00530CC6" w:rsidP="00530CC6">
            <w:pPr>
              <w:jc w:val="center"/>
              <w:rPr>
                <w:rFonts w:ascii="Arial" w:hAnsi="Arial" w:cs="Arial"/>
                <w:spacing w:val="0"/>
                <w:sz w:val="20"/>
                <w:lang w:val="en-US"/>
              </w:rPr>
            </w:pPr>
            <w:r w:rsidRPr="003B5034">
              <w:rPr>
                <w:rFonts w:ascii="Arial" w:hAnsi="Arial" w:cs="Arial"/>
                <w:spacing w:val="0"/>
                <w:sz w:val="20"/>
                <w:lang w:val="es-ES"/>
              </w:rPr>
              <w:t>MEER / BID</w:t>
            </w:r>
          </w:p>
        </w:tc>
        <w:tc>
          <w:tcPr>
            <w:tcW w:w="389" w:type="pct"/>
            <w:vMerge w:val="restart"/>
            <w:tcBorders>
              <w:top w:val="nil"/>
              <w:left w:val="single" w:sz="8" w:space="0" w:color="000000"/>
              <w:bottom w:val="nil"/>
              <w:right w:val="single" w:sz="8" w:space="0" w:color="000000"/>
            </w:tcBorders>
            <w:shd w:val="clear" w:color="auto" w:fill="auto"/>
            <w:vAlign w:val="center"/>
            <w:hideMark/>
          </w:tcPr>
          <w:p w14:paraId="70CE3277" w14:textId="77777777" w:rsidR="00530CC6" w:rsidRPr="003B5034" w:rsidRDefault="00530CC6" w:rsidP="00530CC6">
            <w:pPr>
              <w:jc w:val="center"/>
              <w:rPr>
                <w:rFonts w:ascii="Arial" w:hAnsi="Arial" w:cs="Arial"/>
                <w:spacing w:val="0"/>
                <w:sz w:val="20"/>
                <w:lang w:val="en-US"/>
              </w:rPr>
            </w:pPr>
            <w:r>
              <w:rPr>
                <w:rFonts w:ascii="Arial" w:hAnsi="Arial" w:cs="Arial"/>
                <w:spacing w:val="0"/>
                <w:sz w:val="20"/>
                <w:lang w:val="en-US"/>
              </w:rPr>
              <w:t>30</w:t>
            </w:r>
            <w:r w:rsidR="00FF5B79">
              <w:rPr>
                <w:rFonts w:ascii="Arial" w:hAnsi="Arial" w:cs="Arial"/>
                <w:spacing w:val="0"/>
                <w:sz w:val="20"/>
                <w:lang w:val="en-US"/>
              </w:rPr>
              <w:t>.000</w:t>
            </w:r>
          </w:p>
        </w:tc>
        <w:tc>
          <w:tcPr>
            <w:tcW w:w="616" w:type="pct"/>
            <w:vMerge w:val="restart"/>
            <w:tcBorders>
              <w:top w:val="nil"/>
              <w:left w:val="single" w:sz="8" w:space="0" w:color="000000"/>
              <w:bottom w:val="nil"/>
              <w:right w:val="single" w:sz="8" w:space="0" w:color="auto"/>
            </w:tcBorders>
            <w:shd w:val="clear" w:color="auto" w:fill="auto"/>
            <w:vAlign w:val="center"/>
            <w:hideMark/>
          </w:tcPr>
          <w:p w14:paraId="4A90F6AF" w14:textId="77777777" w:rsidR="00530CC6" w:rsidRPr="003B5034" w:rsidRDefault="00530CC6" w:rsidP="00530CC6">
            <w:pPr>
              <w:jc w:val="center"/>
              <w:rPr>
                <w:rFonts w:ascii="Arial" w:hAnsi="Arial" w:cs="Arial"/>
                <w:spacing w:val="0"/>
                <w:sz w:val="20"/>
                <w:lang w:val="en-US"/>
              </w:rPr>
            </w:pPr>
            <w:r w:rsidRPr="003B5034">
              <w:rPr>
                <w:rFonts w:ascii="Arial" w:hAnsi="Arial" w:cs="Arial"/>
                <w:spacing w:val="0"/>
                <w:sz w:val="20"/>
                <w:lang w:val="es-ES"/>
              </w:rPr>
              <w:t>BID</w:t>
            </w:r>
          </w:p>
        </w:tc>
      </w:tr>
      <w:tr w:rsidR="00B7126A" w:rsidRPr="003B5034" w14:paraId="6D90F9BF" w14:textId="77777777" w:rsidTr="008B491D">
        <w:trPr>
          <w:trHeight w:val="54"/>
        </w:trPr>
        <w:tc>
          <w:tcPr>
            <w:tcW w:w="1210" w:type="pct"/>
            <w:gridSpan w:val="2"/>
            <w:tcBorders>
              <w:top w:val="nil"/>
              <w:left w:val="single" w:sz="8" w:space="0" w:color="auto"/>
              <w:bottom w:val="single" w:sz="4" w:space="0" w:color="auto"/>
              <w:right w:val="nil"/>
            </w:tcBorders>
            <w:shd w:val="clear" w:color="auto" w:fill="auto"/>
            <w:vAlign w:val="center"/>
            <w:hideMark/>
          </w:tcPr>
          <w:p w14:paraId="01B943EB" w14:textId="77777777" w:rsidR="00530CC6" w:rsidRPr="003B5034" w:rsidRDefault="00530CC6" w:rsidP="00530CC6">
            <w:pPr>
              <w:jc w:val="both"/>
              <w:rPr>
                <w:rFonts w:ascii="Arial" w:hAnsi="Arial" w:cs="Arial"/>
                <w:spacing w:val="0"/>
                <w:sz w:val="20"/>
              </w:rPr>
            </w:pPr>
            <w:r w:rsidRPr="003B5034">
              <w:rPr>
                <w:rFonts w:ascii="Arial" w:hAnsi="Arial" w:cs="Arial"/>
                <w:spacing w:val="0"/>
                <w:sz w:val="20"/>
                <w:lang w:val="es-ES"/>
              </w:rPr>
              <w:t>2.Taller de PMR</w:t>
            </w:r>
          </w:p>
        </w:tc>
        <w:tc>
          <w:tcPr>
            <w:tcW w:w="100" w:type="pct"/>
            <w:gridSpan w:val="2"/>
            <w:tcBorders>
              <w:top w:val="nil"/>
              <w:left w:val="single" w:sz="8" w:space="0" w:color="auto"/>
              <w:bottom w:val="single" w:sz="4" w:space="0" w:color="auto"/>
              <w:right w:val="single" w:sz="8" w:space="0" w:color="auto"/>
            </w:tcBorders>
            <w:shd w:val="clear" w:color="auto" w:fill="92D050"/>
          </w:tcPr>
          <w:p w14:paraId="59BD6B4A" w14:textId="77777777" w:rsidR="00530CC6" w:rsidRPr="003B5034" w:rsidRDefault="00530CC6" w:rsidP="00530CC6">
            <w:pPr>
              <w:jc w:val="both"/>
              <w:rPr>
                <w:rFonts w:ascii="Arial" w:hAnsi="Arial" w:cs="Arial"/>
                <w:color w:val="FF0000"/>
                <w:spacing w:val="0"/>
                <w:sz w:val="20"/>
              </w:rPr>
            </w:pPr>
          </w:p>
        </w:tc>
        <w:tc>
          <w:tcPr>
            <w:tcW w:w="99" w:type="pct"/>
            <w:gridSpan w:val="2"/>
            <w:tcBorders>
              <w:top w:val="nil"/>
              <w:left w:val="single" w:sz="8" w:space="0" w:color="auto"/>
              <w:bottom w:val="single" w:sz="4" w:space="0" w:color="auto"/>
              <w:right w:val="single" w:sz="8" w:space="0" w:color="auto"/>
            </w:tcBorders>
          </w:tcPr>
          <w:p w14:paraId="422F9188" w14:textId="77777777" w:rsidR="00530CC6" w:rsidRPr="003B5034" w:rsidRDefault="00530CC6" w:rsidP="00530CC6">
            <w:pPr>
              <w:jc w:val="both"/>
              <w:rPr>
                <w:rFonts w:ascii="Arial" w:hAnsi="Arial" w:cs="Arial"/>
                <w:color w:val="FF0000"/>
                <w:spacing w:val="0"/>
                <w:sz w:val="20"/>
              </w:rPr>
            </w:pPr>
          </w:p>
        </w:tc>
        <w:tc>
          <w:tcPr>
            <w:tcW w:w="98" w:type="pct"/>
            <w:tcBorders>
              <w:top w:val="nil"/>
              <w:left w:val="single" w:sz="8" w:space="0" w:color="auto"/>
              <w:bottom w:val="single" w:sz="4" w:space="0" w:color="auto"/>
              <w:right w:val="single" w:sz="8" w:space="0" w:color="auto"/>
            </w:tcBorders>
            <w:shd w:val="clear" w:color="auto" w:fill="auto"/>
            <w:vAlign w:val="center"/>
            <w:hideMark/>
          </w:tcPr>
          <w:p w14:paraId="1988EA8F"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6" w:type="pct"/>
            <w:tcBorders>
              <w:top w:val="nil"/>
              <w:left w:val="nil"/>
              <w:bottom w:val="single" w:sz="4" w:space="0" w:color="auto"/>
              <w:right w:val="single" w:sz="8" w:space="0" w:color="auto"/>
            </w:tcBorders>
            <w:shd w:val="clear" w:color="auto" w:fill="auto"/>
            <w:vAlign w:val="center"/>
            <w:hideMark/>
          </w:tcPr>
          <w:p w14:paraId="01A733DD"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0A262D67"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gridSpan w:val="4"/>
            <w:tcBorders>
              <w:top w:val="nil"/>
              <w:left w:val="nil"/>
              <w:bottom w:val="single" w:sz="4" w:space="0" w:color="auto"/>
              <w:right w:val="single" w:sz="8" w:space="0" w:color="auto"/>
            </w:tcBorders>
            <w:shd w:val="clear" w:color="auto" w:fill="auto"/>
            <w:vAlign w:val="center"/>
            <w:hideMark/>
          </w:tcPr>
          <w:p w14:paraId="2E256E55"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4"/>
            <w:tcBorders>
              <w:top w:val="nil"/>
              <w:left w:val="nil"/>
              <w:bottom w:val="single" w:sz="4" w:space="0" w:color="auto"/>
              <w:right w:val="single" w:sz="8" w:space="0" w:color="auto"/>
            </w:tcBorders>
            <w:shd w:val="clear" w:color="auto" w:fill="auto"/>
            <w:vAlign w:val="center"/>
            <w:hideMark/>
          </w:tcPr>
          <w:p w14:paraId="6319896C"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09" w:type="pct"/>
            <w:gridSpan w:val="3"/>
            <w:tcBorders>
              <w:top w:val="nil"/>
              <w:left w:val="nil"/>
              <w:bottom w:val="single" w:sz="4" w:space="0" w:color="auto"/>
              <w:right w:val="single" w:sz="8" w:space="0" w:color="auto"/>
            </w:tcBorders>
            <w:shd w:val="clear" w:color="auto" w:fill="auto"/>
            <w:vAlign w:val="center"/>
            <w:hideMark/>
          </w:tcPr>
          <w:p w14:paraId="4CA92D7C"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12E6923F"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nil"/>
              <w:left w:val="nil"/>
              <w:bottom w:val="single" w:sz="4" w:space="0" w:color="auto"/>
              <w:right w:val="single" w:sz="8" w:space="0" w:color="auto"/>
            </w:tcBorders>
            <w:shd w:val="clear" w:color="auto" w:fill="auto"/>
            <w:vAlign w:val="center"/>
            <w:hideMark/>
          </w:tcPr>
          <w:p w14:paraId="3657CF91"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54BA94B1"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3" w:type="pct"/>
            <w:gridSpan w:val="4"/>
            <w:tcBorders>
              <w:top w:val="nil"/>
              <w:left w:val="nil"/>
              <w:bottom w:val="single" w:sz="4" w:space="0" w:color="auto"/>
              <w:right w:val="single" w:sz="8" w:space="0" w:color="auto"/>
            </w:tcBorders>
            <w:shd w:val="clear" w:color="auto" w:fill="auto"/>
            <w:vAlign w:val="center"/>
            <w:hideMark/>
          </w:tcPr>
          <w:p w14:paraId="549CB020"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auto" w:fill="auto"/>
            <w:vAlign w:val="center"/>
            <w:hideMark/>
          </w:tcPr>
          <w:p w14:paraId="7354A864"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auto" w:fill="auto"/>
            <w:vAlign w:val="center"/>
            <w:hideMark/>
          </w:tcPr>
          <w:p w14:paraId="6977C0BB"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191B0BE6"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gridSpan w:val="3"/>
            <w:tcBorders>
              <w:top w:val="nil"/>
              <w:left w:val="nil"/>
              <w:bottom w:val="single" w:sz="4" w:space="0" w:color="auto"/>
              <w:right w:val="single" w:sz="4" w:space="0" w:color="auto"/>
            </w:tcBorders>
            <w:shd w:val="clear" w:color="auto" w:fill="auto"/>
            <w:vAlign w:val="center"/>
            <w:hideMark/>
          </w:tcPr>
          <w:p w14:paraId="708C70D8"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1209961C" w14:textId="77777777" w:rsidR="00530CC6" w:rsidRPr="003B5034" w:rsidRDefault="00530CC6" w:rsidP="00530CC6">
            <w:pPr>
              <w:jc w:val="both"/>
              <w:rPr>
                <w:rFonts w:ascii="Arial" w:hAnsi="Arial" w:cs="Arial"/>
                <w:color w:val="FF0000"/>
                <w:spacing w:val="0"/>
                <w:sz w:val="20"/>
              </w:rPr>
            </w:pPr>
          </w:p>
        </w:tc>
        <w:tc>
          <w:tcPr>
            <w:tcW w:w="126" w:type="pct"/>
            <w:gridSpan w:val="3"/>
            <w:tcBorders>
              <w:top w:val="single" w:sz="4" w:space="0" w:color="auto"/>
              <w:left w:val="single" w:sz="4" w:space="0" w:color="auto"/>
              <w:bottom w:val="single" w:sz="4" w:space="0" w:color="auto"/>
              <w:right w:val="single" w:sz="4" w:space="0" w:color="auto"/>
            </w:tcBorders>
          </w:tcPr>
          <w:p w14:paraId="5CCDE732" w14:textId="77777777" w:rsidR="00530CC6" w:rsidRPr="003B5034" w:rsidRDefault="00530CC6" w:rsidP="00530CC6">
            <w:pPr>
              <w:jc w:val="both"/>
              <w:rPr>
                <w:rFonts w:ascii="Arial" w:hAnsi="Arial" w:cs="Arial"/>
                <w:color w:val="FF0000"/>
                <w:spacing w:val="0"/>
                <w:sz w:val="20"/>
              </w:rPr>
            </w:pPr>
          </w:p>
        </w:tc>
        <w:tc>
          <w:tcPr>
            <w:tcW w:w="122" w:type="pct"/>
            <w:gridSpan w:val="2"/>
            <w:tcBorders>
              <w:top w:val="single" w:sz="4" w:space="0" w:color="auto"/>
              <w:left w:val="single" w:sz="4" w:space="0" w:color="auto"/>
              <w:bottom w:val="single" w:sz="4" w:space="0" w:color="auto"/>
              <w:right w:val="single" w:sz="4" w:space="0" w:color="auto"/>
            </w:tcBorders>
          </w:tcPr>
          <w:p w14:paraId="6D00F369" w14:textId="77777777" w:rsidR="00530CC6" w:rsidRPr="003B5034" w:rsidRDefault="00530CC6" w:rsidP="00530CC6">
            <w:pPr>
              <w:jc w:val="both"/>
              <w:rPr>
                <w:rFonts w:ascii="Arial" w:hAnsi="Arial" w:cs="Arial"/>
                <w:color w:val="FF0000"/>
                <w:spacing w:val="0"/>
                <w:sz w:val="20"/>
              </w:rPr>
            </w:pPr>
          </w:p>
        </w:tc>
        <w:tc>
          <w:tcPr>
            <w:tcW w:w="129" w:type="pct"/>
            <w:gridSpan w:val="3"/>
            <w:tcBorders>
              <w:top w:val="single" w:sz="4" w:space="0" w:color="auto"/>
              <w:left w:val="single" w:sz="4" w:space="0" w:color="auto"/>
              <w:bottom w:val="single" w:sz="4" w:space="0" w:color="auto"/>
              <w:right w:val="single" w:sz="4" w:space="0" w:color="auto"/>
            </w:tcBorders>
          </w:tcPr>
          <w:p w14:paraId="59C5B71F" w14:textId="77777777" w:rsidR="00530CC6" w:rsidRPr="003B5034" w:rsidRDefault="00530CC6" w:rsidP="00530CC6">
            <w:pPr>
              <w:jc w:val="both"/>
              <w:rPr>
                <w:rFonts w:ascii="Arial" w:hAnsi="Arial" w:cs="Arial"/>
                <w:color w:val="FF0000"/>
                <w:spacing w:val="0"/>
                <w:sz w:val="20"/>
              </w:rPr>
            </w:pPr>
          </w:p>
        </w:tc>
        <w:tc>
          <w:tcPr>
            <w:tcW w:w="537" w:type="pct"/>
            <w:vMerge/>
            <w:tcBorders>
              <w:top w:val="nil"/>
              <w:left w:val="single" w:sz="4" w:space="0" w:color="auto"/>
              <w:bottom w:val="nil"/>
              <w:right w:val="single" w:sz="8" w:space="0" w:color="000000"/>
            </w:tcBorders>
            <w:vAlign w:val="center"/>
            <w:hideMark/>
          </w:tcPr>
          <w:p w14:paraId="795CBED3" w14:textId="77777777" w:rsidR="00530CC6" w:rsidRPr="003B5034" w:rsidRDefault="00530CC6" w:rsidP="00530CC6">
            <w:pPr>
              <w:jc w:val="center"/>
              <w:rPr>
                <w:rFonts w:ascii="Arial" w:hAnsi="Arial" w:cs="Arial"/>
                <w:spacing w:val="0"/>
                <w:sz w:val="20"/>
              </w:rPr>
            </w:pPr>
          </w:p>
        </w:tc>
        <w:tc>
          <w:tcPr>
            <w:tcW w:w="389" w:type="pct"/>
            <w:vMerge/>
            <w:tcBorders>
              <w:top w:val="nil"/>
              <w:left w:val="single" w:sz="8" w:space="0" w:color="000000"/>
              <w:bottom w:val="nil"/>
              <w:right w:val="single" w:sz="8" w:space="0" w:color="000000"/>
            </w:tcBorders>
            <w:vAlign w:val="center"/>
            <w:hideMark/>
          </w:tcPr>
          <w:p w14:paraId="638089FD" w14:textId="77777777" w:rsidR="00530CC6" w:rsidRPr="003B5034" w:rsidRDefault="00530CC6" w:rsidP="00530CC6">
            <w:pPr>
              <w:jc w:val="center"/>
              <w:rPr>
                <w:rFonts w:ascii="Arial" w:hAnsi="Arial" w:cs="Arial"/>
                <w:spacing w:val="0"/>
                <w:sz w:val="20"/>
              </w:rPr>
            </w:pPr>
          </w:p>
        </w:tc>
        <w:tc>
          <w:tcPr>
            <w:tcW w:w="616" w:type="pct"/>
            <w:vMerge/>
            <w:tcBorders>
              <w:top w:val="nil"/>
              <w:left w:val="single" w:sz="8" w:space="0" w:color="000000"/>
              <w:bottom w:val="nil"/>
              <w:right w:val="single" w:sz="8" w:space="0" w:color="auto"/>
            </w:tcBorders>
            <w:vAlign w:val="center"/>
            <w:hideMark/>
          </w:tcPr>
          <w:p w14:paraId="14C2C23A" w14:textId="77777777" w:rsidR="00530CC6" w:rsidRPr="003B5034" w:rsidRDefault="00530CC6" w:rsidP="00530CC6">
            <w:pPr>
              <w:jc w:val="center"/>
              <w:rPr>
                <w:rFonts w:ascii="Arial" w:hAnsi="Arial" w:cs="Arial"/>
                <w:spacing w:val="0"/>
                <w:sz w:val="20"/>
              </w:rPr>
            </w:pPr>
          </w:p>
        </w:tc>
      </w:tr>
      <w:tr w:rsidR="00B7126A" w:rsidRPr="003B5034" w14:paraId="61ACA506" w14:textId="77777777" w:rsidTr="008B491D">
        <w:trPr>
          <w:trHeight w:val="54"/>
        </w:trPr>
        <w:tc>
          <w:tcPr>
            <w:tcW w:w="1210" w:type="pct"/>
            <w:gridSpan w:val="2"/>
            <w:tcBorders>
              <w:top w:val="nil"/>
              <w:left w:val="single" w:sz="8" w:space="0" w:color="auto"/>
              <w:bottom w:val="single" w:sz="4" w:space="0" w:color="auto"/>
              <w:right w:val="nil"/>
            </w:tcBorders>
            <w:shd w:val="clear" w:color="auto" w:fill="auto"/>
            <w:vAlign w:val="center"/>
            <w:hideMark/>
          </w:tcPr>
          <w:p w14:paraId="69AF1575" w14:textId="77777777" w:rsidR="00530CC6" w:rsidRPr="003B5034" w:rsidRDefault="00530CC6" w:rsidP="00530CC6">
            <w:pPr>
              <w:jc w:val="both"/>
              <w:rPr>
                <w:rFonts w:ascii="Arial" w:hAnsi="Arial" w:cs="Arial"/>
                <w:spacing w:val="0"/>
                <w:sz w:val="20"/>
              </w:rPr>
            </w:pPr>
            <w:r w:rsidRPr="003B5034">
              <w:rPr>
                <w:rFonts w:ascii="Arial" w:hAnsi="Arial" w:cs="Arial"/>
                <w:spacing w:val="0"/>
                <w:sz w:val="20"/>
                <w:lang w:val="es-ES"/>
              </w:rPr>
              <w:t>3. Taller de temas de gestión financiera</w:t>
            </w:r>
          </w:p>
        </w:tc>
        <w:tc>
          <w:tcPr>
            <w:tcW w:w="100" w:type="pct"/>
            <w:gridSpan w:val="2"/>
            <w:tcBorders>
              <w:top w:val="nil"/>
              <w:left w:val="single" w:sz="8" w:space="0" w:color="auto"/>
              <w:bottom w:val="single" w:sz="4" w:space="0" w:color="auto"/>
              <w:right w:val="single" w:sz="8" w:space="0" w:color="auto"/>
            </w:tcBorders>
            <w:shd w:val="clear" w:color="auto" w:fill="92D050"/>
          </w:tcPr>
          <w:p w14:paraId="738B4D11" w14:textId="77777777" w:rsidR="00530CC6" w:rsidRPr="003B5034" w:rsidRDefault="00530CC6" w:rsidP="00530CC6">
            <w:pPr>
              <w:jc w:val="both"/>
              <w:rPr>
                <w:rFonts w:ascii="Arial" w:hAnsi="Arial" w:cs="Arial"/>
                <w:color w:val="FF0000"/>
                <w:spacing w:val="0"/>
                <w:sz w:val="20"/>
              </w:rPr>
            </w:pPr>
          </w:p>
        </w:tc>
        <w:tc>
          <w:tcPr>
            <w:tcW w:w="99" w:type="pct"/>
            <w:gridSpan w:val="2"/>
            <w:tcBorders>
              <w:top w:val="nil"/>
              <w:left w:val="single" w:sz="8" w:space="0" w:color="auto"/>
              <w:bottom w:val="single" w:sz="4" w:space="0" w:color="auto"/>
              <w:right w:val="single" w:sz="8" w:space="0" w:color="auto"/>
            </w:tcBorders>
          </w:tcPr>
          <w:p w14:paraId="5FD4C074" w14:textId="77777777" w:rsidR="00530CC6" w:rsidRPr="003B5034" w:rsidRDefault="00530CC6" w:rsidP="00530CC6">
            <w:pPr>
              <w:jc w:val="both"/>
              <w:rPr>
                <w:rFonts w:ascii="Arial" w:hAnsi="Arial" w:cs="Arial"/>
                <w:color w:val="FF0000"/>
                <w:spacing w:val="0"/>
                <w:sz w:val="20"/>
              </w:rPr>
            </w:pPr>
          </w:p>
        </w:tc>
        <w:tc>
          <w:tcPr>
            <w:tcW w:w="98" w:type="pct"/>
            <w:tcBorders>
              <w:top w:val="nil"/>
              <w:left w:val="single" w:sz="8" w:space="0" w:color="auto"/>
              <w:bottom w:val="single" w:sz="4" w:space="0" w:color="auto"/>
              <w:right w:val="single" w:sz="8" w:space="0" w:color="auto"/>
            </w:tcBorders>
            <w:shd w:val="clear" w:color="auto" w:fill="auto"/>
            <w:vAlign w:val="center"/>
            <w:hideMark/>
          </w:tcPr>
          <w:p w14:paraId="7A98778A"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6" w:type="pct"/>
            <w:tcBorders>
              <w:top w:val="nil"/>
              <w:left w:val="nil"/>
              <w:bottom w:val="single" w:sz="4" w:space="0" w:color="auto"/>
              <w:right w:val="single" w:sz="8" w:space="0" w:color="auto"/>
            </w:tcBorders>
            <w:shd w:val="clear" w:color="auto" w:fill="auto"/>
            <w:vAlign w:val="center"/>
            <w:hideMark/>
          </w:tcPr>
          <w:p w14:paraId="70050F29"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1F59AB1C"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gridSpan w:val="4"/>
            <w:tcBorders>
              <w:top w:val="nil"/>
              <w:left w:val="nil"/>
              <w:bottom w:val="single" w:sz="4" w:space="0" w:color="auto"/>
              <w:right w:val="single" w:sz="8" w:space="0" w:color="auto"/>
            </w:tcBorders>
            <w:shd w:val="clear" w:color="auto" w:fill="auto"/>
            <w:vAlign w:val="center"/>
            <w:hideMark/>
          </w:tcPr>
          <w:p w14:paraId="02C7F613"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4"/>
            <w:tcBorders>
              <w:top w:val="nil"/>
              <w:left w:val="nil"/>
              <w:bottom w:val="single" w:sz="4" w:space="0" w:color="auto"/>
              <w:right w:val="single" w:sz="8" w:space="0" w:color="auto"/>
            </w:tcBorders>
            <w:shd w:val="clear" w:color="auto" w:fill="auto"/>
            <w:vAlign w:val="center"/>
            <w:hideMark/>
          </w:tcPr>
          <w:p w14:paraId="659CC907"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09" w:type="pct"/>
            <w:gridSpan w:val="3"/>
            <w:tcBorders>
              <w:top w:val="nil"/>
              <w:left w:val="nil"/>
              <w:bottom w:val="single" w:sz="4" w:space="0" w:color="auto"/>
              <w:right w:val="single" w:sz="8" w:space="0" w:color="auto"/>
            </w:tcBorders>
            <w:shd w:val="clear" w:color="auto" w:fill="auto"/>
            <w:vAlign w:val="center"/>
            <w:hideMark/>
          </w:tcPr>
          <w:p w14:paraId="6FB539C2"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28B02D26"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nil"/>
              <w:left w:val="nil"/>
              <w:bottom w:val="single" w:sz="4" w:space="0" w:color="auto"/>
              <w:right w:val="single" w:sz="8" w:space="0" w:color="auto"/>
            </w:tcBorders>
            <w:shd w:val="clear" w:color="auto" w:fill="auto"/>
            <w:vAlign w:val="center"/>
            <w:hideMark/>
          </w:tcPr>
          <w:p w14:paraId="2858886A"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4808E2C9"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3" w:type="pct"/>
            <w:gridSpan w:val="4"/>
            <w:tcBorders>
              <w:top w:val="nil"/>
              <w:left w:val="nil"/>
              <w:bottom w:val="single" w:sz="4" w:space="0" w:color="auto"/>
              <w:right w:val="single" w:sz="8" w:space="0" w:color="auto"/>
            </w:tcBorders>
            <w:shd w:val="clear" w:color="auto" w:fill="auto"/>
            <w:vAlign w:val="center"/>
            <w:hideMark/>
          </w:tcPr>
          <w:p w14:paraId="5FB0E0EB"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auto" w:fill="auto"/>
            <w:vAlign w:val="center"/>
            <w:hideMark/>
          </w:tcPr>
          <w:p w14:paraId="024721E0"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auto" w:fill="auto"/>
            <w:vAlign w:val="center"/>
            <w:hideMark/>
          </w:tcPr>
          <w:p w14:paraId="3BE77C1F"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2168C795"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gridSpan w:val="3"/>
            <w:tcBorders>
              <w:top w:val="nil"/>
              <w:left w:val="nil"/>
              <w:bottom w:val="single" w:sz="4" w:space="0" w:color="auto"/>
              <w:right w:val="single" w:sz="4" w:space="0" w:color="auto"/>
            </w:tcBorders>
            <w:shd w:val="clear" w:color="auto" w:fill="auto"/>
            <w:vAlign w:val="center"/>
            <w:hideMark/>
          </w:tcPr>
          <w:p w14:paraId="37B0CDC5"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1D15B27F" w14:textId="77777777" w:rsidR="00530CC6" w:rsidRPr="003B5034" w:rsidRDefault="00530CC6" w:rsidP="00530CC6">
            <w:pPr>
              <w:jc w:val="both"/>
              <w:rPr>
                <w:rFonts w:ascii="Arial" w:hAnsi="Arial" w:cs="Arial"/>
                <w:color w:val="FF0000"/>
                <w:spacing w:val="0"/>
                <w:sz w:val="20"/>
              </w:rPr>
            </w:pPr>
          </w:p>
        </w:tc>
        <w:tc>
          <w:tcPr>
            <w:tcW w:w="126" w:type="pct"/>
            <w:gridSpan w:val="3"/>
            <w:tcBorders>
              <w:top w:val="single" w:sz="4" w:space="0" w:color="auto"/>
              <w:left w:val="single" w:sz="4" w:space="0" w:color="auto"/>
              <w:bottom w:val="single" w:sz="4" w:space="0" w:color="auto"/>
              <w:right w:val="single" w:sz="4" w:space="0" w:color="auto"/>
            </w:tcBorders>
          </w:tcPr>
          <w:p w14:paraId="099DB39E" w14:textId="77777777" w:rsidR="00530CC6" w:rsidRPr="003B5034" w:rsidRDefault="00530CC6" w:rsidP="00530CC6">
            <w:pPr>
              <w:jc w:val="both"/>
              <w:rPr>
                <w:rFonts w:ascii="Arial" w:hAnsi="Arial" w:cs="Arial"/>
                <w:color w:val="FF0000"/>
                <w:spacing w:val="0"/>
                <w:sz w:val="20"/>
              </w:rPr>
            </w:pPr>
          </w:p>
        </w:tc>
        <w:tc>
          <w:tcPr>
            <w:tcW w:w="122" w:type="pct"/>
            <w:gridSpan w:val="2"/>
            <w:tcBorders>
              <w:top w:val="single" w:sz="4" w:space="0" w:color="auto"/>
              <w:left w:val="single" w:sz="4" w:space="0" w:color="auto"/>
              <w:bottom w:val="single" w:sz="4" w:space="0" w:color="auto"/>
              <w:right w:val="single" w:sz="4" w:space="0" w:color="auto"/>
            </w:tcBorders>
          </w:tcPr>
          <w:p w14:paraId="62AF87D5" w14:textId="77777777" w:rsidR="00530CC6" w:rsidRPr="003B5034" w:rsidRDefault="00530CC6" w:rsidP="00530CC6">
            <w:pPr>
              <w:jc w:val="both"/>
              <w:rPr>
                <w:rFonts w:ascii="Arial" w:hAnsi="Arial" w:cs="Arial"/>
                <w:color w:val="FF0000"/>
                <w:spacing w:val="0"/>
                <w:sz w:val="20"/>
              </w:rPr>
            </w:pPr>
          </w:p>
        </w:tc>
        <w:tc>
          <w:tcPr>
            <w:tcW w:w="129" w:type="pct"/>
            <w:gridSpan w:val="3"/>
            <w:tcBorders>
              <w:top w:val="single" w:sz="4" w:space="0" w:color="auto"/>
              <w:left w:val="single" w:sz="4" w:space="0" w:color="auto"/>
              <w:bottom w:val="single" w:sz="4" w:space="0" w:color="auto"/>
              <w:right w:val="single" w:sz="4" w:space="0" w:color="auto"/>
            </w:tcBorders>
          </w:tcPr>
          <w:p w14:paraId="7FD5E1F7" w14:textId="77777777" w:rsidR="00530CC6" w:rsidRPr="003B5034" w:rsidRDefault="00530CC6" w:rsidP="00530CC6">
            <w:pPr>
              <w:jc w:val="both"/>
              <w:rPr>
                <w:rFonts w:ascii="Arial" w:hAnsi="Arial" w:cs="Arial"/>
                <w:color w:val="FF0000"/>
                <w:spacing w:val="0"/>
                <w:sz w:val="20"/>
              </w:rPr>
            </w:pPr>
          </w:p>
        </w:tc>
        <w:tc>
          <w:tcPr>
            <w:tcW w:w="537" w:type="pct"/>
            <w:vMerge/>
            <w:tcBorders>
              <w:top w:val="nil"/>
              <w:left w:val="single" w:sz="4" w:space="0" w:color="auto"/>
              <w:bottom w:val="nil"/>
              <w:right w:val="single" w:sz="8" w:space="0" w:color="000000"/>
            </w:tcBorders>
            <w:vAlign w:val="center"/>
            <w:hideMark/>
          </w:tcPr>
          <w:p w14:paraId="6362CE45" w14:textId="77777777" w:rsidR="00530CC6" w:rsidRPr="003B5034" w:rsidRDefault="00530CC6" w:rsidP="00530CC6">
            <w:pPr>
              <w:jc w:val="center"/>
              <w:rPr>
                <w:rFonts w:ascii="Arial" w:hAnsi="Arial" w:cs="Arial"/>
                <w:spacing w:val="0"/>
                <w:sz w:val="20"/>
              </w:rPr>
            </w:pPr>
          </w:p>
        </w:tc>
        <w:tc>
          <w:tcPr>
            <w:tcW w:w="389" w:type="pct"/>
            <w:vMerge/>
            <w:tcBorders>
              <w:top w:val="nil"/>
              <w:left w:val="single" w:sz="8" w:space="0" w:color="000000"/>
              <w:bottom w:val="nil"/>
              <w:right w:val="single" w:sz="8" w:space="0" w:color="000000"/>
            </w:tcBorders>
            <w:vAlign w:val="center"/>
            <w:hideMark/>
          </w:tcPr>
          <w:p w14:paraId="3F8A2588" w14:textId="77777777" w:rsidR="00530CC6" w:rsidRPr="003B5034" w:rsidRDefault="00530CC6" w:rsidP="00530CC6">
            <w:pPr>
              <w:jc w:val="center"/>
              <w:rPr>
                <w:rFonts w:ascii="Arial" w:hAnsi="Arial" w:cs="Arial"/>
                <w:spacing w:val="0"/>
                <w:sz w:val="20"/>
              </w:rPr>
            </w:pPr>
          </w:p>
        </w:tc>
        <w:tc>
          <w:tcPr>
            <w:tcW w:w="616" w:type="pct"/>
            <w:vMerge/>
            <w:tcBorders>
              <w:top w:val="nil"/>
              <w:left w:val="single" w:sz="8" w:space="0" w:color="000000"/>
              <w:bottom w:val="nil"/>
              <w:right w:val="single" w:sz="8" w:space="0" w:color="auto"/>
            </w:tcBorders>
            <w:vAlign w:val="center"/>
            <w:hideMark/>
          </w:tcPr>
          <w:p w14:paraId="76ED120B" w14:textId="77777777" w:rsidR="00530CC6" w:rsidRPr="003B5034" w:rsidRDefault="00530CC6" w:rsidP="00530CC6">
            <w:pPr>
              <w:jc w:val="center"/>
              <w:rPr>
                <w:rFonts w:ascii="Arial" w:hAnsi="Arial" w:cs="Arial"/>
                <w:spacing w:val="0"/>
                <w:sz w:val="20"/>
              </w:rPr>
            </w:pPr>
          </w:p>
        </w:tc>
      </w:tr>
      <w:tr w:rsidR="008B491D" w:rsidRPr="003B5034" w14:paraId="71281E0B" w14:textId="77777777" w:rsidTr="003E37A9">
        <w:trPr>
          <w:trHeight w:val="54"/>
        </w:trPr>
        <w:tc>
          <w:tcPr>
            <w:tcW w:w="1210" w:type="pct"/>
            <w:gridSpan w:val="2"/>
            <w:tcBorders>
              <w:top w:val="nil"/>
              <w:left w:val="single" w:sz="8" w:space="0" w:color="auto"/>
              <w:bottom w:val="single" w:sz="4" w:space="0" w:color="auto"/>
              <w:right w:val="nil"/>
            </w:tcBorders>
            <w:shd w:val="clear" w:color="auto" w:fill="auto"/>
            <w:vAlign w:val="center"/>
            <w:hideMark/>
          </w:tcPr>
          <w:p w14:paraId="710F55B3"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4. Monitoreo Fiduciario</w:t>
            </w:r>
          </w:p>
        </w:tc>
        <w:tc>
          <w:tcPr>
            <w:tcW w:w="100" w:type="pct"/>
            <w:gridSpan w:val="2"/>
            <w:tcBorders>
              <w:top w:val="nil"/>
              <w:left w:val="single" w:sz="8" w:space="0" w:color="auto"/>
              <w:bottom w:val="single" w:sz="4" w:space="0" w:color="auto"/>
              <w:right w:val="single" w:sz="8" w:space="0" w:color="auto"/>
            </w:tcBorders>
          </w:tcPr>
          <w:p w14:paraId="2B0CF1C2" w14:textId="77777777" w:rsidR="00530CC6" w:rsidRPr="003B5034" w:rsidRDefault="00530CC6" w:rsidP="00530CC6">
            <w:pPr>
              <w:jc w:val="both"/>
              <w:rPr>
                <w:rFonts w:ascii="Arial" w:hAnsi="Arial" w:cs="Arial"/>
                <w:color w:val="FF0000"/>
                <w:spacing w:val="0"/>
                <w:sz w:val="20"/>
                <w:lang w:val="en-US"/>
              </w:rPr>
            </w:pPr>
          </w:p>
        </w:tc>
        <w:tc>
          <w:tcPr>
            <w:tcW w:w="99" w:type="pct"/>
            <w:gridSpan w:val="2"/>
            <w:tcBorders>
              <w:top w:val="nil"/>
              <w:left w:val="single" w:sz="8" w:space="0" w:color="auto"/>
              <w:bottom w:val="single" w:sz="4" w:space="0" w:color="auto"/>
              <w:right w:val="single" w:sz="8" w:space="0" w:color="auto"/>
            </w:tcBorders>
            <w:shd w:val="clear" w:color="auto" w:fill="92D050"/>
          </w:tcPr>
          <w:p w14:paraId="14004B45" w14:textId="77777777" w:rsidR="00530CC6" w:rsidRPr="003B5034" w:rsidRDefault="00530CC6" w:rsidP="00530CC6">
            <w:pPr>
              <w:jc w:val="both"/>
              <w:rPr>
                <w:rFonts w:ascii="Arial" w:hAnsi="Arial" w:cs="Arial"/>
                <w:color w:val="FF0000"/>
                <w:spacing w:val="0"/>
                <w:sz w:val="20"/>
                <w:lang w:val="en-US"/>
              </w:rPr>
            </w:pPr>
          </w:p>
        </w:tc>
        <w:tc>
          <w:tcPr>
            <w:tcW w:w="98" w:type="pct"/>
            <w:tcBorders>
              <w:top w:val="nil"/>
              <w:left w:val="single" w:sz="8" w:space="0" w:color="auto"/>
              <w:bottom w:val="single" w:sz="4" w:space="0" w:color="auto"/>
              <w:right w:val="single" w:sz="8" w:space="0" w:color="auto"/>
            </w:tcBorders>
            <w:shd w:val="clear" w:color="000000" w:fill="FFFFFF"/>
            <w:vAlign w:val="center"/>
            <w:hideMark/>
          </w:tcPr>
          <w:p w14:paraId="5D900345"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6" w:type="pct"/>
            <w:tcBorders>
              <w:top w:val="nil"/>
              <w:left w:val="nil"/>
              <w:bottom w:val="single" w:sz="4" w:space="0" w:color="auto"/>
              <w:right w:val="single" w:sz="8" w:space="0" w:color="auto"/>
            </w:tcBorders>
            <w:shd w:val="clear" w:color="000000" w:fill="92D050"/>
            <w:vAlign w:val="center"/>
            <w:hideMark/>
          </w:tcPr>
          <w:p w14:paraId="13CB42A0"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085C8517"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9" w:type="pct"/>
            <w:gridSpan w:val="4"/>
            <w:tcBorders>
              <w:top w:val="nil"/>
              <w:left w:val="nil"/>
              <w:bottom w:val="single" w:sz="4" w:space="0" w:color="auto"/>
              <w:right w:val="single" w:sz="8" w:space="0" w:color="auto"/>
            </w:tcBorders>
            <w:shd w:val="clear" w:color="000000" w:fill="92D050"/>
            <w:vAlign w:val="center"/>
            <w:hideMark/>
          </w:tcPr>
          <w:p w14:paraId="763CE14C"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0" w:type="pct"/>
            <w:gridSpan w:val="4"/>
            <w:tcBorders>
              <w:top w:val="nil"/>
              <w:left w:val="nil"/>
              <w:bottom w:val="single" w:sz="4" w:space="0" w:color="auto"/>
              <w:right w:val="single" w:sz="8" w:space="0" w:color="auto"/>
            </w:tcBorders>
            <w:shd w:val="clear" w:color="auto" w:fill="auto"/>
            <w:vAlign w:val="center"/>
            <w:hideMark/>
          </w:tcPr>
          <w:p w14:paraId="2D6CCF4E"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9" w:type="pct"/>
            <w:gridSpan w:val="3"/>
            <w:tcBorders>
              <w:top w:val="nil"/>
              <w:left w:val="nil"/>
              <w:bottom w:val="single" w:sz="4" w:space="0" w:color="auto"/>
              <w:right w:val="single" w:sz="8" w:space="0" w:color="auto"/>
            </w:tcBorders>
            <w:shd w:val="clear" w:color="auto" w:fill="92D050"/>
            <w:vAlign w:val="center"/>
            <w:hideMark/>
          </w:tcPr>
          <w:p w14:paraId="37DC4588"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17F81E67"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1" w:type="pct"/>
            <w:gridSpan w:val="2"/>
            <w:tcBorders>
              <w:top w:val="nil"/>
              <w:left w:val="nil"/>
              <w:bottom w:val="single" w:sz="4" w:space="0" w:color="auto"/>
              <w:right w:val="single" w:sz="8" w:space="0" w:color="auto"/>
            </w:tcBorders>
            <w:shd w:val="clear" w:color="000000" w:fill="92D050"/>
            <w:vAlign w:val="center"/>
            <w:hideMark/>
          </w:tcPr>
          <w:p w14:paraId="169AE055"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4E50ADE0"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3" w:type="pct"/>
            <w:gridSpan w:val="4"/>
            <w:tcBorders>
              <w:top w:val="nil"/>
              <w:left w:val="nil"/>
              <w:bottom w:val="single" w:sz="4" w:space="0" w:color="auto"/>
              <w:right w:val="single" w:sz="8" w:space="0" w:color="auto"/>
            </w:tcBorders>
            <w:shd w:val="clear" w:color="auto" w:fill="92D050"/>
            <w:vAlign w:val="center"/>
            <w:hideMark/>
          </w:tcPr>
          <w:p w14:paraId="688111E1"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2" w:type="pct"/>
            <w:gridSpan w:val="3"/>
            <w:tcBorders>
              <w:top w:val="nil"/>
              <w:left w:val="nil"/>
              <w:bottom w:val="single" w:sz="4" w:space="0" w:color="auto"/>
              <w:right w:val="single" w:sz="8" w:space="0" w:color="auto"/>
            </w:tcBorders>
            <w:shd w:val="clear" w:color="auto" w:fill="auto"/>
            <w:vAlign w:val="center"/>
            <w:hideMark/>
          </w:tcPr>
          <w:p w14:paraId="5CA41E52"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2" w:type="pct"/>
            <w:gridSpan w:val="3"/>
            <w:tcBorders>
              <w:top w:val="nil"/>
              <w:left w:val="nil"/>
              <w:bottom w:val="single" w:sz="4" w:space="0" w:color="auto"/>
              <w:right w:val="single" w:sz="8" w:space="0" w:color="auto"/>
            </w:tcBorders>
            <w:shd w:val="clear" w:color="000000" w:fill="92D050"/>
            <w:vAlign w:val="center"/>
            <w:hideMark/>
          </w:tcPr>
          <w:p w14:paraId="738CE722"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338FD97E"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6" w:type="pct"/>
            <w:gridSpan w:val="3"/>
            <w:tcBorders>
              <w:top w:val="single" w:sz="4" w:space="0" w:color="auto"/>
              <w:left w:val="nil"/>
              <w:bottom w:val="single" w:sz="4" w:space="0" w:color="auto"/>
              <w:right w:val="single" w:sz="4" w:space="0" w:color="auto"/>
            </w:tcBorders>
            <w:shd w:val="clear" w:color="auto" w:fill="92D050"/>
            <w:vAlign w:val="center"/>
            <w:hideMark/>
          </w:tcPr>
          <w:p w14:paraId="6F1DCBA9"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1" w:type="pct"/>
            <w:gridSpan w:val="2"/>
            <w:tcBorders>
              <w:top w:val="single" w:sz="4" w:space="0" w:color="auto"/>
              <w:left w:val="single" w:sz="4" w:space="0" w:color="auto"/>
              <w:bottom w:val="single" w:sz="4" w:space="0" w:color="auto"/>
              <w:right w:val="single" w:sz="4" w:space="0" w:color="auto"/>
            </w:tcBorders>
          </w:tcPr>
          <w:p w14:paraId="64E7765D" w14:textId="77777777" w:rsidR="00530CC6" w:rsidRPr="003B5034" w:rsidRDefault="00530CC6" w:rsidP="00530CC6">
            <w:pPr>
              <w:jc w:val="both"/>
              <w:rPr>
                <w:rFonts w:ascii="Arial" w:hAnsi="Arial" w:cs="Arial"/>
                <w:color w:val="FF0000"/>
                <w:spacing w:val="0"/>
                <w:sz w:val="20"/>
                <w:lang w:val="en-US"/>
              </w:rPr>
            </w:pPr>
          </w:p>
        </w:tc>
        <w:tc>
          <w:tcPr>
            <w:tcW w:w="126" w:type="pct"/>
            <w:gridSpan w:val="3"/>
            <w:tcBorders>
              <w:top w:val="single" w:sz="4" w:space="0" w:color="auto"/>
              <w:left w:val="single" w:sz="4" w:space="0" w:color="auto"/>
              <w:bottom w:val="single" w:sz="4" w:space="0" w:color="auto"/>
              <w:right w:val="single" w:sz="4" w:space="0" w:color="auto"/>
            </w:tcBorders>
            <w:shd w:val="clear" w:color="auto" w:fill="92D050"/>
          </w:tcPr>
          <w:p w14:paraId="4AA47B3E" w14:textId="77777777" w:rsidR="00530CC6" w:rsidRPr="003B5034" w:rsidRDefault="00530CC6" w:rsidP="00530CC6">
            <w:pPr>
              <w:jc w:val="both"/>
              <w:rPr>
                <w:rFonts w:ascii="Arial" w:hAnsi="Arial" w:cs="Arial"/>
                <w:color w:val="FF0000"/>
                <w:spacing w:val="0"/>
                <w:sz w:val="20"/>
                <w:lang w:val="en-US"/>
              </w:rPr>
            </w:pPr>
          </w:p>
        </w:tc>
        <w:tc>
          <w:tcPr>
            <w:tcW w:w="122" w:type="pct"/>
            <w:gridSpan w:val="2"/>
            <w:tcBorders>
              <w:top w:val="single" w:sz="4" w:space="0" w:color="auto"/>
              <w:left w:val="single" w:sz="4" w:space="0" w:color="auto"/>
              <w:bottom w:val="single" w:sz="4" w:space="0" w:color="auto"/>
              <w:right w:val="single" w:sz="4" w:space="0" w:color="auto"/>
            </w:tcBorders>
          </w:tcPr>
          <w:p w14:paraId="411F3851" w14:textId="77777777" w:rsidR="00530CC6" w:rsidRPr="003B5034" w:rsidRDefault="00530CC6" w:rsidP="00530CC6">
            <w:pPr>
              <w:jc w:val="both"/>
              <w:rPr>
                <w:rFonts w:ascii="Arial" w:hAnsi="Arial" w:cs="Arial"/>
                <w:color w:val="FF0000"/>
                <w:spacing w:val="0"/>
                <w:sz w:val="20"/>
                <w:lang w:val="en-US"/>
              </w:rPr>
            </w:pPr>
          </w:p>
        </w:tc>
        <w:tc>
          <w:tcPr>
            <w:tcW w:w="129" w:type="pct"/>
            <w:gridSpan w:val="3"/>
            <w:tcBorders>
              <w:top w:val="single" w:sz="4" w:space="0" w:color="auto"/>
              <w:left w:val="single" w:sz="4" w:space="0" w:color="auto"/>
              <w:bottom w:val="single" w:sz="4" w:space="0" w:color="auto"/>
              <w:right w:val="single" w:sz="4" w:space="0" w:color="auto"/>
            </w:tcBorders>
            <w:shd w:val="clear" w:color="auto" w:fill="92D050"/>
          </w:tcPr>
          <w:p w14:paraId="5112291C" w14:textId="77777777" w:rsidR="00530CC6" w:rsidRPr="003B5034" w:rsidRDefault="00530CC6" w:rsidP="00530CC6">
            <w:pPr>
              <w:jc w:val="both"/>
              <w:rPr>
                <w:rFonts w:ascii="Arial" w:hAnsi="Arial" w:cs="Arial"/>
                <w:color w:val="FF0000"/>
                <w:spacing w:val="0"/>
                <w:sz w:val="20"/>
                <w:lang w:val="en-US"/>
              </w:rPr>
            </w:pPr>
          </w:p>
        </w:tc>
        <w:tc>
          <w:tcPr>
            <w:tcW w:w="537" w:type="pct"/>
            <w:vMerge/>
            <w:tcBorders>
              <w:top w:val="nil"/>
              <w:left w:val="single" w:sz="4" w:space="0" w:color="auto"/>
              <w:bottom w:val="nil"/>
              <w:right w:val="single" w:sz="8" w:space="0" w:color="000000"/>
            </w:tcBorders>
            <w:vAlign w:val="center"/>
            <w:hideMark/>
          </w:tcPr>
          <w:p w14:paraId="10DB8FED" w14:textId="77777777" w:rsidR="00530CC6" w:rsidRPr="003B5034" w:rsidRDefault="00530CC6" w:rsidP="00530CC6">
            <w:pPr>
              <w:jc w:val="center"/>
              <w:rPr>
                <w:rFonts w:ascii="Arial" w:hAnsi="Arial" w:cs="Arial"/>
                <w:spacing w:val="0"/>
                <w:sz w:val="20"/>
                <w:lang w:val="en-US"/>
              </w:rPr>
            </w:pPr>
          </w:p>
        </w:tc>
        <w:tc>
          <w:tcPr>
            <w:tcW w:w="389" w:type="pct"/>
            <w:vMerge/>
            <w:tcBorders>
              <w:top w:val="nil"/>
              <w:left w:val="single" w:sz="8" w:space="0" w:color="000000"/>
              <w:bottom w:val="nil"/>
              <w:right w:val="single" w:sz="8" w:space="0" w:color="000000"/>
            </w:tcBorders>
            <w:vAlign w:val="center"/>
            <w:hideMark/>
          </w:tcPr>
          <w:p w14:paraId="0FC2743C" w14:textId="77777777" w:rsidR="00530CC6" w:rsidRPr="003B5034" w:rsidRDefault="00530CC6" w:rsidP="00530CC6">
            <w:pPr>
              <w:jc w:val="center"/>
              <w:rPr>
                <w:rFonts w:ascii="Arial" w:hAnsi="Arial" w:cs="Arial"/>
                <w:spacing w:val="0"/>
                <w:sz w:val="20"/>
                <w:lang w:val="en-US"/>
              </w:rPr>
            </w:pPr>
          </w:p>
        </w:tc>
        <w:tc>
          <w:tcPr>
            <w:tcW w:w="616" w:type="pct"/>
            <w:vMerge/>
            <w:tcBorders>
              <w:top w:val="nil"/>
              <w:left w:val="single" w:sz="8" w:space="0" w:color="000000"/>
              <w:bottom w:val="nil"/>
              <w:right w:val="single" w:sz="8" w:space="0" w:color="auto"/>
            </w:tcBorders>
            <w:vAlign w:val="center"/>
            <w:hideMark/>
          </w:tcPr>
          <w:p w14:paraId="20E66B13" w14:textId="77777777" w:rsidR="00530CC6" w:rsidRPr="003B5034" w:rsidRDefault="00530CC6" w:rsidP="00530CC6">
            <w:pPr>
              <w:jc w:val="center"/>
              <w:rPr>
                <w:rFonts w:ascii="Arial" w:hAnsi="Arial" w:cs="Arial"/>
                <w:spacing w:val="0"/>
                <w:sz w:val="20"/>
                <w:lang w:val="en-US"/>
              </w:rPr>
            </w:pPr>
          </w:p>
        </w:tc>
      </w:tr>
      <w:tr w:rsidR="00B7126A" w:rsidRPr="003B5034" w14:paraId="4B982BD4" w14:textId="77777777" w:rsidTr="008B491D">
        <w:trPr>
          <w:trHeight w:val="54"/>
        </w:trPr>
        <w:tc>
          <w:tcPr>
            <w:tcW w:w="1210" w:type="pct"/>
            <w:gridSpan w:val="2"/>
            <w:tcBorders>
              <w:top w:val="nil"/>
              <w:left w:val="single" w:sz="8" w:space="0" w:color="auto"/>
              <w:bottom w:val="single" w:sz="4" w:space="0" w:color="auto"/>
              <w:right w:val="nil"/>
            </w:tcBorders>
            <w:shd w:val="clear" w:color="auto" w:fill="auto"/>
            <w:vAlign w:val="center"/>
            <w:hideMark/>
          </w:tcPr>
          <w:p w14:paraId="2214E95A" w14:textId="77777777" w:rsidR="00530CC6" w:rsidRPr="003B5034" w:rsidRDefault="00060779" w:rsidP="00530CC6">
            <w:pPr>
              <w:jc w:val="both"/>
              <w:rPr>
                <w:rFonts w:ascii="Arial" w:hAnsi="Arial" w:cs="Arial"/>
                <w:spacing w:val="0"/>
                <w:sz w:val="20"/>
              </w:rPr>
            </w:pPr>
            <w:r>
              <w:rPr>
                <w:rFonts w:ascii="Arial" w:hAnsi="Arial" w:cs="Arial"/>
                <w:spacing w:val="0"/>
                <w:sz w:val="20"/>
                <w:lang w:val="es-ES"/>
              </w:rPr>
              <w:t>5. </w:t>
            </w:r>
            <w:r w:rsidR="00530CC6" w:rsidRPr="003B5034">
              <w:rPr>
                <w:rFonts w:ascii="Arial" w:hAnsi="Arial" w:cs="Arial"/>
                <w:spacing w:val="0"/>
                <w:sz w:val="20"/>
                <w:lang w:val="es-ES"/>
              </w:rPr>
              <w:t>Taller de Apoyo en Adquisiciones</w:t>
            </w:r>
          </w:p>
        </w:tc>
        <w:tc>
          <w:tcPr>
            <w:tcW w:w="100" w:type="pct"/>
            <w:gridSpan w:val="2"/>
            <w:tcBorders>
              <w:top w:val="nil"/>
              <w:left w:val="single" w:sz="8" w:space="0" w:color="auto"/>
              <w:bottom w:val="single" w:sz="4" w:space="0" w:color="auto"/>
              <w:right w:val="single" w:sz="8" w:space="0" w:color="auto"/>
            </w:tcBorders>
            <w:shd w:val="clear" w:color="auto" w:fill="92D050"/>
          </w:tcPr>
          <w:p w14:paraId="5C470C54" w14:textId="77777777" w:rsidR="00530CC6" w:rsidRPr="003B5034" w:rsidRDefault="00530CC6" w:rsidP="00530CC6">
            <w:pPr>
              <w:jc w:val="both"/>
              <w:rPr>
                <w:rFonts w:ascii="Arial" w:hAnsi="Arial" w:cs="Arial"/>
                <w:color w:val="FF0000"/>
                <w:spacing w:val="0"/>
                <w:sz w:val="20"/>
              </w:rPr>
            </w:pPr>
          </w:p>
        </w:tc>
        <w:tc>
          <w:tcPr>
            <w:tcW w:w="99" w:type="pct"/>
            <w:gridSpan w:val="2"/>
            <w:tcBorders>
              <w:top w:val="nil"/>
              <w:left w:val="single" w:sz="8" w:space="0" w:color="auto"/>
              <w:bottom w:val="single" w:sz="4" w:space="0" w:color="auto"/>
              <w:right w:val="single" w:sz="8" w:space="0" w:color="auto"/>
            </w:tcBorders>
          </w:tcPr>
          <w:p w14:paraId="59E2D65F" w14:textId="77777777" w:rsidR="00530CC6" w:rsidRPr="003B5034" w:rsidRDefault="00530CC6" w:rsidP="00530CC6">
            <w:pPr>
              <w:jc w:val="both"/>
              <w:rPr>
                <w:rFonts w:ascii="Arial" w:hAnsi="Arial" w:cs="Arial"/>
                <w:color w:val="FF0000"/>
                <w:spacing w:val="0"/>
                <w:sz w:val="20"/>
              </w:rPr>
            </w:pPr>
          </w:p>
        </w:tc>
        <w:tc>
          <w:tcPr>
            <w:tcW w:w="98" w:type="pct"/>
            <w:tcBorders>
              <w:top w:val="nil"/>
              <w:left w:val="single" w:sz="8" w:space="0" w:color="auto"/>
              <w:bottom w:val="single" w:sz="4" w:space="0" w:color="auto"/>
              <w:right w:val="single" w:sz="8" w:space="0" w:color="auto"/>
            </w:tcBorders>
            <w:shd w:val="clear" w:color="auto" w:fill="auto"/>
            <w:vAlign w:val="center"/>
            <w:hideMark/>
          </w:tcPr>
          <w:p w14:paraId="32133A64"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6" w:type="pct"/>
            <w:tcBorders>
              <w:top w:val="nil"/>
              <w:left w:val="nil"/>
              <w:bottom w:val="single" w:sz="4" w:space="0" w:color="auto"/>
              <w:right w:val="single" w:sz="8" w:space="0" w:color="auto"/>
            </w:tcBorders>
            <w:shd w:val="clear" w:color="auto" w:fill="auto"/>
            <w:vAlign w:val="center"/>
            <w:hideMark/>
          </w:tcPr>
          <w:p w14:paraId="61D6C30E"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064C4730"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gridSpan w:val="4"/>
            <w:tcBorders>
              <w:top w:val="nil"/>
              <w:left w:val="nil"/>
              <w:bottom w:val="single" w:sz="4" w:space="0" w:color="auto"/>
              <w:right w:val="single" w:sz="8" w:space="0" w:color="auto"/>
            </w:tcBorders>
            <w:shd w:val="clear" w:color="auto" w:fill="auto"/>
            <w:vAlign w:val="center"/>
            <w:hideMark/>
          </w:tcPr>
          <w:p w14:paraId="34012789"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4"/>
            <w:tcBorders>
              <w:top w:val="nil"/>
              <w:left w:val="nil"/>
              <w:bottom w:val="single" w:sz="4" w:space="0" w:color="auto"/>
              <w:right w:val="single" w:sz="8" w:space="0" w:color="auto"/>
            </w:tcBorders>
            <w:shd w:val="clear" w:color="auto" w:fill="auto"/>
            <w:vAlign w:val="center"/>
            <w:hideMark/>
          </w:tcPr>
          <w:p w14:paraId="68E7AE68"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09" w:type="pct"/>
            <w:gridSpan w:val="3"/>
            <w:tcBorders>
              <w:top w:val="nil"/>
              <w:left w:val="nil"/>
              <w:bottom w:val="single" w:sz="4" w:space="0" w:color="auto"/>
              <w:right w:val="single" w:sz="8" w:space="0" w:color="auto"/>
            </w:tcBorders>
            <w:shd w:val="clear" w:color="auto" w:fill="auto"/>
            <w:vAlign w:val="center"/>
            <w:hideMark/>
          </w:tcPr>
          <w:p w14:paraId="0970597F"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7EF5B975"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nil"/>
              <w:left w:val="nil"/>
              <w:bottom w:val="single" w:sz="4" w:space="0" w:color="auto"/>
              <w:right w:val="single" w:sz="8" w:space="0" w:color="auto"/>
            </w:tcBorders>
            <w:shd w:val="clear" w:color="auto" w:fill="auto"/>
            <w:vAlign w:val="center"/>
            <w:hideMark/>
          </w:tcPr>
          <w:p w14:paraId="744CB959"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6EC7AACD"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3" w:type="pct"/>
            <w:gridSpan w:val="4"/>
            <w:tcBorders>
              <w:top w:val="nil"/>
              <w:left w:val="nil"/>
              <w:bottom w:val="single" w:sz="4" w:space="0" w:color="auto"/>
              <w:right w:val="single" w:sz="8" w:space="0" w:color="auto"/>
            </w:tcBorders>
            <w:shd w:val="clear" w:color="auto" w:fill="auto"/>
            <w:vAlign w:val="center"/>
            <w:hideMark/>
          </w:tcPr>
          <w:p w14:paraId="080CC5C2"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auto" w:fill="auto"/>
            <w:vAlign w:val="center"/>
            <w:hideMark/>
          </w:tcPr>
          <w:p w14:paraId="5BE9F722"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auto" w:fill="auto"/>
            <w:vAlign w:val="center"/>
            <w:hideMark/>
          </w:tcPr>
          <w:p w14:paraId="2053A80F"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321BA71D"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gridSpan w:val="3"/>
            <w:tcBorders>
              <w:top w:val="nil"/>
              <w:left w:val="nil"/>
              <w:bottom w:val="single" w:sz="4" w:space="0" w:color="auto"/>
              <w:right w:val="single" w:sz="4" w:space="0" w:color="auto"/>
            </w:tcBorders>
            <w:shd w:val="clear" w:color="auto" w:fill="auto"/>
            <w:vAlign w:val="center"/>
            <w:hideMark/>
          </w:tcPr>
          <w:p w14:paraId="1A9C137B"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27D49B63" w14:textId="77777777" w:rsidR="00530CC6" w:rsidRPr="003B5034" w:rsidRDefault="00530CC6" w:rsidP="00530CC6">
            <w:pPr>
              <w:jc w:val="both"/>
              <w:rPr>
                <w:rFonts w:ascii="Arial" w:hAnsi="Arial" w:cs="Arial"/>
                <w:color w:val="FF0000"/>
                <w:spacing w:val="0"/>
                <w:sz w:val="20"/>
              </w:rPr>
            </w:pPr>
          </w:p>
        </w:tc>
        <w:tc>
          <w:tcPr>
            <w:tcW w:w="126" w:type="pct"/>
            <w:gridSpan w:val="3"/>
            <w:tcBorders>
              <w:top w:val="single" w:sz="4" w:space="0" w:color="auto"/>
              <w:left w:val="single" w:sz="4" w:space="0" w:color="auto"/>
              <w:bottom w:val="single" w:sz="4" w:space="0" w:color="auto"/>
              <w:right w:val="single" w:sz="4" w:space="0" w:color="auto"/>
            </w:tcBorders>
          </w:tcPr>
          <w:p w14:paraId="6A4F0378" w14:textId="77777777" w:rsidR="00530CC6" w:rsidRPr="003B5034" w:rsidRDefault="00530CC6" w:rsidP="00530CC6">
            <w:pPr>
              <w:jc w:val="both"/>
              <w:rPr>
                <w:rFonts w:ascii="Arial" w:hAnsi="Arial" w:cs="Arial"/>
                <w:color w:val="FF0000"/>
                <w:spacing w:val="0"/>
                <w:sz w:val="20"/>
              </w:rPr>
            </w:pPr>
          </w:p>
        </w:tc>
        <w:tc>
          <w:tcPr>
            <w:tcW w:w="122" w:type="pct"/>
            <w:gridSpan w:val="2"/>
            <w:tcBorders>
              <w:top w:val="single" w:sz="4" w:space="0" w:color="auto"/>
              <w:left w:val="single" w:sz="4" w:space="0" w:color="auto"/>
              <w:bottom w:val="single" w:sz="4" w:space="0" w:color="auto"/>
              <w:right w:val="single" w:sz="4" w:space="0" w:color="auto"/>
            </w:tcBorders>
          </w:tcPr>
          <w:p w14:paraId="254C9BCA" w14:textId="77777777" w:rsidR="00530CC6" w:rsidRPr="003B5034" w:rsidRDefault="00530CC6" w:rsidP="00530CC6">
            <w:pPr>
              <w:jc w:val="both"/>
              <w:rPr>
                <w:rFonts w:ascii="Arial" w:hAnsi="Arial" w:cs="Arial"/>
                <w:color w:val="FF0000"/>
                <w:spacing w:val="0"/>
                <w:sz w:val="20"/>
              </w:rPr>
            </w:pPr>
          </w:p>
        </w:tc>
        <w:tc>
          <w:tcPr>
            <w:tcW w:w="129" w:type="pct"/>
            <w:gridSpan w:val="3"/>
            <w:tcBorders>
              <w:top w:val="single" w:sz="4" w:space="0" w:color="auto"/>
              <w:left w:val="single" w:sz="4" w:space="0" w:color="auto"/>
              <w:bottom w:val="single" w:sz="4" w:space="0" w:color="auto"/>
              <w:right w:val="single" w:sz="4" w:space="0" w:color="auto"/>
            </w:tcBorders>
          </w:tcPr>
          <w:p w14:paraId="531819B4" w14:textId="77777777" w:rsidR="00530CC6" w:rsidRPr="003B5034" w:rsidRDefault="00530CC6" w:rsidP="00530CC6">
            <w:pPr>
              <w:jc w:val="both"/>
              <w:rPr>
                <w:rFonts w:ascii="Arial" w:hAnsi="Arial" w:cs="Arial"/>
                <w:color w:val="FF0000"/>
                <w:spacing w:val="0"/>
                <w:sz w:val="20"/>
              </w:rPr>
            </w:pPr>
          </w:p>
        </w:tc>
        <w:tc>
          <w:tcPr>
            <w:tcW w:w="537" w:type="pct"/>
            <w:vMerge/>
            <w:tcBorders>
              <w:top w:val="nil"/>
              <w:left w:val="single" w:sz="4" w:space="0" w:color="auto"/>
              <w:bottom w:val="nil"/>
              <w:right w:val="single" w:sz="8" w:space="0" w:color="000000"/>
            </w:tcBorders>
            <w:vAlign w:val="center"/>
            <w:hideMark/>
          </w:tcPr>
          <w:p w14:paraId="4F2FBBE3" w14:textId="77777777" w:rsidR="00530CC6" w:rsidRPr="003B5034" w:rsidRDefault="00530CC6" w:rsidP="00530CC6">
            <w:pPr>
              <w:jc w:val="center"/>
              <w:rPr>
                <w:rFonts w:ascii="Arial" w:hAnsi="Arial" w:cs="Arial"/>
                <w:spacing w:val="0"/>
                <w:sz w:val="20"/>
              </w:rPr>
            </w:pPr>
          </w:p>
        </w:tc>
        <w:tc>
          <w:tcPr>
            <w:tcW w:w="389" w:type="pct"/>
            <w:vMerge/>
            <w:tcBorders>
              <w:top w:val="nil"/>
              <w:left w:val="single" w:sz="8" w:space="0" w:color="000000"/>
              <w:bottom w:val="nil"/>
              <w:right w:val="single" w:sz="8" w:space="0" w:color="000000"/>
            </w:tcBorders>
            <w:vAlign w:val="center"/>
            <w:hideMark/>
          </w:tcPr>
          <w:p w14:paraId="4071942C" w14:textId="77777777" w:rsidR="00530CC6" w:rsidRPr="003B5034" w:rsidRDefault="00530CC6" w:rsidP="00530CC6">
            <w:pPr>
              <w:jc w:val="center"/>
              <w:rPr>
                <w:rFonts w:ascii="Arial" w:hAnsi="Arial" w:cs="Arial"/>
                <w:spacing w:val="0"/>
                <w:sz w:val="20"/>
              </w:rPr>
            </w:pPr>
          </w:p>
        </w:tc>
        <w:tc>
          <w:tcPr>
            <w:tcW w:w="616" w:type="pct"/>
            <w:vMerge/>
            <w:tcBorders>
              <w:top w:val="nil"/>
              <w:left w:val="single" w:sz="8" w:space="0" w:color="000000"/>
              <w:bottom w:val="nil"/>
              <w:right w:val="single" w:sz="8" w:space="0" w:color="auto"/>
            </w:tcBorders>
            <w:vAlign w:val="center"/>
            <w:hideMark/>
          </w:tcPr>
          <w:p w14:paraId="1610CC7B" w14:textId="77777777" w:rsidR="00530CC6" w:rsidRPr="003B5034" w:rsidRDefault="00530CC6" w:rsidP="00530CC6">
            <w:pPr>
              <w:jc w:val="center"/>
              <w:rPr>
                <w:rFonts w:ascii="Arial" w:hAnsi="Arial" w:cs="Arial"/>
                <w:spacing w:val="0"/>
                <w:sz w:val="20"/>
              </w:rPr>
            </w:pPr>
          </w:p>
        </w:tc>
      </w:tr>
      <w:tr w:rsidR="008B491D" w:rsidRPr="003B5034" w14:paraId="2F1FAE57" w14:textId="77777777" w:rsidTr="003E37A9">
        <w:trPr>
          <w:trHeight w:val="54"/>
        </w:trPr>
        <w:tc>
          <w:tcPr>
            <w:tcW w:w="1210" w:type="pct"/>
            <w:gridSpan w:val="2"/>
            <w:tcBorders>
              <w:top w:val="nil"/>
              <w:left w:val="single" w:sz="8" w:space="0" w:color="auto"/>
              <w:bottom w:val="single" w:sz="4" w:space="0" w:color="auto"/>
              <w:right w:val="nil"/>
            </w:tcBorders>
            <w:shd w:val="clear" w:color="auto" w:fill="auto"/>
            <w:vAlign w:val="center"/>
            <w:hideMark/>
          </w:tcPr>
          <w:p w14:paraId="10B8164E" w14:textId="77777777" w:rsidR="00530CC6" w:rsidRPr="003B5034" w:rsidRDefault="00530CC6" w:rsidP="00530CC6">
            <w:pPr>
              <w:jc w:val="both"/>
              <w:rPr>
                <w:rFonts w:ascii="Arial" w:hAnsi="Arial" w:cs="Arial"/>
                <w:spacing w:val="0"/>
                <w:sz w:val="20"/>
                <w:lang w:val="en-US"/>
              </w:rPr>
            </w:pPr>
            <w:r w:rsidRPr="003B5034">
              <w:rPr>
                <w:rFonts w:ascii="Arial" w:hAnsi="Arial" w:cs="Arial"/>
                <w:spacing w:val="0"/>
                <w:sz w:val="20"/>
                <w:lang w:val="es-ES"/>
              </w:rPr>
              <w:t>6. Reuniones semestrales</w:t>
            </w:r>
          </w:p>
        </w:tc>
        <w:tc>
          <w:tcPr>
            <w:tcW w:w="100" w:type="pct"/>
            <w:gridSpan w:val="2"/>
            <w:tcBorders>
              <w:top w:val="nil"/>
              <w:left w:val="single" w:sz="8" w:space="0" w:color="auto"/>
              <w:bottom w:val="single" w:sz="4" w:space="0" w:color="auto"/>
              <w:right w:val="single" w:sz="8" w:space="0" w:color="auto"/>
            </w:tcBorders>
          </w:tcPr>
          <w:p w14:paraId="7E7B57E7" w14:textId="77777777" w:rsidR="00530CC6" w:rsidRPr="003B5034" w:rsidRDefault="00530CC6" w:rsidP="00530CC6">
            <w:pPr>
              <w:jc w:val="both"/>
              <w:rPr>
                <w:rFonts w:ascii="Arial" w:hAnsi="Arial" w:cs="Arial"/>
                <w:color w:val="FF0000"/>
                <w:spacing w:val="0"/>
                <w:sz w:val="20"/>
                <w:lang w:val="en-US"/>
              </w:rPr>
            </w:pPr>
          </w:p>
        </w:tc>
        <w:tc>
          <w:tcPr>
            <w:tcW w:w="99" w:type="pct"/>
            <w:gridSpan w:val="2"/>
            <w:tcBorders>
              <w:top w:val="nil"/>
              <w:left w:val="single" w:sz="8" w:space="0" w:color="auto"/>
              <w:bottom w:val="single" w:sz="4" w:space="0" w:color="auto"/>
              <w:right w:val="single" w:sz="8" w:space="0" w:color="auto"/>
            </w:tcBorders>
            <w:shd w:val="clear" w:color="auto" w:fill="92D050"/>
          </w:tcPr>
          <w:p w14:paraId="74E5AA49" w14:textId="77777777" w:rsidR="00530CC6" w:rsidRPr="003B5034" w:rsidRDefault="00530CC6" w:rsidP="00530CC6">
            <w:pPr>
              <w:jc w:val="both"/>
              <w:rPr>
                <w:rFonts w:ascii="Arial" w:hAnsi="Arial" w:cs="Arial"/>
                <w:color w:val="FF0000"/>
                <w:spacing w:val="0"/>
                <w:sz w:val="20"/>
                <w:lang w:val="en-US"/>
              </w:rPr>
            </w:pPr>
          </w:p>
        </w:tc>
        <w:tc>
          <w:tcPr>
            <w:tcW w:w="98" w:type="pct"/>
            <w:tcBorders>
              <w:top w:val="nil"/>
              <w:left w:val="single" w:sz="8" w:space="0" w:color="auto"/>
              <w:bottom w:val="single" w:sz="4" w:space="0" w:color="auto"/>
              <w:right w:val="single" w:sz="8" w:space="0" w:color="auto"/>
            </w:tcBorders>
            <w:shd w:val="clear" w:color="000000" w:fill="FFFFFF"/>
            <w:vAlign w:val="center"/>
            <w:hideMark/>
          </w:tcPr>
          <w:p w14:paraId="35CDD9BA"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6" w:type="pct"/>
            <w:tcBorders>
              <w:top w:val="nil"/>
              <w:left w:val="nil"/>
              <w:bottom w:val="single" w:sz="4" w:space="0" w:color="auto"/>
              <w:right w:val="single" w:sz="8" w:space="0" w:color="auto"/>
            </w:tcBorders>
            <w:shd w:val="clear" w:color="000000" w:fill="92D050"/>
            <w:vAlign w:val="center"/>
            <w:hideMark/>
          </w:tcPr>
          <w:p w14:paraId="2015F4EF"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6033C5C6"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9" w:type="pct"/>
            <w:gridSpan w:val="4"/>
            <w:tcBorders>
              <w:top w:val="nil"/>
              <w:left w:val="nil"/>
              <w:bottom w:val="single" w:sz="4" w:space="0" w:color="auto"/>
              <w:right w:val="single" w:sz="8" w:space="0" w:color="auto"/>
            </w:tcBorders>
            <w:shd w:val="clear" w:color="000000" w:fill="92D050"/>
            <w:vAlign w:val="center"/>
            <w:hideMark/>
          </w:tcPr>
          <w:p w14:paraId="1B4A7D86"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0" w:type="pct"/>
            <w:gridSpan w:val="4"/>
            <w:tcBorders>
              <w:top w:val="nil"/>
              <w:left w:val="nil"/>
              <w:bottom w:val="single" w:sz="4" w:space="0" w:color="auto"/>
              <w:right w:val="single" w:sz="8" w:space="0" w:color="auto"/>
            </w:tcBorders>
            <w:shd w:val="clear" w:color="auto" w:fill="auto"/>
            <w:vAlign w:val="center"/>
            <w:hideMark/>
          </w:tcPr>
          <w:p w14:paraId="7319E031"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9" w:type="pct"/>
            <w:gridSpan w:val="3"/>
            <w:tcBorders>
              <w:top w:val="nil"/>
              <w:left w:val="nil"/>
              <w:bottom w:val="single" w:sz="4" w:space="0" w:color="auto"/>
              <w:right w:val="single" w:sz="8" w:space="0" w:color="auto"/>
            </w:tcBorders>
            <w:shd w:val="clear" w:color="000000" w:fill="92D050"/>
            <w:vAlign w:val="center"/>
            <w:hideMark/>
          </w:tcPr>
          <w:p w14:paraId="11F7D771"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71B65945"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1" w:type="pct"/>
            <w:gridSpan w:val="2"/>
            <w:tcBorders>
              <w:top w:val="nil"/>
              <w:left w:val="nil"/>
              <w:bottom w:val="single" w:sz="4" w:space="0" w:color="auto"/>
              <w:right w:val="single" w:sz="8" w:space="0" w:color="auto"/>
            </w:tcBorders>
            <w:shd w:val="clear" w:color="000000" w:fill="92D050"/>
            <w:vAlign w:val="center"/>
            <w:hideMark/>
          </w:tcPr>
          <w:p w14:paraId="2C1578C2"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1C5A0AED"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3" w:type="pct"/>
            <w:gridSpan w:val="4"/>
            <w:tcBorders>
              <w:top w:val="nil"/>
              <w:left w:val="nil"/>
              <w:bottom w:val="single" w:sz="4" w:space="0" w:color="auto"/>
              <w:right w:val="single" w:sz="8" w:space="0" w:color="auto"/>
            </w:tcBorders>
            <w:shd w:val="clear" w:color="000000" w:fill="92D050"/>
            <w:vAlign w:val="center"/>
            <w:hideMark/>
          </w:tcPr>
          <w:p w14:paraId="7B5994E9"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2" w:type="pct"/>
            <w:gridSpan w:val="3"/>
            <w:tcBorders>
              <w:top w:val="nil"/>
              <w:left w:val="nil"/>
              <w:bottom w:val="single" w:sz="4" w:space="0" w:color="auto"/>
              <w:right w:val="single" w:sz="8" w:space="0" w:color="auto"/>
            </w:tcBorders>
            <w:shd w:val="clear" w:color="auto" w:fill="auto"/>
            <w:vAlign w:val="center"/>
            <w:hideMark/>
          </w:tcPr>
          <w:p w14:paraId="56058279"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2" w:type="pct"/>
            <w:gridSpan w:val="3"/>
            <w:tcBorders>
              <w:top w:val="nil"/>
              <w:left w:val="nil"/>
              <w:bottom w:val="single" w:sz="4" w:space="0" w:color="auto"/>
              <w:right w:val="single" w:sz="8" w:space="0" w:color="auto"/>
            </w:tcBorders>
            <w:shd w:val="clear" w:color="000000" w:fill="92D050"/>
            <w:vAlign w:val="center"/>
            <w:hideMark/>
          </w:tcPr>
          <w:p w14:paraId="11ABD737"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6299B8CB"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6" w:type="pct"/>
            <w:gridSpan w:val="3"/>
            <w:tcBorders>
              <w:top w:val="nil"/>
              <w:left w:val="nil"/>
              <w:bottom w:val="single" w:sz="4" w:space="0" w:color="auto"/>
              <w:right w:val="single" w:sz="4" w:space="0" w:color="auto"/>
            </w:tcBorders>
            <w:shd w:val="clear" w:color="000000" w:fill="92D050"/>
            <w:vAlign w:val="center"/>
            <w:hideMark/>
          </w:tcPr>
          <w:p w14:paraId="6568FF77" w14:textId="77777777" w:rsidR="00530CC6" w:rsidRPr="003B5034" w:rsidRDefault="00530CC6" w:rsidP="00530CC6">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1" w:type="pct"/>
            <w:gridSpan w:val="2"/>
            <w:tcBorders>
              <w:top w:val="single" w:sz="4" w:space="0" w:color="auto"/>
              <w:left w:val="single" w:sz="4" w:space="0" w:color="auto"/>
              <w:bottom w:val="single" w:sz="4" w:space="0" w:color="auto"/>
              <w:right w:val="single" w:sz="4" w:space="0" w:color="auto"/>
            </w:tcBorders>
          </w:tcPr>
          <w:p w14:paraId="5F10B862" w14:textId="77777777" w:rsidR="00530CC6" w:rsidRPr="003B5034" w:rsidRDefault="00530CC6" w:rsidP="00530CC6">
            <w:pPr>
              <w:jc w:val="both"/>
              <w:rPr>
                <w:rFonts w:ascii="Arial" w:hAnsi="Arial" w:cs="Arial"/>
                <w:color w:val="FF0000"/>
                <w:spacing w:val="0"/>
                <w:sz w:val="20"/>
                <w:lang w:val="en-US"/>
              </w:rPr>
            </w:pPr>
          </w:p>
        </w:tc>
        <w:tc>
          <w:tcPr>
            <w:tcW w:w="126" w:type="pct"/>
            <w:gridSpan w:val="3"/>
            <w:tcBorders>
              <w:top w:val="single" w:sz="4" w:space="0" w:color="auto"/>
              <w:left w:val="single" w:sz="4" w:space="0" w:color="auto"/>
              <w:bottom w:val="single" w:sz="4" w:space="0" w:color="auto"/>
              <w:right w:val="single" w:sz="4" w:space="0" w:color="auto"/>
            </w:tcBorders>
            <w:shd w:val="clear" w:color="auto" w:fill="92D050"/>
          </w:tcPr>
          <w:p w14:paraId="5DAE64DC" w14:textId="77777777" w:rsidR="00530CC6" w:rsidRPr="003B5034" w:rsidRDefault="00530CC6" w:rsidP="00530CC6">
            <w:pPr>
              <w:jc w:val="both"/>
              <w:rPr>
                <w:rFonts w:ascii="Arial" w:hAnsi="Arial" w:cs="Arial"/>
                <w:color w:val="FF0000"/>
                <w:spacing w:val="0"/>
                <w:sz w:val="20"/>
                <w:lang w:val="en-US"/>
              </w:rPr>
            </w:pPr>
          </w:p>
        </w:tc>
        <w:tc>
          <w:tcPr>
            <w:tcW w:w="122" w:type="pct"/>
            <w:gridSpan w:val="2"/>
            <w:tcBorders>
              <w:top w:val="single" w:sz="4" w:space="0" w:color="auto"/>
              <w:left w:val="single" w:sz="4" w:space="0" w:color="auto"/>
              <w:bottom w:val="single" w:sz="4" w:space="0" w:color="auto"/>
              <w:right w:val="single" w:sz="4" w:space="0" w:color="auto"/>
            </w:tcBorders>
          </w:tcPr>
          <w:p w14:paraId="7F402DC8" w14:textId="77777777" w:rsidR="00530CC6" w:rsidRPr="003B5034" w:rsidRDefault="00530CC6" w:rsidP="00530CC6">
            <w:pPr>
              <w:jc w:val="both"/>
              <w:rPr>
                <w:rFonts w:ascii="Arial" w:hAnsi="Arial" w:cs="Arial"/>
                <w:color w:val="FF0000"/>
                <w:spacing w:val="0"/>
                <w:sz w:val="20"/>
                <w:lang w:val="en-US"/>
              </w:rPr>
            </w:pPr>
          </w:p>
        </w:tc>
        <w:tc>
          <w:tcPr>
            <w:tcW w:w="129" w:type="pct"/>
            <w:gridSpan w:val="3"/>
            <w:tcBorders>
              <w:top w:val="single" w:sz="4" w:space="0" w:color="auto"/>
              <w:left w:val="single" w:sz="4" w:space="0" w:color="auto"/>
              <w:bottom w:val="single" w:sz="4" w:space="0" w:color="auto"/>
              <w:right w:val="single" w:sz="4" w:space="0" w:color="auto"/>
            </w:tcBorders>
            <w:shd w:val="clear" w:color="auto" w:fill="92D050"/>
          </w:tcPr>
          <w:p w14:paraId="44C82EB0" w14:textId="77777777" w:rsidR="00530CC6" w:rsidRPr="003B5034" w:rsidRDefault="00530CC6" w:rsidP="00530CC6">
            <w:pPr>
              <w:jc w:val="both"/>
              <w:rPr>
                <w:rFonts w:ascii="Arial" w:hAnsi="Arial" w:cs="Arial"/>
                <w:color w:val="FF0000"/>
                <w:spacing w:val="0"/>
                <w:sz w:val="20"/>
                <w:lang w:val="en-US"/>
              </w:rPr>
            </w:pPr>
          </w:p>
        </w:tc>
        <w:tc>
          <w:tcPr>
            <w:tcW w:w="537" w:type="pct"/>
            <w:vMerge/>
            <w:tcBorders>
              <w:top w:val="nil"/>
              <w:left w:val="single" w:sz="4" w:space="0" w:color="auto"/>
              <w:bottom w:val="nil"/>
              <w:right w:val="single" w:sz="8" w:space="0" w:color="000000"/>
            </w:tcBorders>
            <w:vAlign w:val="center"/>
            <w:hideMark/>
          </w:tcPr>
          <w:p w14:paraId="671105E7" w14:textId="77777777" w:rsidR="00530CC6" w:rsidRPr="003B5034" w:rsidRDefault="00530CC6" w:rsidP="00530CC6">
            <w:pPr>
              <w:jc w:val="center"/>
              <w:rPr>
                <w:rFonts w:ascii="Arial" w:hAnsi="Arial" w:cs="Arial"/>
                <w:spacing w:val="0"/>
                <w:sz w:val="20"/>
                <w:lang w:val="en-US"/>
              </w:rPr>
            </w:pPr>
          </w:p>
        </w:tc>
        <w:tc>
          <w:tcPr>
            <w:tcW w:w="389" w:type="pct"/>
            <w:vMerge/>
            <w:tcBorders>
              <w:top w:val="nil"/>
              <w:left w:val="single" w:sz="8" w:space="0" w:color="000000"/>
              <w:bottom w:val="nil"/>
              <w:right w:val="single" w:sz="8" w:space="0" w:color="000000"/>
            </w:tcBorders>
            <w:vAlign w:val="center"/>
            <w:hideMark/>
          </w:tcPr>
          <w:p w14:paraId="08FD7F3B" w14:textId="77777777" w:rsidR="00530CC6" w:rsidRPr="003B5034" w:rsidRDefault="00530CC6" w:rsidP="00530CC6">
            <w:pPr>
              <w:jc w:val="center"/>
              <w:rPr>
                <w:rFonts w:ascii="Arial" w:hAnsi="Arial" w:cs="Arial"/>
                <w:spacing w:val="0"/>
                <w:sz w:val="20"/>
                <w:lang w:val="en-US"/>
              </w:rPr>
            </w:pPr>
          </w:p>
        </w:tc>
        <w:tc>
          <w:tcPr>
            <w:tcW w:w="616" w:type="pct"/>
            <w:vMerge/>
            <w:tcBorders>
              <w:top w:val="nil"/>
              <w:left w:val="single" w:sz="8" w:space="0" w:color="000000"/>
              <w:bottom w:val="nil"/>
              <w:right w:val="single" w:sz="8" w:space="0" w:color="auto"/>
            </w:tcBorders>
            <w:vAlign w:val="center"/>
            <w:hideMark/>
          </w:tcPr>
          <w:p w14:paraId="2A50D32F" w14:textId="77777777" w:rsidR="00530CC6" w:rsidRPr="003B5034" w:rsidRDefault="00530CC6" w:rsidP="00530CC6">
            <w:pPr>
              <w:jc w:val="center"/>
              <w:rPr>
                <w:rFonts w:ascii="Arial" w:hAnsi="Arial" w:cs="Arial"/>
                <w:spacing w:val="0"/>
                <w:sz w:val="20"/>
                <w:lang w:val="en-US"/>
              </w:rPr>
            </w:pPr>
          </w:p>
        </w:tc>
      </w:tr>
      <w:tr w:rsidR="008B491D" w:rsidRPr="003B5034" w14:paraId="0F039134" w14:textId="77777777" w:rsidTr="003E37A9">
        <w:trPr>
          <w:trHeight w:val="54"/>
        </w:trPr>
        <w:tc>
          <w:tcPr>
            <w:tcW w:w="1210" w:type="pct"/>
            <w:gridSpan w:val="2"/>
            <w:tcBorders>
              <w:top w:val="nil"/>
              <w:left w:val="single" w:sz="8" w:space="0" w:color="auto"/>
              <w:bottom w:val="single" w:sz="4" w:space="0" w:color="auto"/>
              <w:right w:val="nil"/>
            </w:tcBorders>
            <w:shd w:val="clear" w:color="auto" w:fill="auto"/>
            <w:vAlign w:val="center"/>
            <w:hideMark/>
          </w:tcPr>
          <w:p w14:paraId="367615A1" w14:textId="77777777" w:rsidR="00530CC6" w:rsidRPr="003B5034" w:rsidRDefault="00530CC6" w:rsidP="00530CC6">
            <w:pPr>
              <w:jc w:val="both"/>
              <w:rPr>
                <w:rFonts w:ascii="Arial" w:hAnsi="Arial" w:cs="Arial"/>
                <w:spacing w:val="0"/>
                <w:sz w:val="20"/>
              </w:rPr>
            </w:pPr>
            <w:r w:rsidRPr="003B5034">
              <w:rPr>
                <w:rFonts w:ascii="Arial" w:hAnsi="Arial" w:cs="Arial"/>
                <w:spacing w:val="0"/>
                <w:sz w:val="20"/>
                <w:lang w:val="es-ES"/>
              </w:rPr>
              <w:t>7. Visitas técnicas</w:t>
            </w:r>
          </w:p>
        </w:tc>
        <w:tc>
          <w:tcPr>
            <w:tcW w:w="100" w:type="pct"/>
            <w:gridSpan w:val="2"/>
            <w:tcBorders>
              <w:top w:val="nil"/>
              <w:left w:val="single" w:sz="8" w:space="0" w:color="auto"/>
              <w:bottom w:val="single" w:sz="4" w:space="0" w:color="auto"/>
              <w:right w:val="single" w:sz="8" w:space="0" w:color="auto"/>
            </w:tcBorders>
          </w:tcPr>
          <w:p w14:paraId="6906F489" w14:textId="77777777" w:rsidR="00530CC6" w:rsidRPr="003B5034" w:rsidRDefault="00530CC6" w:rsidP="00530CC6">
            <w:pPr>
              <w:jc w:val="both"/>
              <w:rPr>
                <w:rFonts w:ascii="Arial" w:hAnsi="Arial" w:cs="Arial"/>
                <w:color w:val="FF0000"/>
                <w:spacing w:val="0"/>
                <w:sz w:val="20"/>
              </w:rPr>
            </w:pPr>
          </w:p>
        </w:tc>
        <w:tc>
          <w:tcPr>
            <w:tcW w:w="99" w:type="pct"/>
            <w:gridSpan w:val="2"/>
            <w:tcBorders>
              <w:top w:val="nil"/>
              <w:left w:val="single" w:sz="8" w:space="0" w:color="auto"/>
              <w:bottom w:val="single" w:sz="4" w:space="0" w:color="auto"/>
              <w:right w:val="single" w:sz="8" w:space="0" w:color="auto"/>
            </w:tcBorders>
            <w:shd w:val="clear" w:color="auto" w:fill="92D050"/>
          </w:tcPr>
          <w:p w14:paraId="257370C3" w14:textId="77777777" w:rsidR="00530CC6" w:rsidRPr="003B5034" w:rsidRDefault="00530CC6" w:rsidP="00530CC6">
            <w:pPr>
              <w:jc w:val="both"/>
              <w:rPr>
                <w:rFonts w:ascii="Arial" w:hAnsi="Arial" w:cs="Arial"/>
                <w:color w:val="FF0000"/>
                <w:spacing w:val="0"/>
                <w:sz w:val="20"/>
              </w:rPr>
            </w:pPr>
          </w:p>
        </w:tc>
        <w:tc>
          <w:tcPr>
            <w:tcW w:w="98" w:type="pct"/>
            <w:tcBorders>
              <w:top w:val="nil"/>
              <w:left w:val="single" w:sz="8" w:space="0" w:color="auto"/>
              <w:bottom w:val="single" w:sz="4" w:space="0" w:color="auto"/>
              <w:right w:val="single" w:sz="8" w:space="0" w:color="auto"/>
            </w:tcBorders>
            <w:shd w:val="clear" w:color="auto" w:fill="auto"/>
            <w:vAlign w:val="center"/>
            <w:hideMark/>
          </w:tcPr>
          <w:p w14:paraId="7B99CF48"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6" w:type="pct"/>
            <w:tcBorders>
              <w:top w:val="nil"/>
              <w:left w:val="nil"/>
              <w:bottom w:val="single" w:sz="4" w:space="0" w:color="auto"/>
              <w:right w:val="single" w:sz="8" w:space="0" w:color="auto"/>
            </w:tcBorders>
            <w:shd w:val="clear" w:color="000000" w:fill="92D050"/>
            <w:vAlign w:val="center"/>
            <w:hideMark/>
          </w:tcPr>
          <w:p w14:paraId="7880121F"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52E52D76"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gridSpan w:val="4"/>
            <w:tcBorders>
              <w:top w:val="nil"/>
              <w:left w:val="nil"/>
              <w:bottom w:val="single" w:sz="4" w:space="0" w:color="auto"/>
              <w:right w:val="single" w:sz="8" w:space="0" w:color="auto"/>
            </w:tcBorders>
            <w:shd w:val="clear" w:color="000000" w:fill="92D050"/>
            <w:vAlign w:val="center"/>
            <w:hideMark/>
          </w:tcPr>
          <w:p w14:paraId="1BD57828"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4"/>
            <w:tcBorders>
              <w:top w:val="nil"/>
              <w:left w:val="nil"/>
              <w:bottom w:val="single" w:sz="4" w:space="0" w:color="auto"/>
              <w:right w:val="single" w:sz="8" w:space="0" w:color="auto"/>
            </w:tcBorders>
            <w:shd w:val="clear" w:color="auto" w:fill="auto"/>
            <w:vAlign w:val="center"/>
            <w:hideMark/>
          </w:tcPr>
          <w:p w14:paraId="43D209E4"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09" w:type="pct"/>
            <w:gridSpan w:val="3"/>
            <w:tcBorders>
              <w:top w:val="nil"/>
              <w:left w:val="nil"/>
              <w:bottom w:val="single" w:sz="4" w:space="0" w:color="auto"/>
              <w:right w:val="single" w:sz="8" w:space="0" w:color="auto"/>
            </w:tcBorders>
            <w:shd w:val="clear" w:color="000000" w:fill="92D050"/>
            <w:vAlign w:val="center"/>
            <w:hideMark/>
          </w:tcPr>
          <w:p w14:paraId="02F38C0D"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511EACC0"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nil"/>
              <w:left w:val="nil"/>
              <w:bottom w:val="single" w:sz="4" w:space="0" w:color="auto"/>
              <w:right w:val="single" w:sz="8" w:space="0" w:color="auto"/>
            </w:tcBorders>
            <w:shd w:val="clear" w:color="000000" w:fill="92D050"/>
            <w:vAlign w:val="center"/>
            <w:hideMark/>
          </w:tcPr>
          <w:p w14:paraId="07D0EF48"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3F1B7D3F"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3" w:type="pct"/>
            <w:gridSpan w:val="4"/>
            <w:tcBorders>
              <w:top w:val="nil"/>
              <w:left w:val="nil"/>
              <w:bottom w:val="single" w:sz="4" w:space="0" w:color="auto"/>
              <w:right w:val="single" w:sz="8" w:space="0" w:color="auto"/>
            </w:tcBorders>
            <w:shd w:val="clear" w:color="000000" w:fill="92D050"/>
            <w:vAlign w:val="center"/>
            <w:hideMark/>
          </w:tcPr>
          <w:p w14:paraId="3319D4AE"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auto" w:fill="auto"/>
            <w:vAlign w:val="center"/>
            <w:hideMark/>
          </w:tcPr>
          <w:p w14:paraId="695A648F"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000000" w:fill="92D050"/>
            <w:vAlign w:val="center"/>
            <w:hideMark/>
          </w:tcPr>
          <w:p w14:paraId="1EC1F3AF"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4" w:space="0" w:color="auto"/>
            </w:tcBorders>
            <w:shd w:val="clear" w:color="auto" w:fill="auto"/>
            <w:vAlign w:val="center"/>
            <w:hideMark/>
          </w:tcPr>
          <w:p w14:paraId="59023BD3"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7BADCA9B"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7614EE50" w14:textId="77777777" w:rsidR="00530CC6" w:rsidRPr="003B5034" w:rsidRDefault="00530CC6" w:rsidP="00530CC6">
            <w:pPr>
              <w:jc w:val="both"/>
              <w:rPr>
                <w:rFonts w:ascii="Arial" w:hAnsi="Arial" w:cs="Arial"/>
                <w:color w:val="FF0000"/>
                <w:spacing w:val="0"/>
                <w:sz w:val="20"/>
              </w:rPr>
            </w:pPr>
          </w:p>
        </w:tc>
        <w:tc>
          <w:tcPr>
            <w:tcW w:w="126" w:type="pct"/>
            <w:gridSpan w:val="3"/>
            <w:tcBorders>
              <w:top w:val="single" w:sz="4" w:space="0" w:color="auto"/>
              <w:left w:val="single" w:sz="4" w:space="0" w:color="auto"/>
              <w:bottom w:val="single" w:sz="4" w:space="0" w:color="auto"/>
              <w:right w:val="single" w:sz="4" w:space="0" w:color="auto"/>
            </w:tcBorders>
            <w:shd w:val="clear" w:color="auto" w:fill="92D050"/>
          </w:tcPr>
          <w:p w14:paraId="6A339DDC" w14:textId="77777777" w:rsidR="00530CC6" w:rsidRPr="003B5034" w:rsidRDefault="00530CC6" w:rsidP="00530CC6">
            <w:pPr>
              <w:jc w:val="both"/>
              <w:rPr>
                <w:rFonts w:ascii="Arial" w:hAnsi="Arial" w:cs="Arial"/>
                <w:color w:val="FF0000"/>
                <w:spacing w:val="0"/>
                <w:sz w:val="20"/>
              </w:rPr>
            </w:pPr>
          </w:p>
        </w:tc>
        <w:tc>
          <w:tcPr>
            <w:tcW w:w="122" w:type="pct"/>
            <w:gridSpan w:val="2"/>
            <w:tcBorders>
              <w:top w:val="single" w:sz="4" w:space="0" w:color="auto"/>
              <w:left w:val="single" w:sz="4" w:space="0" w:color="auto"/>
              <w:bottom w:val="single" w:sz="4" w:space="0" w:color="auto"/>
              <w:right w:val="single" w:sz="4" w:space="0" w:color="auto"/>
            </w:tcBorders>
          </w:tcPr>
          <w:p w14:paraId="743E2F4C" w14:textId="77777777" w:rsidR="00530CC6" w:rsidRPr="003B5034" w:rsidRDefault="00530CC6" w:rsidP="00530CC6">
            <w:pPr>
              <w:jc w:val="both"/>
              <w:rPr>
                <w:rFonts w:ascii="Arial" w:hAnsi="Arial" w:cs="Arial"/>
                <w:color w:val="FF0000"/>
                <w:spacing w:val="0"/>
                <w:sz w:val="20"/>
              </w:rPr>
            </w:pPr>
          </w:p>
        </w:tc>
        <w:tc>
          <w:tcPr>
            <w:tcW w:w="129" w:type="pct"/>
            <w:gridSpan w:val="3"/>
            <w:tcBorders>
              <w:top w:val="single" w:sz="4" w:space="0" w:color="auto"/>
              <w:left w:val="single" w:sz="4" w:space="0" w:color="auto"/>
              <w:bottom w:val="single" w:sz="4" w:space="0" w:color="auto"/>
              <w:right w:val="single" w:sz="4" w:space="0" w:color="auto"/>
            </w:tcBorders>
            <w:shd w:val="clear" w:color="auto" w:fill="92D050"/>
          </w:tcPr>
          <w:p w14:paraId="15C19C30" w14:textId="77777777" w:rsidR="00530CC6" w:rsidRPr="003B5034" w:rsidRDefault="00530CC6" w:rsidP="00530CC6">
            <w:pPr>
              <w:jc w:val="both"/>
              <w:rPr>
                <w:rFonts w:ascii="Arial" w:hAnsi="Arial" w:cs="Arial"/>
                <w:color w:val="FF0000"/>
                <w:spacing w:val="0"/>
                <w:sz w:val="20"/>
              </w:rPr>
            </w:pPr>
          </w:p>
        </w:tc>
        <w:tc>
          <w:tcPr>
            <w:tcW w:w="537" w:type="pct"/>
            <w:vMerge/>
            <w:tcBorders>
              <w:top w:val="nil"/>
              <w:left w:val="single" w:sz="4" w:space="0" w:color="auto"/>
              <w:bottom w:val="nil"/>
              <w:right w:val="single" w:sz="8" w:space="0" w:color="000000"/>
            </w:tcBorders>
            <w:vAlign w:val="center"/>
            <w:hideMark/>
          </w:tcPr>
          <w:p w14:paraId="1F427E91" w14:textId="77777777" w:rsidR="00530CC6" w:rsidRPr="003B5034" w:rsidRDefault="00530CC6" w:rsidP="00530CC6">
            <w:pPr>
              <w:jc w:val="center"/>
              <w:rPr>
                <w:rFonts w:ascii="Arial" w:hAnsi="Arial" w:cs="Arial"/>
                <w:spacing w:val="0"/>
                <w:sz w:val="20"/>
              </w:rPr>
            </w:pPr>
          </w:p>
        </w:tc>
        <w:tc>
          <w:tcPr>
            <w:tcW w:w="389" w:type="pct"/>
            <w:vMerge/>
            <w:tcBorders>
              <w:top w:val="nil"/>
              <w:left w:val="single" w:sz="8" w:space="0" w:color="000000"/>
              <w:bottom w:val="nil"/>
              <w:right w:val="single" w:sz="8" w:space="0" w:color="000000"/>
            </w:tcBorders>
            <w:vAlign w:val="center"/>
            <w:hideMark/>
          </w:tcPr>
          <w:p w14:paraId="51CF18E9" w14:textId="77777777" w:rsidR="00530CC6" w:rsidRPr="003B5034" w:rsidRDefault="00530CC6" w:rsidP="00530CC6">
            <w:pPr>
              <w:jc w:val="center"/>
              <w:rPr>
                <w:rFonts w:ascii="Arial" w:hAnsi="Arial" w:cs="Arial"/>
                <w:spacing w:val="0"/>
                <w:sz w:val="20"/>
              </w:rPr>
            </w:pPr>
          </w:p>
        </w:tc>
        <w:tc>
          <w:tcPr>
            <w:tcW w:w="616" w:type="pct"/>
            <w:vMerge/>
            <w:tcBorders>
              <w:top w:val="nil"/>
              <w:left w:val="single" w:sz="8" w:space="0" w:color="000000"/>
              <w:bottom w:val="nil"/>
              <w:right w:val="single" w:sz="8" w:space="0" w:color="auto"/>
            </w:tcBorders>
            <w:vAlign w:val="center"/>
            <w:hideMark/>
          </w:tcPr>
          <w:p w14:paraId="58A32C41" w14:textId="77777777" w:rsidR="00530CC6" w:rsidRPr="003B5034" w:rsidRDefault="00530CC6" w:rsidP="00530CC6">
            <w:pPr>
              <w:jc w:val="center"/>
              <w:rPr>
                <w:rFonts w:ascii="Arial" w:hAnsi="Arial" w:cs="Arial"/>
                <w:spacing w:val="0"/>
                <w:sz w:val="20"/>
              </w:rPr>
            </w:pPr>
          </w:p>
        </w:tc>
      </w:tr>
      <w:tr w:rsidR="008B491D" w:rsidRPr="003B5034" w14:paraId="42B2E2FE" w14:textId="77777777" w:rsidTr="003E37A9">
        <w:trPr>
          <w:trHeight w:val="54"/>
        </w:trPr>
        <w:tc>
          <w:tcPr>
            <w:tcW w:w="1210" w:type="pct"/>
            <w:gridSpan w:val="2"/>
            <w:tcBorders>
              <w:top w:val="nil"/>
              <w:left w:val="single" w:sz="8" w:space="0" w:color="auto"/>
              <w:bottom w:val="single" w:sz="4" w:space="0" w:color="auto"/>
              <w:right w:val="nil"/>
            </w:tcBorders>
            <w:shd w:val="clear" w:color="auto" w:fill="auto"/>
            <w:vAlign w:val="center"/>
            <w:hideMark/>
          </w:tcPr>
          <w:p w14:paraId="6DAF1A3C" w14:textId="77777777" w:rsidR="00530CC6" w:rsidRPr="003B5034" w:rsidRDefault="00530CC6" w:rsidP="00530CC6">
            <w:pPr>
              <w:jc w:val="both"/>
              <w:rPr>
                <w:rFonts w:ascii="Arial" w:hAnsi="Arial" w:cs="Arial"/>
                <w:spacing w:val="0"/>
                <w:sz w:val="20"/>
              </w:rPr>
            </w:pPr>
            <w:r w:rsidRPr="003B5034">
              <w:rPr>
                <w:rFonts w:ascii="Arial" w:hAnsi="Arial" w:cs="Arial"/>
                <w:spacing w:val="0"/>
                <w:sz w:val="20"/>
                <w:lang w:val="es-ES"/>
              </w:rPr>
              <w:t>8. Visitas de supervisión social y ambiental</w:t>
            </w:r>
          </w:p>
        </w:tc>
        <w:tc>
          <w:tcPr>
            <w:tcW w:w="100" w:type="pct"/>
            <w:gridSpan w:val="2"/>
            <w:tcBorders>
              <w:top w:val="nil"/>
              <w:left w:val="single" w:sz="8" w:space="0" w:color="auto"/>
              <w:bottom w:val="single" w:sz="4" w:space="0" w:color="auto"/>
              <w:right w:val="single" w:sz="8" w:space="0" w:color="auto"/>
            </w:tcBorders>
          </w:tcPr>
          <w:p w14:paraId="701F0380" w14:textId="77777777" w:rsidR="00530CC6" w:rsidRPr="003B5034" w:rsidRDefault="00530CC6" w:rsidP="00530CC6">
            <w:pPr>
              <w:jc w:val="both"/>
              <w:rPr>
                <w:rFonts w:ascii="Arial" w:hAnsi="Arial" w:cs="Arial"/>
                <w:color w:val="FF0000"/>
                <w:spacing w:val="0"/>
                <w:sz w:val="20"/>
              </w:rPr>
            </w:pPr>
          </w:p>
        </w:tc>
        <w:tc>
          <w:tcPr>
            <w:tcW w:w="99" w:type="pct"/>
            <w:gridSpan w:val="2"/>
            <w:tcBorders>
              <w:top w:val="nil"/>
              <w:left w:val="single" w:sz="8" w:space="0" w:color="auto"/>
              <w:bottom w:val="single" w:sz="4" w:space="0" w:color="auto"/>
              <w:right w:val="single" w:sz="8" w:space="0" w:color="auto"/>
            </w:tcBorders>
            <w:shd w:val="clear" w:color="auto" w:fill="92D050"/>
          </w:tcPr>
          <w:p w14:paraId="62C32F4F" w14:textId="77777777" w:rsidR="00530CC6" w:rsidRPr="003B5034" w:rsidRDefault="00530CC6" w:rsidP="00530CC6">
            <w:pPr>
              <w:jc w:val="both"/>
              <w:rPr>
                <w:rFonts w:ascii="Arial" w:hAnsi="Arial" w:cs="Arial"/>
                <w:color w:val="FF0000"/>
                <w:spacing w:val="0"/>
                <w:sz w:val="20"/>
              </w:rPr>
            </w:pPr>
          </w:p>
        </w:tc>
        <w:tc>
          <w:tcPr>
            <w:tcW w:w="98" w:type="pct"/>
            <w:tcBorders>
              <w:top w:val="nil"/>
              <w:left w:val="single" w:sz="8" w:space="0" w:color="auto"/>
              <w:bottom w:val="single" w:sz="4" w:space="0" w:color="auto"/>
              <w:right w:val="single" w:sz="8" w:space="0" w:color="auto"/>
            </w:tcBorders>
            <w:shd w:val="clear" w:color="auto" w:fill="auto"/>
            <w:vAlign w:val="center"/>
            <w:hideMark/>
          </w:tcPr>
          <w:p w14:paraId="16D09EB2"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6" w:type="pct"/>
            <w:tcBorders>
              <w:top w:val="nil"/>
              <w:left w:val="nil"/>
              <w:bottom w:val="single" w:sz="4" w:space="0" w:color="auto"/>
              <w:right w:val="single" w:sz="8" w:space="0" w:color="auto"/>
            </w:tcBorders>
            <w:shd w:val="clear" w:color="000000" w:fill="92D050"/>
            <w:vAlign w:val="center"/>
            <w:hideMark/>
          </w:tcPr>
          <w:p w14:paraId="6A577FA6"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29A71066"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gridSpan w:val="4"/>
            <w:tcBorders>
              <w:top w:val="nil"/>
              <w:left w:val="nil"/>
              <w:bottom w:val="single" w:sz="4" w:space="0" w:color="auto"/>
              <w:right w:val="single" w:sz="8" w:space="0" w:color="auto"/>
            </w:tcBorders>
            <w:shd w:val="clear" w:color="000000" w:fill="92D050"/>
            <w:vAlign w:val="center"/>
            <w:hideMark/>
          </w:tcPr>
          <w:p w14:paraId="757DD8AC"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4"/>
            <w:tcBorders>
              <w:top w:val="nil"/>
              <w:left w:val="nil"/>
              <w:bottom w:val="single" w:sz="4" w:space="0" w:color="auto"/>
              <w:right w:val="single" w:sz="8" w:space="0" w:color="auto"/>
            </w:tcBorders>
            <w:shd w:val="clear" w:color="auto" w:fill="auto"/>
            <w:vAlign w:val="center"/>
            <w:hideMark/>
          </w:tcPr>
          <w:p w14:paraId="4A94D71A"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09" w:type="pct"/>
            <w:gridSpan w:val="3"/>
            <w:tcBorders>
              <w:top w:val="nil"/>
              <w:left w:val="nil"/>
              <w:bottom w:val="single" w:sz="4" w:space="0" w:color="auto"/>
              <w:right w:val="single" w:sz="8" w:space="0" w:color="auto"/>
            </w:tcBorders>
            <w:shd w:val="clear" w:color="000000" w:fill="92D050"/>
            <w:vAlign w:val="center"/>
            <w:hideMark/>
          </w:tcPr>
          <w:p w14:paraId="26CA4886"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699FDF4D"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nil"/>
              <w:left w:val="nil"/>
              <w:bottom w:val="single" w:sz="4" w:space="0" w:color="auto"/>
              <w:right w:val="single" w:sz="8" w:space="0" w:color="auto"/>
            </w:tcBorders>
            <w:shd w:val="clear" w:color="000000" w:fill="92D050"/>
            <w:vAlign w:val="center"/>
            <w:hideMark/>
          </w:tcPr>
          <w:p w14:paraId="772CD13C"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75D70CC2"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3" w:type="pct"/>
            <w:gridSpan w:val="4"/>
            <w:tcBorders>
              <w:top w:val="nil"/>
              <w:left w:val="nil"/>
              <w:bottom w:val="single" w:sz="4" w:space="0" w:color="auto"/>
              <w:right w:val="single" w:sz="8" w:space="0" w:color="auto"/>
            </w:tcBorders>
            <w:shd w:val="clear" w:color="000000" w:fill="92D050"/>
            <w:vAlign w:val="center"/>
            <w:hideMark/>
          </w:tcPr>
          <w:p w14:paraId="778010E8"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auto" w:fill="auto"/>
            <w:vAlign w:val="center"/>
            <w:hideMark/>
          </w:tcPr>
          <w:p w14:paraId="1977C551"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000000" w:fill="92D050"/>
            <w:vAlign w:val="center"/>
            <w:hideMark/>
          </w:tcPr>
          <w:p w14:paraId="1ED12BCF"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4" w:space="0" w:color="auto"/>
            </w:tcBorders>
            <w:shd w:val="clear" w:color="auto" w:fill="auto"/>
            <w:vAlign w:val="center"/>
            <w:hideMark/>
          </w:tcPr>
          <w:p w14:paraId="1040009A"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58880108" w14:textId="77777777" w:rsidR="00530CC6" w:rsidRPr="003B5034" w:rsidRDefault="00530CC6" w:rsidP="00530CC6">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786608DC" w14:textId="77777777" w:rsidR="00530CC6" w:rsidRPr="003B5034" w:rsidRDefault="00530CC6" w:rsidP="00530CC6">
            <w:pPr>
              <w:jc w:val="both"/>
              <w:rPr>
                <w:rFonts w:ascii="Arial" w:hAnsi="Arial" w:cs="Arial"/>
                <w:color w:val="FF0000"/>
                <w:spacing w:val="0"/>
                <w:sz w:val="20"/>
              </w:rPr>
            </w:pPr>
          </w:p>
        </w:tc>
        <w:tc>
          <w:tcPr>
            <w:tcW w:w="126" w:type="pct"/>
            <w:gridSpan w:val="3"/>
            <w:tcBorders>
              <w:top w:val="single" w:sz="4" w:space="0" w:color="auto"/>
              <w:left w:val="single" w:sz="4" w:space="0" w:color="auto"/>
              <w:bottom w:val="single" w:sz="4" w:space="0" w:color="auto"/>
              <w:right w:val="single" w:sz="4" w:space="0" w:color="auto"/>
            </w:tcBorders>
            <w:shd w:val="clear" w:color="auto" w:fill="92D050"/>
          </w:tcPr>
          <w:p w14:paraId="04E6D5B9" w14:textId="77777777" w:rsidR="00530CC6" w:rsidRPr="003B5034" w:rsidRDefault="00530CC6" w:rsidP="00530CC6">
            <w:pPr>
              <w:jc w:val="both"/>
              <w:rPr>
                <w:rFonts w:ascii="Arial" w:hAnsi="Arial" w:cs="Arial"/>
                <w:color w:val="FF0000"/>
                <w:spacing w:val="0"/>
                <w:sz w:val="20"/>
              </w:rPr>
            </w:pPr>
          </w:p>
        </w:tc>
        <w:tc>
          <w:tcPr>
            <w:tcW w:w="122" w:type="pct"/>
            <w:gridSpan w:val="2"/>
            <w:tcBorders>
              <w:top w:val="single" w:sz="4" w:space="0" w:color="auto"/>
              <w:left w:val="single" w:sz="4" w:space="0" w:color="auto"/>
              <w:bottom w:val="single" w:sz="4" w:space="0" w:color="auto"/>
              <w:right w:val="single" w:sz="4" w:space="0" w:color="auto"/>
            </w:tcBorders>
          </w:tcPr>
          <w:p w14:paraId="09DAE7EF" w14:textId="77777777" w:rsidR="00530CC6" w:rsidRPr="003B5034" w:rsidRDefault="00530CC6" w:rsidP="00530CC6">
            <w:pPr>
              <w:jc w:val="both"/>
              <w:rPr>
                <w:rFonts w:ascii="Arial" w:hAnsi="Arial" w:cs="Arial"/>
                <w:color w:val="FF0000"/>
                <w:spacing w:val="0"/>
                <w:sz w:val="20"/>
              </w:rPr>
            </w:pPr>
          </w:p>
        </w:tc>
        <w:tc>
          <w:tcPr>
            <w:tcW w:w="129" w:type="pct"/>
            <w:gridSpan w:val="3"/>
            <w:tcBorders>
              <w:top w:val="single" w:sz="4" w:space="0" w:color="auto"/>
              <w:left w:val="single" w:sz="4" w:space="0" w:color="auto"/>
              <w:bottom w:val="single" w:sz="4" w:space="0" w:color="auto"/>
              <w:right w:val="single" w:sz="4" w:space="0" w:color="auto"/>
            </w:tcBorders>
            <w:shd w:val="clear" w:color="auto" w:fill="92D050"/>
          </w:tcPr>
          <w:p w14:paraId="237E3B8C" w14:textId="77777777" w:rsidR="00530CC6" w:rsidRPr="003B5034" w:rsidRDefault="00530CC6" w:rsidP="00530CC6">
            <w:pPr>
              <w:jc w:val="both"/>
              <w:rPr>
                <w:rFonts w:ascii="Arial" w:hAnsi="Arial" w:cs="Arial"/>
                <w:color w:val="FF0000"/>
                <w:spacing w:val="0"/>
                <w:sz w:val="20"/>
              </w:rPr>
            </w:pPr>
          </w:p>
        </w:tc>
        <w:tc>
          <w:tcPr>
            <w:tcW w:w="537" w:type="pct"/>
            <w:vMerge/>
            <w:tcBorders>
              <w:top w:val="nil"/>
              <w:left w:val="single" w:sz="4" w:space="0" w:color="auto"/>
              <w:bottom w:val="single" w:sz="4" w:space="0" w:color="auto"/>
              <w:right w:val="single" w:sz="8" w:space="0" w:color="000000"/>
            </w:tcBorders>
            <w:vAlign w:val="center"/>
            <w:hideMark/>
          </w:tcPr>
          <w:p w14:paraId="324F2AC9" w14:textId="77777777" w:rsidR="00530CC6" w:rsidRPr="003B5034" w:rsidRDefault="00530CC6" w:rsidP="00530CC6">
            <w:pPr>
              <w:jc w:val="center"/>
              <w:rPr>
                <w:rFonts w:ascii="Arial" w:hAnsi="Arial" w:cs="Arial"/>
                <w:spacing w:val="0"/>
                <w:sz w:val="20"/>
              </w:rPr>
            </w:pPr>
          </w:p>
        </w:tc>
        <w:tc>
          <w:tcPr>
            <w:tcW w:w="389" w:type="pct"/>
            <w:vMerge/>
            <w:tcBorders>
              <w:top w:val="nil"/>
              <w:left w:val="single" w:sz="8" w:space="0" w:color="000000"/>
              <w:bottom w:val="single" w:sz="4" w:space="0" w:color="auto"/>
              <w:right w:val="single" w:sz="8" w:space="0" w:color="000000"/>
            </w:tcBorders>
            <w:vAlign w:val="center"/>
            <w:hideMark/>
          </w:tcPr>
          <w:p w14:paraId="75B653D2" w14:textId="77777777" w:rsidR="00530CC6" w:rsidRPr="003B5034" w:rsidRDefault="00530CC6" w:rsidP="00530CC6">
            <w:pPr>
              <w:jc w:val="center"/>
              <w:rPr>
                <w:rFonts w:ascii="Arial" w:hAnsi="Arial" w:cs="Arial"/>
                <w:spacing w:val="0"/>
                <w:sz w:val="20"/>
              </w:rPr>
            </w:pPr>
          </w:p>
        </w:tc>
        <w:tc>
          <w:tcPr>
            <w:tcW w:w="616" w:type="pct"/>
            <w:vMerge/>
            <w:tcBorders>
              <w:top w:val="nil"/>
              <w:left w:val="single" w:sz="8" w:space="0" w:color="000000"/>
              <w:bottom w:val="single" w:sz="4" w:space="0" w:color="auto"/>
              <w:right w:val="single" w:sz="8" w:space="0" w:color="auto"/>
            </w:tcBorders>
            <w:vAlign w:val="center"/>
            <w:hideMark/>
          </w:tcPr>
          <w:p w14:paraId="3EEC712D" w14:textId="77777777" w:rsidR="00530CC6" w:rsidRPr="003B5034" w:rsidRDefault="00530CC6" w:rsidP="00530CC6">
            <w:pPr>
              <w:jc w:val="center"/>
              <w:rPr>
                <w:rFonts w:ascii="Arial" w:hAnsi="Arial" w:cs="Arial"/>
                <w:spacing w:val="0"/>
                <w:sz w:val="20"/>
              </w:rPr>
            </w:pPr>
          </w:p>
        </w:tc>
      </w:tr>
      <w:tr w:rsidR="00B7126A" w:rsidRPr="003B5034" w14:paraId="263DF1F5" w14:textId="77777777" w:rsidTr="008B491D">
        <w:trPr>
          <w:trHeight w:val="54"/>
        </w:trPr>
        <w:tc>
          <w:tcPr>
            <w:tcW w:w="5000" w:type="pct"/>
            <w:gridSpan w:val="57"/>
            <w:tcBorders>
              <w:top w:val="single" w:sz="4" w:space="0" w:color="auto"/>
              <w:left w:val="single" w:sz="4" w:space="0" w:color="auto"/>
              <w:bottom w:val="single" w:sz="4" w:space="0" w:color="auto"/>
              <w:right w:val="single" w:sz="4" w:space="0" w:color="auto"/>
            </w:tcBorders>
            <w:shd w:val="clear" w:color="000000" w:fill="4F81BD"/>
            <w:vAlign w:val="center"/>
          </w:tcPr>
          <w:p w14:paraId="491A6414" w14:textId="77777777" w:rsidR="00B7126A" w:rsidRPr="003B5034" w:rsidRDefault="00B7126A" w:rsidP="00B7126A">
            <w:pPr>
              <w:rPr>
                <w:rFonts w:ascii="Arial" w:hAnsi="Arial" w:cs="Arial"/>
                <w:b/>
                <w:bCs/>
                <w:spacing w:val="0"/>
                <w:sz w:val="20"/>
              </w:rPr>
            </w:pPr>
            <w:r w:rsidRPr="003B5034">
              <w:rPr>
                <w:rFonts w:ascii="Arial" w:hAnsi="Arial" w:cs="Arial"/>
                <w:b/>
                <w:bCs/>
                <w:spacing w:val="0"/>
                <w:sz w:val="20"/>
                <w:lang w:val="es-ES"/>
              </w:rPr>
              <w:t>Componente I – Expansión y reforzamiento del SNT</w:t>
            </w:r>
          </w:p>
        </w:tc>
      </w:tr>
      <w:tr w:rsidR="008B491D" w:rsidRPr="003B5034" w14:paraId="70FC1796" w14:textId="77777777" w:rsidTr="003E37A9">
        <w:trPr>
          <w:trHeight w:val="54"/>
        </w:trPr>
        <w:tc>
          <w:tcPr>
            <w:tcW w:w="1210" w:type="pct"/>
            <w:gridSpan w:val="2"/>
            <w:tcBorders>
              <w:top w:val="single" w:sz="4" w:space="0" w:color="auto"/>
              <w:left w:val="single" w:sz="8" w:space="0" w:color="auto"/>
              <w:bottom w:val="single" w:sz="4" w:space="0" w:color="auto"/>
              <w:right w:val="nil"/>
            </w:tcBorders>
            <w:shd w:val="clear" w:color="auto" w:fill="auto"/>
            <w:vAlign w:val="center"/>
            <w:hideMark/>
          </w:tcPr>
          <w:p w14:paraId="1EC9E15E"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s-ES"/>
              </w:rPr>
              <w:t>Recopilación de información</w:t>
            </w:r>
          </w:p>
        </w:tc>
        <w:tc>
          <w:tcPr>
            <w:tcW w:w="100" w:type="pct"/>
            <w:gridSpan w:val="2"/>
            <w:tcBorders>
              <w:top w:val="single" w:sz="4" w:space="0" w:color="auto"/>
              <w:left w:val="single" w:sz="8" w:space="0" w:color="auto"/>
              <w:bottom w:val="single" w:sz="4" w:space="0" w:color="auto"/>
              <w:right w:val="single" w:sz="8" w:space="0" w:color="auto"/>
            </w:tcBorders>
          </w:tcPr>
          <w:p w14:paraId="3612A3E2" w14:textId="77777777" w:rsidR="00060779" w:rsidRPr="003B5034" w:rsidRDefault="00060779" w:rsidP="00060779">
            <w:pPr>
              <w:jc w:val="both"/>
              <w:rPr>
                <w:rFonts w:ascii="Arial" w:hAnsi="Arial" w:cs="Arial"/>
                <w:color w:val="FF0000"/>
                <w:spacing w:val="0"/>
                <w:sz w:val="20"/>
                <w:lang w:val="en-US"/>
              </w:rPr>
            </w:pPr>
          </w:p>
        </w:tc>
        <w:tc>
          <w:tcPr>
            <w:tcW w:w="99" w:type="pct"/>
            <w:gridSpan w:val="2"/>
            <w:tcBorders>
              <w:top w:val="single" w:sz="4" w:space="0" w:color="auto"/>
              <w:left w:val="single" w:sz="8" w:space="0" w:color="auto"/>
              <w:bottom w:val="single" w:sz="4" w:space="0" w:color="auto"/>
              <w:right w:val="single" w:sz="8" w:space="0" w:color="auto"/>
            </w:tcBorders>
            <w:shd w:val="clear" w:color="auto" w:fill="92D050"/>
          </w:tcPr>
          <w:p w14:paraId="7941F503" w14:textId="77777777" w:rsidR="00060779" w:rsidRPr="003B5034" w:rsidRDefault="00060779" w:rsidP="00060779">
            <w:pPr>
              <w:jc w:val="both"/>
              <w:rPr>
                <w:rFonts w:ascii="Arial" w:hAnsi="Arial" w:cs="Arial"/>
                <w:color w:val="FF0000"/>
                <w:spacing w:val="0"/>
                <w:sz w:val="20"/>
                <w:lang w:val="en-US"/>
              </w:rPr>
            </w:pPr>
          </w:p>
        </w:tc>
        <w:tc>
          <w:tcPr>
            <w:tcW w:w="98"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17339710" w14:textId="77777777" w:rsidR="00060779" w:rsidRPr="003B5034" w:rsidRDefault="00060779" w:rsidP="0006077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6" w:type="pct"/>
            <w:tcBorders>
              <w:top w:val="single" w:sz="4" w:space="0" w:color="auto"/>
              <w:left w:val="nil"/>
              <w:bottom w:val="single" w:sz="4" w:space="0" w:color="auto"/>
              <w:right w:val="single" w:sz="8" w:space="0" w:color="auto"/>
            </w:tcBorders>
            <w:shd w:val="clear" w:color="auto" w:fill="92D050"/>
            <w:vAlign w:val="center"/>
            <w:hideMark/>
          </w:tcPr>
          <w:p w14:paraId="1737DBA0" w14:textId="77777777" w:rsidR="00060779" w:rsidRPr="003B5034" w:rsidRDefault="00060779" w:rsidP="0006077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7" w:type="pct"/>
            <w:gridSpan w:val="2"/>
            <w:tcBorders>
              <w:top w:val="single" w:sz="4" w:space="0" w:color="auto"/>
              <w:left w:val="nil"/>
              <w:bottom w:val="single" w:sz="4" w:space="0" w:color="auto"/>
              <w:right w:val="single" w:sz="8" w:space="0" w:color="auto"/>
            </w:tcBorders>
            <w:shd w:val="clear" w:color="auto" w:fill="auto"/>
            <w:vAlign w:val="center"/>
            <w:hideMark/>
          </w:tcPr>
          <w:p w14:paraId="4CD04481" w14:textId="77777777" w:rsidR="00060779" w:rsidRPr="003B5034" w:rsidRDefault="00060779" w:rsidP="0006077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7" w:type="pct"/>
            <w:gridSpan w:val="6"/>
            <w:tcBorders>
              <w:top w:val="single" w:sz="4" w:space="0" w:color="auto"/>
              <w:left w:val="nil"/>
              <w:bottom w:val="single" w:sz="4" w:space="0" w:color="auto"/>
              <w:right w:val="single" w:sz="8" w:space="0" w:color="auto"/>
            </w:tcBorders>
            <w:shd w:val="clear" w:color="auto" w:fill="92D050"/>
            <w:vAlign w:val="center"/>
            <w:hideMark/>
          </w:tcPr>
          <w:p w14:paraId="38E6EC4A" w14:textId="77777777" w:rsidR="00060779" w:rsidRPr="003B5034" w:rsidRDefault="00060779" w:rsidP="0006077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2" w:type="pct"/>
            <w:gridSpan w:val="2"/>
            <w:tcBorders>
              <w:top w:val="single" w:sz="4" w:space="0" w:color="auto"/>
              <w:left w:val="nil"/>
              <w:bottom w:val="single" w:sz="4" w:space="0" w:color="auto"/>
              <w:right w:val="single" w:sz="8" w:space="0" w:color="auto"/>
            </w:tcBorders>
            <w:shd w:val="clear" w:color="auto" w:fill="auto"/>
            <w:vAlign w:val="center"/>
            <w:hideMark/>
          </w:tcPr>
          <w:p w14:paraId="0AD0F7E3" w14:textId="77777777" w:rsidR="00060779" w:rsidRPr="003B5034" w:rsidRDefault="00060779" w:rsidP="0006077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5" w:type="pct"/>
            <w:gridSpan w:val="5"/>
            <w:tcBorders>
              <w:top w:val="single" w:sz="4" w:space="0" w:color="auto"/>
              <w:left w:val="nil"/>
              <w:bottom w:val="single" w:sz="4" w:space="0" w:color="auto"/>
              <w:right w:val="single" w:sz="8" w:space="0" w:color="auto"/>
            </w:tcBorders>
            <w:shd w:val="clear" w:color="auto" w:fill="92D050"/>
            <w:vAlign w:val="center"/>
            <w:hideMark/>
          </w:tcPr>
          <w:p w14:paraId="62C629F5" w14:textId="77777777" w:rsidR="00060779" w:rsidRPr="003B5034" w:rsidRDefault="00060779" w:rsidP="0006077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5" w:type="pct"/>
            <w:gridSpan w:val="2"/>
            <w:tcBorders>
              <w:top w:val="single" w:sz="4" w:space="0" w:color="auto"/>
              <w:left w:val="nil"/>
              <w:bottom w:val="single" w:sz="4" w:space="0" w:color="auto"/>
              <w:right w:val="single" w:sz="8" w:space="0" w:color="auto"/>
            </w:tcBorders>
            <w:shd w:val="clear" w:color="auto" w:fill="auto"/>
            <w:vAlign w:val="center"/>
            <w:hideMark/>
          </w:tcPr>
          <w:p w14:paraId="391248D8" w14:textId="77777777" w:rsidR="00060779" w:rsidRPr="003B5034" w:rsidRDefault="00060779" w:rsidP="0006077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1" w:type="pct"/>
            <w:gridSpan w:val="2"/>
            <w:tcBorders>
              <w:top w:val="single" w:sz="4" w:space="0" w:color="auto"/>
              <w:left w:val="nil"/>
              <w:bottom w:val="single" w:sz="4" w:space="0" w:color="auto"/>
              <w:right w:val="single" w:sz="8" w:space="0" w:color="auto"/>
            </w:tcBorders>
            <w:shd w:val="clear" w:color="auto" w:fill="92D050"/>
            <w:vAlign w:val="center"/>
            <w:hideMark/>
          </w:tcPr>
          <w:p w14:paraId="2D016B32" w14:textId="77777777" w:rsidR="00060779" w:rsidRPr="003B5034" w:rsidRDefault="00060779" w:rsidP="0006077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0" w:type="pct"/>
            <w:gridSpan w:val="2"/>
            <w:tcBorders>
              <w:top w:val="single" w:sz="4" w:space="0" w:color="auto"/>
              <w:left w:val="nil"/>
              <w:bottom w:val="single" w:sz="4" w:space="0" w:color="auto"/>
              <w:right w:val="single" w:sz="4" w:space="0" w:color="auto"/>
            </w:tcBorders>
            <w:shd w:val="clear" w:color="auto" w:fill="auto"/>
            <w:vAlign w:val="center"/>
            <w:hideMark/>
          </w:tcPr>
          <w:p w14:paraId="189C0C66" w14:textId="77777777" w:rsidR="00060779" w:rsidRPr="003B5034" w:rsidRDefault="00060779" w:rsidP="0006077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0"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27779C5A" w14:textId="77777777" w:rsidR="00060779" w:rsidRPr="003B5034" w:rsidRDefault="00060779" w:rsidP="0006077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253169B" w14:textId="77777777" w:rsidR="00060779" w:rsidRPr="003B5034" w:rsidRDefault="00060779" w:rsidP="0006077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1"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7486A624" w14:textId="77777777" w:rsidR="00060779" w:rsidRPr="003B5034" w:rsidRDefault="00060779" w:rsidP="0006077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4F8C28" w14:textId="77777777" w:rsidR="00060779" w:rsidRPr="003B5034" w:rsidRDefault="00060779" w:rsidP="0006077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2"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7FBA8541" w14:textId="77777777" w:rsidR="00060779" w:rsidRPr="003B5034" w:rsidRDefault="00060779" w:rsidP="0006077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1" w:type="pct"/>
            <w:gridSpan w:val="2"/>
            <w:tcBorders>
              <w:top w:val="single" w:sz="4" w:space="0" w:color="auto"/>
              <w:left w:val="single" w:sz="4" w:space="0" w:color="auto"/>
              <w:bottom w:val="single" w:sz="4" w:space="0" w:color="auto"/>
              <w:right w:val="single" w:sz="4" w:space="0" w:color="auto"/>
            </w:tcBorders>
          </w:tcPr>
          <w:p w14:paraId="27952272" w14:textId="77777777" w:rsidR="00060779" w:rsidRPr="003B5034" w:rsidRDefault="00060779" w:rsidP="00060779">
            <w:pPr>
              <w:jc w:val="both"/>
              <w:rPr>
                <w:rFonts w:ascii="Arial" w:hAnsi="Arial" w:cs="Arial"/>
                <w:color w:val="FF0000"/>
                <w:spacing w:val="0"/>
                <w:sz w:val="20"/>
                <w:lang w:val="es-ES"/>
              </w:rPr>
            </w:pPr>
          </w:p>
        </w:tc>
        <w:tc>
          <w:tcPr>
            <w:tcW w:w="124" w:type="pct"/>
            <w:gridSpan w:val="2"/>
            <w:tcBorders>
              <w:top w:val="single" w:sz="4" w:space="0" w:color="auto"/>
              <w:left w:val="single" w:sz="4" w:space="0" w:color="auto"/>
              <w:bottom w:val="single" w:sz="4" w:space="0" w:color="auto"/>
              <w:right w:val="single" w:sz="4" w:space="0" w:color="auto"/>
            </w:tcBorders>
            <w:shd w:val="clear" w:color="auto" w:fill="92D050"/>
          </w:tcPr>
          <w:p w14:paraId="632B2F10" w14:textId="77777777" w:rsidR="00060779" w:rsidRPr="003B5034" w:rsidRDefault="00060779" w:rsidP="00060779">
            <w:pPr>
              <w:jc w:val="both"/>
              <w:rPr>
                <w:rFonts w:ascii="Arial" w:hAnsi="Arial" w:cs="Arial"/>
                <w:color w:val="FF0000"/>
                <w:spacing w:val="0"/>
                <w:sz w:val="20"/>
                <w:lang w:val="es-ES"/>
              </w:rPr>
            </w:pPr>
          </w:p>
        </w:tc>
        <w:tc>
          <w:tcPr>
            <w:tcW w:w="127" w:type="pct"/>
            <w:gridSpan w:val="3"/>
            <w:tcBorders>
              <w:top w:val="single" w:sz="4" w:space="0" w:color="auto"/>
              <w:left w:val="single" w:sz="4" w:space="0" w:color="auto"/>
              <w:bottom w:val="single" w:sz="4" w:space="0" w:color="auto"/>
              <w:right w:val="single" w:sz="4" w:space="0" w:color="auto"/>
            </w:tcBorders>
          </w:tcPr>
          <w:p w14:paraId="042DB9B3" w14:textId="77777777" w:rsidR="00060779" w:rsidRPr="003B5034" w:rsidRDefault="00060779" w:rsidP="00060779">
            <w:pPr>
              <w:jc w:val="both"/>
              <w:rPr>
                <w:rFonts w:ascii="Arial" w:hAnsi="Arial" w:cs="Arial"/>
                <w:color w:val="FF0000"/>
                <w:spacing w:val="0"/>
                <w:sz w:val="20"/>
                <w:lang w:val="es-ES"/>
              </w:rPr>
            </w:pPr>
          </w:p>
        </w:tc>
        <w:tc>
          <w:tcPr>
            <w:tcW w:w="122" w:type="pct"/>
            <w:gridSpan w:val="3"/>
            <w:tcBorders>
              <w:top w:val="single" w:sz="4" w:space="0" w:color="auto"/>
              <w:left w:val="single" w:sz="4" w:space="0" w:color="auto"/>
              <w:bottom w:val="single" w:sz="4" w:space="0" w:color="auto"/>
              <w:right w:val="single" w:sz="4" w:space="0" w:color="auto"/>
            </w:tcBorders>
            <w:shd w:val="clear" w:color="auto" w:fill="92D050"/>
          </w:tcPr>
          <w:p w14:paraId="5C9D28FF" w14:textId="77777777" w:rsidR="00060779" w:rsidRPr="003B5034" w:rsidRDefault="00060779" w:rsidP="00060779">
            <w:pPr>
              <w:jc w:val="center"/>
              <w:rPr>
                <w:rFonts w:ascii="Arial" w:hAnsi="Arial" w:cs="Arial"/>
                <w:color w:val="FF0000"/>
                <w:spacing w:val="0"/>
                <w:sz w:val="20"/>
                <w:lang w:val="es-ES"/>
              </w:rPr>
            </w:pPr>
          </w:p>
        </w:tc>
        <w:tc>
          <w:tcPr>
            <w:tcW w:w="548" w:type="pct"/>
            <w:gridSpan w:val="2"/>
            <w:tcBorders>
              <w:top w:val="single" w:sz="4" w:space="0" w:color="auto"/>
              <w:left w:val="single" w:sz="4" w:space="0" w:color="auto"/>
              <w:bottom w:val="nil"/>
              <w:right w:val="single" w:sz="8" w:space="0" w:color="000000"/>
            </w:tcBorders>
            <w:shd w:val="clear" w:color="auto" w:fill="auto"/>
            <w:vAlign w:val="center"/>
            <w:hideMark/>
          </w:tcPr>
          <w:p w14:paraId="4B62720D" w14:textId="77777777" w:rsidR="00060779" w:rsidRPr="003B5034" w:rsidRDefault="00060779" w:rsidP="00060779">
            <w:pPr>
              <w:jc w:val="center"/>
              <w:rPr>
                <w:rFonts w:ascii="Arial" w:hAnsi="Arial" w:cs="Arial"/>
                <w:spacing w:val="0"/>
                <w:sz w:val="20"/>
                <w:lang w:val="en-US"/>
              </w:rPr>
            </w:pPr>
            <w:r w:rsidRPr="003B5034">
              <w:rPr>
                <w:rFonts w:ascii="Arial" w:hAnsi="Arial" w:cs="Arial"/>
                <w:spacing w:val="0"/>
                <w:sz w:val="20"/>
                <w:lang w:val="es-ES"/>
              </w:rPr>
              <w:t>MEER - UGP</w:t>
            </w:r>
          </w:p>
        </w:tc>
        <w:tc>
          <w:tcPr>
            <w:tcW w:w="389" w:type="pct"/>
            <w:tcBorders>
              <w:top w:val="single" w:sz="4" w:space="0" w:color="auto"/>
              <w:left w:val="single" w:sz="8" w:space="0" w:color="000000"/>
              <w:bottom w:val="nil"/>
              <w:right w:val="single" w:sz="8" w:space="0" w:color="000000"/>
            </w:tcBorders>
            <w:shd w:val="clear" w:color="auto" w:fill="auto"/>
            <w:vAlign w:val="center"/>
            <w:hideMark/>
          </w:tcPr>
          <w:p w14:paraId="63FE2EB2" w14:textId="77777777" w:rsidR="00060779" w:rsidRPr="003B5034" w:rsidRDefault="00060779" w:rsidP="00060779">
            <w:pPr>
              <w:jc w:val="center"/>
              <w:rPr>
                <w:rFonts w:ascii="Arial" w:hAnsi="Arial" w:cs="Arial"/>
                <w:spacing w:val="0"/>
                <w:sz w:val="20"/>
                <w:lang w:val="en-US"/>
              </w:rPr>
            </w:pPr>
            <w:r>
              <w:rPr>
                <w:rFonts w:ascii="Arial" w:hAnsi="Arial" w:cs="Arial"/>
                <w:spacing w:val="0"/>
                <w:sz w:val="20"/>
                <w:lang w:val="en-US"/>
              </w:rPr>
              <w:t>40</w:t>
            </w:r>
            <w:r w:rsidR="00FF5B79">
              <w:rPr>
                <w:rFonts w:ascii="Arial" w:hAnsi="Arial" w:cs="Arial"/>
                <w:spacing w:val="0"/>
                <w:sz w:val="20"/>
                <w:lang w:val="en-US"/>
              </w:rPr>
              <w:t>.000</w:t>
            </w:r>
          </w:p>
        </w:tc>
        <w:tc>
          <w:tcPr>
            <w:tcW w:w="616" w:type="pct"/>
            <w:tcBorders>
              <w:top w:val="single" w:sz="4" w:space="0" w:color="auto"/>
              <w:left w:val="single" w:sz="8" w:space="0" w:color="000000"/>
              <w:bottom w:val="nil"/>
              <w:right w:val="single" w:sz="8" w:space="0" w:color="auto"/>
            </w:tcBorders>
            <w:shd w:val="clear" w:color="auto" w:fill="auto"/>
            <w:vAlign w:val="center"/>
            <w:hideMark/>
          </w:tcPr>
          <w:p w14:paraId="3D399B27" w14:textId="77777777" w:rsidR="00060779" w:rsidRPr="003B5034" w:rsidRDefault="00060779" w:rsidP="00060779">
            <w:pPr>
              <w:jc w:val="center"/>
              <w:rPr>
                <w:rFonts w:ascii="Arial" w:hAnsi="Arial" w:cs="Arial"/>
                <w:spacing w:val="0"/>
                <w:sz w:val="20"/>
                <w:lang w:val="en-US"/>
              </w:rPr>
            </w:pPr>
            <w:r w:rsidRPr="003B5034">
              <w:rPr>
                <w:rFonts w:ascii="Arial" w:hAnsi="Arial" w:cs="Arial"/>
                <w:spacing w:val="0"/>
                <w:sz w:val="20"/>
                <w:lang w:val="es-ES"/>
              </w:rPr>
              <w:t>MEER</w:t>
            </w:r>
          </w:p>
        </w:tc>
      </w:tr>
      <w:tr w:rsidR="00060779" w:rsidRPr="003B5034" w14:paraId="26DC75B4" w14:textId="77777777" w:rsidTr="008B491D">
        <w:trPr>
          <w:trHeight w:val="54"/>
        </w:trPr>
        <w:tc>
          <w:tcPr>
            <w:tcW w:w="5000" w:type="pct"/>
            <w:gridSpan w:val="57"/>
            <w:tcBorders>
              <w:top w:val="single" w:sz="4" w:space="0" w:color="auto"/>
              <w:left w:val="single" w:sz="8" w:space="0" w:color="auto"/>
              <w:bottom w:val="nil"/>
              <w:right w:val="single" w:sz="8" w:space="0" w:color="000000"/>
            </w:tcBorders>
            <w:shd w:val="clear" w:color="000000" w:fill="4F81BD"/>
          </w:tcPr>
          <w:p w14:paraId="4CE84330" w14:textId="77777777" w:rsidR="00060779" w:rsidRPr="003B5034" w:rsidRDefault="00060779" w:rsidP="00060779">
            <w:pPr>
              <w:rPr>
                <w:rFonts w:ascii="Arial" w:hAnsi="Arial" w:cs="Arial"/>
                <w:b/>
                <w:bCs/>
                <w:spacing w:val="0"/>
                <w:sz w:val="20"/>
              </w:rPr>
            </w:pPr>
            <w:r w:rsidRPr="003B5034">
              <w:rPr>
                <w:rFonts w:ascii="Arial" w:hAnsi="Arial" w:cs="Arial"/>
                <w:b/>
                <w:bCs/>
                <w:spacing w:val="0"/>
                <w:sz w:val="20"/>
              </w:rPr>
              <w:t>Componente II – Expansión y modernización del SND</w:t>
            </w:r>
          </w:p>
        </w:tc>
      </w:tr>
      <w:tr w:rsidR="008B491D" w:rsidRPr="003B5034" w14:paraId="4EC84452" w14:textId="77777777" w:rsidTr="003E37A9">
        <w:trPr>
          <w:trHeight w:val="44"/>
        </w:trPr>
        <w:tc>
          <w:tcPr>
            <w:tcW w:w="1210" w:type="pct"/>
            <w:gridSpan w:val="2"/>
            <w:tcBorders>
              <w:top w:val="single" w:sz="4" w:space="0" w:color="auto"/>
              <w:left w:val="single" w:sz="8" w:space="0" w:color="auto"/>
              <w:bottom w:val="single" w:sz="4" w:space="0" w:color="auto"/>
              <w:right w:val="nil"/>
            </w:tcBorders>
            <w:shd w:val="clear" w:color="auto" w:fill="auto"/>
            <w:vAlign w:val="center"/>
            <w:hideMark/>
          </w:tcPr>
          <w:p w14:paraId="1F34A772" w14:textId="77777777" w:rsidR="00060779" w:rsidRPr="00060779" w:rsidRDefault="00060779" w:rsidP="00060779">
            <w:pPr>
              <w:jc w:val="both"/>
              <w:rPr>
                <w:rFonts w:ascii="Arial" w:hAnsi="Arial" w:cs="Arial"/>
                <w:spacing w:val="0"/>
                <w:sz w:val="20"/>
                <w:lang w:val="es-ES"/>
              </w:rPr>
            </w:pPr>
            <w:r>
              <w:rPr>
                <w:rFonts w:ascii="Arial" w:hAnsi="Arial" w:cs="Arial"/>
                <w:spacing w:val="0"/>
                <w:sz w:val="20"/>
                <w:lang w:val="es-ES"/>
              </w:rPr>
              <w:t>Recopilación de información</w:t>
            </w:r>
          </w:p>
        </w:tc>
        <w:tc>
          <w:tcPr>
            <w:tcW w:w="100" w:type="pct"/>
            <w:gridSpan w:val="2"/>
            <w:tcBorders>
              <w:top w:val="single" w:sz="8" w:space="0" w:color="auto"/>
              <w:left w:val="single" w:sz="8" w:space="0" w:color="auto"/>
              <w:bottom w:val="single" w:sz="4" w:space="0" w:color="auto"/>
              <w:right w:val="single" w:sz="8" w:space="0" w:color="auto"/>
            </w:tcBorders>
          </w:tcPr>
          <w:p w14:paraId="3B5FEF73" w14:textId="77777777" w:rsidR="00060779" w:rsidRPr="003B5034" w:rsidRDefault="00060779" w:rsidP="00060779">
            <w:pPr>
              <w:jc w:val="both"/>
              <w:rPr>
                <w:rFonts w:ascii="Arial" w:hAnsi="Arial" w:cs="Arial"/>
                <w:spacing w:val="0"/>
                <w:sz w:val="20"/>
                <w:lang w:val="en-US"/>
              </w:rPr>
            </w:pPr>
          </w:p>
        </w:tc>
        <w:tc>
          <w:tcPr>
            <w:tcW w:w="99" w:type="pct"/>
            <w:gridSpan w:val="2"/>
            <w:tcBorders>
              <w:top w:val="single" w:sz="8" w:space="0" w:color="auto"/>
              <w:left w:val="single" w:sz="8" w:space="0" w:color="auto"/>
              <w:bottom w:val="single" w:sz="4" w:space="0" w:color="auto"/>
              <w:right w:val="single" w:sz="8" w:space="0" w:color="auto"/>
            </w:tcBorders>
            <w:shd w:val="clear" w:color="auto" w:fill="92D050"/>
          </w:tcPr>
          <w:p w14:paraId="7A68AFAD" w14:textId="77777777" w:rsidR="00060779" w:rsidRPr="003B5034" w:rsidRDefault="00060779" w:rsidP="00060779">
            <w:pPr>
              <w:jc w:val="both"/>
              <w:rPr>
                <w:rFonts w:ascii="Arial" w:hAnsi="Arial" w:cs="Arial"/>
                <w:spacing w:val="0"/>
                <w:sz w:val="20"/>
                <w:lang w:val="en-US"/>
              </w:rPr>
            </w:pPr>
          </w:p>
        </w:tc>
        <w:tc>
          <w:tcPr>
            <w:tcW w:w="98" w:type="pct"/>
            <w:tcBorders>
              <w:top w:val="single" w:sz="8" w:space="0" w:color="auto"/>
              <w:left w:val="single" w:sz="8" w:space="0" w:color="auto"/>
              <w:bottom w:val="single" w:sz="4" w:space="0" w:color="auto"/>
              <w:right w:val="single" w:sz="8" w:space="0" w:color="auto"/>
            </w:tcBorders>
            <w:shd w:val="clear" w:color="auto" w:fill="FFFFFF" w:themeFill="background1"/>
            <w:vAlign w:val="center"/>
            <w:hideMark/>
          </w:tcPr>
          <w:p w14:paraId="23D6BE22"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96" w:type="pct"/>
            <w:tcBorders>
              <w:top w:val="single" w:sz="8" w:space="0" w:color="auto"/>
              <w:left w:val="nil"/>
              <w:bottom w:val="single" w:sz="4" w:space="0" w:color="auto"/>
              <w:right w:val="single" w:sz="8" w:space="0" w:color="auto"/>
            </w:tcBorders>
            <w:shd w:val="clear" w:color="auto" w:fill="92D050"/>
            <w:vAlign w:val="center"/>
            <w:hideMark/>
          </w:tcPr>
          <w:p w14:paraId="7092ACBC"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12" w:type="pct"/>
            <w:gridSpan w:val="4"/>
            <w:tcBorders>
              <w:top w:val="single" w:sz="8" w:space="0" w:color="auto"/>
              <w:left w:val="nil"/>
              <w:bottom w:val="single" w:sz="4" w:space="0" w:color="auto"/>
              <w:right w:val="single" w:sz="4" w:space="0" w:color="auto"/>
            </w:tcBorders>
            <w:shd w:val="clear" w:color="auto" w:fill="FFFFFF" w:themeFill="background1"/>
            <w:vAlign w:val="center"/>
            <w:hideMark/>
          </w:tcPr>
          <w:p w14:paraId="213D1B92"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99"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38AAF8CF"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08" w:type="pct"/>
            <w:gridSpan w:val="4"/>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56B3F74E"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04"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14823338"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92" w:type="pct"/>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2D885382"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22"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526C483D"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21" w:type="pct"/>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5FF4F59C"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20"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2906C841"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30" w:type="pct"/>
            <w:gridSpan w:val="4"/>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3E99249E"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21"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0EA6CD6E"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99" w:type="pct"/>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3C0B01D9"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22"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572DB7C1"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2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B8695D6" w14:textId="77777777" w:rsidR="00060779" w:rsidRPr="003B5034" w:rsidRDefault="00060779" w:rsidP="00060779">
            <w:pPr>
              <w:jc w:val="both"/>
              <w:rPr>
                <w:rFonts w:ascii="Arial" w:hAnsi="Arial" w:cs="Arial"/>
                <w:spacing w:val="0"/>
                <w:sz w:val="20"/>
                <w:lang w:val="es-ES"/>
              </w:rPr>
            </w:pPr>
          </w:p>
        </w:tc>
        <w:tc>
          <w:tcPr>
            <w:tcW w:w="124" w:type="pct"/>
            <w:gridSpan w:val="2"/>
            <w:tcBorders>
              <w:top w:val="single" w:sz="4" w:space="0" w:color="auto"/>
              <w:left w:val="single" w:sz="4" w:space="0" w:color="auto"/>
              <w:bottom w:val="single" w:sz="4" w:space="0" w:color="auto"/>
              <w:right w:val="single" w:sz="4" w:space="0" w:color="auto"/>
            </w:tcBorders>
            <w:shd w:val="clear" w:color="auto" w:fill="92D050"/>
          </w:tcPr>
          <w:p w14:paraId="5FC9FC76" w14:textId="77777777" w:rsidR="00060779" w:rsidRPr="003B5034" w:rsidRDefault="00060779" w:rsidP="00060779">
            <w:pPr>
              <w:jc w:val="both"/>
              <w:rPr>
                <w:rFonts w:ascii="Arial" w:hAnsi="Arial" w:cs="Arial"/>
                <w:spacing w:val="0"/>
                <w:sz w:val="20"/>
                <w:lang w:val="es-ES"/>
              </w:rPr>
            </w:pPr>
          </w:p>
        </w:tc>
        <w:tc>
          <w:tcPr>
            <w:tcW w:w="127"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D6F395E" w14:textId="77777777" w:rsidR="00060779" w:rsidRPr="003B5034" w:rsidRDefault="00060779" w:rsidP="00060779">
            <w:pPr>
              <w:jc w:val="both"/>
              <w:rPr>
                <w:rFonts w:ascii="Arial" w:hAnsi="Arial" w:cs="Arial"/>
                <w:spacing w:val="0"/>
                <w:sz w:val="20"/>
                <w:lang w:val="es-ES"/>
              </w:rPr>
            </w:pPr>
          </w:p>
        </w:tc>
        <w:tc>
          <w:tcPr>
            <w:tcW w:w="120" w:type="pct"/>
            <w:gridSpan w:val="2"/>
            <w:tcBorders>
              <w:top w:val="single" w:sz="4" w:space="0" w:color="auto"/>
              <w:left w:val="single" w:sz="4" w:space="0" w:color="auto"/>
              <w:bottom w:val="single" w:sz="4" w:space="0" w:color="auto"/>
              <w:right w:val="single" w:sz="4" w:space="0" w:color="auto"/>
            </w:tcBorders>
            <w:shd w:val="clear" w:color="auto" w:fill="92D050"/>
          </w:tcPr>
          <w:p w14:paraId="7787D153" w14:textId="77777777" w:rsidR="00060779" w:rsidRPr="003B5034" w:rsidRDefault="00060779" w:rsidP="00060779">
            <w:pPr>
              <w:jc w:val="both"/>
              <w:rPr>
                <w:rFonts w:ascii="Arial" w:hAnsi="Arial" w:cs="Arial"/>
                <w:spacing w:val="0"/>
                <w:sz w:val="20"/>
                <w:lang w:val="es-ES"/>
              </w:rPr>
            </w:pPr>
          </w:p>
        </w:tc>
        <w:tc>
          <w:tcPr>
            <w:tcW w:w="550" w:type="pct"/>
            <w:gridSpan w:val="3"/>
            <w:tcBorders>
              <w:top w:val="single" w:sz="8" w:space="0" w:color="000000"/>
              <w:left w:val="single" w:sz="4" w:space="0" w:color="auto"/>
              <w:bottom w:val="single" w:sz="4" w:space="0" w:color="auto"/>
              <w:right w:val="single" w:sz="8" w:space="0" w:color="000000"/>
            </w:tcBorders>
            <w:shd w:val="clear" w:color="auto" w:fill="auto"/>
            <w:vAlign w:val="center"/>
            <w:hideMark/>
          </w:tcPr>
          <w:p w14:paraId="2EF79567" w14:textId="77777777" w:rsidR="00060779" w:rsidRPr="003B5034" w:rsidRDefault="00060779" w:rsidP="00060779">
            <w:pPr>
              <w:jc w:val="center"/>
              <w:rPr>
                <w:rFonts w:ascii="Arial" w:hAnsi="Arial" w:cs="Arial"/>
                <w:spacing w:val="0"/>
                <w:sz w:val="20"/>
                <w:lang w:val="en-US"/>
              </w:rPr>
            </w:pPr>
            <w:r w:rsidRPr="003B5034">
              <w:rPr>
                <w:rFonts w:ascii="Arial" w:hAnsi="Arial" w:cs="Arial"/>
                <w:spacing w:val="0"/>
                <w:sz w:val="20"/>
                <w:lang w:val="es-ES"/>
              </w:rPr>
              <w:t>MEER - UGP</w:t>
            </w:r>
          </w:p>
        </w:tc>
        <w:tc>
          <w:tcPr>
            <w:tcW w:w="389" w:type="pct"/>
            <w:tcBorders>
              <w:top w:val="single" w:sz="8" w:space="0" w:color="000000"/>
              <w:left w:val="single" w:sz="8" w:space="0" w:color="000000"/>
              <w:bottom w:val="single" w:sz="4" w:space="0" w:color="auto"/>
              <w:right w:val="single" w:sz="8" w:space="0" w:color="000000"/>
            </w:tcBorders>
            <w:shd w:val="clear" w:color="auto" w:fill="auto"/>
            <w:vAlign w:val="center"/>
            <w:hideMark/>
          </w:tcPr>
          <w:p w14:paraId="25FF9EA1" w14:textId="77777777" w:rsidR="00060779" w:rsidRPr="003B5034" w:rsidRDefault="00060779" w:rsidP="00060779">
            <w:pPr>
              <w:jc w:val="center"/>
              <w:rPr>
                <w:rFonts w:ascii="Arial" w:hAnsi="Arial" w:cs="Arial"/>
                <w:spacing w:val="0"/>
                <w:sz w:val="20"/>
                <w:lang w:val="en-US"/>
              </w:rPr>
            </w:pPr>
            <w:r>
              <w:rPr>
                <w:rFonts w:ascii="Arial" w:hAnsi="Arial" w:cs="Arial"/>
                <w:spacing w:val="0"/>
                <w:sz w:val="20"/>
                <w:lang w:val="en-US"/>
              </w:rPr>
              <w:t>40</w:t>
            </w:r>
            <w:r w:rsidR="00FF5B79">
              <w:rPr>
                <w:rFonts w:ascii="Arial" w:hAnsi="Arial" w:cs="Arial"/>
                <w:spacing w:val="0"/>
                <w:sz w:val="20"/>
                <w:lang w:val="en-US"/>
              </w:rPr>
              <w:t>.000</w:t>
            </w:r>
          </w:p>
        </w:tc>
        <w:tc>
          <w:tcPr>
            <w:tcW w:w="616" w:type="pct"/>
            <w:tcBorders>
              <w:top w:val="single" w:sz="8" w:space="0" w:color="000000"/>
              <w:left w:val="single" w:sz="8" w:space="0" w:color="000000"/>
              <w:bottom w:val="single" w:sz="4" w:space="0" w:color="auto"/>
              <w:right w:val="single" w:sz="8" w:space="0" w:color="auto"/>
            </w:tcBorders>
            <w:shd w:val="clear" w:color="auto" w:fill="auto"/>
            <w:vAlign w:val="center"/>
            <w:hideMark/>
          </w:tcPr>
          <w:p w14:paraId="75FBCE90" w14:textId="77777777" w:rsidR="00060779" w:rsidRPr="003B5034" w:rsidRDefault="00060779" w:rsidP="00060779">
            <w:pPr>
              <w:jc w:val="center"/>
              <w:rPr>
                <w:rFonts w:ascii="Arial" w:hAnsi="Arial" w:cs="Arial"/>
                <w:spacing w:val="0"/>
                <w:sz w:val="20"/>
                <w:lang w:val="en-US"/>
              </w:rPr>
            </w:pPr>
            <w:r w:rsidRPr="003B5034">
              <w:rPr>
                <w:rFonts w:ascii="Arial" w:hAnsi="Arial" w:cs="Arial"/>
                <w:spacing w:val="0"/>
                <w:sz w:val="20"/>
                <w:lang w:val="es-ES"/>
              </w:rPr>
              <w:t>MEER</w:t>
            </w:r>
          </w:p>
        </w:tc>
      </w:tr>
      <w:tr w:rsidR="00060779" w:rsidRPr="003B5034" w14:paraId="17574EBB" w14:textId="77777777" w:rsidTr="008B491D">
        <w:trPr>
          <w:trHeight w:val="54"/>
        </w:trPr>
        <w:tc>
          <w:tcPr>
            <w:tcW w:w="5000" w:type="pct"/>
            <w:gridSpan w:val="57"/>
            <w:tcBorders>
              <w:top w:val="single" w:sz="4" w:space="0" w:color="auto"/>
              <w:left w:val="single" w:sz="8" w:space="0" w:color="auto"/>
              <w:bottom w:val="single" w:sz="8" w:space="0" w:color="000000"/>
              <w:right w:val="single" w:sz="8" w:space="0" w:color="000000"/>
            </w:tcBorders>
            <w:shd w:val="clear" w:color="000000" w:fill="4F81BD"/>
          </w:tcPr>
          <w:p w14:paraId="4312C2E4" w14:textId="77777777" w:rsidR="00060779" w:rsidRPr="003B5034" w:rsidRDefault="00060779" w:rsidP="00060779">
            <w:pPr>
              <w:rPr>
                <w:rFonts w:ascii="Arial" w:hAnsi="Arial" w:cs="Arial"/>
                <w:b/>
                <w:bCs/>
                <w:spacing w:val="0"/>
                <w:sz w:val="20"/>
              </w:rPr>
            </w:pPr>
            <w:r w:rsidRPr="003B5034">
              <w:rPr>
                <w:rFonts w:ascii="Arial" w:hAnsi="Arial" w:cs="Arial"/>
                <w:b/>
                <w:bCs/>
                <w:spacing w:val="0"/>
                <w:sz w:val="20"/>
                <w:lang w:val="es-ES"/>
              </w:rPr>
              <w:t xml:space="preserve">Componente III – </w:t>
            </w:r>
            <w:r w:rsidRPr="00060779">
              <w:rPr>
                <w:rFonts w:ascii="Arial" w:hAnsi="Arial" w:cs="Arial"/>
                <w:b/>
                <w:bCs/>
                <w:spacing w:val="0"/>
                <w:sz w:val="20"/>
              </w:rPr>
              <w:t>Apoyo a la Implementación del PLANEE</w:t>
            </w:r>
          </w:p>
        </w:tc>
      </w:tr>
      <w:tr w:rsidR="008B491D" w:rsidRPr="003B5034" w14:paraId="44ECAA61" w14:textId="77777777" w:rsidTr="003E37A9">
        <w:trPr>
          <w:trHeight w:val="44"/>
        </w:trPr>
        <w:tc>
          <w:tcPr>
            <w:tcW w:w="1199" w:type="pct"/>
            <w:tcBorders>
              <w:top w:val="nil"/>
              <w:left w:val="single" w:sz="8" w:space="0" w:color="auto"/>
              <w:bottom w:val="single" w:sz="4" w:space="0" w:color="auto"/>
              <w:right w:val="nil"/>
            </w:tcBorders>
            <w:vAlign w:val="center"/>
          </w:tcPr>
          <w:p w14:paraId="145EEE97" w14:textId="77777777" w:rsidR="00060779" w:rsidRPr="003B5034" w:rsidRDefault="00060779" w:rsidP="00060779">
            <w:pPr>
              <w:jc w:val="both"/>
              <w:rPr>
                <w:rFonts w:ascii="Arial" w:hAnsi="Arial" w:cs="Arial"/>
                <w:spacing w:val="0"/>
                <w:sz w:val="20"/>
                <w:lang w:val="es-ES"/>
              </w:rPr>
            </w:pPr>
            <w:r w:rsidRPr="003B5034">
              <w:rPr>
                <w:rFonts w:ascii="Arial" w:hAnsi="Arial" w:cs="Arial"/>
                <w:spacing w:val="0"/>
                <w:sz w:val="20"/>
                <w:lang w:val="es-ES"/>
              </w:rPr>
              <w:t xml:space="preserve">Recopilación de información </w:t>
            </w:r>
          </w:p>
        </w:tc>
        <w:tc>
          <w:tcPr>
            <w:tcW w:w="99" w:type="pct"/>
            <w:gridSpan w:val="2"/>
            <w:tcBorders>
              <w:top w:val="nil"/>
              <w:left w:val="single" w:sz="8" w:space="0" w:color="auto"/>
              <w:bottom w:val="single" w:sz="4" w:space="0" w:color="auto"/>
              <w:right w:val="single" w:sz="8" w:space="0" w:color="auto"/>
            </w:tcBorders>
          </w:tcPr>
          <w:p w14:paraId="53676F50" w14:textId="77777777" w:rsidR="00060779" w:rsidRPr="003B5034" w:rsidRDefault="00060779" w:rsidP="00060779">
            <w:pPr>
              <w:jc w:val="both"/>
              <w:rPr>
                <w:rFonts w:ascii="Arial" w:hAnsi="Arial" w:cs="Arial"/>
                <w:spacing w:val="0"/>
                <w:sz w:val="20"/>
                <w:lang w:val="es-ES"/>
              </w:rPr>
            </w:pPr>
          </w:p>
        </w:tc>
        <w:tc>
          <w:tcPr>
            <w:tcW w:w="98" w:type="pct"/>
            <w:gridSpan w:val="2"/>
            <w:tcBorders>
              <w:top w:val="nil"/>
              <w:left w:val="single" w:sz="8" w:space="0" w:color="auto"/>
              <w:bottom w:val="single" w:sz="4" w:space="0" w:color="auto"/>
              <w:right w:val="nil"/>
            </w:tcBorders>
            <w:shd w:val="clear" w:color="auto" w:fill="92D050"/>
            <w:vAlign w:val="center"/>
          </w:tcPr>
          <w:p w14:paraId="5214752F" w14:textId="77777777" w:rsidR="00060779" w:rsidRPr="00060779" w:rsidRDefault="00060779" w:rsidP="00060779">
            <w:pPr>
              <w:jc w:val="both"/>
              <w:rPr>
                <w:rFonts w:ascii="Arial" w:hAnsi="Arial" w:cs="Arial"/>
                <w:spacing w:val="0"/>
                <w:sz w:val="20"/>
                <w:lang w:val="es-ES"/>
              </w:rPr>
            </w:pPr>
          </w:p>
        </w:tc>
        <w:tc>
          <w:tcPr>
            <w:tcW w:w="111" w:type="pct"/>
            <w:gridSpan w:val="2"/>
            <w:tcBorders>
              <w:top w:val="nil"/>
              <w:left w:val="single" w:sz="8" w:space="0" w:color="auto"/>
              <w:bottom w:val="single" w:sz="4" w:space="0" w:color="auto"/>
              <w:right w:val="single" w:sz="8" w:space="0" w:color="auto"/>
            </w:tcBorders>
            <w:shd w:val="clear" w:color="auto" w:fill="auto"/>
            <w:vAlign w:val="center"/>
            <w:hideMark/>
          </w:tcPr>
          <w:p w14:paraId="3C0859DC"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99" w:type="pct"/>
            <w:gridSpan w:val="2"/>
            <w:tcBorders>
              <w:top w:val="nil"/>
              <w:left w:val="nil"/>
              <w:bottom w:val="single" w:sz="4" w:space="0" w:color="auto"/>
              <w:right w:val="single" w:sz="8" w:space="0" w:color="auto"/>
            </w:tcBorders>
            <w:shd w:val="clear" w:color="auto" w:fill="auto"/>
            <w:vAlign w:val="center"/>
            <w:hideMark/>
          </w:tcPr>
          <w:p w14:paraId="7057215B"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99" w:type="pct"/>
            <w:gridSpan w:val="2"/>
            <w:tcBorders>
              <w:top w:val="nil"/>
              <w:left w:val="nil"/>
              <w:bottom w:val="single" w:sz="4" w:space="0" w:color="auto"/>
              <w:right w:val="single" w:sz="8" w:space="0" w:color="auto"/>
            </w:tcBorders>
            <w:shd w:val="clear" w:color="000000" w:fill="92D050"/>
            <w:vAlign w:val="center"/>
            <w:hideMark/>
          </w:tcPr>
          <w:p w14:paraId="4A4F986F"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33" w:type="pct"/>
            <w:gridSpan w:val="6"/>
            <w:tcBorders>
              <w:top w:val="nil"/>
              <w:left w:val="nil"/>
              <w:bottom w:val="single" w:sz="4" w:space="0" w:color="auto"/>
              <w:right w:val="single" w:sz="8" w:space="0" w:color="auto"/>
            </w:tcBorders>
            <w:shd w:val="clear" w:color="auto" w:fill="auto"/>
            <w:vAlign w:val="center"/>
            <w:hideMark/>
          </w:tcPr>
          <w:p w14:paraId="7E08002E"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98" w:type="pct"/>
            <w:gridSpan w:val="3"/>
            <w:tcBorders>
              <w:top w:val="nil"/>
              <w:left w:val="nil"/>
              <w:bottom w:val="single" w:sz="4" w:space="0" w:color="auto"/>
              <w:right w:val="single" w:sz="8" w:space="0" w:color="auto"/>
            </w:tcBorders>
            <w:shd w:val="clear" w:color="auto" w:fill="auto"/>
            <w:vAlign w:val="center"/>
            <w:hideMark/>
          </w:tcPr>
          <w:p w14:paraId="19B244D8"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90" w:type="pct"/>
            <w:gridSpan w:val="2"/>
            <w:tcBorders>
              <w:top w:val="nil"/>
              <w:left w:val="nil"/>
              <w:bottom w:val="single" w:sz="4" w:space="0" w:color="auto"/>
              <w:right w:val="single" w:sz="8" w:space="0" w:color="auto"/>
            </w:tcBorders>
            <w:shd w:val="clear" w:color="auto" w:fill="auto"/>
            <w:vAlign w:val="center"/>
            <w:hideMark/>
          </w:tcPr>
          <w:p w14:paraId="4F71086F"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92" w:type="pct"/>
            <w:gridSpan w:val="2"/>
            <w:tcBorders>
              <w:top w:val="nil"/>
              <w:left w:val="nil"/>
              <w:bottom w:val="single" w:sz="4" w:space="0" w:color="auto"/>
              <w:right w:val="single" w:sz="8" w:space="0" w:color="auto"/>
            </w:tcBorders>
            <w:shd w:val="clear" w:color="auto" w:fill="auto"/>
            <w:vAlign w:val="center"/>
            <w:hideMark/>
          </w:tcPr>
          <w:p w14:paraId="685D7A47"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22" w:type="pct"/>
            <w:gridSpan w:val="2"/>
            <w:tcBorders>
              <w:top w:val="nil"/>
              <w:left w:val="nil"/>
              <w:bottom w:val="single" w:sz="4" w:space="0" w:color="auto"/>
              <w:right w:val="single" w:sz="8" w:space="0" w:color="auto"/>
            </w:tcBorders>
            <w:shd w:val="clear" w:color="000000" w:fill="92D050"/>
            <w:vAlign w:val="center"/>
            <w:hideMark/>
          </w:tcPr>
          <w:p w14:paraId="153B8AB6"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21" w:type="pct"/>
            <w:gridSpan w:val="2"/>
            <w:tcBorders>
              <w:top w:val="nil"/>
              <w:left w:val="nil"/>
              <w:bottom w:val="single" w:sz="4" w:space="0" w:color="auto"/>
              <w:right w:val="single" w:sz="8" w:space="0" w:color="auto"/>
            </w:tcBorders>
            <w:shd w:val="clear" w:color="auto" w:fill="auto"/>
            <w:vAlign w:val="center"/>
            <w:hideMark/>
          </w:tcPr>
          <w:p w14:paraId="3C6EBE75"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06" w:type="pct"/>
            <w:gridSpan w:val="2"/>
            <w:tcBorders>
              <w:top w:val="nil"/>
              <w:left w:val="nil"/>
              <w:bottom w:val="single" w:sz="4" w:space="0" w:color="auto"/>
              <w:right w:val="single" w:sz="8" w:space="0" w:color="auto"/>
            </w:tcBorders>
            <w:shd w:val="clear" w:color="auto" w:fill="auto"/>
            <w:vAlign w:val="center"/>
            <w:hideMark/>
          </w:tcPr>
          <w:p w14:paraId="775EF0D3"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29" w:type="pct"/>
            <w:gridSpan w:val="4"/>
            <w:tcBorders>
              <w:top w:val="nil"/>
              <w:left w:val="nil"/>
              <w:bottom w:val="single" w:sz="4" w:space="0" w:color="auto"/>
              <w:right w:val="single" w:sz="8" w:space="0" w:color="auto"/>
            </w:tcBorders>
            <w:shd w:val="clear" w:color="auto" w:fill="auto"/>
            <w:vAlign w:val="center"/>
            <w:hideMark/>
          </w:tcPr>
          <w:p w14:paraId="6ECCA38A"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30" w:type="pct"/>
            <w:gridSpan w:val="3"/>
            <w:tcBorders>
              <w:top w:val="nil"/>
              <w:left w:val="nil"/>
              <w:bottom w:val="single" w:sz="4" w:space="0" w:color="auto"/>
              <w:right w:val="single" w:sz="8" w:space="0" w:color="auto"/>
            </w:tcBorders>
            <w:shd w:val="clear" w:color="auto" w:fill="auto"/>
            <w:vAlign w:val="center"/>
            <w:hideMark/>
          </w:tcPr>
          <w:p w14:paraId="3B9F1F4C"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18" w:type="pct"/>
            <w:gridSpan w:val="5"/>
            <w:tcBorders>
              <w:top w:val="nil"/>
              <w:left w:val="nil"/>
              <w:bottom w:val="single" w:sz="4" w:space="0" w:color="auto"/>
              <w:right w:val="single" w:sz="8" w:space="0" w:color="auto"/>
            </w:tcBorders>
            <w:shd w:val="clear" w:color="auto" w:fill="auto"/>
            <w:vAlign w:val="center"/>
            <w:hideMark/>
          </w:tcPr>
          <w:p w14:paraId="600472EC"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09" w:type="pct"/>
            <w:tcBorders>
              <w:top w:val="nil"/>
              <w:left w:val="nil"/>
              <w:bottom w:val="single" w:sz="4" w:space="0" w:color="auto"/>
              <w:right w:val="single" w:sz="4" w:space="0" w:color="auto"/>
            </w:tcBorders>
            <w:shd w:val="clear" w:color="000000" w:fill="92D050"/>
            <w:vAlign w:val="center"/>
            <w:hideMark/>
          </w:tcPr>
          <w:p w14:paraId="5EC738A5"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2D4E3D04" w14:textId="77777777" w:rsidR="00060779" w:rsidRPr="003B5034" w:rsidRDefault="00060779" w:rsidP="00060779">
            <w:pPr>
              <w:jc w:val="both"/>
              <w:rPr>
                <w:rFonts w:ascii="Arial" w:hAnsi="Arial" w:cs="Arial"/>
                <w:spacing w:val="0"/>
                <w:sz w:val="20"/>
              </w:rPr>
            </w:pPr>
          </w:p>
        </w:tc>
        <w:tc>
          <w:tcPr>
            <w:tcW w:w="129" w:type="pct"/>
            <w:gridSpan w:val="3"/>
            <w:tcBorders>
              <w:top w:val="single" w:sz="4" w:space="0" w:color="auto"/>
              <w:left w:val="single" w:sz="4" w:space="0" w:color="auto"/>
              <w:bottom w:val="single" w:sz="4" w:space="0" w:color="auto"/>
              <w:right w:val="single" w:sz="4" w:space="0" w:color="auto"/>
            </w:tcBorders>
          </w:tcPr>
          <w:p w14:paraId="47A02CD5" w14:textId="77777777" w:rsidR="00060779" w:rsidRPr="003B5034" w:rsidRDefault="00060779" w:rsidP="00060779">
            <w:pPr>
              <w:jc w:val="both"/>
              <w:rPr>
                <w:rFonts w:ascii="Arial" w:hAnsi="Arial" w:cs="Arial"/>
                <w:spacing w:val="0"/>
                <w:sz w:val="20"/>
              </w:rPr>
            </w:pPr>
          </w:p>
        </w:tc>
        <w:tc>
          <w:tcPr>
            <w:tcW w:w="122" w:type="pct"/>
            <w:gridSpan w:val="2"/>
            <w:tcBorders>
              <w:top w:val="single" w:sz="4" w:space="0" w:color="auto"/>
              <w:left w:val="single" w:sz="4" w:space="0" w:color="auto"/>
              <w:bottom w:val="single" w:sz="4" w:space="0" w:color="auto"/>
              <w:right w:val="single" w:sz="4" w:space="0" w:color="auto"/>
            </w:tcBorders>
          </w:tcPr>
          <w:p w14:paraId="3A2466CF" w14:textId="77777777" w:rsidR="00060779" w:rsidRPr="003B5034" w:rsidRDefault="00060779" w:rsidP="00060779">
            <w:pPr>
              <w:jc w:val="both"/>
              <w:rPr>
                <w:rFonts w:ascii="Arial" w:hAnsi="Arial" w:cs="Arial"/>
                <w:spacing w:val="0"/>
                <w:sz w:val="20"/>
              </w:rPr>
            </w:pPr>
          </w:p>
        </w:tc>
        <w:tc>
          <w:tcPr>
            <w:tcW w:w="120" w:type="pct"/>
            <w:gridSpan w:val="2"/>
            <w:tcBorders>
              <w:top w:val="single" w:sz="4" w:space="0" w:color="auto"/>
              <w:left w:val="single" w:sz="4" w:space="0" w:color="auto"/>
              <w:bottom w:val="single" w:sz="4" w:space="0" w:color="auto"/>
              <w:right w:val="single" w:sz="4" w:space="0" w:color="auto"/>
            </w:tcBorders>
            <w:shd w:val="clear" w:color="auto" w:fill="92D050"/>
          </w:tcPr>
          <w:p w14:paraId="45949514" w14:textId="77777777" w:rsidR="00060779" w:rsidRPr="003B5034" w:rsidRDefault="00060779" w:rsidP="00060779">
            <w:pPr>
              <w:jc w:val="both"/>
              <w:rPr>
                <w:rFonts w:ascii="Arial" w:hAnsi="Arial" w:cs="Arial"/>
                <w:spacing w:val="0"/>
                <w:sz w:val="20"/>
              </w:rPr>
            </w:pPr>
          </w:p>
        </w:tc>
        <w:tc>
          <w:tcPr>
            <w:tcW w:w="550" w:type="pct"/>
            <w:gridSpan w:val="3"/>
            <w:tcBorders>
              <w:top w:val="nil"/>
              <w:left w:val="single" w:sz="4" w:space="0" w:color="auto"/>
              <w:bottom w:val="single" w:sz="4" w:space="0" w:color="auto"/>
              <w:right w:val="single" w:sz="8" w:space="0" w:color="000000"/>
            </w:tcBorders>
            <w:vAlign w:val="center"/>
            <w:hideMark/>
          </w:tcPr>
          <w:p w14:paraId="4DF65B91"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lang w:val="es-ES"/>
              </w:rPr>
              <w:t>MEER - UGP</w:t>
            </w:r>
          </w:p>
        </w:tc>
        <w:tc>
          <w:tcPr>
            <w:tcW w:w="389" w:type="pct"/>
            <w:tcBorders>
              <w:top w:val="nil"/>
              <w:left w:val="single" w:sz="8" w:space="0" w:color="000000"/>
              <w:bottom w:val="single" w:sz="4" w:space="0" w:color="auto"/>
              <w:right w:val="single" w:sz="8" w:space="0" w:color="000000"/>
            </w:tcBorders>
            <w:vAlign w:val="center"/>
            <w:hideMark/>
          </w:tcPr>
          <w:p w14:paraId="0F577034" w14:textId="77777777" w:rsidR="00060779" w:rsidRPr="003B5034" w:rsidRDefault="00060779" w:rsidP="00060779">
            <w:pPr>
              <w:jc w:val="center"/>
              <w:rPr>
                <w:rFonts w:ascii="Arial" w:hAnsi="Arial" w:cs="Arial"/>
                <w:spacing w:val="0"/>
                <w:sz w:val="20"/>
              </w:rPr>
            </w:pPr>
            <w:r>
              <w:rPr>
                <w:rFonts w:ascii="Arial" w:hAnsi="Arial" w:cs="Arial"/>
                <w:spacing w:val="0"/>
                <w:sz w:val="20"/>
              </w:rPr>
              <w:t>40</w:t>
            </w:r>
            <w:r w:rsidR="00FF5B79">
              <w:rPr>
                <w:rFonts w:ascii="Arial" w:hAnsi="Arial" w:cs="Arial"/>
                <w:spacing w:val="0"/>
                <w:sz w:val="20"/>
              </w:rPr>
              <w:t>.000</w:t>
            </w:r>
          </w:p>
        </w:tc>
        <w:tc>
          <w:tcPr>
            <w:tcW w:w="616" w:type="pct"/>
            <w:tcBorders>
              <w:top w:val="nil"/>
              <w:left w:val="single" w:sz="8" w:space="0" w:color="000000"/>
              <w:bottom w:val="single" w:sz="4" w:space="0" w:color="auto"/>
              <w:right w:val="single" w:sz="8" w:space="0" w:color="auto"/>
            </w:tcBorders>
            <w:vAlign w:val="center"/>
            <w:hideMark/>
          </w:tcPr>
          <w:p w14:paraId="0CD076F1" w14:textId="77777777" w:rsidR="00060779" w:rsidRPr="003B5034" w:rsidRDefault="00060779" w:rsidP="008B491D">
            <w:pPr>
              <w:jc w:val="center"/>
              <w:rPr>
                <w:rFonts w:ascii="Arial" w:hAnsi="Arial" w:cs="Arial"/>
                <w:spacing w:val="0"/>
                <w:sz w:val="20"/>
              </w:rPr>
            </w:pPr>
            <w:r w:rsidRPr="003B5034">
              <w:rPr>
                <w:rFonts w:ascii="Arial" w:hAnsi="Arial" w:cs="Arial"/>
                <w:spacing w:val="0"/>
                <w:sz w:val="20"/>
                <w:lang w:val="es-ES"/>
              </w:rPr>
              <w:t>MEER</w:t>
            </w:r>
          </w:p>
        </w:tc>
      </w:tr>
      <w:tr w:rsidR="00060779" w:rsidRPr="003B5034" w14:paraId="11B30551" w14:textId="77777777" w:rsidTr="008B491D">
        <w:trPr>
          <w:trHeight w:val="54"/>
        </w:trPr>
        <w:tc>
          <w:tcPr>
            <w:tcW w:w="5000" w:type="pct"/>
            <w:gridSpan w:val="57"/>
            <w:tcBorders>
              <w:top w:val="single" w:sz="4" w:space="0" w:color="auto"/>
              <w:left w:val="single" w:sz="8" w:space="0" w:color="auto"/>
              <w:bottom w:val="single" w:sz="8" w:space="0" w:color="000000"/>
              <w:right w:val="single" w:sz="8" w:space="0" w:color="000000"/>
            </w:tcBorders>
            <w:shd w:val="clear" w:color="000000" w:fill="4F81BD"/>
            <w:vAlign w:val="center"/>
          </w:tcPr>
          <w:p w14:paraId="4712793D" w14:textId="77777777" w:rsidR="00060779" w:rsidRPr="003B5034" w:rsidRDefault="00060779" w:rsidP="00060779">
            <w:pPr>
              <w:rPr>
                <w:rFonts w:ascii="Arial" w:hAnsi="Arial" w:cs="Arial"/>
                <w:b/>
                <w:bCs/>
                <w:spacing w:val="0"/>
                <w:sz w:val="20"/>
              </w:rPr>
            </w:pPr>
            <w:r w:rsidRPr="003B5034">
              <w:rPr>
                <w:rFonts w:ascii="Arial" w:hAnsi="Arial" w:cs="Arial"/>
                <w:b/>
                <w:bCs/>
                <w:spacing w:val="0"/>
                <w:sz w:val="20"/>
                <w:lang w:val="es-ES"/>
              </w:rPr>
              <w:t>Componente IV – Desarrollo de capacidades institucionales</w:t>
            </w:r>
          </w:p>
        </w:tc>
      </w:tr>
      <w:tr w:rsidR="008B491D" w:rsidRPr="003B5034" w14:paraId="6F7909D1" w14:textId="77777777" w:rsidTr="003E37A9">
        <w:trPr>
          <w:trHeight w:val="44"/>
        </w:trPr>
        <w:tc>
          <w:tcPr>
            <w:tcW w:w="1199" w:type="pct"/>
            <w:tcBorders>
              <w:top w:val="single" w:sz="4" w:space="0" w:color="auto"/>
              <w:left w:val="single" w:sz="8" w:space="0" w:color="auto"/>
              <w:bottom w:val="single" w:sz="4" w:space="0" w:color="auto"/>
              <w:right w:val="nil"/>
            </w:tcBorders>
            <w:shd w:val="clear" w:color="auto" w:fill="FFFFFF" w:themeFill="background1"/>
            <w:vAlign w:val="center"/>
          </w:tcPr>
          <w:p w14:paraId="574072FE" w14:textId="77777777" w:rsidR="00060779" w:rsidRPr="003B5034" w:rsidRDefault="00060779" w:rsidP="00060779">
            <w:pPr>
              <w:jc w:val="both"/>
              <w:rPr>
                <w:rFonts w:ascii="Arial" w:hAnsi="Arial" w:cs="Arial"/>
                <w:spacing w:val="0"/>
                <w:sz w:val="20"/>
                <w:lang w:val="es-ES"/>
              </w:rPr>
            </w:pPr>
            <w:r w:rsidRPr="003B5034">
              <w:rPr>
                <w:rFonts w:ascii="Arial" w:hAnsi="Arial" w:cs="Arial"/>
                <w:spacing w:val="0"/>
                <w:sz w:val="20"/>
                <w:lang w:val="es-ES"/>
              </w:rPr>
              <w:t>Recopilación de información</w:t>
            </w:r>
          </w:p>
        </w:tc>
        <w:tc>
          <w:tcPr>
            <w:tcW w:w="99" w:type="pct"/>
            <w:gridSpan w:val="2"/>
            <w:tcBorders>
              <w:top w:val="single" w:sz="4" w:space="0" w:color="auto"/>
              <w:left w:val="single" w:sz="8" w:space="0" w:color="auto"/>
              <w:bottom w:val="single" w:sz="4" w:space="0" w:color="auto"/>
              <w:right w:val="single" w:sz="8" w:space="0" w:color="auto"/>
            </w:tcBorders>
            <w:shd w:val="clear" w:color="auto" w:fill="FFFFFF" w:themeFill="background1"/>
          </w:tcPr>
          <w:p w14:paraId="703D120A" w14:textId="77777777" w:rsidR="00060779" w:rsidRPr="003B5034" w:rsidRDefault="00060779" w:rsidP="00060779">
            <w:pPr>
              <w:jc w:val="both"/>
              <w:rPr>
                <w:rFonts w:ascii="Arial" w:hAnsi="Arial" w:cs="Arial"/>
                <w:spacing w:val="0"/>
                <w:sz w:val="20"/>
                <w:lang w:val="es-ES"/>
              </w:rPr>
            </w:pPr>
          </w:p>
        </w:tc>
        <w:tc>
          <w:tcPr>
            <w:tcW w:w="98" w:type="pct"/>
            <w:gridSpan w:val="2"/>
            <w:tcBorders>
              <w:top w:val="single" w:sz="4" w:space="0" w:color="auto"/>
              <w:left w:val="single" w:sz="8" w:space="0" w:color="auto"/>
              <w:bottom w:val="single" w:sz="4" w:space="0" w:color="auto"/>
              <w:right w:val="nil"/>
            </w:tcBorders>
            <w:shd w:val="clear" w:color="auto" w:fill="FFFFFF" w:themeFill="background1"/>
            <w:vAlign w:val="center"/>
          </w:tcPr>
          <w:p w14:paraId="156050D2" w14:textId="77777777" w:rsidR="00060779" w:rsidRPr="003B5034" w:rsidRDefault="00060779" w:rsidP="00060779">
            <w:pPr>
              <w:jc w:val="both"/>
              <w:rPr>
                <w:rFonts w:ascii="Arial" w:hAnsi="Arial" w:cs="Arial"/>
                <w:spacing w:val="0"/>
                <w:sz w:val="20"/>
                <w:lang w:val="en-US"/>
              </w:rPr>
            </w:pPr>
          </w:p>
        </w:tc>
        <w:tc>
          <w:tcPr>
            <w:tcW w:w="111" w:type="pct"/>
            <w:gridSpan w:val="2"/>
            <w:tcBorders>
              <w:top w:val="nil"/>
              <w:left w:val="single" w:sz="8" w:space="0" w:color="auto"/>
              <w:bottom w:val="single" w:sz="4" w:space="0" w:color="auto"/>
              <w:right w:val="single" w:sz="8" w:space="0" w:color="auto"/>
            </w:tcBorders>
            <w:shd w:val="clear" w:color="auto" w:fill="FFFFFF" w:themeFill="background1"/>
            <w:vAlign w:val="center"/>
            <w:hideMark/>
          </w:tcPr>
          <w:p w14:paraId="046CE11D"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99" w:type="pct"/>
            <w:gridSpan w:val="2"/>
            <w:tcBorders>
              <w:top w:val="nil"/>
              <w:left w:val="nil"/>
              <w:bottom w:val="single" w:sz="4" w:space="0" w:color="auto"/>
              <w:right w:val="single" w:sz="8" w:space="0" w:color="auto"/>
            </w:tcBorders>
            <w:shd w:val="clear" w:color="auto" w:fill="FFFFFF" w:themeFill="background1"/>
            <w:vAlign w:val="center"/>
            <w:hideMark/>
          </w:tcPr>
          <w:p w14:paraId="0C7F6F67"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16" w:type="pct"/>
            <w:gridSpan w:val="4"/>
            <w:tcBorders>
              <w:top w:val="nil"/>
              <w:left w:val="nil"/>
              <w:bottom w:val="single" w:sz="4" w:space="0" w:color="auto"/>
              <w:right w:val="single" w:sz="8" w:space="0" w:color="auto"/>
            </w:tcBorders>
            <w:shd w:val="clear" w:color="auto" w:fill="FFFFFF" w:themeFill="background1"/>
            <w:vAlign w:val="center"/>
            <w:hideMark/>
          </w:tcPr>
          <w:p w14:paraId="2D7FE9D8"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16" w:type="pct"/>
            <w:gridSpan w:val="4"/>
            <w:tcBorders>
              <w:top w:val="nil"/>
              <w:left w:val="nil"/>
              <w:bottom w:val="single" w:sz="4" w:space="0" w:color="auto"/>
              <w:right w:val="single" w:sz="8" w:space="0" w:color="auto"/>
            </w:tcBorders>
            <w:shd w:val="clear" w:color="auto" w:fill="FFFFFF" w:themeFill="background1"/>
            <w:vAlign w:val="center"/>
            <w:hideMark/>
          </w:tcPr>
          <w:p w14:paraId="5C507130"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98" w:type="pct"/>
            <w:gridSpan w:val="3"/>
            <w:tcBorders>
              <w:top w:val="nil"/>
              <w:left w:val="nil"/>
              <w:bottom w:val="single" w:sz="4" w:space="0" w:color="auto"/>
              <w:right w:val="single" w:sz="8" w:space="0" w:color="auto"/>
            </w:tcBorders>
            <w:shd w:val="clear" w:color="auto" w:fill="FFFFFF" w:themeFill="background1"/>
            <w:vAlign w:val="center"/>
            <w:hideMark/>
          </w:tcPr>
          <w:p w14:paraId="244C0A38"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90" w:type="pct"/>
            <w:gridSpan w:val="2"/>
            <w:tcBorders>
              <w:top w:val="nil"/>
              <w:left w:val="nil"/>
              <w:bottom w:val="single" w:sz="4" w:space="0" w:color="auto"/>
              <w:right w:val="single" w:sz="8" w:space="0" w:color="auto"/>
            </w:tcBorders>
            <w:shd w:val="clear" w:color="auto" w:fill="FFFFFF" w:themeFill="background1"/>
            <w:vAlign w:val="center"/>
            <w:hideMark/>
          </w:tcPr>
          <w:p w14:paraId="034C87FE"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92" w:type="pct"/>
            <w:gridSpan w:val="2"/>
            <w:tcBorders>
              <w:top w:val="nil"/>
              <w:left w:val="nil"/>
              <w:bottom w:val="single" w:sz="4" w:space="0" w:color="auto"/>
              <w:right w:val="single" w:sz="8" w:space="0" w:color="auto"/>
            </w:tcBorders>
            <w:shd w:val="clear" w:color="auto" w:fill="FFFFFF" w:themeFill="background1"/>
            <w:vAlign w:val="center"/>
            <w:hideMark/>
          </w:tcPr>
          <w:p w14:paraId="426DBE08"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22" w:type="pct"/>
            <w:gridSpan w:val="2"/>
            <w:tcBorders>
              <w:top w:val="nil"/>
              <w:left w:val="nil"/>
              <w:bottom w:val="single" w:sz="4" w:space="0" w:color="auto"/>
              <w:right w:val="single" w:sz="8" w:space="0" w:color="auto"/>
            </w:tcBorders>
            <w:shd w:val="clear" w:color="auto" w:fill="FFFFFF" w:themeFill="background1"/>
            <w:vAlign w:val="center"/>
            <w:hideMark/>
          </w:tcPr>
          <w:p w14:paraId="717FF9A5"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21" w:type="pct"/>
            <w:gridSpan w:val="2"/>
            <w:tcBorders>
              <w:top w:val="nil"/>
              <w:left w:val="nil"/>
              <w:bottom w:val="single" w:sz="4" w:space="0" w:color="auto"/>
              <w:right w:val="single" w:sz="8" w:space="0" w:color="auto"/>
            </w:tcBorders>
            <w:shd w:val="clear" w:color="auto" w:fill="FFFFFF" w:themeFill="background1"/>
            <w:vAlign w:val="center"/>
            <w:hideMark/>
          </w:tcPr>
          <w:p w14:paraId="621526E1"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06" w:type="pct"/>
            <w:gridSpan w:val="2"/>
            <w:tcBorders>
              <w:top w:val="nil"/>
              <w:left w:val="nil"/>
              <w:bottom w:val="single" w:sz="4" w:space="0" w:color="auto"/>
              <w:right w:val="single" w:sz="8" w:space="0" w:color="auto"/>
            </w:tcBorders>
            <w:shd w:val="clear" w:color="auto" w:fill="FFFFFF" w:themeFill="background1"/>
            <w:vAlign w:val="center"/>
            <w:hideMark/>
          </w:tcPr>
          <w:p w14:paraId="15A55D2D"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29" w:type="pct"/>
            <w:gridSpan w:val="4"/>
            <w:tcBorders>
              <w:top w:val="nil"/>
              <w:left w:val="nil"/>
              <w:bottom w:val="single" w:sz="4" w:space="0" w:color="auto"/>
              <w:right w:val="single" w:sz="8" w:space="0" w:color="auto"/>
            </w:tcBorders>
            <w:shd w:val="clear" w:color="auto" w:fill="FFFFFF" w:themeFill="background1"/>
            <w:vAlign w:val="center"/>
            <w:hideMark/>
          </w:tcPr>
          <w:p w14:paraId="2AFEC812"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30" w:type="pct"/>
            <w:gridSpan w:val="3"/>
            <w:tcBorders>
              <w:top w:val="nil"/>
              <w:left w:val="nil"/>
              <w:bottom w:val="single" w:sz="4" w:space="0" w:color="auto"/>
              <w:right w:val="single" w:sz="8" w:space="0" w:color="auto"/>
            </w:tcBorders>
            <w:shd w:val="clear" w:color="auto" w:fill="FFFFFF" w:themeFill="background1"/>
            <w:vAlign w:val="center"/>
            <w:hideMark/>
          </w:tcPr>
          <w:p w14:paraId="24E6DFC6"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18" w:type="pct"/>
            <w:gridSpan w:val="5"/>
            <w:tcBorders>
              <w:top w:val="nil"/>
              <w:left w:val="nil"/>
              <w:bottom w:val="single" w:sz="4" w:space="0" w:color="auto"/>
              <w:right w:val="single" w:sz="8" w:space="0" w:color="auto"/>
            </w:tcBorders>
            <w:shd w:val="clear" w:color="auto" w:fill="FFFFFF" w:themeFill="background1"/>
            <w:vAlign w:val="center"/>
            <w:hideMark/>
          </w:tcPr>
          <w:p w14:paraId="3F35C4FE"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09" w:type="pct"/>
            <w:tcBorders>
              <w:top w:val="nil"/>
              <w:left w:val="nil"/>
              <w:bottom w:val="single" w:sz="4" w:space="0" w:color="auto"/>
              <w:right w:val="single" w:sz="4" w:space="0" w:color="auto"/>
            </w:tcBorders>
            <w:shd w:val="clear" w:color="auto" w:fill="FFFFFF" w:themeFill="background1"/>
            <w:vAlign w:val="center"/>
            <w:hideMark/>
          </w:tcPr>
          <w:p w14:paraId="53AD8791"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c>
          <w:tcPr>
            <w:tcW w:w="12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1F22D0B" w14:textId="77777777" w:rsidR="00060779" w:rsidRPr="003B5034" w:rsidRDefault="00060779" w:rsidP="00060779">
            <w:pPr>
              <w:jc w:val="both"/>
              <w:rPr>
                <w:rFonts w:ascii="Arial" w:hAnsi="Arial" w:cs="Arial"/>
                <w:spacing w:val="0"/>
                <w:sz w:val="20"/>
                <w:lang w:val="es-ES"/>
              </w:rPr>
            </w:pPr>
          </w:p>
        </w:tc>
        <w:tc>
          <w:tcPr>
            <w:tcW w:w="129"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F17D760" w14:textId="77777777" w:rsidR="00060779" w:rsidRPr="003B5034" w:rsidRDefault="00060779" w:rsidP="00060779">
            <w:pPr>
              <w:jc w:val="both"/>
              <w:rPr>
                <w:rFonts w:ascii="Arial" w:hAnsi="Arial" w:cs="Arial"/>
                <w:spacing w:val="0"/>
                <w:sz w:val="20"/>
                <w:lang w:val="es-ES"/>
              </w:rPr>
            </w:pPr>
          </w:p>
        </w:tc>
        <w:tc>
          <w:tcPr>
            <w:tcW w:w="122"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86B0BA2" w14:textId="77777777" w:rsidR="00060779" w:rsidRPr="003B5034" w:rsidRDefault="00060779" w:rsidP="00060779">
            <w:pPr>
              <w:jc w:val="both"/>
              <w:rPr>
                <w:rFonts w:ascii="Arial" w:hAnsi="Arial" w:cs="Arial"/>
                <w:spacing w:val="0"/>
                <w:sz w:val="20"/>
                <w:lang w:val="es-ES"/>
              </w:rPr>
            </w:pPr>
          </w:p>
        </w:tc>
        <w:tc>
          <w:tcPr>
            <w:tcW w:w="12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EA295D3" w14:textId="77777777" w:rsidR="00060779" w:rsidRPr="003B5034" w:rsidRDefault="00060779" w:rsidP="00060779">
            <w:pPr>
              <w:jc w:val="both"/>
              <w:rPr>
                <w:rFonts w:ascii="Arial" w:hAnsi="Arial" w:cs="Arial"/>
                <w:spacing w:val="0"/>
                <w:sz w:val="20"/>
                <w:lang w:val="es-ES"/>
              </w:rPr>
            </w:pPr>
          </w:p>
        </w:tc>
        <w:tc>
          <w:tcPr>
            <w:tcW w:w="550" w:type="pct"/>
            <w:gridSpan w:val="3"/>
            <w:tcBorders>
              <w:top w:val="nil"/>
              <w:left w:val="single" w:sz="4" w:space="0" w:color="auto"/>
              <w:bottom w:val="single" w:sz="8" w:space="0" w:color="000000"/>
              <w:right w:val="single" w:sz="8" w:space="0" w:color="000000"/>
            </w:tcBorders>
            <w:shd w:val="clear" w:color="auto" w:fill="auto"/>
            <w:vAlign w:val="center"/>
            <w:hideMark/>
          </w:tcPr>
          <w:p w14:paraId="3BE8B207" w14:textId="77777777" w:rsidR="00060779" w:rsidRPr="003B5034" w:rsidRDefault="00060779" w:rsidP="00060779">
            <w:pPr>
              <w:jc w:val="center"/>
              <w:rPr>
                <w:rFonts w:ascii="Arial" w:hAnsi="Arial" w:cs="Arial"/>
                <w:spacing w:val="0"/>
                <w:sz w:val="20"/>
                <w:lang w:val="en-US"/>
              </w:rPr>
            </w:pPr>
            <w:r w:rsidRPr="003B5034">
              <w:rPr>
                <w:rFonts w:ascii="Arial" w:hAnsi="Arial" w:cs="Arial"/>
                <w:spacing w:val="0"/>
                <w:sz w:val="20"/>
                <w:lang w:val="es-ES"/>
              </w:rPr>
              <w:t>MEER - UGP</w:t>
            </w:r>
          </w:p>
        </w:tc>
        <w:tc>
          <w:tcPr>
            <w:tcW w:w="389" w:type="pct"/>
            <w:tcBorders>
              <w:top w:val="nil"/>
              <w:left w:val="single" w:sz="8" w:space="0" w:color="000000"/>
              <w:bottom w:val="nil"/>
              <w:right w:val="single" w:sz="8" w:space="0" w:color="000000"/>
            </w:tcBorders>
            <w:shd w:val="clear" w:color="auto" w:fill="auto"/>
            <w:vAlign w:val="center"/>
            <w:hideMark/>
          </w:tcPr>
          <w:p w14:paraId="4EF3227A" w14:textId="77777777" w:rsidR="00060779" w:rsidRPr="003B5034" w:rsidRDefault="00060779" w:rsidP="00060779">
            <w:pPr>
              <w:jc w:val="center"/>
              <w:rPr>
                <w:rFonts w:ascii="Arial" w:hAnsi="Arial" w:cs="Arial"/>
                <w:spacing w:val="0"/>
                <w:sz w:val="20"/>
                <w:lang w:val="en-US"/>
              </w:rPr>
            </w:pPr>
            <w:r>
              <w:rPr>
                <w:rFonts w:ascii="Arial" w:hAnsi="Arial" w:cs="Arial"/>
                <w:spacing w:val="0"/>
                <w:sz w:val="20"/>
                <w:lang w:val="en-US"/>
              </w:rPr>
              <w:t>10</w:t>
            </w:r>
            <w:r w:rsidR="00FF5B79">
              <w:rPr>
                <w:rFonts w:ascii="Arial" w:hAnsi="Arial" w:cs="Arial"/>
                <w:spacing w:val="0"/>
                <w:sz w:val="20"/>
                <w:lang w:val="en-US"/>
              </w:rPr>
              <w:t>.000</w:t>
            </w:r>
          </w:p>
        </w:tc>
        <w:tc>
          <w:tcPr>
            <w:tcW w:w="616" w:type="pct"/>
            <w:tcBorders>
              <w:top w:val="nil"/>
              <w:left w:val="single" w:sz="8" w:space="0" w:color="000000"/>
              <w:bottom w:val="nil"/>
              <w:right w:val="single" w:sz="8" w:space="0" w:color="auto"/>
            </w:tcBorders>
            <w:shd w:val="clear" w:color="auto" w:fill="auto"/>
            <w:vAlign w:val="center"/>
            <w:hideMark/>
          </w:tcPr>
          <w:p w14:paraId="473865FB" w14:textId="77777777" w:rsidR="00060779" w:rsidRPr="003B5034" w:rsidRDefault="00060779" w:rsidP="00060779">
            <w:pPr>
              <w:jc w:val="center"/>
              <w:rPr>
                <w:rFonts w:ascii="Arial" w:hAnsi="Arial" w:cs="Arial"/>
                <w:spacing w:val="0"/>
                <w:sz w:val="20"/>
                <w:lang w:val="en-US"/>
              </w:rPr>
            </w:pPr>
            <w:r w:rsidRPr="003B5034">
              <w:rPr>
                <w:rFonts w:ascii="Arial" w:hAnsi="Arial" w:cs="Arial"/>
                <w:spacing w:val="0"/>
                <w:sz w:val="20"/>
                <w:lang w:val="es-ES"/>
              </w:rPr>
              <w:t>MEER</w:t>
            </w:r>
          </w:p>
        </w:tc>
      </w:tr>
      <w:tr w:rsidR="008B491D" w:rsidRPr="003B5034" w14:paraId="48AD918C" w14:textId="77777777" w:rsidTr="003E37A9">
        <w:trPr>
          <w:trHeight w:val="44"/>
        </w:trPr>
        <w:tc>
          <w:tcPr>
            <w:tcW w:w="1199" w:type="pct"/>
            <w:tcBorders>
              <w:top w:val="single" w:sz="4" w:space="0" w:color="auto"/>
              <w:left w:val="single" w:sz="4" w:space="0" w:color="auto"/>
              <w:bottom w:val="single" w:sz="4" w:space="0" w:color="auto"/>
              <w:right w:val="single" w:sz="4" w:space="0" w:color="auto"/>
            </w:tcBorders>
            <w:vAlign w:val="center"/>
          </w:tcPr>
          <w:p w14:paraId="4FB721E5" w14:textId="77777777" w:rsidR="00060779" w:rsidRPr="003B5034" w:rsidRDefault="00060779" w:rsidP="00060779">
            <w:pPr>
              <w:jc w:val="both"/>
              <w:rPr>
                <w:rFonts w:ascii="Arial" w:hAnsi="Arial" w:cs="Arial"/>
                <w:b/>
                <w:spacing w:val="0"/>
                <w:sz w:val="20"/>
                <w:lang w:val="es-ES"/>
              </w:rPr>
            </w:pPr>
            <w:r w:rsidRPr="003B5034">
              <w:rPr>
                <w:rFonts w:ascii="Arial" w:hAnsi="Arial" w:cs="Arial"/>
                <w:b/>
                <w:spacing w:val="0"/>
                <w:sz w:val="20"/>
                <w:lang w:val="es-ES"/>
              </w:rPr>
              <w:t>Procesamiento y Análisis de información</w:t>
            </w:r>
          </w:p>
        </w:tc>
        <w:tc>
          <w:tcPr>
            <w:tcW w:w="99" w:type="pct"/>
            <w:gridSpan w:val="2"/>
            <w:tcBorders>
              <w:top w:val="single" w:sz="4" w:space="0" w:color="auto"/>
              <w:left w:val="single" w:sz="4" w:space="0" w:color="auto"/>
              <w:bottom w:val="single" w:sz="4" w:space="0" w:color="auto"/>
              <w:right w:val="single" w:sz="4" w:space="0" w:color="auto"/>
            </w:tcBorders>
          </w:tcPr>
          <w:p w14:paraId="08EE5C15" w14:textId="77777777" w:rsidR="00060779" w:rsidRPr="003B5034" w:rsidRDefault="00060779" w:rsidP="00060779">
            <w:pPr>
              <w:jc w:val="both"/>
              <w:rPr>
                <w:rFonts w:ascii="Arial" w:hAnsi="Arial" w:cs="Arial"/>
                <w:b/>
                <w:spacing w:val="0"/>
                <w:sz w:val="20"/>
                <w:lang w:val="es-ES"/>
              </w:rPr>
            </w:pPr>
          </w:p>
        </w:tc>
        <w:tc>
          <w:tcPr>
            <w:tcW w:w="98" w:type="pct"/>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7F58154C" w14:textId="77777777" w:rsidR="00060779" w:rsidRPr="003B5034" w:rsidRDefault="00060779" w:rsidP="00060779">
            <w:pPr>
              <w:jc w:val="both"/>
              <w:rPr>
                <w:rFonts w:ascii="Arial" w:hAnsi="Arial" w:cs="Arial"/>
                <w:b/>
                <w:bCs/>
                <w:spacing w:val="0"/>
                <w:sz w:val="20"/>
              </w:rPr>
            </w:pPr>
          </w:p>
        </w:tc>
        <w:tc>
          <w:tcPr>
            <w:tcW w:w="111" w:type="pct"/>
            <w:gridSpan w:val="2"/>
            <w:tcBorders>
              <w:top w:val="nil"/>
              <w:left w:val="single" w:sz="4" w:space="0" w:color="auto"/>
              <w:bottom w:val="single" w:sz="4" w:space="0" w:color="auto"/>
              <w:right w:val="single" w:sz="8" w:space="0" w:color="auto"/>
            </w:tcBorders>
            <w:shd w:val="clear" w:color="auto" w:fill="auto"/>
            <w:vAlign w:val="center"/>
            <w:hideMark/>
          </w:tcPr>
          <w:p w14:paraId="46689305"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99" w:type="pct"/>
            <w:gridSpan w:val="2"/>
            <w:tcBorders>
              <w:top w:val="nil"/>
              <w:left w:val="nil"/>
              <w:bottom w:val="single" w:sz="4" w:space="0" w:color="auto"/>
              <w:right w:val="single" w:sz="8" w:space="0" w:color="auto"/>
            </w:tcBorders>
            <w:shd w:val="clear" w:color="000000" w:fill="92D050"/>
            <w:vAlign w:val="center"/>
            <w:hideMark/>
          </w:tcPr>
          <w:p w14:paraId="440FFF1C"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16" w:type="pct"/>
            <w:gridSpan w:val="4"/>
            <w:tcBorders>
              <w:top w:val="nil"/>
              <w:left w:val="nil"/>
              <w:bottom w:val="single" w:sz="4" w:space="0" w:color="auto"/>
              <w:right w:val="single" w:sz="8" w:space="0" w:color="auto"/>
            </w:tcBorders>
            <w:shd w:val="clear" w:color="auto" w:fill="auto"/>
            <w:vAlign w:val="center"/>
            <w:hideMark/>
          </w:tcPr>
          <w:p w14:paraId="4543FE3E"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16" w:type="pct"/>
            <w:gridSpan w:val="4"/>
            <w:tcBorders>
              <w:top w:val="nil"/>
              <w:left w:val="nil"/>
              <w:bottom w:val="single" w:sz="4" w:space="0" w:color="auto"/>
              <w:right w:val="single" w:sz="8" w:space="0" w:color="auto"/>
            </w:tcBorders>
            <w:shd w:val="clear" w:color="000000" w:fill="92D050"/>
            <w:vAlign w:val="center"/>
            <w:hideMark/>
          </w:tcPr>
          <w:p w14:paraId="2A55548B"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98" w:type="pct"/>
            <w:gridSpan w:val="3"/>
            <w:tcBorders>
              <w:top w:val="nil"/>
              <w:left w:val="nil"/>
              <w:bottom w:val="single" w:sz="4" w:space="0" w:color="auto"/>
              <w:right w:val="single" w:sz="8" w:space="0" w:color="auto"/>
            </w:tcBorders>
            <w:shd w:val="clear" w:color="auto" w:fill="auto"/>
            <w:vAlign w:val="center"/>
            <w:hideMark/>
          </w:tcPr>
          <w:p w14:paraId="2944A81E"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90" w:type="pct"/>
            <w:gridSpan w:val="2"/>
            <w:tcBorders>
              <w:top w:val="nil"/>
              <w:left w:val="nil"/>
              <w:bottom w:val="single" w:sz="4" w:space="0" w:color="auto"/>
              <w:right w:val="single" w:sz="8" w:space="0" w:color="auto"/>
            </w:tcBorders>
            <w:shd w:val="clear" w:color="000000" w:fill="92D050"/>
            <w:vAlign w:val="center"/>
            <w:hideMark/>
          </w:tcPr>
          <w:p w14:paraId="5AD68E9D"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92" w:type="pct"/>
            <w:gridSpan w:val="2"/>
            <w:tcBorders>
              <w:top w:val="nil"/>
              <w:left w:val="nil"/>
              <w:bottom w:val="single" w:sz="4" w:space="0" w:color="auto"/>
              <w:right w:val="single" w:sz="8" w:space="0" w:color="auto"/>
            </w:tcBorders>
            <w:shd w:val="clear" w:color="auto" w:fill="auto"/>
            <w:vAlign w:val="center"/>
            <w:hideMark/>
          </w:tcPr>
          <w:p w14:paraId="26C78D30"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22" w:type="pct"/>
            <w:gridSpan w:val="2"/>
            <w:tcBorders>
              <w:top w:val="nil"/>
              <w:left w:val="nil"/>
              <w:bottom w:val="single" w:sz="4" w:space="0" w:color="auto"/>
              <w:right w:val="single" w:sz="8" w:space="0" w:color="auto"/>
            </w:tcBorders>
            <w:shd w:val="clear" w:color="000000" w:fill="92D050"/>
            <w:vAlign w:val="center"/>
            <w:hideMark/>
          </w:tcPr>
          <w:p w14:paraId="297532CD"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21" w:type="pct"/>
            <w:gridSpan w:val="2"/>
            <w:tcBorders>
              <w:top w:val="nil"/>
              <w:left w:val="nil"/>
              <w:bottom w:val="single" w:sz="4" w:space="0" w:color="auto"/>
              <w:right w:val="single" w:sz="8" w:space="0" w:color="auto"/>
            </w:tcBorders>
            <w:shd w:val="clear" w:color="auto" w:fill="auto"/>
            <w:vAlign w:val="center"/>
            <w:hideMark/>
          </w:tcPr>
          <w:p w14:paraId="3A10B79D"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06" w:type="pct"/>
            <w:gridSpan w:val="2"/>
            <w:tcBorders>
              <w:top w:val="nil"/>
              <w:left w:val="nil"/>
              <w:bottom w:val="single" w:sz="4" w:space="0" w:color="auto"/>
              <w:right w:val="single" w:sz="8" w:space="0" w:color="auto"/>
            </w:tcBorders>
            <w:shd w:val="clear" w:color="000000" w:fill="92D050"/>
            <w:vAlign w:val="center"/>
            <w:hideMark/>
          </w:tcPr>
          <w:p w14:paraId="63F0992A"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29" w:type="pct"/>
            <w:gridSpan w:val="4"/>
            <w:tcBorders>
              <w:top w:val="nil"/>
              <w:left w:val="nil"/>
              <w:bottom w:val="single" w:sz="4" w:space="0" w:color="auto"/>
              <w:right w:val="single" w:sz="8" w:space="0" w:color="auto"/>
            </w:tcBorders>
            <w:shd w:val="clear" w:color="auto" w:fill="auto"/>
            <w:vAlign w:val="center"/>
            <w:hideMark/>
          </w:tcPr>
          <w:p w14:paraId="08BC1B4F"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30" w:type="pct"/>
            <w:gridSpan w:val="3"/>
            <w:tcBorders>
              <w:top w:val="nil"/>
              <w:left w:val="nil"/>
              <w:bottom w:val="single" w:sz="4" w:space="0" w:color="auto"/>
              <w:right w:val="single" w:sz="8" w:space="0" w:color="auto"/>
            </w:tcBorders>
            <w:shd w:val="clear" w:color="000000" w:fill="92D050"/>
            <w:vAlign w:val="center"/>
            <w:hideMark/>
          </w:tcPr>
          <w:p w14:paraId="0EEED49D"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18" w:type="pct"/>
            <w:gridSpan w:val="5"/>
            <w:tcBorders>
              <w:top w:val="nil"/>
              <w:left w:val="nil"/>
              <w:bottom w:val="single" w:sz="4" w:space="0" w:color="auto"/>
              <w:right w:val="single" w:sz="8" w:space="0" w:color="auto"/>
            </w:tcBorders>
            <w:shd w:val="clear" w:color="auto" w:fill="auto"/>
            <w:vAlign w:val="center"/>
            <w:hideMark/>
          </w:tcPr>
          <w:p w14:paraId="1B0E7FA3"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09" w:type="pct"/>
            <w:tcBorders>
              <w:top w:val="nil"/>
              <w:left w:val="nil"/>
              <w:bottom w:val="single" w:sz="4" w:space="0" w:color="auto"/>
              <w:right w:val="single" w:sz="4" w:space="0" w:color="auto"/>
            </w:tcBorders>
            <w:shd w:val="clear" w:color="000000" w:fill="92D050"/>
            <w:vAlign w:val="center"/>
            <w:hideMark/>
          </w:tcPr>
          <w:p w14:paraId="4A809952" w14:textId="77777777" w:rsidR="00060779" w:rsidRPr="003B5034" w:rsidRDefault="00060779" w:rsidP="00060779">
            <w:pPr>
              <w:jc w:val="both"/>
              <w:rPr>
                <w:rFonts w:ascii="Arial" w:hAnsi="Arial" w:cs="Arial"/>
                <w:spacing w:val="0"/>
                <w:sz w:val="20"/>
              </w:rPr>
            </w:pPr>
            <w:r w:rsidRPr="003B5034">
              <w:rPr>
                <w:rFonts w:ascii="Arial" w:hAnsi="Arial" w:cs="Arial"/>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3852974E" w14:textId="77777777" w:rsidR="00060779" w:rsidRPr="003B5034" w:rsidRDefault="00060779" w:rsidP="00060779">
            <w:pPr>
              <w:jc w:val="both"/>
              <w:rPr>
                <w:rFonts w:ascii="Arial" w:hAnsi="Arial" w:cs="Arial"/>
                <w:spacing w:val="0"/>
                <w:sz w:val="20"/>
                <w:lang w:val="es-ES"/>
              </w:rPr>
            </w:pPr>
          </w:p>
        </w:tc>
        <w:tc>
          <w:tcPr>
            <w:tcW w:w="129" w:type="pct"/>
            <w:gridSpan w:val="3"/>
            <w:tcBorders>
              <w:top w:val="single" w:sz="4" w:space="0" w:color="auto"/>
              <w:left w:val="single" w:sz="4" w:space="0" w:color="auto"/>
              <w:bottom w:val="single" w:sz="4" w:space="0" w:color="auto"/>
              <w:right w:val="single" w:sz="4" w:space="0" w:color="auto"/>
            </w:tcBorders>
          </w:tcPr>
          <w:p w14:paraId="1D96B4E4" w14:textId="77777777" w:rsidR="00060779" w:rsidRPr="003B5034" w:rsidRDefault="00060779" w:rsidP="00060779">
            <w:pPr>
              <w:jc w:val="both"/>
              <w:rPr>
                <w:rFonts w:ascii="Arial" w:hAnsi="Arial" w:cs="Arial"/>
                <w:spacing w:val="0"/>
                <w:sz w:val="20"/>
                <w:lang w:val="es-ES"/>
              </w:rPr>
            </w:pPr>
          </w:p>
        </w:tc>
        <w:tc>
          <w:tcPr>
            <w:tcW w:w="122" w:type="pct"/>
            <w:gridSpan w:val="2"/>
            <w:tcBorders>
              <w:top w:val="single" w:sz="4" w:space="0" w:color="auto"/>
              <w:left w:val="single" w:sz="4" w:space="0" w:color="auto"/>
              <w:bottom w:val="single" w:sz="4" w:space="0" w:color="auto"/>
              <w:right w:val="single" w:sz="4" w:space="0" w:color="auto"/>
            </w:tcBorders>
          </w:tcPr>
          <w:p w14:paraId="6D473EFF" w14:textId="77777777" w:rsidR="00060779" w:rsidRPr="003B5034" w:rsidRDefault="00060779" w:rsidP="00060779">
            <w:pPr>
              <w:jc w:val="both"/>
              <w:rPr>
                <w:rFonts w:ascii="Arial" w:hAnsi="Arial" w:cs="Arial"/>
                <w:spacing w:val="0"/>
                <w:sz w:val="20"/>
                <w:lang w:val="es-ES"/>
              </w:rPr>
            </w:pPr>
          </w:p>
        </w:tc>
        <w:tc>
          <w:tcPr>
            <w:tcW w:w="120" w:type="pct"/>
            <w:gridSpan w:val="2"/>
            <w:tcBorders>
              <w:top w:val="single" w:sz="4" w:space="0" w:color="auto"/>
              <w:left w:val="single" w:sz="4" w:space="0" w:color="auto"/>
              <w:bottom w:val="single" w:sz="4" w:space="0" w:color="auto"/>
              <w:right w:val="single" w:sz="4" w:space="0" w:color="auto"/>
            </w:tcBorders>
            <w:shd w:val="clear" w:color="auto" w:fill="92D050"/>
          </w:tcPr>
          <w:p w14:paraId="4B391622" w14:textId="77777777" w:rsidR="00060779" w:rsidRPr="003B5034" w:rsidRDefault="00060779" w:rsidP="00060779">
            <w:pPr>
              <w:jc w:val="both"/>
              <w:rPr>
                <w:rFonts w:ascii="Arial" w:hAnsi="Arial" w:cs="Arial"/>
                <w:spacing w:val="0"/>
                <w:sz w:val="20"/>
                <w:lang w:val="es-ES"/>
              </w:rPr>
            </w:pPr>
          </w:p>
        </w:tc>
        <w:tc>
          <w:tcPr>
            <w:tcW w:w="550" w:type="pct"/>
            <w:gridSpan w:val="3"/>
            <w:tcBorders>
              <w:top w:val="single" w:sz="8" w:space="0" w:color="auto"/>
              <w:left w:val="single" w:sz="4" w:space="0" w:color="auto"/>
              <w:bottom w:val="single" w:sz="8" w:space="0" w:color="auto"/>
              <w:right w:val="single" w:sz="8" w:space="0" w:color="auto"/>
            </w:tcBorders>
            <w:shd w:val="clear" w:color="auto" w:fill="auto"/>
            <w:vAlign w:val="center"/>
            <w:hideMark/>
          </w:tcPr>
          <w:p w14:paraId="31FACFA8" w14:textId="77777777" w:rsidR="00060779" w:rsidRPr="003B5034" w:rsidRDefault="00060779" w:rsidP="00060779">
            <w:pPr>
              <w:jc w:val="center"/>
              <w:rPr>
                <w:rFonts w:ascii="Arial" w:hAnsi="Arial" w:cs="Arial"/>
                <w:spacing w:val="0"/>
                <w:sz w:val="20"/>
                <w:lang w:val="en-US"/>
              </w:rPr>
            </w:pPr>
            <w:r w:rsidRPr="003B5034">
              <w:rPr>
                <w:rFonts w:ascii="Arial" w:hAnsi="Arial" w:cs="Arial"/>
                <w:spacing w:val="0"/>
                <w:sz w:val="20"/>
                <w:lang w:val="es-ES"/>
              </w:rPr>
              <w:t>MEER - UGP</w:t>
            </w:r>
          </w:p>
        </w:tc>
        <w:tc>
          <w:tcPr>
            <w:tcW w:w="389" w:type="pct"/>
            <w:tcBorders>
              <w:top w:val="single" w:sz="8" w:space="0" w:color="auto"/>
              <w:left w:val="single" w:sz="8" w:space="0" w:color="auto"/>
              <w:bottom w:val="single" w:sz="8" w:space="0" w:color="auto"/>
              <w:right w:val="single" w:sz="8" w:space="0" w:color="auto"/>
            </w:tcBorders>
            <w:shd w:val="clear" w:color="auto" w:fill="auto"/>
            <w:vAlign w:val="center"/>
          </w:tcPr>
          <w:p w14:paraId="0F259EBD" w14:textId="77777777" w:rsidR="00060779" w:rsidRPr="003B5034" w:rsidRDefault="00060779" w:rsidP="00060779">
            <w:pPr>
              <w:jc w:val="center"/>
              <w:rPr>
                <w:rFonts w:ascii="Arial" w:hAnsi="Arial" w:cs="Arial"/>
                <w:spacing w:val="0"/>
                <w:sz w:val="20"/>
                <w:lang w:val="en-US"/>
              </w:rPr>
            </w:pPr>
            <w:r>
              <w:rPr>
                <w:rFonts w:ascii="Arial" w:hAnsi="Arial" w:cs="Arial"/>
                <w:spacing w:val="0"/>
                <w:sz w:val="20"/>
                <w:lang w:val="en-US"/>
              </w:rPr>
              <w:t>10</w:t>
            </w:r>
            <w:r w:rsidR="00FF5B79">
              <w:rPr>
                <w:rFonts w:ascii="Arial" w:hAnsi="Arial" w:cs="Arial"/>
                <w:spacing w:val="0"/>
                <w:sz w:val="20"/>
                <w:lang w:val="en-US"/>
              </w:rPr>
              <w:t>.000</w:t>
            </w:r>
          </w:p>
        </w:tc>
        <w:tc>
          <w:tcPr>
            <w:tcW w:w="6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ADB54E" w14:textId="77777777" w:rsidR="00060779" w:rsidRPr="003B5034" w:rsidRDefault="00060779" w:rsidP="00060779">
            <w:pPr>
              <w:jc w:val="center"/>
              <w:rPr>
                <w:rFonts w:ascii="Arial" w:hAnsi="Arial" w:cs="Arial"/>
                <w:spacing w:val="0"/>
                <w:sz w:val="20"/>
                <w:lang w:val="en-US"/>
              </w:rPr>
            </w:pPr>
            <w:r w:rsidRPr="003B5034">
              <w:rPr>
                <w:rFonts w:ascii="Arial" w:hAnsi="Arial" w:cs="Arial"/>
                <w:spacing w:val="0"/>
                <w:sz w:val="20"/>
                <w:lang w:val="es-ES"/>
              </w:rPr>
              <w:t>MEER</w:t>
            </w:r>
          </w:p>
        </w:tc>
      </w:tr>
      <w:tr w:rsidR="0041235D" w:rsidRPr="003B5034" w14:paraId="0EC09693" w14:textId="77777777" w:rsidTr="006717E5">
        <w:trPr>
          <w:trHeight w:val="44"/>
        </w:trPr>
        <w:tc>
          <w:tcPr>
            <w:tcW w:w="1199" w:type="pct"/>
            <w:tcBorders>
              <w:top w:val="single" w:sz="4" w:space="0" w:color="auto"/>
              <w:left w:val="single" w:sz="4" w:space="0" w:color="auto"/>
              <w:bottom w:val="single" w:sz="4" w:space="0" w:color="auto"/>
              <w:right w:val="single" w:sz="4" w:space="0" w:color="auto"/>
            </w:tcBorders>
            <w:vAlign w:val="center"/>
          </w:tcPr>
          <w:p w14:paraId="3BA9E8A2" w14:textId="157C4460" w:rsidR="0041235D" w:rsidRPr="0041235D" w:rsidRDefault="007B3222" w:rsidP="0041235D">
            <w:pPr>
              <w:jc w:val="both"/>
              <w:rPr>
                <w:rFonts w:ascii="Arial" w:hAnsi="Arial" w:cs="Arial"/>
                <w:b/>
                <w:spacing w:val="0"/>
                <w:sz w:val="20"/>
                <w:lang w:val="es-ES"/>
              </w:rPr>
            </w:pPr>
            <w:bookmarkStart w:id="15" w:name="_Hlk491778354"/>
            <w:r>
              <w:rPr>
                <w:rFonts w:ascii="Arial" w:hAnsi="Arial" w:cs="Arial"/>
                <w:color w:val="000000"/>
                <w:sz w:val="20"/>
                <w:szCs w:val="18"/>
                <w:lang w:val="es-EC"/>
              </w:rPr>
              <w:t xml:space="preserve">Informe de avance </w:t>
            </w:r>
            <w:r w:rsidR="00EF54DC">
              <w:rPr>
                <w:rFonts w:ascii="Arial" w:hAnsi="Arial" w:cs="Arial"/>
                <w:color w:val="000000"/>
                <w:sz w:val="20"/>
                <w:szCs w:val="18"/>
                <w:lang w:val="es-EC"/>
              </w:rPr>
              <w:t xml:space="preserve">semestral </w:t>
            </w:r>
            <w:r w:rsidR="0041235D" w:rsidRPr="0041235D">
              <w:rPr>
                <w:rFonts w:ascii="Arial" w:hAnsi="Arial" w:cs="Arial"/>
                <w:color w:val="000000"/>
                <w:sz w:val="20"/>
                <w:szCs w:val="18"/>
                <w:lang w:val="es-EC"/>
              </w:rPr>
              <w:t>del pro</w:t>
            </w:r>
            <w:r w:rsidR="0041235D">
              <w:rPr>
                <w:rFonts w:ascii="Arial" w:hAnsi="Arial" w:cs="Arial"/>
                <w:color w:val="000000"/>
                <w:sz w:val="20"/>
                <w:szCs w:val="18"/>
                <w:lang w:val="es-EC"/>
              </w:rPr>
              <w:t>yecto</w:t>
            </w:r>
          </w:p>
        </w:tc>
        <w:tc>
          <w:tcPr>
            <w:tcW w:w="99" w:type="pct"/>
            <w:gridSpan w:val="2"/>
            <w:tcBorders>
              <w:top w:val="single" w:sz="4" w:space="0" w:color="auto"/>
              <w:left w:val="single" w:sz="4" w:space="0" w:color="auto"/>
              <w:bottom w:val="single" w:sz="4" w:space="0" w:color="auto"/>
              <w:right w:val="single" w:sz="4" w:space="0" w:color="auto"/>
            </w:tcBorders>
          </w:tcPr>
          <w:p w14:paraId="4ADE49E5" w14:textId="77777777" w:rsidR="0041235D" w:rsidRPr="00B12856" w:rsidRDefault="0041235D" w:rsidP="0041235D">
            <w:pPr>
              <w:jc w:val="both"/>
              <w:rPr>
                <w:rFonts w:ascii="Arial" w:hAnsi="Arial" w:cs="Arial"/>
                <w:b/>
                <w:spacing w:val="0"/>
                <w:sz w:val="20"/>
                <w:lang w:val="es-ES"/>
              </w:rPr>
            </w:pPr>
          </w:p>
        </w:tc>
        <w:tc>
          <w:tcPr>
            <w:tcW w:w="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B2DF0" w14:textId="77777777" w:rsidR="0041235D" w:rsidRPr="00B12856" w:rsidRDefault="0041235D" w:rsidP="0041235D">
            <w:pPr>
              <w:jc w:val="both"/>
              <w:rPr>
                <w:rFonts w:ascii="Arial" w:hAnsi="Arial" w:cs="Arial"/>
                <w:b/>
                <w:bCs/>
                <w:spacing w:val="0"/>
                <w:sz w:val="20"/>
                <w:lang w:val="es-CO"/>
              </w:rPr>
            </w:pPr>
          </w:p>
        </w:tc>
        <w:tc>
          <w:tcPr>
            <w:tcW w:w="111" w:type="pct"/>
            <w:gridSpan w:val="2"/>
            <w:tcBorders>
              <w:top w:val="nil"/>
              <w:left w:val="single" w:sz="4" w:space="0" w:color="auto"/>
              <w:bottom w:val="single" w:sz="8" w:space="0" w:color="auto"/>
              <w:right w:val="single" w:sz="8" w:space="0" w:color="auto"/>
            </w:tcBorders>
            <w:shd w:val="clear" w:color="auto" w:fill="92D050"/>
            <w:vAlign w:val="center"/>
            <w:hideMark/>
          </w:tcPr>
          <w:p w14:paraId="5EA76D9A" w14:textId="77777777" w:rsidR="0041235D" w:rsidRPr="00B12856" w:rsidRDefault="0041235D" w:rsidP="0041235D">
            <w:pPr>
              <w:jc w:val="both"/>
              <w:rPr>
                <w:rFonts w:ascii="Arial" w:hAnsi="Arial" w:cs="Arial"/>
                <w:spacing w:val="0"/>
                <w:sz w:val="20"/>
                <w:lang w:val="es-CO"/>
              </w:rPr>
            </w:pPr>
            <w:r w:rsidRPr="00B12856">
              <w:rPr>
                <w:rFonts w:ascii="Arial" w:hAnsi="Arial" w:cs="Arial"/>
                <w:spacing w:val="0"/>
                <w:sz w:val="20"/>
                <w:lang w:val="es-CO"/>
              </w:rPr>
              <w:t> </w:t>
            </w:r>
          </w:p>
        </w:tc>
        <w:tc>
          <w:tcPr>
            <w:tcW w:w="99" w:type="pct"/>
            <w:gridSpan w:val="2"/>
            <w:tcBorders>
              <w:top w:val="nil"/>
              <w:left w:val="nil"/>
              <w:bottom w:val="single" w:sz="8" w:space="0" w:color="auto"/>
              <w:right w:val="single" w:sz="8" w:space="0" w:color="auto"/>
            </w:tcBorders>
            <w:shd w:val="clear" w:color="auto" w:fill="auto"/>
            <w:vAlign w:val="center"/>
            <w:hideMark/>
          </w:tcPr>
          <w:p w14:paraId="00D673FE" w14:textId="77777777" w:rsidR="0041235D" w:rsidRPr="00B12856" w:rsidRDefault="0041235D" w:rsidP="0041235D">
            <w:pPr>
              <w:jc w:val="both"/>
              <w:rPr>
                <w:rFonts w:ascii="Arial" w:hAnsi="Arial" w:cs="Arial"/>
                <w:spacing w:val="0"/>
                <w:sz w:val="20"/>
                <w:lang w:val="es-CO"/>
              </w:rPr>
            </w:pPr>
            <w:r w:rsidRPr="00B12856">
              <w:rPr>
                <w:rFonts w:ascii="Arial" w:hAnsi="Arial" w:cs="Arial"/>
                <w:spacing w:val="0"/>
                <w:sz w:val="20"/>
                <w:lang w:val="es-CO"/>
              </w:rPr>
              <w:t> </w:t>
            </w:r>
          </w:p>
        </w:tc>
        <w:tc>
          <w:tcPr>
            <w:tcW w:w="116" w:type="pct"/>
            <w:gridSpan w:val="4"/>
            <w:tcBorders>
              <w:top w:val="nil"/>
              <w:left w:val="nil"/>
              <w:bottom w:val="single" w:sz="8" w:space="0" w:color="auto"/>
              <w:right w:val="single" w:sz="8" w:space="0" w:color="auto"/>
            </w:tcBorders>
            <w:shd w:val="clear" w:color="auto" w:fill="92D050"/>
            <w:vAlign w:val="center"/>
            <w:hideMark/>
          </w:tcPr>
          <w:p w14:paraId="1B57C0F7" w14:textId="77777777" w:rsidR="0041235D" w:rsidRPr="00B12856" w:rsidRDefault="0041235D" w:rsidP="0041235D">
            <w:pPr>
              <w:jc w:val="both"/>
              <w:rPr>
                <w:rFonts w:ascii="Arial" w:hAnsi="Arial" w:cs="Arial"/>
                <w:spacing w:val="0"/>
                <w:sz w:val="20"/>
                <w:lang w:val="es-CO"/>
              </w:rPr>
            </w:pPr>
            <w:r w:rsidRPr="00B12856">
              <w:rPr>
                <w:rFonts w:ascii="Arial" w:hAnsi="Arial" w:cs="Arial"/>
                <w:spacing w:val="0"/>
                <w:sz w:val="20"/>
                <w:lang w:val="es-CO"/>
              </w:rPr>
              <w:t> </w:t>
            </w:r>
          </w:p>
        </w:tc>
        <w:tc>
          <w:tcPr>
            <w:tcW w:w="116" w:type="pct"/>
            <w:gridSpan w:val="4"/>
            <w:tcBorders>
              <w:top w:val="single" w:sz="4" w:space="0" w:color="auto"/>
              <w:left w:val="nil"/>
              <w:bottom w:val="single" w:sz="8" w:space="0" w:color="auto"/>
              <w:right w:val="single" w:sz="8" w:space="0" w:color="auto"/>
            </w:tcBorders>
            <w:shd w:val="clear" w:color="auto" w:fill="auto"/>
            <w:vAlign w:val="center"/>
            <w:hideMark/>
          </w:tcPr>
          <w:p w14:paraId="2149EF90" w14:textId="77777777" w:rsidR="0041235D" w:rsidRPr="00B12856" w:rsidRDefault="0041235D" w:rsidP="0041235D">
            <w:pPr>
              <w:jc w:val="both"/>
              <w:rPr>
                <w:rFonts w:ascii="Arial" w:hAnsi="Arial" w:cs="Arial"/>
                <w:spacing w:val="0"/>
                <w:sz w:val="20"/>
                <w:lang w:val="es-CO"/>
              </w:rPr>
            </w:pPr>
            <w:r w:rsidRPr="00B12856">
              <w:rPr>
                <w:rFonts w:ascii="Arial" w:hAnsi="Arial" w:cs="Arial"/>
                <w:spacing w:val="0"/>
                <w:sz w:val="20"/>
                <w:lang w:val="es-CO"/>
              </w:rPr>
              <w:t> </w:t>
            </w:r>
          </w:p>
        </w:tc>
        <w:tc>
          <w:tcPr>
            <w:tcW w:w="98" w:type="pct"/>
            <w:gridSpan w:val="3"/>
            <w:tcBorders>
              <w:top w:val="nil"/>
              <w:left w:val="nil"/>
              <w:bottom w:val="single" w:sz="8" w:space="0" w:color="auto"/>
              <w:right w:val="single" w:sz="8" w:space="0" w:color="auto"/>
            </w:tcBorders>
            <w:shd w:val="clear" w:color="auto" w:fill="92D050"/>
            <w:vAlign w:val="center"/>
            <w:hideMark/>
          </w:tcPr>
          <w:p w14:paraId="4E27EAD6" w14:textId="77777777" w:rsidR="0041235D" w:rsidRPr="00B12856" w:rsidRDefault="0041235D" w:rsidP="0041235D">
            <w:pPr>
              <w:jc w:val="both"/>
              <w:rPr>
                <w:rFonts w:ascii="Arial" w:hAnsi="Arial" w:cs="Arial"/>
                <w:spacing w:val="0"/>
                <w:sz w:val="20"/>
                <w:lang w:val="es-CO"/>
              </w:rPr>
            </w:pPr>
            <w:r w:rsidRPr="00B12856">
              <w:rPr>
                <w:rFonts w:ascii="Arial" w:hAnsi="Arial" w:cs="Arial"/>
                <w:spacing w:val="0"/>
                <w:sz w:val="20"/>
                <w:lang w:val="es-CO"/>
              </w:rPr>
              <w:t> </w:t>
            </w:r>
          </w:p>
        </w:tc>
        <w:tc>
          <w:tcPr>
            <w:tcW w:w="90" w:type="pct"/>
            <w:gridSpan w:val="2"/>
            <w:tcBorders>
              <w:top w:val="nil"/>
              <w:left w:val="nil"/>
              <w:bottom w:val="single" w:sz="8" w:space="0" w:color="auto"/>
              <w:right w:val="single" w:sz="8" w:space="0" w:color="auto"/>
            </w:tcBorders>
            <w:shd w:val="clear" w:color="auto" w:fill="auto"/>
            <w:vAlign w:val="center"/>
            <w:hideMark/>
          </w:tcPr>
          <w:p w14:paraId="3BBF4F90" w14:textId="77777777" w:rsidR="0041235D" w:rsidRPr="00B12856" w:rsidRDefault="0041235D" w:rsidP="0041235D">
            <w:pPr>
              <w:jc w:val="both"/>
              <w:rPr>
                <w:rFonts w:ascii="Arial" w:hAnsi="Arial" w:cs="Arial"/>
                <w:spacing w:val="0"/>
                <w:sz w:val="20"/>
                <w:lang w:val="es-CO"/>
              </w:rPr>
            </w:pPr>
            <w:r w:rsidRPr="00B12856">
              <w:rPr>
                <w:rFonts w:ascii="Arial" w:hAnsi="Arial" w:cs="Arial"/>
                <w:spacing w:val="0"/>
                <w:sz w:val="20"/>
                <w:lang w:val="es-CO"/>
              </w:rPr>
              <w:t> </w:t>
            </w:r>
          </w:p>
        </w:tc>
        <w:tc>
          <w:tcPr>
            <w:tcW w:w="92" w:type="pct"/>
            <w:gridSpan w:val="2"/>
            <w:tcBorders>
              <w:top w:val="nil"/>
              <w:left w:val="nil"/>
              <w:bottom w:val="single" w:sz="8" w:space="0" w:color="auto"/>
              <w:right w:val="single" w:sz="8" w:space="0" w:color="auto"/>
            </w:tcBorders>
            <w:shd w:val="clear" w:color="auto" w:fill="92D050"/>
            <w:vAlign w:val="center"/>
            <w:hideMark/>
          </w:tcPr>
          <w:p w14:paraId="3CC84D81" w14:textId="77777777" w:rsidR="0041235D" w:rsidRPr="00B12856" w:rsidRDefault="0041235D" w:rsidP="0041235D">
            <w:pPr>
              <w:jc w:val="both"/>
              <w:rPr>
                <w:rFonts w:ascii="Arial" w:hAnsi="Arial" w:cs="Arial"/>
                <w:spacing w:val="0"/>
                <w:sz w:val="20"/>
                <w:lang w:val="es-CO"/>
              </w:rPr>
            </w:pPr>
            <w:r w:rsidRPr="00B12856">
              <w:rPr>
                <w:rFonts w:ascii="Arial" w:hAnsi="Arial" w:cs="Arial"/>
                <w:spacing w:val="0"/>
                <w:sz w:val="20"/>
                <w:lang w:val="es-CO"/>
              </w:rPr>
              <w:t> </w:t>
            </w:r>
          </w:p>
        </w:tc>
        <w:tc>
          <w:tcPr>
            <w:tcW w:w="122" w:type="pct"/>
            <w:gridSpan w:val="2"/>
            <w:tcBorders>
              <w:top w:val="single" w:sz="4" w:space="0" w:color="auto"/>
              <w:left w:val="nil"/>
              <w:bottom w:val="single" w:sz="8" w:space="0" w:color="auto"/>
              <w:right w:val="single" w:sz="8" w:space="0" w:color="auto"/>
            </w:tcBorders>
            <w:shd w:val="clear" w:color="auto" w:fill="auto"/>
            <w:vAlign w:val="center"/>
            <w:hideMark/>
          </w:tcPr>
          <w:p w14:paraId="24918DC3" w14:textId="77777777" w:rsidR="0041235D" w:rsidRPr="00B12856" w:rsidRDefault="0041235D" w:rsidP="0041235D">
            <w:pPr>
              <w:jc w:val="both"/>
              <w:rPr>
                <w:rFonts w:ascii="Arial" w:hAnsi="Arial" w:cs="Arial"/>
                <w:spacing w:val="0"/>
                <w:sz w:val="20"/>
                <w:lang w:val="es-CO"/>
              </w:rPr>
            </w:pPr>
            <w:r w:rsidRPr="00B12856">
              <w:rPr>
                <w:rFonts w:ascii="Arial" w:hAnsi="Arial" w:cs="Arial"/>
                <w:spacing w:val="0"/>
                <w:sz w:val="20"/>
                <w:lang w:val="es-CO"/>
              </w:rPr>
              <w:t> </w:t>
            </w:r>
          </w:p>
        </w:tc>
        <w:tc>
          <w:tcPr>
            <w:tcW w:w="121" w:type="pct"/>
            <w:gridSpan w:val="2"/>
            <w:tcBorders>
              <w:top w:val="single" w:sz="4" w:space="0" w:color="auto"/>
              <w:left w:val="nil"/>
              <w:bottom w:val="single" w:sz="8" w:space="0" w:color="auto"/>
              <w:right w:val="single" w:sz="8" w:space="0" w:color="auto"/>
            </w:tcBorders>
            <w:shd w:val="clear" w:color="auto" w:fill="92D050"/>
            <w:vAlign w:val="center"/>
            <w:hideMark/>
          </w:tcPr>
          <w:p w14:paraId="5CF85BE3" w14:textId="77777777" w:rsidR="0041235D" w:rsidRPr="00B12856" w:rsidRDefault="0041235D" w:rsidP="0041235D">
            <w:pPr>
              <w:jc w:val="both"/>
              <w:rPr>
                <w:rFonts w:ascii="Arial" w:hAnsi="Arial" w:cs="Arial"/>
                <w:spacing w:val="0"/>
                <w:sz w:val="20"/>
                <w:lang w:val="es-CO"/>
              </w:rPr>
            </w:pPr>
            <w:r w:rsidRPr="00B12856">
              <w:rPr>
                <w:rFonts w:ascii="Arial" w:hAnsi="Arial" w:cs="Arial"/>
                <w:spacing w:val="0"/>
                <w:sz w:val="20"/>
                <w:lang w:val="es-CO"/>
              </w:rPr>
              <w:t> </w:t>
            </w:r>
          </w:p>
        </w:tc>
        <w:tc>
          <w:tcPr>
            <w:tcW w:w="106" w:type="pct"/>
            <w:gridSpan w:val="2"/>
            <w:tcBorders>
              <w:top w:val="nil"/>
              <w:left w:val="nil"/>
              <w:bottom w:val="single" w:sz="8" w:space="0" w:color="auto"/>
              <w:right w:val="single" w:sz="8" w:space="0" w:color="auto"/>
            </w:tcBorders>
            <w:shd w:val="clear" w:color="auto" w:fill="auto"/>
            <w:vAlign w:val="center"/>
            <w:hideMark/>
          </w:tcPr>
          <w:p w14:paraId="5DE37732" w14:textId="77777777" w:rsidR="0041235D" w:rsidRPr="00B12856" w:rsidRDefault="0041235D" w:rsidP="0041235D">
            <w:pPr>
              <w:jc w:val="both"/>
              <w:rPr>
                <w:rFonts w:ascii="Arial" w:hAnsi="Arial" w:cs="Arial"/>
                <w:spacing w:val="0"/>
                <w:sz w:val="20"/>
                <w:lang w:val="es-CO"/>
              </w:rPr>
            </w:pPr>
            <w:r w:rsidRPr="00B12856">
              <w:rPr>
                <w:rFonts w:ascii="Arial" w:hAnsi="Arial" w:cs="Arial"/>
                <w:spacing w:val="0"/>
                <w:sz w:val="20"/>
                <w:lang w:val="es-CO"/>
              </w:rPr>
              <w:t> </w:t>
            </w:r>
          </w:p>
        </w:tc>
        <w:tc>
          <w:tcPr>
            <w:tcW w:w="129" w:type="pct"/>
            <w:gridSpan w:val="4"/>
            <w:tcBorders>
              <w:top w:val="nil"/>
              <w:left w:val="nil"/>
              <w:bottom w:val="single" w:sz="8" w:space="0" w:color="auto"/>
              <w:right w:val="single" w:sz="8" w:space="0" w:color="auto"/>
            </w:tcBorders>
            <w:shd w:val="clear" w:color="auto" w:fill="92D050"/>
            <w:vAlign w:val="center"/>
            <w:hideMark/>
          </w:tcPr>
          <w:p w14:paraId="3F3C88E1" w14:textId="77777777" w:rsidR="0041235D" w:rsidRPr="00B12856" w:rsidRDefault="0041235D" w:rsidP="0041235D">
            <w:pPr>
              <w:jc w:val="both"/>
              <w:rPr>
                <w:rFonts w:ascii="Arial" w:hAnsi="Arial" w:cs="Arial"/>
                <w:spacing w:val="0"/>
                <w:sz w:val="20"/>
                <w:lang w:val="es-CO"/>
              </w:rPr>
            </w:pPr>
            <w:r w:rsidRPr="00B12856">
              <w:rPr>
                <w:rFonts w:ascii="Arial" w:hAnsi="Arial" w:cs="Arial"/>
                <w:spacing w:val="0"/>
                <w:sz w:val="20"/>
                <w:lang w:val="es-CO"/>
              </w:rPr>
              <w:t> </w:t>
            </w:r>
          </w:p>
        </w:tc>
        <w:tc>
          <w:tcPr>
            <w:tcW w:w="130" w:type="pct"/>
            <w:gridSpan w:val="3"/>
            <w:tcBorders>
              <w:top w:val="single" w:sz="4" w:space="0" w:color="auto"/>
              <w:left w:val="nil"/>
              <w:bottom w:val="single" w:sz="8" w:space="0" w:color="auto"/>
              <w:right w:val="single" w:sz="8" w:space="0" w:color="auto"/>
            </w:tcBorders>
            <w:shd w:val="clear" w:color="auto" w:fill="auto"/>
            <w:vAlign w:val="center"/>
            <w:hideMark/>
          </w:tcPr>
          <w:p w14:paraId="7D29BFC9" w14:textId="77777777" w:rsidR="0041235D" w:rsidRPr="00B12856" w:rsidRDefault="0041235D" w:rsidP="0041235D">
            <w:pPr>
              <w:jc w:val="both"/>
              <w:rPr>
                <w:rFonts w:ascii="Arial" w:hAnsi="Arial" w:cs="Arial"/>
                <w:spacing w:val="0"/>
                <w:sz w:val="20"/>
                <w:lang w:val="es-CO"/>
              </w:rPr>
            </w:pPr>
            <w:r w:rsidRPr="00B12856">
              <w:rPr>
                <w:rFonts w:ascii="Arial" w:hAnsi="Arial" w:cs="Arial"/>
                <w:spacing w:val="0"/>
                <w:sz w:val="20"/>
                <w:lang w:val="es-CO"/>
              </w:rPr>
              <w:t> </w:t>
            </w:r>
          </w:p>
        </w:tc>
        <w:tc>
          <w:tcPr>
            <w:tcW w:w="118" w:type="pct"/>
            <w:gridSpan w:val="5"/>
            <w:tcBorders>
              <w:top w:val="nil"/>
              <w:left w:val="nil"/>
              <w:bottom w:val="single" w:sz="8" w:space="0" w:color="auto"/>
              <w:right w:val="single" w:sz="8" w:space="0" w:color="auto"/>
            </w:tcBorders>
            <w:shd w:val="clear" w:color="auto" w:fill="92D050"/>
            <w:vAlign w:val="center"/>
            <w:hideMark/>
          </w:tcPr>
          <w:p w14:paraId="472AA51A" w14:textId="77777777" w:rsidR="0041235D" w:rsidRPr="00B12856" w:rsidRDefault="0041235D" w:rsidP="0041235D">
            <w:pPr>
              <w:jc w:val="both"/>
              <w:rPr>
                <w:rFonts w:ascii="Arial" w:hAnsi="Arial" w:cs="Arial"/>
                <w:spacing w:val="0"/>
                <w:sz w:val="20"/>
                <w:lang w:val="es-CO"/>
              </w:rPr>
            </w:pPr>
            <w:r w:rsidRPr="00B12856">
              <w:rPr>
                <w:rFonts w:ascii="Arial" w:hAnsi="Arial" w:cs="Arial"/>
                <w:spacing w:val="0"/>
                <w:sz w:val="20"/>
                <w:lang w:val="es-CO"/>
              </w:rPr>
              <w:t> </w:t>
            </w:r>
          </w:p>
        </w:tc>
        <w:tc>
          <w:tcPr>
            <w:tcW w:w="109" w:type="pct"/>
            <w:tcBorders>
              <w:top w:val="nil"/>
              <w:left w:val="nil"/>
              <w:bottom w:val="single" w:sz="8" w:space="0" w:color="auto"/>
              <w:right w:val="single" w:sz="4" w:space="0" w:color="auto"/>
            </w:tcBorders>
            <w:shd w:val="clear" w:color="auto" w:fill="auto"/>
            <w:vAlign w:val="center"/>
            <w:hideMark/>
          </w:tcPr>
          <w:p w14:paraId="38D07EC3" w14:textId="77777777" w:rsidR="0041235D" w:rsidRPr="00B12856" w:rsidRDefault="0041235D" w:rsidP="0041235D">
            <w:pPr>
              <w:jc w:val="both"/>
              <w:rPr>
                <w:rFonts w:ascii="Arial" w:hAnsi="Arial" w:cs="Arial"/>
                <w:spacing w:val="0"/>
                <w:sz w:val="20"/>
                <w:lang w:val="es-CO"/>
              </w:rPr>
            </w:pPr>
            <w:r w:rsidRPr="00B12856">
              <w:rPr>
                <w:rFonts w:ascii="Arial" w:hAnsi="Arial" w:cs="Arial"/>
                <w:spacing w:val="0"/>
                <w:sz w:val="20"/>
                <w:lang w:val="es-CO"/>
              </w:rPr>
              <w:t> </w:t>
            </w:r>
          </w:p>
        </w:tc>
        <w:tc>
          <w:tcPr>
            <w:tcW w:w="121" w:type="pct"/>
            <w:gridSpan w:val="2"/>
            <w:tcBorders>
              <w:top w:val="single" w:sz="4" w:space="0" w:color="auto"/>
              <w:left w:val="single" w:sz="4" w:space="0" w:color="auto"/>
              <w:bottom w:val="single" w:sz="4" w:space="0" w:color="auto"/>
              <w:right w:val="single" w:sz="4" w:space="0" w:color="auto"/>
            </w:tcBorders>
            <w:shd w:val="clear" w:color="auto" w:fill="92D050"/>
          </w:tcPr>
          <w:p w14:paraId="3ACECE8F" w14:textId="77777777" w:rsidR="0041235D" w:rsidRPr="00B12856" w:rsidRDefault="0041235D" w:rsidP="0041235D">
            <w:pPr>
              <w:jc w:val="both"/>
              <w:rPr>
                <w:rFonts w:ascii="Arial" w:hAnsi="Arial" w:cs="Arial"/>
                <w:spacing w:val="0"/>
                <w:sz w:val="20"/>
                <w:lang w:val="es-ES"/>
              </w:rPr>
            </w:pPr>
          </w:p>
        </w:tc>
        <w:tc>
          <w:tcPr>
            <w:tcW w:w="129" w:type="pct"/>
            <w:gridSpan w:val="3"/>
            <w:tcBorders>
              <w:top w:val="single" w:sz="4" w:space="0" w:color="auto"/>
              <w:left w:val="single" w:sz="4" w:space="0" w:color="auto"/>
              <w:bottom w:val="single" w:sz="4" w:space="0" w:color="auto"/>
              <w:right w:val="single" w:sz="4" w:space="0" w:color="auto"/>
            </w:tcBorders>
            <w:shd w:val="clear" w:color="auto" w:fill="auto"/>
          </w:tcPr>
          <w:p w14:paraId="04373AE2" w14:textId="77777777" w:rsidR="0041235D" w:rsidRPr="00B12856" w:rsidRDefault="0041235D" w:rsidP="0041235D">
            <w:pPr>
              <w:jc w:val="both"/>
              <w:rPr>
                <w:rFonts w:ascii="Arial" w:hAnsi="Arial" w:cs="Arial"/>
                <w:spacing w:val="0"/>
                <w:sz w:val="20"/>
                <w:lang w:val="es-ES"/>
              </w:rPr>
            </w:pPr>
          </w:p>
        </w:tc>
        <w:tc>
          <w:tcPr>
            <w:tcW w:w="122" w:type="pct"/>
            <w:gridSpan w:val="2"/>
            <w:tcBorders>
              <w:top w:val="single" w:sz="4" w:space="0" w:color="auto"/>
              <w:left w:val="single" w:sz="4" w:space="0" w:color="auto"/>
              <w:bottom w:val="single" w:sz="4" w:space="0" w:color="auto"/>
              <w:right w:val="single" w:sz="4" w:space="0" w:color="auto"/>
            </w:tcBorders>
            <w:shd w:val="clear" w:color="auto" w:fill="92D050"/>
          </w:tcPr>
          <w:p w14:paraId="7B71ACF8" w14:textId="77777777" w:rsidR="0041235D" w:rsidRPr="00B12856" w:rsidRDefault="0041235D" w:rsidP="0041235D">
            <w:pPr>
              <w:jc w:val="both"/>
              <w:rPr>
                <w:rFonts w:ascii="Arial" w:hAnsi="Arial" w:cs="Arial"/>
                <w:spacing w:val="0"/>
                <w:sz w:val="20"/>
                <w:lang w:val="es-ES"/>
              </w:rPr>
            </w:pPr>
          </w:p>
        </w:tc>
        <w:tc>
          <w:tcPr>
            <w:tcW w:w="120" w:type="pct"/>
            <w:gridSpan w:val="2"/>
            <w:tcBorders>
              <w:top w:val="single" w:sz="4" w:space="0" w:color="auto"/>
              <w:left w:val="single" w:sz="4" w:space="0" w:color="auto"/>
              <w:bottom w:val="single" w:sz="4" w:space="0" w:color="auto"/>
              <w:right w:val="single" w:sz="4" w:space="0" w:color="auto"/>
            </w:tcBorders>
            <w:shd w:val="clear" w:color="auto" w:fill="92D050"/>
          </w:tcPr>
          <w:p w14:paraId="05250D61" w14:textId="77777777" w:rsidR="0041235D" w:rsidRPr="00B12856" w:rsidRDefault="0041235D" w:rsidP="0041235D">
            <w:pPr>
              <w:jc w:val="both"/>
              <w:rPr>
                <w:rFonts w:ascii="Arial" w:hAnsi="Arial" w:cs="Arial"/>
                <w:spacing w:val="0"/>
                <w:sz w:val="20"/>
                <w:lang w:val="es-ES"/>
              </w:rPr>
            </w:pPr>
          </w:p>
        </w:tc>
        <w:tc>
          <w:tcPr>
            <w:tcW w:w="550" w:type="pct"/>
            <w:gridSpan w:val="3"/>
            <w:tcBorders>
              <w:top w:val="single" w:sz="8" w:space="0" w:color="auto"/>
              <w:left w:val="single" w:sz="4" w:space="0" w:color="auto"/>
              <w:bottom w:val="single" w:sz="8" w:space="0" w:color="auto"/>
              <w:right w:val="single" w:sz="8" w:space="0" w:color="auto"/>
            </w:tcBorders>
            <w:shd w:val="clear" w:color="auto" w:fill="auto"/>
            <w:vAlign w:val="center"/>
            <w:hideMark/>
          </w:tcPr>
          <w:p w14:paraId="6FBCEE66" w14:textId="77777777" w:rsidR="0041235D" w:rsidRPr="003B5034" w:rsidRDefault="0041235D" w:rsidP="0041235D">
            <w:pPr>
              <w:jc w:val="center"/>
              <w:rPr>
                <w:rFonts w:ascii="Arial" w:hAnsi="Arial" w:cs="Arial"/>
                <w:spacing w:val="0"/>
                <w:sz w:val="20"/>
                <w:lang w:val="en-US"/>
              </w:rPr>
            </w:pPr>
            <w:r w:rsidRPr="003B5034">
              <w:rPr>
                <w:rFonts w:ascii="Arial" w:hAnsi="Arial" w:cs="Arial"/>
                <w:spacing w:val="0"/>
                <w:sz w:val="20"/>
                <w:lang w:val="es-ES"/>
              </w:rPr>
              <w:t>MEER - UGP</w:t>
            </w:r>
          </w:p>
        </w:tc>
        <w:tc>
          <w:tcPr>
            <w:tcW w:w="389" w:type="pct"/>
            <w:tcBorders>
              <w:top w:val="single" w:sz="8" w:space="0" w:color="auto"/>
              <w:left w:val="single" w:sz="8" w:space="0" w:color="auto"/>
              <w:bottom w:val="single" w:sz="8" w:space="0" w:color="auto"/>
              <w:right w:val="single" w:sz="8" w:space="0" w:color="auto"/>
            </w:tcBorders>
            <w:shd w:val="clear" w:color="auto" w:fill="auto"/>
            <w:vAlign w:val="center"/>
          </w:tcPr>
          <w:p w14:paraId="393611BC" w14:textId="77777777" w:rsidR="0041235D" w:rsidRPr="003B5034" w:rsidRDefault="0041235D" w:rsidP="0041235D">
            <w:pPr>
              <w:jc w:val="center"/>
              <w:rPr>
                <w:rFonts w:ascii="Arial" w:hAnsi="Arial" w:cs="Arial"/>
                <w:spacing w:val="0"/>
                <w:sz w:val="20"/>
                <w:lang w:val="en-US"/>
              </w:rPr>
            </w:pPr>
            <w:r>
              <w:rPr>
                <w:rFonts w:ascii="Arial" w:hAnsi="Arial" w:cs="Arial"/>
                <w:spacing w:val="0"/>
                <w:sz w:val="20"/>
                <w:lang w:val="en-US"/>
              </w:rPr>
              <w:t>20,000</w:t>
            </w:r>
          </w:p>
        </w:tc>
        <w:tc>
          <w:tcPr>
            <w:tcW w:w="6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2902C3" w14:textId="77777777" w:rsidR="0041235D" w:rsidRPr="003B5034" w:rsidRDefault="0041235D" w:rsidP="0041235D">
            <w:pPr>
              <w:jc w:val="center"/>
              <w:rPr>
                <w:rFonts w:ascii="Arial" w:hAnsi="Arial" w:cs="Arial"/>
                <w:spacing w:val="0"/>
                <w:sz w:val="20"/>
                <w:lang w:val="en-US"/>
              </w:rPr>
            </w:pPr>
            <w:r w:rsidRPr="003B5034">
              <w:rPr>
                <w:rFonts w:ascii="Arial" w:hAnsi="Arial" w:cs="Arial"/>
                <w:spacing w:val="0"/>
                <w:sz w:val="20"/>
                <w:lang w:val="es-ES"/>
              </w:rPr>
              <w:t>MEER</w:t>
            </w:r>
          </w:p>
        </w:tc>
      </w:tr>
      <w:bookmarkEnd w:id="15"/>
      <w:tr w:rsidR="00060779" w:rsidRPr="003B5034" w14:paraId="4D5C8BFF" w14:textId="77777777" w:rsidTr="008B491D">
        <w:trPr>
          <w:trHeight w:val="44"/>
        </w:trPr>
        <w:tc>
          <w:tcPr>
            <w:tcW w:w="1199" w:type="pct"/>
            <w:tcBorders>
              <w:top w:val="nil"/>
              <w:left w:val="single" w:sz="8" w:space="0" w:color="auto"/>
              <w:bottom w:val="single" w:sz="8" w:space="0" w:color="auto"/>
              <w:right w:val="nil"/>
            </w:tcBorders>
          </w:tcPr>
          <w:p w14:paraId="2421FC81" w14:textId="77777777" w:rsidR="00060779" w:rsidRPr="003B5034" w:rsidRDefault="00060779" w:rsidP="00060779">
            <w:pPr>
              <w:jc w:val="both"/>
              <w:rPr>
                <w:rFonts w:ascii="Arial" w:hAnsi="Arial" w:cs="Arial"/>
                <w:b/>
                <w:bCs/>
                <w:spacing w:val="0"/>
                <w:sz w:val="20"/>
                <w:lang w:val="en-US"/>
              </w:rPr>
            </w:pPr>
            <w:r w:rsidRPr="003B5034">
              <w:rPr>
                <w:rFonts w:ascii="Arial" w:hAnsi="Arial" w:cs="Arial"/>
                <w:b/>
                <w:bCs/>
                <w:spacing w:val="0"/>
                <w:sz w:val="20"/>
                <w:lang w:val="en-US"/>
              </w:rPr>
              <w:t>TOTAL</w:t>
            </w:r>
          </w:p>
        </w:tc>
        <w:tc>
          <w:tcPr>
            <w:tcW w:w="99" w:type="pct"/>
            <w:gridSpan w:val="2"/>
            <w:tcBorders>
              <w:top w:val="nil"/>
              <w:left w:val="single" w:sz="8" w:space="0" w:color="auto"/>
              <w:bottom w:val="single" w:sz="8" w:space="0" w:color="auto"/>
              <w:right w:val="single" w:sz="8" w:space="0" w:color="auto"/>
            </w:tcBorders>
          </w:tcPr>
          <w:p w14:paraId="03961AB9" w14:textId="77777777" w:rsidR="00060779" w:rsidRPr="003B5034" w:rsidRDefault="00060779" w:rsidP="00060779">
            <w:pPr>
              <w:jc w:val="both"/>
              <w:rPr>
                <w:rFonts w:ascii="Arial" w:hAnsi="Arial" w:cs="Arial"/>
                <w:b/>
                <w:bCs/>
                <w:spacing w:val="0"/>
                <w:sz w:val="20"/>
                <w:lang w:val="en-US"/>
              </w:rPr>
            </w:pPr>
          </w:p>
        </w:tc>
        <w:tc>
          <w:tcPr>
            <w:tcW w:w="1655" w:type="pct"/>
            <w:gridSpan w:val="40"/>
            <w:tcBorders>
              <w:top w:val="nil"/>
              <w:left w:val="single" w:sz="8" w:space="0" w:color="auto"/>
              <w:bottom w:val="single" w:sz="8" w:space="0" w:color="auto"/>
              <w:right w:val="nil"/>
            </w:tcBorders>
            <w:shd w:val="clear" w:color="auto" w:fill="auto"/>
            <w:vAlign w:val="center"/>
            <w:hideMark/>
          </w:tcPr>
          <w:p w14:paraId="315C6D96" w14:textId="77777777" w:rsidR="00060779" w:rsidRPr="003B5034" w:rsidRDefault="00060779" w:rsidP="00060779">
            <w:pPr>
              <w:jc w:val="both"/>
              <w:rPr>
                <w:rFonts w:ascii="Arial" w:hAnsi="Arial" w:cs="Arial"/>
                <w:b/>
                <w:bCs/>
                <w:spacing w:val="0"/>
                <w:sz w:val="20"/>
                <w:lang w:val="en-US"/>
              </w:rPr>
            </w:pPr>
          </w:p>
        </w:tc>
        <w:tc>
          <w:tcPr>
            <w:tcW w:w="121" w:type="pct"/>
            <w:gridSpan w:val="2"/>
            <w:tcBorders>
              <w:top w:val="single" w:sz="4" w:space="0" w:color="auto"/>
              <w:left w:val="nil"/>
              <w:bottom w:val="single" w:sz="8" w:space="0" w:color="auto"/>
              <w:right w:val="nil"/>
            </w:tcBorders>
          </w:tcPr>
          <w:p w14:paraId="59F126FB" w14:textId="77777777" w:rsidR="00060779" w:rsidRPr="003B5034" w:rsidRDefault="00060779" w:rsidP="00060779">
            <w:pPr>
              <w:jc w:val="both"/>
              <w:rPr>
                <w:rFonts w:ascii="Arial" w:hAnsi="Arial" w:cs="Arial"/>
                <w:spacing w:val="0"/>
                <w:sz w:val="20"/>
                <w:lang w:val="en-US"/>
              </w:rPr>
            </w:pPr>
          </w:p>
        </w:tc>
        <w:tc>
          <w:tcPr>
            <w:tcW w:w="129" w:type="pct"/>
            <w:gridSpan w:val="3"/>
            <w:tcBorders>
              <w:top w:val="single" w:sz="4" w:space="0" w:color="auto"/>
              <w:left w:val="nil"/>
              <w:bottom w:val="single" w:sz="8" w:space="0" w:color="auto"/>
              <w:right w:val="nil"/>
            </w:tcBorders>
          </w:tcPr>
          <w:p w14:paraId="7D747B69" w14:textId="77777777" w:rsidR="00060779" w:rsidRPr="003B5034" w:rsidRDefault="00060779" w:rsidP="00060779">
            <w:pPr>
              <w:jc w:val="both"/>
              <w:rPr>
                <w:rFonts w:ascii="Arial" w:hAnsi="Arial" w:cs="Arial"/>
                <w:spacing w:val="0"/>
                <w:sz w:val="20"/>
                <w:lang w:val="en-US"/>
              </w:rPr>
            </w:pPr>
          </w:p>
        </w:tc>
        <w:tc>
          <w:tcPr>
            <w:tcW w:w="122" w:type="pct"/>
            <w:gridSpan w:val="2"/>
            <w:tcBorders>
              <w:top w:val="single" w:sz="4" w:space="0" w:color="auto"/>
              <w:left w:val="nil"/>
              <w:bottom w:val="single" w:sz="8" w:space="0" w:color="auto"/>
              <w:right w:val="nil"/>
            </w:tcBorders>
          </w:tcPr>
          <w:p w14:paraId="1DBC523D" w14:textId="77777777" w:rsidR="00060779" w:rsidRPr="003B5034" w:rsidRDefault="00060779" w:rsidP="00060779">
            <w:pPr>
              <w:jc w:val="both"/>
              <w:rPr>
                <w:rFonts w:ascii="Arial" w:hAnsi="Arial" w:cs="Arial"/>
                <w:spacing w:val="0"/>
                <w:sz w:val="20"/>
                <w:lang w:val="en-US"/>
              </w:rPr>
            </w:pPr>
          </w:p>
        </w:tc>
        <w:tc>
          <w:tcPr>
            <w:tcW w:w="120" w:type="pct"/>
            <w:gridSpan w:val="2"/>
            <w:tcBorders>
              <w:top w:val="single" w:sz="4" w:space="0" w:color="auto"/>
              <w:left w:val="nil"/>
              <w:bottom w:val="single" w:sz="8" w:space="0" w:color="auto"/>
              <w:right w:val="nil"/>
            </w:tcBorders>
          </w:tcPr>
          <w:p w14:paraId="79C8BD57" w14:textId="77777777" w:rsidR="00060779" w:rsidRPr="003B5034" w:rsidRDefault="00060779" w:rsidP="00060779">
            <w:pPr>
              <w:jc w:val="both"/>
              <w:rPr>
                <w:rFonts w:ascii="Arial" w:hAnsi="Arial" w:cs="Arial"/>
                <w:spacing w:val="0"/>
                <w:sz w:val="20"/>
                <w:lang w:val="en-US"/>
              </w:rPr>
            </w:pPr>
          </w:p>
        </w:tc>
        <w:tc>
          <w:tcPr>
            <w:tcW w:w="550" w:type="pct"/>
            <w:gridSpan w:val="3"/>
            <w:tcBorders>
              <w:top w:val="single" w:sz="8" w:space="0" w:color="auto"/>
              <w:left w:val="nil"/>
              <w:bottom w:val="single" w:sz="8" w:space="0" w:color="auto"/>
              <w:right w:val="single" w:sz="8" w:space="0" w:color="000000"/>
            </w:tcBorders>
            <w:shd w:val="clear" w:color="auto" w:fill="auto"/>
            <w:vAlign w:val="center"/>
            <w:hideMark/>
          </w:tcPr>
          <w:p w14:paraId="5EAA5FFE" w14:textId="77777777" w:rsidR="00060779" w:rsidRPr="003B5034" w:rsidRDefault="00060779" w:rsidP="00060779">
            <w:pPr>
              <w:jc w:val="center"/>
              <w:rPr>
                <w:rFonts w:ascii="Arial" w:hAnsi="Arial" w:cs="Arial"/>
                <w:spacing w:val="0"/>
                <w:sz w:val="20"/>
                <w:lang w:val="en-US"/>
              </w:rPr>
            </w:pPr>
          </w:p>
        </w:tc>
        <w:tc>
          <w:tcPr>
            <w:tcW w:w="389" w:type="pct"/>
            <w:tcBorders>
              <w:top w:val="single" w:sz="8" w:space="0" w:color="auto"/>
              <w:left w:val="nil"/>
              <w:bottom w:val="single" w:sz="8" w:space="0" w:color="auto"/>
              <w:right w:val="single" w:sz="8" w:space="0" w:color="000000"/>
            </w:tcBorders>
            <w:shd w:val="clear" w:color="auto" w:fill="auto"/>
            <w:vAlign w:val="center"/>
          </w:tcPr>
          <w:p w14:paraId="37A7FC72" w14:textId="77777777" w:rsidR="00060779" w:rsidRPr="003B5034" w:rsidRDefault="00060779" w:rsidP="00060779">
            <w:pPr>
              <w:jc w:val="center"/>
              <w:rPr>
                <w:rFonts w:ascii="Arial" w:hAnsi="Arial" w:cs="Arial"/>
                <w:spacing w:val="0"/>
                <w:sz w:val="20"/>
                <w:lang w:val="en-US"/>
              </w:rPr>
            </w:pPr>
            <w:r>
              <w:rPr>
                <w:rFonts w:ascii="Arial" w:hAnsi="Arial" w:cs="Arial"/>
                <w:spacing w:val="0"/>
                <w:sz w:val="20"/>
                <w:lang w:val="en-US"/>
              </w:rPr>
              <w:t>190</w:t>
            </w:r>
            <w:r w:rsidR="00FF5B79">
              <w:rPr>
                <w:rFonts w:ascii="Arial" w:hAnsi="Arial" w:cs="Arial"/>
                <w:spacing w:val="0"/>
                <w:sz w:val="20"/>
                <w:lang w:val="en-US"/>
              </w:rPr>
              <w:t>,000</w:t>
            </w:r>
          </w:p>
        </w:tc>
        <w:tc>
          <w:tcPr>
            <w:tcW w:w="616" w:type="pct"/>
            <w:tcBorders>
              <w:top w:val="single" w:sz="8" w:space="0" w:color="auto"/>
              <w:left w:val="nil"/>
              <w:bottom w:val="single" w:sz="8" w:space="0" w:color="auto"/>
              <w:right w:val="single" w:sz="8" w:space="0" w:color="auto"/>
            </w:tcBorders>
            <w:shd w:val="clear" w:color="auto" w:fill="auto"/>
            <w:vAlign w:val="center"/>
            <w:hideMark/>
          </w:tcPr>
          <w:p w14:paraId="0866167A" w14:textId="77777777" w:rsidR="00060779" w:rsidRPr="003B5034" w:rsidRDefault="00060779" w:rsidP="00060779">
            <w:pPr>
              <w:jc w:val="both"/>
              <w:rPr>
                <w:rFonts w:ascii="Arial" w:hAnsi="Arial" w:cs="Arial"/>
                <w:spacing w:val="0"/>
                <w:sz w:val="20"/>
                <w:lang w:val="en-US"/>
              </w:rPr>
            </w:pPr>
            <w:r w:rsidRPr="003B5034">
              <w:rPr>
                <w:rFonts w:ascii="Arial" w:hAnsi="Arial" w:cs="Arial"/>
                <w:spacing w:val="0"/>
                <w:sz w:val="20"/>
                <w:lang w:val="en-US"/>
              </w:rPr>
              <w:t> </w:t>
            </w:r>
          </w:p>
        </w:tc>
      </w:tr>
    </w:tbl>
    <w:p w14:paraId="7A65B458" w14:textId="77777777" w:rsidR="00ED5755" w:rsidRPr="003070FB" w:rsidRDefault="00ED5755" w:rsidP="003070FB">
      <w:pPr>
        <w:jc w:val="both"/>
        <w:rPr>
          <w:rFonts w:ascii="Arial" w:hAnsi="Arial" w:cs="Arial"/>
          <w:color w:val="FF0000"/>
          <w:sz w:val="22"/>
          <w:szCs w:val="22"/>
          <w:lang w:val="es-ES"/>
        </w:rPr>
        <w:sectPr w:rsidR="00ED5755" w:rsidRPr="003070FB" w:rsidSect="00722062">
          <w:pgSz w:w="15840" w:h="12240" w:orient="landscape" w:code="1"/>
          <w:pgMar w:top="720" w:right="720" w:bottom="1440" w:left="1440" w:header="720" w:footer="720" w:gutter="0"/>
          <w:cols w:space="720"/>
          <w:docGrid w:linePitch="360"/>
        </w:sectPr>
      </w:pPr>
    </w:p>
    <w:p w14:paraId="07BA269B" w14:textId="77777777" w:rsidR="003E54AD" w:rsidRPr="006A5060" w:rsidRDefault="006D01D1" w:rsidP="003070FB">
      <w:pPr>
        <w:pStyle w:val="Heading1"/>
        <w:jc w:val="both"/>
        <w:rPr>
          <w:rFonts w:ascii="Arial" w:hAnsi="Arial" w:cs="Arial"/>
          <w:sz w:val="24"/>
          <w:szCs w:val="24"/>
        </w:rPr>
      </w:pPr>
      <w:bookmarkStart w:id="16" w:name="_Toc491518995"/>
      <w:r w:rsidRPr="006A5060">
        <w:rPr>
          <w:rFonts w:ascii="Arial" w:hAnsi="Arial" w:cs="Arial"/>
          <w:sz w:val="24"/>
          <w:szCs w:val="24"/>
        </w:rPr>
        <w:lastRenderedPageBreak/>
        <w:t>Evaluación</w:t>
      </w:r>
      <w:bookmarkEnd w:id="16"/>
    </w:p>
    <w:p w14:paraId="4A9D3A83" w14:textId="77777777" w:rsidR="00F94273" w:rsidRPr="00CA65C6" w:rsidRDefault="00F94273"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El</w:t>
      </w:r>
      <w:r w:rsidR="007864E2">
        <w:rPr>
          <w:rFonts w:ascii="Arial" w:hAnsi="Arial" w:cs="Arial"/>
          <w:b w:val="0"/>
          <w:noProof w:val="0"/>
          <w:sz w:val="22"/>
          <w:szCs w:val="22"/>
          <w:lang w:val="es-ES"/>
        </w:rPr>
        <w:t xml:space="preserve"> </w:t>
      </w:r>
      <w:r w:rsidRPr="00CA65C6">
        <w:rPr>
          <w:rFonts w:ascii="Arial" w:hAnsi="Arial" w:cs="Arial"/>
          <w:b w:val="0"/>
          <w:noProof w:val="0"/>
          <w:sz w:val="22"/>
          <w:szCs w:val="22"/>
          <w:lang w:val="es-ES"/>
        </w:rPr>
        <w:t xml:space="preserve">OE contratará las evaluaciones externas e independientes de medio término y final. Estas evaluaciones serán financiadas con recursos del </w:t>
      </w:r>
      <w:r w:rsidR="00CA65C6" w:rsidRPr="00CA65C6">
        <w:rPr>
          <w:rFonts w:ascii="Arial" w:hAnsi="Arial" w:cs="Arial"/>
          <w:b w:val="0"/>
          <w:noProof w:val="0"/>
          <w:sz w:val="22"/>
          <w:szCs w:val="22"/>
          <w:lang w:val="es-ES"/>
        </w:rPr>
        <w:t>proyecto</w:t>
      </w:r>
      <w:r w:rsidRPr="00CA65C6">
        <w:rPr>
          <w:rFonts w:ascii="Arial" w:hAnsi="Arial" w:cs="Arial"/>
          <w:b w:val="0"/>
          <w:noProof w:val="0"/>
          <w:sz w:val="22"/>
          <w:szCs w:val="22"/>
          <w:lang w:val="es-ES"/>
        </w:rPr>
        <w:t xml:space="preserve"> y serán realizadas por consultores individuales o firmas consultoras independientes y calificadas, cuyo</w:t>
      </w:r>
      <w:r w:rsidR="00D83461">
        <w:rPr>
          <w:rFonts w:ascii="Arial" w:hAnsi="Arial" w:cs="Arial"/>
          <w:b w:val="0"/>
          <w:noProof w:val="0"/>
          <w:sz w:val="22"/>
          <w:szCs w:val="22"/>
          <w:lang w:val="es-ES"/>
        </w:rPr>
        <w:t>s</w:t>
      </w:r>
      <w:r w:rsidRPr="00CA65C6">
        <w:rPr>
          <w:rFonts w:ascii="Arial" w:hAnsi="Arial" w:cs="Arial"/>
          <w:b w:val="0"/>
          <w:noProof w:val="0"/>
          <w:sz w:val="22"/>
          <w:szCs w:val="22"/>
          <w:lang w:val="es-ES"/>
        </w:rPr>
        <w:t xml:space="preserve"> términos de referencia deberán contar con la No objeción del BID.</w:t>
      </w:r>
    </w:p>
    <w:p w14:paraId="5A001A9F" w14:textId="40D1D81F" w:rsidR="00F94273" w:rsidRPr="00CA65C6" w:rsidRDefault="00F94273"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A14BCA">
        <w:rPr>
          <w:rFonts w:ascii="Arial" w:hAnsi="Arial" w:cs="Arial"/>
          <w:b w:val="0"/>
          <w:noProof w:val="0"/>
          <w:sz w:val="22"/>
          <w:szCs w:val="22"/>
          <w:lang w:val="es-ES"/>
        </w:rPr>
        <w:t>La evalua</w:t>
      </w:r>
      <w:r w:rsidR="00CA65C6" w:rsidRPr="00A14BCA">
        <w:rPr>
          <w:rFonts w:ascii="Arial" w:hAnsi="Arial" w:cs="Arial"/>
          <w:b w:val="0"/>
          <w:noProof w:val="0"/>
          <w:sz w:val="22"/>
          <w:szCs w:val="22"/>
          <w:lang w:val="es-ES"/>
        </w:rPr>
        <w:t>ción de medio término</w:t>
      </w:r>
      <w:r w:rsidRPr="00A14BCA">
        <w:rPr>
          <w:rFonts w:ascii="Arial" w:hAnsi="Arial" w:cs="Arial"/>
          <w:b w:val="0"/>
          <w:noProof w:val="0"/>
          <w:sz w:val="22"/>
          <w:szCs w:val="22"/>
          <w:lang w:val="es-ES"/>
        </w:rPr>
        <w:t xml:space="preserve"> </w:t>
      </w:r>
      <w:r w:rsidR="00A14BCA" w:rsidRPr="00A14BCA">
        <w:rPr>
          <w:rFonts w:ascii="Arial" w:hAnsi="Arial" w:cs="Arial"/>
          <w:b w:val="0"/>
          <w:sz w:val="22"/>
          <w:szCs w:val="22"/>
        </w:rPr>
        <w:t>será contratada por el OE en un plazo máximo de dos meses después de que se desembolse el 50% de los recursos del préstam</w:t>
      </w:r>
      <w:ins w:id="17" w:author="Cardenas Valero, Juan Carlos" w:date="2017-09-22T14:40:00Z">
        <w:r w:rsidR="00CD5355">
          <w:rPr>
            <w:rFonts w:ascii="Arial" w:hAnsi="Arial" w:cs="Arial"/>
            <w:b w:val="0"/>
            <w:sz w:val="22"/>
            <w:szCs w:val="22"/>
          </w:rPr>
          <w:t>o</w:t>
        </w:r>
      </w:ins>
      <w:r w:rsidR="1A366E0D" w:rsidRPr="00A14BCA">
        <w:rPr>
          <w:rFonts w:ascii="Arial" w:hAnsi="Arial" w:cs="Arial"/>
          <w:b w:val="0"/>
          <w:sz w:val="22"/>
          <w:szCs w:val="22"/>
        </w:rPr>
        <w:t xml:space="preserve">, y se entregará </w:t>
      </w:r>
      <w:del w:id="18" w:author="Cardenas Valero, Juan Carlos" w:date="2017-09-22T14:40:00Z">
        <w:r w:rsidR="1A366E0D" w:rsidRPr="00A14BCA" w:rsidDel="00CD5355">
          <w:rPr>
            <w:rFonts w:ascii="Arial" w:hAnsi="Arial" w:cs="Arial"/>
            <w:b w:val="0"/>
            <w:sz w:val="22"/>
            <w:szCs w:val="22"/>
          </w:rPr>
          <w:delText>9</w:delText>
        </w:r>
      </w:del>
      <w:ins w:id="19" w:author="Cardenas Valero, Juan Carlos" w:date="2017-09-22T14:40:00Z">
        <w:r w:rsidR="00CD5355">
          <w:rPr>
            <w:rFonts w:ascii="Arial" w:hAnsi="Arial" w:cs="Arial"/>
            <w:b w:val="0"/>
            <w:sz w:val="22"/>
            <w:szCs w:val="22"/>
          </w:rPr>
          <w:t>12</w:t>
        </w:r>
      </w:ins>
      <w:r w:rsidR="1A366E0D" w:rsidRPr="00A14BCA">
        <w:rPr>
          <w:rFonts w:ascii="Arial" w:hAnsi="Arial" w:cs="Arial"/>
          <w:b w:val="0"/>
          <w:sz w:val="22"/>
          <w:szCs w:val="22"/>
        </w:rPr>
        <w:t>0 dìas despues de contratada</w:t>
      </w:r>
      <w:r w:rsidR="00A14BCA">
        <w:rPr>
          <w:rFonts w:ascii="Arial" w:hAnsi="Arial" w:cs="Arial"/>
          <w:b w:val="0"/>
          <w:noProof w:val="0"/>
          <w:sz w:val="22"/>
          <w:szCs w:val="22"/>
          <w:lang w:val="es-ES"/>
        </w:rPr>
        <w:t>.</w:t>
      </w:r>
      <w:r w:rsidR="00A14BCA" w:rsidRPr="00CA65C6">
        <w:rPr>
          <w:rFonts w:ascii="Arial" w:hAnsi="Arial" w:cs="Arial"/>
          <w:b w:val="0"/>
          <w:noProof w:val="0"/>
          <w:sz w:val="22"/>
          <w:szCs w:val="22"/>
          <w:lang w:val="es-ES"/>
        </w:rPr>
        <w:t xml:space="preserve"> </w:t>
      </w:r>
      <w:r w:rsidRPr="00CA65C6">
        <w:rPr>
          <w:rFonts w:ascii="Arial" w:hAnsi="Arial" w:cs="Arial"/>
          <w:b w:val="0"/>
          <w:noProof w:val="0"/>
          <w:sz w:val="22"/>
          <w:szCs w:val="22"/>
          <w:lang w:val="es-ES"/>
        </w:rPr>
        <w:t xml:space="preserve">El OE realizará esta evaluación intermedia para verificar el cumplimiento en la ejecución general del </w:t>
      </w:r>
      <w:r w:rsidR="00CA65C6" w:rsidRPr="00CA65C6">
        <w:rPr>
          <w:rFonts w:ascii="Arial" w:hAnsi="Arial" w:cs="Arial"/>
          <w:b w:val="0"/>
          <w:noProof w:val="0"/>
          <w:sz w:val="22"/>
          <w:szCs w:val="22"/>
          <w:lang w:val="es-ES"/>
        </w:rPr>
        <w:t>proyecto</w:t>
      </w:r>
      <w:r w:rsidRPr="00CA65C6">
        <w:rPr>
          <w:rFonts w:ascii="Arial" w:hAnsi="Arial" w:cs="Arial"/>
          <w:b w:val="0"/>
          <w:noProof w:val="0"/>
          <w:sz w:val="22"/>
          <w:szCs w:val="22"/>
          <w:lang w:val="es-ES"/>
        </w:rPr>
        <w:t xml:space="preserve"> y el avance hacia la consecución de metas de la </w:t>
      </w:r>
      <w:r w:rsidR="00CA65C6" w:rsidRPr="00CA65C6">
        <w:rPr>
          <w:rFonts w:ascii="Arial" w:hAnsi="Arial" w:cs="Arial"/>
          <w:b w:val="0"/>
          <w:noProof w:val="0"/>
          <w:sz w:val="22"/>
          <w:szCs w:val="22"/>
          <w:lang w:val="es-ES"/>
        </w:rPr>
        <w:t>M</w:t>
      </w:r>
      <w:r w:rsidRPr="00CA65C6">
        <w:rPr>
          <w:rFonts w:ascii="Arial" w:hAnsi="Arial" w:cs="Arial"/>
          <w:b w:val="0"/>
          <w:noProof w:val="0"/>
          <w:sz w:val="22"/>
          <w:szCs w:val="22"/>
          <w:lang w:val="es-ES"/>
        </w:rPr>
        <w:t xml:space="preserve">atriz de </w:t>
      </w:r>
      <w:r w:rsidR="00CA65C6" w:rsidRPr="00CA65C6">
        <w:rPr>
          <w:rFonts w:ascii="Arial" w:hAnsi="Arial" w:cs="Arial"/>
          <w:b w:val="0"/>
          <w:noProof w:val="0"/>
          <w:sz w:val="22"/>
          <w:szCs w:val="22"/>
          <w:lang w:val="es-ES"/>
        </w:rPr>
        <w:t>R</w:t>
      </w:r>
      <w:r w:rsidRPr="00CA65C6">
        <w:rPr>
          <w:rFonts w:ascii="Arial" w:hAnsi="Arial" w:cs="Arial"/>
          <w:b w:val="0"/>
          <w:noProof w:val="0"/>
          <w:sz w:val="22"/>
          <w:szCs w:val="22"/>
          <w:lang w:val="es-ES"/>
        </w:rPr>
        <w:t xml:space="preserve">esultados.  </w:t>
      </w:r>
    </w:p>
    <w:p w14:paraId="0B6FCC39" w14:textId="77777777" w:rsidR="00F94273" w:rsidRPr="00CA65C6" w:rsidRDefault="00F94273"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Esta</w:t>
      </w:r>
      <w:r w:rsidR="00CA65C6" w:rsidRPr="00CA65C6">
        <w:rPr>
          <w:rFonts w:ascii="Arial" w:hAnsi="Arial" w:cs="Arial"/>
          <w:b w:val="0"/>
          <w:noProof w:val="0"/>
          <w:sz w:val="22"/>
          <w:szCs w:val="22"/>
          <w:lang w:val="es-ES"/>
        </w:rPr>
        <w:t xml:space="preserve"> evaluación </w:t>
      </w:r>
      <w:r w:rsidR="00406053">
        <w:rPr>
          <w:rFonts w:ascii="Arial" w:hAnsi="Arial" w:cs="Arial"/>
          <w:b w:val="0"/>
          <w:noProof w:val="0"/>
          <w:sz w:val="22"/>
          <w:szCs w:val="22"/>
          <w:lang w:val="es-ES"/>
        </w:rPr>
        <w:t xml:space="preserve">se realizará siguiendo el formato de PCR e </w:t>
      </w:r>
      <w:r w:rsidR="00CA65C6" w:rsidRPr="00CA65C6">
        <w:rPr>
          <w:rFonts w:ascii="Arial" w:hAnsi="Arial" w:cs="Arial"/>
          <w:b w:val="0"/>
          <w:noProof w:val="0"/>
          <w:sz w:val="22"/>
          <w:szCs w:val="22"/>
          <w:lang w:val="es-ES"/>
        </w:rPr>
        <w:t>identificará si el proyecto</w:t>
      </w:r>
      <w:r w:rsidRPr="00CA65C6">
        <w:rPr>
          <w:rFonts w:ascii="Arial" w:hAnsi="Arial" w:cs="Arial"/>
          <w:b w:val="0"/>
          <w:noProof w:val="0"/>
          <w:sz w:val="22"/>
          <w:szCs w:val="22"/>
          <w:lang w:val="es-ES"/>
        </w:rPr>
        <w:t xml:space="preserve"> está logrando los resultados últimos previstos y si está avanzando adecuadamente hacia la consecución del objetivo planteado. Además</w:t>
      </w:r>
      <w:r w:rsidR="00D83461">
        <w:rPr>
          <w:rFonts w:ascii="Arial" w:hAnsi="Arial" w:cs="Arial"/>
          <w:b w:val="0"/>
          <w:noProof w:val="0"/>
          <w:sz w:val="22"/>
          <w:szCs w:val="22"/>
          <w:lang w:val="es-ES"/>
        </w:rPr>
        <w:t>,</w:t>
      </w:r>
      <w:r w:rsidR="00CA65C6" w:rsidRPr="00CA65C6">
        <w:rPr>
          <w:rFonts w:ascii="Arial" w:hAnsi="Arial" w:cs="Arial"/>
          <w:b w:val="0"/>
          <w:noProof w:val="0"/>
          <w:sz w:val="22"/>
          <w:szCs w:val="22"/>
          <w:lang w:val="es-ES"/>
        </w:rPr>
        <w:t xml:space="preserve"> analizará la estrategia de la o</w:t>
      </w:r>
      <w:r w:rsidRPr="00CA65C6">
        <w:rPr>
          <w:rFonts w:ascii="Arial" w:hAnsi="Arial" w:cs="Arial"/>
          <w:b w:val="0"/>
          <w:noProof w:val="0"/>
          <w:sz w:val="22"/>
          <w:szCs w:val="22"/>
          <w:lang w:val="es-ES"/>
        </w:rPr>
        <w:t xml:space="preserve">peración y su pertinencia </w:t>
      </w:r>
      <w:r w:rsidR="00CA65C6" w:rsidRPr="00CA65C6">
        <w:rPr>
          <w:rFonts w:ascii="Arial" w:hAnsi="Arial" w:cs="Arial"/>
          <w:b w:val="0"/>
          <w:noProof w:val="0"/>
          <w:sz w:val="22"/>
          <w:szCs w:val="22"/>
          <w:lang w:val="es-ES"/>
        </w:rPr>
        <w:t xml:space="preserve">para la situación del entorno. </w:t>
      </w:r>
      <w:r w:rsidRPr="00CA65C6">
        <w:rPr>
          <w:rFonts w:ascii="Arial" w:hAnsi="Arial" w:cs="Arial"/>
          <w:b w:val="0"/>
          <w:noProof w:val="0"/>
          <w:sz w:val="22"/>
          <w:szCs w:val="22"/>
          <w:lang w:val="es-ES"/>
        </w:rPr>
        <w:t xml:space="preserve">Verificará si los supuestos indicados en la </w:t>
      </w:r>
      <w:r w:rsidR="00CA65C6" w:rsidRPr="00CA65C6">
        <w:rPr>
          <w:rFonts w:ascii="Arial" w:hAnsi="Arial" w:cs="Arial"/>
          <w:b w:val="0"/>
          <w:noProof w:val="0"/>
          <w:sz w:val="22"/>
          <w:szCs w:val="22"/>
          <w:lang w:val="es-ES"/>
        </w:rPr>
        <w:t xml:space="preserve">Matriz de Resultados se han cumplido. </w:t>
      </w:r>
      <w:r w:rsidRPr="00CA65C6">
        <w:rPr>
          <w:rFonts w:ascii="Arial" w:hAnsi="Arial" w:cs="Arial"/>
          <w:b w:val="0"/>
          <w:noProof w:val="0"/>
          <w:sz w:val="22"/>
          <w:szCs w:val="22"/>
          <w:lang w:val="es-ES"/>
        </w:rPr>
        <w:t>También incluirá un análisis de los arreglos operativos y administrativos empleados y recomendaciones para su optimización. Asimismo</w:t>
      </w:r>
      <w:r w:rsidR="00D83461">
        <w:rPr>
          <w:rFonts w:ascii="Arial" w:hAnsi="Arial" w:cs="Arial"/>
          <w:b w:val="0"/>
          <w:noProof w:val="0"/>
          <w:sz w:val="22"/>
          <w:szCs w:val="22"/>
          <w:lang w:val="es-ES"/>
        </w:rPr>
        <w:t>,</w:t>
      </w:r>
      <w:r w:rsidRPr="00CA65C6">
        <w:rPr>
          <w:rFonts w:ascii="Arial" w:hAnsi="Arial" w:cs="Arial"/>
          <w:b w:val="0"/>
          <w:noProof w:val="0"/>
          <w:sz w:val="22"/>
          <w:szCs w:val="22"/>
          <w:lang w:val="es-ES"/>
        </w:rPr>
        <w:t xml:space="preserve"> analizará el cumplimiento de los compromisos establecidos en el Con</w:t>
      </w:r>
      <w:r w:rsidR="00D34266">
        <w:rPr>
          <w:rFonts w:ascii="Arial" w:hAnsi="Arial" w:cs="Arial"/>
          <w:b w:val="0"/>
          <w:noProof w:val="0"/>
          <w:sz w:val="22"/>
          <w:szCs w:val="22"/>
          <w:lang w:val="es-ES"/>
        </w:rPr>
        <w:t>trato de Préstamo</w:t>
      </w:r>
      <w:r w:rsidR="007864E2">
        <w:rPr>
          <w:rFonts w:ascii="Arial" w:hAnsi="Arial" w:cs="Arial"/>
          <w:b w:val="0"/>
          <w:noProof w:val="0"/>
          <w:sz w:val="22"/>
          <w:szCs w:val="22"/>
          <w:lang w:val="es-ES"/>
        </w:rPr>
        <w:t xml:space="preserve">, y en el MOP. </w:t>
      </w:r>
      <w:r w:rsidRPr="00CA65C6">
        <w:rPr>
          <w:rFonts w:ascii="Arial" w:hAnsi="Arial" w:cs="Arial"/>
          <w:b w:val="0"/>
          <w:noProof w:val="0"/>
          <w:sz w:val="22"/>
          <w:szCs w:val="22"/>
          <w:lang w:val="es-ES"/>
        </w:rPr>
        <w:t xml:space="preserve">La evaluación de medio término deberá orientar a los ejecutores del </w:t>
      </w:r>
      <w:r w:rsidR="00CA65C6" w:rsidRPr="00CA65C6">
        <w:rPr>
          <w:rFonts w:ascii="Arial" w:hAnsi="Arial" w:cs="Arial"/>
          <w:b w:val="0"/>
          <w:noProof w:val="0"/>
          <w:sz w:val="22"/>
          <w:szCs w:val="22"/>
          <w:lang w:val="es-ES"/>
        </w:rPr>
        <w:t xml:space="preserve">proyecto </w:t>
      </w:r>
      <w:r w:rsidRPr="00CA65C6">
        <w:rPr>
          <w:rFonts w:ascii="Arial" w:hAnsi="Arial" w:cs="Arial"/>
          <w:b w:val="0"/>
          <w:noProof w:val="0"/>
          <w:sz w:val="22"/>
          <w:szCs w:val="22"/>
          <w:lang w:val="es-ES"/>
        </w:rPr>
        <w:t xml:space="preserve">respecto a ajustes estratégicos y operativos que fuesen necesarios adoptar. </w:t>
      </w:r>
    </w:p>
    <w:p w14:paraId="082B433D" w14:textId="77777777" w:rsidR="003F57E6" w:rsidRPr="00CA65C6" w:rsidRDefault="00CA65C6"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Una vez finalizado el proyecto</w:t>
      </w:r>
      <w:r w:rsidR="003F57E6" w:rsidRPr="00CA65C6">
        <w:rPr>
          <w:rFonts w:ascii="Arial" w:hAnsi="Arial" w:cs="Arial"/>
          <w:b w:val="0"/>
          <w:noProof w:val="0"/>
          <w:sz w:val="22"/>
          <w:szCs w:val="22"/>
          <w:lang w:val="es-ES"/>
        </w:rPr>
        <w:t xml:space="preserve">, el BID contratará consultores individuales para la preparación de la evaluación final. </w:t>
      </w:r>
      <w:r w:rsidR="003F57E6" w:rsidRPr="007D5ACA">
        <w:rPr>
          <w:rFonts w:ascii="Arial" w:hAnsi="Arial" w:cs="Arial"/>
          <w:b w:val="0"/>
          <w:noProof w:val="0"/>
          <w:sz w:val="22"/>
          <w:szCs w:val="22"/>
          <w:lang w:val="es-ES"/>
        </w:rPr>
        <w:t xml:space="preserve">El </w:t>
      </w:r>
      <w:r w:rsidR="00D34266" w:rsidRPr="00462764">
        <w:rPr>
          <w:rFonts w:ascii="Arial" w:hAnsi="Arial" w:cs="Arial"/>
          <w:b w:val="0"/>
          <w:sz w:val="22"/>
          <w:szCs w:val="22"/>
          <w:lang w:val="es-ES"/>
        </w:rPr>
        <w:t>Análisis Económico y Financiero</w:t>
      </w:r>
      <w:r w:rsidR="003F57E6" w:rsidRPr="00CA65C6">
        <w:rPr>
          <w:rFonts w:ascii="Arial" w:hAnsi="Arial" w:cs="Arial"/>
          <w:b w:val="0"/>
          <w:noProof w:val="0"/>
          <w:sz w:val="22"/>
          <w:szCs w:val="22"/>
          <w:lang w:val="es-ES"/>
        </w:rPr>
        <w:t xml:space="preserve"> ex post se desarrollará siguiendo la misma metodología básica descrita para el ex ante. </w:t>
      </w:r>
    </w:p>
    <w:p w14:paraId="6BE8CCC6" w14:textId="5079C2C0" w:rsidR="00F94273" w:rsidRPr="00CA65C6" w:rsidRDefault="00F94273"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La Evaluación Final</w:t>
      </w:r>
      <w:r w:rsidR="008B73A7" w:rsidRPr="00CA65C6">
        <w:rPr>
          <w:rFonts w:ascii="Arial" w:hAnsi="Arial" w:cs="Arial"/>
          <w:b w:val="0"/>
          <w:noProof w:val="0"/>
          <w:sz w:val="22"/>
          <w:szCs w:val="22"/>
          <w:lang w:val="es-ES"/>
        </w:rPr>
        <w:t xml:space="preserve"> se </w:t>
      </w:r>
      <w:r w:rsidR="00CA65C6" w:rsidRPr="00CA65C6">
        <w:rPr>
          <w:rFonts w:ascii="Arial" w:hAnsi="Arial" w:cs="Arial"/>
          <w:b w:val="0"/>
          <w:noProof w:val="0"/>
          <w:sz w:val="22"/>
          <w:szCs w:val="22"/>
          <w:lang w:val="es-ES"/>
        </w:rPr>
        <w:t>realizará</w:t>
      </w:r>
      <w:r w:rsidR="008B73A7" w:rsidRPr="00CA65C6">
        <w:rPr>
          <w:rFonts w:ascii="Arial" w:hAnsi="Arial" w:cs="Arial"/>
          <w:b w:val="0"/>
          <w:noProof w:val="0"/>
          <w:sz w:val="22"/>
          <w:szCs w:val="22"/>
          <w:lang w:val="es-ES"/>
        </w:rPr>
        <w:t xml:space="preserve"> en formato de PCR</w:t>
      </w:r>
      <w:r w:rsidRPr="00CA65C6">
        <w:rPr>
          <w:rFonts w:ascii="Arial" w:hAnsi="Arial" w:cs="Arial"/>
          <w:b w:val="0"/>
          <w:noProof w:val="0"/>
          <w:sz w:val="22"/>
          <w:szCs w:val="22"/>
          <w:lang w:val="es-ES"/>
        </w:rPr>
        <w:t xml:space="preserve">. </w:t>
      </w:r>
      <w:r w:rsidR="008B73A7" w:rsidRPr="00CA65C6">
        <w:rPr>
          <w:rFonts w:ascii="Arial" w:hAnsi="Arial" w:cs="Arial"/>
          <w:b w:val="0"/>
          <w:noProof w:val="0"/>
          <w:sz w:val="22"/>
          <w:szCs w:val="22"/>
          <w:lang w:val="es-ES"/>
        </w:rPr>
        <w:t xml:space="preserve">La misma </w:t>
      </w:r>
      <w:r w:rsidR="00D34266">
        <w:rPr>
          <w:rFonts w:ascii="Arial" w:hAnsi="Arial" w:cs="Arial"/>
          <w:b w:val="0"/>
          <w:noProof w:val="0"/>
          <w:sz w:val="22"/>
          <w:szCs w:val="22"/>
          <w:lang w:val="es-ES"/>
        </w:rPr>
        <w:t>que deberá estar contratada por el OE en el momento de solicitar el último desembolso de los recursos del préstamo</w:t>
      </w:r>
      <w:r w:rsidR="5C9BE030">
        <w:rPr>
          <w:rFonts w:ascii="Arial" w:hAnsi="Arial" w:cs="Arial"/>
          <w:b w:val="0"/>
          <w:noProof w:val="0"/>
          <w:sz w:val="22"/>
          <w:szCs w:val="22"/>
          <w:lang w:val="es-ES"/>
        </w:rPr>
        <w:t xml:space="preserve"> y se entre</w:t>
      </w:r>
      <w:r w:rsidR="0E573582">
        <w:rPr>
          <w:rFonts w:ascii="Arial" w:hAnsi="Arial" w:cs="Arial"/>
          <w:b w:val="0"/>
          <w:noProof w:val="0"/>
          <w:sz w:val="22"/>
          <w:szCs w:val="22"/>
          <w:lang w:val="es-ES"/>
        </w:rPr>
        <w:t>gará</w:t>
      </w:r>
      <w:r w:rsidR="43A5E20D">
        <w:rPr>
          <w:rFonts w:ascii="Arial" w:hAnsi="Arial" w:cs="Arial"/>
          <w:b w:val="0"/>
          <w:noProof w:val="0"/>
          <w:sz w:val="22"/>
          <w:szCs w:val="22"/>
          <w:lang w:val="es-ES"/>
        </w:rPr>
        <w:t xml:space="preserve"> </w:t>
      </w:r>
      <w:r w:rsidR="4A1E5441">
        <w:rPr>
          <w:rFonts w:ascii="Arial" w:hAnsi="Arial" w:cs="Arial"/>
          <w:b w:val="0"/>
          <w:noProof w:val="0"/>
          <w:sz w:val="22"/>
          <w:szCs w:val="22"/>
          <w:lang w:val="es-ES"/>
        </w:rPr>
        <w:t>90</w:t>
      </w:r>
      <w:r w:rsidR="43A5E20D">
        <w:rPr>
          <w:rFonts w:ascii="Arial" w:hAnsi="Arial" w:cs="Arial"/>
          <w:b w:val="0"/>
          <w:noProof w:val="0"/>
          <w:sz w:val="22"/>
          <w:szCs w:val="22"/>
          <w:lang w:val="es-ES"/>
        </w:rPr>
        <w:t xml:space="preserve"> d</w:t>
      </w:r>
      <w:r w:rsidR="4A1E5441">
        <w:rPr>
          <w:rFonts w:ascii="Arial" w:hAnsi="Arial" w:cs="Arial"/>
          <w:b w:val="0"/>
          <w:noProof w:val="0"/>
          <w:sz w:val="22"/>
          <w:szCs w:val="22"/>
          <w:lang w:val="es-ES"/>
        </w:rPr>
        <w:t>í</w:t>
      </w:r>
      <w:r w:rsidR="43A5E20D">
        <w:rPr>
          <w:rFonts w:ascii="Arial" w:hAnsi="Arial" w:cs="Arial"/>
          <w:b w:val="0"/>
          <w:noProof w:val="0"/>
          <w:sz w:val="22"/>
          <w:szCs w:val="22"/>
          <w:lang w:val="es-ES"/>
        </w:rPr>
        <w:t>as d</w:t>
      </w:r>
      <w:r w:rsidR="4A1E5441">
        <w:rPr>
          <w:rFonts w:ascii="Arial" w:hAnsi="Arial" w:cs="Arial"/>
          <w:b w:val="0"/>
          <w:noProof w:val="0"/>
          <w:sz w:val="22"/>
          <w:szCs w:val="22"/>
          <w:lang w:val="es-ES"/>
        </w:rPr>
        <w:t>espué</w:t>
      </w:r>
      <w:r w:rsidR="43A5E20D">
        <w:rPr>
          <w:rFonts w:ascii="Arial" w:hAnsi="Arial" w:cs="Arial"/>
          <w:b w:val="0"/>
          <w:noProof w:val="0"/>
          <w:sz w:val="22"/>
          <w:szCs w:val="22"/>
          <w:lang w:val="es-ES"/>
        </w:rPr>
        <w:t>s del mism</w:t>
      </w:r>
      <w:r w:rsidR="4A1E5441">
        <w:rPr>
          <w:rFonts w:ascii="Arial" w:hAnsi="Arial" w:cs="Arial"/>
          <w:b w:val="0"/>
          <w:noProof w:val="0"/>
          <w:sz w:val="22"/>
          <w:szCs w:val="22"/>
          <w:lang w:val="es-ES"/>
        </w:rPr>
        <w:t>a</w:t>
      </w:r>
      <w:r w:rsidRPr="00CA65C6">
        <w:rPr>
          <w:rFonts w:ascii="Arial" w:hAnsi="Arial" w:cs="Arial"/>
          <w:b w:val="0"/>
          <w:noProof w:val="0"/>
          <w:sz w:val="22"/>
          <w:szCs w:val="22"/>
          <w:lang w:val="es-ES"/>
        </w:rPr>
        <w:t xml:space="preserve">.  </w:t>
      </w:r>
    </w:p>
    <w:p w14:paraId="2831499A" w14:textId="77777777" w:rsidR="00D92C59" w:rsidRPr="00CA65C6" w:rsidRDefault="00D92C59" w:rsidP="007864E2">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20" w:name="_Toc491518996"/>
      <w:r w:rsidRPr="00CA65C6">
        <w:rPr>
          <w:rStyle w:val="Heading1Char"/>
          <w:rFonts w:ascii="Arial" w:hAnsi="Arial" w:cs="Arial"/>
          <w:b/>
          <w:spacing w:val="-3"/>
          <w:sz w:val="22"/>
          <w:szCs w:val="22"/>
          <w:lang w:val="es-ES" w:eastAsia="en-US"/>
        </w:rPr>
        <w:t>Principales Preguntas de Evaluación</w:t>
      </w:r>
      <w:bookmarkEnd w:id="20"/>
    </w:p>
    <w:p w14:paraId="4BF3CDCD" w14:textId="77777777" w:rsidR="008B73A7" w:rsidRPr="00CA65C6" w:rsidRDefault="00D92C59"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La evaluación del Programa busca responder a las </w:t>
      </w:r>
      <w:r w:rsidR="008B73A7" w:rsidRPr="00CA65C6">
        <w:rPr>
          <w:rFonts w:ascii="Arial" w:hAnsi="Arial" w:cs="Arial"/>
          <w:b w:val="0"/>
          <w:noProof w:val="0"/>
          <w:sz w:val="22"/>
          <w:szCs w:val="22"/>
          <w:lang w:val="es-ES"/>
        </w:rPr>
        <w:t xml:space="preserve">siguientes </w:t>
      </w:r>
      <w:r w:rsidRPr="00CA65C6">
        <w:rPr>
          <w:rFonts w:ascii="Arial" w:hAnsi="Arial" w:cs="Arial"/>
          <w:b w:val="0"/>
          <w:noProof w:val="0"/>
          <w:sz w:val="22"/>
          <w:szCs w:val="22"/>
          <w:lang w:val="es-ES"/>
        </w:rPr>
        <w:t>interrogantes</w:t>
      </w:r>
      <w:r w:rsidR="008B73A7" w:rsidRPr="00CA65C6">
        <w:rPr>
          <w:rFonts w:ascii="Arial" w:hAnsi="Arial" w:cs="Arial"/>
          <w:b w:val="0"/>
          <w:noProof w:val="0"/>
          <w:sz w:val="22"/>
          <w:szCs w:val="22"/>
          <w:lang w:val="es-ES"/>
        </w:rPr>
        <w:t>:</w:t>
      </w:r>
    </w:p>
    <w:p w14:paraId="6A5D46D9" w14:textId="77777777" w:rsidR="008B73A7" w:rsidRPr="007864E2" w:rsidRDefault="008B73A7"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¿El Programa apoya el reforzamiento y la expansión de la infraestructura eléctrica en </w:t>
      </w:r>
      <w:r w:rsidR="00EA29AB">
        <w:rPr>
          <w:rFonts w:ascii="Arial" w:hAnsi="Arial" w:cs="Arial"/>
          <w:b w:val="0"/>
          <w:noProof w:val="0"/>
          <w:sz w:val="22"/>
          <w:szCs w:val="22"/>
          <w:lang w:val="es-ES"/>
        </w:rPr>
        <w:t xml:space="preserve">AT, </w:t>
      </w:r>
      <w:r w:rsidRPr="00CA65C6">
        <w:rPr>
          <w:rFonts w:ascii="Arial" w:hAnsi="Arial" w:cs="Arial"/>
          <w:b w:val="0"/>
          <w:noProof w:val="0"/>
          <w:sz w:val="22"/>
          <w:szCs w:val="22"/>
          <w:lang w:val="es-ES"/>
        </w:rPr>
        <w:t>MT y BT?; ¿El Programa mejora los niveles de confiabilidad del servicio eléctrico, en cuanto a tiempo de interrupciones del servicio eléctrico y frecuencia con la que se dan esas interrupciones?</w:t>
      </w:r>
      <w:r w:rsidR="0054312D">
        <w:rPr>
          <w:rFonts w:ascii="Arial" w:hAnsi="Arial" w:cs="Arial"/>
          <w:b w:val="0"/>
          <w:noProof w:val="0"/>
          <w:sz w:val="22"/>
          <w:szCs w:val="22"/>
          <w:lang w:val="es-ES"/>
        </w:rPr>
        <w:t>,</w:t>
      </w:r>
      <w:r w:rsidR="002C597D">
        <w:rPr>
          <w:rFonts w:ascii="Arial" w:hAnsi="Arial" w:cs="Arial"/>
          <w:b w:val="0"/>
          <w:noProof w:val="0"/>
          <w:sz w:val="22"/>
          <w:szCs w:val="22"/>
          <w:lang w:val="es-ES"/>
        </w:rPr>
        <w:t xml:space="preserve"> ¿El Programa contribuye al aumento de cobertura eléctrica del Ecuador?,</w:t>
      </w:r>
      <w:r w:rsidR="0054312D">
        <w:rPr>
          <w:rFonts w:ascii="Arial" w:hAnsi="Arial" w:cs="Arial"/>
          <w:b w:val="0"/>
          <w:noProof w:val="0"/>
          <w:sz w:val="22"/>
          <w:szCs w:val="22"/>
          <w:lang w:val="es-ES"/>
        </w:rPr>
        <w:t xml:space="preserve"> ¿</w:t>
      </w:r>
      <w:r w:rsidR="001E4849">
        <w:rPr>
          <w:rFonts w:ascii="Arial" w:hAnsi="Arial" w:cs="Arial"/>
          <w:b w:val="0"/>
          <w:noProof w:val="0"/>
          <w:sz w:val="22"/>
          <w:szCs w:val="22"/>
          <w:lang w:val="es-ES"/>
        </w:rPr>
        <w:t xml:space="preserve">El programa contribuye a la conversión a electricidad en la agroindustria camaronera del </w:t>
      </w:r>
      <w:proofErr w:type="gramStart"/>
      <w:r w:rsidR="001E4849">
        <w:rPr>
          <w:rFonts w:ascii="Arial" w:hAnsi="Arial" w:cs="Arial"/>
          <w:b w:val="0"/>
          <w:noProof w:val="0"/>
          <w:sz w:val="22"/>
          <w:szCs w:val="22"/>
          <w:lang w:val="es-ES"/>
        </w:rPr>
        <w:t>Ecuador</w:t>
      </w:r>
      <w:r w:rsidR="0054312D">
        <w:rPr>
          <w:rFonts w:ascii="Arial" w:hAnsi="Arial" w:cs="Arial"/>
          <w:b w:val="0"/>
          <w:noProof w:val="0"/>
          <w:sz w:val="22"/>
          <w:szCs w:val="22"/>
          <w:lang w:val="es-ES"/>
        </w:rPr>
        <w:t>?</w:t>
      </w:r>
      <w:r w:rsidR="001E4849">
        <w:rPr>
          <w:rFonts w:ascii="Arial" w:hAnsi="Arial" w:cs="Arial"/>
          <w:b w:val="0"/>
          <w:noProof w:val="0"/>
          <w:sz w:val="22"/>
          <w:szCs w:val="22"/>
          <w:lang w:val="es-ES"/>
        </w:rPr>
        <w:t>.</w:t>
      </w:r>
      <w:proofErr w:type="gramEnd"/>
      <w:r w:rsidR="0054312D">
        <w:rPr>
          <w:rFonts w:ascii="Arial" w:hAnsi="Arial" w:cs="Arial"/>
          <w:b w:val="0"/>
          <w:noProof w:val="0"/>
          <w:sz w:val="22"/>
          <w:szCs w:val="22"/>
          <w:lang w:val="es-ES"/>
        </w:rPr>
        <w:t xml:space="preserve"> </w:t>
      </w:r>
    </w:p>
    <w:p w14:paraId="3E1623BF" w14:textId="77777777" w:rsidR="00D92C59" w:rsidRPr="00CA65C6" w:rsidRDefault="00D92C59" w:rsidP="007864E2">
      <w:pPr>
        <w:pStyle w:val="Heading4"/>
        <w:numPr>
          <w:ilvl w:val="0"/>
          <w:numId w:val="0"/>
        </w:numPr>
        <w:tabs>
          <w:tab w:val="clear" w:pos="1440"/>
          <w:tab w:val="left" w:pos="720"/>
        </w:tabs>
        <w:rPr>
          <w:rFonts w:ascii="Arial" w:hAnsi="Arial" w:cs="Arial"/>
          <w:b w:val="0"/>
          <w:smallCaps/>
          <w:noProof w:val="0"/>
          <w:sz w:val="22"/>
          <w:szCs w:val="22"/>
          <w:lang w:val="es-ES"/>
        </w:rPr>
      </w:pPr>
      <w:bookmarkStart w:id="21" w:name="_Toc491518997"/>
      <w:r w:rsidRPr="00CA65C6">
        <w:rPr>
          <w:rStyle w:val="Heading1Char"/>
          <w:rFonts w:ascii="Arial" w:hAnsi="Arial" w:cs="Arial"/>
          <w:b/>
          <w:spacing w:val="-3"/>
          <w:sz w:val="22"/>
          <w:szCs w:val="22"/>
          <w:lang w:val="es-ES" w:eastAsia="en-US"/>
        </w:rPr>
        <w:t>Metodología de Evaluación de Resultados</w:t>
      </w:r>
      <w:bookmarkEnd w:id="21"/>
      <w:r w:rsidRPr="00CA65C6">
        <w:rPr>
          <w:rFonts w:ascii="Arial" w:hAnsi="Arial" w:cs="Arial"/>
          <w:b w:val="0"/>
          <w:sz w:val="22"/>
          <w:szCs w:val="22"/>
          <w:lang w:val="es-ES"/>
        </w:rPr>
        <w:t xml:space="preserve"> </w:t>
      </w:r>
    </w:p>
    <w:p w14:paraId="6C9D221F" w14:textId="77777777" w:rsidR="00FD05CA" w:rsidRPr="00CA65C6" w:rsidRDefault="00FD05CA" w:rsidP="003070FB">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La evaluación consistirá en una evaluación de medio </w:t>
      </w:r>
      <w:r w:rsidR="00CA65C6" w:rsidRPr="00CA65C6">
        <w:rPr>
          <w:rFonts w:ascii="Arial" w:hAnsi="Arial" w:cs="Arial"/>
          <w:b w:val="0"/>
          <w:noProof w:val="0"/>
          <w:sz w:val="22"/>
          <w:szCs w:val="22"/>
          <w:lang w:val="es-ES"/>
        </w:rPr>
        <w:t>término</w:t>
      </w:r>
      <w:r w:rsidRPr="00CA65C6">
        <w:rPr>
          <w:rFonts w:ascii="Arial" w:hAnsi="Arial" w:cs="Arial"/>
          <w:b w:val="0"/>
          <w:noProof w:val="0"/>
          <w:sz w:val="22"/>
          <w:szCs w:val="22"/>
          <w:lang w:val="es-ES"/>
        </w:rPr>
        <w:t>,</w:t>
      </w:r>
      <w:r w:rsidR="00012907" w:rsidRPr="00CA65C6">
        <w:rPr>
          <w:rFonts w:ascii="Arial" w:hAnsi="Arial" w:cs="Arial"/>
          <w:b w:val="0"/>
          <w:noProof w:val="0"/>
          <w:sz w:val="22"/>
          <w:szCs w:val="22"/>
          <w:lang w:val="es-ES"/>
        </w:rPr>
        <w:t xml:space="preserve"> y</w:t>
      </w:r>
      <w:r w:rsidRPr="00CA65C6">
        <w:rPr>
          <w:rFonts w:ascii="Arial" w:hAnsi="Arial" w:cs="Arial"/>
          <w:b w:val="0"/>
          <w:noProof w:val="0"/>
          <w:sz w:val="22"/>
          <w:szCs w:val="22"/>
          <w:lang w:val="es-ES"/>
        </w:rPr>
        <w:t xml:space="preserve"> una final, </w:t>
      </w:r>
      <w:r w:rsidR="00012907" w:rsidRPr="00CA65C6">
        <w:rPr>
          <w:rFonts w:ascii="Arial" w:hAnsi="Arial" w:cs="Arial"/>
          <w:b w:val="0"/>
          <w:noProof w:val="0"/>
          <w:sz w:val="22"/>
          <w:szCs w:val="22"/>
          <w:lang w:val="es-ES"/>
        </w:rPr>
        <w:t xml:space="preserve">que incluye </w:t>
      </w:r>
      <w:r w:rsidRPr="00CA65C6">
        <w:rPr>
          <w:rFonts w:ascii="Arial" w:hAnsi="Arial" w:cs="Arial"/>
          <w:b w:val="0"/>
          <w:noProof w:val="0"/>
          <w:sz w:val="22"/>
          <w:szCs w:val="22"/>
          <w:lang w:val="es-ES"/>
        </w:rPr>
        <w:t xml:space="preserve">un análisis </w:t>
      </w:r>
      <w:r w:rsidR="00012907" w:rsidRPr="00CA65C6">
        <w:rPr>
          <w:rFonts w:ascii="Arial" w:hAnsi="Arial" w:cs="Arial"/>
          <w:b w:val="0"/>
          <w:noProof w:val="0"/>
          <w:sz w:val="22"/>
          <w:szCs w:val="22"/>
          <w:lang w:val="es-ES"/>
        </w:rPr>
        <w:t xml:space="preserve">económico </w:t>
      </w:r>
      <w:r w:rsidR="001E4849">
        <w:rPr>
          <w:rFonts w:ascii="Arial" w:hAnsi="Arial" w:cs="Arial"/>
          <w:b w:val="0"/>
          <w:noProof w:val="0"/>
          <w:sz w:val="22"/>
          <w:szCs w:val="22"/>
          <w:lang w:val="es-ES"/>
        </w:rPr>
        <w:t xml:space="preserve">y </w:t>
      </w:r>
      <w:r w:rsidR="00012907" w:rsidRPr="00CA65C6">
        <w:rPr>
          <w:rFonts w:ascii="Arial" w:hAnsi="Arial" w:cs="Arial"/>
          <w:b w:val="0"/>
          <w:noProof w:val="0"/>
          <w:sz w:val="22"/>
          <w:szCs w:val="22"/>
          <w:lang w:val="es-ES"/>
        </w:rPr>
        <w:t xml:space="preserve">financiero </w:t>
      </w:r>
      <w:r w:rsidRPr="00CA65C6">
        <w:rPr>
          <w:rFonts w:ascii="Arial" w:hAnsi="Arial" w:cs="Arial"/>
          <w:b w:val="0"/>
          <w:noProof w:val="0"/>
          <w:sz w:val="22"/>
          <w:szCs w:val="22"/>
          <w:lang w:val="es-ES"/>
        </w:rPr>
        <w:t>ex post</w:t>
      </w:r>
      <w:r w:rsidR="00012907" w:rsidRPr="00CA65C6">
        <w:rPr>
          <w:rFonts w:ascii="Arial" w:hAnsi="Arial" w:cs="Arial"/>
          <w:b w:val="0"/>
          <w:noProof w:val="0"/>
          <w:sz w:val="22"/>
          <w:szCs w:val="22"/>
          <w:lang w:val="es-ES"/>
        </w:rPr>
        <w:t>. El informe final seguirá el formato de la guía PCR. La evaluación ex post</w:t>
      </w:r>
      <w:r w:rsidRPr="00CA65C6">
        <w:rPr>
          <w:rFonts w:ascii="Arial" w:hAnsi="Arial" w:cs="Arial"/>
          <w:b w:val="0"/>
          <w:noProof w:val="0"/>
          <w:sz w:val="22"/>
          <w:szCs w:val="22"/>
          <w:lang w:val="es-ES"/>
        </w:rPr>
        <w:t xml:space="preserve"> permitiría reportar si los beneficios realizados fueron suficientes para recuperar la inversión </w:t>
      </w:r>
      <w:proofErr w:type="spellStart"/>
      <w:r w:rsidR="001E4849">
        <w:rPr>
          <w:rFonts w:ascii="Arial" w:hAnsi="Arial" w:cs="Arial"/>
          <w:b w:val="0"/>
          <w:noProof w:val="0"/>
          <w:sz w:val="22"/>
          <w:szCs w:val="22"/>
          <w:lang w:val="es-ES"/>
        </w:rPr>
        <w:t>versús</w:t>
      </w:r>
      <w:proofErr w:type="spellEnd"/>
      <w:r w:rsidRPr="00CA65C6">
        <w:rPr>
          <w:rFonts w:ascii="Arial" w:hAnsi="Arial" w:cs="Arial"/>
          <w:b w:val="0"/>
          <w:noProof w:val="0"/>
          <w:sz w:val="22"/>
          <w:szCs w:val="22"/>
          <w:lang w:val="es-ES"/>
        </w:rPr>
        <w:t xml:space="preserve"> los costos planeados; y además</w:t>
      </w:r>
      <w:r w:rsidR="001E4849">
        <w:rPr>
          <w:rFonts w:ascii="Arial" w:hAnsi="Arial" w:cs="Arial"/>
          <w:b w:val="0"/>
          <w:noProof w:val="0"/>
          <w:sz w:val="22"/>
          <w:szCs w:val="22"/>
          <w:lang w:val="es-ES"/>
        </w:rPr>
        <w:t xml:space="preserve"> si con</w:t>
      </w:r>
      <w:r w:rsidRPr="00CA65C6">
        <w:rPr>
          <w:rFonts w:ascii="Arial" w:hAnsi="Arial" w:cs="Arial"/>
          <w:b w:val="0"/>
          <w:noProof w:val="0"/>
          <w:sz w:val="22"/>
          <w:szCs w:val="22"/>
          <w:lang w:val="es-ES"/>
        </w:rPr>
        <w:t xml:space="preserve"> los costos </w:t>
      </w:r>
      <w:r w:rsidRPr="00CA65C6">
        <w:rPr>
          <w:rFonts w:ascii="Arial" w:hAnsi="Arial" w:cs="Arial"/>
          <w:b w:val="0"/>
          <w:noProof w:val="0"/>
          <w:sz w:val="22"/>
          <w:szCs w:val="22"/>
          <w:lang w:val="es-ES"/>
        </w:rPr>
        <w:lastRenderedPageBreak/>
        <w:t xml:space="preserve">incurridos y los beneficios obtenidos con la ejecución del </w:t>
      </w:r>
      <w:r w:rsidR="00CA65C6">
        <w:rPr>
          <w:rFonts w:ascii="Arial" w:hAnsi="Arial" w:cs="Arial"/>
          <w:b w:val="0"/>
          <w:noProof w:val="0"/>
          <w:sz w:val="22"/>
          <w:szCs w:val="22"/>
          <w:lang w:val="es-ES"/>
        </w:rPr>
        <w:t>proyecto</w:t>
      </w:r>
      <w:r w:rsidRPr="00CA65C6">
        <w:rPr>
          <w:rFonts w:ascii="Arial" w:hAnsi="Arial" w:cs="Arial"/>
          <w:b w:val="0"/>
          <w:noProof w:val="0"/>
          <w:sz w:val="22"/>
          <w:szCs w:val="22"/>
          <w:lang w:val="es-ES"/>
        </w:rPr>
        <w:t xml:space="preserve"> el mismo generó valor para la sociedad.</w:t>
      </w:r>
    </w:p>
    <w:p w14:paraId="79160E6C" w14:textId="77777777" w:rsidR="00D92C59" w:rsidRPr="00CA65C6" w:rsidRDefault="00D92C59" w:rsidP="007379A4">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Los siguientes criterios deberán considerarse para la preparación de la evaluación final. </w:t>
      </w:r>
    </w:p>
    <w:p w14:paraId="206CF51A" w14:textId="77777777" w:rsidR="00D92C59" w:rsidRPr="00CA65C6" w:rsidRDefault="00D92C59" w:rsidP="003070FB">
      <w:pPr>
        <w:pStyle w:val="ListParagraph"/>
        <w:keepNext/>
        <w:widowControl w:val="0"/>
        <w:numPr>
          <w:ilvl w:val="0"/>
          <w:numId w:val="18"/>
        </w:numPr>
        <w:tabs>
          <w:tab w:val="left" w:pos="1440"/>
        </w:tabs>
        <w:suppressAutoHyphens/>
        <w:autoSpaceDE w:val="0"/>
        <w:autoSpaceDN w:val="0"/>
        <w:adjustRightInd w:val="0"/>
        <w:ind w:left="1440" w:hanging="630"/>
        <w:contextualSpacing w:val="0"/>
        <w:jc w:val="both"/>
        <w:rPr>
          <w:rFonts w:ascii="Arial" w:hAnsi="Arial" w:cs="Arial"/>
          <w:sz w:val="22"/>
          <w:szCs w:val="22"/>
          <w:lang w:val="es-ES"/>
        </w:rPr>
      </w:pPr>
      <w:r w:rsidRPr="00CA65C6">
        <w:rPr>
          <w:rFonts w:ascii="Arial" w:hAnsi="Arial" w:cs="Arial"/>
          <w:sz w:val="22"/>
          <w:szCs w:val="22"/>
          <w:lang w:val="es-ES"/>
        </w:rPr>
        <w:t>R</w:t>
      </w:r>
      <w:r w:rsidR="00CA65C6" w:rsidRPr="00CA65C6">
        <w:rPr>
          <w:rFonts w:ascii="Arial" w:hAnsi="Arial" w:cs="Arial"/>
          <w:sz w:val="22"/>
          <w:szCs w:val="22"/>
          <w:lang w:val="es-ES"/>
        </w:rPr>
        <w:t>elevancia: ¿Los resultados del proyecto</w:t>
      </w:r>
      <w:r w:rsidRPr="00CA65C6">
        <w:rPr>
          <w:rFonts w:ascii="Arial" w:hAnsi="Arial" w:cs="Arial"/>
          <w:sz w:val="22"/>
          <w:szCs w:val="22"/>
          <w:lang w:val="es-ES"/>
        </w:rPr>
        <w:t xml:space="preserve"> fueron consistentes con las áreas estratégicas y prioridades de país identificadas?</w:t>
      </w:r>
    </w:p>
    <w:p w14:paraId="261C99E5" w14:textId="77777777" w:rsidR="00D92C59" w:rsidRPr="00CA65C6" w:rsidRDefault="00D92C59" w:rsidP="003070FB">
      <w:pPr>
        <w:pStyle w:val="ListParagraph"/>
        <w:keepNext/>
        <w:widowControl w:val="0"/>
        <w:numPr>
          <w:ilvl w:val="0"/>
          <w:numId w:val="18"/>
        </w:numPr>
        <w:tabs>
          <w:tab w:val="left" w:pos="1440"/>
        </w:tabs>
        <w:suppressAutoHyphens/>
        <w:autoSpaceDE w:val="0"/>
        <w:autoSpaceDN w:val="0"/>
        <w:adjustRightInd w:val="0"/>
        <w:spacing w:before="120"/>
        <w:ind w:left="1440" w:hanging="630"/>
        <w:contextualSpacing w:val="0"/>
        <w:jc w:val="both"/>
        <w:rPr>
          <w:rFonts w:ascii="Arial" w:hAnsi="Arial" w:cs="Arial"/>
          <w:sz w:val="22"/>
          <w:szCs w:val="22"/>
          <w:lang w:val="es-ES"/>
        </w:rPr>
      </w:pPr>
      <w:r w:rsidRPr="00CA65C6">
        <w:rPr>
          <w:rFonts w:ascii="Arial" w:hAnsi="Arial" w:cs="Arial"/>
          <w:sz w:val="22"/>
          <w:szCs w:val="22"/>
          <w:lang w:val="es-ES"/>
        </w:rPr>
        <w:t xml:space="preserve">Efectividad: ¿Los resultados del </w:t>
      </w:r>
      <w:r w:rsidR="00CA65C6" w:rsidRPr="00CA65C6">
        <w:rPr>
          <w:rFonts w:ascii="Arial" w:hAnsi="Arial" w:cs="Arial"/>
          <w:sz w:val="22"/>
          <w:szCs w:val="22"/>
          <w:lang w:val="es-ES"/>
        </w:rPr>
        <w:t>proyecto</w:t>
      </w:r>
      <w:r w:rsidRPr="00CA65C6">
        <w:rPr>
          <w:rFonts w:ascii="Arial" w:hAnsi="Arial" w:cs="Arial"/>
          <w:sz w:val="22"/>
          <w:szCs w:val="22"/>
          <w:lang w:val="es-ES"/>
        </w:rPr>
        <w:t xml:space="preserve"> son consistentes con sus objetivos originales o modificados?</w:t>
      </w:r>
    </w:p>
    <w:p w14:paraId="1268975F" w14:textId="77777777" w:rsidR="00D92C59" w:rsidRPr="00CA65C6" w:rsidRDefault="00D92C59" w:rsidP="003070FB">
      <w:pPr>
        <w:pStyle w:val="ListParagraph"/>
        <w:keepNext/>
        <w:widowControl w:val="0"/>
        <w:numPr>
          <w:ilvl w:val="0"/>
          <w:numId w:val="18"/>
        </w:numPr>
        <w:tabs>
          <w:tab w:val="left" w:pos="1440"/>
        </w:tabs>
        <w:suppressAutoHyphens/>
        <w:autoSpaceDE w:val="0"/>
        <w:autoSpaceDN w:val="0"/>
        <w:adjustRightInd w:val="0"/>
        <w:spacing w:before="120"/>
        <w:ind w:left="1440" w:hanging="630"/>
        <w:contextualSpacing w:val="0"/>
        <w:jc w:val="both"/>
        <w:rPr>
          <w:rFonts w:ascii="Arial" w:hAnsi="Arial" w:cs="Arial"/>
          <w:sz w:val="22"/>
          <w:szCs w:val="22"/>
          <w:lang w:val="es-ES"/>
        </w:rPr>
      </w:pPr>
      <w:r w:rsidRPr="00CA65C6">
        <w:rPr>
          <w:rFonts w:ascii="Arial" w:hAnsi="Arial" w:cs="Arial"/>
          <w:sz w:val="22"/>
          <w:szCs w:val="22"/>
          <w:lang w:val="es-ES"/>
        </w:rPr>
        <w:t xml:space="preserve">Eficiencia: ¿El costo del </w:t>
      </w:r>
      <w:r w:rsidR="00CA65C6" w:rsidRPr="00CA65C6">
        <w:rPr>
          <w:rFonts w:ascii="Arial" w:hAnsi="Arial" w:cs="Arial"/>
          <w:sz w:val="22"/>
          <w:szCs w:val="22"/>
          <w:lang w:val="es-ES"/>
        </w:rPr>
        <w:t>proyecto</w:t>
      </w:r>
      <w:r w:rsidRPr="00CA65C6">
        <w:rPr>
          <w:rFonts w:ascii="Arial" w:hAnsi="Arial" w:cs="Arial"/>
          <w:sz w:val="22"/>
          <w:szCs w:val="22"/>
          <w:lang w:val="es-ES"/>
        </w:rPr>
        <w:t xml:space="preserve"> fue costo-efectivo? ¿Fue el </w:t>
      </w:r>
      <w:r w:rsidR="00CA65C6" w:rsidRPr="00CA65C6">
        <w:rPr>
          <w:rFonts w:ascii="Arial" w:hAnsi="Arial" w:cs="Arial"/>
          <w:sz w:val="22"/>
          <w:szCs w:val="22"/>
          <w:lang w:val="es-ES"/>
        </w:rPr>
        <w:t>proyecto</w:t>
      </w:r>
      <w:r w:rsidRPr="00CA65C6">
        <w:rPr>
          <w:rFonts w:ascii="Arial" w:hAnsi="Arial" w:cs="Arial"/>
          <w:sz w:val="22"/>
          <w:szCs w:val="22"/>
          <w:lang w:val="es-ES"/>
        </w:rPr>
        <w:t xml:space="preserve"> la opción menos costosa?  Si el</w:t>
      </w:r>
      <w:r w:rsidR="00CA65C6" w:rsidRPr="00CA65C6">
        <w:rPr>
          <w:rFonts w:ascii="Arial" w:hAnsi="Arial" w:cs="Arial"/>
          <w:sz w:val="22"/>
          <w:szCs w:val="22"/>
          <w:lang w:val="es-ES"/>
        </w:rPr>
        <w:t xml:space="preserve"> proyecto</w:t>
      </w:r>
      <w:r w:rsidRPr="00CA65C6">
        <w:rPr>
          <w:rFonts w:ascii="Arial" w:hAnsi="Arial" w:cs="Arial"/>
          <w:sz w:val="22"/>
          <w:szCs w:val="22"/>
          <w:lang w:val="es-ES"/>
        </w:rPr>
        <w:t xml:space="preserve"> tuvo atrasos, esto afectó su efectividad.  Evaluar, los costos incurridos, tiempo de ejecución y resultados alcanzados con relación a otros programas similares.  </w:t>
      </w:r>
    </w:p>
    <w:p w14:paraId="772C0118" w14:textId="77777777" w:rsidR="00D92C59" w:rsidRPr="00CA65C6" w:rsidRDefault="00D92C59"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La evaluación de la Relevancia, </w:t>
      </w:r>
      <w:r w:rsidR="00CA65C6" w:rsidRPr="00CA65C6">
        <w:rPr>
          <w:rFonts w:ascii="Arial" w:hAnsi="Arial" w:cs="Arial"/>
          <w:b w:val="0"/>
          <w:noProof w:val="0"/>
          <w:sz w:val="22"/>
          <w:szCs w:val="22"/>
          <w:lang w:val="es-ES"/>
        </w:rPr>
        <w:t>E</w:t>
      </w:r>
      <w:r w:rsidRPr="00CA65C6">
        <w:rPr>
          <w:rFonts w:ascii="Arial" w:hAnsi="Arial" w:cs="Arial"/>
          <w:b w:val="0"/>
          <w:noProof w:val="0"/>
          <w:sz w:val="22"/>
          <w:szCs w:val="22"/>
          <w:lang w:val="es-ES"/>
        </w:rPr>
        <w:t>fectividad y Eficiencia será lo más objetiva posible e incluirá evidencia empírica suficiente y convincente. Idealmente, el sistema de monitoreo del programa debe entregar información cuantificable que puede conducir a una sólida evaluación de la eficacia y la eficiencia del programa. Dado que los programas tienen diferentes objetivos, los resultados evaluados no son comparables y no pueden ser agregados. Los resultados se clasifican de la siguiente:</w:t>
      </w:r>
    </w:p>
    <w:p w14:paraId="0AEE63DB" w14:textId="77777777" w:rsidR="00D92C59" w:rsidRPr="00CA65C6" w:rsidRDefault="00D92C59" w:rsidP="003070F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Altamente satisfactoria (HS). El programa no tuvo deficiencias en el cumplimiento de sus objetivos en términos de relevancia, efectividad o eficiencia;</w:t>
      </w:r>
    </w:p>
    <w:p w14:paraId="253C0855" w14:textId="77777777" w:rsidR="00D92C59" w:rsidRPr="00CA65C6" w:rsidRDefault="00D92C59" w:rsidP="003070F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Satisfactorio (S). El programa tuvo deficiencias de menor importancia en el logro de sus objetivos en términos de relevancia, efectividad o eficiencia;</w:t>
      </w:r>
    </w:p>
    <w:p w14:paraId="099B8932" w14:textId="77777777" w:rsidR="00D92C59" w:rsidRPr="00CA65C6" w:rsidRDefault="00D92C59" w:rsidP="003070F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Moderadamente Satisfactorio (MS). El programa tuvo moderadamente deficiencias de menor importancia en el logro de sus objetivos en términos de relevancia, efectividad o eficiencia;</w:t>
      </w:r>
    </w:p>
    <w:p w14:paraId="4BECFA3B" w14:textId="77777777" w:rsidR="00D92C59" w:rsidRPr="00CA65C6" w:rsidRDefault="00D92C59" w:rsidP="003070F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Moderadamente Insatisfactorio (MI). El programa tuvo deficiencias en el alcance de sus objetivos en términos de relevancia, efectividad o eficiencia;</w:t>
      </w:r>
    </w:p>
    <w:p w14:paraId="11A83829" w14:textId="77777777" w:rsidR="00D92C59" w:rsidRPr="00CA65C6" w:rsidRDefault="00D92C59" w:rsidP="003070F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Insatisfactorio (I). El programa tuvo importantes deficiencias en el alcance de sus objetivos en términos de relevancia, efectividad y eficiencia;</w:t>
      </w:r>
    </w:p>
    <w:p w14:paraId="42722B2C" w14:textId="77777777" w:rsidR="00D92C59" w:rsidRPr="00CA65C6" w:rsidRDefault="00D92C59" w:rsidP="003070F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Altamente Insatisfactorio (AI). El programa tuvo deficiencias graves en el cumplimiento de sus objetivos en términos de relevancia, efectividad o eficiencia.</w:t>
      </w:r>
    </w:p>
    <w:p w14:paraId="114AE19B" w14:textId="77777777" w:rsidR="00D92C59" w:rsidRPr="00CA65C6" w:rsidRDefault="00D92C59" w:rsidP="003070FB">
      <w:pPr>
        <w:pStyle w:val="AutoNumpara"/>
        <w:numPr>
          <w:ilvl w:val="0"/>
          <w:numId w:val="0"/>
        </w:numPr>
        <w:ind w:left="720" w:hanging="720"/>
        <w:rPr>
          <w:rFonts w:ascii="Arial" w:hAnsi="Arial" w:cs="Arial"/>
          <w:b/>
          <w:smallCaps/>
          <w:noProof w:val="0"/>
          <w:sz w:val="22"/>
          <w:szCs w:val="22"/>
          <w:lang w:val="es-ES"/>
        </w:rPr>
        <w:sectPr w:rsidR="00D92C59" w:rsidRPr="00CA65C6" w:rsidSect="00722062">
          <w:pgSz w:w="12240" w:h="15840" w:code="1"/>
          <w:pgMar w:top="720" w:right="1440" w:bottom="1440" w:left="1440" w:header="720" w:footer="720" w:gutter="0"/>
          <w:cols w:space="720"/>
          <w:docGrid w:linePitch="360"/>
        </w:sectPr>
      </w:pPr>
    </w:p>
    <w:p w14:paraId="5CB4777C" w14:textId="77777777" w:rsidR="003E54AD" w:rsidRPr="00CA65C6" w:rsidRDefault="003E54AD" w:rsidP="007864E2">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22" w:name="_Toc491518998"/>
      <w:r w:rsidRPr="00CA65C6">
        <w:rPr>
          <w:rStyle w:val="Heading1Char"/>
          <w:rFonts w:ascii="Arial" w:hAnsi="Arial" w:cs="Arial"/>
          <w:b/>
          <w:spacing w:val="-3"/>
          <w:sz w:val="22"/>
          <w:szCs w:val="22"/>
          <w:lang w:val="es-ES" w:eastAsia="en-US"/>
        </w:rPr>
        <w:t>Metodología de Evaluación Económica Ex Post</w:t>
      </w:r>
      <w:bookmarkEnd w:id="22"/>
      <w:r w:rsidRPr="00CA65C6">
        <w:rPr>
          <w:rStyle w:val="Heading1Char"/>
          <w:rFonts w:ascii="Arial" w:hAnsi="Arial" w:cs="Arial"/>
          <w:b/>
          <w:spacing w:val="-3"/>
          <w:sz w:val="22"/>
          <w:szCs w:val="22"/>
          <w:lang w:val="es-ES" w:eastAsia="en-US"/>
        </w:rPr>
        <w:t xml:space="preserve"> </w:t>
      </w:r>
    </w:p>
    <w:p w14:paraId="17C1A63E" w14:textId="36078796" w:rsidR="003E54AD" w:rsidRPr="00CA65C6" w:rsidRDefault="003E54AD"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Se utilizarán </w:t>
      </w:r>
      <w:r w:rsidR="00D64377">
        <w:rPr>
          <w:rFonts w:ascii="Arial" w:hAnsi="Arial" w:cs="Arial"/>
          <w:b w:val="0"/>
          <w:noProof w:val="0"/>
          <w:sz w:val="22"/>
          <w:szCs w:val="22"/>
          <w:lang w:val="es-ES"/>
        </w:rPr>
        <w:t xml:space="preserve">la </w:t>
      </w:r>
      <w:r w:rsidRPr="00CA65C6">
        <w:rPr>
          <w:rFonts w:ascii="Arial" w:hAnsi="Arial" w:cs="Arial"/>
          <w:b w:val="0"/>
          <w:noProof w:val="0"/>
          <w:sz w:val="22"/>
          <w:szCs w:val="22"/>
          <w:lang w:val="es-ES"/>
        </w:rPr>
        <w:t>metodología</w:t>
      </w:r>
      <w:r w:rsidR="00D64377">
        <w:rPr>
          <w:rFonts w:ascii="Arial" w:hAnsi="Arial" w:cs="Arial"/>
          <w:b w:val="0"/>
          <w:noProof w:val="0"/>
          <w:sz w:val="22"/>
          <w:szCs w:val="22"/>
          <w:lang w:val="es-ES"/>
        </w:rPr>
        <w:t xml:space="preserve"> </w:t>
      </w:r>
      <w:r w:rsidR="00D64377" w:rsidRPr="00D64377">
        <w:rPr>
          <w:rFonts w:ascii="Arial" w:hAnsi="Arial" w:cs="Arial"/>
          <w:b w:val="0"/>
          <w:noProof w:val="0"/>
          <w:sz w:val="22"/>
          <w:szCs w:val="22"/>
          <w:lang w:val="es-ES"/>
        </w:rPr>
        <w:t xml:space="preserve">Análisis Costo-Beneficio ex Post para medir los indicadores de resultado del Programa. </w:t>
      </w:r>
    </w:p>
    <w:p w14:paraId="6FED81F9" w14:textId="568A291C" w:rsidR="003E54AD" w:rsidRDefault="003E54AD"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El análisis </w:t>
      </w:r>
      <w:r w:rsidR="008A3C39">
        <w:rPr>
          <w:rFonts w:ascii="Arial" w:hAnsi="Arial" w:cs="Arial"/>
          <w:b w:val="0"/>
          <w:noProof w:val="0"/>
          <w:sz w:val="22"/>
          <w:szCs w:val="22"/>
          <w:lang w:val="es-ES"/>
        </w:rPr>
        <w:t>económico y financiero</w:t>
      </w:r>
      <w:r w:rsidRPr="00CA65C6">
        <w:rPr>
          <w:rFonts w:ascii="Arial" w:hAnsi="Arial" w:cs="Arial"/>
          <w:b w:val="0"/>
          <w:noProof w:val="0"/>
          <w:sz w:val="22"/>
          <w:szCs w:val="22"/>
          <w:lang w:val="es-ES"/>
        </w:rPr>
        <w:t xml:space="preserve"> ex post del programa será una réplica del modelo utilizado ex ante, que se realizó como parte de los estudios de elegibilidad y factibilidad de las mismas. Se prevé la </w:t>
      </w:r>
      <w:r w:rsidR="008A3C39">
        <w:rPr>
          <w:rFonts w:ascii="Arial" w:hAnsi="Arial" w:cs="Arial"/>
          <w:b w:val="0"/>
          <w:noProof w:val="0"/>
          <w:sz w:val="22"/>
          <w:szCs w:val="22"/>
          <w:lang w:val="es-ES"/>
        </w:rPr>
        <w:t>elaboración</w:t>
      </w:r>
      <w:r w:rsidRPr="00CA65C6">
        <w:rPr>
          <w:rFonts w:ascii="Arial" w:hAnsi="Arial" w:cs="Arial"/>
          <w:b w:val="0"/>
          <w:noProof w:val="0"/>
          <w:sz w:val="22"/>
          <w:szCs w:val="22"/>
          <w:lang w:val="es-ES"/>
        </w:rPr>
        <w:t xml:space="preserve">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w:t>
      </w:r>
      <w:r w:rsidRPr="00CA65C6">
        <w:rPr>
          <w:rFonts w:ascii="Arial" w:hAnsi="Arial" w:cs="Arial"/>
          <w:b w:val="0"/>
          <w:noProof w:val="0"/>
          <w:sz w:val="22"/>
          <w:szCs w:val="22"/>
          <w:lang w:val="es-ES"/>
        </w:rPr>
        <w:lastRenderedPageBreak/>
        <w:t>en la segunda etapa se considerarán tanto los beneficios como los costos reales del proyecto actualizados a precios vigentes, obteniéndose así una medida actualizada de si el proyecto resulta en una inversión rentable económicamente</w:t>
      </w:r>
      <w:r w:rsidR="0077454E">
        <w:rPr>
          <w:rFonts w:ascii="Arial" w:hAnsi="Arial" w:cs="Arial"/>
          <w:b w:val="0"/>
          <w:noProof w:val="0"/>
          <w:sz w:val="22"/>
          <w:szCs w:val="22"/>
          <w:lang w:val="es-ES"/>
        </w:rPr>
        <w:t>,</w:t>
      </w:r>
      <w:r w:rsidRPr="00CA65C6">
        <w:rPr>
          <w:rFonts w:ascii="Arial" w:hAnsi="Arial" w:cs="Arial"/>
          <w:b w:val="0"/>
          <w:noProof w:val="0"/>
          <w:sz w:val="22"/>
          <w:szCs w:val="22"/>
          <w:lang w:val="es-ES"/>
        </w:rPr>
        <w:t xml:space="preserve"> dados los costos y beneficios que efectivamente se materializaron. Este análisis en etapas permite aislar el efecto de un posible aumento exógeno de costos del efecto de cambios en los beneficios realizados. </w:t>
      </w:r>
    </w:p>
    <w:p w14:paraId="0D57FB81" w14:textId="7B9AC392" w:rsidR="00C27B1C" w:rsidRPr="00675235" w:rsidRDefault="00675235" w:rsidP="00675235">
      <w:pPr>
        <w:pStyle w:val="Heading4"/>
        <w:numPr>
          <w:ilvl w:val="1"/>
          <w:numId w:val="10"/>
        </w:numPr>
        <w:tabs>
          <w:tab w:val="clear" w:pos="1440"/>
          <w:tab w:val="left" w:pos="720"/>
        </w:tabs>
        <w:ind w:left="720" w:hanging="720"/>
        <w:rPr>
          <w:rFonts w:ascii="Arial" w:hAnsi="Arial" w:cs="Arial"/>
          <w:noProof w:val="0"/>
          <w:sz w:val="22"/>
          <w:szCs w:val="22"/>
          <w:lang w:val="es-ES"/>
        </w:rPr>
      </w:pPr>
      <w:r w:rsidRPr="00675235">
        <w:rPr>
          <w:rFonts w:ascii="Arial" w:hAnsi="Arial" w:cs="Arial"/>
          <w:noProof w:val="0"/>
          <w:sz w:val="22"/>
          <w:szCs w:val="22"/>
          <w:lang w:val="es-ES"/>
        </w:rPr>
        <w:t>Resumen de Principales Supuestos, Fundamentos</w:t>
      </w:r>
      <w:r>
        <w:rPr>
          <w:rFonts w:ascii="Arial" w:hAnsi="Arial" w:cs="Arial"/>
          <w:noProof w:val="0"/>
          <w:sz w:val="22"/>
          <w:szCs w:val="22"/>
          <w:lang w:val="es-ES"/>
        </w:rPr>
        <w:t xml:space="preserve"> y Fuentes de Información de la Evaluación </w:t>
      </w:r>
      <w:proofErr w:type="spellStart"/>
      <w:r>
        <w:rPr>
          <w:rFonts w:ascii="Arial" w:hAnsi="Arial" w:cs="Arial"/>
          <w:noProof w:val="0"/>
          <w:sz w:val="22"/>
          <w:szCs w:val="22"/>
          <w:lang w:val="es-ES"/>
        </w:rPr>
        <w:t>ExPost</w:t>
      </w:r>
      <w:proofErr w:type="spellEnd"/>
      <w:r>
        <w:rPr>
          <w:rFonts w:ascii="Arial" w:hAnsi="Arial" w:cs="Arial"/>
          <w:noProof w:val="0"/>
          <w:sz w:val="22"/>
          <w:szCs w:val="22"/>
          <w:lang w:val="es-ES"/>
        </w:rPr>
        <w:t>:</w:t>
      </w:r>
    </w:p>
    <w:tbl>
      <w:tblPr>
        <w:tblStyle w:val="TableGrid"/>
        <w:tblW w:w="9776" w:type="dxa"/>
        <w:tblLayout w:type="fixed"/>
        <w:tblLook w:val="04A0" w:firstRow="1" w:lastRow="0" w:firstColumn="1" w:lastColumn="0" w:noHBand="0" w:noVBand="1"/>
      </w:tblPr>
      <w:tblGrid>
        <w:gridCol w:w="1696"/>
        <w:gridCol w:w="1701"/>
        <w:gridCol w:w="2552"/>
        <w:gridCol w:w="3827"/>
      </w:tblGrid>
      <w:tr w:rsidR="00C27B1C" w:rsidRPr="00C27B1C" w14:paraId="0FE3FE9F" w14:textId="77777777" w:rsidTr="00DD53F3">
        <w:trPr>
          <w:trHeight w:val="500"/>
          <w:tblHeader/>
        </w:trPr>
        <w:tc>
          <w:tcPr>
            <w:tcW w:w="1696" w:type="dxa"/>
            <w:shd w:val="clear" w:color="auto" w:fill="DBE5F1" w:themeFill="accent1" w:themeFillTint="33"/>
            <w:vAlign w:val="center"/>
          </w:tcPr>
          <w:p w14:paraId="2F06608B" w14:textId="77777777" w:rsidR="00C27B1C" w:rsidRPr="00C27B1C" w:rsidRDefault="00C27B1C" w:rsidP="00C27B1C">
            <w:pPr>
              <w:jc w:val="center"/>
              <w:rPr>
                <w:rFonts w:ascii="Arial" w:hAnsi="Arial" w:cs="Arial"/>
                <w:b/>
                <w:sz w:val="18"/>
                <w:lang w:val="es-CL"/>
              </w:rPr>
            </w:pPr>
            <w:r w:rsidRPr="00C27B1C">
              <w:rPr>
                <w:rFonts w:ascii="Arial" w:hAnsi="Arial" w:cs="Arial"/>
                <w:b/>
                <w:sz w:val="18"/>
                <w:lang w:val="es-CL"/>
              </w:rPr>
              <w:t>Proyecto</w:t>
            </w:r>
          </w:p>
        </w:tc>
        <w:tc>
          <w:tcPr>
            <w:tcW w:w="1701" w:type="dxa"/>
            <w:shd w:val="clear" w:color="auto" w:fill="DBE5F1" w:themeFill="accent1" w:themeFillTint="33"/>
            <w:vAlign w:val="center"/>
          </w:tcPr>
          <w:p w14:paraId="22B28C9D" w14:textId="77777777" w:rsidR="00C27B1C" w:rsidRPr="00C27B1C" w:rsidRDefault="00C27B1C" w:rsidP="00C27B1C">
            <w:pPr>
              <w:jc w:val="center"/>
              <w:rPr>
                <w:rFonts w:ascii="Arial" w:hAnsi="Arial" w:cs="Arial"/>
                <w:b/>
                <w:sz w:val="18"/>
                <w:lang w:val="es-CL"/>
              </w:rPr>
            </w:pPr>
            <w:r w:rsidRPr="00C27B1C">
              <w:rPr>
                <w:rFonts w:ascii="Arial" w:hAnsi="Arial" w:cs="Arial"/>
                <w:b/>
                <w:sz w:val="18"/>
                <w:lang w:val="es-CL"/>
              </w:rPr>
              <w:t>Costo/Beneficio</w:t>
            </w:r>
          </w:p>
        </w:tc>
        <w:tc>
          <w:tcPr>
            <w:tcW w:w="2552" w:type="dxa"/>
            <w:shd w:val="clear" w:color="auto" w:fill="DBE5F1" w:themeFill="accent1" w:themeFillTint="33"/>
            <w:vAlign w:val="center"/>
          </w:tcPr>
          <w:p w14:paraId="36C92DE4" w14:textId="77777777" w:rsidR="00C27B1C" w:rsidRPr="00C27B1C" w:rsidRDefault="00C27B1C" w:rsidP="00C27B1C">
            <w:pPr>
              <w:jc w:val="center"/>
              <w:rPr>
                <w:rFonts w:ascii="Arial" w:hAnsi="Arial" w:cs="Arial"/>
                <w:b/>
                <w:sz w:val="18"/>
                <w:lang w:val="es-CL"/>
              </w:rPr>
            </w:pPr>
            <w:r w:rsidRPr="00C27B1C">
              <w:rPr>
                <w:rFonts w:ascii="Arial" w:hAnsi="Arial" w:cs="Arial"/>
                <w:b/>
                <w:sz w:val="18"/>
                <w:lang w:val="es-CL"/>
              </w:rPr>
              <w:t>Fundamento Cualitativo</w:t>
            </w:r>
          </w:p>
        </w:tc>
        <w:tc>
          <w:tcPr>
            <w:tcW w:w="3827" w:type="dxa"/>
            <w:shd w:val="clear" w:color="auto" w:fill="DBE5F1" w:themeFill="accent1" w:themeFillTint="33"/>
            <w:vAlign w:val="center"/>
          </w:tcPr>
          <w:p w14:paraId="5EF248E9" w14:textId="77777777" w:rsidR="00C27B1C" w:rsidRPr="00C27B1C" w:rsidRDefault="00C27B1C" w:rsidP="00C27B1C">
            <w:pPr>
              <w:jc w:val="center"/>
              <w:rPr>
                <w:rFonts w:ascii="Arial" w:hAnsi="Arial" w:cs="Arial"/>
                <w:b/>
                <w:sz w:val="18"/>
                <w:lang w:val="es-CL"/>
              </w:rPr>
            </w:pPr>
            <w:r w:rsidRPr="00C27B1C">
              <w:rPr>
                <w:rFonts w:ascii="Arial" w:hAnsi="Arial" w:cs="Arial"/>
                <w:b/>
                <w:sz w:val="18"/>
                <w:lang w:val="es-CL"/>
              </w:rPr>
              <w:t>Fuente(s) de Información</w:t>
            </w:r>
          </w:p>
        </w:tc>
      </w:tr>
      <w:tr w:rsidR="00C27B1C" w:rsidRPr="00C27B1C" w14:paraId="4CF37803" w14:textId="77777777" w:rsidTr="00C27B1C">
        <w:tc>
          <w:tcPr>
            <w:tcW w:w="1696" w:type="dxa"/>
            <w:vMerge w:val="restart"/>
            <w:shd w:val="clear" w:color="auto" w:fill="FDE9D9" w:themeFill="accent6" w:themeFillTint="33"/>
          </w:tcPr>
          <w:p w14:paraId="38ABC36C" w14:textId="77777777" w:rsidR="00C27B1C" w:rsidRPr="00C27B1C" w:rsidRDefault="00C27B1C" w:rsidP="00C27B1C">
            <w:pPr>
              <w:jc w:val="both"/>
              <w:rPr>
                <w:rFonts w:ascii="Arial" w:hAnsi="Arial" w:cs="Arial"/>
                <w:b/>
                <w:sz w:val="18"/>
                <w:lang w:val="es-CL"/>
              </w:rPr>
            </w:pPr>
            <w:r w:rsidRPr="00C27B1C">
              <w:rPr>
                <w:rFonts w:ascii="Arial" w:hAnsi="Arial" w:cs="Arial"/>
                <w:b/>
                <w:sz w:val="18"/>
                <w:lang w:val="es-CL"/>
              </w:rPr>
              <w:t>CI.</w:t>
            </w:r>
            <w:r w:rsidRPr="00C27B1C">
              <w:rPr>
                <w:rFonts w:ascii="Arial" w:hAnsi="Arial" w:cs="Arial"/>
                <w:b/>
                <w:sz w:val="18"/>
              </w:rPr>
              <w:t xml:space="preserve"> </w:t>
            </w:r>
            <w:r w:rsidRPr="00C27B1C">
              <w:rPr>
                <w:rFonts w:ascii="Arial" w:hAnsi="Arial" w:cs="Arial"/>
                <w:b/>
                <w:sz w:val="18"/>
                <w:lang w:val="es-CL"/>
              </w:rPr>
              <w:t>Expansión y Reforzamiento del Sistema Nacional de Transmisión</w:t>
            </w:r>
          </w:p>
        </w:tc>
        <w:tc>
          <w:tcPr>
            <w:tcW w:w="1701" w:type="dxa"/>
          </w:tcPr>
          <w:p w14:paraId="3074DFC6"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Mayor Venta de Energía</w:t>
            </w:r>
          </w:p>
        </w:tc>
        <w:tc>
          <w:tcPr>
            <w:tcW w:w="2552" w:type="dxa"/>
          </w:tcPr>
          <w:p w14:paraId="0EB98B18" w14:textId="437841D8" w:rsidR="00C27B1C" w:rsidRPr="00C27B1C" w:rsidRDefault="00C27B1C" w:rsidP="00C27B1C">
            <w:pPr>
              <w:rPr>
                <w:rFonts w:ascii="Arial" w:hAnsi="Arial" w:cs="Arial"/>
                <w:sz w:val="18"/>
                <w:lang w:val="es-CL"/>
              </w:rPr>
            </w:pPr>
            <w:r w:rsidRPr="00C27B1C">
              <w:rPr>
                <w:rFonts w:ascii="Arial" w:hAnsi="Arial" w:cs="Arial"/>
                <w:sz w:val="18"/>
                <w:lang w:val="es-CL"/>
              </w:rPr>
              <w:t>La may</w:t>
            </w:r>
            <w:r w:rsidR="00675235">
              <w:rPr>
                <w:rFonts w:ascii="Arial" w:hAnsi="Arial" w:cs="Arial"/>
                <w:sz w:val="18"/>
                <w:lang w:val="es-CL"/>
              </w:rPr>
              <w:t>or capacidad instalada permitió</w:t>
            </w:r>
            <w:r w:rsidRPr="00C27B1C">
              <w:rPr>
                <w:rFonts w:ascii="Arial" w:hAnsi="Arial" w:cs="Arial"/>
                <w:sz w:val="18"/>
                <w:lang w:val="es-CL"/>
              </w:rPr>
              <w:t xml:space="preserve"> suplir el crecimiento de la demanda energética de 5 </w:t>
            </w:r>
            <w:proofErr w:type="spellStart"/>
            <w:r w:rsidRPr="00C27B1C">
              <w:rPr>
                <w:rFonts w:ascii="Arial" w:hAnsi="Arial" w:cs="Arial"/>
                <w:sz w:val="18"/>
                <w:lang w:val="es-CL"/>
              </w:rPr>
              <w:t>EED´s</w:t>
            </w:r>
            <w:proofErr w:type="spellEnd"/>
            <w:r w:rsidR="006717E5">
              <w:rPr>
                <w:rFonts w:ascii="Arial" w:hAnsi="Arial" w:cs="Arial"/>
                <w:sz w:val="18"/>
                <w:lang w:val="es-CL"/>
              </w:rPr>
              <w:t xml:space="preserve">  </w:t>
            </w:r>
          </w:p>
        </w:tc>
        <w:tc>
          <w:tcPr>
            <w:tcW w:w="3827" w:type="dxa"/>
          </w:tcPr>
          <w:p w14:paraId="7F19DB3A" w14:textId="67FFB03E" w:rsidR="00C27B1C" w:rsidRPr="00C27B1C" w:rsidRDefault="00C27B1C" w:rsidP="00C27B1C">
            <w:pPr>
              <w:rPr>
                <w:rFonts w:ascii="Arial" w:hAnsi="Arial" w:cs="Arial"/>
                <w:sz w:val="18"/>
                <w:lang w:val="es-CL"/>
              </w:rPr>
            </w:pPr>
            <w:r w:rsidRPr="00C27B1C">
              <w:rPr>
                <w:rFonts w:ascii="Arial" w:hAnsi="Arial" w:cs="Arial"/>
                <w:sz w:val="18"/>
                <w:lang w:val="es-CL"/>
              </w:rPr>
              <w:t xml:space="preserve">Capacidad Instalada (MVA) y </w:t>
            </w:r>
            <w:proofErr w:type="spellStart"/>
            <w:r w:rsidRPr="00C27B1C">
              <w:rPr>
                <w:rFonts w:ascii="Arial" w:hAnsi="Arial" w:cs="Arial"/>
                <w:sz w:val="18"/>
                <w:lang w:val="es-CL"/>
              </w:rPr>
              <w:t>proyec</w:t>
            </w:r>
            <w:proofErr w:type="spellEnd"/>
            <w:r w:rsidRPr="00C27B1C">
              <w:rPr>
                <w:rFonts w:ascii="Arial" w:hAnsi="Arial" w:cs="Arial"/>
                <w:sz w:val="18"/>
                <w:lang w:val="es-CL"/>
              </w:rPr>
              <w:t xml:space="preserve"> demanda (MVA) de subestaciones de transmisión existentes en zona de influencia: Ibarra; Posorja (más SE Móvil); </w:t>
            </w:r>
            <w:proofErr w:type="spellStart"/>
            <w:r w:rsidRPr="00C27B1C">
              <w:rPr>
                <w:rFonts w:ascii="Arial" w:hAnsi="Arial" w:cs="Arial"/>
                <w:sz w:val="18"/>
                <w:lang w:val="es-CL"/>
              </w:rPr>
              <w:t>Mulaló</w:t>
            </w:r>
            <w:proofErr w:type="spellEnd"/>
            <w:r w:rsidRPr="00C27B1C">
              <w:rPr>
                <w:rFonts w:ascii="Arial" w:hAnsi="Arial" w:cs="Arial"/>
                <w:sz w:val="18"/>
                <w:lang w:val="es-CL"/>
              </w:rPr>
              <w:t xml:space="preserve">; </w:t>
            </w:r>
            <w:proofErr w:type="spellStart"/>
            <w:r w:rsidRPr="00C27B1C">
              <w:rPr>
                <w:rFonts w:ascii="Arial" w:hAnsi="Arial" w:cs="Arial"/>
                <w:sz w:val="18"/>
                <w:lang w:val="es-CL"/>
              </w:rPr>
              <w:t>Policentro</w:t>
            </w:r>
            <w:proofErr w:type="spellEnd"/>
            <w:r w:rsidRPr="00C27B1C">
              <w:rPr>
                <w:rFonts w:ascii="Arial" w:hAnsi="Arial" w:cs="Arial"/>
                <w:sz w:val="18"/>
                <w:lang w:val="es-CL"/>
              </w:rPr>
              <w:t xml:space="preserve"> y Machala (Fuente TRANSELECTRIC).</w:t>
            </w:r>
          </w:p>
          <w:p w14:paraId="1DFC332A" w14:textId="77777777" w:rsidR="00C27B1C" w:rsidRPr="00C27B1C" w:rsidRDefault="00C27B1C" w:rsidP="00C27B1C">
            <w:pPr>
              <w:rPr>
                <w:rFonts w:ascii="Arial" w:hAnsi="Arial" w:cs="Arial"/>
                <w:sz w:val="18"/>
                <w:lang w:val="es-CL"/>
              </w:rPr>
            </w:pPr>
          </w:p>
          <w:p w14:paraId="6F4385BB" w14:textId="77777777" w:rsidR="00C27B1C" w:rsidRPr="00C27B1C" w:rsidRDefault="00C27B1C" w:rsidP="00C27B1C">
            <w:pPr>
              <w:rPr>
                <w:rFonts w:ascii="Arial" w:hAnsi="Arial" w:cs="Arial"/>
                <w:sz w:val="18"/>
                <w:lang w:val="es-CL"/>
              </w:rPr>
            </w:pPr>
            <w:r w:rsidRPr="00C27B1C">
              <w:rPr>
                <w:rFonts w:ascii="Arial" w:hAnsi="Arial" w:cs="Arial"/>
                <w:sz w:val="18"/>
                <w:lang w:val="es-CL"/>
              </w:rPr>
              <w:t>Capacidad Nuevos Proyectos de Transmisión (en MVA). (Fuente TRANSELECTRIC)</w:t>
            </w:r>
          </w:p>
          <w:p w14:paraId="0C6E4EF9" w14:textId="77777777" w:rsidR="00C27B1C" w:rsidRPr="00C27B1C" w:rsidRDefault="00C27B1C" w:rsidP="00C27B1C">
            <w:pPr>
              <w:rPr>
                <w:rFonts w:ascii="Arial" w:hAnsi="Arial" w:cs="Arial"/>
                <w:sz w:val="18"/>
                <w:lang w:val="es-CL"/>
              </w:rPr>
            </w:pPr>
          </w:p>
          <w:p w14:paraId="7ED859A1" w14:textId="03D7B49B" w:rsidR="00C27B1C" w:rsidRPr="00C27B1C" w:rsidRDefault="00C27B1C" w:rsidP="00C27B1C">
            <w:pPr>
              <w:rPr>
                <w:rFonts w:ascii="Arial" w:hAnsi="Arial" w:cs="Arial"/>
                <w:sz w:val="18"/>
                <w:lang w:val="es-CL"/>
              </w:rPr>
            </w:pPr>
            <w:r w:rsidRPr="00C27B1C">
              <w:rPr>
                <w:rFonts w:ascii="Arial" w:hAnsi="Arial" w:cs="Arial"/>
                <w:sz w:val="18"/>
                <w:lang w:val="es-CL"/>
              </w:rPr>
              <w:t xml:space="preserve">Cargo por Transmisión (US$/kW-Mes). Fuente: Estadística </w:t>
            </w:r>
            <w:r>
              <w:rPr>
                <w:rFonts w:ascii="Arial" w:hAnsi="Arial" w:cs="Arial"/>
                <w:sz w:val="18"/>
                <w:lang w:val="es-CL"/>
              </w:rPr>
              <w:t xml:space="preserve">Anuales del </w:t>
            </w:r>
            <w:r w:rsidR="00675235">
              <w:rPr>
                <w:rFonts w:ascii="Arial" w:hAnsi="Arial" w:cs="Arial"/>
                <w:sz w:val="18"/>
                <w:lang w:val="es-CL"/>
              </w:rPr>
              <w:t>Sector Eléctrico</w:t>
            </w:r>
            <w:r w:rsidRPr="00C27B1C">
              <w:rPr>
                <w:rFonts w:ascii="Arial" w:hAnsi="Arial" w:cs="Arial"/>
                <w:sz w:val="18"/>
                <w:lang w:val="es-CL"/>
              </w:rPr>
              <w:t>, ARCONEL.</w:t>
            </w:r>
          </w:p>
        </w:tc>
      </w:tr>
      <w:tr w:rsidR="00C27B1C" w:rsidRPr="00C27B1C" w14:paraId="261FAEB5" w14:textId="77777777" w:rsidTr="00C27B1C">
        <w:tc>
          <w:tcPr>
            <w:tcW w:w="1696" w:type="dxa"/>
            <w:vMerge/>
            <w:shd w:val="clear" w:color="auto" w:fill="FDE9D9" w:themeFill="accent6" w:themeFillTint="33"/>
          </w:tcPr>
          <w:p w14:paraId="334FF51D" w14:textId="77777777" w:rsidR="00C27B1C" w:rsidRPr="00C27B1C" w:rsidRDefault="00C27B1C" w:rsidP="00C27B1C">
            <w:pPr>
              <w:jc w:val="both"/>
              <w:rPr>
                <w:rFonts w:ascii="Arial" w:hAnsi="Arial" w:cs="Arial"/>
                <w:b/>
                <w:sz w:val="18"/>
                <w:lang w:val="es-CL"/>
              </w:rPr>
            </w:pPr>
          </w:p>
        </w:tc>
        <w:tc>
          <w:tcPr>
            <w:tcW w:w="1701" w:type="dxa"/>
          </w:tcPr>
          <w:p w14:paraId="1D7B3433"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Costo Operación y Mantenimiento</w:t>
            </w:r>
          </w:p>
        </w:tc>
        <w:tc>
          <w:tcPr>
            <w:tcW w:w="2552" w:type="dxa"/>
          </w:tcPr>
          <w:p w14:paraId="1A8E5A20" w14:textId="53CB3198" w:rsidR="00C27B1C" w:rsidRPr="00C27B1C" w:rsidRDefault="00C27B1C" w:rsidP="00C27B1C">
            <w:pPr>
              <w:rPr>
                <w:rFonts w:ascii="Arial" w:hAnsi="Arial" w:cs="Arial"/>
                <w:sz w:val="18"/>
                <w:lang w:val="es-CL"/>
              </w:rPr>
            </w:pPr>
            <w:r w:rsidRPr="00C27B1C">
              <w:rPr>
                <w:rFonts w:ascii="Arial" w:hAnsi="Arial" w:cs="Arial"/>
                <w:sz w:val="18"/>
                <w:lang w:val="es-CL"/>
              </w:rPr>
              <w:t xml:space="preserve">Toda nueva infraestructura demanda recursos operacionales, así como de mantenimiento preventivo y correctivo. Se aplica como un porcentaje anual </w:t>
            </w:r>
            <w:r w:rsidR="00675235">
              <w:rPr>
                <w:rFonts w:ascii="Arial" w:hAnsi="Arial" w:cs="Arial"/>
                <w:sz w:val="18"/>
                <w:lang w:val="es-CL"/>
              </w:rPr>
              <w:t>respecto del monto a invertido</w:t>
            </w:r>
          </w:p>
        </w:tc>
        <w:tc>
          <w:tcPr>
            <w:tcW w:w="3827" w:type="dxa"/>
          </w:tcPr>
          <w:p w14:paraId="6224500B" w14:textId="3ABB02D2" w:rsidR="00C27B1C" w:rsidRPr="00C27B1C" w:rsidRDefault="00C27B1C" w:rsidP="00C27B1C">
            <w:pPr>
              <w:rPr>
                <w:rFonts w:ascii="Arial" w:hAnsi="Arial" w:cs="Arial"/>
                <w:sz w:val="18"/>
                <w:lang w:val="es-CL"/>
              </w:rPr>
            </w:pPr>
            <w:r w:rsidRPr="00C27B1C">
              <w:rPr>
                <w:rFonts w:ascii="Arial" w:hAnsi="Arial" w:cs="Arial"/>
                <w:sz w:val="18"/>
                <w:lang w:val="es-CL"/>
              </w:rPr>
              <w:t>Fuente: Se determina sobre la base de porcentaje de AO&amp;M por sobre el activo de transmisión.</w:t>
            </w:r>
            <w:r w:rsidR="00675235">
              <w:rPr>
                <w:rFonts w:ascii="Arial" w:hAnsi="Arial" w:cs="Arial"/>
                <w:sz w:val="18"/>
                <w:lang w:val="es-CL"/>
              </w:rPr>
              <w:t xml:space="preserve"> </w:t>
            </w:r>
            <w:r w:rsidR="00675235" w:rsidRPr="00C27B1C">
              <w:rPr>
                <w:rFonts w:ascii="Arial" w:hAnsi="Arial" w:cs="Arial"/>
                <w:sz w:val="18"/>
                <w:lang w:val="es-CL"/>
              </w:rPr>
              <w:t xml:space="preserve">Estadística </w:t>
            </w:r>
            <w:r w:rsidR="00675235">
              <w:rPr>
                <w:rFonts w:ascii="Arial" w:hAnsi="Arial" w:cs="Arial"/>
                <w:sz w:val="18"/>
                <w:lang w:val="es-CL"/>
              </w:rPr>
              <w:t>Anuales del Sector Eléctrico</w:t>
            </w:r>
            <w:r w:rsidR="00675235" w:rsidRPr="00C27B1C">
              <w:rPr>
                <w:rFonts w:ascii="Arial" w:hAnsi="Arial" w:cs="Arial"/>
                <w:sz w:val="18"/>
                <w:lang w:val="es-CL"/>
              </w:rPr>
              <w:t>, ARCONEL.</w:t>
            </w:r>
          </w:p>
        </w:tc>
      </w:tr>
      <w:tr w:rsidR="00C27B1C" w:rsidRPr="00C27B1C" w14:paraId="615933C7" w14:textId="77777777" w:rsidTr="00C27B1C">
        <w:tc>
          <w:tcPr>
            <w:tcW w:w="1696" w:type="dxa"/>
            <w:vMerge/>
            <w:shd w:val="clear" w:color="auto" w:fill="FDE9D9" w:themeFill="accent6" w:themeFillTint="33"/>
          </w:tcPr>
          <w:p w14:paraId="287E2122" w14:textId="77777777" w:rsidR="00C27B1C" w:rsidRPr="00C27B1C" w:rsidRDefault="00C27B1C" w:rsidP="00C27B1C">
            <w:pPr>
              <w:jc w:val="both"/>
              <w:rPr>
                <w:rFonts w:ascii="Arial" w:hAnsi="Arial" w:cs="Arial"/>
                <w:b/>
                <w:sz w:val="18"/>
                <w:lang w:val="es-CL"/>
              </w:rPr>
            </w:pPr>
          </w:p>
        </w:tc>
        <w:tc>
          <w:tcPr>
            <w:tcW w:w="1701" w:type="dxa"/>
          </w:tcPr>
          <w:p w14:paraId="09C9E4DB"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Beneficio del Consumidor</w:t>
            </w:r>
          </w:p>
        </w:tc>
        <w:tc>
          <w:tcPr>
            <w:tcW w:w="2552" w:type="dxa"/>
          </w:tcPr>
          <w:p w14:paraId="215D4E52" w14:textId="1C117566" w:rsidR="00C27B1C" w:rsidRPr="00C27B1C" w:rsidRDefault="00C27B1C" w:rsidP="00C27B1C">
            <w:pPr>
              <w:rPr>
                <w:rFonts w:ascii="Arial" w:hAnsi="Arial" w:cs="Arial"/>
                <w:sz w:val="18"/>
                <w:lang w:val="es-CL"/>
              </w:rPr>
            </w:pPr>
            <w:r w:rsidRPr="00C27B1C">
              <w:rPr>
                <w:rFonts w:ascii="Arial" w:hAnsi="Arial" w:cs="Arial"/>
                <w:sz w:val="18"/>
                <w:lang w:val="es-CL"/>
              </w:rPr>
              <w:t>La disponibilidad de energía es percibida por el consumidor final como un beneficio representado como el área bajo la curva de demanda. Depende del Precio y cantidad de energía consumida, así como de la Elasticidad Precio de la Demanda. La energía que fluye a cad</w:t>
            </w:r>
            <w:r w:rsidR="00675235">
              <w:rPr>
                <w:rFonts w:ascii="Arial" w:hAnsi="Arial" w:cs="Arial"/>
                <w:sz w:val="18"/>
                <w:lang w:val="es-CL"/>
              </w:rPr>
              <w:t>a EED se determina mediante la</w:t>
            </w:r>
            <w:r w:rsidRPr="00C27B1C">
              <w:rPr>
                <w:rFonts w:ascii="Arial" w:hAnsi="Arial" w:cs="Arial"/>
                <w:sz w:val="18"/>
                <w:lang w:val="es-CL"/>
              </w:rPr>
              <w:t xml:space="preserve"> demanda (MVA) y los Factores de Carga de cada EED.</w:t>
            </w:r>
          </w:p>
        </w:tc>
        <w:tc>
          <w:tcPr>
            <w:tcW w:w="3827" w:type="dxa"/>
          </w:tcPr>
          <w:p w14:paraId="13927270" w14:textId="77777777" w:rsidR="00C27B1C" w:rsidRPr="00C27B1C" w:rsidRDefault="00C27B1C" w:rsidP="00C27B1C">
            <w:pPr>
              <w:rPr>
                <w:rFonts w:ascii="Arial" w:hAnsi="Arial" w:cs="Arial"/>
                <w:sz w:val="18"/>
                <w:lang w:val="es-CL"/>
              </w:rPr>
            </w:pPr>
            <w:r w:rsidRPr="00C27B1C">
              <w:rPr>
                <w:rFonts w:ascii="Arial" w:hAnsi="Arial" w:cs="Arial"/>
                <w:sz w:val="18"/>
                <w:lang w:val="es-CL"/>
              </w:rPr>
              <w:t>Fuentes adicionales de información:</w:t>
            </w:r>
          </w:p>
          <w:p w14:paraId="743CF393" w14:textId="50F6685A" w:rsidR="00C27B1C" w:rsidRPr="00C27B1C" w:rsidRDefault="00C27B1C" w:rsidP="00C27B1C">
            <w:pPr>
              <w:rPr>
                <w:rFonts w:ascii="Arial" w:hAnsi="Arial" w:cs="Arial"/>
                <w:sz w:val="18"/>
                <w:lang w:val="es-CL"/>
              </w:rPr>
            </w:pPr>
            <w:r w:rsidRPr="00C27B1C">
              <w:rPr>
                <w:rFonts w:ascii="Arial" w:hAnsi="Arial" w:cs="Arial"/>
                <w:sz w:val="18"/>
                <w:lang w:val="es-CL"/>
              </w:rPr>
              <w:t xml:space="preserve">Factor de Carga de cada EED (Estadísticas </w:t>
            </w:r>
            <w:r>
              <w:rPr>
                <w:rFonts w:ascii="Arial" w:hAnsi="Arial" w:cs="Arial"/>
                <w:sz w:val="18"/>
                <w:lang w:val="es-CL"/>
              </w:rPr>
              <w:t xml:space="preserve">Anuales </w:t>
            </w:r>
            <w:r w:rsidRPr="00C27B1C">
              <w:rPr>
                <w:rFonts w:ascii="Arial" w:hAnsi="Arial" w:cs="Arial"/>
                <w:sz w:val="18"/>
                <w:lang w:val="es-CL"/>
              </w:rPr>
              <w:t>del Sector Eléctrico, ARCONEL); y Elasticidad Precio de la Demanda, como valor típico de la industria aportado por el Consultor: -0.2 (Plan de inversiones en apoyo al cambio de la matriz energética de ecuador / EC-L1160. Evaluación Integral del Programa, J. García 2016).</w:t>
            </w:r>
          </w:p>
        </w:tc>
      </w:tr>
      <w:tr w:rsidR="00C27B1C" w:rsidRPr="00C27B1C" w14:paraId="41523111" w14:textId="77777777" w:rsidTr="00C27B1C">
        <w:tc>
          <w:tcPr>
            <w:tcW w:w="1696" w:type="dxa"/>
            <w:vMerge/>
            <w:shd w:val="clear" w:color="auto" w:fill="FDE9D9" w:themeFill="accent6" w:themeFillTint="33"/>
          </w:tcPr>
          <w:p w14:paraId="3624505B" w14:textId="77777777" w:rsidR="00C27B1C" w:rsidRPr="00C27B1C" w:rsidRDefault="00C27B1C" w:rsidP="00C27B1C">
            <w:pPr>
              <w:jc w:val="both"/>
              <w:rPr>
                <w:rFonts w:ascii="Arial" w:hAnsi="Arial" w:cs="Arial"/>
                <w:b/>
                <w:sz w:val="18"/>
                <w:lang w:val="es-CL"/>
              </w:rPr>
            </w:pPr>
          </w:p>
        </w:tc>
        <w:tc>
          <w:tcPr>
            <w:tcW w:w="1701" w:type="dxa"/>
          </w:tcPr>
          <w:p w14:paraId="2A2B7E97"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Mayor Exportación Regional</w:t>
            </w:r>
          </w:p>
        </w:tc>
        <w:tc>
          <w:tcPr>
            <w:tcW w:w="2552" w:type="dxa"/>
          </w:tcPr>
          <w:p w14:paraId="701CFA57" w14:textId="08F45A88" w:rsidR="00C27B1C" w:rsidRPr="00C27B1C" w:rsidRDefault="00C27B1C" w:rsidP="00675235">
            <w:pPr>
              <w:rPr>
                <w:rFonts w:ascii="Arial" w:hAnsi="Arial" w:cs="Arial"/>
                <w:sz w:val="18"/>
                <w:lang w:val="es-CL"/>
              </w:rPr>
            </w:pPr>
            <w:r w:rsidRPr="00C27B1C">
              <w:rPr>
                <w:rFonts w:ascii="Arial" w:hAnsi="Arial" w:cs="Arial"/>
                <w:sz w:val="18"/>
                <w:lang w:val="es-CL"/>
              </w:rPr>
              <w:t xml:space="preserve">Proyecto </w:t>
            </w:r>
            <w:proofErr w:type="spellStart"/>
            <w:r w:rsidRPr="00C27B1C">
              <w:rPr>
                <w:rFonts w:ascii="Arial" w:hAnsi="Arial" w:cs="Arial"/>
                <w:sz w:val="18"/>
                <w:lang w:val="es-CL"/>
              </w:rPr>
              <w:t>Tanicuchí</w:t>
            </w:r>
            <w:proofErr w:type="spellEnd"/>
            <w:r w:rsidRPr="00C27B1C">
              <w:rPr>
                <w:rFonts w:ascii="Arial" w:hAnsi="Arial" w:cs="Arial"/>
                <w:sz w:val="18"/>
                <w:lang w:val="es-CL"/>
              </w:rPr>
              <w:t xml:space="preserve"> libera</w:t>
            </w:r>
            <w:r w:rsidR="00675235">
              <w:rPr>
                <w:rFonts w:ascii="Arial" w:hAnsi="Arial" w:cs="Arial"/>
                <w:sz w:val="18"/>
                <w:lang w:val="es-CL"/>
              </w:rPr>
              <w:t xml:space="preserve"> 66 MVA del corredor de 138 kV y </w:t>
            </w:r>
            <w:r w:rsidRPr="00C27B1C">
              <w:rPr>
                <w:rFonts w:ascii="Arial" w:hAnsi="Arial" w:cs="Arial"/>
                <w:sz w:val="18"/>
                <w:lang w:val="es-CL"/>
              </w:rPr>
              <w:t>Proyecto La Avanzada, mejora condiciones de voltaje y maniobrabilidad para exportaciones a Perú.</w:t>
            </w:r>
          </w:p>
        </w:tc>
        <w:tc>
          <w:tcPr>
            <w:tcW w:w="3827" w:type="dxa"/>
          </w:tcPr>
          <w:p w14:paraId="22BCD55E" w14:textId="44AF3AD9" w:rsidR="00C27B1C" w:rsidRPr="00C27B1C" w:rsidRDefault="00C27B1C" w:rsidP="00C27B1C">
            <w:pPr>
              <w:rPr>
                <w:rFonts w:ascii="Arial" w:hAnsi="Arial" w:cs="Arial"/>
                <w:sz w:val="18"/>
                <w:lang w:val="es-CL"/>
              </w:rPr>
            </w:pPr>
            <w:r w:rsidRPr="00C27B1C">
              <w:rPr>
                <w:rFonts w:ascii="Arial" w:hAnsi="Arial" w:cs="Arial"/>
                <w:sz w:val="18"/>
                <w:lang w:val="es-CL"/>
              </w:rPr>
              <w:t>Fuente: Estadística</w:t>
            </w:r>
            <w:r>
              <w:rPr>
                <w:rFonts w:ascii="Arial" w:hAnsi="Arial" w:cs="Arial"/>
                <w:sz w:val="18"/>
                <w:lang w:val="es-CL"/>
              </w:rPr>
              <w:t>s Anuales</w:t>
            </w:r>
            <w:r w:rsidRPr="00C27B1C">
              <w:rPr>
                <w:rFonts w:ascii="Arial" w:hAnsi="Arial" w:cs="Arial"/>
                <w:sz w:val="18"/>
                <w:lang w:val="es-CL"/>
              </w:rPr>
              <w:t xml:space="preserve"> Sector Eléctrico. ARCONEL, para valores Base de energía exportada y sus precios.</w:t>
            </w:r>
          </w:p>
        </w:tc>
      </w:tr>
      <w:tr w:rsidR="00C27B1C" w:rsidRPr="00C27B1C" w14:paraId="381923EB" w14:textId="77777777" w:rsidTr="00C27B1C">
        <w:tc>
          <w:tcPr>
            <w:tcW w:w="1696" w:type="dxa"/>
            <w:vMerge/>
            <w:shd w:val="clear" w:color="auto" w:fill="FDE9D9" w:themeFill="accent6" w:themeFillTint="33"/>
          </w:tcPr>
          <w:p w14:paraId="093142AE" w14:textId="77777777" w:rsidR="00C27B1C" w:rsidRPr="00C27B1C" w:rsidRDefault="00C27B1C" w:rsidP="00C27B1C">
            <w:pPr>
              <w:jc w:val="both"/>
              <w:rPr>
                <w:rFonts w:ascii="Arial" w:hAnsi="Arial" w:cs="Arial"/>
                <w:b/>
                <w:sz w:val="18"/>
                <w:lang w:val="es-CL"/>
              </w:rPr>
            </w:pPr>
          </w:p>
        </w:tc>
        <w:tc>
          <w:tcPr>
            <w:tcW w:w="1701" w:type="dxa"/>
          </w:tcPr>
          <w:p w14:paraId="41D7B719"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Costo Variable de Generación</w:t>
            </w:r>
          </w:p>
        </w:tc>
        <w:tc>
          <w:tcPr>
            <w:tcW w:w="2552" w:type="dxa"/>
          </w:tcPr>
          <w:p w14:paraId="0B98022B" w14:textId="77777777" w:rsidR="00C27B1C" w:rsidRPr="00C27B1C" w:rsidRDefault="00C27B1C" w:rsidP="00C27B1C">
            <w:pPr>
              <w:rPr>
                <w:rFonts w:ascii="Arial" w:hAnsi="Arial" w:cs="Arial"/>
                <w:sz w:val="18"/>
                <w:lang w:val="es-CL"/>
              </w:rPr>
            </w:pPr>
            <w:r w:rsidRPr="00C27B1C">
              <w:rPr>
                <w:rFonts w:ascii="Arial" w:hAnsi="Arial" w:cs="Arial"/>
                <w:sz w:val="18"/>
                <w:lang w:val="es-CL"/>
              </w:rPr>
              <w:t>El mayor flujo de energía que es posible con el proyecto requiere una mayor generación de la misma, ampliada por las pérdidas técnicas de transmisión y valorada según costos variables (US$/kWh)</w:t>
            </w:r>
          </w:p>
        </w:tc>
        <w:tc>
          <w:tcPr>
            <w:tcW w:w="3827" w:type="dxa"/>
          </w:tcPr>
          <w:p w14:paraId="6197D50E" w14:textId="3B10703F" w:rsidR="00C27B1C" w:rsidRPr="00C27B1C" w:rsidRDefault="00C27B1C" w:rsidP="00C27B1C">
            <w:pPr>
              <w:rPr>
                <w:rFonts w:ascii="Arial" w:hAnsi="Arial" w:cs="Arial"/>
                <w:sz w:val="18"/>
                <w:lang w:val="es-CL"/>
              </w:rPr>
            </w:pPr>
            <w:r w:rsidRPr="00C27B1C">
              <w:rPr>
                <w:rFonts w:ascii="Arial" w:hAnsi="Arial" w:cs="Arial"/>
                <w:sz w:val="18"/>
                <w:lang w:val="es-CL"/>
              </w:rPr>
              <w:t>Costos Variables de Generación</w:t>
            </w:r>
            <w:r>
              <w:rPr>
                <w:rFonts w:ascii="Arial" w:hAnsi="Arial" w:cs="Arial"/>
                <w:sz w:val="18"/>
                <w:lang w:val="es-CL"/>
              </w:rPr>
              <w:t xml:space="preserve">, </w:t>
            </w:r>
            <w:r w:rsidRPr="00C27B1C">
              <w:rPr>
                <w:rFonts w:ascii="Arial" w:hAnsi="Arial" w:cs="Arial"/>
                <w:sz w:val="18"/>
                <w:lang w:val="es-CL"/>
              </w:rPr>
              <w:t>Estadística</w:t>
            </w:r>
            <w:r>
              <w:rPr>
                <w:rFonts w:ascii="Arial" w:hAnsi="Arial" w:cs="Arial"/>
                <w:sz w:val="18"/>
                <w:lang w:val="es-CL"/>
              </w:rPr>
              <w:t>s Anuales</w:t>
            </w:r>
            <w:r w:rsidRPr="00C27B1C">
              <w:rPr>
                <w:rFonts w:ascii="Arial" w:hAnsi="Arial" w:cs="Arial"/>
                <w:sz w:val="18"/>
                <w:lang w:val="es-CL"/>
              </w:rPr>
              <w:t xml:space="preserve"> Sector Eléctrico. ARCONEL</w:t>
            </w:r>
          </w:p>
          <w:p w14:paraId="18D56516" w14:textId="0746B968" w:rsidR="00C27B1C" w:rsidRPr="00C27B1C" w:rsidRDefault="00C27B1C" w:rsidP="00C27B1C">
            <w:pPr>
              <w:rPr>
                <w:rFonts w:ascii="Arial" w:hAnsi="Arial" w:cs="Arial"/>
                <w:sz w:val="18"/>
                <w:lang w:val="es-CL"/>
              </w:rPr>
            </w:pPr>
            <w:r w:rsidRPr="00C27B1C">
              <w:rPr>
                <w:rFonts w:ascii="Arial" w:hAnsi="Arial" w:cs="Arial"/>
                <w:sz w:val="18"/>
                <w:lang w:val="es-CL"/>
              </w:rPr>
              <w:t xml:space="preserve">Pérdidas Técnicas en el Sistema de Transmisión (Estadísticas </w:t>
            </w:r>
            <w:r>
              <w:rPr>
                <w:rFonts w:ascii="Arial" w:hAnsi="Arial" w:cs="Arial"/>
                <w:sz w:val="18"/>
                <w:lang w:val="es-CL"/>
              </w:rPr>
              <w:t>Anuales del Sector Eléctrico</w:t>
            </w:r>
            <w:r w:rsidRPr="00C27B1C">
              <w:rPr>
                <w:rFonts w:ascii="Arial" w:hAnsi="Arial" w:cs="Arial"/>
                <w:sz w:val="18"/>
                <w:lang w:val="es-CL"/>
              </w:rPr>
              <w:t>, ARCONEL)</w:t>
            </w:r>
          </w:p>
          <w:p w14:paraId="4D93BF27" w14:textId="77777777" w:rsidR="00C27B1C" w:rsidRPr="00C27B1C" w:rsidRDefault="00C27B1C" w:rsidP="00C27B1C">
            <w:pPr>
              <w:rPr>
                <w:rFonts w:ascii="Arial" w:hAnsi="Arial" w:cs="Arial"/>
                <w:sz w:val="18"/>
                <w:lang w:val="es-CL"/>
              </w:rPr>
            </w:pPr>
          </w:p>
        </w:tc>
      </w:tr>
      <w:tr w:rsidR="00C27B1C" w:rsidRPr="00C27B1C" w14:paraId="5FB7F899" w14:textId="77777777" w:rsidTr="00C27B1C">
        <w:tc>
          <w:tcPr>
            <w:tcW w:w="1696" w:type="dxa"/>
            <w:vMerge/>
            <w:shd w:val="clear" w:color="auto" w:fill="FDE9D9" w:themeFill="accent6" w:themeFillTint="33"/>
          </w:tcPr>
          <w:p w14:paraId="3783C5AA" w14:textId="77777777" w:rsidR="00C27B1C" w:rsidRPr="00C27B1C" w:rsidRDefault="00C27B1C" w:rsidP="00C27B1C">
            <w:pPr>
              <w:jc w:val="both"/>
              <w:rPr>
                <w:rFonts w:ascii="Arial" w:hAnsi="Arial" w:cs="Arial"/>
                <w:b/>
                <w:sz w:val="18"/>
                <w:lang w:val="es-CL"/>
              </w:rPr>
            </w:pPr>
          </w:p>
        </w:tc>
        <w:tc>
          <w:tcPr>
            <w:tcW w:w="1701" w:type="dxa"/>
          </w:tcPr>
          <w:p w14:paraId="5542D5AF"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Subsidio Combustibles Generación</w:t>
            </w:r>
          </w:p>
        </w:tc>
        <w:tc>
          <w:tcPr>
            <w:tcW w:w="2552" w:type="dxa"/>
          </w:tcPr>
          <w:p w14:paraId="000C8CFE" w14:textId="77777777" w:rsidR="00C27B1C" w:rsidRPr="00C27B1C" w:rsidRDefault="00C27B1C" w:rsidP="00C27B1C">
            <w:pPr>
              <w:rPr>
                <w:rFonts w:ascii="Arial" w:hAnsi="Arial" w:cs="Arial"/>
                <w:sz w:val="18"/>
                <w:lang w:val="es-CL"/>
              </w:rPr>
            </w:pPr>
            <w:r w:rsidRPr="00C27B1C">
              <w:rPr>
                <w:rFonts w:ascii="Arial" w:hAnsi="Arial" w:cs="Arial"/>
                <w:sz w:val="18"/>
                <w:lang w:val="es-CL"/>
              </w:rPr>
              <w:t>La mayor generación demandada por el proyecto requiere usar combustible fósil subsidiado en la parte térmica de la matriz energética.</w:t>
            </w:r>
          </w:p>
        </w:tc>
        <w:tc>
          <w:tcPr>
            <w:tcW w:w="3827" w:type="dxa"/>
          </w:tcPr>
          <w:p w14:paraId="7C89ADC2" w14:textId="5D3A5681" w:rsidR="00C27B1C" w:rsidRPr="00C27B1C" w:rsidRDefault="00C27B1C" w:rsidP="00C27B1C">
            <w:pPr>
              <w:rPr>
                <w:rFonts w:ascii="Arial" w:hAnsi="Arial" w:cs="Arial"/>
                <w:sz w:val="18"/>
                <w:lang w:val="es-CL"/>
              </w:rPr>
            </w:pPr>
            <w:r>
              <w:rPr>
                <w:rFonts w:ascii="Arial" w:hAnsi="Arial" w:cs="Arial"/>
                <w:sz w:val="18"/>
                <w:lang w:val="es-CL"/>
              </w:rPr>
              <w:t xml:space="preserve">Consumo de </w:t>
            </w:r>
            <w:r w:rsidRPr="00C27B1C">
              <w:rPr>
                <w:rFonts w:ascii="Arial" w:hAnsi="Arial" w:cs="Arial"/>
                <w:sz w:val="18"/>
                <w:lang w:val="es-CL"/>
              </w:rPr>
              <w:t xml:space="preserve">combustible </w:t>
            </w:r>
            <w:r>
              <w:rPr>
                <w:rFonts w:ascii="Arial" w:hAnsi="Arial" w:cs="Arial"/>
                <w:sz w:val="18"/>
                <w:lang w:val="es-CL"/>
              </w:rPr>
              <w:t xml:space="preserve">para </w:t>
            </w:r>
            <w:r w:rsidRPr="00C27B1C">
              <w:rPr>
                <w:rFonts w:ascii="Arial" w:hAnsi="Arial" w:cs="Arial"/>
                <w:sz w:val="18"/>
                <w:lang w:val="es-CL"/>
              </w:rPr>
              <w:t>la generación. Estadística</w:t>
            </w:r>
            <w:r>
              <w:rPr>
                <w:rFonts w:ascii="Arial" w:hAnsi="Arial" w:cs="Arial"/>
                <w:sz w:val="18"/>
                <w:lang w:val="es-CL"/>
              </w:rPr>
              <w:t>s Anuales</w:t>
            </w:r>
            <w:r w:rsidRPr="00C27B1C">
              <w:rPr>
                <w:rFonts w:ascii="Arial" w:hAnsi="Arial" w:cs="Arial"/>
                <w:sz w:val="18"/>
                <w:lang w:val="es-CL"/>
              </w:rPr>
              <w:t xml:space="preserve"> Sector Eléctrico. ARCONEL.</w:t>
            </w:r>
          </w:p>
          <w:p w14:paraId="48DBE23D" w14:textId="638506A3" w:rsidR="00C27B1C" w:rsidRPr="00C27B1C" w:rsidRDefault="00C27B1C" w:rsidP="00C27B1C">
            <w:pPr>
              <w:rPr>
                <w:rFonts w:ascii="Arial" w:hAnsi="Arial" w:cs="Arial"/>
                <w:sz w:val="18"/>
                <w:lang w:val="es-CL"/>
              </w:rPr>
            </w:pPr>
            <w:r w:rsidRPr="00C27B1C">
              <w:rPr>
                <w:rFonts w:ascii="Arial" w:hAnsi="Arial" w:cs="Arial"/>
                <w:sz w:val="18"/>
                <w:lang w:val="es-CL"/>
              </w:rPr>
              <w:t xml:space="preserve">Costo Internacional de Combustibles: </w:t>
            </w:r>
            <w:proofErr w:type="spellStart"/>
            <w:r w:rsidRPr="00C27B1C">
              <w:rPr>
                <w:rFonts w:ascii="Arial" w:hAnsi="Arial" w:cs="Arial"/>
                <w:sz w:val="18"/>
                <w:lang w:val="es-CL"/>
              </w:rPr>
              <w:t>Index</w:t>
            </w:r>
            <w:proofErr w:type="spellEnd"/>
            <w:r w:rsidRPr="00C27B1C">
              <w:rPr>
                <w:rFonts w:ascii="Arial" w:hAnsi="Arial" w:cs="Arial"/>
                <w:sz w:val="18"/>
                <w:lang w:val="es-CL"/>
              </w:rPr>
              <w:t xml:space="preserve"> </w:t>
            </w:r>
            <w:proofErr w:type="spellStart"/>
            <w:r w:rsidRPr="00C27B1C">
              <w:rPr>
                <w:rFonts w:ascii="Arial" w:hAnsi="Arial" w:cs="Arial"/>
                <w:sz w:val="18"/>
                <w:lang w:val="es-CL"/>
              </w:rPr>
              <w:t>Mundi</w:t>
            </w:r>
            <w:proofErr w:type="spellEnd"/>
            <w:r w:rsidRPr="00C27B1C">
              <w:rPr>
                <w:rFonts w:ascii="Arial" w:hAnsi="Arial" w:cs="Arial"/>
                <w:sz w:val="18"/>
                <w:lang w:val="es-CL"/>
              </w:rPr>
              <w:t xml:space="preserve"> (Fuel </w:t>
            </w:r>
            <w:proofErr w:type="spellStart"/>
            <w:r w:rsidRPr="00C27B1C">
              <w:rPr>
                <w:rFonts w:ascii="Arial" w:hAnsi="Arial" w:cs="Arial"/>
                <w:sz w:val="18"/>
                <w:lang w:val="es-CL"/>
              </w:rPr>
              <w:t>Oil</w:t>
            </w:r>
            <w:proofErr w:type="spellEnd"/>
            <w:r w:rsidRPr="00C27B1C">
              <w:rPr>
                <w:rFonts w:ascii="Arial" w:hAnsi="Arial" w:cs="Arial"/>
                <w:sz w:val="18"/>
                <w:lang w:val="es-CL"/>
              </w:rPr>
              <w:t xml:space="preserve"> N°2 y Diésel de ultra bajo azufre, ultra-</w:t>
            </w:r>
            <w:proofErr w:type="spellStart"/>
            <w:r w:rsidRPr="00C27B1C">
              <w:rPr>
                <w:rFonts w:ascii="Arial" w:hAnsi="Arial" w:cs="Arial"/>
                <w:sz w:val="18"/>
                <w:lang w:val="es-CL"/>
              </w:rPr>
              <w:t>low</w:t>
            </w:r>
            <w:proofErr w:type="spellEnd"/>
            <w:r w:rsidRPr="00C27B1C">
              <w:rPr>
                <w:rFonts w:ascii="Arial" w:hAnsi="Arial" w:cs="Arial"/>
                <w:sz w:val="18"/>
                <w:lang w:val="es-CL"/>
              </w:rPr>
              <w:t xml:space="preserve"> </w:t>
            </w:r>
            <w:proofErr w:type="spellStart"/>
            <w:r w:rsidRPr="00C27B1C">
              <w:rPr>
                <w:rFonts w:ascii="Arial" w:hAnsi="Arial" w:cs="Arial"/>
                <w:sz w:val="18"/>
                <w:lang w:val="es-CL"/>
              </w:rPr>
              <w:t>sulfur</w:t>
            </w:r>
            <w:proofErr w:type="spellEnd"/>
            <w:r w:rsidRPr="00C27B1C">
              <w:rPr>
                <w:rFonts w:ascii="Arial" w:hAnsi="Arial" w:cs="Arial"/>
                <w:sz w:val="18"/>
                <w:lang w:val="es-CL"/>
              </w:rPr>
              <w:t xml:space="preserve">, N°2 precio </w:t>
            </w:r>
            <w:r>
              <w:rPr>
                <w:rFonts w:ascii="Arial" w:hAnsi="Arial" w:cs="Arial"/>
                <w:sz w:val="18"/>
                <w:lang w:val="es-CL"/>
              </w:rPr>
              <w:t>SPOT FOB puerto de New York</w:t>
            </w:r>
            <w:r w:rsidRPr="00C27B1C">
              <w:rPr>
                <w:rFonts w:ascii="Arial" w:hAnsi="Arial" w:cs="Arial"/>
                <w:sz w:val="18"/>
                <w:lang w:val="es-CL"/>
              </w:rPr>
              <w:t>).</w:t>
            </w:r>
          </w:p>
          <w:p w14:paraId="368321E4" w14:textId="37047E06" w:rsidR="00C27B1C" w:rsidRPr="00C27B1C" w:rsidRDefault="00C27B1C" w:rsidP="00C27B1C">
            <w:pPr>
              <w:rPr>
                <w:rFonts w:ascii="Arial" w:hAnsi="Arial" w:cs="Arial"/>
                <w:sz w:val="18"/>
                <w:lang w:val="es-CL"/>
              </w:rPr>
            </w:pPr>
            <w:r w:rsidRPr="00C27B1C">
              <w:rPr>
                <w:rFonts w:ascii="Arial" w:hAnsi="Arial" w:cs="Arial"/>
                <w:sz w:val="18"/>
                <w:lang w:val="es-CL"/>
              </w:rPr>
              <w:t>Costo Nacional de Combustibles:</w:t>
            </w:r>
            <w:r>
              <w:rPr>
                <w:rFonts w:ascii="Arial" w:hAnsi="Arial" w:cs="Arial"/>
                <w:sz w:val="18"/>
                <w:lang w:val="es-CL"/>
              </w:rPr>
              <w:t xml:space="preserve"> Informa Anual EP Petroecuador.</w:t>
            </w:r>
          </w:p>
        </w:tc>
      </w:tr>
      <w:tr w:rsidR="00C27B1C" w:rsidRPr="00C27B1C" w14:paraId="70D374A2" w14:textId="77777777" w:rsidTr="00C27B1C">
        <w:tc>
          <w:tcPr>
            <w:tcW w:w="1696" w:type="dxa"/>
            <w:vMerge/>
            <w:shd w:val="clear" w:color="auto" w:fill="FDE9D9" w:themeFill="accent6" w:themeFillTint="33"/>
          </w:tcPr>
          <w:p w14:paraId="2FC8FE71" w14:textId="77777777" w:rsidR="00C27B1C" w:rsidRPr="00C27B1C" w:rsidRDefault="00C27B1C" w:rsidP="00C27B1C">
            <w:pPr>
              <w:jc w:val="both"/>
              <w:rPr>
                <w:rFonts w:ascii="Arial" w:hAnsi="Arial" w:cs="Arial"/>
                <w:b/>
                <w:sz w:val="18"/>
                <w:lang w:val="es-CL"/>
              </w:rPr>
            </w:pPr>
          </w:p>
        </w:tc>
        <w:tc>
          <w:tcPr>
            <w:tcW w:w="1701" w:type="dxa"/>
          </w:tcPr>
          <w:p w14:paraId="4CD60E5D"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Costo Adicional Distribución</w:t>
            </w:r>
          </w:p>
        </w:tc>
        <w:tc>
          <w:tcPr>
            <w:tcW w:w="2552" w:type="dxa"/>
          </w:tcPr>
          <w:p w14:paraId="4AF1F368" w14:textId="1A7861EF" w:rsidR="00C27B1C" w:rsidRPr="00C27B1C" w:rsidRDefault="00C27B1C" w:rsidP="00C27B1C">
            <w:pPr>
              <w:rPr>
                <w:rFonts w:ascii="Arial" w:hAnsi="Arial" w:cs="Arial"/>
                <w:sz w:val="18"/>
                <w:lang w:val="es-CL"/>
              </w:rPr>
            </w:pPr>
            <w:r w:rsidRPr="00C27B1C">
              <w:rPr>
                <w:rFonts w:ascii="Arial" w:hAnsi="Arial" w:cs="Arial"/>
                <w:sz w:val="18"/>
                <w:lang w:val="es-CL"/>
              </w:rPr>
              <w:t xml:space="preserve">El beneficio del consumidor final sólo es posible si se realizan en distribución las obras adicionales para el flujo de este gran bloque de potencia. Se </w:t>
            </w:r>
            <w:r w:rsidR="009D19D2">
              <w:rPr>
                <w:rFonts w:ascii="Arial" w:hAnsi="Arial" w:cs="Arial"/>
                <w:sz w:val="18"/>
                <w:lang w:val="es-CL"/>
              </w:rPr>
              <w:t>utilizará</w:t>
            </w:r>
            <w:r w:rsidRPr="00C27B1C">
              <w:rPr>
                <w:rFonts w:ascii="Arial" w:hAnsi="Arial" w:cs="Arial"/>
                <w:sz w:val="18"/>
                <w:lang w:val="es-CL"/>
              </w:rPr>
              <w:t xml:space="preserve"> </w:t>
            </w:r>
            <w:r w:rsidR="009D19D2">
              <w:rPr>
                <w:rFonts w:ascii="Arial" w:hAnsi="Arial" w:cs="Arial"/>
                <w:sz w:val="18"/>
                <w:lang w:val="es-CL"/>
              </w:rPr>
              <w:t xml:space="preserve">el valor de </w:t>
            </w:r>
            <w:r w:rsidRPr="00C27B1C">
              <w:rPr>
                <w:rFonts w:ascii="Arial" w:hAnsi="Arial" w:cs="Arial"/>
                <w:sz w:val="18"/>
                <w:lang w:val="es-CL"/>
              </w:rPr>
              <w:t>la inversión adicional y sus costos de operación y mantenimiento.</w:t>
            </w:r>
          </w:p>
        </w:tc>
        <w:tc>
          <w:tcPr>
            <w:tcW w:w="3827" w:type="dxa"/>
          </w:tcPr>
          <w:p w14:paraId="3F13ACA8" w14:textId="7670E40C" w:rsidR="00C27B1C" w:rsidRPr="00C27B1C" w:rsidRDefault="00C27B1C" w:rsidP="00C27B1C">
            <w:pPr>
              <w:rPr>
                <w:rFonts w:ascii="Arial" w:hAnsi="Arial" w:cs="Arial"/>
                <w:sz w:val="18"/>
                <w:lang w:val="es-CL"/>
              </w:rPr>
            </w:pPr>
            <w:r w:rsidRPr="00C27B1C">
              <w:rPr>
                <w:rFonts w:ascii="Arial" w:hAnsi="Arial" w:cs="Arial"/>
                <w:sz w:val="18"/>
                <w:lang w:val="es-CL"/>
              </w:rPr>
              <w:t>Energía Distribuida, Inversiones y Costos de Operación y Mantenimiento por cada EED. Se obtienen los baremos de inversión y Costos unitarios en US$/kWh y se multiplican por el aumento anual en el flujo de energía del proyecto.</w:t>
            </w:r>
            <w:r>
              <w:rPr>
                <w:rFonts w:ascii="Arial" w:hAnsi="Arial" w:cs="Arial"/>
                <w:sz w:val="18"/>
                <w:lang w:val="es-CL"/>
              </w:rPr>
              <w:t xml:space="preserve"> (</w:t>
            </w:r>
            <w:r w:rsidRPr="00C27B1C">
              <w:rPr>
                <w:rFonts w:ascii="Arial" w:hAnsi="Arial" w:cs="Arial"/>
                <w:sz w:val="18"/>
                <w:lang w:val="es-CL"/>
              </w:rPr>
              <w:t>Estadística</w:t>
            </w:r>
            <w:r>
              <w:rPr>
                <w:rFonts w:ascii="Arial" w:hAnsi="Arial" w:cs="Arial"/>
                <w:sz w:val="18"/>
                <w:lang w:val="es-CL"/>
              </w:rPr>
              <w:t>s Anuales del Sector Eléctrico, ARCONEL)</w:t>
            </w:r>
          </w:p>
        </w:tc>
      </w:tr>
      <w:tr w:rsidR="00C27B1C" w:rsidRPr="00C27B1C" w14:paraId="0D76EFFE" w14:textId="77777777" w:rsidTr="00C27B1C">
        <w:tc>
          <w:tcPr>
            <w:tcW w:w="1696" w:type="dxa"/>
            <w:vMerge w:val="restart"/>
            <w:shd w:val="clear" w:color="auto" w:fill="E5DFEC" w:themeFill="accent4" w:themeFillTint="33"/>
          </w:tcPr>
          <w:p w14:paraId="7B2E4F41" w14:textId="77777777" w:rsidR="00C27B1C" w:rsidRPr="00C27B1C" w:rsidRDefault="00C27B1C" w:rsidP="00C27B1C">
            <w:pPr>
              <w:jc w:val="both"/>
              <w:rPr>
                <w:rFonts w:ascii="Arial" w:hAnsi="Arial" w:cs="Arial"/>
                <w:b/>
                <w:sz w:val="18"/>
                <w:lang w:val="es-CL"/>
              </w:rPr>
            </w:pPr>
            <w:r w:rsidRPr="00C27B1C">
              <w:rPr>
                <w:rFonts w:ascii="Arial" w:hAnsi="Arial" w:cs="Arial"/>
                <w:b/>
                <w:sz w:val="18"/>
                <w:lang w:val="es-CL"/>
              </w:rPr>
              <w:t>CII.1 Expansión y Reforzamiento de la Infraestructura de distribución</w:t>
            </w:r>
          </w:p>
        </w:tc>
        <w:tc>
          <w:tcPr>
            <w:tcW w:w="1701" w:type="dxa"/>
          </w:tcPr>
          <w:p w14:paraId="3AA359BD"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Mayor Venta de Energía</w:t>
            </w:r>
          </w:p>
        </w:tc>
        <w:tc>
          <w:tcPr>
            <w:tcW w:w="2552" w:type="dxa"/>
          </w:tcPr>
          <w:p w14:paraId="27B67B82" w14:textId="77777777" w:rsidR="00C27B1C" w:rsidRPr="00C27B1C" w:rsidRDefault="00C27B1C" w:rsidP="00C27B1C">
            <w:pPr>
              <w:rPr>
                <w:rFonts w:ascii="Arial" w:hAnsi="Arial" w:cs="Arial"/>
                <w:sz w:val="18"/>
                <w:lang w:val="es-CL"/>
              </w:rPr>
            </w:pPr>
            <w:r w:rsidRPr="00C27B1C">
              <w:rPr>
                <w:rFonts w:ascii="Arial" w:hAnsi="Arial" w:cs="Arial"/>
                <w:sz w:val="18"/>
                <w:lang w:val="es-CL"/>
              </w:rPr>
              <w:t>La mayor capacidad instalada permite suplir el crecimiento de la demanda energética a nivel de Consumidores Finales.</w:t>
            </w:r>
          </w:p>
        </w:tc>
        <w:tc>
          <w:tcPr>
            <w:tcW w:w="3827" w:type="dxa"/>
          </w:tcPr>
          <w:p w14:paraId="1EACE785" w14:textId="49C19CAA" w:rsidR="00C27B1C" w:rsidRPr="00C27B1C" w:rsidRDefault="00C27B1C" w:rsidP="00C27B1C">
            <w:pPr>
              <w:rPr>
                <w:rFonts w:ascii="Arial" w:hAnsi="Arial" w:cs="Arial"/>
                <w:sz w:val="18"/>
                <w:lang w:val="es-CL"/>
              </w:rPr>
            </w:pPr>
            <w:r w:rsidRPr="00C27B1C">
              <w:rPr>
                <w:rFonts w:ascii="Arial" w:hAnsi="Arial" w:cs="Arial"/>
                <w:sz w:val="18"/>
                <w:lang w:val="es-CL"/>
              </w:rPr>
              <w:t>Capacidad de instalaciones relevantes (MW), c</w:t>
            </w:r>
            <w:r w:rsidR="00963F96">
              <w:rPr>
                <w:rFonts w:ascii="Arial" w:hAnsi="Arial" w:cs="Arial"/>
                <w:sz w:val="18"/>
                <w:lang w:val="es-CL"/>
              </w:rPr>
              <w:t xml:space="preserve">on /sin proyecto y demanda </w:t>
            </w:r>
            <w:r w:rsidRPr="00C27B1C">
              <w:rPr>
                <w:rFonts w:ascii="Arial" w:hAnsi="Arial" w:cs="Arial"/>
                <w:sz w:val="18"/>
                <w:lang w:val="es-CL"/>
              </w:rPr>
              <w:t>(Dir. Distribución MEER).</w:t>
            </w:r>
          </w:p>
          <w:p w14:paraId="6690B2E0" w14:textId="16AA1D94" w:rsidR="00C27B1C" w:rsidRPr="00C27B1C" w:rsidRDefault="00C27B1C" w:rsidP="00C27B1C">
            <w:pPr>
              <w:rPr>
                <w:rFonts w:ascii="Arial" w:hAnsi="Arial" w:cs="Arial"/>
                <w:sz w:val="18"/>
                <w:lang w:val="es-CL"/>
              </w:rPr>
            </w:pPr>
            <w:r w:rsidRPr="00C27B1C">
              <w:rPr>
                <w:rFonts w:ascii="Arial" w:hAnsi="Arial" w:cs="Arial"/>
                <w:sz w:val="18"/>
                <w:lang w:val="es-CL"/>
              </w:rPr>
              <w:t>Tasa de crecimiento anual de la demanda por EED</w:t>
            </w:r>
            <w:r w:rsidR="00D321BA">
              <w:rPr>
                <w:rFonts w:ascii="Arial" w:hAnsi="Arial" w:cs="Arial"/>
                <w:sz w:val="18"/>
                <w:lang w:val="es-CL"/>
              </w:rPr>
              <w:t xml:space="preserve"> y </w:t>
            </w:r>
            <w:r w:rsidRPr="00C27B1C">
              <w:rPr>
                <w:rFonts w:ascii="Arial" w:hAnsi="Arial" w:cs="Arial"/>
                <w:sz w:val="18"/>
                <w:lang w:val="es-CL"/>
              </w:rPr>
              <w:t>Factor de Carga Anual por EED (Estadística del Sector Eléctrico, ARCONEL) Se considera potencia facturada a cada EED y su respectiva energía anual vendida.</w:t>
            </w:r>
          </w:p>
          <w:p w14:paraId="582B3AAD" w14:textId="3F35F22E" w:rsidR="00C27B1C" w:rsidRPr="00C27B1C" w:rsidRDefault="00C27B1C" w:rsidP="00C27B1C">
            <w:pPr>
              <w:rPr>
                <w:rFonts w:ascii="Arial" w:hAnsi="Arial" w:cs="Arial"/>
                <w:sz w:val="18"/>
                <w:lang w:val="es-CL"/>
              </w:rPr>
            </w:pPr>
            <w:r w:rsidRPr="00C27B1C">
              <w:rPr>
                <w:rFonts w:ascii="Arial" w:hAnsi="Arial" w:cs="Arial"/>
                <w:sz w:val="18"/>
                <w:lang w:val="es-CL"/>
              </w:rPr>
              <w:t>Precio Medio de Venta por EED (E</w:t>
            </w:r>
            <w:r w:rsidR="00D321BA">
              <w:rPr>
                <w:rFonts w:ascii="Arial" w:hAnsi="Arial" w:cs="Arial"/>
                <w:sz w:val="18"/>
                <w:lang w:val="es-CL"/>
              </w:rPr>
              <w:t>stadística del Sector Eléctrico</w:t>
            </w:r>
            <w:r w:rsidRPr="00C27B1C">
              <w:rPr>
                <w:rFonts w:ascii="Arial" w:hAnsi="Arial" w:cs="Arial"/>
                <w:sz w:val="18"/>
                <w:lang w:val="es-CL"/>
              </w:rPr>
              <w:t>, ARCONEL)</w:t>
            </w:r>
          </w:p>
        </w:tc>
      </w:tr>
      <w:tr w:rsidR="00C27B1C" w:rsidRPr="00C27B1C" w14:paraId="6622A18B" w14:textId="77777777" w:rsidTr="00C27B1C">
        <w:tc>
          <w:tcPr>
            <w:tcW w:w="1696" w:type="dxa"/>
            <w:vMerge/>
            <w:shd w:val="clear" w:color="auto" w:fill="E5DFEC" w:themeFill="accent4" w:themeFillTint="33"/>
          </w:tcPr>
          <w:p w14:paraId="26E1A164" w14:textId="77777777" w:rsidR="00C27B1C" w:rsidRPr="00C27B1C" w:rsidRDefault="00C27B1C" w:rsidP="00C27B1C">
            <w:pPr>
              <w:jc w:val="both"/>
              <w:rPr>
                <w:rFonts w:ascii="Arial" w:hAnsi="Arial" w:cs="Arial"/>
                <w:b/>
                <w:sz w:val="18"/>
                <w:lang w:val="es-CL"/>
              </w:rPr>
            </w:pPr>
          </w:p>
        </w:tc>
        <w:tc>
          <w:tcPr>
            <w:tcW w:w="1701" w:type="dxa"/>
          </w:tcPr>
          <w:p w14:paraId="38F9430F"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Menor Energía No Suministrada</w:t>
            </w:r>
          </w:p>
        </w:tc>
        <w:tc>
          <w:tcPr>
            <w:tcW w:w="2552" w:type="dxa"/>
          </w:tcPr>
          <w:p w14:paraId="4D8E6619" w14:textId="1990E4BC" w:rsidR="00C27B1C" w:rsidRPr="00C27B1C" w:rsidRDefault="00C27B1C" w:rsidP="00C27B1C">
            <w:pPr>
              <w:rPr>
                <w:rFonts w:ascii="Arial" w:hAnsi="Arial" w:cs="Arial"/>
                <w:sz w:val="18"/>
                <w:lang w:val="es-CL"/>
              </w:rPr>
            </w:pPr>
            <w:r w:rsidRPr="00C27B1C">
              <w:rPr>
                <w:rFonts w:ascii="Arial" w:hAnsi="Arial" w:cs="Arial"/>
                <w:sz w:val="18"/>
                <w:lang w:val="es-CL"/>
              </w:rPr>
              <w:t>Al evitar o reducir la duración de interrupciones se evita</w:t>
            </w:r>
            <w:r w:rsidR="00963F96">
              <w:rPr>
                <w:rFonts w:ascii="Arial" w:hAnsi="Arial" w:cs="Arial"/>
                <w:sz w:val="18"/>
                <w:lang w:val="es-CL"/>
              </w:rPr>
              <w:t xml:space="preserve"> </w:t>
            </w:r>
            <w:r w:rsidRPr="00C27B1C">
              <w:rPr>
                <w:rFonts w:ascii="Arial" w:hAnsi="Arial" w:cs="Arial"/>
                <w:sz w:val="18"/>
                <w:lang w:val="es-CL"/>
              </w:rPr>
              <w:t>pagar futuras compensaciones a clientes conforme el Costo de Energía No Suministrada.</w:t>
            </w:r>
          </w:p>
        </w:tc>
        <w:tc>
          <w:tcPr>
            <w:tcW w:w="3827" w:type="dxa"/>
          </w:tcPr>
          <w:p w14:paraId="6AEFAA24" w14:textId="77777777" w:rsidR="00C27B1C" w:rsidRPr="00C27B1C" w:rsidRDefault="00C27B1C" w:rsidP="00C27B1C">
            <w:pPr>
              <w:rPr>
                <w:rFonts w:ascii="Arial" w:hAnsi="Arial" w:cs="Arial"/>
                <w:sz w:val="18"/>
                <w:lang w:val="es-CL"/>
              </w:rPr>
            </w:pPr>
            <w:proofErr w:type="spellStart"/>
            <w:r w:rsidRPr="00C27B1C">
              <w:rPr>
                <w:rFonts w:ascii="Arial" w:hAnsi="Arial" w:cs="Arial"/>
                <w:sz w:val="18"/>
                <w:lang w:val="en-US"/>
              </w:rPr>
              <w:t>Costo</w:t>
            </w:r>
            <w:proofErr w:type="spellEnd"/>
            <w:r w:rsidRPr="00C27B1C">
              <w:rPr>
                <w:rFonts w:ascii="Arial" w:hAnsi="Arial" w:cs="Arial"/>
                <w:sz w:val="18"/>
                <w:lang w:val="en-US"/>
              </w:rPr>
              <w:t xml:space="preserve"> de </w:t>
            </w:r>
            <w:proofErr w:type="spellStart"/>
            <w:r w:rsidRPr="00C27B1C">
              <w:rPr>
                <w:rFonts w:ascii="Arial" w:hAnsi="Arial" w:cs="Arial"/>
                <w:sz w:val="18"/>
                <w:lang w:val="en-US"/>
              </w:rPr>
              <w:t>Energía</w:t>
            </w:r>
            <w:proofErr w:type="spellEnd"/>
            <w:r w:rsidRPr="00C27B1C">
              <w:rPr>
                <w:rFonts w:ascii="Arial" w:hAnsi="Arial" w:cs="Arial"/>
                <w:sz w:val="18"/>
                <w:lang w:val="en-US"/>
              </w:rPr>
              <w:t xml:space="preserve"> No </w:t>
            </w:r>
            <w:proofErr w:type="spellStart"/>
            <w:r w:rsidRPr="00C27B1C">
              <w:rPr>
                <w:rFonts w:ascii="Arial" w:hAnsi="Arial" w:cs="Arial"/>
                <w:sz w:val="18"/>
                <w:lang w:val="en-US"/>
              </w:rPr>
              <w:t>Suministrada</w:t>
            </w:r>
            <w:proofErr w:type="spellEnd"/>
            <w:r w:rsidRPr="00C27B1C">
              <w:rPr>
                <w:rFonts w:ascii="Arial" w:hAnsi="Arial" w:cs="Arial"/>
                <w:sz w:val="18"/>
                <w:lang w:val="en-US"/>
              </w:rPr>
              <w:t xml:space="preserve"> (CENS): 1533 US$/MWh (</w:t>
            </w:r>
            <w:proofErr w:type="spellStart"/>
            <w:r w:rsidRPr="00C27B1C">
              <w:rPr>
                <w:rFonts w:ascii="Arial" w:hAnsi="Arial" w:cs="Arial"/>
                <w:sz w:val="18"/>
                <w:lang w:val="en-US"/>
              </w:rPr>
              <w:t>Methodolgy</w:t>
            </w:r>
            <w:proofErr w:type="spellEnd"/>
            <w:r w:rsidRPr="00C27B1C">
              <w:rPr>
                <w:rFonts w:ascii="Arial" w:hAnsi="Arial" w:cs="Arial"/>
                <w:sz w:val="18"/>
                <w:lang w:val="en-US"/>
              </w:rPr>
              <w:t xml:space="preserve"> for Estimating the Cost of Energy Not Supplied – Ecuadorian Case-. </w:t>
            </w:r>
            <w:r w:rsidRPr="00C27B1C">
              <w:rPr>
                <w:rFonts w:ascii="Arial" w:hAnsi="Arial" w:cs="Arial"/>
                <w:sz w:val="18"/>
                <w:lang w:val="es-CL"/>
              </w:rPr>
              <w:t xml:space="preserve">Paul </w:t>
            </w:r>
            <w:proofErr w:type="spellStart"/>
            <w:r w:rsidRPr="00C27B1C">
              <w:rPr>
                <w:rFonts w:ascii="Arial" w:hAnsi="Arial" w:cs="Arial"/>
                <w:sz w:val="18"/>
                <w:lang w:val="es-CL"/>
              </w:rPr>
              <w:t>Vasquez</w:t>
            </w:r>
            <w:proofErr w:type="spellEnd"/>
            <w:r w:rsidRPr="00C27B1C">
              <w:rPr>
                <w:rFonts w:ascii="Arial" w:hAnsi="Arial" w:cs="Arial"/>
                <w:sz w:val="18"/>
                <w:lang w:val="es-CL"/>
              </w:rPr>
              <w:t xml:space="preserve"> y Ángel Vaca)</w:t>
            </w:r>
          </w:p>
          <w:p w14:paraId="075F17D9" w14:textId="3E45A9C1" w:rsidR="00C27B1C" w:rsidRPr="00C27B1C" w:rsidRDefault="00C27B1C" w:rsidP="00C27B1C">
            <w:pPr>
              <w:rPr>
                <w:rFonts w:ascii="Arial" w:hAnsi="Arial" w:cs="Arial"/>
                <w:sz w:val="18"/>
                <w:lang w:val="es-CL"/>
              </w:rPr>
            </w:pPr>
            <w:r w:rsidRPr="00C27B1C">
              <w:rPr>
                <w:rFonts w:ascii="Arial" w:hAnsi="Arial" w:cs="Arial"/>
                <w:sz w:val="18"/>
                <w:lang w:val="es-CL"/>
              </w:rPr>
              <w:t>Plan de inversiones en apoyo al cambio de la matriz energética de ecuador / EC-L1160. Evaluación Integral del Programa, J. García (2016)</w:t>
            </w:r>
          </w:p>
        </w:tc>
      </w:tr>
      <w:tr w:rsidR="00C27B1C" w:rsidRPr="00C27B1C" w14:paraId="3A24015E" w14:textId="77777777" w:rsidTr="00C27B1C">
        <w:tc>
          <w:tcPr>
            <w:tcW w:w="1696" w:type="dxa"/>
            <w:vMerge/>
            <w:shd w:val="clear" w:color="auto" w:fill="E5DFEC" w:themeFill="accent4" w:themeFillTint="33"/>
          </w:tcPr>
          <w:p w14:paraId="599C36CC" w14:textId="77777777" w:rsidR="00C27B1C" w:rsidRPr="00C27B1C" w:rsidRDefault="00C27B1C" w:rsidP="00C27B1C">
            <w:pPr>
              <w:jc w:val="both"/>
              <w:rPr>
                <w:rFonts w:ascii="Arial" w:hAnsi="Arial" w:cs="Arial"/>
                <w:b/>
                <w:sz w:val="18"/>
                <w:lang w:val="es-CL"/>
              </w:rPr>
            </w:pPr>
          </w:p>
        </w:tc>
        <w:tc>
          <w:tcPr>
            <w:tcW w:w="1701" w:type="dxa"/>
          </w:tcPr>
          <w:p w14:paraId="58EF2020"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Mayor Compra de Energía</w:t>
            </w:r>
          </w:p>
        </w:tc>
        <w:tc>
          <w:tcPr>
            <w:tcW w:w="2552" w:type="dxa"/>
          </w:tcPr>
          <w:p w14:paraId="68B05AAB" w14:textId="77777777" w:rsidR="00C27B1C" w:rsidRPr="00C27B1C" w:rsidRDefault="00C27B1C" w:rsidP="00C27B1C">
            <w:pPr>
              <w:rPr>
                <w:rFonts w:ascii="Arial" w:hAnsi="Arial" w:cs="Arial"/>
                <w:sz w:val="18"/>
                <w:lang w:val="es-CL"/>
              </w:rPr>
            </w:pPr>
            <w:r w:rsidRPr="00C27B1C">
              <w:rPr>
                <w:rFonts w:ascii="Arial" w:hAnsi="Arial" w:cs="Arial"/>
                <w:sz w:val="18"/>
                <w:lang w:val="es-CL"/>
              </w:rPr>
              <w:t>La mayor energía que es posible abastecer con proyecto, debe ser comprada por cada EED a sus proveedores (Transmisión y Generación). El precio de esta transacción se refleja en las estadísticas como Precio Medio de Compra.</w:t>
            </w:r>
          </w:p>
        </w:tc>
        <w:tc>
          <w:tcPr>
            <w:tcW w:w="3827" w:type="dxa"/>
          </w:tcPr>
          <w:p w14:paraId="5093334D" w14:textId="004A9BE5" w:rsidR="00C27B1C" w:rsidRPr="00C27B1C" w:rsidRDefault="00C27B1C" w:rsidP="00C27B1C">
            <w:pPr>
              <w:rPr>
                <w:rFonts w:ascii="Arial" w:hAnsi="Arial" w:cs="Arial"/>
                <w:sz w:val="18"/>
              </w:rPr>
            </w:pPr>
            <w:r w:rsidRPr="00C27B1C">
              <w:rPr>
                <w:rFonts w:ascii="Arial" w:hAnsi="Arial" w:cs="Arial"/>
                <w:sz w:val="18"/>
              </w:rPr>
              <w:t>Pérdidas Técnicas y Precio Medio de Compra de Energía por EED (Estadísti</w:t>
            </w:r>
            <w:r w:rsidR="00D321BA">
              <w:rPr>
                <w:rFonts w:ascii="Arial" w:hAnsi="Arial" w:cs="Arial"/>
                <w:sz w:val="18"/>
              </w:rPr>
              <w:t>ca del Sector Eléctrico</w:t>
            </w:r>
            <w:r w:rsidRPr="00C27B1C">
              <w:rPr>
                <w:rFonts w:ascii="Arial" w:hAnsi="Arial" w:cs="Arial"/>
                <w:sz w:val="18"/>
              </w:rPr>
              <w:t>, ARCONEL)</w:t>
            </w:r>
          </w:p>
        </w:tc>
      </w:tr>
      <w:tr w:rsidR="00C27B1C" w:rsidRPr="00C27B1C" w14:paraId="1AA9C269" w14:textId="77777777" w:rsidTr="00C27B1C">
        <w:tc>
          <w:tcPr>
            <w:tcW w:w="1696" w:type="dxa"/>
            <w:vMerge/>
            <w:shd w:val="clear" w:color="auto" w:fill="E5DFEC" w:themeFill="accent4" w:themeFillTint="33"/>
          </w:tcPr>
          <w:p w14:paraId="1255384F" w14:textId="77777777" w:rsidR="00C27B1C" w:rsidRPr="00C27B1C" w:rsidRDefault="00C27B1C" w:rsidP="00C27B1C">
            <w:pPr>
              <w:jc w:val="both"/>
              <w:rPr>
                <w:rFonts w:ascii="Arial" w:hAnsi="Arial" w:cs="Arial"/>
                <w:b/>
                <w:sz w:val="18"/>
                <w:lang w:val="es-CL"/>
              </w:rPr>
            </w:pPr>
          </w:p>
        </w:tc>
        <w:tc>
          <w:tcPr>
            <w:tcW w:w="1701" w:type="dxa"/>
          </w:tcPr>
          <w:p w14:paraId="6A5DFB46"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Costos de Operación y Mantenimiento</w:t>
            </w:r>
          </w:p>
        </w:tc>
        <w:tc>
          <w:tcPr>
            <w:tcW w:w="2552" w:type="dxa"/>
          </w:tcPr>
          <w:p w14:paraId="327D9EB2" w14:textId="77777777" w:rsidR="00C27B1C" w:rsidRPr="00C27B1C" w:rsidRDefault="00C27B1C" w:rsidP="00C27B1C">
            <w:pPr>
              <w:rPr>
                <w:rFonts w:ascii="Arial" w:hAnsi="Arial" w:cs="Arial"/>
                <w:sz w:val="18"/>
                <w:lang w:val="es-CL"/>
              </w:rPr>
            </w:pPr>
            <w:r w:rsidRPr="00C27B1C">
              <w:rPr>
                <w:rFonts w:ascii="Arial" w:hAnsi="Arial" w:cs="Arial"/>
                <w:sz w:val="18"/>
                <w:lang w:val="es-CL"/>
              </w:rPr>
              <w:t xml:space="preserve">Toda nueva infraestructura demanda recursos operacionales, así como de mantenimiento preventivo y correctivo. Se aplica como un porcentaje anual constante respecto del monto a invertir. </w:t>
            </w:r>
          </w:p>
        </w:tc>
        <w:tc>
          <w:tcPr>
            <w:tcW w:w="3827" w:type="dxa"/>
          </w:tcPr>
          <w:p w14:paraId="183DEC95" w14:textId="7F31A542" w:rsidR="00C27B1C" w:rsidRPr="00C27B1C" w:rsidRDefault="00C27B1C" w:rsidP="00C27B1C">
            <w:pPr>
              <w:rPr>
                <w:rFonts w:ascii="Arial" w:hAnsi="Arial" w:cs="Arial"/>
                <w:sz w:val="18"/>
              </w:rPr>
            </w:pPr>
            <w:r w:rsidRPr="00C27B1C">
              <w:rPr>
                <w:rFonts w:ascii="Arial" w:hAnsi="Arial" w:cs="Arial"/>
                <w:sz w:val="18"/>
              </w:rPr>
              <w:t xml:space="preserve">Fuente: </w:t>
            </w:r>
            <w:r w:rsidR="00D321BA" w:rsidRPr="00C27B1C">
              <w:rPr>
                <w:rFonts w:ascii="Arial" w:hAnsi="Arial" w:cs="Arial"/>
                <w:sz w:val="18"/>
                <w:lang w:val="es-CL"/>
              </w:rPr>
              <w:t>(E</w:t>
            </w:r>
            <w:r w:rsidR="00963F96">
              <w:rPr>
                <w:rFonts w:ascii="Arial" w:hAnsi="Arial" w:cs="Arial"/>
                <w:sz w:val="18"/>
                <w:lang w:val="es-CL"/>
              </w:rPr>
              <w:t>stadística del Sector Eléctrico</w:t>
            </w:r>
            <w:r w:rsidR="00D321BA" w:rsidRPr="00C27B1C">
              <w:rPr>
                <w:rFonts w:ascii="Arial" w:hAnsi="Arial" w:cs="Arial"/>
                <w:sz w:val="18"/>
                <w:lang w:val="es-CL"/>
              </w:rPr>
              <w:t>, ARCONEL)</w:t>
            </w:r>
          </w:p>
        </w:tc>
      </w:tr>
      <w:tr w:rsidR="00C27B1C" w:rsidRPr="00C27B1C" w14:paraId="2ADC601E" w14:textId="77777777" w:rsidTr="00C27B1C">
        <w:tc>
          <w:tcPr>
            <w:tcW w:w="1696" w:type="dxa"/>
            <w:vMerge/>
            <w:shd w:val="clear" w:color="auto" w:fill="E5DFEC" w:themeFill="accent4" w:themeFillTint="33"/>
          </w:tcPr>
          <w:p w14:paraId="7D93E50C" w14:textId="77777777" w:rsidR="00C27B1C" w:rsidRPr="00C27B1C" w:rsidRDefault="00C27B1C" w:rsidP="00C27B1C">
            <w:pPr>
              <w:jc w:val="both"/>
              <w:rPr>
                <w:rFonts w:ascii="Arial" w:hAnsi="Arial" w:cs="Arial"/>
                <w:b/>
                <w:sz w:val="18"/>
                <w:lang w:val="es-CL"/>
              </w:rPr>
            </w:pPr>
          </w:p>
        </w:tc>
        <w:tc>
          <w:tcPr>
            <w:tcW w:w="1701" w:type="dxa"/>
          </w:tcPr>
          <w:p w14:paraId="2DC6F253"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Beneficio del Consumidor Final</w:t>
            </w:r>
          </w:p>
        </w:tc>
        <w:tc>
          <w:tcPr>
            <w:tcW w:w="2552" w:type="dxa"/>
          </w:tcPr>
          <w:p w14:paraId="444B2275" w14:textId="77777777" w:rsidR="00C27B1C" w:rsidRPr="00C27B1C" w:rsidRDefault="00C27B1C" w:rsidP="00C27B1C">
            <w:pPr>
              <w:rPr>
                <w:rFonts w:ascii="Arial" w:hAnsi="Arial" w:cs="Arial"/>
                <w:sz w:val="18"/>
                <w:lang w:val="es-CL"/>
              </w:rPr>
            </w:pPr>
            <w:r w:rsidRPr="00C27B1C">
              <w:rPr>
                <w:rFonts w:ascii="Arial" w:hAnsi="Arial" w:cs="Arial"/>
                <w:sz w:val="18"/>
                <w:lang w:val="es-CL"/>
              </w:rPr>
              <w:t xml:space="preserve">La disponibilidad de energía es percibida por el consumidor final como un beneficio representado como el área bajo la curva de demanda. Depende del Precio y cantidad de energía </w:t>
            </w:r>
            <w:r w:rsidRPr="00C27B1C">
              <w:rPr>
                <w:rFonts w:ascii="Arial" w:hAnsi="Arial" w:cs="Arial"/>
                <w:sz w:val="18"/>
                <w:lang w:val="es-CL"/>
              </w:rPr>
              <w:lastRenderedPageBreak/>
              <w:t xml:space="preserve">consumida, así como de la Elasticidad Precio de la Demanda. </w:t>
            </w:r>
          </w:p>
        </w:tc>
        <w:tc>
          <w:tcPr>
            <w:tcW w:w="3827" w:type="dxa"/>
          </w:tcPr>
          <w:p w14:paraId="1175C736" w14:textId="77777777" w:rsidR="00C27B1C" w:rsidRPr="00C27B1C" w:rsidRDefault="00C27B1C" w:rsidP="00C27B1C">
            <w:pPr>
              <w:rPr>
                <w:rFonts w:ascii="Arial" w:hAnsi="Arial" w:cs="Arial"/>
                <w:sz w:val="18"/>
                <w:lang w:val="es-CL"/>
              </w:rPr>
            </w:pPr>
            <w:r w:rsidRPr="00C27B1C">
              <w:rPr>
                <w:rFonts w:ascii="Arial" w:hAnsi="Arial" w:cs="Arial"/>
                <w:sz w:val="18"/>
                <w:lang w:val="es-CL"/>
              </w:rPr>
              <w:lastRenderedPageBreak/>
              <w:t>Fuentes adicionales de información:</w:t>
            </w:r>
          </w:p>
          <w:p w14:paraId="6E681AE3" w14:textId="134D6A94" w:rsidR="00C27B1C" w:rsidRPr="00C27B1C" w:rsidRDefault="00C27B1C" w:rsidP="00C27B1C">
            <w:pPr>
              <w:rPr>
                <w:rFonts w:ascii="Arial" w:hAnsi="Arial" w:cs="Arial"/>
                <w:sz w:val="18"/>
                <w:lang w:val="es-CL"/>
              </w:rPr>
            </w:pPr>
            <w:r w:rsidRPr="00C27B1C">
              <w:rPr>
                <w:rFonts w:ascii="Arial" w:hAnsi="Arial" w:cs="Arial"/>
                <w:sz w:val="18"/>
                <w:lang w:val="es-CL"/>
              </w:rPr>
              <w:t xml:space="preserve">Precio Medio de Venta por EED (Estadísticas del Sector Eléctrico, ARCONEL) y Elasticidad Precio de la Demanda, como valor típico de la industria aportado por el Consultor: -0.2 (Plan de inversiones en apoyo al cambio de la matriz energética de ecuador / EC-L1160. </w:t>
            </w:r>
            <w:r w:rsidRPr="00C27B1C">
              <w:rPr>
                <w:rFonts w:ascii="Arial" w:hAnsi="Arial" w:cs="Arial"/>
                <w:sz w:val="18"/>
                <w:lang w:val="es-CL"/>
              </w:rPr>
              <w:lastRenderedPageBreak/>
              <w:t>Evaluación Integral del Programa, J. García 2016).</w:t>
            </w:r>
          </w:p>
        </w:tc>
      </w:tr>
      <w:tr w:rsidR="00C27B1C" w:rsidRPr="00C27B1C" w14:paraId="572C2D2A" w14:textId="77777777" w:rsidTr="00C27B1C">
        <w:tc>
          <w:tcPr>
            <w:tcW w:w="1696" w:type="dxa"/>
            <w:vMerge/>
            <w:shd w:val="clear" w:color="auto" w:fill="E5DFEC" w:themeFill="accent4" w:themeFillTint="33"/>
          </w:tcPr>
          <w:p w14:paraId="636016DE" w14:textId="77777777" w:rsidR="00C27B1C" w:rsidRPr="00C27B1C" w:rsidRDefault="00C27B1C" w:rsidP="00C27B1C">
            <w:pPr>
              <w:jc w:val="both"/>
              <w:rPr>
                <w:rFonts w:ascii="Arial" w:hAnsi="Arial" w:cs="Arial"/>
                <w:b/>
                <w:sz w:val="18"/>
                <w:lang w:val="es-CL"/>
              </w:rPr>
            </w:pPr>
          </w:p>
        </w:tc>
        <w:tc>
          <w:tcPr>
            <w:tcW w:w="1701" w:type="dxa"/>
          </w:tcPr>
          <w:p w14:paraId="785A36C9"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Costo Variable de Generación</w:t>
            </w:r>
          </w:p>
        </w:tc>
        <w:tc>
          <w:tcPr>
            <w:tcW w:w="2552" w:type="dxa"/>
          </w:tcPr>
          <w:p w14:paraId="37F4ABB0" w14:textId="77777777" w:rsidR="00C27B1C" w:rsidRPr="00C27B1C" w:rsidRDefault="00C27B1C" w:rsidP="00C27B1C">
            <w:pPr>
              <w:rPr>
                <w:rFonts w:ascii="Arial" w:hAnsi="Arial" w:cs="Arial"/>
                <w:sz w:val="18"/>
                <w:lang w:val="es-CL"/>
              </w:rPr>
            </w:pPr>
            <w:r w:rsidRPr="00C27B1C">
              <w:rPr>
                <w:rFonts w:ascii="Arial" w:hAnsi="Arial" w:cs="Arial"/>
                <w:sz w:val="18"/>
                <w:lang w:val="es-CL"/>
              </w:rPr>
              <w:t>El mayor flujo de energía que es posible con el proyecto requiere una mayor generación de la misma, ampliada por las pérdidas técnicas de transmisión y valorada según costos variables (US$/kWh)</w:t>
            </w:r>
          </w:p>
        </w:tc>
        <w:tc>
          <w:tcPr>
            <w:tcW w:w="3827" w:type="dxa"/>
          </w:tcPr>
          <w:p w14:paraId="406B63B7" w14:textId="1244B96C" w:rsidR="00C27B1C" w:rsidRPr="00C27B1C" w:rsidRDefault="00C27B1C" w:rsidP="00C27B1C">
            <w:pPr>
              <w:rPr>
                <w:rFonts w:ascii="Arial" w:hAnsi="Arial" w:cs="Arial"/>
                <w:sz w:val="18"/>
                <w:lang w:val="es-CL"/>
              </w:rPr>
            </w:pPr>
            <w:r w:rsidRPr="00C27B1C">
              <w:rPr>
                <w:rFonts w:ascii="Arial" w:hAnsi="Arial" w:cs="Arial"/>
                <w:sz w:val="18"/>
                <w:lang w:val="es-CL"/>
              </w:rPr>
              <w:t xml:space="preserve">Costos Variables de Generación </w:t>
            </w:r>
            <w:r w:rsidR="00D321BA">
              <w:rPr>
                <w:rFonts w:ascii="Arial" w:hAnsi="Arial" w:cs="Arial"/>
                <w:sz w:val="18"/>
                <w:lang w:val="es-CL"/>
              </w:rPr>
              <w:t xml:space="preserve">y </w:t>
            </w:r>
          </w:p>
          <w:p w14:paraId="72DD4915" w14:textId="7754FAE0" w:rsidR="00C27B1C" w:rsidRPr="00C27B1C" w:rsidRDefault="00C27B1C" w:rsidP="00C27B1C">
            <w:pPr>
              <w:rPr>
                <w:rFonts w:ascii="Arial" w:hAnsi="Arial" w:cs="Arial"/>
                <w:sz w:val="18"/>
                <w:lang w:val="es-CL"/>
              </w:rPr>
            </w:pPr>
            <w:r w:rsidRPr="00C27B1C">
              <w:rPr>
                <w:rFonts w:ascii="Arial" w:hAnsi="Arial" w:cs="Arial"/>
                <w:sz w:val="18"/>
                <w:lang w:val="es-CL"/>
              </w:rPr>
              <w:t>Pérdidas Técnicas en el Sistema de Transmisión (Es</w:t>
            </w:r>
            <w:r w:rsidR="00D321BA">
              <w:rPr>
                <w:rFonts w:ascii="Arial" w:hAnsi="Arial" w:cs="Arial"/>
                <w:sz w:val="18"/>
                <w:lang w:val="es-CL"/>
              </w:rPr>
              <w:t>tadísticas Sector Eléctrico</w:t>
            </w:r>
            <w:r w:rsidRPr="00C27B1C">
              <w:rPr>
                <w:rFonts w:ascii="Arial" w:hAnsi="Arial" w:cs="Arial"/>
                <w:sz w:val="18"/>
                <w:lang w:val="es-CL"/>
              </w:rPr>
              <w:t>, ARCONEL)</w:t>
            </w:r>
          </w:p>
          <w:p w14:paraId="2E499028" w14:textId="77777777" w:rsidR="00C27B1C" w:rsidRPr="00C27B1C" w:rsidRDefault="00C27B1C" w:rsidP="00C27B1C">
            <w:pPr>
              <w:rPr>
                <w:rFonts w:ascii="Arial" w:hAnsi="Arial" w:cs="Arial"/>
                <w:sz w:val="18"/>
                <w:lang w:val="es-CL"/>
              </w:rPr>
            </w:pPr>
          </w:p>
        </w:tc>
      </w:tr>
      <w:tr w:rsidR="00C27B1C" w:rsidRPr="00C27B1C" w14:paraId="4B700947" w14:textId="77777777" w:rsidTr="00C27B1C">
        <w:tc>
          <w:tcPr>
            <w:tcW w:w="1696" w:type="dxa"/>
            <w:vMerge/>
            <w:shd w:val="clear" w:color="auto" w:fill="E5DFEC" w:themeFill="accent4" w:themeFillTint="33"/>
          </w:tcPr>
          <w:p w14:paraId="54CD8DE8" w14:textId="77777777" w:rsidR="00C27B1C" w:rsidRPr="00C27B1C" w:rsidRDefault="00C27B1C" w:rsidP="00C27B1C">
            <w:pPr>
              <w:jc w:val="both"/>
              <w:rPr>
                <w:rFonts w:ascii="Arial" w:hAnsi="Arial" w:cs="Arial"/>
                <w:b/>
                <w:sz w:val="18"/>
                <w:lang w:val="es-CL"/>
              </w:rPr>
            </w:pPr>
          </w:p>
        </w:tc>
        <w:tc>
          <w:tcPr>
            <w:tcW w:w="1701" w:type="dxa"/>
          </w:tcPr>
          <w:p w14:paraId="6CC9DB77"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Subsidio Combustibles Generación</w:t>
            </w:r>
          </w:p>
        </w:tc>
        <w:tc>
          <w:tcPr>
            <w:tcW w:w="2552" w:type="dxa"/>
          </w:tcPr>
          <w:p w14:paraId="16F54A6F" w14:textId="77777777" w:rsidR="00C27B1C" w:rsidRPr="00C27B1C" w:rsidRDefault="00C27B1C" w:rsidP="00C27B1C">
            <w:pPr>
              <w:rPr>
                <w:rFonts w:ascii="Arial" w:hAnsi="Arial" w:cs="Arial"/>
                <w:sz w:val="18"/>
                <w:lang w:val="es-CL"/>
              </w:rPr>
            </w:pPr>
            <w:r w:rsidRPr="00C27B1C">
              <w:rPr>
                <w:rFonts w:ascii="Arial" w:hAnsi="Arial" w:cs="Arial"/>
                <w:sz w:val="18"/>
                <w:lang w:val="es-CL"/>
              </w:rPr>
              <w:t>La mayor generación demandada por el proyecto requiere usar combustible fósil subsidiado en la parte térmica de la matriz energética.</w:t>
            </w:r>
          </w:p>
        </w:tc>
        <w:tc>
          <w:tcPr>
            <w:tcW w:w="3827" w:type="dxa"/>
          </w:tcPr>
          <w:p w14:paraId="2805D2F8" w14:textId="3A3857A7" w:rsidR="00C27B1C" w:rsidRPr="00C27B1C" w:rsidRDefault="00C27B1C" w:rsidP="00C27B1C">
            <w:pPr>
              <w:rPr>
                <w:rFonts w:ascii="Arial" w:hAnsi="Arial" w:cs="Arial"/>
                <w:sz w:val="18"/>
                <w:lang w:val="es-CL"/>
              </w:rPr>
            </w:pPr>
            <w:r w:rsidRPr="00C27B1C">
              <w:rPr>
                <w:rFonts w:ascii="Arial" w:hAnsi="Arial" w:cs="Arial"/>
                <w:sz w:val="18"/>
                <w:lang w:val="es-CL"/>
              </w:rPr>
              <w:t xml:space="preserve">Requerimientos de combustible en la generación. </w:t>
            </w:r>
            <w:r w:rsidR="00C16139" w:rsidRPr="00C27B1C">
              <w:rPr>
                <w:rFonts w:ascii="Arial" w:hAnsi="Arial" w:cs="Arial"/>
                <w:sz w:val="18"/>
                <w:lang w:val="es-CL"/>
              </w:rPr>
              <w:t>(Estadística del Se</w:t>
            </w:r>
            <w:r w:rsidR="00BB7434">
              <w:rPr>
                <w:rFonts w:ascii="Arial" w:hAnsi="Arial" w:cs="Arial"/>
                <w:sz w:val="18"/>
                <w:lang w:val="es-CL"/>
              </w:rPr>
              <w:t>ctor Eléctrico</w:t>
            </w:r>
            <w:r w:rsidR="00C16139">
              <w:rPr>
                <w:rFonts w:ascii="Arial" w:hAnsi="Arial" w:cs="Arial"/>
                <w:sz w:val="18"/>
                <w:lang w:val="es-CL"/>
              </w:rPr>
              <w:t>, ARCONEL</w:t>
            </w:r>
            <w:proofErr w:type="gramStart"/>
            <w:r w:rsidR="00C16139">
              <w:rPr>
                <w:rFonts w:ascii="Arial" w:hAnsi="Arial" w:cs="Arial"/>
                <w:sz w:val="18"/>
                <w:lang w:val="es-CL"/>
              </w:rPr>
              <w:t>).</w:t>
            </w:r>
            <w:r w:rsidRPr="00C27B1C">
              <w:rPr>
                <w:rFonts w:ascii="Arial" w:hAnsi="Arial" w:cs="Arial"/>
                <w:sz w:val="18"/>
                <w:lang w:val="es-CL"/>
              </w:rPr>
              <w:t>Costo</w:t>
            </w:r>
            <w:proofErr w:type="gramEnd"/>
            <w:r w:rsidRPr="00C27B1C">
              <w:rPr>
                <w:rFonts w:ascii="Arial" w:hAnsi="Arial" w:cs="Arial"/>
                <w:sz w:val="18"/>
                <w:lang w:val="es-CL"/>
              </w:rPr>
              <w:t xml:space="preserve"> Internacional de Combustibles: </w:t>
            </w:r>
            <w:proofErr w:type="spellStart"/>
            <w:r w:rsidRPr="00C27B1C">
              <w:rPr>
                <w:rFonts w:ascii="Arial" w:hAnsi="Arial" w:cs="Arial"/>
                <w:sz w:val="18"/>
                <w:lang w:val="es-CL"/>
              </w:rPr>
              <w:t>Index</w:t>
            </w:r>
            <w:proofErr w:type="spellEnd"/>
            <w:r w:rsidRPr="00C27B1C">
              <w:rPr>
                <w:rFonts w:ascii="Arial" w:hAnsi="Arial" w:cs="Arial"/>
                <w:sz w:val="18"/>
                <w:lang w:val="es-CL"/>
              </w:rPr>
              <w:t xml:space="preserve"> </w:t>
            </w:r>
            <w:proofErr w:type="spellStart"/>
            <w:r w:rsidRPr="00C27B1C">
              <w:rPr>
                <w:rFonts w:ascii="Arial" w:hAnsi="Arial" w:cs="Arial"/>
                <w:sz w:val="18"/>
                <w:lang w:val="es-CL"/>
              </w:rPr>
              <w:t>Mundi</w:t>
            </w:r>
            <w:proofErr w:type="spellEnd"/>
            <w:r w:rsidRPr="00C27B1C">
              <w:rPr>
                <w:rFonts w:ascii="Arial" w:hAnsi="Arial" w:cs="Arial"/>
                <w:sz w:val="18"/>
                <w:lang w:val="es-CL"/>
              </w:rPr>
              <w:t xml:space="preserve"> (Fuel </w:t>
            </w:r>
            <w:proofErr w:type="spellStart"/>
            <w:r w:rsidRPr="00C27B1C">
              <w:rPr>
                <w:rFonts w:ascii="Arial" w:hAnsi="Arial" w:cs="Arial"/>
                <w:sz w:val="18"/>
                <w:lang w:val="es-CL"/>
              </w:rPr>
              <w:t>Oil</w:t>
            </w:r>
            <w:proofErr w:type="spellEnd"/>
            <w:r w:rsidRPr="00C27B1C">
              <w:rPr>
                <w:rFonts w:ascii="Arial" w:hAnsi="Arial" w:cs="Arial"/>
                <w:sz w:val="18"/>
                <w:lang w:val="es-CL"/>
              </w:rPr>
              <w:t xml:space="preserve"> N°2 y Diésel de ultra bajo azufre, ultra-</w:t>
            </w:r>
            <w:proofErr w:type="spellStart"/>
            <w:r w:rsidRPr="00C27B1C">
              <w:rPr>
                <w:rFonts w:ascii="Arial" w:hAnsi="Arial" w:cs="Arial"/>
                <w:sz w:val="18"/>
                <w:lang w:val="es-CL"/>
              </w:rPr>
              <w:t>low</w:t>
            </w:r>
            <w:proofErr w:type="spellEnd"/>
            <w:r w:rsidRPr="00C27B1C">
              <w:rPr>
                <w:rFonts w:ascii="Arial" w:hAnsi="Arial" w:cs="Arial"/>
                <w:sz w:val="18"/>
                <w:lang w:val="es-CL"/>
              </w:rPr>
              <w:t xml:space="preserve"> </w:t>
            </w:r>
            <w:proofErr w:type="spellStart"/>
            <w:r w:rsidRPr="00C27B1C">
              <w:rPr>
                <w:rFonts w:ascii="Arial" w:hAnsi="Arial" w:cs="Arial"/>
                <w:sz w:val="18"/>
                <w:lang w:val="es-CL"/>
              </w:rPr>
              <w:t>sulfur</w:t>
            </w:r>
            <w:proofErr w:type="spellEnd"/>
            <w:r w:rsidRPr="00C27B1C">
              <w:rPr>
                <w:rFonts w:ascii="Arial" w:hAnsi="Arial" w:cs="Arial"/>
                <w:sz w:val="18"/>
                <w:lang w:val="es-CL"/>
              </w:rPr>
              <w:t>, N°2 precio SPOT FOB puerto de New York. Febrero 2017).</w:t>
            </w:r>
          </w:p>
          <w:p w14:paraId="027B336A" w14:textId="77777777" w:rsidR="00C27B1C" w:rsidRPr="00C27B1C" w:rsidRDefault="00C27B1C" w:rsidP="00C27B1C">
            <w:pPr>
              <w:rPr>
                <w:rFonts w:ascii="Arial" w:hAnsi="Arial" w:cs="Arial"/>
                <w:sz w:val="18"/>
                <w:lang w:val="es-CL"/>
              </w:rPr>
            </w:pPr>
            <w:r w:rsidRPr="00C27B1C">
              <w:rPr>
                <w:rFonts w:ascii="Arial" w:hAnsi="Arial" w:cs="Arial"/>
                <w:sz w:val="18"/>
                <w:lang w:val="es-CL"/>
              </w:rPr>
              <w:t>Costo Nacional de Combustibles: EP Petroecuador. Febrero 2017.</w:t>
            </w:r>
          </w:p>
        </w:tc>
      </w:tr>
      <w:tr w:rsidR="00C27B1C" w:rsidRPr="00C27B1C" w14:paraId="7E9CCD47" w14:textId="77777777" w:rsidTr="00C27B1C">
        <w:tc>
          <w:tcPr>
            <w:tcW w:w="1696" w:type="dxa"/>
            <w:vMerge w:val="restart"/>
            <w:shd w:val="clear" w:color="auto" w:fill="FBD4B4" w:themeFill="accent6" w:themeFillTint="66"/>
          </w:tcPr>
          <w:p w14:paraId="2420C33C" w14:textId="77777777" w:rsidR="00C27B1C" w:rsidRPr="00C27B1C" w:rsidRDefault="00C27B1C" w:rsidP="00C27B1C">
            <w:pPr>
              <w:jc w:val="both"/>
              <w:rPr>
                <w:rFonts w:ascii="Arial" w:hAnsi="Arial" w:cs="Arial"/>
                <w:b/>
                <w:sz w:val="18"/>
                <w:lang w:val="es-CL"/>
              </w:rPr>
            </w:pPr>
            <w:r w:rsidRPr="00C27B1C">
              <w:rPr>
                <w:rFonts w:ascii="Arial" w:hAnsi="Arial" w:cs="Arial"/>
                <w:b/>
                <w:sz w:val="18"/>
                <w:lang w:val="es-CL"/>
              </w:rPr>
              <w:t>CII.2 Proyectos FERUM</w:t>
            </w:r>
          </w:p>
        </w:tc>
        <w:tc>
          <w:tcPr>
            <w:tcW w:w="1701" w:type="dxa"/>
          </w:tcPr>
          <w:p w14:paraId="17EEA87F"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Mayor Venta de Energía</w:t>
            </w:r>
          </w:p>
        </w:tc>
        <w:tc>
          <w:tcPr>
            <w:tcW w:w="2552" w:type="dxa"/>
          </w:tcPr>
          <w:p w14:paraId="39C2BF7E" w14:textId="77777777" w:rsidR="00C27B1C" w:rsidRPr="00C27B1C" w:rsidRDefault="00C27B1C" w:rsidP="00C27B1C">
            <w:pPr>
              <w:rPr>
                <w:rFonts w:ascii="Arial" w:hAnsi="Arial" w:cs="Arial"/>
                <w:sz w:val="18"/>
                <w:lang w:val="es-CL"/>
              </w:rPr>
            </w:pPr>
            <w:r w:rsidRPr="00C27B1C">
              <w:rPr>
                <w:rFonts w:ascii="Arial" w:hAnsi="Arial" w:cs="Arial"/>
                <w:sz w:val="18"/>
                <w:lang w:val="es-CL"/>
              </w:rPr>
              <w:t>La formalización, conexión e incorporación como clientes a las Viviendas Sin Suministro permite incrementar la facturación de energía. Además, el proyecto normaliza la condición técnica de cada zona que propicia el crecimiento de clientes en el futuro, así como su incorporación al Programa de Cocción Eficiente.</w:t>
            </w:r>
          </w:p>
        </w:tc>
        <w:tc>
          <w:tcPr>
            <w:tcW w:w="3827" w:type="dxa"/>
          </w:tcPr>
          <w:p w14:paraId="7F3916D1" w14:textId="0DC62340" w:rsidR="00C27B1C" w:rsidRPr="00C27B1C" w:rsidRDefault="00C27B1C" w:rsidP="00C27B1C">
            <w:pPr>
              <w:rPr>
                <w:rFonts w:ascii="Arial" w:hAnsi="Arial" w:cs="Arial"/>
                <w:sz w:val="18"/>
                <w:lang w:val="es-CL"/>
              </w:rPr>
            </w:pPr>
            <w:r w:rsidRPr="00C27B1C">
              <w:rPr>
                <w:rFonts w:ascii="Arial" w:hAnsi="Arial" w:cs="Arial"/>
                <w:sz w:val="18"/>
                <w:lang w:val="es-CL"/>
              </w:rPr>
              <w:t>Viviendas Sin Suministro (</w:t>
            </w:r>
            <w:proofErr w:type="spellStart"/>
            <w:r w:rsidRPr="00C27B1C">
              <w:rPr>
                <w:rFonts w:ascii="Arial" w:hAnsi="Arial" w:cs="Arial"/>
                <w:sz w:val="18"/>
                <w:lang w:val="es-CL"/>
              </w:rPr>
              <w:t>Vss</w:t>
            </w:r>
            <w:proofErr w:type="spellEnd"/>
            <w:r w:rsidRPr="00C27B1C">
              <w:rPr>
                <w:rFonts w:ascii="Arial" w:hAnsi="Arial" w:cs="Arial"/>
                <w:sz w:val="18"/>
                <w:lang w:val="es-CL"/>
              </w:rPr>
              <w:t xml:space="preserve">) y </w:t>
            </w:r>
            <w:proofErr w:type="spellStart"/>
            <w:r w:rsidRPr="00C27B1C">
              <w:rPr>
                <w:rFonts w:ascii="Arial" w:hAnsi="Arial" w:cs="Arial"/>
                <w:sz w:val="18"/>
                <w:lang w:val="es-CL"/>
              </w:rPr>
              <w:t>Vviendas</w:t>
            </w:r>
            <w:proofErr w:type="spellEnd"/>
            <w:r w:rsidRPr="00C27B1C">
              <w:rPr>
                <w:rFonts w:ascii="Arial" w:hAnsi="Arial" w:cs="Arial"/>
                <w:sz w:val="18"/>
                <w:lang w:val="es-CL"/>
              </w:rPr>
              <w:t xml:space="preserve"> Con Suministro (</w:t>
            </w:r>
            <w:proofErr w:type="spellStart"/>
            <w:r w:rsidRPr="00C27B1C">
              <w:rPr>
                <w:rFonts w:ascii="Arial" w:hAnsi="Arial" w:cs="Arial"/>
                <w:sz w:val="18"/>
                <w:lang w:val="es-CL"/>
              </w:rPr>
              <w:t>Vcs</w:t>
            </w:r>
            <w:proofErr w:type="spellEnd"/>
            <w:r w:rsidRPr="00C27B1C">
              <w:rPr>
                <w:rFonts w:ascii="Arial" w:hAnsi="Arial" w:cs="Arial"/>
                <w:sz w:val="18"/>
                <w:lang w:val="es-CL"/>
              </w:rPr>
              <w:t>); Consumo Medio Mensual; Crecimiento Clientes (</w:t>
            </w:r>
            <w:r w:rsidR="00C16139">
              <w:rPr>
                <w:rFonts w:ascii="Arial" w:hAnsi="Arial" w:cs="Arial"/>
                <w:sz w:val="18"/>
                <w:lang w:val="es-CL"/>
              </w:rPr>
              <w:t xml:space="preserve">Informe Anual </w:t>
            </w:r>
            <w:r w:rsidRPr="00C27B1C">
              <w:rPr>
                <w:rFonts w:ascii="Arial" w:hAnsi="Arial" w:cs="Arial"/>
                <w:sz w:val="18"/>
                <w:lang w:val="es-CL"/>
              </w:rPr>
              <w:t>Gerencia Programa FERUM, MEER).</w:t>
            </w:r>
          </w:p>
          <w:p w14:paraId="4C2D4C28" w14:textId="77777777" w:rsidR="00C27B1C" w:rsidRPr="00C27B1C" w:rsidRDefault="00C27B1C" w:rsidP="00C27B1C">
            <w:pPr>
              <w:rPr>
                <w:rFonts w:ascii="Arial" w:hAnsi="Arial" w:cs="Arial"/>
                <w:sz w:val="18"/>
                <w:lang w:val="es-CL"/>
              </w:rPr>
            </w:pPr>
            <w:r w:rsidRPr="00C27B1C">
              <w:rPr>
                <w:rFonts w:ascii="Arial" w:hAnsi="Arial" w:cs="Arial"/>
                <w:sz w:val="18"/>
                <w:lang w:val="es-CL"/>
              </w:rPr>
              <w:t>Tarifa Residencial (Pliego Tarifario 2017)</w:t>
            </w:r>
          </w:p>
          <w:p w14:paraId="00CF7AAB" w14:textId="77777777" w:rsidR="00C27B1C" w:rsidRPr="00C27B1C" w:rsidRDefault="00C27B1C" w:rsidP="00C27B1C">
            <w:pPr>
              <w:rPr>
                <w:rFonts w:ascii="Arial" w:hAnsi="Arial" w:cs="Arial"/>
                <w:sz w:val="18"/>
                <w:lang w:val="es-CL"/>
              </w:rPr>
            </w:pPr>
            <w:r w:rsidRPr="00C27B1C">
              <w:rPr>
                <w:rFonts w:ascii="Arial" w:hAnsi="Arial" w:cs="Arial"/>
                <w:sz w:val="18"/>
                <w:lang w:val="es-CL"/>
              </w:rPr>
              <w:t>Hipótesis proyección cobertura programa PEC (Gerencia Programa FERUM).</w:t>
            </w:r>
          </w:p>
          <w:p w14:paraId="32A1A752" w14:textId="64DFD6E6" w:rsidR="00C27B1C" w:rsidRPr="00C27B1C" w:rsidRDefault="00C27B1C" w:rsidP="00C27B1C">
            <w:pPr>
              <w:rPr>
                <w:rFonts w:ascii="Arial" w:hAnsi="Arial" w:cs="Arial"/>
                <w:sz w:val="18"/>
                <w:lang w:val="es-CL"/>
              </w:rPr>
            </w:pPr>
            <w:r w:rsidRPr="00C27B1C">
              <w:rPr>
                <w:rFonts w:ascii="Arial" w:hAnsi="Arial" w:cs="Arial"/>
                <w:sz w:val="18"/>
                <w:lang w:val="es-CL"/>
              </w:rPr>
              <w:t>Consumo medio por Cocina Eléctrica de Inducción (Entrevista del Consultor a diversos usuarios: 40 kWh/Mes)</w:t>
            </w:r>
          </w:p>
        </w:tc>
      </w:tr>
      <w:tr w:rsidR="00C27B1C" w:rsidRPr="00C27B1C" w14:paraId="641B0028" w14:textId="77777777" w:rsidTr="00C27B1C">
        <w:tc>
          <w:tcPr>
            <w:tcW w:w="1696" w:type="dxa"/>
            <w:vMerge/>
            <w:shd w:val="clear" w:color="auto" w:fill="FBD4B4" w:themeFill="accent6" w:themeFillTint="66"/>
          </w:tcPr>
          <w:p w14:paraId="607C15FD" w14:textId="77777777" w:rsidR="00C27B1C" w:rsidRPr="00C27B1C" w:rsidRDefault="00C27B1C" w:rsidP="00C27B1C">
            <w:pPr>
              <w:jc w:val="both"/>
              <w:rPr>
                <w:rFonts w:ascii="Arial" w:hAnsi="Arial" w:cs="Arial"/>
                <w:b/>
                <w:sz w:val="18"/>
                <w:lang w:val="es-CL"/>
              </w:rPr>
            </w:pPr>
          </w:p>
        </w:tc>
        <w:tc>
          <w:tcPr>
            <w:tcW w:w="1701" w:type="dxa"/>
          </w:tcPr>
          <w:p w14:paraId="13647071"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Mayor (Menor) Compra de Energía</w:t>
            </w:r>
          </w:p>
        </w:tc>
        <w:tc>
          <w:tcPr>
            <w:tcW w:w="2552" w:type="dxa"/>
          </w:tcPr>
          <w:p w14:paraId="0F3A5740" w14:textId="77777777" w:rsidR="00C27B1C" w:rsidRPr="00C27B1C" w:rsidRDefault="00C27B1C" w:rsidP="00C27B1C">
            <w:pPr>
              <w:rPr>
                <w:rFonts w:ascii="Arial" w:hAnsi="Arial" w:cs="Arial"/>
                <w:sz w:val="18"/>
                <w:lang w:val="es-CL"/>
              </w:rPr>
            </w:pPr>
            <w:r w:rsidRPr="00C27B1C">
              <w:rPr>
                <w:rFonts w:ascii="Arial" w:hAnsi="Arial" w:cs="Arial"/>
                <w:sz w:val="18"/>
                <w:lang w:val="es-CL"/>
              </w:rPr>
              <w:t xml:space="preserve">Se estima que, sin proyecto, un 70% de las </w:t>
            </w:r>
            <w:proofErr w:type="spellStart"/>
            <w:r w:rsidRPr="00C27B1C">
              <w:rPr>
                <w:rFonts w:ascii="Arial" w:hAnsi="Arial" w:cs="Arial"/>
                <w:sz w:val="18"/>
                <w:lang w:val="es-CL"/>
              </w:rPr>
              <w:t>Vss</w:t>
            </w:r>
            <w:proofErr w:type="spellEnd"/>
            <w:r w:rsidRPr="00C27B1C">
              <w:rPr>
                <w:rFonts w:ascii="Arial" w:hAnsi="Arial" w:cs="Arial"/>
                <w:sz w:val="18"/>
                <w:lang w:val="es-CL"/>
              </w:rPr>
              <w:t xml:space="preserve"> consumen energía de forma informal. </w:t>
            </w:r>
          </w:p>
          <w:p w14:paraId="4C31EE91" w14:textId="77777777" w:rsidR="00C27B1C" w:rsidRPr="00C27B1C" w:rsidRDefault="00C27B1C" w:rsidP="00C27B1C">
            <w:pPr>
              <w:rPr>
                <w:rFonts w:ascii="Arial" w:hAnsi="Arial" w:cs="Arial"/>
                <w:sz w:val="18"/>
                <w:lang w:val="es-CL"/>
              </w:rPr>
            </w:pPr>
            <w:r w:rsidRPr="00C27B1C">
              <w:rPr>
                <w:rFonts w:ascii="Arial" w:hAnsi="Arial" w:cs="Arial"/>
                <w:sz w:val="18"/>
                <w:lang w:val="es-CL"/>
              </w:rPr>
              <w:t>Con Proyecto consumen menos ante la señal del cobro mensual.</w:t>
            </w:r>
          </w:p>
        </w:tc>
        <w:tc>
          <w:tcPr>
            <w:tcW w:w="3827" w:type="dxa"/>
          </w:tcPr>
          <w:p w14:paraId="329A12FC" w14:textId="77777777" w:rsidR="00C27B1C" w:rsidRPr="00C27B1C" w:rsidRDefault="00C27B1C" w:rsidP="00C27B1C">
            <w:pPr>
              <w:rPr>
                <w:rFonts w:ascii="Arial" w:hAnsi="Arial" w:cs="Arial"/>
                <w:sz w:val="18"/>
                <w:lang w:val="es-CL"/>
              </w:rPr>
            </w:pPr>
            <w:r w:rsidRPr="00C27B1C">
              <w:rPr>
                <w:rFonts w:ascii="Arial" w:hAnsi="Arial" w:cs="Arial"/>
                <w:sz w:val="18"/>
                <w:lang w:val="es-CL"/>
              </w:rPr>
              <w:t>Factor Sobreconsumo con conexión informal. (Plan de inversiones en apoyo al cambio de la matriz energética de ecuador / EC-L1160. Evaluación Integral del Programa, J. García 2016.</w:t>
            </w:r>
          </w:p>
          <w:p w14:paraId="5BD70D03" w14:textId="77777777" w:rsidR="00C27B1C" w:rsidRPr="00C27B1C" w:rsidRDefault="00C27B1C" w:rsidP="00C27B1C">
            <w:pPr>
              <w:rPr>
                <w:rFonts w:ascii="Arial" w:hAnsi="Arial" w:cs="Arial"/>
                <w:sz w:val="18"/>
                <w:lang w:val="es-CL"/>
              </w:rPr>
            </w:pPr>
            <w:r w:rsidRPr="00C27B1C">
              <w:rPr>
                <w:rFonts w:ascii="Arial" w:hAnsi="Arial" w:cs="Arial"/>
                <w:sz w:val="18"/>
              </w:rPr>
              <w:t>Pérdidas Técnicas y Precio Medio de Compra de Energía por EED (Estadística del Sector Eléctrico 2016, ARCONEL)</w:t>
            </w:r>
          </w:p>
        </w:tc>
      </w:tr>
      <w:tr w:rsidR="00C27B1C" w:rsidRPr="00C27B1C" w14:paraId="11BD1AB3" w14:textId="77777777" w:rsidTr="00C27B1C">
        <w:tc>
          <w:tcPr>
            <w:tcW w:w="1696" w:type="dxa"/>
            <w:vMerge/>
            <w:shd w:val="clear" w:color="auto" w:fill="FBD4B4" w:themeFill="accent6" w:themeFillTint="66"/>
          </w:tcPr>
          <w:p w14:paraId="7AE1F716" w14:textId="77777777" w:rsidR="00C27B1C" w:rsidRPr="00C27B1C" w:rsidRDefault="00C27B1C" w:rsidP="00C27B1C">
            <w:pPr>
              <w:jc w:val="both"/>
              <w:rPr>
                <w:rFonts w:ascii="Arial" w:hAnsi="Arial" w:cs="Arial"/>
                <w:b/>
                <w:sz w:val="18"/>
                <w:lang w:val="es-CL"/>
              </w:rPr>
            </w:pPr>
          </w:p>
        </w:tc>
        <w:tc>
          <w:tcPr>
            <w:tcW w:w="1701" w:type="dxa"/>
          </w:tcPr>
          <w:p w14:paraId="49D11129"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Costo de Operación y Mantenimiento</w:t>
            </w:r>
          </w:p>
        </w:tc>
        <w:tc>
          <w:tcPr>
            <w:tcW w:w="2552" w:type="dxa"/>
          </w:tcPr>
          <w:p w14:paraId="748C29A2" w14:textId="77777777" w:rsidR="00C27B1C" w:rsidRPr="00C27B1C" w:rsidRDefault="00C27B1C" w:rsidP="00C27B1C">
            <w:pPr>
              <w:rPr>
                <w:rFonts w:ascii="Arial" w:hAnsi="Arial" w:cs="Arial"/>
                <w:sz w:val="18"/>
                <w:lang w:val="es-CL"/>
              </w:rPr>
            </w:pPr>
            <w:r w:rsidRPr="00C27B1C">
              <w:rPr>
                <w:rFonts w:ascii="Arial" w:hAnsi="Arial" w:cs="Arial"/>
                <w:sz w:val="18"/>
                <w:lang w:val="es-CL"/>
              </w:rPr>
              <w:t xml:space="preserve">Toda nueva infraestructura demanda recursos operacionales, así como de mantenimiento preventivo y correctivo. Se aplica como un porcentaje anual constante respecto del monto a invertir. </w:t>
            </w:r>
          </w:p>
        </w:tc>
        <w:tc>
          <w:tcPr>
            <w:tcW w:w="3827" w:type="dxa"/>
          </w:tcPr>
          <w:p w14:paraId="40262097" w14:textId="77777777" w:rsidR="00C27B1C" w:rsidRPr="00C27B1C" w:rsidRDefault="00C27B1C" w:rsidP="00C27B1C">
            <w:pPr>
              <w:rPr>
                <w:rFonts w:ascii="Arial" w:hAnsi="Arial" w:cs="Arial"/>
                <w:sz w:val="18"/>
              </w:rPr>
            </w:pPr>
            <w:r w:rsidRPr="00C27B1C">
              <w:rPr>
                <w:rFonts w:ascii="Arial" w:hAnsi="Arial" w:cs="Arial"/>
                <w:sz w:val="18"/>
              </w:rPr>
              <w:t xml:space="preserve">Fuente: </w:t>
            </w:r>
            <w:r w:rsidRPr="00C27B1C">
              <w:rPr>
                <w:rFonts w:ascii="Arial" w:hAnsi="Arial" w:cs="Arial"/>
                <w:sz w:val="18"/>
                <w:lang w:val="es-CL"/>
              </w:rPr>
              <w:t>Plan de inversiones en apoyo al cambio de la matriz energética de ecuador / EC-L1160. Evaluación Integral del Programa, J. García (2016)</w:t>
            </w:r>
          </w:p>
        </w:tc>
      </w:tr>
      <w:tr w:rsidR="00C27B1C" w:rsidRPr="00C27B1C" w14:paraId="000463CC" w14:textId="77777777" w:rsidTr="00C27B1C">
        <w:tc>
          <w:tcPr>
            <w:tcW w:w="1696" w:type="dxa"/>
            <w:vMerge/>
            <w:shd w:val="clear" w:color="auto" w:fill="FBD4B4" w:themeFill="accent6" w:themeFillTint="66"/>
          </w:tcPr>
          <w:p w14:paraId="1EB5F057" w14:textId="77777777" w:rsidR="00C27B1C" w:rsidRPr="00C27B1C" w:rsidRDefault="00C27B1C" w:rsidP="00C27B1C">
            <w:pPr>
              <w:jc w:val="both"/>
              <w:rPr>
                <w:rFonts w:ascii="Arial" w:hAnsi="Arial" w:cs="Arial"/>
                <w:b/>
                <w:sz w:val="18"/>
                <w:lang w:val="es-CL"/>
              </w:rPr>
            </w:pPr>
          </w:p>
        </w:tc>
        <w:tc>
          <w:tcPr>
            <w:tcW w:w="1701" w:type="dxa"/>
          </w:tcPr>
          <w:p w14:paraId="44D1ECA2"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Costo Comercialización</w:t>
            </w:r>
          </w:p>
        </w:tc>
        <w:tc>
          <w:tcPr>
            <w:tcW w:w="2552" w:type="dxa"/>
          </w:tcPr>
          <w:p w14:paraId="446FD114" w14:textId="77777777" w:rsidR="00C27B1C" w:rsidRPr="00C27B1C" w:rsidRDefault="00C27B1C" w:rsidP="00C27B1C">
            <w:pPr>
              <w:rPr>
                <w:rFonts w:ascii="Arial" w:hAnsi="Arial" w:cs="Arial"/>
                <w:sz w:val="18"/>
                <w:lang w:val="es-CL"/>
              </w:rPr>
            </w:pPr>
            <w:r w:rsidRPr="00C27B1C">
              <w:rPr>
                <w:rFonts w:ascii="Arial" w:hAnsi="Arial" w:cs="Arial"/>
                <w:sz w:val="18"/>
                <w:lang w:val="es-CL"/>
              </w:rPr>
              <w:t>La incorporación de nuevos clientes incrementa las actividades del ciclo comercial (lectura, facturación y recaudación; gestión de morosidad, atención comercial, etc.) de forma proporcional.</w:t>
            </w:r>
          </w:p>
        </w:tc>
        <w:tc>
          <w:tcPr>
            <w:tcW w:w="3827" w:type="dxa"/>
          </w:tcPr>
          <w:p w14:paraId="10B4B805" w14:textId="40B676B8" w:rsidR="00C27B1C" w:rsidRPr="00C27B1C" w:rsidRDefault="00C27B1C" w:rsidP="00C27B1C">
            <w:pPr>
              <w:rPr>
                <w:rFonts w:ascii="Arial" w:hAnsi="Arial" w:cs="Arial"/>
                <w:sz w:val="18"/>
                <w:lang w:val="es-CL"/>
              </w:rPr>
            </w:pPr>
            <w:r w:rsidRPr="00C27B1C">
              <w:rPr>
                <w:rFonts w:ascii="Arial" w:hAnsi="Arial" w:cs="Arial"/>
                <w:sz w:val="18"/>
                <w:lang w:val="es-CL"/>
              </w:rPr>
              <w:t>Pliego</w:t>
            </w:r>
            <w:r w:rsidR="00C16139">
              <w:rPr>
                <w:rFonts w:ascii="Arial" w:hAnsi="Arial" w:cs="Arial"/>
                <w:sz w:val="18"/>
                <w:lang w:val="es-CL"/>
              </w:rPr>
              <w:t>s</w:t>
            </w:r>
            <w:r w:rsidRPr="00C27B1C">
              <w:rPr>
                <w:rFonts w:ascii="Arial" w:hAnsi="Arial" w:cs="Arial"/>
                <w:sz w:val="18"/>
                <w:lang w:val="es-CL"/>
              </w:rPr>
              <w:t xml:space="preserve"> Tarifario</w:t>
            </w:r>
            <w:r w:rsidR="00C16139">
              <w:rPr>
                <w:rFonts w:ascii="Arial" w:hAnsi="Arial" w:cs="Arial"/>
                <w:sz w:val="18"/>
                <w:lang w:val="es-CL"/>
              </w:rPr>
              <w:t>s</w:t>
            </w:r>
            <w:r w:rsidRPr="00C27B1C">
              <w:rPr>
                <w:rFonts w:ascii="Arial" w:hAnsi="Arial" w:cs="Arial"/>
                <w:sz w:val="18"/>
                <w:lang w:val="es-CL"/>
              </w:rPr>
              <w:t xml:space="preserve"> </w:t>
            </w:r>
            <w:r w:rsidR="00C16139">
              <w:rPr>
                <w:rFonts w:ascii="Arial" w:hAnsi="Arial" w:cs="Arial"/>
                <w:sz w:val="18"/>
                <w:lang w:val="es-CL"/>
              </w:rPr>
              <w:t>ARCONEL</w:t>
            </w:r>
          </w:p>
        </w:tc>
      </w:tr>
      <w:tr w:rsidR="00C27B1C" w:rsidRPr="00C27B1C" w14:paraId="250C9A89" w14:textId="77777777" w:rsidTr="00C27B1C">
        <w:tc>
          <w:tcPr>
            <w:tcW w:w="1696" w:type="dxa"/>
            <w:vMerge/>
            <w:shd w:val="clear" w:color="auto" w:fill="FBD4B4" w:themeFill="accent6" w:themeFillTint="66"/>
          </w:tcPr>
          <w:p w14:paraId="437543A1" w14:textId="77777777" w:rsidR="00C27B1C" w:rsidRPr="00C27B1C" w:rsidRDefault="00C27B1C" w:rsidP="00C27B1C">
            <w:pPr>
              <w:jc w:val="both"/>
              <w:rPr>
                <w:rFonts w:ascii="Arial" w:hAnsi="Arial" w:cs="Arial"/>
                <w:b/>
                <w:sz w:val="18"/>
                <w:lang w:val="es-CL"/>
              </w:rPr>
            </w:pPr>
          </w:p>
        </w:tc>
        <w:tc>
          <w:tcPr>
            <w:tcW w:w="1701" w:type="dxa"/>
          </w:tcPr>
          <w:p w14:paraId="04B04C03"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Beneficio del Consumidor</w:t>
            </w:r>
          </w:p>
        </w:tc>
        <w:tc>
          <w:tcPr>
            <w:tcW w:w="2552" w:type="dxa"/>
          </w:tcPr>
          <w:p w14:paraId="7A60CC3A" w14:textId="77777777" w:rsidR="00C27B1C" w:rsidRPr="00C27B1C" w:rsidRDefault="00C27B1C" w:rsidP="00C27B1C">
            <w:pPr>
              <w:rPr>
                <w:rFonts w:ascii="Arial" w:hAnsi="Arial" w:cs="Arial"/>
                <w:sz w:val="18"/>
                <w:lang w:val="es-CL"/>
              </w:rPr>
            </w:pPr>
            <w:r w:rsidRPr="00C27B1C">
              <w:rPr>
                <w:rFonts w:ascii="Arial" w:hAnsi="Arial" w:cs="Arial"/>
                <w:sz w:val="18"/>
                <w:lang w:val="es-CL"/>
              </w:rPr>
              <w:t xml:space="preserve">La disponibilidad de energía es percibida por el consumidor final como un beneficio representado como </w:t>
            </w:r>
            <w:r w:rsidRPr="00C27B1C">
              <w:rPr>
                <w:rFonts w:ascii="Arial" w:hAnsi="Arial" w:cs="Arial"/>
                <w:sz w:val="18"/>
                <w:lang w:val="es-CL"/>
              </w:rPr>
              <w:lastRenderedPageBreak/>
              <w:t xml:space="preserve">el área bajo la curva de demanda. Depende del Precio y cantidad de energía consumida, así como de la Elasticidad Precio de la Demanda. </w:t>
            </w:r>
          </w:p>
        </w:tc>
        <w:tc>
          <w:tcPr>
            <w:tcW w:w="3827" w:type="dxa"/>
          </w:tcPr>
          <w:p w14:paraId="6E87D5A9" w14:textId="77777777" w:rsidR="00C27B1C" w:rsidRPr="00C27B1C" w:rsidRDefault="00C27B1C" w:rsidP="00C27B1C">
            <w:pPr>
              <w:rPr>
                <w:rFonts w:ascii="Arial" w:hAnsi="Arial" w:cs="Arial"/>
                <w:sz w:val="18"/>
                <w:lang w:val="es-CL"/>
              </w:rPr>
            </w:pPr>
            <w:r w:rsidRPr="00C27B1C">
              <w:rPr>
                <w:rFonts w:ascii="Arial" w:hAnsi="Arial" w:cs="Arial"/>
                <w:sz w:val="18"/>
                <w:lang w:val="es-CL"/>
              </w:rPr>
              <w:lastRenderedPageBreak/>
              <w:t>Fuentes adicionales de información:</w:t>
            </w:r>
          </w:p>
          <w:p w14:paraId="6C1CB9B1" w14:textId="7B1397BE" w:rsidR="00C27B1C" w:rsidRPr="00C27B1C" w:rsidRDefault="00C27B1C" w:rsidP="00C27B1C">
            <w:pPr>
              <w:rPr>
                <w:rFonts w:ascii="Arial" w:hAnsi="Arial" w:cs="Arial"/>
                <w:sz w:val="18"/>
                <w:lang w:val="es-CL"/>
              </w:rPr>
            </w:pPr>
            <w:r w:rsidRPr="00C27B1C">
              <w:rPr>
                <w:rFonts w:ascii="Arial" w:hAnsi="Arial" w:cs="Arial"/>
                <w:sz w:val="18"/>
                <w:lang w:val="es-CL"/>
              </w:rPr>
              <w:t xml:space="preserve">Precio Medio de Venta por EED (Estadísticas </w:t>
            </w:r>
            <w:r w:rsidR="00C16139">
              <w:rPr>
                <w:rFonts w:ascii="Arial" w:hAnsi="Arial" w:cs="Arial"/>
                <w:sz w:val="18"/>
                <w:lang w:val="es-CL"/>
              </w:rPr>
              <w:t xml:space="preserve">Anuales </w:t>
            </w:r>
            <w:r w:rsidRPr="00C27B1C">
              <w:rPr>
                <w:rFonts w:ascii="Arial" w:hAnsi="Arial" w:cs="Arial"/>
                <w:sz w:val="18"/>
                <w:lang w:val="es-CL"/>
              </w:rPr>
              <w:t xml:space="preserve">del Sector Eléctrico, ARCONEL) y Elasticidad Precio de la Demanda, como valor </w:t>
            </w:r>
            <w:r w:rsidRPr="00C27B1C">
              <w:rPr>
                <w:rFonts w:ascii="Arial" w:hAnsi="Arial" w:cs="Arial"/>
                <w:sz w:val="18"/>
                <w:lang w:val="es-CL"/>
              </w:rPr>
              <w:lastRenderedPageBreak/>
              <w:t>típico de la industria aportado por el Consultor: -0.2 (Plan de inversiones en apoyo al cambio de la matriz energética de ecuador / EC-L1160. Evaluación Integral del Programa, J. García 2016).</w:t>
            </w:r>
          </w:p>
        </w:tc>
      </w:tr>
      <w:tr w:rsidR="00C27B1C" w:rsidRPr="00C27B1C" w14:paraId="29F0F3C0" w14:textId="77777777" w:rsidTr="00C27B1C">
        <w:tc>
          <w:tcPr>
            <w:tcW w:w="1696" w:type="dxa"/>
            <w:vMerge/>
            <w:shd w:val="clear" w:color="auto" w:fill="FBD4B4" w:themeFill="accent6" w:themeFillTint="66"/>
          </w:tcPr>
          <w:p w14:paraId="6F914E83" w14:textId="77777777" w:rsidR="00C27B1C" w:rsidRPr="00C27B1C" w:rsidRDefault="00C27B1C" w:rsidP="00C27B1C">
            <w:pPr>
              <w:jc w:val="both"/>
              <w:rPr>
                <w:rFonts w:ascii="Arial" w:hAnsi="Arial" w:cs="Arial"/>
                <w:b/>
                <w:sz w:val="18"/>
                <w:lang w:val="es-CL"/>
              </w:rPr>
            </w:pPr>
          </w:p>
        </w:tc>
        <w:tc>
          <w:tcPr>
            <w:tcW w:w="1701" w:type="dxa"/>
          </w:tcPr>
          <w:p w14:paraId="347DE224"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Reemplazo de Energías Sustitutas</w:t>
            </w:r>
          </w:p>
        </w:tc>
        <w:tc>
          <w:tcPr>
            <w:tcW w:w="2552" w:type="dxa"/>
          </w:tcPr>
          <w:p w14:paraId="5C593DF1" w14:textId="77777777" w:rsidR="00C27B1C" w:rsidRPr="00C27B1C" w:rsidRDefault="00C27B1C" w:rsidP="00C27B1C">
            <w:pPr>
              <w:rPr>
                <w:rFonts w:ascii="Arial" w:hAnsi="Arial" w:cs="Arial"/>
                <w:sz w:val="18"/>
                <w:lang w:val="es-CL"/>
              </w:rPr>
            </w:pPr>
            <w:r w:rsidRPr="00C27B1C">
              <w:rPr>
                <w:rFonts w:ascii="Arial" w:hAnsi="Arial" w:cs="Arial"/>
                <w:sz w:val="18"/>
                <w:lang w:val="es-CL"/>
              </w:rPr>
              <w:t xml:space="preserve">La porción de </w:t>
            </w:r>
            <w:proofErr w:type="spellStart"/>
            <w:r w:rsidRPr="00C27B1C">
              <w:rPr>
                <w:rFonts w:ascii="Arial" w:hAnsi="Arial" w:cs="Arial"/>
                <w:sz w:val="18"/>
                <w:lang w:val="es-CL"/>
              </w:rPr>
              <w:t>Vss</w:t>
            </w:r>
            <w:proofErr w:type="spellEnd"/>
            <w:r w:rsidRPr="00C27B1C">
              <w:rPr>
                <w:rFonts w:ascii="Arial" w:hAnsi="Arial" w:cs="Arial"/>
                <w:sz w:val="18"/>
                <w:lang w:val="es-CL"/>
              </w:rPr>
              <w:t xml:space="preserve"> sin conexión informal, utilizan fuentes de energía relativamente más caras y en menor cantidad.</w:t>
            </w:r>
          </w:p>
        </w:tc>
        <w:tc>
          <w:tcPr>
            <w:tcW w:w="3827" w:type="dxa"/>
          </w:tcPr>
          <w:p w14:paraId="66AA2F99" w14:textId="77777777" w:rsidR="00C27B1C" w:rsidRPr="00C27B1C" w:rsidRDefault="00C27B1C" w:rsidP="00C27B1C">
            <w:pPr>
              <w:rPr>
                <w:rFonts w:ascii="Arial" w:hAnsi="Arial" w:cs="Arial"/>
                <w:sz w:val="18"/>
                <w:lang w:val="es-CL"/>
              </w:rPr>
            </w:pPr>
            <w:r w:rsidRPr="00C27B1C">
              <w:rPr>
                <w:rFonts w:ascii="Arial" w:hAnsi="Arial" w:cs="Arial"/>
                <w:sz w:val="18"/>
                <w:lang w:val="es-CL"/>
              </w:rPr>
              <w:t xml:space="preserve">Valores típicos de energías sustitutas (Po y </w:t>
            </w:r>
            <w:proofErr w:type="spellStart"/>
            <w:r w:rsidRPr="00C27B1C">
              <w:rPr>
                <w:rFonts w:ascii="Arial" w:hAnsi="Arial" w:cs="Arial"/>
                <w:sz w:val="18"/>
                <w:lang w:val="es-CL"/>
              </w:rPr>
              <w:t>Qo</w:t>
            </w:r>
            <w:proofErr w:type="spellEnd"/>
            <w:r w:rsidRPr="00C27B1C">
              <w:rPr>
                <w:rFonts w:ascii="Arial" w:hAnsi="Arial" w:cs="Arial"/>
                <w:sz w:val="18"/>
                <w:lang w:val="es-CL"/>
              </w:rPr>
              <w:t>) y Elasticidad Precio de la Demanda, empleados en proyectos FERUM. (Plan de inversiones en apoyo al cambio de la matriz energética de ecuador / EC-L1160. Evaluación Integral del Programa, J. García 2016).</w:t>
            </w:r>
          </w:p>
        </w:tc>
      </w:tr>
      <w:tr w:rsidR="00C27B1C" w:rsidRPr="00C27B1C" w14:paraId="0A29D15F" w14:textId="77777777" w:rsidTr="00C27B1C">
        <w:tc>
          <w:tcPr>
            <w:tcW w:w="1696" w:type="dxa"/>
            <w:vMerge/>
            <w:shd w:val="clear" w:color="auto" w:fill="FBD4B4" w:themeFill="accent6" w:themeFillTint="66"/>
          </w:tcPr>
          <w:p w14:paraId="1BC3C732" w14:textId="77777777" w:rsidR="00C27B1C" w:rsidRPr="00C27B1C" w:rsidRDefault="00C27B1C" w:rsidP="00C27B1C">
            <w:pPr>
              <w:jc w:val="both"/>
              <w:rPr>
                <w:rFonts w:ascii="Arial" w:hAnsi="Arial" w:cs="Arial"/>
                <w:b/>
                <w:sz w:val="18"/>
                <w:lang w:val="es-CL"/>
              </w:rPr>
            </w:pPr>
          </w:p>
        </w:tc>
        <w:tc>
          <w:tcPr>
            <w:tcW w:w="1701" w:type="dxa"/>
          </w:tcPr>
          <w:p w14:paraId="40BD96B7"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 xml:space="preserve">Beneficio Consumo </w:t>
            </w:r>
            <w:proofErr w:type="spellStart"/>
            <w:r w:rsidRPr="00C27B1C">
              <w:rPr>
                <w:rFonts w:ascii="Arial" w:hAnsi="Arial" w:cs="Arial"/>
                <w:b/>
                <w:sz w:val="18"/>
                <w:lang w:val="es-CL"/>
              </w:rPr>
              <w:t>CEIs</w:t>
            </w:r>
            <w:proofErr w:type="spellEnd"/>
          </w:p>
        </w:tc>
        <w:tc>
          <w:tcPr>
            <w:tcW w:w="2552" w:type="dxa"/>
          </w:tcPr>
          <w:p w14:paraId="444BC43F" w14:textId="77777777" w:rsidR="00C27B1C" w:rsidRPr="00C27B1C" w:rsidRDefault="00C27B1C" w:rsidP="00C27B1C">
            <w:pPr>
              <w:rPr>
                <w:rFonts w:ascii="Arial" w:hAnsi="Arial" w:cs="Arial"/>
                <w:sz w:val="18"/>
                <w:lang w:val="es-CL"/>
              </w:rPr>
            </w:pPr>
            <w:r w:rsidRPr="00C27B1C">
              <w:rPr>
                <w:rFonts w:ascii="Arial" w:hAnsi="Arial" w:cs="Arial"/>
                <w:sz w:val="18"/>
                <w:lang w:val="es-CL"/>
              </w:rPr>
              <w:t>Los clientes beneficiados con el proyecto pueden entrar al programa PEC y ahorrar el gasto anual de GLP en cocción de alimentos.</w:t>
            </w:r>
          </w:p>
        </w:tc>
        <w:tc>
          <w:tcPr>
            <w:tcW w:w="3827" w:type="dxa"/>
          </w:tcPr>
          <w:p w14:paraId="44AA9006" w14:textId="77777777" w:rsidR="001D0B7B" w:rsidRDefault="00C27B1C" w:rsidP="00C27B1C">
            <w:pPr>
              <w:rPr>
                <w:rFonts w:ascii="Arial" w:hAnsi="Arial" w:cs="Arial"/>
                <w:sz w:val="18"/>
                <w:lang w:val="es-CL"/>
              </w:rPr>
            </w:pPr>
            <w:r w:rsidRPr="00C27B1C">
              <w:rPr>
                <w:rFonts w:ascii="Arial" w:hAnsi="Arial" w:cs="Arial"/>
                <w:sz w:val="18"/>
                <w:lang w:val="es-CL"/>
              </w:rPr>
              <w:t xml:space="preserve">Cantidad y costos mensuales de cilindros GLP por vivienda. </w:t>
            </w:r>
          </w:p>
          <w:p w14:paraId="25ECDB95" w14:textId="02AB7A94" w:rsidR="001D0B7B" w:rsidRDefault="001D0B7B" w:rsidP="00C27B1C">
            <w:pPr>
              <w:rPr>
                <w:rFonts w:ascii="Arial" w:hAnsi="Arial" w:cs="Arial"/>
                <w:sz w:val="18"/>
                <w:lang w:val="es-CL"/>
              </w:rPr>
            </w:pPr>
            <w:r w:rsidRPr="00C27B1C">
              <w:rPr>
                <w:rFonts w:ascii="Arial" w:hAnsi="Arial" w:cs="Arial"/>
                <w:sz w:val="18"/>
                <w:lang w:val="es-CL"/>
              </w:rPr>
              <w:t xml:space="preserve">(Estadísticas </w:t>
            </w:r>
            <w:r>
              <w:rPr>
                <w:rFonts w:ascii="Arial" w:hAnsi="Arial" w:cs="Arial"/>
                <w:sz w:val="18"/>
                <w:lang w:val="es-CL"/>
              </w:rPr>
              <w:t xml:space="preserve">Anuales </w:t>
            </w:r>
            <w:r w:rsidRPr="00C27B1C">
              <w:rPr>
                <w:rFonts w:ascii="Arial" w:hAnsi="Arial" w:cs="Arial"/>
                <w:sz w:val="18"/>
                <w:lang w:val="es-CL"/>
              </w:rPr>
              <w:t>del Sector Eléctrico, ARCONEL)</w:t>
            </w:r>
          </w:p>
          <w:p w14:paraId="29B46F98" w14:textId="30D99318" w:rsidR="00C27B1C" w:rsidRPr="00C27B1C" w:rsidRDefault="00C27B1C" w:rsidP="00C27B1C">
            <w:pPr>
              <w:rPr>
                <w:rFonts w:ascii="Arial" w:hAnsi="Arial" w:cs="Arial"/>
                <w:sz w:val="18"/>
                <w:lang w:val="es-CL"/>
              </w:rPr>
            </w:pPr>
            <w:r w:rsidRPr="00C27B1C">
              <w:rPr>
                <w:rFonts w:ascii="Arial" w:hAnsi="Arial" w:cs="Arial"/>
                <w:sz w:val="18"/>
                <w:lang w:val="es-CL"/>
              </w:rPr>
              <w:t>(Plan de inversiones en apoyo al cambio de la matriz energética de ecuador / EC-L1160. Evaluación Integral del Programa, J. García 2016).</w:t>
            </w:r>
          </w:p>
        </w:tc>
      </w:tr>
      <w:tr w:rsidR="00C27B1C" w:rsidRPr="00C27B1C" w14:paraId="47740343" w14:textId="77777777" w:rsidTr="00C27B1C">
        <w:tc>
          <w:tcPr>
            <w:tcW w:w="1696" w:type="dxa"/>
            <w:vMerge/>
            <w:shd w:val="clear" w:color="auto" w:fill="FBD4B4" w:themeFill="accent6" w:themeFillTint="66"/>
          </w:tcPr>
          <w:p w14:paraId="0151D101" w14:textId="77777777" w:rsidR="00C27B1C" w:rsidRPr="00C27B1C" w:rsidRDefault="00C27B1C" w:rsidP="00C27B1C">
            <w:pPr>
              <w:jc w:val="both"/>
              <w:rPr>
                <w:rFonts w:ascii="Arial" w:hAnsi="Arial" w:cs="Arial"/>
                <w:b/>
                <w:sz w:val="18"/>
                <w:lang w:val="es-CL"/>
              </w:rPr>
            </w:pPr>
          </w:p>
        </w:tc>
        <w:tc>
          <w:tcPr>
            <w:tcW w:w="1701" w:type="dxa"/>
          </w:tcPr>
          <w:p w14:paraId="3ACBBC46"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Costo Variable de Generación</w:t>
            </w:r>
          </w:p>
        </w:tc>
        <w:tc>
          <w:tcPr>
            <w:tcW w:w="2552" w:type="dxa"/>
          </w:tcPr>
          <w:p w14:paraId="3502AA04" w14:textId="77777777" w:rsidR="00C27B1C" w:rsidRPr="00C27B1C" w:rsidRDefault="00C27B1C" w:rsidP="00C27B1C">
            <w:pPr>
              <w:rPr>
                <w:rFonts w:ascii="Arial" w:hAnsi="Arial" w:cs="Arial"/>
                <w:sz w:val="18"/>
                <w:lang w:val="es-CL"/>
              </w:rPr>
            </w:pPr>
            <w:r w:rsidRPr="00C27B1C">
              <w:rPr>
                <w:rFonts w:ascii="Arial" w:hAnsi="Arial" w:cs="Arial"/>
                <w:sz w:val="18"/>
                <w:lang w:val="es-CL"/>
              </w:rPr>
              <w:t>El mayor (o menor) flujo de energía que es posible con el proyecto requiere una mayor (o menor) generación de la misma, ampliada por las pérdidas técnicas de transmisión y valorada según costos variables (US$/kWh)</w:t>
            </w:r>
          </w:p>
        </w:tc>
        <w:tc>
          <w:tcPr>
            <w:tcW w:w="3827" w:type="dxa"/>
          </w:tcPr>
          <w:p w14:paraId="42411F90" w14:textId="2F354379" w:rsidR="00C27B1C" w:rsidRPr="00C27B1C" w:rsidRDefault="00C27B1C" w:rsidP="00C27B1C">
            <w:pPr>
              <w:rPr>
                <w:rFonts w:ascii="Arial" w:hAnsi="Arial" w:cs="Arial"/>
                <w:sz w:val="18"/>
                <w:lang w:val="es-CL"/>
              </w:rPr>
            </w:pPr>
            <w:r w:rsidRPr="00C27B1C">
              <w:rPr>
                <w:rFonts w:ascii="Arial" w:hAnsi="Arial" w:cs="Arial"/>
                <w:sz w:val="18"/>
                <w:lang w:val="es-CL"/>
              </w:rPr>
              <w:t xml:space="preserve">Costos Variables de Generación </w:t>
            </w:r>
            <w:r w:rsidR="001D0B7B" w:rsidRPr="00C27B1C">
              <w:rPr>
                <w:rFonts w:ascii="Arial" w:hAnsi="Arial" w:cs="Arial"/>
                <w:sz w:val="18"/>
                <w:lang w:val="es-CL"/>
              </w:rPr>
              <w:t xml:space="preserve">(Estadísticas </w:t>
            </w:r>
            <w:r w:rsidR="001D0B7B">
              <w:rPr>
                <w:rFonts w:ascii="Arial" w:hAnsi="Arial" w:cs="Arial"/>
                <w:sz w:val="18"/>
                <w:lang w:val="es-CL"/>
              </w:rPr>
              <w:t xml:space="preserve">Anuales </w:t>
            </w:r>
            <w:r w:rsidR="001D0B7B" w:rsidRPr="00C27B1C">
              <w:rPr>
                <w:rFonts w:ascii="Arial" w:hAnsi="Arial" w:cs="Arial"/>
                <w:sz w:val="18"/>
                <w:lang w:val="es-CL"/>
              </w:rPr>
              <w:t>del Sector Eléctrico, ARCONEL)</w:t>
            </w:r>
          </w:p>
          <w:p w14:paraId="5764B56C" w14:textId="694D5D55" w:rsidR="00C27B1C" w:rsidRPr="00C27B1C" w:rsidRDefault="00C27B1C" w:rsidP="00C27B1C">
            <w:pPr>
              <w:rPr>
                <w:rFonts w:ascii="Arial" w:hAnsi="Arial" w:cs="Arial"/>
                <w:sz w:val="18"/>
                <w:lang w:val="es-CL"/>
              </w:rPr>
            </w:pPr>
            <w:r w:rsidRPr="00C27B1C">
              <w:rPr>
                <w:rFonts w:ascii="Arial" w:hAnsi="Arial" w:cs="Arial"/>
                <w:sz w:val="18"/>
                <w:lang w:val="es-CL"/>
              </w:rPr>
              <w:t xml:space="preserve">Pérdidas Técnicas en el Sistema de Transmisión </w:t>
            </w:r>
            <w:r w:rsidR="001D0B7B" w:rsidRPr="00C27B1C">
              <w:rPr>
                <w:rFonts w:ascii="Arial" w:hAnsi="Arial" w:cs="Arial"/>
                <w:sz w:val="18"/>
                <w:lang w:val="es-CL"/>
              </w:rPr>
              <w:t xml:space="preserve">(Estadísticas </w:t>
            </w:r>
            <w:r w:rsidR="001D0B7B">
              <w:rPr>
                <w:rFonts w:ascii="Arial" w:hAnsi="Arial" w:cs="Arial"/>
                <w:sz w:val="18"/>
                <w:lang w:val="es-CL"/>
              </w:rPr>
              <w:t xml:space="preserve">Anuales </w:t>
            </w:r>
            <w:r w:rsidR="001D0B7B" w:rsidRPr="00C27B1C">
              <w:rPr>
                <w:rFonts w:ascii="Arial" w:hAnsi="Arial" w:cs="Arial"/>
                <w:sz w:val="18"/>
                <w:lang w:val="es-CL"/>
              </w:rPr>
              <w:t>del Sector Eléctrico, ARCONEL)</w:t>
            </w:r>
          </w:p>
          <w:p w14:paraId="4D90CF78" w14:textId="77777777" w:rsidR="00C27B1C" w:rsidRPr="00C27B1C" w:rsidRDefault="00C27B1C" w:rsidP="00C27B1C">
            <w:pPr>
              <w:rPr>
                <w:rFonts w:ascii="Arial" w:hAnsi="Arial" w:cs="Arial"/>
                <w:sz w:val="18"/>
                <w:lang w:val="es-CL"/>
              </w:rPr>
            </w:pPr>
          </w:p>
        </w:tc>
      </w:tr>
      <w:tr w:rsidR="00C27B1C" w:rsidRPr="00C27B1C" w14:paraId="485583D1" w14:textId="77777777" w:rsidTr="00C27B1C">
        <w:tc>
          <w:tcPr>
            <w:tcW w:w="1696" w:type="dxa"/>
            <w:vMerge/>
            <w:shd w:val="clear" w:color="auto" w:fill="FBD4B4" w:themeFill="accent6" w:themeFillTint="66"/>
          </w:tcPr>
          <w:p w14:paraId="48AE04EB" w14:textId="77777777" w:rsidR="00C27B1C" w:rsidRPr="00C27B1C" w:rsidRDefault="00C27B1C" w:rsidP="00C27B1C">
            <w:pPr>
              <w:jc w:val="both"/>
              <w:rPr>
                <w:rFonts w:ascii="Arial" w:hAnsi="Arial" w:cs="Arial"/>
                <w:b/>
                <w:sz w:val="18"/>
                <w:lang w:val="es-CL"/>
              </w:rPr>
            </w:pPr>
          </w:p>
        </w:tc>
        <w:tc>
          <w:tcPr>
            <w:tcW w:w="1701" w:type="dxa"/>
          </w:tcPr>
          <w:p w14:paraId="56FF9492"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Subsidio Combustibles Generación</w:t>
            </w:r>
          </w:p>
        </w:tc>
        <w:tc>
          <w:tcPr>
            <w:tcW w:w="2552" w:type="dxa"/>
          </w:tcPr>
          <w:p w14:paraId="25F37FC7" w14:textId="77777777" w:rsidR="00C27B1C" w:rsidRPr="00C27B1C" w:rsidRDefault="00C27B1C" w:rsidP="00C27B1C">
            <w:pPr>
              <w:rPr>
                <w:rFonts w:ascii="Arial" w:hAnsi="Arial" w:cs="Arial"/>
                <w:sz w:val="18"/>
                <w:lang w:val="es-CL"/>
              </w:rPr>
            </w:pPr>
            <w:r w:rsidRPr="00C27B1C">
              <w:rPr>
                <w:rFonts w:ascii="Arial" w:hAnsi="Arial" w:cs="Arial"/>
                <w:sz w:val="18"/>
                <w:lang w:val="es-CL"/>
              </w:rPr>
              <w:t>La mayor (o menor) generación demandada por el proyecto implica aumentar (o reducir) el uso de combustible fósil subsidiado en la parte térmica de la matriz energética.</w:t>
            </w:r>
          </w:p>
        </w:tc>
        <w:tc>
          <w:tcPr>
            <w:tcW w:w="3827" w:type="dxa"/>
          </w:tcPr>
          <w:p w14:paraId="0979CDDD" w14:textId="2501CE2D" w:rsidR="00C27B1C" w:rsidRPr="00C27B1C" w:rsidRDefault="00C27B1C" w:rsidP="00C27B1C">
            <w:pPr>
              <w:rPr>
                <w:rFonts w:ascii="Arial" w:hAnsi="Arial" w:cs="Arial"/>
                <w:sz w:val="18"/>
                <w:lang w:val="es-CL"/>
              </w:rPr>
            </w:pPr>
            <w:r w:rsidRPr="00C27B1C">
              <w:rPr>
                <w:rFonts w:ascii="Arial" w:hAnsi="Arial" w:cs="Arial"/>
                <w:sz w:val="18"/>
                <w:lang w:val="es-CL"/>
              </w:rPr>
              <w:t xml:space="preserve">Requerimientos de combustible en la generación. </w:t>
            </w:r>
            <w:r w:rsidR="001D0B7B" w:rsidRPr="00C27B1C">
              <w:rPr>
                <w:rFonts w:ascii="Arial" w:hAnsi="Arial" w:cs="Arial"/>
                <w:sz w:val="18"/>
                <w:lang w:val="es-CL"/>
              </w:rPr>
              <w:t xml:space="preserve">(Estadísticas </w:t>
            </w:r>
            <w:r w:rsidR="001D0B7B">
              <w:rPr>
                <w:rFonts w:ascii="Arial" w:hAnsi="Arial" w:cs="Arial"/>
                <w:sz w:val="18"/>
                <w:lang w:val="es-CL"/>
              </w:rPr>
              <w:t xml:space="preserve">Anuales </w:t>
            </w:r>
            <w:r w:rsidR="001D0B7B" w:rsidRPr="00C27B1C">
              <w:rPr>
                <w:rFonts w:ascii="Arial" w:hAnsi="Arial" w:cs="Arial"/>
                <w:sz w:val="18"/>
                <w:lang w:val="es-CL"/>
              </w:rPr>
              <w:t>del Sector Eléctrico, ARCONEL)</w:t>
            </w:r>
            <w:r w:rsidR="001D0B7B">
              <w:rPr>
                <w:rFonts w:ascii="Arial" w:hAnsi="Arial" w:cs="Arial"/>
                <w:sz w:val="18"/>
                <w:lang w:val="es-CL"/>
              </w:rPr>
              <w:t>.</w:t>
            </w:r>
          </w:p>
          <w:p w14:paraId="20DB3F39" w14:textId="77777777" w:rsidR="00C27B1C" w:rsidRPr="00C27B1C" w:rsidRDefault="00C27B1C" w:rsidP="00C27B1C">
            <w:pPr>
              <w:rPr>
                <w:rFonts w:ascii="Arial" w:hAnsi="Arial" w:cs="Arial"/>
                <w:sz w:val="18"/>
                <w:lang w:val="es-CL"/>
              </w:rPr>
            </w:pPr>
            <w:r w:rsidRPr="00C27B1C">
              <w:rPr>
                <w:rFonts w:ascii="Arial" w:hAnsi="Arial" w:cs="Arial"/>
                <w:sz w:val="18"/>
                <w:lang w:val="es-CL"/>
              </w:rPr>
              <w:t xml:space="preserve">Costo Internacional de Combustibles: </w:t>
            </w:r>
            <w:proofErr w:type="spellStart"/>
            <w:r w:rsidRPr="00C27B1C">
              <w:rPr>
                <w:rFonts w:ascii="Arial" w:hAnsi="Arial" w:cs="Arial"/>
                <w:sz w:val="18"/>
                <w:lang w:val="es-CL"/>
              </w:rPr>
              <w:t>Index</w:t>
            </w:r>
            <w:proofErr w:type="spellEnd"/>
            <w:r w:rsidRPr="00C27B1C">
              <w:rPr>
                <w:rFonts w:ascii="Arial" w:hAnsi="Arial" w:cs="Arial"/>
                <w:sz w:val="18"/>
                <w:lang w:val="es-CL"/>
              </w:rPr>
              <w:t xml:space="preserve"> </w:t>
            </w:r>
            <w:proofErr w:type="spellStart"/>
            <w:r w:rsidRPr="00C27B1C">
              <w:rPr>
                <w:rFonts w:ascii="Arial" w:hAnsi="Arial" w:cs="Arial"/>
                <w:sz w:val="18"/>
                <w:lang w:val="es-CL"/>
              </w:rPr>
              <w:t>Mundi</w:t>
            </w:r>
            <w:proofErr w:type="spellEnd"/>
            <w:r w:rsidRPr="00C27B1C">
              <w:rPr>
                <w:rFonts w:ascii="Arial" w:hAnsi="Arial" w:cs="Arial"/>
                <w:sz w:val="18"/>
                <w:lang w:val="es-CL"/>
              </w:rPr>
              <w:t xml:space="preserve"> (Fuel </w:t>
            </w:r>
            <w:proofErr w:type="spellStart"/>
            <w:r w:rsidRPr="00C27B1C">
              <w:rPr>
                <w:rFonts w:ascii="Arial" w:hAnsi="Arial" w:cs="Arial"/>
                <w:sz w:val="18"/>
                <w:lang w:val="es-CL"/>
              </w:rPr>
              <w:t>Oil</w:t>
            </w:r>
            <w:proofErr w:type="spellEnd"/>
            <w:r w:rsidRPr="00C27B1C">
              <w:rPr>
                <w:rFonts w:ascii="Arial" w:hAnsi="Arial" w:cs="Arial"/>
                <w:sz w:val="18"/>
                <w:lang w:val="es-CL"/>
              </w:rPr>
              <w:t xml:space="preserve"> N°2 y Diésel de ultra bajo azufre, ultra-</w:t>
            </w:r>
            <w:proofErr w:type="spellStart"/>
            <w:r w:rsidRPr="00C27B1C">
              <w:rPr>
                <w:rFonts w:ascii="Arial" w:hAnsi="Arial" w:cs="Arial"/>
                <w:sz w:val="18"/>
                <w:lang w:val="es-CL"/>
              </w:rPr>
              <w:t>low</w:t>
            </w:r>
            <w:proofErr w:type="spellEnd"/>
            <w:r w:rsidRPr="00C27B1C">
              <w:rPr>
                <w:rFonts w:ascii="Arial" w:hAnsi="Arial" w:cs="Arial"/>
                <w:sz w:val="18"/>
                <w:lang w:val="es-CL"/>
              </w:rPr>
              <w:t xml:space="preserve"> </w:t>
            </w:r>
            <w:proofErr w:type="spellStart"/>
            <w:r w:rsidRPr="00C27B1C">
              <w:rPr>
                <w:rFonts w:ascii="Arial" w:hAnsi="Arial" w:cs="Arial"/>
                <w:sz w:val="18"/>
                <w:lang w:val="es-CL"/>
              </w:rPr>
              <w:t>sulfur</w:t>
            </w:r>
            <w:proofErr w:type="spellEnd"/>
            <w:r w:rsidRPr="00C27B1C">
              <w:rPr>
                <w:rFonts w:ascii="Arial" w:hAnsi="Arial" w:cs="Arial"/>
                <w:sz w:val="18"/>
                <w:lang w:val="es-CL"/>
              </w:rPr>
              <w:t>, N°2 precio SPOT FOB puerto de New York. Febrero 2017).</w:t>
            </w:r>
          </w:p>
          <w:p w14:paraId="1615406E" w14:textId="77777777" w:rsidR="00C27B1C" w:rsidRPr="00C27B1C" w:rsidRDefault="00C27B1C" w:rsidP="00C27B1C">
            <w:pPr>
              <w:rPr>
                <w:rFonts w:ascii="Arial" w:hAnsi="Arial" w:cs="Arial"/>
                <w:sz w:val="18"/>
                <w:lang w:val="es-CL"/>
              </w:rPr>
            </w:pPr>
            <w:r w:rsidRPr="00C27B1C">
              <w:rPr>
                <w:rFonts w:ascii="Arial" w:hAnsi="Arial" w:cs="Arial"/>
                <w:sz w:val="18"/>
                <w:lang w:val="es-CL"/>
              </w:rPr>
              <w:t>Costo Nacional de Combustibles: EP Petroecuador. Febrero 2017.</w:t>
            </w:r>
          </w:p>
        </w:tc>
      </w:tr>
      <w:tr w:rsidR="00C27B1C" w:rsidRPr="00C27B1C" w14:paraId="0EFD9CAE" w14:textId="77777777" w:rsidTr="00C27B1C">
        <w:tc>
          <w:tcPr>
            <w:tcW w:w="1696" w:type="dxa"/>
            <w:vMerge w:val="restart"/>
            <w:shd w:val="clear" w:color="auto" w:fill="E5B8B7" w:themeFill="accent2" w:themeFillTint="66"/>
          </w:tcPr>
          <w:p w14:paraId="13AECA30" w14:textId="77777777" w:rsidR="00C27B1C" w:rsidRPr="00C27B1C" w:rsidRDefault="00C27B1C" w:rsidP="00C27B1C">
            <w:pPr>
              <w:jc w:val="both"/>
              <w:rPr>
                <w:rFonts w:ascii="Arial" w:hAnsi="Arial" w:cs="Arial"/>
                <w:b/>
                <w:sz w:val="18"/>
                <w:lang w:val="es-CL"/>
              </w:rPr>
            </w:pPr>
            <w:r w:rsidRPr="00C27B1C">
              <w:rPr>
                <w:rFonts w:ascii="Arial" w:hAnsi="Arial" w:cs="Arial"/>
                <w:b/>
                <w:sz w:val="18"/>
                <w:lang w:val="es-CL"/>
              </w:rPr>
              <w:t>CII.3. Repotenciación y extensión de redes de distribución para energizar la Agroindustria.</w:t>
            </w:r>
          </w:p>
        </w:tc>
        <w:tc>
          <w:tcPr>
            <w:tcW w:w="1701" w:type="dxa"/>
          </w:tcPr>
          <w:p w14:paraId="338F3E13"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Venta de Energía</w:t>
            </w:r>
          </w:p>
        </w:tc>
        <w:tc>
          <w:tcPr>
            <w:tcW w:w="2552" w:type="dxa"/>
          </w:tcPr>
          <w:p w14:paraId="194D1FF1" w14:textId="77777777" w:rsidR="00C27B1C" w:rsidRPr="00C27B1C" w:rsidRDefault="00C27B1C" w:rsidP="00C27B1C">
            <w:pPr>
              <w:rPr>
                <w:rFonts w:ascii="Arial" w:hAnsi="Arial" w:cs="Arial"/>
                <w:sz w:val="18"/>
                <w:lang w:val="es-CL"/>
              </w:rPr>
            </w:pPr>
            <w:r w:rsidRPr="00C27B1C">
              <w:rPr>
                <w:rFonts w:ascii="Arial" w:hAnsi="Arial" w:cs="Arial"/>
                <w:sz w:val="18"/>
                <w:lang w:val="es-CL"/>
              </w:rPr>
              <w:t>La conexión de la agroindustria al sistema eléctrico permite una facturación de energía asociada.</w:t>
            </w:r>
          </w:p>
        </w:tc>
        <w:tc>
          <w:tcPr>
            <w:tcW w:w="3827" w:type="dxa"/>
          </w:tcPr>
          <w:p w14:paraId="3ECF2D81" w14:textId="77777777" w:rsidR="00C27B1C" w:rsidRPr="00C27B1C" w:rsidRDefault="00C27B1C" w:rsidP="00C27B1C">
            <w:pPr>
              <w:rPr>
                <w:rFonts w:ascii="Arial" w:hAnsi="Arial" w:cs="Arial"/>
                <w:sz w:val="18"/>
                <w:lang w:val="es-CL"/>
              </w:rPr>
            </w:pPr>
            <w:r w:rsidRPr="00C27B1C">
              <w:rPr>
                <w:rFonts w:ascii="Arial" w:hAnsi="Arial" w:cs="Arial"/>
                <w:sz w:val="18"/>
                <w:lang w:val="es-CL"/>
              </w:rPr>
              <w:t xml:space="preserve">Hectáreas de cultivo y potencia a instalar, para bombeo y aireación por hectárea, empresas camaroneras (Proyecto SIGDE, MEER). </w:t>
            </w:r>
          </w:p>
          <w:p w14:paraId="2D11763F" w14:textId="77777777" w:rsidR="00C27B1C" w:rsidRPr="00C27B1C" w:rsidRDefault="00C27B1C" w:rsidP="00C27B1C">
            <w:pPr>
              <w:rPr>
                <w:rFonts w:ascii="Arial" w:hAnsi="Arial" w:cs="Arial"/>
                <w:sz w:val="18"/>
                <w:lang w:val="es-CL"/>
              </w:rPr>
            </w:pPr>
            <w:r w:rsidRPr="00C27B1C">
              <w:rPr>
                <w:rFonts w:ascii="Arial" w:hAnsi="Arial" w:cs="Arial"/>
                <w:sz w:val="18"/>
                <w:lang w:val="es-CL"/>
              </w:rPr>
              <w:t>Proyección diaria pleamar, para 365 días (J. García)</w:t>
            </w:r>
          </w:p>
          <w:p w14:paraId="11F21433" w14:textId="77777777" w:rsidR="00C27B1C" w:rsidRPr="00C27B1C" w:rsidRDefault="00C27B1C" w:rsidP="00C27B1C">
            <w:pPr>
              <w:rPr>
                <w:rFonts w:ascii="Arial" w:hAnsi="Arial" w:cs="Arial"/>
                <w:sz w:val="18"/>
                <w:lang w:val="es-CL"/>
              </w:rPr>
            </w:pPr>
            <w:r w:rsidRPr="00C27B1C">
              <w:rPr>
                <w:rFonts w:ascii="Arial" w:hAnsi="Arial" w:cs="Arial"/>
                <w:sz w:val="18"/>
                <w:lang w:val="es-CL"/>
              </w:rPr>
              <w:t>Tarifa Media Tensión Horaria, para Bombeo de Agua (Pliego Tarifario 2017)</w:t>
            </w:r>
          </w:p>
        </w:tc>
      </w:tr>
      <w:tr w:rsidR="00C27B1C" w:rsidRPr="00C27B1C" w14:paraId="51FC7817" w14:textId="77777777" w:rsidTr="00C27B1C">
        <w:tc>
          <w:tcPr>
            <w:tcW w:w="1696" w:type="dxa"/>
            <w:vMerge/>
            <w:shd w:val="clear" w:color="auto" w:fill="E5B8B7" w:themeFill="accent2" w:themeFillTint="66"/>
          </w:tcPr>
          <w:p w14:paraId="327082DF" w14:textId="77777777" w:rsidR="00C27B1C" w:rsidRPr="00C27B1C" w:rsidRDefault="00C27B1C" w:rsidP="00C27B1C">
            <w:pPr>
              <w:jc w:val="both"/>
              <w:rPr>
                <w:rFonts w:ascii="Arial" w:hAnsi="Arial" w:cs="Arial"/>
                <w:b/>
                <w:sz w:val="18"/>
                <w:lang w:val="es-CL"/>
              </w:rPr>
            </w:pPr>
          </w:p>
        </w:tc>
        <w:tc>
          <w:tcPr>
            <w:tcW w:w="1701" w:type="dxa"/>
          </w:tcPr>
          <w:p w14:paraId="21597FAD"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Mayor Compra de Energía</w:t>
            </w:r>
          </w:p>
        </w:tc>
        <w:tc>
          <w:tcPr>
            <w:tcW w:w="2552" w:type="dxa"/>
          </w:tcPr>
          <w:p w14:paraId="0183E173" w14:textId="77777777" w:rsidR="00C27B1C" w:rsidRPr="00C27B1C" w:rsidRDefault="00C27B1C" w:rsidP="00C27B1C">
            <w:pPr>
              <w:rPr>
                <w:rFonts w:ascii="Arial" w:hAnsi="Arial" w:cs="Arial"/>
                <w:sz w:val="18"/>
                <w:lang w:val="es-CL"/>
              </w:rPr>
            </w:pPr>
            <w:r w:rsidRPr="00C27B1C">
              <w:rPr>
                <w:rFonts w:ascii="Arial" w:hAnsi="Arial" w:cs="Arial"/>
                <w:sz w:val="18"/>
                <w:lang w:val="es-CL"/>
              </w:rPr>
              <w:t>La mayor energía que es posible abastecer con proyecto, debe ser comprada por cada EED a sus proveedores (Transmisión y Generación). El precio de esta transacción se refleja en las estadísticas como Precio Medio de Compra.</w:t>
            </w:r>
          </w:p>
        </w:tc>
        <w:tc>
          <w:tcPr>
            <w:tcW w:w="3827" w:type="dxa"/>
          </w:tcPr>
          <w:p w14:paraId="3B6CA4D6" w14:textId="1272DEB8" w:rsidR="00C27B1C" w:rsidRPr="00C27B1C" w:rsidRDefault="00C27B1C" w:rsidP="00C27B1C">
            <w:pPr>
              <w:rPr>
                <w:rFonts w:ascii="Arial" w:hAnsi="Arial" w:cs="Arial"/>
                <w:sz w:val="18"/>
              </w:rPr>
            </w:pPr>
            <w:r w:rsidRPr="00C27B1C">
              <w:rPr>
                <w:rFonts w:ascii="Arial" w:hAnsi="Arial" w:cs="Arial"/>
                <w:sz w:val="18"/>
              </w:rPr>
              <w:t xml:space="preserve">Pérdidas Técnicas y Precio Medio de Compra de Energía por EED </w:t>
            </w:r>
            <w:r w:rsidR="001D0B7B" w:rsidRPr="00C27B1C">
              <w:rPr>
                <w:rFonts w:ascii="Arial" w:hAnsi="Arial" w:cs="Arial"/>
                <w:sz w:val="18"/>
                <w:lang w:val="es-CL"/>
              </w:rPr>
              <w:t xml:space="preserve">(Estadísticas </w:t>
            </w:r>
            <w:r w:rsidR="001D0B7B">
              <w:rPr>
                <w:rFonts w:ascii="Arial" w:hAnsi="Arial" w:cs="Arial"/>
                <w:sz w:val="18"/>
                <w:lang w:val="es-CL"/>
              </w:rPr>
              <w:t xml:space="preserve">Anuales </w:t>
            </w:r>
            <w:r w:rsidR="001D0B7B" w:rsidRPr="00C27B1C">
              <w:rPr>
                <w:rFonts w:ascii="Arial" w:hAnsi="Arial" w:cs="Arial"/>
                <w:sz w:val="18"/>
                <w:lang w:val="es-CL"/>
              </w:rPr>
              <w:t>del Sector Eléctrico, ARCONEL)</w:t>
            </w:r>
            <w:r w:rsidR="001D0B7B">
              <w:rPr>
                <w:rFonts w:ascii="Arial" w:hAnsi="Arial" w:cs="Arial"/>
                <w:sz w:val="18"/>
                <w:lang w:val="es-CL"/>
              </w:rPr>
              <w:t>.</w:t>
            </w:r>
          </w:p>
        </w:tc>
      </w:tr>
      <w:tr w:rsidR="00C27B1C" w:rsidRPr="00C27B1C" w14:paraId="6C4412C2" w14:textId="77777777" w:rsidTr="00C27B1C">
        <w:tc>
          <w:tcPr>
            <w:tcW w:w="1696" w:type="dxa"/>
            <w:vMerge/>
            <w:shd w:val="clear" w:color="auto" w:fill="E5B8B7" w:themeFill="accent2" w:themeFillTint="66"/>
          </w:tcPr>
          <w:p w14:paraId="5D97E132" w14:textId="77777777" w:rsidR="00C27B1C" w:rsidRPr="00C27B1C" w:rsidRDefault="00C27B1C" w:rsidP="00C27B1C">
            <w:pPr>
              <w:jc w:val="both"/>
              <w:rPr>
                <w:rFonts w:ascii="Arial" w:hAnsi="Arial" w:cs="Arial"/>
                <w:b/>
                <w:sz w:val="18"/>
                <w:lang w:val="es-CL"/>
              </w:rPr>
            </w:pPr>
          </w:p>
        </w:tc>
        <w:tc>
          <w:tcPr>
            <w:tcW w:w="1701" w:type="dxa"/>
          </w:tcPr>
          <w:p w14:paraId="26A72903"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Costo de Operación y Mantenimiento</w:t>
            </w:r>
          </w:p>
        </w:tc>
        <w:tc>
          <w:tcPr>
            <w:tcW w:w="2552" w:type="dxa"/>
          </w:tcPr>
          <w:p w14:paraId="75DD1681" w14:textId="77777777" w:rsidR="00C27B1C" w:rsidRPr="00C27B1C" w:rsidRDefault="00C27B1C" w:rsidP="00C27B1C">
            <w:pPr>
              <w:rPr>
                <w:rFonts w:ascii="Arial" w:hAnsi="Arial" w:cs="Arial"/>
                <w:sz w:val="18"/>
                <w:lang w:val="es-CL"/>
              </w:rPr>
            </w:pPr>
            <w:r w:rsidRPr="00C27B1C">
              <w:rPr>
                <w:rFonts w:ascii="Arial" w:hAnsi="Arial" w:cs="Arial"/>
                <w:sz w:val="18"/>
                <w:lang w:val="es-CL"/>
              </w:rPr>
              <w:t xml:space="preserve">Toda nueva infraestructura demanda recursos operacionales, así como de mantenimiento preventivo y correctivo. Se aplica como un </w:t>
            </w:r>
            <w:r w:rsidRPr="00C27B1C">
              <w:rPr>
                <w:rFonts w:ascii="Arial" w:hAnsi="Arial" w:cs="Arial"/>
                <w:sz w:val="18"/>
                <w:lang w:val="es-CL"/>
              </w:rPr>
              <w:lastRenderedPageBreak/>
              <w:t xml:space="preserve">porcentaje anual constante respecto del monto a invertir. </w:t>
            </w:r>
          </w:p>
        </w:tc>
        <w:tc>
          <w:tcPr>
            <w:tcW w:w="3827" w:type="dxa"/>
          </w:tcPr>
          <w:p w14:paraId="3DB53877" w14:textId="77777777" w:rsidR="00C27B1C" w:rsidRPr="00C27B1C" w:rsidRDefault="00C27B1C" w:rsidP="00C27B1C">
            <w:pPr>
              <w:rPr>
                <w:rFonts w:ascii="Arial" w:hAnsi="Arial" w:cs="Arial"/>
                <w:sz w:val="18"/>
              </w:rPr>
            </w:pPr>
            <w:r w:rsidRPr="00C27B1C">
              <w:rPr>
                <w:rFonts w:ascii="Arial" w:hAnsi="Arial" w:cs="Arial"/>
                <w:sz w:val="18"/>
              </w:rPr>
              <w:lastRenderedPageBreak/>
              <w:t xml:space="preserve">Fuente: </w:t>
            </w:r>
            <w:r w:rsidRPr="00C27B1C">
              <w:rPr>
                <w:rFonts w:ascii="Arial" w:hAnsi="Arial" w:cs="Arial"/>
                <w:sz w:val="18"/>
                <w:lang w:val="es-CL"/>
              </w:rPr>
              <w:t>Plan de inversiones en apoyo al cambio de la matriz energética de ecuador / EC-L1160. Evaluación Integral del Programa, J. García (2016)</w:t>
            </w:r>
          </w:p>
        </w:tc>
      </w:tr>
      <w:tr w:rsidR="00C27B1C" w:rsidRPr="00C27B1C" w14:paraId="12AD1E7B" w14:textId="77777777" w:rsidTr="00C27B1C">
        <w:tc>
          <w:tcPr>
            <w:tcW w:w="1696" w:type="dxa"/>
            <w:vMerge/>
            <w:shd w:val="clear" w:color="auto" w:fill="E5B8B7" w:themeFill="accent2" w:themeFillTint="66"/>
          </w:tcPr>
          <w:p w14:paraId="0A907B0A" w14:textId="77777777" w:rsidR="00C27B1C" w:rsidRPr="00C27B1C" w:rsidRDefault="00C27B1C" w:rsidP="00C27B1C">
            <w:pPr>
              <w:jc w:val="both"/>
              <w:rPr>
                <w:rFonts w:ascii="Arial" w:hAnsi="Arial" w:cs="Arial"/>
                <w:b/>
                <w:sz w:val="18"/>
                <w:lang w:val="es-CL"/>
              </w:rPr>
            </w:pPr>
          </w:p>
        </w:tc>
        <w:tc>
          <w:tcPr>
            <w:tcW w:w="1701" w:type="dxa"/>
          </w:tcPr>
          <w:p w14:paraId="63CCEB19"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Costo Comercialización</w:t>
            </w:r>
          </w:p>
        </w:tc>
        <w:tc>
          <w:tcPr>
            <w:tcW w:w="2552" w:type="dxa"/>
          </w:tcPr>
          <w:p w14:paraId="47640E53" w14:textId="77777777" w:rsidR="00C27B1C" w:rsidRPr="00C27B1C" w:rsidRDefault="00C27B1C" w:rsidP="00C27B1C">
            <w:pPr>
              <w:rPr>
                <w:rFonts w:ascii="Arial" w:hAnsi="Arial" w:cs="Arial"/>
                <w:sz w:val="18"/>
                <w:lang w:val="es-CL"/>
              </w:rPr>
            </w:pPr>
            <w:r w:rsidRPr="00C27B1C">
              <w:rPr>
                <w:rFonts w:ascii="Arial" w:hAnsi="Arial" w:cs="Arial"/>
                <w:sz w:val="18"/>
                <w:lang w:val="es-CL"/>
              </w:rPr>
              <w:t>La incorporación de nuevos clientes incrementa las actividades del ciclo comercial (lectura, facturación y recaudación; gestión de morosidad, atención comercial, etc.) de forma proporcional.</w:t>
            </w:r>
          </w:p>
        </w:tc>
        <w:tc>
          <w:tcPr>
            <w:tcW w:w="3827" w:type="dxa"/>
          </w:tcPr>
          <w:p w14:paraId="648663BC" w14:textId="77777777" w:rsidR="00C27B1C" w:rsidRPr="00C27B1C" w:rsidRDefault="00C27B1C" w:rsidP="00C27B1C">
            <w:pPr>
              <w:rPr>
                <w:rFonts w:ascii="Arial" w:hAnsi="Arial" w:cs="Arial"/>
                <w:sz w:val="18"/>
                <w:lang w:val="es-CL"/>
              </w:rPr>
            </w:pPr>
            <w:r w:rsidRPr="00C27B1C">
              <w:rPr>
                <w:rFonts w:ascii="Arial" w:hAnsi="Arial" w:cs="Arial"/>
                <w:sz w:val="18"/>
                <w:lang w:val="es-CL"/>
              </w:rPr>
              <w:t>Se estima el costo unitario según lo reconocido tarifariamente 1.414 US$/Cliente-Mes (Pliego Tarifario 2017)</w:t>
            </w:r>
          </w:p>
        </w:tc>
      </w:tr>
      <w:tr w:rsidR="00C27B1C" w:rsidRPr="00C27B1C" w14:paraId="7BF72FA4" w14:textId="77777777" w:rsidTr="00C27B1C">
        <w:tc>
          <w:tcPr>
            <w:tcW w:w="1696" w:type="dxa"/>
            <w:vMerge/>
            <w:shd w:val="clear" w:color="auto" w:fill="E5B8B7" w:themeFill="accent2" w:themeFillTint="66"/>
          </w:tcPr>
          <w:p w14:paraId="16771FD7" w14:textId="77777777" w:rsidR="00C27B1C" w:rsidRPr="00C27B1C" w:rsidRDefault="00C27B1C" w:rsidP="00C27B1C">
            <w:pPr>
              <w:jc w:val="both"/>
              <w:rPr>
                <w:rFonts w:ascii="Arial" w:hAnsi="Arial" w:cs="Arial"/>
                <w:b/>
                <w:sz w:val="18"/>
                <w:lang w:val="es-CL"/>
              </w:rPr>
            </w:pPr>
          </w:p>
        </w:tc>
        <w:tc>
          <w:tcPr>
            <w:tcW w:w="1701" w:type="dxa"/>
          </w:tcPr>
          <w:p w14:paraId="730D35B2"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Costo Inversión Agroindustria</w:t>
            </w:r>
          </w:p>
        </w:tc>
        <w:tc>
          <w:tcPr>
            <w:tcW w:w="2552" w:type="dxa"/>
          </w:tcPr>
          <w:p w14:paraId="5CD1EF83" w14:textId="77777777" w:rsidR="00C27B1C" w:rsidRPr="00C27B1C" w:rsidRDefault="00C27B1C" w:rsidP="00C27B1C">
            <w:pPr>
              <w:rPr>
                <w:rFonts w:ascii="Arial" w:hAnsi="Arial" w:cs="Arial"/>
                <w:sz w:val="18"/>
                <w:lang w:val="es-CL"/>
              </w:rPr>
            </w:pPr>
            <w:r w:rsidRPr="00C27B1C">
              <w:rPr>
                <w:rFonts w:ascii="Arial" w:hAnsi="Arial" w:cs="Arial"/>
                <w:sz w:val="18"/>
                <w:lang w:val="es-CL"/>
              </w:rPr>
              <w:t>Para conectarse al sistema y utilizar la energía eléctrica deben construir y adecuar redes y equipamiento.</w:t>
            </w:r>
          </w:p>
        </w:tc>
        <w:tc>
          <w:tcPr>
            <w:tcW w:w="3827" w:type="dxa"/>
          </w:tcPr>
          <w:p w14:paraId="7CDE6C8C" w14:textId="77777777" w:rsidR="00C27B1C" w:rsidRPr="00C27B1C" w:rsidRDefault="00C27B1C" w:rsidP="00C27B1C">
            <w:pPr>
              <w:rPr>
                <w:rFonts w:ascii="Arial" w:hAnsi="Arial" w:cs="Arial"/>
                <w:sz w:val="18"/>
                <w:lang w:val="es-CL"/>
              </w:rPr>
            </w:pPr>
            <w:r w:rsidRPr="00C27B1C">
              <w:rPr>
                <w:rFonts w:ascii="Arial" w:hAnsi="Arial" w:cs="Arial"/>
                <w:sz w:val="18"/>
                <w:lang w:val="es-CL"/>
              </w:rPr>
              <w:t>Inversión media estimada por hectárea de cultivo (Prefactibilidad para conectar camaroneras del litoral ecuatoriano a las redes eléctricas de distribución, ESPOL TECH EP, para MAGAP, 2015)</w:t>
            </w:r>
          </w:p>
        </w:tc>
      </w:tr>
      <w:tr w:rsidR="00C27B1C" w:rsidRPr="00C27B1C" w14:paraId="2F24A5A5" w14:textId="77777777" w:rsidTr="00C27B1C">
        <w:tc>
          <w:tcPr>
            <w:tcW w:w="1696" w:type="dxa"/>
            <w:vMerge/>
            <w:shd w:val="clear" w:color="auto" w:fill="E5B8B7" w:themeFill="accent2" w:themeFillTint="66"/>
          </w:tcPr>
          <w:p w14:paraId="54EB9F49" w14:textId="77777777" w:rsidR="00C27B1C" w:rsidRPr="00C27B1C" w:rsidRDefault="00C27B1C" w:rsidP="00C27B1C">
            <w:pPr>
              <w:jc w:val="both"/>
              <w:rPr>
                <w:rFonts w:ascii="Arial" w:hAnsi="Arial" w:cs="Arial"/>
                <w:b/>
                <w:sz w:val="18"/>
                <w:lang w:val="es-CL"/>
              </w:rPr>
            </w:pPr>
          </w:p>
        </w:tc>
        <w:tc>
          <w:tcPr>
            <w:tcW w:w="1701" w:type="dxa"/>
          </w:tcPr>
          <w:p w14:paraId="6E4AA555"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 xml:space="preserve">Mayor Productividad </w:t>
            </w:r>
          </w:p>
        </w:tc>
        <w:tc>
          <w:tcPr>
            <w:tcW w:w="2552" w:type="dxa"/>
          </w:tcPr>
          <w:p w14:paraId="40B5AAB6" w14:textId="77777777" w:rsidR="00C27B1C" w:rsidRPr="00C27B1C" w:rsidRDefault="00C27B1C" w:rsidP="00C27B1C">
            <w:pPr>
              <w:rPr>
                <w:rFonts w:ascii="Arial" w:hAnsi="Arial" w:cs="Arial"/>
                <w:sz w:val="18"/>
                <w:lang w:val="es-CL"/>
              </w:rPr>
            </w:pPr>
            <w:r w:rsidRPr="00C27B1C">
              <w:rPr>
                <w:rFonts w:ascii="Arial" w:hAnsi="Arial" w:cs="Arial"/>
                <w:sz w:val="18"/>
                <w:lang w:val="es-CL"/>
              </w:rPr>
              <w:t>Se estima que los métodos de bombeo y aireación a implementar eléctricamente permiten incrementar la productividad de cultivo del camarón.</w:t>
            </w:r>
          </w:p>
        </w:tc>
        <w:tc>
          <w:tcPr>
            <w:tcW w:w="3827" w:type="dxa"/>
            <w:shd w:val="clear" w:color="auto" w:fill="EEECE1" w:themeFill="background2"/>
          </w:tcPr>
          <w:p w14:paraId="492BC4AB" w14:textId="4BD95FF3" w:rsidR="00C27B1C" w:rsidRPr="00C27B1C" w:rsidRDefault="0095221F" w:rsidP="0095221F">
            <w:pPr>
              <w:rPr>
                <w:rFonts w:ascii="Arial" w:hAnsi="Arial" w:cs="Arial"/>
                <w:sz w:val="18"/>
                <w:lang w:val="es-CL"/>
              </w:rPr>
            </w:pPr>
            <w:r>
              <w:rPr>
                <w:rFonts w:ascii="Arial" w:hAnsi="Arial" w:cs="Arial"/>
                <w:sz w:val="18"/>
                <w:lang w:val="es-CL"/>
              </w:rPr>
              <w:t xml:space="preserve">Boletín </w:t>
            </w:r>
            <w:r w:rsidR="00C27B1C" w:rsidRPr="00C27B1C">
              <w:rPr>
                <w:rFonts w:ascii="Arial" w:hAnsi="Arial" w:cs="Arial"/>
                <w:sz w:val="18"/>
                <w:lang w:val="es-CL"/>
              </w:rPr>
              <w:t>Cámara Nacional de Acuicultura,</w:t>
            </w:r>
            <w:r>
              <w:rPr>
                <w:rFonts w:ascii="Arial" w:hAnsi="Arial" w:cs="Arial"/>
                <w:sz w:val="18"/>
                <w:lang w:val="es-CL"/>
              </w:rPr>
              <w:t xml:space="preserve"> Precios y Tamaños del Camarón </w:t>
            </w:r>
            <w:r w:rsidR="00C27B1C" w:rsidRPr="00C27B1C">
              <w:rPr>
                <w:rFonts w:ascii="Arial" w:hAnsi="Arial" w:cs="Arial"/>
                <w:sz w:val="18"/>
                <w:lang w:val="es-CL"/>
              </w:rPr>
              <w:t xml:space="preserve"> </w:t>
            </w:r>
          </w:p>
        </w:tc>
      </w:tr>
      <w:tr w:rsidR="00C27B1C" w:rsidRPr="00C27B1C" w14:paraId="5ED5621F" w14:textId="77777777" w:rsidTr="00C27B1C">
        <w:tc>
          <w:tcPr>
            <w:tcW w:w="1696" w:type="dxa"/>
            <w:vMerge/>
            <w:shd w:val="clear" w:color="auto" w:fill="E5B8B7" w:themeFill="accent2" w:themeFillTint="66"/>
          </w:tcPr>
          <w:p w14:paraId="2BF37665" w14:textId="77777777" w:rsidR="00C27B1C" w:rsidRPr="00C27B1C" w:rsidRDefault="00C27B1C" w:rsidP="00C27B1C">
            <w:pPr>
              <w:jc w:val="both"/>
              <w:rPr>
                <w:rFonts w:ascii="Arial" w:hAnsi="Arial" w:cs="Arial"/>
                <w:b/>
                <w:sz w:val="18"/>
                <w:lang w:val="es-CL"/>
              </w:rPr>
            </w:pPr>
          </w:p>
        </w:tc>
        <w:tc>
          <w:tcPr>
            <w:tcW w:w="1701" w:type="dxa"/>
          </w:tcPr>
          <w:p w14:paraId="3611D729"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Sustitución de Combustible</w:t>
            </w:r>
          </w:p>
        </w:tc>
        <w:tc>
          <w:tcPr>
            <w:tcW w:w="2552" w:type="dxa"/>
          </w:tcPr>
          <w:p w14:paraId="65780AE5" w14:textId="77777777" w:rsidR="00C27B1C" w:rsidRPr="00C27B1C" w:rsidRDefault="00C27B1C" w:rsidP="00C27B1C">
            <w:pPr>
              <w:rPr>
                <w:rFonts w:ascii="Arial" w:hAnsi="Arial" w:cs="Arial"/>
                <w:sz w:val="18"/>
                <w:lang w:val="es-CL"/>
              </w:rPr>
            </w:pPr>
            <w:r w:rsidRPr="00C27B1C">
              <w:rPr>
                <w:rFonts w:ascii="Arial" w:hAnsi="Arial" w:cs="Arial"/>
                <w:sz w:val="18"/>
                <w:lang w:val="es-CL"/>
              </w:rPr>
              <w:t>Sin proyecto, los requerimientos de energía de la agroindustria se suplen con Diésel. Éste es comprado en el mercado local. Con proyecto se acaba esta necesidad.</w:t>
            </w:r>
          </w:p>
        </w:tc>
        <w:tc>
          <w:tcPr>
            <w:tcW w:w="3827" w:type="dxa"/>
          </w:tcPr>
          <w:p w14:paraId="1E8E9420" w14:textId="5CDF148F" w:rsidR="00C27B1C" w:rsidRPr="00C27B1C" w:rsidRDefault="00C27B1C" w:rsidP="00C27B1C">
            <w:pPr>
              <w:rPr>
                <w:rFonts w:ascii="Arial" w:hAnsi="Arial" w:cs="Arial"/>
                <w:sz w:val="18"/>
                <w:lang w:val="es-CL"/>
              </w:rPr>
            </w:pPr>
            <w:r w:rsidRPr="00C27B1C">
              <w:rPr>
                <w:rFonts w:ascii="Arial" w:hAnsi="Arial" w:cs="Arial"/>
                <w:sz w:val="18"/>
                <w:lang w:val="es-CL"/>
              </w:rPr>
              <w:t>Precio Local del Diésel (</w:t>
            </w:r>
            <w:r w:rsidR="0095221F">
              <w:rPr>
                <w:rFonts w:ascii="Arial" w:hAnsi="Arial" w:cs="Arial"/>
                <w:sz w:val="18"/>
                <w:lang w:val="es-CL"/>
              </w:rPr>
              <w:t xml:space="preserve">Estadísticas Anuales </w:t>
            </w:r>
            <w:r w:rsidRPr="00C27B1C">
              <w:rPr>
                <w:rFonts w:ascii="Arial" w:hAnsi="Arial" w:cs="Arial"/>
                <w:sz w:val="18"/>
                <w:lang w:val="es-CL"/>
              </w:rPr>
              <w:t xml:space="preserve">EP </w:t>
            </w:r>
            <w:proofErr w:type="spellStart"/>
            <w:r w:rsidRPr="00C27B1C">
              <w:rPr>
                <w:rFonts w:ascii="Arial" w:hAnsi="Arial" w:cs="Arial"/>
                <w:sz w:val="18"/>
                <w:lang w:val="es-CL"/>
              </w:rPr>
              <w:t>PetroEcuador</w:t>
            </w:r>
            <w:proofErr w:type="spellEnd"/>
            <w:r w:rsidRPr="00C27B1C">
              <w:rPr>
                <w:rFonts w:ascii="Arial" w:hAnsi="Arial" w:cs="Arial"/>
                <w:sz w:val="18"/>
                <w:lang w:val="es-CL"/>
              </w:rPr>
              <w:t xml:space="preserve"> FEB 2017)</w:t>
            </w:r>
          </w:p>
        </w:tc>
      </w:tr>
      <w:tr w:rsidR="00C27B1C" w:rsidRPr="00C27B1C" w14:paraId="111E5F58" w14:textId="77777777" w:rsidTr="00C27B1C">
        <w:tc>
          <w:tcPr>
            <w:tcW w:w="1696" w:type="dxa"/>
            <w:vMerge/>
            <w:shd w:val="clear" w:color="auto" w:fill="E5B8B7" w:themeFill="accent2" w:themeFillTint="66"/>
          </w:tcPr>
          <w:p w14:paraId="3B221894" w14:textId="77777777" w:rsidR="00C27B1C" w:rsidRPr="00C27B1C" w:rsidRDefault="00C27B1C" w:rsidP="00C27B1C">
            <w:pPr>
              <w:jc w:val="both"/>
              <w:rPr>
                <w:rFonts w:ascii="Arial" w:hAnsi="Arial" w:cs="Arial"/>
                <w:b/>
                <w:sz w:val="18"/>
                <w:lang w:val="es-CL"/>
              </w:rPr>
            </w:pPr>
          </w:p>
        </w:tc>
        <w:tc>
          <w:tcPr>
            <w:tcW w:w="1701" w:type="dxa"/>
          </w:tcPr>
          <w:p w14:paraId="2615AD06"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Ahorro mantenimiento motobombas</w:t>
            </w:r>
          </w:p>
        </w:tc>
        <w:tc>
          <w:tcPr>
            <w:tcW w:w="2552" w:type="dxa"/>
          </w:tcPr>
          <w:p w14:paraId="289B8F0E" w14:textId="77777777" w:rsidR="00C27B1C" w:rsidRPr="00C27B1C" w:rsidRDefault="00C27B1C" w:rsidP="00C27B1C">
            <w:pPr>
              <w:rPr>
                <w:rFonts w:ascii="Arial" w:hAnsi="Arial" w:cs="Arial"/>
                <w:sz w:val="18"/>
                <w:lang w:val="es-CL"/>
              </w:rPr>
            </w:pPr>
            <w:r w:rsidRPr="00C27B1C">
              <w:rPr>
                <w:rFonts w:ascii="Arial" w:hAnsi="Arial" w:cs="Arial"/>
                <w:sz w:val="18"/>
                <w:lang w:val="es-CL"/>
              </w:rPr>
              <w:t>Al reemplazar las motobombas a diésel, su mantenimiento tampoco es requerido.</w:t>
            </w:r>
          </w:p>
        </w:tc>
        <w:tc>
          <w:tcPr>
            <w:tcW w:w="3827" w:type="dxa"/>
          </w:tcPr>
          <w:p w14:paraId="72CBD7B0" w14:textId="77777777" w:rsidR="00C27B1C" w:rsidRPr="00C27B1C" w:rsidRDefault="00C27B1C" w:rsidP="00C27B1C">
            <w:pPr>
              <w:rPr>
                <w:rFonts w:ascii="Arial" w:hAnsi="Arial" w:cs="Arial"/>
                <w:sz w:val="18"/>
                <w:lang w:val="es-CL"/>
              </w:rPr>
            </w:pPr>
            <w:r w:rsidRPr="00C27B1C">
              <w:rPr>
                <w:rFonts w:ascii="Arial" w:hAnsi="Arial" w:cs="Arial"/>
                <w:sz w:val="18"/>
                <w:lang w:val="es-CL"/>
              </w:rPr>
              <w:t>Costo mantenimiento motores diésel por hectárea de cultivo (Prefactibilidad para conectar camaroneras del litoral ecuatoriano a las redes eléctricas de distribución, ESPOL TECH EP, para MAGAP, 2015)</w:t>
            </w:r>
          </w:p>
        </w:tc>
      </w:tr>
      <w:tr w:rsidR="00C27B1C" w:rsidRPr="00C27B1C" w14:paraId="196DF7C3" w14:textId="77777777" w:rsidTr="00C27B1C">
        <w:tc>
          <w:tcPr>
            <w:tcW w:w="1696" w:type="dxa"/>
            <w:vMerge/>
            <w:shd w:val="clear" w:color="auto" w:fill="E5B8B7" w:themeFill="accent2" w:themeFillTint="66"/>
          </w:tcPr>
          <w:p w14:paraId="553C75BB" w14:textId="77777777" w:rsidR="00C27B1C" w:rsidRPr="00C27B1C" w:rsidRDefault="00C27B1C" w:rsidP="00C27B1C">
            <w:pPr>
              <w:jc w:val="both"/>
              <w:rPr>
                <w:rFonts w:ascii="Arial" w:hAnsi="Arial" w:cs="Arial"/>
                <w:b/>
                <w:sz w:val="18"/>
                <w:lang w:val="es-CL"/>
              </w:rPr>
            </w:pPr>
          </w:p>
        </w:tc>
        <w:tc>
          <w:tcPr>
            <w:tcW w:w="1701" w:type="dxa"/>
          </w:tcPr>
          <w:p w14:paraId="0B7D5AB5"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Ahorro subsidio combustible agroindustria</w:t>
            </w:r>
          </w:p>
        </w:tc>
        <w:tc>
          <w:tcPr>
            <w:tcW w:w="2552" w:type="dxa"/>
          </w:tcPr>
          <w:p w14:paraId="630D8813" w14:textId="77777777" w:rsidR="00C27B1C" w:rsidRPr="00C27B1C" w:rsidRDefault="00C27B1C" w:rsidP="00C27B1C">
            <w:pPr>
              <w:rPr>
                <w:rFonts w:ascii="Arial" w:hAnsi="Arial" w:cs="Arial"/>
                <w:sz w:val="18"/>
                <w:lang w:val="es-CL"/>
              </w:rPr>
            </w:pPr>
            <w:r w:rsidRPr="00C27B1C">
              <w:rPr>
                <w:rFonts w:ascii="Arial" w:hAnsi="Arial" w:cs="Arial"/>
                <w:sz w:val="18"/>
                <w:lang w:val="es-CL"/>
              </w:rPr>
              <w:t>Al reducir el uso de diésel por la agroindustria, también se reduce el subsidio aportado por el Gobierno de Ecuador.</w:t>
            </w:r>
          </w:p>
        </w:tc>
        <w:tc>
          <w:tcPr>
            <w:tcW w:w="3827" w:type="dxa"/>
          </w:tcPr>
          <w:p w14:paraId="37B8C8E4" w14:textId="13CC108C" w:rsidR="00C27B1C" w:rsidRPr="00C27B1C" w:rsidRDefault="00C27B1C" w:rsidP="00C27B1C">
            <w:pPr>
              <w:rPr>
                <w:rFonts w:ascii="Arial" w:hAnsi="Arial" w:cs="Arial"/>
                <w:sz w:val="18"/>
                <w:lang w:val="es-CL"/>
              </w:rPr>
            </w:pPr>
            <w:r w:rsidRPr="00C27B1C">
              <w:rPr>
                <w:rFonts w:ascii="Arial" w:hAnsi="Arial" w:cs="Arial"/>
                <w:sz w:val="18"/>
                <w:lang w:val="es-CL"/>
              </w:rPr>
              <w:t xml:space="preserve">Hectáreas de cultivo agroindustria. </w:t>
            </w:r>
          </w:p>
          <w:p w14:paraId="46FFA613" w14:textId="77777777" w:rsidR="00C27B1C" w:rsidRPr="00C27B1C" w:rsidRDefault="00C27B1C" w:rsidP="00C27B1C">
            <w:pPr>
              <w:rPr>
                <w:rFonts w:ascii="Arial" w:hAnsi="Arial" w:cs="Arial"/>
                <w:sz w:val="18"/>
                <w:lang w:val="es-CL"/>
              </w:rPr>
            </w:pPr>
            <w:r w:rsidRPr="00C27B1C">
              <w:rPr>
                <w:rFonts w:ascii="Arial" w:hAnsi="Arial" w:cs="Arial"/>
                <w:sz w:val="18"/>
                <w:lang w:val="es-CL"/>
              </w:rPr>
              <w:t xml:space="preserve">Costo Internacional de Combustibles: </w:t>
            </w:r>
            <w:proofErr w:type="spellStart"/>
            <w:r w:rsidRPr="00C27B1C">
              <w:rPr>
                <w:rFonts w:ascii="Arial" w:hAnsi="Arial" w:cs="Arial"/>
                <w:sz w:val="18"/>
                <w:lang w:val="es-CL"/>
              </w:rPr>
              <w:t>Index</w:t>
            </w:r>
            <w:proofErr w:type="spellEnd"/>
            <w:r w:rsidRPr="00C27B1C">
              <w:rPr>
                <w:rFonts w:ascii="Arial" w:hAnsi="Arial" w:cs="Arial"/>
                <w:sz w:val="18"/>
                <w:lang w:val="es-CL"/>
              </w:rPr>
              <w:t xml:space="preserve"> </w:t>
            </w:r>
            <w:proofErr w:type="spellStart"/>
            <w:r w:rsidRPr="00C27B1C">
              <w:rPr>
                <w:rFonts w:ascii="Arial" w:hAnsi="Arial" w:cs="Arial"/>
                <w:sz w:val="18"/>
                <w:lang w:val="es-CL"/>
              </w:rPr>
              <w:t>Mundi</w:t>
            </w:r>
            <w:proofErr w:type="spellEnd"/>
            <w:r w:rsidRPr="00C27B1C">
              <w:rPr>
                <w:rFonts w:ascii="Arial" w:hAnsi="Arial" w:cs="Arial"/>
                <w:sz w:val="18"/>
                <w:lang w:val="es-CL"/>
              </w:rPr>
              <w:t>, Diésel de ultra bajo azufre, ultra-</w:t>
            </w:r>
            <w:proofErr w:type="spellStart"/>
            <w:r w:rsidRPr="00C27B1C">
              <w:rPr>
                <w:rFonts w:ascii="Arial" w:hAnsi="Arial" w:cs="Arial"/>
                <w:sz w:val="18"/>
                <w:lang w:val="es-CL"/>
              </w:rPr>
              <w:t>low</w:t>
            </w:r>
            <w:proofErr w:type="spellEnd"/>
            <w:r w:rsidRPr="00C27B1C">
              <w:rPr>
                <w:rFonts w:ascii="Arial" w:hAnsi="Arial" w:cs="Arial"/>
                <w:sz w:val="18"/>
                <w:lang w:val="es-CL"/>
              </w:rPr>
              <w:t xml:space="preserve"> </w:t>
            </w:r>
            <w:proofErr w:type="spellStart"/>
            <w:r w:rsidRPr="00C27B1C">
              <w:rPr>
                <w:rFonts w:ascii="Arial" w:hAnsi="Arial" w:cs="Arial"/>
                <w:sz w:val="18"/>
                <w:lang w:val="es-CL"/>
              </w:rPr>
              <w:t>sulfur</w:t>
            </w:r>
            <w:proofErr w:type="spellEnd"/>
            <w:r w:rsidRPr="00C27B1C">
              <w:rPr>
                <w:rFonts w:ascii="Arial" w:hAnsi="Arial" w:cs="Arial"/>
                <w:sz w:val="18"/>
                <w:lang w:val="es-CL"/>
              </w:rPr>
              <w:t>, N°2 precio SPOT FOB puerto de New York. Febrero 2017).</w:t>
            </w:r>
          </w:p>
          <w:p w14:paraId="5892F92C" w14:textId="31F3D5B5" w:rsidR="00C27B1C" w:rsidRPr="00C27B1C" w:rsidRDefault="00C27B1C" w:rsidP="00C27B1C">
            <w:pPr>
              <w:rPr>
                <w:rFonts w:ascii="Arial" w:hAnsi="Arial" w:cs="Arial"/>
                <w:sz w:val="18"/>
                <w:lang w:val="es-CL"/>
              </w:rPr>
            </w:pPr>
            <w:r w:rsidRPr="00C27B1C">
              <w:rPr>
                <w:rFonts w:ascii="Arial" w:hAnsi="Arial" w:cs="Arial"/>
                <w:sz w:val="18"/>
                <w:lang w:val="es-CL"/>
              </w:rPr>
              <w:t>Costo Nacional de Combustibles:</w:t>
            </w:r>
            <w:r w:rsidR="001D0B7B">
              <w:rPr>
                <w:rFonts w:ascii="Arial" w:hAnsi="Arial" w:cs="Arial"/>
                <w:sz w:val="18"/>
                <w:lang w:val="es-CL"/>
              </w:rPr>
              <w:t xml:space="preserve"> Informe Anual</w:t>
            </w:r>
            <w:r w:rsidRPr="00C27B1C">
              <w:rPr>
                <w:rFonts w:ascii="Arial" w:hAnsi="Arial" w:cs="Arial"/>
                <w:sz w:val="18"/>
                <w:lang w:val="es-CL"/>
              </w:rPr>
              <w:t xml:space="preserve"> EP Petroecuador</w:t>
            </w:r>
          </w:p>
        </w:tc>
      </w:tr>
      <w:tr w:rsidR="00C27B1C" w:rsidRPr="00C27B1C" w14:paraId="7E4EAB32" w14:textId="77777777" w:rsidTr="00C27B1C">
        <w:tc>
          <w:tcPr>
            <w:tcW w:w="1696" w:type="dxa"/>
            <w:vMerge/>
            <w:shd w:val="clear" w:color="auto" w:fill="E5B8B7" w:themeFill="accent2" w:themeFillTint="66"/>
          </w:tcPr>
          <w:p w14:paraId="2AC6A119" w14:textId="77777777" w:rsidR="00C27B1C" w:rsidRPr="00C27B1C" w:rsidRDefault="00C27B1C" w:rsidP="00C27B1C">
            <w:pPr>
              <w:jc w:val="both"/>
              <w:rPr>
                <w:rFonts w:ascii="Arial" w:hAnsi="Arial" w:cs="Arial"/>
                <w:b/>
                <w:sz w:val="18"/>
                <w:lang w:val="es-CL"/>
              </w:rPr>
            </w:pPr>
          </w:p>
        </w:tc>
        <w:tc>
          <w:tcPr>
            <w:tcW w:w="1701" w:type="dxa"/>
          </w:tcPr>
          <w:p w14:paraId="211F0AD5"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Costos de Operación y Mantenimiento redes y equipos eléctricos agroindustria</w:t>
            </w:r>
          </w:p>
        </w:tc>
        <w:tc>
          <w:tcPr>
            <w:tcW w:w="2552" w:type="dxa"/>
          </w:tcPr>
          <w:p w14:paraId="3EEF638C" w14:textId="77777777" w:rsidR="00C27B1C" w:rsidRPr="00C27B1C" w:rsidRDefault="00C27B1C" w:rsidP="00C27B1C">
            <w:pPr>
              <w:rPr>
                <w:rFonts w:ascii="Arial" w:hAnsi="Arial" w:cs="Arial"/>
                <w:sz w:val="18"/>
                <w:lang w:val="es-CL"/>
              </w:rPr>
            </w:pPr>
            <w:r w:rsidRPr="00C27B1C">
              <w:rPr>
                <w:rFonts w:ascii="Arial" w:hAnsi="Arial" w:cs="Arial"/>
                <w:sz w:val="18"/>
                <w:lang w:val="es-CL"/>
              </w:rPr>
              <w:t>Las redes y equipos eléctricos incorporados por la requieren mantenimiento, y se estiman como un porcentaje de la inversión total.</w:t>
            </w:r>
          </w:p>
        </w:tc>
        <w:tc>
          <w:tcPr>
            <w:tcW w:w="3827" w:type="dxa"/>
          </w:tcPr>
          <w:p w14:paraId="00CAC75B" w14:textId="77777777" w:rsidR="00C27B1C" w:rsidRPr="00C27B1C" w:rsidRDefault="00C27B1C" w:rsidP="00C27B1C">
            <w:pPr>
              <w:rPr>
                <w:rFonts w:ascii="Arial" w:hAnsi="Arial" w:cs="Arial"/>
                <w:sz w:val="18"/>
                <w:lang w:val="es-CL"/>
              </w:rPr>
            </w:pPr>
            <w:r w:rsidRPr="00C27B1C">
              <w:rPr>
                <w:rFonts w:ascii="Arial" w:hAnsi="Arial" w:cs="Arial"/>
                <w:sz w:val="18"/>
                <w:lang w:val="es-CL"/>
              </w:rPr>
              <w:t>Porcentajes de operación y mantenimiento empleados en proyectos del sistema de distribución. (Plan de inversiones en apoyo al cambio de la matriz energética de ecuador / EC-L1160. Evaluación Integral del Programa, J. García, 2016)</w:t>
            </w:r>
          </w:p>
        </w:tc>
      </w:tr>
      <w:tr w:rsidR="00C27B1C" w:rsidRPr="00C27B1C" w14:paraId="46D3C41D" w14:textId="77777777" w:rsidTr="00C27B1C">
        <w:tc>
          <w:tcPr>
            <w:tcW w:w="1696" w:type="dxa"/>
            <w:vMerge/>
            <w:shd w:val="clear" w:color="auto" w:fill="E5B8B7" w:themeFill="accent2" w:themeFillTint="66"/>
          </w:tcPr>
          <w:p w14:paraId="2B0AA5C3" w14:textId="77777777" w:rsidR="00C27B1C" w:rsidRPr="00C27B1C" w:rsidRDefault="00C27B1C" w:rsidP="00C27B1C">
            <w:pPr>
              <w:jc w:val="both"/>
              <w:rPr>
                <w:rFonts w:ascii="Arial" w:hAnsi="Arial" w:cs="Arial"/>
                <w:b/>
                <w:sz w:val="18"/>
                <w:lang w:val="es-CL"/>
              </w:rPr>
            </w:pPr>
          </w:p>
        </w:tc>
        <w:tc>
          <w:tcPr>
            <w:tcW w:w="1701" w:type="dxa"/>
          </w:tcPr>
          <w:p w14:paraId="5285EDF3"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Costo Variable de Generación</w:t>
            </w:r>
          </w:p>
        </w:tc>
        <w:tc>
          <w:tcPr>
            <w:tcW w:w="2552" w:type="dxa"/>
          </w:tcPr>
          <w:p w14:paraId="77066162" w14:textId="77777777" w:rsidR="00C27B1C" w:rsidRPr="00C27B1C" w:rsidRDefault="00C27B1C" w:rsidP="00C27B1C">
            <w:pPr>
              <w:rPr>
                <w:rFonts w:ascii="Arial" w:hAnsi="Arial" w:cs="Arial"/>
                <w:sz w:val="18"/>
                <w:lang w:val="es-CL"/>
              </w:rPr>
            </w:pPr>
            <w:r w:rsidRPr="00C27B1C">
              <w:rPr>
                <w:rFonts w:ascii="Arial" w:hAnsi="Arial" w:cs="Arial"/>
                <w:sz w:val="18"/>
                <w:lang w:val="es-CL"/>
              </w:rPr>
              <w:t>El mayor flujo de energía que es posible con el proyecto requiere una mayor generación de la misma, ampliada por las pérdidas técnicas de transmisión y valorada según costos variables (US$/kWh)</w:t>
            </w:r>
          </w:p>
        </w:tc>
        <w:tc>
          <w:tcPr>
            <w:tcW w:w="3827" w:type="dxa"/>
          </w:tcPr>
          <w:p w14:paraId="4AD2F233" w14:textId="037ABEB4" w:rsidR="00C27B1C" w:rsidRPr="00C27B1C" w:rsidRDefault="00C27B1C" w:rsidP="00C27B1C">
            <w:pPr>
              <w:rPr>
                <w:rFonts w:ascii="Arial" w:hAnsi="Arial" w:cs="Arial"/>
                <w:sz w:val="18"/>
                <w:lang w:val="es-CL"/>
              </w:rPr>
            </w:pPr>
            <w:r w:rsidRPr="00C27B1C">
              <w:rPr>
                <w:rFonts w:ascii="Arial" w:hAnsi="Arial" w:cs="Arial"/>
                <w:sz w:val="18"/>
                <w:lang w:val="es-CL"/>
              </w:rPr>
              <w:t>Costos Variables de Generació</w:t>
            </w:r>
            <w:r w:rsidR="001D0B7B">
              <w:rPr>
                <w:rFonts w:ascii="Arial" w:hAnsi="Arial" w:cs="Arial"/>
                <w:sz w:val="18"/>
                <w:lang w:val="es-CL"/>
              </w:rPr>
              <w:t>n y</w:t>
            </w:r>
          </w:p>
          <w:p w14:paraId="19A26346" w14:textId="2D0DDCB7" w:rsidR="00C27B1C" w:rsidRPr="00C27B1C" w:rsidRDefault="00C27B1C" w:rsidP="00C27B1C">
            <w:pPr>
              <w:rPr>
                <w:rFonts w:ascii="Arial" w:hAnsi="Arial" w:cs="Arial"/>
                <w:sz w:val="18"/>
                <w:lang w:val="es-CL"/>
              </w:rPr>
            </w:pPr>
            <w:r w:rsidRPr="00C27B1C">
              <w:rPr>
                <w:rFonts w:ascii="Arial" w:hAnsi="Arial" w:cs="Arial"/>
                <w:sz w:val="18"/>
                <w:lang w:val="es-CL"/>
              </w:rPr>
              <w:t>Pérdidas Técnicas en el Sistema de Transmisión (Estadísticas Sector Eléctrico, ARCONEL)</w:t>
            </w:r>
          </w:p>
          <w:p w14:paraId="05C7389E" w14:textId="77777777" w:rsidR="00C27B1C" w:rsidRPr="00C27B1C" w:rsidRDefault="00C27B1C" w:rsidP="00C27B1C">
            <w:pPr>
              <w:rPr>
                <w:rFonts w:ascii="Arial" w:hAnsi="Arial" w:cs="Arial"/>
                <w:sz w:val="18"/>
                <w:lang w:val="es-CL"/>
              </w:rPr>
            </w:pPr>
          </w:p>
        </w:tc>
      </w:tr>
      <w:tr w:rsidR="00C27B1C" w:rsidRPr="00C27B1C" w14:paraId="38D13423" w14:textId="77777777" w:rsidTr="00C27B1C">
        <w:tc>
          <w:tcPr>
            <w:tcW w:w="1696" w:type="dxa"/>
            <w:vMerge/>
            <w:shd w:val="clear" w:color="auto" w:fill="E5B8B7" w:themeFill="accent2" w:themeFillTint="66"/>
          </w:tcPr>
          <w:p w14:paraId="451767A6" w14:textId="77777777" w:rsidR="00C27B1C" w:rsidRPr="00C27B1C" w:rsidRDefault="00C27B1C" w:rsidP="00C27B1C">
            <w:pPr>
              <w:jc w:val="both"/>
              <w:rPr>
                <w:rFonts w:ascii="Arial" w:hAnsi="Arial" w:cs="Arial"/>
                <w:b/>
                <w:sz w:val="18"/>
                <w:lang w:val="es-CL"/>
              </w:rPr>
            </w:pPr>
          </w:p>
        </w:tc>
        <w:tc>
          <w:tcPr>
            <w:tcW w:w="1701" w:type="dxa"/>
          </w:tcPr>
          <w:p w14:paraId="2DF0205A"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Subsidio Combustibles Generación</w:t>
            </w:r>
          </w:p>
        </w:tc>
        <w:tc>
          <w:tcPr>
            <w:tcW w:w="2552" w:type="dxa"/>
          </w:tcPr>
          <w:p w14:paraId="7015D663" w14:textId="77777777" w:rsidR="00C27B1C" w:rsidRPr="00C27B1C" w:rsidRDefault="00C27B1C" w:rsidP="00C27B1C">
            <w:pPr>
              <w:rPr>
                <w:rFonts w:ascii="Arial" w:hAnsi="Arial" w:cs="Arial"/>
                <w:sz w:val="18"/>
                <w:lang w:val="es-CL"/>
              </w:rPr>
            </w:pPr>
            <w:r w:rsidRPr="00C27B1C">
              <w:rPr>
                <w:rFonts w:ascii="Arial" w:hAnsi="Arial" w:cs="Arial"/>
                <w:sz w:val="18"/>
                <w:lang w:val="es-CL"/>
              </w:rPr>
              <w:t xml:space="preserve">La mayor generación demandada por el proyecto implica aumentar el uso de combustible fósil subsidiado </w:t>
            </w:r>
            <w:r w:rsidRPr="00C27B1C">
              <w:rPr>
                <w:rFonts w:ascii="Arial" w:hAnsi="Arial" w:cs="Arial"/>
                <w:sz w:val="18"/>
                <w:lang w:val="es-CL"/>
              </w:rPr>
              <w:lastRenderedPageBreak/>
              <w:t>en la parte térmica de la matriz energética.</w:t>
            </w:r>
          </w:p>
        </w:tc>
        <w:tc>
          <w:tcPr>
            <w:tcW w:w="3827" w:type="dxa"/>
          </w:tcPr>
          <w:p w14:paraId="632508E9" w14:textId="77777777" w:rsidR="001D0B7B" w:rsidRPr="00C27B1C" w:rsidRDefault="001D0B7B" w:rsidP="001D0B7B">
            <w:pPr>
              <w:rPr>
                <w:rFonts w:ascii="Arial" w:hAnsi="Arial" w:cs="Arial"/>
                <w:sz w:val="18"/>
                <w:lang w:val="es-CL"/>
              </w:rPr>
            </w:pPr>
            <w:r>
              <w:rPr>
                <w:rFonts w:ascii="Arial" w:hAnsi="Arial" w:cs="Arial"/>
                <w:sz w:val="18"/>
                <w:lang w:val="es-CL"/>
              </w:rPr>
              <w:lastRenderedPageBreak/>
              <w:t>Consumo de</w:t>
            </w:r>
            <w:r w:rsidR="00C27B1C" w:rsidRPr="00C27B1C">
              <w:rPr>
                <w:rFonts w:ascii="Arial" w:hAnsi="Arial" w:cs="Arial"/>
                <w:sz w:val="18"/>
                <w:lang w:val="es-CL"/>
              </w:rPr>
              <w:t xml:space="preserve"> combustible en la generación. </w:t>
            </w:r>
            <w:r w:rsidRPr="00C27B1C">
              <w:rPr>
                <w:rFonts w:ascii="Arial" w:hAnsi="Arial" w:cs="Arial"/>
                <w:sz w:val="18"/>
                <w:lang w:val="es-CL"/>
              </w:rPr>
              <w:t>(Estadísticas Sector Eléctrico, ARCONEL)</w:t>
            </w:r>
          </w:p>
          <w:p w14:paraId="5F4DD06B" w14:textId="54C6A140" w:rsidR="00C27B1C" w:rsidRPr="00C27B1C" w:rsidRDefault="00C27B1C" w:rsidP="00C27B1C">
            <w:pPr>
              <w:rPr>
                <w:rFonts w:ascii="Arial" w:hAnsi="Arial" w:cs="Arial"/>
                <w:sz w:val="18"/>
                <w:lang w:val="es-CL"/>
              </w:rPr>
            </w:pPr>
            <w:r w:rsidRPr="00C27B1C">
              <w:rPr>
                <w:rFonts w:ascii="Arial" w:hAnsi="Arial" w:cs="Arial"/>
                <w:sz w:val="18"/>
                <w:lang w:val="es-CL"/>
              </w:rPr>
              <w:t xml:space="preserve">Costo Internacional de Combustibles: </w:t>
            </w:r>
            <w:proofErr w:type="spellStart"/>
            <w:r w:rsidRPr="00C27B1C">
              <w:rPr>
                <w:rFonts w:ascii="Arial" w:hAnsi="Arial" w:cs="Arial"/>
                <w:sz w:val="18"/>
                <w:lang w:val="es-CL"/>
              </w:rPr>
              <w:t>Index</w:t>
            </w:r>
            <w:proofErr w:type="spellEnd"/>
            <w:r w:rsidRPr="00C27B1C">
              <w:rPr>
                <w:rFonts w:ascii="Arial" w:hAnsi="Arial" w:cs="Arial"/>
                <w:sz w:val="18"/>
                <w:lang w:val="es-CL"/>
              </w:rPr>
              <w:t xml:space="preserve"> </w:t>
            </w:r>
            <w:proofErr w:type="spellStart"/>
            <w:r w:rsidRPr="00C27B1C">
              <w:rPr>
                <w:rFonts w:ascii="Arial" w:hAnsi="Arial" w:cs="Arial"/>
                <w:sz w:val="18"/>
                <w:lang w:val="es-CL"/>
              </w:rPr>
              <w:t>Mundi</w:t>
            </w:r>
            <w:proofErr w:type="spellEnd"/>
            <w:r w:rsidRPr="00C27B1C">
              <w:rPr>
                <w:rFonts w:ascii="Arial" w:hAnsi="Arial" w:cs="Arial"/>
                <w:sz w:val="18"/>
                <w:lang w:val="es-CL"/>
              </w:rPr>
              <w:t xml:space="preserve"> (Fuel </w:t>
            </w:r>
            <w:proofErr w:type="spellStart"/>
            <w:r w:rsidRPr="00C27B1C">
              <w:rPr>
                <w:rFonts w:ascii="Arial" w:hAnsi="Arial" w:cs="Arial"/>
                <w:sz w:val="18"/>
                <w:lang w:val="es-CL"/>
              </w:rPr>
              <w:t>Oil</w:t>
            </w:r>
            <w:proofErr w:type="spellEnd"/>
            <w:r w:rsidRPr="00C27B1C">
              <w:rPr>
                <w:rFonts w:ascii="Arial" w:hAnsi="Arial" w:cs="Arial"/>
                <w:sz w:val="18"/>
                <w:lang w:val="es-CL"/>
              </w:rPr>
              <w:t xml:space="preserve"> N°2 y Diésel de ultra bajo </w:t>
            </w:r>
            <w:r w:rsidRPr="00C27B1C">
              <w:rPr>
                <w:rFonts w:ascii="Arial" w:hAnsi="Arial" w:cs="Arial"/>
                <w:sz w:val="18"/>
                <w:lang w:val="es-CL"/>
              </w:rPr>
              <w:lastRenderedPageBreak/>
              <w:t>azufre, ultra-</w:t>
            </w:r>
            <w:proofErr w:type="spellStart"/>
            <w:r w:rsidRPr="00C27B1C">
              <w:rPr>
                <w:rFonts w:ascii="Arial" w:hAnsi="Arial" w:cs="Arial"/>
                <w:sz w:val="18"/>
                <w:lang w:val="es-CL"/>
              </w:rPr>
              <w:t>low</w:t>
            </w:r>
            <w:proofErr w:type="spellEnd"/>
            <w:r w:rsidRPr="00C27B1C">
              <w:rPr>
                <w:rFonts w:ascii="Arial" w:hAnsi="Arial" w:cs="Arial"/>
                <w:sz w:val="18"/>
                <w:lang w:val="es-CL"/>
              </w:rPr>
              <w:t xml:space="preserve"> </w:t>
            </w:r>
            <w:proofErr w:type="spellStart"/>
            <w:r w:rsidRPr="00C27B1C">
              <w:rPr>
                <w:rFonts w:ascii="Arial" w:hAnsi="Arial" w:cs="Arial"/>
                <w:sz w:val="18"/>
                <w:lang w:val="es-CL"/>
              </w:rPr>
              <w:t>sulfur</w:t>
            </w:r>
            <w:proofErr w:type="spellEnd"/>
            <w:r w:rsidRPr="00C27B1C">
              <w:rPr>
                <w:rFonts w:ascii="Arial" w:hAnsi="Arial" w:cs="Arial"/>
                <w:sz w:val="18"/>
                <w:lang w:val="es-CL"/>
              </w:rPr>
              <w:t>, N°2 precio SPOT FOB puerto de New York. Febrero 2017).</w:t>
            </w:r>
          </w:p>
          <w:p w14:paraId="47418D29" w14:textId="6AA77177" w:rsidR="00C27B1C" w:rsidRPr="00C27B1C" w:rsidRDefault="00C27B1C" w:rsidP="00C27B1C">
            <w:pPr>
              <w:rPr>
                <w:rFonts w:ascii="Arial" w:hAnsi="Arial" w:cs="Arial"/>
                <w:sz w:val="18"/>
                <w:lang w:val="es-CL"/>
              </w:rPr>
            </w:pPr>
            <w:r w:rsidRPr="00C27B1C">
              <w:rPr>
                <w:rFonts w:ascii="Arial" w:hAnsi="Arial" w:cs="Arial"/>
                <w:sz w:val="18"/>
                <w:lang w:val="es-CL"/>
              </w:rPr>
              <w:t>Costo Nacional de Combustibles:</w:t>
            </w:r>
            <w:r w:rsidR="001D0B7B">
              <w:rPr>
                <w:rFonts w:ascii="Arial" w:hAnsi="Arial" w:cs="Arial"/>
                <w:sz w:val="18"/>
                <w:lang w:val="es-CL"/>
              </w:rPr>
              <w:t xml:space="preserve"> Informe Anual EP Petroecuador.</w:t>
            </w:r>
          </w:p>
        </w:tc>
      </w:tr>
      <w:tr w:rsidR="00C27B1C" w:rsidRPr="00C27B1C" w14:paraId="7A5C5784" w14:textId="77777777" w:rsidTr="00C27B1C">
        <w:tc>
          <w:tcPr>
            <w:tcW w:w="1696" w:type="dxa"/>
            <w:vMerge w:val="restart"/>
            <w:shd w:val="clear" w:color="auto" w:fill="92CDDC" w:themeFill="accent5" w:themeFillTint="99"/>
          </w:tcPr>
          <w:p w14:paraId="4CC9FF2D" w14:textId="77777777" w:rsidR="00C27B1C" w:rsidRPr="00C27B1C" w:rsidRDefault="00C27B1C" w:rsidP="00C27B1C">
            <w:pPr>
              <w:jc w:val="both"/>
              <w:rPr>
                <w:rFonts w:ascii="Arial" w:hAnsi="Arial" w:cs="Arial"/>
                <w:b/>
                <w:sz w:val="18"/>
                <w:lang w:val="es-CL"/>
              </w:rPr>
            </w:pPr>
            <w:r w:rsidRPr="00C27B1C">
              <w:rPr>
                <w:rFonts w:ascii="Arial" w:hAnsi="Arial" w:cs="Arial"/>
                <w:b/>
                <w:sz w:val="18"/>
                <w:lang w:val="es-CL"/>
              </w:rPr>
              <w:lastRenderedPageBreak/>
              <w:t>CIII. Programa de eficiencia energética en la Agroindustria</w:t>
            </w:r>
          </w:p>
        </w:tc>
        <w:tc>
          <w:tcPr>
            <w:tcW w:w="1701" w:type="dxa"/>
          </w:tcPr>
          <w:p w14:paraId="7C4F40BA"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Menor Costo Generación</w:t>
            </w:r>
          </w:p>
        </w:tc>
        <w:tc>
          <w:tcPr>
            <w:tcW w:w="2552" w:type="dxa"/>
          </w:tcPr>
          <w:p w14:paraId="0773288B" w14:textId="77777777" w:rsidR="00C27B1C" w:rsidRPr="00C27B1C" w:rsidRDefault="00C27B1C" w:rsidP="00C27B1C">
            <w:pPr>
              <w:rPr>
                <w:rFonts w:ascii="Arial" w:hAnsi="Arial" w:cs="Arial"/>
                <w:sz w:val="18"/>
                <w:lang w:val="es-CL"/>
              </w:rPr>
            </w:pPr>
            <w:r w:rsidRPr="00C27B1C">
              <w:rPr>
                <w:rFonts w:ascii="Arial" w:hAnsi="Arial" w:cs="Arial"/>
                <w:sz w:val="18"/>
                <w:lang w:val="es-CL"/>
              </w:rPr>
              <w:t>El proyecto reducirá el requerimiento de energía del proyecto, por tanto, demanda una menor generación</w:t>
            </w:r>
          </w:p>
        </w:tc>
        <w:tc>
          <w:tcPr>
            <w:tcW w:w="3827" w:type="dxa"/>
          </w:tcPr>
          <w:p w14:paraId="37C548C8" w14:textId="77777777" w:rsidR="001D0B7B" w:rsidRPr="00C27B1C" w:rsidRDefault="001D0B7B" w:rsidP="001D0B7B">
            <w:pPr>
              <w:rPr>
                <w:rFonts w:ascii="Arial" w:hAnsi="Arial" w:cs="Arial"/>
                <w:sz w:val="18"/>
                <w:lang w:val="es-CL"/>
              </w:rPr>
            </w:pPr>
            <w:r w:rsidRPr="00C27B1C">
              <w:rPr>
                <w:rFonts w:ascii="Arial" w:hAnsi="Arial" w:cs="Arial"/>
                <w:sz w:val="18"/>
                <w:lang w:val="es-CL"/>
              </w:rPr>
              <w:t>Costos Variables de Generació</w:t>
            </w:r>
            <w:r>
              <w:rPr>
                <w:rFonts w:ascii="Arial" w:hAnsi="Arial" w:cs="Arial"/>
                <w:sz w:val="18"/>
                <w:lang w:val="es-CL"/>
              </w:rPr>
              <w:t>n y</w:t>
            </w:r>
          </w:p>
          <w:p w14:paraId="2685F1A8" w14:textId="275A50CB" w:rsidR="001D0B7B" w:rsidRPr="00C27B1C" w:rsidRDefault="001D0B7B" w:rsidP="001D0B7B">
            <w:pPr>
              <w:rPr>
                <w:rFonts w:ascii="Arial" w:hAnsi="Arial" w:cs="Arial"/>
                <w:sz w:val="18"/>
                <w:lang w:val="es-CL"/>
              </w:rPr>
            </w:pPr>
            <w:r w:rsidRPr="00C27B1C">
              <w:rPr>
                <w:rFonts w:ascii="Arial" w:hAnsi="Arial" w:cs="Arial"/>
                <w:sz w:val="18"/>
                <w:lang w:val="es-CL"/>
              </w:rPr>
              <w:t xml:space="preserve">Pérdidas Técnicas en el Sistema de Transmisión (Estadísticas </w:t>
            </w:r>
            <w:r>
              <w:rPr>
                <w:rFonts w:ascii="Arial" w:hAnsi="Arial" w:cs="Arial"/>
                <w:sz w:val="18"/>
                <w:lang w:val="es-CL"/>
              </w:rPr>
              <w:t xml:space="preserve">Anuales del </w:t>
            </w:r>
            <w:r w:rsidRPr="00C27B1C">
              <w:rPr>
                <w:rFonts w:ascii="Arial" w:hAnsi="Arial" w:cs="Arial"/>
                <w:sz w:val="18"/>
                <w:lang w:val="es-CL"/>
              </w:rPr>
              <w:t>Sector Eléctrico, ARCONEL)</w:t>
            </w:r>
          </w:p>
          <w:p w14:paraId="66523230" w14:textId="77777777" w:rsidR="00C27B1C" w:rsidRPr="00C27B1C" w:rsidRDefault="00C27B1C" w:rsidP="00C27B1C">
            <w:pPr>
              <w:rPr>
                <w:rFonts w:ascii="Arial" w:hAnsi="Arial" w:cs="Arial"/>
                <w:sz w:val="18"/>
                <w:lang w:val="es-CL"/>
              </w:rPr>
            </w:pPr>
          </w:p>
        </w:tc>
      </w:tr>
      <w:tr w:rsidR="00C27B1C" w:rsidRPr="00C27B1C" w14:paraId="286C0A67" w14:textId="77777777" w:rsidTr="00C27B1C">
        <w:tc>
          <w:tcPr>
            <w:tcW w:w="1696" w:type="dxa"/>
            <w:vMerge/>
            <w:shd w:val="clear" w:color="auto" w:fill="92CDDC" w:themeFill="accent5" w:themeFillTint="99"/>
          </w:tcPr>
          <w:p w14:paraId="43965B5D" w14:textId="77777777" w:rsidR="00C27B1C" w:rsidRPr="00C27B1C" w:rsidRDefault="00C27B1C" w:rsidP="00C27B1C">
            <w:pPr>
              <w:jc w:val="both"/>
              <w:rPr>
                <w:rFonts w:ascii="Arial" w:hAnsi="Arial" w:cs="Arial"/>
                <w:b/>
                <w:sz w:val="18"/>
                <w:lang w:val="es-CL"/>
              </w:rPr>
            </w:pPr>
          </w:p>
        </w:tc>
        <w:tc>
          <w:tcPr>
            <w:tcW w:w="1701" w:type="dxa"/>
          </w:tcPr>
          <w:p w14:paraId="7A3BD4BA" w14:textId="77777777" w:rsidR="00C27B1C" w:rsidRPr="00C27B1C" w:rsidRDefault="00C27B1C" w:rsidP="00C27B1C">
            <w:pPr>
              <w:rPr>
                <w:rFonts w:ascii="Arial" w:hAnsi="Arial" w:cs="Arial"/>
                <w:b/>
                <w:sz w:val="18"/>
                <w:lang w:val="es-CL"/>
              </w:rPr>
            </w:pPr>
            <w:r w:rsidRPr="00C27B1C">
              <w:rPr>
                <w:rFonts w:ascii="Arial" w:hAnsi="Arial" w:cs="Arial"/>
                <w:b/>
                <w:sz w:val="18"/>
                <w:lang w:val="es-CL"/>
              </w:rPr>
              <w:t>Menor Subsidio al Combustible en Generación</w:t>
            </w:r>
          </w:p>
        </w:tc>
        <w:tc>
          <w:tcPr>
            <w:tcW w:w="2552" w:type="dxa"/>
          </w:tcPr>
          <w:p w14:paraId="645CCA85" w14:textId="77777777" w:rsidR="00C27B1C" w:rsidRPr="00C27B1C" w:rsidRDefault="00C27B1C" w:rsidP="00C27B1C">
            <w:pPr>
              <w:rPr>
                <w:rFonts w:ascii="Arial" w:hAnsi="Arial" w:cs="Arial"/>
                <w:sz w:val="18"/>
                <w:lang w:val="es-CL"/>
              </w:rPr>
            </w:pPr>
            <w:r w:rsidRPr="00C27B1C">
              <w:rPr>
                <w:rFonts w:ascii="Arial" w:hAnsi="Arial" w:cs="Arial"/>
                <w:sz w:val="18"/>
                <w:lang w:val="es-CL"/>
              </w:rPr>
              <w:t>La menor generación demandada por el proyecto implica reducir el uso de combustible fósil subsidiado en la parte térmica de la matriz energética.</w:t>
            </w:r>
          </w:p>
        </w:tc>
        <w:tc>
          <w:tcPr>
            <w:tcW w:w="3827" w:type="dxa"/>
          </w:tcPr>
          <w:p w14:paraId="64EFF983" w14:textId="77777777" w:rsidR="001D0B7B" w:rsidRPr="00C27B1C" w:rsidRDefault="001D0B7B" w:rsidP="001D0B7B">
            <w:pPr>
              <w:rPr>
                <w:rFonts w:ascii="Arial" w:hAnsi="Arial" w:cs="Arial"/>
                <w:sz w:val="18"/>
                <w:lang w:val="es-CL"/>
              </w:rPr>
            </w:pPr>
            <w:r>
              <w:rPr>
                <w:rFonts w:ascii="Arial" w:hAnsi="Arial" w:cs="Arial"/>
                <w:sz w:val="18"/>
                <w:lang w:val="es-CL"/>
              </w:rPr>
              <w:t>Consumo de</w:t>
            </w:r>
            <w:r w:rsidRPr="00C27B1C">
              <w:rPr>
                <w:rFonts w:ascii="Arial" w:hAnsi="Arial" w:cs="Arial"/>
                <w:sz w:val="18"/>
                <w:lang w:val="es-CL"/>
              </w:rPr>
              <w:t xml:space="preserve"> combustible en la generación. (Estadísticas Sector Eléctrico, ARCONEL)</w:t>
            </w:r>
          </w:p>
          <w:p w14:paraId="5AFAEBEC" w14:textId="77777777" w:rsidR="00C27B1C" w:rsidRPr="00C27B1C" w:rsidRDefault="00C27B1C" w:rsidP="00C27B1C">
            <w:pPr>
              <w:rPr>
                <w:rFonts w:ascii="Arial" w:hAnsi="Arial" w:cs="Arial"/>
                <w:sz w:val="18"/>
                <w:lang w:val="es-CL"/>
              </w:rPr>
            </w:pPr>
            <w:r w:rsidRPr="00C27B1C">
              <w:rPr>
                <w:rFonts w:ascii="Arial" w:hAnsi="Arial" w:cs="Arial"/>
                <w:sz w:val="18"/>
                <w:lang w:val="es-CL"/>
              </w:rPr>
              <w:t xml:space="preserve">Costo Internacional de Combustibles: </w:t>
            </w:r>
            <w:proofErr w:type="spellStart"/>
            <w:r w:rsidRPr="00C27B1C">
              <w:rPr>
                <w:rFonts w:ascii="Arial" w:hAnsi="Arial" w:cs="Arial"/>
                <w:sz w:val="18"/>
                <w:lang w:val="es-CL"/>
              </w:rPr>
              <w:t>Index</w:t>
            </w:r>
            <w:proofErr w:type="spellEnd"/>
            <w:r w:rsidRPr="00C27B1C">
              <w:rPr>
                <w:rFonts w:ascii="Arial" w:hAnsi="Arial" w:cs="Arial"/>
                <w:sz w:val="18"/>
                <w:lang w:val="es-CL"/>
              </w:rPr>
              <w:t xml:space="preserve"> </w:t>
            </w:r>
            <w:proofErr w:type="spellStart"/>
            <w:r w:rsidRPr="00C27B1C">
              <w:rPr>
                <w:rFonts w:ascii="Arial" w:hAnsi="Arial" w:cs="Arial"/>
                <w:sz w:val="18"/>
                <w:lang w:val="es-CL"/>
              </w:rPr>
              <w:t>Mundi</w:t>
            </w:r>
            <w:proofErr w:type="spellEnd"/>
            <w:r w:rsidRPr="00C27B1C">
              <w:rPr>
                <w:rFonts w:ascii="Arial" w:hAnsi="Arial" w:cs="Arial"/>
                <w:sz w:val="18"/>
                <w:lang w:val="es-CL"/>
              </w:rPr>
              <w:t xml:space="preserve"> (Fuel </w:t>
            </w:r>
            <w:proofErr w:type="spellStart"/>
            <w:r w:rsidRPr="00C27B1C">
              <w:rPr>
                <w:rFonts w:ascii="Arial" w:hAnsi="Arial" w:cs="Arial"/>
                <w:sz w:val="18"/>
                <w:lang w:val="es-CL"/>
              </w:rPr>
              <w:t>Oil</w:t>
            </w:r>
            <w:proofErr w:type="spellEnd"/>
            <w:r w:rsidRPr="00C27B1C">
              <w:rPr>
                <w:rFonts w:ascii="Arial" w:hAnsi="Arial" w:cs="Arial"/>
                <w:sz w:val="18"/>
                <w:lang w:val="es-CL"/>
              </w:rPr>
              <w:t xml:space="preserve"> N°2 y Diésel de ultra bajo azufre, ultra-</w:t>
            </w:r>
            <w:proofErr w:type="spellStart"/>
            <w:r w:rsidRPr="00C27B1C">
              <w:rPr>
                <w:rFonts w:ascii="Arial" w:hAnsi="Arial" w:cs="Arial"/>
                <w:sz w:val="18"/>
                <w:lang w:val="es-CL"/>
              </w:rPr>
              <w:t>low</w:t>
            </w:r>
            <w:proofErr w:type="spellEnd"/>
            <w:r w:rsidRPr="00C27B1C">
              <w:rPr>
                <w:rFonts w:ascii="Arial" w:hAnsi="Arial" w:cs="Arial"/>
                <w:sz w:val="18"/>
                <w:lang w:val="es-CL"/>
              </w:rPr>
              <w:t xml:space="preserve"> </w:t>
            </w:r>
            <w:proofErr w:type="spellStart"/>
            <w:r w:rsidRPr="00C27B1C">
              <w:rPr>
                <w:rFonts w:ascii="Arial" w:hAnsi="Arial" w:cs="Arial"/>
                <w:sz w:val="18"/>
                <w:lang w:val="es-CL"/>
              </w:rPr>
              <w:t>sulfur</w:t>
            </w:r>
            <w:proofErr w:type="spellEnd"/>
            <w:r w:rsidRPr="00C27B1C">
              <w:rPr>
                <w:rFonts w:ascii="Arial" w:hAnsi="Arial" w:cs="Arial"/>
                <w:sz w:val="18"/>
                <w:lang w:val="es-CL"/>
              </w:rPr>
              <w:t>, N°2 precio SPOT FOB puerto de New York. Febrero 2017).</w:t>
            </w:r>
          </w:p>
          <w:p w14:paraId="67399DEA" w14:textId="56D73295" w:rsidR="00C27B1C" w:rsidRPr="00C27B1C" w:rsidRDefault="001D0B7B" w:rsidP="00C27B1C">
            <w:pPr>
              <w:rPr>
                <w:rFonts w:ascii="Arial" w:hAnsi="Arial" w:cs="Arial"/>
                <w:sz w:val="18"/>
                <w:lang w:val="es-CL"/>
              </w:rPr>
            </w:pPr>
            <w:r w:rsidRPr="00C27B1C">
              <w:rPr>
                <w:rFonts w:ascii="Arial" w:hAnsi="Arial" w:cs="Arial"/>
                <w:sz w:val="18"/>
                <w:lang w:val="es-CL"/>
              </w:rPr>
              <w:t>Costo Nacional de Combustibles:</w:t>
            </w:r>
            <w:r>
              <w:rPr>
                <w:rFonts w:ascii="Arial" w:hAnsi="Arial" w:cs="Arial"/>
                <w:sz w:val="18"/>
                <w:lang w:val="es-CL"/>
              </w:rPr>
              <w:t xml:space="preserve"> Informe Anual EP Petroecuador.</w:t>
            </w:r>
          </w:p>
        </w:tc>
      </w:tr>
    </w:tbl>
    <w:p w14:paraId="4B945585" w14:textId="77777777" w:rsidR="00C27B1C" w:rsidRPr="00C27B1C" w:rsidRDefault="00C27B1C" w:rsidP="00C27B1C">
      <w:pPr>
        <w:ind w:left="720"/>
        <w:rPr>
          <w:lang w:val="es-ES" w:eastAsia="es-AR"/>
        </w:rPr>
      </w:pPr>
    </w:p>
    <w:p w14:paraId="55F09F28" w14:textId="546398D4" w:rsidR="0041235D" w:rsidRDefault="00B12856" w:rsidP="0041235D">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6717E5">
        <w:rPr>
          <w:rFonts w:ascii="Arial" w:hAnsi="Arial" w:cs="Arial"/>
          <w:b w:val="0"/>
          <w:noProof w:val="0"/>
          <w:sz w:val="22"/>
          <w:szCs w:val="22"/>
          <w:lang w:val="es-ES"/>
        </w:rPr>
        <w:t xml:space="preserve">La informaciòn requerida para la evaluación ex post será recopilada anualmente en el informe </w:t>
      </w:r>
      <w:r w:rsidR="00EF54DC">
        <w:rPr>
          <w:rFonts w:ascii="Arial" w:hAnsi="Arial" w:cs="Arial"/>
          <w:b w:val="0"/>
          <w:noProof w:val="0"/>
          <w:sz w:val="22"/>
          <w:szCs w:val="22"/>
          <w:lang w:val="es-ES"/>
        </w:rPr>
        <w:t xml:space="preserve">semestral de progreso correspondiente al </w:t>
      </w:r>
      <w:r w:rsidR="00EF54DC" w:rsidRPr="00EF54DC">
        <w:rPr>
          <w:rFonts w:ascii="Arial" w:hAnsi="Arial" w:cs="Arial"/>
          <w:b w:val="0"/>
          <w:noProof w:val="0"/>
          <w:sz w:val="22"/>
          <w:szCs w:val="22"/>
          <w:lang w:val="es-ES"/>
        </w:rPr>
        <w:t>segundo semestre de cada año</w:t>
      </w:r>
      <w:r w:rsidR="00EF54DC">
        <w:rPr>
          <w:rFonts w:ascii="Arial" w:hAnsi="Arial" w:cs="Arial"/>
          <w:b w:val="0"/>
          <w:noProof w:val="0"/>
          <w:sz w:val="22"/>
          <w:szCs w:val="22"/>
          <w:lang w:val="es-ES"/>
        </w:rPr>
        <w:t xml:space="preserve">. Este semestre presentará </w:t>
      </w:r>
      <w:r w:rsidR="00EF54DC" w:rsidRPr="00EF54DC">
        <w:rPr>
          <w:rFonts w:ascii="Arial" w:hAnsi="Arial" w:cs="Arial"/>
          <w:b w:val="0"/>
          <w:noProof w:val="0"/>
          <w:sz w:val="22"/>
          <w:szCs w:val="22"/>
          <w:lang w:val="es-ES"/>
        </w:rPr>
        <w:t xml:space="preserve">una síntesis de los </w:t>
      </w:r>
      <w:r w:rsidR="00EF54DC">
        <w:rPr>
          <w:rFonts w:ascii="Arial" w:hAnsi="Arial" w:cs="Arial"/>
          <w:b w:val="0"/>
          <w:noProof w:val="0"/>
          <w:sz w:val="22"/>
          <w:szCs w:val="22"/>
          <w:lang w:val="es-ES"/>
        </w:rPr>
        <w:t>indicadores</w:t>
      </w:r>
      <w:r w:rsidR="00EF54DC" w:rsidRPr="00EF54DC">
        <w:rPr>
          <w:rFonts w:ascii="Arial" w:hAnsi="Arial" w:cs="Arial"/>
          <w:b w:val="0"/>
          <w:noProof w:val="0"/>
          <w:sz w:val="22"/>
          <w:szCs w:val="22"/>
          <w:lang w:val="es-ES"/>
        </w:rPr>
        <w:t xml:space="preserve"> anuales </w:t>
      </w:r>
      <w:r w:rsidR="00EF54DC">
        <w:rPr>
          <w:rFonts w:ascii="Arial" w:hAnsi="Arial" w:cs="Arial"/>
          <w:b w:val="0"/>
          <w:noProof w:val="0"/>
          <w:sz w:val="22"/>
          <w:szCs w:val="22"/>
          <w:lang w:val="es-ES"/>
        </w:rPr>
        <w:t xml:space="preserve">requeridos para la evaluación </w:t>
      </w:r>
      <w:proofErr w:type="spellStart"/>
      <w:r w:rsidR="00EF54DC">
        <w:rPr>
          <w:rFonts w:ascii="Arial" w:hAnsi="Arial" w:cs="Arial"/>
          <w:b w:val="0"/>
          <w:noProof w:val="0"/>
          <w:sz w:val="22"/>
          <w:szCs w:val="22"/>
          <w:lang w:val="es-ES"/>
        </w:rPr>
        <w:t>expost</w:t>
      </w:r>
      <w:proofErr w:type="spellEnd"/>
      <w:r w:rsidR="00EF54DC">
        <w:rPr>
          <w:rFonts w:ascii="Arial" w:hAnsi="Arial" w:cs="Arial"/>
          <w:b w:val="0"/>
          <w:noProof w:val="0"/>
          <w:sz w:val="22"/>
          <w:szCs w:val="22"/>
          <w:lang w:val="es-ES"/>
        </w:rPr>
        <w:t xml:space="preserve"> del programa.</w:t>
      </w:r>
    </w:p>
    <w:p w14:paraId="0B9C3772" w14:textId="406FE8B2" w:rsidR="0041235D" w:rsidRDefault="0041235D" w:rsidP="0041235D">
      <w:pPr>
        <w:rPr>
          <w:lang w:val="es-ES" w:eastAsia="es-AR"/>
        </w:rPr>
      </w:pPr>
    </w:p>
    <w:p w14:paraId="7436C3DA" w14:textId="77777777" w:rsidR="00D92C59" w:rsidRPr="00CA65C6" w:rsidRDefault="00D92C59" w:rsidP="003070FB">
      <w:pPr>
        <w:jc w:val="both"/>
        <w:rPr>
          <w:rFonts w:ascii="Arial" w:hAnsi="Arial" w:cs="Arial"/>
          <w:sz w:val="22"/>
          <w:szCs w:val="22"/>
          <w:lang w:val="es-ES" w:eastAsia="es-AR"/>
        </w:rPr>
      </w:pPr>
    </w:p>
    <w:p w14:paraId="3E4AD426" w14:textId="77777777" w:rsidR="00E8411A" w:rsidRPr="003070FB" w:rsidRDefault="00E8411A" w:rsidP="003070FB">
      <w:pPr>
        <w:pStyle w:val="Heading4"/>
        <w:numPr>
          <w:ilvl w:val="1"/>
          <w:numId w:val="10"/>
        </w:numPr>
        <w:tabs>
          <w:tab w:val="clear" w:pos="1440"/>
          <w:tab w:val="left" w:pos="720"/>
        </w:tabs>
        <w:ind w:left="720" w:hanging="720"/>
        <w:rPr>
          <w:rFonts w:ascii="Arial" w:hAnsi="Arial" w:cs="Arial"/>
          <w:noProof w:val="0"/>
          <w:sz w:val="22"/>
          <w:szCs w:val="22"/>
          <w:lang w:val="es-ES"/>
        </w:rPr>
        <w:sectPr w:rsidR="00E8411A" w:rsidRPr="003070FB" w:rsidSect="003E54AD">
          <w:type w:val="continuous"/>
          <w:pgSz w:w="12240" w:h="15840" w:code="1"/>
          <w:pgMar w:top="720" w:right="1440" w:bottom="1440" w:left="1440" w:header="720" w:footer="720" w:gutter="0"/>
          <w:cols w:space="720"/>
          <w:docGrid w:linePitch="360"/>
        </w:sectPr>
      </w:pPr>
    </w:p>
    <w:p w14:paraId="1F0BFB44" w14:textId="77777777" w:rsidR="007656F1" w:rsidRDefault="007656F1" w:rsidP="007656F1">
      <w:pPr>
        <w:pStyle w:val="Caption"/>
        <w:rPr>
          <w:rStyle w:val="Heading1Char"/>
          <w:rFonts w:ascii="Arial" w:hAnsi="Arial" w:cs="Arial"/>
          <w:b w:val="0"/>
          <w:sz w:val="22"/>
          <w:szCs w:val="22"/>
          <w:lang w:val="es-ES"/>
        </w:rPr>
      </w:pPr>
    </w:p>
    <w:p w14:paraId="2AC8D06B" w14:textId="77777777" w:rsidR="001B5186" w:rsidRPr="006A5060" w:rsidRDefault="00722062" w:rsidP="006A5060">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23" w:name="_Toc491518999"/>
      <w:r w:rsidRPr="006A5060">
        <w:rPr>
          <w:rStyle w:val="Heading1Char"/>
          <w:rFonts w:ascii="Arial" w:hAnsi="Arial" w:cs="Arial"/>
          <w:b/>
          <w:spacing w:val="-3"/>
          <w:sz w:val="22"/>
          <w:szCs w:val="22"/>
          <w:lang w:val="es-ES" w:eastAsia="en-US"/>
        </w:rPr>
        <w:t>Principales</w:t>
      </w:r>
      <w:r w:rsidR="006D01D1" w:rsidRPr="006A5060">
        <w:rPr>
          <w:rStyle w:val="Heading1Char"/>
          <w:rFonts w:ascii="Arial" w:hAnsi="Arial" w:cs="Arial"/>
          <w:b/>
          <w:spacing w:val="-3"/>
          <w:sz w:val="22"/>
          <w:szCs w:val="22"/>
          <w:lang w:val="es-ES" w:eastAsia="en-US"/>
        </w:rPr>
        <w:t xml:space="preserve"> Indicadores de Resultados</w:t>
      </w:r>
      <w:bookmarkEnd w:id="23"/>
      <w:r w:rsidR="006D01D1" w:rsidRPr="006A5060">
        <w:rPr>
          <w:rStyle w:val="Heading1Char"/>
          <w:rFonts w:ascii="Arial" w:hAnsi="Arial" w:cs="Arial"/>
          <w:b/>
          <w:spacing w:val="-3"/>
          <w:sz w:val="22"/>
          <w:szCs w:val="22"/>
          <w:lang w:val="es-ES" w:eastAsia="en-US"/>
        </w:rPr>
        <w:t xml:space="preserve"> </w:t>
      </w:r>
    </w:p>
    <w:p w14:paraId="7E4DFBE4" w14:textId="77777777" w:rsidR="00B4298D" w:rsidRDefault="008C7E1C" w:rsidP="00B4298D">
      <w:pPr>
        <w:pStyle w:val="TableTitle"/>
        <w:spacing w:after="60"/>
        <w:jc w:val="both"/>
        <w:rPr>
          <w:rFonts w:ascii="Arial" w:eastAsia="Arial Unicode MS" w:hAnsi="Arial" w:cs="Arial"/>
          <w:bCs/>
          <w:sz w:val="22"/>
          <w:szCs w:val="22"/>
        </w:rPr>
      </w:pPr>
      <w:r w:rsidRPr="003070FB">
        <w:rPr>
          <w:rFonts w:ascii="Arial" w:eastAsia="Arial Unicode MS" w:hAnsi="Arial" w:cs="Arial"/>
          <w:bCs/>
          <w:sz w:val="22"/>
          <w:szCs w:val="22"/>
        </w:rPr>
        <w:t xml:space="preserve">Tabla 3. </w:t>
      </w:r>
      <w:r w:rsidR="006D01D1" w:rsidRPr="003070FB">
        <w:rPr>
          <w:rFonts w:ascii="Arial" w:eastAsia="Arial Unicode MS" w:hAnsi="Arial" w:cs="Arial"/>
          <w:bCs/>
          <w:sz w:val="22"/>
          <w:szCs w:val="22"/>
        </w:rPr>
        <w:t>Indicadores de Resultados</w:t>
      </w:r>
    </w:p>
    <w:p w14:paraId="263B7AC0" w14:textId="77777777" w:rsidR="003E37A9" w:rsidRPr="003626DF" w:rsidRDefault="003E37A9" w:rsidP="003E37A9">
      <w:pPr>
        <w:tabs>
          <w:tab w:val="left" w:pos="1650"/>
          <w:tab w:val="center" w:pos="6480"/>
        </w:tabs>
        <w:autoSpaceDE w:val="0"/>
        <w:autoSpaceDN w:val="0"/>
        <w:adjustRightInd w:val="0"/>
        <w:jc w:val="center"/>
        <w:rPr>
          <w:rFonts w:ascii="Arial" w:hAnsi="Arial" w:cs="Arial"/>
          <w:b/>
          <w:smallCaps/>
          <w:color w:val="000000"/>
          <w:sz w:val="20"/>
          <w:lang w:val="es-ES"/>
        </w:rPr>
      </w:pPr>
    </w:p>
    <w:tbl>
      <w:tblPr>
        <w:tblW w:w="13923" w:type="dxa"/>
        <w:tblInd w:w="-455" w:type="dxa"/>
        <w:tblCellMar>
          <w:top w:w="15" w:type="dxa"/>
          <w:bottom w:w="15" w:type="dxa"/>
        </w:tblCellMar>
        <w:tblLook w:val="04A0" w:firstRow="1" w:lastRow="0" w:firstColumn="1" w:lastColumn="0" w:noHBand="0" w:noVBand="1"/>
      </w:tblPr>
      <w:tblGrid>
        <w:gridCol w:w="2842"/>
        <w:gridCol w:w="1437"/>
        <w:gridCol w:w="887"/>
        <w:gridCol w:w="855"/>
        <w:gridCol w:w="922"/>
        <w:gridCol w:w="855"/>
        <w:gridCol w:w="1476"/>
        <w:gridCol w:w="1336"/>
        <w:gridCol w:w="1477"/>
        <w:gridCol w:w="1836"/>
      </w:tblGrid>
      <w:tr w:rsidR="00774570" w:rsidRPr="00AB41BB" w14:paraId="2F8FC869" w14:textId="77777777" w:rsidTr="00924B54">
        <w:trPr>
          <w:trHeight w:val="75"/>
          <w:tblHeader/>
        </w:trPr>
        <w:tc>
          <w:tcPr>
            <w:tcW w:w="2842" w:type="dxa"/>
            <w:vMerge w:val="restart"/>
            <w:tcBorders>
              <w:top w:val="single" w:sz="4" w:space="0" w:color="000000"/>
              <w:left w:val="single" w:sz="4" w:space="0" w:color="000000"/>
              <w:bottom w:val="nil"/>
              <w:right w:val="single" w:sz="4" w:space="0" w:color="000000"/>
            </w:tcBorders>
            <w:shd w:val="clear" w:color="000000" w:fill="D9D9D9"/>
            <w:vAlign w:val="center"/>
            <w:hideMark/>
          </w:tcPr>
          <w:p w14:paraId="28418A82" w14:textId="77777777" w:rsidR="00774570" w:rsidRPr="00AB41BB" w:rsidRDefault="00774570" w:rsidP="00924B54">
            <w:pPr>
              <w:jc w:val="center"/>
              <w:rPr>
                <w:rFonts w:ascii="Arial" w:hAnsi="Arial" w:cs="Arial"/>
                <w:b/>
                <w:bCs/>
                <w:color w:val="000000"/>
                <w:sz w:val="18"/>
                <w:szCs w:val="18"/>
                <w:lang w:val="es-EC"/>
              </w:rPr>
            </w:pPr>
            <w:r w:rsidRPr="00AB41BB">
              <w:rPr>
                <w:rFonts w:ascii="Arial" w:hAnsi="Arial" w:cs="Arial"/>
                <w:b/>
                <w:bCs/>
                <w:color w:val="000000"/>
                <w:sz w:val="18"/>
                <w:szCs w:val="18"/>
                <w:lang w:val="es-EC"/>
              </w:rPr>
              <w:t>Resultados Esperados</w:t>
            </w:r>
          </w:p>
        </w:tc>
        <w:tc>
          <w:tcPr>
            <w:tcW w:w="1437" w:type="dxa"/>
            <w:vMerge w:val="restart"/>
            <w:tcBorders>
              <w:top w:val="single" w:sz="4" w:space="0" w:color="000000"/>
              <w:left w:val="single" w:sz="4" w:space="0" w:color="000000"/>
              <w:bottom w:val="nil"/>
              <w:right w:val="single" w:sz="4" w:space="0" w:color="000000"/>
            </w:tcBorders>
            <w:shd w:val="clear" w:color="000000" w:fill="D9D9D9"/>
            <w:vAlign w:val="center"/>
            <w:hideMark/>
          </w:tcPr>
          <w:p w14:paraId="756B69A7" w14:textId="77777777" w:rsidR="00774570" w:rsidRPr="00AB41BB" w:rsidRDefault="00774570" w:rsidP="00924B54">
            <w:pPr>
              <w:jc w:val="center"/>
              <w:rPr>
                <w:rFonts w:ascii="Arial" w:hAnsi="Arial" w:cs="Arial"/>
                <w:b/>
                <w:bCs/>
                <w:color w:val="000000"/>
                <w:sz w:val="18"/>
                <w:szCs w:val="18"/>
                <w:lang w:val="es-EC"/>
              </w:rPr>
            </w:pPr>
            <w:r w:rsidRPr="00AB41BB">
              <w:rPr>
                <w:rFonts w:ascii="Arial" w:hAnsi="Arial" w:cs="Arial"/>
                <w:b/>
                <w:bCs/>
                <w:color w:val="000000"/>
                <w:sz w:val="18"/>
                <w:szCs w:val="18"/>
                <w:lang w:val="es-EC"/>
              </w:rPr>
              <w:t>Unidad de medida</w:t>
            </w:r>
          </w:p>
        </w:tc>
        <w:tc>
          <w:tcPr>
            <w:tcW w:w="1742" w:type="dxa"/>
            <w:gridSpan w:val="2"/>
            <w:tcBorders>
              <w:top w:val="single" w:sz="4" w:space="0" w:color="000000"/>
              <w:left w:val="single" w:sz="4" w:space="0" w:color="000000"/>
              <w:bottom w:val="single" w:sz="4" w:space="0" w:color="000000"/>
              <w:right w:val="nil"/>
            </w:tcBorders>
            <w:shd w:val="clear" w:color="000000" w:fill="D9D9D9"/>
            <w:vAlign w:val="center"/>
            <w:hideMark/>
          </w:tcPr>
          <w:p w14:paraId="34C10FFF" w14:textId="77777777" w:rsidR="00774570" w:rsidRPr="00AB41BB" w:rsidRDefault="00774570" w:rsidP="00924B54">
            <w:pPr>
              <w:jc w:val="center"/>
              <w:rPr>
                <w:rFonts w:ascii="Arial" w:hAnsi="Arial" w:cs="Arial"/>
                <w:b/>
                <w:bCs/>
                <w:color w:val="000000"/>
                <w:sz w:val="18"/>
                <w:szCs w:val="18"/>
                <w:lang w:val="es-EC"/>
              </w:rPr>
            </w:pPr>
            <w:r w:rsidRPr="00AB41BB">
              <w:rPr>
                <w:rFonts w:ascii="Arial" w:hAnsi="Arial" w:cs="Arial"/>
                <w:b/>
                <w:bCs/>
                <w:color w:val="000000"/>
                <w:sz w:val="18"/>
                <w:szCs w:val="18"/>
                <w:lang w:val="es-EC"/>
              </w:rPr>
              <w:t>Línea de base</w:t>
            </w:r>
          </w:p>
        </w:tc>
        <w:tc>
          <w:tcPr>
            <w:tcW w:w="1777" w:type="dxa"/>
            <w:gridSpan w:val="2"/>
            <w:tcBorders>
              <w:top w:val="single" w:sz="4" w:space="0" w:color="000000"/>
              <w:left w:val="single" w:sz="4" w:space="0" w:color="000000"/>
              <w:bottom w:val="single" w:sz="4" w:space="0" w:color="000000"/>
              <w:right w:val="nil"/>
            </w:tcBorders>
            <w:shd w:val="clear" w:color="000000" w:fill="D9D9D9"/>
            <w:vAlign w:val="center"/>
            <w:hideMark/>
          </w:tcPr>
          <w:p w14:paraId="6D8F8BDE" w14:textId="77777777" w:rsidR="00774570" w:rsidRPr="00AB41BB" w:rsidRDefault="00774570" w:rsidP="00924B54">
            <w:pPr>
              <w:jc w:val="center"/>
              <w:rPr>
                <w:rFonts w:ascii="Arial" w:hAnsi="Arial" w:cs="Arial"/>
                <w:b/>
                <w:bCs/>
                <w:color w:val="000000"/>
                <w:sz w:val="18"/>
                <w:szCs w:val="18"/>
                <w:lang w:val="es-EC"/>
              </w:rPr>
            </w:pPr>
            <w:r w:rsidRPr="00AB41BB">
              <w:rPr>
                <w:rFonts w:ascii="Arial" w:hAnsi="Arial" w:cs="Arial"/>
                <w:b/>
                <w:bCs/>
                <w:color w:val="000000"/>
                <w:sz w:val="18"/>
                <w:szCs w:val="18"/>
                <w:lang w:val="es-EC"/>
              </w:rPr>
              <w:t>Intermedios</w:t>
            </w:r>
          </w:p>
        </w:tc>
        <w:tc>
          <w:tcPr>
            <w:tcW w:w="2812" w:type="dxa"/>
            <w:gridSpan w:val="2"/>
            <w:tcBorders>
              <w:top w:val="single" w:sz="4" w:space="0" w:color="000000"/>
              <w:left w:val="single" w:sz="4" w:space="0" w:color="000000"/>
              <w:bottom w:val="single" w:sz="4" w:space="0" w:color="000000"/>
              <w:right w:val="nil"/>
            </w:tcBorders>
            <w:shd w:val="clear" w:color="000000" w:fill="D9D9D9"/>
            <w:vAlign w:val="center"/>
            <w:hideMark/>
          </w:tcPr>
          <w:p w14:paraId="36F5A282" w14:textId="77777777" w:rsidR="00774570" w:rsidRPr="00AB41BB" w:rsidRDefault="00774570" w:rsidP="00924B54">
            <w:pPr>
              <w:jc w:val="center"/>
              <w:rPr>
                <w:rFonts w:ascii="Arial" w:hAnsi="Arial" w:cs="Arial"/>
                <w:b/>
                <w:bCs/>
                <w:color w:val="000000"/>
                <w:sz w:val="18"/>
                <w:szCs w:val="18"/>
                <w:lang w:val="es-EC"/>
              </w:rPr>
            </w:pPr>
            <w:r w:rsidRPr="00AB41BB">
              <w:rPr>
                <w:rFonts w:ascii="Arial" w:hAnsi="Arial" w:cs="Arial"/>
                <w:b/>
                <w:bCs/>
                <w:color w:val="000000"/>
                <w:sz w:val="18"/>
                <w:szCs w:val="18"/>
                <w:lang w:val="es-EC"/>
              </w:rPr>
              <w:t>Metas</w:t>
            </w:r>
          </w:p>
        </w:tc>
        <w:tc>
          <w:tcPr>
            <w:tcW w:w="1477" w:type="dxa"/>
            <w:vMerge w:val="restart"/>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08682D92" w14:textId="77777777" w:rsidR="00774570" w:rsidRPr="00AB41BB" w:rsidRDefault="00774570" w:rsidP="00924B54">
            <w:pPr>
              <w:jc w:val="center"/>
              <w:rPr>
                <w:rFonts w:ascii="Arial" w:hAnsi="Arial" w:cs="Arial"/>
                <w:b/>
                <w:bCs/>
                <w:color w:val="000000"/>
                <w:sz w:val="18"/>
                <w:szCs w:val="18"/>
                <w:lang w:val="es-EC"/>
              </w:rPr>
            </w:pPr>
            <w:r w:rsidRPr="00AB41BB">
              <w:rPr>
                <w:rFonts w:ascii="Arial" w:hAnsi="Arial" w:cs="Arial"/>
                <w:b/>
                <w:bCs/>
                <w:color w:val="000000"/>
                <w:sz w:val="18"/>
                <w:szCs w:val="18"/>
                <w:lang w:val="es-EC"/>
              </w:rPr>
              <w:t>Medio de verificación</w:t>
            </w:r>
          </w:p>
        </w:tc>
        <w:tc>
          <w:tcPr>
            <w:tcW w:w="1836" w:type="dxa"/>
            <w:vMerge w:val="restart"/>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1FA8F370" w14:textId="77777777" w:rsidR="00774570" w:rsidRPr="00AB41BB" w:rsidRDefault="00774570" w:rsidP="00924B54">
            <w:pPr>
              <w:jc w:val="center"/>
              <w:rPr>
                <w:rFonts w:ascii="Arial" w:hAnsi="Arial" w:cs="Arial"/>
                <w:b/>
                <w:bCs/>
                <w:color w:val="000000"/>
                <w:sz w:val="18"/>
                <w:szCs w:val="18"/>
                <w:lang w:val="es-EC"/>
              </w:rPr>
            </w:pPr>
            <w:r w:rsidRPr="00AB41BB">
              <w:rPr>
                <w:rFonts w:ascii="Arial" w:hAnsi="Arial" w:cs="Arial"/>
                <w:b/>
                <w:bCs/>
                <w:color w:val="000000"/>
                <w:sz w:val="18"/>
                <w:szCs w:val="18"/>
                <w:lang w:val="es-EC"/>
              </w:rPr>
              <w:t>Observaciones</w:t>
            </w:r>
          </w:p>
        </w:tc>
      </w:tr>
      <w:tr w:rsidR="00774570" w:rsidRPr="00AB41BB" w14:paraId="509BAC85" w14:textId="77777777" w:rsidTr="00924B54">
        <w:trPr>
          <w:trHeight w:val="75"/>
          <w:tblHeader/>
        </w:trPr>
        <w:tc>
          <w:tcPr>
            <w:tcW w:w="2842" w:type="dxa"/>
            <w:vMerge/>
            <w:tcBorders>
              <w:top w:val="single" w:sz="4" w:space="0" w:color="000000"/>
              <w:left w:val="single" w:sz="4" w:space="0" w:color="000000"/>
              <w:bottom w:val="single" w:sz="4" w:space="0" w:color="auto"/>
              <w:right w:val="single" w:sz="4" w:space="0" w:color="000000"/>
            </w:tcBorders>
            <w:vAlign w:val="center"/>
            <w:hideMark/>
          </w:tcPr>
          <w:p w14:paraId="3A082AE1" w14:textId="77777777" w:rsidR="00774570" w:rsidRPr="00AB41BB" w:rsidRDefault="00774570" w:rsidP="00924B54">
            <w:pPr>
              <w:rPr>
                <w:rFonts w:ascii="Arial" w:hAnsi="Arial" w:cs="Arial"/>
                <w:b/>
                <w:bCs/>
                <w:color w:val="000000"/>
                <w:sz w:val="18"/>
                <w:szCs w:val="18"/>
                <w:lang w:val="es-EC"/>
              </w:rPr>
            </w:pPr>
          </w:p>
        </w:tc>
        <w:tc>
          <w:tcPr>
            <w:tcW w:w="1437" w:type="dxa"/>
            <w:vMerge/>
            <w:tcBorders>
              <w:top w:val="single" w:sz="4" w:space="0" w:color="000000"/>
              <w:left w:val="single" w:sz="4" w:space="0" w:color="000000"/>
              <w:bottom w:val="single" w:sz="4" w:space="0" w:color="auto"/>
              <w:right w:val="single" w:sz="4" w:space="0" w:color="000000"/>
            </w:tcBorders>
            <w:vAlign w:val="center"/>
            <w:hideMark/>
          </w:tcPr>
          <w:p w14:paraId="6661BF32" w14:textId="77777777" w:rsidR="00774570" w:rsidRPr="00AB41BB" w:rsidRDefault="00774570" w:rsidP="00924B54">
            <w:pPr>
              <w:rPr>
                <w:rFonts w:ascii="Arial" w:hAnsi="Arial" w:cs="Arial"/>
                <w:b/>
                <w:bCs/>
                <w:color w:val="000000"/>
                <w:sz w:val="18"/>
                <w:szCs w:val="18"/>
                <w:lang w:val="es-EC"/>
              </w:rPr>
            </w:pPr>
          </w:p>
        </w:tc>
        <w:tc>
          <w:tcPr>
            <w:tcW w:w="887" w:type="dxa"/>
            <w:tcBorders>
              <w:top w:val="single" w:sz="4" w:space="0" w:color="000000"/>
              <w:left w:val="single" w:sz="4" w:space="0" w:color="000000"/>
              <w:bottom w:val="single" w:sz="4" w:space="0" w:color="auto"/>
              <w:right w:val="nil"/>
            </w:tcBorders>
            <w:shd w:val="clear" w:color="000000" w:fill="D9D9D9"/>
            <w:vAlign w:val="center"/>
            <w:hideMark/>
          </w:tcPr>
          <w:p w14:paraId="4EF0C99D" w14:textId="77777777" w:rsidR="00774570" w:rsidRPr="00AB41BB" w:rsidRDefault="00774570" w:rsidP="00924B54">
            <w:pPr>
              <w:jc w:val="center"/>
              <w:rPr>
                <w:rFonts w:ascii="Arial" w:hAnsi="Arial" w:cs="Arial"/>
                <w:b/>
                <w:bCs/>
                <w:color w:val="000000"/>
                <w:sz w:val="18"/>
                <w:szCs w:val="18"/>
                <w:lang w:val="es-EC"/>
              </w:rPr>
            </w:pPr>
            <w:r w:rsidRPr="00AB41BB">
              <w:rPr>
                <w:rFonts w:ascii="Arial" w:hAnsi="Arial" w:cs="Arial"/>
                <w:b/>
                <w:bCs/>
                <w:color w:val="000000"/>
                <w:sz w:val="18"/>
                <w:szCs w:val="18"/>
                <w:lang w:val="es-EC"/>
              </w:rPr>
              <w:t>Valor</w:t>
            </w:r>
          </w:p>
        </w:tc>
        <w:tc>
          <w:tcPr>
            <w:tcW w:w="855"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06736DD2" w14:textId="77777777" w:rsidR="00774570" w:rsidRPr="00AB41BB" w:rsidRDefault="00774570" w:rsidP="00924B54">
            <w:pPr>
              <w:jc w:val="center"/>
              <w:rPr>
                <w:rFonts w:ascii="Arial" w:hAnsi="Arial" w:cs="Arial"/>
                <w:b/>
                <w:bCs/>
                <w:color w:val="000000"/>
                <w:sz w:val="18"/>
                <w:szCs w:val="18"/>
                <w:lang w:val="es-EC"/>
              </w:rPr>
            </w:pPr>
            <w:r w:rsidRPr="00AB41BB">
              <w:rPr>
                <w:rFonts w:ascii="Arial" w:hAnsi="Arial" w:cs="Arial"/>
                <w:b/>
                <w:bCs/>
                <w:color w:val="000000"/>
                <w:sz w:val="18"/>
                <w:szCs w:val="18"/>
                <w:lang w:val="es-EC"/>
              </w:rPr>
              <w:t>Año</w:t>
            </w:r>
          </w:p>
        </w:tc>
        <w:tc>
          <w:tcPr>
            <w:tcW w:w="922"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1548C657" w14:textId="77777777" w:rsidR="00774570" w:rsidRPr="00AB41BB" w:rsidRDefault="00774570" w:rsidP="00924B54">
            <w:pPr>
              <w:jc w:val="center"/>
              <w:rPr>
                <w:rFonts w:ascii="Arial" w:hAnsi="Arial" w:cs="Arial"/>
                <w:b/>
                <w:bCs/>
                <w:color w:val="000000"/>
                <w:sz w:val="18"/>
                <w:szCs w:val="18"/>
                <w:lang w:val="es-EC"/>
              </w:rPr>
            </w:pPr>
            <w:r w:rsidRPr="00AB41BB">
              <w:rPr>
                <w:rFonts w:ascii="Arial" w:hAnsi="Arial" w:cs="Arial"/>
                <w:b/>
                <w:bCs/>
                <w:color w:val="000000"/>
                <w:sz w:val="18"/>
                <w:szCs w:val="18"/>
                <w:lang w:val="es-EC"/>
              </w:rPr>
              <w:t>Valor</w:t>
            </w:r>
          </w:p>
        </w:tc>
        <w:tc>
          <w:tcPr>
            <w:tcW w:w="855"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23EDC229" w14:textId="77777777" w:rsidR="00774570" w:rsidRPr="00AB41BB" w:rsidRDefault="00774570" w:rsidP="00924B54">
            <w:pPr>
              <w:jc w:val="center"/>
              <w:rPr>
                <w:rFonts w:ascii="Arial" w:hAnsi="Arial" w:cs="Arial"/>
                <w:b/>
                <w:bCs/>
                <w:color w:val="000000"/>
                <w:sz w:val="18"/>
                <w:szCs w:val="18"/>
                <w:lang w:val="es-EC"/>
              </w:rPr>
            </w:pPr>
            <w:r w:rsidRPr="00AB41BB">
              <w:rPr>
                <w:rFonts w:ascii="Arial" w:hAnsi="Arial" w:cs="Arial"/>
                <w:b/>
                <w:bCs/>
                <w:color w:val="000000"/>
                <w:sz w:val="18"/>
                <w:szCs w:val="18"/>
                <w:lang w:val="es-EC"/>
              </w:rPr>
              <w:t>Año</w:t>
            </w:r>
          </w:p>
        </w:tc>
        <w:tc>
          <w:tcPr>
            <w:tcW w:w="1476"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733E6E77" w14:textId="77777777" w:rsidR="00774570" w:rsidRPr="00AB41BB" w:rsidRDefault="00774570" w:rsidP="00924B54">
            <w:pPr>
              <w:jc w:val="center"/>
              <w:rPr>
                <w:rFonts w:ascii="Arial" w:hAnsi="Arial" w:cs="Arial"/>
                <w:b/>
                <w:bCs/>
                <w:color w:val="000000"/>
                <w:sz w:val="18"/>
                <w:szCs w:val="18"/>
                <w:lang w:val="es-EC"/>
              </w:rPr>
            </w:pPr>
            <w:r w:rsidRPr="00AB41BB">
              <w:rPr>
                <w:rFonts w:ascii="Arial" w:hAnsi="Arial" w:cs="Arial"/>
                <w:b/>
                <w:bCs/>
                <w:color w:val="000000"/>
                <w:sz w:val="18"/>
                <w:szCs w:val="18"/>
                <w:lang w:val="es-EC"/>
              </w:rPr>
              <w:t>Valor</w:t>
            </w:r>
          </w:p>
        </w:tc>
        <w:tc>
          <w:tcPr>
            <w:tcW w:w="1336"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3D20C7B0" w14:textId="77777777" w:rsidR="00774570" w:rsidRPr="00AB41BB" w:rsidRDefault="00774570" w:rsidP="00924B54">
            <w:pPr>
              <w:jc w:val="center"/>
              <w:rPr>
                <w:rFonts w:ascii="Arial" w:hAnsi="Arial" w:cs="Arial"/>
                <w:b/>
                <w:bCs/>
                <w:color w:val="000000"/>
                <w:sz w:val="18"/>
                <w:szCs w:val="18"/>
                <w:lang w:val="es-EC"/>
              </w:rPr>
            </w:pPr>
            <w:r w:rsidRPr="00AB41BB">
              <w:rPr>
                <w:rFonts w:ascii="Arial" w:hAnsi="Arial" w:cs="Arial"/>
                <w:b/>
                <w:bCs/>
                <w:color w:val="000000"/>
                <w:sz w:val="18"/>
                <w:szCs w:val="18"/>
                <w:lang w:val="es-EC"/>
              </w:rPr>
              <w:t>Año</w:t>
            </w:r>
          </w:p>
        </w:tc>
        <w:tc>
          <w:tcPr>
            <w:tcW w:w="1477" w:type="dxa"/>
            <w:vMerge/>
            <w:tcBorders>
              <w:top w:val="single" w:sz="4" w:space="0" w:color="000000"/>
              <w:left w:val="single" w:sz="4" w:space="0" w:color="000000"/>
              <w:bottom w:val="single" w:sz="4" w:space="0" w:color="auto"/>
              <w:right w:val="single" w:sz="4" w:space="0" w:color="000000"/>
            </w:tcBorders>
            <w:vAlign w:val="center"/>
            <w:hideMark/>
          </w:tcPr>
          <w:p w14:paraId="2D99798A" w14:textId="77777777" w:rsidR="00774570" w:rsidRPr="00AB41BB" w:rsidRDefault="00774570" w:rsidP="00924B54">
            <w:pPr>
              <w:rPr>
                <w:rFonts w:ascii="Arial" w:hAnsi="Arial" w:cs="Arial"/>
                <w:b/>
                <w:bCs/>
                <w:color w:val="000000"/>
                <w:sz w:val="18"/>
                <w:szCs w:val="18"/>
                <w:lang w:val="es-EC"/>
              </w:rPr>
            </w:pPr>
          </w:p>
        </w:tc>
        <w:tc>
          <w:tcPr>
            <w:tcW w:w="1836" w:type="dxa"/>
            <w:vMerge/>
            <w:tcBorders>
              <w:top w:val="single" w:sz="4" w:space="0" w:color="000000"/>
              <w:left w:val="single" w:sz="4" w:space="0" w:color="000000"/>
              <w:bottom w:val="single" w:sz="4" w:space="0" w:color="auto"/>
              <w:right w:val="single" w:sz="4" w:space="0" w:color="000000"/>
            </w:tcBorders>
            <w:vAlign w:val="center"/>
            <w:hideMark/>
          </w:tcPr>
          <w:p w14:paraId="73D86B5C" w14:textId="77777777" w:rsidR="00774570" w:rsidRPr="00AB41BB" w:rsidRDefault="00774570" w:rsidP="00924B54">
            <w:pPr>
              <w:rPr>
                <w:rFonts w:ascii="Arial" w:hAnsi="Arial" w:cs="Arial"/>
                <w:b/>
                <w:bCs/>
                <w:color w:val="000000"/>
                <w:sz w:val="18"/>
                <w:szCs w:val="18"/>
                <w:lang w:val="es-EC"/>
              </w:rPr>
            </w:pPr>
          </w:p>
        </w:tc>
      </w:tr>
      <w:tr w:rsidR="00774570" w:rsidRPr="005F318B" w14:paraId="613A74AF" w14:textId="77777777" w:rsidTr="00924B54">
        <w:trPr>
          <w:trHeight w:val="75"/>
        </w:trPr>
        <w:tc>
          <w:tcPr>
            <w:tcW w:w="13923" w:type="dxa"/>
            <w:gridSpan w:val="10"/>
            <w:tcBorders>
              <w:top w:val="single" w:sz="4" w:space="0" w:color="auto"/>
              <w:left w:val="single" w:sz="4" w:space="0" w:color="auto"/>
              <w:bottom w:val="single" w:sz="4" w:space="0" w:color="auto"/>
              <w:right w:val="single" w:sz="4" w:space="0" w:color="auto"/>
            </w:tcBorders>
            <w:shd w:val="clear" w:color="000000" w:fill="F2F2F2"/>
            <w:vAlign w:val="center"/>
            <w:hideMark/>
          </w:tcPr>
          <w:p w14:paraId="7F364D25" w14:textId="77777777" w:rsidR="00774570" w:rsidRPr="00AB41BB" w:rsidRDefault="00774570" w:rsidP="00924B54">
            <w:pPr>
              <w:rPr>
                <w:rFonts w:ascii="Arial" w:hAnsi="Arial" w:cs="Arial"/>
                <w:b/>
                <w:bCs/>
                <w:color w:val="000000"/>
                <w:sz w:val="18"/>
                <w:szCs w:val="18"/>
                <w:lang w:val="es-EC"/>
              </w:rPr>
            </w:pPr>
            <w:r w:rsidRPr="00AB41BB">
              <w:rPr>
                <w:rFonts w:ascii="Arial" w:hAnsi="Arial" w:cs="Arial"/>
                <w:b/>
                <w:bCs/>
                <w:color w:val="000000"/>
                <w:sz w:val="18"/>
                <w:szCs w:val="18"/>
                <w:lang w:val="es-EC"/>
              </w:rPr>
              <w:t>Componente I – Expansión y reforzamiento del SNT</w:t>
            </w:r>
          </w:p>
        </w:tc>
      </w:tr>
      <w:tr w:rsidR="00774570" w:rsidRPr="005F318B" w14:paraId="07AAFA8B" w14:textId="77777777" w:rsidTr="00924B54">
        <w:trPr>
          <w:trHeight w:val="454"/>
        </w:trPr>
        <w:tc>
          <w:tcPr>
            <w:tcW w:w="2842" w:type="dxa"/>
            <w:tcBorders>
              <w:top w:val="single" w:sz="4" w:space="0" w:color="auto"/>
              <w:left w:val="single" w:sz="4" w:space="0" w:color="000000"/>
              <w:right w:val="single" w:sz="4" w:space="0" w:color="000000"/>
            </w:tcBorders>
            <w:vAlign w:val="center"/>
          </w:tcPr>
          <w:p w14:paraId="1A9B3B50" w14:textId="77777777" w:rsidR="00774570" w:rsidRPr="00AB41BB" w:rsidRDefault="00774570" w:rsidP="00924B54">
            <w:pPr>
              <w:jc w:val="both"/>
              <w:rPr>
                <w:rFonts w:ascii="Arial" w:hAnsi="Arial" w:cs="Arial"/>
                <w:color w:val="000000"/>
                <w:sz w:val="18"/>
                <w:szCs w:val="18"/>
                <w:lang w:val="es-EC"/>
              </w:rPr>
            </w:pPr>
            <w:r>
              <w:rPr>
                <w:rFonts w:ascii="Arial" w:hAnsi="Arial" w:cs="Arial"/>
                <w:color w:val="000000"/>
                <w:sz w:val="18"/>
              </w:rPr>
              <w:t xml:space="preserve">Megavatios </w:t>
            </w:r>
            <w:r w:rsidRPr="00AB41BB">
              <w:rPr>
                <w:rFonts w:ascii="Arial" w:hAnsi="Arial" w:cs="Arial"/>
                <w:color w:val="000000"/>
                <w:sz w:val="18"/>
                <w:lang w:val="es-EC"/>
              </w:rPr>
              <w:t>disponible</w:t>
            </w:r>
            <w:r>
              <w:rPr>
                <w:rFonts w:ascii="Arial" w:hAnsi="Arial" w:cs="Arial"/>
                <w:color w:val="000000"/>
                <w:sz w:val="18"/>
                <w:lang w:val="es-EC"/>
              </w:rPr>
              <w:t>s</w:t>
            </w:r>
            <w:r w:rsidRPr="00AB41BB">
              <w:rPr>
                <w:rFonts w:ascii="Arial" w:hAnsi="Arial" w:cs="Arial"/>
                <w:color w:val="000000"/>
                <w:sz w:val="18"/>
                <w:lang w:val="es-EC"/>
              </w:rPr>
              <w:t xml:space="preserve"> para intercambios regionales desde Ecuador.</w:t>
            </w:r>
          </w:p>
        </w:tc>
        <w:tc>
          <w:tcPr>
            <w:tcW w:w="1437" w:type="dxa"/>
            <w:tcBorders>
              <w:top w:val="single" w:sz="4" w:space="0" w:color="auto"/>
              <w:left w:val="single" w:sz="4" w:space="0" w:color="000000"/>
              <w:right w:val="single" w:sz="4" w:space="0" w:color="000000"/>
            </w:tcBorders>
            <w:vAlign w:val="center"/>
          </w:tcPr>
          <w:p w14:paraId="503F2874"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lang w:val="es-EC"/>
              </w:rPr>
              <w:t>MW</w:t>
            </w:r>
          </w:p>
        </w:tc>
        <w:tc>
          <w:tcPr>
            <w:tcW w:w="887" w:type="dxa"/>
            <w:tcBorders>
              <w:top w:val="single" w:sz="4" w:space="0" w:color="auto"/>
              <w:left w:val="single" w:sz="4" w:space="0" w:color="000000"/>
              <w:right w:val="single" w:sz="4" w:space="0" w:color="000000"/>
            </w:tcBorders>
            <w:vAlign w:val="center"/>
          </w:tcPr>
          <w:p w14:paraId="21FFD36B"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lang w:val="es-EC"/>
              </w:rPr>
              <w:t>451</w:t>
            </w:r>
          </w:p>
        </w:tc>
        <w:tc>
          <w:tcPr>
            <w:tcW w:w="855" w:type="dxa"/>
            <w:tcBorders>
              <w:top w:val="single" w:sz="4" w:space="0" w:color="auto"/>
              <w:left w:val="single" w:sz="4" w:space="0" w:color="000000"/>
              <w:right w:val="nil"/>
            </w:tcBorders>
            <w:vAlign w:val="center"/>
          </w:tcPr>
          <w:p w14:paraId="6E5E6B36"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lang w:val="es-EC"/>
              </w:rPr>
              <w:t>2016</w:t>
            </w:r>
          </w:p>
        </w:tc>
        <w:tc>
          <w:tcPr>
            <w:tcW w:w="922" w:type="dxa"/>
            <w:tcBorders>
              <w:top w:val="single" w:sz="4" w:space="0" w:color="auto"/>
              <w:left w:val="single" w:sz="4" w:space="0" w:color="000000"/>
              <w:right w:val="single" w:sz="4" w:space="0" w:color="000000"/>
            </w:tcBorders>
            <w:vAlign w:val="center"/>
          </w:tcPr>
          <w:p w14:paraId="3743F16D"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lang w:val="es-EC"/>
              </w:rPr>
              <w:t>451</w:t>
            </w:r>
          </w:p>
        </w:tc>
        <w:tc>
          <w:tcPr>
            <w:tcW w:w="855" w:type="dxa"/>
            <w:tcBorders>
              <w:top w:val="single" w:sz="4" w:space="0" w:color="auto"/>
              <w:left w:val="single" w:sz="4" w:space="0" w:color="000000"/>
              <w:right w:val="single" w:sz="4" w:space="0" w:color="000000"/>
            </w:tcBorders>
            <w:vAlign w:val="center"/>
          </w:tcPr>
          <w:p w14:paraId="4491B159"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2019</w:t>
            </w:r>
          </w:p>
        </w:tc>
        <w:tc>
          <w:tcPr>
            <w:tcW w:w="1476" w:type="dxa"/>
            <w:tcBorders>
              <w:top w:val="single" w:sz="4" w:space="0" w:color="auto"/>
              <w:left w:val="single" w:sz="4" w:space="0" w:color="000000"/>
              <w:right w:val="single" w:sz="4" w:space="0" w:color="000000"/>
            </w:tcBorders>
            <w:vAlign w:val="center"/>
          </w:tcPr>
          <w:p w14:paraId="244D7980"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lang w:val="es-EC"/>
              </w:rPr>
              <w:t>591</w:t>
            </w:r>
          </w:p>
        </w:tc>
        <w:tc>
          <w:tcPr>
            <w:tcW w:w="1336" w:type="dxa"/>
            <w:tcBorders>
              <w:top w:val="single" w:sz="4" w:space="0" w:color="auto"/>
              <w:left w:val="single" w:sz="4" w:space="0" w:color="000000"/>
              <w:right w:val="single" w:sz="4" w:space="0" w:color="000000"/>
            </w:tcBorders>
            <w:vAlign w:val="center"/>
          </w:tcPr>
          <w:p w14:paraId="4B3AF8FE"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lang w:val="es-EC"/>
              </w:rPr>
              <w:t>2022</w:t>
            </w:r>
          </w:p>
        </w:tc>
        <w:tc>
          <w:tcPr>
            <w:tcW w:w="1477" w:type="dxa"/>
            <w:tcBorders>
              <w:top w:val="single" w:sz="4" w:space="0" w:color="auto"/>
              <w:left w:val="single" w:sz="4" w:space="0" w:color="000000"/>
              <w:bottom w:val="nil"/>
              <w:right w:val="single" w:sz="4" w:space="0" w:color="000000"/>
            </w:tcBorders>
            <w:vAlign w:val="center"/>
          </w:tcPr>
          <w:p w14:paraId="306F0BC8" w14:textId="77777777" w:rsidR="00774570" w:rsidRPr="00AB41BB" w:rsidRDefault="00774570" w:rsidP="00924B54">
            <w:pPr>
              <w:rPr>
                <w:rFonts w:ascii="Arial" w:hAnsi="Arial" w:cs="Arial"/>
                <w:color w:val="000000"/>
                <w:sz w:val="18"/>
                <w:szCs w:val="18"/>
                <w:lang w:val="es-EC"/>
              </w:rPr>
            </w:pPr>
            <w:r w:rsidRPr="00AB41BB">
              <w:rPr>
                <w:rFonts w:ascii="Arial" w:hAnsi="Arial" w:cs="Arial"/>
                <w:color w:val="000000"/>
                <w:sz w:val="18"/>
                <w:lang w:val="es-EC"/>
              </w:rPr>
              <w:t xml:space="preserve">Informe de operación interconexiones eléctricas. </w:t>
            </w:r>
            <w:proofErr w:type="spellStart"/>
            <w:r w:rsidRPr="00AB41BB">
              <w:rPr>
                <w:rFonts w:ascii="Arial" w:hAnsi="Arial" w:cs="Arial"/>
                <w:color w:val="000000"/>
                <w:sz w:val="18"/>
                <w:lang w:val="es-EC"/>
              </w:rPr>
              <w:t>Transelectric</w:t>
            </w:r>
            <w:proofErr w:type="spellEnd"/>
            <w:r w:rsidRPr="00AB41BB">
              <w:rPr>
                <w:rFonts w:ascii="Arial" w:hAnsi="Arial" w:cs="Arial"/>
                <w:color w:val="000000"/>
                <w:sz w:val="18"/>
                <w:lang w:val="es-EC"/>
              </w:rPr>
              <w:t>.</w:t>
            </w:r>
          </w:p>
        </w:tc>
        <w:tc>
          <w:tcPr>
            <w:tcW w:w="1836" w:type="dxa"/>
            <w:tcBorders>
              <w:top w:val="single" w:sz="4" w:space="0" w:color="auto"/>
              <w:left w:val="single" w:sz="4" w:space="0" w:color="000000"/>
              <w:bottom w:val="nil"/>
              <w:right w:val="single" w:sz="4" w:space="0" w:color="000000"/>
            </w:tcBorders>
            <w:vAlign w:val="center"/>
          </w:tcPr>
          <w:p w14:paraId="2F23B386" w14:textId="392A13EF" w:rsidR="00774570" w:rsidRPr="00AB41BB" w:rsidRDefault="00774570" w:rsidP="00924B54">
            <w:pPr>
              <w:rPr>
                <w:rFonts w:ascii="Arial" w:hAnsi="Arial" w:cs="Arial"/>
                <w:color w:val="000000"/>
                <w:sz w:val="18"/>
                <w:szCs w:val="18"/>
                <w:lang w:val="es-EC"/>
              </w:rPr>
            </w:pPr>
          </w:p>
        </w:tc>
      </w:tr>
      <w:tr w:rsidR="00774570" w:rsidRPr="005F318B" w14:paraId="35FB39FA" w14:textId="77777777" w:rsidTr="00924B54">
        <w:trPr>
          <w:trHeight w:val="75"/>
        </w:trPr>
        <w:tc>
          <w:tcPr>
            <w:tcW w:w="13923" w:type="dxa"/>
            <w:gridSpan w:val="10"/>
            <w:tcBorders>
              <w:top w:val="single" w:sz="4" w:space="0" w:color="auto"/>
              <w:left w:val="single" w:sz="4" w:space="0" w:color="auto"/>
              <w:bottom w:val="single" w:sz="4" w:space="0" w:color="auto"/>
              <w:right w:val="single" w:sz="4" w:space="0" w:color="auto"/>
            </w:tcBorders>
            <w:shd w:val="clear" w:color="000000" w:fill="F2F2F2"/>
            <w:vAlign w:val="center"/>
            <w:hideMark/>
          </w:tcPr>
          <w:p w14:paraId="455A5853" w14:textId="77777777" w:rsidR="00774570" w:rsidRPr="00AB41BB" w:rsidRDefault="00774570" w:rsidP="00924B54">
            <w:pPr>
              <w:rPr>
                <w:rFonts w:ascii="Arial" w:hAnsi="Arial" w:cs="Arial"/>
                <w:b/>
                <w:bCs/>
                <w:color w:val="000000"/>
                <w:sz w:val="18"/>
                <w:szCs w:val="18"/>
                <w:lang w:val="es-EC"/>
              </w:rPr>
            </w:pPr>
            <w:r w:rsidRPr="00AB41BB">
              <w:rPr>
                <w:rFonts w:ascii="Arial" w:hAnsi="Arial" w:cs="Arial"/>
                <w:b/>
                <w:bCs/>
                <w:color w:val="000000"/>
                <w:sz w:val="18"/>
                <w:szCs w:val="18"/>
                <w:lang w:val="es-EC"/>
              </w:rPr>
              <w:t>Componente II – Expansión y modernización del SND</w:t>
            </w:r>
          </w:p>
        </w:tc>
      </w:tr>
      <w:tr w:rsidR="00774570" w:rsidRPr="005F318B" w14:paraId="0EFED0E1" w14:textId="77777777" w:rsidTr="00924B54">
        <w:trPr>
          <w:trHeight w:val="75"/>
        </w:trPr>
        <w:tc>
          <w:tcPr>
            <w:tcW w:w="2842" w:type="dxa"/>
            <w:tcBorders>
              <w:top w:val="single" w:sz="4" w:space="0" w:color="auto"/>
              <w:left w:val="single" w:sz="4" w:space="0" w:color="000000"/>
              <w:bottom w:val="single" w:sz="4" w:space="0" w:color="000000"/>
              <w:right w:val="single" w:sz="4" w:space="0" w:color="000000"/>
            </w:tcBorders>
            <w:vAlign w:val="center"/>
            <w:hideMark/>
          </w:tcPr>
          <w:p w14:paraId="01EBECCA" w14:textId="77777777" w:rsidR="00774570" w:rsidRPr="00AB41BB" w:rsidRDefault="00774570" w:rsidP="00924B54">
            <w:pPr>
              <w:jc w:val="both"/>
              <w:rPr>
                <w:rFonts w:ascii="Arial" w:hAnsi="Arial" w:cs="Arial"/>
                <w:color w:val="000000"/>
                <w:sz w:val="18"/>
                <w:szCs w:val="18"/>
                <w:lang w:val="es-EC"/>
              </w:rPr>
            </w:pPr>
            <w:proofErr w:type="spellStart"/>
            <w:r w:rsidRPr="00AB41BB">
              <w:rPr>
                <w:rFonts w:ascii="Arial" w:hAnsi="Arial" w:cs="Arial"/>
                <w:color w:val="000000"/>
                <w:sz w:val="18"/>
                <w:szCs w:val="18"/>
                <w:lang w:val="es-EC"/>
              </w:rPr>
              <w:t>FMIk</w:t>
            </w:r>
            <w:proofErr w:type="spellEnd"/>
            <w:r w:rsidRPr="00AB41BB">
              <w:rPr>
                <w:rFonts w:ascii="Arial" w:hAnsi="Arial" w:cs="Arial"/>
                <w:color w:val="000000"/>
                <w:sz w:val="18"/>
                <w:szCs w:val="18"/>
                <w:lang w:val="es-EC"/>
              </w:rPr>
              <w:t xml:space="preserve">: Frecuencia media de interrupciones por </w:t>
            </w:r>
            <w:proofErr w:type="spellStart"/>
            <w:r w:rsidRPr="00AB41BB">
              <w:rPr>
                <w:rFonts w:ascii="Arial" w:hAnsi="Arial" w:cs="Arial"/>
                <w:color w:val="000000"/>
                <w:sz w:val="18"/>
                <w:szCs w:val="18"/>
                <w:lang w:val="es-EC"/>
              </w:rPr>
              <w:t>kVA</w:t>
            </w:r>
            <w:proofErr w:type="spellEnd"/>
          </w:p>
        </w:tc>
        <w:tc>
          <w:tcPr>
            <w:tcW w:w="1437" w:type="dxa"/>
            <w:tcBorders>
              <w:top w:val="single" w:sz="4" w:space="0" w:color="auto"/>
              <w:left w:val="single" w:sz="4" w:space="0" w:color="000000"/>
              <w:bottom w:val="single" w:sz="4" w:space="0" w:color="000000"/>
              <w:right w:val="single" w:sz="4" w:space="0" w:color="000000"/>
            </w:tcBorders>
            <w:vAlign w:val="center"/>
            <w:hideMark/>
          </w:tcPr>
          <w:p w14:paraId="52E7A100" w14:textId="77777777" w:rsidR="00774570" w:rsidRPr="00AB41BB" w:rsidRDefault="00774570" w:rsidP="00924B54">
            <w:pPr>
              <w:rPr>
                <w:rFonts w:ascii="Arial" w:hAnsi="Arial" w:cs="Arial"/>
                <w:color w:val="000000"/>
                <w:sz w:val="18"/>
                <w:szCs w:val="18"/>
                <w:lang w:val="es-EC"/>
              </w:rPr>
            </w:pPr>
            <w:r w:rsidRPr="00AB41BB">
              <w:rPr>
                <w:rFonts w:ascii="Arial" w:hAnsi="Arial" w:cs="Arial"/>
                <w:color w:val="000000"/>
                <w:sz w:val="18"/>
                <w:szCs w:val="18"/>
                <w:lang w:val="es-EC"/>
              </w:rPr>
              <w:t>fallas/año</w:t>
            </w:r>
          </w:p>
        </w:tc>
        <w:tc>
          <w:tcPr>
            <w:tcW w:w="887" w:type="dxa"/>
            <w:tcBorders>
              <w:top w:val="single" w:sz="4" w:space="0" w:color="auto"/>
              <w:left w:val="single" w:sz="4" w:space="0" w:color="000000"/>
              <w:bottom w:val="single" w:sz="4" w:space="0" w:color="000000"/>
              <w:right w:val="nil"/>
            </w:tcBorders>
            <w:vAlign w:val="center"/>
            <w:hideMark/>
          </w:tcPr>
          <w:p w14:paraId="1B186FDF"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5,59</w:t>
            </w:r>
          </w:p>
        </w:tc>
        <w:tc>
          <w:tcPr>
            <w:tcW w:w="855" w:type="dxa"/>
            <w:tcBorders>
              <w:top w:val="single" w:sz="4" w:space="0" w:color="auto"/>
              <w:left w:val="single" w:sz="4" w:space="0" w:color="000000"/>
              <w:bottom w:val="single" w:sz="4" w:space="0" w:color="000000"/>
              <w:right w:val="nil"/>
            </w:tcBorders>
            <w:vAlign w:val="center"/>
            <w:hideMark/>
          </w:tcPr>
          <w:p w14:paraId="13887397"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2016</w:t>
            </w:r>
          </w:p>
        </w:tc>
        <w:tc>
          <w:tcPr>
            <w:tcW w:w="922" w:type="dxa"/>
            <w:tcBorders>
              <w:top w:val="single" w:sz="4" w:space="0" w:color="auto"/>
              <w:left w:val="single" w:sz="4" w:space="0" w:color="000000"/>
              <w:bottom w:val="single" w:sz="4" w:space="0" w:color="000000"/>
              <w:right w:val="single" w:sz="4" w:space="0" w:color="000000"/>
            </w:tcBorders>
            <w:vAlign w:val="center"/>
            <w:hideMark/>
          </w:tcPr>
          <w:p w14:paraId="74C71675"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5,11</w:t>
            </w:r>
          </w:p>
        </w:tc>
        <w:tc>
          <w:tcPr>
            <w:tcW w:w="855" w:type="dxa"/>
            <w:tcBorders>
              <w:top w:val="single" w:sz="4" w:space="0" w:color="auto"/>
              <w:left w:val="single" w:sz="4" w:space="0" w:color="000000"/>
              <w:bottom w:val="single" w:sz="4" w:space="0" w:color="000000"/>
              <w:right w:val="single" w:sz="4" w:space="0" w:color="000000"/>
            </w:tcBorders>
            <w:vAlign w:val="center"/>
            <w:hideMark/>
          </w:tcPr>
          <w:p w14:paraId="14B585F6"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2019</w:t>
            </w:r>
          </w:p>
        </w:tc>
        <w:tc>
          <w:tcPr>
            <w:tcW w:w="1476" w:type="dxa"/>
            <w:tcBorders>
              <w:top w:val="single" w:sz="4" w:space="0" w:color="auto"/>
              <w:left w:val="single" w:sz="4" w:space="0" w:color="000000"/>
              <w:bottom w:val="single" w:sz="4" w:space="0" w:color="000000"/>
              <w:right w:val="single" w:sz="4" w:space="0" w:color="000000"/>
            </w:tcBorders>
            <w:vAlign w:val="center"/>
            <w:hideMark/>
          </w:tcPr>
          <w:p w14:paraId="12E0E0CC"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4,78</w:t>
            </w:r>
          </w:p>
        </w:tc>
        <w:tc>
          <w:tcPr>
            <w:tcW w:w="1336" w:type="dxa"/>
            <w:tcBorders>
              <w:top w:val="single" w:sz="4" w:space="0" w:color="auto"/>
              <w:left w:val="single" w:sz="4" w:space="0" w:color="000000"/>
              <w:bottom w:val="single" w:sz="4" w:space="0" w:color="000000"/>
              <w:right w:val="single" w:sz="4" w:space="0" w:color="000000"/>
            </w:tcBorders>
            <w:vAlign w:val="center"/>
            <w:hideMark/>
          </w:tcPr>
          <w:p w14:paraId="581CAEF3"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2022</w:t>
            </w:r>
          </w:p>
        </w:tc>
        <w:tc>
          <w:tcPr>
            <w:tcW w:w="1477" w:type="dxa"/>
            <w:vMerge w:val="restart"/>
            <w:tcBorders>
              <w:top w:val="single" w:sz="4" w:space="0" w:color="auto"/>
              <w:left w:val="single" w:sz="4" w:space="0" w:color="000000"/>
              <w:bottom w:val="single" w:sz="4" w:space="0" w:color="auto"/>
              <w:right w:val="single" w:sz="4" w:space="0" w:color="auto"/>
            </w:tcBorders>
            <w:vAlign w:val="center"/>
            <w:hideMark/>
          </w:tcPr>
          <w:p w14:paraId="5F708CFF" w14:textId="4012D260" w:rsidR="00774570" w:rsidRPr="00AB41BB" w:rsidRDefault="00EF54DC" w:rsidP="00924B54">
            <w:pPr>
              <w:rPr>
                <w:rFonts w:ascii="Arial" w:hAnsi="Arial" w:cs="Arial"/>
                <w:color w:val="000000"/>
                <w:sz w:val="18"/>
                <w:szCs w:val="18"/>
                <w:lang w:val="es-EC"/>
              </w:rPr>
            </w:pPr>
            <w:r>
              <w:rPr>
                <w:rFonts w:ascii="Arial" w:hAnsi="Arial" w:cs="Arial"/>
                <w:color w:val="000000"/>
                <w:sz w:val="18"/>
                <w:szCs w:val="18"/>
                <w:lang w:val="es-EC"/>
              </w:rPr>
              <w:t xml:space="preserve">Informe Semestral </w:t>
            </w:r>
            <w:r w:rsidR="00774570" w:rsidRPr="00AB41BB">
              <w:rPr>
                <w:rFonts w:ascii="Arial" w:hAnsi="Arial" w:cs="Arial"/>
                <w:color w:val="000000"/>
                <w:sz w:val="18"/>
                <w:szCs w:val="18"/>
                <w:lang w:val="es-EC"/>
              </w:rPr>
              <w:t>del programa</w:t>
            </w:r>
          </w:p>
        </w:tc>
        <w:tc>
          <w:tcPr>
            <w:tcW w:w="1836" w:type="dxa"/>
            <w:vMerge w:val="restart"/>
            <w:tcBorders>
              <w:top w:val="single" w:sz="4" w:space="0" w:color="auto"/>
              <w:left w:val="single" w:sz="4" w:space="0" w:color="auto"/>
              <w:right w:val="single" w:sz="4" w:space="0" w:color="auto"/>
            </w:tcBorders>
            <w:vAlign w:val="center"/>
          </w:tcPr>
          <w:p w14:paraId="7BDE01FA" w14:textId="1B13558A" w:rsidR="00774570" w:rsidRPr="009E45FC" w:rsidRDefault="00924B54" w:rsidP="00924B54">
            <w:pPr>
              <w:rPr>
                <w:rFonts w:ascii="Arial" w:hAnsi="Arial" w:cs="Arial"/>
                <w:color w:val="000000"/>
                <w:sz w:val="18"/>
                <w:szCs w:val="18"/>
              </w:rPr>
            </w:pPr>
            <w:r w:rsidRPr="009E45FC">
              <w:rPr>
                <w:rFonts w:ascii="Arial" w:hAnsi="Arial" w:cs="Arial"/>
                <w:color w:val="000000"/>
                <w:sz w:val="18"/>
                <w:szCs w:val="18"/>
                <w:lang w:val="es-EC"/>
              </w:rPr>
              <w:t xml:space="preserve">Ver </w:t>
            </w:r>
            <w:r w:rsidR="00BA6397" w:rsidRPr="009E45FC">
              <w:rPr>
                <w:rFonts w:ascii="Arial" w:hAnsi="Arial" w:cs="Arial"/>
                <w:color w:val="000000"/>
                <w:sz w:val="18"/>
                <w:szCs w:val="18"/>
                <w:lang w:val="es-EC"/>
              </w:rPr>
              <w:t xml:space="preserve">en </w:t>
            </w:r>
            <w:r w:rsidR="009E45FC" w:rsidRPr="009E45FC">
              <w:rPr>
                <w:rFonts w:ascii="Arial" w:hAnsi="Arial" w:cs="Arial"/>
                <w:color w:val="000000"/>
                <w:sz w:val="18"/>
                <w:szCs w:val="18"/>
                <w:lang w:val="es-EC"/>
              </w:rPr>
              <w:fldChar w:fldCharType="begin"/>
            </w:r>
            <w:r w:rsidR="009E45FC" w:rsidRPr="009E45FC">
              <w:rPr>
                <w:rFonts w:ascii="Arial" w:hAnsi="Arial" w:cs="Arial"/>
                <w:color w:val="000000"/>
                <w:sz w:val="18"/>
                <w:szCs w:val="18"/>
                <w:lang w:val="es-EC"/>
              </w:rPr>
              <w:instrText xml:space="preserve"> REF _Ref491519032 \h </w:instrText>
            </w:r>
            <w:r w:rsidR="009E45FC">
              <w:rPr>
                <w:rFonts w:ascii="Arial" w:hAnsi="Arial" w:cs="Arial"/>
                <w:color w:val="000000"/>
                <w:sz w:val="18"/>
                <w:szCs w:val="18"/>
                <w:lang w:val="es-EC"/>
              </w:rPr>
              <w:instrText xml:space="preserve"> \* MERGEFORMAT </w:instrText>
            </w:r>
            <w:r w:rsidR="009E45FC" w:rsidRPr="009E45FC">
              <w:rPr>
                <w:rFonts w:ascii="Arial" w:hAnsi="Arial" w:cs="Arial"/>
                <w:color w:val="000000"/>
                <w:sz w:val="18"/>
                <w:szCs w:val="18"/>
                <w:lang w:val="es-EC"/>
              </w:rPr>
            </w:r>
            <w:r w:rsidR="009E45FC" w:rsidRPr="009E45FC">
              <w:rPr>
                <w:rFonts w:ascii="Arial" w:hAnsi="Arial" w:cs="Arial"/>
                <w:color w:val="000000"/>
                <w:sz w:val="18"/>
                <w:szCs w:val="18"/>
                <w:lang w:val="es-EC"/>
              </w:rPr>
              <w:fldChar w:fldCharType="separate"/>
            </w:r>
            <w:r w:rsidR="009E45FC" w:rsidRPr="009E45FC">
              <w:rPr>
                <w:rFonts w:ascii="Arial" w:hAnsi="Arial" w:cs="Arial"/>
                <w:sz w:val="18"/>
                <w:szCs w:val="18"/>
              </w:rPr>
              <w:t xml:space="preserve">Anexo II – Metodología de Cálculo </w:t>
            </w:r>
            <w:r w:rsidR="009E45FC" w:rsidRPr="009E45FC">
              <w:rPr>
                <w:rFonts w:ascii="Arial" w:hAnsi="Arial" w:cs="Arial"/>
                <w:sz w:val="18"/>
                <w:szCs w:val="18"/>
                <w:lang w:val="es-CL"/>
              </w:rPr>
              <w:t>Indicadores de Calidad del Servicio Técnico</w:t>
            </w:r>
            <w:r w:rsidR="009E45FC" w:rsidRPr="009E45FC">
              <w:rPr>
                <w:rFonts w:ascii="Arial" w:hAnsi="Arial" w:cs="Arial"/>
                <w:color w:val="000000"/>
                <w:sz w:val="18"/>
                <w:szCs w:val="18"/>
                <w:lang w:val="es-EC"/>
              </w:rPr>
              <w:fldChar w:fldCharType="end"/>
            </w:r>
          </w:p>
        </w:tc>
      </w:tr>
      <w:tr w:rsidR="00774570" w:rsidRPr="00AB41BB" w14:paraId="2CE0B8D3" w14:textId="77777777" w:rsidTr="00924B54">
        <w:trPr>
          <w:trHeight w:val="75"/>
        </w:trPr>
        <w:tc>
          <w:tcPr>
            <w:tcW w:w="2842" w:type="dxa"/>
            <w:tcBorders>
              <w:top w:val="single" w:sz="4" w:space="0" w:color="000000"/>
              <w:left w:val="single" w:sz="4" w:space="0" w:color="000000"/>
              <w:bottom w:val="single" w:sz="4" w:space="0" w:color="000000"/>
              <w:right w:val="single" w:sz="4" w:space="0" w:color="000000"/>
            </w:tcBorders>
            <w:vAlign w:val="center"/>
            <w:hideMark/>
          </w:tcPr>
          <w:p w14:paraId="60A0015B" w14:textId="77777777" w:rsidR="00774570" w:rsidRPr="00AB41BB" w:rsidRDefault="00774570" w:rsidP="00924B54">
            <w:pPr>
              <w:jc w:val="both"/>
              <w:rPr>
                <w:rFonts w:ascii="Arial" w:hAnsi="Arial" w:cs="Arial"/>
                <w:color w:val="000000"/>
                <w:sz w:val="18"/>
                <w:szCs w:val="18"/>
                <w:lang w:val="es-EC"/>
              </w:rPr>
            </w:pPr>
            <w:proofErr w:type="spellStart"/>
            <w:r w:rsidRPr="00AB41BB">
              <w:rPr>
                <w:rFonts w:ascii="Arial" w:hAnsi="Arial" w:cs="Arial"/>
                <w:color w:val="000000"/>
                <w:sz w:val="18"/>
                <w:szCs w:val="18"/>
                <w:lang w:val="es-EC"/>
              </w:rPr>
              <w:t>TTIk</w:t>
            </w:r>
            <w:proofErr w:type="spellEnd"/>
            <w:r w:rsidRPr="00AB41BB">
              <w:rPr>
                <w:rFonts w:ascii="Arial" w:hAnsi="Arial" w:cs="Arial"/>
                <w:color w:val="000000"/>
                <w:sz w:val="18"/>
                <w:szCs w:val="18"/>
                <w:lang w:val="es-EC"/>
              </w:rPr>
              <w:t>: Tiempo Total de interrupciones (horas)</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7560F40B" w14:textId="77777777" w:rsidR="00774570" w:rsidRPr="00AB41BB" w:rsidRDefault="00774570" w:rsidP="00924B54">
            <w:pPr>
              <w:rPr>
                <w:rFonts w:ascii="Arial" w:hAnsi="Arial" w:cs="Arial"/>
                <w:color w:val="000000"/>
                <w:sz w:val="18"/>
                <w:szCs w:val="18"/>
                <w:lang w:val="es-EC"/>
              </w:rPr>
            </w:pPr>
            <w:r w:rsidRPr="00AB41BB">
              <w:rPr>
                <w:rFonts w:ascii="Arial" w:hAnsi="Arial" w:cs="Arial"/>
                <w:color w:val="000000"/>
                <w:sz w:val="18"/>
                <w:szCs w:val="18"/>
                <w:lang w:val="es-EC"/>
              </w:rPr>
              <w:t>horas/año</w:t>
            </w:r>
          </w:p>
        </w:tc>
        <w:tc>
          <w:tcPr>
            <w:tcW w:w="887" w:type="dxa"/>
            <w:tcBorders>
              <w:top w:val="single" w:sz="4" w:space="0" w:color="000000"/>
              <w:left w:val="single" w:sz="4" w:space="0" w:color="000000"/>
              <w:bottom w:val="single" w:sz="4" w:space="0" w:color="000000"/>
              <w:right w:val="nil"/>
            </w:tcBorders>
            <w:vAlign w:val="center"/>
            <w:hideMark/>
          </w:tcPr>
          <w:p w14:paraId="237F5118"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6,41</w:t>
            </w:r>
          </w:p>
        </w:tc>
        <w:tc>
          <w:tcPr>
            <w:tcW w:w="855" w:type="dxa"/>
            <w:tcBorders>
              <w:top w:val="single" w:sz="4" w:space="0" w:color="000000"/>
              <w:left w:val="single" w:sz="4" w:space="0" w:color="000000"/>
              <w:bottom w:val="single" w:sz="4" w:space="0" w:color="000000"/>
              <w:right w:val="nil"/>
            </w:tcBorders>
            <w:vAlign w:val="center"/>
            <w:hideMark/>
          </w:tcPr>
          <w:p w14:paraId="6656CC60"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2016</w:t>
            </w:r>
          </w:p>
        </w:tc>
        <w:tc>
          <w:tcPr>
            <w:tcW w:w="922" w:type="dxa"/>
            <w:tcBorders>
              <w:top w:val="single" w:sz="4" w:space="0" w:color="000000"/>
              <w:left w:val="single" w:sz="4" w:space="0" w:color="000000"/>
              <w:bottom w:val="single" w:sz="4" w:space="0" w:color="000000"/>
              <w:right w:val="single" w:sz="4" w:space="0" w:color="000000"/>
            </w:tcBorders>
            <w:vAlign w:val="center"/>
            <w:hideMark/>
          </w:tcPr>
          <w:p w14:paraId="2AEB63BB" w14:textId="77777777" w:rsidR="00774570" w:rsidRPr="00AB41BB" w:rsidRDefault="00774570" w:rsidP="00924B54">
            <w:pPr>
              <w:jc w:val="center"/>
              <w:rPr>
                <w:rFonts w:ascii="Arial" w:hAnsi="Arial" w:cs="Arial"/>
                <w:color w:val="000000"/>
                <w:sz w:val="18"/>
                <w:szCs w:val="18"/>
                <w:lang w:val="es-EC"/>
              </w:rPr>
            </w:pPr>
            <w:r>
              <w:rPr>
                <w:rFonts w:ascii="Arial" w:hAnsi="Arial" w:cs="Arial"/>
                <w:color w:val="000000"/>
                <w:sz w:val="18"/>
                <w:szCs w:val="18"/>
                <w:lang w:val="es-EC"/>
              </w:rPr>
              <w:t>5,9</w:t>
            </w:r>
            <w:r w:rsidRPr="00AB41BB">
              <w:rPr>
                <w:rFonts w:ascii="Arial" w:hAnsi="Arial" w:cs="Arial"/>
                <w:color w:val="000000"/>
                <w:sz w:val="18"/>
                <w:szCs w:val="18"/>
                <w:lang w:val="es-EC"/>
              </w:rPr>
              <w:t>8</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235DC325"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2019</w:t>
            </w:r>
          </w:p>
        </w:tc>
        <w:tc>
          <w:tcPr>
            <w:tcW w:w="1476" w:type="dxa"/>
            <w:tcBorders>
              <w:top w:val="single" w:sz="4" w:space="0" w:color="000000"/>
              <w:left w:val="single" w:sz="4" w:space="0" w:color="000000"/>
              <w:bottom w:val="single" w:sz="4" w:space="0" w:color="000000"/>
              <w:right w:val="single" w:sz="4" w:space="0" w:color="000000"/>
            </w:tcBorders>
            <w:vAlign w:val="center"/>
            <w:hideMark/>
          </w:tcPr>
          <w:p w14:paraId="5F141D7C"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5,</w:t>
            </w:r>
            <w:r>
              <w:rPr>
                <w:rFonts w:ascii="Arial" w:hAnsi="Arial" w:cs="Arial"/>
                <w:color w:val="000000"/>
                <w:sz w:val="18"/>
                <w:szCs w:val="18"/>
                <w:lang w:val="es-EC"/>
              </w:rPr>
              <w:t>6</w:t>
            </w:r>
            <w:r w:rsidRPr="00AB41BB">
              <w:rPr>
                <w:rFonts w:ascii="Arial" w:hAnsi="Arial" w:cs="Arial"/>
                <w:color w:val="000000"/>
                <w:sz w:val="18"/>
                <w:szCs w:val="18"/>
                <w:lang w:val="es-EC"/>
              </w:rPr>
              <w:t>2</w:t>
            </w:r>
          </w:p>
        </w:tc>
        <w:tc>
          <w:tcPr>
            <w:tcW w:w="1336" w:type="dxa"/>
            <w:tcBorders>
              <w:top w:val="single" w:sz="4" w:space="0" w:color="000000"/>
              <w:left w:val="single" w:sz="4" w:space="0" w:color="000000"/>
              <w:bottom w:val="single" w:sz="4" w:space="0" w:color="000000"/>
              <w:right w:val="single" w:sz="4" w:space="0" w:color="000000"/>
            </w:tcBorders>
            <w:vAlign w:val="center"/>
            <w:hideMark/>
          </w:tcPr>
          <w:p w14:paraId="21BBFCFC"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2022</w:t>
            </w:r>
          </w:p>
        </w:tc>
        <w:tc>
          <w:tcPr>
            <w:tcW w:w="1477" w:type="dxa"/>
            <w:vMerge/>
            <w:tcBorders>
              <w:left w:val="single" w:sz="4" w:space="0" w:color="000000"/>
              <w:bottom w:val="single" w:sz="4" w:space="0" w:color="auto"/>
              <w:right w:val="single" w:sz="4" w:space="0" w:color="auto"/>
            </w:tcBorders>
            <w:vAlign w:val="center"/>
            <w:hideMark/>
          </w:tcPr>
          <w:p w14:paraId="43E50858" w14:textId="77777777" w:rsidR="00774570" w:rsidRPr="00AB41BB" w:rsidRDefault="00774570" w:rsidP="00924B54">
            <w:pPr>
              <w:rPr>
                <w:rFonts w:ascii="Arial" w:hAnsi="Arial" w:cs="Arial"/>
                <w:color w:val="000000"/>
                <w:sz w:val="18"/>
                <w:szCs w:val="18"/>
                <w:lang w:val="es-EC"/>
              </w:rPr>
            </w:pPr>
          </w:p>
        </w:tc>
        <w:tc>
          <w:tcPr>
            <w:tcW w:w="1836" w:type="dxa"/>
            <w:vMerge/>
            <w:tcBorders>
              <w:left w:val="single" w:sz="4" w:space="0" w:color="auto"/>
              <w:bottom w:val="single" w:sz="4" w:space="0" w:color="auto"/>
              <w:right w:val="single" w:sz="4" w:space="0" w:color="auto"/>
            </w:tcBorders>
            <w:vAlign w:val="center"/>
            <w:hideMark/>
          </w:tcPr>
          <w:p w14:paraId="447DE5AB" w14:textId="77777777" w:rsidR="00774570" w:rsidRPr="00AB41BB" w:rsidRDefault="00774570" w:rsidP="00924B54">
            <w:pPr>
              <w:rPr>
                <w:rFonts w:ascii="Arial" w:hAnsi="Arial" w:cs="Arial"/>
                <w:color w:val="000000"/>
                <w:sz w:val="18"/>
                <w:szCs w:val="18"/>
                <w:lang w:val="es-EC"/>
              </w:rPr>
            </w:pPr>
          </w:p>
        </w:tc>
      </w:tr>
      <w:tr w:rsidR="00774570" w:rsidRPr="005F318B" w14:paraId="5674856A" w14:textId="77777777" w:rsidTr="00924B54">
        <w:trPr>
          <w:trHeight w:val="641"/>
        </w:trPr>
        <w:tc>
          <w:tcPr>
            <w:tcW w:w="2842" w:type="dxa"/>
            <w:tcBorders>
              <w:top w:val="single" w:sz="4" w:space="0" w:color="000000"/>
              <w:left w:val="single" w:sz="4" w:space="0" w:color="000000"/>
              <w:bottom w:val="single" w:sz="4" w:space="0" w:color="auto"/>
              <w:right w:val="single" w:sz="4" w:space="0" w:color="000000"/>
            </w:tcBorders>
            <w:vAlign w:val="center"/>
            <w:hideMark/>
          </w:tcPr>
          <w:p w14:paraId="441F391D" w14:textId="77777777" w:rsidR="00774570" w:rsidRPr="00AB41BB" w:rsidRDefault="00774570" w:rsidP="00924B54">
            <w:pPr>
              <w:jc w:val="both"/>
              <w:rPr>
                <w:rFonts w:ascii="Arial" w:hAnsi="Arial" w:cs="Arial"/>
                <w:color w:val="000000"/>
                <w:sz w:val="18"/>
                <w:szCs w:val="18"/>
                <w:lang w:val="es-EC"/>
              </w:rPr>
            </w:pPr>
            <w:r w:rsidRPr="00AB41BB">
              <w:rPr>
                <w:rFonts w:ascii="Arial" w:hAnsi="Arial" w:cs="Arial"/>
                <w:color w:val="000000"/>
                <w:sz w:val="18"/>
                <w:szCs w:val="18"/>
                <w:lang w:val="es-EC"/>
              </w:rPr>
              <w:t>Viviendas adicionales atendidas por el programa FERUM</w:t>
            </w:r>
          </w:p>
        </w:tc>
        <w:tc>
          <w:tcPr>
            <w:tcW w:w="1437" w:type="dxa"/>
            <w:tcBorders>
              <w:top w:val="single" w:sz="4" w:space="0" w:color="000000"/>
              <w:left w:val="single" w:sz="4" w:space="0" w:color="000000"/>
              <w:bottom w:val="single" w:sz="4" w:space="0" w:color="auto"/>
              <w:right w:val="single" w:sz="4" w:space="0" w:color="000000"/>
            </w:tcBorders>
            <w:vAlign w:val="center"/>
            <w:hideMark/>
          </w:tcPr>
          <w:p w14:paraId="7CDEEBCB" w14:textId="77777777" w:rsidR="00774570" w:rsidRPr="00AB41BB" w:rsidRDefault="00774570" w:rsidP="00924B54">
            <w:pPr>
              <w:rPr>
                <w:rFonts w:ascii="Arial" w:hAnsi="Arial" w:cs="Arial"/>
                <w:color w:val="000000"/>
                <w:sz w:val="18"/>
                <w:szCs w:val="18"/>
                <w:lang w:val="es-EC"/>
              </w:rPr>
            </w:pPr>
            <w:proofErr w:type="spellStart"/>
            <w:r w:rsidRPr="00AB41BB">
              <w:rPr>
                <w:rFonts w:ascii="Arial" w:hAnsi="Arial" w:cs="Arial"/>
                <w:color w:val="000000"/>
                <w:sz w:val="18"/>
                <w:szCs w:val="18"/>
                <w:lang w:val="es-EC"/>
              </w:rPr>
              <w:t>N°</w:t>
            </w:r>
            <w:proofErr w:type="spellEnd"/>
            <w:r w:rsidRPr="00AB41BB">
              <w:rPr>
                <w:rFonts w:ascii="Arial" w:hAnsi="Arial" w:cs="Arial"/>
                <w:color w:val="000000"/>
                <w:sz w:val="18"/>
                <w:szCs w:val="18"/>
                <w:lang w:val="es-EC"/>
              </w:rPr>
              <w:t xml:space="preserve"> de viviendas</w:t>
            </w:r>
          </w:p>
        </w:tc>
        <w:tc>
          <w:tcPr>
            <w:tcW w:w="887" w:type="dxa"/>
            <w:tcBorders>
              <w:top w:val="single" w:sz="4" w:space="0" w:color="000000"/>
              <w:left w:val="single" w:sz="4" w:space="0" w:color="000000"/>
              <w:bottom w:val="single" w:sz="4" w:space="0" w:color="auto"/>
              <w:right w:val="nil"/>
            </w:tcBorders>
            <w:vAlign w:val="center"/>
            <w:hideMark/>
          </w:tcPr>
          <w:p w14:paraId="0F08B7EC"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0</w:t>
            </w:r>
          </w:p>
        </w:tc>
        <w:tc>
          <w:tcPr>
            <w:tcW w:w="855" w:type="dxa"/>
            <w:tcBorders>
              <w:top w:val="single" w:sz="4" w:space="0" w:color="000000"/>
              <w:left w:val="single" w:sz="4" w:space="0" w:color="000000"/>
              <w:bottom w:val="single" w:sz="4" w:space="0" w:color="auto"/>
              <w:right w:val="nil"/>
            </w:tcBorders>
            <w:vAlign w:val="center"/>
            <w:hideMark/>
          </w:tcPr>
          <w:p w14:paraId="5C847EDF"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2016</w:t>
            </w:r>
          </w:p>
        </w:tc>
        <w:tc>
          <w:tcPr>
            <w:tcW w:w="922" w:type="dxa"/>
            <w:tcBorders>
              <w:top w:val="single" w:sz="4" w:space="0" w:color="000000"/>
              <w:left w:val="single" w:sz="4" w:space="0" w:color="000000"/>
              <w:bottom w:val="single" w:sz="4" w:space="0" w:color="auto"/>
              <w:right w:val="single" w:sz="4" w:space="0" w:color="000000"/>
            </w:tcBorders>
            <w:vAlign w:val="center"/>
            <w:hideMark/>
          </w:tcPr>
          <w:p w14:paraId="62041C4F"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1.862</w:t>
            </w:r>
          </w:p>
        </w:tc>
        <w:tc>
          <w:tcPr>
            <w:tcW w:w="855" w:type="dxa"/>
            <w:tcBorders>
              <w:top w:val="single" w:sz="4" w:space="0" w:color="000000"/>
              <w:left w:val="single" w:sz="4" w:space="0" w:color="000000"/>
              <w:bottom w:val="single" w:sz="4" w:space="0" w:color="auto"/>
              <w:right w:val="single" w:sz="4" w:space="0" w:color="000000"/>
            </w:tcBorders>
            <w:vAlign w:val="center"/>
            <w:hideMark/>
          </w:tcPr>
          <w:p w14:paraId="52BEE0BC"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2019</w:t>
            </w:r>
          </w:p>
        </w:tc>
        <w:tc>
          <w:tcPr>
            <w:tcW w:w="1476" w:type="dxa"/>
            <w:tcBorders>
              <w:top w:val="single" w:sz="4" w:space="0" w:color="000000"/>
              <w:left w:val="single" w:sz="4" w:space="0" w:color="000000"/>
              <w:bottom w:val="single" w:sz="4" w:space="0" w:color="auto"/>
              <w:right w:val="single" w:sz="4" w:space="0" w:color="000000"/>
            </w:tcBorders>
            <w:vAlign w:val="center"/>
            <w:hideMark/>
          </w:tcPr>
          <w:p w14:paraId="7FC0648F"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16.680</w:t>
            </w:r>
          </w:p>
        </w:tc>
        <w:tc>
          <w:tcPr>
            <w:tcW w:w="1336" w:type="dxa"/>
            <w:tcBorders>
              <w:top w:val="single" w:sz="4" w:space="0" w:color="000000"/>
              <w:left w:val="single" w:sz="4" w:space="0" w:color="000000"/>
              <w:bottom w:val="single" w:sz="4" w:space="0" w:color="auto"/>
              <w:right w:val="single" w:sz="4" w:space="0" w:color="000000"/>
            </w:tcBorders>
            <w:vAlign w:val="center"/>
            <w:hideMark/>
          </w:tcPr>
          <w:p w14:paraId="12DEC11B"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2022</w:t>
            </w:r>
          </w:p>
        </w:tc>
        <w:tc>
          <w:tcPr>
            <w:tcW w:w="1477" w:type="dxa"/>
            <w:vMerge/>
            <w:tcBorders>
              <w:left w:val="single" w:sz="4" w:space="0" w:color="000000"/>
              <w:bottom w:val="single" w:sz="4" w:space="0" w:color="auto"/>
              <w:right w:val="single" w:sz="4" w:space="0" w:color="auto"/>
            </w:tcBorders>
            <w:vAlign w:val="center"/>
            <w:hideMark/>
          </w:tcPr>
          <w:p w14:paraId="06A2E5BB" w14:textId="77777777" w:rsidR="00774570" w:rsidRPr="00AB41BB" w:rsidRDefault="00774570" w:rsidP="00924B54">
            <w:pPr>
              <w:rPr>
                <w:rFonts w:ascii="Arial" w:hAnsi="Arial" w:cs="Arial"/>
                <w:color w:val="000000"/>
                <w:sz w:val="18"/>
                <w:szCs w:val="18"/>
                <w:lang w:val="es-EC"/>
              </w:rPr>
            </w:pPr>
          </w:p>
        </w:tc>
        <w:tc>
          <w:tcPr>
            <w:tcW w:w="1836" w:type="dxa"/>
            <w:tcBorders>
              <w:top w:val="single" w:sz="4" w:space="0" w:color="auto"/>
              <w:left w:val="single" w:sz="4" w:space="0" w:color="auto"/>
              <w:bottom w:val="single" w:sz="4" w:space="0" w:color="auto"/>
              <w:right w:val="single" w:sz="4" w:space="0" w:color="auto"/>
            </w:tcBorders>
            <w:vAlign w:val="center"/>
            <w:hideMark/>
          </w:tcPr>
          <w:p w14:paraId="3253DDE6" w14:textId="77777777" w:rsidR="00774570" w:rsidRPr="00AB41BB" w:rsidRDefault="00774570" w:rsidP="00924B54">
            <w:pPr>
              <w:rPr>
                <w:rFonts w:ascii="Arial" w:hAnsi="Arial" w:cs="Arial"/>
                <w:color w:val="000000"/>
                <w:sz w:val="18"/>
                <w:szCs w:val="18"/>
                <w:lang w:val="es-EC"/>
              </w:rPr>
            </w:pPr>
            <w:r w:rsidRPr="00AB41BB">
              <w:rPr>
                <w:rFonts w:ascii="Arial" w:hAnsi="Arial" w:cs="Arial"/>
                <w:color w:val="000000"/>
                <w:sz w:val="18"/>
                <w:szCs w:val="18"/>
                <w:lang w:val="es-EC"/>
              </w:rPr>
              <w:t>Se incluyen viviendas con nuevo servicio y con servicio mejorado.</w:t>
            </w:r>
          </w:p>
        </w:tc>
      </w:tr>
      <w:tr w:rsidR="00774570" w:rsidRPr="00AB41BB" w14:paraId="37B35DBD" w14:textId="77777777" w:rsidTr="00924B54">
        <w:trPr>
          <w:trHeight w:val="43"/>
        </w:trPr>
        <w:tc>
          <w:tcPr>
            <w:tcW w:w="2842" w:type="dxa"/>
            <w:tcBorders>
              <w:top w:val="single" w:sz="4" w:space="0" w:color="auto"/>
              <w:left w:val="single" w:sz="4" w:space="0" w:color="000000"/>
              <w:bottom w:val="single" w:sz="4" w:space="0" w:color="auto"/>
              <w:right w:val="single" w:sz="4" w:space="0" w:color="000000"/>
            </w:tcBorders>
            <w:vAlign w:val="center"/>
            <w:hideMark/>
          </w:tcPr>
          <w:p w14:paraId="4F2F0A93" w14:textId="77777777" w:rsidR="00774570" w:rsidRPr="00AB41BB" w:rsidRDefault="00774570" w:rsidP="00924B54">
            <w:pPr>
              <w:jc w:val="both"/>
              <w:rPr>
                <w:rFonts w:ascii="Arial" w:hAnsi="Arial" w:cs="Arial"/>
                <w:color w:val="000000"/>
                <w:sz w:val="18"/>
                <w:szCs w:val="18"/>
                <w:lang w:val="es-EC"/>
              </w:rPr>
            </w:pPr>
            <w:r w:rsidRPr="00AB41BB">
              <w:rPr>
                <w:rFonts w:ascii="Arial" w:hAnsi="Arial" w:cs="Arial"/>
                <w:color w:val="000000"/>
                <w:sz w:val="18"/>
                <w:szCs w:val="18"/>
                <w:lang w:val="es-EC"/>
              </w:rPr>
              <w:t>Agroindustrias camaroneras con servicio eléctrico en uso, atendidas por el programa</w:t>
            </w:r>
          </w:p>
        </w:tc>
        <w:tc>
          <w:tcPr>
            <w:tcW w:w="1437" w:type="dxa"/>
            <w:tcBorders>
              <w:top w:val="single" w:sz="4" w:space="0" w:color="auto"/>
              <w:left w:val="single" w:sz="4" w:space="0" w:color="000000"/>
              <w:bottom w:val="single" w:sz="4" w:space="0" w:color="auto"/>
              <w:right w:val="single" w:sz="4" w:space="0" w:color="000000"/>
            </w:tcBorders>
            <w:vAlign w:val="center"/>
            <w:hideMark/>
          </w:tcPr>
          <w:p w14:paraId="5AB585CA" w14:textId="77777777" w:rsidR="00774570" w:rsidRPr="00AB41BB" w:rsidRDefault="00774570" w:rsidP="00924B54">
            <w:pPr>
              <w:rPr>
                <w:rFonts w:ascii="Arial" w:hAnsi="Arial" w:cs="Arial"/>
                <w:color w:val="000000"/>
                <w:sz w:val="18"/>
                <w:szCs w:val="18"/>
                <w:lang w:val="es-EC"/>
              </w:rPr>
            </w:pPr>
            <w:proofErr w:type="spellStart"/>
            <w:r w:rsidRPr="00AB41BB">
              <w:rPr>
                <w:rFonts w:ascii="Arial" w:hAnsi="Arial" w:cs="Arial"/>
                <w:color w:val="000000"/>
                <w:sz w:val="18"/>
                <w:szCs w:val="18"/>
                <w:lang w:val="es-EC"/>
              </w:rPr>
              <w:t>N°</w:t>
            </w:r>
            <w:proofErr w:type="spellEnd"/>
            <w:r w:rsidRPr="00AB41BB">
              <w:rPr>
                <w:rFonts w:ascii="Arial" w:hAnsi="Arial" w:cs="Arial"/>
                <w:color w:val="000000"/>
                <w:sz w:val="18"/>
                <w:szCs w:val="18"/>
                <w:lang w:val="es-EC"/>
              </w:rPr>
              <w:t xml:space="preserve"> de fincas</w:t>
            </w:r>
          </w:p>
        </w:tc>
        <w:tc>
          <w:tcPr>
            <w:tcW w:w="887" w:type="dxa"/>
            <w:tcBorders>
              <w:top w:val="single" w:sz="4" w:space="0" w:color="auto"/>
              <w:left w:val="single" w:sz="4" w:space="0" w:color="000000"/>
              <w:bottom w:val="single" w:sz="4" w:space="0" w:color="auto"/>
              <w:right w:val="nil"/>
            </w:tcBorders>
            <w:vAlign w:val="center"/>
            <w:hideMark/>
          </w:tcPr>
          <w:p w14:paraId="00DA6ECD"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0</w:t>
            </w:r>
          </w:p>
        </w:tc>
        <w:tc>
          <w:tcPr>
            <w:tcW w:w="855" w:type="dxa"/>
            <w:tcBorders>
              <w:top w:val="single" w:sz="4" w:space="0" w:color="auto"/>
              <w:left w:val="single" w:sz="4" w:space="0" w:color="000000"/>
              <w:bottom w:val="single" w:sz="4" w:space="0" w:color="auto"/>
              <w:right w:val="nil"/>
            </w:tcBorders>
            <w:vAlign w:val="center"/>
            <w:hideMark/>
          </w:tcPr>
          <w:p w14:paraId="56D96ED6"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2016</w:t>
            </w:r>
          </w:p>
        </w:tc>
        <w:tc>
          <w:tcPr>
            <w:tcW w:w="922" w:type="dxa"/>
            <w:tcBorders>
              <w:top w:val="single" w:sz="4" w:space="0" w:color="auto"/>
              <w:left w:val="single" w:sz="4" w:space="0" w:color="000000"/>
              <w:bottom w:val="single" w:sz="4" w:space="0" w:color="auto"/>
              <w:right w:val="single" w:sz="4" w:space="0" w:color="000000"/>
            </w:tcBorders>
            <w:vAlign w:val="center"/>
            <w:hideMark/>
          </w:tcPr>
          <w:p w14:paraId="6E7DE2B4"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82</w:t>
            </w:r>
          </w:p>
        </w:tc>
        <w:tc>
          <w:tcPr>
            <w:tcW w:w="855" w:type="dxa"/>
            <w:tcBorders>
              <w:top w:val="single" w:sz="4" w:space="0" w:color="auto"/>
              <w:left w:val="single" w:sz="4" w:space="0" w:color="000000"/>
              <w:bottom w:val="single" w:sz="4" w:space="0" w:color="auto"/>
              <w:right w:val="single" w:sz="4" w:space="0" w:color="000000"/>
            </w:tcBorders>
            <w:vAlign w:val="center"/>
            <w:hideMark/>
          </w:tcPr>
          <w:p w14:paraId="6E6F0C53"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2019</w:t>
            </w:r>
          </w:p>
        </w:tc>
        <w:tc>
          <w:tcPr>
            <w:tcW w:w="1476" w:type="dxa"/>
            <w:tcBorders>
              <w:top w:val="single" w:sz="4" w:space="0" w:color="auto"/>
              <w:left w:val="single" w:sz="4" w:space="0" w:color="000000"/>
              <w:bottom w:val="single" w:sz="4" w:space="0" w:color="auto"/>
              <w:right w:val="single" w:sz="4" w:space="0" w:color="000000"/>
            </w:tcBorders>
            <w:vAlign w:val="center"/>
            <w:hideMark/>
          </w:tcPr>
          <w:p w14:paraId="3538AC96"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400</w:t>
            </w:r>
          </w:p>
        </w:tc>
        <w:tc>
          <w:tcPr>
            <w:tcW w:w="1336" w:type="dxa"/>
            <w:tcBorders>
              <w:top w:val="single" w:sz="4" w:space="0" w:color="auto"/>
              <w:left w:val="single" w:sz="4" w:space="0" w:color="000000"/>
              <w:bottom w:val="single" w:sz="4" w:space="0" w:color="auto"/>
              <w:right w:val="single" w:sz="4" w:space="0" w:color="000000"/>
            </w:tcBorders>
            <w:vAlign w:val="center"/>
            <w:hideMark/>
          </w:tcPr>
          <w:p w14:paraId="5A41C7A3" w14:textId="77777777" w:rsidR="00774570" w:rsidRPr="00AB41BB" w:rsidRDefault="00774570" w:rsidP="00924B54">
            <w:pPr>
              <w:jc w:val="center"/>
              <w:rPr>
                <w:rFonts w:ascii="Arial" w:hAnsi="Arial" w:cs="Arial"/>
                <w:color w:val="000000"/>
                <w:sz w:val="18"/>
                <w:szCs w:val="18"/>
                <w:lang w:val="es-EC"/>
              </w:rPr>
            </w:pPr>
            <w:r w:rsidRPr="00AB41BB">
              <w:rPr>
                <w:rFonts w:ascii="Arial" w:hAnsi="Arial" w:cs="Arial"/>
                <w:color w:val="000000"/>
                <w:sz w:val="18"/>
                <w:szCs w:val="18"/>
                <w:lang w:val="es-EC"/>
              </w:rPr>
              <w:t>2022</w:t>
            </w:r>
          </w:p>
        </w:tc>
        <w:tc>
          <w:tcPr>
            <w:tcW w:w="1477" w:type="dxa"/>
            <w:vMerge/>
            <w:tcBorders>
              <w:left w:val="single" w:sz="4" w:space="0" w:color="000000"/>
              <w:bottom w:val="single" w:sz="4" w:space="0" w:color="auto"/>
              <w:right w:val="single" w:sz="4" w:space="0" w:color="auto"/>
            </w:tcBorders>
            <w:vAlign w:val="center"/>
            <w:hideMark/>
          </w:tcPr>
          <w:p w14:paraId="2894AD8E" w14:textId="77777777" w:rsidR="00774570" w:rsidRPr="00AB41BB" w:rsidRDefault="00774570" w:rsidP="00924B54">
            <w:pPr>
              <w:rPr>
                <w:rFonts w:ascii="Arial" w:hAnsi="Arial" w:cs="Arial"/>
                <w:color w:val="000000"/>
                <w:sz w:val="18"/>
                <w:szCs w:val="18"/>
                <w:lang w:val="es-EC"/>
              </w:rPr>
            </w:pPr>
          </w:p>
        </w:tc>
        <w:tc>
          <w:tcPr>
            <w:tcW w:w="1836" w:type="dxa"/>
            <w:tcBorders>
              <w:top w:val="single" w:sz="4" w:space="0" w:color="auto"/>
              <w:left w:val="single" w:sz="4" w:space="0" w:color="auto"/>
              <w:bottom w:val="single" w:sz="4" w:space="0" w:color="auto"/>
              <w:right w:val="single" w:sz="4" w:space="0" w:color="auto"/>
            </w:tcBorders>
            <w:vAlign w:val="center"/>
            <w:hideMark/>
          </w:tcPr>
          <w:p w14:paraId="6AD2E54B" w14:textId="77777777" w:rsidR="00774570" w:rsidRPr="00AB41BB" w:rsidRDefault="00774570" w:rsidP="00924B54">
            <w:pPr>
              <w:rPr>
                <w:rFonts w:ascii="Arial" w:hAnsi="Arial" w:cs="Arial"/>
                <w:color w:val="000000"/>
                <w:sz w:val="18"/>
                <w:szCs w:val="18"/>
                <w:lang w:val="es-EC"/>
              </w:rPr>
            </w:pPr>
            <w:r w:rsidRPr="00AB41BB">
              <w:rPr>
                <w:rFonts w:ascii="Arial" w:hAnsi="Arial" w:cs="Arial"/>
                <w:color w:val="000000"/>
                <w:sz w:val="18"/>
                <w:szCs w:val="18"/>
                <w:lang w:val="es-EC"/>
              </w:rPr>
              <w:t>-</w:t>
            </w:r>
          </w:p>
        </w:tc>
      </w:tr>
    </w:tbl>
    <w:p w14:paraId="47E245DC" w14:textId="77777777" w:rsidR="003E37A9" w:rsidRDefault="003E37A9" w:rsidP="003E37A9">
      <w:pPr>
        <w:jc w:val="center"/>
        <w:rPr>
          <w:rFonts w:ascii="Arial" w:hAnsi="Arial" w:cs="Arial"/>
          <w:b/>
          <w:smallCaps/>
          <w:color w:val="000000"/>
          <w:lang w:val="es-ES"/>
        </w:rPr>
      </w:pPr>
    </w:p>
    <w:p w14:paraId="03A25A68" w14:textId="77777777" w:rsidR="0034554A" w:rsidRDefault="0034554A" w:rsidP="00B4298D">
      <w:pPr>
        <w:pStyle w:val="TableTitle"/>
        <w:spacing w:after="60"/>
        <w:jc w:val="both"/>
        <w:rPr>
          <w:rFonts w:ascii="Arial" w:eastAsia="Arial Unicode MS" w:hAnsi="Arial" w:cs="Arial"/>
          <w:bCs/>
          <w:sz w:val="22"/>
          <w:szCs w:val="22"/>
        </w:rPr>
      </w:pPr>
    </w:p>
    <w:p w14:paraId="6C839854" w14:textId="77777777" w:rsidR="009B776D" w:rsidRDefault="009B776D"/>
    <w:p w14:paraId="6F5467C7" w14:textId="77777777" w:rsidR="00F9482A" w:rsidRDefault="00F9482A">
      <w:pPr>
        <w:sectPr w:rsidR="00F9482A" w:rsidSect="00DD3BDA">
          <w:pgSz w:w="15840" w:h="12240" w:orient="landscape" w:code="1"/>
          <w:pgMar w:top="1440" w:right="1440" w:bottom="1440" w:left="1440" w:header="720" w:footer="720" w:gutter="0"/>
          <w:cols w:space="720"/>
          <w:docGrid w:linePitch="360"/>
        </w:sectPr>
      </w:pPr>
    </w:p>
    <w:p w14:paraId="3DB6F38C" w14:textId="77777777" w:rsidR="00924B54" w:rsidRDefault="00924B54" w:rsidP="007656F1">
      <w:pPr>
        <w:pStyle w:val="Heading4"/>
        <w:numPr>
          <w:ilvl w:val="0"/>
          <w:numId w:val="0"/>
        </w:numPr>
        <w:tabs>
          <w:tab w:val="clear" w:pos="1440"/>
          <w:tab w:val="left" w:pos="720"/>
        </w:tabs>
        <w:rPr>
          <w:rStyle w:val="Heading1Char"/>
          <w:rFonts w:ascii="Arial" w:hAnsi="Arial" w:cs="Arial"/>
          <w:b/>
          <w:spacing w:val="-3"/>
          <w:sz w:val="22"/>
          <w:szCs w:val="22"/>
          <w:lang w:val="es-ES" w:eastAsia="en-US"/>
        </w:rPr>
      </w:pPr>
    </w:p>
    <w:p w14:paraId="32DA3C5C" w14:textId="51DA45DC" w:rsidR="001B5186" w:rsidRPr="008D0059" w:rsidRDefault="006D01D1" w:rsidP="007656F1">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24" w:name="_Toc491519000"/>
      <w:r w:rsidRPr="008D0059">
        <w:rPr>
          <w:rStyle w:val="Heading1Char"/>
          <w:rFonts w:ascii="Arial" w:hAnsi="Arial" w:cs="Arial"/>
          <w:b/>
          <w:spacing w:val="-3"/>
          <w:sz w:val="22"/>
          <w:szCs w:val="22"/>
          <w:lang w:val="es-ES" w:eastAsia="en-US"/>
        </w:rPr>
        <w:t>Información de los Resultados</w:t>
      </w:r>
      <w:bookmarkEnd w:id="24"/>
      <w:r w:rsidRPr="008D0059">
        <w:rPr>
          <w:rStyle w:val="Heading1Char"/>
          <w:rFonts w:ascii="Arial" w:hAnsi="Arial" w:cs="Arial"/>
          <w:b/>
          <w:spacing w:val="-3"/>
          <w:sz w:val="22"/>
          <w:szCs w:val="22"/>
          <w:lang w:val="es-ES" w:eastAsia="en-US"/>
        </w:rPr>
        <w:t xml:space="preserve"> </w:t>
      </w:r>
    </w:p>
    <w:p w14:paraId="0D0DAC84" w14:textId="77777777" w:rsidR="00983F6C" w:rsidRPr="003070FB" w:rsidRDefault="006D01D1"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El </w:t>
      </w:r>
      <w:r w:rsidRPr="003070FB">
        <w:rPr>
          <w:rFonts w:ascii="Arial" w:hAnsi="Arial" w:cs="Arial"/>
          <w:noProof w:val="0"/>
          <w:sz w:val="22"/>
          <w:szCs w:val="22"/>
          <w:lang w:val="es-ES"/>
        </w:rPr>
        <w:t>Informe Final</w:t>
      </w:r>
      <w:r w:rsidRPr="003070FB">
        <w:rPr>
          <w:rFonts w:ascii="Arial" w:hAnsi="Arial" w:cs="Arial"/>
          <w:b w:val="0"/>
          <w:noProof w:val="0"/>
          <w:sz w:val="22"/>
          <w:szCs w:val="22"/>
          <w:lang w:val="es-ES"/>
        </w:rPr>
        <w:t xml:space="preserve"> será elaborado por la </w:t>
      </w:r>
      <w:r w:rsidR="00716D65" w:rsidRPr="003070FB">
        <w:rPr>
          <w:rFonts w:ascii="Arial" w:hAnsi="Arial" w:cs="Arial"/>
          <w:b w:val="0"/>
          <w:noProof w:val="0"/>
          <w:sz w:val="22"/>
          <w:szCs w:val="22"/>
          <w:lang w:val="es-ES"/>
        </w:rPr>
        <w:t>UG</w:t>
      </w:r>
      <w:r w:rsidR="00811DB3" w:rsidRPr="003070FB">
        <w:rPr>
          <w:rFonts w:ascii="Arial" w:hAnsi="Arial" w:cs="Arial"/>
          <w:b w:val="0"/>
          <w:noProof w:val="0"/>
          <w:sz w:val="22"/>
          <w:szCs w:val="22"/>
          <w:lang w:val="es-ES"/>
        </w:rPr>
        <w:t xml:space="preserve">P, financiado por </w:t>
      </w:r>
      <w:r w:rsidR="00EA29AB">
        <w:rPr>
          <w:rFonts w:ascii="Arial" w:hAnsi="Arial" w:cs="Arial"/>
          <w:b w:val="0"/>
          <w:noProof w:val="0"/>
          <w:sz w:val="22"/>
          <w:szCs w:val="22"/>
          <w:lang w:val="es-ES"/>
        </w:rPr>
        <w:t xml:space="preserve">el </w:t>
      </w:r>
      <w:r w:rsidR="00D62104">
        <w:rPr>
          <w:rFonts w:ascii="Arial" w:hAnsi="Arial" w:cs="Arial"/>
          <w:b w:val="0"/>
          <w:noProof w:val="0"/>
          <w:sz w:val="22"/>
          <w:szCs w:val="22"/>
          <w:lang w:val="es-ES"/>
        </w:rPr>
        <w:t>préstamo</w:t>
      </w:r>
      <w:r w:rsidR="00EA29AB">
        <w:rPr>
          <w:rFonts w:ascii="Arial" w:hAnsi="Arial" w:cs="Arial"/>
          <w:b w:val="0"/>
          <w:noProof w:val="0"/>
          <w:sz w:val="22"/>
          <w:szCs w:val="22"/>
          <w:lang w:val="es-ES"/>
        </w:rPr>
        <w:t xml:space="preserve"> con recursos del BID</w:t>
      </w:r>
      <w:r w:rsidR="00811DB3" w:rsidRPr="003070FB">
        <w:rPr>
          <w:rFonts w:ascii="Arial" w:hAnsi="Arial" w:cs="Arial"/>
          <w:b w:val="0"/>
          <w:noProof w:val="0"/>
          <w:sz w:val="22"/>
          <w:szCs w:val="22"/>
          <w:lang w:val="es-ES"/>
        </w:rPr>
        <w:t xml:space="preserve"> </w:t>
      </w:r>
      <w:r w:rsidRPr="003070FB">
        <w:rPr>
          <w:rFonts w:ascii="Arial" w:hAnsi="Arial" w:cs="Arial"/>
          <w:b w:val="0"/>
          <w:noProof w:val="0"/>
          <w:sz w:val="22"/>
          <w:szCs w:val="22"/>
          <w:lang w:val="es-ES"/>
        </w:rPr>
        <w:t xml:space="preserve">y entregado a la División de </w:t>
      </w:r>
      <w:r w:rsidR="00E278F0" w:rsidRPr="003070FB">
        <w:rPr>
          <w:rFonts w:ascii="Arial" w:hAnsi="Arial" w:cs="Arial"/>
          <w:b w:val="0"/>
          <w:noProof w:val="0"/>
          <w:sz w:val="22"/>
          <w:szCs w:val="22"/>
          <w:lang w:val="es-ES"/>
        </w:rPr>
        <w:t>Energía</w:t>
      </w:r>
      <w:r w:rsidRPr="003070FB">
        <w:rPr>
          <w:rFonts w:ascii="Arial" w:hAnsi="Arial" w:cs="Arial"/>
          <w:b w:val="0"/>
          <w:noProof w:val="0"/>
          <w:sz w:val="22"/>
          <w:szCs w:val="22"/>
          <w:lang w:val="es-ES"/>
        </w:rPr>
        <w:t xml:space="preserve"> del BID, a través del Jefe de Equipo, </w:t>
      </w:r>
      <w:r w:rsidR="00012907" w:rsidRPr="003070FB">
        <w:rPr>
          <w:rFonts w:ascii="Arial" w:hAnsi="Arial" w:cs="Arial"/>
          <w:b w:val="0"/>
          <w:noProof w:val="0"/>
          <w:sz w:val="22"/>
          <w:szCs w:val="22"/>
          <w:lang w:val="es-ES"/>
        </w:rPr>
        <w:t>como parte del proceso de cierre del programa</w:t>
      </w:r>
      <w:r w:rsidR="009F3219" w:rsidRPr="003070FB">
        <w:rPr>
          <w:rFonts w:ascii="Arial" w:hAnsi="Arial" w:cs="Arial"/>
          <w:b w:val="0"/>
          <w:noProof w:val="0"/>
          <w:sz w:val="22"/>
          <w:szCs w:val="22"/>
          <w:lang w:val="es-ES"/>
        </w:rPr>
        <w:t>.</w:t>
      </w:r>
    </w:p>
    <w:p w14:paraId="56ECF620" w14:textId="77777777" w:rsidR="00983F6C" w:rsidRPr="003070FB" w:rsidRDefault="00012907"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Este informe </w:t>
      </w:r>
      <w:r w:rsidR="00D62104">
        <w:rPr>
          <w:rFonts w:ascii="Arial" w:hAnsi="Arial" w:cs="Arial"/>
          <w:b w:val="0"/>
          <w:noProof w:val="0"/>
          <w:sz w:val="22"/>
          <w:szCs w:val="22"/>
          <w:lang w:val="es-ES"/>
        </w:rPr>
        <w:t>siguiendo el</w:t>
      </w:r>
      <w:r w:rsidRPr="003070FB">
        <w:rPr>
          <w:rFonts w:ascii="Arial" w:hAnsi="Arial" w:cs="Arial"/>
          <w:b w:val="0"/>
          <w:noProof w:val="0"/>
          <w:sz w:val="22"/>
          <w:szCs w:val="22"/>
          <w:lang w:val="es-ES"/>
        </w:rPr>
        <w:t xml:space="preserve"> formato PCR será sometid</w:t>
      </w:r>
      <w:r w:rsidR="0034554A">
        <w:rPr>
          <w:rFonts w:ascii="Arial" w:hAnsi="Arial" w:cs="Arial"/>
          <w:b w:val="0"/>
          <w:noProof w:val="0"/>
          <w:sz w:val="22"/>
          <w:szCs w:val="22"/>
          <w:lang w:val="es-ES"/>
        </w:rPr>
        <w:t>o</w:t>
      </w:r>
      <w:r w:rsidRPr="003070FB">
        <w:rPr>
          <w:rFonts w:ascii="Arial" w:hAnsi="Arial" w:cs="Arial"/>
          <w:b w:val="0"/>
          <w:noProof w:val="0"/>
          <w:sz w:val="22"/>
          <w:szCs w:val="22"/>
          <w:lang w:val="es-ES"/>
        </w:rPr>
        <w:t xml:space="preserve"> a aprobación por parte del B</w:t>
      </w:r>
      <w:r w:rsidR="0034554A">
        <w:rPr>
          <w:rFonts w:ascii="Arial" w:hAnsi="Arial" w:cs="Arial"/>
          <w:b w:val="0"/>
          <w:noProof w:val="0"/>
          <w:sz w:val="22"/>
          <w:szCs w:val="22"/>
          <w:lang w:val="es-ES"/>
        </w:rPr>
        <w:t>ID</w:t>
      </w:r>
      <w:r w:rsidRPr="003070FB">
        <w:rPr>
          <w:rFonts w:ascii="Arial" w:hAnsi="Arial" w:cs="Arial"/>
          <w:b w:val="0"/>
          <w:noProof w:val="0"/>
          <w:sz w:val="22"/>
          <w:szCs w:val="22"/>
          <w:lang w:val="es-ES"/>
        </w:rPr>
        <w:t>.</w:t>
      </w:r>
    </w:p>
    <w:p w14:paraId="4ED510E9" w14:textId="77777777" w:rsidR="00937F37" w:rsidRPr="003070FB" w:rsidRDefault="00937F37"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Los resultados de la evaluación final y </w:t>
      </w:r>
      <w:r w:rsidR="0034554A">
        <w:rPr>
          <w:rFonts w:ascii="Arial" w:hAnsi="Arial" w:cs="Arial"/>
          <w:b w:val="0"/>
          <w:noProof w:val="0"/>
          <w:sz w:val="22"/>
          <w:szCs w:val="22"/>
          <w:lang w:val="es-ES"/>
        </w:rPr>
        <w:t>del análisis económico y financiero</w:t>
      </w:r>
      <w:r w:rsidRPr="003070FB">
        <w:rPr>
          <w:rFonts w:ascii="Arial" w:hAnsi="Arial" w:cs="Arial"/>
          <w:b w:val="0"/>
          <w:noProof w:val="0"/>
          <w:sz w:val="22"/>
          <w:szCs w:val="22"/>
          <w:lang w:val="es-ES"/>
        </w:rPr>
        <w:t xml:space="preserve"> ex post serán publicados en la página web del B</w:t>
      </w:r>
      <w:r w:rsidR="0034554A">
        <w:rPr>
          <w:rFonts w:ascii="Arial" w:hAnsi="Arial" w:cs="Arial"/>
          <w:b w:val="0"/>
          <w:noProof w:val="0"/>
          <w:sz w:val="22"/>
          <w:szCs w:val="22"/>
          <w:lang w:val="es-ES"/>
        </w:rPr>
        <w:t xml:space="preserve">ID </w:t>
      </w:r>
      <w:r w:rsidRPr="003070FB">
        <w:rPr>
          <w:rFonts w:ascii="Arial" w:hAnsi="Arial" w:cs="Arial"/>
          <w:b w:val="0"/>
          <w:noProof w:val="0"/>
          <w:sz w:val="22"/>
          <w:szCs w:val="22"/>
          <w:lang w:val="es-ES"/>
        </w:rPr>
        <w:t xml:space="preserve">con previo consentimiento del Ministerio de Finanzas y del MEER, mientras que los informes de progreso serán publicados confidencialmente en </w:t>
      </w:r>
      <w:proofErr w:type="spellStart"/>
      <w:r w:rsidR="001F25E2">
        <w:rPr>
          <w:rFonts w:ascii="Arial" w:hAnsi="Arial" w:cs="Arial"/>
          <w:b w:val="0"/>
          <w:noProof w:val="0"/>
          <w:sz w:val="22"/>
          <w:szCs w:val="22"/>
          <w:lang w:val="es-ES"/>
        </w:rPr>
        <w:t>ezShare</w:t>
      </w:r>
      <w:proofErr w:type="spellEnd"/>
      <w:r w:rsidRPr="003070FB">
        <w:rPr>
          <w:rFonts w:ascii="Arial" w:hAnsi="Arial" w:cs="Arial"/>
          <w:b w:val="0"/>
          <w:noProof w:val="0"/>
          <w:sz w:val="22"/>
          <w:szCs w:val="22"/>
          <w:lang w:val="es-ES"/>
        </w:rPr>
        <w:t>.</w:t>
      </w:r>
    </w:p>
    <w:p w14:paraId="26BC2616" w14:textId="77777777" w:rsidR="001B5186" w:rsidRPr="008D0059" w:rsidRDefault="00DA31DE" w:rsidP="007656F1">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25" w:name="_Toc491519001"/>
      <w:r w:rsidRPr="008D0059">
        <w:rPr>
          <w:rStyle w:val="Heading1Char"/>
          <w:rFonts w:ascii="Arial" w:hAnsi="Arial" w:cs="Arial"/>
          <w:b/>
          <w:spacing w:val="-3"/>
          <w:sz w:val="22"/>
          <w:szCs w:val="22"/>
          <w:lang w:val="es-ES" w:eastAsia="en-US"/>
        </w:rPr>
        <w:t>Coordinación, Plan De Trabajo Y Presupuesto De La Evaluación</w:t>
      </w:r>
      <w:bookmarkEnd w:id="25"/>
    </w:p>
    <w:p w14:paraId="640B82D4" w14:textId="77777777" w:rsidR="000F23CE" w:rsidRPr="003070FB" w:rsidRDefault="006D01D1"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La </w:t>
      </w:r>
      <w:r w:rsidR="00716D65" w:rsidRPr="003070FB">
        <w:rPr>
          <w:rFonts w:ascii="Arial" w:hAnsi="Arial" w:cs="Arial"/>
          <w:b w:val="0"/>
          <w:noProof w:val="0"/>
          <w:sz w:val="22"/>
          <w:szCs w:val="22"/>
          <w:lang w:val="es-ES"/>
        </w:rPr>
        <w:t>UG</w:t>
      </w:r>
      <w:r w:rsidR="009F3219" w:rsidRPr="003070FB">
        <w:rPr>
          <w:rFonts w:ascii="Arial" w:hAnsi="Arial" w:cs="Arial"/>
          <w:b w:val="0"/>
          <w:noProof w:val="0"/>
          <w:sz w:val="22"/>
          <w:szCs w:val="22"/>
          <w:lang w:val="es-ES"/>
        </w:rPr>
        <w:t>P</w:t>
      </w:r>
      <w:r w:rsidRPr="003070FB">
        <w:rPr>
          <w:rFonts w:ascii="Arial" w:hAnsi="Arial" w:cs="Arial"/>
          <w:b w:val="0"/>
          <w:noProof w:val="0"/>
          <w:sz w:val="22"/>
          <w:szCs w:val="22"/>
          <w:lang w:val="es-ES"/>
        </w:rPr>
        <w:t xml:space="preserve"> es la responsable de la realización de las actividades de evaluación, lo cual incluye asegur</w:t>
      </w:r>
      <w:r w:rsidR="001E7634" w:rsidRPr="003070FB">
        <w:rPr>
          <w:rFonts w:ascii="Arial" w:hAnsi="Arial" w:cs="Arial"/>
          <w:b w:val="0"/>
          <w:noProof w:val="0"/>
          <w:sz w:val="22"/>
          <w:szCs w:val="22"/>
          <w:lang w:val="es-ES"/>
        </w:rPr>
        <w:t>ar la recolección de los datos</w:t>
      </w:r>
      <w:r w:rsidRPr="003070FB">
        <w:rPr>
          <w:rFonts w:ascii="Arial" w:hAnsi="Arial" w:cs="Arial"/>
          <w:b w:val="0"/>
          <w:noProof w:val="0"/>
          <w:sz w:val="22"/>
          <w:szCs w:val="22"/>
          <w:lang w:val="es-ES"/>
        </w:rPr>
        <w:t xml:space="preserve">, su procesamiento y análisis, así como el reporte los avances. </w:t>
      </w:r>
    </w:p>
    <w:p w14:paraId="166F29C7" w14:textId="77777777" w:rsidR="00BE680F" w:rsidRPr="003070FB" w:rsidRDefault="006D01D1"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Por su parte el BID, a través del Jefe</w:t>
      </w:r>
      <w:r w:rsidR="0034554A">
        <w:rPr>
          <w:rFonts w:ascii="Arial" w:hAnsi="Arial" w:cs="Arial"/>
          <w:b w:val="0"/>
          <w:noProof w:val="0"/>
          <w:sz w:val="22"/>
          <w:szCs w:val="22"/>
          <w:lang w:val="es-ES"/>
        </w:rPr>
        <w:t xml:space="preserve"> de</w:t>
      </w:r>
      <w:r w:rsidRPr="003070FB">
        <w:rPr>
          <w:rFonts w:ascii="Arial" w:hAnsi="Arial" w:cs="Arial"/>
          <w:b w:val="0"/>
          <w:noProof w:val="0"/>
          <w:sz w:val="22"/>
          <w:szCs w:val="22"/>
          <w:lang w:val="es-ES"/>
        </w:rPr>
        <w:t xml:space="preserve">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14:paraId="328638F5" w14:textId="77777777" w:rsidR="001B5186" w:rsidRPr="003070FB" w:rsidRDefault="006D01D1"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A </w:t>
      </w:r>
      <w:r w:rsidR="00F9482A" w:rsidRPr="003070FB">
        <w:rPr>
          <w:rFonts w:ascii="Arial" w:hAnsi="Arial" w:cs="Arial"/>
          <w:b w:val="0"/>
          <w:noProof w:val="0"/>
          <w:sz w:val="22"/>
          <w:szCs w:val="22"/>
          <w:lang w:val="es-ES"/>
        </w:rPr>
        <w:t>continuación,</w:t>
      </w:r>
      <w:r w:rsidRPr="003070FB">
        <w:rPr>
          <w:rFonts w:ascii="Arial" w:hAnsi="Arial" w:cs="Arial"/>
          <w:b w:val="0"/>
          <w:noProof w:val="0"/>
          <w:sz w:val="22"/>
          <w:szCs w:val="22"/>
          <w:lang w:val="es-ES"/>
        </w:rPr>
        <w:t xml:space="preserve"> se presenta el Plan de Trabajo para la Evaluación del programa, el cual incluye las principales actividades y su</w:t>
      </w:r>
      <w:r w:rsidR="00D85262" w:rsidRPr="003070FB">
        <w:rPr>
          <w:rFonts w:ascii="Arial" w:hAnsi="Arial" w:cs="Arial"/>
          <w:b w:val="0"/>
          <w:noProof w:val="0"/>
          <w:sz w:val="22"/>
          <w:szCs w:val="22"/>
          <w:lang w:val="es-ES"/>
        </w:rPr>
        <w:t>s</w:t>
      </w:r>
      <w:r w:rsidRPr="003070FB">
        <w:rPr>
          <w:rFonts w:ascii="Arial" w:hAnsi="Arial" w:cs="Arial"/>
          <w:b w:val="0"/>
          <w:noProof w:val="0"/>
          <w:sz w:val="22"/>
          <w:szCs w:val="22"/>
          <w:lang w:val="es-ES"/>
        </w:rPr>
        <w:t xml:space="preserve"> respectivos productos, el plazo de cumplimiento, el responsable y el costo, identificando la fuente de financiamiento.</w:t>
      </w:r>
    </w:p>
    <w:p w14:paraId="340C6A19" w14:textId="77777777" w:rsidR="00FB5E95" w:rsidRPr="003070FB" w:rsidRDefault="00FB5E95" w:rsidP="003070FB">
      <w:pPr>
        <w:jc w:val="both"/>
        <w:rPr>
          <w:rFonts w:ascii="Arial" w:eastAsia="Calibri" w:hAnsi="Arial" w:cs="Arial"/>
          <w:b/>
          <w:color w:val="FF0000"/>
          <w:sz w:val="22"/>
          <w:szCs w:val="22"/>
          <w:lang w:val="es-ES"/>
        </w:rPr>
      </w:pPr>
      <w:r w:rsidRPr="003070FB">
        <w:rPr>
          <w:rFonts w:ascii="Arial" w:eastAsia="Calibri" w:hAnsi="Arial" w:cs="Arial"/>
          <w:smallCaps/>
          <w:color w:val="FF0000"/>
          <w:sz w:val="22"/>
          <w:szCs w:val="22"/>
          <w:lang w:val="es-ES"/>
        </w:rPr>
        <w:br w:type="page"/>
      </w:r>
    </w:p>
    <w:p w14:paraId="450129AB" w14:textId="77777777" w:rsidR="00FB5E95" w:rsidRPr="003070FB" w:rsidRDefault="00FB5E95" w:rsidP="003070FB">
      <w:pPr>
        <w:pStyle w:val="heading-b24"/>
        <w:spacing w:after="0"/>
        <w:jc w:val="both"/>
        <w:rPr>
          <w:rFonts w:ascii="Arial" w:eastAsia="Calibri" w:hAnsi="Arial" w:cs="Arial"/>
          <w:smallCaps w:val="0"/>
          <w:color w:val="FF0000"/>
          <w:sz w:val="22"/>
          <w:szCs w:val="22"/>
          <w:lang w:val="es-ES"/>
        </w:rPr>
        <w:sectPr w:rsidR="00FB5E95" w:rsidRPr="003070FB" w:rsidSect="00B4298D">
          <w:pgSz w:w="12240" w:h="15840" w:code="1"/>
          <w:pgMar w:top="1440" w:right="1440" w:bottom="1440" w:left="1440" w:header="720" w:footer="720" w:gutter="0"/>
          <w:cols w:space="720"/>
          <w:docGrid w:linePitch="360"/>
        </w:sectPr>
      </w:pPr>
    </w:p>
    <w:p w14:paraId="6BB77AAA" w14:textId="77777777" w:rsidR="00884580" w:rsidRPr="008D0059" w:rsidRDefault="00884580" w:rsidP="006A5060">
      <w:pPr>
        <w:pStyle w:val="Heading4"/>
        <w:numPr>
          <w:ilvl w:val="0"/>
          <w:numId w:val="0"/>
        </w:numPr>
        <w:tabs>
          <w:tab w:val="clear" w:pos="1440"/>
          <w:tab w:val="left" w:pos="720"/>
        </w:tabs>
        <w:rPr>
          <w:rStyle w:val="Heading1Char"/>
          <w:rFonts w:ascii="Arial" w:hAnsi="Arial" w:cs="Arial"/>
          <w:b/>
          <w:smallCaps w:val="0"/>
          <w:spacing w:val="-3"/>
          <w:sz w:val="22"/>
          <w:szCs w:val="22"/>
          <w:lang w:val="es-ES" w:eastAsia="en-US"/>
        </w:rPr>
      </w:pPr>
      <w:bookmarkStart w:id="26" w:name="_Toc491519002"/>
      <w:r w:rsidRPr="008D0059">
        <w:rPr>
          <w:rStyle w:val="Heading1Char"/>
          <w:rFonts w:ascii="Arial" w:hAnsi="Arial" w:cs="Arial"/>
          <w:b/>
          <w:smallCaps w:val="0"/>
          <w:spacing w:val="-3"/>
          <w:sz w:val="22"/>
          <w:szCs w:val="22"/>
          <w:lang w:val="es-ES" w:eastAsia="en-US"/>
        </w:rPr>
        <w:lastRenderedPageBreak/>
        <w:t>Tabla 4. Evaluación  - Plan de trabajo y Presupuesto</w:t>
      </w:r>
      <w:bookmarkEnd w:id="26"/>
    </w:p>
    <w:p w14:paraId="7339C513" w14:textId="77777777" w:rsidR="00884580" w:rsidRDefault="00884580" w:rsidP="003070FB">
      <w:pPr>
        <w:jc w:val="both"/>
        <w:rPr>
          <w:rFonts w:ascii="Arial" w:hAnsi="Arial" w:cs="Arial"/>
          <w:sz w:val="22"/>
          <w:szCs w:val="22"/>
          <w:lang w:val="es-ES"/>
        </w:rPr>
      </w:pPr>
    </w:p>
    <w:p w14:paraId="0C685F30" w14:textId="77777777" w:rsidR="00884580" w:rsidRPr="003070FB" w:rsidRDefault="00884580" w:rsidP="003070FB">
      <w:pPr>
        <w:jc w:val="both"/>
        <w:rPr>
          <w:rFonts w:ascii="Arial" w:hAnsi="Arial" w:cs="Arial"/>
          <w:sz w:val="22"/>
          <w:szCs w:val="22"/>
          <w:lang w:val="es-ES"/>
        </w:rPr>
      </w:pPr>
    </w:p>
    <w:tbl>
      <w:tblPr>
        <w:tblW w:w="5349" w:type="pct"/>
        <w:tblInd w:w="10" w:type="dxa"/>
        <w:tblLayout w:type="fixed"/>
        <w:tblLook w:val="04A0" w:firstRow="1" w:lastRow="0" w:firstColumn="1" w:lastColumn="0" w:noHBand="0" w:noVBand="1"/>
      </w:tblPr>
      <w:tblGrid>
        <w:gridCol w:w="3542"/>
        <w:gridCol w:w="239"/>
        <w:gridCol w:w="242"/>
        <w:gridCol w:w="330"/>
        <w:gridCol w:w="355"/>
        <w:gridCol w:w="329"/>
        <w:gridCol w:w="329"/>
        <w:gridCol w:w="329"/>
        <w:gridCol w:w="349"/>
        <w:gridCol w:w="329"/>
        <w:gridCol w:w="329"/>
        <w:gridCol w:w="329"/>
        <w:gridCol w:w="357"/>
        <w:gridCol w:w="329"/>
        <w:gridCol w:w="329"/>
        <w:gridCol w:w="329"/>
        <w:gridCol w:w="357"/>
        <w:gridCol w:w="318"/>
        <w:gridCol w:w="310"/>
        <w:gridCol w:w="310"/>
        <w:gridCol w:w="324"/>
        <w:gridCol w:w="1606"/>
        <w:gridCol w:w="1008"/>
        <w:gridCol w:w="1235"/>
      </w:tblGrid>
      <w:tr w:rsidR="00884580" w:rsidRPr="003B5034" w14:paraId="6848A624" w14:textId="77777777" w:rsidTr="008617A6">
        <w:trPr>
          <w:trHeight w:val="270"/>
        </w:trPr>
        <w:tc>
          <w:tcPr>
            <w:tcW w:w="1279" w:type="pct"/>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5F3B12A3"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Principales actividades de evaluación</w:t>
            </w:r>
          </w:p>
        </w:tc>
        <w:tc>
          <w:tcPr>
            <w:tcW w:w="420" w:type="pct"/>
            <w:gridSpan w:val="4"/>
            <w:tcBorders>
              <w:top w:val="single" w:sz="8" w:space="0" w:color="auto"/>
              <w:left w:val="single" w:sz="8" w:space="0" w:color="000000"/>
              <w:bottom w:val="nil"/>
              <w:right w:val="single" w:sz="8" w:space="0" w:color="000000"/>
            </w:tcBorders>
            <w:shd w:val="clear" w:color="000000" w:fill="D9D9D9"/>
          </w:tcPr>
          <w:p w14:paraId="3D66EB2B" w14:textId="77777777" w:rsidR="00884580" w:rsidRPr="003B5034" w:rsidRDefault="00884580" w:rsidP="00884580">
            <w:pPr>
              <w:jc w:val="center"/>
              <w:rPr>
                <w:rFonts w:ascii="Arial" w:hAnsi="Arial" w:cs="Arial"/>
                <w:b/>
                <w:bCs/>
                <w:color w:val="000000"/>
                <w:spacing w:val="0"/>
                <w:sz w:val="20"/>
                <w:lang w:val="en-US"/>
              </w:rPr>
            </w:pPr>
            <w:r w:rsidRPr="003B5034">
              <w:rPr>
                <w:rFonts w:ascii="Arial" w:hAnsi="Arial" w:cs="Arial"/>
                <w:b/>
                <w:spacing w:val="0"/>
                <w:sz w:val="20"/>
                <w:lang w:val="es-ES"/>
              </w:rPr>
              <w:t>201</w:t>
            </w:r>
            <w:r>
              <w:rPr>
                <w:rFonts w:ascii="Arial" w:hAnsi="Arial" w:cs="Arial"/>
                <w:b/>
                <w:spacing w:val="0"/>
                <w:sz w:val="20"/>
                <w:lang w:val="es-ES"/>
              </w:rPr>
              <w:t>8</w:t>
            </w:r>
          </w:p>
        </w:tc>
        <w:tc>
          <w:tcPr>
            <w:tcW w:w="483" w:type="pct"/>
            <w:gridSpan w:val="4"/>
            <w:tcBorders>
              <w:top w:val="single" w:sz="8" w:space="0" w:color="auto"/>
              <w:left w:val="nil"/>
              <w:bottom w:val="nil"/>
              <w:right w:val="single" w:sz="8" w:space="0" w:color="000000"/>
            </w:tcBorders>
            <w:shd w:val="clear" w:color="000000" w:fill="D9D9D9"/>
            <w:vAlign w:val="center"/>
            <w:hideMark/>
          </w:tcPr>
          <w:p w14:paraId="3A81DCD7" w14:textId="77777777" w:rsidR="00884580" w:rsidRPr="003B5034" w:rsidRDefault="00884580" w:rsidP="00884580">
            <w:pPr>
              <w:jc w:val="center"/>
              <w:rPr>
                <w:rFonts w:ascii="Arial" w:hAnsi="Arial" w:cs="Arial"/>
                <w:b/>
                <w:bCs/>
                <w:color w:val="000000"/>
                <w:spacing w:val="0"/>
                <w:sz w:val="20"/>
                <w:lang w:val="en-US"/>
              </w:rPr>
            </w:pPr>
            <w:r>
              <w:rPr>
                <w:rFonts w:ascii="Arial" w:hAnsi="Arial" w:cs="Arial"/>
                <w:b/>
                <w:spacing w:val="0"/>
                <w:sz w:val="20"/>
                <w:lang w:val="es-ES"/>
              </w:rPr>
              <w:t>2019</w:t>
            </w:r>
          </w:p>
        </w:tc>
        <w:tc>
          <w:tcPr>
            <w:tcW w:w="485" w:type="pct"/>
            <w:gridSpan w:val="4"/>
            <w:tcBorders>
              <w:top w:val="single" w:sz="8" w:space="0" w:color="auto"/>
              <w:left w:val="nil"/>
              <w:bottom w:val="nil"/>
              <w:right w:val="single" w:sz="8" w:space="0" w:color="000000"/>
            </w:tcBorders>
            <w:shd w:val="clear" w:color="000000" w:fill="D9D9D9"/>
            <w:vAlign w:val="center"/>
            <w:hideMark/>
          </w:tcPr>
          <w:p w14:paraId="42458F59" w14:textId="77777777" w:rsidR="00884580" w:rsidRPr="003B5034" w:rsidRDefault="00884580" w:rsidP="00884580">
            <w:pPr>
              <w:jc w:val="center"/>
              <w:rPr>
                <w:rFonts w:ascii="Arial" w:hAnsi="Arial" w:cs="Arial"/>
                <w:b/>
                <w:bCs/>
                <w:color w:val="000000"/>
                <w:spacing w:val="0"/>
                <w:sz w:val="20"/>
                <w:lang w:val="en-US"/>
              </w:rPr>
            </w:pPr>
            <w:r w:rsidRPr="003B5034">
              <w:rPr>
                <w:rFonts w:ascii="Arial" w:hAnsi="Arial" w:cs="Arial"/>
                <w:b/>
                <w:spacing w:val="0"/>
                <w:sz w:val="20"/>
                <w:lang w:val="es-ES"/>
              </w:rPr>
              <w:t>20</w:t>
            </w:r>
            <w:r>
              <w:rPr>
                <w:rFonts w:ascii="Arial" w:hAnsi="Arial" w:cs="Arial"/>
                <w:b/>
                <w:spacing w:val="0"/>
                <w:sz w:val="20"/>
                <w:lang w:val="es-ES"/>
              </w:rPr>
              <w:t>20</w:t>
            </w:r>
          </w:p>
        </w:tc>
        <w:tc>
          <w:tcPr>
            <w:tcW w:w="485" w:type="pct"/>
            <w:gridSpan w:val="4"/>
            <w:tcBorders>
              <w:top w:val="single" w:sz="8" w:space="0" w:color="auto"/>
              <w:left w:val="nil"/>
              <w:bottom w:val="nil"/>
              <w:right w:val="single" w:sz="8" w:space="0" w:color="000000"/>
            </w:tcBorders>
            <w:shd w:val="clear" w:color="000000" w:fill="D9D9D9"/>
            <w:vAlign w:val="center"/>
            <w:hideMark/>
          </w:tcPr>
          <w:p w14:paraId="55AF074B" w14:textId="77777777" w:rsidR="00884580" w:rsidRPr="003B5034" w:rsidRDefault="00884580" w:rsidP="00884580">
            <w:pPr>
              <w:jc w:val="center"/>
              <w:rPr>
                <w:rFonts w:ascii="Arial" w:hAnsi="Arial" w:cs="Arial"/>
                <w:b/>
                <w:bCs/>
                <w:color w:val="000000"/>
                <w:spacing w:val="0"/>
                <w:sz w:val="20"/>
                <w:lang w:val="en-US"/>
              </w:rPr>
            </w:pPr>
            <w:r w:rsidRPr="003B5034">
              <w:rPr>
                <w:rFonts w:ascii="Arial" w:hAnsi="Arial" w:cs="Arial"/>
                <w:b/>
                <w:spacing w:val="0"/>
                <w:sz w:val="20"/>
                <w:lang w:val="es-ES"/>
              </w:rPr>
              <w:t>20</w:t>
            </w:r>
            <w:r>
              <w:rPr>
                <w:rFonts w:ascii="Arial" w:hAnsi="Arial" w:cs="Arial"/>
                <w:b/>
                <w:spacing w:val="0"/>
                <w:sz w:val="20"/>
                <w:lang w:val="es-ES"/>
              </w:rPr>
              <w:t>21</w:t>
            </w:r>
          </w:p>
        </w:tc>
        <w:tc>
          <w:tcPr>
            <w:tcW w:w="456" w:type="pct"/>
            <w:gridSpan w:val="4"/>
            <w:tcBorders>
              <w:top w:val="single" w:sz="8" w:space="0" w:color="auto"/>
              <w:left w:val="single" w:sz="8" w:space="0" w:color="000000"/>
              <w:bottom w:val="single" w:sz="8" w:space="0" w:color="auto"/>
              <w:right w:val="single" w:sz="8" w:space="0" w:color="000000"/>
            </w:tcBorders>
            <w:shd w:val="clear" w:color="000000" w:fill="D9D9D9"/>
            <w:vAlign w:val="center"/>
          </w:tcPr>
          <w:p w14:paraId="0186F6E5" w14:textId="77777777" w:rsidR="00884580" w:rsidRPr="003B5034" w:rsidRDefault="00884580" w:rsidP="00884580">
            <w:pPr>
              <w:jc w:val="both"/>
              <w:rPr>
                <w:rFonts w:ascii="Arial" w:hAnsi="Arial" w:cs="Arial"/>
                <w:b/>
                <w:color w:val="000000"/>
                <w:spacing w:val="0"/>
                <w:sz w:val="20"/>
                <w:lang w:val="es-ES"/>
              </w:rPr>
            </w:pPr>
            <w:r w:rsidRPr="003B5034">
              <w:rPr>
                <w:rFonts w:ascii="Arial" w:hAnsi="Arial" w:cs="Arial"/>
                <w:b/>
                <w:spacing w:val="0"/>
                <w:sz w:val="20"/>
                <w:lang w:val="es-ES"/>
              </w:rPr>
              <w:t>202</w:t>
            </w:r>
            <w:r>
              <w:rPr>
                <w:rFonts w:ascii="Arial" w:hAnsi="Arial" w:cs="Arial"/>
                <w:b/>
                <w:spacing w:val="0"/>
                <w:sz w:val="20"/>
                <w:lang w:val="es-ES"/>
              </w:rPr>
              <w:t>2</w:t>
            </w:r>
          </w:p>
        </w:tc>
        <w:tc>
          <w:tcPr>
            <w:tcW w:w="580" w:type="pct"/>
            <w:vMerge w:val="restart"/>
            <w:tcBorders>
              <w:top w:val="single" w:sz="8" w:space="0" w:color="auto"/>
              <w:left w:val="single" w:sz="8" w:space="0" w:color="000000"/>
              <w:bottom w:val="single" w:sz="8" w:space="0" w:color="000000"/>
              <w:right w:val="single" w:sz="8" w:space="0" w:color="000000"/>
            </w:tcBorders>
            <w:shd w:val="clear" w:color="000000" w:fill="D9D9D9"/>
            <w:vAlign w:val="center"/>
            <w:hideMark/>
          </w:tcPr>
          <w:p w14:paraId="7D930BC9"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Responsable</w:t>
            </w:r>
          </w:p>
        </w:tc>
        <w:tc>
          <w:tcPr>
            <w:tcW w:w="364" w:type="pct"/>
            <w:tcBorders>
              <w:top w:val="single" w:sz="8" w:space="0" w:color="auto"/>
              <w:left w:val="nil"/>
              <w:bottom w:val="nil"/>
              <w:right w:val="single" w:sz="8" w:space="0" w:color="000000"/>
            </w:tcBorders>
            <w:shd w:val="clear" w:color="000000" w:fill="D9D9D9"/>
            <w:vAlign w:val="center"/>
            <w:hideMark/>
          </w:tcPr>
          <w:p w14:paraId="0B670AC5"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Costo</w:t>
            </w:r>
          </w:p>
        </w:tc>
        <w:tc>
          <w:tcPr>
            <w:tcW w:w="447" w:type="pct"/>
            <w:vMerge w:val="restart"/>
            <w:tcBorders>
              <w:top w:val="single" w:sz="8" w:space="0" w:color="auto"/>
              <w:left w:val="single" w:sz="8" w:space="0" w:color="000000"/>
              <w:bottom w:val="single" w:sz="8" w:space="0" w:color="000000"/>
              <w:right w:val="single" w:sz="8" w:space="0" w:color="auto"/>
            </w:tcBorders>
            <w:shd w:val="clear" w:color="000000" w:fill="D9D9D9"/>
            <w:vAlign w:val="center"/>
            <w:hideMark/>
          </w:tcPr>
          <w:p w14:paraId="1EACBCA5"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Financiamiento</w:t>
            </w:r>
          </w:p>
        </w:tc>
      </w:tr>
      <w:tr w:rsidR="008617A6" w:rsidRPr="003B5034" w14:paraId="21C8F0B3" w14:textId="77777777" w:rsidTr="008617A6">
        <w:trPr>
          <w:trHeight w:val="270"/>
        </w:trPr>
        <w:tc>
          <w:tcPr>
            <w:tcW w:w="1279" w:type="pct"/>
            <w:vMerge/>
            <w:tcBorders>
              <w:top w:val="single" w:sz="8" w:space="0" w:color="auto"/>
              <w:left w:val="single" w:sz="8" w:space="0" w:color="auto"/>
              <w:bottom w:val="single" w:sz="8" w:space="0" w:color="000000"/>
              <w:right w:val="single" w:sz="8" w:space="0" w:color="000000"/>
            </w:tcBorders>
            <w:vAlign w:val="center"/>
            <w:hideMark/>
          </w:tcPr>
          <w:p w14:paraId="6A3A6586" w14:textId="77777777" w:rsidR="00884580" w:rsidRPr="003B5034" w:rsidRDefault="00884580" w:rsidP="00884580">
            <w:pPr>
              <w:jc w:val="both"/>
              <w:rPr>
                <w:rFonts w:ascii="Arial" w:hAnsi="Arial" w:cs="Arial"/>
                <w:b/>
                <w:bCs/>
                <w:color w:val="000000"/>
                <w:spacing w:val="0"/>
                <w:sz w:val="20"/>
                <w:lang w:val="en-US"/>
              </w:rPr>
            </w:pPr>
          </w:p>
        </w:tc>
        <w:tc>
          <w:tcPr>
            <w:tcW w:w="86" w:type="pct"/>
            <w:tcBorders>
              <w:top w:val="single" w:sz="8" w:space="0" w:color="auto"/>
              <w:left w:val="single" w:sz="8" w:space="0" w:color="auto"/>
              <w:bottom w:val="single" w:sz="8" w:space="0" w:color="000000"/>
              <w:right w:val="single" w:sz="8" w:space="0" w:color="auto"/>
            </w:tcBorders>
            <w:shd w:val="clear" w:color="000000" w:fill="D9D9D9"/>
            <w:vAlign w:val="center"/>
          </w:tcPr>
          <w:p w14:paraId="46FDAA00" w14:textId="77777777" w:rsidR="00884580" w:rsidRPr="003B5034" w:rsidRDefault="00884580" w:rsidP="00884580">
            <w:pPr>
              <w:jc w:val="both"/>
              <w:rPr>
                <w:rFonts w:ascii="Arial" w:hAnsi="Arial" w:cs="Arial"/>
                <w:b/>
                <w:color w:val="000000"/>
                <w:spacing w:val="0"/>
                <w:sz w:val="20"/>
                <w:lang w:val="es-ES"/>
              </w:rPr>
            </w:pPr>
            <w:r w:rsidRPr="003B5034">
              <w:rPr>
                <w:rFonts w:ascii="Arial" w:hAnsi="Arial" w:cs="Arial"/>
                <w:b/>
                <w:color w:val="000000"/>
                <w:spacing w:val="0"/>
                <w:sz w:val="20"/>
                <w:lang w:val="es-ES"/>
              </w:rPr>
              <w:t>T1</w:t>
            </w:r>
          </w:p>
        </w:tc>
        <w:tc>
          <w:tcPr>
            <w:tcW w:w="87" w:type="pct"/>
            <w:tcBorders>
              <w:top w:val="single" w:sz="8" w:space="0" w:color="auto"/>
              <w:left w:val="single" w:sz="8" w:space="0" w:color="auto"/>
              <w:bottom w:val="single" w:sz="8" w:space="0" w:color="000000"/>
              <w:right w:val="single" w:sz="8" w:space="0" w:color="auto"/>
            </w:tcBorders>
            <w:shd w:val="clear" w:color="000000" w:fill="D9D9D9"/>
            <w:vAlign w:val="center"/>
          </w:tcPr>
          <w:p w14:paraId="0BEE48FC" w14:textId="77777777" w:rsidR="00884580" w:rsidRPr="003B5034" w:rsidRDefault="00884580" w:rsidP="00884580">
            <w:pPr>
              <w:jc w:val="both"/>
              <w:rPr>
                <w:rFonts w:ascii="Arial" w:hAnsi="Arial" w:cs="Arial"/>
                <w:b/>
                <w:color w:val="000000"/>
                <w:spacing w:val="0"/>
                <w:sz w:val="20"/>
                <w:lang w:val="es-ES"/>
              </w:rPr>
            </w:pPr>
            <w:r w:rsidRPr="003B5034">
              <w:rPr>
                <w:rFonts w:ascii="Arial" w:hAnsi="Arial" w:cs="Arial"/>
                <w:b/>
                <w:color w:val="000000"/>
                <w:spacing w:val="0"/>
                <w:sz w:val="20"/>
                <w:lang w:val="es-ES"/>
              </w:rPr>
              <w:t>T2</w:t>
            </w:r>
          </w:p>
        </w:tc>
        <w:tc>
          <w:tcPr>
            <w:tcW w:w="119" w:type="pct"/>
            <w:tcBorders>
              <w:top w:val="single" w:sz="8" w:space="0" w:color="auto"/>
              <w:left w:val="single" w:sz="8" w:space="0" w:color="auto"/>
              <w:bottom w:val="single" w:sz="8" w:space="0" w:color="000000"/>
              <w:right w:val="single" w:sz="8" w:space="0" w:color="auto"/>
            </w:tcBorders>
            <w:shd w:val="clear" w:color="000000" w:fill="D9D9D9"/>
            <w:vAlign w:val="center"/>
            <w:hideMark/>
          </w:tcPr>
          <w:p w14:paraId="329145FB"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28" w:type="pct"/>
            <w:tcBorders>
              <w:top w:val="single" w:sz="8" w:space="0" w:color="auto"/>
              <w:left w:val="nil"/>
              <w:bottom w:val="single" w:sz="8" w:space="0" w:color="000000"/>
              <w:right w:val="single" w:sz="8" w:space="0" w:color="auto"/>
            </w:tcBorders>
            <w:shd w:val="clear" w:color="000000" w:fill="D9D9D9"/>
            <w:vAlign w:val="center"/>
            <w:hideMark/>
          </w:tcPr>
          <w:p w14:paraId="5495BCC6"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22F09322"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005E2A6A"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6FA4346A"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26" w:type="pct"/>
            <w:tcBorders>
              <w:top w:val="single" w:sz="8" w:space="0" w:color="auto"/>
              <w:left w:val="nil"/>
              <w:bottom w:val="single" w:sz="8" w:space="0" w:color="000000"/>
              <w:right w:val="single" w:sz="8" w:space="0" w:color="auto"/>
            </w:tcBorders>
            <w:shd w:val="clear" w:color="000000" w:fill="D9D9D9"/>
            <w:vAlign w:val="center"/>
            <w:hideMark/>
          </w:tcPr>
          <w:p w14:paraId="60A4D95B"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57822923"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5D58C79E"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4FA5B7C6"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29" w:type="pct"/>
            <w:tcBorders>
              <w:top w:val="single" w:sz="8" w:space="0" w:color="auto"/>
              <w:left w:val="nil"/>
              <w:bottom w:val="single" w:sz="8" w:space="0" w:color="000000"/>
              <w:right w:val="single" w:sz="8" w:space="0" w:color="auto"/>
            </w:tcBorders>
            <w:shd w:val="clear" w:color="000000" w:fill="D9D9D9"/>
            <w:vAlign w:val="center"/>
            <w:hideMark/>
          </w:tcPr>
          <w:p w14:paraId="308BC2EF"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6ED819BE"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115BA0B9"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604C0520"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29" w:type="pct"/>
            <w:tcBorders>
              <w:top w:val="single" w:sz="8" w:space="0" w:color="auto"/>
              <w:left w:val="nil"/>
              <w:bottom w:val="single" w:sz="8" w:space="0" w:color="000000"/>
              <w:right w:val="single" w:sz="8" w:space="0" w:color="auto"/>
            </w:tcBorders>
            <w:shd w:val="clear" w:color="000000" w:fill="D9D9D9"/>
            <w:vAlign w:val="center"/>
            <w:hideMark/>
          </w:tcPr>
          <w:p w14:paraId="62326264"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15"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04C7A698"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12"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240F9BEE"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12"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216B625D"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17"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4D883D1A"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580" w:type="pct"/>
            <w:vMerge/>
            <w:tcBorders>
              <w:top w:val="single" w:sz="8" w:space="0" w:color="auto"/>
              <w:left w:val="single" w:sz="8" w:space="0" w:color="000000"/>
              <w:bottom w:val="single" w:sz="8" w:space="0" w:color="000000"/>
              <w:right w:val="single" w:sz="8" w:space="0" w:color="000000"/>
            </w:tcBorders>
            <w:vAlign w:val="center"/>
            <w:hideMark/>
          </w:tcPr>
          <w:p w14:paraId="44160D13" w14:textId="77777777" w:rsidR="00884580" w:rsidRPr="003B5034" w:rsidRDefault="00884580" w:rsidP="00884580">
            <w:pPr>
              <w:jc w:val="both"/>
              <w:rPr>
                <w:rFonts w:ascii="Arial" w:hAnsi="Arial" w:cs="Arial"/>
                <w:b/>
                <w:bCs/>
                <w:color w:val="000000"/>
                <w:spacing w:val="0"/>
                <w:sz w:val="20"/>
                <w:lang w:val="en-US"/>
              </w:rPr>
            </w:pPr>
          </w:p>
        </w:tc>
        <w:tc>
          <w:tcPr>
            <w:tcW w:w="364" w:type="pct"/>
            <w:tcBorders>
              <w:top w:val="nil"/>
              <w:left w:val="nil"/>
              <w:bottom w:val="single" w:sz="8" w:space="0" w:color="000000"/>
              <w:right w:val="single" w:sz="8" w:space="0" w:color="000000"/>
            </w:tcBorders>
            <w:shd w:val="clear" w:color="000000" w:fill="D9D9D9"/>
            <w:vAlign w:val="center"/>
            <w:hideMark/>
          </w:tcPr>
          <w:p w14:paraId="0A3F2628" w14:textId="77777777" w:rsidR="00884580" w:rsidRPr="003B5034" w:rsidRDefault="00884580" w:rsidP="00884580">
            <w:pPr>
              <w:jc w:val="both"/>
              <w:rPr>
                <w:rFonts w:ascii="Arial" w:hAnsi="Arial" w:cs="Arial"/>
                <w:b/>
                <w:bCs/>
                <w:color w:val="000000"/>
                <w:spacing w:val="0"/>
                <w:sz w:val="20"/>
                <w:lang w:val="en-US"/>
              </w:rPr>
            </w:pPr>
            <w:r w:rsidRPr="003B5034">
              <w:rPr>
                <w:rFonts w:ascii="Arial" w:hAnsi="Arial" w:cs="Arial"/>
                <w:b/>
                <w:color w:val="000000"/>
                <w:spacing w:val="0"/>
                <w:sz w:val="20"/>
                <w:lang w:val="es-ES"/>
              </w:rPr>
              <w:t>(US$)</w:t>
            </w:r>
          </w:p>
        </w:tc>
        <w:tc>
          <w:tcPr>
            <w:tcW w:w="447" w:type="pct"/>
            <w:vMerge/>
            <w:tcBorders>
              <w:top w:val="single" w:sz="8" w:space="0" w:color="auto"/>
              <w:left w:val="single" w:sz="8" w:space="0" w:color="000000"/>
              <w:bottom w:val="single" w:sz="8" w:space="0" w:color="000000"/>
              <w:right w:val="single" w:sz="8" w:space="0" w:color="auto"/>
            </w:tcBorders>
            <w:vAlign w:val="center"/>
            <w:hideMark/>
          </w:tcPr>
          <w:p w14:paraId="4C238244" w14:textId="77777777" w:rsidR="00884580" w:rsidRPr="003B5034" w:rsidRDefault="00884580" w:rsidP="00884580">
            <w:pPr>
              <w:jc w:val="both"/>
              <w:rPr>
                <w:rFonts w:ascii="Arial" w:hAnsi="Arial" w:cs="Arial"/>
                <w:b/>
                <w:bCs/>
                <w:color w:val="000000"/>
                <w:spacing w:val="0"/>
                <w:sz w:val="20"/>
                <w:lang w:val="en-US"/>
              </w:rPr>
            </w:pPr>
          </w:p>
        </w:tc>
      </w:tr>
      <w:tr w:rsidR="008617A6" w:rsidRPr="003B5034" w14:paraId="246AECDC" w14:textId="77777777" w:rsidTr="008617A6">
        <w:trPr>
          <w:trHeight w:val="270"/>
        </w:trPr>
        <w:tc>
          <w:tcPr>
            <w:tcW w:w="5000" w:type="pct"/>
            <w:gridSpan w:val="24"/>
            <w:tcBorders>
              <w:top w:val="nil"/>
              <w:left w:val="single" w:sz="8" w:space="0" w:color="auto"/>
              <w:bottom w:val="nil"/>
              <w:right w:val="single" w:sz="8" w:space="0" w:color="auto"/>
            </w:tcBorders>
            <w:shd w:val="clear" w:color="000000" w:fill="4F81BD"/>
          </w:tcPr>
          <w:p w14:paraId="3D819873" w14:textId="77777777" w:rsidR="008617A6" w:rsidRPr="003B5034" w:rsidRDefault="008617A6" w:rsidP="00884580">
            <w:pPr>
              <w:rPr>
                <w:rFonts w:ascii="Arial" w:hAnsi="Arial" w:cs="Arial"/>
                <w:color w:val="FFFFFF"/>
                <w:spacing w:val="0"/>
                <w:sz w:val="20"/>
              </w:rPr>
            </w:pPr>
            <w:bookmarkStart w:id="27" w:name="RANGE!A3"/>
            <w:r w:rsidRPr="003B5034">
              <w:rPr>
                <w:rFonts w:ascii="Arial" w:hAnsi="Arial" w:cs="Arial"/>
                <w:b/>
                <w:bCs/>
                <w:color w:val="FFFFFF"/>
                <w:spacing w:val="0"/>
                <w:sz w:val="20"/>
                <w:lang w:val="es-ES"/>
              </w:rPr>
              <w:t xml:space="preserve">Componente I – </w:t>
            </w:r>
            <w:bookmarkEnd w:id="27"/>
            <w:r w:rsidRPr="003B5034">
              <w:rPr>
                <w:rFonts w:ascii="Arial" w:hAnsi="Arial" w:cs="Arial"/>
                <w:b/>
                <w:bCs/>
                <w:color w:val="FFFFFF"/>
                <w:spacing w:val="0"/>
                <w:sz w:val="20"/>
                <w:lang w:val="es-ES"/>
              </w:rPr>
              <w:t>Expansión y reforzamiento del SNT</w:t>
            </w:r>
            <w:r w:rsidRPr="003B5034">
              <w:rPr>
                <w:rFonts w:ascii="Arial" w:hAnsi="Arial" w:cs="Arial"/>
                <w:color w:val="FFFFFF" w:themeColor="background1"/>
                <w:spacing w:val="0"/>
                <w:sz w:val="20"/>
                <w:lang w:val="es-ES"/>
              </w:rPr>
              <w:t> </w:t>
            </w:r>
          </w:p>
        </w:tc>
      </w:tr>
      <w:tr w:rsidR="008617A6" w:rsidRPr="003B5034" w14:paraId="13B0C308" w14:textId="77777777" w:rsidTr="008617A6">
        <w:trPr>
          <w:trHeight w:val="255"/>
        </w:trPr>
        <w:tc>
          <w:tcPr>
            <w:tcW w:w="1279" w:type="pct"/>
            <w:tcBorders>
              <w:top w:val="nil"/>
              <w:left w:val="single" w:sz="8" w:space="0" w:color="auto"/>
              <w:bottom w:val="nil"/>
              <w:right w:val="nil"/>
            </w:tcBorders>
            <w:shd w:val="clear" w:color="auto" w:fill="auto"/>
            <w:noWrap/>
            <w:vAlign w:val="bottom"/>
            <w:hideMark/>
          </w:tcPr>
          <w:p w14:paraId="059CB683"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lang w:val="es-ES"/>
              </w:rPr>
              <w:t>Recopilación de datos finales, visitas de campo</w:t>
            </w:r>
          </w:p>
        </w:tc>
        <w:tc>
          <w:tcPr>
            <w:tcW w:w="86" w:type="pct"/>
            <w:tcBorders>
              <w:top w:val="single" w:sz="4" w:space="0" w:color="auto"/>
              <w:left w:val="single" w:sz="8" w:space="0" w:color="auto"/>
              <w:bottom w:val="single" w:sz="4" w:space="0" w:color="auto"/>
              <w:right w:val="single" w:sz="8" w:space="0" w:color="auto"/>
            </w:tcBorders>
          </w:tcPr>
          <w:p w14:paraId="2DF3531C" w14:textId="77777777" w:rsidR="00884580" w:rsidRPr="003B5034" w:rsidRDefault="00884580" w:rsidP="00884580">
            <w:pPr>
              <w:jc w:val="both"/>
              <w:rPr>
                <w:rFonts w:ascii="Arial" w:hAnsi="Arial" w:cs="Arial"/>
                <w:color w:val="000000"/>
                <w:spacing w:val="0"/>
                <w:sz w:val="20"/>
              </w:rPr>
            </w:pPr>
          </w:p>
        </w:tc>
        <w:tc>
          <w:tcPr>
            <w:tcW w:w="87" w:type="pct"/>
            <w:tcBorders>
              <w:top w:val="single" w:sz="4" w:space="0" w:color="auto"/>
              <w:left w:val="single" w:sz="8" w:space="0" w:color="auto"/>
              <w:bottom w:val="single" w:sz="4" w:space="0" w:color="auto"/>
              <w:right w:val="single" w:sz="8" w:space="0" w:color="auto"/>
            </w:tcBorders>
          </w:tcPr>
          <w:p w14:paraId="6AFCA16F" w14:textId="77777777" w:rsidR="00884580" w:rsidRPr="003B5034" w:rsidRDefault="00884580" w:rsidP="00884580">
            <w:pPr>
              <w:jc w:val="both"/>
              <w:rPr>
                <w:rFonts w:ascii="Arial" w:hAnsi="Arial" w:cs="Arial"/>
                <w:color w:val="000000"/>
                <w:spacing w:val="0"/>
                <w:sz w:val="20"/>
              </w:rPr>
            </w:pPr>
          </w:p>
        </w:tc>
        <w:tc>
          <w:tcPr>
            <w:tcW w:w="119" w:type="pct"/>
            <w:tcBorders>
              <w:top w:val="single" w:sz="4" w:space="0" w:color="auto"/>
              <w:left w:val="single" w:sz="8" w:space="0" w:color="auto"/>
              <w:bottom w:val="single" w:sz="4" w:space="0" w:color="auto"/>
              <w:right w:val="single" w:sz="8" w:space="0" w:color="auto"/>
            </w:tcBorders>
            <w:shd w:val="clear" w:color="000000" w:fill="FFFFFF"/>
            <w:vAlign w:val="center"/>
            <w:hideMark/>
          </w:tcPr>
          <w:p w14:paraId="71C15BFD"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8" w:type="pct"/>
            <w:tcBorders>
              <w:top w:val="single" w:sz="4" w:space="0" w:color="auto"/>
              <w:left w:val="nil"/>
              <w:bottom w:val="single" w:sz="4" w:space="0" w:color="auto"/>
              <w:right w:val="single" w:sz="8" w:space="0" w:color="auto"/>
            </w:tcBorders>
            <w:shd w:val="clear" w:color="auto" w:fill="auto"/>
            <w:vAlign w:val="center"/>
            <w:hideMark/>
          </w:tcPr>
          <w:p w14:paraId="27733197"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6E60EFDE"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3524056D"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649AAB62"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6" w:type="pct"/>
            <w:tcBorders>
              <w:top w:val="single" w:sz="4" w:space="0" w:color="auto"/>
              <w:left w:val="nil"/>
              <w:bottom w:val="single" w:sz="4" w:space="0" w:color="auto"/>
              <w:right w:val="single" w:sz="8" w:space="0" w:color="auto"/>
            </w:tcBorders>
            <w:shd w:val="clear" w:color="auto" w:fill="auto"/>
            <w:vAlign w:val="center"/>
            <w:hideMark/>
          </w:tcPr>
          <w:p w14:paraId="5FBE7C15"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581D39D8"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63DDE3CB"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5DF07C2E"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4" w:space="0" w:color="auto"/>
              <w:right w:val="single" w:sz="8" w:space="0" w:color="auto"/>
            </w:tcBorders>
            <w:shd w:val="clear" w:color="auto" w:fill="auto"/>
            <w:vAlign w:val="center"/>
            <w:hideMark/>
          </w:tcPr>
          <w:p w14:paraId="111BD6F7"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44A2FF41"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7C13463F"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1294EBB8"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34E6360C"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5" w:type="pct"/>
            <w:tcBorders>
              <w:top w:val="single" w:sz="4" w:space="0" w:color="auto"/>
              <w:left w:val="single" w:sz="4" w:space="0" w:color="auto"/>
              <w:bottom w:val="single" w:sz="4" w:space="0" w:color="auto"/>
              <w:right w:val="single" w:sz="4" w:space="0" w:color="auto"/>
            </w:tcBorders>
          </w:tcPr>
          <w:p w14:paraId="0AEFDE86"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0F955ADD"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0CDB283C" w14:textId="77777777" w:rsidR="00884580" w:rsidRPr="003B5034" w:rsidRDefault="00884580" w:rsidP="00884580">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vAlign w:val="center"/>
          </w:tcPr>
          <w:p w14:paraId="4BA9C318" w14:textId="77777777" w:rsidR="00884580" w:rsidRPr="003B5034" w:rsidRDefault="00884580" w:rsidP="00884580">
            <w:pPr>
              <w:jc w:val="both"/>
              <w:rPr>
                <w:rFonts w:ascii="Arial" w:hAnsi="Arial" w:cs="Arial"/>
                <w:color w:val="000000"/>
                <w:spacing w:val="0"/>
                <w:sz w:val="20"/>
                <w:lang w:val="es-ES"/>
              </w:rPr>
            </w:pPr>
            <w:r w:rsidRPr="003B5034">
              <w:rPr>
                <w:rFonts w:ascii="Arial" w:hAnsi="Arial" w:cs="Arial"/>
                <w:color w:val="000000"/>
                <w:spacing w:val="0"/>
                <w:sz w:val="20"/>
              </w:rPr>
              <w:t> </w:t>
            </w:r>
          </w:p>
        </w:tc>
        <w:tc>
          <w:tcPr>
            <w:tcW w:w="580" w:type="pct"/>
            <w:tcBorders>
              <w:top w:val="nil"/>
              <w:left w:val="single" w:sz="4" w:space="0" w:color="auto"/>
              <w:bottom w:val="nil"/>
              <w:right w:val="single" w:sz="8" w:space="0" w:color="000000"/>
            </w:tcBorders>
            <w:shd w:val="clear" w:color="auto" w:fill="auto"/>
            <w:vAlign w:val="center"/>
            <w:hideMark/>
          </w:tcPr>
          <w:p w14:paraId="30E9EEA0"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64" w:type="pct"/>
            <w:tcBorders>
              <w:top w:val="nil"/>
              <w:left w:val="nil"/>
              <w:bottom w:val="nil"/>
              <w:right w:val="single" w:sz="8" w:space="0" w:color="000000"/>
            </w:tcBorders>
            <w:shd w:val="clear" w:color="auto" w:fill="auto"/>
            <w:vAlign w:val="center"/>
            <w:hideMark/>
          </w:tcPr>
          <w:p w14:paraId="7563022A" w14:textId="77777777" w:rsidR="00884580" w:rsidRPr="003B5034" w:rsidRDefault="00FF5B79" w:rsidP="00462764">
            <w:pPr>
              <w:jc w:val="right"/>
              <w:rPr>
                <w:rFonts w:ascii="Arial" w:hAnsi="Arial" w:cs="Arial"/>
                <w:color w:val="000000"/>
                <w:spacing w:val="0"/>
                <w:sz w:val="20"/>
                <w:lang w:val="en-US"/>
              </w:rPr>
            </w:pPr>
            <w:r>
              <w:rPr>
                <w:rFonts w:ascii="Arial" w:hAnsi="Arial" w:cs="Arial"/>
                <w:color w:val="000000"/>
                <w:spacing w:val="0"/>
                <w:sz w:val="20"/>
                <w:lang w:val="en-US"/>
              </w:rPr>
              <w:t>10.000</w:t>
            </w:r>
          </w:p>
        </w:tc>
        <w:tc>
          <w:tcPr>
            <w:tcW w:w="447" w:type="pct"/>
            <w:tcBorders>
              <w:top w:val="nil"/>
              <w:left w:val="nil"/>
              <w:bottom w:val="nil"/>
              <w:right w:val="single" w:sz="8" w:space="0" w:color="auto"/>
            </w:tcBorders>
            <w:shd w:val="clear" w:color="auto" w:fill="auto"/>
            <w:vAlign w:val="center"/>
            <w:hideMark/>
          </w:tcPr>
          <w:p w14:paraId="1F549480"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8617A6" w:rsidRPr="003B5034" w14:paraId="78CB6531" w14:textId="77777777" w:rsidTr="008617A6">
        <w:trPr>
          <w:trHeight w:val="270"/>
        </w:trPr>
        <w:tc>
          <w:tcPr>
            <w:tcW w:w="5000" w:type="pct"/>
            <w:gridSpan w:val="24"/>
            <w:tcBorders>
              <w:top w:val="nil"/>
              <w:left w:val="single" w:sz="8" w:space="0" w:color="auto"/>
              <w:bottom w:val="nil"/>
              <w:right w:val="single" w:sz="8" w:space="0" w:color="auto"/>
            </w:tcBorders>
            <w:shd w:val="clear" w:color="000000" w:fill="4F81BD"/>
          </w:tcPr>
          <w:p w14:paraId="67576ED6" w14:textId="77777777" w:rsidR="008617A6" w:rsidRPr="003B5034" w:rsidRDefault="008617A6" w:rsidP="00884580">
            <w:pPr>
              <w:jc w:val="both"/>
              <w:rPr>
                <w:rFonts w:ascii="Arial" w:hAnsi="Arial" w:cs="Arial"/>
                <w:b/>
                <w:bCs/>
                <w:color w:val="FFFFFF"/>
                <w:spacing w:val="0"/>
                <w:sz w:val="20"/>
              </w:rPr>
            </w:pPr>
            <w:r w:rsidRPr="003B5034">
              <w:rPr>
                <w:rFonts w:ascii="Arial" w:hAnsi="Arial" w:cs="Arial"/>
                <w:b/>
                <w:bCs/>
                <w:color w:val="FFFFFF" w:themeColor="background1"/>
                <w:spacing w:val="0"/>
                <w:sz w:val="20"/>
                <w:lang w:val="es-ES"/>
              </w:rPr>
              <w:t>Componente II – Expansión y modernización del SND</w:t>
            </w:r>
          </w:p>
        </w:tc>
      </w:tr>
      <w:tr w:rsidR="008617A6" w:rsidRPr="003B5034" w14:paraId="7D415A47" w14:textId="77777777" w:rsidTr="008617A6">
        <w:trPr>
          <w:trHeight w:val="255"/>
        </w:trPr>
        <w:tc>
          <w:tcPr>
            <w:tcW w:w="1279" w:type="pct"/>
            <w:tcBorders>
              <w:top w:val="nil"/>
              <w:left w:val="single" w:sz="8" w:space="0" w:color="auto"/>
              <w:bottom w:val="nil"/>
              <w:right w:val="nil"/>
            </w:tcBorders>
            <w:shd w:val="clear" w:color="auto" w:fill="auto"/>
            <w:noWrap/>
            <w:vAlign w:val="bottom"/>
            <w:hideMark/>
          </w:tcPr>
          <w:p w14:paraId="5440B398"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lang w:val="es-ES"/>
              </w:rPr>
              <w:t>Recopilación de datos de finales, visitas de campo</w:t>
            </w:r>
          </w:p>
        </w:tc>
        <w:tc>
          <w:tcPr>
            <w:tcW w:w="86" w:type="pct"/>
            <w:tcBorders>
              <w:top w:val="single" w:sz="8" w:space="0" w:color="auto"/>
              <w:left w:val="single" w:sz="8" w:space="0" w:color="auto"/>
              <w:bottom w:val="single" w:sz="4" w:space="0" w:color="auto"/>
              <w:right w:val="single" w:sz="8" w:space="0" w:color="auto"/>
            </w:tcBorders>
          </w:tcPr>
          <w:p w14:paraId="26245873" w14:textId="77777777" w:rsidR="00884580" w:rsidRPr="003B5034" w:rsidRDefault="00884580" w:rsidP="00884580">
            <w:pPr>
              <w:jc w:val="both"/>
              <w:rPr>
                <w:rFonts w:ascii="Arial" w:hAnsi="Arial" w:cs="Arial"/>
                <w:color w:val="000000"/>
                <w:spacing w:val="0"/>
                <w:sz w:val="20"/>
              </w:rPr>
            </w:pPr>
          </w:p>
        </w:tc>
        <w:tc>
          <w:tcPr>
            <w:tcW w:w="87" w:type="pct"/>
            <w:tcBorders>
              <w:top w:val="single" w:sz="8" w:space="0" w:color="auto"/>
              <w:left w:val="single" w:sz="8" w:space="0" w:color="auto"/>
              <w:bottom w:val="single" w:sz="4" w:space="0" w:color="auto"/>
              <w:right w:val="single" w:sz="8" w:space="0" w:color="auto"/>
            </w:tcBorders>
          </w:tcPr>
          <w:p w14:paraId="3CBE83D8" w14:textId="77777777" w:rsidR="00884580" w:rsidRPr="003B5034" w:rsidRDefault="00884580" w:rsidP="00884580">
            <w:pPr>
              <w:jc w:val="both"/>
              <w:rPr>
                <w:rFonts w:ascii="Arial" w:hAnsi="Arial" w:cs="Arial"/>
                <w:color w:val="000000"/>
                <w:spacing w:val="0"/>
                <w:sz w:val="20"/>
              </w:rPr>
            </w:pPr>
          </w:p>
        </w:tc>
        <w:tc>
          <w:tcPr>
            <w:tcW w:w="119"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3FCAC6B7"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8" w:type="pct"/>
            <w:tcBorders>
              <w:top w:val="single" w:sz="8" w:space="0" w:color="auto"/>
              <w:left w:val="nil"/>
              <w:bottom w:val="single" w:sz="4" w:space="0" w:color="auto"/>
              <w:right w:val="single" w:sz="8" w:space="0" w:color="auto"/>
            </w:tcBorders>
            <w:shd w:val="clear" w:color="auto" w:fill="auto"/>
            <w:vAlign w:val="center"/>
            <w:hideMark/>
          </w:tcPr>
          <w:p w14:paraId="0E26591F"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17142453"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0F3FD01A"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7AC173E6"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6" w:type="pct"/>
            <w:tcBorders>
              <w:top w:val="single" w:sz="8" w:space="0" w:color="auto"/>
              <w:left w:val="nil"/>
              <w:bottom w:val="single" w:sz="4" w:space="0" w:color="auto"/>
              <w:right w:val="single" w:sz="8" w:space="0" w:color="auto"/>
            </w:tcBorders>
            <w:shd w:val="clear" w:color="auto" w:fill="auto"/>
            <w:vAlign w:val="center"/>
            <w:hideMark/>
          </w:tcPr>
          <w:p w14:paraId="41B0E14E"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75A837EB"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65C0CD25"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35E59607"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6144C7E7"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7B67BD81"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0A3D6E5C"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319D24A3"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082ECB48"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5" w:type="pct"/>
            <w:tcBorders>
              <w:top w:val="single" w:sz="4" w:space="0" w:color="auto"/>
              <w:left w:val="single" w:sz="4" w:space="0" w:color="auto"/>
              <w:bottom w:val="single" w:sz="4" w:space="0" w:color="auto"/>
              <w:right w:val="single" w:sz="4" w:space="0" w:color="auto"/>
            </w:tcBorders>
          </w:tcPr>
          <w:p w14:paraId="7E547E98"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26D72A69"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12F3C4F7" w14:textId="77777777" w:rsidR="00884580" w:rsidRPr="003B5034" w:rsidRDefault="00884580" w:rsidP="00884580">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5CC8631B" w14:textId="77777777" w:rsidR="00884580" w:rsidRPr="003B5034" w:rsidRDefault="00884580" w:rsidP="00884580">
            <w:pPr>
              <w:jc w:val="both"/>
              <w:rPr>
                <w:rFonts w:ascii="Arial" w:hAnsi="Arial" w:cs="Arial"/>
                <w:color w:val="000000"/>
                <w:spacing w:val="0"/>
                <w:sz w:val="20"/>
                <w:lang w:val="es-ES"/>
              </w:rPr>
            </w:pPr>
          </w:p>
        </w:tc>
        <w:tc>
          <w:tcPr>
            <w:tcW w:w="580" w:type="pct"/>
            <w:tcBorders>
              <w:top w:val="single" w:sz="8" w:space="0" w:color="000000"/>
              <w:left w:val="single" w:sz="4" w:space="0" w:color="auto"/>
              <w:bottom w:val="nil"/>
              <w:right w:val="single" w:sz="8" w:space="0" w:color="000000"/>
            </w:tcBorders>
            <w:shd w:val="clear" w:color="auto" w:fill="auto"/>
            <w:vAlign w:val="center"/>
            <w:hideMark/>
          </w:tcPr>
          <w:p w14:paraId="5174F6DA"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64" w:type="pct"/>
            <w:tcBorders>
              <w:top w:val="single" w:sz="8" w:space="0" w:color="000000"/>
              <w:left w:val="nil"/>
              <w:bottom w:val="nil"/>
              <w:right w:val="single" w:sz="8" w:space="0" w:color="000000"/>
            </w:tcBorders>
            <w:shd w:val="clear" w:color="auto" w:fill="auto"/>
            <w:vAlign w:val="center"/>
            <w:hideMark/>
          </w:tcPr>
          <w:p w14:paraId="3181215B" w14:textId="77777777" w:rsidR="00884580" w:rsidRPr="003B5034" w:rsidRDefault="00FF5B79" w:rsidP="00462764">
            <w:pPr>
              <w:jc w:val="right"/>
              <w:rPr>
                <w:rFonts w:ascii="Arial" w:hAnsi="Arial" w:cs="Arial"/>
                <w:color w:val="000000"/>
                <w:spacing w:val="0"/>
                <w:sz w:val="20"/>
                <w:lang w:val="en-US"/>
              </w:rPr>
            </w:pPr>
            <w:r>
              <w:rPr>
                <w:rFonts w:ascii="Arial" w:hAnsi="Arial" w:cs="Arial"/>
                <w:color w:val="000000"/>
                <w:spacing w:val="0"/>
                <w:sz w:val="20"/>
                <w:lang w:val="en-US"/>
              </w:rPr>
              <w:t>10.000</w:t>
            </w:r>
          </w:p>
        </w:tc>
        <w:tc>
          <w:tcPr>
            <w:tcW w:w="447" w:type="pct"/>
            <w:tcBorders>
              <w:top w:val="single" w:sz="8" w:space="0" w:color="000000"/>
              <w:left w:val="nil"/>
              <w:bottom w:val="nil"/>
              <w:right w:val="single" w:sz="8" w:space="0" w:color="auto"/>
            </w:tcBorders>
            <w:shd w:val="clear" w:color="auto" w:fill="auto"/>
            <w:vAlign w:val="center"/>
            <w:hideMark/>
          </w:tcPr>
          <w:p w14:paraId="5558F01B"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8617A6" w:rsidRPr="003B5034" w14:paraId="4133A3BE" w14:textId="77777777" w:rsidTr="008617A6">
        <w:trPr>
          <w:trHeight w:val="270"/>
        </w:trPr>
        <w:tc>
          <w:tcPr>
            <w:tcW w:w="5000" w:type="pct"/>
            <w:gridSpan w:val="24"/>
            <w:tcBorders>
              <w:top w:val="nil"/>
              <w:left w:val="single" w:sz="8" w:space="0" w:color="auto"/>
              <w:bottom w:val="nil"/>
              <w:right w:val="single" w:sz="8" w:space="0" w:color="auto"/>
            </w:tcBorders>
            <w:shd w:val="clear" w:color="000000" w:fill="4F81BD"/>
          </w:tcPr>
          <w:p w14:paraId="14D591FF" w14:textId="77777777" w:rsidR="008617A6" w:rsidRPr="003B5034" w:rsidRDefault="008617A6" w:rsidP="00462764">
            <w:pPr>
              <w:rPr>
                <w:rFonts w:ascii="Arial" w:hAnsi="Arial" w:cs="Arial"/>
                <w:b/>
                <w:bCs/>
                <w:color w:val="FFFFFF"/>
                <w:spacing w:val="0"/>
                <w:sz w:val="20"/>
              </w:rPr>
            </w:pPr>
            <w:r w:rsidRPr="003B5034">
              <w:rPr>
                <w:rFonts w:ascii="Arial" w:hAnsi="Arial" w:cs="Arial"/>
                <w:b/>
                <w:bCs/>
                <w:color w:val="FFFFFF"/>
                <w:spacing w:val="0"/>
                <w:sz w:val="20"/>
                <w:lang w:val="es-ES"/>
              </w:rPr>
              <w:t>Componente III – Implementación del PNCE</w:t>
            </w:r>
          </w:p>
        </w:tc>
      </w:tr>
      <w:tr w:rsidR="008617A6" w:rsidRPr="003B5034" w14:paraId="30A67037" w14:textId="77777777" w:rsidTr="008617A6">
        <w:trPr>
          <w:trHeight w:val="270"/>
        </w:trPr>
        <w:tc>
          <w:tcPr>
            <w:tcW w:w="1279" w:type="pct"/>
            <w:tcBorders>
              <w:top w:val="nil"/>
              <w:left w:val="single" w:sz="8" w:space="0" w:color="auto"/>
              <w:bottom w:val="nil"/>
              <w:right w:val="nil"/>
            </w:tcBorders>
            <w:shd w:val="clear" w:color="auto" w:fill="auto"/>
            <w:noWrap/>
            <w:vAlign w:val="bottom"/>
            <w:hideMark/>
          </w:tcPr>
          <w:p w14:paraId="4806FFEF"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 xml:space="preserve">Recopilación de </w:t>
            </w:r>
            <w:proofErr w:type="gramStart"/>
            <w:r w:rsidRPr="003B5034">
              <w:rPr>
                <w:rFonts w:ascii="Arial" w:hAnsi="Arial" w:cs="Arial"/>
                <w:color w:val="000000"/>
                <w:spacing w:val="0"/>
                <w:sz w:val="20"/>
                <w:lang w:val="es-ES"/>
              </w:rPr>
              <w:t>datos  finales</w:t>
            </w:r>
            <w:proofErr w:type="gramEnd"/>
          </w:p>
        </w:tc>
        <w:tc>
          <w:tcPr>
            <w:tcW w:w="86" w:type="pct"/>
            <w:tcBorders>
              <w:top w:val="single" w:sz="8" w:space="0" w:color="auto"/>
              <w:left w:val="single" w:sz="8" w:space="0" w:color="auto"/>
              <w:bottom w:val="single" w:sz="4" w:space="0" w:color="auto"/>
              <w:right w:val="single" w:sz="8" w:space="0" w:color="auto"/>
            </w:tcBorders>
          </w:tcPr>
          <w:p w14:paraId="54B2C7E2" w14:textId="77777777" w:rsidR="00884580" w:rsidRPr="003B5034" w:rsidRDefault="00884580" w:rsidP="00884580">
            <w:pPr>
              <w:jc w:val="both"/>
              <w:rPr>
                <w:rFonts w:ascii="Arial" w:hAnsi="Arial" w:cs="Arial"/>
                <w:color w:val="FF0000"/>
                <w:spacing w:val="0"/>
                <w:sz w:val="20"/>
                <w:lang w:val="en-US"/>
              </w:rPr>
            </w:pPr>
          </w:p>
        </w:tc>
        <w:tc>
          <w:tcPr>
            <w:tcW w:w="87" w:type="pct"/>
            <w:tcBorders>
              <w:top w:val="single" w:sz="8" w:space="0" w:color="auto"/>
              <w:left w:val="single" w:sz="8" w:space="0" w:color="auto"/>
              <w:bottom w:val="single" w:sz="4" w:space="0" w:color="auto"/>
              <w:right w:val="single" w:sz="8" w:space="0" w:color="auto"/>
            </w:tcBorders>
          </w:tcPr>
          <w:p w14:paraId="389050F1" w14:textId="77777777" w:rsidR="00884580" w:rsidRPr="003B5034" w:rsidRDefault="00884580" w:rsidP="00884580">
            <w:pPr>
              <w:jc w:val="both"/>
              <w:rPr>
                <w:rFonts w:ascii="Arial" w:hAnsi="Arial" w:cs="Arial"/>
                <w:color w:val="FF0000"/>
                <w:spacing w:val="0"/>
                <w:sz w:val="20"/>
                <w:lang w:val="en-US"/>
              </w:rPr>
            </w:pPr>
          </w:p>
        </w:tc>
        <w:tc>
          <w:tcPr>
            <w:tcW w:w="119"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4BA80CEF"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8" w:type="pct"/>
            <w:tcBorders>
              <w:top w:val="single" w:sz="8" w:space="0" w:color="auto"/>
              <w:left w:val="nil"/>
              <w:bottom w:val="single" w:sz="4" w:space="0" w:color="auto"/>
              <w:right w:val="single" w:sz="8" w:space="0" w:color="auto"/>
            </w:tcBorders>
            <w:shd w:val="clear" w:color="auto" w:fill="auto"/>
            <w:vAlign w:val="center"/>
            <w:hideMark/>
          </w:tcPr>
          <w:p w14:paraId="78F5F6CB"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401BC2C0"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711F9596"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60E351D4"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6" w:type="pct"/>
            <w:tcBorders>
              <w:top w:val="single" w:sz="8" w:space="0" w:color="auto"/>
              <w:left w:val="nil"/>
              <w:bottom w:val="single" w:sz="4" w:space="0" w:color="auto"/>
              <w:right w:val="single" w:sz="8" w:space="0" w:color="auto"/>
            </w:tcBorders>
            <w:shd w:val="clear" w:color="auto" w:fill="auto"/>
            <w:vAlign w:val="center"/>
            <w:hideMark/>
          </w:tcPr>
          <w:p w14:paraId="3E7652EF"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22FFF83D"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single" w:sz="8" w:space="0" w:color="auto"/>
              <w:left w:val="nil"/>
              <w:bottom w:val="single" w:sz="4" w:space="0" w:color="auto"/>
              <w:right w:val="single" w:sz="8" w:space="0" w:color="auto"/>
            </w:tcBorders>
            <w:shd w:val="clear" w:color="000000" w:fill="FFFFFF"/>
            <w:vAlign w:val="center"/>
            <w:hideMark/>
          </w:tcPr>
          <w:p w14:paraId="18527321"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55B78AAC"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46DC57DB"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01DC06DD"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49E18B5A"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3A6264F1"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1CECB3CC"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5" w:type="pct"/>
            <w:tcBorders>
              <w:top w:val="single" w:sz="4" w:space="0" w:color="auto"/>
              <w:left w:val="single" w:sz="4" w:space="0" w:color="auto"/>
              <w:bottom w:val="single" w:sz="4" w:space="0" w:color="auto"/>
              <w:right w:val="single" w:sz="4" w:space="0" w:color="auto"/>
            </w:tcBorders>
          </w:tcPr>
          <w:p w14:paraId="4F2568E6"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550A487E"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2E5092F5" w14:textId="77777777" w:rsidR="00884580" w:rsidRPr="003B5034" w:rsidRDefault="00884580" w:rsidP="00884580">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11736ABA" w14:textId="77777777" w:rsidR="00884580" w:rsidRPr="003B5034" w:rsidRDefault="00884580" w:rsidP="00884580">
            <w:pPr>
              <w:jc w:val="both"/>
              <w:rPr>
                <w:rFonts w:ascii="Arial" w:hAnsi="Arial" w:cs="Arial"/>
                <w:color w:val="000000"/>
                <w:spacing w:val="0"/>
                <w:sz w:val="20"/>
                <w:lang w:val="es-ES"/>
              </w:rPr>
            </w:pPr>
          </w:p>
        </w:tc>
        <w:tc>
          <w:tcPr>
            <w:tcW w:w="580" w:type="pct"/>
            <w:tcBorders>
              <w:top w:val="single" w:sz="8" w:space="0" w:color="000000"/>
              <w:left w:val="single" w:sz="4" w:space="0" w:color="auto"/>
              <w:bottom w:val="nil"/>
              <w:right w:val="single" w:sz="8" w:space="0" w:color="000000"/>
            </w:tcBorders>
            <w:shd w:val="clear" w:color="auto" w:fill="auto"/>
            <w:vAlign w:val="center"/>
            <w:hideMark/>
          </w:tcPr>
          <w:p w14:paraId="416C54BC"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64" w:type="pct"/>
            <w:tcBorders>
              <w:top w:val="single" w:sz="8" w:space="0" w:color="000000"/>
              <w:left w:val="nil"/>
              <w:bottom w:val="nil"/>
              <w:right w:val="single" w:sz="8" w:space="0" w:color="000000"/>
            </w:tcBorders>
            <w:shd w:val="clear" w:color="auto" w:fill="auto"/>
            <w:vAlign w:val="center"/>
            <w:hideMark/>
          </w:tcPr>
          <w:p w14:paraId="7F4CC9FC" w14:textId="77777777" w:rsidR="00884580" w:rsidRPr="003B5034" w:rsidRDefault="00884580" w:rsidP="00462764">
            <w:pPr>
              <w:jc w:val="right"/>
              <w:rPr>
                <w:rFonts w:ascii="Arial" w:hAnsi="Arial" w:cs="Arial"/>
                <w:color w:val="000000"/>
                <w:spacing w:val="0"/>
                <w:sz w:val="20"/>
                <w:lang w:val="en-US"/>
              </w:rPr>
            </w:pPr>
            <w:r>
              <w:rPr>
                <w:rFonts w:ascii="Arial" w:hAnsi="Arial" w:cs="Arial"/>
                <w:color w:val="000000"/>
                <w:spacing w:val="0"/>
                <w:sz w:val="20"/>
                <w:lang w:val="en-US"/>
              </w:rPr>
              <w:t>2</w:t>
            </w:r>
            <w:r w:rsidR="00FF5B79">
              <w:rPr>
                <w:rFonts w:ascii="Arial" w:hAnsi="Arial" w:cs="Arial"/>
                <w:color w:val="000000"/>
                <w:spacing w:val="0"/>
                <w:sz w:val="20"/>
                <w:lang w:val="en-US"/>
              </w:rPr>
              <w:t>.000</w:t>
            </w:r>
          </w:p>
        </w:tc>
        <w:tc>
          <w:tcPr>
            <w:tcW w:w="447" w:type="pct"/>
            <w:tcBorders>
              <w:top w:val="single" w:sz="8" w:space="0" w:color="000000"/>
              <w:left w:val="nil"/>
              <w:bottom w:val="nil"/>
              <w:right w:val="single" w:sz="8" w:space="0" w:color="auto"/>
            </w:tcBorders>
            <w:shd w:val="clear" w:color="auto" w:fill="auto"/>
            <w:vAlign w:val="center"/>
            <w:hideMark/>
          </w:tcPr>
          <w:p w14:paraId="6D3436E2"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8617A6" w:rsidRPr="003B5034" w14:paraId="210015E7" w14:textId="77777777" w:rsidTr="008617A6">
        <w:trPr>
          <w:trHeight w:val="270"/>
        </w:trPr>
        <w:tc>
          <w:tcPr>
            <w:tcW w:w="5000" w:type="pct"/>
            <w:gridSpan w:val="24"/>
            <w:tcBorders>
              <w:top w:val="nil"/>
              <w:left w:val="single" w:sz="8" w:space="0" w:color="auto"/>
              <w:bottom w:val="single" w:sz="8" w:space="0" w:color="000000"/>
              <w:right w:val="single" w:sz="8" w:space="0" w:color="auto"/>
            </w:tcBorders>
            <w:shd w:val="clear" w:color="000000" w:fill="4F81BD"/>
          </w:tcPr>
          <w:p w14:paraId="51F43AC8" w14:textId="77777777" w:rsidR="008617A6" w:rsidRPr="003B5034" w:rsidRDefault="008617A6" w:rsidP="00462764">
            <w:pPr>
              <w:jc w:val="right"/>
              <w:rPr>
                <w:rFonts w:ascii="Arial" w:hAnsi="Arial" w:cs="Arial"/>
                <w:b/>
                <w:bCs/>
                <w:color w:val="FFFFFF"/>
                <w:spacing w:val="0"/>
                <w:sz w:val="20"/>
              </w:rPr>
            </w:pPr>
            <w:r w:rsidRPr="003B5034">
              <w:rPr>
                <w:rFonts w:ascii="Arial" w:hAnsi="Arial" w:cs="Arial"/>
                <w:b/>
                <w:bCs/>
                <w:color w:val="FFFFFF"/>
                <w:spacing w:val="0"/>
                <w:sz w:val="20"/>
                <w:lang w:val="es-ES"/>
              </w:rPr>
              <w:t>Componente IV. Desarrollo de capacidades institucionales</w:t>
            </w:r>
          </w:p>
        </w:tc>
      </w:tr>
      <w:tr w:rsidR="008617A6" w:rsidRPr="003B5034" w14:paraId="5463A9DF" w14:textId="77777777" w:rsidTr="008617A6">
        <w:trPr>
          <w:trHeight w:val="270"/>
        </w:trPr>
        <w:tc>
          <w:tcPr>
            <w:tcW w:w="1279" w:type="pct"/>
            <w:tcBorders>
              <w:top w:val="nil"/>
              <w:left w:val="single" w:sz="8" w:space="0" w:color="auto"/>
              <w:bottom w:val="single" w:sz="8" w:space="0" w:color="000000"/>
              <w:right w:val="single" w:sz="4" w:space="0" w:color="auto"/>
            </w:tcBorders>
            <w:shd w:val="clear" w:color="auto" w:fill="auto"/>
            <w:vAlign w:val="center"/>
            <w:hideMark/>
          </w:tcPr>
          <w:p w14:paraId="2078F72C"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lang w:val="es-ES"/>
              </w:rPr>
              <w:t>Procesamiento y Análisis de información</w:t>
            </w:r>
          </w:p>
        </w:tc>
        <w:tc>
          <w:tcPr>
            <w:tcW w:w="86" w:type="pct"/>
            <w:tcBorders>
              <w:top w:val="single" w:sz="4" w:space="0" w:color="auto"/>
              <w:left w:val="single" w:sz="4" w:space="0" w:color="auto"/>
              <w:bottom w:val="single" w:sz="4" w:space="0" w:color="auto"/>
              <w:right w:val="single" w:sz="4" w:space="0" w:color="auto"/>
            </w:tcBorders>
          </w:tcPr>
          <w:p w14:paraId="02CBBCBE" w14:textId="77777777" w:rsidR="00884580" w:rsidRPr="003B5034" w:rsidRDefault="00884580" w:rsidP="00884580">
            <w:pPr>
              <w:jc w:val="both"/>
              <w:rPr>
                <w:rFonts w:ascii="Arial" w:hAnsi="Arial" w:cs="Arial"/>
                <w:color w:val="FF0000"/>
                <w:spacing w:val="0"/>
                <w:sz w:val="20"/>
              </w:rPr>
            </w:pPr>
          </w:p>
        </w:tc>
        <w:tc>
          <w:tcPr>
            <w:tcW w:w="87" w:type="pct"/>
            <w:tcBorders>
              <w:top w:val="single" w:sz="4" w:space="0" w:color="auto"/>
              <w:left w:val="single" w:sz="4" w:space="0" w:color="auto"/>
              <w:bottom w:val="single" w:sz="4" w:space="0" w:color="auto"/>
              <w:right w:val="single" w:sz="4" w:space="0" w:color="auto"/>
            </w:tcBorders>
          </w:tcPr>
          <w:p w14:paraId="74A33717" w14:textId="77777777" w:rsidR="00884580" w:rsidRPr="003B5034" w:rsidRDefault="00884580" w:rsidP="00884580">
            <w:pPr>
              <w:jc w:val="both"/>
              <w:rPr>
                <w:rFonts w:ascii="Arial" w:hAnsi="Arial" w:cs="Arial"/>
                <w:color w:val="FF0000"/>
                <w:spacing w:val="0"/>
                <w:sz w:val="20"/>
              </w:rPr>
            </w:pPr>
          </w:p>
        </w:tc>
        <w:tc>
          <w:tcPr>
            <w:tcW w:w="1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76593BC"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28" w:type="pct"/>
            <w:tcBorders>
              <w:top w:val="nil"/>
              <w:left w:val="single" w:sz="4" w:space="0" w:color="auto"/>
              <w:bottom w:val="single" w:sz="4" w:space="0" w:color="auto"/>
              <w:right w:val="single" w:sz="8" w:space="0" w:color="auto"/>
            </w:tcBorders>
            <w:shd w:val="clear" w:color="000000" w:fill="92D050"/>
            <w:vAlign w:val="center"/>
            <w:hideMark/>
          </w:tcPr>
          <w:p w14:paraId="7E9722F8"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7950C71F"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666DB41B"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4738D02A"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tcBorders>
              <w:top w:val="nil"/>
              <w:left w:val="nil"/>
              <w:bottom w:val="single" w:sz="4" w:space="0" w:color="auto"/>
              <w:right w:val="single" w:sz="8" w:space="0" w:color="auto"/>
            </w:tcBorders>
            <w:shd w:val="clear" w:color="000000" w:fill="92D050"/>
            <w:vAlign w:val="center"/>
            <w:hideMark/>
          </w:tcPr>
          <w:p w14:paraId="260EAC04"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0920905D"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2A002AFC"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6CCAD659"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single" w:sz="4" w:space="0" w:color="auto"/>
              <w:right w:val="single" w:sz="8" w:space="0" w:color="auto"/>
            </w:tcBorders>
            <w:shd w:val="clear" w:color="000000" w:fill="92D050"/>
            <w:vAlign w:val="center"/>
            <w:hideMark/>
          </w:tcPr>
          <w:p w14:paraId="75C9D346"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70253250"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1A846BAD"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4BC71B6C"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single" w:sz="4" w:space="0" w:color="auto"/>
              <w:right w:val="single" w:sz="4" w:space="0" w:color="auto"/>
            </w:tcBorders>
            <w:shd w:val="clear" w:color="000000" w:fill="92D050"/>
            <w:vAlign w:val="center"/>
            <w:hideMark/>
          </w:tcPr>
          <w:p w14:paraId="0E9D2C66"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5" w:type="pct"/>
            <w:tcBorders>
              <w:top w:val="single" w:sz="4" w:space="0" w:color="auto"/>
              <w:left w:val="single" w:sz="4" w:space="0" w:color="auto"/>
              <w:bottom w:val="single" w:sz="4" w:space="0" w:color="auto"/>
              <w:right w:val="single" w:sz="4" w:space="0" w:color="auto"/>
            </w:tcBorders>
          </w:tcPr>
          <w:p w14:paraId="6FDC5826"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289CF3EC"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5FFAD28D" w14:textId="77777777" w:rsidR="00884580" w:rsidRPr="003B5034" w:rsidRDefault="00884580" w:rsidP="00884580">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1117BE1A" w14:textId="77777777" w:rsidR="00884580" w:rsidRPr="003B5034" w:rsidRDefault="00884580" w:rsidP="00884580">
            <w:pPr>
              <w:jc w:val="both"/>
              <w:rPr>
                <w:rFonts w:ascii="Arial" w:hAnsi="Arial" w:cs="Arial"/>
                <w:color w:val="000000"/>
                <w:spacing w:val="0"/>
                <w:sz w:val="20"/>
                <w:lang w:val="es-ES"/>
              </w:rPr>
            </w:pPr>
          </w:p>
        </w:tc>
        <w:tc>
          <w:tcPr>
            <w:tcW w:w="580" w:type="pct"/>
            <w:tcBorders>
              <w:top w:val="nil"/>
              <w:left w:val="single" w:sz="4" w:space="0" w:color="auto"/>
              <w:bottom w:val="nil"/>
              <w:right w:val="nil"/>
            </w:tcBorders>
            <w:shd w:val="clear" w:color="auto" w:fill="auto"/>
            <w:vAlign w:val="center"/>
            <w:hideMark/>
          </w:tcPr>
          <w:p w14:paraId="12E6D7C1"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64" w:type="pct"/>
            <w:tcBorders>
              <w:top w:val="nil"/>
              <w:left w:val="single" w:sz="8" w:space="0" w:color="auto"/>
              <w:bottom w:val="single" w:sz="8" w:space="0" w:color="auto"/>
              <w:right w:val="single" w:sz="8" w:space="0" w:color="auto"/>
            </w:tcBorders>
            <w:shd w:val="clear" w:color="auto" w:fill="auto"/>
            <w:vAlign w:val="center"/>
          </w:tcPr>
          <w:p w14:paraId="171291E9" w14:textId="77777777" w:rsidR="00884580" w:rsidRPr="003B5034" w:rsidRDefault="00884580" w:rsidP="00462764">
            <w:pPr>
              <w:jc w:val="right"/>
              <w:rPr>
                <w:rFonts w:ascii="Arial" w:hAnsi="Arial" w:cs="Arial"/>
                <w:color w:val="000000"/>
                <w:spacing w:val="0"/>
                <w:sz w:val="20"/>
                <w:lang w:val="en-US"/>
              </w:rPr>
            </w:pPr>
            <w:r>
              <w:rPr>
                <w:rFonts w:ascii="Arial" w:hAnsi="Arial" w:cs="Arial"/>
                <w:color w:val="000000"/>
                <w:spacing w:val="0"/>
                <w:sz w:val="20"/>
                <w:lang w:val="en-US"/>
              </w:rPr>
              <w:t>80.000</w:t>
            </w:r>
          </w:p>
        </w:tc>
        <w:tc>
          <w:tcPr>
            <w:tcW w:w="447" w:type="pct"/>
            <w:tcBorders>
              <w:top w:val="nil"/>
              <w:left w:val="nil"/>
              <w:bottom w:val="nil"/>
              <w:right w:val="single" w:sz="8" w:space="0" w:color="auto"/>
            </w:tcBorders>
            <w:shd w:val="clear" w:color="auto" w:fill="auto"/>
            <w:vAlign w:val="center"/>
            <w:hideMark/>
          </w:tcPr>
          <w:p w14:paraId="14946D8F"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943D5D" w:rsidRPr="003B5034" w14:paraId="06338735" w14:textId="77777777" w:rsidTr="008617A6">
        <w:trPr>
          <w:trHeight w:val="270"/>
        </w:trPr>
        <w:tc>
          <w:tcPr>
            <w:tcW w:w="1279" w:type="pct"/>
            <w:tcBorders>
              <w:top w:val="nil"/>
              <w:left w:val="single" w:sz="8" w:space="0" w:color="auto"/>
              <w:bottom w:val="single" w:sz="8" w:space="0" w:color="000000"/>
              <w:right w:val="single" w:sz="4" w:space="0" w:color="auto"/>
            </w:tcBorders>
            <w:shd w:val="clear" w:color="auto" w:fill="auto"/>
            <w:vAlign w:val="center"/>
            <w:hideMark/>
          </w:tcPr>
          <w:p w14:paraId="6C295B3F"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Evaluación de medio termino</w:t>
            </w:r>
          </w:p>
        </w:tc>
        <w:tc>
          <w:tcPr>
            <w:tcW w:w="86" w:type="pct"/>
            <w:tcBorders>
              <w:top w:val="single" w:sz="4" w:space="0" w:color="auto"/>
              <w:left w:val="single" w:sz="4" w:space="0" w:color="auto"/>
              <w:bottom w:val="single" w:sz="4" w:space="0" w:color="auto"/>
              <w:right w:val="single" w:sz="4" w:space="0" w:color="auto"/>
            </w:tcBorders>
          </w:tcPr>
          <w:p w14:paraId="6684FF09" w14:textId="77777777" w:rsidR="00884580" w:rsidRPr="003B5034" w:rsidRDefault="00884580" w:rsidP="00884580">
            <w:pPr>
              <w:jc w:val="both"/>
              <w:rPr>
                <w:rFonts w:ascii="Arial" w:hAnsi="Arial" w:cs="Arial"/>
                <w:color w:val="FF0000"/>
                <w:spacing w:val="0"/>
                <w:sz w:val="20"/>
                <w:lang w:val="en-US"/>
              </w:rPr>
            </w:pPr>
          </w:p>
        </w:tc>
        <w:tc>
          <w:tcPr>
            <w:tcW w:w="87" w:type="pct"/>
            <w:tcBorders>
              <w:top w:val="single" w:sz="4" w:space="0" w:color="auto"/>
              <w:left w:val="single" w:sz="4" w:space="0" w:color="auto"/>
              <w:bottom w:val="single" w:sz="4" w:space="0" w:color="auto"/>
              <w:right w:val="single" w:sz="4" w:space="0" w:color="auto"/>
            </w:tcBorders>
            <w:shd w:val="clear" w:color="auto" w:fill="92D050"/>
          </w:tcPr>
          <w:p w14:paraId="1F33057D" w14:textId="77777777" w:rsidR="00884580" w:rsidRPr="003B5034" w:rsidRDefault="00884580" w:rsidP="00884580">
            <w:pPr>
              <w:jc w:val="both"/>
              <w:rPr>
                <w:rFonts w:ascii="Arial" w:hAnsi="Arial" w:cs="Arial"/>
                <w:color w:val="FF0000"/>
                <w:spacing w:val="0"/>
                <w:sz w:val="20"/>
                <w:lang w:val="en-US"/>
              </w:rPr>
            </w:pPr>
          </w:p>
        </w:tc>
        <w:tc>
          <w:tcPr>
            <w:tcW w:w="1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69AAB33"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8" w:type="pct"/>
            <w:tcBorders>
              <w:top w:val="nil"/>
              <w:left w:val="single" w:sz="4" w:space="0" w:color="auto"/>
              <w:bottom w:val="single" w:sz="4" w:space="0" w:color="auto"/>
              <w:right w:val="single" w:sz="8" w:space="0" w:color="auto"/>
            </w:tcBorders>
            <w:shd w:val="clear" w:color="000000" w:fill="FFFFFF"/>
            <w:vAlign w:val="center"/>
            <w:hideMark/>
          </w:tcPr>
          <w:p w14:paraId="5565FDE5"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4B5C1A0E"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auto" w:fill="92D050"/>
            <w:vAlign w:val="center"/>
            <w:hideMark/>
          </w:tcPr>
          <w:p w14:paraId="2AA7F708"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2701BC03"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6" w:type="pct"/>
            <w:tcBorders>
              <w:top w:val="nil"/>
              <w:left w:val="nil"/>
              <w:bottom w:val="single" w:sz="4" w:space="0" w:color="auto"/>
              <w:right w:val="single" w:sz="8" w:space="0" w:color="auto"/>
            </w:tcBorders>
            <w:shd w:val="clear" w:color="000000" w:fill="FFFFFF"/>
            <w:vAlign w:val="center"/>
            <w:hideMark/>
          </w:tcPr>
          <w:p w14:paraId="6BB818E0"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50A69E6A"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92D050"/>
            <w:vAlign w:val="center"/>
            <w:hideMark/>
          </w:tcPr>
          <w:p w14:paraId="5E179516"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49D31BD7"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3B9A6480"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19BB5028"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auto" w:fill="92D050"/>
            <w:vAlign w:val="center"/>
            <w:hideMark/>
          </w:tcPr>
          <w:p w14:paraId="5C66C38C"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606EA3BF"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4" w:space="0" w:color="auto"/>
            </w:tcBorders>
            <w:shd w:val="clear" w:color="000000" w:fill="FFFFFF"/>
            <w:vAlign w:val="center"/>
            <w:hideMark/>
          </w:tcPr>
          <w:p w14:paraId="3AA336B2"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5" w:type="pct"/>
            <w:tcBorders>
              <w:top w:val="single" w:sz="4" w:space="0" w:color="auto"/>
              <w:left w:val="single" w:sz="4" w:space="0" w:color="auto"/>
              <w:bottom w:val="single" w:sz="4" w:space="0" w:color="auto"/>
              <w:right w:val="single" w:sz="4" w:space="0" w:color="auto"/>
            </w:tcBorders>
          </w:tcPr>
          <w:p w14:paraId="23D2DF56"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shd w:val="clear" w:color="auto" w:fill="92D050"/>
          </w:tcPr>
          <w:p w14:paraId="3141D494"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72EC88CF" w14:textId="77777777" w:rsidR="00884580" w:rsidRPr="003B5034" w:rsidRDefault="00884580" w:rsidP="00884580">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tcPr>
          <w:p w14:paraId="625A928C" w14:textId="77777777" w:rsidR="00884580" w:rsidRPr="003B5034" w:rsidRDefault="00884580" w:rsidP="00884580">
            <w:pPr>
              <w:jc w:val="both"/>
              <w:rPr>
                <w:rFonts w:ascii="Arial" w:hAnsi="Arial" w:cs="Arial"/>
                <w:color w:val="000000"/>
                <w:spacing w:val="0"/>
                <w:sz w:val="20"/>
                <w:lang w:val="es-ES"/>
              </w:rPr>
            </w:pPr>
          </w:p>
        </w:tc>
        <w:tc>
          <w:tcPr>
            <w:tcW w:w="580" w:type="pct"/>
            <w:tcBorders>
              <w:top w:val="single" w:sz="8" w:space="0" w:color="000000"/>
              <w:left w:val="single" w:sz="4" w:space="0" w:color="auto"/>
              <w:bottom w:val="nil"/>
              <w:right w:val="nil"/>
            </w:tcBorders>
            <w:shd w:val="clear" w:color="auto" w:fill="auto"/>
            <w:vAlign w:val="center"/>
            <w:hideMark/>
          </w:tcPr>
          <w:p w14:paraId="5F407537"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64" w:type="pct"/>
            <w:tcBorders>
              <w:top w:val="nil"/>
              <w:left w:val="single" w:sz="8" w:space="0" w:color="auto"/>
              <w:bottom w:val="single" w:sz="8" w:space="0" w:color="auto"/>
              <w:right w:val="single" w:sz="8" w:space="0" w:color="auto"/>
            </w:tcBorders>
            <w:shd w:val="clear" w:color="auto" w:fill="auto"/>
            <w:vAlign w:val="center"/>
          </w:tcPr>
          <w:p w14:paraId="3E2B60A4" w14:textId="77777777" w:rsidR="00884580" w:rsidRPr="003B5034" w:rsidRDefault="00884580" w:rsidP="00462764">
            <w:pPr>
              <w:jc w:val="right"/>
              <w:rPr>
                <w:rFonts w:ascii="Arial" w:hAnsi="Arial" w:cs="Arial"/>
                <w:color w:val="000000"/>
                <w:spacing w:val="0"/>
                <w:sz w:val="20"/>
                <w:lang w:val="en-US"/>
              </w:rPr>
            </w:pPr>
            <w:r>
              <w:rPr>
                <w:rFonts w:ascii="Arial" w:hAnsi="Arial" w:cs="Arial"/>
                <w:color w:val="000000"/>
                <w:spacing w:val="0"/>
                <w:sz w:val="20"/>
                <w:lang w:val="en-US"/>
              </w:rPr>
              <w:t>40.000</w:t>
            </w:r>
          </w:p>
        </w:tc>
        <w:tc>
          <w:tcPr>
            <w:tcW w:w="447" w:type="pct"/>
            <w:tcBorders>
              <w:top w:val="single" w:sz="8" w:space="0" w:color="000000"/>
              <w:left w:val="nil"/>
              <w:bottom w:val="nil"/>
              <w:right w:val="single" w:sz="8" w:space="0" w:color="auto"/>
            </w:tcBorders>
            <w:shd w:val="clear" w:color="auto" w:fill="auto"/>
            <w:vAlign w:val="center"/>
            <w:hideMark/>
          </w:tcPr>
          <w:p w14:paraId="76EEFF0C"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 xml:space="preserve">MEER </w:t>
            </w:r>
          </w:p>
        </w:tc>
      </w:tr>
      <w:tr w:rsidR="008617A6" w:rsidRPr="003B5034" w14:paraId="75A5394F" w14:textId="77777777" w:rsidTr="008617A6">
        <w:trPr>
          <w:trHeight w:val="270"/>
        </w:trPr>
        <w:tc>
          <w:tcPr>
            <w:tcW w:w="1279" w:type="pct"/>
            <w:tcBorders>
              <w:top w:val="nil"/>
              <w:left w:val="single" w:sz="8" w:space="0" w:color="auto"/>
              <w:bottom w:val="single" w:sz="8" w:space="0" w:color="000000"/>
              <w:right w:val="single" w:sz="4" w:space="0" w:color="auto"/>
            </w:tcBorders>
            <w:shd w:val="clear" w:color="auto" w:fill="auto"/>
            <w:vAlign w:val="center"/>
            <w:hideMark/>
          </w:tcPr>
          <w:p w14:paraId="70AF9D96"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Taller preparación informe final</w:t>
            </w:r>
          </w:p>
        </w:tc>
        <w:tc>
          <w:tcPr>
            <w:tcW w:w="86" w:type="pct"/>
            <w:tcBorders>
              <w:top w:val="single" w:sz="4" w:space="0" w:color="auto"/>
              <w:left w:val="single" w:sz="4" w:space="0" w:color="auto"/>
              <w:bottom w:val="single" w:sz="4" w:space="0" w:color="auto"/>
              <w:right w:val="single" w:sz="4" w:space="0" w:color="auto"/>
            </w:tcBorders>
          </w:tcPr>
          <w:p w14:paraId="7D57DEBB" w14:textId="77777777" w:rsidR="00884580" w:rsidRPr="003B5034" w:rsidRDefault="00884580" w:rsidP="00884580">
            <w:pPr>
              <w:jc w:val="both"/>
              <w:rPr>
                <w:rFonts w:ascii="Arial" w:hAnsi="Arial" w:cs="Arial"/>
                <w:color w:val="FF0000"/>
                <w:spacing w:val="0"/>
                <w:sz w:val="20"/>
                <w:lang w:val="en-US"/>
              </w:rPr>
            </w:pPr>
          </w:p>
        </w:tc>
        <w:tc>
          <w:tcPr>
            <w:tcW w:w="87" w:type="pct"/>
            <w:tcBorders>
              <w:top w:val="single" w:sz="4" w:space="0" w:color="auto"/>
              <w:left w:val="single" w:sz="4" w:space="0" w:color="auto"/>
              <w:bottom w:val="single" w:sz="4" w:space="0" w:color="auto"/>
              <w:right w:val="single" w:sz="4" w:space="0" w:color="auto"/>
            </w:tcBorders>
          </w:tcPr>
          <w:p w14:paraId="786321FA" w14:textId="77777777" w:rsidR="00884580" w:rsidRPr="003B5034" w:rsidRDefault="00884580" w:rsidP="00884580">
            <w:pPr>
              <w:jc w:val="both"/>
              <w:rPr>
                <w:rFonts w:ascii="Arial" w:hAnsi="Arial" w:cs="Arial"/>
                <w:color w:val="FF0000"/>
                <w:spacing w:val="0"/>
                <w:sz w:val="20"/>
                <w:lang w:val="en-US"/>
              </w:rPr>
            </w:pPr>
          </w:p>
        </w:tc>
        <w:tc>
          <w:tcPr>
            <w:tcW w:w="1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1F9683A"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8" w:type="pct"/>
            <w:tcBorders>
              <w:top w:val="nil"/>
              <w:left w:val="single" w:sz="4" w:space="0" w:color="auto"/>
              <w:bottom w:val="single" w:sz="4" w:space="0" w:color="auto"/>
              <w:right w:val="single" w:sz="8" w:space="0" w:color="auto"/>
            </w:tcBorders>
            <w:shd w:val="clear" w:color="000000" w:fill="FFFFFF"/>
            <w:vAlign w:val="center"/>
            <w:hideMark/>
          </w:tcPr>
          <w:p w14:paraId="434BEBC5"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0D921F6B"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6BB92AD4"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600EC988"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6" w:type="pct"/>
            <w:tcBorders>
              <w:top w:val="nil"/>
              <w:left w:val="nil"/>
              <w:bottom w:val="single" w:sz="4" w:space="0" w:color="auto"/>
              <w:right w:val="single" w:sz="8" w:space="0" w:color="auto"/>
            </w:tcBorders>
            <w:shd w:val="clear" w:color="000000" w:fill="FFFFFF"/>
            <w:vAlign w:val="center"/>
            <w:hideMark/>
          </w:tcPr>
          <w:p w14:paraId="61320C87"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126DC7B9"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12CBC816"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473AAE9E"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409E24F7"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50A8AE1E"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3DC4764E"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7F5833F3"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single" w:sz="4" w:space="0" w:color="auto"/>
              <w:left w:val="nil"/>
              <w:bottom w:val="single" w:sz="4" w:space="0" w:color="auto"/>
              <w:right w:val="single" w:sz="4" w:space="0" w:color="auto"/>
            </w:tcBorders>
            <w:shd w:val="clear" w:color="000000" w:fill="92D050"/>
            <w:vAlign w:val="center"/>
            <w:hideMark/>
          </w:tcPr>
          <w:p w14:paraId="45C91A56"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5" w:type="pct"/>
            <w:tcBorders>
              <w:top w:val="single" w:sz="4" w:space="0" w:color="auto"/>
              <w:left w:val="single" w:sz="4" w:space="0" w:color="auto"/>
              <w:bottom w:val="single" w:sz="4" w:space="0" w:color="auto"/>
              <w:right w:val="single" w:sz="4" w:space="0" w:color="auto"/>
            </w:tcBorders>
          </w:tcPr>
          <w:p w14:paraId="0A11BA66"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1F7E93E6"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3C6CD696" w14:textId="77777777" w:rsidR="00884580" w:rsidRPr="003B5034" w:rsidRDefault="00884580" w:rsidP="00884580">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FFFFFF" w:themeFill="background1"/>
          </w:tcPr>
          <w:p w14:paraId="01F3FF95" w14:textId="77777777" w:rsidR="00884580" w:rsidRPr="003B5034" w:rsidRDefault="00884580" w:rsidP="00884580">
            <w:pPr>
              <w:jc w:val="both"/>
              <w:rPr>
                <w:rFonts w:ascii="Arial" w:hAnsi="Arial" w:cs="Arial"/>
                <w:color w:val="000000"/>
                <w:spacing w:val="0"/>
                <w:sz w:val="20"/>
                <w:lang w:val="es-ES"/>
              </w:rPr>
            </w:pPr>
          </w:p>
        </w:tc>
        <w:tc>
          <w:tcPr>
            <w:tcW w:w="580" w:type="pct"/>
            <w:tcBorders>
              <w:top w:val="single" w:sz="8" w:space="0" w:color="000000"/>
              <w:left w:val="single" w:sz="4" w:space="0" w:color="auto"/>
              <w:bottom w:val="nil"/>
              <w:right w:val="single" w:sz="8" w:space="0" w:color="000000"/>
            </w:tcBorders>
            <w:shd w:val="clear" w:color="auto" w:fill="auto"/>
            <w:vAlign w:val="center"/>
            <w:hideMark/>
          </w:tcPr>
          <w:p w14:paraId="5302C7E5"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64" w:type="pct"/>
            <w:tcBorders>
              <w:top w:val="nil"/>
              <w:left w:val="nil"/>
              <w:bottom w:val="nil"/>
              <w:right w:val="single" w:sz="8" w:space="0" w:color="000000"/>
            </w:tcBorders>
            <w:shd w:val="clear" w:color="auto" w:fill="auto"/>
            <w:vAlign w:val="center"/>
          </w:tcPr>
          <w:p w14:paraId="562107FE" w14:textId="77777777" w:rsidR="00884580" w:rsidRPr="003B5034" w:rsidRDefault="00884580" w:rsidP="00462764">
            <w:pPr>
              <w:jc w:val="right"/>
              <w:rPr>
                <w:rFonts w:ascii="Arial" w:hAnsi="Arial" w:cs="Arial"/>
                <w:color w:val="000000"/>
                <w:spacing w:val="0"/>
                <w:sz w:val="20"/>
                <w:lang w:val="en-US"/>
              </w:rPr>
            </w:pPr>
            <w:r>
              <w:rPr>
                <w:rFonts w:ascii="Arial" w:hAnsi="Arial" w:cs="Arial"/>
                <w:color w:val="000000"/>
                <w:spacing w:val="0"/>
                <w:sz w:val="20"/>
                <w:lang w:val="en-US"/>
              </w:rPr>
              <w:t>20.000</w:t>
            </w:r>
          </w:p>
        </w:tc>
        <w:tc>
          <w:tcPr>
            <w:tcW w:w="447" w:type="pct"/>
            <w:tcBorders>
              <w:top w:val="single" w:sz="8" w:space="0" w:color="000000"/>
              <w:left w:val="nil"/>
              <w:bottom w:val="nil"/>
              <w:right w:val="single" w:sz="8" w:space="0" w:color="auto"/>
            </w:tcBorders>
            <w:shd w:val="clear" w:color="auto" w:fill="auto"/>
            <w:vAlign w:val="center"/>
            <w:hideMark/>
          </w:tcPr>
          <w:p w14:paraId="4C36305F"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8617A6" w:rsidRPr="003B5034" w14:paraId="7F8C2ECD" w14:textId="77777777" w:rsidTr="008617A6">
        <w:trPr>
          <w:trHeight w:val="270"/>
        </w:trPr>
        <w:tc>
          <w:tcPr>
            <w:tcW w:w="1279" w:type="pct"/>
            <w:tcBorders>
              <w:top w:val="nil"/>
              <w:left w:val="single" w:sz="8" w:space="0" w:color="auto"/>
              <w:bottom w:val="single" w:sz="8" w:space="0" w:color="000000"/>
              <w:right w:val="single" w:sz="4" w:space="0" w:color="auto"/>
            </w:tcBorders>
            <w:shd w:val="clear" w:color="auto" w:fill="auto"/>
            <w:vAlign w:val="center"/>
            <w:hideMark/>
          </w:tcPr>
          <w:p w14:paraId="56748767"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Misión de supervisión final</w:t>
            </w:r>
          </w:p>
        </w:tc>
        <w:tc>
          <w:tcPr>
            <w:tcW w:w="86" w:type="pct"/>
            <w:tcBorders>
              <w:top w:val="single" w:sz="4" w:space="0" w:color="auto"/>
              <w:left w:val="single" w:sz="4" w:space="0" w:color="auto"/>
              <w:bottom w:val="single" w:sz="4" w:space="0" w:color="auto"/>
              <w:right w:val="single" w:sz="4" w:space="0" w:color="auto"/>
            </w:tcBorders>
          </w:tcPr>
          <w:p w14:paraId="6F13F86A" w14:textId="77777777" w:rsidR="00884580" w:rsidRPr="003B5034" w:rsidRDefault="00884580" w:rsidP="00884580">
            <w:pPr>
              <w:jc w:val="both"/>
              <w:rPr>
                <w:rFonts w:ascii="Arial" w:hAnsi="Arial" w:cs="Arial"/>
                <w:color w:val="FF0000"/>
                <w:spacing w:val="0"/>
                <w:sz w:val="20"/>
                <w:lang w:val="en-US"/>
              </w:rPr>
            </w:pPr>
          </w:p>
        </w:tc>
        <w:tc>
          <w:tcPr>
            <w:tcW w:w="87" w:type="pct"/>
            <w:tcBorders>
              <w:top w:val="single" w:sz="4" w:space="0" w:color="auto"/>
              <w:left w:val="single" w:sz="4" w:space="0" w:color="auto"/>
              <w:bottom w:val="single" w:sz="4" w:space="0" w:color="auto"/>
              <w:right w:val="single" w:sz="4" w:space="0" w:color="auto"/>
            </w:tcBorders>
          </w:tcPr>
          <w:p w14:paraId="65D0BD54" w14:textId="77777777" w:rsidR="00884580" w:rsidRPr="003B5034" w:rsidRDefault="00884580" w:rsidP="00884580">
            <w:pPr>
              <w:jc w:val="both"/>
              <w:rPr>
                <w:rFonts w:ascii="Arial" w:hAnsi="Arial" w:cs="Arial"/>
                <w:color w:val="FF0000"/>
                <w:spacing w:val="0"/>
                <w:sz w:val="20"/>
                <w:lang w:val="en-US"/>
              </w:rPr>
            </w:pPr>
          </w:p>
        </w:tc>
        <w:tc>
          <w:tcPr>
            <w:tcW w:w="1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1A7E4BF"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8" w:type="pct"/>
            <w:tcBorders>
              <w:top w:val="nil"/>
              <w:left w:val="single" w:sz="4" w:space="0" w:color="auto"/>
              <w:bottom w:val="single" w:sz="4" w:space="0" w:color="auto"/>
              <w:right w:val="single" w:sz="8" w:space="0" w:color="auto"/>
            </w:tcBorders>
            <w:shd w:val="clear" w:color="000000" w:fill="FFFFFF"/>
            <w:vAlign w:val="center"/>
            <w:hideMark/>
          </w:tcPr>
          <w:p w14:paraId="23D8F4A8"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0CE8E608"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28599E65"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28440670"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6" w:type="pct"/>
            <w:tcBorders>
              <w:top w:val="nil"/>
              <w:left w:val="nil"/>
              <w:bottom w:val="single" w:sz="4" w:space="0" w:color="auto"/>
              <w:right w:val="single" w:sz="8" w:space="0" w:color="auto"/>
            </w:tcBorders>
            <w:shd w:val="clear" w:color="000000" w:fill="FFFFFF"/>
            <w:vAlign w:val="center"/>
            <w:hideMark/>
          </w:tcPr>
          <w:p w14:paraId="10F571E3"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64B6604E" w14:textId="77777777" w:rsidR="00884580" w:rsidRPr="003B5034" w:rsidRDefault="00884580" w:rsidP="00884580">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4E043B52"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3244D50D"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350853C8"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286C2D1B"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43147EFF"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725E6A41"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single" w:sz="4" w:space="0" w:color="auto"/>
              <w:left w:val="nil"/>
              <w:bottom w:val="single" w:sz="4" w:space="0" w:color="auto"/>
              <w:right w:val="single" w:sz="4" w:space="0" w:color="auto"/>
            </w:tcBorders>
            <w:shd w:val="clear" w:color="000000" w:fill="FFFFFF" w:themeFill="background1"/>
            <w:vAlign w:val="center"/>
            <w:hideMark/>
          </w:tcPr>
          <w:p w14:paraId="69C4524E"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5" w:type="pct"/>
            <w:tcBorders>
              <w:top w:val="single" w:sz="4" w:space="0" w:color="auto"/>
              <w:left w:val="single" w:sz="4" w:space="0" w:color="auto"/>
              <w:bottom w:val="single" w:sz="4" w:space="0" w:color="auto"/>
              <w:right w:val="single" w:sz="4" w:space="0" w:color="auto"/>
            </w:tcBorders>
          </w:tcPr>
          <w:p w14:paraId="5A6857F8"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074D886F"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499AFB76" w14:textId="77777777" w:rsidR="00884580" w:rsidRPr="003B5034" w:rsidRDefault="00884580" w:rsidP="00884580">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1933F521" w14:textId="77777777" w:rsidR="00884580" w:rsidRPr="003B5034" w:rsidRDefault="00884580" w:rsidP="00884580">
            <w:pPr>
              <w:jc w:val="both"/>
              <w:rPr>
                <w:rFonts w:ascii="Arial" w:hAnsi="Arial" w:cs="Arial"/>
                <w:color w:val="000000"/>
                <w:spacing w:val="0"/>
                <w:sz w:val="20"/>
                <w:lang w:val="es-ES"/>
              </w:rPr>
            </w:pPr>
          </w:p>
        </w:tc>
        <w:tc>
          <w:tcPr>
            <w:tcW w:w="580" w:type="pct"/>
            <w:tcBorders>
              <w:top w:val="single" w:sz="8" w:space="0" w:color="000000"/>
              <w:left w:val="single" w:sz="4" w:space="0" w:color="auto"/>
              <w:bottom w:val="nil"/>
              <w:right w:val="nil"/>
            </w:tcBorders>
            <w:shd w:val="clear" w:color="auto" w:fill="auto"/>
            <w:vAlign w:val="center"/>
            <w:hideMark/>
          </w:tcPr>
          <w:p w14:paraId="7A0511BA"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64" w:type="pct"/>
            <w:tcBorders>
              <w:top w:val="single" w:sz="8" w:space="0" w:color="auto"/>
              <w:left w:val="single" w:sz="8" w:space="0" w:color="auto"/>
              <w:bottom w:val="single" w:sz="8" w:space="0" w:color="auto"/>
              <w:right w:val="single" w:sz="8" w:space="0" w:color="auto"/>
            </w:tcBorders>
            <w:shd w:val="clear" w:color="auto" w:fill="auto"/>
            <w:vAlign w:val="center"/>
          </w:tcPr>
          <w:p w14:paraId="532A3137" w14:textId="77777777" w:rsidR="00884580" w:rsidRPr="003B5034" w:rsidRDefault="00884580" w:rsidP="00462764">
            <w:pPr>
              <w:jc w:val="right"/>
              <w:rPr>
                <w:rFonts w:ascii="Arial" w:hAnsi="Arial" w:cs="Arial"/>
                <w:color w:val="000000"/>
                <w:spacing w:val="0"/>
                <w:sz w:val="20"/>
                <w:lang w:val="en-US"/>
              </w:rPr>
            </w:pPr>
            <w:r>
              <w:rPr>
                <w:rFonts w:ascii="Arial" w:hAnsi="Arial" w:cs="Arial"/>
                <w:color w:val="000000"/>
                <w:spacing w:val="0"/>
                <w:sz w:val="20"/>
                <w:lang w:val="en-US"/>
              </w:rPr>
              <w:t>20.000</w:t>
            </w:r>
          </w:p>
        </w:tc>
        <w:tc>
          <w:tcPr>
            <w:tcW w:w="447" w:type="pct"/>
            <w:tcBorders>
              <w:top w:val="single" w:sz="8" w:space="0" w:color="000000"/>
              <w:left w:val="nil"/>
              <w:bottom w:val="nil"/>
              <w:right w:val="single" w:sz="8" w:space="0" w:color="auto"/>
            </w:tcBorders>
            <w:shd w:val="clear" w:color="auto" w:fill="auto"/>
            <w:vAlign w:val="center"/>
            <w:hideMark/>
          </w:tcPr>
          <w:p w14:paraId="737D5E45"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8617A6" w:rsidRPr="003B5034" w14:paraId="739454DB" w14:textId="77777777" w:rsidTr="008617A6">
        <w:trPr>
          <w:trHeight w:val="270"/>
        </w:trPr>
        <w:tc>
          <w:tcPr>
            <w:tcW w:w="1279" w:type="pct"/>
            <w:tcBorders>
              <w:top w:val="nil"/>
              <w:left w:val="single" w:sz="8" w:space="0" w:color="auto"/>
              <w:bottom w:val="single" w:sz="8" w:space="0" w:color="000000"/>
              <w:right w:val="single" w:sz="4" w:space="0" w:color="auto"/>
            </w:tcBorders>
            <w:shd w:val="clear" w:color="auto" w:fill="auto"/>
            <w:vAlign w:val="center"/>
            <w:hideMark/>
          </w:tcPr>
          <w:p w14:paraId="1C917836"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Análisis Costo Beneficio Ex Post</w:t>
            </w:r>
          </w:p>
        </w:tc>
        <w:tc>
          <w:tcPr>
            <w:tcW w:w="86" w:type="pct"/>
            <w:tcBorders>
              <w:top w:val="single" w:sz="4" w:space="0" w:color="auto"/>
              <w:left w:val="single" w:sz="4" w:space="0" w:color="auto"/>
              <w:bottom w:val="single" w:sz="4" w:space="0" w:color="auto"/>
              <w:right w:val="single" w:sz="4" w:space="0" w:color="auto"/>
            </w:tcBorders>
          </w:tcPr>
          <w:p w14:paraId="552EBAD1" w14:textId="77777777" w:rsidR="00884580" w:rsidRPr="003B5034" w:rsidRDefault="00884580" w:rsidP="00884580">
            <w:pPr>
              <w:jc w:val="both"/>
              <w:rPr>
                <w:rFonts w:ascii="Arial" w:hAnsi="Arial" w:cs="Arial"/>
                <w:color w:val="FF0000"/>
                <w:spacing w:val="0"/>
                <w:sz w:val="20"/>
              </w:rPr>
            </w:pPr>
          </w:p>
        </w:tc>
        <w:tc>
          <w:tcPr>
            <w:tcW w:w="87" w:type="pct"/>
            <w:tcBorders>
              <w:top w:val="single" w:sz="4" w:space="0" w:color="auto"/>
              <w:left w:val="single" w:sz="4" w:space="0" w:color="auto"/>
              <w:bottom w:val="single" w:sz="4" w:space="0" w:color="auto"/>
              <w:right w:val="single" w:sz="4" w:space="0" w:color="auto"/>
            </w:tcBorders>
          </w:tcPr>
          <w:p w14:paraId="1EACCCBE" w14:textId="77777777" w:rsidR="00884580" w:rsidRPr="003B5034" w:rsidRDefault="00884580" w:rsidP="00884580">
            <w:pPr>
              <w:jc w:val="both"/>
              <w:rPr>
                <w:rFonts w:ascii="Arial" w:hAnsi="Arial" w:cs="Arial"/>
                <w:color w:val="FF0000"/>
                <w:spacing w:val="0"/>
                <w:sz w:val="20"/>
              </w:rPr>
            </w:pPr>
          </w:p>
        </w:tc>
        <w:tc>
          <w:tcPr>
            <w:tcW w:w="1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A822876"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28" w:type="pct"/>
            <w:tcBorders>
              <w:top w:val="nil"/>
              <w:left w:val="single" w:sz="4" w:space="0" w:color="auto"/>
              <w:bottom w:val="nil"/>
              <w:right w:val="single" w:sz="8" w:space="0" w:color="auto"/>
            </w:tcBorders>
            <w:shd w:val="clear" w:color="000000" w:fill="FFFFFF"/>
            <w:vAlign w:val="center"/>
            <w:hideMark/>
          </w:tcPr>
          <w:p w14:paraId="73B139BA"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1DACD5B1"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2736D6BD"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2C2CF19B"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6" w:type="pct"/>
            <w:tcBorders>
              <w:top w:val="nil"/>
              <w:left w:val="nil"/>
              <w:bottom w:val="nil"/>
              <w:right w:val="single" w:sz="8" w:space="0" w:color="auto"/>
            </w:tcBorders>
            <w:shd w:val="clear" w:color="000000" w:fill="FFFFFF"/>
            <w:vAlign w:val="center"/>
            <w:hideMark/>
          </w:tcPr>
          <w:p w14:paraId="726D396C"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6CD7645D"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nil"/>
              <w:left w:val="nil"/>
              <w:bottom w:val="nil"/>
              <w:right w:val="single" w:sz="8" w:space="0" w:color="auto"/>
            </w:tcBorders>
            <w:shd w:val="clear" w:color="000000" w:fill="FFFFFF"/>
            <w:vAlign w:val="center"/>
            <w:hideMark/>
          </w:tcPr>
          <w:p w14:paraId="1E7E2700"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05E86D80"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nil"/>
              <w:right w:val="single" w:sz="8" w:space="0" w:color="auto"/>
            </w:tcBorders>
            <w:shd w:val="clear" w:color="000000" w:fill="FFFFFF"/>
            <w:vAlign w:val="center"/>
            <w:hideMark/>
          </w:tcPr>
          <w:p w14:paraId="3E66E4C9"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3D5917DF"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0584E1B1"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6A7229B0"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4" w:space="0" w:color="auto"/>
              <w:right w:val="single" w:sz="4" w:space="0" w:color="auto"/>
            </w:tcBorders>
            <w:shd w:val="clear" w:color="000000" w:fill="FFFFFF" w:themeFill="background1"/>
            <w:vAlign w:val="center"/>
            <w:hideMark/>
          </w:tcPr>
          <w:p w14:paraId="1EF6A82E"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5" w:type="pct"/>
            <w:tcBorders>
              <w:top w:val="single" w:sz="4" w:space="0" w:color="auto"/>
              <w:left w:val="single" w:sz="4" w:space="0" w:color="auto"/>
              <w:bottom w:val="single" w:sz="4" w:space="0" w:color="auto"/>
              <w:right w:val="single" w:sz="4" w:space="0" w:color="auto"/>
            </w:tcBorders>
          </w:tcPr>
          <w:p w14:paraId="2FA8B314"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6BF24DCF"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6FC03AFB" w14:textId="77777777" w:rsidR="00884580" w:rsidRPr="003B5034" w:rsidRDefault="00884580" w:rsidP="00884580">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4D135EE6" w14:textId="77777777" w:rsidR="00884580" w:rsidRPr="003B5034" w:rsidRDefault="00884580" w:rsidP="00884580">
            <w:pPr>
              <w:jc w:val="both"/>
              <w:rPr>
                <w:rFonts w:ascii="Arial" w:hAnsi="Arial" w:cs="Arial"/>
                <w:color w:val="000000"/>
                <w:spacing w:val="0"/>
                <w:sz w:val="20"/>
                <w:lang w:val="es-ES"/>
              </w:rPr>
            </w:pPr>
          </w:p>
        </w:tc>
        <w:tc>
          <w:tcPr>
            <w:tcW w:w="580"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10C0C68E"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c>
          <w:tcPr>
            <w:tcW w:w="364" w:type="pct"/>
            <w:tcBorders>
              <w:top w:val="nil"/>
              <w:left w:val="nil"/>
              <w:bottom w:val="single" w:sz="8" w:space="0" w:color="auto"/>
              <w:right w:val="single" w:sz="8" w:space="0" w:color="auto"/>
            </w:tcBorders>
            <w:shd w:val="clear" w:color="auto" w:fill="auto"/>
            <w:vAlign w:val="center"/>
          </w:tcPr>
          <w:p w14:paraId="61A58D4A" w14:textId="77777777" w:rsidR="00884580" w:rsidRPr="003B5034" w:rsidRDefault="00884580" w:rsidP="00462764">
            <w:pPr>
              <w:jc w:val="right"/>
              <w:rPr>
                <w:rFonts w:ascii="Arial" w:hAnsi="Arial" w:cs="Arial"/>
                <w:color w:val="000000"/>
                <w:spacing w:val="0"/>
                <w:sz w:val="20"/>
                <w:lang w:val="en-US"/>
              </w:rPr>
            </w:pPr>
            <w:r>
              <w:rPr>
                <w:rFonts w:ascii="Arial" w:hAnsi="Arial" w:cs="Arial"/>
                <w:color w:val="000000"/>
                <w:spacing w:val="0"/>
                <w:sz w:val="20"/>
                <w:lang w:val="en-US"/>
              </w:rPr>
              <w:t>30.000</w:t>
            </w:r>
          </w:p>
        </w:tc>
        <w:tc>
          <w:tcPr>
            <w:tcW w:w="447" w:type="pct"/>
            <w:tcBorders>
              <w:top w:val="single" w:sz="8" w:space="0" w:color="auto"/>
              <w:left w:val="nil"/>
              <w:bottom w:val="single" w:sz="8" w:space="0" w:color="auto"/>
              <w:right w:val="single" w:sz="8" w:space="0" w:color="auto"/>
            </w:tcBorders>
            <w:shd w:val="clear" w:color="auto" w:fill="auto"/>
            <w:vAlign w:val="center"/>
            <w:hideMark/>
          </w:tcPr>
          <w:p w14:paraId="5C6A14E6"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 xml:space="preserve">MEER </w:t>
            </w:r>
          </w:p>
        </w:tc>
      </w:tr>
      <w:tr w:rsidR="008617A6" w:rsidRPr="003B5034" w14:paraId="4A0E6C54" w14:textId="77777777" w:rsidTr="008617A6">
        <w:trPr>
          <w:trHeight w:val="270"/>
        </w:trPr>
        <w:tc>
          <w:tcPr>
            <w:tcW w:w="1279" w:type="pct"/>
            <w:tcBorders>
              <w:top w:val="nil"/>
              <w:left w:val="single" w:sz="8" w:space="0" w:color="auto"/>
              <w:bottom w:val="single" w:sz="8" w:space="0" w:color="000000"/>
              <w:right w:val="single" w:sz="4" w:space="0" w:color="auto"/>
            </w:tcBorders>
            <w:shd w:val="clear" w:color="auto" w:fill="auto"/>
            <w:vAlign w:val="center"/>
            <w:hideMark/>
          </w:tcPr>
          <w:p w14:paraId="182FAD46"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lang w:val="es-ES"/>
              </w:rPr>
              <w:t>Informe final de evaluación de proyecto</w:t>
            </w:r>
          </w:p>
        </w:tc>
        <w:tc>
          <w:tcPr>
            <w:tcW w:w="86" w:type="pct"/>
            <w:tcBorders>
              <w:top w:val="single" w:sz="4" w:space="0" w:color="auto"/>
              <w:left w:val="single" w:sz="4" w:space="0" w:color="auto"/>
              <w:bottom w:val="single" w:sz="4" w:space="0" w:color="auto"/>
              <w:right w:val="single" w:sz="4" w:space="0" w:color="auto"/>
            </w:tcBorders>
          </w:tcPr>
          <w:p w14:paraId="789A6FEC" w14:textId="77777777" w:rsidR="00884580" w:rsidRPr="003B5034" w:rsidRDefault="00884580" w:rsidP="00884580">
            <w:pPr>
              <w:jc w:val="both"/>
              <w:rPr>
                <w:rFonts w:ascii="Arial" w:hAnsi="Arial" w:cs="Arial"/>
                <w:color w:val="FF0000"/>
                <w:spacing w:val="0"/>
                <w:sz w:val="20"/>
              </w:rPr>
            </w:pPr>
          </w:p>
        </w:tc>
        <w:tc>
          <w:tcPr>
            <w:tcW w:w="87" w:type="pct"/>
            <w:tcBorders>
              <w:top w:val="single" w:sz="4" w:space="0" w:color="auto"/>
              <w:left w:val="single" w:sz="4" w:space="0" w:color="auto"/>
              <w:bottom w:val="single" w:sz="4" w:space="0" w:color="auto"/>
              <w:right w:val="single" w:sz="4" w:space="0" w:color="auto"/>
            </w:tcBorders>
          </w:tcPr>
          <w:p w14:paraId="4ED37F8F" w14:textId="77777777" w:rsidR="00884580" w:rsidRPr="003B5034" w:rsidRDefault="00884580" w:rsidP="00884580">
            <w:pPr>
              <w:jc w:val="both"/>
              <w:rPr>
                <w:rFonts w:ascii="Arial" w:hAnsi="Arial" w:cs="Arial"/>
                <w:color w:val="FF0000"/>
                <w:spacing w:val="0"/>
                <w:sz w:val="20"/>
              </w:rPr>
            </w:pPr>
          </w:p>
        </w:tc>
        <w:tc>
          <w:tcPr>
            <w:tcW w:w="1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29B34E9"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28" w:type="pct"/>
            <w:tcBorders>
              <w:top w:val="single" w:sz="4" w:space="0" w:color="auto"/>
              <w:left w:val="single" w:sz="4" w:space="0" w:color="auto"/>
              <w:bottom w:val="single" w:sz="8" w:space="0" w:color="auto"/>
              <w:right w:val="single" w:sz="8" w:space="0" w:color="auto"/>
            </w:tcBorders>
            <w:shd w:val="clear" w:color="000000" w:fill="FFFFFF"/>
            <w:vAlign w:val="center"/>
            <w:hideMark/>
          </w:tcPr>
          <w:p w14:paraId="665839AC"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5C6F75AC"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1BE9C733"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72535F0E"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tcBorders>
              <w:top w:val="single" w:sz="4" w:space="0" w:color="auto"/>
              <w:left w:val="nil"/>
              <w:bottom w:val="single" w:sz="8" w:space="0" w:color="auto"/>
              <w:right w:val="single" w:sz="8" w:space="0" w:color="auto"/>
            </w:tcBorders>
            <w:shd w:val="clear" w:color="000000" w:fill="FFFFFF"/>
            <w:vAlign w:val="center"/>
            <w:hideMark/>
          </w:tcPr>
          <w:p w14:paraId="2E138FE3"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07477C72" w14:textId="77777777" w:rsidR="00884580" w:rsidRPr="003B5034" w:rsidRDefault="00884580" w:rsidP="00884580">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37BA2B36"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09ACD1A7"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8" w:space="0" w:color="auto"/>
              <w:right w:val="single" w:sz="8" w:space="0" w:color="auto"/>
            </w:tcBorders>
            <w:shd w:val="clear" w:color="000000" w:fill="FFFFFF"/>
            <w:vAlign w:val="center"/>
            <w:hideMark/>
          </w:tcPr>
          <w:p w14:paraId="6DC1DDF9"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1D443828"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47098A9D"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26CD6495"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0617E372" w14:textId="77777777" w:rsidR="00884580" w:rsidRPr="003B5034" w:rsidRDefault="00884580" w:rsidP="00884580">
            <w:pPr>
              <w:jc w:val="both"/>
              <w:rPr>
                <w:rFonts w:ascii="Arial" w:hAnsi="Arial" w:cs="Arial"/>
                <w:color w:val="000000"/>
                <w:spacing w:val="0"/>
                <w:sz w:val="20"/>
              </w:rPr>
            </w:pPr>
            <w:r w:rsidRPr="003B5034">
              <w:rPr>
                <w:rFonts w:ascii="Arial" w:hAnsi="Arial" w:cs="Arial"/>
                <w:color w:val="000000"/>
                <w:spacing w:val="0"/>
                <w:sz w:val="20"/>
              </w:rPr>
              <w:t> </w:t>
            </w:r>
          </w:p>
        </w:tc>
        <w:tc>
          <w:tcPr>
            <w:tcW w:w="115" w:type="pct"/>
            <w:tcBorders>
              <w:top w:val="single" w:sz="4" w:space="0" w:color="auto"/>
              <w:left w:val="single" w:sz="4" w:space="0" w:color="auto"/>
              <w:bottom w:val="single" w:sz="4" w:space="0" w:color="auto"/>
              <w:right w:val="single" w:sz="4" w:space="0" w:color="auto"/>
            </w:tcBorders>
          </w:tcPr>
          <w:p w14:paraId="429B1A5B"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3B94C8BD" w14:textId="77777777" w:rsidR="00884580" w:rsidRPr="003B5034" w:rsidRDefault="00884580" w:rsidP="00884580">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249657FF" w14:textId="77777777" w:rsidR="00884580" w:rsidRPr="003B5034" w:rsidRDefault="00884580" w:rsidP="00884580">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6C75FCC1" w14:textId="77777777" w:rsidR="00884580" w:rsidRPr="003B5034" w:rsidRDefault="00884580" w:rsidP="00884580">
            <w:pPr>
              <w:jc w:val="both"/>
              <w:rPr>
                <w:rFonts w:ascii="Arial" w:hAnsi="Arial" w:cs="Arial"/>
                <w:color w:val="000000"/>
                <w:spacing w:val="0"/>
                <w:sz w:val="20"/>
                <w:lang w:val="es-ES"/>
              </w:rPr>
            </w:pPr>
          </w:p>
        </w:tc>
        <w:tc>
          <w:tcPr>
            <w:tcW w:w="580" w:type="pct"/>
            <w:tcBorders>
              <w:top w:val="nil"/>
              <w:left w:val="single" w:sz="4" w:space="0" w:color="auto"/>
              <w:bottom w:val="single" w:sz="8" w:space="0" w:color="000000"/>
              <w:right w:val="single" w:sz="8" w:space="0" w:color="000000"/>
            </w:tcBorders>
            <w:shd w:val="clear" w:color="auto" w:fill="auto"/>
            <w:vAlign w:val="center"/>
            <w:hideMark/>
          </w:tcPr>
          <w:p w14:paraId="2B5D6D85"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64" w:type="pct"/>
            <w:tcBorders>
              <w:top w:val="nil"/>
              <w:left w:val="nil"/>
              <w:bottom w:val="single" w:sz="8" w:space="0" w:color="000000"/>
              <w:right w:val="single" w:sz="8" w:space="0" w:color="000000"/>
            </w:tcBorders>
            <w:shd w:val="clear" w:color="auto" w:fill="auto"/>
            <w:vAlign w:val="center"/>
          </w:tcPr>
          <w:p w14:paraId="1D0F4019" w14:textId="77777777" w:rsidR="00884580" w:rsidRPr="003B5034" w:rsidRDefault="00884580" w:rsidP="00462764">
            <w:pPr>
              <w:jc w:val="right"/>
              <w:rPr>
                <w:rFonts w:ascii="Arial" w:hAnsi="Arial" w:cs="Arial"/>
                <w:color w:val="000000"/>
                <w:spacing w:val="0"/>
                <w:sz w:val="20"/>
                <w:lang w:val="en-US"/>
              </w:rPr>
            </w:pPr>
            <w:r>
              <w:rPr>
                <w:rFonts w:ascii="Arial" w:hAnsi="Arial" w:cs="Arial"/>
                <w:color w:val="000000"/>
                <w:spacing w:val="0"/>
                <w:sz w:val="20"/>
                <w:lang w:val="en-US"/>
              </w:rPr>
              <w:t>50.000</w:t>
            </w:r>
          </w:p>
        </w:tc>
        <w:tc>
          <w:tcPr>
            <w:tcW w:w="447" w:type="pct"/>
            <w:tcBorders>
              <w:top w:val="nil"/>
              <w:left w:val="nil"/>
              <w:bottom w:val="single" w:sz="8" w:space="0" w:color="000000"/>
              <w:right w:val="single" w:sz="8" w:space="0" w:color="auto"/>
            </w:tcBorders>
            <w:shd w:val="clear" w:color="auto" w:fill="auto"/>
            <w:vAlign w:val="center"/>
            <w:hideMark/>
          </w:tcPr>
          <w:p w14:paraId="01C8A6BE" w14:textId="77777777" w:rsidR="00884580" w:rsidRPr="003B5034" w:rsidRDefault="00884580" w:rsidP="00884580">
            <w:pPr>
              <w:jc w:val="both"/>
              <w:rPr>
                <w:rFonts w:ascii="Arial" w:hAnsi="Arial" w:cs="Arial"/>
                <w:color w:val="000000"/>
                <w:spacing w:val="0"/>
                <w:sz w:val="20"/>
                <w:lang w:val="en-US"/>
              </w:rPr>
            </w:pPr>
            <w:r w:rsidRPr="003B5034">
              <w:rPr>
                <w:rFonts w:ascii="Arial" w:hAnsi="Arial" w:cs="Arial"/>
                <w:color w:val="000000"/>
                <w:spacing w:val="0"/>
                <w:sz w:val="20"/>
                <w:lang w:val="es-ES"/>
              </w:rPr>
              <w:t xml:space="preserve">MEER </w:t>
            </w:r>
          </w:p>
        </w:tc>
      </w:tr>
      <w:tr w:rsidR="00943D5D" w:rsidRPr="003B5034" w14:paraId="5F28D1C5" w14:textId="77777777" w:rsidTr="008617A6">
        <w:trPr>
          <w:trHeight w:val="270"/>
        </w:trPr>
        <w:tc>
          <w:tcPr>
            <w:tcW w:w="3153" w:type="pct"/>
            <w:gridSpan w:val="17"/>
            <w:tcBorders>
              <w:top w:val="nil"/>
              <w:left w:val="single" w:sz="8" w:space="0" w:color="auto"/>
              <w:bottom w:val="single" w:sz="8" w:space="0" w:color="auto"/>
              <w:right w:val="nil"/>
            </w:tcBorders>
          </w:tcPr>
          <w:p w14:paraId="7A3D4CF2" w14:textId="77777777" w:rsidR="00943D5D" w:rsidRPr="003B5034" w:rsidRDefault="00943D5D" w:rsidP="00884580">
            <w:pPr>
              <w:jc w:val="both"/>
              <w:rPr>
                <w:rFonts w:ascii="Arial" w:hAnsi="Arial" w:cs="Arial"/>
                <w:b/>
                <w:bCs/>
                <w:color w:val="000000"/>
                <w:spacing w:val="0"/>
                <w:sz w:val="20"/>
                <w:lang w:val="en-US"/>
              </w:rPr>
            </w:pPr>
            <w:r w:rsidRPr="003B5034">
              <w:rPr>
                <w:rFonts w:ascii="Arial" w:hAnsi="Arial" w:cs="Arial"/>
                <w:b/>
                <w:bCs/>
                <w:color w:val="000000"/>
                <w:spacing w:val="0"/>
                <w:sz w:val="20"/>
                <w:lang w:val="en-US"/>
              </w:rPr>
              <w:t>TOTAL</w:t>
            </w:r>
          </w:p>
        </w:tc>
        <w:tc>
          <w:tcPr>
            <w:tcW w:w="115" w:type="pct"/>
            <w:tcBorders>
              <w:top w:val="single" w:sz="4" w:space="0" w:color="auto"/>
              <w:left w:val="nil"/>
              <w:bottom w:val="single" w:sz="8" w:space="0" w:color="auto"/>
              <w:right w:val="nil"/>
            </w:tcBorders>
          </w:tcPr>
          <w:p w14:paraId="4A5C5EA6" w14:textId="77777777" w:rsidR="00943D5D" w:rsidRPr="003B5034" w:rsidRDefault="00943D5D" w:rsidP="00884580">
            <w:pPr>
              <w:jc w:val="both"/>
              <w:rPr>
                <w:rFonts w:ascii="Arial" w:hAnsi="Arial" w:cs="Arial"/>
                <w:color w:val="000000"/>
                <w:spacing w:val="0"/>
                <w:sz w:val="20"/>
                <w:lang w:val="en-US"/>
              </w:rPr>
            </w:pPr>
          </w:p>
        </w:tc>
        <w:tc>
          <w:tcPr>
            <w:tcW w:w="112" w:type="pct"/>
            <w:tcBorders>
              <w:top w:val="single" w:sz="4" w:space="0" w:color="auto"/>
              <w:left w:val="nil"/>
              <w:bottom w:val="single" w:sz="8" w:space="0" w:color="auto"/>
              <w:right w:val="nil"/>
            </w:tcBorders>
          </w:tcPr>
          <w:p w14:paraId="6737E367" w14:textId="77777777" w:rsidR="00943D5D" w:rsidRPr="003B5034" w:rsidRDefault="00943D5D" w:rsidP="00884580">
            <w:pPr>
              <w:jc w:val="both"/>
              <w:rPr>
                <w:rFonts w:ascii="Arial" w:hAnsi="Arial" w:cs="Arial"/>
                <w:color w:val="000000"/>
                <w:spacing w:val="0"/>
                <w:sz w:val="20"/>
                <w:lang w:val="en-US"/>
              </w:rPr>
            </w:pPr>
          </w:p>
        </w:tc>
        <w:tc>
          <w:tcPr>
            <w:tcW w:w="112" w:type="pct"/>
            <w:tcBorders>
              <w:top w:val="single" w:sz="4" w:space="0" w:color="auto"/>
              <w:left w:val="nil"/>
              <w:bottom w:val="single" w:sz="8" w:space="0" w:color="auto"/>
              <w:right w:val="nil"/>
            </w:tcBorders>
          </w:tcPr>
          <w:p w14:paraId="03BD234A" w14:textId="77777777" w:rsidR="00943D5D" w:rsidRPr="003B5034" w:rsidRDefault="00943D5D" w:rsidP="00884580">
            <w:pPr>
              <w:jc w:val="both"/>
              <w:rPr>
                <w:rFonts w:ascii="Arial" w:hAnsi="Arial" w:cs="Arial"/>
                <w:color w:val="000000"/>
                <w:spacing w:val="0"/>
                <w:sz w:val="20"/>
                <w:lang w:val="en-US"/>
              </w:rPr>
            </w:pPr>
          </w:p>
        </w:tc>
        <w:tc>
          <w:tcPr>
            <w:tcW w:w="117" w:type="pct"/>
            <w:tcBorders>
              <w:top w:val="single" w:sz="4" w:space="0" w:color="auto"/>
              <w:left w:val="nil"/>
              <w:bottom w:val="single" w:sz="8" w:space="0" w:color="auto"/>
              <w:right w:val="nil"/>
            </w:tcBorders>
          </w:tcPr>
          <w:p w14:paraId="2680F5F5" w14:textId="77777777" w:rsidR="00943D5D" w:rsidRPr="003B5034" w:rsidRDefault="00943D5D" w:rsidP="00884580">
            <w:pPr>
              <w:jc w:val="both"/>
              <w:rPr>
                <w:rFonts w:ascii="Arial" w:hAnsi="Arial" w:cs="Arial"/>
                <w:color w:val="000000"/>
                <w:spacing w:val="0"/>
                <w:sz w:val="20"/>
                <w:lang w:val="en-US"/>
              </w:rPr>
            </w:pPr>
          </w:p>
        </w:tc>
        <w:tc>
          <w:tcPr>
            <w:tcW w:w="580" w:type="pct"/>
            <w:tcBorders>
              <w:top w:val="nil"/>
              <w:left w:val="nil"/>
              <w:bottom w:val="single" w:sz="8" w:space="0" w:color="auto"/>
              <w:right w:val="single" w:sz="8" w:space="0" w:color="000000"/>
            </w:tcBorders>
            <w:shd w:val="clear" w:color="auto" w:fill="auto"/>
            <w:vAlign w:val="center"/>
            <w:hideMark/>
          </w:tcPr>
          <w:p w14:paraId="0BD0B1A8" w14:textId="77777777" w:rsidR="00943D5D" w:rsidRPr="003B5034" w:rsidRDefault="00943D5D"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364" w:type="pct"/>
            <w:tcBorders>
              <w:top w:val="nil"/>
              <w:left w:val="nil"/>
              <w:bottom w:val="single" w:sz="8" w:space="0" w:color="auto"/>
              <w:right w:val="single" w:sz="8" w:space="0" w:color="000000"/>
            </w:tcBorders>
            <w:shd w:val="clear" w:color="auto" w:fill="auto"/>
            <w:vAlign w:val="center"/>
          </w:tcPr>
          <w:p w14:paraId="73892D86" w14:textId="77777777" w:rsidR="00943D5D" w:rsidRPr="003B5034" w:rsidRDefault="00943D5D" w:rsidP="00462764">
            <w:pPr>
              <w:jc w:val="right"/>
              <w:rPr>
                <w:rFonts w:ascii="Arial" w:hAnsi="Arial" w:cs="Arial"/>
                <w:color w:val="000000"/>
                <w:spacing w:val="0"/>
                <w:sz w:val="20"/>
                <w:lang w:val="en-US"/>
              </w:rPr>
            </w:pPr>
            <w:r>
              <w:rPr>
                <w:rFonts w:ascii="Arial" w:hAnsi="Arial" w:cs="Arial"/>
                <w:color w:val="000000"/>
                <w:spacing w:val="0"/>
                <w:sz w:val="20"/>
                <w:lang w:val="en-US"/>
              </w:rPr>
              <w:t>2</w:t>
            </w:r>
            <w:r w:rsidR="00FF5B79">
              <w:rPr>
                <w:rFonts w:ascii="Arial" w:hAnsi="Arial" w:cs="Arial"/>
                <w:color w:val="000000"/>
                <w:spacing w:val="0"/>
                <w:sz w:val="20"/>
                <w:lang w:val="en-US"/>
              </w:rPr>
              <w:t>62</w:t>
            </w:r>
            <w:r>
              <w:rPr>
                <w:rFonts w:ascii="Arial" w:hAnsi="Arial" w:cs="Arial"/>
                <w:color w:val="000000"/>
                <w:spacing w:val="0"/>
                <w:sz w:val="20"/>
                <w:lang w:val="en-US"/>
              </w:rPr>
              <w:t>.000</w:t>
            </w:r>
          </w:p>
        </w:tc>
        <w:tc>
          <w:tcPr>
            <w:tcW w:w="447" w:type="pct"/>
            <w:tcBorders>
              <w:top w:val="nil"/>
              <w:left w:val="nil"/>
              <w:bottom w:val="single" w:sz="8" w:space="0" w:color="auto"/>
              <w:right w:val="single" w:sz="8" w:space="0" w:color="auto"/>
            </w:tcBorders>
            <w:shd w:val="clear" w:color="auto" w:fill="auto"/>
            <w:vAlign w:val="center"/>
            <w:hideMark/>
          </w:tcPr>
          <w:p w14:paraId="4242B7D7" w14:textId="77777777" w:rsidR="00943D5D" w:rsidRPr="003B5034" w:rsidRDefault="00943D5D" w:rsidP="00884580">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r>
    </w:tbl>
    <w:p w14:paraId="7073BC21" w14:textId="77777777" w:rsidR="000F23CE" w:rsidRPr="003070FB" w:rsidRDefault="000F23CE" w:rsidP="003070FB">
      <w:pPr>
        <w:pStyle w:val="Heading4"/>
        <w:numPr>
          <w:ilvl w:val="1"/>
          <w:numId w:val="10"/>
        </w:numPr>
        <w:tabs>
          <w:tab w:val="clear" w:pos="1440"/>
          <w:tab w:val="left" w:pos="720"/>
        </w:tabs>
        <w:ind w:left="720" w:hanging="720"/>
        <w:rPr>
          <w:rFonts w:ascii="Arial" w:hAnsi="Arial" w:cs="Arial"/>
          <w:noProof w:val="0"/>
          <w:sz w:val="22"/>
          <w:szCs w:val="22"/>
          <w:lang w:val="es-ES"/>
        </w:rPr>
        <w:sectPr w:rsidR="000F23CE" w:rsidRPr="003070FB" w:rsidSect="00DD3BDA">
          <w:pgSz w:w="15840" w:h="12240" w:orient="landscape" w:code="1"/>
          <w:pgMar w:top="1440" w:right="1440" w:bottom="1440" w:left="1440" w:header="720" w:footer="720" w:gutter="0"/>
          <w:cols w:space="720"/>
          <w:docGrid w:linePitch="360"/>
        </w:sectPr>
      </w:pPr>
    </w:p>
    <w:p w14:paraId="5B818C74" w14:textId="77777777" w:rsidR="00B4298D" w:rsidRDefault="00B4298D" w:rsidP="00B4298D"/>
    <w:p w14:paraId="251265C4" w14:textId="77777777" w:rsidR="00B4298D" w:rsidRDefault="00B4298D" w:rsidP="00B4298D">
      <w:pPr>
        <w:sectPr w:rsidR="00B4298D" w:rsidSect="00B4298D">
          <w:pgSz w:w="12240" w:h="15840" w:code="1"/>
          <w:pgMar w:top="1440" w:right="1440" w:bottom="1440" w:left="1440" w:header="720" w:footer="720" w:gutter="0"/>
          <w:cols w:space="720"/>
          <w:docGrid w:linePitch="360"/>
        </w:sectPr>
      </w:pPr>
    </w:p>
    <w:p w14:paraId="5863572D" w14:textId="77777777" w:rsidR="000F23CE" w:rsidRPr="00B4298D" w:rsidRDefault="000F23CE" w:rsidP="00B4298D">
      <w:pPr>
        <w:pStyle w:val="Chapter"/>
        <w:spacing w:before="0"/>
        <w:jc w:val="left"/>
        <w:rPr>
          <w:rFonts w:ascii="Arial" w:hAnsi="Arial" w:cs="Arial"/>
        </w:rPr>
      </w:pPr>
      <w:r w:rsidRPr="00B4298D">
        <w:rPr>
          <w:rFonts w:ascii="Arial" w:hAnsi="Arial" w:cs="Arial"/>
        </w:rPr>
        <w:t>Auditorias</w:t>
      </w:r>
    </w:p>
    <w:p w14:paraId="2991BCB2" w14:textId="77777777" w:rsidR="00E53F3F" w:rsidRPr="003070FB" w:rsidRDefault="00E53F3F" w:rsidP="00B4298D">
      <w:pPr>
        <w:pStyle w:val="Heading4"/>
        <w:numPr>
          <w:ilvl w:val="1"/>
          <w:numId w:val="25"/>
        </w:numPr>
        <w:tabs>
          <w:tab w:val="clear" w:pos="1440"/>
          <w:tab w:val="left" w:pos="720"/>
        </w:tabs>
        <w:ind w:left="720" w:hanging="720"/>
        <w:rPr>
          <w:rFonts w:ascii="Arial" w:hAnsi="Arial" w:cs="Arial"/>
          <w:b w:val="0"/>
          <w:noProof w:val="0"/>
          <w:sz w:val="22"/>
          <w:szCs w:val="22"/>
          <w:lang w:val="es-ES"/>
        </w:rPr>
      </w:pPr>
      <w:bookmarkStart w:id="28" w:name="_GoBack"/>
      <w:r w:rsidRPr="003070FB">
        <w:rPr>
          <w:rFonts w:ascii="Arial" w:hAnsi="Arial" w:cs="Arial"/>
          <w:b w:val="0"/>
          <w:noProof w:val="0"/>
          <w:sz w:val="22"/>
          <w:szCs w:val="22"/>
          <w:lang w:val="es-ES"/>
        </w:rPr>
        <w:t>Informes financieros</w:t>
      </w:r>
      <w:bookmarkEnd w:id="28"/>
      <w:r w:rsidRPr="003070FB">
        <w:rPr>
          <w:rFonts w:ascii="Arial" w:hAnsi="Arial" w:cs="Arial"/>
          <w:b w:val="0"/>
          <w:noProof w:val="0"/>
          <w:sz w:val="22"/>
          <w:szCs w:val="22"/>
          <w:lang w:val="es-ES"/>
        </w:rPr>
        <w:t xml:space="preserve"> auditados del </w:t>
      </w:r>
      <w:r w:rsidR="00E24F51" w:rsidRPr="003070FB">
        <w:rPr>
          <w:rFonts w:ascii="Arial" w:hAnsi="Arial" w:cs="Arial"/>
          <w:b w:val="0"/>
          <w:noProof w:val="0"/>
          <w:sz w:val="22"/>
          <w:szCs w:val="22"/>
          <w:lang w:val="es-ES"/>
        </w:rPr>
        <w:t>p</w:t>
      </w:r>
      <w:r w:rsidRPr="003070FB">
        <w:rPr>
          <w:rFonts w:ascii="Arial" w:hAnsi="Arial" w:cs="Arial"/>
          <w:b w:val="0"/>
          <w:noProof w:val="0"/>
          <w:sz w:val="22"/>
          <w:szCs w:val="22"/>
          <w:lang w:val="es-ES"/>
        </w:rPr>
        <w:t xml:space="preserve">rograma: El Prestatario, por intermedio del </w:t>
      </w:r>
      <w:r w:rsidR="00E24F51" w:rsidRPr="003070FB">
        <w:rPr>
          <w:rFonts w:ascii="Arial" w:hAnsi="Arial" w:cs="Arial"/>
          <w:b w:val="0"/>
          <w:noProof w:val="0"/>
          <w:sz w:val="22"/>
          <w:szCs w:val="22"/>
          <w:lang w:val="es-ES"/>
        </w:rPr>
        <w:t>OE</w:t>
      </w:r>
      <w:r w:rsidRPr="003070FB">
        <w:rPr>
          <w:rFonts w:ascii="Arial" w:hAnsi="Arial" w:cs="Arial"/>
          <w:b w:val="0"/>
          <w:noProof w:val="0"/>
          <w:sz w:val="22"/>
          <w:szCs w:val="22"/>
          <w:lang w:val="es-ES"/>
        </w:rPr>
        <w:t xml:space="preserve">, deberá presentar dentro del plazo de ciento veinte (120) días siguientes al cierre de cada ejercicio económico del </w:t>
      </w:r>
      <w:r w:rsidR="00E24F51" w:rsidRPr="003070FB">
        <w:rPr>
          <w:rFonts w:ascii="Arial" w:hAnsi="Arial" w:cs="Arial"/>
          <w:b w:val="0"/>
          <w:noProof w:val="0"/>
          <w:sz w:val="22"/>
          <w:szCs w:val="22"/>
          <w:lang w:val="es-ES"/>
        </w:rPr>
        <w:t>OE</w:t>
      </w:r>
      <w:r w:rsidRPr="003070FB">
        <w:rPr>
          <w:rFonts w:ascii="Arial" w:hAnsi="Arial" w:cs="Arial"/>
          <w:b w:val="0"/>
          <w:noProof w:val="0"/>
          <w:sz w:val="22"/>
          <w:szCs w:val="22"/>
          <w:lang w:val="es-ES"/>
        </w:rPr>
        <w:t xml:space="preserve"> y durante el Plazo Original de Desembolso o sus extensiones, los informes financieros auditados del Programa, debidamente dictaminados por una firma de auditoría independiente aceptable al Banco, la cual será contratada por el </w:t>
      </w:r>
      <w:r w:rsidR="00E24F51" w:rsidRPr="003070FB">
        <w:rPr>
          <w:rFonts w:ascii="Arial" w:hAnsi="Arial" w:cs="Arial"/>
          <w:b w:val="0"/>
          <w:noProof w:val="0"/>
          <w:sz w:val="22"/>
          <w:szCs w:val="22"/>
          <w:lang w:val="es-ES"/>
        </w:rPr>
        <w:t>OE</w:t>
      </w:r>
      <w:r w:rsidRPr="003070FB">
        <w:rPr>
          <w:rFonts w:ascii="Arial" w:hAnsi="Arial" w:cs="Arial"/>
          <w:b w:val="0"/>
          <w:noProof w:val="0"/>
          <w:sz w:val="22"/>
          <w:szCs w:val="22"/>
          <w:lang w:val="es-ES"/>
        </w:rPr>
        <w:t xml:space="preserve"> o el Banco (en este segundo caso, a solicitud del Prestatario), con cargo a los recursos del Programa, a más tardar cuatro (4) meses antes del cierre de cada ejercicio económico del Prestatario o en otro plazo que las partes acuerden, sobre la base de los términos de referencia que serán acordados con el Banco. El último de estos informes será presentado dentro de los ciento veinte (120) días siguientes al vencimiento del Plazo Original de Desembolso o sus extensiones.</w:t>
      </w:r>
    </w:p>
    <w:p w14:paraId="0C14FFC0" w14:textId="77777777" w:rsidR="000F23CE" w:rsidRPr="003070FB" w:rsidRDefault="000F23CE" w:rsidP="00B4298D">
      <w:pPr>
        <w:pStyle w:val="Heading4"/>
        <w:numPr>
          <w:ilvl w:val="1"/>
          <w:numId w:val="25"/>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L</w:t>
      </w:r>
      <w:r w:rsidR="00E53F3F" w:rsidRPr="003070FB">
        <w:rPr>
          <w:rFonts w:ascii="Arial" w:hAnsi="Arial" w:cs="Arial"/>
          <w:b w:val="0"/>
          <w:noProof w:val="0"/>
          <w:sz w:val="22"/>
          <w:szCs w:val="22"/>
          <w:lang w:val="es-ES"/>
        </w:rPr>
        <w:t xml:space="preserve">os informes auditados serán efectuados </w:t>
      </w:r>
      <w:r w:rsidRPr="003070FB">
        <w:rPr>
          <w:rFonts w:ascii="Arial" w:hAnsi="Arial" w:cs="Arial"/>
          <w:b w:val="0"/>
          <w:noProof w:val="0"/>
          <w:sz w:val="22"/>
          <w:szCs w:val="22"/>
          <w:lang w:val="es-ES"/>
        </w:rPr>
        <w:t xml:space="preserve">por una firma de auditores independientes aceptable para el BID, de acuerdo con Normas Internacionales de Contabilidad y las Normas de Información, y los términos de referencia previamente aprobados por el BID. </w:t>
      </w:r>
      <w:proofErr w:type="gramStart"/>
      <w:r w:rsidRPr="003070FB">
        <w:rPr>
          <w:rFonts w:ascii="Arial" w:hAnsi="Arial" w:cs="Arial"/>
          <w:b w:val="0"/>
          <w:noProof w:val="0"/>
          <w:sz w:val="22"/>
          <w:szCs w:val="22"/>
          <w:lang w:val="es-ES"/>
        </w:rPr>
        <w:t xml:space="preserve">El costo de </w:t>
      </w:r>
      <w:r w:rsidR="00E53F3F" w:rsidRPr="003070FB">
        <w:rPr>
          <w:rFonts w:ascii="Arial" w:hAnsi="Arial" w:cs="Arial"/>
          <w:b w:val="0"/>
          <w:noProof w:val="0"/>
          <w:sz w:val="22"/>
          <w:szCs w:val="22"/>
          <w:lang w:val="es-ES"/>
        </w:rPr>
        <w:t>estos servicios</w:t>
      </w:r>
      <w:r w:rsidRPr="003070FB">
        <w:rPr>
          <w:rFonts w:ascii="Arial" w:hAnsi="Arial" w:cs="Arial"/>
          <w:b w:val="0"/>
          <w:noProof w:val="0"/>
          <w:sz w:val="22"/>
          <w:szCs w:val="22"/>
          <w:lang w:val="es-ES"/>
        </w:rPr>
        <w:t xml:space="preserve"> se financiará</w:t>
      </w:r>
      <w:r w:rsidR="00E53F3F" w:rsidRPr="003070FB">
        <w:rPr>
          <w:rFonts w:ascii="Arial" w:hAnsi="Arial" w:cs="Arial"/>
          <w:b w:val="0"/>
          <w:noProof w:val="0"/>
          <w:sz w:val="22"/>
          <w:szCs w:val="22"/>
          <w:lang w:val="es-ES"/>
        </w:rPr>
        <w:t>n</w:t>
      </w:r>
      <w:proofErr w:type="gramEnd"/>
      <w:r w:rsidRPr="003070FB">
        <w:rPr>
          <w:rFonts w:ascii="Arial" w:hAnsi="Arial" w:cs="Arial"/>
          <w:b w:val="0"/>
          <w:noProof w:val="0"/>
          <w:sz w:val="22"/>
          <w:szCs w:val="22"/>
          <w:lang w:val="es-ES"/>
        </w:rPr>
        <w:t xml:space="preserve"> con recursos del </w:t>
      </w:r>
      <w:r w:rsidR="00811DB3" w:rsidRPr="003070FB">
        <w:rPr>
          <w:rFonts w:ascii="Arial" w:hAnsi="Arial" w:cs="Arial"/>
          <w:b w:val="0"/>
          <w:noProof w:val="0"/>
          <w:sz w:val="22"/>
          <w:szCs w:val="22"/>
          <w:lang w:val="es-ES"/>
        </w:rPr>
        <w:t>programa</w:t>
      </w:r>
      <w:r w:rsidRPr="003070FB">
        <w:rPr>
          <w:rFonts w:ascii="Arial" w:hAnsi="Arial" w:cs="Arial"/>
          <w:b w:val="0"/>
          <w:noProof w:val="0"/>
          <w:sz w:val="22"/>
          <w:szCs w:val="22"/>
          <w:lang w:val="es-ES"/>
        </w:rPr>
        <w:t>. Para obtener más detalles acerca de la auditoría del Programa, ver explicación adicional en el Anexo III: Requisito</w:t>
      </w:r>
      <w:r w:rsidR="00CE786F">
        <w:rPr>
          <w:rFonts w:ascii="Arial" w:hAnsi="Arial" w:cs="Arial"/>
          <w:b w:val="0"/>
          <w:noProof w:val="0"/>
          <w:sz w:val="22"/>
          <w:szCs w:val="22"/>
          <w:lang w:val="es-ES"/>
        </w:rPr>
        <w:t>s</w:t>
      </w:r>
      <w:r w:rsidRPr="003070FB">
        <w:rPr>
          <w:rFonts w:ascii="Arial" w:hAnsi="Arial" w:cs="Arial"/>
          <w:b w:val="0"/>
          <w:noProof w:val="0"/>
          <w:sz w:val="22"/>
          <w:szCs w:val="22"/>
          <w:lang w:val="es-ES"/>
        </w:rPr>
        <w:t xml:space="preserve"> y acuerdos fiduciarios.</w:t>
      </w:r>
    </w:p>
    <w:p w14:paraId="1067EEB1" w14:textId="0E79FC29" w:rsidR="00924B54" w:rsidRDefault="00D92C59" w:rsidP="005833B5">
      <w:pPr>
        <w:pStyle w:val="Heading4"/>
        <w:numPr>
          <w:ilvl w:val="1"/>
          <w:numId w:val="25"/>
        </w:numPr>
        <w:tabs>
          <w:tab w:val="left" w:pos="720"/>
        </w:tabs>
        <w:ind w:left="720" w:hanging="720"/>
        <w:rPr>
          <w:rFonts w:ascii="Arial" w:hAnsi="Arial" w:cs="Arial"/>
          <w:b w:val="0"/>
          <w:noProof w:val="0"/>
          <w:sz w:val="22"/>
          <w:szCs w:val="22"/>
          <w:lang w:val="es-ES"/>
        </w:rPr>
      </w:pPr>
      <w:r w:rsidRPr="008B491D">
        <w:rPr>
          <w:rFonts w:ascii="Arial" w:hAnsi="Arial" w:cs="Arial"/>
          <w:b w:val="0"/>
          <w:noProof w:val="0"/>
          <w:sz w:val="22"/>
          <w:szCs w:val="22"/>
          <w:lang w:val="es-ES"/>
        </w:rPr>
        <w:t>El presupuesto asignado para au</w:t>
      </w:r>
      <w:r w:rsidR="00811DB3" w:rsidRPr="008B491D">
        <w:rPr>
          <w:rFonts w:ascii="Arial" w:hAnsi="Arial" w:cs="Arial"/>
          <w:b w:val="0"/>
          <w:noProof w:val="0"/>
          <w:sz w:val="22"/>
          <w:szCs w:val="22"/>
          <w:lang w:val="es-ES"/>
        </w:rPr>
        <w:t>di</w:t>
      </w:r>
      <w:r w:rsidRPr="008B491D">
        <w:rPr>
          <w:rFonts w:ascii="Arial" w:hAnsi="Arial" w:cs="Arial"/>
          <w:b w:val="0"/>
          <w:noProof w:val="0"/>
          <w:sz w:val="22"/>
          <w:szCs w:val="22"/>
          <w:lang w:val="es-ES"/>
        </w:rPr>
        <w:t>t</w:t>
      </w:r>
      <w:r w:rsidR="005833B5" w:rsidRPr="008B491D">
        <w:rPr>
          <w:rFonts w:ascii="Arial" w:hAnsi="Arial" w:cs="Arial"/>
          <w:b w:val="0"/>
          <w:noProof w:val="0"/>
          <w:sz w:val="22"/>
          <w:szCs w:val="22"/>
          <w:lang w:val="es-ES"/>
        </w:rPr>
        <w:t>orías es de US$</w:t>
      </w:r>
      <w:r w:rsidR="00CD23CB" w:rsidRPr="008B491D">
        <w:rPr>
          <w:rFonts w:ascii="Arial" w:hAnsi="Arial" w:cs="Arial"/>
          <w:b w:val="0"/>
          <w:noProof w:val="0"/>
          <w:sz w:val="22"/>
          <w:szCs w:val="22"/>
          <w:lang w:val="es-ES"/>
        </w:rPr>
        <w:t>1</w:t>
      </w:r>
      <w:r w:rsidR="00AF3311" w:rsidRPr="008B491D">
        <w:rPr>
          <w:rFonts w:ascii="Arial" w:hAnsi="Arial" w:cs="Arial"/>
          <w:b w:val="0"/>
          <w:noProof w:val="0"/>
          <w:sz w:val="22"/>
          <w:szCs w:val="22"/>
          <w:lang w:val="es-ES"/>
        </w:rPr>
        <w:t>50</w:t>
      </w:r>
      <w:r w:rsidR="00CD23CB" w:rsidRPr="008B491D">
        <w:rPr>
          <w:rFonts w:ascii="Arial" w:hAnsi="Arial" w:cs="Arial"/>
          <w:b w:val="0"/>
          <w:noProof w:val="0"/>
          <w:sz w:val="22"/>
          <w:szCs w:val="22"/>
          <w:lang w:val="es-ES"/>
        </w:rPr>
        <w:t xml:space="preserve"> </w:t>
      </w:r>
      <w:r w:rsidR="005833B5" w:rsidRPr="008B491D">
        <w:rPr>
          <w:rFonts w:ascii="Arial" w:hAnsi="Arial" w:cs="Arial"/>
          <w:b w:val="0"/>
          <w:noProof w:val="0"/>
          <w:sz w:val="22"/>
          <w:szCs w:val="22"/>
          <w:lang w:val="es-ES"/>
        </w:rPr>
        <w:t>mil</w:t>
      </w:r>
      <w:r w:rsidR="00454B9A" w:rsidRPr="008B491D">
        <w:rPr>
          <w:rFonts w:ascii="Arial" w:hAnsi="Arial" w:cs="Arial"/>
          <w:b w:val="0"/>
          <w:noProof w:val="0"/>
          <w:sz w:val="22"/>
          <w:szCs w:val="22"/>
          <w:lang w:val="es-ES"/>
        </w:rPr>
        <w:t>,</w:t>
      </w:r>
      <w:r w:rsidR="00895623" w:rsidRPr="008B491D">
        <w:rPr>
          <w:rFonts w:ascii="Arial" w:hAnsi="Arial" w:cs="Arial"/>
          <w:b w:val="0"/>
          <w:noProof w:val="0"/>
          <w:sz w:val="22"/>
          <w:szCs w:val="22"/>
          <w:lang w:val="es-ES"/>
        </w:rPr>
        <w:t xml:space="preserve"> monto financiado con </w:t>
      </w:r>
      <w:proofErr w:type="gramStart"/>
      <w:r w:rsidR="00895623" w:rsidRPr="008B491D">
        <w:rPr>
          <w:rFonts w:ascii="Arial" w:hAnsi="Arial" w:cs="Arial"/>
          <w:b w:val="0"/>
          <w:noProof w:val="0"/>
          <w:sz w:val="22"/>
          <w:szCs w:val="22"/>
          <w:lang w:val="es-ES"/>
        </w:rPr>
        <w:t>el recursos</w:t>
      </w:r>
      <w:proofErr w:type="gramEnd"/>
      <w:r w:rsidR="00895623" w:rsidRPr="008B491D">
        <w:rPr>
          <w:rFonts w:ascii="Arial" w:hAnsi="Arial" w:cs="Arial"/>
          <w:b w:val="0"/>
          <w:noProof w:val="0"/>
          <w:sz w:val="22"/>
          <w:szCs w:val="22"/>
          <w:lang w:val="es-ES"/>
        </w:rPr>
        <w:t xml:space="preserve"> BID del Préstamo, el IVA</w:t>
      </w:r>
      <w:r w:rsidR="005833B5" w:rsidRPr="008B491D">
        <w:rPr>
          <w:rFonts w:ascii="Arial" w:hAnsi="Arial" w:cs="Arial"/>
          <w:b w:val="0"/>
          <w:noProof w:val="0"/>
          <w:sz w:val="22"/>
          <w:szCs w:val="22"/>
          <w:lang w:val="es-ES"/>
        </w:rPr>
        <w:t xml:space="preserve"> </w:t>
      </w:r>
      <w:r w:rsidR="00895623" w:rsidRPr="008B491D">
        <w:rPr>
          <w:rFonts w:ascii="Arial" w:hAnsi="Arial" w:cs="Arial"/>
          <w:b w:val="0"/>
          <w:noProof w:val="0"/>
          <w:sz w:val="22"/>
          <w:szCs w:val="22"/>
          <w:lang w:val="es-ES"/>
        </w:rPr>
        <w:t xml:space="preserve">será financiado con recursos </w:t>
      </w:r>
      <w:r w:rsidR="005833B5" w:rsidRPr="008B491D">
        <w:rPr>
          <w:rFonts w:ascii="Arial" w:hAnsi="Arial" w:cs="Arial"/>
          <w:b w:val="0"/>
          <w:noProof w:val="0"/>
          <w:sz w:val="22"/>
          <w:szCs w:val="22"/>
          <w:lang w:val="es-ES"/>
        </w:rPr>
        <w:t xml:space="preserve">de contraparte local. </w:t>
      </w:r>
    </w:p>
    <w:p w14:paraId="78CB5F32" w14:textId="77777777" w:rsidR="00924B54" w:rsidRDefault="00924B54">
      <w:pPr>
        <w:rPr>
          <w:rFonts w:ascii="Arial" w:hAnsi="Arial" w:cs="Arial"/>
          <w:spacing w:val="0"/>
          <w:sz w:val="22"/>
          <w:szCs w:val="22"/>
          <w:lang w:val="es-ES" w:eastAsia="es-AR"/>
        </w:rPr>
      </w:pPr>
      <w:r>
        <w:rPr>
          <w:rFonts w:ascii="Arial" w:hAnsi="Arial" w:cs="Arial"/>
          <w:b/>
          <w:sz w:val="22"/>
          <w:szCs w:val="22"/>
          <w:lang w:val="es-ES"/>
        </w:rPr>
        <w:br w:type="page"/>
      </w:r>
    </w:p>
    <w:p w14:paraId="136F96B8" w14:textId="69DC62C1" w:rsidR="00924B54" w:rsidRPr="00BA6397" w:rsidRDefault="00924B54" w:rsidP="00BA6397">
      <w:pPr>
        <w:pStyle w:val="Heading1"/>
        <w:numPr>
          <w:ilvl w:val="0"/>
          <w:numId w:val="0"/>
        </w:numPr>
        <w:ind w:left="288"/>
        <w:rPr>
          <w:rFonts w:ascii="Arial" w:hAnsi="Arial" w:cs="Arial"/>
          <w:sz w:val="24"/>
          <w:lang w:val="pt-BR"/>
        </w:rPr>
      </w:pPr>
      <w:bookmarkStart w:id="29" w:name="_Ref491518183"/>
      <w:bookmarkStart w:id="30" w:name="_Toc491519003"/>
      <w:r w:rsidRPr="00BA6397">
        <w:rPr>
          <w:rFonts w:ascii="Arial" w:hAnsi="Arial" w:cs="Arial"/>
          <w:sz w:val="24"/>
          <w:lang w:val="pt-BR"/>
        </w:rPr>
        <w:lastRenderedPageBreak/>
        <w:t>Anexo I</w:t>
      </w:r>
      <w:bookmarkEnd w:id="29"/>
      <w:r w:rsidR="00BA6397" w:rsidRPr="00BA6397">
        <w:rPr>
          <w:rFonts w:ascii="Arial" w:hAnsi="Arial" w:cs="Arial"/>
          <w:sz w:val="24"/>
          <w:lang w:val="pt-BR"/>
        </w:rPr>
        <w:t xml:space="preserve"> </w:t>
      </w:r>
      <w:r w:rsidR="00BA6397">
        <w:rPr>
          <w:rFonts w:ascii="Arial" w:hAnsi="Arial" w:cs="Arial"/>
          <w:sz w:val="24"/>
          <w:lang w:val="pt-BR"/>
        </w:rPr>
        <w:t xml:space="preserve">- </w:t>
      </w:r>
      <w:r w:rsidRPr="00BA6397">
        <w:rPr>
          <w:rFonts w:ascii="Arial" w:hAnsi="Arial" w:cs="Arial"/>
          <w:sz w:val="24"/>
          <w:lang w:val="pt-BR"/>
        </w:rPr>
        <w:t>Metodología de Cálculo Indicador de Impacto</w:t>
      </w:r>
      <w:bookmarkEnd w:id="30"/>
    </w:p>
    <w:p w14:paraId="3E693A36" w14:textId="77777777" w:rsidR="00BA6397" w:rsidRPr="00C27B1C" w:rsidRDefault="00BA6397" w:rsidP="00380DB3">
      <w:pPr>
        <w:jc w:val="both"/>
        <w:rPr>
          <w:rFonts w:ascii="Arial" w:hAnsi="Arial" w:cs="Arial"/>
          <w:b/>
          <w:color w:val="000000"/>
          <w:sz w:val="22"/>
          <w:szCs w:val="22"/>
          <w:lang w:val="pt-BR"/>
        </w:rPr>
      </w:pPr>
    </w:p>
    <w:p w14:paraId="6AB004F0" w14:textId="114FD348" w:rsidR="00380DB3" w:rsidRDefault="00380DB3" w:rsidP="00380DB3">
      <w:pPr>
        <w:jc w:val="both"/>
        <w:rPr>
          <w:rFonts w:ascii="Arial" w:hAnsi="Arial" w:cs="Arial"/>
          <w:b/>
          <w:color w:val="000000"/>
          <w:sz w:val="22"/>
          <w:szCs w:val="22"/>
        </w:rPr>
      </w:pPr>
      <w:r w:rsidRPr="00380DB3">
        <w:rPr>
          <w:rFonts w:ascii="Arial" w:hAnsi="Arial" w:cs="Arial"/>
          <w:b/>
          <w:color w:val="000000"/>
          <w:sz w:val="22"/>
          <w:szCs w:val="22"/>
        </w:rPr>
        <w:t>Mitigación del cambio climático</w:t>
      </w:r>
      <w:r>
        <w:rPr>
          <w:rFonts w:ascii="Arial" w:hAnsi="Arial" w:cs="Arial"/>
          <w:b/>
          <w:color w:val="000000"/>
          <w:sz w:val="22"/>
          <w:szCs w:val="22"/>
        </w:rPr>
        <w:t>:</w:t>
      </w:r>
    </w:p>
    <w:p w14:paraId="593CD96F" w14:textId="558E293E" w:rsidR="00380DB3" w:rsidRDefault="00380DB3" w:rsidP="00380DB3">
      <w:pPr>
        <w:jc w:val="both"/>
        <w:rPr>
          <w:rFonts w:ascii="Arial" w:hAnsi="Arial" w:cs="Arial"/>
          <w:color w:val="000000"/>
          <w:sz w:val="22"/>
          <w:szCs w:val="22"/>
        </w:rPr>
      </w:pPr>
      <w:r w:rsidRPr="00380DB3">
        <w:rPr>
          <w:rFonts w:ascii="Arial" w:hAnsi="Arial" w:cs="Arial"/>
          <w:color w:val="000000"/>
          <w:sz w:val="22"/>
          <w:szCs w:val="22"/>
        </w:rPr>
        <w:t>Emisiones de CO</w:t>
      </w:r>
      <w:r w:rsidRPr="00380DB3">
        <w:rPr>
          <w:rFonts w:ascii="Arial" w:hAnsi="Arial" w:cs="Arial"/>
          <w:color w:val="000000"/>
          <w:sz w:val="22"/>
          <w:szCs w:val="22"/>
          <w:vertAlign w:val="subscript"/>
        </w:rPr>
        <w:t>2</w:t>
      </w:r>
      <w:r w:rsidRPr="00380DB3">
        <w:rPr>
          <w:rFonts w:ascii="Arial" w:hAnsi="Arial" w:cs="Arial"/>
          <w:color w:val="000000"/>
          <w:sz w:val="22"/>
          <w:szCs w:val="22"/>
        </w:rPr>
        <w:t xml:space="preserve"> anuales evitadas por desplazamiento de combustibles fósiles de la agroindustria camaronera</w:t>
      </w:r>
      <w:r>
        <w:rPr>
          <w:rFonts w:ascii="Arial" w:hAnsi="Arial" w:cs="Arial"/>
          <w:color w:val="000000"/>
          <w:sz w:val="22"/>
          <w:szCs w:val="22"/>
        </w:rPr>
        <w:t>.</w:t>
      </w:r>
    </w:p>
    <w:p w14:paraId="3B599114" w14:textId="77777777" w:rsidR="00380DB3" w:rsidRPr="00380DB3" w:rsidRDefault="00380DB3" w:rsidP="00380DB3">
      <w:pPr>
        <w:jc w:val="both"/>
        <w:rPr>
          <w:rFonts w:ascii="Arial" w:hAnsi="Arial" w:cs="Arial"/>
          <w:color w:val="000000"/>
          <w:sz w:val="22"/>
          <w:szCs w:val="22"/>
        </w:rPr>
      </w:pPr>
    </w:p>
    <w:p w14:paraId="5BEB7040" w14:textId="3ED82581" w:rsidR="00380DB3" w:rsidRPr="00380DB3" w:rsidRDefault="00380DB3" w:rsidP="00380DB3">
      <w:pPr>
        <w:shd w:val="clear" w:color="auto" w:fill="FFFFFF"/>
        <w:jc w:val="both"/>
        <w:rPr>
          <w:rFonts w:ascii="Arial" w:hAnsi="Arial" w:cs="Arial"/>
          <w:b/>
          <w:color w:val="000000"/>
          <w:sz w:val="22"/>
          <w:szCs w:val="22"/>
          <w:lang w:val="es-CL" w:eastAsia="es-CL"/>
        </w:rPr>
      </w:pPr>
      <w:r w:rsidRPr="00380DB3">
        <w:rPr>
          <w:rFonts w:ascii="Arial" w:hAnsi="Arial" w:cs="Arial"/>
          <w:b/>
          <w:color w:val="000000"/>
          <w:sz w:val="22"/>
          <w:szCs w:val="22"/>
          <w:lang w:val="es-CL" w:eastAsia="es-CL"/>
        </w:rPr>
        <w:t>Estimación:</w:t>
      </w:r>
    </w:p>
    <w:p w14:paraId="0E6E5E0E" w14:textId="2840E059" w:rsidR="00380DB3" w:rsidRPr="00380DB3" w:rsidRDefault="00380DB3" w:rsidP="00380DB3">
      <w:pPr>
        <w:shd w:val="clear" w:color="auto" w:fill="FFFFFF"/>
        <w:jc w:val="both"/>
        <w:rPr>
          <w:rFonts w:ascii="Arial" w:hAnsi="Arial" w:cs="Arial"/>
          <w:color w:val="000000"/>
          <w:sz w:val="22"/>
          <w:szCs w:val="22"/>
          <w:lang w:val="es-CL" w:eastAsia="es-CL"/>
        </w:rPr>
      </w:pPr>
      <w:r w:rsidRPr="00380DB3">
        <w:rPr>
          <w:rFonts w:ascii="Arial" w:hAnsi="Arial" w:cs="Arial"/>
          <w:color w:val="000000"/>
          <w:sz w:val="22"/>
          <w:szCs w:val="22"/>
          <w:lang w:val="es-CL" w:eastAsia="es-CL"/>
        </w:rPr>
        <w:t>La estimación del impacto ambiental por menor emisión de gas de efecto invernadero (CO</w:t>
      </w:r>
      <w:r w:rsidRPr="00380DB3">
        <w:rPr>
          <w:rFonts w:ascii="Arial" w:hAnsi="Arial" w:cs="Arial"/>
          <w:color w:val="000000"/>
          <w:sz w:val="22"/>
          <w:szCs w:val="22"/>
          <w:vertAlign w:val="subscript"/>
          <w:lang w:val="es-CL" w:eastAsia="es-CL"/>
        </w:rPr>
        <w:t>2</w:t>
      </w:r>
      <w:r w:rsidRPr="00380DB3">
        <w:rPr>
          <w:rFonts w:ascii="Arial" w:hAnsi="Arial" w:cs="Arial"/>
          <w:color w:val="000000"/>
          <w:sz w:val="22"/>
          <w:szCs w:val="22"/>
          <w:lang w:val="es-CL" w:eastAsia="es-CL"/>
        </w:rPr>
        <w:t>), al reemplazar el uso de diésel por electricidad en la industria camaronera (involucrada en este financiamiento), se basa en la siguiente equivalencia</w:t>
      </w:r>
      <w:r w:rsidRPr="00380DB3">
        <w:rPr>
          <w:rStyle w:val="FootnoteReference"/>
          <w:rFonts w:ascii="Arial" w:hAnsi="Arial" w:cs="Arial"/>
          <w:color w:val="000000"/>
          <w:sz w:val="22"/>
          <w:szCs w:val="22"/>
          <w:lang w:val="es-CL" w:eastAsia="es-CL"/>
        </w:rPr>
        <w:footnoteReference w:id="3"/>
      </w:r>
      <w:r w:rsidRPr="00380DB3">
        <w:rPr>
          <w:rFonts w:ascii="Arial" w:hAnsi="Arial" w:cs="Arial"/>
          <w:color w:val="000000"/>
          <w:sz w:val="22"/>
          <w:szCs w:val="22"/>
          <w:vertAlign w:val="superscript"/>
          <w:lang w:val="es-CL" w:eastAsia="es-CL"/>
        </w:rPr>
        <w:t>,</w:t>
      </w:r>
      <w:r w:rsidRPr="00380DB3">
        <w:rPr>
          <w:rStyle w:val="FootnoteReference"/>
          <w:rFonts w:ascii="Arial" w:hAnsi="Arial" w:cs="Arial"/>
          <w:color w:val="000000"/>
          <w:sz w:val="22"/>
          <w:szCs w:val="22"/>
          <w:lang w:val="es-CL" w:eastAsia="es-CL"/>
        </w:rPr>
        <w:footnoteReference w:id="4"/>
      </w:r>
      <w:r w:rsidRPr="00380DB3">
        <w:rPr>
          <w:rFonts w:ascii="Arial" w:hAnsi="Arial" w:cs="Arial"/>
          <w:color w:val="000000"/>
          <w:sz w:val="22"/>
          <w:szCs w:val="22"/>
          <w:lang w:val="es-CL" w:eastAsia="es-CL"/>
        </w:rPr>
        <w:t>;</w:t>
      </w:r>
    </w:p>
    <w:p w14:paraId="3B1AF3B0" w14:textId="77777777" w:rsidR="00380DB3" w:rsidRPr="00380DB3" w:rsidRDefault="00380DB3" w:rsidP="00380DB3">
      <w:pPr>
        <w:shd w:val="clear" w:color="auto" w:fill="FFFFFF"/>
        <w:jc w:val="both"/>
        <w:rPr>
          <w:rFonts w:ascii="Arial" w:hAnsi="Arial" w:cs="Arial"/>
          <w:color w:val="000000"/>
          <w:sz w:val="22"/>
          <w:szCs w:val="22"/>
          <w:lang w:val="es-CL" w:eastAsia="es-CL"/>
        </w:rPr>
      </w:pPr>
    </w:p>
    <w:p w14:paraId="14036E0C" w14:textId="77777777" w:rsidR="00380DB3" w:rsidRPr="00380DB3" w:rsidRDefault="00380DB3" w:rsidP="00380DB3">
      <w:pPr>
        <w:pStyle w:val="ListParagraph"/>
        <w:numPr>
          <w:ilvl w:val="0"/>
          <w:numId w:val="34"/>
        </w:numPr>
        <w:shd w:val="clear" w:color="auto" w:fill="FFFFFF"/>
        <w:jc w:val="both"/>
        <w:rPr>
          <w:rFonts w:ascii="Arial" w:hAnsi="Arial" w:cs="Arial"/>
          <w:color w:val="000000"/>
          <w:sz w:val="22"/>
          <w:szCs w:val="22"/>
          <w:lang w:val="es-CL" w:eastAsia="es-CL"/>
        </w:rPr>
      </w:pPr>
      <w:r w:rsidRPr="00380DB3">
        <w:rPr>
          <w:rFonts w:ascii="Arial" w:hAnsi="Arial" w:cs="Arial"/>
          <w:color w:val="000000"/>
          <w:sz w:val="22"/>
          <w:szCs w:val="22"/>
          <w:lang w:val="es-CL" w:eastAsia="es-CL"/>
        </w:rPr>
        <w:t xml:space="preserve">1 galón de diésel se asocia a 9.88 kg de </w:t>
      </w:r>
      <w:r w:rsidRPr="00380DB3">
        <w:rPr>
          <w:rFonts w:ascii="Arial" w:hAnsi="Arial" w:cs="Arial"/>
          <w:color w:val="000000"/>
          <w:sz w:val="22"/>
          <w:szCs w:val="22"/>
          <w:lang w:val="es-ES_tradnl"/>
        </w:rPr>
        <w:t>CO</w:t>
      </w:r>
      <w:r w:rsidRPr="00380DB3">
        <w:rPr>
          <w:rFonts w:ascii="Arial" w:hAnsi="Arial" w:cs="Arial"/>
          <w:color w:val="000000"/>
          <w:sz w:val="22"/>
          <w:szCs w:val="22"/>
          <w:vertAlign w:val="subscript"/>
          <w:lang w:val="es-ES_tradnl"/>
        </w:rPr>
        <w:t>2</w:t>
      </w:r>
    </w:p>
    <w:p w14:paraId="62A1844B" w14:textId="77777777" w:rsidR="00380DB3" w:rsidRPr="00380DB3" w:rsidRDefault="00380DB3" w:rsidP="00380DB3">
      <w:pPr>
        <w:pStyle w:val="ListParagraph"/>
        <w:numPr>
          <w:ilvl w:val="0"/>
          <w:numId w:val="34"/>
        </w:numPr>
        <w:shd w:val="clear" w:color="auto" w:fill="FFFFFF"/>
        <w:jc w:val="both"/>
        <w:rPr>
          <w:rFonts w:ascii="Arial" w:hAnsi="Arial" w:cs="Arial"/>
          <w:color w:val="000000"/>
          <w:sz w:val="22"/>
          <w:szCs w:val="22"/>
          <w:lang w:val="es-CL" w:eastAsia="es-CL"/>
        </w:rPr>
      </w:pPr>
      <w:r w:rsidRPr="00380DB3">
        <w:rPr>
          <w:rFonts w:ascii="Arial" w:hAnsi="Arial" w:cs="Arial"/>
          <w:color w:val="000000"/>
          <w:sz w:val="22"/>
          <w:szCs w:val="22"/>
          <w:lang w:val="es-CL" w:eastAsia="es-CL"/>
        </w:rPr>
        <w:t xml:space="preserve">La industria camaronera ocupa en promedio 277 galones / año por hectárea </w:t>
      </w:r>
    </w:p>
    <w:p w14:paraId="695D2B74" w14:textId="77777777" w:rsidR="00380DB3" w:rsidRPr="00380DB3" w:rsidRDefault="00380DB3" w:rsidP="00380DB3">
      <w:pPr>
        <w:pStyle w:val="ListParagraph"/>
        <w:numPr>
          <w:ilvl w:val="0"/>
          <w:numId w:val="34"/>
        </w:numPr>
        <w:shd w:val="clear" w:color="auto" w:fill="FFFFFF"/>
        <w:jc w:val="both"/>
        <w:rPr>
          <w:rFonts w:ascii="Arial" w:hAnsi="Arial" w:cs="Arial"/>
          <w:color w:val="000000"/>
          <w:sz w:val="22"/>
          <w:szCs w:val="22"/>
          <w:lang w:val="es-CL" w:eastAsia="es-CL"/>
        </w:rPr>
      </w:pPr>
      <w:r w:rsidRPr="00380DB3">
        <w:rPr>
          <w:rFonts w:ascii="Arial" w:hAnsi="Arial" w:cs="Arial"/>
          <w:color w:val="000000"/>
          <w:sz w:val="22"/>
          <w:szCs w:val="22"/>
          <w:lang w:val="es-CL" w:eastAsia="es-CL"/>
        </w:rPr>
        <w:t>El programa involucra a 400 fincas que totalizan 16.190 hectáreas</w:t>
      </w:r>
    </w:p>
    <w:p w14:paraId="3658E4CC" w14:textId="77777777" w:rsidR="00380DB3" w:rsidRPr="00380DB3" w:rsidRDefault="00380DB3" w:rsidP="00380DB3">
      <w:pPr>
        <w:pStyle w:val="ListParagraph"/>
        <w:numPr>
          <w:ilvl w:val="0"/>
          <w:numId w:val="34"/>
        </w:numPr>
        <w:shd w:val="clear" w:color="auto" w:fill="FFFFFF"/>
        <w:jc w:val="both"/>
        <w:rPr>
          <w:rFonts w:ascii="Arial" w:hAnsi="Arial" w:cs="Arial"/>
          <w:color w:val="000000"/>
          <w:sz w:val="22"/>
          <w:szCs w:val="22"/>
          <w:lang w:val="es-CL" w:eastAsia="es-CL"/>
        </w:rPr>
      </w:pPr>
      <w:r w:rsidRPr="00380DB3">
        <w:rPr>
          <w:rFonts w:ascii="Arial" w:hAnsi="Arial" w:cs="Arial"/>
          <w:color w:val="000000"/>
          <w:sz w:val="22"/>
          <w:szCs w:val="22"/>
          <w:lang w:val="es-CL" w:eastAsia="es-CL"/>
        </w:rPr>
        <w:t xml:space="preserve">Se un 10% de uso de diésel ante falta de energía eléctrica </w:t>
      </w:r>
    </w:p>
    <w:p w14:paraId="0B4E2FEB" w14:textId="77777777" w:rsidR="00380DB3" w:rsidRPr="00380DB3" w:rsidRDefault="00380DB3" w:rsidP="00380DB3">
      <w:pPr>
        <w:shd w:val="clear" w:color="auto" w:fill="FFFFFF"/>
        <w:jc w:val="both"/>
        <w:rPr>
          <w:rFonts w:ascii="Arial" w:hAnsi="Arial" w:cs="Arial"/>
          <w:color w:val="000000"/>
          <w:sz w:val="22"/>
          <w:szCs w:val="22"/>
          <w:lang w:val="es-CL" w:eastAsia="es-CL"/>
        </w:rPr>
      </w:pPr>
    </w:p>
    <w:p w14:paraId="5190FAA0" w14:textId="77777777" w:rsidR="00380DB3" w:rsidRPr="00380DB3" w:rsidRDefault="00380DB3" w:rsidP="00380DB3">
      <w:pPr>
        <w:shd w:val="clear" w:color="auto" w:fill="FFFFFF"/>
        <w:jc w:val="both"/>
        <w:rPr>
          <w:rFonts w:ascii="Arial" w:hAnsi="Arial" w:cs="Arial"/>
          <w:color w:val="000000"/>
          <w:sz w:val="22"/>
          <w:szCs w:val="22"/>
          <w:lang w:val="es-CL" w:eastAsia="es-CL"/>
        </w:rPr>
      </w:pPr>
      <w:r w:rsidRPr="00380DB3">
        <w:rPr>
          <w:rFonts w:ascii="Arial" w:hAnsi="Arial" w:cs="Arial"/>
          <w:color w:val="000000"/>
          <w:sz w:val="22"/>
          <w:szCs w:val="22"/>
          <w:lang w:val="es-CL" w:eastAsia="es-CL"/>
        </w:rPr>
        <w:t>Con tales referencias y considerando un 12.5% de falta de servicio eléctrico en el año, se asume que con la ejecución del programa se evitarán 38.800 ton de CO2 /año.</w:t>
      </w:r>
    </w:p>
    <w:p w14:paraId="41EBA511" w14:textId="77777777" w:rsidR="00380DB3" w:rsidRPr="00380DB3" w:rsidRDefault="00380DB3" w:rsidP="00380DB3">
      <w:pPr>
        <w:shd w:val="clear" w:color="auto" w:fill="FFFFFF"/>
        <w:jc w:val="both"/>
        <w:rPr>
          <w:rFonts w:ascii="Arial" w:hAnsi="Arial" w:cs="Arial"/>
          <w:color w:val="000000"/>
          <w:sz w:val="22"/>
          <w:szCs w:val="22"/>
          <w:lang w:val="es-CL" w:eastAsia="es-CL"/>
        </w:rPr>
      </w:pPr>
    </w:p>
    <w:p w14:paraId="082847F5" w14:textId="77777777" w:rsidR="00380DB3" w:rsidRPr="00380DB3" w:rsidRDefault="00380DB3" w:rsidP="00380DB3">
      <w:pPr>
        <w:shd w:val="clear" w:color="auto" w:fill="FFFFFF"/>
        <w:jc w:val="both"/>
        <w:rPr>
          <w:rFonts w:ascii="Arial" w:hAnsi="Arial" w:cs="Arial"/>
          <w:color w:val="000000"/>
          <w:sz w:val="22"/>
          <w:szCs w:val="22"/>
          <w:lang w:val="es-CL" w:eastAsia="es-CL"/>
        </w:rPr>
      </w:pPr>
    </w:p>
    <w:tbl>
      <w:tblPr>
        <w:tblW w:w="5979" w:type="dxa"/>
        <w:tblCellMar>
          <w:left w:w="70" w:type="dxa"/>
          <w:right w:w="70" w:type="dxa"/>
        </w:tblCellMar>
        <w:tblLook w:val="04A0" w:firstRow="1" w:lastRow="0" w:firstColumn="1" w:lastColumn="0" w:noHBand="0" w:noVBand="1"/>
      </w:tblPr>
      <w:tblGrid>
        <w:gridCol w:w="2679"/>
        <w:gridCol w:w="3106"/>
        <w:gridCol w:w="194"/>
      </w:tblGrid>
      <w:tr w:rsidR="00380DB3" w:rsidRPr="00380DB3" w14:paraId="545315EC" w14:textId="77777777" w:rsidTr="00C27B1C">
        <w:trPr>
          <w:trHeight w:val="294"/>
        </w:trPr>
        <w:tc>
          <w:tcPr>
            <w:tcW w:w="2679" w:type="dxa"/>
            <w:tcBorders>
              <w:top w:val="nil"/>
              <w:left w:val="nil"/>
              <w:bottom w:val="nil"/>
              <w:right w:val="nil"/>
            </w:tcBorders>
            <w:shd w:val="clear" w:color="auto" w:fill="auto"/>
            <w:noWrap/>
            <w:vAlign w:val="bottom"/>
            <w:hideMark/>
          </w:tcPr>
          <w:p w14:paraId="0C5D401F" w14:textId="77777777" w:rsidR="00380DB3" w:rsidRPr="00380DB3" w:rsidRDefault="00380DB3" w:rsidP="00C27B1C">
            <w:pPr>
              <w:jc w:val="right"/>
              <w:rPr>
                <w:rFonts w:ascii="Arial" w:hAnsi="Arial" w:cs="Arial"/>
                <w:color w:val="000000"/>
                <w:sz w:val="22"/>
                <w:szCs w:val="22"/>
                <w:lang w:val="es-CL" w:eastAsia="es-CL"/>
              </w:rPr>
            </w:pPr>
            <w:r w:rsidRPr="00380DB3">
              <w:rPr>
                <w:rFonts w:ascii="Arial" w:hAnsi="Arial" w:cs="Arial"/>
                <w:color w:val="000000"/>
                <w:sz w:val="22"/>
                <w:szCs w:val="22"/>
                <w:lang w:val="es-CL" w:eastAsia="es-CL"/>
              </w:rPr>
              <w:t>276,60</w:t>
            </w:r>
          </w:p>
        </w:tc>
        <w:tc>
          <w:tcPr>
            <w:tcW w:w="3300" w:type="dxa"/>
            <w:gridSpan w:val="2"/>
            <w:tcBorders>
              <w:top w:val="nil"/>
              <w:left w:val="nil"/>
              <w:bottom w:val="nil"/>
              <w:right w:val="nil"/>
            </w:tcBorders>
            <w:shd w:val="clear" w:color="auto" w:fill="auto"/>
            <w:noWrap/>
            <w:vAlign w:val="bottom"/>
            <w:hideMark/>
          </w:tcPr>
          <w:p w14:paraId="7071AEFD" w14:textId="77777777" w:rsidR="00380DB3" w:rsidRPr="00380DB3" w:rsidRDefault="00380DB3" w:rsidP="00C27B1C">
            <w:pPr>
              <w:rPr>
                <w:rFonts w:ascii="Arial" w:hAnsi="Arial" w:cs="Arial"/>
                <w:color w:val="000000"/>
                <w:sz w:val="22"/>
                <w:szCs w:val="22"/>
                <w:lang w:val="es-CL" w:eastAsia="es-CL"/>
              </w:rPr>
            </w:pPr>
            <w:r w:rsidRPr="00380DB3">
              <w:rPr>
                <w:rFonts w:ascii="Arial" w:hAnsi="Arial" w:cs="Arial"/>
                <w:color w:val="000000"/>
                <w:sz w:val="22"/>
                <w:szCs w:val="22"/>
                <w:lang w:val="es-CL" w:eastAsia="es-CL"/>
              </w:rPr>
              <w:t>Galones por Ha/año</w:t>
            </w:r>
          </w:p>
        </w:tc>
      </w:tr>
      <w:tr w:rsidR="00380DB3" w:rsidRPr="00380DB3" w14:paraId="6E86527A" w14:textId="77777777" w:rsidTr="00C27B1C">
        <w:trPr>
          <w:trHeight w:val="294"/>
        </w:trPr>
        <w:tc>
          <w:tcPr>
            <w:tcW w:w="2679" w:type="dxa"/>
            <w:tcBorders>
              <w:top w:val="nil"/>
              <w:left w:val="nil"/>
              <w:bottom w:val="nil"/>
              <w:right w:val="nil"/>
            </w:tcBorders>
            <w:shd w:val="clear" w:color="auto" w:fill="auto"/>
            <w:noWrap/>
            <w:vAlign w:val="bottom"/>
            <w:hideMark/>
          </w:tcPr>
          <w:p w14:paraId="127CDBE0" w14:textId="77777777" w:rsidR="00380DB3" w:rsidRPr="00380DB3" w:rsidRDefault="00380DB3" w:rsidP="00C27B1C">
            <w:pPr>
              <w:jc w:val="right"/>
              <w:rPr>
                <w:rFonts w:ascii="Arial" w:hAnsi="Arial" w:cs="Arial"/>
                <w:color w:val="000000"/>
                <w:sz w:val="22"/>
                <w:szCs w:val="22"/>
                <w:lang w:val="es-CL" w:eastAsia="es-CL"/>
              </w:rPr>
            </w:pPr>
            <w:r w:rsidRPr="00380DB3">
              <w:rPr>
                <w:rFonts w:ascii="Arial" w:hAnsi="Arial" w:cs="Arial"/>
                <w:color w:val="000000"/>
                <w:sz w:val="22"/>
                <w:szCs w:val="22"/>
                <w:lang w:val="es-CL" w:eastAsia="es-CL"/>
              </w:rPr>
              <w:t>9,88</w:t>
            </w:r>
          </w:p>
        </w:tc>
        <w:tc>
          <w:tcPr>
            <w:tcW w:w="3300" w:type="dxa"/>
            <w:gridSpan w:val="2"/>
            <w:tcBorders>
              <w:top w:val="nil"/>
              <w:left w:val="nil"/>
              <w:bottom w:val="nil"/>
              <w:right w:val="nil"/>
            </w:tcBorders>
            <w:shd w:val="clear" w:color="auto" w:fill="auto"/>
            <w:noWrap/>
            <w:vAlign w:val="bottom"/>
            <w:hideMark/>
          </w:tcPr>
          <w:p w14:paraId="5B0BCB62" w14:textId="77777777" w:rsidR="00380DB3" w:rsidRPr="00380DB3" w:rsidRDefault="00380DB3" w:rsidP="00C27B1C">
            <w:pPr>
              <w:rPr>
                <w:rFonts w:ascii="Arial" w:hAnsi="Arial" w:cs="Arial"/>
                <w:color w:val="000000"/>
                <w:sz w:val="22"/>
                <w:szCs w:val="22"/>
                <w:lang w:val="es-CL" w:eastAsia="es-CL"/>
              </w:rPr>
            </w:pPr>
            <w:r w:rsidRPr="00380DB3">
              <w:rPr>
                <w:rFonts w:ascii="Arial" w:hAnsi="Arial" w:cs="Arial"/>
                <w:color w:val="000000"/>
                <w:sz w:val="22"/>
                <w:szCs w:val="22"/>
                <w:lang w:val="es-CL" w:eastAsia="es-CL"/>
              </w:rPr>
              <w:t>Kg de CO2 por galón</w:t>
            </w:r>
          </w:p>
        </w:tc>
      </w:tr>
      <w:tr w:rsidR="00380DB3" w:rsidRPr="00380DB3" w14:paraId="2279E8FB" w14:textId="77777777" w:rsidTr="00C27B1C">
        <w:trPr>
          <w:trHeight w:val="294"/>
        </w:trPr>
        <w:tc>
          <w:tcPr>
            <w:tcW w:w="2679" w:type="dxa"/>
            <w:tcBorders>
              <w:top w:val="nil"/>
              <w:left w:val="nil"/>
              <w:bottom w:val="nil"/>
              <w:right w:val="nil"/>
            </w:tcBorders>
            <w:shd w:val="clear" w:color="auto" w:fill="auto"/>
            <w:noWrap/>
            <w:vAlign w:val="bottom"/>
            <w:hideMark/>
          </w:tcPr>
          <w:p w14:paraId="32171765" w14:textId="77777777" w:rsidR="00380DB3" w:rsidRPr="00380DB3" w:rsidRDefault="00380DB3" w:rsidP="00C27B1C">
            <w:pPr>
              <w:jc w:val="right"/>
              <w:rPr>
                <w:rFonts w:ascii="Arial" w:hAnsi="Arial" w:cs="Arial"/>
                <w:color w:val="000000"/>
                <w:sz w:val="22"/>
                <w:szCs w:val="22"/>
                <w:lang w:val="es-CL" w:eastAsia="es-CL"/>
              </w:rPr>
            </w:pPr>
            <w:r w:rsidRPr="00380DB3">
              <w:rPr>
                <w:rFonts w:ascii="Arial" w:hAnsi="Arial" w:cs="Arial"/>
                <w:color w:val="000000"/>
                <w:sz w:val="22"/>
                <w:szCs w:val="22"/>
                <w:lang w:val="es-CL" w:eastAsia="es-CL"/>
              </w:rPr>
              <w:t>2.732,77</w:t>
            </w:r>
          </w:p>
        </w:tc>
        <w:tc>
          <w:tcPr>
            <w:tcW w:w="3300" w:type="dxa"/>
            <w:gridSpan w:val="2"/>
            <w:tcBorders>
              <w:top w:val="nil"/>
              <w:left w:val="nil"/>
              <w:bottom w:val="nil"/>
              <w:right w:val="nil"/>
            </w:tcBorders>
            <w:shd w:val="clear" w:color="auto" w:fill="auto"/>
            <w:noWrap/>
            <w:vAlign w:val="bottom"/>
            <w:hideMark/>
          </w:tcPr>
          <w:p w14:paraId="3AE947F2" w14:textId="77777777" w:rsidR="00380DB3" w:rsidRPr="00380DB3" w:rsidRDefault="00380DB3" w:rsidP="00C27B1C">
            <w:pPr>
              <w:rPr>
                <w:rFonts w:ascii="Arial" w:hAnsi="Arial" w:cs="Arial"/>
                <w:color w:val="000000"/>
                <w:sz w:val="22"/>
                <w:szCs w:val="22"/>
                <w:lang w:val="es-CL" w:eastAsia="es-CL"/>
              </w:rPr>
            </w:pPr>
            <w:r w:rsidRPr="00380DB3">
              <w:rPr>
                <w:rFonts w:ascii="Arial" w:hAnsi="Arial" w:cs="Arial"/>
                <w:color w:val="000000"/>
                <w:sz w:val="22"/>
                <w:szCs w:val="22"/>
                <w:lang w:val="es-CL" w:eastAsia="es-CL"/>
              </w:rPr>
              <w:t>Kg de CO2 por Ha/año</w:t>
            </w:r>
          </w:p>
        </w:tc>
      </w:tr>
      <w:tr w:rsidR="00380DB3" w:rsidRPr="00380DB3" w14:paraId="7703815E" w14:textId="77777777" w:rsidTr="00C27B1C">
        <w:trPr>
          <w:trHeight w:val="294"/>
        </w:trPr>
        <w:tc>
          <w:tcPr>
            <w:tcW w:w="2679" w:type="dxa"/>
            <w:tcBorders>
              <w:top w:val="nil"/>
              <w:left w:val="nil"/>
              <w:bottom w:val="nil"/>
              <w:right w:val="nil"/>
            </w:tcBorders>
            <w:shd w:val="clear" w:color="auto" w:fill="auto"/>
            <w:noWrap/>
            <w:vAlign w:val="bottom"/>
            <w:hideMark/>
          </w:tcPr>
          <w:p w14:paraId="39EBA566" w14:textId="77777777" w:rsidR="00380DB3" w:rsidRPr="00380DB3" w:rsidRDefault="00380DB3" w:rsidP="00C27B1C">
            <w:pPr>
              <w:jc w:val="right"/>
              <w:rPr>
                <w:rFonts w:ascii="Arial" w:hAnsi="Arial" w:cs="Arial"/>
                <w:color w:val="000000"/>
                <w:sz w:val="22"/>
                <w:szCs w:val="22"/>
                <w:lang w:val="es-CL" w:eastAsia="es-CL"/>
              </w:rPr>
            </w:pPr>
            <w:r w:rsidRPr="00380DB3">
              <w:rPr>
                <w:rFonts w:ascii="Arial" w:hAnsi="Arial" w:cs="Arial"/>
                <w:color w:val="000000"/>
                <w:sz w:val="22"/>
                <w:szCs w:val="22"/>
                <w:lang w:val="es-CL" w:eastAsia="es-CL"/>
              </w:rPr>
              <w:t>16.190,00</w:t>
            </w:r>
          </w:p>
        </w:tc>
        <w:tc>
          <w:tcPr>
            <w:tcW w:w="3106" w:type="dxa"/>
            <w:tcBorders>
              <w:top w:val="nil"/>
              <w:left w:val="nil"/>
              <w:bottom w:val="nil"/>
              <w:right w:val="nil"/>
            </w:tcBorders>
            <w:shd w:val="clear" w:color="auto" w:fill="auto"/>
            <w:noWrap/>
            <w:vAlign w:val="bottom"/>
            <w:hideMark/>
          </w:tcPr>
          <w:p w14:paraId="20350715" w14:textId="77777777" w:rsidR="00380DB3" w:rsidRPr="00380DB3" w:rsidRDefault="00380DB3" w:rsidP="00C27B1C">
            <w:pPr>
              <w:rPr>
                <w:rFonts w:ascii="Arial" w:hAnsi="Arial" w:cs="Arial"/>
                <w:color w:val="000000"/>
                <w:sz w:val="22"/>
                <w:szCs w:val="22"/>
                <w:lang w:val="es-CL" w:eastAsia="es-CL"/>
              </w:rPr>
            </w:pPr>
            <w:r w:rsidRPr="00380DB3">
              <w:rPr>
                <w:rFonts w:ascii="Arial" w:hAnsi="Arial" w:cs="Arial"/>
                <w:color w:val="000000"/>
                <w:sz w:val="22"/>
                <w:szCs w:val="22"/>
                <w:lang w:val="es-CL" w:eastAsia="es-CL"/>
              </w:rPr>
              <w:t>Ha</w:t>
            </w:r>
          </w:p>
        </w:tc>
        <w:tc>
          <w:tcPr>
            <w:tcW w:w="193" w:type="dxa"/>
            <w:tcBorders>
              <w:top w:val="nil"/>
              <w:left w:val="nil"/>
              <w:bottom w:val="nil"/>
              <w:right w:val="nil"/>
            </w:tcBorders>
            <w:shd w:val="clear" w:color="auto" w:fill="auto"/>
            <w:noWrap/>
            <w:vAlign w:val="bottom"/>
            <w:hideMark/>
          </w:tcPr>
          <w:p w14:paraId="2D5D7FFB" w14:textId="77777777" w:rsidR="00380DB3" w:rsidRPr="00380DB3" w:rsidRDefault="00380DB3" w:rsidP="00C27B1C">
            <w:pPr>
              <w:rPr>
                <w:rFonts w:ascii="Arial" w:hAnsi="Arial" w:cs="Arial"/>
                <w:color w:val="000000"/>
                <w:sz w:val="22"/>
                <w:szCs w:val="22"/>
                <w:lang w:val="es-CL" w:eastAsia="es-CL"/>
              </w:rPr>
            </w:pPr>
          </w:p>
        </w:tc>
      </w:tr>
      <w:tr w:rsidR="00380DB3" w:rsidRPr="00380DB3" w14:paraId="7775BAE0" w14:textId="77777777" w:rsidTr="00C27B1C">
        <w:trPr>
          <w:trHeight w:val="294"/>
        </w:trPr>
        <w:tc>
          <w:tcPr>
            <w:tcW w:w="2679" w:type="dxa"/>
            <w:tcBorders>
              <w:top w:val="nil"/>
              <w:left w:val="nil"/>
              <w:bottom w:val="nil"/>
              <w:right w:val="nil"/>
            </w:tcBorders>
            <w:shd w:val="clear" w:color="auto" w:fill="auto"/>
            <w:noWrap/>
            <w:vAlign w:val="bottom"/>
            <w:hideMark/>
          </w:tcPr>
          <w:p w14:paraId="5C86F466" w14:textId="77777777" w:rsidR="00380DB3" w:rsidRPr="00380DB3" w:rsidRDefault="00380DB3" w:rsidP="00C27B1C">
            <w:pPr>
              <w:jc w:val="right"/>
              <w:rPr>
                <w:rFonts w:ascii="Arial" w:hAnsi="Arial" w:cs="Arial"/>
                <w:color w:val="000000"/>
                <w:sz w:val="22"/>
                <w:szCs w:val="22"/>
                <w:lang w:val="es-CL" w:eastAsia="es-CL"/>
              </w:rPr>
            </w:pPr>
            <w:r w:rsidRPr="00380DB3">
              <w:rPr>
                <w:rFonts w:ascii="Arial" w:hAnsi="Arial" w:cs="Arial"/>
                <w:color w:val="000000"/>
                <w:sz w:val="22"/>
                <w:szCs w:val="22"/>
                <w:lang w:val="es-CL" w:eastAsia="es-CL"/>
              </w:rPr>
              <w:t>44.243.480,85</w:t>
            </w:r>
          </w:p>
        </w:tc>
        <w:tc>
          <w:tcPr>
            <w:tcW w:w="3300" w:type="dxa"/>
            <w:gridSpan w:val="2"/>
            <w:tcBorders>
              <w:top w:val="nil"/>
              <w:left w:val="nil"/>
              <w:bottom w:val="nil"/>
              <w:right w:val="nil"/>
            </w:tcBorders>
            <w:shd w:val="clear" w:color="auto" w:fill="auto"/>
            <w:noWrap/>
            <w:vAlign w:val="bottom"/>
            <w:hideMark/>
          </w:tcPr>
          <w:p w14:paraId="405AD3A2" w14:textId="77777777" w:rsidR="00380DB3" w:rsidRPr="00380DB3" w:rsidRDefault="00380DB3" w:rsidP="00C27B1C">
            <w:pPr>
              <w:rPr>
                <w:rFonts w:ascii="Arial" w:hAnsi="Arial" w:cs="Arial"/>
                <w:color w:val="000000"/>
                <w:sz w:val="22"/>
                <w:szCs w:val="22"/>
                <w:lang w:val="es-CL" w:eastAsia="es-CL"/>
              </w:rPr>
            </w:pPr>
            <w:r w:rsidRPr="00380DB3">
              <w:rPr>
                <w:rFonts w:ascii="Arial" w:hAnsi="Arial" w:cs="Arial"/>
                <w:color w:val="000000"/>
                <w:sz w:val="22"/>
                <w:szCs w:val="22"/>
                <w:lang w:val="es-CL" w:eastAsia="es-CL"/>
              </w:rPr>
              <w:t>Kg de CO2 /año</w:t>
            </w:r>
          </w:p>
        </w:tc>
      </w:tr>
      <w:tr w:rsidR="00380DB3" w:rsidRPr="00380DB3" w14:paraId="5E68B754" w14:textId="77777777" w:rsidTr="00C27B1C">
        <w:trPr>
          <w:trHeight w:val="294"/>
        </w:trPr>
        <w:tc>
          <w:tcPr>
            <w:tcW w:w="2679" w:type="dxa"/>
            <w:tcBorders>
              <w:top w:val="nil"/>
              <w:left w:val="nil"/>
              <w:bottom w:val="nil"/>
              <w:right w:val="nil"/>
            </w:tcBorders>
            <w:shd w:val="clear" w:color="auto" w:fill="auto"/>
            <w:noWrap/>
            <w:vAlign w:val="bottom"/>
            <w:hideMark/>
          </w:tcPr>
          <w:p w14:paraId="7A8F1916" w14:textId="77777777" w:rsidR="00380DB3" w:rsidRPr="00380DB3" w:rsidRDefault="00380DB3" w:rsidP="00C27B1C">
            <w:pPr>
              <w:jc w:val="right"/>
              <w:rPr>
                <w:rFonts w:ascii="Arial" w:hAnsi="Arial" w:cs="Arial"/>
                <w:color w:val="000000"/>
                <w:sz w:val="22"/>
                <w:szCs w:val="22"/>
                <w:lang w:val="es-CL" w:eastAsia="es-CL"/>
              </w:rPr>
            </w:pPr>
            <w:r w:rsidRPr="00380DB3">
              <w:rPr>
                <w:rFonts w:ascii="Arial" w:hAnsi="Arial" w:cs="Arial"/>
                <w:color w:val="000000"/>
                <w:sz w:val="22"/>
                <w:szCs w:val="22"/>
                <w:lang w:val="es-CL" w:eastAsia="es-CL"/>
              </w:rPr>
              <w:t>44.243,48</w:t>
            </w:r>
          </w:p>
        </w:tc>
        <w:tc>
          <w:tcPr>
            <w:tcW w:w="3300" w:type="dxa"/>
            <w:gridSpan w:val="2"/>
            <w:tcBorders>
              <w:top w:val="nil"/>
              <w:left w:val="nil"/>
              <w:bottom w:val="nil"/>
              <w:right w:val="nil"/>
            </w:tcBorders>
            <w:shd w:val="clear" w:color="auto" w:fill="auto"/>
            <w:noWrap/>
            <w:vAlign w:val="bottom"/>
            <w:hideMark/>
          </w:tcPr>
          <w:p w14:paraId="5EC2489E" w14:textId="77777777" w:rsidR="00380DB3" w:rsidRPr="00380DB3" w:rsidRDefault="00380DB3" w:rsidP="00C27B1C">
            <w:pPr>
              <w:rPr>
                <w:rFonts w:ascii="Arial" w:hAnsi="Arial" w:cs="Arial"/>
                <w:color w:val="000000"/>
                <w:sz w:val="22"/>
                <w:szCs w:val="22"/>
                <w:lang w:val="es-CL" w:eastAsia="es-CL"/>
              </w:rPr>
            </w:pPr>
            <w:r w:rsidRPr="00380DB3">
              <w:rPr>
                <w:rFonts w:ascii="Arial" w:hAnsi="Arial" w:cs="Arial"/>
                <w:color w:val="000000"/>
                <w:sz w:val="22"/>
                <w:szCs w:val="22"/>
                <w:lang w:val="es-CL" w:eastAsia="es-CL"/>
              </w:rPr>
              <w:t>Ton de CO2 /año</w:t>
            </w:r>
          </w:p>
        </w:tc>
      </w:tr>
      <w:tr w:rsidR="00380DB3" w:rsidRPr="00380DB3" w14:paraId="5C4AA638" w14:textId="77777777" w:rsidTr="00C27B1C">
        <w:trPr>
          <w:trHeight w:val="294"/>
        </w:trPr>
        <w:tc>
          <w:tcPr>
            <w:tcW w:w="2679" w:type="dxa"/>
            <w:tcBorders>
              <w:top w:val="nil"/>
              <w:left w:val="nil"/>
              <w:bottom w:val="nil"/>
              <w:right w:val="nil"/>
            </w:tcBorders>
            <w:shd w:val="clear" w:color="auto" w:fill="auto"/>
            <w:noWrap/>
            <w:vAlign w:val="bottom"/>
            <w:hideMark/>
          </w:tcPr>
          <w:p w14:paraId="724DFADD" w14:textId="77777777" w:rsidR="00380DB3" w:rsidRPr="00380DB3" w:rsidRDefault="00380DB3" w:rsidP="00C27B1C">
            <w:pPr>
              <w:jc w:val="right"/>
              <w:rPr>
                <w:rFonts w:ascii="Arial" w:hAnsi="Arial" w:cs="Arial"/>
                <w:color w:val="000000"/>
                <w:sz w:val="22"/>
                <w:szCs w:val="22"/>
                <w:lang w:val="es-CL" w:eastAsia="es-CL"/>
              </w:rPr>
            </w:pPr>
            <w:r w:rsidRPr="00380DB3">
              <w:rPr>
                <w:rFonts w:ascii="Arial" w:hAnsi="Arial" w:cs="Arial"/>
                <w:color w:val="000000"/>
                <w:sz w:val="22"/>
                <w:szCs w:val="22"/>
                <w:lang w:val="es-CL" w:eastAsia="es-CL"/>
              </w:rPr>
              <w:t>38.713</w:t>
            </w:r>
          </w:p>
        </w:tc>
        <w:tc>
          <w:tcPr>
            <w:tcW w:w="3106" w:type="dxa"/>
            <w:tcBorders>
              <w:top w:val="nil"/>
              <w:left w:val="nil"/>
              <w:bottom w:val="nil"/>
              <w:right w:val="nil"/>
            </w:tcBorders>
            <w:shd w:val="clear" w:color="auto" w:fill="auto"/>
            <w:noWrap/>
            <w:vAlign w:val="bottom"/>
            <w:hideMark/>
          </w:tcPr>
          <w:p w14:paraId="349DD8F6" w14:textId="77777777" w:rsidR="00380DB3" w:rsidRPr="00380DB3" w:rsidRDefault="00380DB3" w:rsidP="00C27B1C">
            <w:pPr>
              <w:rPr>
                <w:rFonts w:ascii="Arial" w:hAnsi="Arial" w:cs="Arial"/>
                <w:sz w:val="22"/>
                <w:szCs w:val="22"/>
                <w:lang w:val="es-CL" w:eastAsia="es-CL"/>
              </w:rPr>
            </w:pPr>
            <w:r w:rsidRPr="00380DB3">
              <w:rPr>
                <w:rFonts w:ascii="Arial" w:hAnsi="Arial" w:cs="Arial"/>
                <w:color w:val="000000"/>
                <w:sz w:val="22"/>
                <w:szCs w:val="22"/>
                <w:lang w:val="es-CL" w:eastAsia="es-CL"/>
              </w:rPr>
              <w:t>Ton de CO2 /año – EC-L1223</w:t>
            </w:r>
          </w:p>
        </w:tc>
        <w:tc>
          <w:tcPr>
            <w:tcW w:w="193" w:type="dxa"/>
            <w:tcBorders>
              <w:top w:val="nil"/>
              <w:left w:val="nil"/>
              <w:bottom w:val="nil"/>
              <w:right w:val="nil"/>
            </w:tcBorders>
            <w:shd w:val="clear" w:color="auto" w:fill="auto"/>
            <w:noWrap/>
            <w:vAlign w:val="bottom"/>
            <w:hideMark/>
          </w:tcPr>
          <w:p w14:paraId="269925C4" w14:textId="77777777" w:rsidR="00380DB3" w:rsidRPr="00380DB3" w:rsidRDefault="00380DB3" w:rsidP="00C27B1C">
            <w:pPr>
              <w:rPr>
                <w:rFonts w:ascii="Arial" w:hAnsi="Arial" w:cs="Arial"/>
                <w:sz w:val="22"/>
                <w:szCs w:val="22"/>
                <w:lang w:val="es-CL" w:eastAsia="es-CL"/>
              </w:rPr>
            </w:pPr>
          </w:p>
        </w:tc>
      </w:tr>
    </w:tbl>
    <w:p w14:paraId="36D7A044" w14:textId="77777777" w:rsidR="00380DB3" w:rsidRPr="00380DB3" w:rsidRDefault="00380DB3" w:rsidP="00380DB3">
      <w:pPr>
        <w:shd w:val="clear" w:color="auto" w:fill="FFFFFF"/>
        <w:jc w:val="both"/>
        <w:rPr>
          <w:rFonts w:ascii="Arial" w:hAnsi="Arial" w:cs="Arial"/>
          <w:color w:val="000000"/>
          <w:sz w:val="22"/>
          <w:szCs w:val="22"/>
          <w:lang w:val="es-CL" w:eastAsia="es-CL"/>
        </w:rPr>
      </w:pPr>
    </w:p>
    <w:p w14:paraId="092C1617" w14:textId="77777777" w:rsidR="00380DB3" w:rsidRPr="00380DB3" w:rsidRDefault="00380DB3" w:rsidP="00380DB3">
      <w:pPr>
        <w:jc w:val="both"/>
        <w:rPr>
          <w:rFonts w:ascii="Arial" w:hAnsi="Arial" w:cs="Arial"/>
          <w:sz w:val="22"/>
          <w:szCs w:val="22"/>
          <w:lang w:val="es-CL"/>
        </w:rPr>
      </w:pPr>
      <w:r w:rsidRPr="00380DB3">
        <w:rPr>
          <w:rFonts w:ascii="Arial" w:hAnsi="Arial" w:cs="Arial"/>
          <w:sz w:val="22"/>
          <w:szCs w:val="22"/>
          <w:lang w:val="es-CL"/>
        </w:rPr>
        <w:t xml:space="preserve">Contando con el dato de Hectáreas asociadas a las fincas que a lo largo del programa se van conectando a la red eléctrica, se tendrá el control de avance de este indicador de impacto. </w:t>
      </w:r>
    </w:p>
    <w:p w14:paraId="2C48E072" w14:textId="1FE3907E" w:rsidR="00BA6397" w:rsidRDefault="00BA6397">
      <w:pPr>
        <w:rPr>
          <w:rFonts w:ascii="Arial" w:hAnsi="Arial" w:cs="Arial"/>
          <w:sz w:val="22"/>
          <w:szCs w:val="22"/>
          <w:lang w:val="es-CL" w:eastAsia="es-AR"/>
        </w:rPr>
      </w:pPr>
      <w:r>
        <w:rPr>
          <w:rFonts w:ascii="Arial" w:hAnsi="Arial" w:cs="Arial"/>
          <w:sz w:val="22"/>
          <w:szCs w:val="22"/>
          <w:lang w:val="es-CL" w:eastAsia="es-AR"/>
        </w:rPr>
        <w:br w:type="page"/>
      </w:r>
    </w:p>
    <w:p w14:paraId="03DED0E5" w14:textId="0A2FC0F9" w:rsidR="00BA6397" w:rsidRPr="00BA6397" w:rsidRDefault="00BA6397" w:rsidP="00BA6397">
      <w:pPr>
        <w:pStyle w:val="Heading1"/>
        <w:numPr>
          <w:ilvl w:val="0"/>
          <w:numId w:val="0"/>
        </w:numPr>
        <w:ind w:left="288"/>
        <w:rPr>
          <w:rFonts w:ascii="Arial" w:hAnsi="Arial" w:cs="Arial"/>
          <w:sz w:val="24"/>
          <w:lang w:val="es-ES_tradnl"/>
        </w:rPr>
      </w:pPr>
      <w:bookmarkStart w:id="31" w:name="_Toc491519004"/>
      <w:bookmarkStart w:id="32" w:name="_Ref491519032"/>
      <w:r w:rsidRPr="00BA6397">
        <w:rPr>
          <w:rFonts w:ascii="Arial" w:hAnsi="Arial" w:cs="Arial"/>
          <w:sz w:val="24"/>
          <w:lang w:val="es-ES_tradnl"/>
        </w:rPr>
        <w:lastRenderedPageBreak/>
        <w:t xml:space="preserve">Anexo II </w:t>
      </w:r>
      <w:r>
        <w:rPr>
          <w:rFonts w:ascii="Arial" w:hAnsi="Arial" w:cs="Arial"/>
          <w:sz w:val="24"/>
          <w:lang w:val="es-ES_tradnl"/>
        </w:rPr>
        <w:t>–</w:t>
      </w:r>
      <w:r w:rsidRPr="00BA6397">
        <w:rPr>
          <w:rFonts w:ascii="Arial" w:hAnsi="Arial" w:cs="Arial"/>
          <w:sz w:val="24"/>
          <w:lang w:val="es-ES_tradnl"/>
        </w:rPr>
        <w:t xml:space="preserve"> </w:t>
      </w:r>
      <w:r>
        <w:rPr>
          <w:rFonts w:ascii="Arial" w:hAnsi="Arial" w:cs="Arial"/>
          <w:sz w:val="24"/>
          <w:lang w:val="es-ES_tradnl"/>
        </w:rPr>
        <w:t xml:space="preserve">Metodología de Cálculo </w:t>
      </w:r>
      <w:r w:rsidRPr="00BA6397">
        <w:rPr>
          <w:rFonts w:ascii="Arial" w:hAnsi="Arial" w:cs="Arial"/>
          <w:sz w:val="24"/>
          <w:lang w:val="es-CL"/>
        </w:rPr>
        <w:t>Indicadores de Calidad del Servicio Técnico</w:t>
      </w:r>
      <w:bookmarkEnd w:id="31"/>
      <w:bookmarkEnd w:id="32"/>
    </w:p>
    <w:p w14:paraId="4554F5F4" w14:textId="77777777" w:rsidR="00BA6397" w:rsidRPr="00BA6397" w:rsidRDefault="00BA6397" w:rsidP="000A2BD2">
      <w:pPr>
        <w:spacing w:before="120" w:after="120"/>
        <w:rPr>
          <w:rFonts w:ascii="Arial" w:hAnsi="Arial" w:cs="Arial"/>
          <w:b/>
          <w:sz w:val="22"/>
          <w:szCs w:val="22"/>
          <w:lang w:val="es-CL" w:eastAsia="es-AR"/>
        </w:rPr>
      </w:pPr>
      <w:r w:rsidRPr="00BA6397">
        <w:rPr>
          <w:rFonts w:ascii="Arial" w:hAnsi="Arial" w:cs="Arial"/>
          <w:b/>
          <w:sz w:val="22"/>
          <w:szCs w:val="22"/>
          <w:lang w:val="es-CL" w:eastAsia="es-AR"/>
        </w:rPr>
        <w:t>Indicadores de Calidad del Servicio Técnico</w:t>
      </w:r>
    </w:p>
    <w:p w14:paraId="676C60FD" w14:textId="28271C6F" w:rsidR="00BA6397" w:rsidRPr="00AC6A91" w:rsidRDefault="00BA6397" w:rsidP="000A2BD2">
      <w:pPr>
        <w:spacing w:before="120" w:after="120"/>
        <w:rPr>
          <w:rFonts w:ascii="Arial" w:hAnsi="Arial" w:cs="Arial"/>
          <w:sz w:val="22"/>
          <w:szCs w:val="22"/>
          <w:lang w:val="es-CL" w:eastAsia="es-AR"/>
        </w:rPr>
      </w:pPr>
      <w:r w:rsidRPr="00AC6A91">
        <w:rPr>
          <w:rFonts w:ascii="Arial" w:hAnsi="Arial" w:cs="Arial"/>
          <w:sz w:val="22"/>
          <w:szCs w:val="22"/>
          <w:lang w:val="es-CL" w:eastAsia="es-AR"/>
        </w:rPr>
        <w:t xml:space="preserve">Basados en la Regulación sobre la Calidad del Servicio Eléctrico de Distribución </w:t>
      </w:r>
      <w:proofErr w:type="spellStart"/>
      <w:r w:rsidRPr="00AC6A91">
        <w:rPr>
          <w:rFonts w:ascii="Arial" w:hAnsi="Arial" w:cs="Arial"/>
          <w:sz w:val="22"/>
          <w:szCs w:val="22"/>
          <w:lang w:val="es-CL" w:eastAsia="es-AR"/>
        </w:rPr>
        <w:t>N°</w:t>
      </w:r>
      <w:proofErr w:type="spellEnd"/>
      <w:r w:rsidRPr="00AC6A91">
        <w:rPr>
          <w:rFonts w:ascii="Arial" w:hAnsi="Arial" w:cs="Arial"/>
          <w:sz w:val="22"/>
          <w:szCs w:val="22"/>
          <w:lang w:val="es-CL" w:eastAsia="es-AR"/>
        </w:rPr>
        <w:t xml:space="preserve"> 004/01 emitida en abril de 2001, por </w:t>
      </w:r>
      <w:r w:rsidR="000A2BD2" w:rsidRPr="00AC6A91">
        <w:rPr>
          <w:rFonts w:ascii="Arial" w:hAnsi="Arial" w:cs="Arial"/>
          <w:sz w:val="22"/>
          <w:szCs w:val="22"/>
          <w:lang w:val="es-CL" w:eastAsia="es-AR"/>
        </w:rPr>
        <w:t>Consejo Nacional de Electricidad</w:t>
      </w:r>
      <w:r w:rsidRPr="00AC6A91">
        <w:rPr>
          <w:rFonts w:ascii="Arial" w:hAnsi="Arial" w:cs="Arial"/>
          <w:sz w:val="22"/>
          <w:szCs w:val="22"/>
          <w:lang w:val="es-CL" w:eastAsia="es-AR"/>
        </w:rPr>
        <w:t xml:space="preserve"> (actual ARCONEL).</w:t>
      </w:r>
    </w:p>
    <w:p w14:paraId="43D1B176" w14:textId="77777777" w:rsidR="00BA6397" w:rsidRPr="00AC6A91" w:rsidRDefault="00BA6397" w:rsidP="000A2BD2">
      <w:pPr>
        <w:spacing w:before="120" w:after="120"/>
        <w:jc w:val="both"/>
        <w:rPr>
          <w:rFonts w:ascii="Arial" w:hAnsi="Arial" w:cs="Arial"/>
          <w:b/>
          <w:sz w:val="22"/>
          <w:szCs w:val="22"/>
          <w:lang w:val="es-EC" w:eastAsia="es-AR"/>
        </w:rPr>
      </w:pPr>
      <w:r w:rsidRPr="00BA6397">
        <w:rPr>
          <w:rFonts w:ascii="Arial" w:hAnsi="Arial" w:cs="Arial"/>
          <w:sz w:val="22"/>
          <w:szCs w:val="22"/>
          <w:lang w:val="es-EC" w:eastAsia="es-AR"/>
        </w:rPr>
        <w:t xml:space="preserve">Se realizan controles en función a Índices globales por empresa y por alimentador de medio voltaje. El período de control es anual, por tanto, las empresas distribuidoras presentan informes anuales al ARCONEL, especificando las interrupciones y los índices de control resultantes. </w:t>
      </w:r>
      <w:r w:rsidRPr="00AC6A91">
        <w:rPr>
          <w:rFonts w:ascii="Arial" w:hAnsi="Arial" w:cs="Arial"/>
          <w:b/>
          <w:sz w:val="22"/>
          <w:szCs w:val="22"/>
          <w:lang w:val="es-EC" w:eastAsia="es-AR"/>
        </w:rPr>
        <w:t>El cálculo de los índices de calidad se efectúa para cada mes del año considerado y para el año completo (Índice Anual).</w:t>
      </w:r>
    </w:p>
    <w:p w14:paraId="5E91D6C1" w14:textId="77777777" w:rsidR="00BA6397" w:rsidRPr="00BA6397" w:rsidRDefault="00BA6397" w:rsidP="000A2BD2">
      <w:pPr>
        <w:spacing w:before="120" w:after="120"/>
        <w:jc w:val="both"/>
        <w:rPr>
          <w:rFonts w:ascii="Arial" w:hAnsi="Arial" w:cs="Arial"/>
          <w:sz w:val="22"/>
          <w:szCs w:val="22"/>
          <w:lang w:val="es-EC" w:eastAsia="es-AR"/>
        </w:rPr>
      </w:pPr>
      <w:r w:rsidRPr="00BA6397">
        <w:rPr>
          <w:rFonts w:ascii="Arial" w:hAnsi="Arial" w:cs="Arial"/>
          <w:sz w:val="22"/>
          <w:szCs w:val="22"/>
          <w:lang w:val="es-EC" w:eastAsia="es-AR"/>
        </w:rPr>
        <w:t>Para el cálculo de los índices de calidad de servicio se consideran todas las interrupciones del sistema con duración mayor a tres (3) minutos (programadas y no programadas), incluyendo las de origen externo, debidas a fallas en transmisión.  No son consideradas las interrupciones con duración igual o menor a tres (3) minutos.</w:t>
      </w:r>
    </w:p>
    <w:p w14:paraId="1BE8909E" w14:textId="77777777" w:rsidR="00BA6397" w:rsidRPr="00BA6397" w:rsidRDefault="00BA6397" w:rsidP="000A2BD2">
      <w:pPr>
        <w:spacing w:before="120" w:after="120"/>
        <w:jc w:val="both"/>
        <w:rPr>
          <w:rFonts w:ascii="Arial" w:hAnsi="Arial" w:cs="Arial"/>
          <w:sz w:val="22"/>
          <w:szCs w:val="22"/>
          <w:lang w:val="es-EC" w:eastAsia="es-AR"/>
        </w:rPr>
      </w:pPr>
      <w:r w:rsidRPr="00BA6397">
        <w:rPr>
          <w:rFonts w:ascii="Arial" w:hAnsi="Arial" w:cs="Arial"/>
          <w:sz w:val="22"/>
          <w:szCs w:val="22"/>
          <w:lang w:val="es-EC" w:eastAsia="es-AR"/>
        </w:rPr>
        <w:t>Para la determinación de los índices se computarán todas las interrupciones que afecten la Red de Medio Voltaje de Distribución, es decir a nivel de alimentadores primarios</w:t>
      </w:r>
    </w:p>
    <w:p w14:paraId="4400C375" w14:textId="77777777" w:rsidR="00BA6397" w:rsidRPr="00BA6397" w:rsidRDefault="00BA6397" w:rsidP="000A2BD2">
      <w:pPr>
        <w:spacing w:before="120" w:after="120"/>
        <w:jc w:val="both"/>
        <w:rPr>
          <w:rFonts w:ascii="Arial" w:hAnsi="Arial" w:cs="Arial"/>
          <w:b/>
          <w:sz w:val="22"/>
          <w:szCs w:val="22"/>
          <w:lang w:val="es-CL" w:eastAsia="es-AR"/>
        </w:rPr>
      </w:pPr>
      <w:r w:rsidRPr="00BA6397">
        <w:rPr>
          <w:rFonts w:ascii="Arial" w:hAnsi="Arial" w:cs="Arial"/>
          <w:b/>
          <w:sz w:val="22"/>
          <w:szCs w:val="22"/>
          <w:lang w:val="es-CL" w:eastAsia="es-AR"/>
        </w:rPr>
        <w:t xml:space="preserve">a) Frecuencia Media de Interrupción por </w:t>
      </w:r>
      <w:proofErr w:type="spellStart"/>
      <w:r w:rsidRPr="00BA6397">
        <w:rPr>
          <w:rFonts w:ascii="Arial" w:hAnsi="Arial" w:cs="Arial"/>
          <w:b/>
          <w:sz w:val="22"/>
          <w:szCs w:val="22"/>
          <w:lang w:val="es-CL" w:eastAsia="es-AR"/>
        </w:rPr>
        <w:t>kVA</w:t>
      </w:r>
      <w:proofErr w:type="spellEnd"/>
      <w:r w:rsidRPr="00BA6397">
        <w:rPr>
          <w:rFonts w:ascii="Arial" w:hAnsi="Arial" w:cs="Arial"/>
          <w:b/>
          <w:sz w:val="22"/>
          <w:szCs w:val="22"/>
          <w:lang w:val="es-CL" w:eastAsia="es-AR"/>
        </w:rPr>
        <w:t xml:space="preserve"> nominal Instalado - FMIK (</w:t>
      </w:r>
      <w:r w:rsidRPr="00BA6397">
        <w:rPr>
          <w:rFonts w:ascii="Arial" w:hAnsi="Arial" w:cs="Arial"/>
          <w:sz w:val="22"/>
          <w:szCs w:val="22"/>
          <w:lang w:val="es-CL" w:eastAsia="es-AR"/>
        </w:rPr>
        <w:t xml:space="preserve">Expresada en fallas por </w:t>
      </w:r>
      <w:proofErr w:type="spellStart"/>
      <w:r w:rsidRPr="00BA6397">
        <w:rPr>
          <w:rFonts w:ascii="Arial" w:hAnsi="Arial" w:cs="Arial"/>
          <w:sz w:val="22"/>
          <w:szCs w:val="22"/>
          <w:lang w:val="es-CL" w:eastAsia="es-AR"/>
        </w:rPr>
        <w:t>kVA</w:t>
      </w:r>
      <w:proofErr w:type="spellEnd"/>
      <w:r w:rsidRPr="00BA6397">
        <w:rPr>
          <w:rFonts w:ascii="Arial" w:hAnsi="Arial" w:cs="Arial"/>
          <w:sz w:val="22"/>
          <w:szCs w:val="22"/>
          <w:lang w:val="es-CL" w:eastAsia="es-AR"/>
        </w:rPr>
        <w:t>).</w:t>
      </w:r>
    </w:p>
    <w:p w14:paraId="6C5732F9" w14:textId="77777777" w:rsidR="00BA6397" w:rsidRPr="00BA6397" w:rsidRDefault="00BA6397" w:rsidP="000A2BD2">
      <w:pPr>
        <w:spacing w:before="120" w:after="120"/>
        <w:jc w:val="both"/>
        <w:rPr>
          <w:rFonts w:ascii="Arial" w:hAnsi="Arial" w:cs="Arial"/>
          <w:sz w:val="22"/>
          <w:szCs w:val="22"/>
          <w:lang w:val="es-EC" w:eastAsia="es-AR"/>
        </w:rPr>
      </w:pPr>
      <w:r w:rsidRPr="00BA6397">
        <w:rPr>
          <w:rFonts w:ascii="Arial" w:hAnsi="Arial" w:cs="Arial"/>
          <w:sz w:val="22"/>
          <w:szCs w:val="22"/>
          <w:lang w:val="es-EC" w:eastAsia="es-AR"/>
        </w:rPr>
        <w:t xml:space="preserve">En un período determinado, representa la cantidad de veces que el </w:t>
      </w:r>
      <w:proofErr w:type="spellStart"/>
      <w:r w:rsidRPr="00BA6397">
        <w:rPr>
          <w:rFonts w:ascii="Arial" w:hAnsi="Arial" w:cs="Arial"/>
          <w:sz w:val="22"/>
          <w:szCs w:val="22"/>
          <w:lang w:val="es-EC" w:eastAsia="es-AR"/>
        </w:rPr>
        <w:t>kVA</w:t>
      </w:r>
      <w:proofErr w:type="spellEnd"/>
      <w:r w:rsidRPr="00BA6397">
        <w:rPr>
          <w:rFonts w:ascii="Arial" w:hAnsi="Arial" w:cs="Arial"/>
          <w:sz w:val="22"/>
          <w:szCs w:val="22"/>
          <w:lang w:val="es-EC" w:eastAsia="es-AR"/>
        </w:rPr>
        <w:t xml:space="preserve"> promedio sufrió una interrupción de servicio;</w:t>
      </w:r>
    </w:p>
    <w:p w14:paraId="684B61A2" w14:textId="77777777" w:rsidR="00BA6397" w:rsidRPr="00BA6397" w:rsidRDefault="00BA6397" w:rsidP="000A2BD2">
      <w:pPr>
        <w:spacing w:before="120" w:after="120"/>
        <w:jc w:val="both"/>
        <w:rPr>
          <w:rFonts w:ascii="Arial" w:hAnsi="Arial" w:cs="Arial"/>
          <w:sz w:val="22"/>
          <w:szCs w:val="22"/>
          <w:vertAlign w:val="subscript"/>
          <w:lang w:val="es-EC" w:eastAsia="es-AR"/>
        </w:rPr>
      </w:pPr>
      <w:r w:rsidRPr="00BA6397">
        <w:rPr>
          <w:rFonts w:ascii="Arial" w:hAnsi="Arial" w:cs="Arial"/>
          <w:sz w:val="22"/>
          <w:szCs w:val="22"/>
          <w:lang w:val="es-EC" w:eastAsia="es-AR"/>
        </w:rPr>
        <w:t xml:space="preserve">FMIK = </w:t>
      </w:r>
      <w:bookmarkStart w:id="33" w:name="_Hlk491440368"/>
      <w:r w:rsidRPr="00BA6397">
        <w:rPr>
          <w:rFonts w:ascii="Arial" w:hAnsi="Arial" w:cs="Arial"/>
          <w:sz w:val="22"/>
          <w:szCs w:val="22"/>
          <w:lang w:val="es-EC" w:eastAsia="es-AR"/>
        </w:rPr>
        <w:t>∑</w:t>
      </w:r>
      <w:r w:rsidRPr="00BA6397">
        <w:rPr>
          <w:rFonts w:ascii="Arial" w:hAnsi="Arial" w:cs="Arial"/>
          <w:sz w:val="22"/>
          <w:szCs w:val="22"/>
          <w:vertAlign w:val="subscript"/>
          <w:lang w:val="es-EC" w:eastAsia="es-AR"/>
        </w:rPr>
        <w:t>i</w:t>
      </w:r>
      <w:r w:rsidRPr="00BA6397">
        <w:rPr>
          <w:rFonts w:ascii="Arial" w:hAnsi="Arial" w:cs="Arial"/>
          <w:sz w:val="22"/>
          <w:szCs w:val="22"/>
          <w:lang w:val="es-EC" w:eastAsia="es-AR"/>
        </w:rPr>
        <w:t xml:space="preserve"> </w:t>
      </w:r>
      <w:bookmarkStart w:id="34" w:name="_Hlk491440097"/>
      <w:proofErr w:type="spellStart"/>
      <w:proofErr w:type="gramStart"/>
      <w:r w:rsidRPr="00BA6397">
        <w:rPr>
          <w:rFonts w:ascii="Arial" w:hAnsi="Arial" w:cs="Arial"/>
          <w:sz w:val="22"/>
          <w:szCs w:val="22"/>
          <w:lang w:val="es-EC" w:eastAsia="es-AR"/>
        </w:rPr>
        <w:t>kVAfs</w:t>
      </w:r>
      <w:r w:rsidRPr="00BA6397">
        <w:rPr>
          <w:rFonts w:ascii="Arial" w:hAnsi="Arial" w:cs="Arial"/>
          <w:sz w:val="22"/>
          <w:szCs w:val="22"/>
          <w:vertAlign w:val="subscript"/>
          <w:lang w:val="es-EC" w:eastAsia="es-AR"/>
        </w:rPr>
        <w:t>i</w:t>
      </w:r>
      <w:bookmarkEnd w:id="34"/>
      <w:proofErr w:type="spellEnd"/>
      <w:r w:rsidRPr="00BA6397">
        <w:rPr>
          <w:rFonts w:ascii="Arial" w:hAnsi="Arial" w:cs="Arial"/>
          <w:sz w:val="22"/>
          <w:szCs w:val="22"/>
          <w:vertAlign w:val="subscript"/>
          <w:lang w:val="es-EC" w:eastAsia="es-AR"/>
        </w:rPr>
        <w:t xml:space="preserve"> </w:t>
      </w:r>
      <w:bookmarkStart w:id="35" w:name="_Hlk491440160"/>
      <w:bookmarkEnd w:id="33"/>
      <w:r w:rsidRPr="00BA6397">
        <w:rPr>
          <w:rFonts w:ascii="Arial" w:hAnsi="Arial" w:cs="Arial"/>
          <w:sz w:val="22"/>
          <w:szCs w:val="22"/>
          <w:vertAlign w:val="subscript"/>
          <w:lang w:val="es-EC" w:eastAsia="es-AR"/>
        </w:rPr>
        <w:t xml:space="preserve"> </w:t>
      </w:r>
      <w:r w:rsidRPr="00BA6397">
        <w:rPr>
          <w:rFonts w:ascii="Arial" w:hAnsi="Arial" w:cs="Arial"/>
          <w:sz w:val="22"/>
          <w:szCs w:val="22"/>
          <w:lang w:val="es-EC" w:eastAsia="es-AR"/>
        </w:rPr>
        <w:t>/</w:t>
      </w:r>
      <w:proofErr w:type="gramEnd"/>
      <w:r w:rsidRPr="00BA6397">
        <w:rPr>
          <w:rFonts w:ascii="Arial" w:hAnsi="Arial" w:cs="Arial"/>
          <w:sz w:val="22"/>
          <w:szCs w:val="22"/>
          <w:lang w:val="es-EC" w:eastAsia="es-AR"/>
        </w:rPr>
        <w:t xml:space="preserve"> </w:t>
      </w:r>
      <w:proofErr w:type="spellStart"/>
      <w:r w:rsidRPr="00BA6397">
        <w:rPr>
          <w:rFonts w:ascii="Arial" w:hAnsi="Arial" w:cs="Arial"/>
          <w:sz w:val="22"/>
          <w:szCs w:val="22"/>
          <w:lang w:val="es-EC" w:eastAsia="es-AR"/>
        </w:rPr>
        <w:t>kVA</w:t>
      </w:r>
      <w:r w:rsidRPr="00BA6397">
        <w:rPr>
          <w:rFonts w:ascii="Arial" w:hAnsi="Arial" w:cs="Arial"/>
          <w:sz w:val="22"/>
          <w:szCs w:val="22"/>
          <w:vertAlign w:val="subscript"/>
          <w:lang w:val="es-EC" w:eastAsia="es-AR"/>
        </w:rPr>
        <w:t>inst</w:t>
      </w:r>
      <w:bookmarkEnd w:id="35"/>
      <w:proofErr w:type="spellEnd"/>
    </w:p>
    <w:p w14:paraId="2EED6256" w14:textId="77777777" w:rsidR="00BA6397" w:rsidRPr="00BA6397" w:rsidRDefault="00BA6397" w:rsidP="000A2BD2">
      <w:pPr>
        <w:spacing w:before="120" w:after="120"/>
        <w:jc w:val="both"/>
        <w:rPr>
          <w:rFonts w:ascii="Arial" w:hAnsi="Arial" w:cs="Arial"/>
          <w:sz w:val="22"/>
          <w:szCs w:val="22"/>
          <w:lang w:val="es-EC" w:eastAsia="es-AR"/>
        </w:rPr>
      </w:pPr>
      <w:proofErr w:type="spellStart"/>
      <w:r w:rsidRPr="00BA6397">
        <w:rPr>
          <w:rFonts w:ascii="Arial" w:hAnsi="Arial" w:cs="Arial"/>
          <w:sz w:val="22"/>
          <w:szCs w:val="22"/>
          <w:lang w:val="es-EC" w:eastAsia="es-AR"/>
        </w:rPr>
        <w:t>kVAfs</w:t>
      </w:r>
      <w:r w:rsidRPr="00BA6397">
        <w:rPr>
          <w:rFonts w:ascii="Arial" w:hAnsi="Arial" w:cs="Arial"/>
          <w:sz w:val="22"/>
          <w:szCs w:val="22"/>
          <w:vertAlign w:val="subscript"/>
          <w:lang w:val="es-EC" w:eastAsia="es-AR"/>
        </w:rPr>
        <w:t>i</w:t>
      </w:r>
      <w:proofErr w:type="spellEnd"/>
      <w:r w:rsidRPr="00BA6397">
        <w:rPr>
          <w:rFonts w:ascii="Arial" w:hAnsi="Arial" w:cs="Arial"/>
          <w:sz w:val="22"/>
          <w:szCs w:val="22"/>
          <w:lang w:val="es-EC" w:eastAsia="es-AR"/>
        </w:rPr>
        <w:t xml:space="preserve">; Cantidad de </w:t>
      </w:r>
      <w:proofErr w:type="spellStart"/>
      <w:r w:rsidRPr="00BA6397">
        <w:rPr>
          <w:rFonts w:ascii="Arial" w:hAnsi="Arial" w:cs="Arial"/>
          <w:sz w:val="22"/>
          <w:szCs w:val="22"/>
          <w:lang w:val="es-EC" w:eastAsia="es-AR"/>
        </w:rPr>
        <w:t>kVA</w:t>
      </w:r>
      <w:proofErr w:type="spellEnd"/>
      <w:r w:rsidRPr="00BA6397">
        <w:rPr>
          <w:rFonts w:ascii="Arial" w:hAnsi="Arial" w:cs="Arial"/>
          <w:sz w:val="22"/>
          <w:szCs w:val="22"/>
          <w:lang w:val="es-EC" w:eastAsia="es-AR"/>
        </w:rPr>
        <w:t xml:space="preserve"> nominales fuera de servicio en cada una de las interrupciones “i”.</w:t>
      </w:r>
    </w:p>
    <w:p w14:paraId="63E258F4" w14:textId="77777777" w:rsidR="00BA6397" w:rsidRPr="00BA6397" w:rsidRDefault="00BA6397" w:rsidP="000A2BD2">
      <w:pPr>
        <w:spacing w:before="120" w:after="120"/>
        <w:jc w:val="both"/>
        <w:rPr>
          <w:rFonts w:ascii="Arial" w:hAnsi="Arial" w:cs="Arial"/>
          <w:sz w:val="22"/>
          <w:szCs w:val="22"/>
          <w:lang w:val="es-EC" w:eastAsia="es-AR"/>
        </w:rPr>
      </w:pPr>
      <w:proofErr w:type="spellStart"/>
      <w:r w:rsidRPr="00BA6397">
        <w:rPr>
          <w:rFonts w:ascii="Arial" w:hAnsi="Arial" w:cs="Arial"/>
          <w:sz w:val="22"/>
          <w:szCs w:val="22"/>
          <w:lang w:val="es-EC" w:eastAsia="es-AR"/>
        </w:rPr>
        <w:t>kVA</w:t>
      </w:r>
      <w:r w:rsidRPr="00BA6397">
        <w:rPr>
          <w:rFonts w:ascii="Arial" w:hAnsi="Arial" w:cs="Arial"/>
          <w:sz w:val="22"/>
          <w:szCs w:val="22"/>
          <w:vertAlign w:val="subscript"/>
          <w:lang w:val="es-EC" w:eastAsia="es-AR"/>
        </w:rPr>
        <w:t>inst</w:t>
      </w:r>
      <w:proofErr w:type="spellEnd"/>
      <w:r w:rsidRPr="00BA6397">
        <w:rPr>
          <w:rFonts w:ascii="Arial" w:hAnsi="Arial" w:cs="Arial"/>
          <w:sz w:val="22"/>
          <w:szCs w:val="22"/>
          <w:lang w:val="es-EC" w:eastAsia="es-AR"/>
        </w:rPr>
        <w:t xml:space="preserve">: Cantidad de </w:t>
      </w:r>
      <w:proofErr w:type="spellStart"/>
      <w:r w:rsidRPr="00BA6397">
        <w:rPr>
          <w:rFonts w:ascii="Arial" w:hAnsi="Arial" w:cs="Arial"/>
          <w:sz w:val="22"/>
          <w:szCs w:val="22"/>
          <w:lang w:val="es-EC" w:eastAsia="es-AR"/>
        </w:rPr>
        <w:t>kVA</w:t>
      </w:r>
      <w:proofErr w:type="spellEnd"/>
      <w:r w:rsidRPr="00BA6397">
        <w:rPr>
          <w:rFonts w:ascii="Arial" w:hAnsi="Arial" w:cs="Arial"/>
          <w:sz w:val="22"/>
          <w:szCs w:val="22"/>
          <w:lang w:val="es-EC" w:eastAsia="es-AR"/>
        </w:rPr>
        <w:t xml:space="preserve"> nominales instalados</w:t>
      </w:r>
    </w:p>
    <w:p w14:paraId="7D7B6F10" w14:textId="77777777" w:rsidR="00BA6397" w:rsidRPr="00BA6397" w:rsidRDefault="00BA6397" w:rsidP="000A2BD2">
      <w:pPr>
        <w:spacing w:before="120" w:after="120"/>
        <w:jc w:val="both"/>
        <w:rPr>
          <w:rFonts w:ascii="Arial" w:hAnsi="Arial" w:cs="Arial"/>
          <w:sz w:val="22"/>
          <w:szCs w:val="22"/>
          <w:lang w:val="es-CL" w:eastAsia="es-AR"/>
        </w:rPr>
      </w:pPr>
      <w:r w:rsidRPr="00BA6397">
        <w:rPr>
          <w:rFonts w:ascii="Arial" w:hAnsi="Arial" w:cs="Arial"/>
          <w:b/>
          <w:sz w:val="22"/>
          <w:szCs w:val="22"/>
          <w:lang w:val="es-CL" w:eastAsia="es-AR"/>
        </w:rPr>
        <w:t xml:space="preserve">b) Tiempo Total de interrupción por </w:t>
      </w:r>
      <w:proofErr w:type="spellStart"/>
      <w:r w:rsidRPr="00BA6397">
        <w:rPr>
          <w:rFonts w:ascii="Arial" w:hAnsi="Arial" w:cs="Arial"/>
          <w:b/>
          <w:sz w:val="22"/>
          <w:szCs w:val="22"/>
          <w:lang w:val="es-CL" w:eastAsia="es-AR"/>
        </w:rPr>
        <w:t>kVA</w:t>
      </w:r>
      <w:proofErr w:type="spellEnd"/>
      <w:r w:rsidRPr="00BA6397">
        <w:rPr>
          <w:rFonts w:ascii="Arial" w:hAnsi="Arial" w:cs="Arial"/>
          <w:b/>
          <w:sz w:val="22"/>
          <w:szCs w:val="22"/>
          <w:lang w:val="es-CL" w:eastAsia="es-AR"/>
        </w:rPr>
        <w:t xml:space="preserve"> nominal Instalado – TTIK </w:t>
      </w:r>
      <w:r w:rsidRPr="00BA6397">
        <w:rPr>
          <w:rFonts w:ascii="Arial" w:hAnsi="Arial" w:cs="Arial"/>
          <w:sz w:val="22"/>
          <w:szCs w:val="22"/>
          <w:lang w:val="es-CL" w:eastAsia="es-AR"/>
        </w:rPr>
        <w:t xml:space="preserve">(Expresado en horas por </w:t>
      </w:r>
      <w:proofErr w:type="spellStart"/>
      <w:r w:rsidRPr="00BA6397">
        <w:rPr>
          <w:rFonts w:ascii="Arial" w:hAnsi="Arial" w:cs="Arial"/>
          <w:sz w:val="22"/>
          <w:szCs w:val="22"/>
          <w:lang w:val="es-CL" w:eastAsia="es-AR"/>
        </w:rPr>
        <w:t>kVA</w:t>
      </w:r>
      <w:proofErr w:type="spellEnd"/>
      <w:r w:rsidRPr="00BA6397">
        <w:rPr>
          <w:rFonts w:ascii="Arial" w:hAnsi="Arial" w:cs="Arial"/>
          <w:sz w:val="22"/>
          <w:szCs w:val="22"/>
          <w:lang w:val="es-CL" w:eastAsia="es-AR"/>
        </w:rPr>
        <w:t>)</w:t>
      </w:r>
    </w:p>
    <w:p w14:paraId="0360C4A2" w14:textId="77777777" w:rsidR="00BA6397" w:rsidRPr="00BA6397" w:rsidRDefault="00BA6397" w:rsidP="000A2BD2">
      <w:pPr>
        <w:spacing w:before="120" w:after="120"/>
        <w:jc w:val="both"/>
        <w:rPr>
          <w:rFonts w:ascii="Arial" w:hAnsi="Arial" w:cs="Arial"/>
          <w:sz w:val="22"/>
          <w:szCs w:val="22"/>
          <w:lang w:val="es-CL" w:eastAsia="es-AR"/>
        </w:rPr>
      </w:pPr>
      <w:r w:rsidRPr="00BA6397">
        <w:rPr>
          <w:rFonts w:ascii="Arial" w:hAnsi="Arial" w:cs="Arial"/>
          <w:sz w:val="22"/>
          <w:szCs w:val="22"/>
          <w:lang w:val="es-CL" w:eastAsia="es-AR"/>
        </w:rPr>
        <w:t xml:space="preserve">En un período determinado, representa el tiempo medio en que el </w:t>
      </w:r>
      <w:proofErr w:type="spellStart"/>
      <w:r w:rsidRPr="00BA6397">
        <w:rPr>
          <w:rFonts w:ascii="Arial" w:hAnsi="Arial" w:cs="Arial"/>
          <w:sz w:val="22"/>
          <w:szCs w:val="22"/>
          <w:lang w:val="es-CL" w:eastAsia="es-AR"/>
        </w:rPr>
        <w:t>kVA</w:t>
      </w:r>
      <w:proofErr w:type="spellEnd"/>
      <w:r w:rsidRPr="00BA6397">
        <w:rPr>
          <w:rFonts w:ascii="Arial" w:hAnsi="Arial" w:cs="Arial"/>
          <w:sz w:val="22"/>
          <w:szCs w:val="22"/>
          <w:lang w:val="es-CL" w:eastAsia="es-AR"/>
        </w:rPr>
        <w:t xml:space="preserve"> promedio no tuvo servicio.</w:t>
      </w:r>
    </w:p>
    <w:p w14:paraId="32642C3B" w14:textId="77777777" w:rsidR="00BA6397" w:rsidRPr="00BA6397" w:rsidRDefault="00BA6397" w:rsidP="000A2BD2">
      <w:pPr>
        <w:spacing w:before="120" w:after="120"/>
        <w:jc w:val="both"/>
        <w:rPr>
          <w:rFonts w:ascii="Arial" w:hAnsi="Arial" w:cs="Arial"/>
          <w:sz w:val="22"/>
          <w:szCs w:val="22"/>
          <w:lang w:val="es-EC" w:eastAsia="es-AR"/>
        </w:rPr>
      </w:pPr>
      <w:r w:rsidRPr="00BA6397">
        <w:rPr>
          <w:rFonts w:ascii="Arial" w:hAnsi="Arial" w:cs="Arial"/>
          <w:sz w:val="22"/>
          <w:szCs w:val="22"/>
          <w:lang w:val="es-EC" w:eastAsia="es-AR"/>
        </w:rPr>
        <w:t xml:space="preserve">TTIK = </w:t>
      </w:r>
      <w:bookmarkStart w:id="36" w:name="_Hlk491439823"/>
      <w:r w:rsidRPr="00BA6397">
        <w:rPr>
          <w:rFonts w:ascii="Arial" w:hAnsi="Arial" w:cs="Arial"/>
          <w:sz w:val="22"/>
          <w:szCs w:val="22"/>
          <w:lang w:val="es-EC" w:eastAsia="es-AR"/>
        </w:rPr>
        <w:t>(</w:t>
      </w:r>
      <w:bookmarkEnd w:id="36"/>
      <w:r w:rsidRPr="00BA6397">
        <w:rPr>
          <w:rFonts w:ascii="Arial" w:hAnsi="Arial" w:cs="Arial"/>
          <w:sz w:val="22"/>
          <w:szCs w:val="22"/>
          <w:lang w:val="es-EC" w:eastAsia="es-AR"/>
        </w:rPr>
        <w:t>∑</w:t>
      </w:r>
      <w:r w:rsidRPr="00BA6397">
        <w:rPr>
          <w:rFonts w:ascii="Arial" w:hAnsi="Arial" w:cs="Arial"/>
          <w:sz w:val="22"/>
          <w:szCs w:val="22"/>
          <w:vertAlign w:val="subscript"/>
          <w:lang w:val="es-EC" w:eastAsia="es-AR"/>
        </w:rPr>
        <w:t>i</w:t>
      </w:r>
      <w:r w:rsidRPr="00BA6397">
        <w:rPr>
          <w:rFonts w:ascii="Arial" w:hAnsi="Arial" w:cs="Arial"/>
          <w:sz w:val="22"/>
          <w:szCs w:val="22"/>
          <w:lang w:val="es-EC" w:eastAsia="es-AR"/>
        </w:rPr>
        <w:t xml:space="preserve"> </w:t>
      </w:r>
      <w:proofErr w:type="spellStart"/>
      <w:r w:rsidRPr="00BA6397">
        <w:rPr>
          <w:rFonts w:ascii="Arial" w:hAnsi="Arial" w:cs="Arial"/>
          <w:sz w:val="22"/>
          <w:szCs w:val="22"/>
          <w:lang w:val="es-EC" w:eastAsia="es-AR"/>
        </w:rPr>
        <w:t>kVAfs</w:t>
      </w:r>
      <w:r w:rsidRPr="00BA6397">
        <w:rPr>
          <w:rFonts w:ascii="Arial" w:hAnsi="Arial" w:cs="Arial"/>
          <w:sz w:val="22"/>
          <w:szCs w:val="22"/>
          <w:vertAlign w:val="subscript"/>
          <w:lang w:val="es-EC" w:eastAsia="es-AR"/>
        </w:rPr>
        <w:t>i</w:t>
      </w:r>
      <w:proofErr w:type="spellEnd"/>
      <w:r w:rsidRPr="00BA6397">
        <w:rPr>
          <w:rFonts w:ascii="Arial" w:hAnsi="Arial" w:cs="Arial"/>
          <w:sz w:val="22"/>
          <w:szCs w:val="22"/>
          <w:vertAlign w:val="subscript"/>
          <w:lang w:val="es-EC" w:eastAsia="es-AR"/>
        </w:rPr>
        <w:t xml:space="preserve"> </w:t>
      </w:r>
      <w:r w:rsidRPr="00BA6397">
        <w:rPr>
          <w:rFonts w:ascii="Arial" w:hAnsi="Arial" w:cs="Arial"/>
          <w:sz w:val="22"/>
          <w:szCs w:val="22"/>
          <w:lang w:val="es-EC" w:eastAsia="es-AR"/>
        </w:rPr>
        <w:t xml:space="preserve">* </w:t>
      </w:r>
      <w:proofErr w:type="spellStart"/>
      <w:r w:rsidRPr="00BA6397">
        <w:rPr>
          <w:rFonts w:ascii="Arial" w:hAnsi="Arial" w:cs="Arial"/>
          <w:sz w:val="22"/>
          <w:szCs w:val="22"/>
          <w:lang w:val="es-EC" w:eastAsia="es-AR"/>
        </w:rPr>
        <w:t>Tfs</w:t>
      </w:r>
      <w:r w:rsidRPr="00BA6397">
        <w:rPr>
          <w:rFonts w:ascii="Arial" w:hAnsi="Arial" w:cs="Arial"/>
          <w:sz w:val="22"/>
          <w:szCs w:val="22"/>
          <w:vertAlign w:val="subscript"/>
          <w:lang w:val="es-EC" w:eastAsia="es-AR"/>
        </w:rPr>
        <w:t>i</w:t>
      </w:r>
      <w:proofErr w:type="spellEnd"/>
      <w:r w:rsidRPr="00BA6397">
        <w:rPr>
          <w:rFonts w:ascii="Arial" w:hAnsi="Arial" w:cs="Arial"/>
          <w:sz w:val="22"/>
          <w:szCs w:val="22"/>
          <w:lang w:val="es-EC" w:eastAsia="es-AR"/>
        </w:rPr>
        <w:t xml:space="preserve">) / </w:t>
      </w:r>
      <w:proofErr w:type="spellStart"/>
      <w:r w:rsidRPr="00BA6397">
        <w:rPr>
          <w:rFonts w:ascii="Arial" w:hAnsi="Arial" w:cs="Arial"/>
          <w:sz w:val="22"/>
          <w:szCs w:val="22"/>
          <w:lang w:val="es-EC" w:eastAsia="es-AR"/>
        </w:rPr>
        <w:t>kVA</w:t>
      </w:r>
      <w:r w:rsidRPr="00BA6397">
        <w:rPr>
          <w:rFonts w:ascii="Arial" w:hAnsi="Arial" w:cs="Arial"/>
          <w:sz w:val="22"/>
          <w:szCs w:val="22"/>
          <w:vertAlign w:val="subscript"/>
          <w:lang w:val="es-EC" w:eastAsia="es-AR"/>
        </w:rPr>
        <w:t>inst</w:t>
      </w:r>
      <w:proofErr w:type="spellEnd"/>
      <w:r w:rsidRPr="00BA6397">
        <w:rPr>
          <w:rFonts w:ascii="Arial" w:hAnsi="Arial" w:cs="Arial"/>
          <w:sz w:val="22"/>
          <w:szCs w:val="22"/>
          <w:lang w:val="es-EC" w:eastAsia="es-AR"/>
        </w:rPr>
        <w:tab/>
      </w:r>
    </w:p>
    <w:p w14:paraId="4801A1CF" w14:textId="77777777" w:rsidR="00BA6397" w:rsidRPr="00BA6397" w:rsidRDefault="00BA6397" w:rsidP="000A2BD2">
      <w:pPr>
        <w:spacing w:before="120" w:after="120"/>
        <w:jc w:val="both"/>
        <w:rPr>
          <w:rFonts w:ascii="Arial" w:hAnsi="Arial" w:cs="Arial"/>
          <w:sz w:val="22"/>
          <w:szCs w:val="22"/>
          <w:lang w:val="es-EC" w:eastAsia="es-AR"/>
        </w:rPr>
      </w:pPr>
      <w:proofErr w:type="spellStart"/>
      <w:proofErr w:type="gramStart"/>
      <w:r w:rsidRPr="00BA6397">
        <w:rPr>
          <w:rFonts w:ascii="Arial" w:hAnsi="Arial" w:cs="Arial"/>
          <w:sz w:val="22"/>
          <w:szCs w:val="22"/>
          <w:lang w:val="es-EC" w:eastAsia="es-AR"/>
        </w:rPr>
        <w:t>Tfs</w:t>
      </w:r>
      <w:r w:rsidRPr="00BA6397">
        <w:rPr>
          <w:rFonts w:ascii="Arial" w:hAnsi="Arial" w:cs="Arial"/>
          <w:sz w:val="22"/>
          <w:szCs w:val="22"/>
          <w:vertAlign w:val="subscript"/>
          <w:lang w:val="es-EC" w:eastAsia="es-AR"/>
        </w:rPr>
        <w:t>i</w:t>
      </w:r>
      <w:proofErr w:type="spellEnd"/>
      <w:r w:rsidRPr="00BA6397">
        <w:rPr>
          <w:rFonts w:ascii="Arial" w:hAnsi="Arial" w:cs="Arial"/>
          <w:sz w:val="22"/>
          <w:szCs w:val="22"/>
          <w:lang w:val="es-EC" w:eastAsia="es-AR"/>
        </w:rPr>
        <w:t xml:space="preserve"> :</w:t>
      </w:r>
      <w:proofErr w:type="gramEnd"/>
      <w:r w:rsidRPr="00BA6397">
        <w:rPr>
          <w:rFonts w:ascii="Arial" w:hAnsi="Arial" w:cs="Arial"/>
          <w:sz w:val="22"/>
          <w:szCs w:val="22"/>
          <w:lang w:val="es-EC" w:eastAsia="es-AR"/>
        </w:rPr>
        <w:t xml:space="preserve"> Tiempo de fuera de servicio, para la interrupción ''i''</w:t>
      </w:r>
    </w:p>
    <w:p w14:paraId="5936FD90" w14:textId="31602B5B" w:rsidR="00BA6397" w:rsidRPr="00BA6397" w:rsidRDefault="00BA6397" w:rsidP="000A2BD2">
      <w:pPr>
        <w:spacing w:before="120" w:after="120"/>
        <w:jc w:val="both"/>
        <w:rPr>
          <w:rFonts w:ascii="Arial" w:hAnsi="Arial" w:cs="Arial"/>
          <w:sz w:val="22"/>
          <w:szCs w:val="22"/>
          <w:lang w:val="es-EC" w:eastAsia="es-AR"/>
        </w:rPr>
      </w:pPr>
      <w:r w:rsidRPr="00BA6397">
        <w:rPr>
          <w:rFonts w:ascii="Arial" w:hAnsi="Arial" w:cs="Arial"/>
          <w:sz w:val="22"/>
          <w:szCs w:val="22"/>
          <w:lang w:val="es-EC" w:eastAsia="es-AR"/>
        </w:rPr>
        <w:t>Los siguientes son los valores referenciales para los índices de calidad del servicio técnico, aplicables según la Regulación de ARCONEL:</w:t>
      </w:r>
    </w:p>
    <w:tbl>
      <w:tblPr>
        <w:tblW w:w="4562" w:type="dxa"/>
        <w:jc w:val="center"/>
        <w:tblCellMar>
          <w:left w:w="70" w:type="dxa"/>
          <w:right w:w="70" w:type="dxa"/>
        </w:tblCellMar>
        <w:tblLook w:val="04A0" w:firstRow="1" w:lastRow="0" w:firstColumn="1" w:lastColumn="0" w:noHBand="0" w:noVBand="1"/>
      </w:tblPr>
      <w:tblGrid>
        <w:gridCol w:w="2162"/>
        <w:gridCol w:w="1200"/>
        <w:gridCol w:w="1200"/>
      </w:tblGrid>
      <w:tr w:rsidR="00BA6397" w:rsidRPr="00BA6397" w14:paraId="36D245DF" w14:textId="77777777" w:rsidTr="000A2BD2">
        <w:trPr>
          <w:trHeight w:val="300"/>
          <w:jc w:val="center"/>
        </w:trPr>
        <w:tc>
          <w:tcPr>
            <w:tcW w:w="2162"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DAA5EF2" w14:textId="77777777" w:rsidR="00BA6397" w:rsidRPr="00BA6397" w:rsidRDefault="00BA6397" w:rsidP="00BA6397">
            <w:pPr>
              <w:rPr>
                <w:rFonts w:ascii="Arial" w:hAnsi="Arial" w:cs="Arial"/>
                <w:sz w:val="22"/>
                <w:szCs w:val="22"/>
                <w:lang w:val="es-CL" w:eastAsia="es-AR"/>
              </w:rPr>
            </w:pPr>
            <w:r w:rsidRPr="00BA6397">
              <w:rPr>
                <w:rFonts w:ascii="Arial" w:hAnsi="Arial" w:cs="Arial"/>
                <w:sz w:val="22"/>
                <w:szCs w:val="22"/>
                <w:lang w:val="es-CL" w:eastAsia="es-AR"/>
              </w:rPr>
              <w:t>Índice</w:t>
            </w:r>
          </w:p>
        </w:tc>
        <w:tc>
          <w:tcPr>
            <w:tcW w:w="1200" w:type="dxa"/>
            <w:tcBorders>
              <w:top w:val="single" w:sz="4" w:space="0" w:color="auto"/>
              <w:left w:val="nil"/>
              <w:bottom w:val="single" w:sz="4" w:space="0" w:color="auto"/>
              <w:right w:val="single" w:sz="4" w:space="0" w:color="auto"/>
            </w:tcBorders>
            <w:shd w:val="clear" w:color="000000" w:fill="D9D9D9"/>
            <w:noWrap/>
            <w:vAlign w:val="bottom"/>
            <w:hideMark/>
          </w:tcPr>
          <w:p w14:paraId="7C0942DA" w14:textId="77777777" w:rsidR="00BA6397" w:rsidRPr="00BA6397" w:rsidRDefault="00BA6397" w:rsidP="00BA6397">
            <w:pPr>
              <w:rPr>
                <w:rFonts w:ascii="Arial" w:hAnsi="Arial" w:cs="Arial"/>
                <w:sz w:val="22"/>
                <w:szCs w:val="22"/>
                <w:lang w:val="es-CL" w:eastAsia="es-AR"/>
              </w:rPr>
            </w:pPr>
            <w:r w:rsidRPr="00BA6397">
              <w:rPr>
                <w:rFonts w:ascii="Arial" w:hAnsi="Arial" w:cs="Arial"/>
                <w:sz w:val="22"/>
                <w:szCs w:val="22"/>
                <w:lang w:val="es-CL" w:eastAsia="es-AR"/>
              </w:rPr>
              <w:t>Lim FMIK</w:t>
            </w:r>
          </w:p>
        </w:tc>
        <w:tc>
          <w:tcPr>
            <w:tcW w:w="1200" w:type="dxa"/>
            <w:tcBorders>
              <w:top w:val="single" w:sz="4" w:space="0" w:color="auto"/>
              <w:left w:val="nil"/>
              <w:bottom w:val="single" w:sz="4" w:space="0" w:color="auto"/>
              <w:right w:val="single" w:sz="4" w:space="0" w:color="auto"/>
            </w:tcBorders>
            <w:shd w:val="clear" w:color="000000" w:fill="D9D9D9"/>
            <w:noWrap/>
            <w:vAlign w:val="bottom"/>
            <w:hideMark/>
          </w:tcPr>
          <w:p w14:paraId="0A569657" w14:textId="77777777" w:rsidR="00BA6397" w:rsidRPr="00BA6397" w:rsidRDefault="00BA6397" w:rsidP="00BA6397">
            <w:pPr>
              <w:rPr>
                <w:rFonts w:ascii="Arial" w:hAnsi="Arial" w:cs="Arial"/>
                <w:sz w:val="22"/>
                <w:szCs w:val="22"/>
                <w:lang w:val="es-CL" w:eastAsia="es-AR"/>
              </w:rPr>
            </w:pPr>
            <w:r w:rsidRPr="00BA6397">
              <w:rPr>
                <w:rFonts w:ascii="Arial" w:hAnsi="Arial" w:cs="Arial"/>
                <w:sz w:val="22"/>
                <w:szCs w:val="22"/>
                <w:lang w:val="es-CL" w:eastAsia="es-AR"/>
              </w:rPr>
              <w:t>Lim TTIK</w:t>
            </w:r>
          </w:p>
        </w:tc>
      </w:tr>
      <w:tr w:rsidR="00BA6397" w:rsidRPr="00BA6397" w14:paraId="175522FB" w14:textId="77777777" w:rsidTr="000A2BD2">
        <w:trPr>
          <w:trHeight w:val="300"/>
          <w:jc w:val="center"/>
        </w:trPr>
        <w:tc>
          <w:tcPr>
            <w:tcW w:w="2162" w:type="dxa"/>
            <w:tcBorders>
              <w:top w:val="nil"/>
              <w:left w:val="single" w:sz="4" w:space="0" w:color="auto"/>
              <w:bottom w:val="single" w:sz="4" w:space="0" w:color="auto"/>
              <w:right w:val="single" w:sz="4" w:space="0" w:color="auto"/>
            </w:tcBorders>
            <w:shd w:val="clear" w:color="auto" w:fill="auto"/>
            <w:noWrap/>
            <w:vAlign w:val="bottom"/>
            <w:hideMark/>
          </w:tcPr>
          <w:p w14:paraId="3BCF53AE" w14:textId="77777777" w:rsidR="00BA6397" w:rsidRPr="00BA6397" w:rsidRDefault="00BA6397" w:rsidP="00BA6397">
            <w:pPr>
              <w:rPr>
                <w:rFonts w:ascii="Arial" w:hAnsi="Arial" w:cs="Arial"/>
                <w:sz w:val="22"/>
                <w:szCs w:val="22"/>
                <w:lang w:val="es-CL" w:eastAsia="es-AR"/>
              </w:rPr>
            </w:pPr>
            <w:r w:rsidRPr="00BA6397">
              <w:rPr>
                <w:rFonts w:ascii="Arial" w:hAnsi="Arial" w:cs="Arial"/>
                <w:sz w:val="22"/>
                <w:szCs w:val="22"/>
                <w:lang w:val="es-CL" w:eastAsia="es-AR"/>
              </w:rPr>
              <w:t>Red</w:t>
            </w:r>
          </w:p>
        </w:tc>
        <w:tc>
          <w:tcPr>
            <w:tcW w:w="1200" w:type="dxa"/>
            <w:tcBorders>
              <w:top w:val="nil"/>
              <w:left w:val="nil"/>
              <w:bottom w:val="single" w:sz="4" w:space="0" w:color="auto"/>
              <w:right w:val="single" w:sz="4" w:space="0" w:color="auto"/>
            </w:tcBorders>
            <w:shd w:val="clear" w:color="auto" w:fill="auto"/>
            <w:noWrap/>
            <w:vAlign w:val="bottom"/>
            <w:hideMark/>
          </w:tcPr>
          <w:p w14:paraId="1BCA019F" w14:textId="77777777" w:rsidR="00BA6397" w:rsidRPr="00BA6397" w:rsidRDefault="00BA6397" w:rsidP="00BA6397">
            <w:pPr>
              <w:rPr>
                <w:rFonts w:ascii="Arial" w:hAnsi="Arial" w:cs="Arial"/>
                <w:sz w:val="22"/>
                <w:szCs w:val="22"/>
                <w:lang w:val="es-CL" w:eastAsia="es-AR"/>
              </w:rPr>
            </w:pPr>
            <w:r w:rsidRPr="00BA6397">
              <w:rPr>
                <w:rFonts w:ascii="Arial" w:hAnsi="Arial" w:cs="Arial"/>
                <w:sz w:val="22"/>
                <w:szCs w:val="22"/>
                <w:lang w:val="es-CL" w:eastAsia="es-AR"/>
              </w:rPr>
              <w:t>4.0</w:t>
            </w:r>
          </w:p>
        </w:tc>
        <w:tc>
          <w:tcPr>
            <w:tcW w:w="1200" w:type="dxa"/>
            <w:tcBorders>
              <w:top w:val="nil"/>
              <w:left w:val="nil"/>
              <w:bottom w:val="single" w:sz="4" w:space="0" w:color="auto"/>
              <w:right w:val="single" w:sz="4" w:space="0" w:color="auto"/>
            </w:tcBorders>
            <w:shd w:val="clear" w:color="auto" w:fill="auto"/>
            <w:noWrap/>
            <w:vAlign w:val="bottom"/>
            <w:hideMark/>
          </w:tcPr>
          <w:p w14:paraId="2FACE836" w14:textId="77777777" w:rsidR="00BA6397" w:rsidRPr="00BA6397" w:rsidRDefault="00BA6397" w:rsidP="00BA6397">
            <w:pPr>
              <w:rPr>
                <w:rFonts w:ascii="Arial" w:hAnsi="Arial" w:cs="Arial"/>
                <w:sz w:val="22"/>
                <w:szCs w:val="22"/>
                <w:lang w:val="es-CL" w:eastAsia="es-AR"/>
              </w:rPr>
            </w:pPr>
            <w:r w:rsidRPr="00BA6397">
              <w:rPr>
                <w:rFonts w:ascii="Arial" w:hAnsi="Arial" w:cs="Arial"/>
                <w:sz w:val="22"/>
                <w:szCs w:val="22"/>
                <w:lang w:val="es-CL" w:eastAsia="es-AR"/>
              </w:rPr>
              <w:t>8.0</w:t>
            </w:r>
          </w:p>
        </w:tc>
      </w:tr>
      <w:tr w:rsidR="00BA6397" w:rsidRPr="00BA6397" w14:paraId="13A9E786" w14:textId="77777777" w:rsidTr="000A2BD2">
        <w:trPr>
          <w:trHeight w:val="300"/>
          <w:jc w:val="center"/>
        </w:trPr>
        <w:tc>
          <w:tcPr>
            <w:tcW w:w="2162" w:type="dxa"/>
            <w:tcBorders>
              <w:top w:val="nil"/>
              <w:left w:val="single" w:sz="4" w:space="0" w:color="auto"/>
              <w:bottom w:val="single" w:sz="4" w:space="0" w:color="auto"/>
              <w:right w:val="single" w:sz="4" w:space="0" w:color="auto"/>
            </w:tcBorders>
            <w:shd w:val="clear" w:color="auto" w:fill="auto"/>
            <w:noWrap/>
            <w:vAlign w:val="bottom"/>
            <w:hideMark/>
          </w:tcPr>
          <w:p w14:paraId="382BB5F9" w14:textId="77777777" w:rsidR="00BA6397" w:rsidRPr="00BA6397" w:rsidRDefault="00BA6397" w:rsidP="00BA6397">
            <w:pPr>
              <w:rPr>
                <w:rFonts w:ascii="Arial" w:hAnsi="Arial" w:cs="Arial"/>
                <w:sz w:val="22"/>
                <w:szCs w:val="22"/>
                <w:lang w:val="es-CL" w:eastAsia="es-AR"/>
              </w:rPr>
            </w:pPr>
            <w:r w:rsidRPr="00BA6397">
              <w:rPr>
                <w:rFonts w:ascii="Arial" w:hAnsi="Arial" w:cs="Arial"/>
                <w:sz w:val="22"/>
                <w:szCs w:val="22"/>
                <w:lang w:val="es-CL" w:eastAsia="es-AR"/>
              </w:rPr>
              <w:t>Alimentador Urbano</w:t>
            </w:r>
          </w:p>
        </w:tc>
        <w:tc>
          <w:tcPr>
            <w:tcW w:w="1200" w:type="dxa"/>
            <w:tcBorders>
              <w:top w:val="nil"/>
              <w:left w:val="nil"/>
              <w:bottom w:val="single" w:sz="4" w:space="0" w:color="auto"/>
              <w:right w:val="single" w:sz="4" w:space="0" w:color="auto"/>
            </w:tcBorders>
            <w:shd w:val="clear" w:color="auto" w:fill="auto"/>
            <w:noWrap/>
            <w:vAlign w:val="bottom"/>
            <w:hideMark/>
          </w:tcPr>
          <w:p w14:paraId="7FF0F389" w14:textId="77777777" w:rsidR="00BA6397" w:rsidRPr="00BA6397" w:rsidRDefault="00BA6397" w:rsidP="00BA6397">
            <w:pPr>
              <w:rPr>
                <w:rFonts w:ascii="Arial" w:hAnsi="Arial" w:cs="Arial"/>
                <w:sz w:val="22"/>
                <w:szCs w:val="22"/>
                <w:lang w:val="es-CL" w:eastAsia="es-AR"/>
              </w:rPr>
            </w:pPr>
            <w:r w:rsidRPr="00BA6397">
              <w:rPr>
                <w:rFonts w:ascii="Arial" w:hAnsi="Arial" w:cs="Arial"/>
                <w:sz w:val="22"/>
                <w:szCs w:val="22"/>
                <w:lang w:val="es-CL" w:eastAsia="es-AR"/>
              </w:rPr>
              <w:t>5.0</w:t>
            </w:r>
          </w:p>
        </w:tc>
        <w:tc>
          <w:tcPr>
            <w:tcW w:w="1200" w:type="dxa"/>
            <w:tcBorders>
              <w:top w:val="nil"/>
              <w:left w:val="nil"/>
              <w:bottom w:val="single" w:sz="4" w:space="0" w:color="auto"/>
              <w:right w:val="single" w:sz="4" w:space="0" w:color="auto"/>
            </w:tcBorders>
            <w:shd w:val="clear" w:color="auto" w:fill="auto"/>
            <w:noWrap/>
            <w:vAlign w:val="bottom"/>
            <w:hideMark/>
          </w:tcPr>
          <w:p w14:paraId="59BBC60E" w14:textId="77777777" w:rsidR="00BA6397" w:rsidRPr="00BA6397" w:rsidRDefault="00BA6397" w:rsidP="00BA6397">
            <w:pPr>
              <w:rPr>
                <w:rFonts w:ascii="Arial" w:hAnsi="Arial" w:cs="Arial"/>
                <w:sz w:val="22"/>
                <w:szCs w:val="22"/>
                <w:lang w:val="es-CL" w:eastAsia="es-AR"/>
              </w:rPr>
            </w:pPr>
            <w:r w:rsidRPr="00BA6397">
              <w:rPr>
                <w:rFonts w:ascii="Arial" w:hAnsi="Arial" w:cs="Arial"/>
                <w:sz w:val="22"/>
                <w:szCs w:val="22"/>
                <w:lang w:val="es-CL" w:eastAsia="es-AR"/>
              </w:rPr>
              <w:t>10.0</w:t>
            </w:r>
          </w:p>
        </w:tc>
      </w:tr>
      <w:tr w:rsidR="00BA6397" w:rsidRPr="00BA6397" w14:paraId="1AF13388" w14:textId="77777777" w:rsidTr="000A2BD2">
        <w:trPr>
          <w:trHeight w:val="300"/>
          <w:jc w:val="center"/>
        </w:trPr>
        <w:tc>
          <w:tcPr>
            <w:tcW w:w="2162" w:type="dxa"/>
            <w:tcBorders>
              <w:top w:val="nil"/>
              <w:left w:val="single" w:sz="4" w:space="0" w:color="auto"/>
              <w:bottom w:val="single" w:sz="4" w:space="0" w:color="auto"/>
              <w:right w:val="single" w:sz="4" w:space="0" w:color="auto"/>
            </w:tcBorders>
            <w:shd w:val="clear" w:color="auto" w:fill="auto"/>
            <w:noWrap/>
            <w:vAlign w:val="bottom"/>
            <w:hideMark/>
          </w:tcPr>
          <w:p w14:paraId="7823AA63" w14:textId="77777777" w:rsidR="00BA6397" w:rsidRPr="00BA6397" w:rsidRDefault="00BA6397" w:rsidP="00BA6397">
            <w:pPr>
              <w:rPr>
                <w:rFonts w:ascii="Arial" w:hAnsi="Arial" w:cs="Arial"/>
                <w:sz w:val="22"/>
                <w:szCs w:val="22"/>
                <w:lang w:val="es-CL" w:eastAsia="es-AR"/>
              </w:rPr>
            </w:pPr>
            <w:r w:rsidRPr="00BA6397">
              <w:rPr>
                <w:rFonts w:ascii="Arial" w:hAnsi="Arial" w:cs="Arial"/>
                <w:sz w:val="22"/>
                <w:szCs w:val="22"/>
                <w:lang w:val="es-CL" w:eastAsia="es-AR"/>
              </w:rPr>
              <w:t>Alimentador Rural</w:t>
            </w:r>
          </w:p>
        </w:tc>
        <w:tc>
          <w:tcPr>
            <w:tcW w:w="1200" w:type="dxa"/>
            <w:tcBorders>
              <w:top w:val="nil"/>
              <w:left w:val="nil"/>
              <w:bottom w:val="single" w:sz="4" w:space="0" w:color="auto"/>
              <w:right w:val="single" w:sz="4" w:space="0" w:color="auto"/>
            </w:tcBorders>
            <w:shd w:val="clear" w:color="auto" w:fill="auto"/>
            <w:noWrap/>
            <w:vAlign w:val="bottom"/>
            <w:hideMark/>
          </w:tcPr>
          <w:p w14:paraId="0B4C8656" w14:textId="77777777" w:rsidR="00BA6397" w:rsidRPr="00BA6397" w:rsidRDefault="00BA6397" w:rsidP="00BA6397">
            <w:pPr>
              <w:rPr>
                <w:rFonts w:ascii="Arial" w:hAnsi="Arial" w:cs="Arial"/>
                <w:sz w:val="22"/>
                <w:szCs w:val="22"/>
                <w:lang w:val="es-CL" w:eastAsia="es-AR"/>
              </w:rPr>
            </w:pPr>
            <w:r w:rsidRPr="00BA6397">
              <w:rPr>
                <w:rFonts w:ascii="Arial" w:hAnsi="Arial" w:cs="Arial"/>
                <w:sz w:val="22"/>
                <w:szCs w:val="22"/>
                <w:lang w:val="es-CL" w:eastAsia="es-AR"/>
              </w:rPr>
              <w:t>6.0</w:t>
            </w:r>
          </w:p>
        </w:tc>
        <w:tc>
          <w:tcPr>
            <w:tcW w:w="1200" w:type="dxa"/>
            <w:tcBorders>
              <w:top w:val="nil"/>
              <w:left w:val="nil"/>
              <w:bottom w:val="single" w:sz="4" w:space="0" w:color="auto"/>
              <w:right w:val="single" w:sz="4" w:space="0" w:color="auto"/>
            </w:tcBorders>
            <w:shd w:val="clear" w:color="auto" w:fill="auto"/>
            <w:noWrap/>
            <w:vAlign w:val="bottom"/>
            <w:hideMark/>
          </w:tcPr>
          <w:p w14:paraId="11CA5A27" w14:textId="77777777" w:rsidR="00BA6397" w:rsidRPr="00BA6397" w:rsidRDefault="00BA6397" w:rsidP="00BA6397">
            <w:pPr>
              <w:rPr>
                <w:rFonts w:ascii="Arial" w:hAnsi="Arial" w:cs="Arial"/>
                <w:sz w:val="22"/>
                <w:szCs w:val="22"/>
                <w:lang w:val="es-CL" w:eastAsia="es-AR"/>
              </w:rPr>
            </w:pPr>
            <w:r w:rsidRPr="00BA6397">
              <w:rPr>
                <w:rFonts w:ascii="Arial" w:hAnsi="Arial" w:cs="Arial"/>
                <w:sz w:val="22"/>
                <w:szCs w:val="22"/>
                <w:lang w:val="es-CL" w:eastAsia="es-AR"/>
              </w:rPr>
              <w:t>18.0</w:t>
            </w:r>
          </w:p>
        </w:tc>
      </w:tr>
    </w:tbl>
    <w:p w14:paraId="782AFF65" w14:textId="77777777" w:rsidR="00380DB3" w:rsidRPr="00BA6397" w:rsidRDefault="00380DB3" w:rsidP="00380DB3">
      <w:pPr>
        <w:rPr>
          <w:rFonts w:ascii="Arial" w:hAnsi="Arial" w:cs="Arial"/>
          <w:sz w:val="22"/>
          <w:szCs w:val="22"/>
          <w:lang w:eastAsia="es-AR"/>
        </w:rPr>
      </w:pPr>
    </w:p>
    <w:sectPr w:rsidR="00380DB3" w:rsidRPr="00BA6397" w:rsidSect="00D64377">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19B6D" w14:textId="77777777" w:rsidR="00B12856" w:rsidRDefault="00B12856" w:rsidP="001B5186">
      <w:r>
        <w:separator/>
      </w:r>
    </w:p>
  </w:endnote>
  <w:endnote w:type="continuationSeparator" w:id="0">
    <w:p w14:paraId="4DCAB67A" w14:textId="77777777" w:rsidR="00B12856" w:rsidRDefault="00B12856"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BCE7" w14:textId="77777777" w:rsidR="00B12856" w:rsidRDefault="00B12856"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986F92" w14:textId="77777777" w:rsidR="00B12856" w:rsidRDefault="00B12856" w:rsidP="00077F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B7B74" w14:textId="794F903F" w:rsidR="00B12856" w:rsidRPr="008D0059" w:rsidRDefault="00B12856">
    <w:pPr>
      <w:pStyle w:val="Footer"/>
      <w:jc w:val="center"/>
      <w:rPr>
        <w:rFonts w:ascii="Arial" w:hAnsi="Arial" w:cs="Arial"/>
        <w:sz w:val="22"/>
        <w:szCs w:val="22"/>
      </w:rPr>
    </w:pPr>
    <w:r>
      <w:t>-</w:t>
    </w:r>
    <w:r w:rsidRPr="008D0059">
      <w:rPr>
        <w:rFonts w:ascii="Arial" w:hAnsi="Arial" w:cs="Arial"/>
        <w:sz w:val="22"/>
        <w:szCs w:val="22"/>
      </w:rPr>
      <w:fldChar w:fldCharType="begin"/>
    </w:r>
    <w:r w:rsidRPr="008D0059">
      <w:rPr>
        <w:rFonts w:ascii="Arial" w:hAnsi="Arial" w:cs="Arial"/>
        <w:sz w:val="22"/>
        <w:szCs w:val="22"/>
      </w:rPr>
      <w:instrText xml:space="preserve"> PAGE   \* MERGEFORMAT </w:instrText>
    </w:r>
    <w:r w:rsidRPr="008D0059">
      <w:rPr>
        <w:rFonts w:ascii="Arial" w:hAnsi="Arial" w:cs="Arial"/>
        <w:sz w:val="22"/>
        <w:szCs w:val="22"/>
      </w:rPr>
      <w:fldChar w:fldCharType="separate"/>
    </w:r>
    <w:r w:rsidR="00863148">
      <w:rPr>
        <w:rFonts w:ascii="Arial" w:hAnsi="Arial" w:cs="Arial"/>
        <w:noProof/>
        <w:sz w:val="22"/>
        <w:szCs w:val="22"/>
      </w:rPr>
      <w:t>26</w:t>
    </w:r>
    <w:r w:rsidRPr="008D0059">
      <w:rPr>
        <w:rFonts w:ascii="Arial" w:hAnsi="Arial" w:cs="Arial"/>
        <w:noProof/>
        <w:sz w:val="22"/>
        <w:szCs w:val="22"/>
      </w:rPr>
      <w:fldChar w:fldCharType="end"/>
    </w:r>
    <w:r w:rsidRPr="008D0059">
      <w:rPr>
        <w:rFonts w:ascii="Arial" w:hAnsi="Arial" w:cs="Arial"/>
        <w:sz w:val="22"/>
        <w:szCs w:val="22"/>
      </w:rPr>
      <w:t>-</w:t>
    </w:r>
  </w:p>
  <w:p w14:paraId="4E25AC32" w14:textId="77777777" w:rsidR="00B12856" w:rsidRDefault="00B12856">
    <w:pPr>
      <w:pStyle w:val="Footer"/>
      <w:jc w:val="center"/>
    </w:pPr>
  </w:p>
  <w:p w14:paraId="2610C48D" w14:textId="77777777" w:rsidR="00B12856" w:rsidRDefault="00B12856" w:rsidP="00077FB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55809" w14:textId="77777777" w:rsidR="00B12856" w:rsidRDefault="00B12856" w:rsidP="001B5186">
      <w:r>
        <w:separator/>
      </w:r>
    </w:p>
  </w:footnote>
  <w:footnote w:type="continuationSeparator" w:id="0">
    <w:p w14:paraId="3134CA34" w14:textId="77777777" w:rsidR="00B12856" w:rsidRDefault="00B12856" w:rsidP="001B5186">
      <w:r>
        <w:continuationSeparator/>
      </w:r>
    </w:p>
  </w:footnote>
  <w:footnote w:id="1">
    <w:p w14:paraId="12647AEC" w14:textId="77777777" w:rsidR="00B12856" w:rsidRPr="00DD3BDA" w:rsidRDefault="00B12856" w:rsidP="00FC2406">
      <w:pPr>
        <w:rPr>
          <w:rFonts w:ascii="Arial" w:hAnsi="Arial" w:cs="Arial"/>
        </w:rPr>
      </w:pPr>
    </w:p>
  </w:footnote>
  <w:footnote w:id="2">
    <w:p w14:paraId="24E8C332" w14:textId="77777777" w:rsidR="00B12856" w:rsidRPr="00380DB3" w:rsidRDefault="00B12856" w:rsidP="003F57E6">
      <w:pPr>
        <w:rPr>
          <w:rFonts w:ascii="Arial" w:hAnsi="Arial" w:cs="Arial"/>
          <w:sz w:val="22"/>
        </w:rPr>
      </w:pPr>
      <w:r w:rsidRPr="00380DB3">
        <w:rPr>
          <w:rStyle w:val="FootnoteReference"/>
          <w:rFonts w:ascii="Arial" w:hAnsi="Arial" w:cs="Arial"/>
          <w:sz w:val="18"/>
        </w:rPr>
        <w:footnoteRef/>
      </w:r>
      <w:r w:rsidRPr="00380DB3">
        <w:rPr>
          <w:rFonts w:ascii="Arial" w:hAnsi="Arial" w:cs="Arial"/>
          <w:sz w:val="22"/>
        </w:rPr>
        <w:t xml:space="preserve"> </w:t>
      </w:r>
      <w:r w:rsidRPr="00380DB3">
        <w:rPr>
          <w:rFonts w:ascii="Arial" w:hAnsi="Arial" w:cs="Arial"/>
          <w:sz w:val="18"/>
        </w:rPr>
        <w:t>El financiamiento para el seguimiento del programa el cual incluye horas hombre y viajes está incluido en el presupuesto de financiamiento de la UGP. Para el caso del BID, los gastos de seguimiento (viajes) están incluidos en los presupuestos de supervisión anuales. Los talleres de capacitación en temas fiduciarios serán cubiertos con recurso de apoyo a la ejecución del equipo fiduciario en CAN/CEC.</w:t>
      </w:r>
    </w:p>
    <w:p w14:paraId="48F2D666" w14:textId="77777777" w:rsidR="00B12856" w:rsidRPr="00DD3BDA" w:rsidRDefault="00B12856" w:rsidP="00B4298D">
      <w:pPr>
        <w:pStyle w:val="FootnoteText"/>
        <w:ind w:left="0" w:firstLine="0"/>
        <w:rPr>
          <w:rFonts w:ascii="Arial" w:hAnsi="Arial" w:cs="Arial"/>
        </w:rPr>
      </w:pPr>
    </w:p>
  </w:footnote>
  <w:footnote w:id="3">
    <w:p w14:paraId="7B582B78" w14:textId="77777777" w:rsidR="00B12856" w:rsidRPr="00380DB3" w:rsidRDefault="00B12856" w:rsidP="00380DB3">
      <w:pPr>
        <w:ind w:left="425" w:hanging="425"/>
        <w:rPr>
          <w:rFonts w:ascii="Arial" w:hAnsi="Arial" w:cs="Arial"/>
          <w:sz w:val="18"/>
        </w:rPr>
      </w:pPr>
      <w:r w:rsidRPr="00380DB3">
        <w:rPr>
          <w:rStyle w:val="FootnoteReference"/>
          <w:rFonts w:ascii="Arial" w:hAnsi="Arial" w:cs="Arial"/>
          <w:sz w:val="18"/>
        </w:rPr>
        <w:footnoteRef/>
      </w:r>
      <w:r w:rsidRPr="00380DB3">
        <w:rPr>
          <w:rFonts w:ascii="Arial" w:hAnsi="Arial" w:cs="Arial"/>
          <w:sz w:val="22"/>
        </w:rPr>
        <w:t xml:space="preserve"> </w:t>
      </w:r>
      <w:r w:rsidRPr="00380DB3">
        <w:rPr>
          <w:rFonts w:ascii="Arial" w:hAnsi="Arial" w:cs="Arial"/>
          <w:sz w:val="22"/>
        </w:rPr>
        <w:tab/>
      </w:r>
      <w:r w:rsidRPr="00380DB3">
        <w:rPr>
          <w:rFonts w:ascii="Arial" w:hAnsi="Arial" w:cs="Arial"/>
          <w:sz w:val="18"/>
        </w:rPr>
        <w:t>Estudio realizado por la Escuela Superior Politécnica del Litoral (SPOL), del Ecuador (XV CONGRESO ECUATORIANO DE ACUICULTURA Y AQUAEXPO 2013)</w:t>
      </w:r>
    </w:p>
  </w:footnote>
  <w:footnote w:id="4">
    <w:p w14:paraId="0088A6DD" w14:textId="77777777" w:rsidR="00B12856" w:rsidRPr="0019798E" w:rsidRDefault="00B12856" w:rsidP="00380DB3">
      <w:pPr>
        <w:pStyle w:val="FootnoteText"/>
        <w:ind w:left="425" w:hanging="425"/>
        <w:rPr>
          <w:lang w:val="es-CL"/>
        </w:rPr>
      </w:pPr>
      <w:r w:rsidRPr="00380DB3">
        <w:rPr>
          <w:rStyle w:val="FootnoteReference"/>
          <w:rFonts w:ascii="Arial" w:hAnsi="Arial" w:cs="Arial"/>
          <w:sz w:val="18"/>
        </w:rPr>
        <w:footnoteRef/>
      </w:r>
      <w:r w:rsidRPr="00380DB3">
        <w:rPr>
          <w:rFonts w:ascii="Arial" w:hAnsi="Arial" w:cs="Arial"/>
          <w:sz w:val="18"/>
        </w:rPr>
        <w:t xml:space="preserve"> </w:t>
      </w:r>
      <w:r w:rsidRPr="00380DB3">
        <w:rPr>
          <w:rFonts w:ascii="Arial" w:hAnsi="Arial" w:cs="Arial"/>
          <w:sz w:val="18"/>
        </w:rPr>
        <w:tab/>
        <w:t>MEJORAMIENTO DE LA PRODUCTIVIDAD Y LA COMPETITIVIDAD DE LA CADENA DE VALOR DEL CAMARON (Ing. Edgar Cabrera, PhD. Alfredo Barriga, Ing. Karina Santos Naranjal, Ecuador 30/08/2016)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45FCD" w14:textId="77777777" w:rsidR="00B12856" w:rsidRDefault="00B12856" w:rsidP="009F3219">
    <w:pPr>
      <w:pStyle w:val="Header"/>
      <w:jc w:val="right"/>
    </w:pPr>
    <w:r>
      <w:tab/>
    </w:r>
    <w:r>
      <w:tab/>
      <w:t xml:space="preserve"> </w:t>
    </w:r>
  </w:p>
  <w:p w14:paraId="13950E71" w14:textId="77777777" w:rsidR="00B12856" w:rsidRPr="006A5060" w:rsidRDefault="00B12856" w:rsidP="009F3219">
    <w:pPr>
      <w:pStyle w:val="Header"/>
      <w:jc w:val="right"/>
      <w:rPr>
        <w:rFonts w:ascii="Arial" w:hAnsi="Arial" w:cs="Arial"/>
        <w:sz w:val="22"/>
        <w:szCs w:val="22"/>
      </w:rPr>
    </w:pPr>
    <w:r w:rsidRPr="006A5060">
      <w:rPr>
        <w:rFonts w:ascii="Arial" w:hAnsi="Arial" w:cs="Arial"/>
        <w:sz w:val="22"/>
        <w:szCs w:val="22"/>
      </w:rPr>
      <w:t>EC-</w:t>
    </w:r>
    <w:r>
      <w:rPr>
        <w:rFonts w:ascii="Arial" w:hAnsi="Arial" w:cs="Arial"/>
        <w:sz w:val="22"/>
        <w:szCs w:val="22"/>
      </w:rPr>
      <w:t>L1223</w:t>
    </w:r>
  </w:p>
  <w:p w14:paraId="105354E6" w14:textId="77777777" w:rsidR="00B12856" w:rsidRDefault="00B12856" w:rsidP="00091D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B7B884B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7121EE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3" w15:restartNumberingAfterBreak="0">
    <w:nsid w:val="189000B9"/>
    <w:multiLevelType w:val="multilevel"/>
    <w:tmpl w:val="F5F8EDA6"/>
    <w:lvl w:ilvl="0">
      <w:start w:val="1"/>
      <w:numFmt w:val="decimal"/>
      <w:lvlText w:val="%1"/>
      <w:lvlJc w:val="left"/>
      <w:pPr>
        <w:ind w:left="432" w:hanging="432"/>
      </w:pPr>
      <w:rPr>
        <w:rFonts w:hint="default"/>
        <w:u w:val="single"/>
      </w:rPr>
    </w:lvl>
    <w:lvl w:ilvl="1">
      <w:start w:val="1"/>
      <w:numFmt w:val="decimal"/>
      <w:lvlText w:val="%1.%2"/>
      <w:lvlJc w:val="left"/>
      <w:pPr>
        <w:ind w:left="576" w:hanging="576"/>
      </w:pPr>
      <w:rPr>
        <w:rFonts w:hint="default"/>
        <w:b w:val="0"/>
        <w:color w:val="auto"/>
        <w:sz w:val="24"/>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864" w:hanging="864"/>
      </w:pPr>
      <w:rPr>
        <w:rFonts w:hint="default"/>
        <w:u w:val="single"/>
      </w:rPr>
    </w:lvl>
    <w:lvl w:ilvl="4">
      <w:start w:val="1"/>
      <w:numFmt w:val="decimal"/>
      <w:lvlText w:val="%1.%2.%3.%4.%5"/>
      <w:lvlJc w:val="left"/>
      <w:pPr>
        <w:ind w:left="1008" w:hanging="1008"/>
      </w:pPr>
      <w:rPr>
        <w:rFonts w:hint="default"/>
        <w:u w:val="single"/>
      </w:rPr>
    </w:lvl>
    <w:lvl w:ilvl="5">
      <w:start w:val="1"/>
      <w:numFmt w:val="decimal"/>
      <w:lvlText w:val="%1.%2.%3.%4.%5.%6"/>
      <w:lvlJc w:val="left"/>
      <w:pPr>
        <w:ind w:left="1152" w:hanging="1152"/>
      </w:pPr>
      <w:rPr>
        <w:rFonts w:hint="default"/>
        <w:u w:val="single"/>
      </w:rPr>
    </w:lvl>
    <w:lvl w:ilvl="6">
      <w:start w:val="1"/>
      <w:numFmt w:val="decimal"/>
      <w:lvlText w:val="%1.%2.%3.%4.%5.%6.%7"/>
      <w:lvlJc w:val="left"/>
      <w:pPr>
        <w:ind w:left="1296" w:hanging="1296"/>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584" w:hanging="1584"/>
      </w:pPr>
      <w:rPr>
        <w:rFonts w:hint="default"/>
        <w:u w:val="single"/>
      </w:rPr>
    </w:lvl>
  </w:abstractNum>
  <w:abstractNum w:abstractNumId="4"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5" w15:restartNumberingAfterBreak="0">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6"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7" w15:restartNumberingAfterBreak="0">
    <w:nsid w:val="2DD16E01"/>
    <w:multiLevelType w:val="multilevel"/>
    <w:tmpl w:val="8EF60C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9B4991"/>
    <w:multiLevelType w:val="multilevel"/>
    <w:tmpl w:val="A4F4C8E6"/>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362851BF"/>
    <w:multiLevelType w:val="hybridMultilevel"/>
    <w:tmpl w:val="8D324CB8"/>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1"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2"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3" w15:restartNumberingAfterBreak="0">
    <w:nsid w:val="4148283C"/>
    <w:multiLevelType w:val="multilevel"/>
    <w:tmpl w:val="AFC25AC8"/>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AD5E24"/>
    <w:multiLevelType w:val="hybridMultilevel"/>
    <w:tmpl w:val="8ED647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1C79D9"/>
    <w:multiLevelType w:val="hybridMultilevel"/>
    <w:tmpl w:val="9752A012"/>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4D5E4931"/>
    <w:multiLevelType w:val="hybridMultilevel"/>
    <w:tmpl w:val="5F34E84E"/>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58852C78"/>
    <w:multiLevelType w:val="multilevel"/>
    <w:tmpl w:val="4306C4B8"/>
    <w:lvl w:ilvl="0">
      <w:start w:val="3"/>
      <w:numFmt w:val="decimal"/>
      <w:lvlText w:val="%1"/>
      <w:lvlJc w:val="left"/>
      <w:pPr>
        <w:ind w:left="360" w:hanging="360"/>
      </w:pPr>
      <w:rPr>
        <w:rFonts w:hint="default"/>
      </w:rPr>
    </w:lvl>
    <w:lvl w:ilvl="1">
      <w:start w:val="1"/>
      <w:numFmt w:val="lowerRoman"/>
      <w:lvlText w:val="(%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D42088A"/>
    <w:multiLevelType w:val="hybridMultilevel"/>
    <w:tmpl w:val="74BA90E8"/>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609923C8"/>
    <w:multiLevelType w:val="multilevel"/>
    <w:tmpl w:val="48E85322"/>
    <w:lvl w:ilvl="0">
      <w:start w:val="1"/>
      <w:numFmt w:val="upperRoman"/>
      <w:pStyle w:val="Heading1"/>
      <w:lvlText w:val="%1."/>
      <w:lvlJc w:val="center"/>
      <w:pPr>
        <w:tabs>
          <w:tab w:val="num" w:pos="360"/>
        </w:tabs>
        <w:ind w:left="288" w:hanging="288"/>
      </w:pPr>
      <w:rPr>
        <w:rFonts w:ascii="Arial" w:hAnsi="Arial" w:cs="Arial" w:hint="default"/>
        <w:b/>
        <w:i w:val="0"/>
        <w:sz w:val="24"/>
      </w:rPr>
    </w:lvl>
    <w:lvl w:ilvl="1">
      <w:start w:val="1"/>
      <w:numFmt w:val="upperRoman"/>
      <w:pStyle w:val="AutoNumpara"/>
      <w:isLgl/>
      <w:lvlText w:val="%2."/>
      <w:lvlJc w:val="left"/>
      <w:pPr>
        <w:tabs>
          <w:tab w:val="num" w:pos="720"/>
        </w:tabs>
        <w:ind w:left="720" w:hanging="720"/>
      </w:pPr>
      <w:rPr>
        <w:rFonts w:ascii="Times New Roman" w:eastAsia="Times New Roman" w:hAnsi="Times New Roman" w:cs="Times New Roman"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0" w15:restartNumberingAfterBreak="0">
    <w:nsid w:val="62D07E70"/>
    <w:multiLevelType w:val="multilevel"/>
    <w:tmpl w:val="DB4A25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CE3DC8"/>
    <w:multiLevelType w:val="hybridMultilevel"/>
    <w:tmpl w:val="4E7EB402"/>
    <w:lvl w:ilvl="0" w:tplc="C1D23728">
      <w:start w:val="1"/>
      <w:numFmt w:val="lowerRoman"/>
      <w:lvlText w:val="(%1)"/>
      <w:lvlJc w:val="left"/>
      <w:pPr>
        <w:ind w:left="2391" w:hanging="975"/>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2"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3" w15:restartNumberingAfterBreak="0">
    <w:nsid w:val="6B992D03"/>
    <w:multiLevelType w:val="multilevel"/>
    <w:tmpl w:val="CCD48B42"/>
    <w:lvl w:ilvl="0">
      <w:start w:val="4"/>
      <w:numFmt w:val="upperRoman"/>
      <w:pStyle w:val="Chapter"/>
      <w:lvlText w:val="%1."/>
      <w:lvlJc w:val="right"/>
      <w:pPr>
        <w:ind w:left="1152" w:hanging="432"/>
      </w:pPr>
      <w:rPr>
        <w:rFonts w:hint="default"/>
      </w:rPr>
    </w:lvl>
    <w:lvl w:ilvl="1">
      <w:start w:val="1"/>
      <w:numFmt w:val="decimal"/>
      <w:lvlText w:val="%1.%2"/>
      <w:lvlJc w:val="left"/>
      <w:pPr>
        <w:ind w:left="1296"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pStyle w:val="Heading7"/>
      <w:lvlText w:val="%1.%2.%3.%4.%5.%6.%7"/>
      <w:lvlJc w:val="left"/>
      <w:pPr>
        <w:ind w:left="3096" w:hanging="1296"/>
      </w:pPr>
      <w:rPr>
        <w:rFonts w:hint="default"/>
      </w:rPr>
    </w:lvl>
    <w:lvl w:ilvl="7">
      <w:start w:val="1"/>
      <w:numFmt w:val="decimal"/>
      <w:pStyle w:val="Heading8"/>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4" w15:restartNumberingAfterBreak="0">
    <w:nsid w:val="78A52584"/>
    <w:multiLevelType w:val="hybridMultilevel"/>
    <w:tmpl w:val="CBC4A36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79A80436"/>
    <w:multiLevelType w:val="multilevel"/>
    <w:tmpl w:val="C16A8350"/>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b w:val="0"/>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10"/>
  </w:num>
  <w:num w:numId="3">
    <w:abstractNumId w:val="12"/>
  </w:num>
  <w:num w:numId="4">
    <w:abstractNumId w:val="6"/>
  </w:num>
  <w:num w:numId="5">
    <w:abstractNumId w:val="19"/>
  </w:num>
  <w:num w:numId="6">
    <w:abstractNumId w:val="22"/>
  </w:num>
  <w:num w:numId="7">
    <w:abstractNumId w:val="2"/>
  </w:num>
  <w:num w:numId="8">
    <w:abstractNumId w:val="11"/>
  </w:num>
  <w:num w:numId="9">
    <w:abstractNumId w:val="20"/>
  </w:num>
  <w:num w:numId="10">
    <w:abstractNumId w:val="13"/>
  </w:num>
  <w:num w:numId="11">
    <w:abstractNumId w:val="3"/>
  </w:num>
  <w:num w:numId="12">
    <w:abstractNumId w:val="25"/>
  </w:num>
  <w:num w:numId="13">
    <w:abstractNumId w:val="21"/>
  </w:num>
  <w:num w:numId="14">
    <w:abstractNumId w:val="16"/>
  </w:num>
  <w:num w:numId="15">
    <w:abstractNumId w:val="18"/>
  </w:num>
  <w:num w:numId="16">
    <w:abstractNumId w:val="15"/>
  </w:num>
  <w:num w:numId="17">
    <w:abstractNumId w:val="9"/>
  </w:num>
  <w:num w:numId="18">
    <w:abstractNumId w:val="14"/>
  </w:num>
  <w:num w:numId="19">
    <w:abstractNumId w:val="17"/>
  </w:num>
  <w:num w:numId="20">
    <w:abstractNumId w:val="19"/>
  </w:num>
  <w:num w:numId="21">
    <w:abstractNumId w:val="19"/>
  </w:num>
  <w:num w:numId="22">
    <w:abstractNumId w:val="19"/>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7"/>
  </w:num>
  <w:num w:numId="26">
    <w:abstractNumId w:val="19"/>
  </w:num>
  <w:num w:numId="27">
    <w:abstractNumId w:val="19"/>
  </w:num>
  <w:num w:numId="28">
    <w:abstractNumId w:val="19"/>
  </w:num>
  <w:num w:numId="29">
    <w:abstractNumId w:val="4"/>
  </w:num>
  <w:num w:numId="30">
    <w:abstractNumId w:val="5"/>
  </w:num>
  <w:num w:numId="31">
    <w:abstractNumId w:val="1"/>
  </w:num>
  <w:num w:numId="32">
    <w:abstractNumId w:val="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9"/>
  </w:num>
  <w:num w:numId="36">
    <w:abstractNumId w:val="19"/>
  </w:num>
  <w:num w:numId="37">
    <w:abstractNumId w:val="19"/>
  </w:num>
  <w:num w:numId="38">
    <w:abstractNumId w:val="19"/>
  </w:num>
  <w:num w:numId="39">
    <w:abstractNumId w:val="19"/>
  </w:num>
  <w:num w:numId="40">
    <w:abstractNumId w:val="19"/>
  </w:num>
  <w:num w:numId="41">
    <w:abstractNumId w:val="19"/>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denas Valero, Juan Carlos">
    <w15:presenceInfo w15:providerId="AD" w15:userId="S-1-5-21-3560232635-1406422398-2702866923-802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drawingGridHorizontalSpacing w:val="237"/>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84"/>
    <w:rsid w:val="000022FB"/>
    <w:rsid w:val="0000236C"/>
    <w:rsid w:val="0000263D"/>
    <w:rsid w:val="00004A60"/>
    <w:rsid w:val="00006971"/>
    <w:rsid w:val="0001063E"/>
    <w:rsid w:val="00012907"/>
    <w:rsid w:val="00015318"/>
    <w:rsid w:val="00017FB8"/>
    <w:rsid w:val="00021C9A"/>
    <w:rsid w:val="00024437"/>
    <w:rsid w:val="00025FB5"/>
    <w:rsid w:val="00027783"/>
    <w:rsid w:val="00033598"/>
    <w:rsid w:val="00033ABA"/>
    <w:rsid w:val="00035677"/>
    <w:rsid w:val="00042743"/>
    <w:rsid w:val="00042940"/>
    <w:rsid w:val="00052887"/>
    <w:rsid w:val="000545F3"/>
    <w:rsid w:val="00060779"/>
    <w:rsid w:val="00065F7E"/>
    <w:rsid w:val="00070411"/>
    <w:rsid w:val="00074EB0"/>
    <w:rsid w:val="00077FB1"/>
    <w:rsid w:val="00085F9A"/>
    <w:rsid w:val="00091AD4"/>
    <w:rsid w:val="00091D11"/>
    <w:rsid w:val="000924FD"/>
    <w:rsid w:val="000A06A8"/>
    <w:rsid w:val="000A10D8"/>
    <w:rsid w:val="000A2BD2"/>
    <w:rsid w:val="000A3F4E"/>
    <w:rsid w:val="000A53A5"/>
    <w:rsid w:val="000A603C"/>
    <w:rsid w:val="000B461F"/>
    <w:rsid w:val="000B5CD2"/>
    <w:rsid w:val="000B682D"/>
    <w:rsid w:val="000B69FD"/>
    <w:rsid w:val="000B723F"/>
    <w:rsid w:val="000B7DB1"/>
    <w:rsid w:val="000C085F"/>
    <w:rsid w:val="000C1425"/>
    <w:rsid w:val="000C635B"/>
    <w:rsid w:val="000C7995"/>
    <w:rsid w:val="000D29F5"/>
    <w:rsid w:val="000D495B"/>
    <w:rsid w:val="000E1CA3"/>
    <w:rsid w:val="000E5F94"/>
    <w:rsid w:val="000F23CE"/>
    <w:rsid w:val="000F5080"/>
    <w:rsid w:val="000F61A7"/>
    <w:rsid w:val="001058E9"/>
    <w:rsid w:val="00105AFA"/>
    <w:rsid w:val="0010743F"/>
    <w:rsid w:val="00110DDC"/>
    <w:rsid w:val="00113E0A"/>
    <w:rsid w:val="00115785"/>
    <w:rsid w:val="001158EE"/>
    <w:rsid w:val="00115D80"/>
    <w:rsid w:val="0011719E"/>
    <w:rsid w:val="00120AA6"/>
    <w:rsid w:val="0012129F"/>
    <w:rsid w:val="00121C68"/>
    <w:rsid w:val="001227CE"/>
    <w:rsid w:val="001232AF"/>
    <w:rsid w:val="00126B53"/>
    <w:rsid w:val="00133BE3"/>
    <w:rsid w:val="0014406A"/>
    <w:rsid w:val="001458AE"/>
    <w:rsid w:val="00146F71"/>
    <w:rsid w:val="001470CA"/>
    <w:rsid w:val="00150810"/>
    <w:rsid w:val="001522BC"/>
    <w:rsid w:val="001523E1"/>
    <w:rsid w:val="00152C74"/>
    <w:rsid w:val="00160DF7"/>
    <w:rsid w:val="0016128B"/>
    <w:rsid w:val="001718B2"/>
    <w:rsid w:val="0017457B"/>
    <w:rsid w:val="001838E4"/>
    <w:rsid w:val="0019361A"/>
    <w:rsid w:val="00193813"/>
    <w:rsid w:val="00193C8A"/>
    <w:rsid w:val="00194598"/>
    <w:rsid w:val="00194620"/>
    <w:rsid w:val="00194A4F"/>
    <w:rsid w:val="0019710C"/>
    <w:rsid w:val="00197B77"/>
    <w:rsid w:val="001A5B19"/>
    <w:rsid w:val="001A6293"/>
    <w:rsid w:val="001B28B1"/>
    <w:rsid w:val="001B5186"/>
    <w:rsid w:val="001B5453"/>
    <w:rsid w:val="001B5ED9"/>
    <w:rsid w:val="001B76D0"/>
    <w:rsid w:val="001B7D20"/>
    <w:rsid w:val="001C02C5"/>
    <w:rsid w:val="001C6CFB"/>
    <w:rsid w:val="001D0A67"/>
    <w:rsid w:val="001D0B7B"/>
    <w:rsid w:val="001D1C6D"/>
    <w:rsid w:val="001D65F2"/>
    <w:rsid w:val="001E129F"/>
    <w:rsid w:val="001E1629"/>
    <w:rsid w:val="001E4849"/>
    <w:rsid w:val="001E5553"/>
    <w:rsid w:val="001E7634"/>
    <w:rsid w:val="001E791F"/>
    <w:rsid w:val="001F0B03"/>
    <w:rsid w:val="001F17B0"/>
    <w:rsid w:val="001F25E2"/>
    <w:rsid w:val="001F4C88"/>
    <w:rsid w:val="001F59AB"/>
    <w:rsid w:val="00200C6A"/>
    <w:rsid w:val="00200F00"/>
    <w:rsid w:val="00201A08"/>
    <w:rsid w:val="00202F6A"/>
    <w:rsid w:val="002113B5"/>
    <w:rsid w:val="00212719"/>
    <w:rsid w:val="00214FC6"/>
    <w:rsid w:val="00215A56"/>
    <w:rsid w:val="00217612"/>
    <w:rsid w:val="00220F68"/>
    <w:rsid w:val="0022102C"/>
    <w:rsid w:val="0022342D"/>
    <w:rsid w:val="00223A0B"/>
    <w:rsid w:val="002267AC"/>
    <w:rsid w:val="002352AA"/>
    <w:rsid w:val="0023648C"/>
    <w:rsid w:val="00241F59"/>
    <w:rsid w:val="00243B33"/>
    <w:rsid w:val="0024571D"/>
    <w:rsid w:val="002473C7"/>
    <w:rsid w:val="0025510D"/>
    <w:rsid w:val="00255A82"/>
    <w:rsid w:val="00264C20"/>
    <w:rsid w:val="00273020"/>
    <w:rsid w:val="0027338C"/>
    <w:rsid w:val="00276433"/>
    <w:rsid w:val="00280175"/>
    <w:rsid w:val="00281B07"/>
    <w:rsid w:val="00286C85"/>
    <w:rsid w:val="0028764B"/>
    <w:rsid w:val="00290B6F"/>
    <w:rsid w:val="0029150F"/>
    <w:rsid w:val="002961BC"/>
    <w:rsid w:val="002A13A6"/>
    <w:rsid w:val="002A5F32"/>
    <w:rsid w:val="002B5F31"/>
    <w:rsid w:val="002C2BBD"/>
    <w:rsid w:val="002C597D"/>
    <w:rsid w:val="002D1E0B"/>
    <w:rsid w:val="002D5027"/>
    <w:rsid w:val="002D7531"/>
    <w:rsid w:val="002E09FF"/>
    <w:rsid w:val="002E4CED"/>
    <w:rsid w:val="002E789D"/>
    <w:rsid w:val="00305D10"/>
    <w:rsid w:val="00306491"/>
    <w:rsid w:val="003070FB"/>
    <w:rsid w:val="00307194"/>
    <w:rsid w:val="00311ECC"/>
    <w:rsid w:val="00317070"/>
    <w:rsid w:val="00317C4C"/>
    <w:rsid w:val="003255A9"/>
    <w:rsid w:val="003272A0"/>
    <w:rsid w:val="00327933"/>
    <w:rsid w:val="00332D8A"/>
    <w:rsid w:val="003406F9"/>
    <w:rsid w:val="003409DC"/>
    <w:rsid w:val="00340AB6"/>
    <w:rsid w:val="00341BEC"/>
    <w:rsid w:val="00343B1B"/>
    <w:rsid w:val="0034554A"/>
    <w:rsid w:val="0034557A"/>
    <w:rsid w:val="00347126"/>
    <w:rsid w:val="003472F0"/>
    <w:rsid w:val="003527AC"/>
    <w:rsid w:val="003561C8"/>
    <w:rsid w:val="00373350"/>
    <w:rsid w:val="003754A4"/>
    <w:rsid w:val="00376CCF"/>
    <w:rsid w:val="00377810"/>
    <w:rsid w:val="00380DB3"/>
    <w:rsid w:val="00381612"/>
    <w:rsid w:val="00383ABE"/>
    <w:rsid w:val="00383DDC"/>
    <w:rsid w:val="00386496"/>
    <w:rsid w:val="00387144"/>
    <w:rsid w:val="00387B70"/>
    <w:rsid w:val="00393423"/>
    <w:rsid w:val="003A4F29"/>
    <w:rsid w:val="003A6C02"/>
    <w:rsid w:val="003A6CE9"/>
    <w:rsid w:val="003A730D"/>
    <w:rsid w:val="003A7761"/>
    <w:rsid w:val="003B0350"/>
    <w:rsid w:val="003B0F5D"/>
    <w:rsid w:val="003B3586"/>
    <w:rsid w:val="003B3AB5"/>
    <w:rsid w:val="003B4FB0"/>
    <w:rsid w:val="003B5034"/>
    <w:rsid w:val="003B5F5D"/>
    <w:rsid w:val="003B606E"/>
    <w:rsid w:val="003B6D39"/>
    <w:rsid w:val="003B7021"/>
    <w:rsid w:val="003B7FE3"/>
    <w:rsid w:val="003C023E"/>
    <w:rsid w:val="003C0783"/>
    <w:rsid w:val="003C1A2C"/>
    <w:rsid w:val="003C45F9"/>
    <w:rsid w:val="003C66A3"/>
    <w:rsid w:val="003D21D8"/>
    <w:rsid w:val="003D5CAE"/>
    <w:rsid w:val="003D5F56"/>
    <w:rsid w:val="003D703B"/>
    <w:rsid w:val="003E3037"/>
    <w:rsid w:val="003E37A9"/>
    <w:rsid w:val="003E386C"/>
    <w:rsid w:val="003E3DA9"/>
    <w:rsid w:val="003E54AD"/>
    <w:rsid w:val="003E69DF"/>
    <w:rsid w:val="003E76D6"/>
    <w:rsid w:val="003F0322"/>
    <w:rsid w:val="003F09BE"/>
    <w:rsid w:val="003F0D9D"/>
    <w:rsid w:val="003F1CA7"/>
    <w:rsid w:val="003F207A"/>
    <w:rsid w:val="003F57E6"/>
    <w:rsid w:val="003F5B9D"/>
    <w:rsid w:val="0040058D"/>
    <w:rsid w:val="004005A5"/>
    <w:rsid w:val="00406053"/>
    <w:rsid w:val="00406870"/>
    <w:rsid w:val="0041235D"/>
    <w:rsid w:val="00413D24"/>
    <w:rsid w:val="0042190D"/>
    <w:rsid w:val="00432C7C"/>
    <w:rsid w:val="004332DA"/>
    <w:rsid w:val="004471B7"/>
    <w:rsid w:val="00454B9A"/>
    <w:rsid w:val="004564B5"/>
    <w:rsid w:val="0046086E"/>
    <w:rsid w:val="00460B92"/>
    <w:rsid w:val="00462764"/>
    <w:rsid w:val="00463987"/>
    <w:rsid w:val="00465164"/>
    <w:rsid w:val="004673B5"/>
    <w:rsid w:val="00467629"/>
    <w:rsid w:val="00473964"/>
    <w:rsid w:val="004756F4"/>
    <w:rsid w:val="00477FDB"/>
    <w:rsid w:val="00481A7F"/>
    <w:rsid w:val="004831FF"/>
    <w:rsid w:val="00484382"/>
    <w:rsid w:val="00485CFB"/>
    <w:rsid w:val="00487BA8"/>
    <w:rsid w:val="0049313E"/>
    <w:rsid w:val="004A07B9"/>
    <w:rsid w:val="004A15E4"/>
    <w:rsid w:val="004A2684"/>
    <w:rsid w:val="004A2EDF"/>
    <w:rsid w:val="004A3A57"/>
    <w:rsid w:val="004A5BBE"/>
    <w:rsid w:val="004B03F7"/>
    <w:rsid w:val="004B0F24"/>
    <w:rsid w:val="004B2288"/>
    <w:rsid w:val="004B42D2"/>
    <w:rsid w:val="004B4C73"/>
    <w:rsid w:val="004B77C1"/>
    <w:rsid w:val="004C06FA"/>
    <w:rsid w:val="004C3207"/>
    <w:rsid w:val="004C6DFB"/>
    <w:rsid w:val="004C70D7"/>
    <w:rsid w:val="004C7210"/>
    <w:rsid w:val="004D0992"/>
    <w:rsid w:val="004D352C"/>
    <w:rsid w:val="004D67D0"/>
    <w:rsid w:val="004D7151"/>
    <w:rsid w:val="004E393B"/>
    <w:rsid w:val="004E4CFE"/>
    <w:rsid w:val="004E4D87"/>
    <w:rsid w:val="004E55C5"/>
    <w:rsid w:val="004E5C63"/>
    <w:rsid w:val="004E7666"/>
    <w:rsid w:val="00503269"/>
    <w:rsid w:val="00503C08"/>
    <w:rsid w:val="00505B29"/>
    <w:rsid w:val="00510044"/>
    <w:rsid w:val="005114FB"/>
    <w:rsid w:val="00512DAA"/>
    <w:rsid w:val="005156DD"/>
    <w:rsid w:val="00521A89"/>
    <w:rsid w:val="00522044"/>
    <w:rsid w:val="005237EA"/>
    <w:rsid w:val="00523B1F"/>
    <w:rsid w:val="005258AC"/>
    <w:rsid w:val="00530CC6"/>
    <w:rsid w:val="005345BB"/>
    <w:rsid w:val="00536B8B"/>
    <w:rsid w:val="0053706F"/>
    <w:rsid w:val="0054312D"/>
    <w:rsid w:val="0055596E"/>
    <w:rsid w:val="00555AD5"/>
    <w:rsid w:val="005726BE"/>
    <w:rsid w:val="005753E8"/>
    <w:rsid w:val="005816F5"/>
    <w:rsid w:val="005833B5"/>
    <w:rsid w:val="00586585"/>
    <w:rsid w:val="00586797"/>
    <w:rsid w:val="005A42B9"/>
    <w:rsid w:val="005B52EC"/>
    <w:rsid w:val="005C17F0"/>
    <w:rsid w:val="005C3CC1"/>
    <w:rsid w:val="005D5DF9"/>
    <w:rsid w:val="005D6887"/>
    <w:rsid w:val="005D718C"/>
    <w:rsid w:val="005E1C1F"/>
    <w:rsid w:val="005E58B3"/>
    <w:rsid w:val="005F0DFB"/>
    <w:rsid w:val="005F31FE"/>
    <w:rsid w:val="005F5204"/>
    <w:rsid w:val="005F60D3"/>
    <w:rsid w:val="0060388A"/>
    <w:rsid w:val="00604127"/>
    <w:rsid w:val="006050A9"/>
    <w:rsid w:val="00610333"/>
    <w:rsid w:val="006121FB"/>
    <w:rsid w:val="006138BE"/>
    <w:rsid w:val="00620E6B"/>
    <w:rsid w:val="00624386"/>
    <w:rsid w:val="00625738"/>
    <w:rsid w:val="00627A56"/>
    <w:rsid w:val="00631DB5"/>
    <w:rsid w:val="00641B17"/>
    <w:rsid w:val="006432AC"/>
    <w:rsid w:val="00647544"/>
    <w:rsid w:val="0065041E"/>
    <w:rsid w:val="006546A6"/>
    <w:rsid w:val="006571CA"/>
    <w:rsid w:val="006717E5"/>
    <w:rsid w:val="006730F2"/>
    <w:rsid w:val="00673A5F"/>
    <w:rsid w:val="00675235"/>
    <w:rsid w:val="00676693"/>
    <w:rsid w:val="00677FBB"/>
    <w:rsid w:val="00680C3A"/>
    <w:rsid w:val="00685AAA"/>
    <w:rsid w:val="00686C0F"/>
    <w:rsid w:val="00690986"/>
    <w:rsid w:val="00691A13"/>
    <w:rsid w:val="006934C5"/>
    <w:rsid w:val="00694115"/>
    <w:rsid w:val="00694E22"/>
    <w:rsid w:val="006950FC"/>
    <w:rsid w:val="00695EE6"/>
    <w:rsid w:val="006A0C38"/>
    <w:rsid w:val="006A5060"/>
    <w:rsid w:val="006A508B"/>
    <w:rsid w:val="006A6224"/>
    <w:rsid w:val="006A6FE5"/>
    <w:rsid w:val="006B0952"/>
    <w:rsid w:val="006B2921"/>
    <w:rsid w:val="006B2B2D"/>
    <w:rsid w:val="006B381E"/>
    <w:rsid w:val="006B3A82"/>
    <w:rsid w:val="006B3BC4"/>
    <w:rsid w:val="006C10FD"/>
    <w:rsid w:val="006C15DB"/>
    <w:rsid w:val="006C37C6"/>
    <w:rsid w:val="006D01D1"/>
    <w:rsid w:val="006D18CD"/>
    <w:rsid w:val="006D3B48"/>
    <w:rsid w:val="006D3E6E"/>
    <w:rsid w:val="006D44C5"/>
    <w:rsid w:val="006D49B9"/>
    <w:rsid w:val="006D57FD"/>
    <w:rsid w:val="006D6037"/>
    <w:rsid w:val="006F07D6"/>
    <w:rsid w:val="006F37FF"/>
    <w:rsid w:val="006F544F"/>
    <w:rsid w:val="006F707F"/>
    <w:rsid w:val="00701CE2"/>
    <w:rsid w:val="00702FDE"/>
    <w:rsid w:val="00704F4E"/>
    <w:rsid w:val="0070507C"/>
    <w:rsid w:val="00706936"/>
    <w:rsid w:val="00706CA5"/>
    <w:rsid w:val="00710ED1"/>
    <w:rsid w:val="00711F34"/>
    <w:rsid w:val="007122D3"/>
    <w:rsid w:val="00715370"/>
    <w:rsid w:val="00716D65"/>
    <w:rsid w:val="007213C4"/>
    <w:rsid w:val="00721C9D"/>
    <w:rsid w:val="00722062"/>
    <w:rsid w:val="00725830"/>
    <w:rsid w:val="007336C4"/>
    <w:rsid w:val="00735654"/>
    <w:rsid w:val="00736793"/>
    <w:rsid w:val="00737479"/>
    <w:rsid w:val="007379A4"/>
    <w:rsid w:val="00743F54"/>
    <w:rsid w:val="007463DB"/>
    <w:rsid w:val="00746564"/>
    <w:rsid w:val="00753334"/>
    <w:rsid w:val="00753B35"/>
    <w:rsid w:val="00756383"/>
    <w:rsid w:val="007608EC"/>
    <w:rsid w:val="00760BAF"/>
    <w:rsid w:val="007656F1"/>
    <w:rsid w:val="007663FB"/>
    <w:rsid w:val="007702AF"/>
    <w:rsid w:val="00770578"/>
    <w:rsid w:val="00771E94"/>
    <w:rsid w:val="00773828"/>
    <w:rsid w:val="0077454E"/>
    <w:rsid w:val="0077456C"/>
    <w:rsid w:val="00774570"/>
    <w:rsid w:val="007864E2"/>
    <w:rsid w:val="0079021F"/>
    <w:rsid w:val="00795BA5"/>
    <w:rsid w:val="007A0A9A"/>
    <w:rsid w:val="007A1208"/>
    <w:rsid w:val="007A1B5E"/>
    <w:rsid w:val="007A6211"/>
    <w:rsid w:val="007B3222"/>
    <w:rsid w:val="007B7C05"/>
    <w:rsid w:val="007C1D71"/>
    <w:rsid w:val="007C7FAF"/>
    <w:rsid w:val="007D0176"/>
    <w:rsid w:val="007D0355"/>
    <w:rsid w:val="007D1E9A"/>
    <w:rsid w:val="007D5ACA"/>
    <w:rsid w:val="007D737F"/>
    <w:rsid w:val="007E260B"/>
    <w:rsid w:val="007E741E"/>
    <w:rsid w:val="007F1FC8"/>
    <w:rsid w:val="007F664B"/>
    <w:rsid w:val="007F78B0"/>
    <w:rsid w:val="00800D3F"/>
    <w:rsid w:val="00811DB3"/>
    <w:rsid w:val="00812FA9"/>
    <w:rsid w:val="00813737"/>
    <w:rsid w:val="00815718"/>
    <w:rsid w:val="008167C0"/>
    <w:rsid w:val="008168C0"/>
    <w:rsid w:val="00817C9A"/>
    <w:rsid w:val="00826201"/>
    <w:rsid w:val="008301F7"/>
    <w:rsid w:val="008325F9"/>
    <w:rsid w:val="008349D4"/>
    <w:rsid w:val="00835C70"/>
    <w:rsid w:val="008411DD"/>
    <w:rsid w:val="00842BE9"/>
    <w:rsid w:val="00842D3C"/>
    <w:rsid w:val="008434C2"/>
    <w:rsid w:val="0084366E"/>
    <w:rsid w:val="00852A08"/>
    <w:rsid w:val="008574A7"/>
    <w:rsid w:val="008579BA"/>
    <w:rsid w:val="008602AA"/>
    <w:rsid w:val="008617A6"/>
    <w:rsid w:val="00863148"/>
    <w:rsid w:val="008651BD"/>
    <w:rsid w:val="0086796E"/>
    <w:rsid w:val="00871476"/>
    <w:rsid w:val="00875449"/>
    <w:rsid w:val="008762A2"/>
    <w:rsid w:val="00884580"/>
    <w:rsid w:val="008944F0"/>
    <w:rsid w:val="00895623"/>
    <w:rsid w:val="00897D29"/>
    <w:rsid w:val="008A241A"/>
    <w:rsid w:val="008A3C39"/>
    <w:rsid w:val="008A6977"/>
    <w:rsid w:val="008B3C11"/>
    <w:rsid w:val="008B491D"/>
    <w:rsid w:val="008B73A7"/>
    <w:rsid w:val="008B7455"/>
    <w:rsid w:val="008B7A95"/>
    <w:rsid w:val="008C4A22"/>
    <w:rsid w:val="008C7E1C"/>
    <w:rsid w:val="008D0059"/>
    <w:rsid w:val="008D1431"/>
    <w:rsid w:val="008D59CB"/>
    <w:rsid w:val="008D6278"/>
    <w:rsid w:val="008D6FBC"/>
    <w:rsid w:val="008D72BC"/>
    <w:rsid w:val="008E3370"/>
    <w:rsid w:val="008F1787"/>
    <w:rsid w:val="008F3AF3"/>
    <w:rsid w:val="008F4FE2"/>
    <w:rsid w:val="0090208D"/>
    <w:rsid w:val="00902AE1"/>
    <w:rsid w:val="00905852"/>
    <w:rsid w:val="0090673D"/>
    <w:rsid w:val="0091229A"/>
    <w:rsid w:val="00914388"/>
    <w:rsid w:val="00916639"/>
    <w:rsid w:val="00916A6F"/>
    <w:rsid w:val="00920C6D"/>
    <w:rsid w:val="00924B54"/>
    <w:rsid w:val="00926628"/>
    <w:rsid w:val="009270D1"/>
    <w:rsid w:val="00930A3F"/>
    <w:rsid w:val="00934051"/>
    <w:rsid w:val="00935B23"/>
    <w:rsid w:val="00936DCD"/>
    <w:rsid w:val="00937F37"/>
    <w:rsid w:val="00943CB8"/>
    <w:rsid w:val="00943D5D"/>
    <w:rsid w:val="0095221F"/>
    <w:rsid w:val="009534AA"/>
    <w:rsid w:val="00955563"/>
    <w:rsid w:val="00955E0F"/>
    <w:rsid w:val="0095771A"/>
    <w:rsid w:val="00957D40"/>
    <w:rsid w:val="00961F1A"/>
    <w:rsid w:val="00963F96"/>
    <w:rsid w:val="00964DF3"/>
    <w:rsid w:val="0097009E"/>
    <w:rsid w:val="00970175"/>
    <w:rsid w:val="009806A5"/>
    <w:rsid w:val="009828EC"/>
    <w:rsid w:val="00983F6C"/>
    <w:rsid w:val="009879DE"/>
    <w:rsid w:val="00992C7F"/>
    <w:rsid w:val="009966F6"/>
    <w:rsid w:val="009A0C47"/>
    <w:rsid w:val="009A4461"/>
    <w:rsid w:val="009A7849"/>
    <w:rsid w:val="009B1A4A"/>
    <w:rsid w:val="009B4671"/>
    <w:rsid w:val="009B5B09"/>
    <w:rsid w:val="009B776D"/>
    <w:rsid w:val="009C1017"/>
    <w:rsid w:val="009D19D2"/>
    <w:rsid w:val="009D1A7A"/>
    <w:rsid w:val="009D1D2E"/>
    <w:rsid w:val="009D5D7C"/>
    <w:rsid w:val="009E45FC"/>
    <w:rsid w:val="009E6E4B"/>
    <w:rsid w:val="009E737E"/>
    <w:rsid w:val="009E754D"/>
    <w:rsid w:val="009E7B66"/>
    <w:rsid w:val="009F28B4"/>
    <w:rsid w:val="009F3219"/>
    <w:rsid w:val="009F43B3"/>
    <w:rsid w:val="009F55E7"/>
    <w:rsid w:val="009F6896"/>
    <w:rsid w:val="00A030AF"/>
    <w:rsid w:val="00A0314E"/>
    <w:rsid w:val="00A05F1B"/>
    <w:rsid w:val="00A10EAC"/>
    <w:rsid w:val="00A1181B"/>
    <w:rsid w:val="00A12A8D"/>
    <w:rsid w:val="00A14BCA"/>
    <w:rsid w:val="00A17D61"/>
    <w:rsid w:val="00A215C7"/>
    <w:rsid w:val="00A22193"/>
    <w:rsid w:val="00A23CBB"/>
    <w:rsid w:val="00A26B8E"/>
    <w:rsid w:val="00A300BB"/>
    <w:rsid w:val="00A32635"/>
    <w:rsid w:val="00A358CC"/>
    <w:rsid w:val="00A35DD6"/>
    <w:rsid w:val="00A37FBB"/>
    <w:rsid w:val="00A43D27"/>
    <w:rsid w:val="00A43DD3"/>
    <w:rsid w:val="00A45151"/>
    <w:rsid w:val="00A46446"/>
    <w:rsid w:val="00A50E84"/>
    <w:rsid w:val="00A54F79"/>
    <w:rsid w:val="00A551B4"/>
    <w:rsid w:val="00A55B52"/>
    <w:rsid w:val="00A60453"/>
    <w:rsid w:val="00A6381D"/>
    <w:rsid w:val="00A647AC"/>
    <w:rsid w:val="00A654C8"/>
    <w:rsid w:val="00A65BC7"/>
    <w:rsid w:val="00A718F7"/>
    <w:rsid w:val="00A71ECB"/>
    <w:rsid w:val="00A72787"/>
    <w:rsid w:val="00A72CEA"/>
    <w:rsid w:val="00A72D9C"/>
    <w:rsid w:val="00A73C99"/>
    <w:rsid w:val="00A7772E"/>
    <w:rsid w:val="00A87D51"/>
    <w:rsid w:val="00A9359B"/>
    <w:rsid w:val="00A95B48"/>
    <w:rsid w:val="00A96644"/>
    <w:rsid w:val="00A97EC8"/>
    <w:rsid w:val="00AA13E6"/>
    <w:rsid w:val="00AA2A17"/>
    <w:rsid w:val="00AA3BBD"/>
    <w:rsid w:val="00AA43D5"/>
    <w:rsid w:val="00AA7239"/>
    <w:rsid w:val="00AB1E5F"/>
    <w:rsid w:val="00AB2A70"/>
    <w:rsid w:val="00AB34FC"/>
    <w:rsid w:val="00AB4F51"/>
    <w:rsid w:val="00AB4FC8"/>
    <w:rsid w:val="00AB6368"/>
    <w:rsid w:val="00AB6457"/>
    <w:rsid w:val="00AC14FF"/>
    <w:rsid w:val="00AC3262"/>
    <w:rsid w:val="00AC4FA7"/>
    <w:rsid w:val="00AC5742"/>
    <w:rsid w:val="00AC58A2"/>
    <w:rsid w:val="00AC6536"/>
    <w:rsid w:val="00AC6A91"/>
    <w:rsid w:val="00AD45B5"/>
    <w:rsid w:val="00AD5B53"/>
    <w:rsid w:val="00AD5E99"/>
    <w:rsid w:val="00AE21D7"/>
    <w:rsid w:val="00AE25A9"/>
    <w:rsid w:val="00AE2ACB"/>
    <w:rsid w:val="00AE3131"/>
    <w:rsid w:val="00AE4B4F"/>
    <w:rsid w:val="00AF12E0"/>
    <w:rsid w:val="00AF3311"/>
    <w:rsid w:val="00AF4CA1"/>
    <w:rsid w:val="00AF5EB1"/>
    <w:rsid w:val="00AF6405"/>
    <w:rsid w:val="00B00D96"/>
    <w:rsid w:val="00B0277C"/>
    <w:rsid w:val="00B05E96"/>
    <w:rsid w:val="00B06BF6"/>
    <w:rsid w:val="00B12856"/>
    <w:rsid w:val="00B15BCE"/>
    <w:rsid w:val="00B16680"/>
    <w:rsid w:val="00B20173"/>
    <w:rsid w:val="00B20ECE"/>
    <w:rsid w:val="00B270B4"/>
    <w:rsid w:val="00B300EA"/>
    <w:rsid w:val="00B33E0A"/>
    <w:rsid w:val="00B40AC5"/>
    <w:rsid w:val="00B4183D"/>
    <w:rsid w:val="00B4298D"/>
    <w:rsid w:val="00B42B43"/>
    <w:rsid w:val="00B52DB3"/>
    <w:rsid w:val="00B53984"/>
    <w:rsid w:val="00B54E89"/>
    <w:rsid w:val="00B55900"/>
    <w:rsid w:val="00B57047"/>
    <w:rsid w:val="00B604CB"/>
    <w:rsid w:val="00B606BF"/>
    <w:rsid w:val="00B63D73"/>
    <w:rsid w:val="00B65079"/>
    <w:rsid w:val="00B6619D"/>
    <w:rsid w:val="00B67B2E"/>
    <w:rsid w:val="00B67CB4"/>
    <w:rsid w:val="00B7126A"/>
    <w:rsid w:val="00B7297A"/>
    <w:rsid w:val="00B766F3"/>
    <w:rsid w:val="00B77F81"/>
    <w:rsid w:val="00B86728"/>
    <w:rsid w:val="00B873D2"/>
    <w:rsid w:val="00B87A39"/>
    <w:rsid w:val="00B90312"/>
    <w:rsid w:val="00B93C07"/>
    <w:rsid w:val="00B97ED5"/>
    <w:rsid w:val="00BA0FEF"/>
    <w:rsid w:val="00BA1A11"/>
    <w:rsid w:val="00BA452E"/>
    <w:rsid w:val="00BA6397"/>
    <w:rsid w:val="00BA6C80"/>
    <w:rsid w:val="00BA7B85"/>
    <w:rsid w:val="00BB1A70"/>
    <w:rsid w:val="00BB1C53"/>
    <w:rsid w:val="00BB3585"/>
    <w:rsid w:val="00BB4DA0"/>
    <w:rsid w:val="00BB604F"/>
    <w:rsid w:val="00BB7434"/>
    <w:rsid w:val="00BB7E9B"/>
    <w:rsid w:val="00BC147B"/>
    <w:rsid w:val="00BD2761"/>
    <w:rsid w:val="00BD6C4D"/>
    <w:rsid w:val="00BE050B"/>
    <w:rsid w:val="00BE10C3"/>
    <w:rsid w:val="00BE1922"/>
    <w:rsid w:val="00BE2285"/>
    <w:rsid w:val="00BE2632"/>
    <w:rsid w:val="00BE680F"/>
    <w:rsid w:val="00BF0BE9"/>
    <w:rsid w:val="00BF4A43"/>
    <w:rsid w:val="00C00AFB"/>
    <w:rsid w:val="00C00B55"/>
    <w:rsid w:val="00C0344E"/>
    <w:rsid w:val="00C043F3"/>
    <w:rsid w:val="00C066BA"/>
    <w:rsid w:val="00C06E80"/>
    <w:rsid w:val="00C16139"/>
    <w:rsid w:val="00C2372F"/>
    <w:rsid w:val="00C24F2C"/>
    <w:rsid w:val="00C27B1C"/>
    <w:rsid w:val="00C31381"/>
    <w:rsid w:val="00C3143C"/>
    <w:rsid w:val="00C32A84"/>
    <w:rsid w:val="00C344D0"/>
    <w:rsid w:val="00C377F5"/>
    <w:rsid w:val="00C42473"/>
    <w:rsid w:val="00C42848"/>
    <w:rsid w:val="00C42EC1"/>
    <w:rsid w:val="00C508EC"/>
    <w:rsid w:val="00C53BCB"/>
    <w:rsid w:val="00C5792A"/>
    <w:rsid w:val="00C72A3F"/>
    <w:rsid w:val="00C75571"/>
    <w:rsid w:val="00C75BAB"/>
    <w:rsid w:val="00C7740F"/>
    <w:rsid w:val="00C77539"/>
    <w:rsid w:val="00C81AF9"/>
    <w:rsid w:val="00C828BA"/>
    <w:rsid w:val="00C8479F"/>
    <w:rsid w:val="00CA3D66"/>
    <w:rsid w:val="00CA65C6"/>
    <w:rsid w:val="00CA6962"/>
    <w:rsid w:val="00CB18D7"/>
    <w:rsid w:val="00CB25A2"/>
    <w:rsid w:val="00CB5696"/>
    <w:rsid w:val="00CB569C"/>
    <w:rsid w:val="00CB584F"/>
    <w:rsid w:val="00CB7898"/>
    <w:rsid w:val="00CC0B52"/>
    <w:rsid w:val="00CC0D07"/>
    <w:rsid w:val="00CC5887"/>
    <w:rsid w:val="00CC77D6"/>
    <w:rsid w:val="00CD23CB"/>
    <w:rsid w:val="00CD35D9"/>
    <w:rsid w:val="00CD5355"/>
    <w:rsid w:val="00CD5510"/>
    <w:rsid w:val="00CD6467"/>
    <w:rsid w:val="00CE6C25"/>
    <w:rsid w:val="00CE786F"/>
    <w:rsid w:val="00CF1060"/>
    <w:rsid w:val="00CF20C0"/>
    <w:rsid w:val="00CF392F"/>
    <w:rsid w:val="00CF41DC"/>
    <w:rsid w:val="00CF534C"/>
    <w:rsid w:val="00CF6499"/>
    <w:rsid w:val="00CF6CD0"/>
    <w:rsid w:val="00D0036E"/>
    <w:rsid w:val="00D01472"/>
    <w:rsid w:val="00D023EA"/>
    <w:rsid w:val="00D06608"/>
    <w:rsid w:val="00D1140F"/>
    <w:rsid w:val="00D11AFE"/>
    <w:rsid w:val="00D12B65"/>
    <w:rsid w:val="00D14973"/>
    <w:rsid w:val="00D21180"/>
    <w:rsid w:val="00D27C81"/>
    <w:rsid w:val="00D321BA"/>
    <w:rsid w:val="00D325A7"/>
    <w:rsid w:val="00D33658"/>
    <w:rsid w:val="00D34266"/>
    <w:rsid w:val="00D34864"/>
    <w:rsid w:val="00D35A11"/>
    <w:rsid w:val="00D36221"/>
    <w:rsid w:val="00D4402E"/>
    <w:rsid w:val="00D44C99"/>
    <w:rsid w:val="00D45E1D"/>
    <w:rsid w:val="00D47F07"/>
    <w:rsid w:val="00D52B9E"/>
    <w:rsid w:val="00D52C43"/>
    <w:rsid w:val="00D52CF3"/>
    <w:rsid w:val="00D5408C"/>
    <w:rsid w:val="00D55497"/>
    <w:rsid w:val="00D57DC8"/>
    <w:rsid w:val="00D62104"/>
    <w:rsid w:val="00D62750"/>
    <w:rsid w:val="00D64377"/>
    <w:rsid w:val="00D66269"/>
    <w:rsid w:val="00D66E08"/>
    <w:rsid w:val="00D67407"/>
    <w:rsid w:val="00D74C2D"/>
    <w:rsid w:val="00D771A6"/>
    <w:rsid w:val="00D83461"/>
    <w:rsid w:val="00D85262"/>
    <w:rsid w:val="00D905DB"/>
    <w:rsid w:val="00D90C1C"/>
    <w:rsid w:val="00D90CDD"/>
    <w:rsid w:val="00D92C59"/>
    <w:rsid w:val="00D94A50"/>
    <w:rsid w:val="00D95DFD"/>
    <w:rsid w:val="00DA31DE"/>
    <w:rsid w:val="00DA3FA4"/>
    <w:rsid w:val="00DA76AB"/>
    <w:rsid w:val="00DB39CA"/>
    <w:rsid w:val="00DB6CD3"/>
    <w:rsid w:val="00DC031E"/>
    <w:rsid w:val="00DC0C91"/>
    <w:rsid w:val="00DC2477"/>
    <w:rsid w:val="00DC4215"/>
    <w:rsid w:val="00DC4597"/>
    <w:rsid w:val="00DC6687"/>
    <w:rsid w:val="00DD1311"/>
    <w:rsid w:val="00DD2D6F"/>
    <w:rsid w:val="00DD3BDA"/>
    <w:rsid w:val="00DD53F3"/>
    <w:rsid w:val="00DE2A82"/>
    <w:rsid w:val="00DE51F9"/>
    <w:rsid w:val="00DE5332"/>
    <w:rsid w:val="00DE5691"/>
    <w:rsid w:val="00DE60EC"/>
    <w:rsid w:val="00DF2AD8"/>
    <w:rsid w:val="00DF5352"/>
    <w:rsid w:val="00DF6EE8"/>
    <w:rsid w:val="00E00962"/>
    <w:rsid w:val="00E012C6"/>
    <w:rsid w:val="00E02229"/>
    <w:rsid w:val="00E028AA"/>
    <w:rsid w:val="00E0621E"/>
    <w:rsid w:val="00E1245B"/>
    <w:rsid w:val="00E138F7"/>
    <w:rsid w:val="00E2167A"/>
    <w:rsid w:val="00E24F51"/>
    <w:rsid w:val="00E25F6A"/>
    <w:rsid w:val="00E26E98"/>
    <w:rsid w:val="00E27048"/>
    <w:rsid w:val="00E278F0"/>
    <w:rsid w:val="00E30AFA"/>
    <w:rsid w:val="00E31648"/>
    <w:rsid w:val="00E33094"/>
    <w:rsid w:val="00E33299"/>
    <w:rsid w:val="00E334E7"/>
    <w:rsid w:val="00E34B64"/>
    <w:rsid w:val="00E34C09"/>
    <w:rsid w:val="00E36137"/>
    <w:rsid w:val="00E373A9"/>
    <w:rsid w:val="00E445CD"/>
    <w:rsid w:val="00E50B46"/>
    <w:rsid w:val="00E51F66"/>
    <w:rsid w:val="00E53F3F"/>
    <w:rsid w:val="00E54368"/>
    <w:rsid w:val="00E57081"/>
    <w:rsid w:val="00E57E6E"/>
    <w:rsid w:val="00E60A4F"/>
    <w:rsid w:val="00E60F55"/>
    <w:rsid w:val="00E63F51"/>
    <w:rsid w:val="00E65DE0"/>
    <w:rsid w:val="00E672A5"/>
    <w:rsid w:val="00E76C5E"/>
    <w:rsid w:val="00E77154"/>
    <w:rsid w:val="00E8085E"/>
    <w:rsid w:val="00E83D62"/>
    <w:rsid w:val="00E8411A"/>
    <w:rsid w:val="00E86B59"/>
    <w:rsid w:val="00E93D41"/>
    <w:rsid w:val="00E95F18"/>
    <w:rsid w:val="00E9626E"/>
    <w:rsid w:val="00EA0165"/>
    <w:rsid w:val="00EA29AB"/>
    <w:rsid w:val="00EA5AD5"/>
    <w:rsid w:val="00EA6DD5"/>
    <w:rsid w:val="00EC05F2"/>
    <w:rsid w:val="00EC4A2D"/>
    <w:rsid w:val="00ED4128"/>
    <w:rsid w:val="00ED4AF0"/>
    <w:rsid w:val="00ED5755"/>
    <w:rsid w:val="00ED6FE6"/>
    <w:rsid w:val="00EE0016"/>
    <w:rsid w:val="00EF54DC"/>
    <w:rsid w:val="00F0016D"/>
    <w:rsid w:val="00F029D3"/>
    <w:rsid w:val="00F02F92"/>
    <w:rsid w:val="00F06AB2"/>
    <w:rsid w:val="00F06BEB"/>
    <w:rsid w:val="00F10BA6"/>
    <w:rsid w:val="00F208CE"/>
    <w:rsid w:val="00F241DB"/>
    <w:rsid w:val="00F2626B"/>
    <w:rsid w:val="00F34341"/>
    <w:rsid w:val="00F37026"/>
    <w:rsid w:val="00F4233C"/>
    <w:rsid w:val="00F50E74"/>
    <w:rsid w:val="00F512A6"/>
    <w:rsid w:val="00F52FC9"/>
    <w:rsid w:val="00F57FC6"/>
    <w:rsid w:val="00F6584F"/>
    <w:rsid w:val="00F67DE5"/>
    <w:rsid w:val="00F7672A"/>
    <w:rsid w:val="00F80132"/>
    <w:rsid w:val="00F82E40"/>
    <w:rsid w:val="00F84380"/>
    <w:rsid w:val="00F84A88"/>
    <w:rsid w:val="00F90D07"/>
    <w:rsid w:val="00F94273"/>
    <w:rsid w:val="00F9482A"/>
    <w:rsid w:val="00FA0F6F"/>
    <w:rsid w:val="00FA1B97"/>
    <w:rsid w:val="00FB0893"/>
    <w:rsid w:val="00FB1A96"/>
    <w:rsid w:val="00FB24FD"/>
    <w:rsid w:val="00FB34D7"/>
    <w:rsid w:val="00FB3D7F"/>
    <w:rsid w:val="00FB5E95"/>
    <w:rsid w:val="00FC2406"/>
    <w:rsid w:val="00FC37E5"/>
    <w:rsid w:val="00FC45B7"/>
    <w:rsid w:val="00FC5DB6"/>
    <w:rsid w:val="00FC7343"/>
    <w:rsid w:val="00FD05CA"/>
    <w:rsid w:val="00FD3D8F"/>
    <w:rsid w:val="00FD5895"/>
    <w:rsid w:val="00FE160E"/>
    <w:rsid w:val="00FE3AE2"/>
    <w:rsid w:val="00FE414C"/>
    <w:rsid w:val="00FE5A71"/>
    <w:rsid w:val="00FF5B79"/>
    <w:rsid w:val="00FF74B7"/>
    <w:rsid w:val="0E573582"/>
    <w:rsid w:val="1A366E0D"/>
    <w:rsid w:val="38F8EDB1"/>
    <w:rsid w:val="43A5E20D"/>
    <w:rsid w:val="4A1E5441"/>
    <w:rsid w:val="5C9BE030"/>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89056"/>
  <w15:docId w15:val="{D833EB84-5C39-4A83-A54B-FE6119381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5"/>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1"/>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3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
    <w:basedOn w:val="Normal"/>
    <w:link w:val="FootnoteTextChar"/>
    <w:uiPriority w:val="99"/>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ootnote Referencef,FC,Footnote Referencefr,Char Char,Carattere Char1,Carattere Char Char Carattere Carattere Char Char,Appel note de bas de page,titulo 2,F1"/>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1"/>
      </w:numPr>
      <w:tabs>
        <w:tab w:val="left" w:pos="1440"/>
      </w:tabs>
      <w:spacing w:before="240" w:after="240"/>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uiPriority w:val="9"/>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E34B64"/>
    <w:pPr>
      <w:tabs>
        <w:tab w:val="left" w:pos="634"/>
        <w:tab w:val="right" w:leader="dot" w:pos="8630"/>
        <w:tab w:val="right" w:leader="dot" w:pos="8741"/>
      </w:tabs>
      <w:spacing w:before="100" w:beforeAutospacing="1"/>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link w:val="ListParagraphChar"/>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extode">
    <w:name w:val="Texto de"/>
    <w:basedOn w:val="Normal"/>
    <w:uiPriority w:val="99"/>
    <w:rsid w:val="00E33094"/>
    <w:pPr>
      <w:tabs>
        <w:tab w:val="left" w:pos="3060"/>
      </w:tabs>
      <w:jc w:val="center"/>
    </w:pPr>
    <w:rPr>
      <w:spacing w:val="0"/>
      <w:szCs w:val="24"/>
      <w:lang w:val="es-ES"/>
    </w:rPr>
  </w:style>
  <w:style w:type="character" w:styleId="Emphasis">
    <w:name w:val="Emphasis"/>
    <w:basedOn w:val="DefaultParagraphFont"/>
    <w:qFormat/>
    <w:rsid w:val="00DA31DE"/>
    <w:rPr>
      <w:i/>
      <w:iCs/>
    </w:rPr>
  </w:style>
  <w:style w:type="character" w:customStyle="1" w:styleId="ListParagraphChar">
    <w:name w:val="List Paragraph Char"/>
    <w:link w:val="ListParagraph"/>
    <w:uiPriority w:val="34"/>
    <w:locked/>
    <w:rsid w:val="00DD3BDA"/>
    <w:rPr>
      <w:rFonts w:ascii="Times New Roman" w:eastAsia="Times New Roman" w:hAnsi="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4453">
      <w:bodyDiv w:val="1"/>
      <w:marLeft w:val="0"/>
      <w:marRight w:val="0"/>
      <w:marTop w:val="0"/>
      <w:marBottom w:val="0"/>
      <w:divBdr>
        <w:top w:val="none" w:sz="0" w:space="0" w:color="auto"/>
        <w:left w:val="none" w:sz="0" w:space="0" w:color="auto"/>
        <w:bottom w:val="none" w:sz="0" w:space="0" w:color="auto"/>
        <w:right w:val="none" w:sz="0" w:space="0" w:color="auto"/>
      </w:divBdr>
    </w:div>
    <w:div w:id="178353616">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2771">
      <w:bodyDiv w:val="1"/>
      <w:marLeft w:val="0"/>
      <w:marRight w:val="0"/>
      <w:marTop w:val="0"/>
      <w:marBottom w:val="0"/>
      <w:divBdr>
        <w:top w:val="none" w:sz="0" w:space="0" w:color="auto"/>
        <w:left w:val="none" w:sz="0" w:space="0" w:color="auto"/>
        <w:bottom w:val="none" w:sz="0" w:space="0" w:color="auto"/>
        <w:right w:val="none" w:sz="0" w:space="0" w:color="auto"/>
      </w:divBdr>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294483841">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35458179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5152322">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13756932">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856045928">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078015526">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189298839">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84991283">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869751909">
      <w:bodyDiv w:val="1"/>
      <w:marLeft w:val="0"/>
      <w:marRight w:val="0"/>
      <w:marTop w:val="0"/>
      <w:marBottom w:val="0"/>
      <w:divBdr>
        <w:top w:val="none" w:sz="0" w:space="0" w:color="auto"/>
        <w:left w:val="none" w:sz="0" w:space="0" w:color="auto"/>
        <w:bottom w:val="none" w:sz="0" w:space="0" w:color="auto"/>
        <w:right w:val="none" w:sz="0" w:space="0" w:color="auto"/>
      </w:divBdr>
    </w:div>
    <w:div w:id="1880819581">
      <w:bodyDiv w:val="1"/>
      <w:marLeft w:val="0"/>
      <w:marRight w:val="0"/>
      <w:marTop w:val="0"/>
      <w:marBottom w:val="0"/>
      <w:divBdr>
        <w:top w:val="none" w:sz="0" w:space="0" w:color="auto"/>
        <w:left w:val="none" w:sz="0" w:space="0" w:color="auto"/>
        <w:bottom w:val="none" w:sz="0" w:space="0" w:color="auto"/>
        <w:right w:val="none" w:sz="0" w:space="0" w:color="auto"/>
      </w:divBdr>
    </w:div>
    <w:div w:id="1942253173">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55625169">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1986540117">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B1EB-7695-450C-8B6B-3181E95E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27</Pages>
  <Words>7695</Words>
  <Characters>43865</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DOCUMENTODEL BANCO INTERAMERICANO DE DESARROLLO</vt:lpstr>
    </vt:vector>
  </TitlesOfParts>
  <Company>Inter-American Development Bank</Company>
  <LinksUpToDate>false</LinksUpToDate>
  <CharactersWithSpaces>51458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DOCUMENTODEL BANCO INTERAMERICANO DE DESARROLLO</dc:title>
  <dc:creator>shakirahc</dc:creator>
  <cp:lastModifiedBy>Cardenas Valero, Juan Carlos</cp:lastModifiedBy>
  <cp:revision>30</cp:revision>
  <cp:lastPrinted>2015-04-01T13:52:00Z</cp:lastPrinted>
  <dcterms:created xsi:type="dcterms:W3CDTF">2017-07-19T14:13:00Z</dcterms:created>
  <dcterms:modified xsi:type="dcterms:W3CDTF">2017-09-22T18:42:00Z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ies>
</file>