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05EBAC" w14:textId="77777777" w:rsidR="00670E34" w:rsidRPr="0096577B" w:rsidRDefault="00670E34">
      <w:pPr>
        <w:pStyle w:val="Title"/>
        <w:tabs>
          <w:tab w:val="clear" w:pos="1440"/>
          <w:tab w:val="clear" w:pos="3060"/>
        </w:tabs>
        <w:outlineLvl w:val="9"/>
        <w:rPr>
          <w:rFonts w:ascii="Arial" w:hAnsi="Arial" w:cs="Arial"/>
          <w:smallCaps/>
          <w:sz w:val="22"/>
          <w:szCs w:val="22"/>
        </w:rPr>
      </w:pPr>
      <w:bookmarkStart w:id="0" w:name="_Toc299996936"/>
      <w:bookmarkStart w:id="1" w:name="_Toc299997065"/>
      <w:bookmarkStart w:id="2" w:name="_Toc299997408"/>
    </w:p>
    <w:p w14:paraId="432ED524" w14:textId="77777777" w:rsidR="006914E1" w:rsidRPr="0096577B" w:rsidRDefault="006914E1">
      <w:pPr>
        <w:pStyle w:val="Title"/>
        <w:tabs>
          <w:tab w:val="clear" w:pos="1440"/>
          <w:tab w:val="clear" w:pos="3060"/>
        </w:tabs>
        <w:outlineLvl w:val="9"/>
        <w:rPr>
          <w:rFonts w:ascii="Arial" w:hAnsi="Arial" w:cs="Arial"/>
          <w:smallCaps/>
          <w:sz w:val="22"/>
          <w:szCs w:val="22"/>
        </w:rPr>
      </w:pPr>
    </w:p>
    <w:p w14:paraId="76B38DA2" w14:textId="77777777" w:rsidR="004746AD" w:rsidRPr="0096577B" w:rsidRDefault="004746AD">
      <w:pPr>
        <w:pStyle w:val="Title"/>
        <w:tabs>
          <w:tab w:val="clear" w:pos="1440"/>
          <w:tab w:val="clear" w:pos="3060"/>
        </w:tabs>
        <w:outlineLvl w:val="9"/>
        <w:rPr>
          <w:rFonts w:ascii="Arial" w:hAnsi="Arial" w:cs="Arial"/>
          <w:smallCaps/>
          <w:sz w:val="22"/>
          <w:szCs w:val="22"/>
        </w:rPr>
      </w:pPr>
    </w:p>
    <w:p w14:paraId="614D6B99" w14:textId="77777777" w:rsidR="004B4B64" w:rsidRPr="0096577B" w:rsidRDefault="004B4B64">
      <w:pPr>
        <w:pStyle w:val="Title"/>
        <w:tabs>
          <w:tab w:val="clear" w:pos="1440"/>
          <w:tab w:val="clear" w:pos="3060"/>
        </w:tabs>
        <w:outlineLvl w:val="9"/>
        <w:rPr>
          <w:rFonts w:ascii="Arial" w:hAnsi="Arial" w:cs="Arial"/>
          <w:smallCaps/>
          <w:sz w:val="22"/>
          <w:szCs w:val="22"/>
        </w:rPr>
      </w:pPr>
    </w:p>
    <w:p w14:paraId="7225AE36" w14:textId="77777777" w:rsidR="005A7349" w:rsidRPr="0096577B" w:rsidRDefault="005A7349">
      <w:pPr>
        <w:pStyle w:val="Title"/>
        <w:tabs>
          <w:tab w:val="clear" w:pos="1440"/>
          <w:tab w:val="clear" w:pos="3060"/>
        </w:tabs>
        <w:outlineLvl w:val="9"/>
        <w:rPr>
          <w:rFonts w:ascii="Arial" w:hAnsi="Arial" w:cs="Arial"/>
          <w:smallCaps/>
          <w:sz w:val="22"/>
          <w:szCs w:val="22"/>
        </w:rPr>
      </w:pPr>
    </w:p>
    <w:p w14:paraId="2A994175" w14:textId="77777777" w:rsidR="005A7349" w:rsidRPr="0096577B" w:rsidRDefault="005A7349">
      <w:pPr>
        <w:pStyle w:val="Title"/>
        <w:tabs>
          <w:tab w:val="clear" w:pos="1440"/>
          <w:tab w:val="clear" w:pos="3060"/>
        </w:tabs>
        <w:outlineLvl w:val="9"/>
        <w:rPr>
          <w:rFonts w:ascii="Arial" w:hAnsi="Arial" w:cs="Arial"/>
          <w:smallCaps/>
          <w:sz w:val="22"/>
          <w:szCs w:val="22"/>
        </w:rPr>
      </w:pPr>
    </w:p>
    <w:p w14:paraId="5470F873" w14:textId="77777777" w:rsidR="005A7349" w:rsidRPr="0096577B" w:rsidRDefault="005A7349">
      <w:pPr>
        <w:pStyle w:val="Title"/>
        <w:tabs>
          <w:tab w:val="clear" w:pos="1440"/>
          <w:tab w:val="clear" w:pos="3060"/>
        </w:tabs>
        <w:outlineLvl w:val="9"/>
        <w:rPr>
          <w:rFonts w:ascii="Arial" w:hAnsi="Arial" w:cs="Arial"/>
          <w:smallCaps/>
          <w:sz w:val="22"/>
          <w:szCs w:val="22"/>
        </w:rPr>
      </w:pPr>
    </w:p>
    <w:p w14:paraId="0CF8308B" w14:textId="77777777" w:rsidR="004B4B64" w:rsidRPr="0096577B" w:rsidRDefault="004B4B64">
      <w:pPr>
        <w:pStyle w:val="Title"/>
        <w:tabs>
          <w:tab w:val="clear" w:pos="1440"/>
          <w:tab w:val="clear" w:pos="3060"/>
        </w:tabs>
        <w:outlineLvl w:val="9"/>
        <w:rPr>
          <w:rFonts w:ascii="Arial" w:hAnsi="Arial" w:cs="Arial"/>
          <w:smallCaps/>
          <w:sz w:val="22"/>
          <w:szCs w:val="22"/>
        </w:rPr>
      </w:pPr>
    </w:p>
    <w:bookmarkEnd w:id="0"/>
    <w:bookmarkEnd w:id="1"/>
    <w:bookmarkEnd w:id="2"/>
    <w:p w14:paraId="286AF307" w14:textId="77777777" w:rsidR="00EC31C6" w:rsidRPr="0096577B" w:rsidRDefault="00EC31C6">
      <w:pPr>
        <w:pStyle w:val="ColorfulList-Accent11"/>
        <w:ind w:left="1080"/>
        <w:jc w:val="center"/>
        <w:rPr>
          <w:rFonts w:ascii="Arial" w:hAnsi="Arial" w:cs="Arial"/>
          <w:b/>
        </w:rPr>
      </w:pPr>
    </w:p>
    <w:p w14:paraId="29FA25AB" w14:textId="77777777" w:rsidR="005A7349" w:rsidRPr="0096577B" w:rsidRDefault="005A7349" w:rsidP="005A7349">
      <w:pPr>
        <w:tabs>
          <w:tab w:val="left" w:pos="1440"/>
          <w:tab w:val="left" w:pos="3060"/>
        </w:tabs>
        <w:jc w:val="center"/>
        <w:rPr>
          <w:rFonts w:ascii="Arial" w:hAnsi="Arial" w:cs="Arial"/>
          <w:b/>
          <w:smallCaps/>
          <w:sz w:val="22"/>
          <w:szCs w:val="22"/>
        </w:rPr>
      </w:pPr>
      <w:proofErr w:type="spellStart"/>
      <w:r w:rsidRPr="0096577B">
        <w:rPr>
          <w:rFonts w:ascii="Arial" w:hAnsi="Arial" w:cs="Arial"/>
          <w:b/>
          <w:smallCaps/>
          <w:sz w:val="22"/>
          <w:szCs w:val="22"/>
        </w:rPr>
        <w:t>Hait</w:t>
      </w:r>
      <w:proofErr w:type="spellEnd"/>
      <w:r w:rsidR="00AD6CF1" w:rsidRPr="0096577B">
        <w:rPr>
          <w:rFonts w:ascii="Arial" w:hAnsi="Arial" w:cs="Arial"/>
          <w:b/>
          <w:smallCaps/>
          <w:sz w:val="22"/>
          <w:szCs w:val="22"/>
          <w:lang w:val="es-CO"/>
        </w:rPr>
        <w:t>í</w:t>
      </w:r>
    </w:p>
    <w:p w14:paraId="7C83C797" w14:textId="77777777" w:rsidR="005A7349" w:rsidRPr="0096577B" w:rsidRDefault="005A7349" w:rsidP="005A7349">
      <w:pPr>
        <w:tabs>
          <w:tab w:val="left" w:pos="1440"/>
          <w:tab w:val="left" w:pos="3060"/>
        </w:tabs>
        <w:jc w:val="center"/>
        <w:rPr>
          <w:rFonts w:ascii="Arial" w:hAnsi="Arial" w:cs="Arial"/>
          <w:smallCaps/>
          <w:sz w:val="22"/>
          <w:szCs w:val="22"/>
          <w:lang w:val="es-ES"/>
        </w:rPr>
      </w:pPr>
    </w:p>
    <w:p w14:paraId="668CEE14" w14:textId="77777777" w:rsidR="005A7349" w:rsidRPr="0096577B" w:rsidRDefault="005A7349" w:rsidP="005A7349">
      <w:pPr>
        <w:tabs>
          <w:tab w:val="left" w:pos="1440"/>
          <w:tab w:val="left" w:pos="3060"/>
        </w:tabs>
        <w:jc w:val="center"/>
        <w:rPr>
          <w:rFonts w:ascii="Arial" w:hAnsi="Arial" w:cs="Arial"/>
          <w:smallCaps/>
          <w:sz w:val="22"/>
          <w:szCs w:val="22"/>
          <w:lang w:val="es-ES"/>
        </w:rPr>
      </w:pPr>
      <w:bookmarkStart w:id="3" w:name="_GoBack"/>
      <w:bookmarkEnd w:id="3"/>
    </w:p>
    <w:p w14:paraId="479669C7" w14:textId="77777777" w:rsidR="005A7349" w:rsidRPr="0096577B" w:rsidRDefault="005A7349" w:rsidP="005A7349">
      <w:pPr>
        <w:tabs>
          <w:tab w:val="left" w:pos="1440"/>
          <w:tab w:val="left" w:pos="3060"/>
        </w:tabs>
        <w:jc w:val="center"/>
        <w:rPr>
          <w:rFonts w:ascii="Arial" w:hAnsi="Arial" w:cs="Arial"/>
          <w:smallCaps/>
          <w:sz w:val="22"/>
          <w:szCs w:val="22"/>
          <w:lang w:val="es-ES"/>
        </w:rPr>
      </w:pPr>
    </w:p>
    <w:p w14:paraId="7064E270" w14:textId="77777777" w:rsidR="005A7349" w:rsidRPr="0096577B" w:rsidRDefault="005A7349" w:rsidP="005A7349">
      <w:pPr>
        <w:tabs>
          <w:tab w:val="left" w:pos="1440"/>
          <w:tab w:val="left" w:pos="3060"/>
        </w:tabs>
        <w:jc w:val="center"/>
        <w:rPr>
          <w:rFonts w:ascii="Arial" w:hAnsi="Arial" w:cs="Arial"/>
          <w:smallCaps/>
          <w:sz w:val="22"/>
          <w:szCs w:val="22"/>
          <w:lang w:val="es-ES"/>
        </w:rPr>
      </w:pPr>
    </w:p>
    <w:p w14:paraId="694FD926" w14:textId="77777777" w:rsidR="005A7349" w:rsidRPr="0096577B" w:rsidRDefault="005A7349" w:rsidP="005A7349">
      <w:pPr>
        <w:tabs>
          <w:tab w:val="left" w:pos="1440"/>
          <w:tab w:val="left" w:pos="3060"/>
        </w:tabs>
        <w:jc w:val="center"/>
        <w:rPr>
          <w:rFonts w:ascii="Arial" w:hAnsi="Arial" w:cs="Arial"/>
          <w:smallCaps/>
          <w:sz w:val="22"/>
          <w:szCs w:val="22"/>
          <w:lang w:val="es-ES"/>
        </w:rPr>
      </w:pPr>
    </w:p>
    <w:p w14:paraId="374A6763" w14:textId="77777777" w:rsidR="005A7349" w:rsidRPr="0096577B" w:rsidRDefault="005A7349" w:rsidP="005A7349">
      <w:pPr>
        <w:tabs>
          <w:tab w:val="left" w:pos="1440"/>
          <w:tab w:val="left" w:pos="3060"/>
        </w:tabs>
        <w:jc w:val="center"/>
        <w:rPr>
          <w:rFonts w:ascii="Arial" w:hAnsi="Arial" w:cs="Arial"/>
          <w:smallCaps/>
          <w:sz w:val="22"/>
          <w:szCs w:val="22"/>
          <w:lang w:val="es-ES"/>
        </w:rPr>
      </w:pPr>
    </w:p>
    <w:p w14:paraId="3C6D1FF9" w14:textId="77777777" w:rsidR="005A7349" w:rsidRPr="0096577B" w:rsidRDefault="005A7349" w:rsidP="005A7349">
      <w:pPr>
        <w:tabs>
          <w:tab w:val="left" w:pos="1440"/>
          <w:tab w:val="left" w:pos="3060"/>
        </w:tabs>
        <w:jc w:val="center"/>
        <w:rPr>
          <w:rFonts w:ascii="Arial" w:hAnsi="Arial" w:cs="Arial"/>
          <w:smallCaps/>
          <w:sz w:val="22"/>
          <w:szCs w:val="22"/>
          <w:lang w:val="es-ES"/>
        </w:rPr>
      </w:pPr>
    </w:p>
    <w:p w14:paraId="41707996" w14:textId="77777777" w:rsidR="005A7349" w:rsidRPr="0096577B" w:rsidRDefault="005A7349" w:rsidP="005A7349">
      <w:pPr>
        <w:tabs>
          <w:tab w:val="left" w:pos="1440"/>
          <w:tab w:val="left" w:pos="3060"/>
        </w:tabs>
        <w:jc w:val="center"/>
        <w:rPr>
          <w:rFonts w:ascii="Arial" w:hAnsi="Arial" w:cs="Arial"/>
          <w:smallCaps/>
          <w:sz w:val="22"/>
          <w:szCs w:val="22"/>
          <w:lang w:val="es-ES"/>
        </w:rPr>
      </w:pPr>
    </w:p>
    <w:p w14:paraId="12F53913" w14:textId="77777777" w:rsidR="0068237C" w:rsidRPr="0096577B" w:rsidRDefault="0068237C" w:rsidP="0068237C">
      <w:pPr>
        <w:tabs>
          <w:tab w:val="left" w:pos="1440"/>
          <w:tab w:val="left" w:pos="3060"/>
        </w:tabs>
        <w:jc w:val="center"/>
        <w:rPr>
          <w:rFonts w:ascii="Arial" w:hAnsi="Arial" w:cs="Arial"/>
          <w:b/>
          <w:smallCaps/>
          <w:sz w:val="22"/>
          <w:szCs w:val="22"/>
        </w:rPr>
      </w:pPr>
      <w:r w:rsidRPr="0096577B">
        <w:rPr>
          <w:rFonts w:ascii="Arial" w:hAnsi="Arial" w:cs="Arial"/>
          <w:b/>
          <w:smallCaps/>
          <w:sz w:val="22"/>
          <w:szCs w:val="22"/>
        </w:rPr>
        <w:t xml:space="preserve">Proyecto de mejora del acceso al agua, el saneamiento y la higiene en áreas urbanas, periurbanas y rurales del </w:t>
      </w:r>
      <w:r w:rsidR="00BB780D" w:rsidRPr="0096577B">
        <w:rPr>
          <w:rFonts w:ascii="Arial" w:hAnsi="Arial" w:cs="Arial"/>
          <w:b/>
          <w:smallCaps/>
          <w:sz w:val="22"/>
          <w:szCs w:val="22"/>
        </w:rPr>
        <w:t xml:space="preserve">gran </w:t>
      </w:r>
      <w:r w:rsidRPr="0096577B">
        <w:rPr>
          <w:rFonts w:ascii="Arial" w:hAnsi="Arial" w:cs="Arial"/>
          <w:b/>
          <w:smallCaps/>
          <w:sz w:val="22"/>
          <w:szCs w:val="22"/>
        </w:rPr>
        <w:t>norte de Haití</w:t>
      </w:r>
    </w:p>
    <w:p w14:paraId="649B4F9D" w14:textId="77777777" w:rsidR="005A7349" w:rsidRPr="0096577B" w:rsidRDefault="005A7349" w:rsidP="005A7349">
      <w:pPr>
        <w:tabs>
          <w:tab w:val="left" w:pos="1440"/>
          <w:tab w:val="left" w:pos="3060"/>
        </w:tabs>
        <w:jc w:val="center"/>
        <w:rPr>
          <w:rFonts w:ascii="Arial" w:hAnsi="Arial" w:cs="Arial"/>
          <w:b/>
          <w:smallCaps/>
          <w:sz w:val="22"/>
          <w:szCs w:val="22"/>
        </w:rPr>
      </w:pPr>
    </w:p>
    <w:p w14:paraId="354A1F57" w14:textId="77777777" w:rsidR="005A7349" w:rsidRPr="0096577B" w:rsidRDefault="00F300FA" w:rsidP="005A7349">
      <w:pPr>
        <w:tabs>
          <w:tab w:val="left" w:pos="1440"/>
          <w:tab w:val="left" w:pos="3060"/>
        </w:tabs>
        <w:jc w:val="center"/>
        <w:rPr>
          <w:rFonts w:ascii="Arial" w:hAnsi="Arial" w:cs="Arial"/>
          <w:b/>
          <w:smallCaps/>
          <w:sz w:val="22"/>
          <w:szCs w:val="22"/>
        </w:rPr>
      </w:pPr>
      <w:r w:rsidRPr="0096577B">
        <w:rPr>
          <w:rFonts w:ascii="Arial" w:hAnsi="Arial" w:cs="Arial"/>
          <w:b/>
          <w:smallCaps/>
          <w:sz w:val="22"/>
          <w:szCs w:val="22"/>
        </w:rPr>
        <w:t>HA-L11</w:t>
      </w:r>
      <w:r w:rsidR="00EE679E" w:rsidRPr="0096577B">
        <w:rPr>
          <w:rFonts w:ascii="Arial" w:hAnsi="Arial" w:cs="Arial"/>
          <w:b/>
          <w:smallCaps/>
          <w:sz w:val="22"/>
          <w:szCs w:val="22"/>
        </w:rPr>
        <w:t>35</w:t>
      </w:r>
    </w:p>
    <w:p w14:paraId="77A11642" w14:textId="77777777" w:rsidR="005A7349" w:rsidRPr="0096577B" w:rsidRDefault="005A7349" w:rsidP="005A7349">
      <w:pPr>
        <w:tabs>
          <w:tab w:val="left" w:pos="1440"/>
          <w:tab w:val="left" w:pos="3060"/>
        </w:tabs>
        <w:jc w:val="center"/>
        <w:rPr>
          <w:rFonts w:ascii="Arial" w:hAnsi="Arial" w:cs="Arial"/>
          <w:b/>
          <w:smallCaps/>
          <w:sz w:val="22"/>
          <w:szCs w:val="22"/>
        </w:rPr>
      </w:pPr>
    </w:p>
    <w:p w14:paraId="79DFD104" w14:textId="77777777" w:rsidR="005A7349" w:rsidRPr="0096577B" w:rsidRDefault="005A7349" w:rsidP="005A7349">
      <w:pPr>
        <w:pStyle w:val="Newpage"/>
        <w:rPr>
          <w:rFonts w:ascii="Arial" w:hAnsi="Arial"/>
          <w:b w:val="0"/>
          <w:sz w:val="22"/>
          <w:szCs w:val="22"/>
        </w:rPr>
      </w:pPr>
    </w:p>
    <w:p w14:paraId="1A628E27" w14:textId="77777777" w:rsidR="005A7349" w:rsidRPr="0096577B" w:rsidRDefault="005A7349" w:rsidP="005A7349">
      <w:pPr>
        <w:tabs>
          <w:tab w:val="left" w:pos="1440"/>
          <w:tab w:val="left" w:pos="3060"/>
        </w:tabs>
        <w:jc w:val="center"/>
        <w:rPr>
          <w:rFonts w:ascii="Arial" w:hAnsi="Arial" w:cs="Arial"/>
          <w:smallCaps/>
          <w:sz w:val="22"/>
          <w:szCs w:val="22"/>
          <w:lang w:val="es-ES"/>
        </w:rPr>
      </w:pPr>
    </w:p>
    <w:p w14:paraId="51F41FD8" w14:textId="77777777" w:rsidR="005A7349" w:rsidRPr="0096577B" w:rsidRDefault="005A7349" w:rsidP="005A7349">
      <w:pPr>
        <w:tabs>
          <w:tab w:val="left" w:pos="1440"/>
          <w:tab w:val="left" w:pos="3060"/>
        </w:tabs>
        <w:jc w:val="center"/>
        <w:rPr>
          <w:rFonts w:ascii="Arial" w:hAnsi="Arial" w:cs="Arial"/>
          <w:smallCaps/>
          <w:sz w:val="22"/>
          <w:szCs w:val="22"/>
          <w:lang w:val="es-ES"/>
        </w:rPr>
      </w:pPr>
    </w:p>
    <w:p w14:paraId="1D768BB8" w14:textId="77777777" w:rsidR="005A7349" w:rsidRPr="0096577B" w:rsidRDefault="005A7349" w:rsidP="005A7349">
      <w:pPr>
        <w:tabs>
          <w:tab w:val="left" w:pos="1440"/>
          <w:tab w:val="left" w:pos="3060"/>
        </w:tabs>
        <w:jc w:val="center"/>
        <w:rPr>
          <w:rFonts w:ascii="Arial" w:hAnsi="Arial" w:cs="Arial"/>
          <w:smallCaps/>
          <w:sz w:val="22"/>
          <w:szCs w:val="22"/>
          <w:lang w:val="es-ES"/>
        </w:rPr>
      </w:pPr>
    </w:p>
    <w:p w14:paraId="67DADB0C" w14:textId="77777777" w:rsidR="005A7349" w:rsidRPr="0096577B" w:rsidRDefault="005A7349" w:rsidP="005A7349">
      <w:pPr>
        <w:tabs>
          <w:tab w:val="left" w:pos="1440"/>
          <w:tab w:val="left" w:pos="3060"/>
        </w:tabs>
        <w:jc w:val="center"/>
        <w:rPr>
          <w:rFonts w:ascii="Arial" w:hAnsi="Arial" w:cs="Arial"/>
          <w:smallCaps/>
          <w:sz w:val="22"/>
          <w:szCs w:val="22"/>
          <w:lang w:val="es-ES"/>
        </w:rPr>
      </w:pPr>
    </w:p>
    <w:p w14:paraId="521246F5" w14:textId="77777777" w:rsidR="005A7349" w:rsidRPr="0096577B" w:rsidRDefault="005A7349" w:rsidP="005A7349">
      <w:pPr>
        <w:tabs>
          <w:tab w:val="left" w:pos="1440"/>
          <w:tab w:val="left" w:pos="3060"/>
        </w:tabs>
        <w:jc w:val="center"/>
        <w:rPr>
          <w:rFonts w:ascii="Arial" w:hAnsi="Arial" w:cs="Arial"/>
          <w:b/>
          <w:smallCaps/>
          <w:sz w:val="22"/>
          <w:szCs w:val="22"/>
          <w:lang w:val="es-ES"/>
        </w:rPr>
      </w:pPr>
      <w:r w:rsidRPr="0096577B">
        <w:rPr>
          <w:rFonts w:ascii="Arial" w:hAnsi="Arial" w:cs="Arial"/>
          <w:b/>
          <w:smallCaps/>
          <w:sz w:val="22"/>
          <w:szCs w:val="22"/>
          <w:lang w:val="es-ES"/>
        </w:rPr>
        <w:t>Plan de Seguimiento y Evaluación</w:t>
      </w:r>
    </w:p>
    <w:p w14:paraId="2238F88D" w14:textId="77777777" w:rsidR="005A7349" w:rsidRPr="0096577B" w:rsidRDefault="005A7349" w:rsidP="005A7349">
      <w:pPr>
        <w:tabs>
          <w:tab w:val="left" w:pos="1440"/>
          <w:tab w:val="left" w:pos="3060"/>
        </w:tabs>
        <w:rPr>
          <w:rFonts w:ascii="Arial" w:hAnsi="Arial" w:cs="Arial"/>
          <w:b/>
          <w:smallCaps/>
          <w:sz w:val="22"/>
          <w:szCs w:val="22"/>
          <w:lang w:val="es-ES"/>
        </w:rPr>
      </w:pPr>
    </w:p>
    <w:p w14:paraId="7EA40100" w14:textId="77777777" w:rsidR="005A7349" w:rsidRPr="0096577B" w:rsidRDefault="005A7349" w:rsidP="00F00E78">
      <w:pPr>
        <w:pStyle w:val="Newpage"/>
        <w:rPr>
          <w:rFonts w:ascii="Arial" w:hAnsi="Arial"/>
          <w:b w:val="0"/>
          <w:sz w:val="22"/>
          <w:szCs w:val="22"/>
        </w:rPr>
      </w:pPr>
    </w:p>
    <w:p w14:paraId="74C75DA6" w14:textId="77777777" w:rsidR="005A7349" w:rsidRPr="0096577B" w:rsidRDefault="005A7349" w:rsidP="00F00E78">
      <w:pPr>
        <w:pStyle w:val="Newpage"/>
        <w:rPr>
          <w:rFonts w:ascii="Arial" w:hAnsi="Arial"/>
          <w:b w:val="0"/>
          <w:sz w:val="22"/>
          <w:szCs w:val="22"/>
        </w:rPr>
      </w:pPr>
    </w:p>
    <w:p w14:paraId="1F60A4DD" w14:textId="77777777" w:rsidR="005A7349" w:rsidRPr="0096577B" w:rsidRDefault="005A7349" w:rsidP="00F00E78">
      <w:pPr>
        <w:pStyle w:val="Newpage"/>
        <w:rPr>
          <w:rFonts w:ascii="Arial" w:hAnsi="Arial"/>
          <w:b w:val="0"/>
          <w:sz w:val="22"/>
          <w:szCs w:val="22"/>
        </w:rPr>
      </w:pPr>
    </w:p>
    <w:p w14:paraId="59A179FE" w14:textId="77777777" w:rsidR="005A7349" w:rsidRPr="0096577B" w:rsidRDefault="005A7349" w:rsidP="00F00E78">
      <w:pPr>
        <w:pStyle w:val="Newpage"/>
        <w:rPr>
          <w:rFonts w:ascii="Arial" w:hAnsi="Arial"/>
          <w:b w:val="0"/>
          <w:sz w:val="22"/>
          <w:szCs w:val="22"/>
        </w:rPr>
      </w:pPr>
    </w:p>
    <w:p w14:paraId="22D1D899" w14:textId="77777777" w:rsidR="005A7349" w:rsidRPr="0096577B" w:rsidRDefault="005A7349" w:rsidP="00F00E78">
      <w:pPr>
        <w:pStyle w:val="Newpage"/>
        <w:rPr>
          <w:rFonts w:ascii="Arial" w:hAnsi="Arial"/>
          <w:b w:val="0"/>
          <w:sz w:val="22"/>
          <w:szCs w:val="22"/>
        </w:rPr>
      </w:pPr>
    </w:p>
    <w:p w14:paraId="676F1875" w14:textId="77777777" w:rsidR="005A7349" w:rsidRPr="0096577B" w:rsidRDefault="005A7349" w:rsidP="00F00E78">
      <w:pPr>
        <w:pStyle w:val="Newpage"/>
        <w:rPr>
          <w:rFonts w:ascii="Arial" w:hAnsi="Arial"/>
          <w:b w:val="0"/>
          <w:sz w:val="22"/>
          <w:szCs w:val="22"/>
        </w:rPr>
      </w:pPr>
    </w:p>
    <w:p w14:paraId="2C0A2728" w14:textId="77777777" w:rsidR="005A7349" w:rsidRPr="0096577B" w:rsidRDefault="005A7349" w:rsidP="00F00E78">
      <w:pPr>
        <w:pStyle w:val="Newpage"/>
        <w:rPr>
          <w:rFonts w:ascii="Arial" w:hAnsi="Arial"/>
          <w:b w:val="0"/>
          <w:sz w:val="22"/>
          <w:szCs w:val="22"/>
        </w:rPr>
      </w:pPr>
    </w:p>
    <w:p w14:paraId="1C8CFD87" w14:textId="77777777" w:rsidR="005A7349" w:rsidRPr="0096577B" w:rsidRDefault="005A7349" w:rsidP="00F00E78">
      <w:pPr>
        <w:pStyle w:val="Newpage"/>
        <w:rPr>
          <w:rFonts w:ascii="Arial" w:hAnsi="Arial"/>
          <w:b w:val="0"/>
          <w:sz w:val="22"/>
          <w:szCs w:val="22"/>
        </w:rPr>
      </w:pPr>
    </w:p>
    <w:p w14:paraId="67E6EF45" w14:textId="77777777" w:rsidR="005A7349" w:rsidRPr="0096577B" w:rsidRDefault="005A7349" w:rsidP="005A7349">
      <w:pPr>
        <w:tabs>
          <w:tab w:val="left" w:pos="1440"/>
          <w:tab w:val="left" w:pos="3060"/>
        </w:tabs>
        <w:jc w:val="center"/>
        <w:rPr>
          <w:rFonts w:ascii="Arial" w:hAnsi="Arial" w:cs="Arial"/>
          <w:sz w:val="22"/>
          <w:szCs w:val="22"/>
          <w:lang w:val="es-ES"/>
        </w:rPr>
      </w:pPr>
    </w:p>
    <w:p w14:paraId="217611FE" w14:textId="4C0CE919" w:rsidR="005A7349" w:rsidRPr="0096577B" w:rsidRDefault="005A7349" w:rsidP="005A7349">
      <w:pPr>
        <w:pStyle w:val="BodyText"/>
        <w:pBdr>
          <w:top w:val="single" w:sz="4" w:space="0" w:color="000000"/>
          <w:left w:val="single" w:sz="4" w:space="0" w:color="000000"/>
          <w:bottom w:val="single" w:sz="4" w:space="0" w:color="000000"/>
          <w:right w:val="single" w:sz="4" w:space="0" w:color="000000"/>
        </w:pBdr>
        <w:tabs>
          <w:tab w:val="left" w:pos="1440"/>
        </w:tabs>
        <w:jc w:val="both"/>
        <w:rPr>
          <w:rFonts w:ascii="Arial" w:hAnsi="Arial" w:cs="Arial"/>
          <w:sz w:val="22"/>
          <w:szCs w:val="22"/>
          <w:lang w:val="es-ES"/>
        </w:rPr>
      </w:pPr>
      <w:r w:rsidRPr="0096577B">
        <w:rPr>
          <w:rFonts w:ascii="Arial" w:hAnsi="Arial" w:cs="Arial"/>
          <w:sz w:val="22"/>
          <w:szCs w:val="22"/>
          <w:lang w:val="es-ES"/>
        </w:rPr>
        <w:t>Este documento fue preparado po</w:t>
      </w:r>
      <w:r w:rsidR="007A3D17" w:rsidRPr="0096577B">
        <w:rPr>
          <w:rFonts w:ascii="Arial" w:hAnsi="Arial" w:cs="Arial"/>
          <w:sz w:val="22"/>
          <w:szCs w:val="22"/>
          <w:lang w:val="es-ES"/>
        </w:rPr>
        <w:t>r el Equipo de Proyecto</w:t>
      </w:r>
      <w:r w:rsidR="006B76B8">
        <w:rPr>
          <w:rFonts w:ascii="Arial" w:hAnsi="Arial" w:cs="Arial"/>
          <w:sz w:val="22"/>
          <w:szCs w:val="22"/>
          <w:lang w:val="es-ES"/>
        </w:rPr>
        <w:t xml:space="preserve"> y con el apoyo de SPD </w:t>
      </w:r>
    </w:p>
    <w:p w14:paraId="499D14A4" w14:textId="77777777" w:rsidR="00563766" w:rsidRPr="0096577B" w:rsidRDefault="00563766" w:rsidP="005A7349">
      <w:pPr>
        <w:tabs>
          <w:tab w:val="left" w:pos="1440"/>
          <w:tab w:val="left" w:pos="3060"/>
        </w:tabs>
        <w:jc w:val="center"/>
        <w:rPr>
          <w:rFonts w:ascii="Arial" w:hAnsi="Arial" w:cs="Arial"/>
          <w:b/>
          <w:smallCaps/>
          <w:sz w:val="22"/>
          <w:szCs w:val="22"/>
        </w:rPr>
      </w:pPr>
    </w:p>
    <w:p w14:paraId="2A2DA97A" w14:textId="77777777" w:rsidR="00670E34" w:rsidRPr="0096577B" w:rsidRDefault="00670E34" w:rsidP="00670E34">
      <w:pPr>
        <w:autoSpaceDE w:val="0"/>
        <w:adjustRightInd w:val="0"/>
        <w:rPr>
          <w:rFonts w:ascii="Arial" w:hAnsi="Arial" w:cs="Arial"/>
          <w:color w:val="000000"/>
          <w:sz w:val="22"/>
          <w:szCs w:val="22"/>
        </w:rPr>
      </w:pPr>
    </w:p>
    <w:p w14:paraId="34CB7541" w14:textId="77777777" w:rsidR="00670E34" w:rsidRPr="0096577B" w:rsidRDefault="00670E34" w:rsidP="00670E34">
      <w:pPr>
        <w:pStyle w:val="BodyText"/>
        <w:pBdr>
          <w:top w:val="single" w:sz="4" w:space="1" w:color="auto"/>
          <w:left w:val="single" w:sz="4" w:space="4" w:color="auto"/>
          <w:bottom w:val="single" w:sz="4" w:space="0" w:color="auto"/>
          <w:right w:val="single" w:sz="4" w:space="4" w:color="auto"/>
        </w:pBdr>
        <w:tabs>
          <w:tab w:val="left" w:pos="1440"/>
        </w:tabs>
        <w:jc w:val="both"/>
        <w:rPr>
          <w:rFonts w:ascii="Arial" w:hAnsi="Arial" w:cs="Arial"/>
          <w:sz w:val="22"/>
          <w:szCs w:val="22"/>
        </w:rPr>
      </w:pPr>
      <w:r w:rsidRPr="0096577B">
        <w:rPr>
          <w:rFonts w:ascii="Arial" w:hAnsi="Arial" w:cs="Arial"/>
          <w:color w:val="000000"/>
          <w:sz w:val="22"/>
          <w:szCs w:val="22"/>
        </w:rPr>
        <w:t>El presente documento contiene información confidencial comprendida en una o más de las diez excepciones de la Política de Acceso a Información y, por lo tanto, no se puede divulgar fuera del Banco.</w:t>
      </w:r>
    </w:p>
    <w:p w14:paraId="7C5E0079" w14:textId="77777777" w:rsidR="00EC31C6" w:rsidRPr="0096577B" w:rsidRDefault="00EC31C6" w:rsidP="00670E34">
      <w:pPr>
        <w:rPr>
          <w:rFonts w:ascii="Arial" w:hAnsi="Arial" w:cs="Arial"/>
          <w:sz w:val="22"/>
          <w:szCs w:val="22"/>
        </w:rPr>
        <w:sectPr w:rsidR="00EC31C6" w:rsidRPr="0096577B" w:rsidSect="00513B08">
          <w:pgSz w:w="12240" w:h="15840"/>
          <w:pgMar w:top="1440" w:right="1800" w:bottom="1440" w:left="1800" w:header="720" w:footer="720" w:gutter="0"/>
          <w:cols w:space="720"/>
        </w:sectPr>
      </w:pPr>
    </w:p>
    <w:p w14:paraId="6757CB1F" w14:textId="5924B97D" w:rsidR="00150512" w:rsidRPr="0096577B" w:rsidRDefault="00EE54E0" w:rsidP="00F26D12">
      <w:pPr>
        <w:pStyle w:val="TOC1"/>
      </w:pPr>
      <w:bookmarkStart w:id="4" w:name="_Toc299997067"/>
      <w:bookmarkStart w:id="5" w:name="_Toc299997410"/>
      <w:bookmarkStart w:id="6" w:name="_Toc305003916"/>
      <w:r w:rsidRPr="0096577B">
        <w:lastRenderedPageBreak/>
        <w:tab/>
      </w:r>
      <w:bookmarkEnd w:id="4"/>
      <w:bookmarkEnd w:id="5"/>
      <w:bookmarkEnd w:id="6"/>
    </w:p>
    <w:sdt>
      <w:sdtPr>
        <w:rPr>
          <w:rFonts w:ascii="Times New Roman" w:hAnsi="Times New Roman"/>
          <w:b w:val="0"/>
          <w:bCs w:val="0"/>
          <w:smallCaps w:val="0"/>
          <w:color w:val="auto"/>
          <w:spacing w:val="-3"/>
          <w:sz w:val="24"/>
          <w:szCs w:val="20"/>
          <w:lang w:val="es-ES_tradnl"/>
        </w:rPr>
        <w:id w:val="371578315"/>
        <w:docPartObj>
          <w:docPartGallery w:val="Table of Contents"/>
          <w:docPartUnique/>
        </w:docPartObj>
      </w:sdtPr>
      <w:sdtEndPr/>
      <w:sdtContent>
        <w:p w14:paraId="08CC4373" w14:textId="38579ADE" w:rsidR="005A7E43" w:rsidRPr="00F26D12" w:rsidRDefault="005A7E43" w:rsidP="005A7E43">
          <w:pPr>
            <w:pStyle w:val="TOCHeading"/>
            <w:numPr>
              <w:ilvl w:val="0"/>
              <w:numId w:val="0"/>
            </w:numPr>
            <w:jc w:val="center"/>
            <w:rPr>
              <w:lang w:val="es-CO"/>
            </w:rPr>
          </w:pPr>
          <w:r w:rsidRPr="00F26D12">
            <w:rPr>
              <w:lang w:val="es-CO"/>
            </w:rPr>
            <w:t>Índice</w:t>
          </w:r>
        </w:p>
        <w:p w14:paraId="1F44432F" w14:textId="4EE1D6C2" w:rsidR="005A7E43" w:rsidRDefault="005A7E43" w:rsidP="00F26D12">
          <w:pPr>
            <w:pStyle w:val="TOC1"/>
            <w:numPr>
              <w:ilvl w:val="0"/>
              <w:numId w:val="33"/>
            </w:numPr>
          </w:pPr>
          <w:r w:rsidRPr="00FE6A02">
            <w:t>Introducción</w:t>
          </w:r>
          <w:r>
            <w:t xml:space="preserve"> </w:t>
          </w:r>
          <w:r>
            <w:ptab w:relativeTo="margin" w:alignment="right" w:leader="dot"/>
          </w:r>
          <w:r>
            <w:t>1</w:t>
          </w:r>
        </w:p>
        <w:p w14:paraId="35BF8A8F" w14:textId="1BB4E8CC" w:rsidR="005A7E43" w:rsidRPr="00F26D12" w:rsidRDefault="00F26D12" w:rsidP="00F26D12">
          <w:pPr>
            <w:pStyle w:val="TOC1"/>
            <w:numPr>
              <w:ilvl w:val="0"/>
              <w:numId w:val="33"/>
            </w:numPr>
          </w:pPr>
          <w:r w:rsidRPr="00F26D12">
            <w:t>Monitoreo de la Gestión del Programa</w:t>
          </w:r>
          <w:r w:rsidR="005A7E43" w:rsidRPr="00F26D12">
            <w:ptab w:relativeTo="margin" w:alignment="right" w:leader="dot"/>
          </w:r>
          <w:r w:rsidR="005A7E43" w:rsidRPr="00F26D12">
            <w:t>4</w:t>
          </w:r>
        </w:p>
        <w:p w14:paraId="4F00FE70" w14:textId="266846C5" w:rsidR="00F26D12" w:rsidRDefault="00F26D12" w:rsidP="00F26D12">
          <w:pPr>
            <w:pStyle w:val="TOC2"/>
            <w:numPr>
              <w:ilvl w:val="0"/>
              <w:numId w:val="32"/>
            </w:numPr>
          </w:pPr>
          <w:r>
            <w:t>Indicadores</w:t>
          </w:r>
          <w:r w:rsidR="005A7E43">
            <w:ptab w:relativeTo="margin" w:alignment="right" w:leader="dot"/>
          </w:r>
          <w:r w:rsidR="00D7683A">
            <w:t>4</w:t>
          </w:r>
        </w:p>
        <w:p w14:paraId="7B6E30F1" w14:textId="1AFCD2D3" w:rsidR="00B15E57" w:rsidRDefault="00B15E57" w:rsidP="00B15E57">
          <w:pPr>
            <w:pStyle w:val="Heading4"/>
            <w:numPr>
              <w:ilvl w:val="0"/>
              <w:numId w:val="32"/>
            </w:numPr>
            <w:rPr>
              <w:rFonts w:ascii="Times New Roman" w:hAnsi="Times New Roman"/>
              <w:b w:val="0"/>
              <w:spacing w:val="-3"/>
              <w:lang w:val="es-ES_tradnl"/>
            </w:rPr>
          </w:pPr>
          <w:r w:rsidRPr="00B15E57">
            <w:rPr>
              <w:rFonts w:ascii="Times New Roman" w:hAnsi="Times New Roman"/>
              <w:b w:val="0"/>
              <w:spacing w:val="-3"/>
              <w:lang w:val="es-ES_tradnl"/>
            </w:rPr>
            <w:t>Monitoreo de los Indicadores y Recopilación de Datos</w:t>
          </w:r>
          <w:r w:rsidR="007D5006">
            <w:rPr>
              <w:rFonts w:ascii="Times New Roman" w:hAnsi="Times New Roman"/>
              <w:b w:val="0"/>
              <w:spacing w:val="-3"/>
              <w:lang w:val="es-ES_tradnl"/>
            </w:rPr>
            <w:t>…………………….</w:t>
          </w:r>
          <w:r>
            <w:rPr>
              <w:rFonts w:ascii="Times New Roman" w:hAnsi="Times New Roman"/>
              <w:b w:val="0"/>
              <w:spacing w:val="-3"/>
              <w:lang w:val="es-ES_tradnl"/>
            </w:rPr>
            <w:t xml:space="preserve"> 7</w:t>
          </w:r>
        </w:p>
        <w:p w14:paraId="5C5AF728" w14:textId="44EB2448" w:rsidR="00E95E04" w:rsidRDefault="00E95E04" w:rsidP="00B15E57">
          <w:pPr>
            <w:pStyle w:val="ListParagraph"/>
            <w:numPr>
              <w:ilvl w:val="0"/>
              <w:numId w:val="32"/>
            </w:numPr>
            <w:rPr>
              <w:lang w:val="es-ES_tradnl"/>
            </w:rPr>
          </w:pPr>
          <w:r>
            <w:rPr>
              <w:lang w:val="es-ES_tradnl"/>
            </w:rPr>
            <w:t>Presentación de Informes</w:t>
          </w:r>
          <w:r w:rsidR="00624EDF">
            <w:rPr>
              <w:lang w:val="es-ES_tradnl"/>
            </w:rPr>
            <w:t>………………………………………………… 8</w:t>
          </w:r>
        </w:p>
        <w:p w14:paraId="2CFB81D0" w14:textId="0CE81E80" w:rsidR="00624EDF" w:rsidRDefault="00624EDF" w:rsidP="00624EDF">
          <w:pPr>
            <w:pStyle w:val="Heading4"/>
            <w:numPr>
              <w:ilvl w:val="0"/>
              <w:numId w:val="32"/>
            </w:numPr>
            <w:rPr>
              <w:rFonts w:ascii="Times New Roman" w:hAnsi="Times New Roman"/>
              <w:b w:val="0"/>
              <w:spacing w:val="-3"/>
              <w:lang w:val="es-ES_tradnl"/>
            </w:rPr>
          </w:pPr>
          <w:r>
            <w:rPr>
              <w:rFonts w:ascii="Times New Roman" w:hAnsi="Times New Roman"/>
              <w:b w:val="0"/>
              <w:spacing w:val="-3"/>
              <w:lang w:val="es-ES_tradnl"/>
            </w:rPr>
            <w:t>Auditoría Externa……………………………………………………</w:t>
          </w:r>
          <w:proofErr w:type="gramStart"/>
          <w:r>
            <w:rPr>
              <w:rFonts w:ascii="Times New Roman" w:hAnsi="Times New Roman"/>
              <w:b w:val="0"/>
              <w:spacing w:val="-3"/>
              <w:lang w:val="es-ES_tradnl"/>
            </w:rPr>
            <w:t>…….</w:t>
          </w:r>
          <w:proofErr w:type="gramEnd"/>
          <w:r>
            <w:rPr>
              <w:rFonts w:ascii="Times New Roman" w:hAnsi="Times New Roman"/>
              <w:b w:val="0"/>
              <w:spacing w:val="-3"/>
              <w:lang w:val="es-ES_tradnl"/>
            </w:rPr>
            <w:t>. 9</w:t>
          </w:r>
        </w:p>
        <w:p w14:paraId="707E4484" w14:textId="61C7119C" w:rsidR="00624EDF" w:rsidRPr="00624EDF" w:rsidRDefault="00624EDF" w:rsidP="00624EDF">
          <w:pPr>
            <w:pStyle w:val="Heading4"/>
            <w:numPr>
              <w:ilvl w:val="0"/>
              <w:numId w:val="32"/>
            </w:numPr>
            <w:rPr>
              <w:rFonts w:ascii="Times New Roman" w:hAnsi="Times New Roman"/>
              <w:b w:val="0"/>
              <w:spacing w:val="-3"/>
              <w:lang w:val="es-ES_tradnl"/>
            </w:rPr>
          </w:pPr>
          <w:r w:rsidRPr="00624EDF">
            <w:rPr>
              <w:rFonts w:ascii="Times New Roman" w:hAnsi="Times New Roman"/>
              <w:b w:val="0"/>
              <w:spacing w:val="-3"/>
              <w:lang w:val="es-ES_tradnl"/>
            </w:rPr>
            <w:t>Coordinación, Plan de Trabajo y Presupuesto del Monitoreo</w:t>
          </w:r>
          <w:r>
            <w:rPr>
              <w:rFonts w:ascii="Times New Roman" w:hAnsi="Times New Roman"/>
              <w:b w:val="0"/>
              <w:spacing w:val="-3"/>
              <w:lang w:val="es-ES_tradnl"/>
            </w:rPr>
            <w:t>……………… 9</w:t>
          </w:r>
        </w:p>
        <w:p w14:paraId="6B4BEC8D" w14:textId="14691CE9" w:rsidR="006D20DA" w:rsidRDefault="006D20DA" w:rsidP="006D20DA">
          <w:pPr>
            <w:pStyle w:val="TOC1"/>
            <w:numPr>
              <w:ilvl w:val="0"/>
              <w:numId w:val="33"/>
            </w:numPr>
          </w:pPr>
          <w:r>
            <w:t>Evaluación</w:t>
          </w:r>
          <w:r w:rsidRPr="00F26D12">
            <w:t xml:space="preserve"> del Programa</w:t>
          </w:r>
          <w:r w:rsidRPr="00F26D12">
            <w:ptab w:relativeTo="margin" w:alignment="right" w:leader="dot"/>
          </w:r>
          <w:r w:rsidR="0029036B">
            <w:t>16</w:t>
          </w:r>
        </w:p>
        <w:p w14:paraId="72D2541B" w14:textId="07373404" w:rsidR="00595D5A" w:rsidRPr="00925F43" w:rsidRDefault="0029036B" w:rsidP="00925F43">
          <w:pPr>
            <w:pStyle w:val="Heading4"/>
            <w:numPr>
              <w:ilvl w:val="0"/>
              <w:numId w:val="38"/>
            </w:numPr>
            <w:rPr>
              <w:rFonts w:ascii="Times New Roman" w:hAnsi="Times New Roman"/>
              <w:b w:val="0"/>
              <w:spacing w:val="-3"/>
              <w:lang w:val="es-ES_tradnl"/>
            </w:rPr>
          </w:pPr>
          <w:r w:rsidRPr="00925F43">
            <w:rPr>
              <w:rFonts w:ascii="Times New Roman" w:hAnsi="Times New Roman"/>
              <w:b w:val="0"/>
              <w:spacing w:val="-3"/>
              <w:lang w:val="es-ES_tradnl"/>
            </w:rPr>
            <w:t>Principales Preguntas de Evaluación</w:t>
          </w:r>
          <w:r w:rsidR="00925F43">
            <w:rPr>
              <w:rFonts w:ascii="Times New Roman" w:hAnsi="Times New Roman"/>
              <w:b w:val="0"/>
              <w:spacing w:val="-3"/>
              <w:lang w:val="es-ES_tradnl"/>
            </w:rPr>
            <w:t>………………………………………</w:t>
          </w:r>
          <w:r w:rsidRPr="00925F43">
            <w:rPr>
              <w:rFonts w:ascii="Times New Roman" w:hAnsi="Times New Roman"/>
              <w:b w:val="0"/>
              <w:spacing w:val="-3"/>
              <w:lang w:val="es-ES_tradnl"/>
            </w:rPr>
            <w:t>16</w:t>
          </w:r>
        </w:p>
        <w:p w14:paraId="7F420B79" w14:textId="2804BBB5" w:rsidR="0029036B" w:rsidRPr="00925F43" w:rsidRDefault="0029036B" w:rsidP="00925F43">
          <w:pPr>
            <w:pStyle w:val="Heading4"/>
            <w:numPr>
              <w:ilvl w:val="0"/>
              <w:numId w:val="38"/>
            </w:numPr>
            <w:rPr>
              <w:rFonts w:ascii="Times New Roman" w:hAnsi="Times New Roman"/>
              <w:b w:val="0"/>
              <w:spacing w:val="-3"/>
              <w:lang w:val="es-ES_tradnl"/>
            </w:rPr>
          </w:pPr>
          <w:r w:rsidRPr="00925F43">
            <w:rPr>
              <w:rFonts w:ascii="Times New Roman" w:hAnsi="Times New Roman"/>
              <w:b w:val="0"/>
              <w:spacing w:val="-3"/>
              <w:lang w:val="es-ES_tradnl"/>
            </w:rPr>
            <w:t>Conocimiento existente sobre la efectividad de intervenciones del Program</w:t>
          </w:r>
          <w:r w:rsidR="005A09E3" w:rsidRPr="00925F43">
            <w:rPr>
              <w:rFonts w:ascii="Times New Roman" w:hAnsi="Times New Roman"/>
              <w:b w:val="0"/>
              <w:spacing w:val="-3"/>
              <w:lang w:val="es-ES_tradnl"/>
            </w:rPr>
            <w:t>a.</w:t>
          </w:r>
          <w:r w:rsidR="00024A80" w:rsidRPr="00925F43">
            <w:rPr>
              <w:rFonts w:ascii="Times New Roman" w:hAnsi="Times New Roman"/>
              <w:b w:val="0"/>
              <w:spacing w:val="-3"/>
              <w:lang w:val="es-ES_tradnl"/>
            </w:rPr>
            <w:t>..</w:t>
          </w:r>
          <w:r w:rsidR="005A09E3" w:rsidRPr="00925F43">
            <w:rPr>
              <w:rFonts w:ascii="Times New Roman" w:hAnsi="Times New Roman"/>
              <w:b w:val="0"/>
              <w:spacing w:val="-3"/>
              <w:lang w:val="es-ES_tradnl"/>
            </w:rPr>
            <w:t>…………………………………………………………</w:t>
          </w:r>
          <w:proofErr w:type="gramStart"/>
          <w:r w:rsidR="005A09E3" w:rsidRPr="00925F43">
            <w:rPr>
              <w:rFonts w:ascii="Times New Roman" w:hAnsi="Times New Roman"/>
              <w:b w:val="0"/>
              <w:spacing w:val="-3"/>
              <w:lang w:val="es-ES_tradnl"/>
            </w:rPr>
            <w:t>…….</w:t>
          </w:r>
          <w:proofErr w:type="gramEnd"/>
          <w:r w:rsidR="005A09E3" w:rsidRPr="00925F43">
            <w:rPr>
              <w:rFonts w:ascii="Times New Roman" w:hAnsi="Times New Roman"/>
              <w:b w:val="0"/>
              <w:spacing w:val="-3"/>
              <w:lang w:val="es-ES_tradnl"/>
            </w:rPr>
            <w:t>.  16</w:t>
          </w:r>
        </w:p>
        <w:p w14:paraId="58A1CFCA" w14:textId="04297D0F" w:rsidR="00024A80" w:rsidRPr="00925F43" w:rsidRDefault="00024A80" w:rsidP="00925F43">
          <w:pPr>
            <w:pStyle w:val="Heading4"/>
            <w:numPr>
              <w:ilvl w:val="0"/>
              <w:numId w:val="38"/>
            </w:numPr>
            <w:rPr>
              <w:rFonts w:ascii="Times New Roman" w:hAnsi="Times New Roman"/>
              <w:b w:val="0"/>
              <w:spacing w:val="-3"/>
              <w:lang w:val="es-ES_tradnl"/>
            </w:rPr>
          </w:pPr>
          <w:r w:rsidRPr="00925F43">
            <w:rPr>
              <w:rFonts w:ascii="Times New Roman" w:hAnsi="Times New Roman"/>
              <w:b w:val="0"/>
              <w:spacing w:val="-3"/>
              <w:lang w:val="es-ES_tradnl"/>
            </w:rPr>
            <w:t>Principales indicadores de resultados y su metodología…………………</w:t>
          </w:r>
          <w:r w:rsidR="00B30E2C" w:rsidRPr="00925F43">
            <w:rPr>
              <w:rFonts w:ascii="Times New Roman" w:hAnsi="Times New Roman"/>
              <w:b w:val="0"/>
              <w:spacing w:val="-3"/>
              <w:lang w:val="es-ES_tradnl"/>
            </w:rPr>
            <w:t xml:space="preserve">   18</w:t>
          </w:r>
        </w:p>
        <w:p w14:paraId="46AF539C" w14:textId="670D9F25" w:rsidR="00585351" w:rsidRPr="00925F43" w:rsidRDefault="00585351" w:rsidP="00925F43">
          <w:pPr>
            <w:pStyle w:val="Heading4"/>
            <w:numPr>
              <w:ilvl w:val="0"/>
              <w:numId w:val="38"/>
            </w:numPr>
            <w:rPr>
              <w:rFonts w:ascii="Times New Roman" w:hAnsi="Times New Roman"/>
              <w:b w:val="0"/>
              <w:spacing w:val="-3"/>
              <w:lang w:val="es-ES_tradnl"/>
            </w:rPr>
          </w:pPr>
          <w:r w:rsidRPr="00925F43">
            <w:rPr>
              <w:rFonts w:ascii="Times New Roman" w:hAnsi="Times New Roman"/>
              <w:b w:val="0"/>
              <w:spacing w:val="-3"/>
              <w:lang w:val="es-ES_tradnl"/>
            </w:rPr>
            <w:t xml:space="preserve">Metodología de Evaluación: Evaluación económica </w:t>
          </w:r>
          <w:proofErr w:type="spellStart"/>
          <w:r w:rsidRPr="00925F43">
            <w:rPr>
              <w:rFonts w:ascii="Times New Roman" w:hAnsi="Times New Roman"/>
              <w:b w:val="0"/>
              <w:spacing w:val="-3"/>
              <w:lang w:val="es-ES_tradnl"/>
            </w:rPr>
            <w:t>expost</w:t>
          </w:r>
          <w:proofErr w:type="spellEnd"/>
          <w:r w:rsidR="0061041A" w:rsidRPr="00925F43">
            <w:rPr>
              <w:rFonts w:ascii="Times New Roman" w:hAnsi="Times New Roman"/>
              <w:b w:val="0"/>
              <w:spacing w:val="-3"/>
              <w:lang w:val="es-ES_tradnl"/>
            </w:rPr>
            <w:t>, evaluación de impacto y otras preguntas de evaluación……………………………</w:t>
          </w:r>
          <w:proofErr w:type="gramStart"/>
          <w:r w:rsidR="0061041A" w:rsidRPr="00925F43">
            <w:rPr>
              <w:rFonts w:ascii="Times New Roman" w:hAnsi="Times New Roman"/>
              <w:b w:val="0"/>
              <w:spacing w:val="-3"/>
              <w:lang w:val="es-ES_tradnl"/>
            </w:rPr>
            <w:t>…….</w:t>
          </w:r>
          <w:proofErr w:type="gramEnd"/>
          <w:r w:rsidR="00F21EF8" w:rsidRPr="00925F43">
            <w:rPr>
              <w:rFonts w:ascii="Times New Roman" w:hAnsi="Times New Roman"/>
              <w:b w:val="0"/>
              <w:spacing w:val="-3"/>
              <w:lang w:val="es-ES_tradnl"/>
            </w:rPr>
            <w:t>.</w:t>
          </w:r>
          <w:r w:rsidR="00925F43" w:rsidRPr="00925F43">
            <w:rPr>
              <w:rFonts w:ascii="Times New Roman" w:hAnsi="Times New Roman"/>
              <w:b w:val="0"/>
              <w:spacing w:val="-3"/>
              <w:lang w:val="es-ES_tradnl"/>
            </w:rPr>
            <w:t xml:space="preserve"> </w:t>
          </w:r>
          <w:r w:rsidR="0061041A" w:rsidRPr="00925F43">
            <w:rPr>
              <w:rFonts w:ascii="Times New Roman" w:hAnsi="Times New Roman"/>
              <w:b w:val="0"/>
              <w:spacing w:val="-3"/>
              <w:lang w:val="es-ES_tradnl"/>
            </w:rPr>
            <w:t>21</w:t>
          </w:r>
        </w:p>
        <w:p w14:paraId="0FD0FDF8" w14:textId="50902878" w:rsidR="00D96F12" w:rsidRPr="00925F43" w:rsidRDefault="00D96F12" w:rsidP="00925F43">
          <w:pPr>
            <w:pStyle w:val="Heading4"/>
            <w:numPr>
              <w:ilvl w:val="0"/>
              <w:numId w:val="38"/>
            </w:numPr>
            <w:rPr>
              <w:rFonts w:ascii="Times New Roman" w:hAnsi="Times New Roman"/>
              <w:b w:val="0"/>
              <w:spacing w:val="-3"/>
              <w:lang w:val="es-ES_tradnl"/>
            </w:rPr>
          </w:pPr>
          <w:r w:rsidRPr="00925F43">
            <w:rPr>
              <w:rFonts w:ascii="Times New Roman" w:hAnsi="Times New Roman"/>
              <w:b w:val="0"/>
              <w:spacing w:val="-3"/>
              <w:lang w:val="es-ES_tradnl"/>
            </w:rPr>
            <w:t>Información de los Resultados……………………………………………</w:t>
          </w:r>
          <w:r w:rsidR="00F21EF8" w:rsidRPr="00925F43">
            <w:rPr>
              <w:rFonts w:ascii="Times New Roman" w:hAnsi="Times New Roman"/>
              <w:b w:val="0"/>
              <w:spacing w:val="-3"/>
              <w:lang w:val="es-ES_tradnl"/>
            </w:rPr>
            <w:t>.</w:t>
          </w:r>
          <w:r w:rsidRPr="00925F43">
            <w:rPr>
              <w:rFonts w:ascii="Times New Roman" w:hAnsi="Times New Roman"/>
              <w:b w:val="0"/>
              <w:spacing w:val="-3"/>
              <w:lang w:val="es-ES_tradnl"/>
            </w:rPr>
            <w:t xml:space="preserve"> 26</w:t>
          </w:r>
        </w:p>
        <w:p w14:paraId="61BB3F32" w14:textId="0699E37E" w:rsidR="00F21EF8" w:rsidRPr="00925F43" w:rsidRDefault="00F21EF8" w:rsidP="00925F43">
          <w:pPr>
            <w:pStyle w:val="Heading4"/>
            <w:numPr>
              <w:ilvl w:val="0"/>
              <w:numId w:val="38"/>
            </w:numPr>
            <w:rPr>
              <w:rFonts w:ascii="Times New Roman" w:hAnsi="Times New Roman"/>
              <w:b w:val="0"/>
              <w:spacing w:val="-3"/>
              <w:lang w:val="es-ES_tradnl"/>
            </w:rPr>
          </w:pPr>
          <w:r w:rsidRPr="00925F43">
            <w:rPr>
              <w:rFonts w:ascii="Times New Roman" w:hAnsi="Times New Roman"/>
              <w:b w:val="0"/>
              <w:spacing w:val="-3"/>
              <w:lang w:val="es-ES_tradnl"/>
            </w:rPr>
            <w:t>Coordinación, plan de trabajo y presupuesto de la evaluación…………… 27</w:t>
          </w:r>
        </w:p>
        <w:p w14:paraId="1BF60405" w14:textId="1F855D43" w:rsidR="005A7E43" w:rsidRPr="006D20DA" w:rsidRDefault="009B413C" w:rsidP="006D20DA">
          <w:pPr>
            <w:ind w:left="557"/>
          </w:pPr>
        </w:p>
      </w:sdtContent>
    </w:sdt>
    <w:p w14:paraId="3D451532" w14:textId="42B9A766" w:rsidR="00F47D9E" w:rsidRPr="0096577B" w:rsidRDefault="00F47D9E" w:rsidP="00F26D12">
      <w:pPr>
        <w:pStyle w:val="TOC1"/>
      </w:pPr>
    </w:p>
    <w:p w14:paraId="7FBCD31F" w14:textId="5DFA9618" w:rsidR="00EC4CE7" w:rsidRPr="0096577B" w:rsidRDefault="00EC4CE7" w:rsidP="00F26D12">
      <w:pPr>
        <w:pStyle w:val="TOC1"/>
        <w:sectPr w:rsidR="00EC4CE7" w:rsidRPr="0096577B" w:rsidSect="00C90BB2">
          <w:footerReference w:type="default" r:id="rId14"/>
          <w:pgSz w:w="12240" w:h="15840"/>
          <w:pgMar w:top="1440" w:right="2317" w:bottom="1440" w:left="1800" w:header="720" w:footer="720" w:gutter="0"/>
          <w:cols w:space="720"/>
        </w:sectPr>
      </w:pPr>
    </w:p>
    <w:p w14:paraId="09FC40EE" w14:textId="311A6E03" w:rsidR="00EC31C6" w:rsidRPr="00FE6A02" w:rsidRDefault="00281BD6" w:rsidP="00FE6A02">
      <w:pPr>
        <w:pStyle w:val="Heading1"/>
        <w:jc w:val="left"/>
      </w:pPr>
      <w:bookmarkStart w:id="7" w:name="_Toc299997411"/>
      <w:bookmarkStart w:id="8" w:name="_Toc305003917"/>
      <w:proofErr w:type="spellStart"/>
      <w:r w:rsidRPr="00FE6A02">
        <w:lastRenderedPageBreak/>
        <w:t>Introducción</w:t>
      </w:r>
      <w:bookmarkEnd w:id="7"/>
      <w:bookmarkEnd w:id="8"/>
      <w:proofErr w:type="spellEnd"/>
    </w:p>
    <w:p w14:paraId="2D5396E5" w14:textId="4E5ADEAB" w:rsidR="00BB780D" w:rsidRPr="0096577B" w:rsidRDefault="005A7349" w:rsidP="00B82BE6">
      <w:pPr>
        <w:pStyle w:val="Paragraph"/>
        <w:numPr>
          <w:ilvl w:val="1"/>
          <w:numId w:val="10"/>
        </w:numPr>
        <w:tabs>
          <w:tab w:val="clear" w:pos="1476"/>
          <w:tab w:val="num" w:pos="900"/>
        </w:tabs>
        <w:autoSpaceDN/>
        <w:ind w:left="720" w:hanging="720"/>
        <w:textAlignment w:val="auto"/>
        <w:rPr>
          <w:rFonts w:ascii="Arial" w:hAnsi="Arial" w:cs="Arial"/>
          <w:sz w:val="22"/>
        </w:rPr>
      </w:pPr>
      <w:bookmarkStart w:id="9" w:name="_Toc305003918"/>
      <w:r w:rsidRPr="0096577B">
        <w:rPr>
          <w:rFonts w:ascii="Arial" w:hAnsi="Arial" w:cs="Arial"/>
          <w:sz w:val="22"/>
        </w:rPr>
        <w:t xml:space="preserve">Este anexo presenta los elementos principales que conforman el </w:t>
      </w:r>
      <w:r w:rsidR="00944870" w:rsidRPr="0096577B">
        <w:rPr>
          <w:rFonts w:ascii="Arial" w:hAnsi="Arial" w:cs="Arial"/>
          <w:sz w:val="22"/>
        </w:rPr>
        <w:t>P</w:t>
      </w:r>
      <w:r w:rsidRPr="0096577B">
        <w:rPr>
          <w:rFonts w:ascii="Arial" w:hAnsi="Arial" w:cs="Arial"/>
          <w:sz w:val="22"/>
        </w:rPr>
        <w:t xml:space="preserve">lan de </w:t>
      </w:r>
      <w:r w:rsidR="00154F98" w:rsidRPr="0096577B">
        <w:rPr>
          <w:rFonts w:ascii="Arial" w:hAnsi="Arial" w:cs="Arial"/>
          <w:sz w:val="22"/>
        </w:rPr>
        <w:br/>
      </w:r>
      <w:r w:rsidR="00BB780D" w:rsidRPr="0096577B">
        <w:rPr>
          <w:rFonts w:ascii="Arial" w:hAnsi="Arial" w:cs="Arial"/>
          <w:sz w:val="22"/>
        </w:rPr>
        <w:t>M</w:t>
      </w:r>
      <w:r w:rsidRPr="0096577B">
        <w:rPr>
          <w:rFonts w:ascii="Arial" w:hAnsi="Arial" w:cs="Arial"/>
          <w:sz w:val="22"/>
        </w:rPr>
        <w:t xml:space="preserve">onitoreo y </w:t>
      </w:r>
      <w:r w:rsidR="00BB780D" w:rsidRPr="0096577B">
        <w:rPr>
          <w:rFonts w:ascii="Arial" w:hAnsi="Arial" w:cs="Arial"/>
          <w:sz w:val="22"/>
        </w:rPr>
        <w:t>E</w:t>
      </w:r>
      <w:r w:rsidRPr="0096577B">
        <w:rPr>
          <w:rFonts w:ascii="Arial" w:hAnsi="Arial" w:cs="Arial"/>
          <w:sz w:val="22"/>
        </w:rPr>
        <w:t xml:space="preserve">valuación del </w:t>
      </w:r>
      <w:r w:rsidR="00C310B6" w:rsidRPr="0096577B">
        <w:rPr>
          <w:rFonts w:ascii="Arial" w:hAnsi="Arial" w:cs="Arial"/>
          <w:sz w:val="22"/>
        </w:rPr>
        <w:t xml:space="preserve">Proyecto de mejora del acceso al agua, el saneamiento y la higiene en áreas urbanas, periurbanas y rurales del </w:t>
      </w:r>
      <w:r w:rsidR="00BB780D" w:rsidRPr="0096577B">
        <w:rPr>
          <w:rFonts w:ascii="Arial" w:hAnsi="Arial" w:cs="Arial"/>
          <w:sz w:val="22"/>
        </w:rPr>
        <w:t xml:space="preserve">gran </w:t>
      </w:r>
      <w:r w:rsidR="00C310B6" w:rsidRPr="0096577B">
        <w:rPr>
          <w:rFonts w:ascii="Arial" w:hAnsi="Arial" w:cs="Arial"/>
          <w:sz w:val="22"/>
        </w:rPr>
        <w:t xml:space="preserve">norte de Haití. </w:t>
      </w:r>
      <w:r w:rsidRPr="0096577B">
        <w:rPr>
          <w:rFonts w:ascii="Arial" w:hAnsi="Arial" w:cs="Arial"/>
          <w:sz w:val="22"/>
        </w:rPr>
        <w:t>Los resultados esperados del programa son</w:t>
      </w:r>
      <w:r w:rsidR="00154F98" w:rsidRPr="0096577B">
        <w:rPr>
          <w:rFonts w:ascii="Arial" w:hAnsi="Arial" w:cs="Arial"/>
          <w:sz w:val="22"/>
        </w:rPr>
        <w:t>:</w:t>
      </w:r>
      <w:r w:rsidRPr="0096577B">
        <w:rPr>
          <w:rFonts w:ascii="Arial" w:hAnsi="Arial" w:cs="Arial"/>
          <w:sz w:val="22"/>
        </w:rPr>
        <w:t xml:space="preserve"> </w:t>
      </w:r>
      <w:r w:rsidR="00BB780D" w:rsidRPr="0096577B">
        <w:rPr>
          <w:rFonts w:ascii="Arial" w:hAnsi="Arial" w:cs="Arial"/>
          <w:sz w:val="22"/>
        </w:rPr>
        <w:t xml:space="preserve">(i) </w:t>
      </w:r>
      <w:r w:rsidR="000D019C">
        <w:rPr>
          <w:rFonts w:ascii="Arial" w:hAnsi="Arial" w:cs="Arial"/>
          <w:sz w:val="22"/>
        </w:rPr>
        <w:t xml:space="preserve">fortalecimiento de la regulación sectorial y de la gestión técnica y comercial de los </w:t>
      </w:r>
      <w:proofErr w:type="spellStart"/>
      <w:r w:rsidR="000D019C">
        <w:rPr>
          <w:rFonts w:ascii="Arial" w:hAnsi="Arial" w:cs="Arial"/>
          <w:sz w:val="22"/>
        </w:rPr>
        <w:t>CTEs</w:t>
      </w:r>
      <w:proofErr w:type="spellEnd"/>
      <w:r w:rsidR="000D019C">
        <w:rPr>
          <w:rFonts w:ascii="Arial" w:hAnsi="Arial" w:cs="Arial"/>
          <w:sz w:val="22"/>
        </w:rPr>
        <w:t>; (</w:t>
      </w:r>
      <w:proofErr w:type="spellStart"/>
      <w:r w:rsidR="000D019C">
        <w:rPr>
          <w:rFonts w:ascii="Arial" w:hAnsi="Arial" w:cs="Arial"/>
          <w:sz w:val="22"/>
        </w:rPr>
        <w:t>ii</w:t>
      </w:r>
      <w:proofErr w:type="spellEnd"/>
      <w:r w:rsidR="000D019C">
        <w:rPr>
          <w:rFonts w:ascii="Arial" w:hAnsi="Arial" w:cs="Arial"/>
          <w:sz w:val="22"/>
        </w:rPr>
        <w:t xml:space="preserve">) incremento en el acceso a </w:t>
      </w:r>
      <w:r w:rsidR="00BB780D" w:rsidRPr="0096577B">
        <w:rPr>
          <w:rFonts w:ascii="Arial" w:hAnsi="Arial" w:cs="Arial"/>
          <w:sz w:val="22"/>
        </w:rPr>
        <w:t>los servicios de agua potable, saneamiento y de las prácticas de higiene de los habitantes urbanos; y (</w:t>
      </w:r>
      <w:proofErr w:type="spellStart"/>
      <w:r w:rsidR="00BB780D" w:rsidRPr="0096577B">
        <w:rPr>
          <w:rFonts w:ascii="Arial" w:hAnsi="Arial" w:cs="Arial"/>
          <w:sz w:val="22"/>
        </w:rPr>
        <w:t>ii</w:t>
      </w:r>
      <w:proofErr w:type="spellEnd"/>
      <w:r w:rsidR="00BB780D" w:rsidRPr="0096577B">
        <w:rPr>
          <w:rFonts w:ascii="Arial" w:hAnsi="Arial" w:cs="Arial"/>
          <w:sz w:val="22"/>
        </w:rPr>
        <w:t xml:space="preserve">) </w:t>
      </w:r>
      <w:r w:rsidR="005A421A">
        <w:rPr>
          <w:rFonts w:ascii="Arial" w:hAnsi="Arial" w:cs="Arial"/>
          <w:sz w:val="22"/>
        </w:rPr>
        <w:t xml:space="preserve">incremento en el acceso a </w:t>
      </w:r>
      <w:r w:rsidR="00BB780D" w:rsidRPr="0096577B">
        <w:rPr>
          <w:rFonts w:ascii="Arial" w:hAnsi="Arial" w:cs="Arial"/>
          <w:sz w:val="22"/>
        </w:rPr>
        <w:t>los servicios de agua, saneamiento y de las prácticas de higiene de los habitantes rurales.</w:t>
      </w:r>
    </w:p>
    <w:p w14:paraId="7AD09E03" w14:textId="77777777" w:rsidR="00626CDD" w:rsidRPr="0096577B" w:rsidRDefault="00626CDD" w:rsidP="00B82BE6">
      <w:pPr>
        <w:pStyle w:val="Paragraph"/>
        <w:numPr>
          <w:ilvl w:val="1"/>
          <w:numId w:val="10"/>
        </w:numPr>
        <w:tabs>
          <w:tab w:val="clear" w:pos="1476"/>
          <w:tab w:val="num" w:pos="900"/>
        </w:tabs>
        <w:autoSpaceDN/>
        <w:ind w:left="720" w:hanging="720"/>
        <w:textAlignment w:val="auto"/>
        <w:rPr>
          <w:rFonts w:ascii="Arial" w:hAnsi="Arial" w:cs="Arial"/>
          <w:sz w:val="22"/>
        </w:rPr>
      </w:pPr>
      <w:r w:rsidRPr="0096577B">
        <w:rPr>
          <w:rFonts w:ascii="Arial" w:hAnsi="Arial" w:cs="Arial"/>
          <w:b/>
          <w:sz w:val="22"/>
        </w:rPr>
        <w:t>Componente I:</w:t>
      </w:r>
      <w:r w:rsidRPr="0096577B">
        <w:rPr>
          <w:rFonts w:ascii="Arial" w:hAnsi="Arial" w:cs="Arial"/>
          <w:sz w:val="22"/>
        </w:rPr>
        <w:t xml:space="preserve"> Los CTEs de Haití mejorar la sostenibilidad de los servicios de agua, saneamiento y se mejoran las competencias del regulador y de las unidades desconcentradas. </w:t>
      </w:r>
      <w:r w:rsidRPr="0096577B">
        <w:rPr>
          <w:rFonts w:ascii="Arial" w:hAnsi="Arial" w:cs="Arial"/>
          <w:sz w:val="22"/>
        </w:rPr>
        <w:br/>
      </w:r>
      <w:r w:rsidRPr="0096577B">
        <w:rPr>
          <w:rFonts w:ascii="Arial" w:hAnsi="Arial" w:cs="Arial"/>
          <w:sz w:val="22"/>
        </w:rPr>
        <w:t>(US$ 10,02 millones). El proyecto financiará lo siguiente: (i) estructuración e implementación de una APP para el CTE de Cabo Haitiano; (ii) apoyo a la supervisión y seguimiento de APP por parte de la OREPA Norte y la DINEPA (iii) medidas de rápido impacto; (</w:t>
      </w:r>
      <w:proofErr w:type="spellStart"/>
      <w:r w:rsidRPr="0096577B">
        <w:rPr>
          <w:rFonts w:ascii="Arial" w:hAnsi="Arial" w:cs="Arial"/>
          <w:sz w:val="22"/>
        </w:rPr>
        <w:t>iv</w:t>
      </w:r>
      <w:proofErr w:type="spellEnd"/>
      <w:r w:rsidRPr="0096577B">
        <w:rPr>
          <w:rFonts w:ascii="Arial" w:hAnsi="Arial" w:cs="Arial"/>
          <w:sz w:val="22"/>
        </w:rPr>
        <w:t>) campañas de comunicación para la mejora de la transparencia; (v) plan de monitoreo de aguas explotadas; (vi) proyecto piloto para la inclusión de la mujer en la esfera económica; (</w:t>
      </w:r>
      <w:proofErr w:type="spellStart"/>
      <w:r w:rsidRPr="0096577B">
        <w:rPr>
          <w:rFonts w:ascii="Arial" w:hAnsi="Arial" w:cs="Arial"/>
          <w:sz w:val="22"/>
        </w:rPr>
        <w:t>vii</w:t>
      </w:r>
      <w:proofErr w:type="spellEnd"/>
      <w:r w:rsidRPr="0096577B">
        <w:rPr>
          <w:rFonts w:ascii="Arial" w:hAnsi="Arial" w:cs="Arial"/>
          <w:sz w:val="22"/>
        </w:rPr>
        <w:t>) desarrollo de una estrategia de saneamiento para las zonas urbanas de Haití; (</w:t>
      </w:r>
      <w:proofErr w:type="spellStart"/>
      <w:r w:rsidRPr="0096577B">
        <w:rPr>
          <w:rFonts w:ascii="Arial" w:hAnsi="Arial" w:cs="Arial"/>
          <w:sz w:val="22"/>
        </w:rPr>
        <w:t>viii</w:t>
      </w:r>
      <w:proofErr w:type="spellEnd"/>
      <w:r w:rsidRPr="0096577B">
        <w:rPr>
          <w:rFonts w:ascii="Arial" w:hAnsi="Arial" w:cs="Arial"/>
          <w:sz w:val="22"/>
        </w:rPr>
        <w:t>) apoyo a los CTE, OREPA , DINEPA y URD para reforzar sus funciones conforme a la Ley Marco Las medidas de rápido impacto (US$ millones) incluyen, entre otras acciones: la realización de campañas de conectividad y transparencia, la densificación de redes, la instalación de conexiones domiciliares, la mejora de la medición y la actualización del catastro comercial.</w:t>
      </w:r>
    </w:p>
    <w:p w14:paraId="304ADC97" w14:textId="77777777" w:rsidR="00626CDD" w:rsidRPr="0096577B" w:rsidRDefault="00626CDD" w:rsidP="00B82BE6">
      <w:pPr>
        <w:pStyle w:val="Paragraph"/>
        <w:numPr>
          <w:ilvl w:val="1"/>
          <w:numId w:val="10"/>
        </w:numPr>
        <w:tabs>
          <w:tab w:val="clear" w:pos="1476"/>
          <w:tab w:val="num" w:pos="900"/>
        </w:tabs>
        <w:autoSpaceDN/>
        <w:ind w:left="720" w:hanging="720"/>
        <w:textAlignment w:val="auto"/>
        <w:rPr>
          <w:rFonts w:ascii="Arial" w:hAnsi="Arial" w:cs="Arial"/>
          <w:sz w:val="22"/>
        </w:rPr>
      </w:pPr>
      <w:r w:rsidRPr="0096577B">
        <w:rPr>
          <w:rFonts w:ascii="Arial" w:hAnsi="Arial" w:cs="Arial"/>
          <w:b/>
          <w:sz w:val="22"/>
        </w:rPr>
        <w:t>Componente II:</w:t>
      </w:r>
      <w:r w:rsidRPr="0096577B">
        <w:rPr>
          <w:rFonts w:ascii="Arial" w:hAnsi="Arial" w:cs="Arial"/>
          <w:sz w:val="22"/>
        </w:rPr>
        <w:t xml:space="preserve"> Inversiones prioritarias en agua potable, saneamiento e higiene en localidades urbanas del gran norte de Haití (US$ 90,730 millones). El proyecto financiará: (i) obras de construcción de tanques de almacenamiento y redes de agua potable; (ii) obras de refuerzo de la producción de agua potable; (iii) conexiones domiciliares y redes condominiales y quioscos en áreas marginales; (</w:t>
      </w:r>
      <w:proofErr w:type="spellStart"/>
      <w:r w:rsidRPr="0096577B">
        <w:rPr>
          <w:rFonts w:ascii="Arial" w:hAnsi="Arial" w:cs="Arial"/>
          <w:sz w:val="22"/>
        </w:rPr>
        <w:t>iv</w:t>
      </w:r>
      <w:proofErr w:type="spellEnd"/>
      <w:r w:rsidRPr="0096577B">
        <w:rPr>
          <w:rFonts w:ascii="Arial" w:hAnsi="Arial" w:cs="Arial"/>
          <w:sz w:val="22"/>
        </w:rPr>
        <w:t xml:space="preserve">) campañas de cambio de comportamiento para la mejora de prácticas de higiene; (v) </w:t>
      </w:r>
      <w:bookmarkStart w:id="10" w:name="_Hlk518552810"/>
      <w:r w:rsidRPr="0096577B">
        <w:rPr>
          <w:rFonts w:ascii="Arial" w:hAnsi="Arial" w:cs="Arial"/>
          <w:sz w:val="22"/>
        </w:rPr>
        <w:t>la adecuación de las instalaciones de saneamiento e higiene en las escuelas, mercados, centros de salud</w:t>
      </w:r>
      <w:bookmarkEnd w:id="10"/>
      <w:r w:rsidRPr="0096577B">
        <w:rPr>
          <w:rFonts w:ascii="Arial" w:hAnsi="Arial" w:cs="Arial"/>
          <w:sz w:val="22"/>
        </w:rPr>
        <w:t xml:space="preserve"> (vi) proyectos piloto de saneamiento. </w:t>
      </w:r>
    </w:p>
    <w:p w14:paraId="42FD5E4D" w14:textId="3DD5189F" w:rsidR="00863CEE" w:rsidRPr="0096577B" w:rsidRDefault="00626CDD" w:rsidP="00B82BE6">
      <w:pPr>
        <w:pStyle w:val="Paragraph"/>
        <w:numPr>
          <w:ilvl w:val="1"/>
          <w:numId w:val="10"/>
        </w:numPr>
        <w:tabs>
          <w:tab w:val="clear" w:pos="1476"/>
          <w:tab w:val="num" w:pos="900"/>
        </w:tabs>
        <w:autoSpaceDN/>
        <w:ind w:left="720" w:hanging="720"/>
        <w:textAlignment w:val="auto"/>
        <w:rPr>
          <w:rFonts w:ascii="Arial" w:hAnsi="Arial" w:cs="Arial"/>
          <w:sz w:val="22"/>
        </w:rPr>
      </w:pPr>
      <w:r w:rsidRPr="0096577B">
        <w:rPr>
          <w:rFonts w:ascii="Arial" w:hAnsi="Arial" w:cs="Arial"/>
          <w:b/>
          <w:sz w:val="22"/>
        </w:rPr>
        <w:t>Componente III:</w:t>
      </w:r>
      <w:r w:rsidRPr="0096577B">
        <w:rPr>
          <w:rFonts w:ascii="Arial" w:hAnsi="Arial" w:cs="Arial"/>
          <w:sz w:val="22"/>
        </w:rPr>
        <w:t xml:space="preserve"> Inversiones prioritarias en agua potable, saneamiento e higiene en localidades rurales del norte de Haití (US$14 millones). El proyecto financiará lo siguiente: (i) la protección de fuentes y la rehabilitación de pequeños acueductos rurales por gravedad; (ii) la construcción y rehabilitación de pozos con bombas manuales; (iii) campañas de comunicación y marketing para la mejora del acceso al saneamiento y a la higiene; (</w:t>
      </w:r>
      <w:proofErr w:type="spellStart"/>
      <w:r w:rsidRPr="0096577B">
        <w:rPr>
          <w:rFonts w:ascii="Arial" w:hAnsi="Arial" w:cs="Arial"/>
          <w:sz w:val="22"/>
        </w:rPr>
        <w:t>iv</w:t>
      </w:r>
      <w:proofErr w:type="spellEnd"/>
      <w:r w:rsidRPr="0096577B">
        <w:rPr>
          <w:rFonts w:ascii="Arial" w:hAnsi="Arial" w:cs="Arial"/>
          <w:sz w:val="22"/>
        </w:rPr>
        <w:t xml:space="preserve">) la adecuación de las instalaciones de saneamiento e higiene en las escuelas y centros de salud. Las inversiones de agua se centrarán en soluciones sencillas de operar y mantener. En las mismas se intervendrá a través de acciones integrales agua, saneamiento e higiene. La ejecución de los proyectos contemplará la posibilidad de trabajar con empresas y ONG, todo ello liderado por la OREPA Norte y </w:t>
      </w:r>
      <w:proofErr w:type="spellStart"/>
      <w:r w:rsidRPr="0096577B">
        <w:rPr>
          <w:rFonts w:ascii="Arial" w:hAnsi="Arial" w:cs="Arial"/>
          <w:sz w:val="22"/>
        </w:rPr>
        <w:t>URD</w:t>
      </w:r>
      <w:r w:rsidR="00863CEE" w:rsidRPr="0096577B">
        <w:rPr>
          <w:rFonts w:ascii="Arial" w:hAnsi="Arial" w:cs="Arial"/>
          <w:sz w:val="22"/>
        </w:rPr>
        <w:t>Esquema</w:t>
      </w:r>
      <w:proofErr w:type="spellEnd"/>
      <w:r w:rsidR="00863CEE" w:rsidRPr="0096577B">
        <w:rPr>
          <w:rFonts w:ascii="Arial" w:hAnsi="Arial" w:cs="Arial"/>
          <w:sz w:val="22"/>
        </w:rPr>
        <w:t xml:space="preserve"> de ejecución. La DINEPA será el organismo ejecutor del proyecto a través de la OREPA Oeste y CTE-RMPP. La administración del proyecto será organizada de la siguiente manera: El jefe de </w:t>
      </w:r>
      <w:r w:rsidR="00863CEE" w:rsidRPr="0096577B">
        <w:rPr>
          <w:rFonts w:ascii="Arial" w:hAnsi="Arial" w:cs="Arial"/>
          <w:sz w:val="22"/>
        </w:rPr>
        <w:lastRenderedPageBreak/>
        <w:t xml:space="preserve">proyecto será el </w:t>
      </w:r>
      <w:proofErr w:type="gramStart"/>
      <w:r w:rsidR="00863CEE" w:rsidRPr="0096577B">
        <w:rPr>
          <w:rFonts w:ascii="Arial" w:hAnsi="Arial" w:cs="Arial"/>
          <w:sz w:val="22"/>
        </w:rPr>
        <w:t>Director</w:t>
      </w:r>
      <w:proofErr w:type="gramEnd"/>
      <w:r w:rsidR="00863CEE" w:rsidRPr="0096577B">
        <w:rPr>
          <w:rFonts w:ascii="Arial" w:hAnsi="Arial" w:cs="Arial"/>
          <w:sz w:val="22"/>
        </w:rPr>
        <w:t xml:space="preserve"> del CTE; el responsable financiero del proyecto y el responsable</w:t>
      </w:r>
      <w:r w:rsidR="00477F64">
        <w:rPr>
          <w:rFonts w:ascii="Arial" w:hAnsi="Arial" w:cs="Arial"/>
          <w:sz w:val="22"/>
        </w:rPr>
        <w:t xml:space="preserve"> </w:t>
      </w:r>
      <w:r w:rsidR="00863CEE" w:rsidRPr="0096577B">
        <w:rPr>
          <w:rFonts w:ascii="Arial" w:hAnsi="Arial" w:cs="Arial"/>
          <w:sz w:val="22"/>
        </w:rPr>
        <w:t>de</w:t>
      </w:r>
      <w:r w:rsidR="00477F64">
        <w:rPr>
          <w:rFonts w:ascii="Arial" w:hAnsi="Arial" w:cs="Arial"/>
          <w:sz w:val="22"/>
        </w:rPr>
        <w:t xml:space="preserve"> </w:t>
      </w:r>
      <w:r w:rsidR="00863CEE" w:rsidRPr="0096577B">
        <w:rPr>
          <w:rFonts w:ascii="Arial" w:hAnsi="Arial" w:cs="Arial"/>
          <w:sz w:val="22"/>
        </w:rPr>
        <w:t xml:space="preserve">adquisiciones participarán en la gestión del proyecto. El Banco solicito a la DINEPA transferir la toma de decisiones al CTE-RMPP con el objetivo de facilitar y acelerar los procesos administrativos y de adquisiciones. Con respecto a la ejecución de los </w:t>
      </w:r>
      <w:r w:rsidR="00477F64">
        <w:rPr>
          <w:rFonts w:ascii="Arial" w:hAnsi="Arial" w:cs="Arial"/>
          <w:sz w:val="22"/>
        </w:rPr>
        <w:t>s</w:t>
      </w:r>
      <w:r w:rsidR="00863CEE" w:rsidRPr="0096577B">
        <w:rPr>
          <w:rFonts w:ascii="Arial" w:hAnsi="Arial" w:cs="Arial"/>
          <w:sz w:val="22"/>
        </w:rPr>
        <w:t>istemas rurales, el departamento rural de la DINEPA estará a cargo de la ejecución del componente rural.</w:t>
      </w:r>
    </w:p>
    <w:p w14:paraId="0D179AD3" w14:textId="77777777" w:rsidR="003F3485" w:rsidRPr="0096577B" w:rsidRDefault="003F3485" w:rsidP="00B82BE6">
      <w:pPr>
        <w:pStyle w:val="Paragraph"/>
        <w:numPr>
          <w:ilvl w:val="1"/>
          <w:numId w:val="10"/>
        </w:numPr>
        <w:tabs>
          <w:tab w:val="clear" w:pos="1476"/>
          <w:tab w:val="num" w:pos="900"/>
        </w:tabs>
        <w:autoSpaceDN/>
        <w:ind w:left="720" w:hanging="720"/>
        <w:textAlignment w:val="auto"/>
        <w:rPr>
          <w:rFonts w:ascii="Arial" w:hAnsi="Arial" w:cs="Arial"/>
          <w:sz w:val="22"/>
        </w:rPr>
      </w:pPr>
      <w:r w:rsidRPr="0096577B">
        <w:rPr>
          <w:rFonts w:ascii="Arial" w:hAnsi="Arial" w:cs="Arial"/>
          <w:b/>
          <w:sz w:val="22"/>
          <w:lang w:eastAsia="es-MX"/>
        </w:rPr>
        <w:t xml:space="preserve">El sistema de monitoreo, seguimiento y </w:t>
      </w:r>
      <w:r w:rsidR="00C77E22" w:rsidRPr="0096577B">
        <w:rPr>
          <w:rFonts w:ascii="Arial" w:hAnsi="Arial" w:cs="Arial"/>
          <w:b/>
          <w:sz w:val="22"/>
          <w:lang w:eastAsia="es-MX"/>
        </w:rPr>
        <w:t>evaluación</w:t>
      </w:r>
      <w:r w:rsidRPr="0096577B">
        <w:rPr>
          <w:rFonts w:ascii="Arial" w:hAnsi="Arial" w:cs="Arial"/>
          <w:b/>
          <w:sz w:val="22"/>
          <w:lang w:eastAsia="es-MX"/>
        </w:rPr>
        <w:t xml:space="preserve"> está compuesto por</w:t>
      </w:r>
      <w:r w:rsidRPr="0096577B">
        <w:rPr>
          <w:rFonts w:ascii="Arial" w:hAnsi="Arial" w:cs="Arial"/>
          <w:b/>
          <w:sz w:val="22"/>
        </w:rPr>
        <w:t>:</w:t>
      </w:r>
      <w:r w:rsidRPr="0096577B">
        <w:rPr>
          <w:rFonts w:ascii="Arial" w:hAnsi="Arial" w:cs="Arial"/>
          <w:sz w:val="22"/>
        </w:rPr>
        <w:t xml:space="preserve"> </w:t>
      </w:r>
      <w:r w:rsidR="00781641" w:rsidRPr="0096577B">
        <w:rPr>
          <w:rFonts w:ascii="Arial" w:hAnsi="Arial" w:cs="Arial"/>
          <w:sz w:val="22"/>
        </w:rPr>
        <w:br/>
      </w:r>
      <w:r w:rsidRPr="0096577B">
        <w:rPr>
          <w:rFonts w:ascii="Arial" w:hAnsi="Arial" w:cs="Arial"/>
          <w:sz w:val="22"/>
        </w:rPr>
        <w:t xml:space="preserve">(i) el Plan de Ejecución del Proyecto (PEP), que incluye el plan de adquisiciones, los indicadores establecidos en la matriz de resultados; (ii) los Planes Operativos Anuales (POA) que a su vez incluyen las acciones acordadas y necesarias para mitigar los riesgos identificados en la Matriz de Riesgos los cuales serán revisados periódicamente por el Banco; (iii) los informes de avance semestrales, que </w:t>
      </w:r>
      <w:r w:rsidR="00781641" w:rsidRPr="0096577B">
        <w:rPr>
          <w:rFonts w:ascii="Arial" w:hAnsi="Arial" w:cs="Arial"/>
          <w:sz w:val="22"/>
        </w:rPr>
        <w:br/>
      </w:r>
      <w:r w:rsidRPr="0096577B">
        <w:rPr>
          <w:rFonts w:ascii="Arial" w:hAnsi="Arial" w:cs="Arial"/>
          <w:sz w:val="22"/>
        </w:rPr>
        <w:t>incluyen el avance logrado en el POA, los resultados obtenidos de la ejecución de las actividades, seguimiento de los aspectos ambientales y sociales del Programa y un plan de acción para el semestre siguiente en aquellos aspectos que requieren acciones correctivas para mejorar el desempeño del Programa; (</w:t>
      </w:r>
      <w:proofErr w:type="spellStart"/>
      <w:r w:rsidRPr="0096577B">
        <w:rPr>
          <w:rFonts w:ascii="Arial" w:hAnsi="Arial" w:cs="Arial"/>
          <w:sz w:val="22"/>
        </w:rPr>
        <w:t>iv</w:t>
      </w:r>
      <w:proofErr w:type="spellEnd"/>
      <w:r w:rsidRPr="0096577B">
        <w:rPr>
          <w:rFonts w:ascii="Arial" w:hAnsi="Arial" w:cs="Arial"/>
          <w:sz w:val="22"/>
        </w:rPr>
        <w:t xml:space="preserve">) evaluaciones de desempeño intermedia y final; (v) evaluación </w:t>
      </w:r>
      <w:r w:rsidRPr="0096577B">
        <w:rPr>
          <w:rFonts w:ascii="Arial" w:hAnsi="Arial" w:cs="Arial"/>
          <w:i/>
          <w:sz w:val="22"/>
        </w:rPr>
        <w:t>ex post</w:t>
      </w:r>
      <w:r w:rsidRPr="0096577B">
        <w:rPr>
          <w:rFonts w:ascii="Arial" w:hAnsi="Arial" w:cs="Arial"/>
          <w:sz w:val="22"/>
        </w:rPr>
        <w:t xml:space="preserve"> socioeconómica</w:t>
      </w:r>
      <w:r w:rsidR="00F84092" w:rsidRPr="0096577B">
        <w:rPr>
          <w:rFonts w:ascii="Arial" w:hAnsi="Arial" w:cs="Arial"/>
          <w:sz w:val="22"/>
        </w:rPr>
        <w:t xml:space="preserve"> y (vi) evaluación de impacto sobre la gestión de</w:t>
      </w:r>
      <w:r w:rsidR="0004352B" w:rsidRPr="0096577B">
        <w:rPr>
          <w:rFonts w:ascii="Arial" w:hAnsi="Arial" w:cs="Arial"/>
          <w:sz w:val="22"/>
        </w:rPr>
        <w:t>l servicio</w:t>
      </w:r>
      <w:r w:rsidRPr="0096577B">
        <w:rPr>
          <w:rFonts w:ascii="Arial" w:hAnsi="Arial" w:cs="Arial"/>
          <w:sz w:val="22"/>
        </w:rPr>
        <w:t xml:space="preserve">. Para este proyecto el elemento esencial del plan de seguimiento y evaluación es la Matriz de Resultados, la cual incluye la información necesaria para realizar la </w:t>
      </w:r>
      <w:r w:rsidR="00003399" w:rsidRPr="0096577B">
        <w:rPr>
          <w:rFonts w:ascii="Arial" w:hAnsi="Arial" w:cs="Arial"/>
          <w:sz w:val="22"/>
        </w:rPr>
        <w:br/>
      </w:r>
      <w:r w:rsidRPr="0096577B">
        <w:rPr>
          <w:rFonts w:ascii="Arial" w:hAnsi="Arial" w:cs="Arial"/>
          <w:sz w:val="22"/>
        </w:rPr>
        <w:t xml:space="preserve">evaluación ex post y de desempeño, así como las entidades responsables por </w:t>
      </w:r>
      <w:r w:rsidR="00781641" w:rsidRPr="0096577B">
        <w:rPr>
          <w:rFonts w:ascii="Arial" w:hAnsi="Arial" w:cs="Arial"/>
          <w:sz w:val="22"/>
        </w:rPr>
        <w:br/>
      </w:r>
      <w:r w:rsidRPr="0096577B">
        <w:rPr>
          <w:rFonts w:ascii="Arial" w:hAnsi="Arial" w:cs="Arial"/>
          <w:sz w:val="22"/>
        </w:rPr>
        <w:t>suministrar la información. La metodología de evaluación ex post se elaborará comparando la situación con y sin proyecto.</w:t>
      </w:r>
    </w:p>
    <w:p w14:paraId="5D9B44E0" w14:textId="26E4AF0F" w:rsidR="003F3485" w:rsidRPr="00E56A2D" w:rsidRDefault="003F3485" w:rsidP="00E56A2D">
      <w:pPr>
        <w:pStyle w:val="Heading1"/>
        <w:ind w:left="1530"/>
        <w:rPr>
          <w:lang w:val="es-CO"/>
        </w:rPr>
      </w:pPr>
      <w:r w:rsidRPr="00E56A2D">
        <w:rPr>
          <w:lang w:val="es-CO"/>
        </w:rPr>
        <w:t>Monitoreo de la Gestión del Programa</w:t>
      </w:r>
    </w:p>
    <w:p w14:paraId="28AE365E" w14:textId="6CD6A88F" w:rsidR="003F3485" w:rsidRPr="0096577B" w:rsidRDefault="00454CA4" w:rsidP="00F95E5D">
      <w:pPr>
        <w:pStyle w:val="Heading4"/>
        <w:ind w:left="1080"/>
      </w:pPr>
      <w:proofErr w:type="spellStart"/>
      <w:r w:rsidRPr="0096577B">
        <w:t>Indicadores</w:t>
      </w:r>
      <w:proofErr w:type="spellEnd"/>
    </w:p>
    <w:p w14:paraId="3E688AB1" w14:textId="0F1D23C9" w:rsidR="003F3485" w:rsidRPr="0096577B" w:rsidRDefault="00454CA4" w:rsidP="00B82BE6">
      <w:pPr>
        <w:pStyle w:val="AutoNumpara"/>
        <w:numPr>
          <w:ilvl w:val="1"/>
          <w:numId w:val="9"/>
        </w:numPr>
        <w:autoSpaceDN/>
        <w:textAlignment w:val="auto"/>
        <w:rPr>
          <w:rFonts w:ascii="Arial" w:hAnsi="Arial" w:cs="Arial"/>
          <w:sz w:val="22"/>
          <w:szCs w:val="22"/>
        </w:rPr>
      </w:pPr>
      <w:r w:rsidRPr="0096577B">
        <w:rPr>
          <w:rFonts w:ascii="Arial" w:hAnsi="Arial" w:cs="Arial"/>
          <w:sz w:val="22"/>
          <w:szCs w:val="22"/>
        </w:rPr>
        <w:t>El Cuadro 1 a continuación incluye los indicadores de productos a los que se dará seguimiento y que se consignarán en los informes semestrales de seguimiento del proyecto.</w:t>
      </w:r>
      <w:r w:rsidR="00E56A2D">
        <w:rPr>
          <w:rFonts w:ascii="Arial" w:hAnsi="Arial" w:cs="Arial"/>
          <w:sz w:val="22"/>
          <w:szCs w:val="22"/>
        </w:rPr>
        <w:t xml:space="preserve"> El progreso </w:t>
      </w:r>
      <w:r w:rsidR="00C53355">
        <w:rPr>
          <w:rFonts w:ascii="Arial" w:hAnsi="Arial" w:cs="Arial"/>
          <w:sz w:val="22"/>
          <w:szCs w:val="22"/>
        </w:rPr>
        <w:t xml:space="preserve">anual </w:t>
      </w:r>
      <w:r w:rsidR="00E56A2D">
        <w:rPr>
          <w:rFonts w:ascii="Arial" w:hAnsi="Arial" w:cs="Arial"/>
          <w:sz w:val="22"/>
          <w:szCs w:val="22"/>
        </w:rPr>
        <w:t xml:space="preserve">físico y financiero de los indicadores de producto </w:t>
      </w:r>
      <w:r w:rsidR="00C53355">
        <w:rPr>
          <w:rFonts w:ascii="Arial" w:hAnsi="Arial" w:cs="Arial"/>
          <w:sz w:val="22"/>
          <w:szCs w:val="22"/>
        </w:rPr>
        <w:t xml:space="preserve">se presenta en el </w:t>
      </w:r>
      <w:hyperlink r:id="rId15" w:history="1">
        <w:r w:rsidR="00D574FF" w:rsidRPr="009B413C">
          <w:rPr>
            <w:rStyle w:val="Hyperlink"/>
            <w:rFonts w:ascii="Arial" w:hAnsi="Arial" w:cs="Arial"/>
            <w:sz w:val="22"/>
            <w:szCs w:val="22"/>
          </w:rPr>
          <w:t>PMR</w:t>
        </w:r>
      </w:hyperlink>
      <w:r w:rsidR="00D574FF" w:rsidRPr="003C51B5">
        <w:rPr>
          <w:rFonts w:ascii="Arial" w:hAnsi="Arial" w:cs="Arial"/>
          <w:sz w:val="22"/>
          <w:szCs w:val="22"/>
        </w:rPr>
        <w:t>.</w:t>
      </w:r>
      <w:r w:rsidR="00D574FF">
        <w:rPr>
          <w:rFonts w:ascii="Arial" w:hAnsi="Arial" w:cs="Arial"/>
          <w:sz w:val="22"/>
          <w:szCs w:val="22"/>
        </w:rPr>
        <w:t xml:space="preserve"> </w:t>
      </w:r>
    </w:p>
    <w:p w14:paraId="4B9D7A46" w14:textId="77777777" w:rsidR="00D633C2" w:rsidRPr="0096577B" w:rsidRDefault="00D633C2" w:rsidP="00212F82">
      <w:pPr>
        <w:pStyle w:val="Paragraph"/>
        <w:tabs>
          <w:tab w:val="clear" w:pos="720"/>
        </w:tabs>
        <w:autoSpaceDN/>
        <w:spacing w:after="0"/>
        <w:ind w:left="0" w:firstLine="0"/>
        <w:jc w:val="center"/>
        <w:textAlignment w:val="auto"/>
        <w:rPr>
          <w:rFonts w:ascii="Arial" w:hAnsi="Arial" w:cs="Arial"/>
          <w:b/>
          <w:sz w:val="22"/>
        </w:rPr>
      </w:pPr>
      <w:r w:rsidRPr="0096577B">
        <w:rPr>
          <w:rFonts w:ascii="Arial" w:hAnsi="Arial" w:cs="Arial"/>
          <w:b/>
          <w:sz w:val="22"/>
        </w:rPr>
        <w:t>Cuadro 1</w:t>
      </w:r>
    </w:p>
    <w:p w14:paraId="73689E54" w14:textId="77777777" w:rsidR="00D633C2" w:rsidRPr="0096577B" w:rsidRDefault="00D633C2" w:rsidP="00212F82">
      <w:pPr>
        <w:pStyle w:val="Paragraph"/>
        <w:tabs>
          <w:tab w:val="clear" w:pos="720"/>
        </w:tabs>
        <w:autoSpaceDN/>
        <w:spacing w:before="0" w:after="0"/>
        <w:ind w:left="0" w:firstLine="0"/>
        <w:jc w:val="center"/>
        <w:textAlignment w:val="auto"/>
        <w:rPr>
          <w:rFonts w:ascii="Arial" w:hAnsi="Arial" w:cs="Arial"/>
          <w:b/>
          <w:sz w:val="22"/>
        </w:rPr>
      </w:pPr>
      <w:r w:rsidRPr="0096577B">
        <w:rPr>
          <w:rFonts w:ascii="Arial" w:hAnsi="Arial" w:cs="Arial"/>
          <w:b/>
          <w:sz w:val="22"/>
        </w:rPr>
        <w:t>Indicadores de Producto por Componente</w:t>
      </w:r>
    </w:p>
    <w:p w14:paraId="0F8EE0A0" w14:textId="77777777" w:rsidR="0004352B" w:rsidRPr="0096577B" w:rsidRDefault="0004352B" w:rsidP="00212F82">
      <w:pPr>
        <w:pStyle w:val="Paragraph"/>
        <w:tabs>
          <w:tab w:val="clear" w:pos="720"/>
        </w:tabs>
        <w:autoSpaceDN/>
        <w:spacing w:before="0" w:after="0"/>
        <w:ind w:left="0" w:firstLine="0"/>
        <w:jc w:val="center"/>
        <w:textAlignment w:val="auto"/>
        <w:rPr>
          <w:rFonts w:ascii="Arial" w:hAnsi="Arial" w:cs="Arial"/>
          <w:b/>
          <w:sz w:val="22"/>
        </w:rPr>
      </w:pPr>
    </w:p>
    <w:tbl>
      <w:tblPr>
        <w:tblW w:w="5264" w:type="pct"/>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9"/>
        <w:gridCol w:w="2341"/>
        <w:gridCol w:w="1890"/>
        <w:gridCol w:w="1886"/>
      </w:tblGrid>
      <w:tr w:rsidR="0096577B" w:rsidRPr="0096577B" w14:paraId="1223DD5E" w14:textId="77777777" w:rsidTr="00A87E45">
        <w:trPr>
          <w:trHeight w:val="405"/>
        </w:trPr>
        <w:tc>
          <w:tcPr>
            <w:tcW w:w="1634" w:type="pct"/>
            <w:shd w:val="clear" w:color="000000" w:fill="D6DCE4"/>
            <w:vAlign w:val="center"/>
          </w:tcPr>
          <w:p w14:paraId="774C0102" w14:textId="77777777" w:rsidR="00A87E45" w:rsidRPr="008F0869" w:rsidRDefault="00A87E45" w:rsidP="00A87E45">
            <w:pPr>
              <w:jc w:val="center"/>
              <w:rPr>
                <w:rFonts w:ascii="Arial" w:hAnsi="Arial" w:cs="Arial"/>
                <w:b/>
                <w:color w:val="000000"/>
                <w:sz w:val="18"/>
                <w:szCs w:val="18"/>
                <w:lang w:val="es-ES"/>
              </w:rPr>
            </w:pPr>
            <w:r w:rsidRPr="008F0869">
              <w:rPr>
                <w:rFonts w:ascii="Arial" w:hAnsi="Arial" w:cs="Arial"/>
                <w:b/>
                <w:color w:val="000000"/>
                <w:sz w:val="18"/>
                <w:szCs w:val="18"/>
                <w:lang w:val="es-ES"/>
              </w:rPr>
              <w:t>Producto</w:t>
            </w:r>
          </w:p>
        </w:tc>
        <w:tc>
          <w:tcPr>
            <w:tcW w:w="1288" w:type="pct"/>
            <w:shd w:val="clear" w:color="000000" w:fill="D6DCE4"/>
            <w:vAlign w:val="center"/>
          </w:tcPr>
          <w:p w14:paraId="39CFB458" w14:textId="77777777" w:rsidR="00A87E45" w:rsidRPr="008F0869" w:rsidRDefault="00A87E45" w:rsidP="00A87E45">
            <w:pPr>
              <w:jc w:val="center"/>
              <w:rPr>
                <w:rFonts w:ascii="Arial" w:hAnsi="Arial" w:cs="Arial"/>
                <w:b/>
                <w:color w:val="000000"/>
                <w:sz w:val="18"/>
                <w:szCs w:val="18"/>
                <w:lang w:val="es-ES"/>
              </w:rPr>
            </w:pPr>
            <w:r w:rsidRPr="008F0869">
              <w:rPr>
                <w:rFonts w:ascii="Arial" w:hAnsi="Arial" w:cs="Arial"/>
                <w:b/>
                <w:color w:val="000000"/>
                <w:sz w:val="18"/>
                <w:szCs w:val="18"/>
                <w:lang w:val="es-ES"/>
              </w:rPr>
              <w:t>Definición</w:t>
            </w:r>
          </w:p>
        </w:tc>
        <w:tc>
          <w:tcPr>
            <w:tcW w:w="1040" w:type="pct"/>
            <w:shd w:val="clear" w:color="000000" w:fill="D6DCE4"/>
            <w:vAlign w:val="center"/>
          </w:tcPr>
          <w:p w14:paraId="70466F4E" w14:textId="77777777" w:rsidR="00A87E45" w:rsidRPr="008F0869" w:rsidRDefault="00A87E45" w:rsidP="00A87E45">
            <w:pPr>
              <w:jc w:val="center"/>
              <w:rPr>
                <w:rFonts w:ascii="Arial" w:hAnsi="Arial" w:cs="Arial"/>
                <w:b/>
                <w:color w:val="000000"/>
                <w:sz w:val="18"/>
                <w:szCs w:val="18"/>
                <w:lang w:val="es-ES"/>
              </w:rPr>
            </w:pPr>
            <w:r w:rsidRPr="008F0869">
              <w:rPr>
                <w:rFonts w:ascii="Arial" w:hAnsi="Arial" w:cs="Arial"/>
                <w:b/>
                <w:color w:val="000000"/>
                <w:sz w:val="18"/>
                <w:szCs w:val="18"/>
                <w:lang w:val="es-ES"/>
              </w:rPr>
              <w:t>Frecuencia</w:t>
            </w:r>
          </w:p>
        </w:tc>
        <w:tc>
          <w:tcPr>
            <w:tcW w:w="1038" w:type="pct"/>
            <w:shd w:val="clear" w:color="000000" w:fill="D6DCE4"/>
            <w:vAlign w:val="center"/>
          </w:tcPr>
          <w:p w14:paraId="5928ED49" w14:textId="77777777" w:rsidR="00A87E45" w:rsidRPr="008F0869" w:rsidRDefault="00A87E45" w:rsidP="00A87E45">
            <w:pPr>
              <w:jc w:val="center"/>
              <w:rPr>
                <w:rFonts w:ascii="Arial" w:hAnsi="Arial" w:cs="Arial"/>
                <w:b/>
                <w:color w:val="000000"/>
                <w:sz w:val="18"/>
                <w:szCs w:val="18"/>
                <w:lang w:val="es-ES"/>
              </w:rPr>
            </w:pPr>
            <w:r w:rsidRPr="008F0869">
              <w:rPr>
                <w:rFonts w:ascii="Arial" w:hAnsi="Arial" w:cs="Arial"/>
                <w:b/>
                <w:color w:val="000000"/>
                <w:sz w:val="18"/>
                <w:szCs w:val="18"/>
                <w:lang w:val="es-ES"/>
              </w:rPr>
              <w:t>Medios de verificación</w:t>
            </w:r>
          </w:p>
        </w:tc>
      </w:tr>
      <w:tr w:rsidR="00A87E45" w:rsidRPr="0096577B" w14:paraId="0A7FE4DC" w14:textId="77777777" w:rsidTr="00A87E45">
        <w:trPr>
          <w:trHeight w:val="405"/>
        </w:trPr>
        <w:tc>
          <w:tcPr>
            <w:tcW w:w="5000" w:type="pct"/>
            <w:gridSpan w:val="4"/>
            <w:shd w:val="clear" w:color="000000" w:fill="D6DCE4"/>
            <w:vAlign w:val="center"/>
          </w:tcPr>
          <w:p w14:paraId="04F01C72" w14:textId="77777777" w:rsidR="00A87E45" w:rsidRPr="008F0869" w:rsidRDefault="00CC1739" w:rsidP="00A87E45">
            <w:pPr>
              <w:rPr>
                <w:rFonts w:ascii="Arial" w:hAnsi="Arial" w:cs="Arial"/>
                <w:b/>
                <w:color w:val="000000"/>
                <w:sz w:val="18"/>
                <w:szCs w:val="18"/>
                <w:lang w:val="es-ES"/>
              </w:rPr>
            </w:pPr>
            <w:r w:rsidRPr="008F0869">
              <w:rPr>
                <w:rFonts w:ascii="Arial" w:hAnsi="Arial" w:cs="Arial"/>
                <w:b/>
                <w:color w:val="000000"/>
                <w:sz w:val="18"/>
                <w:szCs w:val="18"/>
                <w:lang w:val="es-ES"/>
              </w:rPr>
              <w:t>Componente 1: Los CTEs de Haití mejoran la sostenibilidad de los servicios de agua y saneamiento y se mejoran las competencias del regulador y de las estructuras desconcentradas</w:t>
            </w:r>
          </w:p>
        </w:tc>
      </w:tr>
      <w:tr w:rsidR="00A87E45" w:rsidRPr="0096577B" w14:paraId="5F252E1A" w14:textId="77777777" w:rsidTr="00A87E45">
        <w:trPr>
          <w:trHeight w:val="608"/>
        </w:trPr>
        <w:tc>
          <w:tcPr>
            <w:tcW w:w="1634" w:type="pct"/>
            <w:shd w:val="clear" w:color="auto" w:fill="auto"/>
            <w:vAlign w:val="center"/>
            <w:hideMark/>
          </w:tcPr>
          <w:p w14:paraId="677B7C2C" w14:textId="77777777" w:rsidR="00A87E45" w:rsidRPr="008F0869" w:rsidRDefault="00A87E45" w:rsidP="00A87E45">
            <w:pPr>
              <w:rPr>
                <w:rFonts w:ascii="Arial" w:hAnsi="Arial" w:cs="Arial"/>
                <w:color w:val="000000"/>
                <w:sz w:val="18"/>
                <w:szCs w:val="18"/>
                <w:lang w:val="es-ES"/>
              </w:rPr>
            </w:pPr>
            <w:r w:rsidRPr="008F0869">
              <w:rPr>
                <w:rFonts w:ascii="Arial" w:hAnsi="Arial" w:cs="Arial"/>
                <w:color w:val="000000"/>
                <w:sz w:val="18"/>
                <w:szCs w:val="18"/>
                <w:lang w:val="es-ES"/>
              </w:rPr>
              <w:t>Campañas de comunicación y de transparencia para la conectividad al sistema de agua potable implementadas</w:t>
            </w:r>
          </w:p>
        </w:tc>
        <w:tc>
          <w:tcPr>
            <w:tcW w:w="1288" w:type="pct"/>
            <w:shd w:val="clear" w:color="auto" w:fill="auto"/>
            <w:noWrap/>
            <w:vAlign w:val="center"/>
            <w:hideMark/>
          </w:tcPr>
          <w:p w14:paraId="0757A34B" w14:textId="7C0139BD" w:rsidR="00A87E45" w:rsidRPr="008F0869" w:rsidRDefault="008F0869" w:rsidP="00A87E45">
            <w:pPr>
              <w:jc w:val="center"/>
              <w:rPr>
                <w:rFonts w:ascii="Arial" w:hAnsi="Arial" w:cs="Arial"/>
                <w:color w:val="000000"/>
                <w:sz w:val="18"/>
                <w:szCs w:val="18"/>
              </w:rPr>
            </w:pPr>
            <w:r>
              <w:rPr>
                <w:rFonts w:ascii="Arial" w:hAnsi="Arial" w:cs="Arial"/>
                <w:color w:val="000000"/>
                <w:sz w:val="18"/>
                <w:szCs w:val="18"/>
                <w:lang w:val="es-ES"/>
              </w:rPr>
              <w:t>Se trata de la firma del contrato con la firma que realiza la camp</w:t>
            </w:r>
            <w:r>
              <w:rPr>
                <w:rFonts w:ascii="Arial" w:hAnsi="Arial" w:cs="Arial"/>
                <w:color w:val="000000"/>
                <w:sz w:val="18"/>
                <w:szCs w:val="18"/>
              </w:rPr>
              <w:t>aña</w:t>
            </w:r>
          </w:p>
        </w:tc>
        <w:tc>
          <w:tcPr>
            <w:tcW w:w="1040" w:type="pct"/>
            <w:shd w:val="clear" w:color="auto" w:fill="auto"/>
            <w:noWrap/>
            <w:vAlign w:val="center"/>
            <w:hideMark/>
          </w:tcPr>
          <w:p w14:paraId="482018A9" w14:textId="77777777" w:rsidR="00A87E45" w:rsidRPr="008F0869" w:rsidRDefault="008F0869" w:rsidP="00A87E45">
            <w:pPr>
              <w:jc w:val="center"/>
              <w:rPr>
                <w:rFonts w:ascii="Arial" w:hAnsi="Arial" w:cs="Arial"/>
                <w:color w:val="000000"/>
                <w:sz w:val="18"/>
                <w:szCs w:val="18"/>
                <w:lang w:val="es-ES"/>
              </w:rPr>
            </w:pPr>
            <w:r>
              <w:rPr>
                <w:rFonts w:ascii="Arial" w:hAnsi="Arial" w:cs="Arial"/>
                <w:color w:val="000000"/>
                <w:sz w:val="18"/>
                <w:szCs w:val="18"/>
                <w:lang w:val="es-ES"/>
              </w:rPr>
              <w:t>Trimestral</w:t>
            </w:r>
          </w:p>
        </w:tc>
        <w:tc>
          <w:tcPr>
            <w:tcW w:w="1038" w:type="pct"/>
            <w:shd w:val="clear" w:color="auto" w:fill="auto"/>
            <w:vAlign w:val="center"/>
            <w:hideMark/>
          </w:tcPr>
          <w:p w14:paraId="125EEFE0" w14:textId="77777777" w:rsidR="00A87E45" w:rsidRPr="008F0869" w:rsidRDefault="00A87E45" w:rsidP="00A87E45">
            <w:pPr>
              <w:rPr>
                <w:rFonts w:ascii="Arial" w:hAnsi="Arial" w:cs="Arial"/>
                <w:color w:val="000000"/>
                <w:sz w:val="18"/>
                <w:szCs w:val="18"/>
                <w:lang w:val="es-ES"/>
              </w:rPr>
            </w:pPr>
            <w:r w:rsidRPr="008F0869">
              <w:rPr>
                <w:rFonts w:ascii="Arial" w:hAnsi="Arial" w:cs="Arial"/>
                <w:color w:val="000000"/>
                <w:sz w:val="18"/>
                <w:szCs w:val="18"/>
                <w:lang w:val="es-ES"/>
              </w:rPr>
              <w:t>Informes trimestrales de avance y anual consolidado</w:t>
            </w:r>
          </w:p>
        </w:tc>
      </w:tr>
      <w:tr w:rsidR="00A87E45" w:rsidRPr="0096577B" w14:paraId="3F06C10A" w14:textId="77777777" w:rsidTr="00A87E45">
        <w:trPr>
          <w:trHeight w:val="405"/>
        </w:trPr>
        <w:tc>
          <w:tcPr>
            <w:tcW w:w="1634" w:type="pct"/>
            <w:shd w:val="clear" w:color="auto" w:fill="auto"/>
            <w:vAlign w:val="center"/>
            <w:hideMark/>
          </w:tcPr>
          <w:p w14:paraId="30669175" w14:textId="77777777" w:rsidR="00A87E45" w:rsidRPr="008F0869" w:rsidRDefault="00A87E45" w:rsidP="00A87E45">
            <w:pPr>
              <w:rPr>
                <w:rFonts w:ascii="Arial" w:hAnsi="Arial" w:cs="Arial"/>
                <w:color w:val="000000"/>
                <w:sz w:val="18"/>
                <w:szCs w:val="18"/>
                <w:lang w:val="es-ES"/>
              </w:rPr>
            </w:pPr>
            <w:r w:rsidRPr="008F0869">
              <w:rPr>
                <w:rFonts w:ascii="Arial" w:hAnsi="Arial" w:cs="Arial"/>
                <w:color w:val="000000"/>
                <w:sz w:val="18"/>
                <w:szCs w:val="18"/>
                <w:lang w:val="es-ES"/>
              </w:rPr>
              <w:t>Catastro de clientes de redes de agua potable de 6 CTEs actualizado</w:t>
            </w:r>
          </w:p>
        </w:tc>
        <w:tc>
          <w:tcPr>
            <w:tcW w:w="1288" w:type="pct"/>
            <w:shd w:val="clear" w:color="auto" w:fill="auto"/>
            <w:noWrap/>
            <w:vAlign w:val="center"/>
            <w:hideMark/>
          </w:tcPr>
          <w:p w14:paraId="69E71290" w14:textId="430D6283" w:rsidR="00A87E45" w:rsidRPr="008F0869" w:rsidRDefault="00FD2CBD" w:rsidP="00A87E45">
            <w:pPr>
              <w:jc w:val="center"/>
              <w:rPr>
                <w:rFonts w:ascii="Arial" w:hAnsi="Arial" w:cs="Arial"/>
                <w:color w:val="000000"/>
                <w:sz w:val="18"/>
                <w:szCs w:val="18"/>
                <w:lang w:val="es-ES"/>
              </w:rPr>
            </w:pPr>
            <w:r>
              <w:rPr>
                <w:rFonts w:ascii="Arial" w:hAnsi="Arial" w:cs="Arial"/>
                <w:color w:val="000000"/>
                <w:sz w:val="18"/>
                <w:szCs w:val="18"/>
                <w:lang w:val="es-ES"/>
              </w:rPr>
              <w:t>Avance sobre el número de clientes incluidos en los catastros de los CTE</w:t>
            </w:r>
          </w:p>
        </w:tc>
        <w:tc>
          <w:tcPr>
            <w:tcW w:w="1040" w:type="pct"/>
            <w:shd w:val="clear" w:color="auto" w:fill="auto"/>
            <w:noWrap/>
            <w:vAlign w:val="center"/>
            <w:hideMark/>
          </w:tcPr>
          <w:p w14:paraId="60C00F14" w14:textId="6E32C814" w:rsidR="00A87E45" w:rsidRPr="008F0869" w:rsidRDefault="00FD2CBD" w:rsidP="00A87E45">
            <w:pPr>
              <w:jc w:val="center"/>
              <w:rPr>
                <w:rFonts w:ascii="Arial" w:hAnsi="Arial" w:cs="Arial"/>
                <w:color w:val="000000"/>
                <w:sz w:val="18"/>
                <w:szCs w:val="18"/>
                <w:lang w:val="es-ES"/>
              </w:rPr>
            </w:pPr>
            <w:r>
              <w:rPr>
                <w:rFonts w:ascii="Arial" w:hAnsi="Arial" w:cs="Arial"/>
                <w:color w:val="000000"/>
                <w:sz w:val="18"/>
                <w:szCs w:val="18"/>
                <w:lang w:val="es-ES"/>
              </w:rPr>
              <w:t>Trimestral</w:t>
            </w:r>
          </w:p>
        </w:tc>
        <w:tc>
          <w:tcPr>
            <w:tcW w:w="1038" w:type="pct"/>
            <w:shd w:val="clear" w:color="auto" w:fill="auto"/>
            <w:vAlign w:val="center"/>
            <w:hideMark/>
          </w:tcPr>
          <w:p w14:paraId="430F5A44" w14:textId="77777777" w:rsidR="00A87E45" w:rsidRPr="008F0869" w:rsidRDefault="00A87E45" w:rsidP="00A87E45">
            <w:pPr>
              <w:rPr>
                <w:rFonts w:ascii="Arial" w:hAnsi="Arial" w:cs="Arial"/>
                <w:color w:val="000000"/>
                <w:sz w:val="18"/>
                <w:szCs w:val="18"/>
                <w:lang w:val="es-ES"/>
              </w:rPr>
            </w:pPr>
            <w:r w:rsidRPr="008F0869">
              <w:rPr>
                <w:rFonts w:ascii="Arial" w:hAnsi="Arial" w:cs="Arial"/>
                <w:color w:val="000000"/>
                <w:sz w:val="18"/>
                <w:szCs w:val="18"/>
                <w:lang w:val="es-ES"/>
              </w:rPr>
              <w:t>Informes trimestrales de avance y anual consolidado</w:t>
            </w:r>
          </w:p>
        </w:tc>
      </w:tr>
      <w:tr w:rsidR="00A87E45" w:rsidRPr="0096577B" w14:paraId="1439523C" w14:textId="77777777" w:rsidTr="00A87E45">
        <w:trPr>
          <w:trHeight w:val="203"/>
        </w:trPr>
        <w:tc>
          <w:tcPr>
            <w:tcW w:w="1634" w:type="pct"/>
            <w:shd w:val="clear" w:color="auto" w:fill="auto"/>
            <w:vAlign w:val="center"/>
            <w:hideMark/>
          </w:tcPr>
          <w:p w14:paraId="01286A6A" w14:textId="77777777" w:rsidR="00A87E45" w:rsidRPr="008F0869" w:rsidRDefault="00A87E45" w:rsidP="00A87E45">
            <w:pPr>
              <w:rPr>
                <w:rFonts w:ascii="Arial" w:hAnsi="Arial" w:cs="Arial"/>
                <w:color w:val="000000"/>
                <w:sz w:val="18"/>
                <w:szCs w:val="18"/>
                <w:lang w:val="es-ES"/>
              </w:rPr>
            </w:pPr>
            <w:r w:rsidRPr="008F0869">
              <w:rPr>
                <w:rFonts w:ascii="Arial" w:hAnsi="Arial" w:cs="Arial"/>
                <w:color w:val="000000"/>
                <w:sz w:val="18"/>
                <w:szCs w:val="18"/>
                <w:lang w:val="es-ES"/>
              </w:rPr>
              <w:t>Software comercial instalado en los CTEs</w:t>
            </w:r>
          </w:p>
        </w:tc>
        <w:tc>
          <w:tcPr>
            <w:tcW w:w="1288" w:type="pct"/>
            <w:shd w:val="clear" w:color="auto" w:fill="auto"/>
            <w:noWrap/>
            <w:vAlign w:val="center"/>
            <w:hideMark/>
          </w:tcPr>
          <w:p w14:paraId="06870674" w14:textId="2D821481" w:rsidR="00A87E45" w:rsidRPr="008F0869" w:rsidRDefault="00A87E45" w:rsidP="00A87E45">
            <w:pPr>
              <w:jc w:val="center"/>
              <w:rPr>
                <w:rFonts w:ascii="Arial" w:hAnsi="Arial" w:cs="Arial"/>
                <w:color w:val="000000"/>
                <w:sz w:val="18"/>
                <w:szCs w:val="18"/>
                <w:lang w:val="es-ES"/>
              </w:rPr>
            </w:pPr>
            <w:r w:rsidRPr="008F0869">
              <w:rPr>
                <w:rFonts w:ascii="Arial" w:hAnsi="Arial" w:cs="Arial"/>
                <w:color w:val="000000"/>
                <w:sz w:val="18"/>
                <w:szCs w:val="18"/>
                <w:lang w:val="es-ES"/>
              </w:rPr>
              <w:t> </w:t>
            </w:r>
            <w:r w:rsidR="00FD2CBD">
              <w:rPr>
                <w:rFonts w:ascii="Arial" w:hAnsi="Arial" w:cs="Arial"/>
                <w:color w:val="000000"/>
                <w:sz w:val="18"/>
                <w:szCs w:val="18"/>
                <w:lang w:val="es-ES"/>
              </w:rPr>
              <w:t xml:space="preserve">Adquisición e instalación del software. </w:t>
            </w:r>
            <w:r w:rsidR="008E0988">
              <w:rPr>
                <w:rFonts w:ascii="Arial" w:hAnsi="Arial" w:cs="Arial"/>
                <w:color w:val="000000"/>
                <w:sz w:val="18"/>
                <w:szCs w:val="18"/>
                <w:lang w:val="es-ES"/>
              </w:rPr>
              <w:t xml:space="preserve">Incorporación de clientes </w:t>
            </w:r>
            <w:r w:rsidR="00884401">
              <w:rPr>
                <w:rFonts w:ascii="Arial" w:hAnsi="Arial" w:cs="Arial"/>
                <w:color w:val="000000"/>
                <w:sz w:val="18"/>
                <w:szCs w:val="18"/>
                <w:lang w:val="es-ES"/>
              </w:rPr>
              <w:t>a los registros del CTE</w:t>
            </w:r>
          </w:p>
        </w:tc>
        <w:tc>
          <w:tcPr>
            <w:tcW w:w="1040" w:type="pct"/>
            <w:shd w:val="clear" w:color="auto" w:fill="auto"/>
            <w:noWrap/>
            <w:vAlign w:val="center"/>
            <w:hideMark/>
          </w:tcPr>
          <w:p w14:paraId="050F4E7C" w14:textId="275C8592" w:rsidR="00A87E45" w:rsidRPr="008F0869" w:rsidRDefault="00C57627" w:rsidP="00A87E45">
            <w:pPr>
              <w:jc w:val="center"/>
              <w:rPr>
                <w:rFonts w:ascii="Arial" w:hAnsi="Arial" w:cs="Arial"/>
                <w:sz w:val="18"/>
                <w:szCs w:val="18"/>
                <w:lang w:val="es-ES"/>
              </w:rPr>
            </w:pPr>
            <w:r>
              <w:rPr>
                <w:rFonts w:ascii="Arial" w:hAnsi="Arial" w:cs="Arial"/>
                <w:sz w:val="18"/>
                <w:szCs w:val="18"/>
                <w:lang w:val="es-ES"/>
              </w:rPr>
              <w:t>Trimestral</w:t>
            </w:r>
          </w:p>
        </w:tc>
        <w:tc>
          <w:tcPr>
            <w:tcW w:w="1038" w:type="pct"/>
            <w:shd w:val="clear" w:color="auto" w:fill="auto"/>
            <w:vAlign w:val="center"/>
            <w:hideMark/>
          </w:tcPr>
          <w:p w14:paraId="3742AED1" w14:textId="77777777" w:rsidR="00A87E45" w:rsidRPr="008F0869" w:rsidRDefault="00A87E45" w:rsidP="00A87E45">
            <w:pPr>
              <w:rPr>
                <w:rFonts w:ascii="Arial" w:hAnsi="Arial" w:cs="Arial"/>
                <w:color w:val="000000"/>
                <w:sz w:val="18"/>
                <w:szCs w:val="18"/>
                <w:lang w:val="es-ES"/>
              </w:rPr>
            </w:pPr>
            <w:r w:rsidRPr="008F0869">
              <w:rPr>
                <w:rFonts w:ascii="Arial" w:hAnsi="Arial" w:cs="Arial"/>
                <w:color w:val="000000"/>
                <w:sz w:val="18"/>
                <w:szCs w:val="18"/>
                <w:lang w:val="es-ES"/>
              </w:rPr>
              <w:t>Informes trimestrales de avance y anual consolidado</w:t>
            </w:r>
          </w:p>
        </w:tc>
      </w:tr>
      <w:tr w:rsidR="00A87E45" w:rsidRPr="0096577B" w14:paraId="5EDFD044" w14:textId="77777777" w:rsidTr="00A87E45">
        <w:trPr>
          <w:trHeight w:val="203"/>
        </w:trPr>
        <w:tc>
          <w:tcPr>
            <w:tcW w:w="1634" w:type="pct"/>
            <w:shd w:val="clear" w:color="auto" w:fill="auto"/>
            <w:vAlign w:val="center"/>
            <w:hideMark/>
          </w:tcPr>
          <w:p w14:paraId="761482B0" w14:textId="77777777" w:rsidR="00A87E45" w:rsidRPr="008F0869" w:rsidRDefault="00A87E45" w:rsidP="00A87E45">
            <w:pPr>
              <w:rPr>
                <w:rFonts w:ascii="Arial" w:hAnsi="Arial" w:cs="Arial"/>
                <w:color w:val="000000"/>
                <w:sz w:val="18"/>
                <w:szCs w:val="18"/>
                <w:lang w:val="es-ES"/>
              </w:rPr>
            </w:pPr>
            <w:r w:rsidRPr="008F0869">
              <w:rPr>
                <w:rFonts w:ascii="Arial" w:hAnsi="Arial" w:cs="Arial"/>
                <w:color w:val="000000"/>
                <w:sz w:val="18"/>
                <w:szCs w:val="18"/>
                <w:lang w:val="es-ES"/>
              </w:rPr>
              <w:lastRenderedPageBreak/>
              <w:t>CTEs dotados de material y personal</w:t>
            </w:r>
          </w:p>
        </w:tc>
        <w:tc>
          <w:tcPr>
            <w:tcW w:w="1288" w:type="pct"/>
            <w:shd w:val="clear" w:color="auto" w:fill="auto"/>
            <w:vAlign w:val="center"/>
            <w:hideMark/>
          </w:tcPr>
          <w:p w14:paraId="0BE6914D" w14:textId="1F96D797" w:rsidR="00A87E45" w:rsidRPr="008F0869" w:rsidRDefault="004E73D7" w:rsidP="006B666B">
            <w:pPr>
              <w:jc w:val="both"/>
              <w:rPr>
                <w:rFonts w:ascii="Arial" w:hAnsi="Arial" w:cs="Arial"/>
                <w:sz w:val="18"/>
                <w:szCs w:val="18"/>
                <w:lang w:val="es-ES"/>
              </w:rPr>
            </w:pPr>
            <w:r>
              <w:rPr>
                <w:rFonts w:ascii="Arial" w:hAnsi="Arial" w:cs="Arial"/>
                <w:sz w:val="18"/>
                <w:szCs w:val="18"/>
                <w:lang w:val="es-ES"/>
              </w:rPr>
              <w:t>Apoyo a la contratación de personal y a la mejora del equipamiento de los CTE</w:t>
            </w:r>
          </w:p>
        </w:tc>
        <w:tc>
          <w:tcPr>
            <w:tcW w:w="1040" w:type="pct"/>
            <w:shd w:val="clear" w:color="auto" w:fill="auto"/>
            <w:vAlign w:val="center"/>
            <w:hideMark/>
          </w:tcPr>
          <w:p w14:paraId="2760F816" w14:textId="72CAD760" w:rsidR="00A87E45" w:rsidRPr="008F0869" w:rsidRDefault="0093050D" w:rsidP="00A87E45">
            <w:pPr>
              <w:jc w:val="center"/>
              <w:rPr>
                <w:rFonts w:ascii="Arial" w:hAnsi="Arial" w:cs="Arial"/>
                <w:sz w:val="18"/>
                <w:szCs w:val="18"/>
                <w:lang w:val="es-ES"/>
              </w:rPr>
            </w:pPr>
            <w:r>
              <w:rPr>
                <w:rFonts w:ascii="Arial" w:hAnsi="Arial" w:cs="Arial"/>
                <w:sz w:val="18"/>
                <w:szCs w:val="18"/>
                <w:lang w:val="es-ES"/>
              </w:rPr>
              <w:t>Anual</w:t>
            </w:r>
          </w:p>
        </w:tc>
        <w:tc>
          <w:tcPr>
            <w:tcW w:w="1038" w:type="pct"/>
            <w:shd w:val="clear" w:color="auto" w:fill="auto"/>
            <w:vAlign w:val="center"/>
            <w:hideMark/>
          </w:tcPr>
          <w:p w14:paraId="4E1A37E9" w14:textId="77777777" w:rsidR="00A87E45" w:rsidRPr="008F0869" w:rsidRDefault="00A87E45" w:rsidP="00A87E45">
            <w:pPr>
              <w:rPr>
                <w:rFonts w:ascii="Arial" w:hAnsi="Arial" w:cs="Arial"/>
                <w:color w:val="000000"/>
                <w:sz w:val="18"/>
                <w:szCs w:val="18"/>
                <w:lang w:val="es-ES"/>
              </w:rPr>
            </w:pPr>
            <w:r w:rsidRPr="008F0869">
              <w:rPr>
                <w:rFonts w:ascii="Arial" w:hAnsi="Arial" w:cs="Arial"/>
                <w:color w:val="000000"/>
                <w:sz w:val="18"/>
                <w:szCs w:val="18"/>
                <w:lang w:val="es-ES"/>
              </w:rPr>
              <w:t>Auditoría intermedia y final</w:t>
            </w:r>
          </w:p>
        </w:tc>
      </w:tr>
      <w:tr w:rsidR="00A87E45" w:rsidRPr="0096577B" w14:paraId="7EE1D5D7" w14:textId="77777777" w:rsidTr="00A87E45">
        <w:trPr>
          <w:trHeight w:val="608"/>
        </w:trPr>
        <w:tc>
          <w:tcPr>
            <w:tcW w:w="1634" w:type="pct"/>
            <w:shd w:val="clear" w:color="auto" w:fill="auto"/>
            <w:vAlign w:val="center"/>
            <w:hideMark/>
          </w:tcPr>
          <w:p w14:paraId="4B45ACC0" w14:textId="77777777" w:rsidR="00A87E45" w:rsidRPr="008F0869" w:rsidRDefault="00A87E45" w:rsidP="00A87E45">
            <w:pPr>
              <w:rPr>
                <w:rFonts w:ascii="Arial" w:hAnsi="Arial" w:cs="Arial"/>
                <w:color w:val="000000"/>
                <w:sz w:val="18"/>
                <w:szCs w:val="18"/>
                <w:lang w:val="es-ES"/>
              </w:rPr>
            </w:pPr>
            <w:r w:rsidRPr="008F0869">
              <w:rPr>
                <w:rFonts w:ascii="Arial" w:hAnsi="Arial" w:cs="Arial"/>
                <w:color w:val="000000"/>
                <w:sz w:val="18"/>
                <w:szCs w:val="18"/>
                <w:lang w:val="es-ES"/>
              </w:rPr>
              <w:t>Edificio central de la empresa de agua de Cabo Haitiano rehabilitado, sitio almacenamiento y una oficina comercial en Petite Anse construidos</w:t>
            </w:r>
          </w:p>
        </w:tc>
        <w:tc>
          <w:tcPr>
            <w:tcW w:w="1288" w:type="pct"/>
            <w:shd w:val="clear" w:color="auto" w:fill="auto"/>
            <w:noWrap/>
            <w:vAlign w:val="center"/>
            <w:hideMark/>
          </w:tcPr>
          <w:p w14:paraId="4B0118BE" w14:textId="2426FA91" w:rsidR="00A87E45" w:rsidRPr="008F0869" w:rsidRDefault="009A0379" w:rsidP="006B666B">
            <w:pPr>
              <w:jc w:val="both"/>
              <w:rPr>
                <w:rFonts w:ascii="Arial" w:hAnsi="Arial" w:cs="Arial"/>
                <w:color w:val="000000"/>
                <w:sz w:val="18"/>
                <w:szCs w:val="18"/>
                <w:lang w:val="es-ES"/>
              </w:rPr>
            </w:pPr>
            <w:r>
              <w:rPr>
                <w:rFonts w:ascii="Arial" w:hAnsi="Arial" w:cs="Arial"/>
                <w:color w:val="000000"/>
                <w:sz w:val="18"/>
                <w:szCs w:val="18"/>
                <w:lang w:val="es-ES"/>
              </w:rPr>
              <w:t>Se trata de la rehabilitación de un edificio del centro de la ciudad y la construcción de dos nuevos edificios</w:t>
            </w:r>
          </w:p>
        </w:tc>
        <w:tc>
          <w:tcPr>
            <w:tcW w:w="1040" w:type="pct"/>
            <w:shd w:val="clear" w:color="auto" w:fill="auto"/>
            <w:noWrap/>
            <w:vAlign w:val="center"/>
            <w:hideMark/>
          </w:tcPr>
          <w:p w14:paraId="041F0672" w14:textId="10853BAA" w:rsidR="00A87E45" w:rsidRPr="008F0869" w:rsidRDefault="009A0379" w:rsidP="00A87E45">
            <w:pPr>
              <w:jc w:val="center"/>
              <w:rPr>
                <w:rFonts w:ascii="Arial" w:hAnsi="Arial" w:cs="Arial"/>
                <w:color w:val="000000"/>
                <w:sz w:val="18"/>
                <w:szCs w:val="18"/>
                <w:lang w:val="es-ES"/>
              </w:rPr>
            </w:pPr>
            <w:r>
              <w:rPr>
                <w:rFonts w:ascii="Arial" w:hAnsi="Arial" w:cs="Arial"/>
                <w:color w:val="000000"/>
                <w:sz w:val="18"/>
                <w:szCs w:val="18"/>
                <w:lang w:val="es-ES"/>
              </w:rPr>
              <w:t>Anual</w:t>
            </w:r>
          </w:p>
        </w:tc>
        <w:tc>
          <w:tcPr>
            <w:tcW w:w="1038" w:type="pct"/>
            <w:shd w:val="clear" w:color="auto" w:fill="auto"/>
            <w:vAlign w:val="center"/>
            <w:hideMark/>
          </w:tcPr>
          <w:p w14:paraId="3546F997" w14:textId="77777777" w:rsidR="00A87E45" w:rsidRPr="008F0869" w:rsidRDefault="00A87E45" w:rsidP="00A87E45">
            <w:pPr>
              <w:rPr>
                <w:rFonts w:ascii="Arial" w:hAnsi="Arial" w:cs="Arial"/>
                <w:color w:val="000000"/>
                <w:sz w:val="18"/>
                <w:szCs w:val="18"/>
                <w:lang w:val="es-ES"/>
              </w:rPr>
            </w:pPr>
            <w:r w:rsidRPr="008F0869">
              <w:rPr>
                <w:rFonts w:ascii="Arial" w:hAnsi="Arial" w:cs="Arial"/>
                <w:color w:val="000000"/>
                <w:sz w:val="18"/>
                <w:szCs w:val="18"/>
                <w:lang w:val="es-ES"/>
              </w:rPr>
              <w:t>Actas de recepción de obras con avalúos</w:t>
            </w:r>
          </w:p>
        </w:tc>
      </w:tr>
      <w:tr w:rsidR="00A87E45" w:rsidRPr="0096577B" w14:paraId="4F05BA46" w14:textId="77777777" w:rsidTr="00A87E45">
        <w:trPr>
          <w:trHeight w:val="608"/>
        </w:trPr>
        <w:tc>
          <w:tcPr>
            <w:tcW w:w="1634" w:type="pct"/>
            <w:shd w:val="clear" w:color="auto" w:fill="auto"/>
            <w:vAlign w:val="center"/>
            <w:hideMark/>
          </w:tcPr>
          <w:p w14:paraId="38D59DF4" w14:textId="77777777" w:rsidR="00A87E45" w:rsidRPr="008F0869" w:rsidRDefault="00A87E45" w:rsidP="00A87E45">
            <w:pPr>
              <w:rPr>
                <w:rFonts w:ascii="Arial" w:hAnsi="Arial" w:cs="Arial"/>
                <w:color w:val="000000"/>
                <w:sz w:val="18"/>
                <w:szCs w:val="18"/>
                <w:lang w:val="es-ES"/>
              </w:rPr>
            </w:pPr>
            <w:r w:rsidRPr="008F0869">
              <w:rPr>
                <w:rFonts w:ascii="Arial" w:hAnsi="Arial" w:cs="Arial"/>
                <w:color w:val="000000"/>
                <w:sz w:val="18"/>
                <w:szCs w:val="18"/>
                <w:lang w:val="es-ES"/>
              </w:rPr>
              <w:t>Contrato por resultados para gestión del CTE de Cabo Haitiano durante 64 meses firmado y en aplicación</w:t>
            </w:r>
          </w:p>
        </w:tc>
        <w:tc>
          <w:tcPr>
            <w:tcW w:w="1288" w:type="pct"/>
            <w:shd w:val="clear" w:color="auto" w:fill="auto"/>
            <w:vAlign w:val="center"/>
            <w:hideMark/>
          </w:tcPr>
          <w:p w14:paraId="7619756D" w14:textId="7F0A899A" w:rsidR="00A87E45" w:rsidRPr="008F0869" w:rsidRDefault="00175BDD" w:rsidP="006B666B">
            <w:pPr>
              <w:jc w:val="both"/>
              <w:rPr>
                <w:rFonts w:ascii="Arial" w:hAnsi="Arial" w:cs="Arial"/>
                <w:color w:val="000000"/>
                <w:sz w:val="18"/>
                <w:szCs w:val="18"/>
                <w:lang w:val="es-ES"/>
              </w:rPr>
            </w:pPr>
            <w:r>
              <w:rPr>
                <w:rFonts w:ascii="Arial" w:hAnsi="Arial" w:cs="Arial"/>
                <w:color w:val="000000"/>
                <w:sz w:val="18"/>
                <w:szCs w:val="18"/>
                <w:lang w:val="es-ES"/>
              </w:rPr>
              <w:t>Firma del contrato, incorporación del personal externo e informes de avances incluyendo resultados</w:t>
            </w:r>
          </w:p>
        </w:tc>
        <w:tc>
          <w:tcPr>
            <w:tcW w:w="1040" w:type="pct"/>
            <w:shd w:val="clear" w:color="auto" w:fill="auto"/>
            <w:vAlign w:val="center"/>
            <w:hideMark/>
          </w:tcPr>
          <w:p w14:paraId="49BAC3FE" w14:textId="4FFBD386" w:rsidR="00A87E45" w:rsidRPr="008F0869" w:rsidRDefault="009C5A4F" w:rsidP="00A87E45">
            <w:pPr>
              <w:jc w:val="center"/>
              <w:rPr>
                <w:rFonts w:ascii="Arial" w:hAnsi="Arial" w:cs="Arial"/>
                <w:color w:val="000000"/>
                <w:sz w:val="18"/>
                <w:szCs w:val="18"/>
                <w:lang w:val="es-ES"/>
              </w:rPr>
            </w:pPr>
            <w:r>
              <w:rPr>
                <w:rFonts w:ascii="Arial" w:hAnsi="Arial" w:cs="Arial"/>
                <w:color w:val="000000"/>
                <w:sz w:val="18"/>
                <w:szCs w:val="18"/>
                <w:lang w:val="es-ES"/>
              </w:rPr>
              <w:t>Trimestral</w:t>
            </w:r>
          </w:p>
        </w:tc>
        <w:tc>
          <w:tcPr>
            <w:tcW w:w="1038" w:type="pct"/>
            <w:shd w:val="clear" w:color="auto" w:fill="auto"/>
            <w:vAlign w:val="center"/>
            <w:hideMark/>
          </w:tcPr>
          <w:p w14:paraId="1CFDC89C" w14:textId="77777777" w:rsidR="00A87E45" w:rsidRPr="008F0869" w:rsidRDefault="00A87E45" w:rsidP="00A87E45">
            <w:pPr>
              <w:rPr>
                <w:rFonts w:ascii="Arial" w:hAnsi="Arial" w:cs="Arial"/>
                <w:color w:val="000000"/>
                <w:sz w:val="18"/>
                <w:szCs w:val="18"/>
                <w:lang w:val="es-ES"/>
              </w:rPr>
            </w:pPr>
            <w:r w:rsidRPr="008F0869">
              <w:rPr>
                <w:rFonts w:ascii="Arial" w:hAnsi="Arial" w:cs="Arial"/>
                <w:color w:val="000000"/>
                <w:sz w:val="18"/>
                <w:szCs w:val="18"/>
                <w:lang w:val="es-ES"/>
              </w:rPr>
              <w:t>Informes de avance trimestrales y auditorías intermedia y final</w:t>
            </w:r>
          </w:p>
        </w:tc>
      </w:tr>
      <w:tr w:rsidR="00A87E45" w:rsidRPr="0096577B" w14:paraId="31B16365" w14:textId="77777777" w:rsidTr="00A87E45">
        <w:trPr>
          <w:trHeight w:val="690"/>
        </w:trPr>
        <w:tc>
          <w:tcPr>
            <w:tcW w:w="1634" w:type="pct"/>
            <w:shd w:val="clear" w:color="auto" w:fill="auto"/>
            <w:vAlign w:val="center"/>
            <w:hideMark/>
          </w:tcPr>
          <w:p w14:paraId="29C7F2B6" w14:textId="77777777" w:rsidR="00A87E45" w:rsidRPr="008F0869" w:rsidRDefault="00A87E45" w:rsidP="00A87E45">
            <w:pPr>
              <w:rPr>
                <w:rFonts w:ascii="Arial" w:hAnsi="Arial" w:cs="Arial"/>
                <w:color w:val="000000"/>
                <w:sz w:val="18"/>
                <w:szCs w:val="18"/>
                <w:lang w:val="es-ES"/>
              </w:rPr>
            </w:pPr>
            <w:r w:rsidRPr="008F0869">
              <w:rPr>
                <w:rFonts w:ascii="Arial" w:hAnsi="Arial" w:cs="Arial"/>
                <w:color w:val="000000"/>
                <w:sz w:val="18"/>
                <w:szCs w:val="18"/>
                <w:lang w:val="es-ES"/>
              </w:rPr>
              <w:t>Informes de la DINEPA concernientes a la producción y a la facturación de los CTEs elaborados</w:t>
            </w:r>
          </w:p>
        </w:tc>
        <w:tc>
          <w:tcPr>
            <w:tcW w:w="1288" w:type="pct"/>
            <w:shd w:val="clear" w:color="auto" w:fill="auto"/>
            <w:noWrap/>
            <w:vAlign w:val="center"/>
            <w:hideMark/>
          </w:tcPr>
          <w:p w14:paraId="76B6FD71" w14:textId="0AAD0BC5" w:rsidR="00A87E45" w:rsidRPr="008F0869" w:rsidRDefault="00E00DB3" w:rsidP="006B666B">
            <w:pPr>
              <w:jc w:val="both"/>
              <w:rPr>
                <w:rFonts w:ascii="Arial" w:hAnsi="Arial" w:cs="Arial"/>
                <w:color w:val="000000"/>
                <w:sz w:val="18"/>
                <w:szCs w:val="18"/>
                <w:lang w:val="es-ES"/>
              </w:rPr>
            </w:pPr>
            <w:r>
              <w:rPr>
                <w:rFonts w:ascii="Arial" w:hAnsi="Arial" w:cs="Arial"/>
                <w:color w:val="000000"/>
                <w:sz w:val="18"/>
                <w:szCs w:val="18"/>
                <w:lang w:val="es-ES"/>
              </w:rPr>
              <w:t>Se recoge de una forma verificada los informes relativos a los indicadores más importantes de los CTE</w:t>
            </w:r>
          </w:p>
        </w:tc>
        <w:tc>
          <w:tcPr>
            <w:tcW w:w="1040" w:type="pct"/>
            <w:shd w:val="clear" w:color="auto" w:fill="auto"/>
            <w:noWrap/>
            <w:vAlign w:val="center"/>
            <w:hideMark/>
          </w:tcPr>
          <w:p w14:paraId="6525C345" w14:textId="75B2A099" w:rsidR="00A87E45" w:rsidRPr="008F0869" w:rsidRDefault="00E00DB3" w:rsidP="00A87E45">
            <w:pPr>
              <w:jc w:val="center"/>
              <w:rPr>
                <w:rFonts w:ascii="Arial" w:hAnsi="Arial" w:cs="Arial"/>
                <w:color w:val="000000"/>
                <w:sz w:val="18"/>
                <w:szCs w:val="18"/>
                <w:lang w:val="es-ES"/>
              </w:rPr>
            </w:pPr>
            <w:r>
              <w:rPr>
                <w:rFonts w:ascii="Arial" w:hAnsi="Arial" w:cs="Arial"/>
                <w:color w:val="000000"/>
                <w:sz w:val="18"/>
                <w:szCs w:val="18"/>
                <w:lang w:val="es-ES"/>
              </w:rPr>
              <w:t>Trimestral</w:t>
            </w:r>
          </w:p>
        </w:tc>
        <w:tc>
          <w:tcPr>
            <w:tcW w:w="1038" w:type="pct"/>
            <w:shd w:val="clear" w:color="000000" w:fill="FFFFFF"/>
            <w:vAlign w:val="center"/>
            <w:hideMark/>
          </w:tcPr>
          <w:p w14:paraId="74C12B92" w14:textId="77777777" w:rsidR="00A87E45" w:rsidRPr="008F0869" w:rsidRDefault="00A87E45" w:rsidP="00A87E45">
            <w:pPr>
              <w:rPr>
                <w:rFonts w:ascii="Arial" w:hAnsi="Arial" w:cs="Arial"/>
                <w:color w:val="000000"/>
                <w:sz w:val="18"/>
                <w:szCs w:val="18"/>
                <w:lang w:val="es-ES"/>
              </w:rPr>
            </w:pPr>
            <w:r w:rsidRPr="008F0869">
              <w:rPr>
                <w:rFonts w:ascii="Arial" w:hAnsi="Arial" w:cs="Arial"/>
                <w:color w:val="000000"/>
                <w:sz w:val="18"/>
                <w:szCs w:val="18"/>
                <w:lang w:val="es-ES"/>
              </w:rPr>
              <w:t>Reportes trimestrales e informes anuales consolidados</w:t>
            </w:r>
          </w:p>
        </w:tc>
      </w:tr>
      <w:tr w:rsidR="00A87E45" w:rsidRPr="0096577B" w14:paraId="2907F9E4" w14:textId="77777777" w:rsidTr="00A87E45">
        <w:trPr>
          <w:trHeight w:val="1065"/>
        </w:trPr>
        <w:tc>
          <w:tcPr>
            <w:tcW w:w="1634" w:type="pct"/>
            <w:shd w:val="clear" w:color="auto" w:fill="auto"/>
            <w:vAlign w:val="center"/>
            <w:hideMark/>
          </w:tcPr>
          <w:p w14:paraId="7D3EEE22" w14:textId="77777777" w:rsidR="00A87E45" w:rsidRPr="008F0869" w:rsidRDefault="00A87E45" w:rsidP="00A87E45">
            <w:pPr>
              <w:rPr>
                <w:rFonts w:ascii="Arial" w:hAnsi="Arial" w:cs="Arial"/>
                <w:color w:val="000000"/>
                <w:sz w:val="18"/>
                <w:szCs w:val="18"/>
                <w:lang w:val="es-ES"/>
              </w:rPr>
            </w:pPr>
            <w:r w:rsidRPr="008F0869">
              <w:rPr>
                <w:rFonts w:ascii="Arial" w:hAnsi="Arial" w:cs="Arial"/>
                <w:color w:val="000000"/>
                <w:sz w:val="18"/>
                <w:szCs w:val="18"/>
                <w:lang w:val="es-ES"/>
              </w:rPr>
              <w:t>Programa de monitoreo de aguas subterráneas y superficiales y actualización del modelo del acuífero de Balan elaborados</w:t>
            </w:r>
          </w:p>
        </w:tc>
        <w:tc>
          <w:tcPr>
            <w:tcW w:w="1288" w:type="pct"/>
            <w:shd w:val="clear" w:color="auto" w:fill="auto"/>
            <w:noWrap/>
            <w:vAlign w:val="center"/>
            <w:hideMark/>
          </w:tcPr>
          <w:p w14:paraId="72428363" w14:textId="24EB7EFC" w:rsidR="00A87E45" w:rsidRPr="008F0869" w:rsidRDefault="00227A56" w:rsidP="000566C4">
            <w:pPr>
              <w:jc w:val="both"/>
              <w:rPr>
                <w:rFonts w:ascii="Arial" w:hAnsi="Arial" w:cs="Arial"/>
                <w:color w:val="000000"/>
                <w:sz w:val="18"/>
                <w:szCs w:val="18"/>
                <w:lang w:val="es-ES"/>
              </w:rPr>
            </w:pPr>
            <w:r>
              <w:rPr>
                <w:rFonts w:ascii="Arial" w:hAnsi="Arial" w:cs="Arial"/>
                <w:color w:val="000000"/>
                <w:sz w:val="18"/>
                <w:szCs w:val="18"/>
                <w:lang w:val="es-ES"/>
              </w:rPr>
              <w:t xml:space="preserve">Apoyo técnico a la OREPA Norte para la puesta en marca de la lectura periódica de piezómetros </w:t>
            </w:r>
            <w:r w:rsidR="008A04D8">
              <w:rPr>
                <w:rFonts w:ascii="Arial" w:hAnsi="Arial" w:cs="Arial"/>
                <w:color w:val="000000"/>
                <w:sz w:val="18"/>
                <w:szCs w:val="18"/>
                <w:lang w:val="es-ES"/>
              </w:rPr>
              <w:t>y la medición de los caudales de las fuentes más importantes</w:t>
            </w:r>
          </w:p>
        </w:tc>
        <w:tc>
          <w:tcPr>
            <w:tcW w:w="1040" w:type="pct"/>
            <w:shd w:val="clear" w:color="auto" w:fill="auto"/>
            <w:noWrap/>
            <w:vAlign w:val="center"/>
            <w:hideMark/>
          </w:tcPr>
          <w:p w14:paraId="7CB762AC" w14:textId="122D971B" w:rsidR="00A87E45" w:rsidRPr="008F0869" w:rsidRDefault="00227A56" w:rsidP="00A87E45">
            <w:pPr>
              <w:jc w:val="center"/>
              <w:rPr>
                <w:rFonts w:ascii="Arial" w:hAnsi="Arial" w:cs="Arial"/>
                <w:color w:val="000000"/>
                <w:sz w:val="18"/>
                <w:szCs w:val="18"/>
                <w:lang w:val="es-ES"/>
              </w:rPr>
            </w:pPr>
            <w:r>
              <w:rPr>
                <w:rFonts w:ascii="Arial" w:hAnsi="Arial" w:cs="Arial"/>
                <w:color w:val="000000"/>
                <w:sz w:val="18"/>
                <w:szCs w:val="18"/>
                <w:lang w:val="es-ES"/>
              </w:rPr>
              <w:t>Trimestral</w:t>
            </w:r>
          </w:p>
        </w:tc>
        <w:tc>
          <w:tcPr>
            <w:tcW w:w="1038" w:type="pct"/>
            <w:shd w:val="clear" w:color="000000" w:fill="FFFFFF"/>
            <w:vAlign w:val="center"/>
            <w:hideMark/>
          </w:tcPr>
          <w:p w14:paraId="22516E7A" w14:textId="77777777" w:rsidR="00A87E45" w:rsidRPr="008F0869" w:rsidRDefault="00A87E45" w:rsidP="00A87E45">
            <w:pPr>
              <w:rPr>
                <w:rFonts w:ascii="Arial" w:hAnsi="Arial" w:cs="Arial"/>
                <w:color w:val="000000"/>
                <w:sz w:val="18"/>
                <w:szCs w:val="18"/>
                <w:lang w:val="es-ES"/>
              </w:rPr>
            </w:pPr>
            <w:r w:rsidRPr="008F0869">
              <w:rPr>
                <w:rFonts w:ascii="Arial" w:hAnsi="Arial" w:cs="Arial"/>
                <w:color w:val="000000"/>
                <w:sz w:val="18"/>
                <w:szCs w:val="18"/>
                <w:lang w:val="es-ES"/>
              </w:rPr>
              <w:t>Reportes trimestrales e informes anuales consolidados</w:t>
            </w:r>
          </w:p>
        </w:tc>
      </w:tr>
      <w:tr w:rsidR="00A87E45" w:rsidRPr="0096577B" w14:paraId="5F14D8C2" w14:textId="77777777" w:rsidTr="00A87E45">
        <w:trPr>
          <w:trHeight w:val="555"/>
        </w:trPr>
        <w:tc>
          <w:tcPr>
            <w:tcW w:w="1634" w:type="pct"/>
            <w:shd w:val="clear" w:color="auto" w:fill="auto"/>
            <w:vAlign w:val="center"/>
            <w:hideMark/>
          </w:tcPr>
          <w:p w14:paraId="320A62D1" w14:textId="77777777" w:rsidR="00A87E45" w:rsidRPr="008F0869" w:rsidRDefault="00A87E45" w:rsidP="00A87E45">
            <w:pPr>
              <w:rPr>
                <w:rFonts w:ascii="Arial" w:hAnsi="Arial" w:cs="Arial"/>
                <w:color w:val="000000"/>
                <w:sz w:val="18"/>
                <w:szCs w:val="18"/>
                <w:lang w:val="es-ES"/>
              </w:rPr>
            </w:pPr>
            <w:r w:rsidRPr="008F0869">
              <w:rPr>
                <w:rFonts w:ascii="Arial" w:hAnsi="Arial" w:cs="Arial"/>
                <w:color w:val="000000"/>
                <w:sz w:val="18"/>
                <w:szCs w:val="18"/>
                <w:lang w:val="es-ES"/>
              </w:rPr>
              <w:t>OREPA Norte dotada de personal y material</w:t>
            </w:r>
          </w:p>
        </w:tc>
        <w:tc>
          <w:tcPr>
            <w:tcW w:w="1288" w:type="pct"/>
            <w:shd w:val="clear" w:color="auto" w:fill="auto"/>
            <w:vAlign w:val="center"/>
            <w:hideMark/>
          </w:tcPr>
          <w:p w14:paraId="537DAE3D" w14:textId="21E2AEE1" w:rsidR="00A87E45" w:rsidRPr="008F0869" w:rsidRDefault="00A87E45" w:rsidP="000566C4">
            <w:pPr>
              <w:jc w:val="both"/>
              <w:rPr>
                <w:rFonts w:ascii="Arial" w:hAnsi="Arial" w:cs="Arial"/>
                <w:sz w:val="18"/>
                <w:szCs w:val="18"/>
                <w:lang w:val="es-ES"/>
              </w:rPr>
            </w:pPr>
            <w:r w:rsidRPr="008F0869">
              <w:rPr>
                <w:rFonts w:ascii="Arial" w:hAnsi="Arial" w:cs="Arial"/>
                <w:sz w:val="18"/>
                <w:szCs w:val="18"/>
                <w:lang w:val="es-ES"/>
              </w:rPr>
              <w:t> </w:t>
            </w:r>
            <w:r w:rsidR="00874D3E">
              <w:rPr>
                <w:rFonts w:ascii="Arial" w:hAnsi="Arial" w:cs="Arial"/>
                <w:sz w:val="18"/>
                <w:szCs w:val="18"/>
                <w:lang w:val="es-ES"/>
              </w:rPr>
              <w:t>Apoyo a la contratación, formación y equipamiento mobiliario e informático de la OREPA Norte</w:t>
            </w:r>
          </w:p>
        </w:tc>
        <w:tc>
          <w:tcPr>
            <w:tcW w:w="1040" w:type="pct"/>
            <w:shd w:val="clear" w:color="auto" w:fill="auto"/>
            <w:vAlign w:val="center"/>
            <w:hideMark/>
          </w:tcPr>
          <w:p w14:paraId="17922A7C" w14:textId="42FA614D" w:rsidR="00A87E45" w:rsidRPr="008F0869" w:rsidRDefault="00EC5966" w:rsidP="00A87E45">
            <w:pPr>
              <w:jc w:val="center"/>
              <w:rPr>
                <w:rFonts w:ascii="Arial" w:hAnsi="Arial" w:cs="Arial"/>
                <w:sz w:val="18"/>
                <w:szCs w:val="18"/>
                <w:lang w:val="es-ES"/>
              </w:rPr>
            </w:pPr>
            <w:r>
              <w:rPr>
                <w:rFonts w:ascii="Arial" w:hAnsi="Arial" w:cs="Arial"/>
                <w:sz w:val="18"/>
                <w:szCs w:val="18"/>
                <w:lang w:val="es-ES"/>
              </w:rPr>
              <w:t>Anual</w:t>
            </w:r>
          </w:p>
        </w:tc>
        <w:tc>
          <w:tcPr>
            <w:tcW w:w="1038" w:type="pct"/>
            <w:shd w:val="clear" w:color="auto" w:fill="auto"/>
            <w:vAlign w:val="center"/>
            <w:hideMark/>
          </w:tcPr>
          <w:p w14:paraId="5D74A618" w14:textId="77777777" w:rsidR="00A87E45" w:rsidRPr="008F0869" w:rsidRDefault="00A87E45" w:rsidP="00A87E45">
            <w:pPr>
              <w:rPr>
                <w:rFonts w:ascii="Arial" w:hAnsi="Arial" w:cs="Arial"/>
                <w:color w:val="000000"/>
                <w:sz w:val="18"/>
                <w:szCs w:val="18"/>
                <w:lang w:val="es-ES"/>
              </w:rPr>
            </w:pPr>
            <w:r w:rsidRPr="008F0869">
              <w:rPr>
                <w:rFonts w:ascii="Arial" w:hAnsi="Arial" w:cs="Arial"/>
                <w:color w:val="000000"/>
                <w:sz w:val="18"/>
                <w:szCs w:val="18"/>
                <w:lang w:val="es-ES"/>
              </w:rPr>
              <w:t>Auditoría intermedia y final</w:t>
            </w:r>
          </w:p>
        </w:tc>
      </w:tr>
      <w:tr w:rsidR="00A87E45" w:rsidRPr="0096577B" w14:paraId="2A33A853" w14:textId="77777777" w:rsidTr="00A87E45">
        <w:trPr>
          <w:trHeight w:val="810"/>
        </w:trPr>
        <w:tc>
          <w:tcPr>
            <w:tcW w:w="1634" w:type="pct"/>
            <w:shd w:val="clear" w:color="auto" w:fill="auto"/>
            <w:vAlign w:val="center"/>
            <w:hideMark/>
          </w:tcPr>
          <w:p w14:paraId="3DCC75D9" w14:textId="77777777" w:rsidR="00A87E45" w:rsidRPr="008F0869" w:rsidRDefault="00A87E45" w:rsidP="00A87E45">
            <w:pPr>
              <w:rPr>
                <w:rFonts w:ascii="Arial" w:hAnsi="Arial" w:cs="Arial"/>
                <w:color w:val="000000"/>
                <w:sz w:val="18"/>
                <w:szCs w:val="18"/>
                <w:lang w:val="es-ES"/>
              </w:rPr>
            </w:pPr>
            <w:r w:rsidRPr="008F0869">
              <w:rPr>
                <w:rFonts w:ascii="Arial" w:hAnsi="Arial" w:cs="Arial"/>
                <w:color w:val="000000"/>
                <w:sz w:val="18"/>
                <w:szCs w:val="18"/>
                <w:lang w:val="es-ES"/>
              </w:rPr>
              <w:t>Proyecto piloto para aumentar la participación de las mujeres en la operación y en la gestión de los sistemas de agua potable y saneamiento implementados</w:t>
            </w:r>
          </w:p>
        </w:tc>
        <w:tc>
          <w:tcPr>
            <w:tcW w:w="1288" w:type="pct"/>
            <w:shd w:val="clear" w:color="auto" w:fill="auto"/>
            <w:noWrap/>
            <w:vAlign w:val="center"/>
            <w:hideMark/>
          </w:tcPr>
          <w:p w14:paraId="67D1EAD5" w14:textId="4887B903" w:rsidR="00A87E45" w:rsidRPr="008F0869" w:rsidRDefault="00874D3E" w:rsidP="000566C4">
            <w:pPr>
              <w:jc w:val="both"/>
              <w:rPr>
                <w:rFonts w:ascii="Arial" w:hAnsi="Arial" w:cs="Arial"/>
                <w:color w:val="000000"/>
                <w:sz w:val="18"/>
                <w:szCs w:val="18"/>
                <w:lang w:val="es-ES"/>
              </w:rPr>
            </w:pPr>
            <w:r>
              <w:rPr>
                <w:rFonts w:ascii="Arial" w:hAnsi="Arial" w:cs="Arial"/>
                <w:color w:val="000000"/>
                <w:sz w:val="18"/>
                <w:szCs w:val="18"/>
                <w:lang w:val="es-ES"/>
              </w:rPr>
              <w:t>Actividades de formación de mujeres en materias relacionadas con la gestión del agua tanto es aspectos operacionales como de gestión</w:t>
            </w:r>
          </w:p>
        </w:tc>
        <w:tc>
          <w:tcPr>
            <w:tcW w:w="1040" w:type="pct"/>
            <w:shd w:val="clear" w:color="auto" w:fill="auto"/>
            <w:noWrap/>
            <w:vAlign w:val="center"/>
            <w:hideMark/>
          </w:tcPr>
          <w:p w14:paraId="7B2AE7E2" w14:textId="09C228F9" w:rsidR="00A87E45" w:rsidRPr="008F0869" w:rsidRDefault="00874D3E" w:rsidP="00A87E45">
            <w:pPr>
              <w:jc w:val="center"/>
              <w:rPr>
                <w:rFonts w:ascii="Arial" w:hAnsi="Arial" w:cs="Arial"/>
                <w:color w:val="000000"/>
                <w:sz w:val="18"/>
                <w:szCs w:val="18"/>
                <w:lang w:val="es-ES"/>
              </w:rPr>
            </w:pPr>
            <w:r>
              <w:rPr>
                <w:rFonts w:ascii="Arial" w:hAnsi="Arial" w:cs="Arial"/>
                <w:color w:val="000000"/>
                <w:sz w:val="18"/>
                <w:szCs w:val="18"/>
                <w:lang w:val="es-ES"/>
              </w:rPr>
              <w:t>Anual</w:t>
            </w:r>
          </w:p>
        </w:tc>
        <w:tc>
          <w:tcPr>
            <w:tcW w:w="1038" w:type="pct"/>
            <w:shd w:val="clear" w:color="auto" w:fill="auto"/>
            <w:vAlign w:val="center"/>
            <w:hideMark/>
          </w:tcPr>
          <w:p w14:paraId="380EC8A1" w14:textId="77777777" w:rsidR="00A87E45" w:rsidRPr="008F0869" w:rsidRDefault="00A87E45" w:rsidP="00A87E45">
            <w:pPr>
              <w:rPr>
                <w:rFonts w:ascii="Arial" w:hAnsi="Arial" w:cs="Arial"/>
                <w:color w:val="000000"/>
                <w:sz w:val="18"/>
                <w:szCs w:val="18"/>
                <w:lang w:val="es-ES"/>
              </w:rPr>
            </w:pPr>
            <w:r w:rsidRPr="008F0869">
              <w:rPr>
                <w:rFonts w:ascii="Arial" w:hAnsi="Arial" w:cs="Arial"/>
                <w:color w:val="000000"/>
                <w:sz w:val="18"/>
                <w:szCs w:val="18"/>
                <w:lang w:val="es-ES"/>
              </w:rPr>
              <w:t>Acta de recepción de la unidad ejecutora</w:t>
            </w:r>
          </w:p>
        </w:tc>
      </w:tr>
      <w:tr w:rsidR="00A87E45" w:rsidRPr="0096577B" w14:paraId="236BD54A" w14:textId="77777777" w:rsidTr="00A87E45">
        <w:trPr>
          <w:trHeight w:val="608"/>
        </w:trPr>
        <w:tc>
          <w:tcPr>
            <w:tcW w:w="1634" w:type="pct"/>
            <w:shd w:val="clear" w:color="auto" w:fill="auto"/>
            <w:vAlign w:val="center"/>
            <w:hideMark/>
          </w:tcPr>
          <w:p w14:paraId="1ACD37D8" w14:textId="6BF28B71" w:rsidR="00A87E45" w:rsidRPr="008F0869" w:rsidRDefault="00A87E45" w:rsidP="00A87E45">
            <w:pPr>
              <w:rPr>
                <w:rFonts w:ascii="Arial" w:hAnsi="Arial" w:cs="Arial"/>
                <w:color w:val="000000"/>
                <w:sz w:val="18"/>
                <w:szCs w:val="18"/>
                <w:lang w:val="es-ES"/>
              </w:rPr>
            </w:pPr>
            <w:r w:rsidRPr="008F0869">
              <w:rPr>
                <w:rFonts w:ascii="Arial" w:hAnsi="Arial" w:cs="Arial"/>
                <w:color w:val="000000"/>
                <w:sz w:val="18"/>
                <w:szCs w:val="18"/>
                <w:lang w:val="es-ES"/>
              </w:rPr>
              <w:t xml:space="preserve">Estrategia de saneamiento urbano en Haití y planes maestros de saneamiento </w:t>
            </w:r>
            <w:r w:rsidR="006A4AFD">
              <w:rPr>
                <w:rFonts w:ascii="Arial" w:hAnsi="Arial" w:cs="Arial"/>
                <w:color w:val="000000"/>
                <w:sz w:val="18"/>
                <w:szCs w:val="18"/>
                <w:lang w:val="es-ES"/>
              </w:rPr>
              <w:t>elaborados</w:t>
            </w:r>
          </w:p>
        </w:tc>
        <w:tc>
          <w:tcPr>
            <w:tcW w:w="1288" w:type="pct"/>
            <w:shd w:val="clear" w:color="auto" w:fill="auto"/>
            <w:noWrap/>
            <w:vAlign w:val="center"/>
            <w:hideMark/>
          </w:tcPr>
          <w:p w14:paraId="4DE41C14" w14:textId="3F1D5382" w:rsidR="00A87E45" w:rsidRPr="008F0869" w:rsidRDefault="005033E8" w:rsidP="005033E8">
            <w:pPr>
              <w:jc w:val="both"/>
              <w:rPr>
                <w:rFonts w:ascii="Arial" w:hAnsi="Arial" w:cs="Arial"/>
                <w:color w:val="000000"/>
                <w:sz w:val="18"/>
                <w:szCs w:val="18"/>
                <w:lang w:val="es-ES"/>
              </w:rPr>
            </w:pPr>
            <w:r>
              <w:rPr>
                <w:rFonts w:ascii="Arial" w:hAnsi="Arial" w:cs="Arial"/>
                <w:color w:val="000000"/>
                <w:sz w:val="18"/>
                <w:szCs w:val="18"/>
                <w:lang w:val="es-ES"/>
              </w:rPr>
              <w:t xml:space="preserve">Elaboración de la estrategia urbana en base a la revisión de los proyectos piloto. </w:t>
            </w:r>
          </w:p>
        </w:tc>
        <w:tc>
          <w:tcPr>
            <w:tcW w:w="1040" w:type="pct"/>
            <w:shd w:val="clear" w:color="auto" w:fill="auto"/>
            <w:noWrap/>
            <w:vAlign w:val="center"/>
            <w:hideMark/>
          </w:tcPr>
          <w:p w14:paraId="43161776" w14:textId="06A40DF6" w:rsidR="00A87E45" w:rsidRPr="008F0869" w:rsidRDefault="005033E8" w:rsidP="00A87E45">
            <w:pPr>
              <w:jc w:val="center"/>
              <w:rPr>
                <w:rFonts w:ascii="Arial" w:hAnsi="Arial" w:cs="Arial"/>
                <w:color w:val="000000"/>
                <w:sz w:val="18"/>
                <w:szCs w:val="18"/>
                <w:lang w:val="es-ES"/>
              </w:rPr>
            </w:pPr>
            <w:r>
              <w:rPr>
                <w:rFonts w:ascii="Arial" w:hAnsi="Arial" w:cs="Arial"/>
                <w:color w:val="000000"/>
                <w:sz w:val="18"/>
                <w:szCs w:val="18"/>
                <w:lang w:val="es-ES"/>
              </w:rPr>
              <w:t>Anual</w:t>
            </w:r>
          </w:p>
        </w:tc>
        <w:tc>
          <w:tcPr>
            <w:tcW w:w="1038" w:type="pct"/>
            <w:shd w:val="clear" w:color="auto" w:fill="auto"/>
            <w:vAlign w:val="center"/>
            <w:hideMark/>
          </w:tcPr>
          <w:p w14:paraId="418EEECC" w14:textId="77777777" w:rsidR="00A87E45" w:rsidRPr="008F0869" w:rsidRDefault="00A87E45" w:rsidP="00A87E45">
            <w:pPr>
              <w:rPr>
                <w:rFonts w:ascii="Arial" w:hAnsi="Arial" w:cs="Arial"/>
                <w:color w:val="000000"/>
                <w:sz w:val="18"/>
                <w:szCs w:val="18"/>
                <w:lang w:val="es-ES"/>
              </w:rPr>
            </w:pPr>
            <w:r w:rsidRPr="008F0869">
              <w:rPr>
                <w:rFonts w:ascii="Arial" w:hAnsi="Arial" w:cs="Arial"/>
                <w:color w:val="000000"/>
                <w:sz w:val="18"/>
                <w:szCs w:val="18"/>
                <w:lang w:val="es-ES"/>
              </w:rPr>
              <w:t>Planes maestros de saneamiento óptimo de dos ciudades. La estrategia (1) y los planes maestros (2) son validados por la OREPA y la DINEPA</w:t>
            </w:r>
          </w:p>
        </w:tc>
      </w:tr>
      <w:tr w:rsidR="009F00C8" w:rsidRPr="0096577B" w14:paraId="522A7425" w14:textId="77777777" w:rsidTr="009F00C8">
        <w:trPr>
          <w:trHeight w:val="203"/>
        </w:trPr>
        <w:tc>
          <w:tcPr>
            <w:tcW w:w="5000" w:type="pct"/>
            <w:gridSpan w:val="4"/>
            <w:shd w:val="clear" w:color="auto" w:fill="auto"/>
            <w:vAlign w:val="center"/>
            <w:hideMark/>
          </w:tcPr>
          <w:p w14:paraId="7AE22ECD" w14:textId="77777777" w:rsidR="009F00C8" w:rsidRPr="008F0869" w:rsidRDefault="009F00C8" w:rsidP="009F00C8">
            <w:pPr>
              <w:rPr>
                <w:rFonts w:ascii="Arial" w:hAnsi="Arial" w:cs="Arial"/>
                <w:b/>
                <w:sz w:val="18"/>
                <w:szCs w:val="18"/>
                <w:lang w:val="es-ES"/>
              </w:rPr>
            </w:pPr>
            <w:r w:rsidRPr="008F0869">
              <w:rPr>
                <w:rFonts w:ascii="Arial" w:hAnsi="Arial" w:cs="Arial"/>
                <w:b/>
                <w:color w:val="000000"/>
                <w:sz w:val="18"/>
                <w:szCs w:val="18"/>
                <w:lang w:val="es-ES"/>
              </w:rPr>
              <w:t>Componente 2: Inversiones prioritarias en agua potable, saneamiento e higiene en localidades urbanas del norte de Haití</w:t>
            </w:r>
          </w:p>
        </w:tc>
      </w:tr>
      <w:tr w:rsidR="003C4491" w:rsidRPr="0096577B" w14:paraId="6675483D" w14:textId="77777777" w:rsidTr="00A87E45">
        <w:trPr>
          <w:trHeight w:val="203"/>
        </w:trPr>
        <w:tc>
          <w:tcPr>
            <w:tcW w:w="1634" w:type="pct"/>
            <w:shd w:val="clear" w:color="auto" w:fill="auto"/>
            <w:vAlign w:val="center"/>
          </w:tcPr>
          <w:p w14:paraId="20B0326B" w14:textId="77777777" w:rsidR="003C4491" w:rsidRPr="008F0869" w:rsidRDefault="003C4491" w:rsidP="003C4491">
            <w:pPr>
              <w:rPr>
                <w:rFonts w:ascii="Arial" w:hAnsi="Arial" w:cs="Arial"/>
                <w:sz w:val="18"/>
                <w:szCs w:val="18"/>
                <w:lang w:val="es-CO"/>
              </w:rPr>
            </w:pPr>
            <w:r w:rsidRPr="008F0869">
              <w:rPr>
                <w:rFonts w:ascii="Arial" w:hAnsi="Arial" w:cs="Arial"/>
                <w:color w:val="000000"/>
                <w:sz w:val="18"/>
                <w:szCs w:val="18"/>
                <w:lang w:val="es-ES"/>
              </w:rPr>
              <w:t>Conexiones instaladas en los CTEs cubiertos por el programa</w:t>
            </w:r>
          </w:p>
        </w:tc>
        <w:tc>
          <w:tcPr>
            <w:tcW w:w="1288" w:type="pct"/>
            <w:shd w:val="clear" w:color="auto" w:fill="auto"/>
            <w:vAlign w:val="center"/>
          </w:tcPr>
          <w:p w14:paraId="228AF3FC" w14:textId="71976642" w:rsidR="003C4491" w:rsidRPr="008F0869" w:rsidRDefault="0083190C" w:rsidP="005F44D5">
            <w:pPr>
              <w:jc w:val="both"/>
              <w:rPr>
                <w:rFonts w:ascii="Arial" w:hAnsi="Arial" w:cs="Arial"/>
                <w:sz w:val="18"/>
                <w:szCs w:val="18"/>
                <w:lang w:val="es-ES"/>
              </w:rPr>
            </w:pPr>
            <w:r>
              <w:rPr>
                <w:rFonts w:ascii="Arial" w:hAnsi="Arial" w:cs="Arial"/>
                <w:sz w:val="18"/>
                <w:szCs w:val="18"/>
                <w:lang w:val="es-ES"/>
              </w:rPr>
              <w:t xml:space="preserve">Se trata de la comprar de materiales y de </w:t>
            </w:r>
            <w:r w:rsidR="00D02A44">
              <w:rPr>
                <w:rFonts w:ascii="Arial" w:hAnsi="Arial" w:cs="Arial"/>
                <w:sz w:val="18"/>
                <w:szCs w:val="18"/>
                <w:lang w:val="es-ES"/>
              </w:rPr>
              <w:t>la contratación de una empresa local para la instalación de conexiones</w:t>
            </w:r>
          </w:p>
        </w:tc>
        <w:tc>
          <w:tcPr>
            <w:tcW w:w="1040" w:type="pct"/>
            <w:shd w:val="clear" w:color="auto" w:fill="auto"/>
            <w:vAlign w:val="center"/>
          </w:tcPr>
          <w:p w14:paraId="47BEDE77" w14:textId="0638C2DE" w:rsidR="003C4491" w:rsidRPr="008F0869" w:rsidRDefault="0007210E" w:rsidP="003C4491">
            <w:pPr>
              <w:jc w:val="center"/>
              <w:rPr>
                <w:rFonts w:ascii="Arial" w:hAnsi="Arial" w:cs="Arial"/>
                <w:sz w:val="18"/>
                <w:szCs w:val="18"/>
                <w:lang w:val="es-ES"/>
              </w:rPr>
            </w:pPr>
            <w:r>
              <w:rPr>
                <w:rFonts w:ascii="Arial" w:hAnsi="Arial" w:cs="Arial"/>
                <w:sz w:val="18"/>
                <w:szCs w:val="18"/>
                <w:lang w:val="es-ES"/>
              </w:rPr>
              <w:t>Anual</w:t>
            </w:r>
          </w:p>
        </w:tc>
        <w:tc>
          <w:tcPr>
            <w:tcW w:w="1038" w:type="pct"/>
            <w:shd w:val="clear" w:color="auto" w:fill="auto"/>
            <w:vAlign w:val="center"/>
          </w:tcPr>
          <w:p w14:paraId="006965DC" w14:textId="77777777" w:rsidR="003C4491" w:rsidRPr="008F0869" w:rsidRDefault="003C4491" w:rsidP="003C4491">
            <w:pPr>
              <w:jc w:val="center"/>
              <w:rPr>
                <w:rFonts w:ascii="Arial" w:hAnsi="Arial" w:cs="Arial"/>
                <w:sz w:val="18"/>
                <w:szCs w:val="18"/>
                <w:lang w:val="es-ES"/>
              </w:rPr>
            </w:pPr>
            <w:r w:rsidRPr="008F0869">
              <w:rPr>
                <w:rFonts w:ascii="Arial" w:hAnsi="Arial" w:cs="Arial"/>
                <w:color w:val="000000"/>
                <w:sz w:val="18"/>
                <w:szCs w:val="18"/>
                <w:lang w:val="es-ES"/>
              </w:rPr>
              <w:t xml:space="preserve">Incluye conexiones domésticas, condominiales y comerciales. Informes consolidados anuales del regulador. </w:t>
            </w:r>
          </w:p>
        </w:tc>
      </w:tr>
      <w:tr w:rsidR="003C4491" w:rsidRPr="0096577B" w14:paraId="27C996F8" w14:textId="77777777" w:rsidTr="00A87E45">
        <w:trPr>
          <w:trHeight w:val="203"/>
        </w:trPr>
        <w:tc>
          <w:tcPr>
            <w:tcW w:w="1634" w:type="pct"/>
            <w:shd w:val="clear" w:color="auto" w:fill="auto"/>
            <w:vAlign w:val="center"/>
          </w:tcPr>
          <w:p w14:paraId="63740C63" w14:textId="0C72F78E" w:rsidR="003C4491" w:rsidRPr="00BA1CAB" w:rsidRDefault="00324D79" w:rsidP="003C4491">
            <w:pPr>
              <w:rPr>
                <w:rFonts w:ascii="Arial" w:hAnsi="Arial" w:cs="Arial"/>
                <w:sz w:val="18"/>
                <w:szCs w:val="18"/>
                <w:lang w:val="pt-BR"/>
              </w:rPr>
            </w:pPr>
            <w:r w:rsidRPr="00BA1CAB">
              <w:rPr>
                <w:rFonts w:ascii="Arial" w:hAnsi="Arial" w:cs="Arial"/>
                <w:color w:val="000000"/>
                <w:sz w:val="18"/>
                <w:szCs w:val="18"/>
                <w:lang w:val="pt-BR"/>
              </w:rPr>
              <w:t>Obras</w:t>
            </w:r>
            <w:r w:rsidR="003C4491" w:rsidRPr="00BA1CAB">
              <w:rPr>
                <w:rFonts w:ascii="Arial" w:hAnsi="Arial" w:cs="Arial"/>
                <w:color w:val="000000"/>
                <w:sz w:val="18"/>
                <w:szCs w:val="18"/>
                <w:lang w:val="pt-BR"/>
              </w:rPr>
              <w:t xml:space="preserve"> de rápido impacto </w:t>
            </w:r>
            <w:r w:rsidR="00F42458">
              <w:rPr>
                <w:rFonts w:ascii="Arial" w:hAnsi="Arial" w:cs="Arial"/>
                <w:color w:val="000000"/>
                <w:sz w:val="18"/>
                <w:szCs w:val="18"/>
                <w:lang w:val="pt-BR"/>
              </w:rPr>
              <w:t xml:space="preserve">realizadas </w:t>
            </w:r>
            <w:proofErr w:type="spellStart"/>
            <w:r w:rsidR="00F42458">
              <w:rPr>
                <w:rFonts w:ascii="Arial" w:hAnsi="Arial" w:cs="Arial"/>
                <w:color w:val="000000"/>
                <w:sz w:val="18"/>
                <w:szCs w:val="18"/>
                <w:lang w:val="pt-BR"/>
              </w:rPr>
              <w:t>en</w:t>
            </w:r>
            <w:proofErr w:type="spellEnd"/>
            <w:r w:rsidR="00BA1CAB">
              <w:rPr>
                <w:rFonts w:ascii="Arial" w:hAnsi="Arial" w:cs="Arial"/>
                <w:color w:val="000000"/>
                <w:sz w:val="18"/>
                <w:szCs w:val="18"/>
                <w:lang w:val="pt-BR"/>
              </w:rPr>
              <w:t xml:space="preserve"> CTE</w:t>
            </w:r>
          </w:p>
        </w:tc>
        <w:tc>
          <w:tcPr>
            <w:tcW w:w="1288" w:type="pct"/>
            <w:shd w:val="clear" w:color="auto" w:fill="auto"/>
            <w:vAlign w:val="center"/>
          </w:tcPr>
          <w:p w14:paraId="760C2202" w14:textId="7CC0B204" w:rsidR="003C4491" w:rsidRPr="008F0869" w:rsidRDefault="00E3435C" w:rsidP="00C431C4">
            <w:pPr>
              <w:jc w:val="both"/>
              <w:rPr>
                <w:rFonts w:ascii="Arial" w:hAnsi="Arial" w:cs="Arial"/>
                <w:sz w:val="18"/>
                <w:szCs w:val="18"/>
                <w:lang w:val="es-ES"/>
              </w:rPr>
            </w:pPr>
            <w:r>
              <w:rPr>
                <w:rFonts w:ascii="Arial" w:hAnsi="Arial" w:cs="Arial"/>
                <w:sz w:val="18"/>
                <w:szCs w:val="18"/>
                <w:lang w:val="es-ES"/>
              </w:rPr>
              <w:t>Se trata de la compra de conducciones y piezas especiales de pequeño diámetro</w:t>
            </w:r>
          </w:p>
        </w:tc>
        <w:tc>
          <w:tcPr>
            <w:tcW w:w="1040" w:type="pct"/>
            <w:shd w:val="clear" w:color="auto" w:fill="auto"/>
            <w:vAlign w:val="center"/>
          </w:tcPr>
          <w:p w14:paraId="4A81A8A7" w14:textId="26AFCB1C" w:rsidR="003C4491" w:rsidRPr="008F0869" w:rsidRDefault="00E3435C" w:rsidP="003C4491">
            <w:pPr>
              <w:jc w:val="center"/>
              <w:rPr>
                <w:rFonts w:ascii="Arial" w:hAnsi="Arial" w:cs="Arial"/>
                <w:sz w:val="18"/>
                <w:szCs w:val="18"/>
                <w:lang w:val="es-ES"/>
              </w:rPr>
            </w:pPr>
            <w:r>
              <w:rPr>
                <w:rFonts w:ascii="Arial" w:hAnsi="Arial" w:cs="Arial"/>
                <w:sz w:val="18"/>
                <w:szCs w:val="18"/>
                <w:lang w:val="es-ES"/>
              </w:rPr>
              <w:t>Anual</w:t>
            </w:r>
          </w:p>
        </w:tc>
        <w:tc>
          <w:tcPr>
            <w:tcW w:w="1038" w:type="pct"/>
            <w:shd w:val="clear" w:color="auto" w:fill="auto"/>
            <w:vAlign w:val="center"/>
          </w:tcPr>
          <w:p w14:paraId="6B2FE74E" w14:textId="77777777" w:rsidR="003C4491" w:rsidRPr="008F0869" w:rsidRDefault="003C4491" w:rsidP="003C4491">
            <w:pPr>
              <w:jc w:val="center"/>
              <w:rPr>
                <w:rFonts w:ascii="Arial" w:hAnsi="Arial" w:cs="Arial"/>
                <w:sz w:val="18"/>
                <w:szCs w:val="18"/>
                <w:lang w:val="es-ES"/>
              </w:rPr>
            </w:pPr>
            <w:r w:rsidRPr="008F0869">
              <w:rPr>
                <w:rFonts w:ascii="Arial" w:hAnsi="Arial" w:cs="Arial"/>
                <w:sz w:val="18"/>
                <w:szCs w:val="18"/>
                <w:lang w:val="es-ES"/>
              </w:rPr>
              <w:t>No incluye las conexiones domiciliares</w:t>
            </w:r>
          </w:p>
        </w:tc>
      </w:tr>
      <w:tr w:rsidR="003C4491" w:rsidRPr="0096577B" w14:paraId="2C76DCFE" w14:textId="77777777" w:rsidTr="00A87E45">
        <w:trPr>
          <w:trHeight w:val="203"/>
        </w:trPr>
        <w:tc>
          <w:tcPr>
            <w:tcW w:w="1634" w:type="pct"/>
            <w:shd w:val="clear" w:color="auto" w:fill="auto"/>
            <w:vAlign w:val="center"/>
          </w:tcPr>
          <w:p w14:paraId="7BB176D7" w14:textId="77777777" w:rsidR="003C4491" w:rsidRPr="008F0869" w:rsidRDefault="003C4491" w:rsidP="003C4491">
            <w:pPr>
              <w:rPr>
                <w:rFonts w:ascii="Arial" w:hAnsi="Arial" w:cs="Arial"/>
                <w:sz w:val="18"/>
                <w:szCs w:val="18"/>
                <w:lang w:val="es-CO"/>
              </w:rPr>
            </w:pPr>
            <w:r w:rsidRPr="008F0869">
              <w:rPr>
                <w:rFonts w:ascii="Arial" w:hAnsi="Arial" w:cs="Arial"/>
                <w:color w:val="000000"/>
                <w:sz w:val="18"/>
                <w:szCs w:val="18"/>
                <w:lang w:val="es-ES"/>
              </w:rPr>
              <w:t>Pozos de Cabo haitiano perforados, equipados y en operación</w:t>
            </w:r>
          </w:p>
        </w:tc>
        <w:tc>
          <w:tcPr>
            <w:tcW w:w="1288" w:type="pct"/>
            <w:shd w:val="clear" w:color="auto" w:fill="auto"/>
            <w:vAlign w:val="center"/>
          </w:tcPr>
          <w:p w14:paraId="622912A2" w14:textId="11595D16" w:rsidR="003C4491" w:rsidRPr="008F0869" w:rsidRDefault="00A40CF5" w:rsidP="00C431C4">
            <w:pPr>
              <w:jc w:val="both"/>
              <w:rPr>
                <w:rFonts w:ascii="Arial" w:hAnsi="Arial" w:cs="Arial"/>
                <w:sz w:val="18"/>
                <w:szCs w:val="18"/>
                <w:lang w:val="es-ES"/>
              </w:rPr>
            </w:pPr>
            <w:r>
              <w:rPr>
                <w:rFonts w:ascii="Arial" w:hAnsi="Arial" w:cs="Arial"/>
                <w:sz w:val="18"/>
                <w:szCs w:val="18"/>
                <w:lang w:val="es-ES"/>
              </w:rPr>
              <w:t xml:space="preserve">Se trata de la perforación de 4 nuevos </w:t>
            </w:r>
            <w:r w:rsidR="005C538D">
              <w:rPr>
                <w:rFonts w:ascii="Arial" w:hAnsi="Arial" w:cs="Arial"/>
                <w:sz w:val="18"/>
                <w:szCs w:val="18"/>
                <w:lang w:val="es-ES"/>
              </w:rPr>
              <w:t>pozos,</w:t>
            </w:r>
            <w:r>
              <w:rPr>
                <w:rFonts w:ascii="Arial" w:hAnsi="Arial" w:cs="Arial"/>
                <w:sz w:val="18"/>
                <w:szCs w:val="18"/>
                <w:lang w:val="es-ES"/>
              </w:rPr>
              <w:t xml:space="preserve"> así como su equipamiento con bombas sumergib</w:t>
            </w:r>
            <w:r w:rsidR="000000CB">
              <w:rPr>
                <w:rFonts w:ascii="Arial" w:hAnsi="Arial" w:cs="Arial"/>
                <w:sz w:val="18"/>
                <w:szCs w:val="18"/>
                <w:lang w:val="es-ES"/>
              </w:rPr>
              <w:t>les</w:t>
            </w:r>
          </w:p>
        </w:tc>
        <w:tc>
          <w:tcPr>
            <w:tcW w:w="1040" w:type="pct"/>
            <w:shd w:val="clear" w:color="auto" w:fill="auto"/>
            <w:vAlign w:val="center"/>
          </w:tcPr>
          <w:p w14:paraId="5CBCCCDB" w14:textId="20AC1266" w:rsidR="003C4491" w:rsidRPr="008F0869" w:rsidRDefault="00A40CF5" w:rsidP="003C4491">
            <w:pPr>
              <w:jc w:val="center"/>
              <w:rPr>
                <w:rFonts w:ascii="Arial" w:hAnsi="Arial" w:cs="Arial"/>
                <w:sz w:val="18"/>
                <w:szCs w:val="18"/>
                <w:lang w:val="es-ES"/>
              </w:rPr>
            </w:pPr>
            <w:r>
              <w:rPr>
                <w:rFonts w:ascii="Arial" w:hAnsi="Arial" w:cs="Arial"/>
                <w:sz w:val="18"/>
                <w:szCs w:val="18"/>
                <w:lang w:val="es-ES"/>
              </w:rPr>
              <w:t>Anual</w:t>
            </w:r>
          </w:p>
        </w:tc>
        <w:tc>
          <w:tcPr>
            <w:tcW w:w="1038" w:type="pct"/>
            <w:shd w:val="clear" w:color="auto" w:fill="auto"/>
            <w:vAlign w:val="center"/>
          </w:tcPr>
          <w:p w14:paraId="520BDF00" w14:textId="77777777" w:rsidR="003C4491" w:rsidRPr="008F0869" w:rsidRDefault="003C4491" w:rsidP="003C4491">
            <w:pPr>
              <w:jc w:val="center"/>
              <w:rPr>
                <w:rFonts w:ascii="Arial" w:hAnsi="Arial" w:cs="Arial"/>
                <w:sz w:val="18"/>
                <w:szCs w:val="18"/>
                <w:lang w:val="es-ES"/>
              </w:rPr>
            </w:pPr>
            <w:r w:rsidRPr="008F0869">
              <w:rPr>
                <w:rFonts w:ascii="Arial" w:hAnsi="Arial" w:cs="Arial"/>
                <w:color w:val="000000"/>
                <w:sz w:val="18"/>
                <w:szCs w:val="18"/>
                <w:lang w:val="es-ES"/>
              </w:rPr>
              <w:t>Acta de recepción de las obras con avalúos</w:t>
            </w:r>
          </w:p>
        </w:tc>
      </w:tr>
      <w:tr w:rsidR="003C4491" w:rsidRPr="0096577B" w14:paraId="1382D1DD" w14:textId="77777777" w:rsidTr="00A87E45">
        <w:trPr>
          <w:trHeight w:val="203"/>
        </w:trPr>
        <w:tc>
          <w:tcPr>
            <w:tcW w:w="1634" w:type="pct"/>
            <w:shd w:val="clear" w:color="auto" w:fill="auto"/>
            <w:vAlign w:val="center"/>
          </w:tcPr>
          <w:p w14:paraId="6708B584" w14:textId="77777777" w:rsidR="003C4491" w:rsidRPr="008F0869" w:rsidRDefault="003C4491" w:rsidP="003C4491">
            <w:pPr>
              <w:rPr>
                <w:rFonts w:ascii="Arial" w:hAnsi="Arial" w:cs="Arial"/>
                <w:sz w:val="18"/>
                <w:szCs w:val="18"/>
                <w:lang w:val="es-CO"/>
              </w:rPr>
            </w:pPr>
            <w:r w:rsidRPr="008F0869">
              <w:rPr>
                <w:rFonts w:ascii="Arial" w:hAnsi="Arial" w:cs="Arial"/>
                <w:color w:val="000000"/>
                <w:sz w:val="18"/>
                <w:szCs w:val="18"/>
                <w:lang w:val="es-ES"/>
              </w:rPr>
              <w:lastRenderedPageBreak/>
              <w:t>Líneas de impulsión en Cabo Haitiano instaladas</w:t>
            </w:r>
          </w:p>
        </w:tc>
        <w:tc>
          <w:tcPr>
            <w:tcW w:w="1288" w:type="pct"/>
            <w:shd w:val="clear" w:color="auto" w:fill="auto"/>
            <w:vAlign w:val="center"/>
          </w:tcPr>
          <w:p w14:paraId="54288076" w14:textId="37B282BE" w:rsidR="003C4491" w:rsidRPr="008F0869" w:rsidRDefault="00DF7515" w:rsidP="00C431C4">
            <w:pPr>
              <w:jc w:val="both"/>
              <w:rPr>
                <w:rFonts w:ascii="Arial" w:hAnsi="Arial" w:cs="Arial"/>
                <w:sz w:val="18"/>
                <w:szCs w:val="18"/>
                <w:lang w:val="es-ES"/>
              </w:rPr>
            </w:pPr>
            <w:r>
              <w:rPr>
                <w:rFonts w:ascii="Arial" w:hAnsi="Arial" w:cs="Arial"/>
                <w:sz w:val="18"/>
                <w:szCs w:val="18"/>
                <w:lang w:val="es-ES"/>
              </w:rPr>
              <w:t>Se trata de 4 nuevas líneas de impulsión procedentes de los pozos de Balan y en la segunda etapa de los pozos de Quartier Morin</w:t>
            </w:r>
          </w:p>
        </w:tc>
        <w:tc>
          <w:tcPr>
            <w:tcW w:w="1040" w:type="pct"/>
            <w:shd w:val="clear" w:color="auto" w:fill="auto"/>
            <w:vAlign w:val="center"/>
          </w:tcPr>
          <w:p w14:paraId="30D52435" w14:textId="08ACBE68" w:rsidR="003C4491" w:rsidRPr="008F0869" w:rsidRDefault="00DF7515" w:rsidP="003C4491">
            <w:pPr>
              <w:jc w:val="center"/>
              <w:rPr>
                <w:rFonts w:ascii="Arial" w:hAnsi="Arial" w:cs="Arial"/>
                <w:sz w:val="18"/>
                <w:szCs w:val="18"/>
                <w:lang w:val="es-ES"/>
              </w:rPr>
            </w:pPr>
            <w:r>
              <w:rPr>
                <w:rFonts w:ascii="Arial" w:hAnsi="Arial" w:cs="Arial"/>
                <w:sz w:val="18"/>
                <w:szCs w:val="18"/>
                <w:lang w:val="es-ES"/>
              </w:rPr>
              <w:t>Anual</w:t>
            </w:r>
          </w:p>
        </w:tc>
        <w:tc>
          <w:tcPr>
            <w:tcW w:w="1038" w:type="pct"/>
            <w:shd w:val="clear" w:color="auto" w:fill="auto"/>
            <w:vAlign w:val="center"/>
          </w:tcPr>
          <w:p w14:paraId="7BDAC9F6" w14:textId="77777777" w:rsidR="003C4491" w:rsidRPr="008F0869" w:rsidRDefault="003C4491" w:rsidP="003C4491">
            <w:pPr>
              <w:jc w:val="center"/>
              <w:rPr>
                <w:rFonts w:ascii="Arial" w:hAnsi="Arial" w:cs="Arial"/>
                <w:sz w:val="18"/>
                <w:szCs w:val="18"/>
                <w:lang w:val="es-ES"/>
              </w:rPr>
            </w:pPr>
            <w:r w:rsidRPr="008F0869">
              <w:rPr>
                <w:rFonts w:ascii="Arial" w:hAnsi="Arial" w:cs="Arial"/>
                <w:color w:val="000000"/>
                <w:sz w:val="18"/>
                <w:szCs w:val="18"/>
                <w:lang w:val="es-ES"/>
              </w:rPr>
              <w:t>Actas de recepción de obras con avalúos</w:t>
            </w:r>
          </w:p>
        </w:tc>
      </w:tr>
      <w:tr w:rsidR="003C4491" w:rsidRPr="0096577B" w14:paraId="0C12A609" w14:textId="77777777" w:rsidTr="00A87E45">
        <w:trPr>
          <w:trHeight w:val="203"/>
        </w:trPr>
        <w:tc>
          <w:tcPr>
            <w:tcW w:w="1634" w:type="pct"/>
            <w:shd w:val="clear" w:color="auto" w:fill="auto"/>
            <w:vAlign w:val="center"/>
          </w:tcPr>
          <w:p w14:paraId="1CB9C98E" w14:textId="77777777" w:rsidR="003C4491" w:rsidRPr="008F0869" w:rsidRDefault="003C4491" w:rsidP="003C4491">
            <w:pPr>
              <w:rPr>
                <w:rFonts w:ascii="Arial" w:hAnsi="Arial" w:cs="Arial"/>
                <w:sz w:val="18"/>
                <w:szCs w:val="18"/>
                <w:lang w:val="es-CO"/>
              </w:rPr>
            </w:pPr>
            <w:r w:rsidRPr="008F0869">
              <w:rPr>
                <w:rFonts w:ascii="Arial" w:hAnsi="Arial" w:cs="Arial"/>
                <w:color w:val="000000"/>
                <w:sz w:val="18"/>
                <w:szCs w:val="18"/>
                <w:lang w:val="es-ES"/>
              </w:rPr>
              <w:t>Depósitos de agua construidos</w:t>
            </w:r>
          </w:p>
        </w:tc>
        <w:tc>
          <w:tcPr>
            <w:tcW w:w="1288" w:type="pct"/>
            <w:shd w:val="clear" w:color="auto" w:fill="auto"/>
            <w:vAlign w:val="center"/>
          </w:tcPr>
          <w:p w14:paraId="1E75FDE4" w14:textId="2B5A2602" w:rsidR="003C4491" w:rsidRPr="008F0869" w:rsidRDefault="00DF7515" w:rsidP="00C431C4">
            <w:pPr>
              <w:jc w:val="both"/>
              <w:rPr>
                <w:rFonts w:ascii="Arial" w:hAnsi="Arial" w:cs="Arial"/>
                <w:sz w:val="18"/>
                <w:szCs w:val="18"/>
                <w:lang w:val="es-ES"/>
              </w:rPr>
            </w:pPr>
            <w:r>
              <w:rPr>
                <w:rFonts w:ascii="Arial" w:hAnsi="Arial" w:cs="Arial"/>
                <w:sz w:val="18"/>
                <w:szCs w:val="18"/>
                <w:lang w:val="es-ES"/>
              </w:rPr>
              <w:t>Se trata de la construcción de nuevos depósitos en la zona de Babiole</w:t>
            </w:r>
          </w:p>
        </w:tc>
        <w:tc>
          <w:tcPr>
            <w:tcW w:w="1040" w:type="pct"/>
            <w:shd w:val="clear" w:color="auto" w:fill="auto"/>
            <w:vAlign w:val="center"/>
          </w:tcPr>
          <w:p w14:paraId="2F99DB3C" w14:textId="523CB04F" w:rsidR="003C4491" w:rsidRPr="008F0869" w:rsidRDefault="00DF7515" w:rsidP="003C4491">
            <w:pPr>
              <w:jc w:val="center"/>
              <w:rPr>
                <w:rFonts w:ascii="Arial" w:hAnsi="Arial" w:cs="Arial"/>
                <w:sz w:val="18"/>
                <w:szCs w:val="18"/>
                <w:lang w:val="es-ES"/>
              </w:rPr>
            </w:pPr>
            <w:r>
              <w:rPr>
                <w:rFonts w:ascii="Arial" w:hAnsi="Arial" w:cs="Arial"/>
                <w:sz w:val="18"/>
                <w:szCs w:val="18"/>
                <w:lang w:val="es-ES"/>
              </w:rPr>
              <w:t>Anual</w:t>
            </w:r>
          </w:p>
        </w:tc>
        <w:tc>
          <w:tcPr>
            <w:tcW w:w="1038" w:type="pct"/>
            <w:shd w:val="clear" w:color="auto" w:fill="auto"/>
            <w:vAlign w:val="center"/>
          </w:tcPr>
          <w:p w14:paraId="3C7C6A9C" w14:textId="77777777" w:rsidR="003C4491" w:rsidRPr="008F0869" w:rsidRDefault="003C4491" w:rsidP="003C4491">
            <w:pPr>
              <w:jc w:val="center"/>
              <w:rPr>
                <w:rFonts w:ascii="Arial" w:hAnsi="Arial" w:cs="Arial"/>
                <w:sz w:val="18"/>
                <w:szCs w:val="18"/>
                <w:lang w:val="es-ES"/>
              </w:rPr>
            </w:pPr>
            <w:r w:rsidRPr="008F0869">
              <w:rPr>
                <w:rFonts w:ascii="Arial" w:hAnsi="Arial" w:cs="Arial"/>
                <w:color w:val="000000"/>
                <w:sz w:val="18"/>
                <w:szCs w:val="18"/>
                <w:lang w:val="es-ES"/>
              </w:rPr>
              <w:t>Actas de recepción de obras con avalúos</w:t>
            </w:r>
          </w:p>
        </w:tc>
      </w:tr>
      <w:tr w:rsidR="003C4491" w:rsidRPr="0096577B" w14:paraId="59584659" w14:textId="77777777" w:rsidTr="00A87E45">
        <w:trPr>
          <w:trHeight w:val="203"/>
        </w:trPr>
        <w:tc>
          <w:tcPr>
            <w:tcW w:w="1634" w:type="pct"/>
            <w:shd w:val="clear" w:color="auto" w:fill="auto"/>
            <w:vAlign w:val="center"/>
          </w:tcPr>
          <w:p w14:paraId="4278660F" w14:textId="77777777" w:rsidR="003C4491" w:rsidRPr="008F0869" w:rsidRDefault="003C4491" w:rsidP="003C4491">
            <w:pPr>
              <w:rPr>
                <w:rFonts w:ascii="Arial" w:hAnsi="Arial" w:cs="Arial"/>
                <w:sz w:val="18"/>
                <w:szCs w:val="18"/>
                <w:lang w:val="es-CO"/>
              </w:rPr>
            </w:pPr>
            <w:r w:rsidRPr="008F0869">
              <w:rPr>
                <w:rFonts w:ascii="Arial" w:hAnsi="Arial" w:cs="Arial"/>
                <w:color w:val="000000"/>
                <w:sz w:val="18"/>
                <w:szCs w:val="18"/>
                <w:lang w:val="es-ES"/>
              </w:rPr>
              <w:t xml:space="preserve">Red de distribución de Cabo </w:t>
            </w:r>
            <w:proofErr w:type="gramStart"/>
            <w:r w:rsidRPr="008F0869">
              <w:rPr>
                <w:rFonts w:ascii="Arial" w:hAnsi="Arial" w:cs="Arial"/>
                <w:color w:val="000000"/>
                <w:sz w:val="18"/>
                <w:szCs w:val="18"/>
                <w:lang w:val="es-ES"/>
              </w:rPr>
              <w:t>Haitiano construida</w:t>
            </w:r>
            <w:proofErr w:type="gramEnd"/>
          </w:p>
        </w:tc>
        <w:tc>
          <w:tcPr>
            <w:tcW w:w="1288" w:type="pct"/>
            <w:shd w:val="clear" w:color="auto" w:fill="auto"/>
            <w:vAlign w:val="center"/>
          </w:tcPr>
          <w:p w14:paraId="1FF02F88" w14:textId="13692C72" w:rsidR="003C4491" w:rsidRPr="008F0869" w:rsidRDefault="005A6026" w:rsidP="00C431C4">
            <w:pPr>
              <w:jc w:val="both"/>
              <w:rPr>
                <w:rFonts w:ascii="Arial" w:hAnsi="Arial" w:cs="Arial"/>
                <w:sz w:val="18"/>
                <w:szCs w:val="18"/>
                <w:lang w:val="es-ES"/>
              </w:rPr>
            </w:pPr>
            <w:r>
              <w:rPr>
                <w:rFonts w:ascii="Arial" w:hAnsi="Arial" w:cs="Arial"/>
                <w:sz w:val="18"/>
                <w:szCs w:val="18"/>
                <w:lang w:val="es-ES"/>
              </w:rPr>
              <w:t>Se trata de las redes de distribución de agua de Cabo haitiano</w:t>
            </w:r>
          </w:p>
        </w:tc>
        <w:tc>
          <w:tcPr>
            <w:tcW w:w="1040" w:type="pct"/>
            <w:shd w:val="clear" w:color="auto" w:fill="auto"/>
            <w:vAlign w:val="center"/>
          </w:tcPr>
          <w:p w14:paraId="5C5C4554" w14:textId="2F67AC7C" w:rsidR="003C4491" w:rsidRPr="008F0869" w:rsidRDefault="00DF7515" w:rsidP="003C4491">
            <w:pPr>
              <w:jc w:val="center"/>
              <w:rPr>
                <w:rFonts w:ascii="Arial" w:hAnsi="Arial" w:cs="Arial"/>
                <w:sz w:val="18"/>
                <w:szCs w:val="18"/>
                <w:lang w:val="es-ES"/>
              </w:rPr>
            </w:pPr>
            <w:r>
              <w:rPr>
                <w:rFonts w:ascii="Arial" w:hAnsi="Arial" w:cs="Arial"/>
                <w:sz w:val="18"/>
                <w:szCs w:val="18"/>
                <w:lang w:val="es-ES"/>
              </w:rPr>
              <w:t>Anual</w:t>
            </w:r>
          </w:p>
        </w:tc>
        <w:tc>
          <w:tcPr>
            <w:tcW w:w="1038" w:type="pct"/>
            <w:shd w:val="clear" w:color="auto" w:fill="auto"/>
            <w:vAlign w:val="center"/>
          </w:tcPr>
          <w:p w14:paraId="5ADC87F2" w14:textId="77777777" w:rsidR="003C4491" w:rsidRPr="008F0869" w:rsidRDefault="003C4491" w:rsidP="003C4491">
            <w:pPr>
              <w:jc w:val="center"/>
              <w:rPr>
                <w:rFonts w:ascii="Arial" w:hAnsi="Arial" w:cs="Arial"/>
                <w:sz w:val="18"/>
                <w:szCs w:val="18"/>
                <w:lang w:val="es-ES"/>
              </w:rPr>
            </w:pPr>
            <w:r w:rsidRPr="008F0869">
              <w:rPr>
                <w:rFonts w:ascii="Arial" w:hAnsi="Arial" w:cs="Arial"/>
                <w:color w:val="000000"/>
                <w:sz w:val="18"/>
                <w:szCs w:val="18"/>
                <w:lang w:val="es-ES"/>
              </w:rPr>
              <w:t>Actas de recepción de obras con avalúos</w:t>
            </w:r>
          </w:p>
        </w:tc>
      </w:tr>
      <w:tr w:rsidR="003C4491" w:rsidRPr="0096577B" w14:paraId="3BDEA7BA" w14:textId="77777777" w:rsidTr="00A87E45">
        <w:trPr>
          <w:trHeight w:val="203"/>
        </w:trPr>
        <w:tc>
          <w:tcPr>
            <w:tcW w:w="1634" w:type="pct"/>
            <w:shd w:val="clear" w:color="auto" w:fill="auto"/>
            <w:vAlign w:val="center"/>
          </w:tcPr>
          <w:p w14:paraId="2A8FB2B4" w14:textId="77777777" w:rsidR="003C4491" w:rsidRPr="008F0869" w:rsidRDefault="003C4491" w:rsidP="003C4491">
            <w:pPr>
              <w:rPr>
                <w:rFonts w:ascii="Arial" w:hAnsi="Arial" w:cs="Arial"/>
                <w:sz w:val="18"/>
                <w:szCs w:val="18"/>
                <w:lang w:val="es-CO"/>
              </w:rPr>
            </w:pPr>
            <w:r w:rsidRPr="008F0869">
              <w:rPr>
                <w:rFonts w:ascii="Arial" w:hAnsi="Arial" w:cs="Arial"/>
                <w:color w:val="000000"/>
                <w:sz w:val="18"/>
                <w:szCs w:val="18"/>
                <w:lang w:val="es-ES"/>
              </w:rPr>
              <w:t>Sistemas de agua condominial en Cabo Haitiano construidos</w:t>
            </w:r>
          </w:p>
        </w:tc>
        <w:tc>
          <w:tcPr>
            <w:tcW w:w="1288" w:type="pct"/>
            <w:shd w:val="clear" w:color="auto" w:fill="auto"/>
            <w:vAlign w:val="center"/>
          </w:tcPr>
          <w:p w14:paraId="65C76C38" w14:textId="1192391F" w:rsidR="003C4491" w:rsidRPr="00781AE0" w:rsidRDefault="00030779" w:rsidP="00C431C4">
            <w:pPr>
              <w:jc w:val="both"/>
              <w:rPr>
                <w:rFonts w:ascii="Arial" w:hAnsi="Arial" w:cs="Arial"/>
                <w:sz w:val="18"/>
                <w:szCs w:val="18"/>
              </w:rPr>
            </w:pPr>
            <w:r w:rsidRPr="00030779">
              <w:rPr>
                <w:rFonts w:ascii="Arial" w:hAnsi="Arial" w:cs="Arial"/>
                <w:sz w:val="18"/>
                <w:szCs w:val="18"/>
                <w:lang w:val="pt-BR"/>
              </w:rPr>
              <w:t xml:space="preserve">Se trata de </w:t>
            </w:r>
            <w:r>
              <w:rPr>
                <w:rFonts w:ascii="Arial" w:hAnsi="Arial" w:cs="Arial"/>
                <w:sz w:val="18"/>
                <w:szCs w:val="18"/>
                <w:lang w:val="pt-BR"/>
              </w:rPr>
              <w:t xml:space="preserve">pequenas redes para el abastecimento de 30 casas. </w:t>
            </w:r>
            <w:r w:rsidRPr="00781AE0">
              <w:rPr>
                <w:rFonts w:ascii="Arial" w:hAnsi="Arial" w:cs="Arial"/>
                <w:sz w:val="18"/>
                <w:szCs w:val="18"/>
              </w:rPr>
              <w:t xml:space="preserve">Materiales de </w:t>
            </w:r>
            <w:proofErr w:type="spellStart"/>
            <w:r w:rsidRPr="00781AE0">
              <w:rPr>
                <w:rFonts w:ascii="Arial" w:hAnsi="Arial" w:cs="Arial"/>
                <w:sz w:val="18"/>
                <w:szCs w:val="18"/>
              </w:rPr>
              <w:t>pequeno</w:t>
            </w:r>
            <w:proofErr w:type="spellEnd"/>
            <w:r w:rsidRPr="00781AE0">
              <w:rPr>
                <w:rFonts w:ascii="Arial" w:hAnsi="Arial" w:cs="Arial"/>
                <w:sz w:val="18"/>
                <w:szCs w:val="18"/>
              </w:rPr>
              <w:t xml:space="preserve"> </w:t>
            </w:r>
            <w:proofErr w:type="spellStart"/>
            <w:r w:rsidR="00781AE0" w:rsidRPr="00781AE0">
              <w:rPr>
                <w:rFonts w:ascii="Arial" w:hAnsi="Arial" w:cs="Arial"/>
                <w:sz w:val="18"/>
                <w:szCs w:val="18"/>
              </w:rPr>
              <w:t>diâmetro</w:t>
            </w:r>
            <w:proofErr w:type="spellEnd"/>
            <w:r w:rsidR="00781AE0" w:rsidRPr="00781AE0">
              <w:rPr>
                <w:rFonts w:ascii="Arial" w:hAnsi="Arial" w:cs="Arial"/>
                <w:sz w:val="18"/>
                <w:szCs w:val="18"/>
              </w:rPr>
              <w:t xml:space="preserve"> y</w:t>
            </w:r>
            <w:r w:rsidR="00781AE0">
              <w:rPr>
                <w:rFonts w:ascii="Arial" w:hAnsi="Arial" w:cs="Arial"/>
                <w:sz w:val="18"/>
                <w:szCs w:val="18"/>
              </w:rPr>
              <w:t xml:space="preserve"> piezas especiales.</w:t>
            </w:r>
          </w:p>
        </w:tc>
        <w:tc>
          <w:tcPr>
            <w:tcW w:w="1040" w:type="pct"/>
            <w:shd w:val="clear" w:color="auto" w:fill="auto"/>
            <w:vAlign w:val="center"/>
          </w:tcPr>
          <w:p w14:paraId="2E8F8F77" w14:textId="4AA6C8D7" w:rsidR="003C4491" w:rsidRPr="00030779" w:rsidRDefault="005A6026" w:rsidP="003C4491">
            <w:pPr>
              <w:jc w:val="center"/>
              <w:rPr>
                <w:rFonts w:ascii="Arial" w:hAnsi="Arial" w:cs="Arial"/>
                <w:sz w:val="18"/>
                <w:szCs w:val="18"/>
                <w:lang w:val="pt-BR"/>
              </w:rPr>
            </w:pPr>
            <w:r>
              <w:rPr>
                <w:rFonts w:ascii="Arial" w:hAnsi="Arial" w:cs="Arial"/>
                <w:sz w:val="18"/>
                <w:szCs w:val="18"/>
                <w:lang w:val="pt-BR"/>
              </w:rPr>
              <w:t>Anual</w:t>
            </w:r>
          </w:p>
        </w:tc>
        <w:tc>
          <w:tcPr>
            <w:tcW w:w="1038" w:type="pct"/>
            <w:shd w:val="clear" w:color="auto" w:fill="auto"/>
            <w:vAlign w:val="center"/>
          </w:tcPr>
          <w:p w14:paraId="547F8A04" w14:textId="77777777" w:rsidR="003C4491" w:rsidRPr="008F0869" w:rsidRDefault="003C4491" w:rsidP="003C4491">
            <w:pPr>
              <w:jc w:val="center"/>
              <w:rPr>
                <w:rFonts w:ascii="Arial" w:hAnsi="Arial" w:cs="Arial"/>
                <w:sz w:val="18"/>
                <w:szCs w:val="18"/>
                <w:lang w:val="es-ES"/>
              </w:rPr>
            </w:pPr>
            <w:r w:rsidRPr="008F0869">
              <w:rPr>
                <w:rFonts w:ascii="Arial" w:hAnsi="Arial" w:cs="Arial"/>
                <w:color w:val="000000"/>
                <w:sz w:val="18"/>
                <w:szCs w:val="18"/>
                <w:lang w:val="es-ES"/>
              </w:rPr>
              <w:t>Actas de recepción de obras con avalúos</w:t>
            </w:r>
          </w:p>
        </w:tc>
      </w:tr>
      <w:tr w:rsidR="003C4491" w:rsidRPr="0096577B" w14:paraId="56534A2A" w14:textId="77777777" w:rsidTr="00A87E45">
        <w:trPr>
          <w:trHeight w:val="203"/>
        </w:trPr>
        <w:tc>
          <w:tcPr>
            <w:tcW w:w="1634" w:type="pct"/>
            <w:shd w:val="clear" w:color="auto" w:fill="auto"/>
            <w:vAlign w:val="center"/>
          </w:tcPr>
          <w:p w14:paraId="67D5501A" w14:textId="77777777" w:rsidR="003C4491" w:rsidRPr="008F0869" w:rsidRDefault="003C4491" w:rsidP="003C4491">
            <w:pPr>
              <w:rPr>
                <w:rFonts w:ascii="Arial" w:hAnsi="Arial" w:cs="Arial"/>
                <w:sz w:val="18"/>
                <w:szCs w:val="18"/>
                <w:lang w:val="es-CO"/>
              </w:rPr>
            </w:pPr>
            <w:r w:rsidRPr="008F0869">
              <w:rPr>
                <w:rFonts w:ascii="Arial" w:hAnsi="Arial" w:cs="Arial"/>
                <w:color w:val="000000"/>
                <w:sz w:val="18"/>
                <w:szCs w:val="18"/>
                <w:lang w:val="es-ES"/>
              </w:rPr>
              <w:t>Kioscos construidos en Cabo Haitiano</w:t>
            </w:r>
          </w:p>
        </w:tc>
        <w:tc>
          <w:tcPr>
            <w:tcW w:w="1288" w:type="pct"/>
            <w:shd w:val="clear" w:color="auto" w:fill="auto"/>
            <w:vAlign w:val="center"/>
          </w:tcPr>
          <w:p w14:paraId="7D6EE4DC" w14:textId="7B50353B" w:rsidR="003C4491" w:rsidRPr="008F0869" w:rsidRDefault="00344279" w:rsidP="00C431C4">
            <w:pPr>
              <w:jc w:val="both"/>
              <w:rPr>
                <w:rFonts w:ascii="Arial" w:hAnsi="Arial" w:cs="Arial"/>
                <w:sz w:val="18"/>
                <w:szCs w:val="18"/>
                <w:lang w:val="es-ES"/>
              </w:rPr>
            </w:pPr>
            <w:r>
              <w:rPr>
                <w:rFonts w:ascii="Arial" w:hAnsi="Arial" w:cs="Arial"/>
                <w:sz w:val="18"/>
                <w:szCs w:val="18"/>
                <w:lang w:val="es-ES"/>
              </w:rPr>
              <w:t>Para el abastecimiento de áreas marginales que no se abastecen por gravedad</w:t>
            </w:r>
          </w:p>
        </w:tc>
        <w:tc>
          <w:tcPr>
            <w:tcW w:w="1040" w:type="pct"/>
            <w:shd w:val="clear" w:color="auto" w:fill="auto"/>
            <w:vAlign w:val="center"/>
          </w:tcPr>
          <w:p w14:paraId="224ECFF3" w14:textId="04EA41E6" w:rsidR="003C4491" w:rsidRPr="008F0869" w:rsidRDefault="005A6026" w:rsidP="003C4491">
            <w:pPr>
              <w:jc w:val="center"/>
              <w:rPr>
                <w:rFonts w:ascii="Arial" w:hAnsi="Arial" w:cs="Arial"/>
                <w:sz w:val="18"/>
                <w:szCs w:val="18"/>
                <w:lang w:val="es-ES"/>
              </w:rPr>
            </w:pPr>
            <w:r>
              <w:rPr>
                <w:rFonts w:ascii="Arial" w:hAnsi="Arial" w:cs="Arial"/>
                <w:sz w:val="18"/>
                <w:szCs w:val="18"/>
                <w:lang w:val="es-ES"/>
              </w:rPr>
              <w:t>Anual</w:t>
            </w:r>
          </w:p>
        </w:tc>
        <w:tc>
          <w:tcPr>
            <w:tcW w:w="1038" w:type="pct"/>
            <w:shd w:val="clear" w:color="auto" w:fill="auto"/>
            <w:vAlign w:val="center"/>
          </w:tcPr>
          <w:p w14:paraId="448C52DA" w14:textId="77777777" w:rsidR="003C4491" w:rsidRPr="008F0869" w:rsidRDefault="003C4491" w:rsidP="003C4491">
            <w:pPr>
              <w:jc w:val="center"/>
              <w:rPr>
                <w:rFonts w:ascii="Arial" w:hAnsi="Arial" w:cs="Arial"/>
                <w:sz w:val="18"/>
                <w:szCs w:val="18"/>
                <w:lang w:val="es-ES"/>
              </w:rPr>
            </w:pPr>
            <w:r w:rsidRPr="008F0869">
              <w:rPr>
                <w:rFonts w:ascii="Arial" w:hAnsi="Arial" w:cs="Arial"/>
                <w:color w:val="000000"/>
                <w:sz w:val="18"/>
                <w:szCs w:val="18"/>
                <w:lang w:val="es-ES"/>
              </w:rPr>
              <w:t>Actas de recepción de obras con avalúos</w:t>
            </w:r>
          </w:p>
        </w:tc>
      </w:tr>
      <w:tr w:rsidR="003C4491" w:rsidRPr="0096577B" w14:paraId="15ADBF6C" w14:textId="77777777" w:rsidTr="00A87E45">
        <w:trPr>
          <w:trHeight w:val="203"/>
        </w:trPr>
        <w:tc>
          <w:tcPr>
            <w:tcW w:w="1634" w:type="pct"/>
            <w:shd w:val="clear" w:color="auto" w:fill="auto"/>
            <w:vAlign w:val="center"/>
          </w:tcPr>
          <w:p w14:paraId="54510659" w14:textId="318FBFCE" w:rsidR="003C4491" w:rsidRPr="008F0869" w:rsidRDefault="003C4491" w:rsidP="003C4491">
            <w:pPr>
              <w:rPr>
                <w:rFonts w:ascii="Arial" w:hAnsi="Arial" w:cs="Arial"/>
                <w:sz w:val="18"/>
                <w:szCs w:val="18"/>
                <w:lang w:val="es-CO"/>
              </w:rPr>
            </w:pPr>
            <w:r w:rsidRPr="008F0869">
              <w:rPr>
                <w:rFonts w:ascii="Arial" w:hAnsi="Arial" w:cs="Arial"/>
                <w:color w:val="000000"/>
                <w:sz w:val="18"/>
                <w:szCs w:val="18"/>
                <w:lang w:val="es-ES"/>
              </w:rPr>
              <w:t>Proyecto</w:t>
            </w:r>
            <w:r w:rsidR="00C540C6">
              <w:rPr>
                <w:rFonts w:ascii="Arial" w:hAnsi="Arial" w:cs="Arial"/>
                <w:color w:val="000000"/>
                <w:sz w:val="18"/>
                <w:szCs w:val="18"/>
                <w:lang w:val="es-ES"/>
              </w:rPr>
              <w:t>s</w:t>
            </w:r>
            <w:r w:rsidRPr="008F0869">
              <w:rPr>
                <w:rFonts w:ascii="Arial" w:hAnsi="Arial" w:cs="Arial"/>
                <w:color w:val="000000"/>
                <w:sz w:val="18"/>
                <w:szCs w:val="18"/>
                <w:lang w:val="es-ES"/>
              </w:rPr>
              <w:t xml:space="preserve"> piloto de saneamiento en Cabo Haitiano implementado</w:t>
            </w:r>
          </w:p>
        </w:tc>
        <w:tc>
          <w:tcPr>
            <w:tcW w:w="1288" w:type="pct"/>
            <w:shd w:val="clear" w:color="auto" w:fill="auto"/>
            <w:vAlign w:val="center"/>
          </w:tcPr>
          <w:p w14:paraId="436D5D0C" w14:textId="360F19CC" w:rsidR="003C4491" w:rsidRPr="008F0869" w:rsidRDefault="005A6026" w:rsidP="00C431C4">
            <w:pPr>
              <w:jc w:val="both"/>
              <w:rPr>
                <w:rFonts w:ascii="Arial" w:hAnsi="Arial" w:cs="Arial"/>
                <w:sz w:val="18"/>
                <w:szCs w:val="18"/>
                <w:lang w:val="es-ES"/>
              </w:rPr>
            </w:pPr>
            <w:r>
              <w:rPr>
                <w:rFonts w:ascii="Arial" w:hAnsi="Arial" w:cs="Arial"/>
                <w:sz w:val="18"/>
                <w:szCs w:val="18"/>
                <w:lang w:val="es-ES"/>
              </w:rPr>
              <w:t>Se trata de 3 proyectos piloto en el centro de Cabo Haitiano con redes condominiales equipadas de fosas sépticas avanzadas</w:t>
            </w:r>
          </w:p>
        </w:tc>
        <w:tc>
          <w:tcPr>
            <w:tcW w:w="1040" w:type="pct"/>
            <w:shd w:val="clear" w:color="auto" w:fill="auto"/>
            <w:vAlign w:val="center"/>
          </w:tcPr>
          <w:p w14:paraId="55977198" w14:textId="6226B8E3" w:rsidR="003C4491" w:rsidRPr="008F0869" w:rsidRDefault="005A6026" w:rsidP="003C4491">
            <w:pPr>
              <w:jc w:val="center"/>
              <w:rPr>
                <w:rFonts w:ascii="Arial" w:hAnsi="Arial" w:cs="Arial"/>
                <w:sz w:val="18"/>
                <w:szCs w:val="18"/>
                <w:lang w:val="es-ES"/>
              </w:rPr>
            </w:pPr>
            <w:r>
              <w:rPr>
                <w:rFonts w:ascii="Arial" w:hAnsi="Arial" w:cs="Arial"/>
                <w:sz w:val="18"/>
                <w:szCs w:val="18"/>
                <w:lang w:val="es-ES"/>
              </w:rPr>
              <w:t>Anual</w:t>
            </w:r>
          </w:p>
        </w:tc>
        <w:tc>
          <w:tcPr>
            <w:tcW w:w="1038" w:type="pct"/>
            <w:shd w:val="clear" w:color="auto" w:fill="auto"/>
            <w:vAlign w:val="center"/>
          </w:tcPr>
          <w:p w14:paraId="2DEDC510" w14:textId="77777777" w:rsidR="003C4491" w:rsidRPr="008F0869" w:rsidRDefault="003C4491" w:rsidP="003C4491">
            <w:pPr>
              <w:jc w:val="center"/>
              <w:rPr>
                <w:rFonts w:ascii="Arial" w:hAnsi="Arial" w:cs="Arial"/>
                <w:sz w:val="18"/>
                <w:szCs w:val="18"/>
                <w:lang w:val="es-ES"/>
              </w:rPr>
            </w:pPr>
            <w:r w:rsidRPr="008F0869">
              <w:rPr>
                <w:rFonts w:ascii="Arial" w:hAnsi="Arial" w:cs="Arial"/>
                <w:color w:val="000000"/>
                <w:sz w:val="18"/>
                <w:szCs w:val="18"/>
                <w:lang w:val="es-ES"/>
              </w:rPr>
              <w:t>Actas de recepción de obras con avalúos</w:t>
            </w:r>
          </w:p>
        </w:tc>
      </w:tr>
      <w:tr w:rsidR="003C4491" w:rsidRPr="0096577B" w14:paraId="33110EC8" w14:textId="77777777" w:rsidTr="00A87E45">
        <w:trPr>
          <w:trHeight w:val="203"/>
        </w:trPr>
        <w:tc>
          <w:tcPr>
            <w:tcW w:w="1634" w:type="pct"/>
            <w:shd w:val="clear" w:color="auto" w:fill="auto"/>
            <w:vAlign w:val="center"/>
          </w:tcPr>
          <w:p w14:paraId="5A196184" w14:textId="77777777" w:rsidR="003C4491" w:rsidRPr="008F0869" w:rsidRDefault="003C4491" w:rsidP="003C4491">
            <w:pPr>
              <w:rPr>
                <w:rFonts w:ascii="Arial" w:hAnsi="Arial" w:cs="Arial"/>
                <w:sz w:val="18"/>
                <w:szCs w:val="18"/>
                <w:lang w:val="es-CO"/>
              </w:rPr>
            </w:pPr>
            <w:r w:rsidRPr="008F0869">
              <w:rPr>
                <w:rFonts w:ascii="Arial" w:hAnsi="Arial" w:cs="Arial"/>
                <w:color w:val="000000"/>
                <w:sz w:val="18"/>
                <w:szCs w:val="18"/>
                <w:lang w:val="es-ES"/>
              </w:rPr>
              <w:t>Proyectos pilotos de saneamiento en otras ciudades del Norte de Haití implementados</w:t>
            </w:r>
          </w:p>
        </w:tc>
        <w:tc>
          <w:tcPr>
            <w:tcW w:w="1288" w:type="pct"/>
            <w:shd w:val="clear" w:color="auto" w:fill="auto"/>
            <w:vAlign w:val="center"/>
          </w:tcPr>
          <w:p w14:paraId="1ABEDF3F" w14:textId="6EE96CF6" w:rsidR="003C4491" w:rsidRPr="008F0869" w:rsidRDefault="0048529F" w:rsidP="00C431C4">
            <w:pPr>
              <w:jc w:val="both"/>
              <w:rPr>
                <w:rFonts w:ascii="Arial" w:hAnsi="Arial" w:cs="Arial"/>
                <w:sz w:val="18"/>
                <w:szCs w:val="18"/>
                <w:lang w:val="es-ES"/>
              </w:rPr>
            </w:pPr>
            <w:r>
              <w:rPr>
                <w:rFonts w:ascii="Arial" w:hAnsi="Arial" w:cs="Arial"/>
                <w:sz w:val="18"/>
                <w:szCs w:val="18"/>
                <w:lang w:val="es-ES"/>
              </w:rPr>
              <w:t>Proyectos tipo CBS, condominial y de mejora de la gestión de lodos procedentes de soluciones individuales</w:t>
            </w:r>
          </w:p>
        </w:tc>
        <w:tc>
          <w:tcPr>
            <w:tcW w:w="1040" w:type="pct"/>
            <w:shd w:val="clear" w:color="auto" w:fill="auto"/>
            <w:vAlign w:val="center"/>
          </w:tcPr>
          <w:p w14:paraId="278722A5" w14:textId="30121A38" w:rsidR="003C4491" w:rsidRPr="008F0869" w:rsidRDefault="0048529F" w:rsidP="003C4491">
            <w:pPr>
              <w:jc w:val="center"/>
              <w:rPr>
                <w:rFonts w:ascii="Arial" w:hAnsi="Arial" w:cs="Arial"/>
                <w:sz w:val="18"/>
                <w:szCs w:val="18"/>
                <w:lang w:val="es-ES"/>
              </w:rPr>
            </w:pPr>
            <w:r>
              <w:rPr>
                <w:rFonts w:ascii="Arial" w:hAnsi="Arial" w:cs="Arial"/>
                <w:sz w:val="18"/>
                <w:szCs w:val="18"/>
                <w:lang w:val="es-ES"/>
              </w:rPr>
              <w:t>Anual</w:t>
            </w:r>
          </w:p>
        </w:tc>
        <w:tc>
          <w:tcPr>
            <w:tcW w:w="1038" w:type="pct"/>
            <w:shd w:val="clear" w:color="auto" w:fill="auto"/>
            <w:vAlign w:val="center"/>
          </w:tcPr>
          <w:p w14:paraId="0648D49C" w14:textId="77777777" w:rsidR="003C4491" w:rsidRPr="008F0869" w:rsidRDefault="003C4491" w:rsidP="003C4491">
            <w:pPr>
              <w:jc w:val="center"/>
              <w:rPr>
                <w:rFonts w:ascii="Arial" w:hAnsi="Arial" w:cs="Arial"/>
                <w:sz w:val="18"/>
                <w:szCs w:val="18"/>
                <w:lang w:val="es-ES"/>
              </w:rPr>
            </w:pPr>
            <w:r w:rsidRPr="008F0869">
              <w:rPr>
                <w:rFonts w:ascii="Arial" w:hAnsi="Arial" w:cs="Arial"/>
                <w:sz w:val="18"/>
                <w:szCs w:val="18"/>
                <w:lang w:val="es-ES"/>
              </w:rPr>
              <w:t>Recepción por parte de la OREPA</w:t>
            </w:r>
          </w:p>
        </w:tc>
      </w:tr>
      <w:tr w:rsidR="003C4491" w:rsidRPr="0096577B" w14:paraId="67D36CBF" w14:textId="77777777" w:rsidTr="00A87E45">
        <w:trPr>
          <w:trHeight w:val="203"/>
        </w:trPr>
        <w:tc>
          <w:tcPr>
            <w:tcW w:w="1634" w:type="pct"/>
            <w:shd w:val="clear" w:color="auto" w:fill="auto"/>
            <w:vAlign w:val="center"/>
          </w:tcPr>
          <w:p w14:paraId="3070EBA5" w14:textId="1ECF3C2A" w:rsidR="003C4491" w:rsidRPr="008F0869" w:rsidRDefault="003C4491" w:rsidP="003C4491">
            <w:pPr>
              <w:rPr>
                <w:rFonts w:ascii="Arial" w:hAnsi="Arial" w:cs="Arial"/>
                <w:sz w:val="18"/>
                <w:szCs w:val="18"/>
                <w:lang w:val="es-CO"/>
              </w:rPr>
            </w:pPr>
            <w:r w:rsidRPr="008F0869">
              <w:rPr>
                <w:rFonts w:ascii="Arial" w:hAnsi="Arial" w:cs="Arial"/>
                <w:color w:val="000000"/>
                <w:sz w:val="18"/>
                <w:szCs w:val="18"/>
                <w:lang w:val="es-ES"/>
              </w:rPr>
              <w:t>Instalaciones de agua, saneamiento e higiene en edificios públicos -</w:t>
            </w:r>
            <w:r w:rsidR="00781AE0" w:rsidRPr="008F0869">
              <w:rPr>
                <w:rFonts w:ascii="Arial" w:hAnsi="Arial" w:cs="Arial"/>
                <w:color w:val="000000"/>
                <w:sz w:val="18"/>
                <w:szCs w:val="18"/>
                <w:lang w:val="es-ES"/>
              </w:rPr>
              <w:t>escuelas,</w:t>
            </w:r>
            <w:r w:rsidRPr="008F0869">
              <w:rPr>
                <w:rFonts w:ascii="Arial" w:hAnsi="Arial" w:cs="Arial"/>
                <w:color w:val="000000"/>
                <w:sz w:val="18"/>
                <w:szCs w:val="18"/>
                <w:lang w:val="es-ES"/>
              </w:rPr>
              <w:t xml:space="preserve"> centros de salud y mercados- construidas o rehabilitadas</w:t>
            </w:r>
          </w:p>
        </w:tc>
        <w:tc>
          <w:tcPr>
            <w:tcW w:w="1288" w:type="pct"/>
            <w:shd w:val="clear" w:color="auto" w:fill="auto"/>
            <w:vAlign w:val="center"/>
          </w:tcPr>
          <w:p w14:paraId="770CDC60" w14:textId="06DF74B6" w:rsidR="003C4491" w:rsidRPr="008F0869" w:rsidRDefault="00C810DB" w:rsidP="00C431C4">
            <w:pPr>
              <w:jc w:val="both"/>
              <w:rPr>
                <w:rFonts w:ascii="Arial" w:hAnsi="Arial" w:cs="Arial"/>
                <w:sz w:val="18"/>
                <w:szCs w:val="18"/>
                <w:lang w:val="es-ES"/>
              </w:rPr>
            </w:pPr>
            <w:r>
              <w:rPr>
                <w:rFonts w:ascii="Arial" w:hAnsi="Arial" w:cs="Arial"/>
                <w:sz w:val="18"/>
                <w:szCs w:val="18"/>
                <w:lang w:val="es-ES"/>
              </w:rPr>
              <w:t>Se trata de la mejora de las instalaciones de agua potable, saneamiento e higiene en los edificios públicos</w:t>
            </w:r>
          </w:p>
        </w:tc>
        <w:tc>
          <w:tcPr>
            <w:tcW w:w="1040" w:type="pct"/>
            <w:shd w:val="clear" w:color="auto" w:fill="auto"/>
            <w:vAlign w:val="center"/>
          </w:tcPr>
          <w:p w14:paraId="436F3AFF" w14:textId="0D7168F0" w:rsidR="003C4491" w:rsidRPr="008F0869" w:rsidRDefault="007376CF" w:rsidP="003C4491">
            <w:pPr>
              <w:jc w:val="center"/>
              <w:rPr>
                <w:rFonts w:ascii="Arial" w:hAnsi="Arial" w:cs="Arial"/>
                <w:sz w:val="18"/>
                <w:szCs w:val="18"/>
                <w:lang w:val="es-ES"/>
              </w:rPr>
            </w:pPr>
            <w:r>
              <w:rPr>
                <w:rFonts w:ascii="Arial" w:hAnsi="Arial" w:cs="Arial"/>
                <w:sz w:val="18"/>
                <w:szCs w:val="18"/>
                <w:lang w:val="es-ES"/>
              </w:rPr>
              <w:t>Anual</w:t>
            </w:r>
          </w:p>
        </w:tc>
        <w:tc>
          <w:tcPr>
            <w:tcW w:w="1038" w:type="pct"/>
            <w:shd w:val="clear" w:color="auto" w:fill="auto"/>
            <w:vAlign w:val="center"/>
          </w:tcPr>
          <w:p w14:paraId="1D3726AD" w14:textId="77777777" w:rsidR="003C4491" w:rsidRPr="008F0869" w:rsidRDefault="003C4491" w:rsidP="003C4491">
            <w:pPr>
              <w:jc w:val="center"/>
              <w:rPr>
                <w:rFonts w:ascii="Arial" w:hAnsi="Arial" w:cs="Arial"/>
                <w:sz w:val="18"/>
                <w:szCs w:val="18"/>
                <w:lang w:val="es-ES"/>
              </w:rPr>
            </w:pPr>
            <w:r w:rsidRPr="008F0869">
              <w:rPr>
                <w:rFonts w:ascii="Arial" w:hAnsi="Arial" w:cs="Arial"/>
                <w:color w:val="000000"/>
                <w:sz w:val="18"/>
                <w:szCs w:val="18"/>
                <w:lang w:val="es-ES"/>
              </w:rPr>
              <w:t>Actas de recepción de obras con avalúos</w:t>
            </w:r>
          </w:p>
        </w:tc>
      </w:tr>
      <w:tr w:rsidR="003C4491" w:rsidRPr="0096577B" w14:paraId="60248ECF" w14:textId="77777777" w:rsidTr="00A87E45">
        <w:trPr>
          <w:trHeight w:val="203"/>
        </w:trPr>
        <w:tc>
          <w:tcPr>
            <w:tcW w:w="1634" w:type="pct"/>
            <w:shd w:val="clear" w:color="auto" w:fill="auto"/>
            <w:vAlign w:val="center"/>
          </w:tcPr>
          <w:p w14:paraId="34FFDA8B" w14:textId="77777777" w:rsidR="003C4491" w:rsidRPr="008F0869" w:rsidRDefault="003C4491" w:rsidP="003C4491">
            <w:pPr>
              <w:rPr>
                <w:rFonts w:ascii="Arial" w:hAnsi="Arial" w:cs="Arial"/>
                <w:sz w:val="18"/>
                <w:szCs w:val="18"/>
                <w:lang w:val="es-CO"/>
              </w:rPr>
            </w:pPr>
            <w:r w:rsidRPr="008F0869">
              <w:rPr>
                <w:rFonts w:ascii="Arial" w:hAnsi="Arial" w:cs="Arial"/>
                <w:color w:val="000000"/>
                <w:sz w:val="18"/>
                <w:szCs w:val="18"/>
                <w:lang w:val="es-ES"/>
              </w:rPr>
              <w:t>Sistemas de agua potable en áreas urbanas del Norte de Haití construidos</w:t>
            </w:r>
          </w:p>
        </w:tc>
        <w:tc>
          <w:tcPr>
            <w:tcW w:w="1288" w:type="pct"/>
            <w:shd w:val="clear" w:color="auto" w:fill="auto"/>
            <w:vAlign w:val="center"/>
          </w:tcPr>
          <w:p w14:paraId="566FC356" w14:textId="12BE2C7E" w:rsidR="003C4491" w:rsidRPr="002D720E" w:rsidRDefault="002D720E" w:rsidP="00C431C4">
            <w:pPr>
              <w:jc w:val="both"/>
              <w:rPr>
                <w:rFonts w:ascii="Arial" w:hAnsi="Arial" w:cs="Arial"/>
                <w:sz w:val="18"/>
                <w:szCs w:val="18"/>
              </w:rPr>
            </w:pPr>
            <w:r w:rsidRPr="002D720E">
              <w:rPr>
                <w:rFonts w:ascii="Arial" w:hAnsi="Arial" w:cs="Arial"/>
                <w:sz w:val="18"/>
                <w:szCs w:val="18"/>
              </w:rPr>
              <w:t>Obras de sistemas de agua potable en</w:t>
            </w:r>
            <w:r>
              <w:rPr>
                <w:rFonts w:ascii="Arial" w:hAnsi="Arial" w:cs="Arial"/>
                <w:sz w:val="18"/>
                <w:szCs w:val="18"/>
              </w:rPr>
              <w:t xml:space="preserve"> ciudades no incluidas en la muestra</w:t>
            </w:r>
          </w:p>
        </w:tc>
        <w:tc>
          <w:tcPr>
            <w:tcW w:w="1040" w:type="pct"/>
            <w:shd w:val="clear" w:color="auto" w:fill="auto"/>
            <w:vAlign w:val="center"/>
          </w:tcPr>
          <w:p w14:paraId="18A5A6F7" w14:textId="16A83F5E" w:rsidR="003C4491" w:rsidRPr="008F0869" w:rsidRDefault="002D720E" w:rsidP="003C4491">
            <w:pPr>
              <w:jc w:val="center"/>
              <w:rPr>
                <w:rFonts w:ascii="Arial" w:hAnsi="Arial" w:cs="Arial"/>
                <w:sz w:val="18"/>
                <w:szCs w:val="18"/>
                <w:lang w:val="es-ES"/>
              </w:rPr>
            </w:pPr>
            <w:r>
              <w:rPr>
                <w:rFonts w:ascii="Arial" w:hAnsi="Arial" w:cs="Arial"/>
                <w:sz w:val="18"/>
                <w:szCs w:val="18"/>
                <w:lang w:val="es-ES"/>
              </w:rPr>
              <w:t>Anual</w:t>
            </w:r>
          </w:p>
        </w:tc>
        <w:tc>
          <w:tcPr>
            <w:tcW w:w="1038" w:type="pct"/>
            <w:shd w:val="clear" w:color="auto" w:fill="auto"/>
            <w:vAlign w:val="center"/>
          </w:tcPr>
          <w:p w14:paraId="26031AB6" w14:textId="77777777" w:rsidR="003C4491" w:rsidRPr="008F0869" w:rsidRDefault="003C4491" w:rsidP="003C4491">
            <w:pPr>
              <w:jc w:val="center"/>
              <w:rPr>
                <w:rFonts w:ascii="Arial" w:hAnsi="Arial" w:cs="Arial"/>
                <w:sz w:val="18"/>
                <w:szCs w:val="18"/>
                <w:lang w:val="es-ES"/>
              </w:rPr>
            </w:pPr>
            <w:r w:rsidRPr="008F0869">
              <w:rPr>
                <w:rFonts w:ascii="Arial" w:hAnsi="Arial" w:cs="Arial"/>
                <w:color w:val="000000"/>
                <w:sz w:val="18"/>
                <w:szCs w:val="18"/>
                <w:lang w:val="es-ES"/>
              </w:rPr>
              <w:t>Actas de recepción de obras con avalúos</w:t>
            </w:r>
          </w:p>
        </w:tc>
      </w:tr>
      <w:tr w:rsidR="003C4491" w:rsidRPr="0096577B" w14:paraId="316C70A4" w14:textId="77777777" w:rsidTr="00A87E45">
        <w:trPr>
          <w:trHeight w:val="203"/>
        </w:trPr>
        <w:tc>
          <w:tcPr>
            <w:tcW w:w="1634" w:type="pct"/>
            <w:shd w:val="clear" w:color="auto" w:fill="auto"/>
            <w:vAlign w:val="center"/>
          </w:tcPr>
          <w:p w14:paraId="75877B1B" w14:textId="77777777" w:rsidR="003C4491" w:rsidRPr="008F0869" w:rsidRDefault="003C4491" w:rsidP="003C4491">
            <w:pPr>
              <w:rPr>
                <w:rFonts w:ascii="Arial" w:hAnsi="Arial" w:cs="Arial"/>
                <w:sz w:val="18"/>
                <w:szCs w:val="18"/>
                <w:lang w:val="es-CO"/>
              </w:rPr>
            </w:pPr>
            <w:r w:rsidRPr="008F0869">
              <w:rPr>
                <w:rFonts w:ascii="Arial" w:hAnsi="Arial" w:cs="Arial"/>
                <w:color w:val="000000"/>
                <w:sz w:val="18"/>
                <w:szCs w:val="18"/>
                <w:lang w:val="es-ES"/>
              </w:rPr>
              <w:t>Campañas de cambio de comportamiento para reducir la defecación al aire libre en áreas marginales y fomentar las prácticas de higiene implementadas</w:t>
            </w:r>
          </w:p>
        </w:tc>
        <w:tc>
          <w:tcPr>
            <w:tcW w:w="1288" w:type="pct"/>
            <w:shd w:val="clear" w:color="auto" w:fill="auto"/>
            <w:vAlign w:val="center"/>
          </w:tcPr>
          <w:p w14:paraId="698AA7D4" w14:textId="11AC5C9D" w:rsidR="003C4491" w:rsidRPr="008F0869" w:rsidRDefault="002D720E" w:rsidP="00C431C4">
            <w:pPr>
              <w:jc w:val="both"/>
              <w:rPr>
                <w:rFonts w:ascii="Arial" w:hAnsi="Arial" w:cs="Arial"/>
                <w:sz w:val="18"/>
                <w:szCs w:val="18"/>
                <w:lang w:val="es-ES"/>
              </w:rPr>
            </w:pPr>
            <w:r>
              <w:rPr>
                <w:rFonts w:ascii="Arial" w:hAnsi="Arial" w:cs="Arial"/>
                <w:color w:val="000000"/>
                <w:sz w:val="18"/>
                <w:szCs w:val="18"/>
                <w:lang w:val="es-ES"/>
              </w:rPr>
              <w:t>Se trata de la firma del contrato con la firma que realiza la camp</w:t>
            </w:r>
            <w:r>
              <w:rPr>
                <w:rFonts w:ascii="Arial" w:hAnsi="Arial" w:cs="Arial"/>
                <w:color w:val="000000"/>
                <w:sz w:val="18"/>
                <w:szCs w:val="18"/>
              </w:rPr>
              <w:t>aña</w:t>
            </w:r>
          </w:p>
        </w:tc>
        <w:tc>
          <w:tcPr>
            <w:tcW w:w="1040" w:type="pct"/>
            <w:shd w:val="clear" w:color="auto" w:fill="auto"/>
            <w:vAlign w:val="center"/>
          </w:tcPr>
          <w:p w14:paraId="075554F3" w14:textId="25B52BF7" w:rsidR="003C4491" w:rsidRPr="008F0869" w:rsidRDefault="002D720E" w:rsidP="003C4491">
            <w:pPr>
              <w:jc w:val="center"/>
              <w:rPr>
                <w:rFonts w:ascii="Arial" w:hAnsi="Arial" w:cs="Arial"/>
                <w:sz w:val="18"/>
                <w:szCs w:val="18"/>
                <w:lang w:val="es-ES"/>
              </w:rPr>
            </w:pPr>
            <w:r>
              <w:rPr>
                <w:rFonts w:ascii="Arial" w:hAnsi="Arial" w:cs="Arial"/>
                <w:sz w:val="18"/>
                <w:szCs w:val="18"/>
                <w:lang w:val="es-ES"/>
              </w:rPr>
              <w:t>Anual</w:t>
            </w:r>
          </w:p>
        </w:tc>
        <w:tc>
          <w:tcPr>
            <w:tcW w:w="1038" w:type="pct"/>
            <w:shd w:val="clear" w:color="auto" w:fill="auto"/>
            <w:vAlign w:val="center"/>
          </w:tcPr>
          <w:p w14:paraId="6FA89516" w14:textId="77777777" w:rsidR="003C4491" w:rsidRPr="008F0869" w:rsidRDefault="003C4491" w:rsidP="003C4491">
            <w:pPr>
              <w:jc w:val="center"/>
              <w:rPr>
                <w:rFonts w:ascii="Arial" w:hAnsi="Arial" w:cs="Arial"/>
                <w:sz w:val="18"/>
                <w:szCs w:val="18"/>
                <w:lang w:val="es-ES"/>
              </w:rPr>
            </w:pPr>
            <w:r w:rsidRPr="008F0869">
              <w:rPr>
                <w:rFonts w:ascii="Arial" w:hAnsi="Arial" w:cs="Arial"/>
                <w:color w:val="000000"/>
                <w:sz w:val="18"/>
                <w:szCs w:val="18"/>
                <w:lang w:val="es-ES"/>
              </w:rPr>
              <w:t>Informes trimestrales de avance</w:t>
            </w:r>
          </w:p>
        </w:tc>
      </w:tr>
      <w:tr w:rsidR="00693BF7" w:rsidRPr="0096577B" w14:paraId="738C19F8" w14:textId="77777777" w:rsidTr="00A91118">
        <w:trPr>
          <w:trHeight w:val="203"/>
        </w:trPr>
        <w:tc>
          <w:tcPr>
            <w:tcW w:w="5000" w:type="pct"/>
            <w:gridSpan w:val="4"/>
            <w:shd w:val="clear" w:color="auto" w:fill="auto"/>
          </w:tcPr>
          <w:p w14:paraId="282A22F7" w14:textId="77777777" w:rsidR="00693BF7" w:rsidRPr="008F0869" w:rsidRDefault="00693BF7" w:rsidP="00693BF7">
            <w:pPr>
              <w:jc w:val="center"/>
              <w:rPr>
                <w:rFonts w:ascii="Arial" w:hAnsi="Arial" w:cs="Arial"/>
                <w:color w:val="000000"/>
                <w:sz w:val="18"/>
                <w:szCs w:val="18"/>
                <w:lang w:val="es-ES"/>
              </w:rPr>
            </w:pPr>
            <w:r w:rsidRPr="008F0869">
              <w:rPr>
                <w:rFonts w:ascii="Arial" w:hAnsi="Arial" w:cs="Arial"/>
                <w:b/>
                <w:bCs/>
                <w:color w:val="000000"/>
                <w:sz w:val="18"/>
                <w:szCs w:val="18"/>
                <w:lang w:val="es-ES"/>
              </w:rPr>
              <w:t>Componente 3: Inversiones prioritarias en agua potable, saneamiento e higiene en localidades rurales del norte de Haití</w:t>
            </w:r>
          </w:p>
        </w:tc>
      </w:tr>
      <w:tr w:rsidR="00F53118" w:rsidRPr="0096577B" w14:paraId="73B9B353" w14:textId="77777777" w:rsidTr="00A87E45">
        <w:trPr>
          <w:trHeight w:val="203"/>
        </w:trPr>
        <w:tc>
          <w:tcPr>
            <w:tcW w:w="1634" w:type="pct"/>
            <w:shd w:val="clear" w:color="auto" w:fill="auto"/>
            <w:vAlign w:val="center"/>
          </w:tcPr>
          <w:p w14:paraId="60CD40CB" w14:textId="77777777" w:rsidR="00F53118" w:rsidRPr="008F0869" w:rsidRDefault="00F53118" w:rsidP="00F53118">
            <w:pPr>
              <w:rPr>
                <w:rFonts w:ascii="Arial" w:hAnsi="Arial" w:cs="Arial"/>
                <w:color w:val="000000"/>
                <w:sz w:val="18"/>
                <w:szCs w:val="18"/>
                <w:lang w:val="es-ES"/>
              </w:rPr>
            </w:pPr>
            <w:r w:rsidRPr="008F0869">
              <w:rPr>
                <w:rFonts w:ascii="Arial" w:hAnsi="Arial" w:cs="Arial"/>
                <w:color w:val="000000"/>
                <w:sz w:val="18"/>
                <w:szCs w:val="18"/>
                <w:lang w:val="es-ES"/>
              </w:rPr>
              <w:t>Puntos de agua construidos o rehabilitados</w:t>
            </w:r>
          </w:p>
        </w:tc>
        <w:tc>
          <w:tcPr>
            <w:tcW w:w="1288" w:type="pct"/>
            <w:shd w:val="clear" w:color="auto" w:fill="auto"/>
            <w:vAlign w:val="center"/>
          </w:tcPr>
          <w:p w14:paraId="3D3B95C5" w14:textId="2A4F9015" w:rsidR="00F53118" w:rsidRPr="008F0869" w:rsidRDefault="0022739F" w:rsidP="009C6F61">
            <w:pPr>
              <w:jc w:val="both"/>
              <w:rPr>
                <w:rFonts w:ascii="Arial" w:hAnsi="Arial" w:cs="Arial"/>
                <w:sz w:val="18"/>
                <w:szCs w:val="18"/>
                <w:lang w:val="es-ES"/>
              </w:rPr>
            </w:pPr>
            <w:r>
              <w:rPr>
                <w:rFonts w:ascii="Arial" w:hAnsi="Arial" w:cs="Arial"/>
                <w:sz w:val="18"/>
                <w:szCs w:val="18"/>
                <w:lang w:val="es-ES"/>
              </w:rPr>
              <w:t>Se trata de la perforación y equipamiento de pozos para bombas manuales. Incluye también acciones de rehabilitación</w:t>
            </w:r>
          </w:p>
        </w:tc>
        <w:tc>
          <w:tcPr>
            <w:tcW w:w="1040" w:type="pct"/>
            <w:shd w:val="clear" w:color="auto" w:fill="auto"/>
            <w:vAlign w:val="center"/>
          </w:tcPr>
          <w:p w14:paraId="31ED813B" w14:textId="760E2D25" w:rsidR="00F53118" w:rsidRPr="008F0869" w:rsidRDefault="0022739F" w:rsidP="00F53118">
            <w:pPr>
              <w:jc w:val="center"/>
              <w:rPr>
                <w:rFonts w:ascii="Arial" w:hAnsi="Arial" w:cs="Arial"/>
                <w:sz w:val="18"/>
                <w:szCs w:val="18"/>
                <w:lang w:val="es-ES"/>
              </w:rPr>
            </w:pPr>
            <w:r>
              <w:rPr>
                <w:rFonts w:ascii="Arial" w:hAnsi="Arial" w:cs="Arial"/>
                <w:sz w:val="18"/>
                <w:szCs w:val="18"/>
                <w:lang w:val="es-ES"/>
              </w:rPr>
              <w:t>Anual</w:t>
            </w:r>
          </w:p>
        </w:tc>
        <w:tc>
          <w:tcPr>
            <w:tcW w:w="1038" w:type="pct"/>
            <w:shd w:val="clear" w:color="auto" w:fill="auto"/>
            <w:vAlign w:val="center"/>
          </w:tcPr>
          <w:p w14:paraId="7F838607" w14:textId="77777777" w:rsidR="00F53118" w:rsidRPr="008F0869" w:rsidRDefault="00F53118" w:rsidP="00F53118">
            <w:pPr>
              <w:jc w:val="center"/>
              <w:rPr>
                <w:rFonts w:ascii="Arial" w:hAnsi="Arial" w:cs="Arial"/>
                <w:color w:val="000000"/>
                <w:sz w:val="18"/>
                <w:szCs w:val="18"/>
                <w:lang w:val="es-ES"/>
              </w:rPr>
            </w:pPr>
            <w:r w:rsidRPr="008F0869">
              <w:rPr>
                <w:rFonts w:ascii="Arial" w:hAnsi="Arial" w:cs="Arial"/>
                <w:color w:val="000000"/>
                <w:sz w:val="18"/>
                <w:szCs w:val="18"/>
                <w:lang w:val="es-ES"/>
              </w:rPr>
              <w:t xml:space="preserve">Punto de agua: pozo, fuente, kiosco o captación. Actas de recepción de obras con avalúos. </w:t>
            </w:r>
          </w:p>
        </w:tc>
      </w:tr>
      <w:tr w:rsidR="00F53118" w:rsidRPr="0096577B" w14:paraId="56048C4B" w14:textId="77777777" w:rsidTr="00A87E45">
        <w:trPr>
          <w:trHeight w:val="203"/>
        </w:trPr>
        <w:tc>
          <w:tcPr>
            <w:tcW w:w="1634" w:type="pct"/>
            <w:shd w:val="clear" w:color="auto" w:fill="auto"/>
            <w:vAlign w:val="center"/>
          </w:tcPr>
          <w:p w14:paraId="36216FDD" w14:textId="77777777" w:rsidR="00F53118" w:rsidRPr="008F0869" w:rsidRDefault="00F53118" w:rsidP="00F53118">
            <w:pPr>
              <w:rPr>
                <w:rFonts w:ascii="Arial" w:hAnsi="Arial" w:cs="Arial"/>
                <w:color w:val="000000"/>
                <w:sz w:val="18"/>
                <w:szCs w:val="18"/>
                <w:lang w:val="es-ES"/>
              </w:rPr>
            </w:pPr>
            <w:r w:rsidRPr="008F0869">
              <w:rPr>
                <w:rFonts w:ascii="Arial" w:hAnsi="Arial" w:cs="Arial"/>
                <w:color w:val="000000"/>
                <w:sz w:val="18"/>
                <w:szCs w:val="18"/>
                <w:lang w:val="es-ES"/>
              </w:rPr>
              <w:t>Sistemas por gravedad construidos o rehabilitados</w:t>
            </w:r>
          </w:p>
        </w:tc>
        <w:tc>
          <w:tcPr>
            <w:tcW w:w="1288" w:type="pct"/>
            <w:shd w:val="clear" w:color="auto" w:fill="auto"/>
            <w:vAlign w:val="center"/>
          </w:tcPr>
          <w:p w14:paraId="3BCD3CBD" w14:textId="0814868D" w:rsidR="00F53118" w:rsidRPr="008F0869" w:rsidRDefault="009C6F61" w:rsidP="009C6F61">
            <w:pPr>
              <w:jc w:val="both"/>
              <w:rPr>
                <w:rFonts w:ascii="Arial" w:hAnsi="Arial" w:cs="Arial"/>
                <w:sz w:val="18"/>
                <w:szCs w:val="18"/>
                <w:lang w:val="es-ES"/>
              </w:rPr>
            </w:pPr>
            <w:r>
              <w:rPr>
                <w:rFonts w:ascii="Arial" w:hAnsi="Arial" w:cs="Arial"/>
                <w:sz w:val="18"/>
                <w:szCs w:val="18"/>
                <w:lang w:val="es-ES"/>
              </w:rPr>
              <w:t>Se trata de pequeños sistemas rurales de abastecimiento</w:t>
            </w:r>
          </w:p>
        </w:tc>
        <w:tc>
          <w:tcPr>
            <w:tcW w:w="1040" w:type="pct"/>
            <w:shd w:val="clear" w:color="auto" w:fill="auto"/>
            <w:vAlign w:val="center"/>
          </w:tcPr>
          <w:p w14:paraId="4B9FF521" w14:textId="0C1FC343" w:rsidR="00F53118" w:rsidRPr="008F0869" w:rsidRDefault="009C6F61" w:rsidP="00F53118">
            <w:pPr>
              <w:jc w:val="center"/>
              <w:rPr>
                <w:rFonts w:ascii="Arial" w:hAnsi="Arial" w:cs="Arial"/>
                <w:sz w:val="18"/>
                <w:szCs w:val="18"/>
                <w:lang w:val="es-ES"/>
              </w:rPr>
            </w:pPr>
            <w:r>
              <w:rPr>
                <w:rFonts w:ascii="Arial" w:hAnsi="Arial" w:cs="Arial"/>
                <w:sz w:val="18"/>
                <w:szCs w:val="18"/>
                <w:lang w:val="es-ES"/>
              </w:rPr>
              <w:t>Anual</w:t>
            </w:r>
          </w:p>
        </w:tc>
        <w:tc>
          <w:tcPr>
            <w:tcW w:w="1038" w:type="pct"/>
            <w:shd w:val="clear" w:color="auto" w:fill="auto"/>
            <w:vAlign w:val="center"/>
          </w:tcPr>
          <w:p w14:paraId="528BBDFE" w14:textId="77777777" w:rsidR="00F53118" w:rsidRPr="008F0869" w:rsidRDefault="00F53118" w:rsidP="00F53118">
            <w:pPr>
              <w:jc w:val="center"/>
              <w:rPr>
                <w:rFonts w:ascii="Arial" w:hAnsi="Arial" w:cs="Arial"/>
                <w:color w:val="000000"/>
                <w:sz w:val="18"/>
                <w:szCs w:val="18"/>
                <w:lang w:val="es-ES"/>
              </w:rPr>
            </w:pPr>
            <w:r w:rsidRPr="008F0869">
              <w:rPr>
                <w:rFonts w:ascii="Arial" w:hAnsi="Arial" w:cs="Arial"/>
                <w:color w:val="000000"/>
                <w:sz w:val="18"/>
                <w:szCs w:val="18"/>
                <w:lang w:val="es-ES"/>
              </w:rPr>
              <w:t xml:space="preserve">Actas de recepción de obras con avalúos. </w:t>
            </w:r>
          </w:p>
        </w:tc>
      </w:tr>
      <w:tr w:rsidR="00F53118" w:rsidRPr="0096577B" w14:paraId="79FDAA5D" w14:textId="77777777" w:rsidTr="00A87E45">
        <w:trPr>
          <w:trHeight w:val="203"/>
        </w:trPr>
        <w:tc>
          <w:tcPr>
            <w:tcW w:w="1634" w:type="pct"/>
            <w:shd w:val="clear" w:color="auto" w:fill="auto"/>
            <w:vAlign w:val="center"/>
          </w:tcPr>
          <w:p w14:paraId="0786FCFB" w14:textId="77777777" w:rsidR="00F53118" w:rsidRPr="008F0869" w:rsidRDefault="00F53118" w:rsidP="00F53118">
            <w:pPr>
              <w:rPr>
                <w:rFonts w:ascii="Arial" w:hAnsi="Arial" w:cs="Arial"/>
                <w:color w:val="000000"/>
                <w:sz w:val="18"/>
                <w:szCs w:val="18"/>
                <w:lang w:val="es-ES"/>
              </w:rPr>
            </w:pPr>
            <w:r w:rsidRPr="008F0869">
              <w:rPr>
                <w:rFonts w:ascii="Arial" w:hAnsi="Arial" w:cs="Arial"/>
                <w:color w:val="000000"/>
                <w:sz w:val="18"/>
                <w:szCs w:val="18"/>
                <w:lang w:val="es-ES"/>
              </w:rPr>
              <w:t>Instalaciones de agua, saneamiento e higiene en edificios públicos -escuelas, centros de salud y mercados- construidas o rehabilitadas</w:t>
            </w:r>
          </w:p>
        </w:tc>
        <w:tc>
          <w:tcPr>
            <w:tcW w:w="1288" w:type="pct"/>
            <w:shd w:val="clear" w:color="auto" w:fill="auto"/>
            <w:vAlign w:val="center"/>
          </w:tcPr>
          <w:p w14:paraId="60A3D397" w14:textId="1D2DEB10" w:rsidR="00F53118" w:rsidRPr="008F0869" w:rsidRDefault="009C6F61" w:rsidP="009C6F61">
            <w:pPr>
              <w:jc w:val="both"/>
              <w:rPr>
                <w:rFonts w:ascii="Arial" w:hAnsi="Arial" w:cs="Arial"/>
                <w:sz w:val="18"/>
                <w:szCs w:val="18"/>
                <w:lang w:val="es-ES"/>
              </w:rPr>
            </w:pPr>
            <w:r>
              <w:rPr>
                <w:rFonts w:ascii="Arial" w:hAnsi="Arial" w:cs="Arial"/>
                <w:sz w:val="18"/>
                <w:szCs w:val="18"/>
                <w:lang w:val="es-ES"/>
              </w:rPr>
              <w:t>Se trata de la mejora de las instalaciones de agua potable, saneamiento e higiene en los edificios públicos</w:t>
            </w:r>
          </w:p>
        </w:tc>
        <w:tc>
          <w:tcPr>
            <w:tcW w:w="1040" w:type="pct"/>
            <w:shd w:val="clear" w:color="auto" w:fill="auto"/>
            <w:vAlign w:val="center"/>
          </w:tcPr>
          <w:p w14:paraId="07F940B8" w14:textId="19D29B9D" w:rsidR="00F53118" w:rsidRPr="008F0869" w:rsidRDefault="009C6F61" w:rsidP="00F53118">
            <w:pPr>
              <w:jc w:val="center"/>
              <w:rPr>
                <w:rFonts w:ascii="Arial" w:hAnsi="Arial" w:cs="Arial"/>
                <w:sz w:val="18"/>
                <w:szCs w:val="18"/>
                <w:lang w:val="es-ES"/>
              </w:rPr>
            </w:pPr>
            <w:r>
              <w:rPr>
                <w:rFonts w:ascii="Arial" w:hAnsi="Arial" w:cs="Arial"/>
                <w:sz w:val="18"/>
                <w:szCs w:val="18"/>
                <w:lang w:val="es-ES"/>
              </w:rPr>
              <w:t>Anual</w:t>
            </w:r>
          </w:p>
        </w:tc>
        <w:tc>
          <w:tcPr>
            <w:tcW w:w="1038" w:type="pct"/>
            <w:shd w:val="clear" w:color="auto" w:fill="auto"/>
            <w:vAlign w:val="center"/>
          </w:tcPr>
          <w:p w14:paraId="003485CD" w14:textId="77777777" w:rsidR="00F53118" w:rsidRPr="008F0869" w:rsidRDefault="00F53118" w:rsidP="00F53118">
            <w:pPr>
              <w:jc w:val="center"/>
              <w:rPr>
                <w:rFonts w:ascii="Arial" w:hAnsi="Arial" w:cs="Arial"/>
                <w:color w:val="000000"/>
                <w:sz w:val="18"/>
                <w:szCs w:val="18"/>
                <w:lang w:val="es-ES"/>
              </w:rPr>
            </w:pPr>
            <w:r w:rsidRPr="008F0869">
              <w:rPr>
                <w:rFonts w:ascii="Arial" w:hAnsi="Arial" w:cs="Arial"/>
                <w:color w:val="000000"/>
                <w:sz w:val="18"/>
                <w:szCs w:val="18"/>
                <w:lang w:val="es-ES"/>
              </w:rPr>
              <w:t xml:space="preserve"> Actas de recepción de obras con avalúos. </w:t>
            </w:r>
          </w:p>
        </w:tc>
      </w:tr>
      <w:tr w:rsidR="00F53118" w:rsidRPr="0096577B" w14:paraId="1A5BAC1B" w14:textId="77777777" w:rsidTr="00A87E45">
        <w:trPr>
          <w:trHeight w:val="203"/>
        </w:trPr>
        <w:tc>
          <w:tcPr>
            <w:tcW w:w="1634" w:type="pct"/>
            <w:shd w:val="clear" w:color="auto" w:fill="auto"/>
            <w:vAlign w:val="center"/>
          </w:tcPr>
          <w:p w14:paraId="137DA807" w14:textId="77777777" w:rsidR="00F53118" w:rsidRPr="008F0869" w:rsidRDefault="00F53118" w:rsidP="00F53118">
            <w:pPr>
              <w:rPr>
                <w:rFonts w:ascii="Arial" w:hAnsi="Arial" w:cs="Arial"/>
                <w:color w:val="000000"/>
                <w:sz w:val="18"/>
                <w:szCs w:val="18"/>
                <w:lang w:val="es-ES"/>
              </w:rPr>
            </w:pPr>
            <w:r w:rsidRPr="008F0869">
              <w:rPr>
                <w:rFonts w:ascii="Arial" w:hAnsi="Arial" w:cs="Arial"/>
                <w:color w:val="000000"/>
                <w:sz w:val="18"/>
                <w:szCs w:val="18"/>
                <w:lang w:val="es-ES"/>
              </w:rPr>
              <w:t xml:space="preserve">Campañas de comunicación y marketing para la mejora del </w:t>
            </w:r>
            <w:r w:rsidRPr="008F0869">
              <w:rPr>
                <w:rFonts w:ascii="Arial" w:hAnsi="Arial" w:cs="Arial"/>
                <w:color w:val="000000"/>
                <w:sz w:val="18"/>
                <w:szCs w:val="18"/>
                <w:lang w:val="es-ES"/>
              </w:rPr>
              <w:lastRenderedPageBreak/>
              <w:t>acceso al saneamiento y a la higiene implementadas</w:t>
            </w:r>
          </w:p>
        </w:tc>
        <w:tc>
          <w:tcPr>
            <w:tcW w:w="1288" w:type="pct"/>
            <w:shd w:val="clear" w:color="auto" w:fill="auto"/>
            <w:vAlign w:val="center"/>
          </w:tcPr>
          <w:p w14:paraId="56A3C82B" w14:textId="23574FEA" w:rsidR="00F53118" w:rsidRPr="008F0869" w:rsidRDefault="009C6F61" w:rsidP="009C6F61">
            <w:pPr>
              <w:jc w:val="both"/>
              <w:rPr>
                <w:rFonts w:ascii="Arial" w:hAnsi="Arial" w:cs="Arial"/>
                <w:sz w:val="18"/>
                <w:szCs w:val="18"/>
                <w:lang w:val="es-ES"/>
              </w:rPr>
            </w:pPr>
            <w:r>
              <w:rPr>
                <w:rFonts w:ascii="Arial" w:hAnsi="Arial" w:cs="Arial"/>
                <w:sz w:val="18"/>
                <w:szCs w:val="18"/>
                <w:lang w:val="es-ES"/>
              </w:rPr>
              <w:lastRenderedPageBreak/>
              <w:t xml:space="preserve">Firma de los contratos con las firmas encargadas de desarrollar las campañas </w:t>
            </w:r>
            <w:r>
              <w:rPr>
                <w:rFonts w:ascii="Arial" w:hAnsi="Arial" w:cs="Arial"/>
                <w:sz w:val="18"/>
                <w:szCs w:val="18"/>
                <w:lang w:val="es-ES"/>
              </w:rPr>
              <w:lastRenderedPageBreak/>
              <w:t xml:space="preserve">en los diferentes medios de comunicación como televisión radio o la puerta a puerta. </w:t>
            </w:r>
          </w:p>
        </w:tc>
        <w:tc>
          <w:tcPr>
            <w:tcW w:w="1040" w:type="pct"/>
            <w:shd w:val="clear" w:color="auto" w:fill="auto"/>
            <w:vAlign w:val="center"/>
          </w:tcPr>
          <w:p w14:paraId="6442F93A" w14:textId="38B97E7D" w:rsidR="00F53118" w:rsidRPr="008F0869" w:rsidRDefault="009C6F61" w:rsidP="00F53118">
            <w:pPr>
              <w:jc w:val="center"/>
              <w:rPr>
                <w:rFonts w:ascii="Arial" w:hAnsi="Arial" w:cs="Arial"/>
                <w:sz w:val="18"/>
                <w:szCs w:val="18"/>
                <w:lang w:val="es-ES"/>
              </w:rPr>
            </w:pPr>
            <w:r>
              <w:rPr>
                <w:rFonts w:ascii="Arial" w:hAnsi="Arial" w:cs="Arial"/>
                <w:sz w:val="18"/>
                <w:szCs w:val="18"/>
                <w:lang w:val="es-ES"/>
              </w:rPr>
              <w:lastRenderedPageBreak/>
              <w:t>Anual</w:t>
            </w:r>
          </w:p>
        </w:tc>
        <w:tc>
          <w:tcPr>
            <w:tcW w:w="1038" w:type="pct"/>
            <w:shd w:val="clear" w:color="auto" w:fill="auto"/>
            <w:vAlign w:val="center"/>
          </w:tcPr>
          <w:p w14:paraId="78601D94" w14:textId="77777777" w:rsidR="00F53118" w:rsidRPr="008F0869" w:rsidRDefault="00F53118" w:rsidP="00F53118">
            <w:pPr>
              <w:jc w:val="center"/>
              <w:rPr>
                <w:rFonts w:ascii="Arial" w:hAnsi="Arial" w:cs="Arial"/>
                <w:color w:val="000000"/>
                <w:sz w:val="18"/>
                <w:szCs w:val="18"/>
                <w:lang w:val="es-ES"/>
              </w:rPr>
            </w:pPr>
            <w:r w:rsidRPr="008F0869">
              <w:rPr>
                <w:rFonts w:ascii="Arial" w:hAnsi="Arial" w:cs="Arial"/>
                <w:color w:val="000000"/>
                <w:sz w:val="18"/>
                <w:szCs w:val="18"/>
                <w:lang w:val="es-ES"/>
              </w:rPr>
              <w:t>Campañas desarrolladas con las CT HA-T1212 y HA-</w:t>
            </w:r>
            <w:r w:rsidRPr="008F0869">
              <w:rPr>
                <w:rFonts w:ascii="Arial" w:hAnsi="Arial" w:cs="Arial"/>
                <w:color w:val="000000"/>
                <w:sz w:val="18"/>
                <w:szCs w:val="18"/>
                <w:lang w:val="es-ES"/>
              </w:rPr>
              <w:lastRenderedPageBreak/>
              <w:t>T1253. Informes trimestrales de avance.</w:t>
            </w:r>
          </w:p>
        </w:tc>
      </w:tr>
    </w:tbl>
    <w:p w14:paraId="49E64CAB" w14:textId="77777777" w:rsidR="0004352B" w:rsidRPr="0096577B" w:rsidRDefault="0004352B" w:rsidP="00212F82">
      <w:pPr>
        <w:pStyle w:val="Paragraph"/>
        <w:tabs>
          <w:tab w:val="clear" w:pos="720"/>
        </w:tabs>
        <w:autoSpaceDN/>
        <w:spacing w:before="0" w:after="0"/>
        <w:ind w:left="0" w:firstLine="0"/>
        <w:jc w:val="center"/>
        <w:textAlignment w:val="auto"/>
        <w:rPr>
          <w:rFonts w:ascii="Arial" w:hAnsi="Arial" w:cs="Arial"/>
          <w:b/>
          <w:sz w:val="22"/>
        </w:rPr>
      </w:pPr>
    </w:p>
    <w:p w14:paraId="23181331" w14:textId="77777777" w:rsidR="0004352B" w:rsidRPr="0096577B" w:rsidRDefault="0004352B" w:rsidP="00212F82">
      <w:pPr>
        <w:pStyle w:val="Paragraph"/>
        <w:tabs>
          <w:tab w:val="clear" w:pos="720"/>
        </w:tabs>
        <w:autoSpaceDN/>
        <w:spacing w:before="0" w:after="0"/>
        <w:ind w:left="0" w:firstLine="0"/>
        <w:jc w:val="center"/>
        <w:textAlignment w:val="auto"/>
        <w:rPr>
          <w:rFonts w:ascii="Arial" w:hAnsi="Arial" w:cs="Arial"/>
          <w:b/>
          <w:sz w:val="22"/>
        </w:rPr>
      </w:pPr>
    </w:p>
    <w:bookmarkEnd w:id="9"/>
    <w:p w14:paraId="6DA4F4D2" w14:textId="77777777" w:rsidR="001523F1" w:rsidRPr="0096577B" w:rsidRDefault="001523F1" w:rsidP="00696C8A">
      <w:pPr>
        <w:pStyle w:val="TableTitle"/>
        <w:framePr w:wrap="around"/>
        <w:rPr>
          <w:rFonts w:ascii="Arial" w:hAnsi="Arial" w:cs="Arial"/>
          <w:sz w:val="22"/>
          <w:szCs w:val="22"/>
          <w:highlight w:val="yellow"/>
          <w:lang w:val="es-ES_tradnl"/>
        </w:rPr>
      </w:pPr>
    </w:p>
    <w:p w14:paraId="6C511B11" w14:textId="1C60DF2D" w:rsidR="00EB3899" w:rsidRPr="00F95E5D" w:rsidRDefault="00D7387D" w:rsidP="00F95E5D">
      <w:pPr>
        <w:pStyle w:val="Heading4"/>
        <w:ind w:left="1080"/>
        <w:rPr>
          <w:lang w:val="es-CO"/>
        </w:rPr>
      </w:pPr>
      <w:bookmarkStart w:id="11" w:name="_Toc305003921"/>
      <w:r w:rsidRPr="00F95E5D">
        <w:rPr>
          <w:lang w:val="es-CO"/>
        </w:rPr>
        <w:t>Instrumentos para el Monitoreo de los Indicadores y Recopilación de Datos</w:t>
      </w:r>
    </w:p>
    <w:p w14:paraId="7E8841E6" w14:textId="331E62AE" w:rsidR="0056655D" w:rsidRPr="0096577B" w:rsidRDefault="0056655D" w:rsidP="00B82BE6">
      <w:pPr>
        <w:pStyle w:val="AutoNumpara"/>
        <w:numPr>
          <w:ilvl w:val="1"/>
          <w:numId w:val="9"/>
        </w:numPr>
        <w:autoSpaceDN/>
        <w:textAlignment w:val="auto"/>
        <w:rPr>
          <w:rFonts w:ascii="Arial" w:hAnsi="Arial" w:cs="Arial"/>
          <w:spacing w:val="-3"/>
          <w:sz w:val="22"/>
          <w:szCs w:val="22"/>
        </w:rPr>
      </w:pPr>
      <w:r w:rsidRPr="0096577B">
        <w:rPr>
          <w:rFonts w:ascii="Arial" w:hAnsi="Arial" w:cs="Arial"/>
          <w:spacing w:val="-3"/>
          <w:sz w:val="22"/>
          <w:szCs w:val="22"/>
        </w:rPr>
        <w:t xml:space="preserve">El Ejecutor del Programa </w:t>
      </w:r>
      <w:r w:rsidR="005611A0" w:rsidRPr="0096577B">
        <w:rPr>
          <w:rFonts w:ascii="Arial" w:hAnsi="Arial" w:cs="Arial"/>
          <w:sz w:val="22"/>
          <w:szCs w:val="22"/>
        </w:rPr>
        <w:t>será la DINEPA a través de la OREPA Norte,</w:t>
      </w:r>
      <w:r w:rsidRPr="0096577B">
        <w:rPr>
          <w:rFonts w:ascii="Arial" w:hAnsi="Arial" w:cs="Arial"/>
          <w:spacing w:val="-3"/>
          <w:sz w:val="22"/>
          <w:szCs w:val="22"/>
        </w:rPr>
        <w:t xml:space="preserve"> encargad</w:t>
      </w:r>
      <w:r w:rsidR="005611A0" w:rsidRPr="0096577B">
        <w:rPr>
          <w:rFonts w:ascii="Arial" w:hAnsi="Arial" w:cs="Arial"/>
          <w:spacing w:val="-3"/>
          <w:sz w:val="22"/>
          <w:szCs w:val="22"/>
        </w:rPr>
        <w:t>a</w:t>
      </w:r>
      <w:r w:rsidRPr="0096577B">
        <w:rPr>
          <w:rFonts w:ascii="Arial" w:hAnsi="Arial" w:cs="Arial"/>
          <w:spacing w:val="-3"/>
          <w:sz w:val="22"/>
          <w:szCs w:val="22"/>
        </w:rPr>
        <w:t xml:space="preserve"> de la planeación y monitoreo del proyecto del BID. El Ejecutor y el Banco han acordado que la matriz de resultados y las actividades definidas en el POD serán los principales elementos para realizar el informe de Seguimiento de Progreso (PMR). Anualmente, se revisará el cumplimiento de los objetivos del programa, se analizarán los problemas que se hayan presentado en la ejecución y se acordarán conjuntamente los ajustes pertinentes.</w:t>
      </w:r>
    </w:p>
    <w:p w14:paraId="4C5515F5" w14:textId="77777777" w:rsidR="00EB3899" w:rsidRPr="0096577B" w:rsidRDefault="00EB3899" w:rsidP="00B82BE6">
      <w:pPr>
        <w:pStyle w:val="AutoNumpara"/>
        <w:numPr>
          <w:ilvl w:val="1"/>
          <w:numId w:val="9"/>
        </w:numPr>
        <w:autoSpaceDN/>
        <w:textAlignment w:val="auto"/>
        <w:rPr>
          <w:rFonts w:ascii="Arial" w:hAnsi="Arial" w:cs="Arial"/>
          <w:spacing w:val="-3"/>
          <w:sz w:val="22"/>
          <w:szCs w:val="22"/>
        </w:rPr>
      </w:pPr>
      <w:r w:rsidRPr="0096577B">
        <w:rPr>
          <w:rFonts w:ascii="Arial" w:hAnsi="Arial" w:cs="Arial"/>
          <w:b/>
          <w:spacing w:val="-3"/>
          <w:sz w:val="22"/>
          <w:szCs w:val="22"/>
        </w:rPr>
        <w:t>Plan Operativo Anual (POA).</w:t>
      </w:r>
      <w:r w:rsidRPr="0096577B">
        <w:rPr>
          <w:rFonts w:ascii="Arial" w:hAnsi="Arial" w:cs="Arial"/>
          <w:spacing w:val="-3"/>
          <w:sz w:val="22"/>
          <w:szCs w:val="22"/>
        </w:rPr>
        <w:t xml:space="preserve"> El POA consolida todas las actividades que serán desarrolladas durante determinado período de ejecución, por producto y cuenta con un cronograma físico-financiero. El Ejecutor presentará semestralmente, como parte integral de los informes semestrales de seguimiento, el POA y el Plan de Ejecución de Proyecto (PEP) para los siguientes dos semestres, incluyendo las actividades, cronogramas y presupuestos estimados para los productos financiados el año </w:t>
      </w:r>
      <w:r w:rsidR="00003399" w:rsidRPr="0096577B">
        <w:rPr>
          <w:rFonts w:ascii="Arial" w:hAnsi="Arial" w:cs="Arial"/>
          <w:spacing w:val="-3"/>
          <w:sz w:val="22"/>
          <w:szCs w:val="22"/>
        </w:rPr>
        <w:br/>
      </w:r>
      <w:r w:rsidRPr="0096577B">
        <w:rPr>
          <w:rFonts w:ascii="Arial" w:hAnsi="Arial" w:cs="Arial"/>
          <w:spacing w:val="-3"/>
          <w:sz w:val="22"/>
          <w:szCs w:val="22"/>
        </w:rPr>
        <w:t xml:space="preserve">consecutivo anterior y aquellos propuestos para el año siguiente. El POA y PEP </w:t>
      </w:r>
      <w:r w:rsidR="00003399" w:rsidRPr="0096577B">
        <w:rPr>
          <w:rFonts w:ascii="Arial" w:hAnsi="Arial" w:cs="Arial"/>
          <w:spacing w:val="-3"/>
          <w:sz w:val="22"/>
          <w:szCs w:val="22"/>
        </w:rPr>
        <w:br/>
      </w:r>
      <w:r w:rsidRPr="0096577B">
        <w:rPr>
          <w:rFonts w:ascii="Arial" w:hAnsi="Arial" w:cs="Arial"/>
          <w:spacing w:val="-3"/>
          <w:sz w:val="22"/>
          <w:szCs w:val="22"/>
        </w:rPr>
        <w:t xml:space="preserve">finales del primer año serán incluidos en el informe inicial de la operación. El POA y el PEP incluirán, como mínimo, la siguiente información: i) estado de ejecución del programa, discriminado por componentes; ii) el plan de adquisiciones de obras, </w:t>
      </w:r>
      <w:r w:rsidR="00003399" w:rsidRPr="0096577B">
        <w:rPr>
          <w:rFonts w:ascii="Arial" w:hAnsi="Arial" w:cs="Arial"/>
          <w:spacing w:val="-3"/>
          <w:sz w:val="22"/>
          <w:szCs w:val="22"/>
        </w:rPr>
        <w:br/>
      </w:r>
      <w:r w:rsidRPr="0096577B">
        <w:rPr>
          <w:rFonts w:ascii="Arial" w:hAnsi="Arial" w:cs="Arial"/>
          <w:spacing w:val="-3"/>
          <w:sz w:val="22"/>
          <w:szCs w:val="22"/>
        </w:rPr>
        <w:t xml:space="preserve">bienes y servicios, así como el plan de adquisiciones de servicios de consultoría incluyendo presupuesto y proyecciones de desembolsos; iii) avance en el </w:t>
      </w:r>
      <w:r w:rsidR="00003399" w:rsidRPr="0096577B">
        <w:rPr>
          <w:rFonts w:ascii="Arial" w:hAnsi="Arial" w:cs="Arial"/>
          <w:spacing w:val="-3"/>
          <w:sz w:val="22"/>
          <w:szCs w:val="22"/>
        </w:rPr>
        <w:br/>
      </w:r>
      <w:r w:rsidRPr="0096577B">
        <w:rPr>
          <w:rFonts w:ascii="Arial" w:hAnsi="Arial" w:cs="Arial"/>
          <w:spacing w:val="-3"/>
          <w:sz w:val="22"/>
          <w:szCs w:val="22"/>
        </w:rPr>
        <w:t xml:space="preserve">cumplimiento de las metas y resultados del programa; </w:t>
      </w:r>
      <w:proofErr w:type="spellStart"/>
      <w:r w:rsidRPr="0096577B">
        <w:rPr>
          <w:rFonts w:ascii="Arial" w:hAnsi="Arial" w:cs="Arial"/>
          <w:spacing w:val="-3"/>
          <w:sz w:val="22"/>
          <w:szCs w:val="22"/>
        </w:rPr>
        <w:t>iv</w:t>
      </w:r>
      <w:proofErr w:type="spellEnd"/>
      <w:r w:rsidRPr="0096577B">
        <w:rPr>
          <w:rFonts w:ascii="Arial" w:hAnsi="Arial" w:cs="Arial"/>
          <w:spacing w:val="-3"/>
          <w:sz w:val="22"/>
          <w:szCs w:val="22"/>
        </w:rPr>
        <w:t xml:space="preserve">) avance en el cumplimiento de los indicadores de producto para cada componente del programa, de acuerdo a la Matriz de Resultados del Programa y el cronograma de su implementación; </w:t>
      </w:r>
      <w:r w:rsidR="00003399" w:rsidRPr="0096577B">
        <w:rPr>
          <w:rFonts w:ascii="Arial" w:hAnsi="Arial" w:cs="Arial"/>
          <w:spacing w:val="-3"/>
          <w:sz w:val="22"/>
          <w:szCs w:val="22"/>
        </w:rPr>
        <w:br/>
      </w:r>
      <w:r w:rsidRPr="0096577B">
        <w:rPr>
          <w:rFonts w:ascii="Arial" w:hAnsi="Arial" w:cs="Arial"/>
          <w:spacing w:val="-3"/>
          <w:sz w:val="22"/>
          <w:szCs w:val="22"/>
        </w:rPr>
        <w:t xml:space="preserve">v) problemas presentados; y vi) soluciones implementadas. Durante la preparación del programa, se preparó </w:t>
      </w:r>
      <w:proofErr w:type="gramStart"/>
      <w:r w:rsidRPr="0096577B">
        <w:rPr>
          <w:rFonts w:ascii="Arial" w:hAnsi="Arial" w:cs="Arial"/>
          <w:spacing w:val="-3"/>
          <w:sz w:val="22"/>
          <w:szCs w:val="22"/>
        </w:rPr>
        <w:t>conjuntamente con</w:t>
      </w:r>
      <w:proofErr w:type="gramEnd"/>
      <w:r w:rsidRPr="0096577B">
        <w:rPr>
          <w:rFonts w:ascii="Arial" w:hAnsi="Arial" w:cs="Arial"/>
          <w:spacing w:val="-3"/>
          <w:sz w:val="22"/>
          <w:szCs w:val="22"/>
        </w:rPr>
        <w:t xml:space="preserve"> el Ejecutor un POA detallado y </w:t>
      </w:r>
      <w:r w:rsidR="00003399" w:rsidRPr="0096577B">
        <w:rPr>
          <w:rFonts w:ascii="Arial" w:hAnsi="Arial" w:cs="Arial"/>
          <w:spacing w:val="-3"/>
          <w:sz w:val="22"/>
          <w:szCs w:val="22"/>
        </w:rPr>
        <w:br/>
      </w:r>
      <w:r w:rsidRPr="0096577B">
        <w:rPr>
          <w:rFonts w:ascii="Arial" w:hAnsi="Arial" w:cs="Arial"/>
          <w:spacing w:val="-3"/>
          <w:sz w:val="22"/>
          <w:szCs w:val="22"/>
        </w:rPr>
        <w:t xml:space="preserve">calendarizado para los primeros 18 meses consistente con el plan de ejecución </w:t>
      </w:r>
      <w:r w:rsidR="00003399" w:rsidRPr="0096577B">
        <w:rPr>
          <w:rFonts w:ascii="Arial" w:hAnsi="Arial" w:cs="Arial"/>
          <w:spacing w:val="-3"/>
          <w:sz w:val="22"/>
          <w:szCs w:val="22"/>
        </w:rPr>
        <w:br/>
      </w:r>
      <w:r w:rsidRPr="0096577B">
        <w:rPr>
          <w:rFonts w:ascii="Arial" w:hAnsi="Arial" w:cs="Arial"/>
          <w:spacing w:val="-3"/>
          <w:sz w:val="22"/>
          <w:szCs w:val="22"/>
        </w:rPr>
        <w:t xml:space="preserve">global, el cual será revisado y actualizado en el taller de arranque del programa. </w:t>
      </w:r>
    </w:p>
    <w:p w14:paraId="77382627" w14:textId="77777777" w:rsidR="00EB3899" w:rsidRPr="0096577B" w:rsidRDefault="00EB3899" w:rsidP="00B82BE6">
      <w:pPr>
        <w:pStyle w:val="AutoNumpara"/>
        <w:numPr>
          <w:ilvl w:val="1"/>
          <w:numId w:val="9"/>
        </w:numPr>
        <w:autoSpaceDN/>
        <w:textAlignment w:val="auto"/>
        <w:rPr>
          <w:rFonts w:ascii="Arial" w:hAnsi="Arial" w:cs="Arial"/>
          <w:sz w:val="22"/>
          <w:szCs w:val="22"/>
          <w:lang w:val="es-ES"/>
        </w:rPr>
      </w:pPr>
      <w:r w:rsidRPr="0096577B">
        <w:rPr>
          <w:rFonts w:ascii="Arial" w:hAnsi="Arial" w:cs="Arial"/>
          <w:b/>
          <w:sz w:val="22"/>
          <w:szCs w:val="22"/>
        </w:rPr>
        <w:t>Plan Ejecución de Proyectos (PEP).</w:t>
      </w:r>
      <w:r w:rsidRPr="0096577B">
        <w:rPr>
          <w:rFonts w:ascii="Arial" w:hAnsi="Arial" w:cs="Arial"/>
          <w:sz w:val="22"/>
          <w:szCs w:val="22"/>
        </w:rPr>
        <w:t xml:space="preserve"> El PEP establece el calendario de los </w:t>
      </w:r>
      <w:r w:rsidR="00003399" w:rsidRPr="0096577B">
        <w:rPr>
          <w:rFonts w:ascii="Arial" w:hAnsi="Arial" w:cs="Arial"/>
          <w:sz w:val="22"/>
          <w:szCs w:val="22"/>
        </w:rPr>
        <w:br/>
      </w:r>
      <w:r w:rsidRPr="0096577B">
        <w:rPr>
          <w:rFonts w:ascii="Arial" w:hAnsi="Arial" w:cs="Arial"/>
          <w:sz w:val="22"/>
          <w:szCs w:val="22"/>
        </w:rPr>
        <w:t>desembolsos (número y monto de los desembolsos) en función de los indicadores de desempeño, ya incluidos en la Matriz de Resultados, y el tiempo de ejecución del proyecto.</w:t>
      </w:r>
    </w:p>
    <w:p w14:paraId="401C9151" w14:textId="47C3825A" w:rsidR="0074237B" w:rsidRPr="0096577B" w:rsidRDefault="00B107DB" w:rsidP="00B82BE6">
      <w:pPr>
        <w:pStyle w:val="AutoNumpara"/>
        <w:numPr>
          <w:ilvl w:val="1"/>
          <w:numId w:val="9"/>
        </w:numPr>
        <w:autoSpaceDN/>
        <w:textAlignment w:val="auto"/>
        <w:rPr>
          <w:rFonts w:ascii="Arial" w:hAnsi="Arial" w:cs="Arial"/>
          <w:sz w:val="22"/>
          <w:szCs w:val="22"/>
          <w:lang w:val="es-ES"/>
        </w:rPr>
      </w:pPr>
      <w:r w:rsidRPr="0096577B">
        <w:rPr>
          <w:rFonts w:ascii="Arial" w:hAnsi="Arial" w:cs="Arial"/>
          <w:b/>
          <w:sz w:val="22"/>
          <w:szCs w:val="22"/>
        </w:rPr>
        <w:t xml:space="preserve">Plan de Adquisiciones (PA). </w:t>
      </w:r>
      <w:r w:rsidRPr="0096577B">
        <w:rPr>
          <w:rFonts w:ascii="Arial" w:hAnsi="Arial" w:cs="Arial"/>
          <w:sz w:val="22"/>
          <w:szCs w:val="22"/>
        </w:rPr>
        <w:t xml:space="preserve">Este instrumento tiene por finalidad presentar al Banco y hacer público el detalle de todas las adquisiciones y contrataciones que serán efectuadas en un determinado periodo de ejecución del programa. El PA </w:t>
      </w:r>
      <w:r w:rsidR="00003399" w:rsidRPr="0096577B">
        <w:rPr>
          <w:rFonts w:ascii="Arial" w:hAnsi="Arial" w:cs="Arial"/>
          <w:sz w:val="22"/>
          <w:szCs w:val="22"/>
        </w:rPr>
        <w:br/>
      </w:r>
      <w:r w:rsidRPr="0096577B">
        <w:rPr>
          <w:rFonts w:ascii="Arial" w:hAnsi="Arial" w:cs="Arial"/>
          <w:sz w:val="22"/>
          <w:szCs w:val="22"/>
        </w:rPr>
        <w:t xml:space="preserve">informa sobres las adquisiciones y contratos que se ejecutarán de conformidad con las Políticas para Adquisiciones de bienes y obras financiadas por el Banco” </w:t>
      </w:r>
      <w:r w:rsidR="00451706" w:rsidRPr="0096577B">
        <w:rPr>
          <w:rFonts w:ascii="Arial" w:hAnsi="Arial" w:cs="Arial"/>
          <w:sz w:val="22"/>
          <w:szCs w:val="22"/>
        </w:rPr>
        <w:br/>
      </w:r>
      <w:r w:rsidRPr="0096577B">
        <w:rPr>
          <w:rFonts w:ascii="Arial" w:hAnsi="Arial" w:cs="Arial"/>
          <w:sz w:val="22"/>
          <w:szCs w:val="22"/>
        </w:rPr>
        <w:t xml:space="preserve">(GN-2349-9) y las “Políticas para </w:t>
      </w:r>
      <w:r w:rsidR="00530CD5" w:rsidRPr="0096577B">
        <w:rPr>
          <w:rFonts w:ascii="Arial" w:hAnsi="Arial" w:cs="Arial"/>
          <w:sz w:val="22"/>
          <w:szCs w:val="22"/>
        </w:rPr>
        <w:t>l</w:t>
      </w:r>
      <w:r w:rsidRPr="0096577B">
        <w:rPr>
          <w:rFonts w:ascii="Arial" w:hAnsi="Arial" w:cs="Arial"/>
          <w:sz w:val="22"/>
          <w:szCs w:val="22"/>
        </w:rPr>
        <w:t xml:space="preserve">a Selección y </w:t>
      </w:r>
      <w:r w:rsidR="00530CD5" w:rsidRPr="0096577B">
        <w:rPr>
          <w:rFonts w:ascii="Arial" w:hAnsi="Arial" w:cs="Arial"/>
          <w:sz w:val="22"/>
          <w:szCs w:val="22"/>
        </w:rPr>
        <w:t>C</w:t>
      </w:r>
      <w:r w:rsidRPr="0096577B">
        <w:rPr>
          <w:rFonts w:ascii="Arial" w:hAnsi="Arial" w:cs="Arial"/>
          <w:sz w:val="22"/>
          <w:szCs w:val="22"/>
        </w:rPr>
        <w:t xml:space="preserve">ontratación de </w:t>
      </w:r>
      <w:r w:rsidR="00530CD5" w:rsidRPr="0096577B">
        <w:rPr>
          <w:rFonts w:ascii="Arial" w:hAnsi="Arial" w:cs="Arial"/>
          <w:sz w:val="22"/>
          <w:szCs w:val="22"/>
        </w:rPr>
        <w:t>C</w:t>
      </w:r>
      <w:r w:rsidRPr="0096577B">
        <w:rPr>
          <w:rFonts w:ascii="Arial" w:hAnsi="Arial" w:cs="Arial"/>
          <w:sz w:val="22"/>
          <w:szCs w:val="22"/>
        </w:rPr>
        <w:t xml:space="preserve">onsultorías </w:t>
      </w:r>
      <w:r w:rsidR="00451706" w:rsidRPr="0096577B">
        <w:rPr>
          <w:rFonts w:ascii="Arial" w:hAnsi="Arial" w:cs="Arial"/>
          <w:sz w:val="22"/>
          <w:szCs w:val="22"/>
        </w:rPr>
        <w:br/>
      </w:r>
      <w:r w:rsidRPr="0096577B">
        <w:rPr>
          <w:rFonts w:ascii="Arial" w:hAnsi="Arial" w:cs="Arial"/>
          <w:sz w:val="22"/>
          <w:szCs w:val="22"/>
        </w:rPr>
        <w:t xml:space="preserve">financiadas por el Banco (GN-2350-9) de conformidad con lo establecido en el </w:t>
      </w:r>
      <w:r w:rsidR="00003399" w:rsidRPr="0096577B">
        <w:rPr>
          <w:rFonts w:ascii="Arial" w:hAnsi="Arial" w:cs="Arial"/>
          <w:sz w:val="22"/>
          <w:szCs w:val="22"/>
        </w:rPr>
        <w:br/>
      </w:r>
      <w:r w:rsidRPr="0096577B">
        <w:rPr>
          <w:rFonts w:ascii="Arial" w:hAnsi="Arial" w:cs="Arial"/>
          <w:sz w:val="22"/>
          <w:szCs w:val="22"/>
        </w:rPr>
        <w:t>Contrato de Préstamo.</w:t>
      </w:r>
      <w:r w:rsidR="00530CD5" w:rsidRPr="0096577B">
        <w:rPr>
          <w:rFonts w:ascii="Arial" w:hAnsi="Arial" w:cs="Arial"/>
          <w:sz w:val="22"/>
          <w:szCs w:val="22"/>
        </w:rPr>
        <w:t xml:space="preserve"> El</w:t>
      </w:r>
      <w:r w:rsidRPr="0096577B">
        <w:rPr>
          <w:rFonts w:ascii="Arial" w:hAnsi="Arial" w:cs="Arial"/>
          <w:sz w:val="22"/>
          <w:szCs w:val="22"/>
        </w:rPr>
        <w:t xml:space="preserve"> PA detallado deberá contener: (i) cada evento de </w:t>
      </w:r>
      <w:r w:rsidR="00451706" w:rsidRPr="0096577B">
        <w:rPr>
          <w:rFonts w:ascii="Arial" w:hAnsi="Arial" w:cs="Arial"/>
          <w:sz w:val="22"/>
          <w:szCs w:val="22"/>
        </w:rPr>
        <w:br/>
      </w:r>
      <w:r w:rsidRPr="0096577B">
        <w:rPr>
          <w:rFonts w:ascii="Arial" w:hAnsi="Arial" w:cs="Arial"/>
          <w:sz w:val="22"/>
          <w:szCs w:val="22"/>
        </w:rPr>
        <w:t xml:space="preserve">compra y contratación para la totalidad de bienes, obras y servicios de consultoría previstos, con especificación de monto y calendario; (ii) los métodos aplicables </w:t>
      </w:r>
      <w:r w:rsidR="00003399" w:rsidRPr="0096577B">
        <w:rPr>
          <w:rFonts w:ascii="Arial" w:hAnsi="Arial" w:cs="Arial"/>
          <w:sz w:val="22"/>
          <w:szCs w:val="22"/>
        </w:rPr>
        <w:br/>
      </w:r>
      <w:r w:rsidRPr="0096577B">
        <w:rPr>
          <w:rFonts w:ascii="Arial" w:hAnsi="Arial" w:cs="Arial"/>
          <w:sz w:val="22"/>
          <w:szCs w:val="22"/>
        </w:rPr>
        <w:lastRenderedPageBreak/>
        <w:t xml:space="preserve">(según naturaleza, características y funcionalidad) para las contrataciones de </w:t>
      </w:r>
      <w:r w:rsidR="00451706" w:rsidRPr="0096577B">
        <w:rPr>
          <w:rFonts w:ascii="Arial" w:hAnsi="Arial" w:cs="Arial"/>
          <w:sz w:val="22"/>
          <w:szCs w:val="22"/>
        </w:rPr>
        <w:br/>
      </w:r>
      <w:r w:rsidRPr="0096577B">
        <w:rPr>
          <w:rFonts w:ascii="Arial" w:hAnsi="Arial" w:cs="Arial"/>
          <w:sz w:val="22"/>
          <w:szCs w:val="22"/>
        </w:rPr>
        <w:t>bienes, y para la selección de los servicios de consultoría; y (iii) los procedimientos de supervisión a ser aplicados por el Banco para el examen de los procedimientos de adquisiciones y contrataciones. El PA debe ser presentado junto con el POA, como parte integral de los informes semestrales de seguimiento, para la revisión y aprobación del Banco, y debe ser actualizado anualmente o cuando sea necesario, durante todo el período de ejecución del programa, y cada versión actualizada será sometida a la revisión y</w:t>
      </w:r>
      <w:r w:rsidR="00B075DF" w:rsidRPr="0096577B">
        <w:rPr>
          <w:rFonts w:ascii="Arial" w:hAnsi="Arial" w:cs="Arial"/>
          <w:sz w:val="22"/>
          <w:szCs w:val="22"/>
        </w:rPr>
        <w:t xml:space="preserve"> </w:t>
      </w:r>
      <w:r w:rsidRPr="0096577B">
        <w:rPr>
          <w:rFonts w:ascii="Arial" w:hAnsi="Arial" w:cs="Arial"/>
          <w:sz w:val="22"/>
          <w:szCs w:val="22"/>
        </w:rPr>
        <w:t>aprobación del B</w:t>
      </w:r>
      <w:r w:rsidR="00451706" w:rsidRPr="0096577B">
        <w:rPr>
          <w:rFonts w:ascii="Arial" w:hAnsi="Arial" w:cs="Arial"/>
          <w:sz w:val="22"/>
          <w:szCs w:val="22"/>
        </w:rPr>
        <w:t>anco. Se acordó con el Ejecutor</w:t>
      </w:r>
      <w:r w:rsidRPr="0096577B">
        <w:rPr>
          <w:rFonts w:ascii="Arial" w:hAnsi="Arial" w:cs="Arial"/>
          <w:sz w:val="22"/>
          <w:szCs w:val="22"/>
        </w:rPr>
        <w:t xml:space="preserve"> un PA inicial para l</w:t>
      </w:r>
      <w:r w:rsidR="006F23B9">
        <w:rPr>
          <w:rFonts w:ascii="Arial" w:hAnsi="Arial" w:cs="Arial"/>
          <w:sz w:val="22"/>
          <w:szCs w:val="22"/>
        </w:rPr>
        <w:t>a totalidad del programa</w:t>
      </w:r>
      <w:r w:rsidRPr="0096577B">
        <w:rPr>
          <w:rFonts w:ascii="Arial" w:hAnsi="Arial" w:cs="Arial"/>
          <w:sz w:val="22"/>
          <w:szCs w:val="22"/>
        </w:rPr>
        <w:t>.</w:t>
      </w:r>
      <w:bookmarkEnd w:id="11"/>
    </w:p>
    <w:p w14:paraId="22FFA0AD" w14:textId="77777777" w:rsidR="0074237B" w:rsidRPr="0096577B" w:rsidRDefault="007D3B2B" w:rsidP="00B82BE6">
      <w:pPr>
        <w:pStyle w:val="AutoNumpara"/>
        <w:numPr>
          <w:ilvl w:val="1"/>
          <w:numId w:val="9"/>
        </w:numPr>
        <w:autoSpaceDN/>
        <w:textAlignment w:val="auto"/>
        <w:rPr>
          <w:rFonts w:ascii="Arial" w:hAnsi="Arial" w:cs="Arial"/>
          <w:spacing w:val="-3"/>
          <w:sz w:val="22"/>
          <w:szCs w:val="22"/>
        </w:rPr>
      </w:pPr>
      <w:r w:rsidRPr="0096577B">
        <w:rPr>
          <w:rFonts w:ascii="Arial" w:hAnsi="Arial" w:cs="Arial"/>
          <w:spacing w:val="-3"/>
          <w:sz w:val="22"/>
          <w:szCs w:val="22"/>
        </w:rPr>
        <w:t>En cuanto al monitoreo del p</w:t>
      </w:r>
      <w:r w:rsidR="00054E86" w:rsidRPr="0096577B">
        <w:rPr>
          <w:rFonts w:ascii="Arial" w:hAnsi="Arial" w:cs="Arial"/>
          <w:spacing w:val="-3"/>
          <w:sz w:val="22"/>
          <w:szCs w:val="22"/>
        </w:rPr>
        <w:t xml:space="preserve">rograma, los principales medios de verificación </w:t>
      </w:r>
      <w:r w:rsidR="00003399" w:rsidRPr="0096577B">
        <w:rPr>
          <w:rFonts w:ascii="Arial" w:hAnsi="Arial" w:cs="Arial"/>
          <w:spacing w:val="-3"/>
          <w:sz w:val="22"/>
          <w:szCs w:val="22"/>
        </w:rPr>
        <w:br/>
      </w:r>
      <w:r w:rsidR="00054E86" w:rsidRPr="0096577B">
        <w:rPr>
          <w:rFonts w:ascii="Arial" w:hAnsi="Arial" w:cs="Arial"/>
          <w:spacing w:val="-3"/>
          <w:sz w:val="22"/>
          <w:szCs w:val="22"/>
        </w:rPr>
        <w:t>corresponden a documentos administrativos y contractuales de</w:t>
      </w:r>
      <w:r w:rsidR="006871A1" w:rsidRPr="0096577B">
        <w:rPr>
          <w:rFonts w:ascii="Arial" w:hAnsi="Arial" w:cs="Arial"/>
          <w:spacing w:val="-3"/>
          <w:sz w:val="22"/>
          <w:szCs w:val="22"/>
        </w:rPr>
        <w:t xml:space="preserve"> </w:t>
      </w:r>
      <w:r w:rsidR="00B107DB" w:rsidRPr="0096577B">
        <w:rPr>
          <w:rFonts w:ascii="Arial" w:hAnsi="Arial" w:cs="Arial"/>
          <w:spacing w:val="-3"/>
          <w:sz w:val="22"/>
          <w:szCs w:val="22"/>
        </w:rPr>
        <w:t>l</w:t>
      </w:r>
      <w:r w:rsidR="006871A1" w:rsidRPr="0096577B">
        <w:rPr>
          <w:rFonts w:ascii="Arial" w:hAnsi="Arial" w:cs="Arial"/>
          <w:spacing w:val="-3"/>
          <w:sz w:val="22"/>
          <w:szCs w:val="22"/>
        </w:rPr>
        <w:t>a</w:t>
      </w:r>
      <w:r w:rsidR="00B107DB" w:rsidRPr="0096577B">
        <w:rPr>
          <w:rFonts w:ascii="Arial" w:hAnsi="Arial" w:cs="Arial"/>
          <w:spacing w:val="-3"/>
          <w:sz w:val="22"/>
          <w:szCs w:val="22"/>
        </w:rPr>
        <w:t xml:space="preserve"> </w:t>
      </w:r>
      <w:r w:rsidR="006871A1" w:rsidRPr="0096577B">
        <w:rPr>
          <w:rFonts w:ascii="Arial" w:hAnsi="Arial" w:cs="Arial"/>
          <w:spacing w:val="-3"/>
          <w:sz w:val="22"/>
          <w:szCs w:val="22"/>
        </w:rPr>
        <w:t>OREPA Norte</w:t>
      </w:r>
      <w:r w:rsidR="00054E86" w:rsidRPr="0096577B">
        <w:rPr>
          <w:rFonts w:ascii="Arial" w:hAnsi="Arial" w:cs="Arial"/>
          <w:spacing w:val="-3"/>
          <w:sz w:val="22"/>
          <w:szCs w:val="22"/>
        </w:rPr>
        <w:t xml:space="preserve">, a saber: i) Actas de </w:t>
      </w:r>
      <w:r w:rsidR="00BC2F98" w:rsidRPr="0096577B">
        <w:rPr>
          <w:rFonts w:ascii="Arial" w:hAnsi="Arial" w:cs="Arial"/>
          <w:spacing w:val="-3"/>
          <w:sz w:val="22"/>
          <w:szCs w:val="22"/>
        </w:rPr>
        <w:t xml:space="preserve">Certificación de </w:t>
      </w:r>
      <w:r w:rsidR="00054E86" w:rsidRPr="0096577B">
        <w:rPr>
          <w:rFonts w:ascii="Arial" w:hAnsi="Arial" w:cs="Arial"/>
          <w:spacing w:val="-3"/>
          <w:sz w:val="22"/>
          <w:szCs w:val="22"/>
        </w:rPr>
        <w:t xml:space="preserve">Obras, y ii) Actas de </w:t>
      </w:r>
      <w:r w:rsidR="00DD2C96" w:rsidRPr="0096577B">
        <w:rPr>
          <w:rFonts w:ascii="Arial" w:hAnsi="Arial" w:cs="Arial"/>
          <w:spacing w:val="-3"/>
          <w:sz w:val="22"/>
          <w:szCs w:val="22"/>
        </w:rPr>
        <w:t>re</w:t>
      </w:r>
      <w:r w:rsidR="00A90BE0" w:rsidRPr="0096577B">
        <w:rPr>
          <w:rFonts w:ascii="Arial" w:hAnsi="Arial" w:cs="Arial"/>
          <w:spacing w:val="-3"/>
          <w:sz w:val="22"/>
          <w:szCs w:val="22"/>
        </w:rPr>
        <w:t>c</w:t>
      </w:r>
      <w:r w:rsidR="00DD2C96" w:rsidRPr="0096577B">
        <w:rPr>
          <w:rFonts w:ascii="Arial" w:hAnsi="Arial" w:cs="Arial"/>
          <w:spacing w:val="-3"/>
          <w:sz w:val="22"/>
          <w:szCs w:val="22"/>
        </w:rPr>
        <w:t>epción de bienes</w:t>
      </w:r>
      <w:r w:rsidR="00054E86" w:rsidRPr="0096577B">
        <w:rPr>
          <w:rFonts w:ascii="Arial" w:hAnsi="Arial" w:cs="Arial"/>
          <w:spacing w:val="-3"/>
          <w:sz w:val="22"/>
          <w:szCs w:val="22"/>
        </w:rPr>
        <w:t xml:space="preserve">. Asimismo, se incluyen otros documentos administrativos y </w:t>
      </w:r>
      <w:r w:rsidR="00003399" w:rsidRPr="0096577B">
        <w:rPr>
          <w:rFonts w:ascii="Arial" w:hAnsi="Arial" w:cs="Arial"/>
          <w:spacing w:val="-3"/>
          <w:sz w:val="22"/>
          <w:szCs w:val="22"/>
        </w:rPr>
        <w:br/>
      </w:r>
      <w:r w:rsidR="00054E86" w:rsidRPr="0096577B">
        <w:rPr>
          <w:rFonts w:ascii="Arial" w:hAnsi="Arial" w:cs="Arial"/>
          <w:spacing w:val="-3"/>
          <w:sz w:val="22"/>
          <w:szCs w:val="22"/>
        </w:rPr>
        <w:t>contractuales: i) Informes de Servicios de Consultoría</w:t>
      </w:r>
      <w:r w:rsidR="00D22C44" w:rsidRPr="0096577B">
        <w:rPr>
          <w:rFonts w:ascii="Arial" w:hAnsi="Arial" w:cs="Arial"/>
          <w:spacing w:val="-3"/>
          <w:sz w:val="22"/>
          <w:szCs w:val="22"/>
        </w:rPr>
        <w:t xml:space="preserve"> y Acta de Aceptación de </w:t>
      </w:r>
      <w:proofErr w:type="gramStart"/>
      <w:r w:rsidR="00D22C44" w:rsidRPr="0096577B">
        <w:rPr>
          <w:rFonts w:ascii="Arial" w:hAnsi="Arial" w:cs="Arial"/>
          <w:spacing w:val="-3"/>
          <w:sz w:val="22"/>
          <w:szCs w:val="22"/>
        </w:rPr>
        <w:t>los mismos</w:t>
      </w:r>
      <w:proofErr w:type="gramEnd"/>
      <w:r w:rsidR="00054E86" w:rsidRPr="0096577B">
        <w:rPr>
          <w:rFonts w:ascii="Arial" w:hAnsi="Arial" w:cs="Arial"/>
          <w:spacing w:val="-3"/>
          <w:sz w:val="22"/>
          <w:szCs w:val="22"/>
        </w:rPr>
        <w:t>; ii) listas de asistencia</w:t>
      </w:r>
      <w:r w:rsidR="00D22C44" w:rsidRPr="0096577B">
        <w:rPr>
          <w:rFonts w:ascii="Arial" w:hAnsi="Arial" w:cs="Arial"/>
          <w:spacing w:val="-3"/>
          <w:sz w:val="22"/>
          <w:szCs w:val="22"/>
        </w:rPr>
        <w:t xml:space="preserve"> a talleres de capacitación</w:t>
      </w:r>
      <w:r w:rsidR="00BC2F98" w:rsidRPr="0096577B">
        <w:rPr>
          <w:rFonts w:ascii="Arial" w:hAnsi="Arial" w:cs="Arial"/>
          <w:spacing w:val="-3"/>
          <w:sz w:val="22"/>
          <w:szCs w:val="22"/>
        </w:rPr>
        <w:t>;</w:t>
      </w:r>
      <w:r w:rsidR="00530CD5" w:rsidRPr="0096577B">
        <w:rPr>
          <w:rFonts w:ascii="Arial" w:hAnsi="Arial" w:cs="Arial"/>
          <w:spacing w:val="-3"/>
          <w:sz w:val="22"/>
          <w:szCs w:val="22"/>
        </w:rPr>
        <w:t xml:space="preserve"> </w:t>
      </w:r>
      <w:r w:rsidR="00BC2F98" w:rsidRPr="0096577B">
        <w:rPr>
          <w:rFonts w:ascii="Arial" w:hAnsi="Arial" w:cs="Arial"/>
          <w:spacing w:val="-3"/>
          <w:sz w:val="22"/>
          <w:szCs w:val="22"/>
        </w:rPr>
        <w:t xml:space="preserve">iii) Estados Financieros Auditados; </w:t>
      </w:r>
      <w:proofErr w:type="spellStart"/>
      <w:r w:rsidR="00BC2F98" w:rsidRPr="0096577B">
        <w:rPr>
          <w:rFonts w:ascii="Arial" w:hAnsi="Arial" w:cs="Arial"/>
          <w:spacing w:val="-3"/>
          <w:sz w:val="22"/>
          <w:szCs w:val="22"/>
        </w:rPr>
        <w:t>iv</w:t>
      </w:r>
      <w:proofErr w:type="spellEnd"/>
      <w:r w:rsidR="00BC2F98" w:rsidRPr="0096577B">
        <w:rPr>
          <w:rFonts w:ascii="Arial" w:hAnsi="Arial" w:cs="Arial"/>
          <w:spacing w:val="-3"/>
          <w:sz w:val="22"/>
          <w:szCs w:val="22"/>
        </w:rPr>
        <w:t xml:space="preserve">) Resultados </w:t>
      </w:r>
      <w:r w:rsidR="00C32343" w:rsidRPr="0096577B">
        <w:rPr>
          <w:rFonts w:ascii="Arial" w:hAnsi="Arial" w:cs="Arial"/>
          <w:spacing w:val="-3"/>
          <w:sz w:val="22"/>
          <w:szCs w:val="22"/>
        </w:rPr>
        <w:t xml:space="preserve">de </w:t>
      </w:r>
      <w:r w:rsidR="00BC2F98" w:rsidRPr="0096577B">
        <w:rPr>
          <w:rFonts w:ascii="Arial" w:hAnsi="Arial" w:cs="Arial"/>
          <w:spacing w:val="-3"/>
          <w:sz w:val="22"/>
          <w:szCs w:val="22"/>
        </w:rPr>
        <w:t>Encuestas</w:t>
      </w:r>
      <w:r w:rsidR="00054E86" w:rsidRPr="0096577B">
        <w:rPr>
          <w:rFonts w:ascii="Arial" w:hAnsi="Arial" w:cs="Arial"/>
          <w:spacing w:val="-3"/>
          <w:sz w:val="22"/>
          <w:szCs w:val="22"/>
        </w:rPr>
        <w:t xml:space="preserve">. </w:t>
      </w:r>
      <w:r w:rsidR="00D22C44" w:rsidRPr="0096577B">
        <w:rPr>
          <w:rFonts w:ascii="Arial" w:hAnsi="Arial" w:cs="Arial"/>
          <w:spacing w:val="-3"/>
          <w:sz w:val="22"/>
          <w:szCs w:val="22"/>
        </w:rPr>
        <w:t xml:space="preserve">En todos los casos, </w:t>
      </w:r>
      <w:r w:rsidR="00054E86" w:rsidRPr="0096577B">
        <w:rPr>
          <w:rFonts w:ascii="Arial" w:hAnsi="Arial" w:cs="Arial"/>
          <w:spacing w:val="-3"/>
          <w:sz w:val="22"/>
          <w:szCs w:val="22"/>
        </w:rPr>
        <w:t xml:space="preserve">los </w:t>
      </w:r>
      <w:r w:rsidR="00003399" w:rsidRPr="0096577B">
        <w:rPr>
          <w:rFonts w:ascii="Arial" w:hAnsi="Arial" w:cs="Arial"/>
          <w:spacing w:val="-3"/>
          <w:sz w:val="22"/>
          <w:szCs w:val="22"/>
        </w:rPr>
        <w:br/>
      </w:r>
      <w:r w:rsidR="00054E86" w:rsidRPr="0096577B">
        <w:rPr>
          <w:rFonts w:ascii="Arial" w:hAnsi="Arial" w:cs="Arial"/>
          <w:spacing w:val="-3"/>
          <w:sz w:val="22"/>
          <w:szCs w:val="22"/>
        </w:rPr>
        <w:t xml:space="preserve">instrumentos se encuentran disponibles o no requieren de un diseño especial. </w:t>
      </w:r>
      <w:r w:rsidR="00E802DF" w:rsidRPr="0096577B">
        <w:rPr>
          <w:rFonts w:ascii="Arial" w:hAnsi="Arial" w:cs="Arial"/>
          <w:spacing w:val="-3"/>
          <w:sz w:val="22"/>
          <w:szCs w:val="22"/>
        </w:rPr>
        <w:t xml:space="preserve"> </w:t>
      </w:r>
    </w:p>
    <w:p w14:paraId="43C3D4EE" w14:textId="77777777" w:rsidR="0074237B" w:rsidRPr="0096577B" w:rsidRDefault="00054E86" w:rsidP="00B82BE6">
      <w:pPr>
        <w:pStyle w:val="AutoNumpara"/>
        <w:numPr>
          <w:ilvl w:val="1"/>
          <w:numId w:val="9"/>
        </w:numPr>
        <w:autoSpaceDN/>
        <w:textAlignment w:val="auto"/>
        <w:rPr>
          <w:rFonts w:ascii="Arial" w:hAnsi="Arial" w:cs="Arial"/>
          <w:sz w:val="22"/>
          <w:szCs w:val="22"/>
        </w:rPr>
      </w:pPr>
      <w:r w:rsidRPr="0096577B">
        <w:rPr>
          <w:rFonts w:ascii="Arial" w:hAnsi="Arial" w:cs="Arial"/>
          <w:sz w:val="22"/>
          <w:szCs w:val="22"/>
        </w:rPr>
        <w:t xml:space="preserve">Asimismo, el Banco, a través del Equipo de Proyecto, realizará </w:t>
      </w:r>
      <w:r w:rsidRPr="0096577B">
        <w:rPr>
          <w:rFonts w:ascii="Arial" w:hAnsi="Arial" w:cs="Arial"/>
          <w:b/>
          <w:sz w:val="22"/>
          <w:szCs w:val="22"/>
        </w:rPr>
        <w:t xml:space="preserve">Visitas de </w:t>
      </w:r>
      <w:r w:rsidR="00F00E78" w:rsidRPr="0096577B">
        <w:rPr>
          <w:rFonts w:ascii="Arial" w:hAnsi="Arial" w:cs="Arial"/>
          <w:b/>
          <w:sz w:val="22"/>
          <w:szCs w:val="22"/>
        </w:rPr>
        <w:br/>
      </w:r>
      <w:r w:rsidRPr="0096577B">
        <w:rPr>
          <w:rFonts w:ascii="Arial" w:hAnsi="Arial" w:cs="Arial"/>
          <w:b/>
          <w:sz w:val="22"/>
          <w:szCs w:val="22"/>
        </w:rPr>
        <w:t>Inspección</w:t>
      </w:r>
      <w:r w:rsidRPr="0096577B">
        <w:rPr>
          <w:rFonts w:ascii="Arial" w:hAnsi="Arial" w:cs="Arial"/>
          <w:sz w:val="22"/>
          <w:szCs w:val="22"/>
        </w:rPr>
        <w:t xml:space="preserve"> anuales con la finalidad de monitorear las actividades del Programa. También se apoyará de </w:t>
      </w:r>
      <w:r w:rsidR="00281BD6" w:rsidRPr="0096577B">
        <w:rPr>
          <w:rFonts w:ascii="Arial" w:hAnsi="Arial" w:cs="Arial"/>
          <w:b/>
          <w:sz w:val="22"/>
          <w:szCs w:val="22"/>
        </w:rPr>
        <w:t>Misiones de Administración</w:t>
      </w:r>
      <w:r w:rsidRPr="0096577B">
        <w:rPr>
          <w:rFonts w:ascii="Arial" w:hAnsi="Arial" w:cs="Arial"/>
          <w:sz w:val="22"/>
          <w:szCs w:val="22"/>
        </w:rPr>
        <w:t xml:space="preserve"> anuales con el objetivo de analizar los avances del Programa y tratar temas específicos identificados. </w:t>
      </w:r>
      <w:r w:rsidR="00003399" w:rsidRPr="0096577B">
        <w:rPr>
          <w:rFonts w:ascii="Arial" w:hAnsi="Arial" w:cs="Arial"/>
          <w:sz w:val="22"/>
          <w:szCs w:val="22"/>
        </w:rPr>
        <w:br/>
      </w:r>
      <w:r w:rsidRPr="0096577B">
        <w:rPr>
          <w:rFonts w:ascii="Arial" w:hAnsi="Arial" w:cs="Arial"/>
          <w:sz w:val="22"/>
          <w:szCs w:val="22"/>
        </w:rPr>
        <w:t>Finalmente, durante la ejecución d</w:t>
      </w:r>
      <w:r w:rsidR="007D3B2B" w:rsidRPr="0096577B">
        <w:rPr>
          <w:rFonts w:ascii="Arial" w:hAnsi="Arial" w:cs="Arial"/>
          <w:sz w:val="22"/>
          <w:szCs w:val="22"/>
        </w:rPr>
        <w:t>el p</w:t>
      </w:r>
      <w:r w:rsidRPr="0096577B">
        <w:rPr>
          <w:rFonts w:ascii="Arial" w:hAnsi="Arial" w:cs="Arial"/>
          <w:sz w:val="22"/>
          <w:szCs w:val="22"/>
        </w:rPr>
        <w:t xml:space="preserve">rograma </w:t>
      </w:r>
      <w:r w:rsidR="00B107DB" w:rsidRPr="0096577B">
        <w:rPr>
          <w:rFonts w:ascii="Arial" w:hAnsi="Arial" w:cs="Arial"/>
          <w:sz w:val="22"/>
          <w:szCs w:val="22"/>
        </w:rPr>
        <w:t>el Ejecutor</w:t>
      </w:r>
      <w:r w:rsidRPr="0096577B">
        <w:rPr>
          <w:rFonts w:ascii="Arial" w:hAnsi="Arial" w:cs="Arial"/>
          <w:sz w:val="22"/>
          <w:szCs w:val="22"/>
        </w:rPr>
        <w:t xml:space="preserve"> presentará anualmente al Banco los estados financieros del </w:t>
      </w:r>
      <w:r w:rsidR="007D3B2B" w:rsidRPr="0096577B">
        <w:rPr>
          <w:rFonts w:ascii="Arial" w:hAnsi="Arial" w:cs="Arial"/>
          <w:sz w:val="22"/>
          <w:szCs w:val="22"/>
        </w:rPr>
        <w:t>p</w:t>
      </w:r>
      <w:r w:rsidRPr="0096577B">
        <w:rPr>
          <w:rFonts w:ascii="Arial" w:hAnsi="Arial" w:cs="Arial"/>
          <w:sz w:val="22"/>
          <w:szCs w:val="22"/>
        </w:rPr>
        <w:t xml:space="preserve">rograma para la realización de la </w:t>
      </w:r>
      <w:r w:rsidR="001959AB" w:rsidRPr="0096577B">
        <w:rPr>
          <w:rFonts w:ascii="Arial" w:hAnsi="Arial" w:cs="Arial"/>
          <w:b/>
          <w:sz w:val="22"/>
          <w:szCs w:val="22"/>
        </w:rPr>
        <w:t>Auditorí</w:t>
      </w:r>
      <w:r w:rsidRPr="0096577B">
        <w:rPr>
          <w:rFonts w:ascii="Arial" w:hAnsi="Arial" w:cs="Arial"/>
          <w:b/>
          <w:sz w:val="22"/>
          <w:szCs w:val="22"/>
        </w:rPr>
        <w:t xml:space="preserve">a </w:t>
      </w:r>
      <w:r w:rsidR="00F00E78" w:rsidRPr="0096577B">
        <w:rPr>
          <w:rFonts w:ascii="Arial" w:hAnsi="Arial" w:cs="Arial"/>
          <w:b/>
          <w:sz w:val="22"/>
          <w:szCs w:val="22"/>
        </w:rPr>
        <w:br/>
      </w:r>
      <w:r w:rsidRPr="0096577B">
        <w:rPr>
          <w:rFonts w:ascii="Arial" w:hAnsi="Arial" w:cs="Arial"/>
          <w:b/>
          <w:sz w:val="22"/>
          <w:szCs w:val="22"/>
        </w:rPr>
        <w:t>Financiera</w:t>
      </w:r>
      <w:r w:rsidRPr="0096577B">
        <w:rPr>
          <w:rFonts w:ascii="Arial" w:hAnsi="Arial" w:cs="Arial"/>
          <w:sz w:val="22"/>
          <w:szCs w:val="22"/>
        </w:rPr>
        <w:t xml:space="preserve"> correspondiente, en los términos establecidos en las Condiciones </w:t>
      </w:r>
      <w:r w:rsidR="00003399" w:rsidRPr="0096577B">
        <w:rPr>
          <w:rFonts w:ascii="Arial" w:hAnsi="Arial" w:cs="Arial"/>
          <w:sz w:val="22"/>
          <w:szCs w:val="22"/>
        </w:rPr>
        <w:br/>
      </w:r>
      <w:r w:rsidRPr="0096577B">
        <w:rPr>
          <w:rFonts w:ascii="Arial" w:hAnsi="Arial" w:cs="Arial"/>
          <w:sz w:val="22"/>
          <w:szCs w:val="22"/>
        </w:rPr>
        <w:t>Generales del Contrato de Préstamo.</w:t>
      </w:r>
    </w:p>
    <w:p w14:paraId="4ACC7E42" w14:textId="796FA2EF" w:rsidR="0074237B" w:rsidRPr="00F95E5D" w:rsidRDefault="005A35EA" w:rsidP="00F95E5D">
      <w:pPr>
        <w:pStyle w:val="Heading4"/>
        <w:ind w:left="1080"/>
        <w:rPr>
          <w:lang w:val="es-CO"/>
        </w:rPr>
      </w:pPr>
      <w:r w:rsidRPr="00F95E5D">
        <w:rPr>
          <w:lang w:val="es-CO"/>
        </w:rPr>
        <w:t>Presentación de Informes</w:t>
      </w:r>
    </w:p>
    <w:p w14:paraId="221494FA" w14:textId="77777777" w:rsidR="0074237B" w:rsidRPr="0096577B" w:rsidRDefault="008B7C95" w:rsidP="00B82BE6">
      <w:pPr>
        <w:pStyle w:val="AutoNumpara"/>
        <w:numPr>
          <w:ilvl w:val="1"/>
          <w:numId w:val="9"/>
        </w:numPr>
        <w:autoSpaceDN/>
        <w:textAlignment w:val="auto"/>
        <w:rPr>
          <w:rFonts w:ascii="Arial" w:hAnsi="Arial" w:cs="Arial"/>
          <w:sz w:val="22"/>
          <w:szCs w:val="22"/>
        </w:rPr>
      </w:pPr>
      <w:bookmarkStart w:id="12" w:name="_Toc305003925"/>
      <w:r w:rsidRPr="0096577B">
        <w:rPr>
          <w:rFonts w:ascii="Arial" w:hAnsi="Arial" w:cs="Arial"/>
          <w:sz w:val="22"/>
          <w:szCs w:val="22"/>
        </w:rPr>
        <w:t xml:space="preserve">Durante la ejecución del programa se prevé la entrega de </w:t>
      </w:r>
      <w:r w:rsidRPr="0096577B">
        <w:rPr>
          <w:rFonts w:ascii="Arial" w:hAnsi="Arial" w:cs="Arial"/>
          <w:b/>
          <w:sz w:val="22"/>
          <w:szCs w:val="22"/>
        </w:rPr>
        <w:t>Informes Semestrales</w:t>
      </w:r>
      <w:r w:rsidRPr="0096577B">
        <w:rPr>
          <w:rFonts w:ascii="Arial" w:hAnsi="Arial" w:cs="Arial"/>
          <w:sz w:val="22"/>
          <w:szCs w:val="22"/>
        </w:rPr>
        <w:t xml:space="preserve"> para conocer el avance de las obras y otros productos previstos. Dichos informes serán elaborados por </w:t>
      </w:r>
      <w:r w:rsidR="00B107DB" w:rsidRPr="0096577B">
        <w:rPr>
          <w:rFonts w:ascii="Arial" w:hAnsi="Arial" w:cs="Arial"/>
          <w:sz w:val="22"/>
          <w:szCs w:val="22"/>
        </w:rPr>
        <w:t>el Ejecutor</w:t>
      </w:r>
      <w:r w:rsidRPr="0096577B">
        <w:rPr>
          <w:rFonts w:ascii="Arial" w:hAnsi="Arial" w:cs="Arial"/>
          <w:sz w:val="22"/>
          <w:szCs w:val="22"/>
        </w:rPr>
        <w:t xml:space="preserve"> y entregados a la División de Agua y Saneamiento del BID, a través del Jefe de Equipo BID, a más tardar 30 días posteriores al cierre del periodo. Este informe tiene por finalidad presentar al Banco los resultados </w:t>
      </w:r>
      <w:r w:rsidR="00003399" w:rsidRPr="0096577B">
        <w:rPr>
          <w:rFonts w:ascii="Arial" w:hAnsi="Arial" w:cs="Arial"/>
          <w:sz w:val="22"/>
          <w:szCs w:val="22"/>
        </w:rPr>
        <w:br/>
      </w:r>
      <w:r w:rsidRPr="0096577B">
        <w:rPr>
          <w:rFonts w:ascii="Arial" w:hAnsi="Arial" w:cs="Arial"/>
          <w:sz w:val="22"/>
          <w:szCs w:val="22"/>
        </w:rPr>
        <w:t xml:space="preserve">alcanzados en la ejecución del POA y PA, así como informar sobre el estado de ejecución de los contratos y programa de inversiones del Programa. </w:t>
      </w:r>
      <w:r w:rsidR="00B107DB" w:rsidRPr="0096577B">
        <w:rPr>
          <w:rFonts w:ascii="Arial" w:hAnsi="Arial" w:cs="Arial"/>
          <w:sz w:val="22"/>
          <w:szCs w:val="22"/>
        </w:rPr>
        <w:t>El Ejecutor</w:t>
      </w:r>
      <w:r w:rsidRPr="0096577B">
        <w:rPr>
          <w:rFonts w:ascii="Arial" w:hAnsi="Arial" w:cs="Arial"/>
          <w:sz w:val="22"/>
          <w:szCs w:val="22"/>
        </w:rPr>
        <w:t xml:space="preserve"> deberá presentar al Banco informes de avance semestrales, indicando los avances logrados en cada uno de los componentes y en el desempeño global del </w:t>
      </w:r>
      <w:r w:rsidR="007D3B2B" w:rsidRPr="0096577B">
        <w:rPr>
          <w:rFonts w:ascii="Arial" w:hAnsi="Arial" w:cs="Arial"/>
          <w:sz w:val="22"/>
          <w:szCs w:val="22"/>
        </w:rPr>
        <w:t>p</w:t>
      </w:r>
      <w:r w:rsidRPr="0096577B">
        <w:rPr>
          <w:rFonts w:ascii="Arial" w:hAnsi="Arial" w:cs="Arial"/>
          <w:sz w:val="22"/>
          <w:szCs w:val="22"/>
        </w:rPr>
        <w:t xml:space="preserve">rograma, </w:t>
      </w:r>
      <w:r w:rsidR="00084283" w:rsidRPr="0096577B">
        <w:rPr>
          <w:rFonts w:ascii="Arial" w:hAnsi="Arial" w:cs="Arial"/>
          <w:sz w:val="22"/>
          <w:szCs w:val="22"/>
        </w:rPr>
        <w:t>con</w:t>
      </w:r>
      <w:r w:rsidRPr="0096577B">
        <w:rPr>
          <w:rFonts w:ascii="Arial" w:hAnsi="Arial" w:cs="Arial"/>
          <w:sz w:val="22"/>
          <w:szCs w:val="22"/>
        </w:rPr>
        <w:t xml:space="preserve"> base </w:t>
      </w:r>
      <w:r w:rsidR="00084283" w:rsidRPr="0096577B">
        <w:rPr>
          <w:rFonts w:ascii="Arial" w:hAnsi="Arial" w:cs="Arial"/>
          <w:sz w:val="22"/>
          <w:szCs w:val="22"/>
        </w:rPr>
        <w:t>en</w:t>
      </w:r>
      <w:r w:rsidRPr="0096577B">
        <w:rPr>
          <w:rFonts w:ascii="Arial" w:hAnsi="Arial" w:cs="Arial"/>
          <w:sz w:val="22"/>
          <w:szCs w:val="22"/>
        </w:rPr>
        <w:t xml:space="preserve"> los indicadores acordados bajo la Matriz de Resultados. Los informes semestrales deberán incluir, como mínimo: i) cumplimiento de las condiciones </w:t>
      </w:r>
      <w:r w:rsidR="00003399" w:rsidRPr="0096577B">
        <w:rPr>
          <w:rFonts w:ascii="Arial" w:hAnsi="Arial" w:cs="Arial"/>
          <w:sz w:val="22"/>
          <w:szCs w:val="22"/>
        </w:rPr>
        <w:br/>
      </w:r>
      <w:r w:rsidRPr="0096577B">
        <w:rPr>
          <w:rFonts w:ascii="Arial" w:hAnsi="Arial" w:cs="Arial"/>
          <w:sz w:val="22"/>
          <w:szCs w:val="22"/>
        </w:rPr>
        <w:t xml:space="preserve">contractuales; ii) descripción e información general sobre las actividades realizadas; iii) progreso en relación con los indicadores de ejecución y calendario de </w:t>
      </w:r>
      <w:r w:rsidR="00003399" w:rsidRPr="0096577B">
        <w:rPr>
          <w:rFonts w:ascii="Arial" w:hAnsi="Arial" w:cs="Arial"/>
          <w:sz w:val="22"/>
          <w:szCs w:val="22"/>
        </w:rPr>
        <w:br/>
      </w:r>
      <w:r w:rsidRPr="0096577B">
        <w:rPr>
          <w:rFonts w:ascii="Arial" w:hAnsi="Arial" w:cs="Arial"/>
          <w:sz w:val="22"/>
          <w:szCs w:val="22"/>
        </w:rPr>
        <w:t xml:space="preserve">desembolsos convenido y cronogramas actualizados de ejecución física y </w:t>
      </w:r>
      <w:r w:rsidR="00003399" w:rsidRPr="0096577B">
        <w:rPr>
          <w:rFonts w:ascii="Arial" w:hAnsi="Arial" w:cs="Arial"/>
          <w:sz w:val="22"/>
          <w:szCs w:val="22"/>
        </w:rPr>
        <w:br/>
      </w:r>
      <w:r w:rsidRPr="0096577B">
        <w:rPr>
          <w:rFonts w:ascii="Arial" w:hAnsi="Arial" w:cs="Arial"/>
          <w:sz w:val="22"/>
          <w:szCs w:val="22"/>
        </w:rPr>
        <w:t xml:space="preserve">desembolsos; </w:t>
      </w:r>
      <w:proofErr w:type="spellStart"/>
      <w:r w:rsidRPr="0096577B">
        <w:rPr>
          <w:rFonts w:ascii="Arial" w:hAnsi="Arial" w:cs="Arial"/>
          <w:sz w:val="22"/>
          <w:szCs w:val="22"/>
        </w:rPr>
        <w:t>iv</w:t>
      </w:r>
      <w:proofErr w:type="spellEnd"/>
      <w:r w:rsidRPr="0096577B">
        <w:rPr>
          <w:rFonts w:ascii="Arial" w:hAnsi="Arial" w:cs="Arial"/>
          <w:sz w:val="22"/>
          <w:szCs w:val="22"/>
        </w:rPr>
        <w:t xml:space="preserve">) resumen de la situación financiera del Programa, incluyendo el </w:t>
      </w:r>
      <w:proofErr w:type="spellStart"/>
      <w:r w:rsidRPr="0096577B">
        <w:rPr>
          <w:rFonts w:ascii="Arial" w:hAnsi="Arial" w:cs="Arial"/>
          <w:sz w:val="22"/>
          <w:szCs w:val="22"/>
        </w:rPr>
        <w:t>pari</w:t>
      </w:r>
      <w:proofErr w:type="spellEnd"/>
      <w:r w:rsidRPr="0096577B">
        <w:rPr>
          <w:rFonts w:ascii="Arial" w:hAnsi="Arial" w:cs="Arial"/>
          <w:sz w:val="22"/>
          <w:szCs w:val="22"/>
        </w:rPr>
        <w:t xml:space="preserve"> </w:t>
      </w:r>
      <w:proofErr w:type="spellStart"/>
      <w:r w:rsidRPr="0096577B">
        <w:rPr>
          <w:rFonts w:ascii="Arial" w:hAnsi="Arial" w:cs="Arial"/>
          <w:sz w:val="22"/>
          <w:szCs w:val="22"/>
        </w:rPr>
        <w:t>passu</w:t>
      </w:r>
      <w:proofErr w:type="spellEnd"/>
      <w:r w:rsidRPr="0096577B">
        <w:rPr>
          <w:rFonts w:ascii="Arial" w:hAnsi="Arial" w:cs="Arial"/>
          <w:sz w:val="22"/>
          <w:szCs w:val="22"/>
        </w:rPr>
        <w:t xml:space="preserve"> del mismo; vi) descripción de los procesos de licitación llevados a cabo; </w:t>
      </w:r>
      <w:proofErr w:type="spellStart"/>
      <w:r w:rsidRPr="0096577B">
        <w:rPr>
          <w:rFonts w:ascii="Arial" w:hAnsi="Arial" w:cs="Arial"/>
          <w:sz w:val="22"/>
          <w:szCs w:val="22"/>
        </w:rPr>
        <w:t>vii</w:t>
      </w:r>
      <w:proofErr w:type="spellEnd"/>
      <w:r w:rsidRPr="0096577B">
        <w:rPr>
          <w:rFonts w:ascii="Arial" w:hAnsi="Arial" w:cs="Arial"/>
          <w:sz w:val="22"/>
          <w:szCs w:val="22"/>
        </w:rPr>
        <w:t xml:space="preserve">) evaluación de las firmas contratistas; </w:t>
      </w:r>
      <w:proofErr w:type="spellStart"/>
      <w:r w:rsidRPr="0096577B">
        <w:rPr>
          <w:rFonts w:ascii="Arial" w:hAnsi="Arial" w:cs="Arial"/>
          <w:sz w:val="22"/>
          <w:szCs w:val="22"/>
        </w:rPr>
        <w:t>viii</w:t>
      </w:r>
      <w:proofErr w:type="spellEnd"/>
      <w:r w:rsidRPr="0096577B">
        <w:rPr>
          <w:rFonts w:ascii="Arial" w:hAnsi="Arial" w:cs="Arial"/>
          <w:sz w:val="22"/>
          <w:szCs w:val="22"/>
        </w:rPr>
        <w:t xml:space="preserve">) una sección sobre la gestión </w:t>
      </w:r>
      <w:r w:rsidR="00003399" w:rsidRPr="0096577B">
        <w:rPr>
          <w:rFonts w:ascii="Arial" w:hAnsi="Arial" w:cs="Arial"/>
          <w:sz w:val="22"/>
          <w:szCs w:val="22"/>
        </w:rPr>
        <w:br/>
      </w:r>
      <w:r w:rsidRPr="0096577B">
        <w:rPr>
          <w:rFonts w:ascii="Arial" w:hAnsi="Arial" w:cs="Arial"/>
          <w:sz w:val="22"/>
          <w:szCs w:val="22"/>
        </w:rPr>
        <w:t xml:space="preserve">socio-ambiental del proyecto, incluyendo cronogramas, resultados y medidas </w:t>
      </w:r>
      <w:r w:rsidR="00003399" w:rsidRPr="0096577B">
        <w:rPr>
          <w:rFonts w:ascii="Arial" w:hAnsi="Arial" w:cs="Arial"/>
          <w:sz w:val="22"/>
          <w:szCs w:val="22"/>
        </w:rPr>
        <w:br/>
      </w:r>
      <w:r w:rsidRPr="0096577B">
        <w:rPr>
          <w:rFonts w:ascii="Arial" w:hAnsi="Arial" w:cs="Arial"/>
          <w:sz w:val="22"/>
          <w:szCs w:val="22"/>
        </w:rPr>
        <w:t xml:space="preserve">implementadas para dar cumplimiento al IGAS; </w:t>
      </w:r>
      <w:proofErr w:type="spellStart"/>
      <w:r w:rsidRPr="0096577B">
        <w:rPr>
          <w:rFonts w:ascii="Arial" w:hAnsi="Arial" w:cs="Arial"/>
          <w:sz w:val="22"/>
          <w:szCs w:val="22"/>
        </w:rPr>
        <w:t>ix</w:t>
      </w:r>
      <w:proofErr w:type="spellEnd"/>
      <w:r w:rsidRPr="0096577B">
        <w:rPr>
          <w:rFonts w:ascii="Arial" w:hAnsi="Arial" w:cs="Arial"/>
          <w:sz w:val="22"/>
          <w:szCs w:val="22"/>
        </w:rPr>
        <w:t xml:space="preserve">) un programa de actividades y plan de ejecución detallados para los dos semestres siguientes -POA; x) flujo de fondos estimado para los siguientes dos semestres -PEP; xi) una sección </w:t>
      </w:r>
      <w:r w:rsidR="00003399" w:rsidRPr="0096577B">
        <w:rPr>
          <w:rFonts w:ascii="Arial" w:hAnsi="Arial" w:cs="Arial"/>
          <w:sz w:val="22"/>
          <w:szCs w:val="22"/>
        </w:rPr>
        <w:br/>
      </w:r>
      <w:r w:rsidRPr="0096577B">
        <w:rPr>
          <w:rFonts w:ascii="Arial" w:hAnsi="Arial" w:cs="Arial"/>
          <w:sz w:val="22"/>
          <w:szCs w:val="22"/>
        </w:rPr>
        <w:lastRenderedPageBreak/>
        <w:t xml:space="preserve">identificando posibles desarrollos o eventos que pudieran poner en riesgo la </w:t>
      </w:r>
      <w:r w:rsidR="00003399" w:rsidRPr="0096577B">
        <w:rPr>
          <w:rFonts w:ascii="Arial" w:hAnsi="Arial" w:cs="Arial"/>
          <w:sz w:val="22"/>
          <w:szCs w:val="22"/>
        </w:rPr>
        <w:br/>
      </w:r>
      <w:r w:rsidRPr="0096577B">
        <w:rPr>
          <w:rFonts w:ascii="Arial" w:hAnsi="Arial" w:cs="Arial"/>
          <w:sz w:val="22"/>
          <w:szCs w:val="22"/>
        </w:rPr>
        <w:t xml:space="preserve">ejecución del </w:t>
      </w:r>
      <w:r w:rsidR="00646653" w:rsidRPr="0096577B">
        <w:rPr>
          <w:rFonts w:ascii="Arial" w:hAnsi="Arial" w:cs="Arial"/>
          <w:sz w:val="22"/>
          <w:szCs w:val="22"/>
        </w:rPr>
        <w:t>p</w:t>
      </w:r>
      <w:r w:rsidRPr="0096577B">
        <w:rPr>
          <w:rFonts w:ascii="Arial" w:hAnsi="Arial" w:cs="Arial"/>
          <w:sz w:val="22"/>
          <w:szCs w:val="22"/>
        </w:rPr>
        <w:t>rograma; y</w:t>
      </w:r>
      <w:r w:rsidR="00DD2C96" w:rsidRPr="0096577B">
        <w:rPr>
          <w:rFonts w:ascii="Arial" w:hAnsi="Arial" w:cs="Arial"/>
          <w:sz w:val="22"/>
          <w:szCs w:val="22"/>
        </w:rPr>
        <w:t xml:space="preserve"> </w:t>
      </w:r>
      <w:proofErr w:type="spellStart"/>
      <w:r w:rsidRPr="0096577B">
        <w:rPr>
          <w:rFonts w:ascii="Arial" w:hAnsi="Arial" w:cs="Arial"/>
          <w:sz w:val="22"/>
          <w:szCs w:val="22"/>
        </w:rPr>
        <w:t>xii</w:t>
      </w:r>
      <w:proofErr w:type="spellEnd"/>
      <w:r w:rsidRPr="0096577B">
        <w:rPr>
          <w:rFonts w:ascii="Arial" w:hAnsi="Arial" w:cs="Arial"/>
          <w:sz w:val="22"/>
          <w:szCs w:val="22"/>
        </w:rPr>
        <w:t>) el Plan de Adquisiciones.</w:t>
      </w:r>
    </w:p>
    <w:p w14:paraId="0AA3FCFC" w14:textId="77777777" w:rsidR="0090482D" w:rsidRPr="0096577B" w:rsidRDefault="008B7C95" w:rsidP="00B82BE6">
      <w:pPr>
        <w:pStyle w:val="AutoNumpara"/>
        <w:numPr>
          <w:ilvl w:val="1"/>
          <w:numId w:val="9"/>
        </w:numPr>
        <w:autoSpaceDN/>
        <w:textAlignment w:val="auto"/>
        <w:rPr>
          <w:rFonts w:ascii="Arial" w:hAnsi="Arial" w:cs="Arial"/>
          <w:sz w:val="22"/>
          <w:szCs w:val="22"/>
        </w:rPr>
      </w:pPr>
      <w:r w:rsidRPr="0096577B">
        <w:rPr>
          <w:rFonts w:ascii="Arial" w:hAnsi="Arial" w:cs="Arial"/>
          <w:sz w:val="22"/>
          <w:szCs w:val="22"/>
        </w:rPr>
        <w:t>Los informes deberán incluir toda la información q</w:t>
      </w:r>
      <w:r w:rsidR="00DA43DD" w:rsidRPr="0096577B">
        <w:rPr>
          <w:rFonts w:ascii="Arial" w:hAnsi="Arial" w:cs="Arial"/>
          <w:sz w:val="22"/>
          <w:szCs w:val="22"/>
        </w:rPr>
        <w:t xml:space="preserve">ue sea relevante para reconocer </w:t>
      </w:r>
      <w:r w:rsidRPr="0096577B">
        <w:rPr>
          <w:rFonts w:ascii="Arial" w:hAnsi="Arial" w:cs="Arial"/>
          <w:sz w:val="22"/>
          <w:szCs w:val="22"/>
        </w:rPr>
        <w:t xml:space="preserve">el avance en la medición de los indicadores e identificar necesidades de mejora en el proceso de recolección de información, procesamiento, análisis y reporte de </w:t>
      </w:r>
      <w:r w:rsidR="00003399" w:rsidRPr="0096577B">
        <w:rPr>
          <w:rFonts w:ascii="Arial" w:hAnsi="Arial" w:cs="Arial"/>
          <w:sz w:val="22"/>
          <w:szCs w:val="22"/>
        </w:rPr>
        <w:br/>
      </w:r>
      <w:r w:rsidRPr="0096577B">
        <w:rPr>
          <w:rFonts w:ascii="Arial" w:hAnsi="Arial" w:cs="Arial"/>
          <w:sz w:val="22"/>
          <w:szCs w:val="22"/>
        </w:rPr>
        <w:t xml:space="preserve">datos. Asimismo, </w:t>
      </w:r>
      <w:r w:rsidR="001B21A7" w:rsidRPr="0096577B">
        <w:rPr>
          <w:rFonts w:ascii="Arial" w:hAnsi="Arial" w:cs="Arial"/>
          <w:sz w:val="22"/>
          <w:szCs w:val="22"/>
        </w:rPr>
        <w:t>el Ejecutor</w:t>
      </w:r>
      <w:r w:rsidRPr="0096577B">
        <w:rPr>
          <w:rFonts w:ascii="Arial" w:hAnsi="Arial" w:cs="Arial"/>
          <w:sz w:val="22"/>
          <w:szCs w:val="22"/>
        </w:rPr>
        <w:t xml:space="preserve"> presentará al BID un </w:t>
      </w:r>
      <w:r w:rsidRPr="0096577B">
        <w:rPr>
          <w:rFonts w:ascii="Arial" w:hAnsi="Arial" w:cs="Arial"/>
          <w:b/>
          <w:sz w:val="22"/>
          <w:szCs w:val="22"/>
        </w:rPr>
        <w:t>Informe Anual de Monitoreo de Progreso</w:t>
      </w:r>
      <w:r w:rsidRPr="0096577B">
        <w:rPr>
          <w:rFonts w:ascii="Arial" w:hAnsi="Arial" w:cs="Arial"/>
          <w:sz w:val="22"/>
          <w:szCs w:val="22"/>
        </w:rPr>
        <w:t xml:space="preserve"> al finalizar cada año calendario con la información del periodo </w:t>
      </w:r>
      <w:r w:rsidR="00003399" w:rsidRPr="0096577B">
        <w:rPr>
          <w:rFonts w:ascii="Arial" w:hAnsi="Arial" w:cs="Arial"/>
          <w:sz w:val="22"/>
          <w:szCs w:val="22"/>
        </w:rPr>
        <w:br/>
      </w:r>
      <w:r w:rsidRPr="0096577B">
        <w:rPr>
          <w:rFonts w:ascii="Arial" w:hAnsi="Arial" w:cs="Arial"/>
          <w:sz w:val="22"/>
          <w:szCs w:val="22"/>
        </w:rPr>
        <w:t>transcurrido.  Este informe será presentado dentro de los 60 dí</w:t>
      </w:r>
      <w:r w:rsidR="00DD2C96" w:rsidRPr="0096577B">
        <w:rPr>
          <w:rFonts w:ascii="Arial" w:hAnsi="Arial" w:cs="Arial"/>
          <w:sz w:val="22"/>
          <w:szCs w:val="22"/>
        </w:rPr>
        <w:t>as de finalizado cada semestre.</w:t>
      </w:r>
    </w:p>
    <w:bookmarkEnd w:id="12"/>
    <w:p w14:paraId="502D11EF" w14:textId="14E43DBF" w:rsidR="00B552A6" w:rsidRPr="00F95E5D" w:rsidRDefault="00942F6C" w:rsidP="00F95E5D">
      <w:pPr>
        <w:pStyle w:val="Heading4"/>
        <w:ind w:left="1080"/>
        <w:rPr>
          <w:lang w:val="es-CO"/>
        </w:rPr>
      </w:pPr>
      <w:r w:rsidRPr="00F95E5D">
        <w:rPr>
          <w:lang w:val="es-CO"/>
        </w:rPr>
        <w:t xml:space="preserve">Auditoría </w:t>
      </w:r>
      <w:r w:rsidR="00041F63" w:rsidRPr="00F95E5D">
        <w:rPr>
          <w:lang w:val="es-CO"/>
        </w:rPr>
        <w:t>E</w:t>
      </w:r>
      <w:r w:rsidRPr="00F95E5D">
        <w:rPr>
          <w:lang w:val="es-CO"/>
        </w:rPr>
        <w:t>xterna</w:t>
      </w:r>
      <w:r w:rsidR="005A35EA" w:rsidRPr="00F95E5D">
        <w:rPr>
          <w:lang w:val="es-CO"/>
        </w:rPr>
        <w:t xml:space="preserve"> </w:t>
      </w:r>
    </w:p>
    <w:p w14:paraId="6C15D51D" w14:textId="77777777" w:rsidR="0005088F" w:rsidRPr="0096577B" w:rsidRDefault="0005088F" w:rsidP="00B82BE6">
      <w:pPr>
        <w:pStyle w:val="Paragraph"/>
        <w:numPr>
          <w:ilvl w:val="1"/>
          <w:numId w:val="11"/>
        </w:numPr>
        <w:tabs>
          <w:tab w:val="clear" w:pos="2448"/>
          <w:tab w:val="num" w:pos="720"/>
        </w:tabs>
        <w:autoSpaceDN/>
        <w:ind w:left="720" w:hanging="720"/>
        <w:textAlignment w:val="auto"/>
        <w:rPr>
          <w:rFonts w:ascii="Arial" w:hAnsi="Arial" w:cs="Arial"/>
          <w:sz w:val="22"/>
        </w:rPr>
      </w:pPr>
      <w:r w:rsidRPr="0096577B">
        <w:rPr>
          <w:rFonts w:ascii="Arial" w:hAnsi="Arial" w:cs="Arial"/>
          <w:sz w:val="22"/>
        </w:rPr>
        <w:t>La DINEPA será responsable de la contratación de auditores externos elegibles por el Banco para llevar a cabo la auditoría del programa de la siguiente manera: (i) para los primeros dos años de ejecución debido al mecanismo de ejecución desconcentrado y a la capacidad institucional de OREPA Norte, se requerirán auditorías semestrales de los estados financieros del programa y se presentarán dentro de los 90 días posteriores al cierre de cada semestre; (ii) para los años subsiguientes: la frecuencia de presentación de los estados financieros auditados (semestrales o anuales) se basará en la mejora de la capacidad de gestión financiera del OERPA Norte determinada por las misiones de supervisión financiera y la actualización de la evaluación de riesgos, (iii) una auditoría financiera final que se presentará dentro de los 120 días siguientes a la fecha del último desembolso. Las auditorías del programa se financiarán con cargo a los fondos del proyecto.</w:t>
      </w:r>
    </w:p>
    <w:p w14:paraId="1C9DAAD4" w14:textId="3C15C5FA" w:rsidR="0074237B" w:rsidRPr="00F95E5D" w:rsidRDefault="00AF6DFF" w:rsidP="00F95E5D">
      <w:pPr>
        <w:pStyle w:val="Heading4"/>
        <w:ind w:left="1080"/>
        <w:rPr>
          <w:lang w:val="es-CO"/>
        </w:rPr>
      </w:pPr>
      <w:r w:rsidRPr="00F95E5D">
        <w:rPr>
          <w:lang w:val="es-CO"/>
        </w:rPr>
        <w:t xml:space="preserve">Coordinación, </w:t>
      </w:r>
      <w:r w:rsidR="008B7C95" w:rsidRPr="00F95E5D">
        <w:rPr>
          <w:lang w:val="es-CO"/>
        </w:rPr>
        <w:t>P</w:t>
      </w:r>
      <w:r w:rsidRPr="00F95E5D">
        <w:rPr>
          <w:lang w:val="es-CO"/>
        </w:rPr>
        <w:t xml:space="preserve">lan de </w:t>
      </w:r>
      <w:r w:rsidR="008B7C95" w:rsidRPr="00F95E5D">
        <w:rPr>
          <w:lang w:val="es-CO"/>
        </w:rPr>
        <w:t>T</w:t>
      </w:r>
      <w:r w:rsidRPr="00F95E5D">
        <w:rPr>
          <w:lang w:val="es-CO"/>
        </w:rPr>
        <w:t xml:space="preserve">rabajo y </w:t>
      </w:r>
      <w:r w:rsidR="008B7C95" w:rsidRPr="00F95E5D">
        <w:rPr>
          <w:lang w:val="es-CO"/>
        </w:rPr>
        <w:t>P</w:t>
      </w:r>
      <w:r w:rsidRPr="00F95E5D">
        <w:rPr>
          <w:lang w:val="es-CO"/>
        </w:rPr>
        <w:t xml:space="preserve">resupuesto del </w:t>
      </w:r>
      <w:r w:rsidR="008B7C95" w:rsidRPr="00F95E5D">
        <w:rPr>
          <w:lang w:val="es-CO"/>
        </w:rPr>
        <w:t>Monitoreo</w:t>
      </w:r>
    </w:p>
    <w:p w14:paraId="67AF5311" w14:textId="77777777" w:rsidR="00D05D66" w:rsidRPr="0096577B" w:rsidRDefault="0064684A" w:rsidP="00B82BE6">
      <w:pPr>
        <w:pStyle w:val="AutoNumpara"/>
        <w:numPr>
          <w:ilvl w:val="1"/>
          <w:numId w:val="9"/>
        </w:numPr>
        <w:autoSpaceDN/>
        <w:textAlignment w:val="auto"/>
        <w:rPr>
          <w:rFonts w:ascii="Arial" w:hAnsi="Arial" w:cs="Arial"/>
          <w:sz w:val="22"/>
          <w:szCs w:val="22"/>
        </w:rPr>
      </w:pPr>
      <w:bookmarkStart w:id="13" w:name="_Toc305003927"/>
      <w:r w:rsidRPr="0096577B">
        <w:rPr>
          <w:rFonts w:ascii="Arial" w:hAnsi="Arial" w:cs="Arial"/>
          <w:sz w:val="22"/>
          <w:szCs w:val="22"/>
        </w:rPr>
        <w:t xml:space="preserve">La coordinación del proyecto recaerá en el </w:t>
      </w:r>
      <w:proofErr w:type="gramStart"/>
      <w:r w:rsidRPr="0096577B">
        <w:rPr>
          <w:rFonts w:ascii="Arial" w:hAnsi="Arial" w:cs="Arial"/>
          <w:sz w:val="22"/>
          <w:szCs w:val="22"/>
        </w:rPr>
        <w:t>Director</w:t>
      </w:r>
      <w:proofErr w:type="gramEnd"/>
      <w:r w:rsidRPr="0096577B">
        <w:rPr>
          <w:rFonts w:ascii="Arial" w:hAnsi="Arial" w:cs="Arial"/>
          <w:sz w:val="22"/>
          <w:szCs w:val="22"/>
        </w:rPr>
        <w:t xml:space="preserve"> de la OREPA Norte mientras el responsable en materia de adquisiciones así como el responsable financiero serán contratados para participar en la gestión del proyecto. Por motivos legales y hasta que la reforma institucional en marcha haya concluido con la autonomía de los CTE, el Director General de la DINEPA sigue siendo la persona autorizada a firmar los contratos.</w:t>
      </w:r>
      <w:r w:rsidR="006C13A3" w:rsidRPr="0096577B">
        <w:rPr>
          <w:rFonts w:ascii="Arial" w:hAnsi="Arial" w:cs="Arial"/>
          <w:sz w:val="22"/>
          <w:szCs w:val="22"/>
        </w:rPr>
        <w:t xml:space="preserve"> </w:t>
      </w:r>
    </w:p>
    <w:p w14:paraId="4C129B07" w14:textId="77777777" w:rsidR="00B3709F" w:rsidRPr="0096577B" w:rsidRDefault="008B7C95" w:rsidP="00B82BE6">
      <w:pPr>
        <w:pStyle w:val="AutoNumpara"/>
        <w:numPr>
          <w:ilvl w:val="1"/>
          <w:numId w:val="9"/>
        </w:numPr>
        <w:autoSpaceDN/>
        <w:textAlignment w:val="auto"/>
        <w:rPr>
          <w:rFonts w:ascii="Arial" w:hAnsi="Arial" w:cs="Arial"/>
          <w:sz w:val="22"/>
          <w:szCs w:val="22"/>
        </w:rPr>
      </w:pPr>
      <w:r w:rsidRPr="0096577B">
        <w:rPr>
          <w:rFonts w:ascii="Arial" w:hAnsi="Arial" w:cs="Arial"/>
          <w:sz w:val="22"/>
          <w:szCs w:val="22"/>
        </w:rPr>
        <w:t xml:space="preserve">Por su parte el BID, a través del Jefe </w:t>
      </w:r>
      <w:r w:rsidR="00254519" w:rsidRPr="0096577B">
        <w:rPr>
          <w:rFonts w:ascii="Arial" w:hAnsi="Arial" w:cs="Arial"/>
          <w:sz w:val="22"/>
          <w:szCs w:val="22"/>
        </w:rPr>
        <w:t>de</w:t>
      </w:r>
      <w:r w:rsidRPr="0096577B">
        <w:rPr>
          <w:rFonts w:ascii="Arial" w:hAnsi="Arial" w:cs="Arial"/>
          <w:sz w:val="22"/>
          <w:szCs w:val="22"/>
        </w:rPr>
        <w:t xml:space="preserve"> Equipo de Proyecto</w:t>
      </w:r>
      <w:r w:rsidR="0041554D" w:rsidRPr="0096577B">
        <w:rPr>
          <w:rFonts w:ascii="Arial" w:hAnsi="Arial" w:cs="Arial"/>
          <w:sz w:val="22"/>
          <w:szCs w:val="22"/>
        </w:rPr>
        <w:t>,</w:t>
      </w:r>
      <w:r w:rsidRPr="0096577B">
        <w:rPr>
          <w:rFonts w:ascii="Arial" w:hAnsi="Arial" w:cs="Arial"/>
          <w:sz w:val="22"/>
          <w:szCs w:val="22"/>
        </w:rPr>
        <w:t xml:space="preserve"> es responsable de coordinar y asegurar que el plan de monitoreo se cumple con la calidad técnica y el tiempo establecidos. Para ello, llevará a cabo reuniones </w:t>
      </w:r>
      <w:r w:rsidR="00B37DF6" w:rsidRPr="0096577B">
        <w:rPr>
          <w:rFonts w:ascii="Arial" w:hAnsi="Arial" w:cs="Arial"/>
          <w:sz w:val="22"/>
          <w:szCs w:val="22"/>
        </w:rPr>
        <w:t>trimestrales</w:t>
      </w:r>
      <w:r w:rsidRPr="0096577B">
        <w:rPr>
          <w:rFonts w:ascii="Arial" w:hAnsi="Arial" w:cs="Arial"/>
          <w:sz w:val="22"/>
          <w:szCs w:val="22"/>
        </w:rPr>
        <w:t xml:space="preserve"> con los </w:t>
      </w:r>
      <w:r w:rsidR="00003399" w:rsidRPr="0096577B">
        <w:rPr>
          <w:rFonts w:ascii="Arial" w:hAnsi="Arial" w:cs="Arial"/>
          <w:sz w:val="22"/>
          <w:szCs w:val="22"/>
        </w:rPr>
        <w:br/>
      </w:r>
      <w:r w:rsidRPr="0096577B">
        <w:rPr>
          <w:rFonts w:ascii="Arial" w:hAnsi="Arial" w:cs="Arial"/>
          <w:sz w:val="22"/>
          <w:szCs w:val="22"/>
        </w:rPr>
        <w:t xml:space="preserve">responsables de la ejecución de este plan y de ser necesario solicitará informes o presentaciones de resultados extraordinarias. </w:t>
      </w:r>
      <w:r w:rsidR="002678D2" w:rsidRPr="0096577B">
        <w:rPr>
          <w:rFonts w:ascii="Arial" w:hAnsi="Arial" w:cs="Arial"/>
          <w:sz w:val="22"/>
          <w:szCs w:val="22"/>
        </w:rPr>
        <w:t>Por su parte, el equipo fiduciario del Banco realizará inspecciones financie</w:t>
      </w:r>
      <w:r w:rsidR="0090482D" w:rsidRPr="0096577B">
        <w:rPr>
          <w:rFonts w:ascii="Arial" w:hAnsi="Arial" w:cs="Arial"/>
          <w:sz w:val="22"/>
          <w:szCs w:val="22"/>
        </w:rPr>
        <w:t>ras y del sistema de adquisiciones</w:t>
      </w:r>
      <w:r w:rsidR="002678D2" w:rsidRPr="0096577B">
        <w:rPr>
          <w:rFonts w:ascii="Arial" w:hAnsi="Arial" w:cs="Arial"/>
          <w:sz w:val="22"/>
          <w:szCs w:val="22"/>
        </w:rPr>
        <w:t>.</w:t>
      </w:r>
    </w:p>
    <w:p w14:paraId="00D22BF2" w14:textId="77777777" w:rsidR="0074237B" w:rsidRPr="0096577B" w:rsidRDefault="008B7C95" w:rsidP="00B82BE6">
      <w:pPr>
        <w:pStyle w:val="AutoNumpara"/>
        <w:numPr>
          <w:ilvl w:val="1"/>
          <w:numId w:val="9"/>
        </w:numPr>
        <w:autoSpaceDN/>
        <w:textAlignment w:val="auto"/>
        <w:rPr>
          <w:rFonts w:ascii="Arial" w:hAnsi="Arial" w:cs="Arial"/>
          <w:sz w:val="22"/>
          <w:szCs w:val="22"/>
        </w:rPr>
      </w:pPr>
      <w:r w:rsidRPr="0096577B">
        <w:rPr>
          <w:rFonts w:ascii="Arial" w:hAnsi="Arial" w:cs="Arial"/>
          <w:sz w:val="22"/>
          <w:szCs w:val="22"/>
        </w:rPr>
        <w:t xml:space="preserve">Los resultados de los indicadores al final de la ejecución de la operación deberán ser incluidos en el Informe de Terminación de Proyecto (PCR, por sus siglas en </w:t>
      </w:r>
      <w:r w:rsidR="006E20A4" w:rsidRPr="0096577B">
        <w:rPr>
          <w:rFonts w:ascii="Arial" w:hAnsi="Arial" w:cs="Arial"/>
          <w:sz w:val="22"/>
          <w:szCs w:val="22"/>
        </w:rPr>
        <w:t>inglés</w:t>
      </w:r>
      <w:r w:rsidRPr="0096577B">
        <w:rPr>
          <w:rFonts w:ascii="Arial" w:hAnsi="Arial" w:cs="Arial"/>
          <w:sz w:val="22"/>
          <w:szCs w:val="22"/>
        </w:rPr>
        <w:t xml:space="preserve">) del cual la Oficina de País es responsable de su elaboración, con el apoyo de los especialistas de la Sede y de otros especialistas que hayan </w:t>
      </w:r>
      <w:r w:rsidR="00451706" w:rsidRPr="0096577B">
        <w:rPr>
          <w:rFonts w:ascii="Arial" w:hAnsi="Arial" w:cs="Arial"/>
          <w:sz w:val="22"/>
          <w:szCs w:val="22"/>
        </w:rPr>
        <w:br/>
      </w:r>
      <w:r w:rsidRPr="0096577B">
        <w:rPr>
          <w:rFonts w:ascii="Arial" w:hAnsi="Arial" w:cs="Arial"/>
          <w:sz w:val="22"/>
          <w:szCs w:val="22"/>
        </w:rPr>
        <w:t>intervenido en el diseño, ejecución y evaluación de las obras financiadas.</w:t>
      </w:r>
      <w:r w:rsidR="002678D2" w:rsidRPr="0096577B">
        <w:rPr>
          <w:rFonts w:ascii="Arial" w:hAnsi="Arial" w:cs="Arial"/>
          <w:sz w:val="22"/>
          <w:szCs w:val="22"/>
        </w:rPr>
        <w:t xml:space="preserve"> </w:t>
      </w:r>
    </w:p>
    <w:bookmarkEnd w:id="13"/>
    <w:p w14:paraId="2BD0D585" w14:textId="77777777" w:rsidR="00EC31C6" w:rsidRDefault="00EC31C6">
      <w:pPr>
        <w:pStyle w:val="Paragraph"/>
        <w:tabs>
          <w:tab w:val="clear" w:pos="720"/>
        </w:tabs>
        <w:ind w:left="360" w:firstLine="0"/>
        <w:outlineLvl w:val="9"/>
        <w:rPr>
          <w:rFonts w:ascii="Arial" w:hAnsi="Arial" w:cs="Arial"/>
          <w:sz w:val="22"/>
          <w:highlight w:val="yellow"/>
        </w:rPr>
      </w:pPr>
    </w:p>
    <w:p w14:paraId="503793FB" w14:textId="4D7AECFF" w:rsidR="00145288" w:rsidRDefault="00145288">
      <w:pPr>
        <w:pStyle w:val="Paragraph"/>
        <w:tabs>
          <w:tab w:val="clear" w:pos="720"/>
        </w:tabs>
        <w:ind w:left="360" w:firstLine="0"/>
        <w:outlineLvl w:val="9"/>
        <w:rPr>
          <w:rFonts w:ascii="Arial" w:hAnsi="Arial" w:cs="Arial"/>
          <w:sz w:val="22"/>
          <w:highlight w:val="yellow"/>
        </w:rPr>
      </w:pPr>
    </w:p>
    <w:p w14:paraId="7FE2C834" w14:textId="3A275D5D" w:rsidR="00145288" w:rsidRDefault="00145288">
      <w:pPr>
        <w:pStyle w:val="Paragraph"/>
        <w:tabs>
          <w:tab w:val="clear" w:pos="720"/>
        </w:tabs>
        <w:ind w:left="360" w:firstLine="0"/>
        <w:outlineLvl w:val="9"/>
        <w:rPr>
          <w:rFonts w:ascii="Arial" w:hAnsi="Arial" w:cs="Arial"/>
          <w:sz w:val="22"/>
          <w:highlight w:val="yellow"/>
        </w:rPr>
      </w:pPr>
    </w:p>
    <w:p w14:paraId="133596F9" w14:textId="29F0447D" w:rsidR="00145288" w:rsidRDefault="00145288">
      <w:pPr>
        <w:pStyle w:val="Paragraph"/>
        <w:tabs>
          <w:tab w:val="clear" w:pos="720"/>
        </w:tabs>
        <w:ind w:left="360" w:firstLine="0"/>
        <w:outlineLvl w:val="9"/>
        <w:rPr>
          <w:rFonts w:ascii="Arial" w:hAnsi="Arial" w:cs="Arial"/>
          <w:sz w:val="22"/>
          <w:highlight w:val="yellow"/>
        </w:rPr>
      </w:pPr>
    </w:p>
    <w:p w14:paraId="01802EE1" w14:textId="6DBA6DFA" w:rsidR="00145288" w:rsidRDefault="00145288">
      <w:pPr>
        <w:pStyle w:val="Paragraph"/>
        <w:tabs>
          <w:tab w:val="clear" w:pos="720"/>
        </w:tabs>
        <w:ind w:left="360" w:firstLine="0"/>
        <w:outlineLvl w:val="9"/>
        <w:rPr>
          <w:rFonts w:ascii="Arial" w:hAnsi="Arial" w:cs="Arial"/>
          <w:sz w:val="22"/>
          <w:highlight w:val="yellow"/>
        </w:rPr>
      </w:pPr>
    </w:p>
    <w:p w14:paraId="2419F640" w14:textId="63E0DFDB" w:rsidR="00145288" w:rsidRDefault="00145288">
      <w:pPr>
        <w:pStyle w:val="Paragraph"/>
        <w:tabs>
          <w:tab w:val="clear" w:pos="720"/>
        </w:tabs>
        <w:ind w:left="360" w:firstLine="0"/>
        <w:outlineLvl w:val="9"/>
        <w:rPr>
          <w:rFonts w:ascii="Arial" w:hAnsi="Arial" w:cs="Arial"/>
          <w:sz w:val="22"/>
          <w:highlight w:val="yellow"/>
        </w:rPr>
      </w:pPr>
    </w:p>
    <w:p w14:paraId="44F8B6DD" w14:textId="7209BA81" w:rsidR="00145288" w:rsidRDefault="00145288">
      <w:pPr>
        <w:pStyle w:val="Paragraph"/>
        <w:tabs>
          <w:tab w:val="clear" w:pos="720"/>
        </w:tabs>
        <w:ind w:left="360" w:firstLine="0"/>
        <w:outlineLvl w:val="9"/>
        <w:rPr>
          <w:rFonts w:ascii="Arial" w:hAnsi="Arial" w:cs="Arial"/>
          <w:sz w:val="22"/>
          <w:highlight w:val="yellow"/>
        </w:rPr>
      </w:pPr>
    </w:p>
    <w:p w14:paraId="7A44CAAA" w14:textId="6B1629F4" w:rsidR="00145288" w:rsidRDefault="00145288">
      <w:pPr>
        <w:pStyle w:val="Paragraph"/>
        <w:tabs>
          <w:tab w:val="clear" w:pos="720"/>
        </w:tabs>
        <w:ind w:left="360" w:firstLine="0"/>
        <w:outlineLvl w:val="9"/>
        <w:rPr>
          <w:rFonts w:ascii="Arial" w:hAnsi="Arial" w:cs="Arial"/>
          <w:sz w:val="22"/>
          <w:highlight w:val="yellow"/>
        </w:rPr>
      </w:pPr>
    </w:p>
    <w:p w14:paraId="4C545B9E" w14:textId="7CDD0BBD" w:rsidR="00145288" w:rsidRDefault="00145288">
      <w:pPr>
        <w:pStyle w:val="Paragraph"/>
        <w:tabs>
          <w:tab w:val="clear" w:pos="720"/>
        </w:tabs>
        <w:ind w:left="360" w:firstLine="0"/>
        <w:outlineLvl w:val="9"/>
        <w:rPr>
          <w:rFonts w:ascii="Arial" w:hAnsi="Arial" w:cs="Arial"/>
          <w:sz w:val="22"/>
          <w:highlight w:val="yellow"/>
        </w:rPr>
      </w:pPr>
    </w:p>
    <w:p w14:paraId="4718492C" w14:textId="7E748F48" w:rsidR="00145288" w:rsidRDefault="00145288">
      <w:pPr>
        <w:pStyle w:val="Paragraph"/>
        <w:tabs>
          <w:tab w:val="clear" w:pos="720"/>
        </w:tabs>
        <w:ind w:left="360" w:firstLine="0"/>
        <w:outlineLvl w:val="9"/>
        <w:rPr>
          <w:rFonts w:ascii="Arial" w:hAnsi="Arial" w:cs="Arial"/>
          <w:sz w:val="22"/>
          <w:highlight w:val="yellow"/>
        </w:rPr>
      </w:pPr>
    </w:p>
    <w:p w14:paraId="58A9C886" w14:textId="7BAC7C9B" w:rsidR="00145288" w:rsidRDefault="00145288">
      <w:pPr>
        <w:pStyle w:val="Paragraph"/>
        <w:tabs>
          <w:tab w:val="clear" w:pos="720"/>
        </w:tabs>
        <w:ind w:left="360" w:firstLine="0"/>
        <w:outlineLvl w:val="9"/>
        <w:rPr>
          <w:rFonts w:ascii="Arial" w:hAnsi="Arial" w:cs="Arial"/>
          <w:sz w:val="22"/>
          <w:highlight w:val="yellow"/>
        </w:rPr>
      </w:pPr>
    </w:p>
    <w:p w14:paraId="233544CA" w14:textId="1B6BBF7F" w:rsidR="00145288" w:rsidRDefault="00145288">
      <w:pPr>
        <w:pStyle w:val="Paragraph"/>
        <w:tabs>
          <w:tab w:val="clear" w:pos="720"/>
        </w:tabs>
        <w:ind w:left="360" w:firstLine="0"/>
        <w:outlineLvl w:val="9"/>
        <w:rPr>
          <w:rFonts w:ascii="Arial" w:hAnsi="Arial" w:cs="Arial"/>
          <w:sz w:val="22"/>
          <w:highlight w:val="yellow"/>
        </w:rPr>
      </w:pPr>
    </w:p>
    <w:p w14:paraId="0F9E3B2A" w14:textId="2C28D9EC" w:rsidR="00145288" w:rsidRDefault="00145288">
      <w:pPr>
        <w:pStyle w:val="Paragraph"/>
        <w:tabs>
          <w:tab w:val="clear" w:pos="720"/>
        </w:tabs>
        <w:ind w:left="360" w:firstLine="0"/>
        <w:outlineLvl w:val="9"/>
        <w:rPr>
          <w:rFonts w:ascii="Arial" w:hAnsi="Arial" w:cs="Arial"/>
          <w:sz w:val="22"/>
          <w:highlight w:val="yellow"/>
        </w:rPr>
      </w:pPr>
    </w:p>
    <w:p w14:paraId="363CFF76" w14:textId="172F7EFD" w:rsidR="00145288" w:rsidRDefault="00145288">
      <w:pPr>
        <w:pStyle w:val="Paragraph"/>
        <w:tabs>
          <w:tab w:val="clear" w:pos="720"/>
        </w:tabs>
        <w:ind w:left="360" w:firstLine="0"/>
        <w:outlineLvl w:val="9"/>
        <w:rPr>
          <w:rFonts w:ascii="Arial" w:hAnsi="Arial" w:cs="Arial"/>
          <w:sz w:val="22"/>
          <w:highlight w:val="yellow"/>
        </w:rPr>
      </w:pPr>
    </w:p>
    <w:p w14:paraId="14277E23" w14:textId="289C5CEC" w:rsidR="00145288" w:rsidRDefault="00145288">
      <w:pPr>
        <w:pStyle w:val="Paragraph"/>
        <w:tabs>
          <w:tab w:val="clear" w:pos="720"/>
        </w:tabs>
        <w:ind w:left="360" w:firstLine="0"/>
        <w:outlineLvl w:val="9"/>
        <w:rPr>
          <w:rFonts w:ascii="Arial" w:hAnsi="Arial" w:cs="Arial"/>
          <w:sz w:val="22"/>
          <w:highlight w:val="yellow"/>
        </w:rPr>
      </w:pPr>
    </w:p>
    <w:p w14:paraId="11A59E42" w14:textId="62330713" w:rsidR="00145288" w:rsidRDefault="00145288">
      <w:pPr>
        <w:pStyle w:val="Paragraph"/>
        <w:tabs>
          <w:tab w:val="clear" w:pos="720"/>
        </w:tabs>
        <w:ind w:left="360" w:firstLine="0"/>
        <w:outlineLvl w:val="9"/>
        <w:rPr>
          <w:rFonts w:ascii="Arial" w:hAnsi="Arial" w:cs="Arial"/>
          <w:sz w:val="22"/>
          <w:highlight w:val="yellow"/>
        </w:rPr>
      </w:pPr>
    </w:p>
    <w:p w14:paraId="5AA34382" w14:textId="6D27FFEC" w:rsidR="00145288" w:rsidRDefault="00145288">
      <w:pPr>
        <w:pStyle w:val="Paragraph"/>
        <w:tabs>
          <w:tab w:val="clear" w:pos="720"/>
        </w:tabs>
        <w:ind w:left="360" w:firstLine="0"/>
        <w:outlineLvl w:val="9"/>
        <w:rPr>
          <w:rFonts w:ascii="Arial" w:hAnsi="Arial" w:cs="Arial"/>
          <w:sz w:val="22"/>
          <w:highlight w:val="yellow"/>
        </w:rPr>
      </w:pPr>
    </w:p>
    <w:p w14:paraId="3291F04E" w14:textId="7BAB9D29" w:rsidR="00145288" w:rsidRDefault="00145288">
      <w:pPr>
        <w:pStyle w:val="Paragraph"/>
        <w:tabs>
          <w:tab w:val="clear" w:pos="720"/>
        </w:tabs>
        <w:ind w:left="360" w:firstLine="0"/>
        <w:outlineLvl w:val="9"/>
        <w:rPr>
          <w:rFonts w:ascii="Arial" w:hAnsi="Arial" w:cs="Arial"/>
          <w:sz w:val="22"/>
          <w:highlight w:val="yellow"/>
        </w:rPr>
      </w:pPr>
    </w:p>
    <w:p w14:paraId="01B92EED" w14:textId="363E071B" w:rsidR="00145288" w:rsidRDefault="00145288">
      <w:pPr>
        <w:pStyle w:val="Paragraph"/>
        <w:tabs>
          <w:tab w:val="clear" w:pos="720"/>
        </w:tabs>
        <w:ind w:left="360" w:firstLine="0"/>
        <w:outlineLvl w:val="9"/>
        <w:rPr>
          <w:rFonts w:ascii="Arial" w:hAnsi="Arial" w:cs="Arial"/>
          <w:sz w:val="22"/>
          <w:highlight w:val="yellow"/>
        </w:rPr>
      </w:pPr>
    </w:p>
    <w:p w14:paraId="2C8EB841" w14:textId="62BEED75" w:rsidR="00145288" w:rsidRDefault="00145288" w:rsidP="00145288">
      <w:pPr>
        <w:pStyle w:val="TableTitle"/>
        <w:framePr w:wrap="auto" w:vAnchor="margin" w:yAlign="inline"/>
        <w:jc w:val="left"/>
        <w:rPr>
          <w:rFonts w:ascii="Arial" w:hAnsi="Arial" w:cs="Arial"/>
          <w:sz w:val="22"/>
          <w:szCs w:val="22"/>
          <w:lang w:val="es-ES_tradnl"/>
        </w:rPr>
        <w:sectPr w:rsidR="00145288" w:rsidSect="00646653">
          <w:footerReference w:type="default" r:id="rId16"/>
          <w:pgSz w:w="12240" w:h="15840"/>
          <w:pgMar w:top="1440" w:right="1800" w:bottom="1440" w:left="1800" w:header="720" w:footer="720" w:gutter="0"/>
          <w:cols w:space="720"/>
        </w:sectPr>
      </w:pPr>
      <w:bookmarkStart w:id="14" w:name="_Toc299996940"/>
      <w:bookmarkStart w:id="15" w:name="_Toc299997070"/>
      <w:bookmarkStart w:id="16" w:name="_Toc299997413"/>
      <w:bookmarkStart w:id="17" w:name="_Toc305003930"/>
    </w:p>
    <w:p w14:paraId="7F34F34C" w14:textId="70C69F36" w:rsidR="00145288" w:rsidRPr="0096577B" w:rsidRDefault="00145288" w:rsidP="00145288">
      <w:pPr>
        <w:pStyle w:val="TableTitle"/>
        <w:framePr w:wrap="auto" w:vAnchor="margin" w:yAlign="inline"/>
        <w:rPr>
          <w:rFonts w:ascii="Arial" w:hAnsi="Arial" w:cs="Arial"/>
          <w:sz w:val="22"/>
          <w:szCs w:val="22"/>
          <w:lang w:val="es-ES_tradnl"/>
        </w:rPr>
      </w:pPr>
      <w:r>
        <w:rPr>
          <w:rFonts w:ascii="Arial" w:hAnsi="Arial" w:cs="Arial"/>
          <w:sz w:val="22"/>
          <w:szCs w:val="22"/>
          <w:lang w:val="es-ES_tradnl"/>
        </w:rPr>
        <w:lastRenderedPageBreak/>
        <w:t>Cua</w:t>
      </w:r>
      <w:r w:rsidRPr="0096577B">
        <w:rPr>
          <w:rFonts w:ascii="Arial" w:hAnsi="Arial" w:cs="Arial"/>
          <w:sz w:val="22"/>
          <w:szCs w:val="22"/>
          <w:lang w:val="es-ES_tradnl"/>
        </w:rPr>
        <w:t>dro 2</w:t>
      </w:r>
      <w:r w:rsidRPr="0096577B">
        <w:rPr>
          <w:rFonts w:ascii="Arial" w:hAnsi="Arial" w:cs="Arial"/>
          <w:sz w:val="22"/>
          <w:szCs w:val="22"/>
          <w:lang w:val="es-ES_tradnl"/>
        </w:rPr>
        <w:br/>
      </w:r>
      <w:r w:rsidRPr="0096577B">
        <w:rPr>
          <w:rFonts w:ascii="Arial" w:hAnsi="Arial" w:cs="Arial"/>
          <w:sz w:val="22"/>
          <w:szCs w:val="22"/>
          <w:lang w:val="es-ES_tradnl"/>
        </w:rPr>
        <w:t xml:space="preserve">Programa de Proyecto de Agua, Saneamiento e Higiene en Zonas Urbanas, </w:t>
      </w:r>
      <w:proofErr w:type="spellStart"/>
      <w:r w:rsidRPr="0096577B">
        <w:rPr>
          <w:rFonts w:ascii="Arial" w:hAnsi="Arial" w:cs="Arial"/>
          <w:sz w:val="22"/>
          <w:szCs w:val="22"/>
          <w:lang w:val="es-ES_tradnl"/>
        </w:rPr>
        <w:t>Perirubanas</w:t>
      </w:r>
      <w:proofErr w:type="spellEnd"/>
      <w:r w:rsidRPr="0096577B">
        <w:rPr>
          <w:rFonts w:ascii="Arial" w:hAnsi="Arial" w:cs="Arial"/>
          <w:sz w:val="22"/>
          <w:szCs w:val="22"/>
          <w:lang w:val="es-ES_tradnl"/>
        </w:rPr>
        <w:t xml:space="preserve"> y Rurales del Gran Norte de Haití - Indicadores de resultado</w:t>
      </w:r>
    </w:p>
    <w:p w14:paraId="0F4AFB0C" w14:textId="1915B28E" w:rsidR="00145288" w:rsidRPr="00190E94" w:rsidRDefault="00145288" w:rsidP="00190E94">
      <w:pPr>
        <w:pStyle w:val="TableTitle"/>
        <w:framePr w:wrap="auto" w:vAnchor="margin" w:yAlign="inline"/>
        <w:rPr>
          <w:rFonts w:ascii="Arial" w:hAnsi="Arial" w:cs="Arial"/>
          <w:sz w:val="22"/>
          <w:szCs w:val="22"/>
          <w:lang w:val="es-ES_tradnl"/>
        </w:rPr>
      </w:pPr>
      <w:r w:rsidRPr="0096577B">
        <w:rPr>
          <w:rFonts w:ascii="Arial" w:hAnsi="Arial" w:cs="Arial"/>
          <w:sz w:val="22"/>
          <w:szCs w:val="22"/>
          <w:lang w:val="es-ES_tradnl"/>
        </w:rPr>
        <w:t>Monitoreo - Plan de trabajo</w:t>
      </w:r>
      <w:bookmarkEnd w:id="14"/>
      <w:bookmarkEnd w:id="15"/>
      <w:bookmarkEnd w:id="16"/>
      <w:bookmarkEnd w:id="17"/>
    </w:p>
    <w:p w14:paraId="3A78C265" w14:textId="77777777" w:rsidR="00145288" w:rsidRDefault="00145288">
      <w:pPr>
        <w:pStyle w:val="Paragraph"/>
        <w:tabs>
          <w:tab w:val="clear" w:pos="720"/>
        </w:tabs>
        <w:ind w:left="360" w:firstLine="0"/>
        <w:outlineLvl w:val="9"/>
        <w:rPr>
          <w:rFonts w:ascii="Arial" w:hAnsi="Arial" w:cs="Arial"/>
          <w:sz w:val="22"/>
          <w:highlight w:val="yellow"/>
        </w:rPr>
      </w:pPr>
    </w:p>
    <w:tbl>
      <w:tblPr>
        <w:tblW w:w="15210" w:type="dxa"/>
        <w:tblInd w:w="-1090" w:type="dxa"/>
        <w:tblLook w:val="04A0" w:firstRow="1" w:lastRow="0" w:firstColumn="1" w:lastColumn="0" w:noHBand="0" w:noVBand="1"/>
      </w:tblPr>
      <w:tblGrid>
        <w:gridCol w:w="1916"/>
        <w:gridCol w:w="346"/>
        <w:gridCol w:w="330"/>
        <w:gridCol w:w="399"/>
        <w:gridCol w:w="378"/>
        <w:gridCol w:w="377"/>
        <w:gridCol w:w="341"/>
        <w:gridCol w:w="401"/>
        <w:gridCol w:w="412"/>
        <w:gridCol w:w="420"/>
        <w:gridCol w:w="402"/>
        <w:gridCol w:w="348"/>
        <w:gridCol w:w="413"/>
        <w:gridCol w:w="377"/>
        <w:gridCol w:w="393"/>
        <w:gridCol w:w="402"/>
        <w:gridCol w:w="360"/>
        <w:gridCol w:w="474"/>
        <w:gridCol w:w="402"/>
        <w:gridCol w:w="402"/>
        <w:gridCol w:w="413"/>
        <w:gridCol w:w="422"/>
        <w:gridCol w:w="348"/>
        <w:gridCol w:w="348"/>
        <w:gridCol w:w="413"/>
        <w:gridCol w:w="420"/>
        <w:gridCol w:w="1492"/>
        <w:gridCol w:w="831"/>
        <w:gridCol w:w="1230"/>
      </w:tblGrid>
      <w:tr w:rsidR="00190E94" w:rsidRPr="00145288" w14:paraId="070B645A" w14:textId="77777777" w:rsidTr="00477F64">
        <w:trPr>
          <w:trHeight w:val="563"/>
        </w:trPr>
        <w:tc>
          <w:tcPr>
            <w:tcW w:w="1916" w:type="dxa"/>
            <w:vMerge w:val="restart"/>
            <w:tcBorders>
              <w:top w:val="single" w:sz="8" w:space="0" w:color="000000"/>
              <w:left w:val="single" w:sz="8" w:space="0" w:color="000000"/>
              <w:bottom w:val="nil"/>
              <w:right w:val="single" w:sz="8" w:space="0" w:color="000000"/>
            </w:tcBorders>
            <w:shd w:val="clear" w:color="auto" w:fill="D9D9D9" w:themeFill="background1" w:themeFillShade="D9"/>
            <w:vAlign w:val="center"/>
            <w:hideMark/>
          </w:tcPr>
          <w:p w14:paraId="003F3C6E"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proofErr w:type="spellStart"/>
            <w:r w:rsidRPr="00145288">
              <w:rPr>
                <w:rFonts w:ascii="Arial" w:hAnsi="Arial" w:cs="Arial"/>
                <w:b/>
                <w:bCs/>
                <w:color w:val="000000"/>
                <w:spacing w:val="0"/>
                <w:sz w:val="17"/>
                <w:szCs w:val="17"/>
                <w:lang w:val="en-US"/>
              </w:rPr>
              <w:t>Principales</w:t>
            </w:r>
            <w:proofErr w:type="spellEnd"/>
            <w:r w:rsidRPr="00145288">
              <w:rPr>
                <w:rFonts w:ascii="Arial" w:hAnsi="Arial" w:cs="Arial"/>
                <w:b/>
                <w:bCs/>
                <w:color w:val="000000"/>
                <w:spacing w:val="0"/>
                <w:sz w:val="17"/>
                <w:szCs w:val="17"/>
                <w:lang w:val="en-US"/>
              </w:rPr>
              <w:t xml:space="preserve"> </w:t>
            </w:r>
            <w:proofErr w:type="spellStart"/>
            <w:r w:rsidRPr="00145288">
              <w:rPr>
                <w:rFonts w:ascii="Arial" w:hAnsi="Arial" w:cs="Arial"/>
                <w:b/>
                <w:bCs/>
                <w:color w:val="000000"/>
                <w:spacing w:val="0"/>
                <w:sz w:val="17"/>
                <w:szCs w:val="17"/>
                <w:lang w:val="en-US"/>
              </w:rPr>
              <w:t>actividades</w:t>
            </w:r>
            <w:proofErr w:type="spellEnd"/>
            <w:r w:rsidRPr="00145288">
              <w:rPr>
                <w:rFonts w:ascii="Arial" w:hAnsi="Arial" w:cs="Arial"/>
                <w:b/>
                <w:bCs/>
                <w:color w:val="000000"/>
                <w:spacing w:val="0"/>
                <w:sz w:val="17"/>
                <w:szCs w:val="17"/>
                <w:lang w:val="en-US"/>
              </w:rPr>
              <w:t xml:space="preserve"> de </w:t>
            </w:r>
            <w:proofErr w:type="spellStart"/>
            <w:r w:rsidRPr="00145288">
              <w:rPr>
                <w:rFonts w:ascii="Arial" w:hAnsi="Arial" w:cs="Arial"/>
                <w:b/>
                <w:bCs/>
                <w:color w:val="000000"/>
                <w:spacing w:val="0"/>
                <w:sz w:val="17"/>
                <w:szCs w:val="17"/>
                <w:lang w:val="en-US"/>
              </w:rPr>
              <w:t>seguimiento</w:t>
            </w:r>
            <w:proofErr w:type="spellEnd"/>
            <w:r w:rsidRPr="00145288">
              <w:rPr>
                <w:rFonts w:ascii="Arial" w:hAnsi="Arial" w:cs="Arial"/>
                <w:b/>
                <w:bCs/>
                <w:color w:val="000000"/>
                <w:spacing w:val="0"/>
                <w:sz w:val="17"/>
                <w:szCs w:val="17"/>
                <w:lang w:val="en-US"/>
              </w:rPr>
              <w:t>/</w:t>
            </w:r>
            <w:proofErr w:type="spellStart"/>
            <w:r w:rsidRPr="00145288">
              <w:rPr>
                <w:rFonts w:ascii="Arial" w:hAnsi="Arial" w:cs="Arial"/>
                <w:b/>
                <w:bCs/>
                <w:color w:val="000000"/>
                <w:spacing w:val="0"/>
                <w:sz w:val="17"/>
                <w:szCs w:val="17"/>
                <w:lang w:val="en-US"/>
              </w:rPr>
              <w:t>Productos</w:t>
            </w:r>
            <w:proofErr w:type="spellEnd"/>
            <w:r w:rsidRPr="00145288">
              <w:rPr>
                <w:rFonts w:ascii="Arial" w:hAnsi="Arial" w:cs="Arial"/>
                <w:b/>
                <w:bCs/>
                <w:color w:val="000000"/>
                <w:spacing w:val="0"/>
                <w:sz w:val="17"/>
                <w:szCs w:val="17"/>
                <w:lang w:val="en-US"/>
              </w:rPr>
              <w:t xml:space="preserve"> por </w:t>
            </w:r>
            <w:proofErr w:type="spellStart"/>
            <w:r w:rsidRPr="00145288">
              <w:rPr>
                <w:rFonts w:ascii="Arial" w:hAnsi="Arial" w:cs="Arial"/>
                <w:b/>
                <w:bCs/>
                <w:color w:val="000000"/>
                <w:spacing w:val="0"/>
                <w:sz w:val="17"/>
                <w:szCs w:val="17"/>
                <w:lang w:val="en-US"/>
              </w:rPr>
              <w:t>actividad</w:t>
            </w:r>
            <w:proofErr w:type="spellEnd"/>
          </w:p>
        </w:tc>
        <w:tc>
          <w:tcPr>
            <w:tcW w:w="346" w:type="dxa"/>
            <w:tcBorders>
              <w:top w:val="single" w:sz="8" w:space="0" w:color="000000"/>
              <w:left w:val="nil"/>
              <w:bottom w:val="single" w:sz="8" w:space="0" w:color="000000"/>
              <w:right w:val="single" w:sz="8" w:space="0" w:color="000000"/>
            </w:tcBorders>
            <w:shd w:val="clear" w:color="auto" w:fill="D9D9D9" w:themeFill="background1" w:themeFillShade="D9"/>
            <w:vAlign w:val="center"/>
            <w:hideMark/>
          </w:tcPr>
          <w:p w14:paraId="14FDF8F8"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 </w:t>
            </w:r>
          </w:p>
        </w:tc>
        <w:tc>
          <w:tcPr>
            <w:tcW w:w="1484" w:type="dxa"/>
            <w:gridSpan w:val="4"/>
            <w:tcBorders>
              <w:top w:val="single" w:sz="8" w:space="0" w:color="000000"/>
              <w:left w:val="nil"/>
              <w:bottom w:val="single" w:sz="8" w:space="0" w:color="000000"/>
              <w:right w:val="single" w:sz="8" w:space="0" w:color="000000"/>
            </w:tcBorders>
            <w:shd w:val="clear" w:color="auto" w:fill="D9D9D9" w:themeFill="background1" w:themeFillShade="D9"/>
            <w:vAlign w:val="center"/>
            <w:hideMark/>
          </w:tcPr>
          <w:p w14:paraId="6E44EDA0"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proofErr w:type="spellStart"/>
            <w:r w:rsidRPr="00145288">
              <w:rPr>
                <w:rFonts w:ascii="Arial" w:hAnsi="Arial" w:cs="Arial"/>
                <w:b/>
                <w:bCs/>
                <w:color w:val="000000"/>
                <w:spacing w:val="0"/>
                <w:sz w:val="17"/>
                <w:szCs w:val="17"/>
                <w:lang w:val="en-US"/>
              </w:rPr>
              <w:t>Año</w:t>
            </w:r>
            <w:proofErr w:type="spellEnd"/>
            <w:r w:rsidRPr="00145288">
              <w:rPr>
                <w:rFonts w:ascii="Arial" w:hAnsi="Arial" w:cs="Arial"/>
                <w:b/>
                <w:bCs/>
                <w:color w:val="000000"/>
                <w:spacing w:val="0"/>
                <w:sz w:val="17"/>
                <w:szCs w:val="17"/>
                <w:lang w:val="en-US"/>
              </w:rPr>
              <w:t xml:space="preserve"> 1</w:t>
            </w:r>
          </w:p>
        </w:tc>
        <w:tc>
          <w:tcPr>
            <w:tcW w:w="1574" w:type="dxa"/>
            <w:gridSpan w:val="4"/>
            <w:tcBorders>
              <w:top w:val="single" w:sz="8" w:space="0" w:color="000000"/>
              <w:left w:val="nil"/>
              <w:bottom w:val="single" w:sz="8" w:space="0" w:color="000000"/>
              <w:right w:val="single" w:sz="8" w:space="0" w:color="000000"/>
            </w:tcBorders>
            <w:shd w:val="clear" w:color="auto" w:fill="D9D9D9" w:themeFill="background1" w:themeFillShade="D9"/>
            <w:vAlign w:val="center"/>
            <w:hideMark/>
          </w:tcPr>
          <w:p w14:paraId="655D0FC9"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proofErr w:type="spellStart"/>
            <w:r w:rsidRPr="00145288">
              <w:rPr>
                <w:rFonts w:ascii="Arial" w:hAnsi="Arial" w:cs="Arial"/>
                <w:b/>
                <w:bCs/>
                <w:color w:val="000000"/>
                <w:spacing w:val="0"/>
                <w:sz w:val="17"/>
                <w:szCs w:val="17"/>
                <w:lang w:val="en-US"/>
              </w:rPr>
              <w:t>Año</w:t>
            </w:r>
            <w:proofErr w:type="spellEnd"/>
            <w:r w:rsidRPr="00145288">
              <w:rPr>
                <w:rFonts w:ascii="Arial" w:hAnsi="Arial" w:cs="Arial"/>
                <w:b/>
                <w:bCs/>
                <w:color w:val="000000"/>
                <w:spacing w:val="0"/>
                <w:sz w:val="17"/>
                <w:szCs w:val="17"/>
                <w:lang w:val="en-US"/>
              </w:rPr>
              <w:t xml:space="preserve"> 2</w:t>
            </w:r>
          </w:p>
        </w:tc>
        <w:tc>
          <w:tcPr>
            <w:tcW w:w="1540" w:type="dxa"/>
            <w:gridSpan w:val="4"/>
            <w:tcBorders>
              <w:top w:val="single" w:sz="8" w:space="0" w:color="000000"/>
              <w:left w:val="nil"/>
              <w:bottom w:val="single" w:sz="8" w:space="0" w:color="000000"/>
              <w:right w:val="single" w:sz="8" w:space="0" w:color="000000"/>
            </w:tcBorders>
            <w:shd w:val="clear" w:color="auto" w:fill="D9D9D9" w:themeFill="background1" w:themeFillShade="D9"/>
            <w:vAlign w:val="center"/>
            <w:hideMark/>
          </w:tcPr>
          <w:p w14:paraId="3E337D64"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proofErr w:type="spellStart"/>
            <w:r w:rsidRPr="00145288">
              <w:rPr>
                <w:rFonts w:ascii="Arial" w:hAnsi="Arial" w:cs="Arial"/>
                <w:b/>
                <w:bCs/>
                <w:color w:val="000000"/>
                <w:spacing w:val="0"/>
                <w:sz w:val="17"/>
                <w:szCs w:val="17"/>
                <w:lang w:val="en-US"/>
              </w:rPr>
              <w:t>Año</w:t>
            </w:r>
            <w:proofErr w:type="spellEnd"/>
            <w:r w:rsidRPr="00145288">
              <w:rPr>
                <w:rFonts w:ascii="Arial" w:hAnsi="Arial" w:cs="Arial"/>
                <w:b/>
                <w:bCs/>
                <w:color w:val="000000"/>
                <w:spacing w:val="0"/>
                <w:sz w:val="17"/>
                <w:szCs w:val="17"/>
                <w:lang w:val="en-US"/>
              </w:rPr>
              <w:t xml:space="preserve"> 3</w:t>
            </w:r>
          </w:p>
        </w:tc>
        <w:tc>
          <w:tcPr>
            <w:tcW w:w="1629" w:type="dxa"/>
            <w:gridSpan w:val="4"/>
            <w:tcBorders>
              <w:top w:val="single" w:sz="8" w:space="0" w:color="000000"/>
              <w:left w:val="nil"/>
              <w:bottom w:val="single" w:sz="8" w:space="0" w:color="000000"/>
              <w:right w:val="single" w:sz="8" w:space="0" w:color="000000"/>
            </w:tcBorders>
            <w:shd w:val="clear" w:color="auto" w:fill="D9D9D9" w:themeFill="background1" w:themeFillShade="D9"/>
            <w:vAlign w:val="center"/>
            <w:hideMark/>
          </w:tcPr>
          <w:p w14:paraId="585E4A55"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proofErr w:type="spellStart"/>
            <w:r w:rsidRPr="00145288">
              <w:rPr>
                <w:rFonts w:ascii="Arial" w:hAnsi="Arial" w:cs="Arial"/>
                <w:b/>
                <w:bCs/>
                <w:color w:val="000000"/>
                <w:spacing w:val="0"/>
                <w:sz w:val="17"/>
                <w:szCs w:val="17"/>
                <w:lang w:val="en-US"/>
              </w:rPr>
              <w:t>Año</w:t>
            </w:r>
            <w:proofErr w:type="spellEnd"/>
            <w:r w:rsidRPr="00145288">
              <w:rPr>
                <w:rFonts w:ascii="Arial" w:hAnsi="Arial" w:cs="Arial"/>
                <w:b/>
                <w:bCs/>
                <w:color w:val="000000"/>
                <w:spacing w:val="0"/>
                <w:sz w:val="17"/>
                <w:szCs w:val="17"/>
                <w:lang w:val="en-US"/>
              </w:rPr>
              <w:t xml:space="preserve"> 4</w:t>
            </w:r>
          </w:p>
        </w:tc>
        <w:tc>
          <w:tcPr>
            <w:tcW w:w="1639" w:type="dxa"/>
            <w:gridSpan w:val="4"/>
            <w:tcBorders>
              <w:top w:val="single" w:sz="8" w:space="0" w:color="000000"/>
              <w:left w:val="nil"/>
              <w:bottom w:val="single" w:sz="8" w:space="0" w:color="000000"/>
              <w:right w:val="single" w:sz="8" w:space="0" w:color="000000"/>
            </w:tcBorders>
            <w:shd w:val="clear" w:color="auto" w:fill="D9D9D9" w:themeFill="background1" w:themeFillShade="D9"/>
            <w:vAlign w:val="center"/>
            <w:hideMark/>
          </w:tcPr>
          <w:p w14:paraId="34567306"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proofErr w:type="spellStart"/>
            <w:r w:rsidRPr="00145288">
              <w:rPr>
                <w:rFonts w:ascii="Arial" w:hAnsi="Arial" w:cs="Arial"/>
                <w:b/>
                <w:bCs/>
                <w:color w:val="000000"/>
                <w:spacing w:val="0"/>
                <w:sz w:val="17"/>
                <w:szCs w:val="17"/>
                <w:lang w:val="en-US"/>
              </w:rPr>
              <w:t>Año</w:t>
            </w:r>
            <w:proofErr w:type="spellEnd"/>
            <w:r w:rsidRPr="00145288">
              <w:rPr>
                <w:rFonts w:ascii="Arial" w:hAnsi="Arial" w:cs="Arial"/>
                <w:b/>
                <w:bCs/>
                <w:color w:val="000000"/>
                <w:spacing w:val="0"/>
                <w:sz w:val="17"/>
                <w:szCs w:val="17"/>
                <w:lang w:val="en-US"/>
              </w:rPr>
              <w:t xml:space="preserve"> 5</w:t>
            </w:r>
          </w:p>
        </w:tc>
        <w:tc>
          <w:tcPr>
            <w:tcW w:w="1529" w:type="dxa"/>
            <w:gridSpan w:val="4"/>
            <w:tcBorders>
              <w:top w:val="single" w:sz="8" w:space="0" w:color="000000"/>
              <w:left w:val="nil"/>
              <w:bottom w:val="single" w:sz="8" w:space="0" w:color="000000"/>
              <w:right w:val="single" w:sz="8" w:space="0" w:color="000000"/>
            </w:tcBorders>
            <w:shd w:val="clear" w:color="auto" w:fill="D9D9D9" w:themeFill="background1" w:themeFillShade="D9"/>
            <w:vAlign w:val="center"/>
            <w:hideMark/>
          </w:tcPr>
          <w:p w14:paraId="73878657"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proofErr w:type="spellStart"/>
            <w:r w:rsidRPr="00145288">
              <w:rPr>
                <w:rFonts w:ascii="Arial" w:hAnsi="Arial" w:cs="Arial"/>
                <w:b/>
                <w:bCs/>
                <w:color w:val="000000"/>
                <w:spacing w:val="0"/>
                <w:sz w:val="17"/>
                <w:szCs w:val="17"/>
                <w:lang w:val="en-US"/>
              </w:rPr>
              <w:t>Año</w:t>
            </w:r>
            <w:proofErr w:type="spellEnd"/>
            <w:r w:rsidRPr="00145288">
              <w:rPr>
                <w:rFonts w:ascii="Arial" w:hAnsi="Arial" w:cs="Arial"/>
                <w:b/>
                <w:bCs/>
                <w:color w:val="000000"/>
                <w:spacing w:val="0"/>
                <w:sz w:val="17"/>
                <w:szCs w:val="17"/>
                <w:lang w:val="en-US"/>
              </w:rPr>
              <w:t xml:space="preserve"> 6</w:t>
            </w:r>
          </w:p>
        </w:tc>
        <w:tc>
          <w:tcPr>
            <w:tcW w:w="1492" w:type="dxa"/>
            <w:vMerge w:val="restart"/>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hideMark/>
          </w:tcPr>
          <w:p w14:paraId="3139BDA7"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proofErr w:type="spellStart"/>
            <w:r w:rsidRPr="00145288">
              <w:rPr>
                <w:rFonts w:ascii="Arial" w:hAnsi="Arial" w:cs="Arial"/>
                <w:b/>
                <w:bCs/>
                <w:color w:val="000000"/>
                <w:spacing w:val="0"/>
                <w:sz w:val="17"/>
                <w:szCs w:val="17"/>
                <w:lang w:val="en-US"/>
              </w:rPr>
              <w:t>Responsable</w:t>
            </w:r>
            <w:proofErr w:type="spellEnd"/>
          </w:p>
        </w:tc>
        <w:tc>
          <w:tcPr>
            <w:tcW w:w="831" w:type="dxa"/>
            <w:tcBorders>
              <w:top w:val="single" w:sz="8" w:space="0" w:color="000000"/>
              <w:left w:val="nil"/>
              <w:bottom w:val="nil"/>
              <w:right w:val="single" w:sz="8" w:space="0" w:color="000000"/>
            </w:tcBorders>
            <w:shd w:val="clear" w:color="auto" w:fill="D9D9D9" w:themeFill="background1" w:themeFillShade="D9"/>
            <w:vAlign w:val="center"/>
            <w:hideMark/>
          </w:tcPr>
          <w:p w14:paraId="0F2D87DD"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proofErr w:type="spellStart"/>
            <w:r w:rsidRPr="00145288">
              <w:rPr>
                <w:rFonts w:ascii="Arial" w:hAnsi="Arial" w:cs="Arial"/>
                <w:b/>
                <w:bCs/>
                <w:color w:val="000000"/>
                <w:spacing w:val="0"/>
                <w:sz w:val="17"/>
                <w:szCs w:val="17"/>
                <w:lang w:val="en-US"/>
              </w:rPr>
              <w:t>Costo</w:t>
            </w:r>
            <w:proofErr w:type="spellEnd"/>
          </w:p>
        </w:tc>
        <w:tc>
          <w:tcPr>
            <w:tcW w:w="1230" w:type="dxa"/>
            <w:vMerge w:val="restart"/>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hideMark/>
          </w:tcPr>
          <w:p w14:paraId="60C1D4BE"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proofErr w:type="spellStart"/>
            <w:r w:rsidRPr="00145288">
              <w:rPr>
                <w:rFonts w:ascii="Arial" w:hAnsi="Arial" w:cs="Arial"/>
                <w:b/>
                <w:bCs/>
                <w:color w:val="000000"/>
                <w:spacing w:val="0"/>
                <w:sz w:val="17"/>
                <w:szCs w:val="17"/>
                <w:lang w:val="en-US"/>
              </w:rPr>
              <w:t>Financiamiento</w:t>
            </w:r>
            <w:proofErr w:type="spellEnd"/>
          </w:p>
        </w:tc>
      </w:tr>
      <w:tr w:rsidR="00190E94" w:rsidRPr="00145288" w14:paraId="715F130B" w14:textId="77777777" w:rsidTr="00477F64">
        <w:trPr>
          <w:trHeight w:val="315"/>
        </w:trPr>
        <w:tc>
          <w:tcPr>
            <w:tcW w:w="1916" w:type="dxa"/>
            <w:vMerge/>
            <w:tcBorders>
              <w:top w:val="single" w:sz="8" w:space="0" w:color="000000"/>
              <w:left w:val="single" w:sz="8" w:space="0" w:color="000000"/>
              <w:bottom w:val="nil"/>
              <w:right w:val="single" w:sz="8" w:space="0" w:color="000000"/>
            </w:tcBorders>
            <w:vAlign w:val="center"/>
            <w:hideMark/>
          </w:tcPr>
          <w:p w14:paraId="5B1596AD" w14:textId="77777777" w:rsidR="00145288" w:rsidRPr="00145288" w:rsidRDefault="00145288" w:rsidP="00145288">
            <w:pPr>
              <w:suppressAutoHyphens w:val="0"/>
              <w:autoSpaceDN/>
              <w:textAlignment w:val="auto"/>
              <w:rPr>
                <w:rFonts w:ascii="Arial" w:hAnsi="Arial" w:cs="Arial"/>
                <w:b/>
                <w:bCs/>
                <w:color w:val="000000"/>
                <w:spacing w:val="0"/>
                <w:sz w:val="17"/>
                <w:szCs w:val="17"/>
                <w:lang w:val="en-US"/>
              </w:rPr>
            </w:pPr>
          </w:p>
        </w:tc>
        <w:tc>
          <w:tcPr>
            <w:tcW w:w="346" w:type="dxa"/>
            <w:tcBorders>
              <w:top w:val="nil"/>
              <w:left w:val="nil"/>
              <w:bottom w:val="single" w:sz="8" w:space="0" w:color="000000"/>
              <w:right w:val="single" w:sz="8" w:space="0" w:color="000000"/>
            </w:tcBorders>
            <w:shd w:val="clear" w:color="auto" w:fill="D9D9D9" w:themeFill="background1" w:themeFillShade="D9"/>
            <w:vAlign w:val="center"/>
            <w:hideMark/>
          </w:tcPr>
          <w:p w14:paraId="66425DB6"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0</w:t>
            </w:r>
          </w:p>
        </w:tc>
        <w:tc>
          <w:tcPr>
            <w:tcW w:w="330" w:type="dxa"/>
            <w:tcBorders>
              <w:top w:val="nil"/>
              <w:left w:val="nil"/>
              <w:bottom w:val="single" w:sz="8" w:space="0" w:color="000000"/>
              <w:right w:val="single" w:sz="8" w:space="0" w:color="000000"/>
            </w:tcBorders>
            <w:shd w:val="clear" w:color="auto" w:fill="D9D9D9" w:themeFill="background1" w:themeFillShade="D9"/>
            <w:vAlign w:val="center"/>
            <w:hideMark/>
          </w:tcPr>
          <w:p w14:paraId="1B11FA6B"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I</w:t>
            </w:r>
          </w:p>
        </w:tc>
        <w:tc>
          <w:tcPr>
            <w:tcW w:w="399" w:type="dxa"/>
            <w:tcBorders>
              <w:top w:val="nil"/>
              <w:left w:val="nil"/>
              <w:bottom w:val="single" w:sz="8" w:space="0" w:color="000000"/>
              <w:right w:val="single" w:sz="8" w:space="0" w:color="000000"/>
            </w:tcBorders>
            <w:shd w:val="clear" w:color="auto" w:fill="D9D9D9" w:themeFill="background1" w:themeFillShade="D9"/>
            <w:vAlign w:val="center"/>
            <w:hideMark/>
          </w:tcPr>
          <w:p w14:paraId="1BC0928C"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II</w:t>
            </w:r>
          </w:p>
        </w:tc>
        <w:tc>
          <w:tcPr>
            <w:tcW w:w="378" w:type="dxa"/>
            <w:tcBorders>
              <w:top w:val="nil"/>
              <w:left w:val="nil"/>
              <w:bottom w:val="single" w:sz="8" w:space="0" w:color="000000"/>
              <w:right w:val="single" w:sz="8" w:space="0" w:color="000000"/>
            </w:tcBorders>
            <w:shd w:val="clear" w:color="auto" w:fill="D9D9D9" w:themeFill="background1" w:themeFillShade="D9"/>
            <w:vAlign w:val="center"/>
            <w:hideMark/>
          </w:tcPr>
          <w:p w14:paraId="45C2B6C3"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III</w:t>
            </w:r>
          </w:p>
        </w:tc>
        <w:tc>
          <w:tcPr>
            <w:tcW w:w="377" w:type="dxa"/>
            <w:tcBorders>
              <w:top w:val="nil"/>
              <w:left w:val="nil"/>
              <w:bottom w:val="single" w:sz="8" w:space="0" w:color="000000"/>
              <w:right w:val="single" w:sz="8" w:space="0" w:color="000000"/>
            </w:tcBorders>
            <w:shd w:val="clear" w:color="auto" w:fill="D9D9D9" w:themeFill="background1" w:themeFillShade="D9"/>
            <w:vAlign w:val="center"/>
            <w:hideMark/>
          </w:tcPr>
          <w:p w14:paraId="59EA2FA1"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IV</w:t>
            </w:r>
          </w:p>
        </w:tc>
        <w:tc>
          <w:tcPr>
            <w:tcW w:w="341" w:type="dxa"/>
            <w:tcBorders>
              <w:top w:val="nil"/>
              <w:left w:val="nil"/>
              <w:bottom w:val="single" w:sz="8" w:space="0" w:color="000000"/>
              <w:right w:val="single" w:sz="8" w:space="0" w:color="000000"/>
            </w:tcBorders>
            <w:shd w:val="clear" w:color="auto" w:fill="D9D9D9" w:themeFill="background1" w:themeFillShade="D9"/>
            <w:vAlign w:val="center"/>
            <w:hideMark/>
          </w:tcPr>
          <w:p w14:paraId="083216B2"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I</w:t>
            </w:r>
          </w:p>
        </w:tc>
        <w:tc>
          <w:tcPr>
            <w:tcW w:w="401" w:type="dxa"/>
            <w:tcBorders>
              <w:top w:val="nil"/>
              <w:left w:val="nil"/>
              <w:bottom w:val="single" w:sz="8" w:space="0" w:color="000000"/>
              <w:right w:val="single" w:sz="8" w:space="0" w:color="000000"/>
            </w:tcBorders>
            <w:shd w:val="clear" w:color="auto" w:fill="D9D9D9" w:themeFill="background1" w:themeFillShade="D9"/>
            <w:vAlign w:val="center"/>
            <w:hideMark/>
          </w:tcPr>
          <w:p w14:paraId="049D7107"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II</w:t>
            </w:r>
          </w:p>
        </w:tc>
        <w:tc>
          <w:tcPr>
            <w:tcW w:w="412" w:type="dxa"/>
            <w:tcBorders>
              <w:top w:val="nil"/>
              <w:left w:val="nil"/>
              <w:bottom w:val="single" w:sz="8" w:space="0" w:color="000000"/>
              <w:right w:val="single" w:sz="8" w:space="0" w:color="000000"/>
            </w:tcBorders>
            <w:shd w:val="clear" w:color="auto" w:fill="D9D9D9" w:themeFill="background1" w:themeFillShade="D9"/>
            <w:vAlign w:val="center"/>
            <w:hideMark/>
          </w:tcPr>
          <w:p w14:paraId="2705BC29"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III</w:t>
            </w:r>
          </w:p>
        </w:tc>
        <w:tc>
          <w:tcPr>
            <w:tcW w:w="420" w:type="dxa"/>
            <w:tcBorders>
              <w:top w:val="nil"/>
              <w:left w:val="nil"/>
              <w:bottom w:val="single" w:sz="8" w:space="0" w:color="000000"/>
              <w:right w:val="single" w:sz="8" w:space="0" w:color="000000"/>
            </w:tcBorders>
            <w:shd w:val="clear" w:color="auto" w:fill="D9D9D9" w:themeFill="background1" w:themeFillShade="D9"/>
            <w:vAlign w:val="center"/>
            <w:hideMark/>
          </w:tcPr>
          <w:p w14:paraId="22104797"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IV</w:t>
            </w:r>
          </w:p>
        </w:tc>
        <w:tc>
          <w:tcPr>
            <w:tcW w:w="402" w:type="dxa"/>
            <w:tcBorders>
              <w:top w:val="nil"/>
              <w:left w:val="nil"/>
              <w:bottom w:val="single" w:sz="8" w:space="0" w:color="000000"/>
              <w:right w:val="single" w:sz="8" w:space="0" w:color="000000"/>
            </w:tcBorders>
            <w:shd w:val="clear" w:color="auto" w:fill="D9D9D9" w:themeFill="background1" w:themeFillShade="D9"/>
            <w:vAlign w:val="center"/>
            <w:hideMark/>
          </w:tcPr>
          <w:p w14:paraId="65972566"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I</w:t>
            </w:r>
          </w:p>
        </w:tc>
        <w:tc>
          <w:tcPr>
            <w:tcW w:w="348" w:type="dxa"/>
            <w:tcBorders>
              <w:top w:val="nil"/>
              <w:left w:val="nil"/>
              <w:bottom w:val="single" w:sz="8" w:space="0" w:color="000000"/>
              <w:right w:val="single" w:sz="8" w:space="0" w:color="000000"/>
            </w:tcBorders>
            <w:shd w:val="clear" w:color="auto" w:fill="D9D9D9" w:themeFill="background1" w:themeFillShade="D9"/>
            <w:vAlign w:val="center"/>
            <w:hideMark/>
          </w:tcPr>
          <w:p w14:paraId="7282A713"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II</w:t>
            </w:r>
          </w:p>
        </w:tc>
        <w:tc>
          <w:tcPr>
            <w:tcW w:w="413" w:type="dxa"/>
            <w:tcBorders>
              <w:top w:val="nil"/>
              <w:left w:val="nil"/>
              <w:bottom w:val="single" w:sz="8" w:space="0" w:color="000000"/>
              <w:right w:val="single" w:sz="8" w:space="0" w:color="000000"/>
            </w:tcBorders>
            <w:shd w:val="clear" w:color="auto" w:fill="D9D9D9" w:themeFill="background1" w:themeFillShade="D9"/>
            <w:vAlign w:val="center"/>
            <w:hideMark/>
          </w:tcPr>
          <w:p w14:paraId="195068C2"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III</w:t>
            </w:r>
          </w:p>
        </w:tc>
        <w:tc>
          <w:tcPr>
            <w:tcW w:w="377" w:type="dxa"/>
            <w:tcBorders>
              <w:top w:val="nil"/>
              <w:left w:val="nil"/>
              <w:bottom w:val="single" w:sz="8" w:space="0" w:color="000000"/>
              <w:right w:val="single" w:sz="8" w:space="0" w:color="000000"/>
            </w:tcBorders>
            <w:shd w:val="clear" w:color="auto" w:fill="D9D9D9" w:themeFill="background1" w:themeFillShade="D9"/>
            <w:vAlign w:val="center"/>
            <w:hideMark/>
          </w:tcPr>
          <w:p w14:paraId="3CCFA0D6"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IV</w:t>
            </w:r>
          </w:p>
        </w:tc>
        <w:tc>
          <w:tcPr>
            <w:tcW w:w="393" w:type="dxa"/>
            <w:tcBorders>
              <w:top w:val="nil"/>
              <w:left w:val="nil"/>
              <w:bottom w:val="single" w:sz="8" w:space="0" w:color="000000"/>
              <w:right w:val="single" w:sz="8" w:space="0" w:color="000000"/>
            </w:tcBorders>
            <w:shd w:val="clear" w:color="auto" w:fill="D9D9D9" w:themeFill="background1" w:themeFillShade="D9"/>
            <w:vAlign w:val="center"/>
            <w:hideMark/>
          </w:tcPr>
          <w:p w14:paraId="0459FABA"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I</w:t>
            </w:r>
          </w:p>
        </w:tc>
        <w:tc>
          <w:tcPr>
            <w:tcW w:w="402" w:type="dxa"/>
            <w:tcBorders>
              <w:top w:val="nil"/>
              <w:left w:val="nil"/>
              <w:bottom w:val="single" w:sz="8" w:space="0" w:color="000000"/>
              <w:right w:val="single" w:sz="8" w:space="0" w:color="000000"/>
            </w:tcBorders>
            <w:shd w:val="clear" w:color="auto" w:fill="D9D9D9" w:themeFill="background1" w:themeFillShade="D9"/>
            <w:vAlign w:val="center"/>
            <w:hideMark/>
          </w:tcPr>
          <w:p w14:paraId="0AF461E7"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II</w:t>
            </w:r>
          </w:p>
        </w:tc>
        <w:tc>
          <w:tcPr>
            <w:tcW w:w="360" w:type="dxa"/>
            <w:tcBorders>
              <w:top w:val="nil"/>
              <w:left w:val="nil"/>
              <w:bottom w:val="single" w:sz="8" w:space="0" w:color="000000"/>
              <w:right w:val="single" w:sz="8" w:space="0" w:color="000000"/>
            </w:tcBorders>
            <w:shd w:val="clear" w:color="auto" w:fill="D9D9D9" w:themeFill="background1" w:themeFillShade="D9"/>
            <w:vAlign w:val="center"/>
            <w:hideMark/>
          </w:tcPr>
          <w:p w14:paraId="5C5C9476"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III</w:t>
            </w:r>
          </w:p>
        </w:tc>
        <w:tc>
          <w:tcPr>
            <w:tcW w:w="474" w:type="dxa"/>
            <w:tcBorders>
              <w:top w:val="nil"/>
              <w:left w:val="nil"/>
              <w:bottom w:val="single" w:sz="8" w:space="0" w:color="000000"/>
              <w:right w:val="single" w:sz="8" w:space="0" w:color="000000"/>
            </w:tcBorders>
            <w:shd w:val="clear" w:color="auto" w:fill="D9D9D9" w:themeFill="background1" w:themeFillShade="D9"/>
            <w:vAlign w:val="center"/>
            <w:hideMark/>
          </w:tcPr>
          <w:p w14:paraId="66B85FE3"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IV</w:t>
            </w:r>
          </w:p>
        </w:tc>
        <w:tc>
          <w:tcPr>
            <w:tcW w:w="402" w:type="dxa"/>
            <w:tcBorders>
              <w:top w:val="nil"/>
              <w:left w:val="nil"/>
              <w:bottom w:val="single" w:sz="8" w:space="0" w:color="000000"/>
              <w:right w:val="single" w:sz="8" w:space="0" w:color="000000"/>
            </w:tcBorders>
            <w:shd w:val="clear" w:color="auto" w:fill="D9D9D9" w:themeFill="background1" w:themeFillShade="D9"/>
            <w:vAlign w:val="center"/>
            <w:hideMark/>
          </w:tcPr>
          <w:p w14:paraId="4A436C51"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I</w:t>
            </w:r>
          </w:p>
        </w:tc>
        <w:tc>
          <w:tcPr>
            <w:tcW w:w="402" w:type="dxa"/>
            <w:tcBorders>
              <w:top w:val="nil"/>
              <w:left w:val="nil"/>
              <w:bottom w:val="single" w:sz="8" w:space="0" w:color="000000"/>
              <w:right w:val="single" w:sz="8" w:space="0" w:color="000000"/>
            </w:tcBorders>
            <w:shd w:val="clear" w:color="auto" w:fill="D9D9D9" w:themeFill="background1" w:themeFillShade="D9"/>
            <w:vAlign w:val="center"/>
            <w:hideMark/>
          </w:tcPr>
          <w:p w14:paraId="179F4C00"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II</w:t>
            </w:r>
          </w:p>
        </w:tc>
        <w:tc>
          <w:tcPr>
            <w:tcW w:w="413" w:type="dxa"/>
            <w:tcBorders>
              <w:top w:val="nil"/>
              <w:left w:val="nil"/>
              <w:bottom w:val="single" w:sz="8" w:space="0" w:color="000000"/>
              <w:right w:val="single" w:sz="8" w:space="0" w:color="000000"/>
            </w:tcBorders>
            <w:shd w:val="clear" w:color="auto" w:fill="D9D9D9" w:themeFill="background1" w:themeFillShade="D9"/>
            <w:vAlign w:val="center"/>
            <w:hideMark/>
          </w:tcPr>
          <w:p w14:paraId="5533570B"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III</w:t>
            </w:r>
          </w:p>
        </w:tc>
        <w:tc>
          <w:tcPr>
            <w:tcW w:w="422" w:type="dxa"/>
            <w:tcBorders>
              <w:top w:val="nil"/>
              <w:left w:val="nil"/>
              <w:bottom w:val="single" w:sz="8" w:space="0" w:color="000000"/>
              <w:right w:val="single" w:sz="8" w:space="0" w:color="000000"/>
            </w:tcBorders>
            <w:shd w:val="clear" w:color="auto" w:fill="D9D9D9" w:themeFill="background1" w:themeFillShade="D9"/>
            <w:vAlign w:val="center"/>
            <w:hideMark/>
          </w:tcPr>
          <w:p w14:paraId="2D9F1FEF"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IV</w:t>
            </w:r>
          </w:p>
        </w:tc>
        <w:tc>
          <w:tcPr>
            <w:tcW w:w="348" w:type="dxa"/>
            <w:tcBorders>
              <w:top w:val="nil"/>
              <w:left w:val="nil"/>
              <w:bottom w:val="single" w:sz="8" w:space="0" w:color="000000"/>
              <w:right w:val="single" w:sz="8" w:space="0" w:color="000000"/>
            </w:tcBorders>
            <w:shd w:val="clear" w:color="auto" w:fill="D9D9D9" w:themeFill="background1" w:themeFillShade="D9"/>
            <w:vAlign w:val="center"/>
            <w:hideMark/>
          </w:tcPr>
          <w:p w14:paraId="4C98CC9F"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I</w:t>
            </w:r>
          </w:p>
        </w:tc>
        <w:tc>
          <w:tcPr>
            <w:tcW w:w="348" w:type="dxa"/>
            <w:tcBorders>
              <w:top w:val="nil"/>
              <w:left w:val="nil"/>
              <w:bottom w:val="single" w:sz="8" w:space="0" w:color="000000"/>
              <w:right w:val="single" w:sz="8" w:space="0" w:color="000000"/>
            </w:tcBorders>
            <w:shd w:val="clear" w:color="auto" w:fill="D9D9D9" w:themeFill="background1" w:themeFillShade="D9"/>
            <w:vAlign w:val="center"/>
            <w:hideMark/>
          </w:tcPr>
          <w:p w14:paraId="1CEEBD77"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II</w:t>
            </w:r>
          </w:p>
        </w:tc>
        <w:tc>
          <w:tcPr>
            <w:tcW w:w="413" w:type="dxa"/>
            <w:tcBorders>
              <w:top w:val="nil"/>
              <w:left w:val="nil"/>
              <w:bottom w:val="single" w:sz="8" w:space="0" w:color="000000"/>
              <w:right w:val="single" w:sz="8" w:space="0" w:color="000000"/>
            </w:tcBorders>
            <w:shd w:val="clear" w:color="auto" w:fill="D9D9D9" w:themeFill="background1" w:themeFillShade="D9"/>
            <w:vAlign w:val="center"/>
            <w:hideMark/>
          </w:tcPr>
          <w:p w14:paraId="0DE73F92"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III</w:t>
            </w:r>
          </w:p>
        </w:tc>
        <w:tc>
          <w:tcPr>
            <w:tcW w:w="420" w:type="dxa"/>
            <w:tcBorders>
              <w:top w:val="nil"/>
              <w:left w:val="nil"/>
              <w:bottom w:val="single" w:sz="8" w:space="0" w:color="000000"/>
              <w:right w:val="single" w:sz="8" w:space="0" w:color="000000"/>
            </w:tcBorders>
            <w:shd w:val="clear" w:color="auto" w:fill="D9D9D9" w:themeFill="background1" w:themeFillShade="D9"/>
            <w:vAlign w:val="center"/>
            <w:hideMark/>
          </w:tcPr>
          <w:p w14:paraId="7B7E867F"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IV</w:t>
            </w:r>
          </w:p>
        </w:tc>
        <w:tc>
          <w:tcPr>
            <w:tcW w:w="1492" w:type="dxa"/>
            <w:vMerge/>
            <w:tcBorders>
              <w:top w:val="single" w:sz="8" w:space="0" w:color="000000"/>
              <w:left w:val="single" w:sz="8" w:space="0" w:color="000000"/>
              <w:bottom w:val="single" w:sz="8" w:space="0" w:color="000000"/>
              <w:right w:val="single" w:sz="8" w:space="0" w:color="000000"/>
            </w:tcBorders>
            <w:vAlign w:val="center"/>
            <w:hideMark/>
          </w:tcPr>
          <w:p w14:paraId="3FFABAC3" w14:textId="77777777" w:rsidR="00145288" w:rsidRPr="00145288" w:rsidRDefault="00145288" w:rsidP="00145288">
            <w:pPr>
              <w:suppressAutoHyphens w:val="0"/>
              <w:autoSpaceDN/>
              <w:textAlignment w:val="auto"/>
              <w:rPr>
                <w:rFonts w:ascii="Arial" w:hAnsi="Arial" w:cs="Arial"/>
                <w:b/>
                <w:bCs/>
                <w:color w:val="000000"/>
                <w:spacing w:val="0"/>
                <w:sz w:val="17"/>
                <w:szCs w:val="17"/>
                <w:lang w:val="en-US"/>
              </w:rPr>
            </w:pPr>
          </w:p>
        </w:tc>
        <w:tc>
          <w:tcPr>
            <w:tcW w:w="831" w:type="dxa"/>
            <w:tcBorders>
              <w:top w:val="nil"/>
              <w:left w:val="nil"/>
              <w:bottom w:val="single" w:sz="8" w:space="0" w:color="000000"/>
              <w:right w:val="single" w:sz="8" w:space="0" w:color="000000"/>
            </w:tcBorders>
            <w:shd w:val="clear" w:color="auto" w:fill="D9D9D9" w:themeFill="background1" w:themeFillShade="D9"/>
            <w:vAlign w:val="center"/>
            <w:hideMark/>
          </w:tcPr>
          <w:p w14:paraId="10DB91CD"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(US$)</w:t>
            </w:r>
          </w:p>
        </w:tc>
        <w:tc>
          <w:tcPr>
            <w:tcW w:w="1230" w:type="dxa"/>
            <w:vMerge/>
            <w:tcBorders>
              <w:top w:val="single" w:sz="8" w:space="0" w:color="000000"/>
              <w:left w:val="single" w:sz="8" w:space="0" w:color="000000"/>
              <w:bottom w:val="single" w:sz="8" w:space="0" w:color="000000"/>
              <w:right w:val="single" w:sz="8" w:space="0" w:color="000000"/>
            </w:tcBorders>
            <w:vAlign w:val="center"/>
            <w:hideMark/>
          </w:tcPr>
          <w:p w14:paraId="52751979" w14:textId="77777777" w:rsidR="00145288" w:rsidRPr="00145288" w:rsidRDefault="00145288" w:rsidP="00145288">
            <w:pPr>
              <w:suppressAutoHyphens w:val="0"/>
              <w:autoSpaceDN/>
              <w:textAlignment w:val="auto"/>
              <w:rPr>
                <w:rFonts w:ascii="Arial" w:hAnsi="Arial" w:cs="Arial"/>
                <w:b/>
                <w:bCs/>
                <w:color w:val="000000"/>
                <w:spacing w:val="0"/>
                <w:sz w:val="17"/>
                <w:szCs w:val="17"/>
                <w:lang w:val="en-US"/>
              </w:rPr>
            </w:pPr>
          </w:p>
        </w:tc>
      </w:tr>
      <w:tr w:rsidR="00190E94" w:rsidRPr="00145288" w14:paraId="45105DD4" w14:textId="77777777" w:rsidTr="00190E94">
        <w:trPr>
          <w:trHeight w:val="690"/>
        </w:trPr>
        <w:tc>
          <w:tcPr>
            <w:tcW w:w="191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14:paraId="676A6FE6" w14:textId="77777777" w:rsidR="00145288" w:rsidRPr="00145288" w:rsidRDefault="00145288" w:rsidP="00145288">
            <w:pPr>
              <w:suppressAutoHyphens w:val="0"/>
              <w:autoSpaceDN/>
              <w:ind w:firstLineChars="200" w:firstLine="341"/>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I.</w:t>
            </w:r>
            <w:r w:rsidRPr="00145288">
              <w:rPr>
                <w:b/>
                <w:bCs/>
                <w:color w:val="000000"/>
                <w:spacing w:val="0"/>
                <w:sz w:val="14"/>
                <w:szCs w:val="14"/>
                <w:lang w:val="en-US"/>
              </w:rPr>
              <w:t xml:space="preserve"> </w:t>
            </w:r>
            <w:proofErr w:type="spellStart"/>
            <w:r w:rsidRPr="00145288">
              <w:rPr>
                <w:rFonts w:ascii="Arial" w:hAnsi="Arial" w:cs="Arial"/>
                <w:b/>
                <w:bCs/>
                <w:color w:val="000000"/>
                <w:spacing w:val="0"/>
                <w:sz w:val="17"/>
                <w:szCs w:val="17"/>
                <w:lang w:val="en-US"/>
              </w:rPr>
              <w:t>Indicadores</w:t>
            </w:r>
            <w:proofErr w:type="spellEnd"/>
            <w:r w:rsidRPr="00145288">
              <w:rPr>
                <w:rFonts w:ascii="Arial" w:hAnsi="Arial" w:cs="Arial"/>
                <w:b/>
                <w:bCs/>
                <w:color w:val="000000"/>
                <w:spacing w:val="0"/>
                <w:sz w:val="17"/>
                <w:szCs w:val="17"/>
                <w:lang w:val="en-US"/>
              </w:rPr>
              <w:t xml:space="preserve"> de </w:t>
            </w:r>
            <w:proofErr w:type="spellStart"/>
            <w:r w:rsidRPr="00145288">
              <w:rPr>
                <w:rFonts w:ascii="Arial" w:hAnsi="Arial" w:cs="Arial"/>
                <w:b/>
                <w:bCs/>
                <w:color w:val="000000"/>
                <w:spacing w:val="0"/>
                <w:sz w:val="17"/>
                <w:szCs w:val="17"/>
                <w:lang w:val="en-US"/>
              </w:rPr>
              <w:t>Fortalecimiento</w:t>
            </w:r>
            <w:proofErr w:type="spellEnd"/>
            <w:r w:rsidRPr="00145288">
              <w:rPr>
                <w:rFonts w:ascii="Arial" w:hAnsi="Arial" w:cs="Arial"/>
                <w:b/>
                <w:bCs/>
                <w:color w:val="000000"/>
                <w:spacing w:val="0"/>
                <w:sz w:val="17"/>
                <w:szCs w:val="17"/>
                <w:lang w:val="en-US"/>
              </w:rPr>
              <w:t xml:space="preserve"> </w:t>
            </w:r>
            <w:proofErr w:type="spellStart"/>
            <w:r w:rsidRPr="00145288">
              <w:rPr>
                <w:rFonts w:ascii="Arial" w:hAnsi="Arial" w:cs="Arial"/>
                <w:b/>
                <w:bCs/>
                <w:color w:val="000000"/>
                <w:spacing w:val="0"/>
                <w:sz w:val="17"/>
                <w:szCs w:val="17"/>
                <w:lang w:val="en-US"/>
              </w:rPr>
              <w:t>Institucional</w:t>
            </w:r>
            <w:proofErr w:type="spellEnd"/>
            <w:r w:rsidRPr="00145288">
              <w:rPr>
                <w:rFonts w:ascii="Arial" w:hAnsi="Arial" w:cs="Arial"/>
                <w:b/>
                <w:bCs/>
                <w:color w:val="000000"/>
                <w:spacing w:val="0"/>
                <w:sz w:val="17"/>
                <w:szCs w:val="17"/>
                <w:lang w:val="en-US"/>
              </w:rPr>
              <w:t xml:space="preserve"> de los CTEs </w:t>
            </w:r>
          </w:p>
        </w:tc>
        <w:tc>
          <w:tcPr>
            <w:tcW w:w="346" w:type="dxa"/>
            <w:tcBorders>
              <w:top w:val="nil"/>
              <w:left w:val="nil"/>
              <w:bottom w:val="nil"/>
              <w:right w:val="single" w:sz="8" w:space="0" w:color="000000"/>
            </w:tcBorders>
            <w:shd w:val="clear" w:color="000000" w:fill="FF0000"/>
            <w:vAlign w:val="center"/>
            <w:hideMark/>
          </w:tcPr>
          <w:p w14:paraId="7953C1C3"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30" w:type="dxa"/>
            <w:tcBorders>
              <w:top w:val="nil"/>
              <w:left w:val="nil"/>
              <w:bottom w:val="single" w:sz="8" w:space="0" w:color="000000"/>
              <w:right w:val="single" w:sz="8" w:space="0" w:color="000000"/>
            </w:tcBorders>
            <w:shd w:val="clear" w:color="000000" w:fill="FFFFFF"/>
            <w:vAlign w:val="center"/>
            <w:hideMark/>
          </w:tcPr>
          <w:p w14:paraId="1D3D55AC"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99" w:type="dxa"/>
            <w:tcBorders>
              <w:top w:val="nil"/>
              <w:left w:val="nil"/>
              <w:bottom w:val="single" w:sz="8" w:space="0" w:color="000000"/>
              <w:right w:val="single" w:sz="8" w:space="0" w:color="000000"/>
            </w:tcBorders>
            <w:shd w:val="clear" w:color="000000" w:fill="FFFFFF"/>
            <w:vAlign w:val="center"/>
            <w:hideMark/>
          </w:tcPr>
          <w:p w14:paraId="550C5677"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8" w:type="dxa"/>
            <w:tcBorders>
              <w:top w:val="nil"/>
              <w:left w:val="nil"/>
              <w:bottom w:val="single" w:sz="8" w:space="0" w:color="000000"/>
              <w:right w:val="single" w:sz="8" w:space="0" w:color="000000"/>
            </w:tcBorders>
            <w:shd w:val="clear" w:color="000000" w:fill="FFFFFF"/>
            <w:vAlign w:val="center"/>
            <w:hideMark/>
          </w:tcPr>
          <w:p w14:paraId="555DE8CC"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single" w:sz="8" w:space="0" w:color="000000"/>
              <w:right w:val="single" w:sz="8" w:space="0" w:color="000000"/>
            </w:tcBorders>
            <w:shd w:val="clear" w:color="000000" w:fill="FF0000"/>
            <w:vAlign w:val="center"/>
            <w:hideMark/>
          </w:tcPr>
          <w:p w14:paraId="0EB8C496"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1" w:type="dxa"/>
            <w:tcBorders>
              <w:top w:val="nil"/>
              <w:left w:val="nil"/>
              <w:bottom w:val="single" w:sz="8" w:space="0" w:color="000000"/>
              <w:right w:val="single" w:sz="8" w:space="0" w:color="000000"/>
            </w:tcBorders>
            <w:shd w:val="clear" w:color="000000" w:fill="FFFFFF"/>
            <w:vAlign w:val="center"/>
            <w:hideMark/>
          </w:tcPr>
          <w:p w14:paraId="615A663D"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1" w:type="dxa"/>
            <w:tcBorders>
              <w:top w:val="nil"/>
              <w:left w:val="nil"/>
              <w:bottom w:val="single" w:sz="8" w:space="0" w:color="000000"/>
              <w:right w:val="single" w:sz="8" w:space="0" w:color="000000"/>
            </w:tcBorders>
            <w:shd w:val="clear" w:color="000000" w:fill="FFFFFF"/>
            <w:vAlign w:val="center"/>
            <w:hideMark/>
          </w:tcPr>
          <w:p w14:paraId="64111164"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2" w:type="dxa"/>
            <w:tcBorders>
              <w:top w:val="nil"/>
              <w:left w:val="nil"/>
              <w:bottom w:val="single" w:sz="8" w:space="0" w:color="000000"/>
              <w:right w:val="single" w:sz="8" w:space="0" w:color="000000"/>
            </w:tcBorders>
            <w:shd w:val="clear" w:color="000000" w:fill="FFFFFF"/>
            <w:vAlign w:val="center"/>
            <w:hideMark/>
          </w:tcPr>
          <w:p w14:paraId="7DD5245B"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single" w:sz="8" w:space="0" w:color="000000"/>
              <w:right w:val="single" w:sz="8" w:space="0" w:color="000000"/>
            </w:tcBorders>
            <w:shd w:val="clear" w:color="000000" w:fill="FF0000"/>
            <w:vAlign w:val="center"/>
            <w:hideMark/>
          </w:tcPr>
          <w:p w14:paraId="74E0C100"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single" w:sz="8" w:space="0" w:color="000000"/>
              <w:right w:val="single" w:sz="8" w:space="0" w:color="000000"/>
            </w:tcBorders>
            <w:shd w:val="clear" w:color="000000" w:fill="FFFFFF"/>
            <w:vAlign w:val="center"/>
            <w:hideMark/>
          </w:tcPr>
          <w:p w14:paraId="6D590646"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single" w:sz="8" w:space="0" w:color="000000"/>
              <w:right w:val="single" w:sz="8" w:space="0" w:color="000000"/>
            </w:tcBorders>
            <w:shd w:val="clear" w:color="000000" w:fill="FFFFFF"/>
            <w:vAlign w:val="center"/>
            <w:hideMark/>
          </w:tcPr>
          <w:p w14:paraId="0B528D37"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nil"/>
              <w:right w:val="single" w:sz="8" w:space="0" w:color="000000"/>
            </w:tcBorders>
            <w:shd w:val="clear" w:color="000000" w:fill="FFFFFF"/>
            <w:vAlign w:val="center"/>
            <w:hideMark/>
          </w:tcPr>
          <w:p w14:paraId="79002C1A"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single" w:sz="8" w:space="0" w:color="000000"/>
              <w:right w:val="single" w:sz="8" w:space="0" w:color="000000"/>
            </w:tcBorders>
            <w:shd w:val="clear" w:color="000000" w:fill="FF0000"/>
            <w:vAlign w:val="center"/>
            <w:hideMark/>
          </w:tcPr>
          <w:p w14:paraId="16A8D955"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93" w:type="dxa"/>
            <w:tcBorders>
              <w:top w:val="nil"/>
              <w:left w:val="nil"/>
              <w:bottom w:val="single" w:sz="8" w:space="0" w:color="000000"/>
              <w:right w:val="single" w:sz="8" w:space="0" w:color="000000"/>
            </w:tcBorders>
            <w:shd w:val="clear" w:color="000000" w:fill="FFFFFF"/>
            <w:vAlign w:val="center"/>
            <w:hideMark/>
          </w:tcPr>
          <w:p w14:paraId="66A65D54"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single" w:sz="8" w:space="0" w:color="000000"/>
              <w:right w:val="single" w:sz="8" w:space="0" w:color="000000"/>
            </w:tcBorders>
            <w:shd w:val="clear" w:color="000000" w:fill="FFFFFF"/>
            <w:vAlign w:val="center"/>
            <w:hideMark/>
          </w:tcPr>
          <w:p w14:paraId="17575C59"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60" w:type="dxa"/>
            <w:tcBorders>
              <w:top w:val="nil"/>
              <w:left w:val="nil"/>
              <w:bottom w:val="single" w:sz="8" w:space="0" w:color="000000"/>
              <w:right w:val="single" w:sz="8" w:space="0" w:color="000000"/>
            </w:tcBorders>
            <w:shd w:val="clear" w:color="000000" w:fill="FFFFFF"/>
            <w:vAlign w:val="center"/>
            <w:hideMark/>
          </w:tcPr>
          <w:p w14:paraId="0D7E8D57"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74" w:type="dxa"/>
            <w:tcBorders>
              <w:top w:val="nil"/>
              <w:left w:val="nil"/>
              <w:bottom w:val="single" w:sz="8" w:space="0" w:color="000000"/>
              <w:right w:val="single" w:sz="8" w:space="0" w:color="000000"/>
            </w:tcBorders>
            <w:shd w:val="clear" w:color="000000" w:fill="FF0000"/>
            <w:vAlign w:val="center"/>
            <w:hideMark/>
          </w:tcPr>
          <w:p w14:paraId="4B00EF43"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single" w:sz="8" w:space="0" w:color="000000"/>
              <w:right w:val="single" w:sz="8" w:space="0" w:color="000000"/>
            </w:tcBorders>
            <w:shd w:val="clear" w:color="000000" w:fill="FFFFFF"/>
            <w:vAlign w:val="center"/>
            <w:hideMark/>
          </w:tcPr>
          <w:p w14:paraId="7DE7C11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single" w:sz="8" w:space="0" w:color="000000"/>
              <w:right w:val="single" w:sz="8" w:space="0" w:color="000000"/>
            </w:tcBorders>
            <w:shd w:val="clear" w:color="000000" w:fill="FFFFFF"/>
            <w:vAlign w:val="center"/>
            <w:hideMark/>
          </w:tcPr>
          <w:p w14:paraId="3EE6A05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single" w:sz="8" w:space="0" w:color="000000"/>
              <w:right w:val="single" w:sz="8" w:space="0" w:color="000000"/>
            </w:tcBorders>
            <w:shd w:val="clear" w:color="000000" w:fill="FFFFFF"/>
            <w:vAlign w:val="center"/>
            <w:hideMark/>
          </w:tcPr>
          <w:p w14:paraId="30A0EFB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2" w:type="dxa"/>
            <w:tcBorders>
              <w:top w:val="nil"/>
              <w:left w:val="nil"/>
              <w:bottom w:val="single" w:sz="8" w:space="0" w:color="000000"/>
              <w:right w:val="single" w:sz="8" w:space="0" w:color="000000"/>
            </w:tcBorders>
            <w:shd w:val="clear" w:color="000000" w:fill="FF0000"/>
            <w:vAlign w:val="center"/>
            <w:hideMark/>
          </w:tcPr>
          <w:p w14:paraId="2918DA02"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single" w:sz="8" w:space="0" w:color="000000"/>
              <w:right w:val="single" w:sz="8" w:space="0" w:color="000000"/>
            </w:tcBorders>
            <w:shd w:val="clear" w:color="000000" w:fill="FFFFFF"/>
            <w:vAlign w:val="center"/>
            <w:hideMark/>
          </w:tcPr>
          <w:p w14:paraId="39703DB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single" w:sz="8" w:space="0" w:color="000000"/>
              <w:right w:val="single" w:sz="8" w:space="0" w:color="000000"/>
            </w:tcBorders>
            <w:shd w:val="clear" w:color="000000" w:fill="FFFFFF"/>
            <w:vAlign w:val="center"/>
            <w:hideMark/>
          </w:tcPr>
          <w:p w14:paraId="21FD72A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single" w:sz="8" w:space="0" w:color="000000"/>
              <w:right w:val="single" w:sz="8" w:space="0" w:color="000000"/>
            </w:tcBorders>
            <w:shd w:val="clear" w:color="000000" w:fill="FFFFFF"/>
            <w:vAlign w:val="center"/>
            <w:hideMark/>
          </w:tcPr>
          <w:p w14:paraId="13240ED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single" w:sz="8" w:space="0" w:color="000000"/>
              <w:right w:val="single" w:sz="8" w:space="0" w:color="000000"/>
            </w:tcBorders>
            <w:shd w:val="clear" w:color="000000" w:fill="FF0000"/>
            <w:vAlign w:val="center"/>
            <w:hideMark/>
          </w:tcPr>
          <w:p w14:paraId="695B15D7"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1492" w:type="dxa"/>
            <w:tcBorders>
              <w:top w:val="nil"/>
              <w:left w:val="nil"/>
              <w:bottom w:val="single" w:sz="8" w:space="0" w:color="000000"/>
              <w:right w:val="single" w:sz="8" w:space="0" w:color="000000"/>
            </w:tcBorders>
            <w:shd w:val="clear" w:color="000000" w:fill="FFFFFF"/>
            <w:vAlign w:val="center"/>
            <w:hideMark/>
          </w:tcPr>
          <w:p w14:paraId="56BBDB12" w14:textId="77777777" w:rsidR="00190E94"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DINEPA/</w:t>
            </w:r>
          </w:p>
          <w:p w14:paraId="6661C5F9" w14:textId="0E470C9F"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OREPA Norte</w:t>
            </w:r>
          </w:p>
        </w:tc>
        <w:tc>
          <w:tcPr>
            <w:tcW w:w="831" w:type="dxa"/>
            <w:tcBorders>
              <w:top w:val="nil"/>
              <w:left w:val="nil"/>
              <w:bottom w:val="single" w:sz="8" w:space="0" w:color="000000"/>
              <w:right w:val="single" w:sz="8" w:space="0" w:color="000000"/>
            </w:tcBorders>
            <w:shd w:val="clear" w:color="000000" w:fill="FFFFFF"/>
            <w:vAlign w:val="center"/>
            <w:hideMark/>
          </w:tcPr>
          <w:p w14:paraId="4FF4DEB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10,000</w:t>
            </w:r>
          </w:p>
        </w:tc>
        <w:tc>
          <w:tcPr>
            <w:tcW w:w="1230" w:type="dxa"/>
            <w:tcBorders>
              <w:top w:val="nil"/>
              <w:left w:val="nil"/>
              <w:bottom w:val="single" w:sz="8" w:space="0" w:color="000000"/>
              <w:right w:val="single" w:sz="8" w:space="0" w:color="000000"/>
            </w:tcBorders>
            <w:shd w:val="clear" w:color="000000" w:fill="FFFFFF"/>
            <w:vAlign w:val="center"/>
          </w:tcPr>
          <w:p w14:paraId="0011C71D" w14:textId="5CC55333" w:rsidR="00145288" w:rsidRPr="00145288" w:rsidRDefault="00190E94" w:rsidP="00145288">
            <w:pPr>
              <w:suppressAutoHyphens w:val="0"/>
              <w:autoSpaceDN/>
              <w:jc w:val="center"/>
              <w:textAlignment w:val="auto"/>
              <w:rPr>
                <w:rFonts w:ascii="Arial" w:hAnsi="Arial" w:cs="Arial"/>
                <w:color w:val="000000"/>
                <w:spacing w:val="0"/>
                <w:sz w:val="17"/>
                <w:szCs w:val="17"/>
                <w:lang w:val="en-US"/>
              </w:rPr>
            </w:pPr>
            <w:proofErr w:type="spellStart"/>
            <w:r w:rsidRPr="00145288">
              <w:rPr>
                <w:rFonts w:ascii="Arial" w:hAnsi="Arial" w:cs="Arial"/>
                <w:color w:val="000000"/>
                <w:spacing w:val="0"/>
                <w:sz w:val="17"/>
                <w:szCs w:val="17"/>
                <w:lang w:val="en-US"/>
              </w:rPr>
              <w:t>Programa</w:t>
            </w:r>
            <w:proofErr w:type="spellEnd"/>
            <w:r w:rsidRPr="00145288">
              <w:rPr>
                <w:rFonts w:ascii="Arial" w:hAnsi="Arial" w:cs="Arial"/>
                <w:color w:val="000000"/>
                <w:spacing w:val="0"/>
                <w:sz w:val="17"/>
                <w:szCs w:val="17"/>
                <w:lang w:val="en-US"/>
              </w:rPr>
              <w:t xml:space="preserve"> (</w:t>
            </w:r>
            <w:proofErr w:type="spellStart"/>
            <w:r w:rsidRPr="00145288">
              <w:rPr>
                <w:rFonts w:ascii="Arial" w:hAnsi="Arial" w:cs="Arial"/>
                <w:color w:val="000000"/>
                <w:spacing w:val="0"/>
                <w:sz w:val="17"/>
                <w:szCs w:val="17"/>
                <w:lang w:val="en-US"/>
              </w:rPr>
              <w:t>Costos</w:t>
            </w:r>
            <w:proofErr w:type="spellEnd"/>
            <w:r w:rsidRPr="00145288">
              <w:rPr>
                <w:rFonts w:ascii="Arial" w:hAnsi="Arial" w:cs="Arial"/>
                <w:color w:val="000000"/>
                <w:spacing w:val="0"/>
                <w:sz w:val="17"/>
                <w:szCs w:val="17"/>
                <w:lang w:val="en-US"/>
              </w:rPr>
              <w:t xml:space="preserve"> de </w:t>
            </w:r>
            <w:proofErr w:type="spellStart"/>
            <w:r w:rsidRPr="00145288">
              <w:rPr>
                <w:rFonts w:ascii="Arial" w:hAnsi="Arial" w:cs="Arial"/>
                <w:color w:val="000000"/>
                <w:spacing w:val="0"/>
                <w:sz w:val="17"/>
                <w:szCs w:val="17"/>
                <w:lang w:val="en-US"/>
              </w:rPr>
              <w:t>administración</w:t>
            </w:r>
            <w:proofErr w:type="spellEnd"/>
            <w:r w:rsidRPr="00145288">
              <w:rPr>
                <w:rFonts w:ascii="Arial" w:hAnsi="Arial" w:cs="Arial"/>
                <w:color w:val="000000"/>
                <w:spacing w:val="0"/>
                <w:sz w:val="17"/>
                <w:szCs w:val="17"/>
                <w:lang w:val="en-US"/>
              </w:rPr>
              <w:t>)</w:t>
            </w:r>
          </w:p>
        </w:tc>
      </w:tr>
      <w:tr w:rsidR="00190E94" w:rsidRPr="00145288" w14:paraId="2BC2104C" w14:textId="77777777" w:rsidTr="00190E94">
        <w:trPr>
          <w:trHeight w:val="300"/>
        </w:trPr>
        <w:tc>
          <w:tcPr>
            <w:tcW w:w="1916" w:type="dxa"/>
            <w:tcBorders>
              <w:top w:val="single" w:sz="8" w:space="0" w:color="auto"/>
              <w:left w:val="single" w:sz="8" w:space="0" w:color="auto"/>
              <w:bottom w:val="nil"/>
              <w:right w:val="nil"/>
            </w:tcBorders>
            <w:shd w:val="clear" w:color="000000" w:fill="FFFFFF"/>
            <w:vAlign w:val="center"/>
            <w:hideMark/>
          </w:tcPr>
          <w:p w14:paraId="1FEC73FF"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roofErr w:type="spellStart"/>
            <w:r w:rsidRPr="00145288">
              <w:rPr>
                <w:rFonts w:ascii="Arial" w:hAnsi="Arial" w:cs="Arial"/>
                <w:color w:val="000000"/>
                <w:spacing w:val="0"/>
                <w:sz w:val="17"/>
                <w:szCs w:val="17"/>
                <w:lang w:val="en-US"/>
              </w:rPr>
              <w:t>Recopilación</w:t>
            </w:r>
            <w:proofErr w:type="spellEnd"/>
            <w:r w:rsidRPr="00145288">
              <w:rPr>
                <w:rFonts w:ascii="Arial" w:hAnsi="Arial" w:cs="Arial"/>
                <w:color w:val="000000"/>
                <w:spacing w:val="0"/>
                <w:sz w:val="17"/>
                <w:szCs w:val="17"/>
                <w:lang w:val="en-US"/>
              </w:rPr>
              <w:t xml:space="preserve"> de </w:t>
            </w:r>
            <w:proofErr w:type="spellStart"/>
            <w:r w:rsidRPr="00145288">
              <w:rPr>
                <w:rFonts w:ascii="Arial" w:hAnsi="Arial" w:cs="Arial"/>
                <w:color w:val="000000"/>
                <w:spacing w:val="0"/>
                <w:sz w:val="17"/>
                <w:szCs w:val="17"/>
                <w:lang w:val="en-US"/>
              </w:rPr>
              <w:t>información</w:t>
            </w:r>
            <w:proofErr w:type="spellEnd"/>
          </w:p>
        </w:tc>
        <w:tc>
          <w:tcPr>
            <w:tcW w:w="346" w:type="dxa"/>
            <w:tcBorders>
              <w:top w:val="single" w:sz="8" w:space="0" w:color="auto"/>
              <w:left w:val="single" w:sz="8" w:space="0" w:color="auto"/>
              <w:bottom w:val="nil"/>
              <w:right w:val="single" w:sz="8" w:space="0" w:color="auto"/>
            </w:tcBorders>
            <w:shd w:val="clear" w:color="auto" w:fill="auto"/>
            <w:vAlign w:val="center"/>
            <w:hideMark/>
          </w:tcPr>
          <w:p w14:paraId="4D2AC6E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30" w:type="dxa"/>
            <w:tcBorders>
              <w:top w:val="nil"/>
              <w:left w:val="nil"/>
              <w:bottom w:val="nil"/>
              <w:right w:val="single" w:sz="8" w:space="0" w:color="000000"/>
            </w:tcBorders>
            <w:shd w:val="clear" w:color="auto" w:fill="auto"/>
            <w:vAlign w:val="center"/>
            <w:hideMark/>
          </w:tcPr>
          <w:p w14:paraId="7D1DF19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99" w:type="dxa"/>
            <w:tcBorders>
              <w:top w:val="nil"/>
              <w:left w:val="nil"/>
              <w:bottom w:val="nil"/>
              <w:right w:val="single" w:sz="8" w:space="0" w:color="000000"/>
            </w:tcBorders>
            <w:shd w:val="clear" w:color="auto" w:fill="auto"/>
            <w:vAlign w:val="center"/>
            <w:hideMark/>
          </w:tcPr>
          <w:p w14:paraId="00C963D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8" w:type="dxa"/>
            <w:tcBorders>
              <w:top w:val="nil"/>
              <w:left w:val="nil"/>
              <w:bottom w:val="nil"/>
              <w:right w:val="single" w:sz="8" w:space="0" w:color="000000"/>
            </w:tcBorders>
            <w:shd w:val="clear" w:color="auto" w:fill="auto"/>
            <w:vAlign w:val="center"/>
            <w:hideMark/>
          </w:tcPr>
          <w:p w14:paraId="4907842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single" w:sz="8" w:space="0" w:color="000000"/>
            </w:tcBorders>
            <w:shd w:val="clear" w:color="auto" w:fill="auto"/>
            <w:vAlign w:val="center"/>
            <w:hideMark/>
          </w:tcPr>
          <w:p w14:paraId="406662C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1" w:type="dxa"/>
            <w:tcBorders>
              <w:top w:val="nil"/>
              <w:left w:val="nil"/>
              <w:bottom w:val="nil"/>
              <w:right w:val="single" w:sz="8" w:space="0" w:color="000000"/>
            </w:tcBorders>
            <w:shd w:val="clear" w:color="auto" w:fill="auto"/>
            <w:vAlign w:val="center"/>
            <w:hideMark/>
          </w:tcPr>
          <w:p w14:paraId="32E7521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1" w:type="dxa"/>
            <w:tcBorders>
              <w:top w:val="nil"/>
              <w:left w:val="nil"/>
              <w:bottom w:val="nil"/>
              <w:right w:val="single" w:sz="8" w:space="0" w:color="000000"/>
            </w:tcBorders>
            <w:shd w:val="clear" w:color="auto" w:fill="auto"/>
            <w:vAlign w:val="center"/>
            <w:hideMark/>
          </w:tcPr>
          <w:p w14:paraId="6F451D3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2" w:type="dxa"/>
            <w:tcBorders>
              <w:top w:val="nil"/>
              <w:left w:val="nil"/>
              <w:bottom w:val="nil"/>
              <w:right w:val="single" w:sz="8" w:space="0" w:color="000000"/>
            </w:tcBorders>
            <w:shd w:val="clear" w:color="auto" w:fill="auto"/>
            <w:vAlign w:val="center"/>
            <w:hideMark/>
          </w:tcPr>
          <w:p w14:paraId="497F81A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auto" w:fill="auto"/>
            <w:vAlign w:val="center"/>
            <w:hideMark/>
          </w:tcPr>
          <w:p w14:paraId="3B9EC5D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auto" w:fill="auto"/>
            <w:vAlign w:val="center"/>
            <w:hideMark/>
          </w:tcPr>
          <w:p w14:paraId="55192DA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nil"/>
            </w:tcBorders>
            <w:shd w:val="clear" w:color="auto" w:fill="auto"/>
            <w:vAlign w:val="center"/>
            <w:hideMark/>
          </w:tcPr>
          <w:p w14:paraId="41F8A03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p>
        </w:tc>
        <w:tc>
          <w:tcPr>
            <w:tcW w:w="413" w:type="dxa"/>
            <w:tcBorders>
              <w:top w:val="single" w:sz="8" w:space="0" w:color="auto"/>
              <w:left w:val="single" w:sz="8" w:space="0" w:color="auto"/>
              <w:bottom w:val="nil"/>
              <w:right w:val="single" w:sz="8" w:space="0" w:color="auto"/>
            </w:tcBorders>
            <w:shd w:val="clear" w:color="auto" w:fill="auto"/>
            <w:vAlign w:val="center"/>
            <w:hideMark/>
          </w:tcPr>
          <w:p w14:paraId="7A26CA7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single" w:sz="8" w:space="0" w:color="000000"/>
            </w:tcBorders>
            <w:shd w:val="clear" w:color="auto" w:fill="auto"/>
            <w:vAlign w:val="center"/>
            <w:hideMark/>
          </w:tcPr>
          <w:p w14:paraId="3D3361A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93" w:type="dxa"/>
            <w:tcBorders>
              <w:top w:val="nil"/>
              <w:left w:val="nil"/>
              <w:bottom w:val="nil"/>
              <w:right w:val="single" w:sz="8" w:space="0" w:color="000000"/>
            </w:tcBorders>
            <w:shd w:val="clear" w:color="auto" w:fill="auto"/>
            <w:vAlign w:val="center"/>
            <w:hideMark/>
          </w:tcPr>
          <w:p w14:paraId="7735EC5A"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auto" w:fill="auto"/>
            <w:vAlign w:val="center"/>
            <w:hideMark/>
          </w:tcPr>
          <w:p w14:paraId="6AB92AB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60" w:type="dxa"/>
            <w:tcBorders>
              <w:top w:val="nil"/>
              <w:left w:val="nil"/>
              <w:bottom w:val="nil"/>
              <w:right w:val="single" w:sz="8" w:space="0" w:color="000000"/>
            </w:tcBorders>
            <w:shd w:val="clear" w:color="auto" w:fill="auto"/>
            <w:vAlign w:val="center"/>
            <w:hideMark/>
          </w:tcPr>
          <w:p w14:paraId="5CA959D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74" w:type="dxa"/>
            <w:tcBorders>
              <w:top w:val="nil"/>
              <w:left w:val="nil"/>
              <w:bottom w:val="nil"/>
              <w:right w:val="single" w:sz="8" w:space="0" w:color="000000"/>
            </w:tcBorders>
            <w:shd w:val="clear" w:color="auto" w:fill="auto"/>
            <w:vAlign w:val="center"/>
            <w:hideMark/>
          </w:tcPr>
          <w:p w14:paraId="67E799D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auto" w:fill="auto"/>
            <w:vAlign w:val="center"/>
            <w:hideMark/>
          </w:tcPr>
          <w:p w14:paraId="3B06A58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auto" w:fill="auto"/>
            <w:vAlign w:val="center"/>
            <w:hideMark/>
          </w:tcPr>
          <w:p w14:paraId="0909EC2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nil"/>
              <w:right w:val="single" w:sz="8" w:space="0" w:color="000000"/>
            </w:tcBorders>
            <w:shd w:val="clear" w:color="auto" w:fill="auto"/>
            <w:vAlign w:val="center"/>
            <w:hideMark/>
          </w:tcPr>
          <w:p w14:paraId="5CB4D35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2" w:type="dxa"/>
            <w:tcBorders>
              <w:top w:val="nil"/>
              <w:left w:val="nil"/>
              <w:bottom w:val="nil"/>
              <w:right w:val="single" w:sz="8" w:space="0" w:color="000000"/>
            </w:tcBorders>
            <w:shd w:val="clear" w:color="auto" w:fill="auto"/>
            <w:vAlign w:val="center"/>
            <w:hideMark/>
          </w:tcPr>
          <w:p w14:paraId="201D1F5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auto" w:fill="auto"/>
            <w:vAlign w:val="center"/>
            <w:hideMark/>
          </w:tcPr>
          <w:p w14:paraId="1847A81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auto" w:fill="auto"/>
            <w:vAlign w:val="center"/>
            <w:hideMark/>
          </w:tcPr>
          <w:p w14:paraId="10094F2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nil"/>
              <w:right w:val="single" w:sz="8" w:space="0" w:color="000000"/>
            </w:tcBorders>
            <w:shd w:val="clear" w:color="auto" w:fill="auto"/>
            <w:vAlign w:val="center"/>
            <w:hideMark/>
          </w:tcPr>
          <w:p w14:paraId="502D82B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auto" w:fill="auto"/>
            <w:vAlign w:val="center"/>
            <w:hideMark/>
          </w:tcPr>
          <w:p w14:paraId="7CFCD5F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1492" w:type="dxa"/>
            <w:tcBorders>
              <w:top w:val="nil"/>
              <w:left w:val="nil"/>
              <w:bottom w:val="nil"/>
              <w:right w:val="single" w:sz="8" w:space="0" w:color="000000"/>
            </w:tcBorders>
            <w:shd w:val="clear" w:color="auto" w:fill="auto"/>
            <w:vAlign w:val="center"/>
            <w:hideMark/>
          </w:tcPr>
          <w:p w14:paraId="0AA927A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831" w:type="dxa"/>
            <w:tcBorders>
              <w:top w:val="nil"/>
              <w:left w:val="nil"/>
              <w:bottom w:val="nil"/>
              <w:right w:val="single" w:sz="8" w:space="0" w:color="000000"/>
            </w:tcBorders>
            <w:shd w:val="clear" w:color="auto" w:fill="auto"/>
            <w:vAlign w:val="center"/>
            <w:hideMark/>
          </w:tcPr>
          <w:p w14:paraId="1662A05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1230" w:type="dxa"/>
            <w:tcBorders>
              <w:top w:val="nil"/>
              <w:left w:val="nil"/>
              <w:bottom w:val="nil"/>
              <w:right w:val="single" w:sz="8" w:space="0" w:color="000000"/>
            </w:tcBorders>
            <w:shd w:val="clear" w:color="auto" w:fill="auto"/>
            <w:vAlign w:val="center"/>
            <w:hideMark/>
          </w:tcPr>
          <w:p w14:paraId="60AEC4D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r>
      <w:tr w:rsidR="00190E94" w:rsidRPr="00145288" w14:paraId="089EB6F0" w14:textId="77777777" w:rsidTr="00190E94">
        <w:trPr>
          <w:trHeight w:val="863"/>
        </w:trPr>
        <w:tc>
          <w:tcPr>
            <w:tcW w:w="1916" w:type="dxa"/>
            <w:tcBorders>
              <w:top w:val="nil"/>
              <w:left w:val="single" w:sz="8" w:space="0" w:color="auto"/>
              <w:bottom w:val="nil"/>
              <w:right w:val="nil"/>
            </w:tcBorders>
            <w:shd w:val="clear" w:color="auto" w:fill="auto"/>
            <w:vAlign w:val="center"/>
            <w:hideMark/>
          </w:tcPr>
          <w:p w14:paraId="4EF8032F" w14:textId="77777777" w:rsidR="00145288" w:rsidRPr="00190E94" w:rsidRDefault="00145288" w:rsidP="00B82BE6">
            <w:pPr>
              <w:pStyle w:val="ListParagraph"/>
              <w:numPr>
                <w:ilvl w:val="0"/>
                <w:numId w:val="15"/>
              </w:numPr>
              <w:suppressAutoHyphens w:val="0"/>
              <w:autoSpaceDN/>
              <w:ind w:left="255" w:right="8" w:hanging="180"/>
              <w:textAlignment w:val="auto"/>
              <w:rPr>
                <w:rFonts w:ascii="Arial" w:hAnsi="Arial" w:cs="Arial"/>
                <w:color w:val="000000"/>
                <w:sz w:val="16"/>
                <w:szCs w:val="16"/>
                <w:lang w:val="es-CO"/>
              </w:rPr>
            </w:pPr>
            <w:r w:rsidRPr="00190E94">
              <w:rPr>
                <w:rFonts w:ascii="Arial" w:hAnsi="Arial" w:cs="Arial"/>
                <w:color w:val="000000"/>
                <w:sz w:val="16"/>
                <w:szCs w:val="16"/>
                <w:lang w:val="es-CO"/>
              </w:rPr>
              <w:t>Campañas de comunicación y de transparencia para la conectividad al sistema de agua potable implementadas</w:t>
            </w:r>
          </w:p>
        </w:tc>
        <w:tc>
          <w:tcPr>
            <w:tcW w:w="346" w:type="dxa"/>
            <w:tcBorders>
              <w:top w:val="nil"/>
              <w:left w:val="single" w:sz="8" w:space="0" w:color="auto"/>
              <w:bottom w:val="nil"/>
              <w:right w:val="single" w:sz="8" w:space="0" w:color="auto"/>
            </w:tcBorders>
            <w:shd w:val="clear" w:color="auto" w:fill="auto"/>
            <w:vAlign w:val="center"/>
            <w:hideMark/>
          </w:tcPr>
          <w:p w14:paraId="1B9EF82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30" w:type="dxa"/>
            <w:tcBorders>
              <w:top w:val="nil"/>
              <w:left w:val="nil"/>
              <w:bottom w:val="nil"/>
              <w:right w:val="single" w:sz="8" w:space="0" w:color="000000"/>
            </w:tcBorders>
            <w:shd w:val="clear" w:color="auto" w:fill="auto"/>
            <w:vAlign w:val="center"/>
            <w:hideMark/>
          </w:tcPr>
          <w:p w14:paraId="3CA3582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99" w:type="dxa"/>
            <w:tcBorders>
              <w:top w:val="nil"/>
              <w:left w:val="nil"/>
              <w:bottom w:val="nil"/>
              <w:right w:val="single" w:sz="8" w:space="0" w:color="000000"/>
            </w:tcBorders>
            <w:shd w:val="clear" w:color="auto" w:fill="auto"/>
            <w:vAlign w:val="center"/>
            <w:hideMark/>
          </w:tcPr>
          <w:p w14:paraId="61796B1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78" w:type="dxa"/>
            <w:tcBorders>
              <w:top w:val="nil"/>
              <w:left w:val="nil"/>
              <w:bottom w:val="nil"/>
              <w:right w:val="single" w:sz="8" w:space="0" w:color="000000"/>
            </w:tcBorders>
            <w:shd w:val="clear" w:color="auto" w:fill="auto"/>
            <w:vAlign w:val="center"/>
            <w:hideMark/>
          </w:tcPr>
          <w:p w14:paraId="0A0D4D0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77" w:type="dxa"/>
            <w:tcBorders>
              <w:top w:val="nil"/>
              <w:left w:val="nil"/>
              <w:bottom w:val="nil"/>
              <w:right w:val="single" w:sz="8" w:space="0" w:color="000000"/>
            </w:tcBorders>
            <w:shd w:val="clear" w:color="auto" w:fill="auto"/>
            <w:vAlign w:val="center"/>
            <w:hideMark/>
          </w:tcPr>
          <w:p w14:paraId="3B510E4A"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41" w:type="dxa"/>
            <w:tcBorders>
              <w:top w:val="nil"/>
              <w:left w:val="nil"/>
              <w:bottom w:val="nil"/>
              <w:right w:val="single" w:sz="8" w:space="0" w:color="000000"/>
            </w:tcBorders>
            <w:shd w:val="clear" w:color="auto" w:fill="auto"/>
            <w:vAlign w:val="center"/>
            <w:hideMark/>
          </w:tcPr>
          <w:p w14:paraId="2F9DF35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401" w:type="dxa"/>
            <w:tcBorders>
              <w:top w:val="nil"/>
              <w:left w:val="nil"/>
              <w:bottom w:val="nil"/>
              <w:right w:val="single" w:sz="8" w:space="0" w:color="000000"/>
            </w:tcBorders>
            <w:shd w:val="clear" w:color="auto" w:fill="auto"/>
            <w:vAlign w:val="center"/>
            <w:hideMark/>
          </w:tcPr>
          <w:p w14:paraId="598C3A5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2" w:type="dxa"/>
            <w:tcBorders>
              <w:top w:val="nil"/>
              <w:left w:val="nil"/>
              <w:bottom w:val="nil"/>
              <w:right w:val="single" w:sz="8" w:space="0" w:color="000000"/>
            </w:tcBorders>
            <w:shd w:val="clear" w:color="auto" w:fill="auto"/>
            <w:vAlign w:val="center"/>
            <w:hideMark/>
          </w:tcPr>
          <w:p w14:paraId="73A8477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auto" w:fill="auto"/>
            <w:vAlign w:val="center"/>
            <w:hideMark/>
          </w:tcPr>
          <w:p w14:paraId="19C9C0B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auto" w:fill="auto"/>
            <w:vAlign w:val="center"/>
            <w:hideMark/>
          </w:tcPr>
          <w:p w14:paraId="6BF2563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nil"/>
            </w:tcBorders>
            <w:shd w:val="clear" w:color="auto" w:fill="auto"/>
            <w:vAlign w:val="center"/>
            <w:hideMark/>
          </w:tcPr>
          <w:p w14:paraId="4AE3396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p>
        </w:tc>
        <w:tc>
          <w:tcPr>
            <w:tcW w:w="413" w:type="dxa"/>
            <w:tcBorders>
              <w:top w:val="nil"/>
              <w:left w:val="single" w:sz="8" w:space="0" w:color="auto"/>
              <w:bottom w:val="nil"/>
              <w:right w:val="single" w:sz="8" w:space="0" w:color="auto"/>
            </w:tcBorders>
            <w:shd w:val="clear" w:color="auto" w:fill="auto"/>
            <w:vAlign w:val="center"/>
            <w:hideMark/>
          </w:tcPr>
          <w:p w14:paraId="0A1D023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single" w:sz="8" w:space="0" w:color="000000"/>
            </w:tcBorders>
            <w:shd w:val="clear" w:color="auto" w:fill="auto"/>
            <w:vAlign w:val="center"/>
            <w:hideMark/>
          </w:tcPr>
          <w:p w14:paraId="15EA2EB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93" w:type="dxa"/>
            <w:tcBorders>
              <w:top w:val="nil"/>
              <w:left w:val="nil"/>
              <w:bottom w:val="nil"/>
              <w:right w:val="single" w:sz="8" w:space="0" w:color="000000"/>
            </w:tcBorders>
            <w:shd w:val="clear" w:color="auto" w:fill="auto"/>
            <w:vAlign w:val="center"/>
            <w:hideMark/>
          </w:tcPr>
          <w:p w14:paraId="540E708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auto" w:fill="auto"/>
            <w:vAlign w:val="center"/>
            <w:hideMark/>
          </w:tcPr>
          <w:p w14:paraId="48FED8C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60" w:type="dxa"/>
            <w:tcBorders>
              <w:top w:val="nil"/>
              <w:left w:val="nil"/>
              <w:bottom w:val="nil"/>
              <w:right w:val="single" w:sz="8" w:space="0" w:color="000000"/>
            </w:tcBorders>
            <w:shd w:val="clear" w:color="auto" w:fill="auto"/>
            <w:vAlign w:val="center"/>
            <w:hideMark/>
          </w:tcPr>
          <w:p w14:paraId="73CF5B4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74" w:type="dxa"/>
            <w:tcBorders>
              <w:top w:val="nil"/>
              <w:left w:val="nil"/>
              <w:bottom w:val="nil"/>
              <w:right w:val="single" w:sz="8" w:space="0" w:color="000000"/>
            </w:tcBorders>
            <w:shd w:val="clear" w:color="auto" w:fill="auto"/>
            <w:vAlign w:val="center"/>
            <w:hideMark/>
          </w:tcPr>
          <w:p w14:paraId="74ED9ED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auto" w:fill="auto"/>
            <w:vAlign w:val="center"/>
            <w:hideMark/>
          </w:tcPr>
          <w:p w14:paraId="5AF3753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auto" w:fill="auto"/>
            <w:vAlign w:val="center"/>
            <w:hideMark/>
          </w:tcPr>
          <w:p w14:paraId="48E5D55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nil"/>
              <w:right w:val="single" w:sz="8" w:space="0" w:color="000000"/>
            </w:tcBorders>
            <w:shd w:val="clear" w:color="auto" w:fill="auto"/>
            <w:vAlign w:val="center"/>
            <w:hideMark/>
          </w:tcPr>
          <w:p w14:paraId="34355FB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2" w:type="dxa"/>
            <w:tcBorders>
              <w:top w:val="nil"/>
              <w:left w:val="nil"/>
              <w:bottom w:val="nil"/>
              <w:right w:val="single" w:sz="8" w:space="0" w:color="000000"/>
            </w:tcBorders>
            <w:shd w:val="clear" w:color="auto" w:fill="auto"/>
            <w:vAlign w:val="center"/>
            <w:hideMark/>
          </w:tcPr>
          <w:p w14:paraId="7EA4C5EA"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auto" w:fill="auto"/>
            <w:vAlign w:val="center"/>
            <w:hideMark/>
          </w:tcPr>
          <w:p w14:paraId="1249A03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auto" w:fill="auto"/>
            <w:vAlign w:val="center"/>
            <w:hideMark/>
          </w:tcPr>
          <w:p w14:paraId="2D9326C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nil"/>
              <w:right w:val="single" w:sz="8" w:space="0" w:color="000000"/>
            </w:tcBorders>
            <w:shd w:val="clear" w:color="auto" w:fill="auto"/>
            <w:vAlign w:val="center"/>
            <w:hideMark/>
          </w:tcPr>
          <w:p w14:paraId="01439C3A"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auto" w:fill="auto"/>
            <w:vAlign w:val="center"/>
            <w:hideMark/>
          </w:tcPr>
          <w:p w14:paraId="19CD212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1492" w:type="dxa"/>
            <w:tcBorders>
              <w:top w:val="nil"/>
              <w:left w:val="nil"/>
              <w:bottom w:val="nil"/>
              <w:right w:val="single" w:sz="8" w:space="0" w:color="000000"/>
            </w:tcBorders>
            <w:shd w:val="clear" w:color="auto" w:fill="auto"/>
            <w:vAlign w:val="center"/>
            <w:hideMark/>
          </w:tcPr>
          <w:p w14:paraId="6D7EBFD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831" w:type="dxa"/>
            <w:tcBorders>
              <w:top w:val="nil"/>
              <w:left w:val="nil"/>
              <w:bottom w:val="nil"/>
              <w:right w:val="single" w:sz="8" w:space="0" w:color="000000"/>
            </w:tcBorders>
            <w:shd w:val="clear" w:color="auto" w:fill="auto"/>
            <w:vAlign w:val="center"/>
            <w:hideMark/>
          </w:tcPr>
          <w:p w14:paraId="3291C60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1230" w:type="dxa"/>
            <w:tcBorders>
              <w:top w:val="nil"/>
              <w:left w:val="nil"/>
              <w:bottom w:val="nil"/>
              <w:right w:val="single" w:sz="8" w:space="0" w:color="000000"/>
            </w:tcBorders>
            <w:shd w:val="clear" w:color="auto" w:fill="auto"/>
            <w:vAlign w:val="center"/>
            <w:hideMark/>
          </w:tcPr>
          <w:p w14:paraId="1D66B79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r>
      <w:tr w:rsidR="00190E94" w:rsidRPr="00145288" w14:paraId="441BAD3F" w14:textId="77777777" w:rsidTr="00190E94">
        <w:trPr>
          <w:trHeight w:val="432"/>
        </w:trPr>
        <w:tc>
          <w:tcPr>
            <w:tcW w:w="1916" w:type="dxa"/>
            <w:tcBorders>
              <w:top w:val="nil"/>
              <w:left w:val="single" w:sz="8" w:space="0" w:color="auto"/>
              <w:bottom w:val="nil"/>
              <w:right w:val="nil"/>
            </w:tcBorders>
            <w:shd w:val="clear" w:color="auto" w:fill="auto"/>
            <w:vAlign w:val="center"/>
            <w:hideMark/>
          </w:tcPr>
          <w:p w14:paraId="4BDCD1CE" w14:textId="77777777" w:rsidR="00145288" w:rsidRPr="00190E94" w:rsidRDefault="00145288" w:rsidP="00B82BE6">
            <w:pPr>
              <w:pStyle w:val="ListParagraph"/>
              <w:numPr>
                <w:ilvl w:val="0"/>
                <w:numId w:val="15"/>
              </w:numPr>
              <w:suppressAutoHyphens w:val="0"/>
              <w:autoSpaceDN/>
              <w:ind w:left="255" w:right="8" w:hanging="180"/>
              <w:textAlignment w:val="auto"/>
              <w:rPr>
                <w:rFonts w:ascii="Arial" w:hAnsi="Arial" w:cs="Arial"/>
                <w:color w:val="000000"/>
                <w:sz w:val="16"/>
                <w:szCs w:val="16"/>
                <w:lang w:val="es-CO"/>
              </w:rPr>
            </w:pPr>
            <w:r w:rsidRPr="00190E94">
              <w:rPr>
                <w:rFonts w:ascii="Arial" w:hAnsi="Arial" w:cs="Arial"/>
                <w:color w:val="000000"/>
                <w:sz w:val="16"/>
                <w:szCs w:val="16"/>
                <w:lang w:val="es-CO"/>
              </w:rPr>
              <w:t>Catastro de clientes de redes de agua potable de 6 CTEs actualizado</w:t>
            </w:r>
          </w:p>
        </w:tc>
        <w:tc>
          <w:tcPr>
            <w:tcW w:w="34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169A3A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30" w:type="dxa"/>
            <w:tcBorders>
              <w:top w:val="nil"/>
              <w:left w:val="nil"/>
              <w:bottom w:val="nil"/>
              <w:right w:val="single" w:sz="8" w:space="0" w:color="000000"/>
            </w:tcBorders>
            <w:shd w:val="clear" w:color="000000" w:fill="FFFFFF"/>
            <w:vAlign w:val="center"/>
            <w:hideMark/>
          </w:tcPr>
          <w:p w14:paraId="7CB8130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99" w:type="dxa"/>
            <w:tcBorders>
              <w:top w:val="nil"/>
              <w:left w:val="nil"/>
              <w:bottom w:val="nil"/>
              <w:right w:val="single" w:sz="8" w:space="0" w:color="000000"/>
            </w:tcBorders>
            <w:shd w:val="clear" w:color="000000" w:fill="FFFFFF"/>
            <w:vAlign w:val="center"/>
            <w:hideMark/>
          </w:tcPr>
          <w:p w14:paraId="3CBE2FB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8" w:type="dxa"/>
            <w:tcBorders>
              <w:top w:val="nil"/>
              <w:left w:val="nil"/>
              <w:bottom w:val="nil"/>
              <w:right w:val="single" w:sz="8" w:space="0" w:color="000000"/>
            </w:tcBorders>
            <w:shd w:val="clear" w:color="000000" w:fill="FFFFFF"/>
            <w:vAlign w:val="center"/>
            <w:hideMark/>
          </w:tcPr>
          <w:p w14:paraId="673A0A7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single" w:sz="8" w:space="0" w:color="000000"/>
            </w:tcBorders>
            <w:shd w:val="clear" w:color="000000" w:fill="FFFFFF"/>
            <w:vAlign w:val="center"/>
            <w:hideMark/>
          </w:tcPr>
          <w:p w14:paraId="38AFBEB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1" w:type="dxa"/>
            <w:tcBorders>
              <w:top w:val="nil"/>
              <w:left w:val="nil"/>
              <w:bottom w:val="nil"/>
              <w:right w:val="single" w:sz="8" w:space="0" w:color="000000"/>
            </w:tcBorders>
            <w:shd w:val="clear" w:color="000000" w:fill="FFFFFF"/>
            <w:vAlign w:val="center"/>
            <w:hideMark/>
          </w:tcPr>
          <w:p w14:paraId="49350DC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1" w:type="dxa"/>
            <w:tcBorders>
              <w:top w:val="nil"/>
              <w:left w:val="nil"/>
              <w:bottom w:val="nil"/>
              <w:right w:val="single" w:sz="8" w:space="0" w:color="000000"/>
            </w:tcBorders>
            <w:shd w:val="clear" w:color="000000" w:fill="FFFFFF"/>
            <w:vAlign w:val="center"/>
            <w:hideMark/>
          </w:tcPr>
          <w:p w14:paraId="135EA98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2" w:type="dxa"/>
            <w:tcBorders>
              <w:top w:val="nil"/>
              <w:left w:val="nil"/>
              <w:bottom w:val="nil"/>
              <w:right w:val="single" w:sz="8" w:space="0" w:color="000000"/>
            </w:tcBorders>
            <w:shd w:val="clear" w:color="000000" w:fill="FFFFFF"/>
            <w:vAlign w:val="center"/>
            <w:hideMark/>
          </w:tcPr>
          <w:p w14:paraId="319B04F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2319B4B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2C37CE6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73F5A55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auto"/>
            </w:tcBorders>
            <w:shd w:val="clear" w:color="auto" w:fill="auto"/>
            <w:vAlign w:val="center"/>
            <w:hideMark/>
          </w:tcPr>
          <w:p w14:paraId="31D52B1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single" w:sz="8" w:space="0" w:color="000000"/>
            </w:tcBorders>
            <w:shd w:val="clear" w:color="000000" w:fill="FFFFFF"/>
            <w:vAlign w:val="center"/>
            <w:hideMark/>
          </w:tcPr>
          <w:p w14:paraId="59E1D5A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93" w:type="dxa"/>
            <w:tcBorders>
              <w:top w:val="nil"/>
              <w:left w:val="nil"/>
              <w:bottom w:val="nil"/>
              <w:right w:val="single" w:sz="8" w:space="0" w:color="000000"/>
            </w:tcBorders>
            <w:shd w:val="clear" w:color="auto" w:fill="auto"/>
            <w:vAlign w:val="center"/>
            <w:hideMark/>
          </w:tcPr>
          <w:p w14:paraId="47CE8DD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5A25061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60" w:type="dxa"/>
            <w:tcBorders>
              <w:top w:val="nil"/>
              <w:left w:val="nil"/>
              <w:bottom w:val="nil"/>
              <w:right w:val="single" w:sz="8" w:space="0" w:color="000000"/>
            </w:tcBorders>
            <w:shd w:val="clear" w:color="000000" w:fill="FFFFFF"/>
            <w:vAlign w:val="center"/>
            <w:hideMark/>
          </w:tcPr>
          <w:p w14:paraId="5968748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74" w:type="dxa"/>
            <w:tcBorders>
              <w:top w:val="nil"/>
              <w:left w:val="nil"/>
              <w:bottom w:val="nil"/>
              <w:right w:val="single" w:sz="8" w:space="0" w:color="000000"/>
            </w:tcBorders>
            <w:shd w:val="clear" w:color="000000" w:fill="FFFFFF"/>
            <w:vAlign w:val="center"/>
            <w:hideMark/>
          </w:tcPr>
          <w:p w14:paraId="174B51C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auto" w:fill="auto"/>
            <w:vAlign w:val="center"/>
            <w:hideMark/>
          </w:tcPr>
          <w:p w14:paraId="3F8C5CD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06D2640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5053EB5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2" w:type="dxa"/>
            <w:tcBorders>
              <w:top w:val="nil"/>
              <w:left w:val="nil"/>
              <w:bottom w:val="nil"/>
              <w:right w:val="single" w:sz="8" w:space="0" w:color="000000"/>
            </w:tcBorders>
            <w:shd w:val="clear" w:color="000000" w:fill="FFFFFF"/>
            <w:vAlign w:val="center"/>
            <w:hideMark/>
          </w:tcPr>
          <w:p w14:paraId="3E77FBB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1C005B2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54B6699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74FDD86A"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49643F7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1492" w:type="dxa"/>
            <w:vMerge w:val="restart"/>
            <w:tcBorders>
              <w:top w:val="single" w:sz="8" w:space="0" w:color="000000"/>
              <w:left w:val="single" w:sz="8" w:space="0" w:color="000000"/>
              <w:bottom w:val="nil"/>
              <w:right w:val="single" w:sz="8" w:space="0" w:color="000000"/>
            </w:tcBorders>
            <w:shd w:val="clear" w:color="000000" w:fill="FFFFFF"/>
            <w:vAlign w:val="center"/>
            <w:hideMark/>
          </w:tcPr>
          <w:p w14:paraId="25E278F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831" w:type="dxa"/>
            <w:vMerge w:val="restart"/>
            <w:tcBorders>
              <w:top w:val="single" w:sz="8" w:space="0" w:color="000000"/>
              <w:left w:val="single" w:sz="8" w:space="0" w:color="000000"/>
              <w:bottom w:val="nil"/>
              <w:right w:val="single" w:sz="8" w:space="0" w:color="000000"/>
            </w:tcBorders>
            <w:shd w:val="clear" w:color="000000" w:fill="FFFFFF"/>
            <w:vAlign w:val="center"/>
            <w:hideMark/>
          </w:tcPr>
          <w:p w14:paraId="7C467370"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1230" w:type="dxa"/>
            <w:vMerge w:val="restart"/>
            <w:tcBorders>
              <w:top w:val="single" w:sz="8" w:space="0" w:color="000000"/>
              <w:left w:val="single" w:sz="8" w:space="0" w:color="000000"/>
              <w:bottom w:val="nil"/>
              <w:right w:val="single" w:sz="8" w:space="0" w:color="000000"/>
            </w:tcBorders>
            <w:shd w:val="clear" w:color="000000" w:fill="FFFFFF"/>
            <w:vAlign w:val="center"/>
            <w:hideMark/>
          </w:tcPr>
          <w:p w14:paraId="35C7913D"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r>
      <w:tr w:rsidR="00190E94" w:rsidRPr="00145288" w14:paraId="300C8D17" w14:textId="77777777" w:rsidTr="00190E94">
        <w:trPr>
          <w:trHeight w:val="409"/>
        </w:trPr>
        <w:tc>
          <w:tcPr>
            <w:tcW w:w="1916" w:type="dxa"/>
            <w:tcBorders>
              <w:top w:val="nil"/>
              <w:left w:val="single" w:sz="8" w:space="0" w:color="auto"/>
              <w:bottom w:val="nil"/>
              <w:right w:val="nil"/>
            </w:tcBorders>
            <w:shd w:val="clear" w:color="auto" w:fill="auto"/>
            <w:vAlign w:val="center"/>
            <w:hideMark/>
          </w:tcPr>
          <w:p w14:paraId="74D22CCA" w14:textId="77777777" w:rsidR="00145288" w:rsidRPr="00190E94" w:rsidRDefault="00145288" w:rsidP="00B82BE6">
            <w:pPr>
              <w:pStyle w:val="ListParagraph"/>
              <w:numPr>
                <w:ilvl w:val="0"/>
                <w:numId w:val="15"/>
              </w:numPr>
              <w:suppressAutoHyphens w:val="0"/>
              <w:autoSpaceDN/>
              <w:ind w:left="255" w:right="8" w:hanging="180"/>
              <w:textAlignment w:val="auto"/>
              <w:rPr>
                <w:rFonts w:ascii="Arial" w:hAnsi="Arial" w:cs="Arial"/>
                <w:color w:val="000000"/>
                <w:sz w:val="16"/>
                <w:szCs w:val="16"/>
                <w:lang w:val="es-CO"/>
              </w:rPr>
            </w:pPr>
            <w:r w:rsidRPr="00190E94">
              <w:rPr>
                <w:rFonts w:ascii="Arial" w:hAnsi="Arial" w:cs="Arial"/>
                <w:color w:val="000000"/>
                <w:sz w:val="16"/>
                <w:szCs w:val="16"/>
                <w:lang w:val="es-CO"/>
              </w:rPr>
              <w:t>Software comercial instalado en los CTEs</w:t>
            </w:r>
          </w:p>
        </w:tc>
        <w:tc>
          <w:tcPr>
            <w:tcW w:w="346" w:type="dxa"/>
            <w:vMerge/>
            <w:tcBorders>
              <w:top w:val="nil"/>
              <w:left w:val="single" w:sz="8" w:space="0" w:color="auto"/>
              <w:bottom w:val="single" w:sz="8" w:space="0" w:color="000000"/>
              <w:right w:val="single" w:sz="8" w:space="0" w:color="auto"/>
            </w:tcBorders>
            <w:vAlign w:val="center"/>
            <w:hideMark/>
          </w:tcPr>
          <w:p w14:paraId="3E0D3898" w14:textId="77777777" w:rsidR="00145288" w:rsidRPr="00145288" w:rsidRDefault="00145288" w:rsidP="00145288">
            <w:pPr>
              <w:suppressAutoHyphens w:val="0"/>
              <w:autoSpaceDN/>
              <w:textAlignment w:val="auto"/>
              <w:rPr>
                <w:rFonts w:ascii="Arial" w:hAnsi="Arial" w:cs="Arial"/>
                <w:color w:val="000000"/>
                <w:spacing w:val="0"/>
                <w:sz w:val="17"/>
                <w:szCs w:val="17"/>
                <w:lang w:val="es-CO"/>
              </w:rPr>
            </w:pPr>
          </w:p>
        </w:tc>
        <w:tc>
          <w:tcPr>
            <w:tcW w:w="330" w:type="dxa"/>
            <w:tcBorders>
              <w:top w:val="nil"/>
              <w:left w:val="nil"/>
              <w:bottom w:val="nil"/>
              <w:right w:val="single" w:sz="8" w:space="0" w:color="000000"/>
            </w:tcBorders>
            <w:shd w:val="clear" w:color="000000" w:fill="FFFFFF"/>
            <w:vAlign w:val="center"/>
            <w:hideMark/>
          </w:tcPr>
          <w:p w14:paraId="1C40F8C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99" w:type="dxa"/>
            <w:tcBorders>
              <w:top w:val="nil"/>
              <w:left w:val="nil"/>
              <w:bottom w:val="nil"/>
              <w:right w:val="single" w:sz="8" w:space="0" w:color="000000"/>
            </w:tcBorders>
            <w:shd w:val="clear" w:color="000000" w:fill="FFFFFF"/>
            <w:vAlign w:val="center"/>
            <w:hideMark/>
          </w:tcPr>
          <w:p w14:paraId="039406A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78" w:type="dxa"/>
            <w:tcBorders>
              <w:top w:val="nil"/>
              <w:left w:val="nil"/>
              <w:bottom w:val="nil"/>
              <w:right w:val="single" w:sz="8" w:space="0" w:color="000000"/>
            </w:tcBorders>
            <w:shd w:val="clear" w:color="000000" w:fill="FFFFFF"/>
            <w:vAlign w:val="center"/>
            <w:hideMark/>
          </w:tcPr>
          <w:p w14:paraId="60CF851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77" w:type="dxa"/>
            <w:tcBorders>
              <w:top w:val="nil"/>
              <w:left w:val="nil"/>
              <w:bottom w:val="nil"/>
              <w:right w:val="single" w:sz="8" w:space="0" w:color="000000"/>
            </w:tcBorders>
            <w:shd w:val="clear" w:color="000000" w:fill="FFFFFF"/>
            <w:vAlign w:val="center"/>
            <w:hideMark/>
          </w:tcPr>
          <w:p w14:paraId="1431901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41" w:type="dxa"/>
            <w:tcBorders>
              <w:top w:val="nil"/>
              <w:left w:val="nil"/>
              <w:bottom w:val="nil"/>
              <w:right w:val="single" w:sz="8" w:space="0" w:color="000000"/>
            </w:tcBorders>
            <w:shd w:val="clear" w:color="000000" w:fill="FFFFFF"/>
            <w:vAlign w:val="center"/>
            <w:hideMark/>
          </w:tcPr>
          <w:p w14:paraId="4C714F7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401" w:type="dxa"/>
            <w:tcBorders>
              <w:top w:val="nil"/>
              <w:left w:val="nil"/>
              <w:bottom w:val="nil"/>
              <w:right w:val="single" w:sz="8" w:space="0" w:color="000000"/>
            </w:tcBorders>
            <w:shd w:val="clear" w:color="000000" w:fill="FFFFFF"/>
            <w:vAlign w:val="center"/>
            <w:hideMark/>
          </w:tcPr>
          <w:p w14:paraId="3202804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2" w:type="dxa"/>
            <w:tcBorders>
              <w:top w:val="nil"/>
              <w:left w:val="nil"/>
              <w:bottom w:val="nil"/>
              <w:right w:val="single" w:sz="8" w:space="0" w:color="000000"/>
            </w:tcBorders>
            <w:shd w:val="clear" w:color="000000" w:fill="FFFFFF"/>
            <w:vAlign w:val="center"/>
            <w:hideMark/>
          </w:tcPr>
          <w:p w14:paraId="24FF8A1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7A6188F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0ACF77A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nil"/>
            </w:tcBorders>
            <w:shd w:val="clear" w:color="000000" w:fill="FFFFFF"/>
            <w:vAlign w:val="center"/>
            <w:hideMark/>
          </w:tcPr>
          <w:p w14:paraId="542EA72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single" w:sz="8" w:space="0" w:color="auto"/>
              <w:bottom w:val="nil"/>
              <w:right w:val="single" w:sz="8" w:space="0" w:color="auto"/>
            </w:tcBorders>
            <w:shd w:val="clear" w:color="auto" w:fill="auto"/>
            <w:vAlign w:val="center"/>
            <w:hideMark/>
          </w:tcPr>
          <w:p w14:paraId="1CD02AD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single" w:sz="8" w:space="0" w:color="000000"/>
            </w:tcBorders>
            <w:shd w:val="clear" w:color="000000" w:fill="FFFFFF"/>
            <w:vAlign w:val="center"/>
            <w:hideMark/>
          </w:tcPr>
          <w:p w14:paraId="7908242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93" w:type="dxa"/>
            <w:tcBorders>
              <w:top w:val="nil"/>
              <w:left w:val="nil"/>
              <w:bottom w:val="nil"/>
              <w:right w:val="single" w:sz="8" w:space="0" w:color="000000"/>
            </w:tcBorders>
            <w:shd w:val="clear" w:color="auto" w:fill="auto"/>
            <w:vAlign w:val="center"/>
            <w:hideMark/>
          </w:tcPr>
          <w:p w14:paraId="485F4F1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0B6A39A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60" w:type="dxa"/>
            <w:tcBorders>
              <w:top w:val="nil"/>
              <w:left w:val="nil"/>
              <w:bottom w:val="nil"/>
              <w:right w:val="single" w:sz="8" w:space="0" w:color="000000"/>
            </w:tcBorders>
            <w:shd w:val="clear" w:color="000000" w:fill="FFFFFF"/>
            <w:vAlign w:val="center"/>
            <w:hideMark/>
          </w:tcPr>
          <w:p w14:paraId="05320DF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74" w:type="dxa"/>
            <w:tcBorders>
              <w:top w:val="nil"/>
              <w:left w:val="nil"/>
              <w:bottom w:val="nil"/>
              <w:right w:val="single" w:sz="8" w:space="0" w:color="000000"/>
            </w:tcBorders>
            <w:shd w:val="clear" w:color="000000" w:fill="FFFFFF"/>
            <w:vAlign w:val="center"/>
            <w:hideMark/>
          </w:tcPr>
          <w:p w14:paraId="6C4E77D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auto" w:fill="auto"/>
            <w:vAlign w:val="center"/>
            <w:hideMark/>
          </w:tcPr>
          <w:p w14:paraId="1958A5B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78DAF85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0375C95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2" w:type="dxa"/>
            <w:tcBorders>
              <w:top w:val="nil"/>
              <w:left w:val="nil"/>
              <w:bottom w:val="nil"/>
              <w:right w:val="single" w:sz="8" w:space="0" w:color="000000"/>
            </w:tcBorders>
            <w:shd w:val="clear" w:color="000000" w:fill="FFFFFF"/>
            <w:vAlign w:val="center"/>
            <w:hideMark/>
          </w:tcPr>
          <w:p w14:paraId="58B90CC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4E2B2A4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690170F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7757435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69BE4BD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1492" w:type="dxa"/>
            <w:vMerge/>
            <w:tcBorders>
              <w:top w:val="single" w:sz="8" w:space="0" w:color="000000"/>
              <w:left w:val="single" w:sz="8" w:space="0" w:color="000000"/>
              <w:bottom w:val="nil"/>
              <w:right w:val="single" w:sz="8" w:space="0" w:color="000000"/>
            </w:tcBorders>
            <w:vAlign w:val="center"/>
            <w:hideMark/>
          </w:tcPr>
          <w:p w14:paraId="447194EF"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831" w:type="dxa"/>
            <w:vMerge/>
            <w:tcBorders>
              <w:top w:val="single" w:sz="8" w:space="0" w:color="000000"/>
              <w:left w:val="single" w:sz="8" w:space="0" w:color="000000"/>
              <w:bottom w:val="nil"/>
              <w:right w:val="single" w:sz="8" w:space="0" w:color="000000"/>
            </w:tcBorders>
            <w:vAlign w:val="center"/>
            <w:hideMark/>
          </w:tcPr>
          <w:p w14:paraId="546B7661"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1230" w:type="dxa"/>
            <w:vMerge/>
            <w:tcBorders>
              <w:top w:val="single" w:sz="8" w:space="0" w:color="000000"/>
              <w:left w:val="single" w:sz="8" w:space="0" w:color="000000"/>
              <w:bottom w:val="nil"/>
              <w:right w:val="single" w:sz="8" w:space="0" w:color="000000"/>
            </w:tcBorders>
            <w:vAlign w:val="center"/>
            <w:hideMark/>
          </w:tcPr>
          <w:p w14:paraId="39A9541C"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r>
      <w:tr w:rsidR="00190E94" w:rsidRPr="00145288" w14:paraId="0281D49C" w14:textId="77777777" w:rsidTr="00190E94">
        <w:trPr>
          <w:trHeight w:val="323"/>
        </w:trPr>
        <w:tc>
          <w:tcPr>
            <w:tcW w:w="1916" w:type="dxa"/>
            <w:tcBorders>
              <w:top w:val="nil"/>
              <w:left w:val="single" w:sz="8" w:space="0" w:color="auto"/>
              <w:bottom w:val="nil"/>
              <w:right w:val="nil"/>
            </w:tcBorders>
            <w:shd w:val="clear" w:color="auto" w:fill="auto"/>
            <w:vAlign w:val="center"/>
            <w:hideMark/>
          </w:tcPr>
          <w:p w14:paraId="6C8D79CE" w14:textId="77777777" w:rsidR="00145288" w:rsidRPr="00190E94" w:rsidRDefault="00145288" w:rsidP="00B82BE6">
            <w:pPr>
              <w:pStyle w:val="ListParagraph"/>
              <w:numPr>
                <w:ilvl w:val="0"/>
                <w:numId w:val="15"/>
              </w:numPr>
              <w:suppressAutoHyphens w:val="0"/>
              <w:autoSpaceDN/>
              <w:ind w:left="255" w:right="8" w:hanging="180"/>
              <w:textAlignment w:val="auto"/>
              <w:rPr>
                <w:rFonts w:ascii="Arial" w:hAnsi="Arial" w:cs="Arial"/>
                <w:color w:val="000000"/>
                <w:sz w:val="16"/>
                <w:szCs w:val="16"/>
                <w:lang w:val="es-CO"/>
              </w:rPr>
            </w:pPr>
            <w:r w:rsidRPr="00190E94">
              <w:rPr>
                <w:rFonts w:ascii="Arial" w:hAnsi="Arial" w:cs="Arial"/>
                <w:color w:val="000000"/>
                <w:sz w:val="16"/>
                <w:szCs w:val="16"/>
                <w:lang w:val="es-CO"/>
              </w:rPr>
              <w:t>CTEs dotados de material y personal</w:t>
            </w:r>
          </w:p>
        </w:tc>
        <w:tc>
          <w:tcPr>
            <w:tcW w:w="346" w:type="dxa"/>
            <w:vMerge/>
            <w:tcBorders>
              <w:top w:val="nil"/>
              <w:left w:val="single" w:sz="8" w:space="0" w:color="auto"/>
              <w:bottom w:val="single" w:sz="8" w:space="0" w:color="000000"/>
              <w:right w:val="single" w:sz="8" w:space="0" w:color="auto"/>
            </w:tcBorders>
            <w:vAlign w:val="center"/>
            <w:hideMark/>
          </w:tcPr>
          <w:p w14:paraId="0A86B47F" w14:textId="77777777" w:rsidR="00145288" w:rsidRPr="00145288" w:rsidRDefault="00145288" w:rsidP="00145288">
            <w:pPr>
              <w:suppressAutoHyphens w:val="0"/>
              <w:autoSpaceDN/>
              <w:textAlignment w:val="auto"/>
              <w:rPr>
                <w:rFonts w:ascii="Arial" w:hAnsi="Arial" w:cs="Arial"/>
                <w:color w:val="000000"/>
                <w:spacing w:val="0"/>
                <w:sz w:val="17"/>
                <w:szCs w:val="17"/>
                <w:lang w:val="es-CO"/>
              </w:rPr>
            </w:pPr>
          </w:p>
        </w:tc>
        <w:tc>
          <w:tcPr>
            <w:tcW w:w="330" w:type="dxa"/>
            <w:tcBorders>
              <w:top w:val="nil"/>
              <w:left w:val="nil"/>
              <w:bottom w:val="nil"/>
              <w:right w:val="single" w:sz="8" w:space="0" w:color="000000"/>
            </w:tcBorders>
            <w:shd w:val="clear" w:color="000000" w:fill="FFFFFF"/>
            <w:vAlign w:val="center"/>
            <w:hideMark/>
          </w:tcPr>
          <w:p w14:paraId="6CC72BE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99" w:type="dxa"/>
            <w:tcBorders>
              <w:top w:val="nil"/>
              <w:left w:val="nil"/>
              <w:bottom w:val="nil"/>
              <w:right w:val="single" w:sz="8" w:space="0" w:color="000000"/>
            </w:tcBorders>
            <w:shd w:val="clear" w:color="000000" w:fill="FFFFFF"/>
            <w:hideMark/>
          </w:tcPr>
          <w:p w14:paraId="2FEC0680"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s-CO"/>
              </w:rPr>
            </w:pPr>
            <w:r w:rsidRPr="00145288">
              <w:rPr>
                <w:rFonts w:ascii="Calibri" w:hAnsi="Calibri" w:cs="Calibri"/>
                <w:color w:val="000000"/>
                <w:spacing w:val="0"/>
                <w:sz w:val="22"/>
                <w:szCs w:val="22"/>
                <w:lang w:val="es-CO"/>
              </w:rPr>
              <w:t> </w:t>
            </w:r>
          </w:p>
        </w:tc>
        <w:tc>
          <w:tcPr>
            <w:tcW w:w="378" w:type="dxa"/>
            <w:tcBorders>
              <w:top w:val="nil"/>
              <w:left w:val="nil"/>
              <w:bottom w:val="nil"/>
              <w:right w:val="single" w:sz="8" w:space="0" w:color="000000"/>
            </w:tcBorders>
            <w:shd w:val="clear" w:color="000000" w:fill="FFFFFF"/>
            <w:hideMark/>
          </w:tcPr>
          <w:p w14:paraId="0CC21E5E"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s-CO"/>
              </w:rPr>
            </w:pPr>
            <w:r w:rsidRPr="00145288">
              <w:rPr>
                <w:rFonts w:ascii="Calibri" w:hAnsi="Calibri" w:cs="Calibri"/>
                <w:color w:val="000000"/>
                <w:spacing w:val="0"/>
                <w:sz w:val="22"/>
                <w:szCs w:val="22"/>
                <w:lang w:val="es-CO"/>
              </w:rPr>
              <w:t> </w:t>
            </w:r>
          </w:p>
        </w:tc>
        <w:tc>
          <w:tcPr>
            <w:tcW w:w="377" w:type="dxa"/>
            <w:tcBorders>
              <w:top w:val="nil"/>
              <w:left w:val="nil"/>
              <w:bottom w:val="nil"/>
              <w:right w:val="single" w:sz="8" w:space="0" w:color="000000"/>
            </w:tcBorders>
            <w:shd w:val="clear" w:color="000000" w:fill="FFFFFF"/>
            <w:vAlign w:val="center"/>
            <w:hideMark/>
          </w:tcPr>
          <w:p w14:paraId="0E13A2AA"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41" w:type="dxa"/>
            <w:tcBorders>
              <w:top w:val="nil"/>
              <w:left w:val="nil"/>
              <w:bottom w:val="nil"/>
              <w:right w:val="single" w:sz="8" w:space="0" w:color="000000"/>
            </w:tcBorders>
            <w:shd w:val="clear" w:color="000000" w:fill="FFFFFF"/>
            <w:vAlign w:val="center"/>
            <w:hideMark/>
          </w:tcPr>
          <w:p w14:paraId="2254152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401" w:type="dxa"/>
            <w:tcBorders>
              <w:top w:val="nil"/>
              <w:left w:val="nil"/>
              <w:bottom w:val="nil"/>
              <w:right w:val="single" w:sz="8" w:space="0" w:color="000000"/>
            </w:tcBorders>
            <w:shd w:val="clear" w:color="000000" w:fill="FFFFFF"/>
            <w:vAlign w:val="center"/>
            <w:hideMark/>
          </w:tcPr>
          <w:p w14:paraId="0EBD026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2" w:type="dxa"/>
            <w:tcBorders>
              <w:top w:val="nil"/>
              <w:left w:val="nil"/>
              <w:bottom w:val="nil"/>
              <w:right w:val="single" w:sz="8" w:space="0" w:color="000000"/>
            </w:tcBorders>
            <w:shd w:val="clear" w:color="000000" w:fill="FFFFFF"/>
            <w:vAlign w:val="center"/>
            <w:hideMark/>
          </w:tcPr>
          <w:p w14:paraId="041276A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535E857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6C33D55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nil"/>
            </w:tcBorders>
            <w:shd w:val="clear" w:color="000000" w:fill="FFFFFF"/>
            <w:vAlign w:val="center"/>
            <w:hideMark/>
          </w:tcPr>
          <w:p w14:paraId="1B8B542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single" w:sz="8" w:space="0" w:color="auto"/>
              <w:bottom w:val="nil"/>
              <w:right w:val="single" w:sz="8" w:space="0" w:color="auto"/>
            </w:tcBorders>
            <w:shd w:val="clear" w:color="auto" w:fill="auto"/>
            <w:vAlign w:val="center"/>
            <w:hideMark/>
          </w:tcPr>
          <w:p w14:paraId="4B2819D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single" w:sz="8" w:space="0" w:color="000000"/>
            </w:tcBorders>
            <w:shd w:val="clear" w:color="000000" w:fill="FFFFFF"/>
            <w:vAlign w:val="center"/>
            <w:hideMark/>
          </w:tcPr>
          <w:p w14:paraId="5C73ED0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93" w:type="dxa"/>
            <w:tcBorders>
              <w:top w:val="nil"/>
              <w:left w:val="nil"/>
              <w:bottom w:val="nil"/>
              <w:right w:val="single" w:sz="8" w:space="0" w:color="000000"/>
            </w:tcBorders>
            <w:shd w:val="clear" w:color="auto" w:fill="auto"/>
            <w:vAlign w:val="center"/>
            <w:hideMark/>
          </w:tcPr>
          <w:p w14:paraId="6658E78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7BB80D6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60" w:type="dxa"/>
            <w:tcBorders>
              <w:top w:val="nil"/>
              <w:left w:val="nil"/>
              <w:bottom w:val="nil"/>
              <w:right w:val="single" w:sz="8" w:space="0" w:color="000000"/>
            </w:tcBorders>
            <w:shd w:val="clear" w:color="000000" w:fill="FFFFFF"/>
            <w:vAlign w:val="center"/>
            <w:hideMark/>
          </w:tcPr>
          <w:p w14:paraId="5EE6E19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74" w:type="dxa"/>
            <w:tcBorders>
              <w:top w:val="nil"/>
              <w:left w:val="nil"/>
              <w:bottom w:val="nil"/>
              <w:right w:val="single" w:sz="8" w:space="0" w:color="000000"/>
            </w:tcBorders>
            <w:shd w:val="clear" w:color="000000" w:fill="FFFFFF"/>
            <w:vAlign w:val="center"/>
            <w:hideMark/>
          </w:tcPr>
          <w:p w14:paraId="5A69281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auto" w:fill="auto"/>
            <w:vAlign w:val="center"/>
            <w:hideMark/>
          </w:tcPr>
          <w:p w14:paraId="0F34943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6F27A85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5F7337E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2" w:type="dxa"/>
            <w:tcBorders>
              <w:top w:val="nil"/>
              <w:left w:val="nil"/>
              <w:bottom w:val="nil"/>
              <w:right w:val="single" w:sz="8" w:space="0" w:color="000000"/>
            </w:tcBorders>
            <w:shd w:val="clear" w:color="000000" w:fill="FFFFFF"/>
            <w:vAlign w:val="center"/>
            <w:hideMark/>
          </w:tcPr>
          <w:p w14:paraId="6234684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0F90E04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43F7F88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1B052D0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309C456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1492" w:type="dxa"/>
            <w:vMerge/>
            <w:tcBorders>
              <w:top w:val="single" w:sz="8" w:space="0" w:color="000000"/>
              <w:left w:val="single" w:sz="8" w:space="0" w:color="000000"/>
              <w:bottom w:val="nil"/>
              <w:right w:val="single" w:sz="8" w:space="0" w:color="000000"/>
            </w:tcBorders>
            <w:vAlign w:val="center"/>
            <w:hideMark/>
          </w:tcPr>
          <w:p w14:paraId="762013B4"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831" w:type="dxa"/>
            <w:vMerge/>
            <w:tcBorders>
              <w:top w:val="single" w:sz="8" w:space="0" w:color="000000"/>
              <w:left w:val="single" w:sz="8" w:space="0" w:color="000000"/>
              <w:bottom w:val="nil"/>
              <w:right w:val="single" w:sz="8" w:space="0" w:color="000000"/>
            </w:tcBorders>
            <w:vAlign w:val="center"/>
            <w:hideMark/>
          </w:tcPr>
          <w:p w14:paraId="47A0C791"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1230" w:type="dxa"/>
            <w:vMerge/>
            <w:tcBorders>
              <w:top w:val="single" w:sz="8" w:space="0" w:color="000000"/>
              <w:left w:val="single" w:sz="8" w:space="0" w:color="000000"/>
              <w:bottom w:val="nil"/>
              <w:right w:val="single" w:sz="8" w:space="0" w:color="000000"/>
            </w:tcBorders>
            <w:vAlign w:val="center"/>
            <w:hideMark/>
          </w:tcPr>
          <w:p w14:paraId="7E14E428"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r>
      <w:tr w:rsidR="00190E94" w:rsidRPr="00145288" w14:paraId="43D348A7" w14:textId="77777777" w:rsidTr="00190E94">
        <w:trPr>
          <w:trHeight w:val="840"/>
        </w:trPr>
        <w:tc>
          <w:tcPr>
            <w:tcW w:w="1916" w:type="dxa"/>
            <w:tcBorders>
              <w:top w:val="nil"/>
              <w:left w:val="single" w:sz="8" w:space="0" w:color="auto"/>
              <w:bottom w:val="nil"/>
              <w:right w:val="nil"/>
            </w:tcBorders>
            <w:shd w:val="clear" w:color="auto" w:fill="auto"/>
            <w:vAlign w:val="center"/>
            <w:hideMark/>
          </w:tcPr>
          <w:p w14:paraId="49C624BC" w14:textId="77777777" w:rsidR="00145288" w:rsidRPr="00190E94" w:rsidRDefault="00145288" w:rsidP="00B82BE6">
            <w:pPr>
              <w:pStyle w:val="ListParagraph"/>
              <w:numPr>
                <w:ilvl w:val="0"/>
                <w:numId w:val="15"/>
              </w:numPr>
              <w:suppressAutoHyphens w:val="0"/>
              <w:autoSpaceDN/>
              <w:ind w:left="255" w:right="8" w:hanging="180"/>
              <w:textAlignment w:val="auto"/>
              <w:rPr>
                <w:rFonts w:ascii="Arial" w:hAnsi="Arial" w:cs="Arial"/>
                <w:color w:val="000000"/>
                <w:sz w:val="16"/>
                <w:szCs w:val="16"/>
                <w:lang w:val="es-CO"/>
              </w:rPr>
            </w:pPr>
            <w:r w:rsidRPr="00190E94">
              <w:rPr>
                <w:rFonts w:ascii="Arial" w:hAnsi="Arial" w:cs="Arial"/>
                <w:color w:val="000000"/>
                <w:sz w:val="16"/>
                <w:szCs w:val="16"/>
                <w:lang w:val="es-CO"/>
              </w:rPr>
              <w:t>Edificio central de la empresa de agua de Cabo Haitiano rehabilitado, sitio almacenamiento y una oficina comercial en Petite Anse construidos</w:t>
            </w:r>
          </w:p>
        </w:tc>
        <w:tc>
          <w:tcPr>
            <w:tcW w:w="346" w:type="dxa"/>
            <w:vMerge/>
            <w:tcBorders>
              <w:top w:val="nil"/>
              <w:left w:val="single" w:sz="8" w:space="0" w:color="auto"/>
              <w:bottom w:val="single" w:sz="8" w:space="0" w:color="000000"/>
              <w:right w:val="single" w:sz="8" w:space="0" w:color="auto"/>
            </w:tcBorders>
            <w:vAlign w:val="center"/>
            <w:hideMark/>
          </w:tcPr>
          <w:p w14:paraId="517C25C0" w14:textId="77777777" w:rsidR="00145288" w:rsidRPr="00145288" w:rsidRDefault="00145288" w:rsidP="00145288">
            <w:pPr>
              <w:suppressAutoHyphens w:val="0"/>
              <w:autoSpaceDN/>
              <w:textAlignment w:val="auto"/>
              <w:rPr>
                <w:rFonts w:ascii="Arial" w:hAnsi="Arial" w:cs="Arial"/>
                <w:color w:val="000000"/>
                <w:spacing w:val="0"/>
                <w:sz w:val="17"/>
                <w:szCs w:val="17"/>
                <w:lang w:val="es-CO"/>
              </w:rPr>
            </w:pPr>
          </w:p>
        </w:tc>
        <w:tc>
          <w:tcPr>
            <w:tcW w:w="330" w:type="dxa"/>
            <w:tcBorders>
              <w:top w:val="nil"/>
              <w:left w:val="nil"/>
              <w:bottom w:val="nil"/>
              <w:right w:val="single" w:sz="8" w:space="0" w:color="000000"/>
            </w:tcBorders>
            <w:shd w:val="clear" w:color="000000" w:fill="FFFFFF"/>
            <w:vAlign w:val="center"/>
            <w:hideMark/>
          </w:tcPr>
          <w:p w14:paraId="22C1255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99" w:type="dxa"/>
            <w:tcBorders>
              <w:top w:val="nil"/>
              <w:left w:val="nil"/>
              <w:bottom w:val="nil"/>
              <w:right w:val="single" w:sz="8" w:space="0" w:color="000000"/>
            </w:tcBorders>
            <w:shd w:val="clear" w:color="000000" w:fill="FFFFFF"/>
            <w:hideMark/>
          </w:tcPr>
          <w:p w14:paraId="66C27EB4"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s-CO"/>
              </w:rPr>
            </w:pPr>
            <w:r w:rsidRPr="00145288">
              <w:rPr>
                <w:rFonts w:ascii="Calibri" w:hAnsi="Calibri" w:cs="Calibri"/>
                <w:color w:val="000000"/>
                <w:spacing w:val="0"/>
                <w:sz w:val="22"/>
                <w:szCs w:val="22"/>
                <w:lang w:val="es-CO"/>
              </w:rPr>
              <w:t> </w:t>
            </w:r>
          </w:p>
        </w:tc>
        <w:tc>
          <w:tcPr>
            <w:tcW w:w="378" w:type="dxa"/>
            <w:tcBorders>
              <w:top w:val="nil"/>
              <w:left w:val="nil"/>
              <w:bottom w:val="nil"/>
              <w:right w:val="single" w:sz="8" w:space="0" w:color="000000"/>
            </w:tcBorders>
            <w:shd w:val="clear" w:color="000000" w:fill="FFFFFF"/>
            <w:hideMark/>
          </w:tcPr>
          <w:p w14:paraId="4E83A225"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s-CO"/>
              </w:rPr>
            </w:pPr>
            <w:r w:rsidRPr="00145288">
              <w:rPr>
                <w:rFonts w:ascii="Calibri" w:hAnsi="Calibri" w:cs="Calibri"/>
                <w:color w:val="000000"/>
                <w:spacing w:val="0"/>
                <w:sz w:val="22"/>
                <w:szCs w:val="22"/>
                <w:lang w:val="es-CO"/>
              </w:rPr>
              <w:t> </w:t>
            </w:r>
          </w:p>
        </w:tc>
        <w:tc>
          <w:tcPr>
            <w:tcW w:w="377" w:type="dxa"/>
            <w:tcBorders>
              <w:top w:val="nil"/>
              <w:left w:val="nil"/>
              <w:bottom w:val="nil"/>
              <w:right w:val="single" w:sz="8" w:space="0" w:color="000000"/>
            </w:tcBorders>
            <w:shd w:val="clear" w:color="000000" w:fill="FFFFFF"/>
            <w:hideMark/>
          </w:tcPr>
          <w:p w14:paraId="2AF04EB8"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s-CO"/>
              </w:rPr>
            </w:pPr>
            <w:r w:rsidRPr="00145288">
              <w:rPr>
                <w:rFonts w:ascii="Calibri" w:hAnsi="Calibri" w:cs="Calibri"/>
                <w:color w:val="000000"/>
                <w:spacing w:val="0"/>
                <w:sz w:val="22"/>
                <w:szCs w:val="22"/>
                <w:lang w:val="es-CO"/>
              </w:rPr>
              <w:t> </w:t>
            </w:r>
          </w:p>
        </w:tc>
        <w:tc>
          <w:tcPr>
            <w:tcW w:w="341" w:type="dxa"/>
            <w:tcBorders>
              <w:top w:val="nil"/>
              <w:left w:val="nil"/>
              <w:bottom w:val="nil"/>
              <w:right w:val="single" w:sz="8" w:space="0" w:color="000000"/>
            </w:tcBorders>
            <w:shd w:val="clear" w:color="auto" w:fill="auto"/>
            <w:vAlign w:val="center"/>
            <w:hideMark/>
          </w:tcPr>
          <w:p w14:paraId="6008A42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401" w:type="dxa"/>
            <w:tcBorders>
              <w:top w:val="nil"/>
              <w:left w:val="nil"/>
              <w:bottom w:val="nil"/>
              <w:right w:val="single" w:sz="8" w:space="0" w:color="000000"/>
            </w:tcBorders>
            <w:shd w:val="clear" w:color="auto" w:fill="auto"/>
            <w:vAlign w:val="center"/>
            <w:hideMark/>
          </w:tcPr>
          <w:p w14:paraId="468F99E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2" w:type="dxa"/>
            <w:tcBorders>
              <w:top w:val="nil"/>
              <w:left w:val="nil"/>
              <w:bottom w:val="nil"/>
              <w:right w:val="single" w:sz="8" w:space="0" w:color="000000"/>
            </w:tcBorders>
            <w:shd w:val="clear" w:color="auto" w:fill="auto"/>
            <w:vAlign w:val="center"/>
            <w:hideMark/>
          </w:tcPr>
          <w:p w14:paraId="0E0F41C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auto" w:fill="auto"/>
            <w:vAlign w:val="center"/>
            <w:hideMark/>
          </w:tcPr>
          <w:p w14:paraId="7A5B3E7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1979416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auto" w:fill="auto"/>
            <w:vAlign w:val="center"/>
            <w:hideMark/>
          </w:tcPr>
          <w:p w14:paraId="5BCE561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auto"/>
            </w:tcBorders>
            <w:shd w:val="clear" w:color="auto" w:fill="auto"/>
            <w:vAlign w:val="center"/>
            <w:hideMark/>
          </w:tcPr>
          <w:p w14:paraId="15C9BC7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single" w:sz="8" w:space="0" w:color="000000"/>
            </w:tcBorders>
            <w:shd w:val="clear" w:color="auto" w:fill="auto"/>
            <w:vAlign w:val="center"/>
            <w:hideMark/>
          </w:tcPr>
          <w:p w14:paraId="77503B0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93" w:type="dxa"/>
            <w:tcBorders>
              <w:top w:val="nil"/>
              <w:left w:val="nil"/>
              <w:bottom w:val="nil"/>
              <w:right w:val="single" w:sz="8" w:space="0" w:color="000000"/>
            </w:tcBorders>
            <w:shd w:val="clear" w:color="000000" w:fill="FFFFFF"/>
            <w:hideMark/>
          </w:tcPr>
          <w:p w14:paraId="5BF684C4"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n-US"/>
              </w:rPr>
            </w:pPr>
            <w:r w:rsidRPr="00145288">
              <w:rPr>
                <w:rFonts w:ascii="Calibri" w:hAnsi="Calibri" w:cs="Calibri"/>
                <w:color w:val="000000"/>
                <w:spacing w:val="0"/>
                <w:sz w:val="22"/>
                <w:szCs w:val="22"/>
                <w:lang w:val="en-US"/>
              </w:rPr>
              <w:t> </w:t>
            </w:r>
          </w:p>
        </w:tc>
        <w:tc>
          <w:tcPr>
            <w:tcW w:w="402" w:type="dxa"/>
            <w:tcBorders>
              <w:top w:val="nil"/>
              <w:left w:val="nil"/>
              <w:bottom w:val="nil"/>
              <w:right w:val="single" w:sz="8" w:space="0" w:color="000000"/>
            </w:tcBorders>
            <w:shd w:val="clear" w:color="000000" w:fill="FFFFFF"/>
            <w:hideMark/>
          </w:tcPr>
          <w:p w14:paraId="1B5036A3"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n-US"/>
              </w:rPr>
            </w:pPr>
            <w:r w:rsidRPr="00145288">
              <w:rPr>
                <w:rFonts w:ascii="Calibri" w:hAnsi="Calibri" w:cs="Calibri"/>
                <w:color w:val="000000"/>
                <w:spacing w:val="0"/>
                <w:sz w:val="22"/>
                <w:szCs w:val="22"/>
                <w:lang w:val="en-US"/>
              </w:rPr>
              <w:t> </w:t>
            </w:r>
          </w:p>
        </w:tc>
        <w:tc>
          <w:tcPr>
            <w:tcW w:w="360" w:type="dxa"/>
            <w:tcBorders>
              <w:top w:val="nil"/>
              <w:left w:val="nil"/>
              <w:bottom w:val="nil"/>
              <w:right w:val="single" w:sz="8" w:space="0" w:color="000000"/>
            </w:tcBorders>
            <w:shd w:val="clear" w:color="000000" w:fill="FFFFFF"/>
            <w:hideMark/>
          </w:tcPr>
          <w:p w14:paraId="6F4CC01D"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n-US"/>
              </w:rPr>
            </w:pPr>
            <w:r w:rsidRPr="00145288">
              <w:rPr>
                <w:rFonts w:ascii="Calibri" w:hAnsi="Calibri" w:cs="Calibri"/>
                <w:color w:val="000000"/>
                <w:spacing w:val="0"/>
                <w:sz w:val="22"/>
                <w:szCs w:val="22"/>
                <w:lang w:val="en-US"/>
              </w:rPr>
              <w:t> </w:t>
            </w:r>
          </w:p>
        </w:tc>
        <w:tc>
          <w:tcPr>
            <w:tcW w:w="474" w:type="dxa"/>
            <w:tcBorders>
              <w:top w:val="nil"/>
              <w:left w:val="nil"/>
              <w:bottom w:val="nil"/>
              <w:right w:val="single" w:sz="8" w:space="0" w:color="000000"/>
            </w:tcBorders>
            <w:shd w:val="clear" w:color="000000" w:fill="FFFFFF"/>
            <w:vAlign w:val="center"/>
            <w:hideMark/>
          </w:tcPr>
          <w:p w14:paraId="6E72FB8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hideMark/>
          </w:tcPr>
          <w:p w14:paraId="4C27CED8"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n-US"/>
              </w:rPr>
            </w:pPr>
            <w:r w:rsidRPr="00145288">
              <w:rPr>
                <w:rFonts w:ascii="Calibri" w:hAnsi="Calibri" w:cs="Calibri"/>
                <w:color w:val="000000"/>
                <w:spacing w:val="0"/>
                <w:sz w:val="22"/>
                <w:szCs w:val="22"/>
                <w:lang w:val="en-US"/>
              </w:rPr>
              <w:t> </w:t>
            </w:r>
          </w:p>
        </w:tc>
        <w:tc>
          <w:tcPr>
            <w:tcW w:w="402" w:type="dxa"/>
            <w:tcBorders>
              <w:top w:val="nil"/>
              <w:left w:val="nil"/>
              <w:bottom w:val="nil"/>
              <w:right w:val="single" w:sz="8" w:space="0" w:color="000000"/>
            </w:tcBorders>
            <w:shd w:val="clear" w:color="000000" w:fill="FFFFFF"/>
            <w:hideMark/>
          </w:tcPr>
          <w:p w14:paraId="2E3710DB"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n-US"/>
              </w:rPr>
            </w:pPr>
            <w:r w:rsidRPr="00145288">
              <w:rPr>
                <w:rFonts w:ascii="Calibri" w:hAnsi="Calibri" w:cs="Calibri"/>
                <w:color w:val="000000"/>
                <w:spacing w:val="0"/>
                <w:sz w:val="22"/>
                <w:szCs w:val="22"/>
                <w:lang w:val="en-US"/>
              </w:rPr>
              <w:t> </w:t>
            </w:r>
          </w:p>
        </w:tc>
        <w:tc>
          <w:tcPr>
            <w:tcW w:w="413" w:type="dxa"/>
            <w:tcBorders>
              <w:top w:val="nil"/>
              <w:left w:val="nil"/>
              <w:bottom w:val="nil"/>
              <w:right w:val="single" w:sz="8" w:space="0" w:color="000000"/>
            </w:tcBorders>
            <w:shd w:val="clear" w:color="000000" w:fill="FFFFFF"/>
            <w:hideMark/>
          </w:tcPr>
          <w:p w14:paraId="118E79FA"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n-US"/>
              </w:rPr>
            </w:pPr>
            <w:r w:rsidRPr="00145288">
              <w:rPr>
                <w:rFonts w:ascii="Calibri" w:hAnsi="Calibri" w:cs="Calibri"/>
                <w:color w:val="000000"/>
                <w:spacing w:val="0"/>
                <w:sz w:val="22"/>
                <w:szCs w:val="22"/>
                <w:lang w:val="en-US"/>
              </w:rPr>
              <w:t> </w:t>
            </w:r>
          </w:p>
        </w:tc>
        <w:tc>
          <w:tcPr>
            <w:tcW w:w="422" w:type="dxa"/>
            <w:tcBorders>
              <w:top w:val="nil"/>
              <w:left w:val="nil"/>
              <w:bottom w:val="nil"/>
              <w:right w:val="single" w:sz="8" w:space="0" w:color="000000"/>
            </w:tcBorders>
            <w:shd w:val="clear" w:color="000000" w:fill="FFFFFF"/>
            <w:vAlign w:val="center"/>
            <w:hideMark/>
          </w:tcPr>
          <w:p w14:paraId="21EA2C3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hideMark/>
          </w:tcPr>
          <w:p w14:paraId="2FADE20A"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n-US"/>
              </w:rPr>
            </w:pPr>
            <w:r w:rsidRPr="00145288">
              <w:rPr>
                <w:rFonts w:ascii="Calibri" w:hAnsi="Calibri" w:cs="Calibri"/>
                <w:color w:val="000000"/>
                <w:spacing w:val="0"/>
                <w:sz w:val="22"/>
                <w:szCs w:val="22"/>
                <w:lang w:val="en-US"/>
              </w:rPr>
              <w:t> </w:t>
            </w:r>
          </w:p>
        </w:tc>
        <w:tc>
          <w:tcPr>
            <w:tcW w:w="348" w:type="dxa"/>
            <w:tcBorders>
              <w:top w:val="nil"/>
              <w:left w:val="nil"/>
              <w:bottom w:val="nil"/>
              <w:right w:val="single" w:sz="8" w:space="0" w:color="000000"/>
            </w:tcBorders>
            <w:shd w:val="clear" w:color="000000" w:fill="FFFFFF"/>
            <w:hideMark/>
          </w:tcPr>
          <w:p w14:paraId="3CC560BE"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n-US"/>
              </w:rPr>
            </w:pPr>
            <w:r w:rsidRPr="00145288">
              <w:rPr>
                <w:rFonts w:ascii="Calibri" w:hAnsi="Calibri" w:cs="Calibri"/>
                <w:color w:val="000000"/>
                <w:spacing w:val="0"/>
                <w:sz w:val="22"/>
                <w:szCs w:val="22"/>
                <w:lang w:val="en-US"/>
              </w:rPr>
              <w:t> </w:t>
            </w:r>
          </w:p>
        </w:tc>
        <w:tc>
          <w:tcPr>
            <w:tcW w:w="413" w:type="dxa"/>
            <w:tcBorders>
              <w:top w:val="nil"/>
              <w:left w:val="nil"/>
              <w:bottom w:val="nil"/>
              <w:right w:val="single" w:sz="8" w:space="0" w:color="000000"/>
            </w:tcBorders>
            <w:shd w:val="clear" w:color="000000" w:fill="FFFFFF"/>
            <w:hideMark/>
          </w:tcPr>
          <w:p w14:paraId="7B1D1AF5"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n-US"/>
              </w:rPr>
            </w:pPr>
            <w:r w:rsidRPr="00145288">
              <w:rPr>
                <w:rFonts w:ascii="Calibri" w:hAnsi="Calibri" w:cs="Calibri"/>
                <w:color w:val="000000"/>
                <w:spacing w:val="0"/>
                <w:sz w:val="22"/>
                <w:szCs w:val="22"/>
                <w:lang w:val="en-US"/>
              </w:rPr>
              <w:t> </w:t>
            </w:r>
          </w:p>
        </w:tc>
        <w:tc>
          <w:tcPr>
            <w:tcW w:w="420" w:type="dxa"/>
            <w:tcBorders>
              <w:top w:val="nil"/>
              <w:left w:val="nil"/>
              <w:bottom w:val="nil"/>
              <w:right w:val="single" w:sz="8" w:space="0" w:color="000000"/>
            </w:tcBorders>
            <w:shd w:val="clear" w:color="000000" w:fill="FFFFFF"/>
            <w:vAlign w:val="center"/>
            <w:hideMark/>
          </w:tcPr>
          <w:p w14:paraId="26A0233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1492" w:type="dxa"/>
            <w:vMerge/>
            <w:tcBorders>
              <w:top w:val="single" w:sz="8" w:space="0" w:color="000000"/>
              <w:left w:val="single" w:sz="8" w:space="0" w:color="000000"/>
              <w:bottom w:val="nil"/>
              <w:right w:val="single" w:sz="8" w:space="0" w:color="000000"/>
            </w:tcBorders>
            <w:vAlign w:val="center"/>
            <w:hideMark/>
          </w:tcPr>
          <w:p w14:paraId="6873B258"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831" w:type="dxa"/>
            <w:vMerge/>
            <w:tcBorders>
              <w:top w:val="single" w:sz="8" w:space="0" w:color="000000"/>
              <w:left w:val="single" w:sz="8" w:space="0" w:color="000000"/>
              <w:bottom w:val="nil"/>
              <w:right w:val="single" w:sz="8" w:space="0" w:color="000000"/>
            </w:tcBorders>
            <w:vAlign w:val="center"/>
            <w:hideMark/>
          </w:tcPr>
          <w:p w14:paraId="398DD11B"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1230" w:type="dxa"/>
            <w:vMerge/>
            <w:tcBorders>
              <w:top w:val="single" w:sz="8" w:space="0" w:color="000000"/>
              <w:left w:val="single" w:sz="8" w:space="0" w:color="000000"/>
              <w:bottom w:val="nil"/>
              <w:right w:val="single" w:sz="8" w:space="0" w:color="000000"/>
            </w:tcBorders>
            <w:vAlign w:val="center"/>
            <w:hideMark/>
          </w:tcPr>
          <w:p w14:paraId="109BCB4F"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r>
      <w:tr w:rsidR="00190E94" w:rsidRPr="00145288" w14:paraId="1B1D4136" w14:textId="77777777" w:rsidTr="00190E94">
        <w:trPr>
          <w:trHeight w:val="709"/>
        </w:trPr>
        <w:tc>
          <w:tcPr>
            <w:tcW w:w="1916" w:type="dxa"/>
            <w:tcBorders>
              <w:top w:val="nil"/>
              <w:left w:val="single" w:sz="8" w:space="0" w:color="auto"/>
              <w:bottom w:val="nil"/>
              <w:right w:val="nil"/>
            </w:tcBorders>
            <w:shd w:val="clear" w:color="auto" w:fill="auto"/>
            <w:vAlign w:val="center"/>
            <w:hideMark/>
          </w:tcPr>
          <w:p w14:paraId="1B96F5ED" w14:textId="77777777" w:rsidR="00145288" w:rsidRPr="00190E94" w:rsidRDefault="00145288" w:rsidP="00B82BE6">
            <w:pPr>
              <w:pStyle w:val="ListParagraph"/>
              <w:numPr>
                <w:ilvl w:val="0"/>
                <w:numId w:val="15"/>
              </w:numPr>
              <w:suppressAutoHyphens w:val="0"/>
              <w:autoSpaceDN/>
              <w:ind w:left="255" w:right="8" w:hanging="180"/>
              <w:textAlignment w:val="auto"/>
              <w:rPr>
                <w:rFonts w:ascii="Arial" w:hAnsi="Arial" w:cs="Arial"/>
                <w:color w:val="000000"/>
                <w:sz w:val="16"/>
                <w:szCs w:val="16"/>
                <w:lang w:val="es-CO"/>
              </w:rPr>
            </w:pPr>
            <w:r w:rsidRPr="00190E94">
              <w:rPr>
                <w:rFonts w:ascii="Arial" w:hAnsi="Arial" w:cs="Arial"/>
                <w:color w:val="000000"/>
                <w:sz w:val="16"/>
                <w:szCs w:val="16"/>
                <w:lang w:val="es-CO"/>
              </w:rPr>
              <w:lastRenderedPageBreak/>
              <w:t>Contrato por resultados para gestión del CTE de Cabo Haitiano durante 64 meses firmado y en aplicación</w:t>
            </w:r>
          </w:p>
        </w:tc>
        <w:tc>
          <w:tcPr>
            <w:tcW w:w="346" w:type="dxa"/>
            <w:vMerge/>
            <w:tcBorders>
              <w:top w:val="nil"/>
              <w:left w:val="single" w:sz="8" w:space="0" w:color="auto"/>
              <w:bottom w:val="single" w:sz="8" w:space="0" w:color="000000"/>
              <w:right w:val="single" w:sz="8" w:space="0" w:color="auto"/>
            </w:tcBorders>
            <w:vAlign w:val="center"/>
            <w:hideMark/>
          </w:tcPr>
          <w:p w14:paraId="096554FA" w14:textId="77777777" w:rsidR="00145288" w:rsidRPr="00145288" w:rsidRDefault="00145288" w:rsidP="00145288">
            <w:pPr>
              <w:suppressAutoHyphens w:val="0"/>
              <w:autoSpaceDN/>
              <w:textAlignment w:val="auto"/>
              <w:rPr>
                <w:rFonts w:ascii="Arial" w:hAnsi="Arial" w:cs="Arial"/>
                <w:color w:val="000000"/>
                <w:spacing w:val="0"/>
                <w:sz w:val="17"/>
                <w:szCs w:val="17"/>
                <w:lang w:val="es-CO"/>
              </w:rPr>
            </w:pPr>
          </w:p>
        </w:tc>
        <w:tc>
          <w:tcPr>
            <w:tcW w:w="330" w:type="dxa"/>
            <w:tcBorders>
              <w:top w:val="nil"/>
              <w:left w:val="nil"/>
              <w:bottom w:val="nil"/>
              <w:right w:val="single" w:sz="8" w:space="0" w:color="000000"/>
            </w:tcBorders>
            <w:shd w:val="clear" w:color="auto" w:fill="auto"/>
            <w:vAlign w:val="center"/>
            <w:hideMark/>
          </w:tcPr>
          <w:p w14:paraId="0F79A01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99" w:type="dxa"/>
            <w:tcBorders>
              <w:top w:val="nil"/>
              <w:left w:val="nil"/>
              <w:bottom w:val="nil"/>
              <w:right w:val="single" w:sz="8" w:space="0" w:color="000000"/>
            </w:tcBorders>
            <w:shd w:val="clear" w:color="auto" w:fill="auto"/>
            <w:vAlign w:val="center"/>
            <w:hideMark/>
          </w:tcPr>
          <w:p w14:paraId="47FE43DA"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78" w:type="dxa"/>
            <w:tcBorders>
              <w:top w:val="nil"/>
              <w:left w:val="nil"/>
              <w:bottom w:val="nil"/>
              <w:right w:val="single" w:sz="8" w:space="0" w:color="000000"/>
            </w:tcBorders>
            <w:shd w:val="clear" w:color="auto" w:fill="auto"/>
            <w:vAlign w:val="center"/>
            <w:hideMark/>
          </w:tcPr>
          <w:p w14:paraId="007DEB5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77" w:type="dxa"/>
            <w:tcBorders>
              <w:top w:val="nil"/>
              <w:left w:val="nil"/>
              <w:bottom w:val="nil"/>
              <w:right w:val="single" w:sz="8" w:space="0" w:color="000000"/>
            </w:tcBorders>
            <w:shd w:val="clear" w:color="auto" w:fill="auto"/>
            <w:vAlign w:val="center"/>
            <w:hideMark/>
          </w:tcPr>
          <w:p w14:paraId="79B97C8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1" w:type="dxa"/>
            <w:tcBorders>
              <w:top w:val="nil"/>
              <w:left w:val="nil"/>
              <w:bottom w:val="nil"/>
              <w:right w:val="single" w:sz="8" w:space="0" w:color="000000"/>
            </w:tcBorders>
            <w:shd w:val="clear" w:color="000000" w:fill="FFFFFF"/>
            <w:vAlign w:val="center"/>
            <w:hideMark/>
          </w:tcPr>
          <w:p w14:paraId="5BEC56A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1" w:type="dxa"/>
            <w:tcBorders>
              <w:top w:val="nil"/>
              <w:left w:val="nil"/>
              <w:bottom w:val="nil"/>
              <w:right w:val="single" w:sz="8" w:space="0" w:color="000000"/>
            </w:tcBorders>
            <w:shd w:val="clear" w:color="000000" w:fill="FFFFFF"/>
            <w:vAlign w:val="center"/>
            <w:hideMark/>
          </w:tcPr>
          <w:p w14:paraId="14C484C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2" w:type="dxa"/>
            <w:tcBorders>
              <w:top w:val="nil"/>
              <w:left w:val="nil"/>
              <w:bottom w:val="nil"/>
              <w:right w:val="single" w:sz="8" w:space="0" w:color="000000"/>
            </w:tcBorders>
            <w:shd w:val="clear" w:color="000000" w:fill="FFFFFF"/>
            <w:vAlign w:val="center"/>
            <w:hideMark/>
          </w:tcPr>
          <w:p w14:paraId="5225BC4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20" w:type="dxa"/>
            <w:tcBorders>
              <w:top w:val="nil"/>
              <w:left w:val="nil"/>
              <w:bottom w:val="nil"/>
              <w:right w:val="single" w:sz="8" w:space="0" w:color="000000"/>
            </w:tcBorders>
            <w:shd w:val="clear" w:color="000000" w:fill="FFFFFF"/>
            <w:vAlign w:val="center"/>
            <w:hideMark/>
          </w:tcPr>
          <w:p w14:paraId="0CB4B34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0B4F841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048A33A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44EC5F5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77" w:type="dxa"/>
            <w:tcBorders>
              <w:top w:val="nil"/>
              <w:left w:val="nil"/>
              <w:bottom w:val="nil"/>
              <w:right w:val="single" w:sz="8" w:space="0" w:color="000000"/>
            </w:tcBorders>
            <w:shd w:val="clear" w:color="000000" w:fill="FFFFFF"/>
            <w:vAlign w:val="center"/>
            <w:hideMark/>
          </w:tcPr>
          <w:p w14:paraId="3B1265F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93" w:type="dxa"/>
            <w:tcBorders>
              <w:top w:val="nil"/>
              <w:left w:val="nil"/>
              <w:bottom w:val="nil"/>
              <w:right w:val="single" w:sz="8" w:space="0" w:color="000000"/>
            </w:tcBorders>
            <w:shd w:val="clear" w:color="000000" w:fill="FFFFFF"/>
            <w:vAlign w:val="center"/>
            <w:hideMark/>
          </w:tcPr>
          <w:p w14:paraId="4BDFB5D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6050AB0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60" w:type="dxa"/>
            <w:tcBorders>
              <w:top w:val="nil"/>
              <w:left w:val="nil"/>
              <w:bottom w:val="nil"/>
              <w:right w:val="single" w:sz="8" w:space="0" w:color="000000"/>
            </w:tcBorders>
            <w:shd w:val="clear" w:color="000000" w:fill="FFFFFF"/>
            <w:vAlign w:val="center"/>
            <w:hideMark/>
          </w:tcPr>
          <w:p w14:paraId="11BE6A9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74" w:type="dxa"/>
            <w:tcBorders>
              <w:top w:val="nil"/>
              <w:left w:val="nil"/>
              <w:bottom w:val="nil"/>
              <w:right w:val="single" w:sz="8" w:space="0" w:color="000000"/>
            </w:tcBorders>
            <w:shd w:val="clear" w:color="000000" w:fill="FFFFFF"/>
            <w:vAlign w:val="center"/>
            <w:hideMark/>
          </w:tcPr>
          <w:p w14:paraId="510CC38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71B6F31A"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1299287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18B1B54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22" w:type="dxa"/>
            <w:tcBorders>
              <w:top w:val="nil"/>
              <w:left w:val="nil"/>
              <w:bottom w:val="nil"/>
              <w:right w:val="single" w:sz="8" w:space="0" w:color="000000"/>
            </w:tcBorders>
            <w:shd w:val="clear" w:color="000000" w:fill="FFFFFF"/>
            <w:vAlign w:val="center"/>
            <w:hideMark/>
          </w:tcPr>
          <w:p w14:paraId="7484DF3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2873A96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7835BFD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410D472A"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20" w:type="dxa"/>
            <w:tcBorders>
              <w:top w:val="nil"/>
              <w:left w:val="nil"/>
              <w:bottom w:val="nil"/>
              <w:right w:val="single" w:sz="8" w:space="0" w:color="000000"/>
            </w:tcBorders>
            <w:shd w:val="clear" w:color="000000" w:fill="FFFFFF"/>
            <w:vAlign w:val="center"/>
            <w:hideMark/>
          </w:tcPr>
          <w:p w14:paraId="356FE89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1492" w:type="dxa"/>
            <w:vMerge/>
            <w:tcBorders>
              <w:top w:val="single" w:sz="8" w:space="0" w:color="000000"/>
              <w:left w:val="single" w:sz="8" w:space="0" w:color="000000"/>
              <w:bottom w:val="nil"/>
              <w:right w:val="single" w:sz="8" w:space="0" w:color="000000"/>
            </w:tcBorders>
            <w:vAlign w:val="center"/>
            <w:hideMark/>
          </w:tcPr>
          <w:p w14:paraId="213B4DB0"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831" w:type="dxa"/>
            <w:vMerge/>
            <w:tcBorders>
              <w:top w:val="single" w:sz="8" w:space="0" w:color="000000"/>
              <w:left w:val="single" w:sz="8" w:space="0" w:color="000000"/>
              <w:bottom w:val="nil"/>
              <w:right w:val="single" w:sz="8" w:space="0" w:color="000000"/>
            </w:tcBorders>
            <w:vAlign w:val="center"/>
            <w:hideMark/>
          </w:tcPr>
          <w:p w14:paraId="7B20286F"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1230" w:type="dxa"/>
            <w:vMerge/>
            <w:tcBorders>
              <w:top w:val="single" w:sz="8" w:space="0" w:color="000000"/>
              <w:left w:val="single" w:sz="8" w:space="0" w:color="000000"/>
              <w:bottom w:val="nil"/>
              <w:right w:val="single" w:sz="8" w:space="0" w:color="000000"/>
            </w:tcBorders>
            <w:vAlign w:val="center"/>
            <w:hideMark/>
          </w:tcPr>
          <w:p w14:paraId="1BBC1FD0"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r>
      <w:tr w:rsidR="00190E94" w:rsidRPr="00145288" w14:paraId="289D9838" w14:textId="77777777" w:rsidTr="00190E94">
        <w:trPr>
          <w:trHeight w:val="672"/>
        </w:trPr>
        <w:tc>
          <w:tcPr>
            <w:tcW w:w="1916" w:type="dxa"/>
            <w:tcBorders>
              <w:top w:val="nil"/>
              <w:left w:val="single" w:sz="8" w:space="0" w:color="auto"/>
              <w:bottom w:val="nil"/>
              <w:right w:val="nil"/>
            </w:tcBorders>
            <w:shd w:val="clear" w:color="auto" w:fill="auto"/>
            <w:vAlign w:val="center"/>
            <w:hideMark/>
          </w:tcPr>
          <w:p w14:paraId="4C5B7581" w14:textId="77777777" w:rsidR="00145288" w:rsidRPr="00190E94" w:rsidRDefault="00145288" w:rsidP="00B82BE6">
            <w:pPr>
              <w:pStyle w:val="ListParagraph"/>
              <w:numPr>
                <w:ilvl w:val="0"/>
                <w:numId w:val="15"/>
              </w:numPr>
              <w:suppressAutoHyphens w:val="0"/>
              <w:autoSpaceDN/>
              <w:ind w:left="255" w:right="8" w:hanging="180"/>
              <w:textAlignment w:val="auto"/>
              <w:rPr>
                <w:rFonts w:ascii="Arial" w:hAnsi="Arial" w:cs="Arial"/>
                <w:color w:val="000000"/>
                <w:sz w:val="16"/>
                <w:szCs w:val="16"/>
                <w:lang w:val="es-CO"/>
              </w:rPr>
            </w:pPr>
            <w:r w:rsidRPr="00190E94">
              <w:rPr>
                <w:rFonts w:ascii="Arial" w:hAnsi="Arial" w:cs="Arial"/>
                <w:color w:val="000000"/>
                <w:sz w:val="16"/>
                <w:szCs w:val="16"/>
                <w:lang w:val="es-CO"/>
              </w:rPr>
              <w:t xml:space="preserve">Informes de la DINEPA concernientes a la producción y a la facturación de los </w:t>
            </w:r>
            <w:proofErr w:type="spellStart"/>
            <w:r w:rsidRPr="00190E94">
              <w:rPr>
                <w:rFonts w:ascii="Arial" w:hAnsi="Arial" w:cs="Arial"/>
                <w:color w:val="000000"/>
                <w:sz w:val="16"/>
                <w:szCs w:val="16"/>
                <w:lang w:val="es-CO"/>
              </w:rPr>
              <w:t>CTEs</w:t>
            </w:r>
            <w:proofErr w:type="spellEnd"/>
            <w:r w:rsidRPr="00190E94">
              <w:rPr>
                <w:rFonts w:ascii="Arial" w:hAnsi="Arial" w:cs="Arial"/>
                <w:color w:val="000000"/>
                <w:sz w:val="16"/>
                <w:szCs w:val="16"/>
                <w:lang w:val="es-CO"/>
              </w:rPr>
              <w:t xml:space="preserve"> </w:t>
            </w:r>
            <w:proofErr w:type="spellStart"/>
            <w:r w:rsidRPr="00190E94">
              <w:rPr>
                <w:rFonts w:ascii="Arial" w:hAnsi="Arial" w:cs="Arial"/>
                <w:color w:val="000000"/>
                <w:sz w:val="16"/>
                <w:szCs w:val="16"/>
                <w:lang w:val="es-CO"/>
              </w:rPr>
              <w:t>eleborados</w:t>
            </w:r>
            <w:proofErr w:type="spellEnd"/>
          </w:p>
        </w:tc>
        <w:tc>
          <w:tcPr>
            <w:tcW w:w="346" w:type="dxa"/>
            <w:vMerge/>
            <w:tcBorders>
              <w:top w:val="nil"/>
              <w:left w:val="single" w:sz="8" w:space="0" w:color="auto"/>
              <w:bottom w:val="single" w:sz="8" w:space="0" w:color="000000"/>
              <w:right w:val="single" w:sz="8" w:space="0" w:color="auto"/>
            </w:tcBorders>
            <w:vAlign w:val="center"/>
            <w:hideMark/>
          </w:tcPr>
          <w:p w14:paraId="6BB7BB3D" w14:textId="77777777" w:rsidR="00145288" w:rsidRPr="00145288" w:rsidRDefault="00145288" w:rsidP="00145288">
            <w:pPr>
              <w:suppressAutoHyphens w:val="0"/>
              <w:autoSpaceDN/>
              <w:textAlignment w:val="auto"/>
              <w:rPr>
                <w:rFonts w:ascii="Arial" w:hAnsi="Arial" w:cs="Arial"/>
                <w:color w:val="000000"/>
                <w:spacing w:val="0"/>
                <w:sz w:val="17"/>
                <w:szCs w:val="17"/>
                <w:lang w:val="es-CO"/>
              </w:rPr>
            </w:pPr>
          </w:p>
        </w:tc>
        <w:tc>
          <w:tcPr>
            <w:tcW w:w="330" w:type="dxa"/>
            <w:tcBorders>
              <w:top w:val="nil"/>
              <w:left w:val="nil"/>
              <w:bottom w:val="nil"/>
              <w:right w:val="single" w:sz="8" w:space="0" w:color="000000"/>
            </w:tcBorders>
            <w:shd w:val="clear" w:color="auto" w:fill="auto"/>
            <w:vAlign w:val="center"/>
            <w:hideMark/>
          </w:tcPr>
          <w:p w14:paraId="02970A2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99" w:type="dxa"/>
            <w:tcBorders>
              <w:top w:val="nil"/>
              <w:left w:val="nil"/>
              <w:bottom w:val="nil"/>
              <w:right w:val="single" w:sz="8" w:space="0" w:color="000000"/>
            </w:tcBorders>
            <w:shd w:val="clear" w:color="auto" w:fill="auto"/>
            <w:vAlign w:val="center"/>
            <w:hideMark/>
          </w:tcPr>
          <w:p w14:paraId="776D185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78" w:type="dxa"/>
            <w:tcBorders>
              <w:top w:val="nil"/>
              <w:left w:val="nil"/>
              <w:bottom w:val="nil"/>
              <w:right w:val="single" w:sz="8" w:space="0" w:color="000000"/>
            </w:tcBorders>
            <w:shd w:val="clear" w:color="auto" w:fill="auto"/>
            <w:vAlign w:val="center"/>
            <w:hideMark/>
          </w:tcPr>
          <w:p w14:paraId="2F4C895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77" w:type="dxa"/>
            <w:tcBorders>
              <w:top w:val="nil"/>
              <w:left w:val="nil"/>
              <w:bottom w:val="nil"/>
              <w:right w:val="single" w:sz="8" w:space="0" w:color="000000"/>
            </w:tcBorders>
            <w:shd w:val="clear" w:color="auto" w:fill="auto"/>
            <w:vAlign w:val="center"/>
            <w:hideMark/>
          </w:tcPr>
          <w:p w14:paraId="263DD28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1" w:type="dxa"/>
            <w:tcBorders>
              <w:top w:val="nil"/>
              <w:left w:val="nil"/>
              <w:bottom w:val="nil"/>
              <w:right w:val="single" w:sz="8" w:space="0" w:color="000000"/>
            </w:tcBorders>
            <w:shd w:val="clear" w:color="000000" w:fill="FFFFFF"/>
            <w:vAlign w:val="center"/>
            <w:hideMark/>
          </w:tcPr>
          <w:p w14:paraId="2CC3666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1" w:type="dxa"/>
            <w:tcBorders>
              <w:top w:val="nil"/>
              <w:left w:val="nil"/>
              <w:bottom w:val="nil"/>
              <w:right w:val="single" w:sz="8" w:space="0" w:color="000000"/>
            </w:tcBorders>
            <w:shd w:val="clear" w:color="000000" w:fill="FFFFFF"/>
            <w:vAlign w:val="center"/>
            <w:hideMark/>
          </w:tcPr>
          <w:p w14:paraId="5F3C6EE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2" w:type="dxa"/>
            <w:tcBorders>
              <w:top w:val="nil"/>
              <w:left w:val="nil"/>
              <w:bottom w:val="nil"/>
              <w:right w:val="single" w:sz="8" w:space="0" w:color="000000"/>
            </w:tcBorders>
            <w:shd w:val="clear" w:color="000000" w:fill="FFFFFF"/>
            <w:vAlign w:val="center"/>
            <w:hideMark/>
          </w:tcPr>
          <w:p w14:paraId="2C78A7C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20" w:type="dxa"/>
            <w:tcBorders>
              <w:top w:val="nil"/>
              <w:left w:val="nil"/>
              <w:bottom w:val="nil"/>
              <w:right w:val="single" w:sz="8" w:space="0" w:color="000000"/>
            </w:tcBorders>
            <w:shd w:val="clear" w:color="000000" w:fill="FFFFFF"/>
            <w:vAlign w:val="center"/>
            <w:hideMark/>
          </w:tcPr>
          <w:p w14:paraId="2BC97F2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6C1F7FF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0F7CF23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4763CB9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77" w:type="dxa"/>
            <w:tcBorders>
              <w:top w:val="nil"/>
              <w:left w:val="nil"/>
              <w:bottom w:val="nil"/>
              <w:right w:val="single" w:sz="8" w:space="0" w:color="000000"/>
            </w:tcBorders>
            <w:shd w:val="clear" w:color="000000" w:fill="FFFFFF"/>
            <w:vAlign w:val="center"/>
            <w:hideMark/>
          </w:tcPr>
          <w:p w14:paraId="5A873E5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93" w:type="dxa"/>
            <w:tcBorders>
              <w:top w:val="nil"/>
              <w:left w:val="nil"/>
              <w:bottom w:val="nil"/>
              <w:right w:val="single" w:sz="8" w:space="0" w:color="000000"/>
            </w:tcBorders>
            <w:shd w:val="clear" w:color="000000" w:fill="FFFFFF"/>
            <w:vAlign w:val="center"/>
            <w:hideMark/>
          </w:tcPr>
          <w:p w14:paraId="1170916A"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26874D4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60" w:type="dxa"/>
            <w:tcBorders>
              <w:top w:val="nil"/>
              <w:left w:val="nil"/>
              <w:bottom w:val="nil"/>
              <w:right w:val="single" w:sz="8" w:space="0" w:color="000000"/>
            </w:tcBorders>
            <w:shd w:val="clear" w:color="000000" w:fill="FFFFFF"/>
            <w:vAlign w:val="center"/>
            <w:hideMark/>
          </w:tcPr>
          <w:p w14:paraId="2FAB5D8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74" w:type="dxa"/>
            <w:tcBorders>
              <w:top w:val="nil"/>
              <w:left w:val="nil"/>
              <w:bottom w:val="nil"/>
              <w:right w:val="single" w:sz="8" w:space="0" w:color="000000"/>
            </w:tcBorders>
            <w:shd w:val="clear" w:color="000000" w:fill="FFFFFF"/>
            <w:vAlign w:val="center"/>
            <w:hideMark/>
          </w:tcPr>
          <w:p w14:paraId="5C2EDBC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0CB1564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0A48A3F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1FC7D67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22" w:type="dxa"/>
            <w:tcBorders>
              <w:top w:val="nil"/>
              <w:left w:val="nil"/>
              <w:bottom w:val="nil"/>
              <w:right w:val="single" w:sz="8" w:space="0" w:color="000000"/>
            </w:tcBorders>
            <w:shd w:val="clear" w:color="000000" w:fill="FFFFFF"/>
            <w:vAlign w:val="center"/>
            <w:hideMark/>
          </w:tcPr>
          <w:p w14:paraId="507C280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4617FA8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20F37F3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386416D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20" w:type="dxa"/>
            <w:tcBorders>
              <w:top w:val="nil"/>
              <w:left w:val="nil"/>
              <w:bottom w:val="nil"/>
              <w:right w:val="single" w:sz="8" w:space="0" w:color="000000"/>
            </w:tcBorders>
            <w:shd w:val="clear" w:color="000000" w:fill="FFFFFF"/>
            <w:vAlign w:val="center"/>
            <w:hideMark/>
          </w:tcPr>
          <w:p w14:paraId="72CD9A0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1492" w:type="dxa"/>
            <w:vMerge/>
            <w:tcBorders>
              <w:top w:val="single" w:sz="8" w:space="0" w:color="000000"/>
              <w:left w:val="single" w:sz="8" w:space="0" w:color="000000"/>
              <w:bottom w:val="nil"/>
              <w:right w:val="single" w:sz="8" w:space="0" w:color="000000"/>
            </w:tcBorders>
            <w:vAlign w:val="center"/>
            <w:hideMark/>
          </w:tcPr>
          <w:p w14:paraId="549B3A3D"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831" w:type="dxa"/>
            <w:vMerge/>
            <w:tcBorders>
              <w:top w:val="single" w:sz="8" w:space="0" w:color="000000"/>
              <w:left w:val="single" w:sz="8" w:space="0" w:color="000000"/>
              <w:bottom w:val="nil"/>
              <w:right w:val="single" w:sz="8" w:space="0" w:color="000000"/>
            </w:tcBorders>
            <w:vAlign w:val="center"/>
            <w:hideMark/>
          </w:tcPr>
          <w:p w14:paraId="62161072"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1230" w:type="dxa"/>
            <w:vMerge/>
            <w:tcBorders>
              <w:top w:val="single" w:sz="8" w:space="0" w:color="000000"/>
              <w:left w:val="single" w:sz="8" w:space="0" w:color="000000"/>
              <w:bottom w:val="nil"/>
              <w:right w:val="single" w:sz="8" w:space="0" w:color="000000"/>
            </w:tcBorders>
            <w:vAlign w:val="center"/>
            <w:hideMark/>
          </w:tcPr>
          <w:p w14:paraId="0381E0E6"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r>
      <w:tr w:rsidR="00190E94" w:rsidRPr="00145288" w14:paraId="511D3FA0" w14:textId="77777777" w:rsidTr="00190E94">
        <w:trPr>
          <w:trHeight w:val="923"/>
        </w:trPr>
        <w:tc>
          <w:tcPr>
            <w:tcW w:w="1916" w:type="dxa"/>
            <w:tcBorders>
              <w:top w:val="nil"/>
              <w:left w:val="single" w:sz="8" w:space="0" w:color="auto"/>
              <w:bottom w:val="nil"/>
              <w:right w:val="nil"/>
            </w:tcBorders>
            <w:shd w:val="clear" w:color="auto" w:fill="auto"/>
            <w:vAlign w:val="center"/>
            <w:hideMark/>
          </w:tcPr>
          <w:p w14:paraId="40E56CD1" w14:textId="77777777" w:rsidR="00145288" w:rsidRPr="00190E94" w:rsidRDefault="00145288" w:rsidP="00B82BE6">
            <w:pPr>
              <w:pStyle w:val="ListParagraph"/>
              <w:numPr>
                <w:ilvl w:val="0"/>
                <w:numId w:val="15"/>
              </w:numPr>
              <w:suppressAutoHyphens w:val="0"/>
              <w:autoSpaceDN/>
              <w:ind w:left="255" w:right="8" w:hanging="180"/>
              <w:textAlignment w:val="auto"/>
              <w:rPr>
                <w:rFonts w:ascii="Arial" w:hAnsi="Arial" w:cs="Arial"/>
                <w:color w:val="000000"/>
                <w:sz w:val="16"/>
                <w:szCs w:val="16"/>
                <w:lang w:val="es-CO"/>
              </w:rPr>
            </w:pPr>
            <w:r w:rsidRPr="00190E94">
              <w:rPr>
                <w:rFonts w:ascii="Arial" w:hAnsi="Arial" w:cs="Arial"/>
                <w:color w:val="000000"/>
                <w:sz w:val="16"/>
                <w:szCs w:val="16"/>
                <w:lang w:val="es-CO"/>
              </w:rPr>
              <w:t>Programa de monitoreo de aguas subterráneas y superficiales y actualización del modelo del acuífero de Balan elaborados</w:t>
            </w:r>
          </w:p>
        </w:tc>
        <w:tc>
          <w:tcPr>
            <w:tcW w:w="346" w:type="dxa"/>
            <w:vMerge/>
            <w:tcBorders>
              <w:top w:val="nil"/>
              <w:left w:val="single" w:sz="8" w:space="0" w:color="auto"/>
              <w:bottom w:val="single" w:sz="8" w:space="0" w:color="000000"/>
              <w:right w:val="single" w:sz="8" w:space="0" w:color="auto"/>
            </w:tcBorders>
            <w:vAlign w:val="center"/>
            <w:hideMark/>
          </w:tcPr>
          <w:p w14:paraId="3C8C6AEA" w14:textId="77777777" w:rsidR="00145288" w:rsidRPr="00145288" w:rsidRDefault="00145288" w:rsidP="00145288">
            <w:pPr>
              <w:suppressAutoHyphens w:val="0"/>
              <w:autoSpaceDN/>
              <w:textAlignment w:val="auto"/>
              <w:rPr>
                <w:rFonts w:ascii="Arial" w:hAnsi="Arial" w:cs="Arial"/>
                <w:color w:val="000000"/>
                <w:spacing w:val="0"/>
                <w:sz w:val="17"/>
                <w:szCs w:val="17"/>
                <w:lang w:val="es-CO"/>
              </w:rPr>
            </w:pPr>
          </w:p>
        </w:tc>
        <w:tc>
          <w:tcPr>
            <w:tcW w:w="330" w:type="dxa"/>
            <w:tcBorders>
              <w:top w:val="nil"/>
              <w:left w:val="nil"/>
              <w:bottom w:val="nil"/>
              <w:right w:val="single" w:sz="8" w:space="0" w:color="000000"/>
            </w:tcBorders>
            <w:shd w:val="clear" w:color="000000" w:fill="FFFFFF"/>
            <w:vAlign w:val="center"/>
            <w:hideMark/>
          </w:tcPr>
          <w:p w14:paraId="71EE567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99" w:type="dxa"/>
            <w:tcBorders>
              <w:top w:val="nil"/>
              <w:left w:val="nil"/>
              <w:bottom w:val="nil"/>
              <w:right w:val="single" w:sz="8" w:space="0" w:color="000000"/>
            </w:tcBorders>
            <w:shd w:val="clear" w:color="000000" w:fill="FFFFFF"/>
            <w:hideMark/>
          </w:tcPr>
          <w:p w14:paraId="5F77192C"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s-CO"/>
              </w:rPr>
            </w:pPr>
            <w:r w:rsidRPr="00145288">
              <w:rPr>
                <w:rFonts w:ascii="Calibri" w:hAnsi="Calibri" w:cs="Calibri"/>
                <w:color w:val="000000"/>
                <w:spacing w:val="0"/>
                <w:sz w:val="22"/>
                <w:szCs w:val="22"/>
                <w:lang w:val="es-CO"/>
              </w:rPr>
              <w:t> </w:t>
            </w:r>
          </w:p>
        </w:tc>
        <w:tc>
          <w:tcPr>
            <w:tcW w:w="378" w:type="dxa"/>
            <w:tcBorders>
              <w:top w:val="nil"/>
              <w:left w:val="nil"/>
              <w:bottom w:val="nil"/>
              <w:right w:val="single" w:sz="8" w:space="0" w:color="000000"/>
            </w:tcBorders>
            <w:shd w:val="clear" w:color="000000" w:fill="FFFFFF"/>
            <w:hideMark/>
          </w:tcPr>
          <w:p w14:paraId="770D8B04"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s-CO"/>
              </w:rPr>
            </w:pPr>
            <w:r w:rsidRPr="00145288">
              <w:rPr>
                <w:rFonts w:ascii="Calibri" w:hAnsi="Calibri" w:cs="Calibri"/>
                <w:color w:val="000000"/>
                <w:spacing w:val="0"/>
                <w:sz w:val="22"/>
                <w:szCs w:val="22"/>
                <w:lang w:val="es-CO"/>
              </w:rPr>
              <w:t> </w:t>
            </w:r>
          </w:p>
        </w:tc>
        <w:tc>
          <w:tcPr>
            <w:tcW w:w="377" w:type="dxa"/>
            <w:tcBorders>
              <w:top w:val="nil"/>
              <w:left w:val="nil"/>
              <w:bottom w:val="nil"/>
              <w:right w:val="single" w:sz="8" w:space="0" w:color="000000"/>
            </w:tcBorders>
            <w:shd w:val="clear" w:color="000000" w:fill="FFFFFF"/>
            <w:hideMark/>
          </w:tcPr>
          <w:p w14:paraId="5D9B1715"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s-CO"/>
              </w:rPr>
            </w:pPr>
            <w:r w:rsidRPr="00145288">
              <w:rPr>
                <w:rFonts w:ascii="Calibri" w:hAnsi="Calibri" w:cs="Calibri"/>
                <w:color w:val="000000"/>
                <w:spacing w:val="0"/>
                <w:sz w:val="22"/>
                <w:szCs w:val="22"/>
                <w:lang w:val="es-CO"/>
              </w:rPr>
              <w:t> </w:t>
            </w:r>
          </w:p>
        </w:tc>
        <w:tc>
          <w:tcPr>
            <w:tcW w:w="341" w:type="dxa"/>
            <w:tcBorders>
              <w:top w:val="nil"/>
              <w:left w:val="nil"/>
              <w:bottom w:val="nil"/>
              <w:right w:val="single" w:sz="8" w:space="0" w:color="000000"/>
            </w:tcBorders>
            <w:shd w:val="clear" w:color="000000" w:fill="FFFFFF"/>
            <w:hideMark/>
          </w:tcPr>
          <w:p w14:paraId="21D15992"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s-CO"/>
              </w:rPr>
            </w:pPr>
            <w:r w:rsidRPr="00145288">
              <w:rPr>
                <w:rFonts w:ascii="Calibri" w:hAnsi="Calibri" w:cs="Calibri"/>
                <w:color w:val="000000"/>
                <w:spacing w:val="0"/>
                <w:sz w:val="22"/>
                <w:szCs w:val="22"/>
                <w:lang w:val="es-CO"/>
              </w:rPr>
              <w:t> </w:t>
            </w:r>
          </w:p>
        </w:tc>
        <w:tc>
          <w:tcPr>
            <w:tcW w:w="401" w:type="dxa"/>
            <w:tcBorders>
              <w:top w:val="nil"/>
              <w:left w:val="nil"/>
              <w:bottom w:val="nil"/>
              <w:right w:val="single" w:sz="8" w:space="0" w:color="000000"/>
            </w:tcBorders>
            <w:shd w:val="clear" w:color="000000" w:fill="FFFFFF"/>
            <w:hideMark/>
          </w:tcPr>
          <w:p w14:paraId="776600D0"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s-CO"/>
              </w:rPr>
            </w:pPr>
            <w:r w:rsidRPr="00145288">
              <w:rPr>
                <w:rFonts w:ascii="Calibri" w:hAnsi="Calibri" w:cs="Calibri"/>
                <w:color w:val="000000"/>
                <w:spacing w:val="0"/>
                <w:sz w:val="22"/>
                <w:szCs w:val="22"/>
                <w:lang w:val="es-CO"/>
              </w:rPr>
              <w:t> </w:t>
            </w:r>
          </w:p>
        </w:tc>
        <w:tc>
          <w:tcPr>
            <w:tcW w:w="412" w:type="dxa"/>
            <w:tcBorders>
              <w:top w:val="nil"/>
              <w:left w:val="nil"/>
              <w:bottom w:val="nil"/>
              <w:right w:val="single" w:sz="8" w:space="0" w:color="000000"/>
            </w:tcBorders>
            <w:shd w:val="clear" w:color="000000" w:fill="FFFFFF"/>
            <w:hideMark/>
          </w:tcPr>
          <w:p w14:paraId="1F3A3668"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s-CO"/>
              </w:rPr>
            </w:pPr>
            <w:r w:rsidRPr="00145288">
              <w:rPr>
                <w:rFonts w:ascii="Calibri" w:hAnsi="Calibri" w:cs="Calibri"/>
                <w:color w:val="000000"/>
                <w:spacing w:val="0"/>
                <w:sz w:val="22"/>
                <w:szCs w:val="22"/>
                <w:lang w:val="es-CO"/>
              </w:rPr>
              <w:t> </w:t>
            </w:r>
          </w:p>
        </w:tc>
        <w:tc>
          <w:tcPr>
            <w:tcW w:w="420" w:type="dxa"/>
            <w:tcBorders>
              <w:top w:val="nil"/>
              <w:left w:val="nil"/>
              <w:bottom w:val="nil"/>
              <w:right w:val="single" w:sz="8" w:space="0" w:color="000000"/>
            </w:tcBorders>
            <w:shd w:val="clear" w:color="000000" w:fill="FFFFFF"/>
            <w:vAlign w:val="center"/>
            <w:hideMark/>
          </w:tcPr>
          <w:p w14:paraId="1745FD9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402" w:type="dxa"/>
            <w:tcBorders>
              <w:top w:val="nil"/>
              <w:left w:val="nil"/>
              <w:bottom w:val="nil"/>
              <w:right w:val="single" w:sz="8" w:space="0" w:color="000000"/>
            </w:tcBorders>
            <w:shd w:val="clear" w:color="000000" w:fill="FFFFFF"/>
            <w:hideMark/>
          </w:tcPr>
          <w:p w14:paraId="731E3A1B"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s-CO"/>
              </w:rPr>
            </w:pPr>
            <w:r w:rsidRPr="00145288">
              <w:rPr>
                <w:rFonts w:ascii="Calibri" w:hAnsi="Calibri" w:cs="Calibri"/>
                <w:color w:val="000000"/>
                <w:spacing w:val="0"/>
                <w:sz w:val="22"/>
                <w:szCs w:val="22"/>
                <w:lang w:val="es-CO"/>
              </w:rPr>
              <w:t> </w:t>
            </w:r>
          </w:p>
        </w:tc>
        <w:tc>
          <w:tcPr>
            <w:tcW w:w="348" w:type="dxa"/>
            <w:tcBorders>
              <w:top w:val="nil"/>
              <w:left w:val="nil"/>
              <w:bottom w:val="nil"/>
              <w:right w:val="nil"/>
            </w:tcBorders>
            <w:shd w:val="clear" w:color="000000" w:fill="FFFFFF"/>
            <w:hideMark/>
          </w:tcPr>
          <w:p w14:paraId="69A81D1C"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s-CO"/>
              </w:rPr>
            </w:pPr>
            <w:r w:rsidRPr="00145288">
              <w:rPr>
                <w:rFonts w:ascii="Calibri" w:hAnsi="Calibri" w:cs="Calibri"/>
                <w:color w:val="000000"/>
                <w:spacing w:val="0"/>
                <w:sz w:val="22"/>
                <w:szCs w:val="22"/>
                <w:lang w:val="es-CO"/>
              </w:rPr>
              <w:t> </w:t>
            </w:r>
          </w:p>
        </w:tc>
        <w:tc>
          <w:tcPr>
            <w:tcW w:w="413" w:type="dxa"/>
            <w:tcBorders>
              <w:top w:val="nil"/>
              <w:left w:val="single" w:sz="8" w:space="0" w:color="auto"/>
              <w:bottom w:val="nil"/>
              <w:right w:val="single" w:sz="8" w:space="0" w:color="auto"/>
            </w:tcBorders>
            <w:shd w:val="clear" w:color="000000" w:fill="FFFFFF"/>
            <w:vAlign w:val="center"/>
            <w:hideMark/>
          </w:tcPr>
          <w:p w14:paraId="7171AC6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77" w:type="dxa"/>
            <w:tcBorders>
              <w:top w:val="nil"/>
              <w:left w:val="nil"/>
              <w:bottom w:val="nil"/>
              <w:right w:val="single" w:sz="8" w:space="0" w:color="000000"/>
            </w:tcBorders>
            <w:shd w:val="clear" w:color="000000" w:fill="FFFFFF"/>
            <w:vAlign w:val="center"/>
            <w:hideMark/>
          </w:tcPr>
          <w:p w14:paraId="30EF3D6A"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93" w:type="dxa"/>
            <w:tcBorders>
              <w:top w:val="nil"/>
              <w:left w:val="nil"/>
              <w:bottom w:val="nil"/>
              <w:right w:val="single" w:sz="8" w:space="0" w:color="000000"/>
            </w:tcBorders>
            <w:shd w:val="clear" w:color="000000" w:fill="FFFFFF"/>
            <w:hideMark/>
          </w:tcPr>
          <w:p w14:paraId="6513D144"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s-CO"/>
              </w:rPr>
            </w:pPr>
            <w:r w:rsidRPr="00145288">
              <w:rPr>
                <w:rFonts w:ascii="Calibri" w:hAnsi="Calibri" w:cs="Calibri"/>
                <w:color w:val="000000"/>
                <w:spacing w:val="0"/>
                <w:sz w:val="22"/>
                <w:szCs w:val="22"/>
                <w:lang w:val="es-CO"/>
              </w:rPr>
              <w:t> </w:t>
            </w:r>
          </w:p>
        </w:tc>
        <w:tc>
          <w:tcPr>
            <w:tcW w:w="402" w:type="dxa"/>
            <w:tcBorders>
              <w:top w:val="nil"/>
              <w:left w:val="nil"/>
              <w:bottom w:val="nil"/>
              <w:right w:val="single" w:sz="8" w:space="0" w:color="000000"/>
            </w:tcBorders>
            <w:shd w:val="clear" w:color="000000" w:fill="FFFFFF"/>
            <w:hideMark/>
          </w:tcPr>
          <w:p w14:paraId="444FFBAA"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s-CO"/>
              </w:rPr>
            </w:pPr>
            <w:r w:rsidRPr="00145288">
              <w:rPr>
                <w:rFonts w:ascii="Calibri" w:hAnsi="Calibri" w:cs="Calibri"/>
                <w:color w:val="000000"/>
                <w:spacing w:val="0"/>
                <w:sz w:val="22"/>
                <w:szCs w:val="22"/>
                <w:lang w:val="es-CO"/>
              </w:rPr>
              <w:t> </w:t>
            </w:r>
          </w:p>
        </w:tc>
        <w:tc>
          <w:tcPr>
            <w:tcW w:w="360" w:type="dxa"/>
            <w:tcBorders>
              <w:top w:val="nil"/>
              <w:left w:val="nil"/>
              <w:bottom w:val="nil"/>
              <w:right w:val="single" w:sz="8" w:space="0" w:color="000000"/>
            </w:tcBorders>
            <w:shd w:val="clear" w:color="000000" w:fill="FFFFFF"/>
            <w:hideMark/>
          </w:tcPr>
          <w:p w14:paraId="4B767A0E"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s-CO"/>
              </w:rPr>
            </w:pPr>
            <w:r w:rsidRPr="00145288">
              <w:rPr>
                <w:rFonts w:ascii="Calibri" w:hAnsi="Calibri" w:cs="Calibri"/>
                <w:color w:val="000000"/>
                <w:spacing w:val="0"/>
                <w:sz w:val="22"/>
                <w:szCs w:val="22"/>
                <w:lang w:val="es-CO"/>
              </w:rPr>
              <w:t> </w:t>
            </w:r>
          </w:p>
        </w:tc>
        <w:tc>
          <w:tcPr>
            <w:tcW w:w="474" w:type="dxa"/>
            <w:tcBorders>
              <w:top w:val="nil"/>
              <w:left w:val="nil"/>
              <w:bottom w:val="nil"/>
              <w:right w:val="single" w:sz="8" w:space="0" w:color="000000"/>
            </w:tcBorders>
            <w:shd w:val="clear" w:color="000000" w:fill="FFFFFF"/>
            <w:vAlign w:val="center"/>
            <w:hideMark/>
          </w:tcPr>
          <w:p w14:paraId="1B35480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402" w:type="dxa"/>
            <w:tcBorders>
              <w:top w:val="nil"/>
              <w:left w:val="nil"/>
              <w:bottom w:val="nil"/>
              <w:right w:val="single" w:sz="8" w:space="0" w:color="000000"/>
            </w:tcBorders>
            <w:shd w:val="clear" w:color="000000" w:fill="FFFFFF"/>
            <w:vAlign w:val="center"/>
            <w:hideMark/>
          </w:tcPr>
          <w:p w14:paraId="6617E47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402" w:type="dxa"/>
            <w:tcBorders>
              <w:top w:val="nil"/>
              <w:left w:val="nil"/>
              <w:bottom w:val="nil"/>
              <w:right w:val="single" w:sz="8" w:space="0" w:color="000000"/>
            </w:tcBorders>
            <w:shd w:val="clear" w:color="000000" w:fill="FFFFFF"/>
            <w:vAlign w:val="center"/>
            <w:hideMark/>
          </w:tcPr>
          <w:p w14:paraId="3DA4997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6EA0948A"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2" w:type="dxa"/>
            <w:tcBorders>
              <w:top w:val="nil"/>
              <w:left w:val="nil"/>
              <w:bottom w:val="nil"/>
              <w:right w:val="single" w:sz="8" w:space="0" w:color="000000"/>
            </w:tcBorders>
            <w:shd w:val="clear" w:color="000000" w:fill="FFFFFF"/>
            <w:vAlign w:val="center"/>
            <w:hideMark/>
          </w:tcPr>
          <w:p w14:paraId="216F6D5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4AC1879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7D7B19B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7696A9B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0CF8E34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1492" w:type="dxa"/>
            <w:vMerge/>
            <w:tcBorders>
              <w:top w:val="single" w:sz="8" w:space="0" w:color="000000"/>
              <w:left w:val="single" w:sz="8" w:space="0" w:color="000000"/>
              <w:bottom w:val="nil"/>
              <w:right w:val="single" w:sz="8" w:space="0" w:color="000000"/>
            </w:tcBorders>
            <w:vAlign w:val="center"/>
            <w:hideMark/>
          </w:tcPr>
          <w:p w14:paraId="433353D6"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831" w:type="dxa"/>
            <w:vMerge/>
            <w:tcBorders>
              <w:top w:val="single" w:sz="8" w:space="0" w:color="000000"/>
              <w:left w:val="single" w:sz="8" w:space="0" w:color="000000"/>
              <w:bottom w:val="nil"/>
              <w:right w:val="single" w:sz="8" w:space="0" w:color="000000"/>
            </w:tcBorders>
            <w:vAlign w:val="center"/>
            <w:hideMark/>
          </w:tcPr>
          <w:p w14:paraId="2324120F"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1230" w:type="dxa"/>
            <w:vMerge/>
            <w:tcBorders>
              <w:top w:val="single" w:sz="8" w:space="0" w:color="000000"/>
              <w:left w:val="single" w:sz="8" w:space="0" w:color="000000"/>
              <w:bottom w:val="nil"/>
              <w:right w:val="single" w:sz="8" w:space="0" w:color="000000"/>
            </w:tcBorders>
            <w:vAlign w:val="center"/>
            <w:hideMark/>
          </w:tcPr>
          <w:p w14:paraId="39D590B5"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r>
      <w:tr w:rsidR="00190E94" w:rsidRPr="00145288" w14:paraId="05BA2D5E" w14:textId="77777777" w:rsidTr="00190E94">
        <w:trPr>
          <w:trHeight w:val="420"/>
        </w:trPr>
        <w:tc>
          <w:tcPr>
            <w:tcW w:w="1916" w:type="dxa"/>
            <w:tcBorders>
              <w:top w:val="nil"/>
              <w:left w:val="single" w:sz="8" w:space="0" w:color="auto"/>
              <w:bottom w:val="nil"/>
              <w:right w:val="nil"/>
            </w:tcBorders>
            <w:shd w:val="clear" w:color="auto" w:fill="auto"/>
            <w:vAlign w:val="center"/>
            <w:hideMark/>
          </w:tcPr>
          <w:p w14:paraId="6A1ECF17" w14:textId="77777777" w:rsidR="00145288" w:rsidRPr="00190E94" w:rsidRDefault="00145288" w:rsidP="00B82BE6">
            <w:pPr>
              <w:pStyle w:val="ListParagraph"/>
              <w:numPr>
                <w:ilvl w:val="0"/>
                <w:numId w:val="15"/>
              </w:numPr>
              <w:suppressAutoHyphens w:val="0"/>
              <w:autoSpaceDN/>
              <w:ind w:left="255" w:right="8" w:hanging="180"/>
              <w:textAlignment w:val="auto"/>
              <w:rPr>
                <w:rFonts w:ascii="Arial" w:hAnsi="Arial" w:cs="Arial"/>
                <w:color w:val="000000"/>
                <w:sz w:val="16"/>
                <w:szCs w:val="16"/>
                <w:lang w:val="es-CO"/>
              </w:rPr>
            </w:pPr>
            <w:r w:rsidRPr="00190E94">
              <w:rPr>
                <w:rFonts w:ascii="Arial" w:hAnsi="Arial" w:cs="Arial"/>
                <w:color w:val="000000"/>
                <w:sz w:val="16"/>
                <w:szCs w:val="16"/>
                <w:lang w:val="es-CO"/>
              </w:rPr>
              <w:t>OREPA Norte dotada de personal y material</w:t>
            </w:r>
          </w:p>
        </w:tc>
        <w:tc>
          <w:tcPr>
            <w:tcW w:w="346" w:type="dxa"/>
            <w:vMerge/>
            <w:tcBorders>
              <w:top w:val="nil"/>
              <w:left w:val="single" w:sz="8" w:space="0" w:color="auto"/>
              <w:bottom w:val="single" w:sz="8" w:space="0" w:color="000000"/>
              <w:right w:val="single" w:sz="8" w:space="0" w:color="auto"/>
            </w:tcBorders>
            <w:vAlign w:val="center"/>
            <w:hideMark/>
          </w:tcPr>
          <w:p w14:paraId="3AFB89C3" w14:textId="77777777" w:rsidR="00145288" w:rsidRPr="00145288" w:rsidRDefault="00145288" w:rsidP="00145288">
            <w:pPr>
              <w:suppressAutoHyphens w:val="0"/>
              <w:autoSpaceDN/>
              <w:textAlignment w:val="auto"/>
              <w:rPr>
                <w:rFonts w:ascii="Arial" w:hAnsi="Arial" w:cs="Arial"/>
                <w:color w:val="000000"/>
                <w:spacing w:val="0"/>
                <w:sz w:val="17"/>
                <w:szCs w:val="17"/>
                <w:lang w:val="es-CO"/>
              </w:rPr>
            </w:pPr>
          </w:p>
        </w:tc>
        <w:tc>
          <w:tcPr>
            <w:tcW w:w="330" w:type="dxa"/>
            <w:tcBorders>
              <w:top w:val="nil"/>
              <w:left w:val="nil"/>
              <w:bottom w:val="nil"/>
              <w:right w:val="single" w:sz="8" w:space="0" w:color="000000"/>
            </w:tcBorders>
            <w:shd w:val="clear" w:color="auto" w:fill="auto"/>
            <w:vAlign w:val="center"/>
            <w:hideMark/>
          </w:tcPr>
          <w:p w14:paraId="5EE0C09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99" w:type="dxa"/>
            <w:tcBorders>
              <w:top w:val="nil"/>
              <w:left w:val="nil"/>
              <w:bottom w:val="nil"/>
              <w:right w:val="single" w:sz="8" w:space="0" w:color="000000"/>
            </w:tcBorders>
            <w:shd w:val="clear" w:color="auto" w:fill="auto"/>
            <w:vAlign w:val="center"/>
            <w:hideMark/>
          </w:tcPr>
          <w:p w14:paraId="6F49A7B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78" w:type="dxa"/>
            <w:tcBorders>
              <w:top w:val="nil"/>
              <w:left w:val="nil"/>
              <w:bottom w:val="nil"/>
              <w:right w:val="single" w:sz="8" w:space="0" w:color="000000"/>
            </w:tcBorders>
            <w:shd w:val="clear" w:color="auto" w:fill="auto"/>
            <w:vAlign w:val="center"/>
            <w:hideMark/>
          </w:tcPr>
          <w:p w14:paraId="77B3F42A"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single" w:sz="8" w:space="0" w:color="000000"/>
            </w:tcBorders>
            <w:shd w:val="clear" w:color="auto" w:fill="auto"/>
            <w:vAlign w:val="center"/>
            <w:hideMark/>
          </w:tcPr>
          <w:p w14:paraId="4DAAE39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1" w:type="dxa"/>
            <w:tcBorders>
              <w:top w:val="nil"/>
              <w:left w:val="nil"/>
              <w:bottom w:val="nil"/>
              <w:right w:val="single" w:sz="8" w:space="0" w:color="000000"/>
            </w:tcBorders>
            <w:shd w:val="clear" w:color="000000" w:fill="FFFFFF"/>
            <w:vAlign w:val="center"/>
            <w:hideMark/>
          </w:tcPr>
          <w:p w14:paraId="2FEB280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1" w:type="dxa"/>
            <w:tcBorders>
              <w:top w:val="nil"/>
              <w:left w:val="nil"/>
              <w:bottom w:val="nil"/>
              <w:right w:val="single" w:sz="8" w:space="0" w:color="000000"/>
            </w:tcBorders>
            <w:shd w:val="clear" w:color="000000" w:fill="FFFFFF"/>
            <w:vAlign w:val="center"/>
            <w:hideMark/>
          </w:tcPr>
          <w:p w14:paraId="6B6C33AA"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2" w:type="dxa"/>
            <w:tcBorders>
              <w:top w:val="nil"/>
              <w:left w:val="nil"/>
              <w:bottom w:val="nil"/>
              <w:right w:val="single" w:sz="8" w:space="0" w:color="000000"/>
            </w:tcBorders>
            <w:shd w:val="clear" w:color="000000" w:fill="FFFFFF"/>
            <w:vAlign w:val="center"/>
            <w:hideMark/>
          </w:tcPr>
          <w:p w14:paraId="310702C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7501AC0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5C30B94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54405F5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4495525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single" w:sz="8" w:space="0" w:color="000000"/>
            </w:tcBorders>
            <w:shd w:val="clear" w:color="000000" w:fill="FFFFFF"/>
            <w:vAlign w:val="center"/>
            <w:hideMark/>
          </w:tcPr>
          <w:p w14:paraId="2F8471A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93" w:type="dxa"/>
            <w:tcBorders>
              <w:top w:val="nil"/>
              <w:left w:val="nil"/>
              <w:bottom w:val="nil"/>
              <w:right w:val="single" w:sz="8" w:space="0" w:color="000000"/>
            </w:tcBorders>
            <w:shd w:val="clear" w:color="000000" w:fill="FFFFFF"/>
            <w:vAlign w:val="center"/>
            <w:hideMark/>
          </w:tcPr>
          <w:p w14:paraId="0708E74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7B9DD0A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60" w:type="dxa"/>
            <w:tcBorders>
              <w:top w:val="nil"/>
              <w:left w:val="nil"/>
              <w:bottom w:val="nil"/>
              <w:right w:val="single" w:sz="8" w:space="0" w:color="000000"/>
            </w:tcBorders>
            <w:shd w:val="clear" w:color="000000" w:fill="FFFFFF"/>
            <w:vAlign w:val="center"/>
            <w:hideMark/>
          </w:tcPr>
          <w:p w14:paraId="7059AD0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74" w:type="dxa"/>
            <w:tcBorders>
              <w:top w:val="nil"/>
              <w:left w:val="nil"/>
              <w:bottom w:val="nil"/>
              <w:right w:val="single" w:sz="8" w:space="0" w:color="000000"/>
            </w:tcBorders>
            <w:shd w:val="clear" w:color="000000" w:fill="FFFFFF"/>
            <w:vAlign w:val="center"/>
            <w:hideMark/>
          </w:tcPr>
          <w:p w14:paraId="3B4F6E7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714D700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42CF50C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265A979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2" w:type="dxa"/>
            <w:tcBorders>
              <w:top w:val="nil"/>
              <w:left w:val="nil"/>
              <w:bottom w:val="nil"/>
              <w:right w:val="single" w:sz="8" w:space="0" w:color="000000"/>
            </w:tcBorders>
            <w:shd w:val="clear" w:color="000000" w:fill="FFFFFF"/>
            <w:vAlign w:val="center"/>
            <w:hideMark/>
          </w:tcPr>
          <w:p w14:paraId="7C75752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411B82E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577A956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14C1E84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6DF7F80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1492" w:type="dxa"/>
            <w:vMerge/>
            <w:tcBorders>
              <w:top w:val="single" w:sz="8" w:space="0" w:color="000000"/>
              <w:left w:val="single" w:sz="8" w:space="0" w:color="000000"/>
              <w:bottom w:val="nil"/>
              <w:right w:val="single" w:sz="8" w:space="0" w:color="000000"/>
            </w:tcBorders>
            <w:vAlign w:val="center"/>
            <w:hideMark/>
          </w:tcPr>
          <w:p w14:paraId="5CF30C64"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831" w:type="dxa"/>
            <w:vMerge/>
            <w:tcBorders>
              <w:top w:val="single" w:sz="8" w:space="0" w:color="000000"/>
              <w:left w:val="single" w:sz="8" w:space="0" w:color="000000"/>
              <w:bottom w:val="nil"/>
              <w:right w:val="single" w:sz="8" w:space="0" w:color="000000"/>
            </w:tcBorders>
            <w:vAlign w:val="center"/>
            <w:hideMark/>
          </w:tcPr>
          <w:p w14:paraId="732F4F3D"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1230" w:type="dxa"/>
            <w:vMerge/>
            <w:tcBorders>
              <w:top w:val="single" w:sz="8" w:space="0" w:color="000000"/>
              <w:left w:val="single" w:sz="8" w:space="0" w:color="000000"/>
              <w:bottom w:val="nil"/>
              <w:right w:val="single" w:sz="8" w:space="0" w:color="000000"/>
            </w:tcBorders>
            <w:vAlign w:val="center"/>
            <w:hideMark/>
          </w:tcPr>
          <w:p w14:paraId="78FFBB1D"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r>
      <w:tr w:rsidR="00190E94" w:rsidRPr="00145288" w14:paraId="530DB474" w14:textId="77777777" w:rsidTr="00190E94">
        <w:trPr>
          <w:trHeight w:val="1140"/>
        </w:trPr>
        <w:tc>
          <w:tcPr>
            <w:tcW w:w="1916" w:type="dxa"/>
            <w:tcBorders>
              <w:top w:val="nil"/>
              <w:left w:val="single" w:sz="8" w:space="0" w:color="auto"/>
              <w:bottom w:val="nil"/>
              <w:right w:val="nil"/>
            </w:tcBorders>
            <w:shd w:val="clear" w:color="auto" w:fill="auto"/>
            <w:vAlign w:val="center"/>
            <w:hideMark/>
          </w:tcPr>
          <w:p w14:paraId="526B1CEE" w14:textId="77777777" w:rsidR="00145288" w:rsidRPr="00190E94" w:rsidRDefault="00145288" w:rsidP="00B82BE6">
            <w:pPr>
              <w:pStyle w:val="ListParagraph"/>
              <w:numPr>
                <w:ilvl w:val="0"/>
                <w:numId w:val="15"/>
              </w:numPr>
              <w:suppressAutoHyphens w:val="0"/>
              <w:autoSpaceDN/>
              <w:ind w:left="255" w:right="8" w:hanging="180"/>
              <w:textAlignment w:val="auto"/>
              <w:rPr>
                <w:rFonts w:ascii="Arial" w:hAnsi="Arial" w:cs="Arial"/>
                <w:color w:val="000000"/>
                <w:sz w:val="16"/>
                <w:szCs w:val="16"/>
                <w:lang w:val="es-CO"/>
              </w:rPr>
            </w:pPr>
            <w:r w:rsidRPr="00190E94">
              <w:rPr>
                <w:rFonts w:ascii="Arial" w:hAnsi="Arial" w:cs="Arial"/>
                <w:color w:val="000000"/>
                <w:sz w:val="16"/>
                <w:szCs w:val="16"/>
                <w:lang w:val="es-CO"/>
              </w:rPr>
              <w:t>Proyecto piloto para aumentar la participación de las mujeres en la operación y en la gestión de los sistemas de agua potable y saneamiento implementados</w:t>
            </w:r>
          </w:p>
        </w:tc>
        <w:tc>
          <w:tcPr>
            <w:tcW w:w="346" w:type="dxa"/>
            <w:vMerge/>
            <w:tcBorders>
              <w:top w:val="nil"/>
              <w:left w:val="single" w:sz="8" w:space="0" w:color="auto"/>
              <w:bottom w:val="single" w:sz="8" w:space="0" w:color="000000"/>
              <w:right w:val="single" w:sz="8" w:space="0" w:color="auto"/>
            </w:tcBorders>
            <w:vAlign w:val="center"/>
            <w:hideMark/>
          </w:tcPr>
          <w:p w14:paraId="7241AF9F" w14:textId="77777777" w:rsidR="00145288" w:rsidRPr="00145288" w:rsidRDefault="00145288" w:rsidP="00145288">
            <w:pPr>
              <w:suppressAutoHyphens w:val="0"/>
              <w:autoSpaceDN/>
              <w:textAlignment w:val="auto"/>
              <w:rPr>
                <w:rFonts w:ascii="Arial" w:hAnsi="Arial" w:cs="Arial"/>
                <w:color w:val="000000"/>
                <w:spacing w:val="0"/>
                <w:sz w:val="17"/>
                <w:szCs w:val="17"/>
                <w:lang w:val="es-CO"/>
              </w:rPr>
            </w:pPr>
          </w:p>
        </w:tc>
        <w:tc>
          <w:tcPr>
            <w:tcW w:w="330" w:type="dxa"/>
            <w:tcBorders>
              <w:top w:val="nil"/>
              <w:left w:val="nil"/>
              <w:bottom w:val="nil"/>
              <w:right w:val="single" w:sz="8" w:space="0" w:color="000000"/>
            </w:tcBorders>
            <w:shd w:val="clear" w:color="000000" w:fill="FFFFFF"/>
            <w:vAlign w:val="center"/>
            <w:hideMark/>
          </w:tcPr>
          <w:p w14:paraId="5CFB6CC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99" w:type="dxa"/>
            <w:tcBorders>
              <w:top w:val="nil"/>
              <w:left w:val="nil"/>
              <w:bottom w:val="nil"/>
              <w:right w:val="single" w:sz="8" w:space="0" w:color="000000"/>
            </w:tcBorders>
            <w:shd w:val="clear" w:color="000000" w:fill="FFFFFF"/>
            <w:hideMark/>
          </w:tcPr>
          <w:p w14:paraId="348A1964"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s-CO"/>
              </w:rPr>
            </w:pPr>
            <w:r w:rsidRPr="00145288">
              <w:rPr>
                <w:rFonts w:ascii="Calibri" w:hAnsi="Calibri" w:cs="Calibri"/>
                <w:color w:val="000000"/>
                <w:spacing w:val="0"/>
                <w:sz w:val="22"/>
                <w:szCs w:val="22"/>
                <w:lang w:val="es-CO"/>
              </w:rPr>
              <w:t> </w:t>
            </w:r>
          </w:p>
        </w:tc>
        <w:tc>
          <w:tcPr>
            <w:tcW w:w="378" w:type="dxa"/>
            <w:tcBorders>
              <w:top w:val="nil"/>
              <w:left w:val="nil"/>
              <w:bottom w:val="nil"/>
              <w:right w:val="single" w:sz="8" w:space="0" w:color="000000"/>
            </w:tcBorders>
            <w:shd w:val="clear" w:color="000000" w:fill="FFFFFF"/>
            <w:hideMark/>
          </w:tcPr>
          <w:p w14:paraId="30FCE327"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s-CO"/>
              </w:rPr>
            </w:pPr>
            <w:r w:rsidRPr="00145288">
              <w:rPr>
                <w:rFonts w:ascii="Calibri" w:hAnsi="Calibri" w:cs="Calibri"/>
                <w:color w:val="000000"/>
                <w:spacing w:val="0"/>
                <w:sz w:val="22"/>
                <w:szCs w:val="22"/>
                <w:lang w:val="es-CO"/>
              </w:rPr>
              <w:t> </w:t>
            </w:r>
          </w:p>
        </w:tc>
        <w:tc>
          <w:tcPr>
            <w:tcW w:w="377" w:type="dxa"/>
            <w:tcBorders>
              <w:top w:val="nil"/>
              <w:left w:val="nil"/>
              <w:bottom w:val="nil"/>
              <w:right w:val="single" w:sz="8" w:space="0" w:color="000000"/>
            </w:tcBorders>
            <w:shd w:val="clear" w:color="000000" w:fill="FFFFFF"/>
            <w:hideMark/>
          </w:tcPr>
          <w:p w14:paraId="70A31021"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s-CO"/>
              </w:rPr>
            </w:pPr>
            <w:r w:rsidRPr="00145288">
              <w:rPr>
                <w:rFonts w:ascii="Calibri" w:hAnsi="Calibri" w:cs="Calibri"/>
                <w:color w:val="000000"/>
                <w:spacing w:val="0"/>
                <w:sz w:val="22"/>
                <w:szCs w:val="22"/>
                <w:lang w:val="es-CO"/>
              </w:rPr>
              <w:t> </w:t>
            </w:r>
          </w:p>
        </w:tc>
        <w:tc>
          <w:tcPr>
            <w:tcW w:w="341" w:type="dxa"/>
            <w:tcBorders>
              <w:top w:val="nil"/>
              <w:left w:val="nil"/>
              <w:bottom w:val="nil"/>
              <w:right w:val="single" w:sz="8" w:space="0" w:color="000000"/>
            </w:tcBorders>
            <w:shd w:val="clear" w:color="000000" w:fill="FFFFFF"/>
            <w:hideMark/>
          </w:tcPr>
          <w:p w14:paraId="3AAEAE56"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s-CO"/>
              </w:rPr>
            </w:pPr>
            <w:r w:rsidRPr="00145288">
              <w:rPr>
                <w:rFonts w:ascii="Calibri" w:hAnsi="Calibri" w:cs="Calibri"/>
                <w:color w:val="000000"/>
                <w:spacing w:val="0"/>
                <w:sz w:val="22"/>
                <w:szCs w:val="22"/>
                <w:lang w:val="es-CO"/>
              </w:rPr>
              <w:t> </w:t>
            </w:r>
          </w:p>
        </w:tc>
        <w:tc>
          <w:tcPr>
            <w:tcW w:w="401" w:type="dxa"/>
            <w:tcBorders>
              <w:top w:val="nil"/>
              <w:left w:val="nil"/>
              <w:bottom w:val="nil"/>
              <w:right w:val="single" w:sz="8" w:space="0" w:color="000000"/>
            </w:tcBorders>
            <w:shd w:val="clear" w:color="000000" w:fill="FFFFFF"/>
            <w:hideMark/>
          </w:tcPr>
          <w:p w14:paraId="5A62E5E4"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s-CO"/>
              </w:rPr>
            </w:pPr>
            <w:r w:rsidRPr="00145288">
              <w:rPr>
                <w:rFonts w:ascii="Calibri" w:hAnsi="Calibri" w:cs="Calibri"/>
                <w:color w:val="000000"/>
                <w:spacing w:val="0"/>
                <w:sz w:val="22"/>
                <w:szCs w:val="22"/>
                <w:lang w:val="es-CO"/>
              </w:rPr>
              <w:t> </w:t>
            </w:r>
          </w:p>
        </w:tc>
        <w:tc>
          <w:tcPr>
            <w:tcW w:w="412" w:type="dxa"/>
            <w:tcBorders>
              <w:top w:val="nil"/>
              <w:left w:val="nil"/>
              <w:bottom w:val="nil"/>
              <w:right w:val="single" w:sz="8" w:space="0" w:color="000000"/>
            </w:tcBorders>
            <w:shd w:val="clear" w:color="000000" w:fill="FFFFFF"/>
            <w:hideMark/>
          </w:tcPr>
          <w:p w14:paraId="1F1A5510"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s-CO"/>
              </w:rPr>
            </w:pPr>
            <w:r w:rsidRPr="00145288">
              <w:rPr>
                <w:rFonts w:ascii="Calibri" w:hAnsi="Calibri" w:cs="Calibri"/>
                <w:color w:val="000000"/>
                <w:spacing w:val="0"/>
                <w:sz w:val="22"/>
                <w:szCs w:val="22"/>
                <w:lang w:val="es-CO"/>
              </w:rPr>
              <w:t> </w:t>
            </w:r>
          </w:p>
        </w:tc>
        <w:tc>
          <w:tcPr>
            <w:tcW w:w="420" w:type="dxa"/>
            <w:tcBorders>
              <w:top w:val="nil"/>
              <w:left w:val="nil"/>
              <w:bottom w:val="nil"/>
              <w:right w:val="single" w:sz="8" w:space="0" w:color="000000"/>
            </w:tcBorders>
            <w:shd w:val="clear" w:color="000000" w:fill="FFFFFF"/>
            <w:vAlign w:val="center"/>
            <w:hideMark/>
          </w:tcPr>
          <w:p w14:paraId="503E1C9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402" w:type="dxa"/>
            <w:tcBorders>
              <w:top w:val="nil"/>
              <w:left w:val="nil"/>
              <w:bottom w:val="nil"/>
              <w:right w:val="single" w:sz="8" w:space="0" w:color="000000"/>
            </w:tcBorders>
            <w:shd w:val="clear" w:color="000000" w:fill="FFFFFF"/>
            <w:vAlign w:val="center"/>
            <w:hideMark/>
          </w:tcPr>
          <w:p w14:paraId="79DC3F5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48" w:type="dxa"/>
            <w:tcBorders>
              <w:top w:val="nil"/>
              <w:left w:val="nil"/>
              <w:bottom w:val="nil"/>
              <w:right w:val="single" w:sz="8" w:space="0" w:color="000000"/>
            </w:tcBorders>
            <w:shd w:val="clear" w:color="000000" w:fill="FFFFFF"/>
            <w:vAlign w:val="center"/>
            <w:hideMark/>
          </w:tcPr>
          <w:p w14:paraId="117624E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7C726BF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single" w:sz="8" w:space="0" w:color="000000"/>
            </w:tcBorders>
            <w:shd w:val="clear" w:color="000000" w:fill="FFFFFF"/>
            <w:vAlign w:val="center"/>
            <w:hideMark/>
          </w:tcPr>
          <w:p w14:paraId="4CA599F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93" w:type="dxa"/>
            <w:tcBorders>
              <w:top w:val="nil"/>
              <w:left w:val="nil"/>
              <w:bottom w:val="nil"/>
              <w:right w:val="single" w:sz="8" w:space="0" w:color="000000"/>
            </w:tcBorders>
            <w:shd w:val="clear" w:color="000000" w:fill="FFFFFF"/>
            <w:vAlign w:val="center"/>
            <w:hideMark/>
          </w:tcPr>
          <w:p w14:paraId="081120B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1420702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60" w:type="dxa"/>
            <w:tcBorders>
              <w:top w:val="nil"/>
              <w:left w:val="nil"/>
              <w:bottom w:val="nil"/>
              <w:right w:val="single" w:sz="8" w:space="0" w:color="000000"/>
            </w:tcBorders>
            <w:shd w:val="clear" w:color="000000" w:fill="FFFFFF"/>
            <w:vAlign w:val="center"/>
            <w:hideMark/>
          </w:tcPr>
          <w:p w14:paraId="3B7B956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74" w:type="dxa"/>
            <w:tcBorders>
              <w:top w:val="nil"/>
              <w:left w:val="nil"/>
              <w:bottom w:val="nil"/>
              <w:right w:val="single" w:sz="8" w:space="0" w:color="000000"/>
            </w:tcBorders>
            <w:shd w:val="clear" w:color="000000" w:fill="FFFFFF"/>
            <w:vAlign w:val="center"/>
            <w:hideMark/>
          </w:tcPr>
          <w:p w14:paraId="0F1F9FA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4B3DBB7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1A4CA0B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08BF3F7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2" w:type="dxa"/>
            <w:tcBorders>
              <w:top w:val="nil"/>
              <w:left w:val="nil"/>
              <w:bottom w:val="nil"/>
              <w:right w:val="single" w:sz="8" w:space="0" w:color="000000"/>
            </w:tcBorders>
            <w:shd w:val="clear" w:color="000000" w:fill="FFFFFF"/>
            <w:vAlign w:val="center"/>
            <w:hideMark/>
          </w:tcPr>
          <w:p w14:paraId="2BF272A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0F26246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454F36D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0AF6E0F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3C224DC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1492" w:type="dxa"/>
            <w:vMerge/>
            <w:tcBorders>
              <w:top w:val="single" w:sz="8" w:space="0" w:color="000000"/>
              <w:left w:val="single" w:sz="8" w:space="0" w:color="000000"/>
              <w:bottom w:val="nil"/>
              <w:right w:val="single" w:sz="8" w:space="0" w:color="000000"/>
            </w:tcBorders>
            <w:vAlign w:val="center"/>
            <w:hideMark/>
          </w:tcPr>
          <w:p w14:paraId="0B0EE5E0"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831" w:type="dxa"/>
            <w:vMerge/>
            <w:tcBorders>
              <w:top w:val="single" w:sz="8" w:space="0" w:color="000000"/>
              <w:left w:val="single" w:sz="8" w:space="0" w:color="000000"/>
              <w:bottom w:val="nil"/>
              <w:right w:val="single" w:sz="8" w:space="0" w:color="000000"/>
            </w:tcBorders>
            <w:vAlign w:val="center"/>
            <w:hideMark/>
          </w:tcPr>
          <w:p w14:paraId="55956B49"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1230" w:type="dxa"/>
            <w:vMerge/>
            <w:tcBorders>
              <w:top w:val="single" w:sz="8" w:space="0" w:color="000000"/>
              <w:left w:val="single" w:sz="8" w:space="0" w:color="000000"/>
              <w:bottom w:val="nil"/>
              <w:right w:val="single" w:sz="8" w:space="0" w:color="000000"/>
            </w:tcBorders>
            <w:vAlign w:val="center"/>
            <w:hideMark/>
          </w:tcPr>
          <w:p w14:paraId="6041B01A"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r>
      <w:tr w:rsidR="00190E94" w:rsidRPr="00145288" w14:paraId="717FA1D5" w14:textId="77777777" w:rsidTr="00190E94">
        <w:trPr>
          <w:trHeight w:val="698"/>
        </w:trPr>
        <w:tc>
          <w:tcPr>
            <w:tcW w:w="1916" w:type="dxa"/>
            <w:tcBorders>
              <w:top w:val="nil"/>
              <w:left w:val="single" w:sz="8" w:space="0" w:color="auto"/>
              <w:bottom w:val="single" w:sz="8" w:space="0" w:color="auto"/>
              <w:right w:val="nil"/>
            </w:tcBorders>
            <w:shd w:val="clear" w:color="auto" w:fill="auto"/>
            <w:vAlign w:val="center"/>
            <w:hideMark/>
          </w:tcPr>
          <w:p w14:paraId="4FD0AC44" w14:textId="58B5A077" w:rsidR="00145288" w:rsidRPr="00190E94" w:rsidRDefault="00145288" w:rsidP="00B82BE6">
            <w:pPr>
              <w:pStyle w:val="ListParagraph"/>
              <w:numPr>
                <w:ilvl w:val="0"/>
                <w:numId w:val="15"/>
              </w:numPr>
              <w:suppressAutoHyphens w:val="0"/>
              <w:autoSpaceDN/>
              <w:ind w:left="255" w:right="8" w:hanging="180"/>
              <w:textAlignment w:val="auto"/>
              <w:rPr>
                <w:rFonts w:ascii="Arial" w:hAnsi="Arial" w:cs="Arial"/>
                <w:color w:val="000000"/>
                <w:sz w:val="16"/>
                <w:szCs w:val="16"/>
                <w:lang w:val="es-CO"/>
              </w:rPr>
            </w:pPr>
            <w:r w:rsidRPr="00190E94">
              <w:rPr>
                <w:rFonts w:ascii="Arial" w:hAnsi="Arial" w:cs="Arial"/>
                <w:color w:val="000000"/>
                <w:sz w:val="16"/>
                <w:szCs w:val="16"/>
                <w:lang w:val="es-CO"/>
              </w:rPr>
              <w:t xml:space="preserve">Estrategia de saneamiento urbano en Haití y planes maestros de saneamiento </w:t>
            </w:r>
            <w:r w:rsidR="00B2564F">
              <w:rPr>
                <w:rFonts w:ascii="Arial" w:hAnsi="Arial" w:cs="Arial"/>
                <w:color w:val="000000"/>
                <w:sz w:val="16"/>
                <w:szCs w:val="16"/>
                <w:lang w:val="es-CO"/>
              </w:rPr>
              <w:t>elaborados</w:t>
            </w:r>
          </w:p>
        </w:tc>
        <w:tc>
          <w:tcPr>
            <w:tcW w:w="346" w:type="dxa"/>
            <w:vMerge/>
            <w:tcBorders>
              <w:top w:val="nil"/>
              <w:left w:val="single" w:sz="8" w:space="0" w:color="auto"/>
              <w:bottom w:val="single" w:sz="8" w:space="0" w:color="000000"/>
              <w:right w:val="single" w:sz="8" w:space="0" w:color="auto"/>
            </w:tcBorders>
            <w:vAlign w:val="center"/>
            <w:hideMark/>
          </w:tcPr>
          <w:p w14:paraId="136D9CA6" w14:textId="77777777" w:rsidR="00145288" w:rsidRPr="00145288" w:rsidRDefault="00145288" w:rsidP="00145288">
            <w:pPr>
              <w:suppressAutoHyphens w:val="0"/>
              <w:autoSpaceDN/>
              <w:textAlignment w:val="auto"/>
              <w:rPr>
                <w:rFonts w:ascii="Arial" w:hAnsi="Arial" w:cs="Arial"/>
                <w:color w:val="000000"/>
                <w:spacing w:val="0"/>
                <w:sz w:val="17"/>
                <w:szCs w:val="17"/>
                <w:lang w:val="es-CO"/>
              </w:rPr>
            </w:pPr>
          </w:p>
        </w:tc>
        <w:tc>
          <w:tcPr>
            <w:tcW w:w="330" w:type="dxa"/>
            <w:tcBorders>
              <w:top w:val="nil"/>
              <w:left w:val="nil"/>
              <w:bottom w:val="nil"/>
              <w:right w:val="single" w:sz="8" w:space="0" w:color="000000"/>
            </w:tcBorders>
            <w:shd w:val="clear" w:color="000000" w:fill="FFFFFF"/>
            <w:vAlign w:val="center"/>
            <w:hideMark/>
          </w:tcPr>
          <w:p w14:paraId="6F1F4E0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99" w:type="dxa"/>
            <w:tcBorders>
              <w:top w:val="nil"/>
              <w:left w:val="nil"/>
              <w:bottom w:val="nil"/>
              <w:right w:val="single" w:sz="8" w:space="0" w:color="000000"/>
            </w:tcBorders>
            <w:shd w:val="clear" w:color="000000" w:fill="FFFFFF"/>
            <w:hideMark/>
          </w:tcPr>
          <w:p w14:paraId="1F00D4C2"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s-CO"/>
              </w:rPr>
            </w:pPr>
            <w:r w:rsidRPr="00145288">
              <w:rPr>
                <w:rFonts w:ascii="Calibri" w:hAnsi="Calibri" w:cs="Calibri"/>
                <w:color w:val="000000"/>
                <w:spacing w:val="0"/>
                <w:sz w:val="22"/>
                <w:szCs w:val="22"/>
                <w:lang w:val="es-CO"/>
              </w:rPr>
              <w:t> </w:t>
            </w:r>
          </w:p>
        </w:tc>
        <w:tc>
          <w:tcPr>
            <w:tcW w:w="378" w:type="dxa"/>
            <w:tcBorders>
              <w:top w:val="nil"/>
              <w:left w:val="nil"/>
              <w:bottom w:val="nil"/>
              <w:right w:val="single" w:sz="8" w:space="0" w:color="000000"/>
            </w:tcBorders>
            <w:shd w:val="clear" w:color="000000" w:fill="FFFFFF"/>
            <w:hideMark/>
          </w:tcPr>
          <w:p w14:paraId="7DEEE021"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s-CO"/>
              </w:rPr>
            </w:pPr>
            <w:r w:rsidRPr="00145288">
              <w:rPr>
                <w:rFonts w:ascii="Calibri" w:hAnsi="Calibri" w:cs="Calibri"/>
                <w:color w:val="000000"/>
                <w:spacing w:val="0"/>
                <w:sz w:val="22"/>
                <w:szCs w:val="22"/>
                <w:lang w:val="es-CO"/>
              </w:rPr>
              <w:t> </w:t>
            </w:r>
          </w:p>
        </w:tc>
        <w:tc>
          <w:tcPr>
            <w:tcW w:w="377" w:type="dxa"/>
            <w:tcBorders>
              <w:top w:val="nil"/>
              <w:left w:val="nil"/>
              <w:bottom w:val="nil"/>
              <w:right w:val="single" w:sz="8" w:space="0" w:color="000000"/>
            </w:tcBorders>
            <w:shd w:val="clear" w:color="000000" w:fill="FFFFFF"/>
            <w:hideMark/>
          </w:tcPr>
          <w:p w14:paraId="50194108"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s-CO"/>
              </w:rPr>
            </w:pPr>
            <w:r w:rsidRPr="00145288">
              <w:rPr>
                <w:rFonts w:ascii="Calibri" w:hAnsi="Calibri" w:cs="Calibri"/>
                <w:color w:val="000000"/>
                <w:spacing w:val="0"/>
                <w:sz w:val="22"/>
                <w:szCs w:val="22"/>
                <w:lang w:val="es-CO"/>
              </w:rPr>
              <w:t> </w:t>
            </w:r>
          </w:p>
        </w:tc>
        <w:tc>
          <w:tcPr>
            <w:tcW w:w="341" w:type="dxa"/>
            <w:tcBorders>
              <w:top w:val="nil"/>
              <w:left w:val="nil"/>
              <w:bottom w:val="nil"/>
              <w:right w:val="single" w:sz="8" w:space="0" w:color="000000"/>
            </w:tcBorders>
            <w:shd w:val="clear" w:color="000000" w:fill="FFFFFF"/>
            <w:hideMark/>
          </w:tcPr>
          <w:p w14:paraId="73E0B13C"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s-CO"/>
              </w:rPr>
            </w:pPr>
            <w:r w:rsidRPr="00145288">
              <w:rPr>
                <w:rFonts w:ascii="Calibri" w:hAnsi="Calibri" w:cs="Calibri"/>
                <w:color w:val="000000"/>
                <w:spacing w:val="0"/>
                <w:sz w:val="22"/>
                <w:szCs w:val="22"/>
                <w:lang w:val="es-CO"/>
              </w:rPr>
              <w:t> </w:t>
            </w:r>
          </w:p>
        </w:tc>
        <w:tc>
          <w:tcPr>
            <w:tcW w:w="401" w:type="dxa"/>
            <w:tcBorders>
              <w:top w:val="nil"/>
              <w:left w:val="nil"/>
              <w:bottom w:val="nil"/>
              <w:right w:val="single" w:sz="8" w:space="0" w:color="000000"/>
            </w:tcBorders>
            <w:shd w:val="clear" w:color="000000" w:fill="FFFFFF"/>
            <w:hideMark/>
          </w:tcPr>
          <w:p w14:paraId="0DFC4921"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s-CO"/>
              </w:rPr>
            </w:pPr>
            <w:r w:rsidRPr="00145288">
              <w:rPr>
                <w:rFonts w:ascii="Calibri" w:hAnsi="Calibri" w:cs="Calibri"/>
                <w:color w:val="000000"/>
                <w:spacing w:val="0"/>
                <w:sz w:val="22"/>
                <w:szCs w:val="22"/>
                <w:lang w:val="es-CO"/>
              </w:rPr>
              <w:t> </w:t>
            </w:r>
          </w:p>
        </w:tc>
        <w:tc>
          <w:tcPr>
            <w:tcW w:w="412" w:type="dxa"/>
            <w:tcBorders>
              <w:top w:val="nil"/>
              <w:left w:val="nil"/>
              <w:bottom w:val="nil"/>
              <w:right w:val="single" w:sz="8" w:space="0" w:color="000000"/>
            </w:tcBorders>
            <w:shd w:val="clear" w:color="000000" w:fill="FFFFFF"/>
            <w:hideMark/>
          </w:tcPr>
          <w:p w14:paraId="228E340F"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s-CO"/>
              </w:rPr>
            </w:pPr>
            <w:r w:rsidRPr="00145288">
              <w:rPr>
                <w:rFonts w:ascii="Calibri" w:hAnsi="Calibri" w:cs="Calibri"/>
                <w:color w:val="000000"/>
                <w:spacing w:val="0"/>
                <w:sz w:val="22"/>
                <w:szCs w:val="22"/>
                <w:lang w:val="es-CO"/>
              </w:rPr>
              <w:t> </w:t>
            </w:r>
          </w:p>
        </w:tc>
        <w:tc>
          <w:tcPr>
            <w:tcW w:w="420" w:type="dxa"/>
            <w:tcBorders>
              <w:top w:val="nil"/>
              <w:left w:val="nil"/>
              <w:bottom w:val="nil"/>
              <w:right w:val="single" w:sz="8" w:space="0" w:color="000000"/>
            </w:tcBorders>
            <w:shd w:val="clear" w:color="000000" w:fill="FFFFFF"/>
            <w:vAlign w:val="center"/>
            <w:hideMark/>
          </w:tcPr>
          <w:p w14:paraId="446FD85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402" w:type="dxa"/>
            <w:tcBorders>
              <w:top w:val="nil"/>
              <w:left w:val="nil"/>
              <w:bottom w:val="nil"/>
              <w:right w:val="single" w:sz="8" w:space="0" w:color="000000"/>
            </w:tcBorders>
            <w:shd w:val="clear" w:color="000000" w:fill="FFFFFF"/>
            <w:vAlign w:val="center"/>
            <w:hideMark/>
          </w:tcPr>
          <w:p w14:paraId="11CBB15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48" w:type="dxa"/>
            <w:tcBorders>
              <w:top w:val="nil"/>
              <w:left w:val="nil"/>
              <w:bottom w:val="nil"/>
              <w:right w:val="single" w:sz="8" w:space="0" w:color="000000"/>
            </w:tcBorders>
            <w:shd w:val="clear" w:color="000000" w:fill="FFFFFF"/>
            <w:vAlign w:val="center"/>
            <w:hideMark/>
          </w:tcPr>
          <w:p w14:paraId="4E5E21E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0C468A1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single" w:sz="8" w:space="0" w:color="000000"/>
            </w:tcBorders>
            <w:shd w:val="clear" w:color="000000" w:fill="FFFFFF"/>
            <w:vAlign w:val="center"/>
            <w:hideMark/>
          </w:tcPr>
          <w:p w14:paraId="092C1D3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93" w:type="dxa"/>
            <w:tcBorders>
              <w:top w:val="nil"/>
              <w:left w:val="nil"/>
              <w:bottom w:val="nil"/>
              <w:right w:val="single" w:sz="8" w:space="0" w:color="000000"/>
            </w:tcBorders>
            <w:shd w:val="clear" w:color="000000" w:fill="FFFFFF"/>
            <w:vAlign w:val="center"/>
            <w:hideMark/>
          </w:tcPr>
          <w:p w14:paraId="7C68F1A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610AD85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60" w:type="dxa"/>
            <w:tcBorders>
              <w:top w:val="nil"/>
              <w:left w:val="nil"/>
              <w:bottom w:val="nil"/>
              <w:right w:val="single" w:sz="8" w:space="0" w:color="000000"/>
            </w:tcBorders>
            <w:shd w:val="clear" w:color="000000" w:fill="FFFFFF"/>
            <w:vAlign w:val="center"/>
            <w:hideMark/>
          </w:tcPr>
          <w:p w14:paraId="7819C76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74" w:type="dxa"/>
            <w:tcBorders>
              <w:top w:val="nil"/>
              <w:left w:val="nil"/>
              <w:bottom w:val="nil"/>
              <w:right w:val="single" w:sz="8" w:space="0" w:color="000000"/>
            </w:tcBorders>
            <w:shd w:val="clear" w:color="000000" w:fill="FFFFFF"/>
            <w:vAlign w:val="center"/>
            <w:hideMark/>
          </w:tcPr>
          <w:p w14:paraId="1002F5A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5C962B9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0812C3E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52F2476A"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2" w:type="dxa"/>
            <w:tcBorders>
              <w:top w:val="nil"/>
              <w:left w:val="nil"/>
              <w:bottom w:val="nil"/>
              <w:right w:val="single" w:sz="8" w:space="0" w:color="000000"/>
            </w:tcBorders>
            <w:shd w:val="clear" w:color="000000" w:fill="FFFFFF"/>
            <w:vAlign w:val="center"/>
            <w:hideMark/>
          </w:tcPr>
          <w:p w14:paraId="33AA86D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300313E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011FA18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358436E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2C3BB9C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1492" w:type="dxa"/>
            <w:vMerge/>
            <w:tcBorders>
              <w:top w:val="single" w:sz="8" w:space="0" w:color="000000"/>
              <w:left w:val="single" w:sz="8" w:space="0" w:color="000000"/>
              <w:bottom w:val="nil"/>
              <w:right w:val="single" w:sz="8" w:space="0" w:color="000000"/>
            </w:tcBorders>
            <w:vAlign w:val="center"/>
            <w:hideMark/>
          </w:tcPr>
          <w:p w14:paraId="0A52D586"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831" w:type="dxa"/>
            <w:vMerge/>
            <w:tcBorders>
              <w:top w:val="single" w:sz="8" w:space="0" w:color="000000"/>
              <w:left w:val="single" w:sz="8" w:space="0" w:color="000000"/>
              <w:bottom w:val="nil"/>
              <w:right w:val="single" w:sz="8" w:space="0" w:color="000000"/>
            </w:tcBorders>
            <w:vAlign w:val="center"/>
            <w:hideMark/>
          </w:tcPr>
          <w:p w14:paraId="26D61B12"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1230" w:type="dxa"/>
            <w:vMerge/>
            <w:tcBorders>
              <w:top w:val="single" w:sz="8" w:space="0" w:color="000000"/>
              <w:left w:val="single" w:sz="8" w:space="0" w:color="000000"/>
              <w:bottom w:val="nil"/>
              <w:right w:val="single" w:sz="8" w:space="0" w:color="000000"/>
            </w:tcBorders>
            <w:vAlign w:val="center"/>
            <w:hideMark/>
          </w:tcPr>
          <w:p w14:paraId="7ED94D83"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r>
      <w:tr w:rsidR="00190E94" w:rsidRPr="00145288" w14:paraId="6D59CEA4" w14:textId="77777777" w:rsidTr="00190E94">
        <w:trPr>
          <w:trHeight w:val="563"/>
        </w:trPr>
        <w:tc>
          <w:tcPr>
            <w:tcW w:w="1916" w:type="dxa"/>
            <w:vMerge w:val="restart"/>
            <w:tcBorders>
              <w:top w:val="nil"/>
              <w:left w:val="single" w:sz="8" w:space="0" w:color="000000"/>
              <w:bottom w:val="single" w:sz="8" w:space="0" w:color="000000"/>
              <w:right w:val="single" w:sz="8" w:space="0" w:color="000000"/>
            </w:tcBorders>
            <w:shd w:val="clear" w:color="000000" w:fill="FFFFFF"/>
            <w:vAlign w:val="center"/>
            <w:hideMark/>
          </w:tcPr>
          <w:p w14:paraId="48706356" w14:textId="77777777" w:rsidR="00145288" w:rsidRPr="00145288" w:rsidRDefault="00145288" w:rsidP="00145288">
            <w:pPr>
              <w:suppressAutoHyphens w:val="0"/>
              <w:autoSpaceDN/>
              <w:ind w:firstLineChars="200" w:firstLine="341"/>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II.</w:t>
            </w:r>
            <w:r w:rsidRPr="00145288">
              <w:rPr>
                <w:b/>
                <w:bCs/>
                <w:color w:val="000000"/>
                <w:spacing w:val="0"/>
                <w:sz w:val="14"/>
                <w:szCs w:val="14"/>
                <w:lang w:val="en-US"/>
              </w:rPr>
              <w:t xml:space="preserve">      </w:t>
            </w:r>
            <w:proofErr w:type="spellStart"/>
            <w:r w:rsidRPr="00145288">
              <w:rPr>
                <w:rFonts w:ascii="Arial" w:hAnsi="Arial" w:cs="Arial"/>
                <w:b/>
                <w:bCs/>
                <w:color w:val="000000"/>
                <w:spacing w:val="0"/>
                <w:sz w:val="17"/>
                <w:szCs w:val="17"/>
                <w:lang w:val="en-US"/>
              </w:rPr>
              <w:t>Indicadores</w:t>
            </w:r>
            <w:proofErr w:type="spellEnd"/>
            <w:r w:rsidRPr="00145288">
              <w:rPr>
                <w:rFonts w:ascii="Arial" w:hAnsi="Arial" w:cs="Arial"/>
                <w:b/>
                <w:bCs/>
                <w:color w:val="000000"/>
                <w:spacing w:val="0"/>
                <w:sz w:val="17"/>
                <w:szCs w:val="17"/>
                <w:lang w:val="en-US"/>
              </w:rPr>
              <w:t xml:space="preserve"> de </w:t>
            </w:r>
            <w:proofErr w:type="spellStart"/>
            <w:r w:rsidRPr="00145288">
              <w:rPr>
                <w:rFonts w:ascii="Arial" w:hAnsi="Arial" w:cs="Arial"/>
                <w:b/>
                <w:bCs/>
                <w:color w:val="000000"/>
                <w:spacing w:val="0"/>
                <w:sz w:val="17"/>
                <w:szCs w:val="17"/>
                <w:lang w:val="en-US"/>
              </w:rPr>
              <w:t>Inversiones</w:t>
            </w:r>
            <w:proofErr w:type="spellEnd"/>
            <w:r w:rsidRPr="00145288">
              <w:rPr>
                <w:rFonts w:ascii="Arial" w:hAnsi="Arial" w:cs="Arial"/>
                <w:b/>
                <w:bCs/>
                <w:color w:val="000000"/>
                <w:spacing w:val="0"/>
                <w:sz w:val="17"/>
                <w:szCs w:val="17"/>
                <w:lang w:val="en-US"/>
              </w:rPr>
              <w:t xml:space="preserve"> </w:t>
            </w:r>
            <w:proofErr w:type="spellStart"/>
            <w:r w:rsidRPr="00145288">
              <w:rPr>
                <w:rFonts w:ascii="Arial" w:hAnsi="Arial" w:cs="Arial"/>
                <w:b/>
                <w:bCs/>
                <w:color w:val="000000"/>
                <w:spacing w:val="0"/>
                <w:sz w:val="17"/>
                <w:szCs w:val="17"/>
                <w:lang w:val="en-US"/>
              </w:rPr>
              <w:t>en</w:t>
            </w:r>
            <w:proofErr w:type="spellEnd"/>
            <w:r w:rsidRPr="00145288">
              <w:rPr>
                <w:rFonts w:ascii="Arial" w:hAnsi="Arial" w:cs="Arial"/>
                <w:b/>
                <w:bCs/>
                <w:color w:val="000000"/>
                <w:spacing w:val="0"/>
                <w:sz w:val="17"/>
                <w:szCs w:val="17"/>
                <w:lang w:val="en-US"/>
              </w:rPr>
              <w:t xml:space="preserve"> Zonas </w:t>
            </w:r>
            <w:proofErr w:type="spellStart"/>
            <w:r w:rsidRPr="00145288">
              <w:rPr>
                <w:rFonts w:ascii="Arial" w:hAnsi="Arial" w:cs="Arial"/>
                <w:b/>
                <w:bCs/>
                <w:color w:val="000000"/>
                <w:spacing w:val="0"/>
                <w:sz w:val="17"/>
                <w:szCs w:val="17"/>
                <w:lang w:val="en-US"/>
              </w:rPr>
              <w:t>Urbanas</w:t>
            </w:r>
            <w:proofErr w:type="spellEnd"/>
          </w:p>
        </w:tc>
        <w:tc>
          <w:tcPr>
            <w:tcW w:w="346" w:type="dxa"/>
            <w:vMerge w:val="restart"/>
            <w:tcBorders>
              <w:top w:val="nil"/>
              <w:left w:val="single" w:sz="8" w:space="0" w:color="000000"/>
              <w:bottom w:val="single" w:sz="8" w:space="0" w:color="000000"/>
              <w:right w:val="single" w:sz="8" w:space="0" w:color="000000"/>
            </w:tcBorders>
            <w:shd w:val="clear" w:color="000000" w:fill="00B050"/>
            <w:vAlign w:val="center"/>
            <w:hideMark/>
          </w:tcPr>
          <w:p w14:paraId="1A9FB6EE"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30"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C399662"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99"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84B2A35"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8"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69F0FCB"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vMerge w:val="restart"/>
            <w:tcBorders>
              <w:top w:val="single" w:sz="8" w:space="0" w:color="000000"/>
              <w:left w:val="single" w:sz="8" w:space="0" w:color="000000"/>
              <w:bottom w:val="single" w:sz="8" w:space="0" w:color="000000"/>
              <w:right w:val="single" w:sz="8" w:space="0" w:color="000000"/>
            </w:tcBorders>
            <w:shd w:val="clear" w:color="000000" w:fill="00B050"/>
            <w:vAlign w:val="center"/>
            <w:hideMark/>
          </w:tcPr>
          <w:p w14:paraId="1F2D9EBD"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1" w:type="dxa"/>
            <w:vMerge w:val="restart"/>
            <w:tcBorders>
              <w:top w:val="single" w:sz="8" w:space="0" w:color="000000"/>
              <w:left w:val="single" w:sz="8" w:space="0" w:color="000000"/>
              <w:bottom w:val="nil"/>
              <w:right w:val="single" w:sz="8" w:space="0" w:color="000000"/>
            </w:tcBorders>
            <w:shd w:val="clear" w:color="000000" w:fill="FFFFFF"/>
            <w:vAlign w:val="center"/>
            <w:hideMark/>
          </w:tcPr>
          <w:p w14:paraId="342F70C8"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1"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B06845F"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2"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410F093"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vMerge w:val="restart"/>
            <w:tcBorders>
              <w:top w:val="single" w:sz="8" w:space="0" w:color="000000"/>
              <w:left w:val="single" w:sz="8" w:space="0" w:color="000000"/>
              <w:bottom w:val="single" w:sz="8" w:space="0" w:color="000000"/>
              <w:right w:val="single" w:sz="8" w:space="0" w:color="000000"/>
            </w:tcBorders>
            <w:shd w:val="clear" w:color="000000" w:fill="00B050"/>
            <w:vAlign w:val="center"/>
            <w:hideMark/>
          </w:tcPr>
          <w:p w14:paraId="78EA1CDA"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861D526"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vMerge w:val="restart"/>
            <w:tcBorders>
              <w:top w:val="single" w:sz="8" w:space="0" w:color="000000"/>
              <w:left w:val="single" w:sz="8" w:space="0" w:color="000000"/>
              <w:bottom w:val="single" w:sz="8" w:space="0" w:color="000000"/>
              <w:right w:val="nil"/>
            </w:tcBorders>
            <w:shd w:val="clear" w:color="000000" w:fill="FFFFFF"/>
            <w:vAlign w:val="center"/>
            <w:hideMark/>
          </w:tcPr>
          <w:p w14:paraId="6C3AF9AE"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2D89711D"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vMerge w:val="restart"/>
            <w:tcBorders>
              <w:top w:val="single" w:sz="8" w:space="0" w:color="000000"/>
              <w:left w:val="nil"/>
              <w:bottom w:val="single" w:sz="8" w:space="0" w:color="000000"/>
              <w:right w:val="single" w:sz="8" w:space="0" w:color="000000"/>
            </w:tcBorders>
            <w:shd w:val="clear" w:color="000000" w:fill="00B050"/>
            <w:vAlign w:val="center"/>
            <w:hideMark/>
          </w:tcPr>
          <w:p w14:paraId="0CC52467"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93"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212461C"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218469D"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60"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859AF7B"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74" w:type="dxa"/>
            <w:vMerge w:val="restart"/>
            <w:tcBorders>
              <w:top w:val="single" w:sz="8" w:space="0" w:color="000000"/>
              <w:left w:val="single" w:sz="8" w:space="0" w:color="000000"/>
              <w:bottom w:val="single" w:sz="8" w:space="0" w:color="000000"/>
              <w:right w:val="single" w:sz="8" w:space="0" w:color="000000"/>
            </w:tcBorders>
            <w:shd w:val="clear" w:color="000000" w:fill="00B050"/>
            <w:vAlign w:val="center"/>
            <w:hideMark/>
          </w:tcPr>
          <w:p w14:paraId="33ADE63D"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16682D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4B6FD7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B26023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2" w:type="dxa"/>
            <w:vMerge w:val="restart"/>
            <w:tcBorders>
              <w:top w:val="single" w:sz="8" w:space="0" w:color="000000"/>
              <w:left w:val="single" w:sz="8" w:space="0" w:color="000000"/>
              <w:bottom w:val="single" w:sz="8" w:space="0" w:color="000000"/>
              <w:right w:val="single" w:sz="8" w:space="0" w:color="000000"/>
            </w:tcBorders>
            <w:shd w:val="clear" w:color="000000" w:fill="00B050"/>
            <w:vAlign w:val="center"/>
            <w:hideMark/>
          </w:tcPr>
          <w:p w14:paraId="3C2FBED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EB9F7A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F5FAE6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4B3216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vMerge w:val="restart"/>
            <w:tcBorders>
              <w:top w:val="single" w:sz="8" w:space="0" w:color="000000"/>
              <w:left w:val="single" w:sz="8" w:space="0" w:color="000000"/>
              <w:bottom w:val="single" w:sz="8" w:space="0" w:color="000000"/>
              <w:right w:val="single" w:sz="8" w:space="0" w:color="000000"/>
            </w:tcBorders>
            <w:shd w:val="clear" w:color="000000" w:fill="00B050"/>
            <w:vAlign w:val="center"/>
            <w:hideMark/>
          </w:tcPr>
          <w:p w14:paraId="471540CA"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1492"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5634D1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DINEPA/OREPA Norte</w:t>
            </w:r>
          </w:p>
        </w:tc>
        <w:tc>
          <w:tcPr>
            <w:tcW w:w="831"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D913EA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10000</w:t>
            </w:r>
          </w:p>
        </w:tc>
        <w:tc>
          <w:tcPr>
            <w:tcW w:w="1230"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81E4C1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proofErr w:type="spellStart"/>
            <w:r w:rsidRPr="00145288">
              <w:rPr>
                <w:rFonts w:ascii="Arial" w:hAnsi="Arial" w:cs="Arial"/>
                <w:color w:val="000000"/>
                <w:spacing w:val="0"/>
                <w:sz w:val="17"/>
                <w:szCs w:val="17"/>
                <w:lang w:val="en-US"/>
              </w:rPr>
              <w:t>Programa</w:t>
            </w:r>
            <w:proofErr w:type="spellEnd"/>
            <w:r w:rsidRPr="00145288">
              <w:rPr>
                <w:rFonts w:ascii="Arial" w:hAnsi="Arial" w:cs="Arial"/>
                <w:color w:val="000000"/>
                <w:spacing w:val="0"/>
                <w:sz w:val="17"/>
                <w:szCs w:val="17"/>
                <w:lang w:val="en-US"/>
              </w:rPr>
              <w:t xml:space="preserve"> (</w:t>
            </w:r>
            <w:proofErr w:type="spellStart"/>
            <w:r w:rsidRPr="00145288">
              <w:rPr>
                <w:rFonts w:ascii="Arial" w:hAnsi="Arial" w:cs="Arial"/>
                <w:color w:val="000000"/>
                <w:spacing w:val="0"/>
                <w:sz w:val="17"/>
                <w:szCs w:val="17"/>
                <w:lang w:val="en-US"/>
              </w:rPr>
              <w:t>Costos</w:t>
            </w:r>
            <w:proofErr w:type="spellEnd"/>
            <w:r w:rsidRPr="00145288">
              <w:rPr>
                <w:rFonts w:ascii="Arial" w:hAnsi="Arial" w:cs="Arial"/>
                <w:color w:val="000000"/>
                <w:spacing w:val="0"/>
                <w:sz w:val="17"/>
                <w:szCs w:val="17"/>
                <w:lang w:val="en-US"/>
              </w:rPr>
              <w:t xml:space="preserve"> de </w:t>
            </w:r>
            <w:proofErr w:type="spellStart"/>
            <w:r w:rsidRPr="00145288">
              <w:rPr>
                <w:rFonts w:ascii="Arial" w:hAnsi="Arial" w:cs="Arial"/>
                <w:color w:val="000000"/>
                <w:spacing w:val="0"/>
                <w:sz w:val="17"/>
                <w:szCs w:val="17"/>
                <w:lang w:val="en-US"/>
              </w:rPr>
              <w:t>administración</w:t>
            </w:r>
            <w:proofErr w:type="spellEnd"/>
            <w:r w:rsidRPr="00145288">
              <w:rPr>
                <w:rFonts w:ascii="Arial" w:hAnsi="Arial" w:cs="Arial"/>
                <w:color w:val="000000"/>
                <w:spacing w:val="0"/>
                <w:sz w:val="17"/>
                <w:szCs w:val="17"/>
                <w:lang w:val="en-US"/>
              </w:rPr>
              <w:t>)</w:t>
            </w:r>
          </w:p>
        </w:tc>
      </w:tr>
      <w:tr w:rsidR="00190E94" w:rsidRPr="00145288" w14:paraId="6320CFA5" w14:textId="77777777" w:rsidTr="00190E94">
        <w:trPr>
          <w:trHeight w:val="315"/>
        </w:trPr>
        <w:tc>
          <w:tcPr>
            <w:tcW w:w="1916" w:type="dxa"/>
            <w:vMerge/>
            <w:tcBorders>
              <w:top w:val="nil"/>
              <w:left w:val="single" w:sz="8" w:space="0" w:color="000000"/>
              <w:bottom w:val="single" w:sz="8" w:space="0" w:color="000000"/>
              <w:right w:val="single" w:sz="8" w:space="0" w:color="000000"/>
            </w:tcBorders>
            <w:vAlign w:val="center"/>
            <w:hideMark/>
          </w:tcPr>
          <w:p w14:paraId="295963F0" w14:textId="77777777" w:rsidR="00145288" w:rsidRPr="00145288" w:rsidRDefault="00145288" w:rsidP="00145288">
            <w:pPr>
              <w:suppressAutoHyphens w:val="0"/>
              <w:autoSpaceDN/>
              <w:textAlignment w:val="auto"/>
              <w:rPr>
                <w:rFonts w:ascii="Arial" w:hAnsi="Arial" w:cs="Arial"/>
                <w:b/>
                <w:bCs/>
                <w:color w:val="000000"/>
                <w:spacing w:val="0"/>
                <w:sz w:val="17"/>
                <w:szCs w:val="17"/>
                <w:lang w:val="en-US"/>
              </w:rPr>
            </w:pPr>
          </w:p>
        </w:tc>
        <w:tc>
          <w:tcPr>
            <w:tcW w:w="346" w:type="dxa"/>
            <w:vMerge/>
            <w:tcBorders>
              <w:top w:val="nil"/>
              <w:left w:val="single" w:sz="8" w:space="0" w:color="000000"/>
              <w:bottom w:val="single" w:sz="8" w:space="0" w:color="000000"/>
              <w:right w:val="single" w:sz="8" w:space="0" w:color="000000"/>
            </w:tcBorders>
            <w:vAlign w:val="center"/>
            <w:hideMark/>
          </w:tcPr>
          <w:p w14:paraId="655BB97D"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330" w:type="dxa"/>
            <w:vMerge/>
            <w:tcBorders>
              <w:top w:val="single" w:sz="8" w:space="0" w:color="000000"/>
              <w:left w:val="single" w:sz="8" w:space="0" w:color="000000"/>
              <w:bottom w:val="single" w:sz="8" w:space="0" w:color="000000"/>
              <w:right w:val="single" w:sz="8" w:space="0" w:color="000000"/>
            </w:tcBorders>
            <w:vAlign w:val="center"/>
            <w:hideMark/>
          </w:tcPr>
          <w:p w14:paraId="0AE7DF4F"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399" w:type="dxa"/>
            <w:vMerge/>
            <w:tcBorders>
              <w:top w:val="single" w:sz="8" w:space="0" w:color="000000"/>
              <w:left w:val="single" w:sz="8" w:space="0" w:color="000000"/>
              <w:bottom w:val="single" w:sz="8" w:space="0" w:color="000000"/>
              <w:right w:val="single" w:sz="8" w:space="0" w:color="000000"/>
            </w:tcBorders>
            <w:vAlign w:val="center"/>
            <w:hideMark/>
          </w:tcPr>
          <w:p w14:paraId="7C6E8694"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378" w:type="dxa"/>
            <w:vMerge/>
            <w:tcBorders>
              <w:top w:val="single" w:sz="8" w:space="0" w:color="000000"/>
              <w:left w:val="single" w:sz="8" w:space="0" w:color="000000"/>
              <w:bottom w:val="single" w:sz="8" w:space="0" w:color="000000"/>
              <w:right w:val="single" w:sz="8" w:space="0" w:color="000000"/>
            </w:tcBorders>
            <w:vAlign w:val="center"/>
            <w:hideMark/>
          </w:tcPr>
          <w:p w14:paraId="372DD467"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377" w:type="dxa"/>
            <w:vMerge/>
            <w:tcBorders>
              <w:top w:val="single" w:sz="8" w:space="0" w:color="000000"/>
              <w:left w:val="single" w:sz="8" w:space="0" w:color="000000"/>
              <w:bottom w:val="single" w:sz="8" w:space="0" w:color="000000"/>
              <w:right w:val="single" w:sz="8" w:space="0" w:color="000000"/>
            </w:tcBorders>
            <w:vAlign w:val="center"/>
            <w:hideMark/>
          </w:tcPr>
          <w:p w14:paraId="743A37F9"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341" w:type="dxa"/>
            <w:vMerge/>
            <w:tcBorders>
              <w:top w:val="single" w:sz="8" w:space="0" w:color="000000"/>
              <w:left w:val="single" w:sz="8" w:space="0" w:color="000000"/>
              <w:bottom w:val="nil"/>
              <w:right w:val="single" w:sz="8" w:space="0" w:color="000000"/>
            </w:tcBorders>
            <w:vAlign w:val="center"/>
            <w:hideMark/>
          </w:tcPr>
          <w:p w14:paraId="78825360"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401" w:type="dxa"/>
            <w:vMerge/>
            <w:tcBorders>
              <w:top w:val="single" w:sz="8" w:space="0" w:color="000000"/>
              <w:left w:val="single" w:sz="8" w:space="0" w:color="000000"/>
              <w:bottom w:val="single" w:sz="8" w:space="0" w:color="000000"/>
              <w:right w:val="single" w:sz="8" w:space="0" w:color="000000"/>
            </w:tcBorders>
            <w:vAlign w:val="center"/>
            <w:hideMark/>
          </w:tcPr>
          <w:p w14:paraId="3AC576E5"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412" w:type="dxa"/>
            <w:vMerge/>
            <w:tcBorders>
              <w:top w:val="single" w:sz="8" w:space="0" w:color="000000"/>
              <w:left w:val="single" w:sz="8" w:space="0" w:color="000000"/>
              <w:bottom w:val="single" w:sz="8" w:space="0" w:color="000000"/>
              <w:right w:val="single" w:sz="8" w:space="0" w:color="000000"/>
            </w:tcBorders>
            <w:vAlign w:val="center"/>
            <w:hideMark/>
          </w:tcPr>
          <w:p w14:paraId="446F141F"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420" w:type="dxa"/>
            <w:vMerge/>
            <w:tcBorders>
              <w:top w:val="single" w:sz="8" w:space="0" w:color="000000"/>
              <w:left w:val="single" w:sz="8" w:space="0" w:color="000000"/>
              <w:bottom w:val="single" w:sz="8" w:space="0" w:color="000000"/>
              <w:right w:val="single" w:sz="8" w:space="0" w:color="000000"/>
            </w:tcBorders>
            <w:vAlign w:val="center"/>
            <w:hideMark/>
          </w:tcPr>
          <w:p w14:paraId="7463B66F"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402" w:type="dxa"/>
            <w:vMerge/>
            <w:tcBorders>
              <w:top w:val="single" w:sz="8" w:space="0" w:color="000000"/>
              <w:left w:val="single" w:sz="8" w:space="0" w:color="000000"/>
              <w:bottom w:val="single" w:sz="8" w:space="0" w:color="000000"/>
              <w:right w:val="single" w:sz="8" w:space="0" w:color="000000"/>
            </w:tcBorders>
            <w:vAlign w:val="center"/>
            <w:hideMark/>
          </w:tcPr>
          <w:p w14:paraId="305AC3F9"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348" w:type="dxa"/>
            <w:vMerge/>
            <w:tcBorders>
              <w:top w:val="single" w:sz="8" w:space="0" w:color="000000"/>
              <w:left w:val="single" w:sz="8" w:space="0" w:color="000000"/>
              <w:bottom w:val="single" w:sz="8" w:space="0" w:color="000000"/>
              <w:right w:val="nil"/>
            </w:tcBorders>
            <w:vAlign w:val="center"/>
            <w:hideMark/>
          </w:tcPr>
          <w:p w14:paraId="251D06D8"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413" w:type="dxa"/>
            <w:vMerge/>
            <w:tcBorders>
              <w:top w:val="single" w:sz="8" w:space="0" w:color="auto"/>
              <w:left w:val="single" w:sz="8" w:space="0" w:color="auto"/>
              <w:bottom w:val="single" w:sz="8" w:space="0" w:color="000000"/>
              <w:right w:val="single" w:sz="8" w:space="0" w:color="auto"/>
            </w:tcBorders>
            <w:vAlign w:val="center"/>
            <w:hideMark/>
          </w:tcPr>
          <w:p w14:paraId="659C48B6"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377" w:type="dxa"/>
            <w:vMerge/>
            <w:tcBorders>
              <w:top w:val="single" w:sz="8" w:space="0" w:color="000000"/>
              <w:left w:val="nil"/>
              <w:bottom w:val="single" w:sz="8" w:space="0" w:color="000000"/>
              <w:right w:val="single" w:sz="8" w:space="0" w:color="000000"/>
            </w:tcBorders>
            <w:vAlign w:val="center"/>
            <w:hideMark/>
          </w:tcPr>
          <w:p w14:paraId="379E4975"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393" w:type="dxa"/>
            <w:vMerge/>
            <w:tcBorders>
              <w:top w:val="single" w:sz="8" w:space="0" w:color="000000"/>
              <w:left w:val="single" w:sz="8" w:space="0" w:color="000000"/>
              <w:bottom w:val="single" w:sz="8" w:space="0" w:color="000000"/>
              <w:right w:val="single" w:sz="8" w:space="0" w:color="000000"/>
            </w:tcBorders>
            <w:vAlign w:val="center"/>
            <w:hideMark/>
          </w:tcPr>
          <w:p w14:paraId="4E74D117"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402" w:type="dxa"/>
            <w:vMerge/>
            <w:tcBorders>
              <w:top w:val="single" w:sz="8" w:space="0" w:color="000000"/>
              <w:left w:val="single" w:sz="8" w:space="0" w:color="000000"/>
              <w:bottom w:val="single" w:sz="8" w:space="0" w:color="000000"/>
              <w:right w:val="single" w:sz="8" w:space="0" w:color="000000"/>
            </w:tcBorders>
            <w:vAlign w:val="center"/>
            <w:hideMark/>
          </w:tcPr>
          <w:p w14:paraId="7286330C"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360" w:type="dxa"/>
            <w:vMerge/>
            <w:tcBorders>
              <w:top w:val="single" w:sz="8" w:space="0" w:color="000000"/>
              <w:left w:val="single" w:sz="8" w:space="0" w:color="000000"/>
              <w:bottom w:val="single" w:sz="8" w:space="0" w:color="000000"/>
              <w:right w:val="single" w:sz="8" w:space="0" w:color="000000"/>
            </w:tcBorders>
            <w:vAlign w:val="center"/>
            <w:hideMark/>
          </w:tcPr>
          <w:p w14:paraId="21614F71"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474" w:type="dxa"/>
            <w:vMerge/>
            <w:tcBorders>
              <w:top w:val="single" w:sz="8" w:space="0" w:color="000000"/>
              <w:left w:val="single" w:sz="8" w:space="0" w:color="000000"/>
              <w:bottom w:val="single" w:sz="8" w:space="0" w:color="000000"/>
              <w:right w:val="single" w:sz="8" w:space="0" w:color="000000"/>
            </w:tcBorders>
            <w:vAlign w:val="center"/>
            <w:hideMark/>
          </w:tcPr>
          <w:p w14:paraId="2D317419"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402" w:type="dxa"/>
            <w:vMerge/>
            <w:tcBorders>
              <w:top w:val="single" w:sz="8" w:space="0" w:color="000000"/>
              <w:left w:val="single" w:sz="8" w:space="0" w:color="000000"/>
              <w:bottom w:val="single" w:sz="8" w:space="0" w:color="000000"/>
              <w:right w:val="single" w:sz="8" w:space="0" w:color="000000"/>
            </w:tcBorders>
            <w:vAlign w:val="center"/>
            <w:hideMark/>
          </w:tcPr>
          <w:p w14:paraId="5D3FB8F3"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402" w:type="dxa"/>
            <w:vMerge/>
            <w:tcBorders>
              <w:top w:val="single" w:sz="8" w:space="0" w:color="000000"/>
              <w:left w:val="single" w:sz="8" w:space="0" w:color="000000"/>
              <w:bottom w:val="single" w:sz="8" w:space="0" w:color="000000"/>
              <w:right w:val="single" w:sz="8" w:space="0" w:color="000000"/>
            </w:tcBorders>
            <w:vAlign w:val="center"/>
            <w:hideMark/>
          </w:tcPr>
          <w:p w14:paraId="70A72242"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413" w:type="dxa"/>
            <w:vMerge/>
            <w:tcBorders>
              <w:top w:val="single" w:sz="8" w:space="0" w:color="000000"/>
              <w:left w:val="single" w:sz="8" w:space="0" w:color="000000"/>
              <w:bottom w:val="single" w:sz="8" w:space="0" w:color="000000"/>
              <w:right w:val="single" w:sz="8" w:space="0" w:color="000000"/>
            </w:tcBorders>
            <w:vAlign w:val="center"/>
            <w:hideMark/>
          </w:tcPr>
          <w:p w14:paraId="56DA31F7"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422" w:type="dxa"/>
            <w:vMerge/>
            <w:tcBorders>
              <w:top w:val="single" w:sz="8" w:space="0" w:color="000000"/>
              <w:left w:val="single" w:sz="8" w:space="0" w:color="000000"/>
              <w:bottom w:val="single" w:sz="8" w:space="0" w:color="000000"/>
              <w:right w:val="single" w:sz="8" w:space="0" w:color="000000"/>
            </w:tcBorders>
            <w:vAlign w:val="center"/>
            <w:hideMark/>
          </w:tcPr>
          <w:p w14:paraId="0BBBB177"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348" w:type="dxa"/>
            <w:vMerge/>
            <w:tcBorders>
              <w:top w:val="single" w:sz="8" w:space="0" w:color="000000"/>
              <w:left w:val="single" w:sz="8" w:space="0" w:color="000000"/>
              <w:bottom w:val="single" w:sz="8" w:space="0" w:color="000000"/>
              <w:right w:val="single" w:sz="8" w:space="0" w:color="000000"/>
            </w:tcBorders>
            <w:vAlign w:val="center"/>
            <w:hideMark/>
          </w:tcPr>
          <w:p w14:paraId="3A93E8D0"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348" w:type="dxa"/>
            <w:vMerge/>
            <w:tcBorders>
              <w:top w:val="single" w:sz="8" w:space="0" w:color="000000"/>
              <w:left w:val="single" w:sz="8" w:space="0" w:color="000000"/>
              <w:bottom w:val="single" w:sz="8" w:space="0" w:color="000000"/>
              <w:right w:val="single" w:sz="8" w:space="0" w:color="000000"/>
            </w:tcBorders>
            <w:vAlign w:val="center"/>
            <w:hideMark/>
          </w:tcPr>
          <w:p w14:paraId="57575172"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413" w:type="dxa"/>
            <w:vMerge/>
            <w:tcBorders>
              <w:top w:val="single" w:sz="8" w:space="0" w:color="000000"/>
              <w:left w:val="single" w:sz="8" w:space="0" w:color="000000"/>
              <w:bottom w:val="single" w:sz="8" w:space="0" w:color="000000"/>
              <w:right w:val="single" w:sz="8" w:space="0" w:color="000000"/>
            </w:tcBorders>
            <w:vAlign w:val="center"/>
            <w:hideMark/>
          </w:tcPr>
          <w:p w14:paraId="4BDC731B"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420" w:type="dxa"/>
            <w:vMerge/>
            <w:tcBorders>
              <w:top w:val="single" w:sz="8" w:space="0" w:color="000000"/>
              <w:left w:val="single" w:sz="8" w:space="0" w:color="000000"/>
              <w:bottom w:val="single" w:sz="8" w:space="0" w:color="000000"/>
              <w:right w:val="single" w:sz="8" w:space="0" w:color="000000"/>
            </w:tcBorders>
            <w:vAlign w:val="center"/>
            <w:hideMark/>
          </w:tcPr>
          <w:p w14:paraId="6338B3D7"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1492" w:type="dxa"/>
            <w:vMerge/>
            <w:tcBorders>
              <w:top w:val="single" w:sz="8" w:space="0" w:color="000000"/>
              <w:left w:val="single" w:sz="8" w:space="0" w:color="000000"/>
              <w:bottom w:val="single" w:sz="8" w:space="0" w:color="000000"/>
              <w:right w:val="single" w:sz="8" w:space="0" w:color="000000"/>
            </w:tcBorders>
            <w:vAlign w:val="center"/>
            <w:hideMark/>
          </w:tcPr>
          <w:p w14:paraId="11582190"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831" w:type="dxa"/>
            <w:vMerge/>
            <w:tcBorders>
              <w:top w:val="single" w:sz="8" w:space="0" w:color="000000"/>
              <w:left w:val="single" w:sz="8" w:space="0" w:color="000000"/>
              <w:bottom w:val="single" w:sz="8" w:space="0" w:color="000000"/>
              <w:right w:val="single" w:sz="8" w:space="0" w:color="000000"/>
            </w:tcBorders>
            <w:vAlign w:val="center"/>
            <w:hideMark/>
          </w:tcPr>
          <w:p w14:paraId="7D0C5EB6"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1230" w:type="dxa"/>
            <w:vMerge/>
            <w:tcBorders>
              <w:top w:val="single" w:sz="8" w:space="0" w:color="000000"/>
              <w:left w:val="single" w:sz="8" w:space="0" w:color="000000"/>
              <w:bottom w:val="single" w:sz="8" w:space="0" w:color="000000"/>
              <w:right w:val="single" w:sz="8" w:space="0" w:color="000000"/>
            </w:tcBorders>
            <w:vAlign w:val="center"/>
            <w:hideMark/>
          </w:tcPr>
          <w:p w14:paraId="5E9A5E4E"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r>
      <w:tr w:rsidR="00190E94" w:rsidRPr="00145288" w14:paraId="2D34CB41" w14:textId="77777777" w:rsidTr="00190E94">
        <w:trPr>
          <w:trHeight w:val="432"/>
        </w:trPr>
        <w:tc>
          <w:tcPr>
            <w:tcW w:w="1916" w:type="dxa"/>
            <w:tcBorders>
              <w:top w:val="single" w:sz="8" w:space="0" w:color="000000"/>
              <w:left w:val="single" w:sz="8" w:space="0" w:color="000000"/>
              <w:bottom w:val="nil"/>
              <w:right w:val="single" w:sz="8" w:space="0" w:color="000000"/>
            </w:tcBorders>
            <w:shd w:val="clear" w:color="000000" w:fill="FFFFFF"/>
            <w:vAlign w:val="center"/>
            <w:hideMark/>
          </w:tcPr>
          <w:p w14:paraId="7CCAC9B3"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roofErr w:type="spellStart"/>
            <w:r w:rsidRPr="00145288">
              <w:rPr>
                <w:rFonts w:ascii="Arial" w:hAnsi="Arial" w:cs="Arial"/>
                <w:color w:val="000000"/>
                <w:spacing w:val="0"/>
                <w:sz w:val="17"/>
                <w:szCs w:val="17"/>
                <w:lang w:val="en-US"/>
              </w:rPr>
              <w:t>Recopilación</w:t>
            </w:r>
            <w:proofErr w:type="spellEnd"/>
            <w:r w:rsidRPr="00145288">
              <w:rPr>
                <w:rFonts w:ascii="Arial" w:hAnsi="Arial" w:cs="Arial"/>
                <w:color w:val="000000"/>
                <w:spacing w:val="0"/>
                <w:sz w:val="17"/>
                <w:szCs w:val="17"/>
                <w:lang w:val="en-US"/>
              </w:rPr>
              <w:t xml:space="preserve"> de </w:t>
            </w:r>
            <w:proofErr w:type="spellStart"/>
            <w:r w:rsidRPr="00145288">
              <w:rPr>
                <w:rFonts w:ascii="Arial" w:hAnsi="Arial" w:cs="Arial"/>
                <w:color w:val="000000"/>
                <w:spacing w:val="0"/>
                <w:sz w:val="17"/>
                <w:szCs w:val="17"/>
                <w:lang w:val="en-US"/>
              </w:rPr>
              <w:t>información</w:t>
            </w:r>
            <w:proofErr w:type="spellEnd"/>
          </w:p>
        </w:tc>
        <w:tc>
          <w:tcPr>
            <w:tcW w:w="346" w:type="dxa"/>
            <w:tcBorders>
              <w:top w:val="nil"/>
              <w:left w:val="nil"/>
              <w:bottom w:val="nil"/>
              <w:right w:val="single" w:sz="8" w:space="0" w:color="000000"/>
            </w:tcBorders>
            <w:shd w:val="clear" w:color="000000" w:fill="FFFFFF"/>
            <w:vAlign w:val="center"/>
            <w:hideMark/>
          </w:tcPr>
          <w:p w14:paraId="0AA8D34A"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30" w:type="dxa"/>
            <w:tcBorders>
              <w:top w:val="nil"/>
              <w:left w:val="nil"/>
              <w:bottom w:val="nil"/>
              <w:right w:val="single" w:sz="8" w:space="0" w:color="000000"/>
            </w:tcBorders>
            <w:shd w:val="clear" w:color="000000" w:fill="FFFFFF"/>
            <w:vAlign w:val="center"/>
            <w:hideMark/>
          </w:tcPr>
          <w:p w14:paraId="09BE69B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99" w:type="dxa"/>
            <w:tcBorders>
              <w:top w:val="nil"/>
              <w:left w:val="nil"/>
              <w:bottom w:val="nil"/>
              <w:right w:val="single" w:sz="8" w:space="0" w:color="000000"/>
            </w:tcBorders>
            <w:shd w:val="clear" w:color="000000" w:fill="FFFFFF"/>
            <w:vAlign w:val="center"/>
            <w:hideMark/>
          </w:tcPr>
          <w:p w14:paraId="68EA754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8" w:type="dxa"/>
            <w:tcBorders>
              <w:top w:val="nil"/>
              <w:left w:val="nil"/>
              <w:bottom w:val="nil"/>
              <w:right w:val="single" w:sz="8" w:space="0" w:color="000000"/>
            </w:tcBorders>
            <w:shd w:val="clear" w:color="000000" w:fill="FFFFFF"/>
            <w:vAlign w:val="center"/>
            <w:hideMark/>
          </w:tcPr>
          <w:p w14:paraId="05A2494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nil"/>
            </w:tcBorders>
            <w:shd w:val="clear" w:color="000000" w:fill="FFFFFF"/>
            <w:vAlign w:val="center"/>
            <w:hideMark/>
          </w:tcPr>
          <w:p w14:paraId="3DE15DB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1" w:type="dxa"/>
            <w:tcBorders>
              <w:top w:val="single" w:sz="8" w:space="0" w:color="auto"/>
              <w:left w:val="single" w:sz="8" w:space="0" w:color="auto"/>
              <w:bottom w:val="nil"/>
              <w:right w:val="single" w:sz="8" w:space="0" w:color="auto"/>
            </w:tcBorders>
            <w:shd w:val="clear" w:color="000000" w:fill="FFFFFF"/>
            <w:vAlign w:val="center"/>
            <w:hideMark/>
          </w:tcPr>
          <w:p w14:paraId="09D50F2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1" w:type="dxa"/>
            <w:tcBorders>
              <w:top w:val="nil"/>
              <w:left w:val="nil"/>
              <w:bottom w:val="nil"/>
              <w:right w:val="single" w:sz="8" w:space="0" w:color="000000"/>
            </w:tcBorders>
            <w:shd w:val="clear" w:color="000000" w:fill="FFFFFF"/>
            <w:vAlign w:val="center"/>
            <w:hideMark/>
          </w:tcPr>
          <w:p w14:paraId="4DB3CEB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2" w:type="dxa"/>
            <w:tcBorders>
              <w:top w:val="nil"/>
              <w:left w:val="nil"/>
              <w:bottom w:val="nil"/>
              <w:right w:val="single" w:sz="8" w:space="0" w:color="000000"/>
            </w:tcBorders>
            <w:shd w:val="clear" w:color="000000" w:fill="FFFFFF"/>
            <w:vAlign w:val="center"/>
            <w:hideMark/>
          </w:tcPr>
          <w:p w14:paraId="060E4A7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6D4BF7C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166E1FE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19CAD62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nil"/>
              <w:right w:val="single" w:sz="8" w:space="0" w:color="000000"/>
            </w:tcBorders>
            <w:shd w:val="clear" w:color="000000" w:fill="FFFFFF"/>
            <w:vAlign w:val="center"/>
            <w:hideMark/>
          </w:tcPr>
          <w:p w14:paraId="158786D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single" w:sz="8" w:space="0" w:color="000000"/>
            </w:tcBorders>
            <w:shd w:val="clear" w:color="000000" w:fill="FFFFFF"/>
            <w:vAlign w:val="center"/>
            <w:hideMark/>
          </w:tcPr>
          <w:p w14:paraId="0B4BCD2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93" w:type="dxa"/>
            <w:tcBorders>
              <w:top w:val="nil"/>
              <w:left w:val="nil"/>
              <w:bottom w:val="nil"/>
              <w:right w:val="single" w:sz="8" w:space="0" w:color="000000"/>
            </w:tcBorders>
            <w:shd w:val="clear" w:color="000000" w:fill="FFFFFF"/>
            <w:vAlign w:val="center"/>
            <w:hideMark/>
          </w:tcPr>
          <w:p w14:paraId="760B1B9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232EBE2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60" w:type="dxa"/>
            <w:tcBorders>
              <w:top w:val="nil"/>
              <w:left w:val="nil"/>
              <w:bottom w:val="nil"/>
              <w:right w:val="single" w:sz="8" w:space="0" w:color="000000"/>
            </w:tcBorders>
            <w:shd w:val="clear" w:color="000000" w:fill="FFFFFF"/>
            <w:vAlign w:val="center"/>
            <w:hideMark/>
          </w:tcPr>
          <w:p w14:paraId="5340FA7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74" w:type="dxa"/>
            <w:tcBorders>
              <w:top w:val="nil"/>
              <w:left w:val="nil"/>
              <w:bottom w:val="nil"/>
              <w:right w:val="single" w:sz="8" w:space="0" w:color="000000"/>
            </w:tcBorders>
            <w:shd w:val="clear" w:color="000000" w:fill="FFFFFF"/>
            <w:vAlign w:val="center"/>
            <w:hideMark/>
          </w:tcPr>
          <w:p w14:paraId="7ED47D9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38E3011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77ACC2B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nil"/>
              <w:right w:val="single" w:sz="8" w:space="0" w:color="000000"/>
            </w:tcBorders>
            <w:shd w:val="clear" w:color="000000" w:fill="FFFFFF"/>
            <w:vAlign w:val="center"/>
            <w:hideMark/>
          </w:tcPr>
          <w:p w14:paraId="39B6C2A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2" w:type="dxa"/>
            <w:tcBorders>
              <w:top w:val="nil"/>
              <w:left w:val="nil"/>
              <w:bottom w:val="nil"/>
              <w:right w:val="single" w:sz="8" w:space="0" w:color="000000"/>
            </w:tcBorders>
            <w:shd w:val="clear" w:color="000000" w:fill="FFFFFF"/>
            <w:vAlign w:val="center"/>
            <w:hideMark/>
          </w:tcPr>
          <w:p w14:paraId="3355F79A"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0408A99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5B5F974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nil"/>
              <w:right w:val="single" w:sz="8" w:space="0" w:color="000000"/>
            </w:tcBorders>
            <w:shd w:val="clear" w:color="000000" w:fill="FFFFFF"/>
            <w:vAlign w:val="center"/>
            <w:hideMark/>
          </w:tcPr>
          <w:p w14:paraId="7D3B047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5C2801C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1492" w:type="dxa"/>
            <w:vMerge w:val="restart"/>
            <w:tcBorders>
              <w:top w:val="nil"/>
              <w:left w:val="single" w:sz="8" w:space="0" w:color="000000"/>
              <w:bottom w:val="nil"/>
              <w:right w:val="single" w:sz="8" w:space="0" w:color="000000"/>
            </w:tcBorders>
            <w:shd w:val="clear" w:color="000000" w:fill="FFFFFF"/>
            <w:vAlign w:val="center"/>
            <w:hideMark/>
          </w:tcPr>
          <w:p w14:paraId="05D83AE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831" w:type="dxa"/>
            <w:vMerge w:val="restart"/>
            <w:tcBorders>
              <w:top w:val="nil"/>
              <w:left w:val="single" w:sz="8" w:space="0" w:color="000000"/>
              <w:bottom w:val="nil"/>
              <w:right w:val="single" w:sz="8" w:space="0" w:color="000000"/>
            </w:tcBorders>
            <w:shd w:val="clear" w:color="000000" w:fill="FFFFFF"/>
            <w:vAlign w:val="center"/>
            <w:hideMark/>
          </w:tcPr>
          <w:p w14:paraId="535992ED"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1230" w:type="dxa"/>
            <w:vMerge w:val="restart"/>
            <w:tcBorders>
              <w:top w:val="nil"/>
              <w:left w:val="single" w:sz="8" w:space="0" w:color="000000"/>
              <w:bottom w:val="nil"/>
              <w:right w:val="single" w:sz="8" w:space="0" w:color="000000"/>
            </w:tcBorders>
            <w:shd w:val="clear" w:color="000000" w:fill="FFFFFF"/>
            <w:vAlign w:val="center"/>
            <w:hideMark/>
          </w:tcPr>
          <w:p w14:paraId="2E667F77"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r>
      <w:tr w:rsidR="00190E94" w:rsidRPr="00145288" w14:paraId="09912738" w14:textId="77777777" w:rsidTr="00190E94">
        <w:trPr>
          <w:trHeight w:val="432"/>
        </w:trPr>
        <w:tc>
          <w:tcPr>
            <w:tcW w:w="1916" w:type="dxa"/>
            <w:tcBorders>
              <w:top w:val="nil"/>
              <w:left w:val="single" w:sz="8" w:space="0" w:color="auto"/>
              <w:bottom w:val="nil"/>
              <w:right w:val="single" w:sz="8" w:space="0" w:color="000000"/>
            </w:tcBorders>
            <w:shd w:val="clear" w:color="auto" w:fill="auto"/>
            <w:vAlign w:val="center"/>
            <w:hideMark/>
          </w:tcPr>
          <w:p w14:paraId="07CB9553" w14:textId="77777777" w:rsidR="00145288" w:rsidRPr="00145288" w:rsidRDefault="00145288" w:rsidP="00B82BE6">
            <w:pPr>
              <w:pStyle w:val="ListParagraph"/>
              <w:numPr>
                <w:ilvl w:val="0"/>
                <w:numId w:val="15"/>
              </w:numPr>
              <w:suppressAutoHyphens w:val="0"/>
              <w:autoSpaceDN/>
              <w:ind w:left="255" w:right="8" w:hanging="180"/>
              <w:textAlignment w:val="auto"/>
              <w:rPr>
                <w:rFonts w:ascii="Arial" w:hAnsi="Arial" w:cs="Arial"/>
                <w:color w:val="000000"/>
                <w:sz w:val="16"/>
                <w:szCs w:val="16"/>
                <w:lang w:val="es-CO"/>
              </w:rPr>
            </w:pPr>
            <w:r w:rsidRPr="00145288">
              <w:rPr>
                <w:rFonts w:ascii="Arial" w:hAnsi="Arial" w:cs="Arial"/>
                <w:color w:val="000000"/>
                <w:sz w:val="16"/>
                <w:szCs w:val="16"/>
                <w:lang w:val="es-CO"/>
              </w:rPr>
              <w:t xml:space="preserve">Conexiones instaladas en los CTEs </w:t>
            </w:r>
            <w:r w:rsidRPr="00145288">
              <w:rPr>
                <w:rFonts w:ascii="Arial" w:hAnsi="Arial" w:cs="Arial"/>
                <w:color w:val="000000"/>
                <w:sz w:val="16"/>
                <w:szCs w:val="16"/>
                <w:lang w:val="es-CO"/>
              </w:rPr>
              <w:lastRenderedPageBreak/>
              <w:t>cubiertos por el programa</w:t>
            </w:r>
          </w:p>
        </w:tc>
        <w:tc>
          <w:tcPr>
            <w:tcW w:w="346" w:type="dxa"/>
            <w:tcBorders>
              <w:top w:val="nil"/>
              <w:left w:val="nil"/>
              <w:bottom w:val="nil"/>
              <w:right w:val="single" w:sz="8" w:space="0" w:color="000000"/>
            </w:tcBorders>
            <w:shd w:val="clear" w:color="000000" w:fill="FFFFFF"/>
            <w:vAlign w:val="center"/>
            <w:hideMark/>
          </w:tcPr>
          <w:p w14:paraId="282C471A" w14:textId="77777777" w:rsidR="00145288" w:rsidRPr="00145288" w:rsidRDefault="00145288" w:rsidP="00145288">
            <w:pPr>
              <w:suppressAutoHyphens w:val="0"/>
              <w:autoSpaceDN/>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lastRenderedPageBreak/>
              <w:t> </w:t>
            </w:r>
          </w:p>
        </w:tc>
        <w:tc>
          <w:tcPr>
            <w:tcW w:w="330" w:type="dxa"/>
            <w:tcBorders>
              <w:top w:val="nil"/>
              <w:left w:val="nil"/>
              <w:bottom w:val="nil"/>
              <w:right w:val="single" w:sz="8" w:space="0" w:color="000000"/>
            </w:tcBorders>
            <w:shd w:val="clear" w:color="000000" w:fill="FFFFFF"/>
            <w:vAlign w:val="center"/>
            <w:hideMark/>
          </w:tcPr>
          <w:p w14:paraId="45B081E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99" w:type="dxa"/>
            <w:tcBorders>
              <w:top w:val="nil"/>
              <w:left w:val="nil"/>
              <w:bottom w:val="nil"/>
              <w:right w:val="single" w:sz="8" w:space="0" w:color="000000"/>
            </w:tcBorders>
            <w:shd w:val="clear" w:color="000000" w:fill="FFFFFF"/>
            <w:vAlign w:val="center"/>
            <w:hideMark/>
          </w:tcPr>
          <w:p w14:paraId="1F73F2A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78" w:type="dxa"/>
            <w:tcBorders>
              <w:top w:val="nil"/>
              <w:left w:val="nil"/>
              <w:bottom w:val="nil"/>
              <w:right w:val="single" w:sz="8" w:space="0" w:color="000000"/>
            </w:tcBorders>
            <w:shd w:val="clear" w:color="000000" w:fill="FFFFFF"/>
            <w:vAlign w:val="center"/>
            <w:hideMark/>
          </w:tcPr>
          <w:p w14:paraId="3E31B17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77" w:type="dxa"/>
            <w:tcBorders>
              <w:top w:val="nil"/>
              <w:left w:val="nil"/>
              <w:bottom w:val="nil"/>
              <w:right w:val="nil"/>
            </w:tcBorders>
            <w:shd w:val="clear" w:color="000000" w:fill="FFFFFF"/>
            <w:vAlign w:val="center"/>
            <w:hideMark/>
          </w:tcPr>
          <w:p w14:paraId="1370E05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1" w:type="dxa"/>
            <w:tcBorders>
              <w:top w:val="nil"/>
              <w:left w:val="single" w:sz="8" w:space="0" w:color="auto"/>
              <w:bottom w:val="nil"/>
              <w:right w:val="single" w:sz="8" w:space="0" w:color="auto"/>
            </w:tcBorders>
            <w:shd w:val="clear" w:color="000000" w:fill="FFFFFF"/>
            <w:vAlign w:val="center"/>
            <w:hideMark/>
          </w:tcPr>
          <w:p w14:paraId="6C5A59F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1" w:type="dxa"/>
            <w:tcBorders>
              <w:top w:val="nil"/>
              <w:left w:val="nil"/>
              <w:bottom w:val="nil"/>
              <w:right w:val="single" w:sz="8" w:space="0" w:color="000000"/>
            </w:tcBorders>
            <w:shd w:val="clear" w:color="000000" w:fill="FFFFFF"/>
            <w:vAlign w:val="center"/>
            <w:hideMark/>
          </w:tcPr>
          <w:p w14:paraId="613A511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2" w:type="dxa"/>
            <w:tcBorders>
              <w:top w:val="nil"/>
              <w:left w:val="nil"/>
              <w:bottom w:val="nil"/>
              <w:right w:val="single" w:sz="8" w:space="0" w:color="000000"/>
            </w:tcBorders>
            <w:shd w:val="clear" w:color="000000" w:fill="FFFFFF"/>
            <w:vAlign w:val="center"/>
            <w:hideMark/>
          </w:tcPr>
          <w:p w14:paraId="1544C83A"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20" w:type="dxa"/>
            <w:tcBorders>
              <w:top w:val="nil"/>
              <w:left w:val="nil"/>
              <w:bottom w:val="nil"/>
              <w:right w:val="single" w:sz="8" w:space="0" w:color="000000"/>
            </w:tcBorders>
            <w:shd w:val="clear" w:color="000000" w:fill="FFFFFF"/>
            <w:vAlign w:val="center"/>
            <w:hideMark/>
          </w:tcPr>
          <w:p w14:paraId="0AC224C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55089EC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46BF5D7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36720BD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77" w:type="dxa"/>
            <w:tcBorders>
              <w:top w:val="nil"/>
              <w:left w:val="nil"/>
              <w:bottom w:val="nil"/>
              <w:right w:val="single" w:sz="8" w:space="0" w:color="000000"/>
            </w:tcBorders>
            <w:shd w:val="clear" w:color="000000" w:fill="FFFFFF"/>
            <w:vAlign w:val="center"/>
            <w:hideMark/>
          </w:tcPr>
          <w:p w14:paraId="503C9D2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93" w:type="dxa"/>
            <w:tcBorders>
              <w:top w:val="nil"/>
              <w:left w:val="nil"/>
              <w:bottom w:val="nil"/>
              <w:right w:val="single" w:sz="8" w:space="0" w:color="000000"/>
            </w:tcBorders>
            <w:shd w:val="clear" w:color="000000" w:fill="FFFFFF"/>
            <w:vAlign w:val="center"/>
            <w:hideMark/>
          </w:tcPr>
          <w:p w14:paraId="4066CD6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42E273C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60" w:type="dxa"/>
            <w:tcBorders>
              <w:top w:val="nil"/>
              <w:left w:val="nil"/>
              <w:bottom w:val="nil"/>
              <w:right w:val="single" w:sz="8" w:space="0" w:color="000000"/>
            </w:tcBorders>
            <w:shd w:val="clear" w:color="000000" w:fill="FFFFFF"/>
            <w:vAlign w:val="center"/>
            <w:hideMark/>
          </w:tcPr>
          <w:p w14:paraId="0481970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74" w:type="dxa"/>
            <w:tcBorders>
              <w:top w:val="nil"/>
              <w:left w:val="nil"/>
              <w:bottom w:val="nil"/>
              <w:right w:val="single" w:sz="8" w:space="0" w:color="000000"/>
            </w:tcBorders>
            <w:shd w:val="clear" w:color="000000" w:fill="FFFFFF"/>
            <w:vAlign w:val="center"/>
            <w:hideMark/>
          </w:tcPr>
          <w:p w14:paraId="7A8CB92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03A8929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750CA15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009580F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22" w:type="dxa"/>
            <w:tcBorders>
              <w:top w:val="nil"/>
              <w:left w:val="nil"/>
              <w:bottom w:val="nil"/>
              <w:right w:val="single" w:sz="8" w:space="0" w:color="000000"/>
            </w:tcBorders>
            <w:shd w:val="clear" w:color="000000" w:fill="FFFFFF"/>
            <w:vAlign w:val="center"/>
            <w:hideMark/>
          </w:tcPr>
          <w:p w14:paraId="028028D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09AC908A"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3C31AC7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58B2813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20" w:type="dxa"/>
            <w:tcBorders>
              <w:top w:val="nil"/>
              <w:left w:val="nil"/>
              <w:bottom w:val="nil"/>
              <w:right w:val="single" w:sz="8" w:space="0" w:color="000000"/>
            </w:tcBorders>
            <w:shd w:val="clear" w:color="000000" w:fill="FFFFFF"/>
            <w:vAlign w:val="center"/>
            <w:hideMark/>
          </w:tcPr>
          <w:p w14:paraId="5313BA8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1492" w:type="dxa"/>
            <w:vMerge/>
            <w:tcBorders>
              <w:top w:val="nil"/>
              <w:left w:val="single" w:sz="8" w:space="0" w:color="000000"/>
              <w:bottom w:val="nil"/>
              <w:right w:val="single" w:sz="8" w:space="0" w:color="000000"/>
            </w:tcBorders>
            <w:vAlign w:val="center"/>
            <w:hideMark/>
          </w:tcPr>
          <w:p w14:paraId="36E79294"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831" w:type="dxa"/>
            <w:vMerge/>
            <w:tcBorders>
              <w:top w:val="nil"/>
              <w:left w:val="single" w:sz="8" w:space="0" w:color="000000"/>
              <w:bottom w:val="nil"/>
              <w:right w:val="single" w:sz="8" w:space="0" w:color="000000"/>
            </w:tcBorders>
            <w:vAlign w:val="center"/>
            <w:hideMark/>
          </w:tcPr>
          <w:p w14:paraId="6CEF00D1"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1230" w:type="dxa"/>
            <w:vMerge/>
            <w:tcBorders>
              <w:top w:val="nil"/>
              <w:left w:val="single" w:sz="8" w:space="0" w:color="000000"/>
              <w:bottom w:val="nil"/>
              <w:right w:val="single" w:sz="8" w:space="0" w:color="000000"/>
            </w:tcBorders>
            <w:vAlign w:val="center"/>
            <w:hideMark/>
          </w:tcPr>
          <w:p w14:paraId="27FF55F4"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r>
      <w:tr w:rsidR="00190E94" w:rsidRPr="00145288" w14:paraId="683DC27B" w14:textId="77777777" w:rsidTr="00190E94">
        <w:trPr>
          <w:trHeight w:val="432"/>
        </w:trPr>
        <w:tc>
          <w:tcPr>
            <w:tcW w:w="1916" w:type="dxa"/>
            <w:tcBorders>
              <w:top w:val="nil"/>
              <w:left w:val="single" w:sz="8" w:space="0" w:color="auto"/>
              <w:bottom w:val="nil"/>
              <w:right w:val="single" w:sz="8" w:space="0" w:color="000000"/>
            </w:tcBorders>
            <w:shd w:val="clear" w:color="auto" w:fill="auto"/>
            <w:vAlign w:val="center"/>
            <w:hideMark/>
          </w:tcPr>
          <w:p w14:paraId="209A3DF4" w14:textId="2977299C" w:rsidR="00145288" w:rsidRPr="00145288" w:rsidRDefault="00615AA7" w:rsidP="00B82BE6">
            <w:pPr>
              <w:pStyle w:val="ListParagraph"/>
              <w:numPr>
                <w:ilvl w:val="0"/>
                <w:numId w:val="15"/>
              </w:numPr>
              <w:suppressAutoHyphens w:val="0"/>
              <w:autoSpaceDN/>
              <w:ind w:left="255" w:right="8" w:hanging="180"/>
              <w:textAlignment w:val="auto"/>
              <w:rPr>
                <w:rFonts w:ascii="Arial" w:hAnsi="Arial" w:cs="Arial"/>
                <w:color w:val="000000"/>
                <w:sz w:val="16"/>
                <w:szCs w:val="16"/>
                <w:lang w:val="es-CO"/>
              </w:rPr>
            </w:pPr>
            <w:r>
              <w:rPr>
                <w:rFonts w:ascii="Arial" w:hAnsi="Arial" w:cs="Arial"/>
                <w:color w:val="000000"/>
                <w:sz w:val="16"/>
                <w:szCs w:val="16"/>
                <w:lang w:val="es-CO"/>
              </w:rPr>
              <w:t>Obras</w:t>
            </w:r>
            <w:r w:rsidR="00145288" w:rsidRPr="00145288">
              <w:rPr>
                <w:rFonts w:ascii="Arial" w:hAnsi="Arial" w:cs="Arial"/>
                <w:color w:val="000000"/>
                <w:sz w:val="16"/>
                <w:szCs w:val="16"/>
                <w:lang w:val="es-CO"/>
              </w:rPr>
              <w:t xml:space="preserve"> de rápido impacto en 4 CTEs diseñadas</w:t>
            </w:r>
          </w:p>
        </w:tc>
        <w:tc>
          <w:tcPr>
            <w:tcW w:w="346" w:type="dxa"/>
            <w:tcBorders>
              <w:top w:val="nil"/>
              <w:left w:val="nil"/>
              <w:bottom w:val="nil"/>
              <w:right w:val="single" w:sz="8" w:space="0" w:color="000000"/>
            </w:tcBorders>
            <w:shd w:val="clear" w:color="000000" w:fill="FFFFFF"/>
            <w:vAlign w:val="center"/>
            <w:hideMark/>
          </w:tcPr>
          <w:p w14:paraId="58476C5E" w14:textId="77777777" w:rsidR="00145288" w:rsidRPr="00145288" w:rsidRDefault="00145288" w:rsidP="00145288">
            <w:pPr>
              <w:suppressAutoHyphens w:val="0"/>
              <w:autoSpaceDN/>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30" w:type="dxa"/>
            <w:tcBorders>
              <w:top w:val="nil"/>
              <w:left w:val="nil"/>
              <w:bottom w:val="nil"/>
              <w:right w:val="single" w:sz="8" w:space="0" w:color="000000"/>
            </w:tcBorders>
            <w:shd w:val="clear" w:color="000000" w:fill="FFFFFF"/>
            <w:vAlign w:val="center"/>
            <w:hideMark/>
          </w:tcPr>
          <w:p w14:paraId="47152AD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99" w:type="dxa"/>
            <w:tcBorders>
              <w:top w:val="nil"/>
              <w:left w:val="nil"/>
              <w:bottom w:val="nil"/>
              <w:right w:val="single" w:sz="8" w:space="0" w:color="000000"/>
            </w:tcBorders>
            <w:shd w:val="clear" w:color="000000" w:fill="FFFFFF"/>
            <w:vAlign w:val="center"/>
            <w:hideMark/>
          </w:tcPr>
          <w:p w14:paraId="121A3C8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78" w:type="dxa"/>
            <w:tcBorders>
              <w:top w:val="nil"/>
              <w:left w:val="nil"/>
              <w:bottom w:val="nil"/>
              <w:right w:val="single" w:sz="8" w:space="0" w:color="000000"/>
            </w:tcBorders>
            <w:shd w:val="clear" w:color="000000" w:fill="FFFFFF"/>
            <w:vAlign w:val="center"/>
            <w:hideMark/>
          </w:tcPr>
          <w:p w14:paraId="1390AB2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77" w:type="dxa"/>
            <w:tcBorders>
              <w:top w:val="nil"/>
              <w:left w:val="nil"/>
              <w:bottom w:val="nil"/>
              <w:right w:val="nil"/>
            </w:tcBorders>
            <w:shd w:val="clear" w:color="000000" w:fill="FFFFFF"/>
            <w:vAlign w:val="center"/>
            <w:hideMark/>
          </w:tcPr>
          <w:p w14:paraId="30030C8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1" w:type="dxa"/>
            <w:tcBorders>
              <w:top w:val="nil"/>
              <w:left w:val="single" w:sz="8" w:space="0" w:color="auto"/>
              <w:bottom w:val="nil"/>
              <w:right w:val="single" w:sz="8" w:space="0" w:color="auto"/>
            </w:tcBorders>
            <w:shd w:val="clear" w:color="000000" w:fill="FFFFFF"/>
            <w:vAlign w:val="center"/>
            <w:hideMark/>
          </w:tcPr>
          <w:p w14:paraId="000364B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1" w:type="dxa"/>
            <w:tcBorders>
              <w:top w:val="nil"/>
              <w:left w:val="nil"/>
              <w:bottom w:val="nil"/>
              <w:right w:val="single" w:sz="8" w:space="0" w:color="000000"/>
            </w:tcBorders>
            <w:shd w:val="clear" w:color="000000" w:fill="FFFFFF"/>
            <w:vAlign w:val="center"/>
            <w:hideMark/>
          </w:tcPr>
          <w:p w14:paraId="1D3B8EA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2" w:type="dxa"/>
            <w:tcBorders>
              <w:top w:val="nil"/>
              <w:left w:val="nil"/>
              <w:bottom w:val="nil"/>
              <w:right w:val="single" w:sz="8" w:space="0" w:color="000000"/>
            </w:tcBorders>
            <w:shd w:val="clear" w:color="000000" w:fill="FFFFFF"/>
            <w:vAlign w:val="center"/>
            <w:hideMark/>
          </w:tcPr>
          <w:p w14:paraId="10DBA1A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20" w:type="dxa"/>
            <w:tcBorders>
              <w:top w:val="nil"/>
              <w:left w:val="nil"/>
              <w:bottom w:val="nil"/>
              <w:right w:val="single" w:sz="8" w:space="0" w:color="000000"/>
            </w:tcBorders>
            <w:shd w:val="clear" w:color="000000" w:fill="FFFFFF"/>
            <w:vAlign w:val="center"/>
            <w:hideMark/>
          </w:tcPr>
          <w:p w14:paraId="54D4C82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020EC7B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0C105CF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6ACA82D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single" w:sz="8" w:space="0" w:color="000000"/>
            </w:tcBorders>
            <w:shd w:val="clear" w:color="000000" w:fill="FFFFFF"/>
            <w:vAlign w:val="center"/>
            <w:hideMark/>
          </w:tcPr>
          <w:p w14:paraId="760B25A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93" w:type="dxa"/>
            <w:tcBorders>
              <w:top w:val="nil"/>
              <w:left w:val="nil"/>
              <w:bottom w:val="nil"/>
              <w:right w:val="single" w:sz="8" w:space="0" w:color="000000"/>
            </w:tcBorders>
            <w:shd w:val="clear" w:color="000000" w:fill="FFFFFF"/>
            <w:vAlign w:val="center"/>
            <w:hideMark/>
          </w:tcPr>
          <w:p w14:paraId="24B140D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3F10DCE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60" w:type="dxa"/>
            <w:tcBorders>
              <w:top w:val="nil"/>
              <w:left w:val="nil"/>
              <w:bottom w:val="nil"/>
              <w:right w:val="single" w:sz="8" w:space="0" w:color="000000"/>
            </w:tcBorders>
            <w:shd w:val="clear" w:color="000000" w:fill="FFFFFF"/>
            <w:vAlign w:val="center"/>
            <w:hideMark/>
          </w:tcPr>
          <w:p w14:paraId="04F78C9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74" w:type="dxa"/>
            <w:tcBorders>
              <w:top w:val="nil"/>
              <w:left w:val="nil"/>
              <w:bottom w:val="nil"/>
              <w:right w:val="single" w:sz="8" w:space="0" w:color="000000"/>
            </w:tcBorders>
            <w:shd w:val="clear" w:color="000000" w:fill="FFFFFF"/>
            <w:vAlign w:val="center"/>
            <w:hideMark/>
          </w:tcPr>
          <w:p w14:paraId="27D974A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5C5D889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0B4E7CE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5D1A4E2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2" w:type="dxa"/>
            <w:tcBorders>
              <w:top w:val="nil"/>
              <w:left w:val="nil"/>
              <w:bottom w:val="nil"/>
              <w:right w:val="single" w:sz="8" w:space="0" w:color="000000"/>
            </w:tcBorders>
            <w:shd w:val="clear" w:color="000000" w:fill="FFFFFF"/>
            <w:vAlign w:val="center"/>
            <w:hideMark/>
          </w:tcPr>
          <w:p w14:paraId="5536379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1C007A5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59635D6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5403693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21E9898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1492" w:type="dxa"/>
            <w:vMerge/>
            <w:tcBorders>
              <w:top w:val="nil"/>
              <w:left w:val="single" w:sz="8" w:space="0" w:color="000000"/>
              <w:bottom w:val="nil"/>
              <w:right w:val="single" w:sz="8" w:space="0" w:color="000000"/>
            </w:tcBorders>
            <w:vAlign w:val="center"/>
            <w:hideMark/>
          </w:tcPr>
          <w:p w14:paraId="174CD7C2"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831" w:type="dxa"/>
            <w:vMerge/>
            <w:tcBorders>
              <w:top w:val="nil"/>
              <w:left w:val="single" w:sz="8" w:space="0" w:color="000000"/>
              <w:bottom w:val="nil"/>
              <w:right w:val="single" w:sz="8" w:space="0" w:color="000000"/>
            </w:tcBorders>
            <w:vAlign w:val="center"/>
            <w:hideMark/>
          </w:tcPr>
          <w:p w14:paraId="79FDE24C"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1230" w:type="dxa"/>
            <w:vMerge/>
            <w:tcBorders>
              <w:top w:val="nil"/>
              <w:left w:val="single" w:sz="8" w:space="0" w:color="000000"/>
              <w:bottom w:val="nil"/>
              <w:right w:val="single" w:sz="8" w:space="0" w:color="000000"/>
            </w:tcBorders>
            <w:vAlign w:val="center"/>
            <w:hideMark/>
          </w:tcPr>
          <w:p w14:paraId="1BDF7FFD"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r>
      <w:tr w:rsidR="00190E94" w:rsidRPr="00145288" w14:paraId="05AABCAE" w14:textId="77777777" w:rsidTr="00190E94">
        <w:trPr>
          <w:trHeight w:val="432"/>
        </w:trPr>
        <w:tc>
          <w:tcPr>
            <w:tcW w:w="1916" w:type="dxa"/>
            <w:tcBorders>
              <w:top w:val="nil"/>
              <w:left w:val="single" w:sz="8" w:space="0" w:color="auto"/>
              <w:bottom w:val="nil"/>
              <w:right w:val="single" w:sz="8" w:space="0" w:color="000000"/>
            </w:tcBorders>
            <w:shd w:val="clear" w:color="auto" w:fill="auto"/>
            <w:vAlign w:val="center"/>
            <w:hideMark/>
          </w:tcPr>
          <w:p w14:paraId="1AF7A978" w14:textId="77777777" w:rsidR="00145288" w:rsidRPr="00145288" w:rsidRDefault="00145288" w:rsidP="00B82BE6">
            <w:pPr>
              <w:pStyle w:val="ListParagraph"/>
              <w:numPr>
                <w:ilvl w:val="0"/>
                <w:numId w:val="15"/>
              </w:numPr>
              <w:suppressAutoHyphens w:val="0"/>
              <w:autoSpaceDN/>
              <w:ind w:left="255" w:right="8" w:hanging="180"/>
              <w:textAlignment w:val="auto"/>
              <w:rPr>
                <w:rFonts w:ascii="Arial" w:hAnsi="Arial" w:cs="Arial"/>
                <w:color w:val="000000"/>
                <w:sz w:val="16"/>
                <w:szCs w:val="16"/>
                <w:lang w:val="es-CO"/>
              </w:rPr>
            </w:pPr>
            <w:r w:rsidRPr="00145288">
              <w:rPr>
                <w:rFonts w:ascii="Arial" w:hAnsi="Arial" w:cs="Arial"/>
                <w:color w:val="000000"/>
                <w:sz w:val="16"/>
                <w:szCs w:val="16"/>
                <w:lang w:val="es-CO"/>
              </w:rPr>
              <w:t>Pozos de Cabo haitiano perforados, equipados y en operación</w:t>
            </w:r>
          </w:p>
        </w:tc>
        <w:tc>
          <w:tcPr>
            <w:tcW w:w="346" w:type="dxa"/>
            <w:tcBorders>
              <w:top w:val="nil"/>
              <w:left w:val="nil"/>
              <w:bottom w:val="nil"/>
              <w:right w:val="single" w:sz="8" w:space="0" w:color="000000"/>
            </w:tcBorders>
            <w:shd w:val="clear" w:color="000000" w:fill="FFFFFF"/>
            <w:vAlign w:val="center"/>
            <w:hideMark/>
          </w:tcPr>
          <w:p w14:paraId="2A2D1B1D" w14:textId="77777777" w:rsidR="00145288" w:rsidRPr="00145288" w:rsidRDefault="00145288" w:rsidP="00145288">
            <w:pPr>
              <w:suppressAutoHyphens w:val="0"/>
              <w:autoSpaceDN/>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30" w:type="dxa"/>
            <w:tcBorders>
              <w:top w:val="nil"/>
              <w:left w:val="nil"/>
              <w:bottom w:val="nil"/>
              <w:right w:val="single" w:sz="8" w:space="0" w:color="000000"/>
            </w:tcBorders>
            <w:shd w:val="clear" w:color="000000" w:fill="FFFFFF"/>
            <w:vAlign w:val="center"/>
            <w:hideMark/>
          </w:tcPr>
          <w:p w14:paraId="1F75FC0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99" w:type="dxa"/>
            <w:tcBorders>
              <w:top w:val="nil"/>
              <w:left w:val="nil"/>
              <w:bottom w:val="nil"/>
              <w:right w:val="single" w:sz="8" w:space="0" w:color="000000"/>
            </w:tcBorders>
            <w:shd w:val="clear" w:color="auto" w:fill="auto"/>
            <w:vAlign w:val="center"/>
            <w:hideMark/>
          </w:tcPr>
          <w:p w14:paraId="0C537AB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78" w:type="dxa"/>
            <w:tcBorders>
              <w:top w:val="nil"/>
              <w:left w:val="nil"/>
              <w:bottom w:val="nil"/>
              <w:right w:val="single" w:sz="8" w:space="0" w:color="000000"/>
            </w:tcBorders>
            <w:shd w:val="clear" w:color="auto" w:fill="auto"/>
            <w:vAlign w:val="center"/>
            <w:hideMark/>
          </w:tcPr>
          <w:p w14:paraId="7998230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nil"/>
            </w:tcBorders>
            <w:shd w:val="clear" w:color="auto" w:fill="auto"/>
            <w:vAlign w:val="center"/>
            <w:hideMark/>
          </w:tcPr>
          <w:p w14:paraId="5C84041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1" w:type="dxa"/>
            <w:tcBorders>
              <w:top w:val="nil"/>
              <w:left w:val="single" w:sz="8" w:space="0" w:color="auto"/>
              <w:bottom w:val="nil"/>
              <w:right w:val="single" w:sz="8" w:space="0" w:color="auto"/>
            </w:tcBorders>
            <w:shd w:val="clear" w:color="000000" w:fill="FFFFFF"/>
            <w:vAlign w:val="center"/>
            <w:hideMark/>
          </w:tcPr>
          <w:p w14:paraId="4F9D52F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1" w:type="dxa"/>
            <w:tcBorders>
              <w:top w:val="nil"/>
              <w:left w:val="nil"/>
              <w:bottom w:val="nil"/>
              <w:right w:val="single" w:sz="8" w:space="0" w:color="000000"/>
            </w:tcBorders>
            <w:shd w:val="clear" w:color="000000" w:fill="FFFFFF"/>
            <w:vAlign w:val="center"/>
            <w:hideMark/>
          </w:tcPr>
          <w:p w14:paraId="61840C6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2" w:type="dxa"/>
            <w:tcBorders>
              <w:top w:val="nil"/>
              <w:left w:val="nil"/>
              <w:bottom w:val="nil"/>
              <w:right w:val="single" w:sz="8" w:space="0" w:color="000000"/>
            </w:tcBorders>
            <w:shd w:val="clear" w:color="000000" w:fill="FFFFFF"/>
            <w:vAlign w:val="center"/>
            <w:hideMark/>
          </w:tcPr>
          <w:p w14:paraId="21DC498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1AFE44F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27A7BD8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691E8DB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542F0BE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single" w:sz="8" w:space="0" w:color="000000"/>
            </w:tcBorders>
            <w:shd w:val="clear" w:color="000000" w:fill="FFFFFF"/>
            <w:vAlign w:val="center"/>
            <w:hideMark/>
          </w:tcPr>
          <w:p w14:paraId="2BE985A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93" w:type="dxa"/>
            <w:tcBorders>
              <w:top w:val="nil"/>
              <w:left w:val="nil"/>
              <w:bottom w:val="nil"/>
              <w:right w:val="single" w:sz="8" w:space="0" w:color="000000"/>
            </w:tcBorders>
            <w:shd w:val="clear" w:color="000000" w:fill="FFFFFF"/>
            <w:vAlign w:val="center"/>
            <w:hideMark/>
          </w:tcPr>
          <w:p w14:paraId="38B80EA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08164FF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60" w:type="dxa"/>
            <w:tcBorders>
              <w:top w:val="nil"/>
              <w:left w:val="nil"/>
              <w:bottom w:val="nil"/>
              <w:right w:val="single" w:sz="8" w:space="0" w:color="000000"/>
            </w:tcBorders>
            <w:shd w:val="clear" w:color="000000" w:fill="FFFFFF"/>
            <w:vAlign w:val="center"/>
            <w:hideMark/>
          </w:tcPr>
          <w:p w14:paraId="5B05AA6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74" w:type="dxa"/>
            <w:tcBorders>
              <w:top w:val="nil"/>
              <w:left w:val="nil"/>
              <w:bottom w:val="nil"/>
              <w:right w:val="single" w:sz="8" w:space="0" w:color="000000"/>
            </w:tcBorders>
            <w:shd w:val="clear" w:color="000000" w:fill="FFFFFF"/>
            <w:vAlign w:val="center"/>
            <w:hideMark/>
          </w:tcPr>
          <w:p w14:paraId="0366900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10AF296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2AD3AF8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1602A65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2" w:type="dxa"/>
            <w:tcBorders>
              <w:top w:val="nil"/>
              <w:left w:val="nil"/>
              <w:bottom w:val="nil"/>
              <w:right w:val="single" w:sz="8" w:space="0" w:color="000000"/>
            </w:tcBorders>
            <w:shd w:val="clear" w:color="000000" w:fill="FFFFFF"/>
            <w:vAlign w:val="center"/>
            <w:hideMark/>
          </w:tcPr>
          <w:p w14:paraId="7EB4239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5FC5EC0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46FC03A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4D262D2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4CA0516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1492" w:type="dxa"/>
            <w:vMerge/>
            <w:tcBorders>
              <w:top w:val="nil"/>
              <w:left w:val="single" w:sz="8" w:space="0" w:color="000000"/>
              <w:bottom w:val="nil"/>
              <w:right w:val="single" w:sz="8" w:space="0" w:color="000000"/>
            </w:tcBorders>
            <w:vAlign w:val="center"/>
            <w:hideMark/>
          </w:tcPr>
          <w:p w14:paraId="3D5F6A0E"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831" w:type="dxa"/>
            <w:vMerge/>
            <w:tcBorders>
              <w:top w:val="nil"/>
              <w:left w:val="single" w:sz="8" w:space="0" w:color="000000"/>
              <w:bottom w:val="nil"/>
              <w:right w:val="single" w:sz="8" w:space="0" w:color="000000"/>
            </w:tcBorders>
            <w:vAlign w:val="center"/>
            <w:hideMark/>
          </w:tcPr>
          <w:p w14:paraId="1074772D"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1230" w:type="dxa"/>
            <w:vMerge/>
            <w:tcBorders>
              <w:top w:val="nil"/>
              <w:left w:val="single" w:sz="8" w:space="0" w:color="000000"/>
              <w:bottom w:val="nil"/>
              <w:right w:val="single" w:sz="8" w:space="0" w:color="000000"/>
            </w:tcBorders>
            <w:vAlign w:val="center"/>
            <w:hideMark/>
          </w:tcPr>
          <w:p w14:paraId="5F0CB5E3"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r>
      <w:tr w:rsidR="00190E94" w:rsidRPr="00145288" w14:paraId="4C55B907" w14:textId="77777777" w:rsidTr="00190E94">
        <w:trPr>
          <w:trHeight w:val="432"/>
        </w:trPr>
        <w:tc>
          <w:tcPr>
            <w:tcW w:w="1916" w:type="dxa"/>
            <w:tcBorders>
              <w:top w:val="nil"/>
              <w:left w:val="single" w:sz="8" w:space="0" w:color="auto"/>
              <w:bottom w:val="nil"/>
              <w:right w:val="single" w:sz="8" w:space="0" w:color="000000"/>
            </w:tcBorders>
            <w:shd w:val="clear" w:color="auto" w:fill="auto"/>
            <w:vAlign w:val="center"/>
            <w:hideMark/>
          </w:tcPr>
          <w:p w14:paraId="02151251" w14:textId="77777777" w:rsidR="00145288" w:rsidRPr="00145288" w:rsidRDefault="00145288" w:rsidP="00B82BE6">
            <w:pPr>
              <w:pStyle w:val="ListParagraph"/>
              <w:numPr>
                <w:ilvl w:val="0"/>
                <w:numId w:val="15"/>
              </w:numPr>
              <w:suppressAutoHyphens w:val="0"/>
              <w:autoSpaceDN/>
              <w:ind w:left="255" w:right="8" w:hanging="180"/>
              <w:textAlignment w:val="auto"/>
              <w:rPr>
                <w:rFonts w:ascii="Arial" w:hAnsi="Arial" w:cs="Arial"/>
                <w:color w:val="000000"/>
                <w:sz w:val="16"/>
                <w:szCs w:val="16"/>
                <w:lang w:val="es-CO"/>
              </w:rPr>
            </w:pPr>
            <w:r w:rsidRPr="00145288">
              <w:rPr>
                <w:rFonts w:ascii="Arial" w:hAnsi="Arial" w:cs="Arial"/>
                <w:color w:val="000000"/>
                <w:sz w:val="16"/>
                <w:szCs w:val="16"/>
                <w:lang w:val="es-CO"/>
              </w:rPr>
              <w:t>Líneas de impulsión en Cabo Haitiano instaladas</w:t>
            </w:r>
          </w:p>
        </w:tc>
        <w:tc>
          <w:tcPr>
            <w:tcW w:w="346" w:type="dxa"/>
            <w:tcBorders>
              <w:top w:val="nil"/>
              <w:left w:val="nil"/>
              <w:bottom w:val="nil"/>
              <w:right w:val="single" w:sz="8" w:space="0" w:color="000000"/>
            </w:tcBorders>
            <w:shd w:val="clear" w:color="000000" w:fill="FFFFFF"/>
            <w:vAlign w:val="center"/>
            <w:hideMark/>
          </w:tcPr>
          <w:p w14:paraId="7D6C5C41" w14:textId="77777777" w:rsidR="00145288" w:rsidRPr="00145288" w:rsidRDefault="00145288" w:rsidP="00145288">
            <w:pPr>
              <w:suppressAutoHyphens w:val="0"/>
              <w:autoSpaceDN/>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30" w:type="dxa"/>
            <w:tcBorders>
              <w:top w:val="nil"/>
              <w:left w:val="nil"/>
              <w:bottom w:val="nil"/>
              <w:right w:val="single" w:sz="8" w:space="0" w:color="000000"/>
            </w:tcBorders>
            <w:shd w:val="clear" w:color="000000" w:fill="FFFFFF"/>
            <w:vAlign w:val="center"/>
            <w:hideMark/>
          </w:tcPr>
          <w:p w14:paraId="411C179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99" w:type="dxa"/>
            <w:tcBorders>
              <w:top w:val="nil"/>
              <w:left w:val="nil"/>
              <w:bottom w:val="nil"/>
              <w:right w:val="single" w:sz="8" w:space="0" w:color="000000"/>
            </w:tcBorders>
            <w:shd w:val="clear" w:color="000000" w:fill="FFFFFF"/>
            <w:vAlign w:val="center"/>
            <w:hideMark/>
          </w:tcPr>
          <w:p w14:paraId="6DC29F1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78" w:type="dxa"/>
            <w:tcBorders>
              <w:top w:val="nil"/>
              <w:left w:val="nil"/>
              <w:bottom w:val="nil"/>
              <w:right w:val="single" w:sz="8" w:space="0" w:color="000000"/>
            </w:tcBorders>
            <w:shd w:val="clear" w:color="000000" w:fill="FFFFFF"/>
            <w:vAlign w:val="center"/>
            <w:hideMark/>
          </w:tcPr>
          <w:p w14:paraId="5E5E83B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77" w:type="dxa"/>
            <w:tcBorders>
              <w:top w:val="nil"/>
              <w:left w:val="nil"/>
              <w:bottom w:val="nil"/>
              <w:right w:val="nil"/>
            </w:tcBorders>
            <w:shd w:val="clear" w:color="000000" w:fill="FFFFFF"/>
            <w:vAlign w:val="center"/>
            <w:hideMark/>
          </w:tcPr>
          <w:p w14:paraId="6AEF99E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41" w:type="dxa"/>
            <w:tcBorders>
              <w:top w:val="nil"/>
              <w:left w:val="single" w:sz="8" w:space="0" w:color="auto"/>
              <w:bottom w:val="nil"/>
              <w:right w:val="single" w:sz="8" w:space="0" w:color="auto"/>
            </w:tcBorders>
            <w:shd w:val="clear" w:color="000000" w:fill="FFFFFF"/>
            <w:vAlign w:val="center"/>
            <w:hideMark/>
          </w:tcPr>
          <w:p w14:paraId="04EF58D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401" w:type="dxa"/>
            <w:tcBorders>
              <w:top w:val="nil"/>
              <w:left w:val="nil"/>
              <w:bottom w:val="nil"/>
              <w:right w:val="single" w:sz="8" w:space="0" w:color="000000"/>
            </w:tcBorders>
            <w:shd w:val="clear" w:color="000000" w:fill="FFFFFF"/>
            <w:vAlign w:val="center"/>
            <w:hideMark/>
          </w:tcPr>
          <w:p w14:paraId="6D3096C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412" w:type="dxa"/>
            <w:tcBorders>
              <w:top w:val="nil"/>
              <w:left w:val="nil"/>
              <w:bottom w:val="nil"/>
              <w:right w:val="single" w:sz="8" w:space="0" w:color="000000"/>
            </w:tcBorders>
            <w:shd w:val="clear" w:color="000000" w:fill="FFFFFF"/>
            <w:vAlign w:val="center"/>
            <w:hideMark/>
          </w:tcPr>
          <w:p w14:paraId="7C16677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420" w:type="dxa"/>
            <w:tcBorders>
              <w:top w:val="nil"/>
              <w:left w:val="nil"/>
              <w:bottom w:val="nil"/>
              <w:right w:val="single" w:sz="8" w:space="0" w:color="000000"/>
            </w:tcBorders>
            <w:shd w:val="clear" w:color="000000" w:fill="FFFFFF"/>
            <w:vAlign w:val="center"/>
            <w:hideMark/>
          </w:tcPr>
          <w:p w14:paraId="028BA87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402" w:type="dxa"/>
            <w:tcBorders>
              <w:top w:val="nil"/>
              <w:left w:val="nil"/>
              <w:bottom w:val="nil"/>
              <w:right w:val="single" w:sz="8" w:space="0" w:color="000000"/>
            </w:tcBorders>
            <w:shd w:val="clear" w:color="000000" w:fill="FFFFFF"/>
            <w:vAlign w:val="center"/>
            <w:hideMark/>
          </w:tcPr>
          <w:p w14:paraId="42CB3A5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48" w:type="dxa"/>
            <w:tcBorders>
              <w:top w:val="nil"/>
              <w:left w:val="nil"/>
              <w:bottom w:val="nil"/>
              <w:right w:val="single" w:sz="8" w:space="0" w:color="000000"/>
            </w:tcBorders>
            <w:shd w:val="clear" w:color="000000" w:fill="FFFFFF"/>
            <w:vAlign w:val="center"/>
            <w:hideMark/>
          </w:tcPr>
          <w:p w14:paraId="098A1CA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12795B7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single" w:sz="8" w:space="0" w:color="000000"/>
            </w:tcBorders>
            <w:shd w:val="clear" w:color="000000" w:fill="FFFFFF"/>
            <w:vAlign w:val="center"/>
            <w:hideMark/>
          </w:tcPr>
          <w:p w14:paraId="54B63A7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93" w:type="dxa"/>
            <w:tcBorders>
              <w:top w:val="nil"/>
              <w:left w:val="nil"/>
              <w:bottom w:val="nil"/>
              <w:right w:val="single" w:sz="8" w:space="0" w:color="000000"/>
            </w:tcBorders>
            <w:shd w:val="clear" w:color="000000" w:fill="FFFFFF"/>
            <w:vAlign w:val="center"/>
            <w:hideMark/>
          </w:tcPr>
          <w:p w14:paraId="6DEEED4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0212BB0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60" w:type="dxa"/>
            <w:tcBorders>
              <w:top w:val="nil"/>
              <w:left w:val="nil"/>
              <w:bottom w:val="nil"/>
              <w:right w:val="single" w:sz="8" w:space="0" w:color="000000"/>
            </w:tcBorders>
            <w:shd w:val="clear" w:color="000000" w:fill="FFFFFF"/>
            <w:vAlign w:val="center"/>
            <w:hideMark/>
          </w:tcPr>
          <w:p w14:paraId="239CDDF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74" w:type="dxa"/>
            <w:tcBorders>
              <w:top w:val="nil"/>
              <w:left w:val="nil"/>
              <w:bottom w:val="nil"/>
              <w:right w:val="single" w:sz="8" w:space="0" w:color="000000"/>
            </w:tcBorders>
            <w:shd w:val="clear" w:color="000000" w:fill="FFFFFF"/>
            <w:vAlign w:val="center"/>
            <w:hideMark/>
          </w:tcPr>
          <w:p w14:paraId="53FC4D4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112EB4D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47DCF14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022101B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2" w:type="dxa"/>
            <w:tcBorders>
              <w:top w:val="nil"/>
              <w:left w:val="nil"/>
              <w:bottom w:val="nil"/>
              <w:right w:val="single" w:sz="8" w:space="0" w:color="000000"/>
            </w:tcBorders>
            <w:shd w:val="clear" w:color="000000" w:fill="FFFFFF"/>
            <w:vAlign w:val="center"/>
            <w:hideMark/>
          </w:tcPr>
          <w:p w14:paraId="474BA9EA"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3CC2471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042DCFA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nil"/>
              <w:right w:val="single" w:sz="8" w:space="0" w:color="000000"/>
            </w:tcBorders>
            <w:shd w:val="clear" w:color="000000" w:fill="FFFFFF"/>
            <w:vAlign w:val="center"/>
            <w:hideMark/>
          </w:tcPr>
          <w:p w14:paraId="6C83865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0CC5A78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1492" w:type="dxa"/>
            <w:vMerge/>
            <w:tcBorders>
              <w:top w:val="nil"/>
              <w:left w:val="single" w:sz="8" w:space="0" w:color="000000"/>
              <w:bottom w:val="nil"/>
              <w:right w:val="single" w:sz="8" w:space="0" w:color="000000"/>
            </w:tcBorders>
            <w:vAlign w:val="center"/>
            <w:hideMark/>
          </w:tcPr>
          <w:p w14:paraId="15B98E16"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831" w:type="dxa"/>
            <w:vMerge/>
            <w:tcBorders>
              <w:top w:val="nil"/>
              <w:left w:val="single" w:sz="8" w:space="0" w:color="000000"/>
              <w:bottom w:val="nil"/>
              <w:right w:val="single" w:sz="8" w:space="0" w:color="000000"/>
            </w:tcBorders>
            <w:vAlign w:val="center"/>
            <w:hideMark/>
          </w:tcPr>
          <w:p w14:paraId="0A8CAEDF"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1230" w:type="dxa"/>
            <w:vMerge/>
            <w:tcBorders>
              <w:top w:val="nil"/>
              <w:left w:val="single" w:sz="8" w:space="0" w:color="000000"/>
              <w:bottom w:val="nil"/>
              <w:right w:val="single" w:sz="8" w:space="0" w:color="000000"/>
            </w:tcBorders>
            <w:vAlign w:val="center"/>
            <w:hideMark/>
          </w:tcPr>
          <w:p w14:paraId="521D626C"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r>
      <w:tr w:rsidR="00190E94" w:rsidRPr="00145288" w14:paraId="670E28A2" w14:textId="77777777" w:rsidTr="00190E94">
        <w:trPr>
          <w:trHeight w:val="432"/>
        </w:trPr>
        <w:tc>
          <w:tcPr>
            <w:tcW w:w="1916" w:type="dxa"/>
            <w:tcBorders>
              <w:top w:val="nil"/>
              <w:left w:val="single" w:sz="8" w:space="0" w:color="auto"/>
              <w:bottom w:val="nil"/>
              <w:right w:val="single" w:sz="8" w:space="0" w:color="000000"/>
            </w:tcBorders>
            <w:shd w:val="clear" w:color="auto" w:fill="auto"/>
            <w:vAlign w:val="center"/>
            <w:hideMark/>
          </w:tcPr>
          <w:p w14:paraId="0FA81BAF" w14:textId="77777777" w:rsidR="00145288" w:rsidRPr="00145288" w:rsidRDefault="00145288" w:rsidP="00B82BE6">
            <w:pPr>
              <w:pStyle w:val="ListParagraph"/>
              <w:numPr>
                <w:ilvl w:val="0"/>
                <w:numId w:val="15"/>
              </w:numPr>
              <w:suppressAutoHyphens w:val="0"/>
              <w:autoSpaceDN/>
              <w:ind w:left="255" w:right="8" w:hanging="180"/>
              <w:textAlignment w:val="auto"/>
              <w:rPr>
                <w:rFonts w:ascii="Arial" w:hAnsi="Arial" w:cs="Arial"/>
                <w:color w:val="000000"/>
                <w:sz w:val="16"/>
                <w:szCs w:val="16"/>
                <w:lang w:val="es-CO"/>
              </w:rPr>
            </w:pPr>
            <w:r w:rsidRPr="00145288">
              <w:rPr>
                <w:rFonts w:ascii="Arial" w:hAnsi="Arial" w:cs="Arial"/>
                <w:color w:val="000000"/>
                <w:sz w:val="16"/>
                <w:szCs w:val="16"/>
                <w:lang w:val="es-CO"/>
              </w:rPr>
              <w:t>Depósitos de agua construidos</w:t>
            </w:r>
          </w:p>
        </w:tc>
        <w:tc>
          <w:tcPr>
            <w:tcW w:w="346" w:type="dxa"/>
            <w:tcBorders>
              <w:top w:val="nil"/>
              <w:left w:val="nil"/>
              <w:bottom w:val="nil"/>
              <w:right w:val="single" w:sz="8" w:space="0" w:color="000000"/>
            </w:tcBorders>
            <w:shd w:val="clear" w:color="000000" w:fill="FFFFFF"/>
            <w:vAlign w:val="center"/>
            <w:hideMark/>
          </w:tcPr>
          <w:p w14:paraId="3F3ACFC2"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30" w:type="dxa"/>
            <w:tcBorders>
              <w:top w:val="nil"/>
              <w:left w:val="nil"/>
              <w:bottom w:val="nil"/>
              <w:right w:val="single" w:sz="8" w:space="0" w:color="000000"/>
            </w:tcBorders>
            <w:shd w:val="clear" w:color="000000" w:fill="FFFFFF"/>
            <w:vAlign w:val="center"/>
            <w:hideMark/>
          </w:tcPr>
          <w:p w14:paraId="4E410E6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99" w:type="dxa"/>
            <w:tcBorders>
              <w:top w:val="nil"/>
              <w:left w:val="nil"/>
              <w:bottom w:val="nil"/>
              <w:right w:val="single" w:sz="8" w:space="0" w:color="000000"/>
            </w:tcBorders>
            <w:shd w:val="clear" w:color="000000" w:fill="FFFFFF"/>
            <w:vAlign w:val="center"/>
            <w:hideMark/>
          </w:tcPr>
          <w:p w14:paraId="30D1955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8" w:type="dxa"/>
            <w:tcBorders>
              <w:top w:val="nil"/>
              <w:left w:val="nil"/>
              <w:bottom w:val="nil"/>
              <w:right w:val="single" w:sz="8" w:space="0" w:color="000000"/>
            </w:tcBorders>
            <w:shd w:val="clear" w:color="000000" w:fill="FFFFFF"/>
            <w:vAlign w:val="center"/>
            <w:hideMark/>
          </w:tcPr>
          <w:p w14:paraId="735A752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nil"/>
            </w:tcBorders>
            <w:shd w:val="clear" w:color="000000" w:fill="FFFFFF"/>
            <w:vAlign w:val="center"/>
            <w:hideMark/>
          </w:tcPr>
          <w:p w14:paraId="704E525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1" w:type="dxa"/>
            <w:tcBorders>
              <w:top w:val="nil"/>
              <w:left w:val="single" w:sz="8" w:space="0" w:color="auto"/>
              <w:bottom w:val="nil"/>
              <w:right w:val="single" w:sz="8" w:space="0" w:color="auto"/>
            </w:tcBorders>
            <w:shd w:val="clear" w:color="auto" w:fill="auto"/>
            <w:noWrap/>
            <w:vAlign w:val="bottom"/>
            <w:hideMark/>
          </w:tcPr>
          <w:p w14:paraId="07BA5596" w14:textId="77777777" w:rsidR="00145288" w:rsidRPr="00145288" w:rsidRDefault="00145288" w:rsidP="00145288">
            <w:pPr>
              <w:suppressAutoHyphens w:val="0"/>
              <w:autoSpaceDN/>
              <w:textAlignment w:val="auto"/>
              <w:rPr>
                <w:rFonts w:ascii="Calibri" w:hAnsi="Calibri" w:cs="Calibri"/>
                <w:color w:val="000000"/>
                <w:spacing w:val="0"/>
                <w:sz w:val="22"/>
                <w:szCs w:val="22"/>
                <w:lang w:val="en-US"/>
              </w:rPr>
            </w:pPr>
            <w:r w:rsidRPr="00145288">
              <w:rPr>
                <w:rFonts w:ascii="Calibri" w:hAnsi="Calibri" w:cs="Calibri"/>
                <w:color w:val="000000"/>
                <w:spacing w:val="0"/>
                <w:sz w:val="22"/>
                <w:szCs w:val="22"/>
                <w:lang w:val="en-US"/>
              </w:rPr>
              <w:t> </w:t>
            </w:r>
          </w:p>
        </w:tc>
        <w:tc>
          <w:tcPr>
            <w:tcW w:w="401" w:type="dxa"/>
            <w:tcBorders>
              <w:top w:val="nil"/>
              <w:left w:val="nil"/>
              <w:bottom w:val="nil"/>
              <w:right w:val="single" w:sz="8" w:space="0" w:color="000000"/>
            </w:tcBorders>
            <w:shd w:val="clear" w:color="000000" w:fill="FFFFFF"/>
            <w:vAlign w:val="center"/>
            <w:hideMark/>
          </w:tcPr>
          <w:p w14:paraId="12721DF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2" w:type="dxa"/>
            <w:tcBorders>
              <w:top w:val="nil"/>
              <w:left w:val="nil"/>
              <w:bottom w:val="nil"/>
              <w:right w:val="single" w:sz="8" w:space="0" w:color="000000"/>
            </w:tcBorders>
            <w:shd w:val="clear" w:color="000000" w:fill="FFFFFF"/>
            <w:vAlign w:val="center"/>
            <w:hideMark/>
          </w:tcPr>
          <w:p w14:paraId="3EF3F7E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307A1FBA"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581FEEF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5C2090F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686635E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single" w:sz="8" w:space="0" w:color="000000"/>
            </w:tcBorders>
            <w:shd w:val="clear" w:color="000000" w:fill="FFFFFF"/>
            <w:vAlign w:val="center"/>
            <w:hideMark/>
          </w:tcPr>
          <w:p w14:paraId="342E1D5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93" w:type="dxa"/>
            <w:tcBorders>
              <w:top w:val="nil"/>
              <w:left w:val="nil"/>
              <w:bottom w:val="nil"/>
              <w:right w:val="single" w:sz="8" w:space="0" w:color="000000"/>
            </w:tcBorders>
            <w:shd w:val="clear" w:color="000000" w:fill="FFFFFF"/>
            <w:vAlign w:val="center"/>
            <w:hideMark/>
          </w:tcPr>
          <w:p w14:paraId="6829085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0932F5F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60" w:type="dxa"/>
            <w:tcBorders>
              <w:top w:val="nil"/>
              <w:left w:val="nil"/>
              <w:bottom w:val="nil"/>
              <w:right w:val="single" w:sz="8" w:space="0" w:color="000000"/>
            </w:tcBorders>
            <w:shd w:val="clear" w:color="000000" w:fill="FFFFFF"/>
            <w:vAlign w:val="center"/>
            <w:hideMark/>
          </w:tcPr>
          <w:p w14:paraId="0312A2D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74" w:type="dxa"/>
            <w:tcBorders>
              <w:top w:val="nil"/>
              <w:left w:val="nil"/>
              <w:bottom w:val="nil"/>
              <w:right w:val="single" w:sz="8" w:space="0" w:color="000000"/>
            </w:tcBorders>
            <w:shd w:val="clear" w:color="000000" w:fill="FFFFFF"/>
            <w:vAlign w:val="center"/>
            <w:hideMark/>
          </w:tcPr>
          <w:p w14:paraId="7CFE5FC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45AD6CA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292E09E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nil"/>
              <w:right w:val="single" w:sz="8" w:space="0" w:color="000000"/>
            </w:tcBorders>
            <w:shd w:val="clear" w:color="000000" w:fill="FFFFFF"/>
            <w:vAlign w:val="center"/>
            <w:hideMark/>
          </w:tcPr>
          <w:p w14:paraId="663F98F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2" w:type="dxa"/>
            <w:tcBorders>
              <w:top w:val="nil"/>
              <w:left w:val="nil"/>
              <w:bottom w:val="nil"/>
              <w:right w:val="single" w:sz="8" w:space="0" w:color="000000"/>
            </w:tcBorders>
            <w:shd w:val="clear" w:color="000000" w:fill="FFFFFF"/>
            <w:vAlign w:val="center"/>
            <w:hideMark/>
          </w:tcPr>
          <w:p w14:paraId="30DC541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0F91A7D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61E13F5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nil"/>
              <w:right w:val="single" w:sz="8" w:space="0" w:color="000000"/>
            </w:tcBorders>
            <w:shd w:val="clear" w:color="000000" w:fill="FFFFFF"/>
            <w:vAlign w:val="center"/>
            <w:hideMark/>
          </w:tcPr>
          <w:p w14:paraId="1947009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53ED4AA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1492" w:type="dxa"/>
            <w:vMerge/>
            <w:tcBorders>
              <w:top w:val="nil"/>
              <w:left w:val="single" w:sz="8" w:space="0" w:color="000000"/>
              <w:bottom w:val="nil"/>
              <w:right w:val="single" w:sz="8" w:space="0" w:color="000000"/>
            </w:tcBorders>
            <w:vAlign w:val="center"/>
            <w:hideMark/>
          </w:tcPr>
          <w:p w14:paraId="51551D24"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831" w:type="dxa"/>
            <w:vMerge/>
            <w:tcBorders>
              <w:top w:val="nil"/>
              <w:left w:val="single" w:sz="8" w:space="0" w:color="000000"/>
              <w:bottom w:val="nil"/>
              <w:right w:val="single" w:sz="8" w:space="0" w:color="000000"/>
            </w:tcBorders>
            <w:vAlign w:val="center"/>
            <w:hideMark/>
          </w:tcPr>
          <w:p w14:paraId="494BC452"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1230" w:type="dxa"/>
            <w:vMerge/>
            <w:tcBorders>
              <w:top w:val="nil"/>
              <w:left w:val="single" w:sz="8" w:space="0" w:color="000000"/>
              <w:bottom w:val="nil"/>
              <w:right w:val="single" w:sz="8" w:space="0" w:color="000000"/>
            </w:tcBorders>
            <w:vAlign w:val="center"/>
            <w:hideMark/>
          </w:tcPr>
          <w:p w14:paraId="7AB75A3F"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r>
      <w:tr w:rsidR="00190E94" w:rsidRPr="00145288" w14:paraId="7E9DD4D2" w14:textId="77777777" w:rsidTr="00190E94">
        <w:trPr>
          <w:trHeight w:val="432"/>
        </w:trPr>
        <w:tc>
          <w:tcPr>
            <w:tcW w:w="1916" w:type="dxa"/>
            <w:tcBorders>
              <w:top w:val="nil"/>
              <w:left w:val="single" w:sz="8" w:space="0" w:color="auto"/>
              <w:bottom w:val="nil"/>
              <w:right w:val="single" w:sz="8" w:space="0" w:color="000000"/>
            </w:tcBorders>
            <w:shd w:val="clear" w:color="auto" w:fill="auto"/>
            <w:vAlign w:val="center"/>
            <w:hideMark/>
          </w:tcPr>
          <w:p w14:paraId="2539B189" w14:textId="77777777" w:rsidR="00145288" w:rsidRPr="00145288" w:rsidRDefault="00145288" w:rsidP="00B82BE6">
            <w:pPr>
              <w:pStyle w:val="ListParagraph"/>
              <w:numPr>
                <w:ilvl w:val="0"/>
                <w:numId w:val="15"/>
              </w:numPr>
              <w:suppressAutoHyphens w:val="0"/>
              <w:autoSpaceDN/>
              <w:ind w:left="255" w:right="8" w:hanging="180"/>
              <w:textAlignment w:val="auto"/>
              <w:rPr>
                <w:rFonts w:ascii="Arial" w:hAnsi="Arial" w:cs="Arial"/>
                <w:color w:val="000000"/>
                <w:sz w:val="16"/>
                <w:szCs w:val="16"/>
                <w:lang w:val="es-CO"/>
              </w:rPr>
            </w:pPr>
            <w:r w:rsidRPr="00145288">
              <w:rPr>
                <w:rFonts w:ascii="Arial" w:hAnsi="Arial" w:cs="Arial"/>
                <w:color w:val="000000"/>
                <w:sz w:val="16"/>
                <w:szCs w:val="16"/>
                <w:lang w:val="es-CO"/>
              </w:rPr>
              <w:t xml:space="preserve">Red de distribución de Cabo </w:t>
            </w:r>
            <w:proofErr w:type="gramStart"/>
            <w:r w:rsidRPr="00145288">
              <w:rPr>
                <w:rFonts w:ascii="Arial" w:hAnsi="Arial" w:cs="Arial"/>
                <w:color w:val="000000"/>
                <w:sz w:val="16"/>
                <w:szCs w:val="16"/>
                <w:lang w:val="es-CO"/>
              </w:rPr>
              <w:t>Haitiano construida</w:t>
            </w:r>
            <w:proofErr w:type="gramEnd"/>
          </w:p>
        </w:tc>
        <w:tc>
          <w:tcPr>
            <w:tcW w:w="346" w:type="dxa"/>
            <w:tcBorders>
              <w:top w:val="nil"/>
              <w:left w:val="nil"/>
              <w:bottom w:val="nil"/>
              <w:right w:val="single" w:sz="8" w:space="0" w:color="000000"/>
            </w:tcBorders>
            <w:shd w:val="clear" w:color="000000" w:fill="FFFFFF"/>
            <w:vAlign w:val="center"/>
            <w:hideMark/>
          </w:tcPr>
          <w:p w14:paraId="315C90B7" w14:textId="77777777" w:rsidR="00145288" w:rsidRPr="00145288" w:rsidRDefault="00145288" w:rsidP="00145288">
            <w:pPr>
              <w:suppressAutoHyphens w:val="0"/>
              <w:autoSpaceDN/>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30" w:type="dxa"/>
            <w:tcBorders>
              <w:top w:val="nil"/>
              <w:left w:val="nil"/>
              <w:bottom w:val="nil"/>
              <w:right w:val="single" w:sz="8" w:space="0" w:color="000000"/>
            </w:tcBorders>
            <w:shd w:val="clear" w:color="000000" w:fill="FFFFFF"/>
            <w:vAlign w:val="center"/>
            <w:hideMark/>
          </w:tcPr>
          <w:p w14:paraId="47287BF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99" w:type="dxa"/>
            <w:tcBorders>
              <w:top w:val="nil"/>
              <w:left w:val="nil"/>
              <w:bottom w:val="nil"/>
              <w:right w:val="single" w:sz="8" w:space="0" w:color="000000"/>
            </w:tcBorders>
            <w:shd w:val="clear" w:color="auto" w:fill="auto"/>
            <w:vAlign w:val="center"/>
            <w:hideMark/>
          </w:tcPr>
          <w:p w14:paraId="7727C6F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78" w:type="dxa"/>
            <w:tcBorders>
              <w:top w:val="nil"/>
              <w:left w:val="nil"/>
              <w:bottom w:val="nil"/>
              <w:right w:val="single" w:sz="8" w:space="0" w:color="000000"/>
            </w:tcBorders>
            <w:shd w:val="clear" w:color="auto" w:fill="auto"/>
            <w:vAlign w:val="center"/>
            <w:hideMark/>
          </w:tcPr>
          <w:p w14:paraId="4C0983B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nil"/>
            </w:tcBorders>
            <w:shd w:val="clear" w:color="auto" w:fill="auto"/>
            <w:vAlign w:val="center"/>
            <w:hideMark/>
          </w:tcPr>
          <w:p w14:paraId="240FF3E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1" w:type="dxa"/>
            <w:tcBorders>
              <w:top w:val="nil"/>
              <w:left w:val="single" w:sz="8" w:space="0" w:color="auto"/>
              <w:bottom w:val="nil"/>
              <w:right w:val="single" w:sz="8" w:space="0" w:color="auto"/>
            </w:tcBorders>
            <w:shd w:val="clear" w:color="000000" w:fill="FFFFFF"/>
            <w:vAlign w:val="center"/>
            <w:hideMark/>
          </w:tcPr>
          <w:p w14:paraId="130CC3A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1" w:type="dxa"/>
            <w:tcBorders>
              <w:top w:val="nil"/>
              <w:left w:val="nil"/>
              <w:bottom w:val="nil"/>
              <w:right w:val="single" w:sz="8" w:space="0" w:color="000000"/>
            </w:tcBorders>
            <w:shd w:val="clear" w:color="000000" w:fill="FFFFFF"/>
            <w:vAlign w:val="center"/>
            <w:hideMark/>
          </w:tcPr>
          <w:p w14:paraId="6BB9C1B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2" w:type="dxa"/>
            <w:tcBorders>
              <w:top w:val="nil"/>
              <w:left w:val="nil"/>
              <w:bottom w:val="nil"/>
              <w:right w:val="single" w:sz="8" w:space="0" w:color="000000"/>
            </w:tcBorders>
            <w:shd w:val="clear" w:color="000000" w:fill="FFFFFF"/>
            <w:vAlign w:val="center"/>
            <w:hideMark/>
          </w:tcPr>
          <w:p w14:paraId="504A701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52BAE2B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669887C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049ED74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5CB6B3A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single" w:sz="8" w:space="0" w:color="000000"/>
            </w:tcBorders>
            <w:shd w:val="clear" w:color="000000" w:fill="FFFFFF"/>
            <w:vAlign w:val="center"/>
            <w:hideMark/>
          </w:tcPr>
          <w:p w14:paraId="6816480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93" w:type="dxa"/>
            <w:tcBorders>
              <w:top w:val="nil"/>
              <w:left w:val="nil"/>
              <w:bottom w:val="nil"/>
              <w:right w:val="single" w:sz="8" w:space="0" w:color="000000"/>
            </w:tcBorders>
            <w:shd w:val="clear" w:color="000000" w:fill="FFFFFF"/>
            <w:vAlign w:val="center"/>
            <w:hideMark/>
          </w:tcPr>
          <w:p w14:paraId="39D74B1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1369149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60" w:type="dxa"/>
            <w:tcBorders>
              <w:top w:val="nil"/>
              <w:left w:val="nil"/>
              <w:bottom w:val="nil"/>
              <w:right w:val="single" w:sz="8" w:space="0" w:color="000000"/>
            </w:tcBorders>
            <w:shd w:val="clear" w:color="000000" w:fill="FFFFFF"/>
            <w:vAlign w:val="center"/>
            <w:hideMark/>
          </w:tcPr>
          <w:p w14:paraId="4148A1A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74" w:type="dxa"/>
            <w:tcBorders>
              <w:top w:val="nil"/>
              <w:left w:val="nil"/>
              <w:bottom w:val="nil"/>
              <w:right w:val="single" w:sz="8" w:space="0" w:color="000000"/>
            </w:tcBorders>
            <w:shd w:val="clear" w:color="000000" w:fill="FFFFFF"/>
            <w:vAlign w:val="center"/>
            <w:hideMark/>
          </w:tcPr>
          <w:p w14:paraId="1A6E5C9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16E3977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3435FB4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15F4DCB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2" w:type="dxa"/>
            <w:tcBorders>
              <w:top w:val="nil"/>
              <w:left w:val="nil"/>
              <w:bottom w:val="nil"/>
              <w:right w:val="single" w:sz="8" w:space="0" w:color="000000"/>
            </w:tcBorders>
            <w:shd w:val="clear" w:color="000000" w:fill="FFFFFF"/>
            <w:vAlign w:val="center"/>
            <w:hideMark/>
          </w:tcPr>
          <w:p w14:paraId="6DC3DB6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0DC4DB7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5424C83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22229BB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24BD516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1492" w:type="dxa"/>
            <w:vMerge/>
            <w:tcBorders>
              <w:top w:val="nil"/>
              <w:left w:val="single" w:sz="8" w:space="0" w:color="000000"/>
              <w:bottom w:val="nil"/>
              <w:right w:val="single" w:sz="8" w:space="0" w:color="000000"/>
            </w:tcBorders>
            <w:vAlign w:val="center"/>
            <w:hideMark/>
          </w:tcPr>
          <w:p w14:paraId="0DE837DB"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831" w:type="dxa"/>
            <w:vMerge/>
            <w:tcBorders>
              <w:top w:val="nil"/>
              <w:left w:val="single" w:sz="8" w:space="0" w:color="000000"/>
              <w:bottom w:val="nil"/>
              <w:right w:val="single" w:sz="8" w:space="0" w:color="000000"/>
            </w:tcBorders>
            <w:vAlign w:val="center"/>
            <w:hideMark/>
          </w:tcPr>
          <w:p w14:paraId="20B38DD3"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1230" w:type="dxa"/>
            <w:vMerge/>
            <w:tcBorders>
              <w:top w:val="nil"/>
              <w:left w:val="single" w:sz="8" w:space="0" w:color="000000"/>
              <w:bottom w:val="nil"/>
              <w:right w:val="single" w:sz="8" w:space="0" w:color="000000"/>
            </w:tcBorders>
            <w:vAlign w:val="center"/>
            <w:hideMark/>
          </w:tcPr>
          <w:p w14:paraId="23549326"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r>
      <w:tr w:rsidR="00190E94" w:rsidRPr="00145288" w14:paraId="61F520CA" w14:textId="77777777" w:rsidTr="00190E94">
        <w:trPr>
          <w:trHeight w:val="432"/>
        </w:trPr>
        <w:tc>
          <w:tcPr>
            <w:tcW w:w="1916" w:type="dxa"/>
            <w:tcBorders>
              <w:top w:val="nil"/>
              <w:left w:val="single" w:sz="8" w:space="0" w:color="auto"/>
              <w:bottom w:val="nil"/>
              <w:right w:val="single" w:sz="8" w:space="0" w:color="000000"/>
            </w:tcBorders>
            <w:shd w:val="clear" w:color="auto" w:fill="auto"/>
            <w:vAlign w:val="center"/>
            <w:hideMark/>
          </w:tcPr>
          <w:p w14:paraId="07FA6917" w14:textId="77777777" w:rsidR="00145288" w:rsidRPr="00145288" w:rsidRDefault="00145288" w:rsidP="00B82BE6">
            <w:pPr>
              <w:pStyle w:val="ListParagraph"/>
              <w:numPr>
                <w:ilvl w:val="0"/>
                <w:numId w:val="15"/>
              </w:numPr>
              <w:suppressAutoHyphens w:val="0"/>
              <w:autoSpaceDN/>
              <w:ind w:left="255" w:right="8" w:hanging="180"/>
              <w:textAlignment w:val="auto"/>
              <w:rPr>
                <w:rFonts w:ascii="Arial" w:hAnsi="Arial" w:cs="Arial"/>
                <w:color w:val="000000"/>
                <w:sz w:val="16"/>
                <w:szCs w:val="16"/>
                <w:lang w:val="es-CO"/>
              </w:rPr>
            </w:pPr>
            <w:r w:rsidRPr="00145288">
              <w:rPr>
                <w:rFonts w:ascii="Arial" w:hAnsi="Arial" w:cs="Arial"/>
                <w:color w:val="000000"/>
                <w:sz w:val="16"/>
                <w:szCs w:val="16"/>
                <w:lang w:val="es-CO"/>
              </w:rPr>
              <w:t>Sistemas de agua condominial en Cabo Haitiano construidos</w:t>
            </w:r>
          </w:p>
        </w:tc>
        <w:tc>
          <w:tcPr>
            <w:tcW w:w="346" w:type="dxa"/>
            <w:tcBorders>
              <w:top w:val="nil"/>
              <w:left w:val="nil"/>
              <w:bottom w:val="nil"/>
              <w:right w:val="single" w:sz="8" w:space="0" w:color="000000"/>
            </w:tcBorders>
            <w:shd w:val="clear" w:color="000000" w:fill="FFFFFF"/>
            <w:vAlign w:val="center"/>
            <w:hideMark/>
          </w:tcPr>
          <w:p w14:paraId="2C9E40F1" w14:textId="77777777" w:rsidR="00145288" w:rsidRPr="00145288" w:rsidRDefault="00145288" w:rsidP="00145288">
            <w:pPr>
              <w:suppressAutoHyphens w:val="0"/>
              <w:autoSpaceDN/>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30" w:type="dxa"/>
            <w:tcBorders>
              <w:top w:val="nil"/>
              <w:left w:val="nil"/>
              <w:bottom w:val="nil"/>
              <w:right w:val="single" w:sz="8" w:space="0" w:color="000000"/>
            </w:tcBorders>
            <w:shd w:val="clear" w:color="000000" w:fill="FFFFFF"/>
            <w:vAlign w:val="center"/>
            <w:hideMark/>
          </w:tcPr>
          <w:p w14:paraId="4E2E301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99" w:type="dxa"/>
            <w:tcBorders>
              <w:top w:val="nil"/>
              <w:left w:val="nil"/>
              <w:bottom w:val="nil"/>
              <w:right w:val="single" w:sz="8" w:space="0" w:color="000000"/>
            </w:tcBorders>
            <w:shd w:val="clear" w:color="000000" w:fill="FFFFFF"/>
            <w:vAlign w:val="center"/>
            <w:hideMark/>
          </w:tcPr>
          <w:p w14:paraId="5CF8F58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78" w:type="dxa"/>
            <w:tcBorders>
              <w:top w:val="nil"/>
              <w:left w:val="nil"/>
              <w:bottom w:val="nil"/>
              <w:right w:val="single" w:sz="8" w:space="0" w:color="000000"/>
            </w:tcBorders>
            <w:shd w:val="clear" w:color="000000" w:fill="FFFFFF"/>
            <w:vAlign w:val="center"/>
            <w:hideMark/>
          </w:tcPr>
          <w:p w14:paraId="55F0BEF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77" w:type="dxa"/>
            <w:tcBorders>
              <w:top w:val="nil"/>
              <w:left w:val="nil"/>
              <w:bottom w:val="nil"/>
              <w:right w:val="nil"/>
            </w:tcBorders>
            <w:shd w:val="clear" w:color="000000" w:fill="FFFFFF"/>
            <w:vAlign w:val="center"/>
            <w:hideMark/>
          </w:tcPr>
          <w:p w14:paraId="0FDC0CE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41" w:type="dxa"/>
            <w:tcBorders>
              <w:top w:val="nil"/>
              <w:left w:val="single" w:sz="8" w:space="0" w:color="auto"/>
              <w:bottom w:val="nil"/>
              <w:right w:val="single" w:sz="8" w:space="0" w:color="auto"/>
            </w:tcBorders>
            <w:shd w:val="clear" w:color="000000" w:fill="FFFFFF"/>
            <w:vAlign w:val="center"/>
            <w:hideMark/>
          </w:tcPr>
          <w:p w14:paraId="07E7288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401" w:type="dxa"/>
            <w:tcBorders>
              <w:top w:val="nil"/>
              <w:left w:val="nil"/>
              <w:bottom w:val="nil"/>
              <w:right w:val="single" w:sz="8" w:space="0" w:color="000000"/>
            </w:tcBorders>
            <w:shd w:val="clear" w:color="000000" w:fill="FFFFFF"/>
            <w:vAlign w:val="center"/>
            <w:hideMark/>
          </w:tcPr>
          <w:p w14:paraId="4A0B52A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412" w:type="dxa"/>
            <w:tcBorders>
              <w:top w:val="nil"/>
              <w:left w:val="nil"/>
              <w:bottom w:val="nil"/>
              <w:right w:val="single" w:sz="8" w:space="0" w:color="000000"/>
            </w:tcBorders>
            <w:shd w:val="clear" w:color="000000" w:fill="FFFFFF"/>
            <w:vAlign w:val="center"/>
            <w:hideMark/>
          </w:tcPr>
          <w:p w14:paraId="2F6EE20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420" w:type="dxa"/>
            <w:tcBorders>
              <w:top w:val="nil"/>
              <w:left w:val="nil"/>
              <w:bottom w:val="nil"/>
              <w:right w:val="single" w:sz="8" w:space="0" w:color="000000"/>
            </w:tcBorders>
            <w:shd w:val="clear" w:color="000000" w:fill="FFFFFF"/>
            <w:vAlign w:val="center"/>
            <w:hideMark/>
          </w:tcPr>
          <w:p w14:paraId="4BE20F1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402" w:type="dxa"/>
            <w:tcBorders>
              <w:top w:val="nil"/>
              <w:left w:val="nil"/>
              <w:bottom w:val="nil"/>
              <w:right w:val="single" w:sz="8" w:space="0" w:color="000000"/>
            </w:tcBorders>
            <w:shd w:val="clear" w:color="000000" w:fill="FFFFFF"/>
            <w:vAlign w:val="center"/>
            <w:hideMark/>
          </w:tcPr>
          <w:p w14:paraId="3A68E7E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48" w:type="dxa"/>
            <w:tcBorders>
              <w:top w:val="nil"/>
              <w:left w:val="nil"/>
              <w:bottom w:val="nil"/>
              <w:right w:val="single" w:sz="8" w:space="0" w:color="000000"/>
            </w:tcBorders>
            <w:shd w:val="clear" w:color="000000" w:fill="FFFFFF"/>
            <w:vAlign w:val="center"/>
            <w:hideMark/>
          </w:tcPr>
          <w:p w14:paraId="6596466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5117354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single" w:sz="8" w:space="0" w:color="000000"/>
            </w:tcBorders>
            <w:shd w:val="clear" w:color="000000" w:fill="FFFFFF"/>
            <w:vAlign w:val="center"/>
            <w:hideMark/>
          </w:tcPr>
          <w:p w14:paraId="0262F10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93" w:type="dxa"/>
            <w:tcBorders>
              <w:top w:val="nil"/>
              <w:left w:val="nil"/>
              <w:bottom w:val="nil"/>
              <w:right w:val="single" w:sz="8" w:space="0" w:color="000000"/>
            </w:tcBorders>
            <w:shd w:val="clear" w:color="000000" w:fill="FFFFFF"/>
            <w:vAlign w:val="center"/>
            <w:hideMark/>
          </w:tcPr>
          <w:p w14:paraId="28C5816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3C01D01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60" w:type="dxa"/>
            <w:tcBorders>
              <w:top w:val="nil"/>
              <w:left w:val="nil"/>
              <w:bottom w:val="nil"/>
              <w:right w:val="single" w:sz="8" w:space="0" w:color="000000"/>
            </w:tcBorders>
            <w:shd w:val="clear" w:color="000000" w:fill="FFFFFF"/>
            <w:vAlign w:val="center"/>
            <w:hideMark/>
          </w:tcPr>
          <w:p w14:paraId="2C98EF6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74" w:type="dxa"/>
            <w:tcBorders>
              <w:top w:val="nil"/>
              <w:left w:val="nil"/>
              <w:bottom w:val="nil"/>
              <w:right w:val="single" w:sz="8" w:space="0" w:color="000000"/>
            </w:tcBorders>
            <w:shd w:val="clear" w:color="000000" w:fill="FFFFFF"/>
            <w:vAlign w:val="center"/>
            <w:hideMark/>
          </w:tcPr>
          <w:p w14:paraId="02241AB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3E223E2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42B6CC7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79CFA6F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2" w:type="dxa"/>
            <w:tcBorders>
              <w:top w:val="nil"/>
              <w:left w:val="nil"/>
              <w:bottom w:val="nil"/>
              <w:right w:val="single" w:sz="8" w:space="0" w:color="000000"/>
            </w:tcBorders>
            <w:shd w:val="clear" w:color="000000" w:fill="FFFFFF"/>
            <w:vAlign w:val="center"/>
            <w:hideMark/>
          </w:tcPr>
          <w:p w14:paraId="2E45E7A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4AD44D2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4DA1A5F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4D67EC4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26E08F4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1492" w:type="dxa"/>
            <w:vMerge/>
            <w:tcBorders>
              <w:top w:val="nil"/>
              <w:left w:val="single" w:sz="8" w:space="0" w:color="000000"/>
              <w:bottom w:val="nil"/>
              <w:right w:val="single" w:sz="8" w:space="0" w:color="000000"/>
            </w:tcBorders>
            <w:vAlign w:val="center"/>
            <w:hideMark/>
          </w:tcPr>
          <w:p w14:paraId="0FE559B5"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831" w:type="dxa"/>
            <w:vMerge/>
            <w:tcBorders>
              <w:top w:val="nil"/>
              <w:left w:val="single" w:sz="8" w:space="0" w:color="000000"/>
              <w:bottom w:val="nil"/>
              <w:right w:val="single" w:sz="8" w:space="0" w:color="000000"/>
            </w:tcBorders>
            <w:vAlign w:val="center"/>
            <w:hideMark/>
          </w:tcPr>
          <w:p w14:paraId="6CAF3018"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1230" w:type="dxa"/>
            <w:vMerge/>
            <w:tcBorders>
              <w:top w:val="nil"/>
              <w:left w:val="single" w:sz="8" w:space="0" w:color="000000"/>
              <w:bottom w:val="nil"/>
              <w:right w:val="single" w:sz="8" w:space="0" w:color="000000"/>
            </w:tcBorders>
            <w:vAlign w:val="center"/>
            <w:hideMark/>
          </w:tcPr>
          <w:p w14:paraId="17D50387"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r>
      <w:tr w:rsidR="00190E94" w:rsidRPr="00145288" w14:paraId="6C85E6C2" w14:textId="77777777" w:rsidTr="00190E94">
        <w:trPr>
          <w:trHeight w:val="432"/>
        </w:trPr>
        <w:tc>
          <w:tcPr>
            <w:tcW w:w="1916" w:type="dxa"/>
            <w:tcBorders>
              <w:top w:val="nil"/>
              <w:left w:val="single" w:sz="8" w:space="0" w:color="auto"/>
              <w:bottom w:val="nil"/>
              <w:right w:val="single" w:sz="8" w:space="0" w:color="000000"/>
            </w:tcBorders>
            <w:shd w:val="clear" w:color="auto" w:fill="auto"/>
            <w:vAlign w:val="center"/>
            <w:hideMark/>
          </w:tcPr>
          <w:p w14:paraId="13F7E1EB" w14:textId="77777777" w:rsidR="00145288" w:rsidRPr="00145288" w:rsidRDefault="00145288" w:rsidP="00B82BE6">
            <w:pPr>
              <w:pStyle w:val="ListParagraph"/>
              <w:numPr>
                <w:ilvl w:val="0"/>
                <w:numId w:val="15"/>
              </w:numPr>
              <w:suppressAutoHyphens w:val="0"/>
              <w:autoSpaceDN/>
              <w:ind w:left="255" w:right="8" w:hanging="180"/>
              <w:textAlignment w:val="auto"/>
              <w:rPr>
                <w:rFonts w:ascii="Arial" w:hAnsi="Arial" w:cs="Arial"/>
                <w:color w:val="000000"/>
                <w:sz w:val="16"/>
                <w:szCs w:val="16"/>
                <w:lang w:val="es-CO"/>
              </w:rPr>
            </w:pPr>
            <w:r w:rsidRPr="00145288">
              <w:rPr>
                <w:rFonts w:ascii="Arial" w:hAnsi="Arial" w:cs="Arial"/>
                <w:color w:val="000000"/>
                <w:sz w:val="16"/>
                <w:szCs w:val="16"/>
                <w:lang w:val="es-CO"/>
              </w:rPr>
              <w:t>Kioscos construidos en Cabo Haitiano</w:t>
            </w:r>
          </w:p>
        </w:tc>
        <w:tc>
          <w:tcPr>
            <w:tcW w:w="346" w:type="dxa"/>
            <w:tcBorders>
              <w:top w:val="nil"/>
              <w:left w:val="nil"/>
              <w:bottom w:val="nil"/>
              <w:right w:val="single" w:sz="8" w:space="0" w:color="000000"/>
            </w:tcBorders>
            <w:shd w:val="clear" w:color="000000" w:fill="FFFFFF"/>
            <w:vAlign w:val="center"/>
            <w:hideMark/>
          </w:tcPr>
          <w:p w14:paraId="27A2A381" w14:textId="77777777" w:rsidR="00145288" w:rsidRPr="00145288" w:rsidRDefault="00145288" w:rsidP="00145288">
            <w:pPr>
              <w:suppressAutoHyphens w:val="0"/>
              <w:autoSpaceDN/>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30" w:type="dxa"/>
            <w:tcBorders>
              <w:top w:val="nil"/>
              <w:left w:val="nil"/>
              <w:bottom w:val="nil"/>
              <w:right w:val="single" w:sz="8" w:space="0" w:color="000000"/>
            </w:tcBorders>
            <w:shd w:val="clear" w:color="000000" w:fill="FFFFFF"/>
            <w:vAlign w:val="center"/>
            <w:hideMark/>
          </w:tcPr>
          <w:p w14:paraId="2567490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99" w:type="dxa"/>
            <w:tcBorders>
              <w:top w:val="nil"/>
              <w:left w:val="nil"/>
              <w:bottom w:val="nil"/>
              <w:right w:val="single" w:sz="8" w:space="0" w:color="000000"/>
            </w:tcBorders>
            <w:shd w:val="clear" w:color="000000" w:fill="FFFFFF"/>
            <w:vAlign w:val="center"/>
            <w:hideMark/>
          </w:tcPr>
          <w:p w14:paraId="06688D9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78" w:type="dxa"/>
            <w:tcBorders>
              <w:top w:val="nil"/>
              <w:left w:val="nil"/>
              <w:bottom w:val="nil"/>
              <w:right w:val="single" w:sz="8" w:space="0" w:color="000000"/>
            </w:tcBorders>
            <w:shd w:val="clear" w:color="000000" w:fill="FFFFFF"/>
            <w:vAlign w:val="center"/>
            <w:hideMark/>
          </w:tcPr>
          <w:p w14:paraId="740CDF1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77" w:type="dxa"/>
            <w:tcBorders>
              <w:top w:val="nil"/>
              <w:left w:val="nil"/>
              <w:bottom w:val="nil"/>
              <w:right w:val="nil"/>
            </w:tcBorders>
            <w:shd w:val="clear" w:color="000000" w:fill="FFFFFF"/>
            <w:vAlign w:val="center"/>
            <w:hideMark/>
          </w:tcPr>
          <w:p w14:paraId="2CD6DA7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41" w:type="dxa"/>
            <w:tcBorders>
              <w:top w:val="nil"/>
              <w:left w:val="single" w:sz="8" w:space="0" w:color="auto"/>
              <w:bottom w:val="nil"/>
              <w:right w:val="single" w:sz="8" w:space="0" w:color="auto"/>
            </w:tcBorders>
            <w:shd w:val="clear" w:color="000000" w:fill="FFFFFF"/>
            <w:vAlign w:val="center"/>
            <w:hideMark/>
          </w:tcPr>
          <w:p w14:paraId="49878C6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401" w:type="dxa"/>
            <w:tcBorders>
              <w:top w:val="nil"/>
              <w:left w:val="nil"/>
              <w:bottom w:val="nil"/>
              <w:right w:val="single" w:sz="8" w:space="0" w:color="000000"/>
            </w:tcBorders>
            <w:shd w:val="clear" w:color="000000" w:fill="FFFFFF"/>
            <w:vAlign w:val="center"/>
            <w:hideMark/>
          </w:tcPr>
          <w:p w14:paraId="7022135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2" w:type="dxa"/>
            <w:tcBorders>
              <w:top w:val="nil"/>
              <w:left w:val="nil"/>
              <w:bottom w:val="nil"/>
              <w:right w:val="single" w:sz="8" w:space="0" w:color="000000"/>
            </w:tcBorders>
            <w:shd w:val="clear" w:color="000000" w:fill="FFFFFF"/>
            <w:vAlign w:val="center"/>
            <w:hideMark/>
          </w:tcPr>
          <w:p w14:paraId="664D258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38A6ABE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6D1D854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208FA04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4104C4B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single" w:sz="8" w:space="0" w:color="000000"/>
            </w:tcBorders>
            <w:shd w:val="clear" w:color="000000" w:fill="FFFFFF"/>
            <w:vAlign w:val="center"/>
            <w:hideMark/>
          </w:tcPr>
          <w:p w14:paraId="6EFC9E0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93" w:type="dxa"/>
            <w:tcBorders>
              <w:top w:val="nil"/>
              <w:left w:val="nil"/>
              <w:bottom w:val="nil"/>
              <w:right w:val="single" w:sz="8" w:space="0" w:color="000000"/>
            </w:tcBorders>
            <w:shd w:val="clear" w:color="000000" w:fill="FFFFFF"/>
            <w:vAlign w:val="center"/>
            <w:hideMark/>
          </w:tcPr>
          <w:p w14:paraId="6C46D5F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748C69A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60" w:type="dxa"/>
            <w:tcBorders>
              <w:top w:val="nil"/>
              <w:left w:val="nil"/>
              <w:bottom w:val="nil"/>
              <w:right w:val="single" w:sz="8" w:space="0" w:color="000000"/>
            </w:tcBorders>
            <w:shd w:val="clear" w:color="000000" w:fill="FFFFFF"/>
            <w:vAlign w:val="center"/>
            <w:hideMark/>
          </w:tcPr>
          <w:p w14:paraId="49BF348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74" w:type="dxa"/>
            <w:tcBorders>
              <w:top w:val="nil"/>
              <w:left w:val="nil"/>
              <w:bottom w:val="nil"/>
              <w:right w:val="single" w:sz="8" w:space="0" w:color="000000"/>
            </w:tcBorders>
            <w:shd w:val="clear" w:color="000000" w:fill="FFFFFF"/>
            <w:vAlign w:val="center"/>
            <w:hideMark/>
          </w:tcPr>
          <w:p w14:paraId="474E92F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2C6977A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6520450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2204944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2" w:type="dxa"/>
            <w:tcBorders>
              <w:top w:val="nil"/>
              <w:left w:val="nil"/>
              <w:bottom w:val="nil"/>
              <w:right w:val="single" w:sz="8" w:space="0" w:color="000000"/>
            </w:tcBorders>
            <w:shd w:val="clear" w:color="000000" w:fill="FFFFFF"/>
            <w:vAlign w:val="center"/>
            <w:hideMark/>
          </w:tcPr>
          <w:p w14:paraId="24B8476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4C96E57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53EE244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71F1AE8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5FC12D8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1492" w:type="dxa"/>
            <w:vMerge/>
            <w:tcBorders>
              <w:top w:val="nil"/>
              <w:left w:val="single" w:sz="8" w:space="0" w:color="000000"/>
              <w:bottom w:val="nil"/>
              <w:right w:val="single" w:sz="8" w:space="0" w:color="000000"/>
            </w:tcBorders>
            <w:vAlign w:val="center"/>
            <w:hideMark/>
          </w:tcPr>
          <w:p w14:paraId="10FBC48C"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831" w:type="dxa"/>
            <w:vMerge/>
            <w:tcBorders>
              <w:top w:val="nil"/>
              <w:left w:val="single" w:sz="8" w:space="0" w:color="000000"/>
              <w:bottom w:val="nil"/>
              <w:right w:val="single" w:sz="8" w:space="0" w:color="000000"/>
            </w:tcBorders>
            <w:vAlign w:val="center"/>
            <w:hideMark/>
          </w:tcPr>
          <w:p w14:paraId="25AFED0D"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1230" w:type="dxa"/>
            <w:vMerge/>
            <w:tcBorders>
              <w:top w:val="nil"/>
              <w:left w:val="single" w:sz="8" w:space="0" w:color="000000"/>
              <w:bottom w:val="nil"/>
              <w:right w:val="single" w:sz="8" w:space="0" w:color="000000"/>
            </w:tcBorders>
            <w:vAlign w:val="center"/>
            <w:hideMark/>
          </w:tcPr>
          <w:p w14:paraId="6925DC6B"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r>
      <w:tr w:rsidR="00190E94" w:rsidRPr="00145288" w14:paraId="76FF937C" w14:textId="77777777" w:rsidTr="00190E94">
        <w:trPr>
          <w:trHeight w:val="732"/>
        </w:trPr>
        <w:tc>
          <w:tcPr>
            <w:tcW w:w="1916" w:type="dxa"/>
            <w:tcBorders>
              <w:top w:val="nil"/>
              <w:left w:val="single" w:sz="8" w:space="0" w:color="auto"/>
              <w:bottom w:val="nil"/>
              <w:right w:val="single" w:sz="8" w:space="0" w:color="000000"/>
            </w:tcBorders>
            <w:shd w:val="clear" w:color="auto" w:fill="auto"/>
            <w:vAlign w:val="center"/>
            <w:hideMark/>
          </w:tcPr>
          <w:p w14:paraId="67F2A446" w14:textId="5B840057" w:rsidR="00145288" w:rsidRPr="00145288" w:rsidRDefault="000627B1" w:rsidP="00B82BE6">
            <w:pPr>
              <w:pStyle w:val="ListParagraph"/>
              <w:numPr>
                <w:ilvl w:val="0"/>
                <w:numId w:val="15"/>
              </w:numPr>
              <w:suppressAutoHyphens w:val="0"/>
              <w:autoSpaceDN/>
              <w:ind w:left="255" w:right="8" w:hanging="180"/>
              <w:textAlignment w:val="auto"/>
              <w:rPr>
                <w:rFonts w:ascii="Arial" w:hAnsi="Arial" w:cs="Arial"/>
                <w:color w:val="000000"/>
                <w:sz w:val="16"/>
                <w:szCs w:val="16"/>
                <w:lang w:val="es-CO"/>
              </w:rPr>
            </w:pPr>
            <w:r>
              <w:rPr>
                <w:rStyle w:val="normaltextrun"/>
                <w:rFonts w:ascii="Arial" w:hAnsi="Arial" w:cs="Arial"/>
                <w:color w:val="000000"/>
                <w:sz w:val="16"/>
                <w:szCs w:val="16"/>
                <w:shd w:val="clear" w:color="auto" w:fill="FFFFFF"/>
              </w:rPr>
              <w:t>Proyectos piloto de saneamiento</w:t>
            </w:r>
            <w:r>
              <w:rPr>
                <w:rStyle w:val="scxw174576788"/>
                <w:rFonts w:ascii="Arial" w:hAnsi="Arial" w:cs="Arial"/>
                <w:color w:val="000000"/>
                <w:sz w:val="12"/>
                <w:szCs w:val="12"/>
                <w:shd w:val="clear" w:color="auto" w:fill="FFFFFF"/>
                <w:vertAlign w:val="superscript"/>
              </w:rPr>
              <w:t>12</w:t>
            </w:r>
            <w:r>
              <w:rPr>
                <w:rStyle w:val="normaltextrun"/>
                <w:rFonts w:ascii="Arial" w:hAnsi="Arial" w:cs="Arial"/>
                <w:color w:val="000000"/>
                <w:sz w:val="16"/>
                <w:szCs w:val="16"/>
                <w:shd w:val="clear" w:color="auto" w:fill="FFFFFF"/>
              </w:rPr>
              <w:t xml:space="preserve"> implementados en Cabo </w:t>
            </w:r>
            <w:proofErr w:type="spellStart"/>
            <w:r>
              <w:rPr>
                <w:rStyle w:val="normaltextrun"/>
                <w:rFonts w:ascii="Arial" w:hAnsi="Arial" w:cs="Arial"/>
                <w:color w:val="000000"/>
                <w:sz w:val="16"/>
                <w:szCs w:val="16"/>
                <w:shd w:val="clear" w:color="auto" w:fill="FFFFFF"/>
              </w:rPr>
              <w:t>Haitian</w:t>
            </w:r>
            <w:proofErr w:type="spellEnd"/>
          </w:p>
        </w:tc>
        <w:tc>
          <w:tcPr>
            <w:tcW w:w="346" w:type="dxa"/>
            <w:tcBorders>
              <w:top w:val="nil"/>
              <w:left w:val="nil"/>
              <w:bottom w:val="nil"/>
              <w:right w:val="single" w:sz="8" w:space="0" w:color="000000"/>
            </w:tcBorders>
            <w:shd w:val="clear" w:color="000000" w:fill="FFFFFF"/>
            <w:vAlign w:val="center"/>
            <w:hideMark/>
          </w:tcPr>
          <w:p w14:paraId="6294FEC0" w14:textId="77777777" w:rsidR="00145288" w:rsidRPr="00145288" w:rsidRDefault="00145288" w:rsidP="00145288">
            <w:pPr>
              <w:suppressAutoHyphens w:val="0"/>
              <w:autoSpaceDN/>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30" w:type="dxa"/>
            <w:tcBorders>
              <w:top w:val="nil"/>
              <w:left w:val="nil"/>
              <w:bottom w:val="nil"/>
              <w:right w:val="single" w:sz="8" w:space="0" w:color="000000"/>
            </w:tcBorders>
            <w:shd w:val="clear" w:color="000000" w:fill="FFFFFF"/>
            <w:vAlign w:val="center"/>
            <w:hideMark/>
          </w:tcPr>
          <w:p w14:paraId="08FDE61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99" w:type="dxa"/>
            <w:tcBorders>
              <w:top w:val="nil"/>
              <w:left w:val="nil"/>
              <w:bottom w:val="nil"/>
              <w:right w:val="single" w:sz="8" w:space="0" w:color="000000"/>
            </w:tcBorders>
            <w:shd w:val="clear" w:color="000000" w:fill="FFFFFF"/>
            <w:vAlign w:val="center"/>
            <w:hideMark/>
          </w:tcPr>
          <w:p w14:paraId="0F71C2A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78" w:type="dxa"/>
            <w:tcBorders>
              <w:top w:val="nil"/>
              <w:left w:val="nil"/>
              <w:bottom w:val="nil"/>
              <w:right w:val="single" w:sz="8" w:space="0" w:color="000000"/>
            </w:tcBorders>
            <w:shd w:val="clear" w:color="000000" w:fill="FFFFFF"/>
            <w:vAlign w:val="center"/>
            <w:hideMark/>
          </w:tcPr>
          <w:p w14:paraId="1A4430A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77" w:type="dxa"/>
            <w:tcBorders>
              <w:top w:val="nil"/>
              <w:left w:val="nil"/>
              <w:bottom w:val="nil"/>
              <w:right w:val="nil"/>
            </w:tcBorders>
            <w:shd w:val="clear" w:color="000000" w:fill="FFFFFF"/>
            <w:vAlign w:val="center"/>
            <w:hideMark/>
          </w:tcPr>
          <w:p w14:paraId="450BE0F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41" w:type="dxa"/>
            <w:tcBorders>
              <w:top w:val="nil"/>
              <w:left w:val="single" w:sz="8" w:space="0" w:color="auto"/>
              <w:bottom w:val="nil"/>
              <w:right w:val="single" w:sz="8" w:space="0" w:color="auto"/>
            </w:tcBorders>
            <w:shd w:val="clear" w:color="000000" w:fill="FFFFFF"/>
            <w:vAlign w:val="center"/>
            <w:hideMark/>
          </w:tcPr>
          <w:p w14:paraId="73C2638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401" w:type="dxa"/>
            <w:tcBorders>
              <w:top w:val="nil"/>
              <w:left w:val="nil"/>
              <w:bottom w:val="nil"/>
              <w:right w:val="single" w:sz="8" w:space="0" w:color="000000"/>
            </w:tcBorders>
            <w:shd w:val="clear" w:color="000000" w:fill="FFFFFF"/>
            <w:vAlign w:val="center"/>
            <w:hideMark/>
          </w:tcPr>
          <w:p w14:paraId="03723A2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412" w:type="dxa"/>
            <w:tcBorders>
              <w:top w:val="nil"/>
              <w:left w:val="nil"/>
              <w:bottom w:val="nil"/>
              <w:right w:val="single" w:sz="8" w:space="0" w:color="000000"/>
            </w:tcBorders>
            <w:shd w:val="clear" w:color="000000" w:fill="FFFFFF"/>
            <w:vAlign w:val="center"/>
            <w:hideMark/>
          </w:tcPr>
          <w:p w14:paraId="502D652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420" w:type="dxa"/>
            <w:tcBorders>
              <w:top w:val="nil"/>
              <w:left w:val="nil"/>
              <w:bottom w:val="nil"/>
              <w:right w:val="single" w:sz="8" w:space="0" w:color="000000"/>
            </w:tcBorders>
            <w:shd w:val="clear" w:color="000000" w:fill="FFFFFF"/>
            <w:vAlign w:val="center"/>
            <w:hideMark/>
          </w:tcPr>
          <w:p w14:paraId="788E361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402" w:type="dxa"/>
            <w:tcBorders>
              <w:top w:val="nil"/>
              <w:left w:val="nil"/>
              <w:bottom w:val="nil"/>
              <w:right w:val="single" w:sz="8" w:space="0" w:color="000000"/>
            </w:tcBorders>
            <w:shd w:val="clear" w:color="000000" w:fill="FFFFFF"/>
            <w:vAlign w:val="center"/>
            <w:hideMark/>
          </w:tcPr>
          <w:p w14:paraId="02BF42D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48" w:type="dxa"/>
            <w:tcBorders>
              <w:top w:val="nil"/>
              <w:left w:val="nil"/>
              <w:bottom w:val="nil"/>
              <w:right w:val="single" w:sz="8" w:space="0" w:color="000000"/>
            </w:tcBorders>
            <w:shd w:val="clear" w:color="000000" w:fill="FFFFFF"/>
            <w:vAlign w:val="center"/>
            <w:hideMark/>
          </w:tcPr>
          <w:p w14:paraId="7E74FF0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6967F10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single" w:sz="8" w:space="0" w:color="000000"/>
            </w:tcBorders>
            <w:shd w:val="clear" w:color="000000" w:fill="FFFFFF"/>
            <w:vAlign w:val="center"/>
            <w:hideMark/>
          </w:tcPr>
          <w:p w14:paraId="5397844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93" w:type="dxa"/>
            <w:tcBorders>
              <w:top w:val="nil"/>
              <w:left w:val="nil"/>
              <w:bottom w:val="nil"/>
              <w:right w:val="single" w:sz="8" w:space="0" w:color="000000"/>
            </w:tcBorders>
            <w:shd w:val="clear" w:color="000000" w:fill="FFFFFF"/>
            <w:vAlign w:val="center"/>
            <w:hideMark/>
          </w:tcPr>
          <w:p w14:paraId="76BA314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6000F49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60" w:type="dxa"/>
            <w:tcBorders>
              <w:top w:val="nil"/>
              <w:left w:val="nil"/>
              <w:bottom w:val="nil"/>
              <w:right w:val="single" w:sz="8" w:space="0" w:color="000000"/>
            </w:tcBorders>
            <w:shd w:val="clear" w:color="000000" w:fill="FFFFFF"/>
            <w:vAlign w:val="center"/>
            <w:hideMark/>
          </w:tcPr>
          <w:p w14:paraId="1FB50F1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74" w:type="dxa"/>
            <w:tcBorders>
              <w:top w:val="nil"/>
              <w:left w:val="nil"/>
              <w:bottom w:val="nil"/>
              <w:right w:val="single" w:sz="8" w:space="0" w:color="000000"/>
            </w:tcBorders>
            <w:shd w:val="clear" w:color="000000" w:fill="FFFFFF"/>
            <w:vAlign w:val="center"/>
            <w:hideMark/>
          </w:tcPr>
          <w:p w14:paraId="000FC57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781701E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25AFEF8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6985E18A"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2" w:type="dxa"/>
            <w:tcBorders>
              <w:top w:val="nil"/>
              <w:left w:val="nil"/>
              <w:bottom w:val="nil"/>
              <w:right w:val="single" w:sz="8" w:space="0" w:color="000000"/>
            </w:tcBorders>
            <w:shd w:val="clear" w:color="000000" w:fill="FFFFFF"/>
            <w:vAlign w:val="center"/>
            <w:hideMark/>
          </w:tcPr>
          <w:p w14:paraId="502A6BD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0678B30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5F7836A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21D4B5B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784B6D7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1492" w:type="dxa"/>
            <w:vMerge/>
            <w:tcBorders>
              <w:top w:val="nil"/>
              <w:left w:val="single" w:sz="8" w:space="0" w:color="000000"/>
              <w:bottom w:val="nil"/>
              <w:right w:val="single" w:sz="8" w:space="0" w:color="000000"/>
            </w:tcBorders>
            <w:vAlign w:val="center"/>
            <w:hideMark/>
          </w:tcPr>
          <w:p w14:paraId="00B44FF9"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831" w:type="dxa"/>
            <w:vMerge/>
            <w:tcBorders>
              <w:top w:val="nil"/>
              <w:left w:val="single" w:sz="8" w:space="0" w:color="000000"/>
              <w:bottom w:val="nil"/>
              <w:right w:val="single" w:sz="8" w:space="0" w:color="000000"/>
            </w:tcBorders>
            <w:vAlign w:val="center"/>
            <w:hideMark/>
          </w:tcPr>
          <w:p w14:paraId="206CA4CD"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1230" w:type="dxa"/>
            <w:vMerge/>
            <w:tcBorders>
              <w:top w:val="nil"/>
              <w:left w:val="single" w:sz="8" w:space="0" w:color="000000"/>
              <w:bottom w:val="nil"/>
              <w:right w:val="single" w:sz="8" w:space="0" w:color="000000"/>
            </w:tcBorders>
            <w:vAlign w:val="center"/>
            <w:hideMark/>
          </w:tcPr>
          <w:p w14:paraId="02FB1FCC"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r>
      <w:tr w:rsidR="00190E94" w:rsidRPr="00145288" w14:paraId="13EE353D" w14:textId="77777777" w:rsidTr="00190E94">
        <w:trPr>
          <w:trHeight w:val="649"/>
        </w:trPr>
        <w:tc>
          <w:tcPr>
            <w:tcW w:w="1916" w:type="dxa"/>
            <w:tcBorders>
              <w:top w:val="nil"/>
              <w:left w:val="single" w:sz="8" w:space="0" w:color="auto"/>
              <w:bottom w:val="nil"/>
              <w:right w:val="single" w:sz="8" w:space="0" w:color="000000"/>
            </w:tcBorders>
            <w:shd w:val="clear" w:color="auto" w:fill="auto"/>
            <w:vAlign w:val="center"/>
            <w:hideMark/>
          </w:tcPr>
          <w:p w14:paraId="1B05BE8A" w14:textId="77777777" w:rsidR="00145288" w:rsidRPr="00145288" w:rsidRDefault="00145288" w:rsidP="00B82BE6">
            <w:pPr>
              <w:pStyle w:val="ListParagraph"/>
              <w:numPr>
                <w:ilvl w:val="0"/>
                <w:numId w:val="15"/>
              </w:numPr>
              <w:suppressAutoHyphens w:val="0"/>
              <w:autoSpaceDN/>
              <w:ind w:left="255" w:right="8" w:hanging="180"/>
              <w:textAlignment w:val="auto"/>
              <w:rPr>
                <w:rFonts w:ascii="Arial" w:hAnsi="Arial" w:cs="Arial"/>
                <w:color w:val="000000"/>
                <w:sz w:val="16"/>
                <w:szCs w:val="16"/>
                <w:lang w:val="es-CO"/>
              </w:rPr>
            </w:pPr>
            <w:r w:rsidRPr="00145288">
              <w:rPr>
                <w:rFonts w:ascii="Arial" w:hAnsi="Arial" w:cs="Arial"/>
                <w:color w:val="000000"/>
                <w:sz w:val="16"/>
                <w:szCs w:val="16"/>
                <w:lang w:val="es-CO"/>
              </w:rPr>
              <w:t>Proyectos pilotos de saneamiento en otras ciudades del Norte de Haití implementados</w:t>
            </w:r>
          </w:p>
        </w:tc>
        <w:tc>
          <w:tcPr>
            <w:tcW w:w="346" w:type="dxa"/>
            <w:tcBorders>
              <w:top w:val="nil"/>
              <w:left w:val="nil"/>
              <w:bottom w:val="nil"/>
              <w:right w:val="single" w:sz="8" w:space="0" w:color="000000"/>
            </w:tcBorders>
            <w:shd w:val="clear" w:color="000000" w:fill="FFFFFF"/>
            <w:vAlign w:val="center"/>
            <w:hideMark/>
          </w:tcPr>
          <w:p w14:paraId="466B832F" w14:textId="77777777" w:rsidR="00145288" w:rsidRPr="00145288" w:rsidRDefault="00145288" w:rsidP="00145288">
            <w:pPr>
              <w:suppressAutoHyphens w:val="0"/>
              <w:autoSpaceDN/>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30" w:type="dxa"/>
            <w:tcBorders>
              <w:top w:val="nil"/>
              <w:left w:val="nil"/>
              <w:bottom w:val="nil"/>
              <w:right w:val="single" w:sz="8" w:space="0" w:color="000000"/>
            </w:tcBorders>
            <w:shd w:val="clear" w:color="000000" w:fill="FFFFFF"/>
            <w:vAlign w:val="center"/>
            <w:hideMark/>
          </w:tcPr>
          <w:p w14:paraId="25946DC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99" w:type="dxa"/>
            <w:tcBorders>
              <w:top w:val="nil"/>
              <w:left w:val="nil"/>
              <w:bottom w:val="nil"/>
              <w:right w:val="single" w:sz="8" w:space="0" w:color="000000"/>
            </w:tcBorders>
            <w:shd w:val="clear" w:color="000000" w:fill="FFFFFF"/>
            <w:vAlign w:val="center"/>
            <w:hideMark/>
          </w:tcPr>
          <w:p w14:paraId="4A434A1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78" w:type="dxa"/>
            <w:tcBorders>
              <w:top w:val="nil"/>
              <w:left w:val="nil"/>
              <w:bottom w:val="nil"/>
              <w:right w:val="single" w:sz="8" w:space="0" w:color="000000"/>
            </w:tcBorders>
            <w:shd w:val="clear" w:color="000000" w:fill="FFFFFF"/>
            <w:vAlign w:val="center"/>
            <w:hideMark/>
          </w:tcPr>
          <w:p w14:paraId="127F6C4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77" w:type="dxa"/>
            <w:tcBorders>
              <w:top w:val="nil"/>
              <w:left w:val="nil"/>
              <w:bottom w:val="nil"/>
              <w:right w:val="nil"/>
            </w:tcBorders>
            <w:shd w:val="clear" w:color="000000" w:fill="FFFFFF"/>
            <w:vAlign w:val="center"/>
            <w:hideMark/>
          </w:tcPr>
          <w:p w14:paraId="3D6940D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41" w:type="dxa"/>
            <w:tcBorders>
              <w:top w:val="nil"/>
              <w:left w:val="single" w:sz="8" w:space="0" w:color="auto"/>
              <w:bottom w:val="nil"/>
              <w:right w:val="single" w:sz="8" w:space="0" w:color="auto"/>
            </w:tcBorders>
            <w:shd w:val="clear" w:color="000000" w:fill="FFFFFF"/>
            <w:vAlign w:val="center"/>
            <w:hideMark/>
          </w:tcPr>
          <w:p w14:paraId="09E99E0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401" w:type="dxa"/>
            <w:tcBorders>
              <w:top w:val="nil"/>
              <w:left w:val="nil"/>
              <w:bottom w:val="nil"/>
              <w:right w:val="single" w:sz="8" w:space="0" w:color="000000"/>
            </w:tcBorders>
            <w:shd w:val="clear" w:color="000000" w:fill="FFFFFF"/>
            <w:vAlign w:val="center"/>
            <w:hideMark/>
          </w:tcPr>
          <w:p w14:paraId="625F1F5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412" w:type="dxa"/>
            <w:tcBorders>
              <w:top w:val="nil"/>
              <w:left w:val="nil"/>
              <w:bottom w:val="nil"/>
              <w:right w:val="single" w:sz="8" w:space="0" w:color="000000"/>
            </w:tcBorders>
            <w:shd w:val="clear" w:color="000000" w:fill="FFFFFF"/>
            <w:vAlign w:val="center"/>
            <w:hideMark/>
          </w:tcPr>
          <w:p w14:paraId="764164E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420" w:type="dxa"/>
            <w:tcBorders>
              <w:top w:val="nil"/>
              <w:left w:val="nil"/>
              <w:bottom w:val="nil"/>
              <w:right w:val="single" w:sz="8" w:space="0" w:color="000000"/>
            </w:tcBorders>
            <w:shd w:val="clear" w:color="000000" w:fill="FFFFFF"/>
            <w:vAlign w:val="center"/>
            <w:hideMark/>
          </w:tcPr>
          <w:p w14:paraId="45C8E32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402" w:type="dxa"/>
            <w:tcBorders>
              <w:top w:val="nil"/>
              <w:left w:val="nil"/>
              <w:bottom w:val="nil"/>
              <w:right w:val="single" w:sz="8" w:space="0" w:color="000000"/>
            </w:tcBorders>
            <w:shd w:val="clear" w:color="000000" w:fill="FFFFFF"/>
            <w:vAlign w:val="center"/>
            <w:hideMark/>
          </w:tcPr>
          <w:p w14:paraId="46BE7AE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48" w:type="dxa"/>
            <w:tcBorders>
              <w:top w:val="nil"/>
              <w:left w:val="nil"/>
              <w:bottom w:val="nil"/>
              <w:right w:val="single" w:sz="8" w:space="0" w:color="000000"/>
            </w:tcBorders>
            <w:shd w:val="clear" w:color="000000" w:fill="FFFFFF"/>
            <w:vAlign w:val="center"/>
            <w:hideMark/>
          </w:tcPr>
          <w:p w14:paraId="147CAFF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0E76EF8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single" w:sz="8" w:space="0" w:color="000000"/>
            </w:tcBorders>
            <w:shd w:val="clear" w:color="000000" w:fill="FFFFFF"/>
            <w:vAlign w:val="center"/>
            <w:hideMark/>
          </w:tcPr>
          <w:p w14:paraId="03D0816A"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93" w:type="dxa"/>
            <w:tcBorders>
              <w:top w:val="nil"/>
              <w:left w:val="nil"/>
              <w:bottom w:val="nil"/>
              <w:right w:val="single" w:sz="8" w:space="0" w:color="000000"/>
            </w:tcBorders>
            <w:shd w:val="clear" w:color="000000" w:fill="FFFFFF"/>
            <w:vAlign w:val="center"/>
            <w:hideMark/>
          </w:tcPr>
          <w:p w14:paraId="710171C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5F77014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60" w:type="dxa"/>
            <w:tcBorders>
              <w:top w:val="nil"/>
              <w:left w:val="nil"/>
              <w:bottom w:val="nil"/>
              <w:right w:val="single" w:sz="8" w:space="0" w:color="000000"/>
            </w:tcBorders>
            <w:shd w:val="clear" w:color="000000" w:fill="FFFFFF"/>
            <w:vAlign w:val="center"/>
            <w:hideMark/>
          </w:tcPr>
          <w:p w14:paraId="737942A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74" w:type="dxa"/>
            <w:tcBorders>
              <w:top w:val="nil"/>
              <w:left w:val="nil"/>
              <w:bottom w:val="nil"/>
              <w:right w:val="single" w:sz="8" w:space="0" w:color="000000"/>
            </w:tcBorders>
            <w:shd w:val="clear" w:color="000000" w:fill="FFFFFF"/>
            <w:vAlign w:val="center"/>
            <w:hideMark/>
          </w:tcPr>
          <w:p w14:paraId="0DFE170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67C5F07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2FA6A9F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27D282E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2" w:type="dxa"/>
            <w:tcBorders>
              <w:top w:val="nil"/>
              <w:left w:val="nil"/>
              <w:bottom w:val="nil"/>
              <w:right w:val="single" w:sz="8" w:space="0" w:color="000000"/>
            </w:tcBorders>
            <w:shd w:val="clear" w:color="000000" w:fill="FFFFFF"/>
            <w:vAlign w:val="center"/>
            <w:hideMark/>
          </w:tcPr>
          <w:p w14:paraId="51F4B78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3431873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6B1C31C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33AE640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443F439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1492" w:type="dxa"/>
            <w:vMerge/>
            <w:tcBorders>
              <w:top w:val="nil"/>
              <w:left w:val="single" w:sz="8" w:space="0" w:color="000000"/>
              <w:bottom w:val="nil"/>
              <w:right w:val="single" w:sz="8" w:space="0" w:color="000000"/>
            </w:tcBorders>
            <w:vAlign w:val="center"/>
            <w:hideMark/>
          </w:tcPr>
          <w:p w14:paraId="4A0FFD46"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831" w:type="dxa"/>
            <w:vMerge/>
            <w:tcBorders>
              <w:top w:val="nil"/>
              <w:left w:val="single" w:sz="8" w:space="0" w:color="000000"/>
              <w:bottom w:val="nil"/>
              <w:right w:val="single" w:sz="8" w:space="0" w:color="000000"/>
            </w:tcBorders>
            <w:vAlign w:val="center"/>
            <w:hideMark/>
          </w:tcPr>
          <w:p w14:paraId="627439F9"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1230" w:type="dxa"/>
            <w:vMerge/>
            <w:tcBorders>
              <w:top w:val="nil"/>
              <w:left w:val="single" w:sz="8" w:space="0" w:color="000000"/>
              <w:bottom w:val="nil"/>
              <w:right w:val="single" w:sz="8" w:space="0" w:color="000000"/>
            </w:tcBorders>
            <w:vAlign w:val="center"/>
            <w:hideMark/>
          </w:tcPr>
          <w:p w14:paraId="1FE0F39B"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r>
      <w:tr w:rsidR="00190E94" w:rsidRPr="00145288" w14:paraId="3590B71E" w14:textId="77777777" w:rsidTr="00190E94">
        <w:trPr>
          <w:trHeight w:val="923"/>
        </w:trPr>
        <w:tc>
          <w:tcPr>
            <w:tcW w:w="1916" w:type="dxa"/>
            <w:tcBorders>
              <w:top w:val="nil"/>
              <w:left w:val="single" w:sz="8" w:space="0" w:color="auto"/>
              <w:bottom w:val="nil"/>
              <w:right w:val="single" w:sz="8" w:space="0" w:color="000000"/>
            </w:tcBorders>
            <w:shd w:val="clear" w:color="auto" w:fill="auto"/>
            <w:vAlign w:val="center"/>
            <w:hideMark/>
          </w:tcPr>
          <w:p w14:paraId="347D13EB" w14:textId="720DEC0F" w:rsidR="00145288" w:rsidRPr="00145288" w:rsidRDefault="00145288" w:rsidP="00B82BE6">
            <w:pPr>
              <w:pStyle w:val="ListParagraph"/>
              <w:numPr>
                <w:ilvl w:val="0"/>
                <w:numId w:val="15"/>
              </w:numPr>
              <w:suppressAutoHyphens w:val="0"/>
              <w:autoSpaceDN/>
              <w:ind w:left="255" w:right="8" w:hanging="180"/>
              <w:textAlignment w:val="auto"/>
              <w:rPr>
                <w:rFonts w:ascii="Arial" w:hAnsi="Arial" w:cs="Arial"/>
                <w:color w:val="000000"/>
                <w:sz w:val="16"/>
                <w:szCs w:val="16"/>
                <w:lang w:val="es-CO"/>
              </w:rPr>
            </w:pPr>
            <w:r w:rsidRPr="00145288">
              <w:rPr>
                <w:rFonts w:ascii="Arial" w:hAnsi="Arial" w:cs="Arial"/>
                <w:color w:val="000000"/>
                <w:sz w:val="16"/>
                <w:szCs w:val="16"/>
                <w:lang w:val="es-CO"/>
              </w:rPr>
              <w:t>Instalaciones de agua, saneamiento e higiene en edificios públicos -escuelas, centros de salud y mercados- construidas o rehabilitadas</w:t>
            </w:r>
          </w:p>
        </w:tc>
        <w:tc>
          <w:tcPr>
            <w:tcW w:w="346" w:type="dxa"/>
            <w:tcBorders>
              <w:top w:val="nil"/>
              <w:left w:val="nil"/>
              <w:bottom w:val="nil"/>
              <w:right w:val="single" w:sz="8" w:space="0" w:color="000000"/>
            </w:tcBorders>
            <w:shd w:val="clear" w:color="000000" w:fill="FFFFFF"/>
            <w:vAlign w:val="center"/>
            <w:hideMark/>
          </w:tcPr>
          <w:p w14:paraId="3D71DF09"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30" w:type="dxa"/>
            <w:tcBorders>
              <w:top w:val="nil"/>
              <w:left w:val="nil"/>
              <w:bottom w:val="nil"/>
              <w:right w:val="single" w:sz="8" w:space="0" w:color="000000"/>
            </w:tcBorders>
            <w:shd w:val="clear" w:color="000000" w:fill="FFFFFF"/>
            <w:vAlign w:val="center"/>
            <w:hideMark/>
          </w:tcPr>
          <w:p w14:paraId="54862CB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99" w:type="dxa"/>
            <w:tcBorders>
              <w:top w:val="nil"/>
              <w:left w:val="nil"/>
              <w:bottom w:val="nil"/>
              <w:right w:val="single" w:sz="8" w:space="0" w:color="000000"/>
            </w:tcBorders>
            <w:shd w:val="clear" w:color="000000" w:fill="FFFFFF"/>
            <w:vAlign w:val="center"/>
            <w:hideMark/>
          </w:tcPr>
          <w:p w14:paraId="3A6F520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8" w:type="dxa"/>
            <w:tcBorders>
              <w:top w:val="nil"/>
              <w:left w:val="nil"/>
              <w:bottom w:val="nil"/>
              <w:right w:val="single" w:sz="8" w:space="0" w:color="000000"/>
            </w:tcBorders>
            <w:shd w:val="clear" w:color="000000" w:fill="FFFFFF"/>
            <w:vAlign w:val="center"/>
            <w:hideMark/>
          </w:tcPr>
          <w:p w14:paraId="5BAA008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nil"/>
            </w:tcBorders>
            <w:shd w:val="clear" w:color="000000" w:fill="FFFFFF"/>
            <w:vAlign w:val="center"/>
            <w:hideMark/>
          </w:tcPr>
          <w:p w14:paraId="23E300C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1" w:type="dxa"/>
            <w:tcBorders>
              <w:top w:val="nil"/>
              <w:left w:val="single" w:sz="8" w:space="0" w:color="auto"/>
              <w:bottom w:val="nil"/>
              <w:right w:val="single" w:sz="8" w:space="0" w:color="auto"/>
            </w:tcBorders>
            <w:shd w:val="clear" w:color="000000" w:fill="FFFFFF"/>
            <w:vAlign w:val="center"/>
            <w:hideMark/>
          </w:tcPr>
          <w:p w14:paraId="56A2966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1" w:type="dxa"/>
            <w:tcBorders>
              <w:top w:val="nil"/>
              <w:left w:val="nil"/>
              <w:bottom w:val="nil"/>
              <w:right w:val="single" w:sz="8" w:space="0" w:color="000000"/>
            </w:tcBorders>
            <w:shd w:val="clear" w:color="000000" w:fill="FFFFFF"/>
            <w:vAlign w:val="center"/>
            <w:hideMark/>
          </w:tcPr>
          <w:p w14:paraId="3671F19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2" w:type="dxa"/>
            <w:tcBorders>
              <w:top w:val="nil"/>
              <w:left w:val="nil"/>
              <w:bottom w:val="nil"/>
              <w:right w:val="single" w:sz="8" w:space="0" w:color="000000"/>
            </w:tcBorders>
            <w:shd w:val="clear" w:color="000000" w:fill="FFFFFF"/>
            <w:vAlign w:val="center"/>
            <w:hideMark/>
          </w:tcPr>
          <w:p w14:paraId="4C4F3DA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16FDD25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227A374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45A888E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6D999A8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single" w:sz="8" w:space="0" w:color="000000"/>
            </w:tcBorders>
            <w:shd w:val="clear" w:color="000000" w:fill="FFFFFF"/>
            <w:vAlign w:val="center"/>
            <w:hideMark/>
          </w:tcPr>
          <w:p w14:paraId="38CB04B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93" w:type="dxa"/>
            <w:tcBorders>
              <w:top w:val="nil"/>
              <w:left w:val="nil"/>
              <w:bottom w:val="nil"/>
              <w:right w:val="single" w:sz="8" w:space="0" w:color="000000"/>
            </w:tcBorders>
            <w:shd w:val="clear" w:color="000000" w:fill="FFFFFF"/>
            <w:vAlign w:val="center"/>
            <w:hideMark/>
          </w:tcPr>
          <w:p w14:paraId="5F81A7B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0C0B13C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60" w:type="dxa"/>
            <w:tcBorders>
              <w:top w:val="nil"/>
              <w:left w:val="nil"/>
              <w:bottom w:val="nil"/>
              <w:right w:val="single" w:sz="8" w:space="0" w:color="000000"/>
            </w:tcBorders>
            <w:shd w:val="clear" w:color="000000" w:fill="FFFFFF"/>
            <w:vAlign w:val="center"/>
            <w:hideMark/>
          </w:tcPr>
          <w:p w14:paraId="2001C6E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74" w:type="dxa"/>
            <w:tcBorders>
              <w:top w:val="nil"/>
              <w:left w:val="nil"/>
              <w:bottom w:val="nil"/>
              <w:right w:val="single" w:sz="8" w:space="0" w:color="000000"/>
            </w:tcBorders>
            <w:shd w:val="clear" w:color="000000" w:fill="FFFFFF"/>
            <w:vAlign w:val="center"/>
            <w:hideMark/>
          </w:tcPr>
          <w:p w14:paraId="7F37719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0D0C9AA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3794A29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5C2EA37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2" w:type="dxa"/>
            <w:tcBorders>
              <w:top w:val="nil"/>
              <w:left w:val="nil"/>
              <w:bottom w:val="nil"/>
              <w:right w:val="single" w:sz="8" w:space="0" w:color="000000"/>
            </w:tcBorders>
            <w:shd w:val="clear" w:color="000000" w:fill="FFFFFF"/>
            <w:vAlign w:val="center"/>
            <w:hideMark/>
          </w:tcPr>
          <w:p w14:paraId="04411A6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509F31B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0643383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5BCF42D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3943C47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1492" w:type="dxa"/>
            <w:vMerge/>
            <w:tcBorders>
              <w:top w:val="nil"/>
              <w:left w:val="single" w:sz="8" w:space="0" w:color="000000"/>
              <w:bottom w:val="nil"/>
              <w:right w:val="single" w:sz="8" w:space="0" w:color="000000"/>
            </w:tcBorders>
            <w:vAlign w:val="center"/>
            <w:hideMark/>
          </w:tcPr>
          <w:p w14:paraId="77D4CFF6"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831" w:type="dxa"/>
            <w:vMerge/>
            <w:tcBorders>
              <w:top w:val="nil"/>
              <w:left w:val="single" w:sz="8" w:space="0" w:color="000000"/>
              <w:bottom w:val="nil"/>
              <w:right w:val="single" w:sz="8" w:space="0" w:color="000000"/>
            </w:tcBorders>
            <w:vAlign w:val="center"/>
            <w:hideMark/>
          </w:tcPr>
          <w:p w14:paraId="3A3AFC31"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1230" w:type="dxa"/>
            <w:vMerge/>
            <w:tcBorders>
              <w:top w:val="nil"/>
              <w:left w:val="single" w:sz="8" w:space="0" w:color="000000"/>
              <w:bottom w:val="nil"/>
              <w:right w:val="single" w:sz="8" w:space="0" w:color="000000"/>
            </w:tcBorders>
            <w:vAlign w:val="center"/>
            <w:hideMark/>
          </w:tcPr>
          <w:p w14:paraId="03E9A5F7"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r>
      <w:tr w:rsidR="00190E94" w:rsidRPr="00145288" w14:paraId="68D83475" w14:textId="77777777" w:rsidTr="00190E94">
        <w:trPr>
          <w:trHeight w:val="600"/>
        </w:trPr>
        <w:tc>
          <w:tcPr>
            <w:tcW w:w="1916" w:type="dxa"/>
            <w:tcBorders>
              <w:top w:val="nil"/>
              <w:left w:val="single" w:sz="8" w:space="0" w:color="auto"/>
              <w:bottom w:val="nil"/>
              <w:right w:val="single" w:sz="8" w:space="0" w:color="000000"/>
            </w:tcBorders>
            <w:shd w:val="clear" w:color="auto" w:fill="auto"/>
            <w:vAlign w:val="center"/>
            <w:hideMark/>
          </w:tcPr>
          <w:p w14:paraId="0BCDD132" w14:textId="77777777" w:rsidR="00145288" w:rsidRPr="00145288" w:rsidRDefault="00145288" w:rsidP="00B82BE6">
            <w:pPr>
              <w:pStyle w:val="ListParagraph"/>
              <w:numPr>
                <w:ilvl w:val="0"/>
                <w:numId w:val="15"/>
              </w:numPr>
              <w:suppressAutoHyphens w:val="0"/>
              <w:autoSpaceDN/>
              <w:ind w:left="255" w:right="8" w:hanging="180"/>
              <w:textAlignment w:val="auto"/>
              <w:rPr>
                <w:rFonts w:ascii="Arial" w:hAnsi="Arial" w:cs="Arial"/>
                <w:color w:val="000000"/>
                <w:sz w:val="16"/>
                <w:szCs w:val="16"/>
                <w:lang w:val="es-CO"/>
              </w:rPr>
            </w:pPr>
            <w:r w:rsidRPr="00145288">
              <w:rPr>
                <w:rFonts w:ascii="Arial" w:hAnsi="Arial" w:cs="Arial"/>
                <w:color w:val="000000"/>
                <w:sz w:val="16"/>
                <w:szCs w:val="16"/>
                <w:lang w:val="es-CO"/>
              </w:rPr>
              <w:t>Sistemas de agua potable en áreas urbanas del Norte de Haití construidos</w:t>
            </w:r>
          </w:p>
        </w:tc>
        <w:tc>
          <w:tcPr>
            <w:tcW w:w="346" w:type="dxa"/>
            <w:tcBorders>
              <w:top w:val="nil"/>
              <w:left w:val="nil"/>
              <w:bottom w:val="nil"/>
              <w:right w:val="single" w:sz="8" w:space="0" w:color="000000"/>
            </w:tcBorders>
            <w:shd w:val="clear" w:color="000000" w:fill="FFFFFF"/>
            <w:vAlign w:val="center"/>
            <w:hideMark/>
          </w:tcPr>
          <w:p w14:paraId="71DF0FBA" w14:textId="77777777" w:rsidR="00145288" w:rsidRPr="00145288" w:rsidRDefault="00145288" w:rsidP="00145288">
            <w:pPr>
              <w:suppressAutoHyphens w:val="0"/>
              <w:autoSpaceDN/>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30" w:type="dxa"/>
            <w:tcBorders>
              <w:top w:val="nil"/>
              <w:left w:val="nil"/>
              <w:bottom w:val="nil"/>
              <w:right w:val="single" w:sz="8" w:space="0" w:color="000000"/>
            </w:tcBorders>
            <w:shd w:val="clear" w:color="000000" w:fill="FFFFFF"/>
            <w:vAlign w:val="center"/>
            <w:hideMark/>
          </w:tcPr>
          <w:p w14:paraId="156B44F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99" w:type="dxa"/>
            <w:tcBorders>
              <w:top w:val="nil"/>
              <w:left w:val="nil"/>
              <w:bottom w:val="nil"/>
              <w:right w:val="single" w:sz="8" w:space="0" w:color="000000"/>
            </w:tcBorders>
            <w:shd w:val="clear" w:color="000000" w:fill="FFFFFF"/>
            <w:vAlign w:val="center"/>
            <w:hideMark/>
          </w:tcPr>
          <w:p w14:paraId="4F425F7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78" w:type="dxa"/>
            <w:tcBorders>
              <w:top w:val="nil"/>
              <w:left w:val="nil"/>
              <w:bottom w:val="nil"/>
              <w:right w:val="single" w:sz="8" w:space="0" w:color="000000"/>
            </w:tcBorders>
            <w:shd w:val="clear" w:color="000000" w:fill="FFFFFF"/>
            <w:vAlign w:val="center"/>
            <w:hideMark/>
          </w:tcPr>
          <w:p w14:paraId="40557C5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77" w:type="dxa"/>
            <w:tcBorders>
              <w:top w:val="nil"/>
              <w:left w:val="nil"/>
              <w:bottom w:val="nil"/>
              <w:right w:val="nil"/>
            </w:tcBorders>
            <w:shd w:val="clear" w:color="000000" w:fill="FFFFFF"/>
            <w:hideMark/>
          </w:tcPr>
          <w:p w14:paraId="2A8F4E0D"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s-CO"/>
              </w:rPr>
            </w:pPr>
            <w:r w:rsidRPr="00145288">
              <w:rPr>
                <w:rFonts w:ascii="Calibri" w:hAnsi="Calibri" w:cs="Calibri"/>
                <w:color w:val="000000"/>
                <w:spacing w:val="0"/>
                <w:sz w:val="22"/>
                <w:szCs w:val="22"/>
                <w:lang w:val="es-CO"/>
              </w:rPr>
              <w:t> </w:t>
            </w:r>
          </w:p>
        </w:tc>
        <w:tc>
          <w:tcPr>
            <w:tcW w:w="341" w:type="dxa"/>
            <w:tcBorders>
              <w:top w:val="nil"/>
              <w:left w:val="single" w:sz="8" w:space="0" w:color="auto"/>
              <w:bottom w:val="nil"/>
              <w:right w:val="single" w:sz="8" w:space="0" w:color="auto"/>
            </w:tcBorders>
            <w:shd w:val="clear" w:color="000000" w:fill="FFFFFF"/>
            <w:vAlign w:val="center"/>
            <w:hideMark/>
          </w:tcPr>
          <w:p w14:paraId="56B210A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401" w:type="dxa"/>
            <w:tcBorders>
              <w:top w:val="nil"/>
              <w:left w:val="nil"/>
              <w:bottom w:val="nil"/>
              <w:right w:val="single" w:sz="8" w:space="0" w:color="000000"/>
            </w:tcBorders>
            <w:shd w:val="clear" w:color="000000" w:fill="FFFFFF"/>
            <w:vAlign w:val="center"/>
            <w:hideMark/>
          </w:tcPr>
          <w:p w14:paraId="0835BEE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412" w:type="dxa"/>
            <w:tcBorders>
              <w:top w:val="nil"/>
              <w:left w:val="nil"/>
              <w:bottom w:val="nil"/>
              <w:right w:val="single" w:sz="8" w:space="0" w:color="000000"/>
            </w:tcBorders>
            <w:shd w:val="clear" w:color="000000" w:fill="FFFFFF"/>
            <w:vAlign w:val="center"/>
            <w:hideMark/>
          </w:tcPr>
          <w:p w14:paraId="10E9241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420" w:type="dxa"/>
            <w:tcBorders>
              <w:top w:val="nil"/>
              <w:left w:val="nil"/>
              <w:bottom w:val="nil"/>
              <w:right w:val="single" w:sz="8" w:space="0" w:color="000000"/>
            </w:tcBorders>
            <w:shd w:val="clear" w:color="000000" w:fill="FFFFFF"/>
            <w:hideMark/>
          </w:tcPr>
          <w:p w14:paraId="5B1987F3"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s-CO"/>
              </w:rPr>
            </w:pPr>
            <w:r w:rsidRPr="00145288">
              <w:rPr>
                <w:rFonts w:ascii="Calibri" w:hAnsi="Calibri" w:cs="Calibri"/>
                <w:color w:val="000000"/>
                <w:spacing w:val="0"/>
                <w:sz w:val="22"/>
                <w:szCs w:val="22"/>
                <w:lang w:val="es-CO"/>
              </w:rPr>
              <w:t> </w:t>
            </w:r>
          </w:p>
        </w:tc>
        <w:tc>
          <w:tcPr>
            <w:tcW w:w="402" w:type="dxa"/>
            <w:tcBorders>
              <w:top w:val="nil"/>
              <w:left w:val="nil"/>
              <w:bottom w:val="nil"/>
              <w:right w:val="single" w:sz="8" w:space="0" w:color="000000"/>
            </w:tcBorders>
            <w:shd w:val="clear" w:color="000000" w:fill="FFFFFF"/>
            <w:vAlign w:val="center"/>
            <w:hideMark/>
          </w:tcPr>
          <w:p w14:paraId="7D81651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48" w:type="dxa"/>
            <w:tcBorders>
              <w:top w:val="nil"/>
              <w:left w:val="nil"/>
              <w:bottom w:val="nil"/>
              <w:right w:val="single" w:sz="8" w:space="0" w:color="000000"/>
            </w:tcBorders>
            <w:shd w:val="clear" w:color="000000" w:fill="FFFFFF"/>
            <w:vAlign w:val="center"/>
            <w:hideMark/>
          </w:tcPr>
          <w:p w14:paraId="680F3DA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2BBE037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single" w:sz="8" w:space="0" w:color="000000"/>
            </w:tcBorders>
            <w:shd w:val="clear" w:color="000000" w:fill="FFFFFF"/>
            <w:vAlign w:val="center"/>
            <w:hideMark/>
          </w:tcPr>
          <w:p w14:paraId="3397E27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93" w:type="dxa"/>
            <w:tcBorders>
              <w:top w:val="nil"/>
              <w:left w:val="nil"/>
              <w:bottom w:val="nil"/>
              <w:right w:val="single" w:sz="8" w:space="0" w:color="000000"/>
            </w:tcBorders>
            <w:shd w:val="clear" w:color="000000" w:fill="FFFFFF"/>
            <w:vAlign w:val="center"/>
            <w:hideMark/>
          </w:tcPr>
          <w:p w14:paraId="64D7E13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48E71F9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60" w:type="dxa"/>
            <w:tcBorders>
              <w:top w:val="nil"/>
              <w:left w:val="nil"/>
              <w:bottom w:val="nil"/>
              <w:right w:val="single" w:sz="8" w:space="0" w:color="000000"/>
            </w:tcBorders>
            <w:shd w:val="clear" w:color="000000" w:fill="FFFFFF"/>
            <w:vAlign w:val="center"/>
            <w:hideMark/>
          </w:tcPr>
          <w:p w14:paraId="65B2E6C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74" w:type="dxa"/>
            <w:tcBorders>
              <w:top w:val="nil"/>
              <w:left w:val="nil"/>
              <w:bottom w:val="nil"/>
              <w:right w:val="single" w:sz="8" w:space="0" w:color="000000"/>
            </w:tcBorders>
            <w:shd w:val="clear" w:color="000000" w:fill="FFFFFF"/>
            <w:vAlign w:val="center"/>
            <w:hideMark/>
          </w:tcPr>
          <w:p w14:paraId="1B4D1A3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77F4993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7DA67A8A"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76B7FCB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2" w:type="dxa"/>
            <w:tcBorders>
              <w:top w:val="nil"/>
              <w:left w:val="nil"/>
              <w:bottom w:val="nil"/>
              <w:right w:val="single" w:sz="8" w:space="0" w:color="000000"/>
            </w:tcBorders>
            <w:shd w:val="clear" w:color="000000" w:fill="FFFFFF"/>
            <w:vAlign w:val="center"/>
            <w:hideMark/>
          </w:tcPr>
          <w:p w14:paraId="0B67BB3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2585539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06E4AD5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0DD9874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6D2808A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1492" w:type="dxa"/>
            <w:vMerge/>
            <w:tcBorders>
              <w:top w:val="nil"/>
              <w:left w:val="single" w:sz="8" w:space="0" w:color="000000"/>
              <w:bottom w:val="nil"/>
              <w:right w:val="single" w:sz="8" w:space="0" w:color="000000"/>
            </w:tcBorders>
            <w:vAlign w:val="center"/>
            <w:hideMark/>
          </w:tcPr>
          <w:p w14:paraId="33E20382"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831" w:type="dxa"/>
            <w:vMerge/>
            <w:tcBorders>
              <w:top w:val="nil"/>
              <w:left w:val="single" w:sz="8" w:space="0" w:color="000000"/>
              <w:bottom w:val="nil"/>
              <w:right w:val="single" w:sz="8" w:space="0" w:color="000000"/>
            </w:tcBorders>
            <w:vAlign w:val="center"/>
            <w:hideMark/>
          </w:tcPr>
          <w:p w14:paraId="00AD554B"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1230" w:type="dxa"/>
            <w:vMerge/>
            <w:tcBorders>
              <w:top w:val="nil"/>
              <w:left w:val="single" w:sz="8" w:space="0" w:color="000000"/>
              <w:bottom w:val="nil"/>
              <w:right w:val="single" w:sz="8" w:space="0" w:color="000000"/>
            </w:tcBorders>
            <w:vAlign w:val="center"/>
            <w:hideMark/>
          </w:tcPr>
          <w:p w14:paraId="14ADC12A"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r>
      <w:tr w:rsidR="00190E94" w:rsidRPr="00145288" w14:paraId="67083760" w14:textId="77777777" w:rsidTr="00190E94">
        <w:trPr>
          <w:trHeight w:val="1080"/>
        </w:trPr>
        <w:tc>
          <w:tcPr>
            <w:tcW w:w="1916" w:type="dxa"/>
            <w:tcBorders>
              <w:top w:val="nil"/>
              <w:left w:val="single" w:sz="8" w:space="0" w:color="auto"/>
              <w:bottom w:val="nil"/>
              <w:right w:val="single" w:sz="8" w:space="0" w:color="000000"/>
            </w:tcBorders>
            <w:shd w:val="clear" w:color="auto" w:fill="auto"/>
            <w:vAlign w:val="center"/>
            <w:hideMark/>
          </w:tcPr>
          <w:p w14:paraId="49616DCB" w14:textId="77777777" w:rsidR="00145288" w:rsidRPr="00145288" w:rsidRDefault="00145288" w:rsidP="00B82BE6">
            <w:pPr>
              <w:pStyle w:val="ListParagraph"/>
              <w:numPr>
                <w:ilvl w:val="0"/>
                <w:numId w:val="15"/>
              </w:numPr>
              <w:suppressAutoHyphens w:val="0"/>
              <w:autoSpaceDN/>
              <w:ind w:left="255" w:right="8" w:hanging="180"/>
              <w:textAlignment w:val="auto"/>
              <w:rPr>
                <w:rFonts w:ascii="Arial" w:hAnsi="Arial" w:cs="Arial"/>
                <w:color w:val="000000"/>
                <w:sz w:val="16"/>
                <w:szCs w:val="16"/>
                <w:lang w:val="es-CO"/>
              </w:rPr>
            </w:pPr>
            <w:r w:rsidRPr="00145288">
              <w:rPr>
                <w:rFonts w:ascii="Arial" w:hAnsi="Arial" w:cs="Arial"/>
                <w:color w:val="000000"/>
                <w:sz w:val="16"/>
                <w:szCs w:val="16"/>
                <w:lang w:val="es-CO"/>
              </w:rPr>
              <w:lastRenderedPageBreak/>
              <w:t>Campañas de cambio de comportamiento para reducir la defecación al aire libre en áreas marginales y fomentar las prácticas de higiene implementadas</w:t>
            </w:r>
          </w:p>
        </w:tc>
        <w:tc>
          <w:tcPr>
            <w:tcW w:w="346" w:type="dxa"/>
            <w:tcBorders>
              <w:top w:val="nil"/>
              <w:left w:val="nil"/>
              <w:bottom w:val="nil"/>
              <w:right w:val="single" w:sz="8" w:space="0" w:color="000000"/>
            </w:tcBorders>
            <w:shd w:val="clear" w:color="000000" w:fill="FFFFFF"/>
            <w:vAlign w:val="center"/>
            <w:hideMark/>
          </w:tcPr>
          <w:p w14:paraId="39BDDB84" w14:textId="77777777" w:rsidR="00145288" w:rsidRPr="00145288" w:rsidRDefault="00145288" w:rsidP="00145288">
            <w:pPr>
              <w:suppressAutoHyphens w:val="0"/>
              <w:autoSpaceDN/>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30" w:type="dxa"/>
            <w:tcBorders>
              <w:top w:val="nil"/>
              <w:left w:val="nil"/>
              <w:bottom w:val="nil"/>
              <w:right w:val="single" w:sz="8" w:space="0" w:color="000000"/>
            </w:tcBorders>
            <w:shd w:val="clear" w:color="000000" w:fill="FFFFFF"/>
            <w:vAlign w:val="center"/>
            <w:hideMark/>
          </w:tcPr>
          <w:p w14:paraId="439B177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99" w:type="dxa"/>
            <w:tcBorders>
              <w:top w:val="nil"/>
              <w:left w:val="nil"/>
              <w:bottom w:val="nil"/>
              <w:right w:val="single" w:sz="8" w:space="0" w:color="000000"/>
            </w:tcBorders>
            <w:shd w:val="clear" w:color="000000" w:fill="FFFFFF"/>
            <w:vAlign w:val="center"/>
            <w:hideMark/>
          </w:tcPr>
          <w:p w14:paraId="2FE0192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78" w:type="dxa"/>
            <w:tcBorders>
              <w:top w:val="nil"/>
              <w:left w:val="nil"/>
              <w:bottom w:val="nil"/>
              <w:right w:val="single" w:sz="8" w:space="0" w:color="000000"/>
            </w:tcBorders>
            <w:shd w:val="clear" w:color="000000" w:fill="FFFFFF"/>
            <w:vAlign w:val="center"/>
            <w:hideMark/>
          </w:tcPr>
          <w:p w14:paraId="4330EC3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77" w:type="dxa"/>
            <w:tcBorders>
              <w:top w:val="nil"/>
              <w:left w:val="nil"/>
              <w:bottom w:val="nil"/>
              <w:right w:val="nil"/>
            </w:tcBorders>
            <w:shd w:val="clear" w:color="000000" w:fill="FFFFFF"/>
            <w:hideMark/>
          </w:tcPr>
          <w:p w14:paraId="46E2E308" w14:textId="77777777" w:rsidR="00145288" w:rsidRPr="00145288" w:rsidRDefault="00145288" w:rsidP="00145288">
            <w:pPr>
              <w:suppressAutoHyphens w:val="0"/>
              <w:autoSpaceDN/>
              <w:jc w:val="center"/>
              <w:textAlignment w:val="auto"/>
              <w:rPr>
                <w:rFonts w:ascii="Calibri" w:hAnsi="Calibri" w:cs="Calibri"/>
                <w:color w:val="000000"/>
                <w:spacing w:val="0"/>
                <w:sz w:val="22"/>
                <w:szCs w:val="22"/>
                <w:lang w:val="es-CO"/>
              </w:rPr>
            </w:pPr>
            <w:r w:rsidRPr="00145288">
              <w:rPr>
                <w:rFonts w:ascii="Calibri" w:hAnsi="Calibri" w:cs="Calibri"/>
                <w:color w:val="000000"/>
                <w:spacing w:val="0"/>
                <w:sz w:val="22"/>
                <w:szCs w:val="22"/>
                <w:lang w:val="es-CO"/>
              </w:rPr>
              <w:t> </w:t>
            </w:r>
          </w:p>
        </w:tc>
        <w:tc>
          <w:tcPr>
            <w:tcW w:w="341" w:type="dxa"/>
            <w:tcBorders>
              <w:top w:val="nil"/>
              <w:left w:val="single" w:sz="8" w:space="0" w:color="auto"/>
              <w:bottom w:val="nil"/>
              <w:right w:val="single" w:sz="8" w:space="0" w:color="auto"/>
            </w:tcBorders>
            <w:shd w:val="clear" w:color="000000" w:fill="FFFFFF"/>
            <w:vAlign w:val="center"/>
            <w:hideMark/>
          </w:tcPr>
          <w:p w14:paraId="092C76B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401" w:type="dxa"/>
            <w:tcBorders>
              <w:top w:val="nil"/>
              <w:left w:val="nil"/>
              <w:bottom w:val="nil"/>
              <w:right w:val="single" w:sz="8" w:space="0" w:color="000000"/>
            </w:tcBorders>
            <w:shd w:val="clear" w:color="000000" w:fill="FFFFFF"/>
            <w:vAlign w:val="center"/>
            <w:hideMark/>
          </w:tcPr>
          <w:p w14:paraId="09D2DE9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2" w:type="dxa"/>
            <w:tcBorders>
              <w:top w:val="nil"/>
              <w:left w:val="nil"/>
              <w:bottom w:val="nil"/>
              <w:right w:val="single" w:sz="8" w:space="0" w:color="000000"/>
            </w:tcBorders>
            <w:shd w:val="clear" w:color="000000" w:fill="FFFFFF"/>
            <w:vAlign w:val="center"/>
            <w:hideMark/>
          </w:tcPr>
          <w:p w14:paraId="79B107D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1787830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44BB549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61A876D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16E44EC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single" w:sz="8" w:space="0" w:color="000000"/>
            </w:tcBorders>
            <w:shd w:val="clear" w:color="000000" w:fill="FFFFFF"/>
            <w:vAlign w:val="center"/>
            <w:hideMark/>
          </w:tcPr>
          <w:p w14:paraId="4FB004D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93" w:type="dxa"/>
            <w:tcBorders>
              <w:top w:val="nil"/>
              <w:left w:val="nil"/>
              <w:bottom w:val="nil"/>
              <w:right w:val="single" w:sz="8" w:space="0" w:color="000000"/>
            </w:tcBorders>
            <w:shd w:val="clear" w:color="000000" w:fill="FFFFFF"/>
            <w:vAlign w:val="center"/>
            <w:hideMark/>
          </w:tcPr>
          <w:p w14:paraId="2EB7457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47F09C0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60" w:type="dxa"/>
            <w:tcBorders>
              <w:top w:val="nil"/>
              <w:left w:val="nil"/>
              <w:bottom w:val="nil"/>
              <w:right w:val="single" w:sz="8" w:space="0" w:color="000000"/>
            </w:tcBorders>
            <w:shd w:val="clear" w:color="000000" w:fill="FFFFFF"/>
            <w:vAlign w:val="center"/>
            <w:hideMark/>
          </w:tcPr>
          <w:p w14:paraId="749EA26A"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74" w:type="dxa"/>
            <w:tcBorders>
              <w:top w:val="nil"/>
              <w:left w:val="nil"/>
              <w:bottom w:val="nil"/>
              <w:right w:val="single" w:sz="8" w:space="0" w:color="000000"/>
            </w:tcBorders>
            <w:shd w:val="clear" w:color="000000" w:fill="FFFFFF"/>
            <w:vAlign w:val="center"/>
            <w:hideMark/>
          </w:tcPr>
          <w:p w14:paraId="04C9AF9A"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48625A6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0033B2E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5A6347A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2" w:type="dxa"/>
            <w:tcBorders>
              <w:top w:val="nil"/>
              <w:left w:val="nil"/>
              <w:bottom w:val="nil"/>
              <w:right w:val="single" w:sz="8" w:space="0" w:color="000000"/>
            </w:tcBorders>
            <w:shd w:val="clear" w:color="000000" w:fill="FFFFFF"/>
            <w:vAlign w:val="center"/>
            <w:hideMark/>
          </w:tcPr>
          <w:p w14:paraId="2DC15FB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6E81A34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7E60E22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nil"/>
              <w:right w:val="single" w:sz="8" w:space="0" w:color="000000"/>
            </w:tcBorders>
            <w:shd w:val="clear" w:color="000000" w:fill="FFFFFF"/>
            <w:vAlign w:val="center"/>
            <w:hideMark/>
          </w:tcPr>
          <w:p w14:paraId="65D107F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1F2AD30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1492" w:type="dxa"/>
            <w:vMerge/>
            <w:tcBorders>
              <w:top w:val="nil"/>
              <w:left w:val="single" w:sz="8" w:space="0" w:color="000000"/>
              <w:bottom w:val="nil"/>
              <w:right w:val="single" w:sz="8" w:space="0" w:color="000000"/>
            </w:tcBorders>
            <w:vAlign w:val="center"/>
            <w:hideMark/>
          </w:tcPr>
          <w:p w14:paraId="48EDFCD8"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831" w:type="dxa"/>
            <w:vMerge/>
            <w:tcBorders>
              <w:top w:val="nil"/>
              <w:left w:val="single" w:sz="8" w:space="0" w:color="000000"/>
              <w:bottom w:val="nil"/>
              <w:right w:val="single" w:sz="8" w:space="0" w:color="000000"/>
            </w:tcBorders>
            <w:vAlign w:val="center"/>
            <w:hideMark/>
          </w:tcPr>
          <w:p w14:paraId="6D09D3BE"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1230" w:type="dxa"/>
            <w:vMerge/>
            <w:tcBorders>
              <w:top w:val="nil"/>
              <w:left w:val="single" w:sz="8" w:space="0" w:color="000000"/>
              <w:bottom w:val="nil"/>
              <w:right w:val="single" w:sz="8" w:space="0" w:color="000000"/>
            </w:tcBorders>
            <w:vAlign w:val="center"/>
            <w:hideMark/>
          </w:tcPr>
          <w:p w14:paraId="2D0D01BB"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r>
      <w:tr w:rsidR="00190E94" w:rsidRPr="00145288" w14:paraId="4D7CB074" w14:textId="77777777" w:rsidTr="00190E94">
        <w:trPr>
          <w:trHeight w:val="690"/>
        </w:trPr>
        <w:tc>
          <w:tcPr>
            <w:tcW w:w="1916" w:type="dxa"/>
            <w:tcBorders>
              <w:top w:val="single" w:sz="8" w:space="0" w:color="000000"/>
              <w:left w:val="single" w:sz="8" w:space="0" w:color="000000"/>
              <w:bottom w:val="single" w:sz="8" w:space="0" w:color="000000"/>
              <w:right w:val="nil"/>
            </w:tcBorders>
            <w:shd w:val="clear" w:color="000000" w:fill="FFFFFF"/>
            <w:vAlign w:val="center"/>
            <w:hideMark/>
          </w:tcPr>
          <w:p w14:paraId="414152EA" w14:textId="77777777" w:rsidR="00145288" w:rsidRPr="00145288" w:rsidRDefault="00145288" w:rsidP="00145288">
            <w:pPr>
              <w:suppressAutoHyphens w:val="0"/>
              <w:autoSpaceDN/>
              <w:ind w:firstLineChars="200" w:firstLine="341"/>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III.</w:t>
            </w:r>
            <w:r w:rsidRPr="00145288">
              <w:rPr>
                <w:b/>
                <w:bCs/>
                <w:color w:val="000000"/>
                <w:spacing w:val="0"/>
                <w:sz w:val="14"/>
                <w:szCs w:val="14"/>
                <w:lang w:val="en-US"/>
              </w:rPr>
              <w:t xml:space="preserve">    </w:t>
            </w:r>
            <w:proofErr w:type="spellStart"/>
            <w:r w:rsidRPr="00145288">
              <w:rPr>
                <w:rFonts w:ascii="Arial" w:hAnsi="Arial" w:cs="Arial"/>
                <w:b/>
                <w:bCs/>
                <w:color w:val="000000"/>
                <w:spacing w:val="0"/>
                <w:sz w:val="17"/>
                <w:szCs w:val="17"/>
                <w:lang w:val="en-US"/>
              </w:rPr>
              <w:t>Indicadores</w:t>
            </w:r>
            <w:proofErr w:type="spellEnd"/>
            <w:r w:rsidRPr="00145288">
              <w:rPr>
                <w:rFonts w:ascii="Arial" w:hAnsi="Arial" w:cs="Arial"/>
                <w:b/>
                <w:bCs/>
                <w:color w:val="000000"/>
                <w:spacing w:val="0"/>
                <w:sz w:val="17"/>
                <w:szCs w:val="17"/>
                <w:lang w:val="en-US"/>
              </w:rPr>
              <w:t xml:space="preserve"> de </w:t>
            </w:r>
            <w:proofErr w:type="spellStart"/>
            <w:r w:rsidRPr="00145288">
              <w:rPr>
                <w:rFonts w:ascii="Arial" w:hAnsi="Arial" w:cs="Arial"/>
                <w:b/>
                <w:bCs/>
                <w:color w:val="000000"/>
                <w:spacing w:val="0"/>
                <w:sz w:val="17"/>
                <w:szCs w:val="17"/>
                <w:lang w:val="en-US"/>
              </w:rPr>
              <w:t>Inversiones</w:t>
            </w:r>
            <w:proofErr w:type="spellEnd"/>
            <w:r w:rsidRPr="00145288">
              <w:rPr>
                <w:rFonts w:ascii="Arial" w:hAnsi="Arial" w:cs="Arial"/>
                <w:b/>
                <w:bCs/>
                <w:color w:val="000000"/>
                <w:spacing w:val="0"/>
                <w:sz w:val="17"/>
                <w:szCs w:val="17"/>
                <w:lang w:val="en-US"/>
              </w:rPr>
              <w:t xml:space="preserve"> </w:t>
            </w:r>
            <w:proofErr w:type="spellStart"/>
            <w:r w:rsidRPr="00145288">
              <w:rPr>
                <w:rFonts w:ascii="Arial" w:hAnsi="Arial" w:cs="Arial"/>
                <w:b/>
                <w:bCs/>
                <w:color w:val="000000"/>
                <w:spacing w:val="0"/>
                <w:sz w:val="17"/>
                <w:szCs w:val="17"/>
                <w:lang w:val="en-US"/>
              </w:rPr>
              <w:t>en</w:t>
            </w:r>
            <w:proofErr w:type="spellEnd"/>
            <w:r w:rsidRPr="00145288">
              <w:rPr>
                <w:rFonts w:ascii="Arial" w:hAnsi="Arial" w:cs="Arial"/>
                <w:b/>
                <w:bCs/>
                <w:color w:val="000000"/>
                <w:spacing w:val="0"/>
                <w:sz w:val="17"/>
                <w:szCs w:val="17"/>
                <w:lang w:val="en-US"/>
              </w:rPr>
              <w:t xml:space="preserve"> Zonas Rurales</w:t>
            </w:r>
          </w:p>
        </w:tc>
        <w:tc>
          <w:tcPr>
            <w:tcW w:w="346" w:type="dxa"/>
            <w:tcBorders>
              <w:top w:val="single" w:sz="8" w:space="0" w:color="auto"/>
              <w:left w:val="single" w:sz="8" w:space="0" w:color="auto"/>
              <w:bottom w:val="single" w:sz="8" w:space="0" w:color="auto"/>
              <w:right w:val="single" w:sz="8" w:space="0" w:color="000000"/>
            </w:tcBorders>
            <w:shd w:val="clear" w:color="000000" w:fill="0070C0"/>
            <w:vAlign w:val="center"/>
            <w:hideMark/>
          </w:tcPr>
          <w:p w14:paraId="0216AA36"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30" w:type="dxa"/>
            <w:tcBorders>
              <w:top w:val="single" w:sz="8" w:space="0" w:color="auto"/>
              <w:left w:val="nil"/>
              <w:bottom w:val="single" w:sz="8" w:space="0" w:color="auto"/>
              <w:right w:val="single" w:sz="8" w:space="0" w:color="000000"/>
            </w:tcBorders>
            <w:shd w:val="clear" w:color="000000" w:fill="FFFFFF"/>
            <w:vAlign w:val="center"/>
            <w:hideMark/>
          </w:tcPr>
          <w:p w14:paraId="3A8C8CDE"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99" w:type="dxa"/>
            <w:tcBorders>
              <w:top w:val="single" w:sz="8" w:space="0" w:color="auto"/>
              <w:left w:val="nil"/>
              <w:bottom w:val="single" w:sz="8" w:space="0" w:color="auto"/>
              <w:right w:val="single" w:sz="8" w:space="0" w:color="000000"/>
            </w:tcBorders>
            <w:shd w:val="clear" w:color="000000" w:fill="FFFFFF"/>
            <w:vAlign w:val="center"/>
            <w:hideMark/>
          </w:tcPr>
          <w:p w14:paraId="3D0503C8"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8" w:type="dxa"/>
            <w:tcBorders>
              <w:top w:val="single" w:sz="8" w:space="0" w:color="auto"/>
              <w:left w:val="nil"/>
              <w:bottom w:val="single" w:sz="8" w:space="0" w:color="auto"/>
              <w:right w:val="single" w:sz="8" w:space="0" w:color="000000"/>
            </w:tcBorders>
            <w:shd w:val="clear" w:color="000000" w:fill="FFFFFF"/>
            <w:vAlign w:val="center"/>
            <w:hideMark/>
          </w:tcPr>
          <w:p w14:paraId="046EE60D"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single" w:sz="8" w:space="0" w:color="auto"/>
              <w:left w:val="nil"/>
              <w:bottom w:val="single" w:sz="8" w:space="0" w:color="auto"/>
              <w:right w:val="nil"/>
            </w:tcBorders>
            <w:shd w:val="clear" w:color="000000" w:fill="0070C0"/>
            <w:vAlign w:val="center"/>
            <w:hideMark/>
          </w:tcPr>
          <w:p w14:paraId="2D7C44C2"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1"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13669D9F"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1" w:type="dxa"/>
            <w:tcBorders>
              <w:top w:val="single" w:sz="8" w:space="0" w:color="auto"/>
              <w:left w:val="nil"/>
              <w:bottom w:val="single" w:sz="8" w:space="0" w:color="auto"/>
              <w:right w:val="single" w:sz="8" w:space="0" w:color="000000"/>
            </w:tcBorders>
            <w:shd w:val="clear" w:color="000000" w:fill="FFFFFF"/>
            <w:vAlign w:val="center"/>
            <w:hideMark/>
          </w:tcPr>
          <w:p w14:paraId="62B999C0"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2" w:type="dxa"/>
            <w:tcBorders>
              <w:top w:val="single" w:sz="8" w:space="0" w:color="auto"/>
              <w:left w:val="nil"/>
              <w:bottom w:val="single" w:sz="8" w:space="0" w:color="auto"/>
              <w:right w:val="single" w:sz="8" w:space="0" w:color="000000"/>
            </w:tcBorders>
            <w:shd w:val="clear" w:color="000000" w:fill="FFFFFF"/>
            <w:vAlign w:val="center"/>
            <w:hideMark/>
          </w:tcPr>
          <w:p w14:paraId="054C5569"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single" w:sz="8" w:space="0" w:color="auto"/>
              <w:left w:val="nil"/>
              <w:bottom w:val="single" w:sz="8" w:space="0" w:color="auto"/>
              <w:right w:val="single" w:sz="8" w:space="0" w:color="000000"/>
            </w:tcBorders>
            <w:shd w:val="clear" w:color="000000" w:fill="0070C0"/>
            <w:vAlign w:val="center"/>
            <w:hideMark/>
          </w:tcPr>
          <w:p w14:paraId="5C755DE2"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single" w:sz="8" w:space="0" w:color="auto"/>
              <w:left w:val="nil"/>
              <w:bottom w:val="single" w:sz="8" w:space="0" w:color="auto"/>
              <w:right w:val="single" w:sz="8" w:space="0" w:color="000000"/>
            </w:tcBorders>
            <w:shd w:val="clear" w:color="000000" w:fill="FFFFFF"/>
            <w:vAlign w:val="center"/>
            <w:hideMark/>
          </w:tcPr>
          <w:p w14:paraId="1D9F7E8C"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single" w:sz="8" w:space="0" w:color="auto"/>
              <w:left w:val="nil"/>
              <w:bottom w:val="single" w:sz="8" w:space="0" w:color="auto"/>
              <w:right w:val="single" w:sz="8" w:space="0" w:color="000000"/>
            </w:tcBorders>
            <w:shd w:val="clear" w:color="000000" w:fill="FFFFFF"/>
            <w:vAlign w:val="center"/>
            <w:hideMark/>
          </w:tcPr>
          <w:p w14:paraId="0AC6735D"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single" w:sz="8" w:space="0" w:color="auto"/>
              <w:left w:val="nil"/>
              <w:bottom w:val="single" w:sz="8" w:space="0" w:color="auto"/>
              <w:right w:val="single" w:sz="8" w:space="0" w:color="000000"/>
            </w:tcBorders>
            <w:shd w:val="clear" w:color="000000" w:fill="FFFFFF"/>
            <w:vAlign w:val="center"/>
            <w:hideMark/>
          </w:tcPr>
          <w:p w14:paraId="7A447A98"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single" w:sz="8" w:space="0" w:color="auto"/>
              <w:left w:val="nil"/>
              <w:bottom w:val="single" w:sz="8" w:space="0" w:color="auto"/>
              <w:right w:val="single" w:sz="8" w:space="0" w:color="000000"/>
            </w:tcBorders>
            <w:shd w:val="clear" w:color="000000" w:fill="0070C0"/>
            <w:vAlign w:val="center"/>
            <w:hideMark/>
          </w:tcPr>
          <w:p w14:paraId="302001D2"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93" w:type="dxa"/>
            <w:tcBorders>
              <w:top w:val="single" w:sz="8" w:space="0" w:color="auto"/>
              <w:left w:val="nil"/>
              <w:bottom w:val="single" w:sz="8" w:space="0" w:color="auto"/>
              <w:right w:val="single" w:sz="8" w:space="0" w:color="000000"/>
            </w:tcBorders>
            <w:shd w:val="clear" w:color="000000" w:fill="FFFFFF"/>
            <w:vAlign w:val="center"/>
            <w:hideMark/>
          </w:tcPr>
          <w:p w14:paraId="56F29EA5"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single" w:sz="8" w:space="0" w:color="auto"/>
              <w:left w:val="nil"/>
              <w:bottom w:val="single" w:sz="8" w:space="0" w:color="auto"/>
              <w:right w:val="single" w:sz="8" w:space="0" w:color="000000"/>
            </w:tcBorders>
            <w:shd w:val="clear" w:color="000000" w:fill="FFFFFF"/>
            <w:vAlign w:val="center"/>
            <w:hideMark/>
          </w:tcPr>
          <w:p w14:paraId="34BCF31D"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60" w:type="dxa"/>
            <w:tcBorders>
              <w:top w:val="single" w:sz="8" w:space="0" w:color="auto"/>
              <w:left w:val="nil"/>
              <w:bottom w:val="single" w:sz="8" w:space="0" w:color="auto"/>
              <w:right w:val="single" w:sz="8" w:space="0" w:color="000000"/>
            </w:tcBorders>
            <w:shd w:val="clear" w:color="000000" w:fill="FFFFFF"/>
            <w:vAlign w:val="center"/>
            <w:hideMark/>
          </w:tcPr>
          <w:p w14:paraId="4FC76AD6"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74" w:type="dxa"/>
            <w:tcBorders>
              <w:top w:val="single" w:sz="8" w:space="0" w:color="auto"/>
              <w:left w:val="nil"/>
              <w:bottom w:val="single" w:sz="8" w:space="0" w:color="auto"/>
              <w:right w:val="single" w:sz="8" w:space="0" w:color="000000"/>
            </w:tcBorders>
            <w:shd w:val="clear" w:color="000000" w:fill="0070C0"/>
            <w:vAlign w:val="center"/>
            <w:hideMark/>
          </w:tcPr>
          <w:p w14:paraId="305A82A3"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single" w:sz="8" w:space="0" w:color="auto"/>
              <w:left w:val="nil"/>
              <w:bottom w:val="single" w:sz="8" w:space="0" w:color="auto"/>
              <w:right w:val="single" w:sz="8" w:space="0" w:color="000000"/>
            </w:tcBorders>
            <w:shd w:val="clear" w:color="000000" w:fill="FFFFFF"/>
            <w:vAlign w:val="center"/>
            <w:hideMark/>
          </w:tcPr>
          <w:p w14:paraId="1B527A7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single" w:sz="8" w:space="0" w:color="auto"/>
              <w:left w:val="nil"/>
              <w:bottom w:val="single" w:sz="8" w:space="0" w:color="auto"/>
              <w:right w:val="single" w:sz="8" w:space="0" w:color="000000"/>
            </w:tcBorders>
            <w:shd w:val="clear" w:color="000000" w:fill="FFFFFF"/>
            <w:vAlign w:val="center"/>
            <w:hideMark/>
          </w:tcPr>
          <w:p w14:paraId="4630D32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single" w:sz="8" w:space="0" w:color="auto"/>
              <w:left w:val="nil"/>
              <w:bottom w:val="single" w:sz="8" w:space="0" w:color="auto"/>
              <w:right w:val="single" w:sz="8" w:space="0" w:color="000000"/>
            </w:tcBorders>
            <w:shd w:val="clear" w:color="000000" w:fill="FFFFFF"/>
            <w:vAlign w:val="center"/>
            <w:hideMark/>
          </w:tcPr>
          <w:p w14:paraId="5A20D07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2" w:type="dxa"/>
            <w:tcBorders>
              <w:top w:val="single" w:sz="8" w:space="0" w:color="auto"/>
              <w:left w:val="nil"/>
              <w:bottom w:val="single" w:sz="8" w:space="0" w:color="auto"/>
              <w:right w:val="single" w:sz="8" w:space="0" w:color="000000"/>
            </w:tcBorders>
            <w:shd w:val="clear" w:color="000000" w:fill="0070C0"/>
            <w:vAlign w:val="center"/>
            <w:hideMark/>
          </w:tcPr>
          <w:p w14:paraId="37EB1F0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single" w:sz="8" w:space="0" w:color="auto"/>
              <w:left w:val="nil"/>
              <w:bottom w:val="single" w:sz="8" w:space="0" w:color="auto"/>
              <w:right w:val="single" w:sz="8" w:space="0" w:color="000000"/>
            </w:tcBorders>
            <w:shd w:val="clear" w:color="000000" w:fill="FFFFFF"/>
            <w:vAlign w:val="center"/>
            <w:hideMark/>
          </w:tcPr>
          <w:p w14:paraId="521244A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single" w:sz="8" w:space="0" w:color="auto"/>
              <w:left w:val="nil"/>
              <w:bottom w:val="single" w:sz="8" w:space="0" w:color="auto"/>
              <w:right w:val="single" w:sz="8" w:space="0" w:color="000000"/>
            </w:tcBorders>
            <w:shd w:val="clear" w:color="000000" w:fill="FFFFFF"/>
            <w:vAlign w:val="center"/>
            <w:hideMark/>
          </w:tcPr>
          <w:p w14:paraId="21E0B73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single" w:sz="8" w:space="0" w:color="auto"/>
              <w:left w:val="nil"/>
              <w:bottom w:val="single" w:sz="8" w:space="0" w:color="auto"/>
              <w:right w:val="single" w:sz="8" w:space="0" w:color="000000"/>
            </w:tcBorders>
            <w:shd w:val="clear" w:color="000000" w:fill="FFFFFF"/>
            <w:vAlign w:val="center"/>
            <w:hideMark/>
          </w:tcPr>
          <w:p w14:paraId="44E0F50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single" w:sz="8" w:space="0" w:color="auto"/>
              <w:left w:val="nil"/>
              <w:bottom w:val="single" w:sz="8" w:space="0" w:color="auto"/>
              <w:right w:val="single" w:sz="8" w:space="0" w:color="auto"/>
            </w:tcBorders>
            <w:shd w:val="clear" w:color="000000" w:fill="0070C0"/>
            <w:vAlign w:val="center"/>
            <w:hideMark/>
          </w:tcPr>
          <w:p w14:paraId="0524A45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1492" w:type="dxa"/>
            <w:tcBorders>
              <w:top w:val="single" w:sz="8" w:space="0" w:color="auto"/>
              <w:left w:val="nil"/>
              <w:bottom w:val="single" w:sz="8" w:space="0" w:color="auto"/>
              <w:right w:val="nil"/>
            </w:tcBorders>
            <w:shd w:val="clear" w:color="000000" w:fill="FFFFFF"/>
            <w:vAlign w:val="center"/>
            <w:hideMark/>
          </w:tcPr>
          <w:p w14:paraId="69C0C00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DINEPA/OREPA Norte</w:t>
            </w:r>
          </w:p>
        </w:tc>
        <w:tc>
          <w:tcPr>
            <w:tcW w:w="831"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22935EA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10,000</w:t>
            </w:r>
          </w:p>
        </w:tc>
        <w:tc>
          <w:tcPr>
            <w:tcW w:w="1230" w:type="dxa"/>
            <w:tcBorders>
              <w:top w:val="single" w:sz="8" w:space="0" w:color="auto"/>
              <w:left w:val="nil"/>
              <w:bottom w:val="single" w:sz="8" w:space="0" w:color="auto"/>
              <w:right w:val="single" w:sz="8" w:space="0" w:color="auto"/>
            </w:tcBorders>
            <w:shd w:val="clear" w:color="000000" w:fill="FFFFFF"/>
            <w:vAlign w:val="center"/>
            <w:hideMark/>
          </w:tcPr>
          <w:p w14:paraId="0AA3EB0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proofErr w:type="spellStart"/>
            <w:r w:rsidRPr="00145288">
              <w:rPr>
                <w:rFonts w:ascii="Arial" w:hAnsi="Arial" w:cs="Arial"/>
                <w:color w:val="000000"/>
                <w:spacing w:val="0"/>
                <w:sz w:val="17"/>
                <w:szCs w:val="17"/>
                <w:lang w:val="en-US"/>
              </w:rPr>
              <w:t>Programa</w:t>
            </w:r>
            <w:proofErr w:type="spellEnd"/>
            <w:r w:rsidRPr="00145288">
              <w:rPr>
                <w:rFonts w:ascii="Arial" w:hAnsi="Arial" w:cs="Arial"/>
                <w:color w:val="000000"/>
                <w:spacing w:val="0"/>
                <w:sz w:val="17"/>
                <w:szCs w:val="17"/>
                <w:lang w:val="en-US"/>
              </w:rPr>
              <w:t xml:space="preserve"> (</w:t>
            </w:r>
            <w:proofErr w:type="spellStart"/>
            <w:r w:rsidRPr="00145288">
              <w:rPr>
                <w:rFonts w:ascii="Arial" w:hAnsi="Arial" w:cs="Arial"/>
                <w:color w:val="000000"/>
                <w:spacing w:val="0"/>
                <w:sz w:val="17"/>
                <w:szCs w:val="17"/>
                <w:lang w:val="en-US"/>
              </w:rPr>
              <w:t>Costos</w:t>
            </w:r>
            <w:proofErr w:type="spellEnd"/>
            <w:r w:rsidRPr="00145288">
              <w:rPr>
                <w:rFonts w:ascii="Arial" w:hAnsi="Arial" w:cs="Arial"/>
                <w:color w:val="000000"/>
                <w:spacing w:val="0"/>
                <w:sz w:val="17"/>
                <w:szCs w:val="17"/>
                <w:lang w:val="en-US"/>
              </w:rPr>
              <w:t xml:space="preserve"> de </w:t>
            </w:r>
            <w:proofErr w:type="spellStart"/>
            <w:r w:rsidRPr="00145288">
              <w:rPr>
                <w:rFonts w:ascii="Arial" w:hAnsi="Arial" w:cs="Arial"/>
                <w:color w:val="000000"/>
                <w:spacing w:val="0"/>
                <w:sz w:val="17"/>
                <w:szCs w:val="17"/>
                <w:lang w:val="en-US"/>
              </w:rPr>
              <w:t>administración</w:t>
            </w:r>
            <w:proofErr w:type="spellEnd"/>
            <w:r w:rsidRPr="00145288">
              <w:rPr>
                <w:rFonts w:ascii="Arial" w:hAnsi="Arial" w:cs="Arial"/>
                <w:color w:val="000000"/>
                <w:spacing w:val="0"/>
                <w:sz w:val="17"/>
                <w:szCs w:val="17"/>
                <w:lang w:val="en-US"/>
              </w:rPr>
              <w:t>)</w:t>
            </w:r>
          </w:p>
        </w:tc>
      </w:tr>
      <w:tr w:rsidR="00190E94" w:rsidRPr="00145288" w14:paraId="7F92A351" w14:textId="77777777" w:rsidTr="00190E94">
        <w:trPr>
          <w:trHeight w:val="432"/>
        </w:trPr>
        <w:tc>
          <w:tcPr>
            <w:tcW w:w="1916" w:type="dxa"/>
            <w:tcBorders>
              <w:top w:val="single" w:sz="8" w:space="0" w:color="000000"/>
              <w:left w:val="single" w:sz="8" w:space="0" w:color="000000"/>
              <w:bottom w:val="nil"/>
              <w:right w:val="single" w:sz="8" w:space="0" w:color="000000"/>
            </w:tcBorders>
            <w:shd w:val="clear" w:color="000000" w:fill="FFFFFF"/>
            <w:vAlign w:val="center"/>
            <w:hideMark/>
          </w:tcPr>
          <w:p w14:paraId="438A3978"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roofErr w:type="spellStart"/>
            <w:r w:rsidRPr="00145288">
              <w:rPr>
                <w:rFonts w:ascii="Arial" w:hAnsi="Arial" w:cs="Arial"/>
                <w:color w:val="000000"/>
                <w:spacing w:val="0"/>
                <w:sz w:val="17"/>
                <w:szCs w:val="17"/>
                <w:lang w:val="en-US"/>
              </w:rPr>
              <w:t>Recopilación</w:t>
            </w:r>
            <w:proofErr w:type="spellEnd"/>
            <w:r w:rsidRPr="00145288">
              <w:rPr>
                <w:rFonts w:ascii="Arial" w:hAnsi="Arial" w:cs="Arial"/>
                <w:color w:val="000000"/>
                <w:spacing w:val="0"/>
                <w:sz w:val="17"/>
                <w:szCs w:val="17"/>
                <w:lang w:val="en-US"/>
              </w:rPr>
              <w:t xml:space="preserve"> de </w:t>
            </w:r>
            <w:proofErr w:type="spellStart"/>
            <w:r w:rsidRPr="00145288">
              <w:rPr>
                <w:rFonts w:ascii="Arial" w:hAnsi="Arial" w:cs="Arial"/>
                <w:color w:val="000000"/>
                <w:spacing w:val="0"/>
                <w:sz w:val="17"/>
                <w:szCs w:val="17"/>
                <w:lang w:val="en-US"/>
              </w:rPr>
              <w:t>información</w:t>
            </w:r>
            <w:proofErr w:type="spellEnd"/>
          </w:p>
        </w:tc>
        <w:tc>
          <w:tcPr>
            <w:tcW w:w="346" w:type="dxa"/>
            <w:tcBorders>
              <w:top w:val="nil"/>
              <w:left w:val="nil"/>
              <w:bottom w:val="nil"/>
              <w:right w:val="single" w:sz="8" w:space="0" w:color="000000"/>
            </w:tcBorders>
            <w:shd w:val="clear" w:color="000000" w:fill="FFFFFF"/>
            <w:vAlign w:val="center"/>
            <w:hideMark/>
          </w:tcPr>
          <w:p w14:paraId="28CB7694"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30" w:type="dxa"/>
            <w:tcBorders>
              <w:top w:val="nil"/>
              <w:left w:val="nil"/>
              <w:bottom w:val="nil"/>
              <w:right w:val="single" w:sz="8" w:space="0" w:color="000000"/>
            </w:tcBorders>
            <w:shd w:val="clear" w:color="000000" w:fill="FFFFFF"/>
            <w:vAlign w:val="center"/>
            <w:hideMark/>
          </w:tcPr>
          <w:p w14:paraId="2090D845"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99" w:type="dxa"/>
            <w:tcBorders>
              <w:top w:val="nil"/>
              <w:left w:val="nil"/>
              <w:bottom w:val="nil"/>
              <w:right w:val="single" w:sz="8" w:space="0" w:color="000000"/>
            </w:tcBorders>
            <w:shd w:val="clear" w:color="000000" w:fill="FFFFFF"/>
            <w:vAlign w:val="center"/>
            <w:hideMark/>
          </w:tcPr>
          <w:p w14:paraId="6FC593FF"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8" w:type="dxa"/>
            <w:tcBorders>
              <w:top w:val="nil"/>
              <w:left w:val="nil"/>
              <w:bottom w:val="nil"/>
              <w:right w:val="single" w:sz="8" w:space="0" w:color="000000"/>
            </w:tcBorders>
            <w:shd w:val="clear" w:color="000000" w:fill="FFFFFF"/>
            <w:vAlign w:val="center"/>
            <w:hideMark/>
          </w:tcPr>
          <w:p w14:paraId="09CBA20A"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single" w:sz="8" w:space="0" w:color="000000"/>
            </w:tcBorders>
            <w:shd w:val="clear" w:color="000000" w:fill="FFFFFF"/>
            <w:vAlign w:val="center"/>
            <w:hideMark/>
          </w:tcPr>
          <w:p w14:paraId="64140B9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1" w:type="dxa"/>
            <w:tcBorders>
              <w:top w:val="nil"/>
              <w:left w:val="nil"/>
              <w:bottom w:val="nil"/>
              <w:right w:val="single" w:sz="8" w:space="0" w:color="000000"/>
            </w:tcBorders>
            <w:shd w:val="clear" w:color="000000" w:fill="FFFFFF"/>
            <w:vAlign w:val="center"/>
            <w:hideMark/>
          </w:tcPr>
          <w:p w14:paraId="700E3F6D"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1" w:type="dxa"/>
            <w:tcBorders>
              <w:top w:val="nil"/>
              <w:left w:val="nil"/>
              <w:bottom w:val="nil"/>
              <w:right w:val="single" w:sz="8" w:space="0" w:color="000000"/>
            </w:tcBorders>
            <w:shd w:val="clear" w:color="000000" w:fill="FFFFFF"/>
            <w:vAlign w:val="center"/>
            <w:hideMark/>
          </w:tcPr>
          <w:p w14:paraId="6DA43E0B"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2" w:type="dxa"/>
            <w:tcBorders>
              <w:top w:val="nil"/>
              <w:left w:val="nil"/>
              <w:bottom w:val="nil"/>
              <w:right w:val="single" w:sz="8" w:space="0" w:color="000000"/>
            </w:tcBorders>
            <w:shd w:val="clear" w:color="000000" w:fill="FFFFFF"/>
            <w:vAlign w:val="center"/>
            <w:hideMark/>
          </w:tcPr>
          <w:p w14:paraId="50ED192A"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32EB532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08E0B790"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2FEEC6FC"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nil"/>
              <w:right w:val="single" w:sz="8" w:space="0" w:color="000000"/>
            </w:tcBorders>
            <w:shd w:val="clear" w:color="000000" w:fill="FFFFFF"/>
            <w:vAlign w:val="center"/>
            <w:hideMark/>
          </w:tcPr>
          <w:p w14:paraId="765489CF"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single" w:sz="8" w:space="0" w:color="000000"/>
            </w:tcBorders>
            <w:shd w:val="clear" w:color="000000" w:fill="FFFFFF"/>
            <w:vAlign w:val="center"/>
            <w:hideMark/>
          </w:tcPr>
          <w:p w14:paraId="2437C95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93" w:type="dxa"/>
            <w:tcBorders>
              <w:top w:val="nil"/>
              <w:left w:val="nil"/>
              <w:bottom w:val="nil"/>
              <w:right w:val="single" w:sz="8" w:space="0" w:color="000000"/>
            </w:tcBorders>
            <w:shd w:val="clear" w:color="000000" w:fill="FFFFFF"/>
            <w:vAlign w:val="center"/>
            <w:hideMark/>
          </w:tcPr>
          <w:p w14:paraId="0B3464FB"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74129825"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60" w:type="dxa"/>
            <w:tcBorders>
              <w:top w:val="nil"/>
              <w:left w:val="nil"/>
              <w:bottom w:val="nil"/>
              <w:right w:val="single" w:sz="8" w:space="0" w:color="000000"/>
            </w:tcBorders>
            <w:shd w:val="clear" w:color="000000" w:fill="FFFFFF"/>
            <w:vAlign w:val="center"/>
            <w:hideMark/>
          </w:tcPr>
          <w:p w14:paraId="0863AEAB"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74" w:type="dxa"/>
            <w:tcBorders>
              <w:top w:val="nil"/>
              <w:left w:val="nil"/>
              <w:bottom w:val="nil"/>
              <w:right w:val="single" w:sz="8" w:space="0" w:color="000000"/>
            </w:tcBorders>
            <w:shd w:val="clear" w:color="000000" w:fill="FFFFFF"/>
            <w:vAlign w:val="center"/>
            <w:hideMark/>
          </w:tcPr>
          <w:p w14:paraId="733086E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27B408E9"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40C6A717"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nil"/>
              <w:right w:val="single" w:sz="8" w:space="0" w:color="000000"/>
            </w:tcBorders>
            <w:shd w:val="clear" w:color="000000" w:fill="FFFFFF"/>
            <w:vAlign w:val="center"/>
            <w:hideMark/>
          </w:tcPr>
          <w:p w14:paraId="2004EC08"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2" w:type="dxa"/>
            <w:tcBorders>
              <w:top w:val="nil"/>
              <w:left w:val="nil"/>
              <w:bottom w:val="nil"/>
              <w:right w:val="single" w:sz="8" w:space="0" w:color="000000"/>
            </w:tcBorders>
            <w:shd w:val="clear" w:color="000000" w:fill="FFFFFF"/>
            <w:vAlign w:val="center"/>
            <w:hideMark/>
          </w:tcPr>
          <w:p w14:paraId="77DFBE1A"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5D8CEB6C"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0230715E"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nil"/>
              <w:right w:val="single" w:sz="8" w:space="0" w:color="000000"/>
            </w:tcBorders>
            <w:shd w:val="clear" w:color="000000" w:fill="FFFFFF"/>
            <w:vAlign w:val="center"/>
            <w:hideMark/>
          </w:tcPr>
          <w:p w14:paraId="1779E28A"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nil"/>
              <w:right w:val="single" w:sz="8" w:space="0" w:color="000000"/>
            </w:tcBorders>
            <w:shd w:val="clear" w:color="000000" w:fill="FFFFFF"/>
            <w:vAlign w:val="center"/>
            <w:hideMark/>
          </w:tcPr>
          <w:p w14:paraId="39F4953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1492" w:type="dxa"/>
            <w:vMerge w:val="restart"/>
            <w:tcBorders>
              <w:top w:val="nil"/>
              <w:left w:val="single" w:sz="8" w:space="0" w:color="000000"/>
              <w:bottom w:val="nil"/>
              <w:right w:val="single" w:sz="8" w:space="0" w:color="000000"/>
            </w:tcBorders>
            <w:shd w:val="clear" w:color="000000" w:fill="FFFFFF"/>
            <w:vAlign w:val="center"/>
            <w:hideMark/>
          </w:tcPr>
          <w:p w14:paraId="770E0C1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831" w:type="dxa"/>
            <w:vMerge w:val="restart"/>
            <w:tcBorders>
              <w:top w:val="nil"/>
              <w:left w:val="single" w:sz="8" w:space="0" w:color="000000"/>
              <w:bottom w:val="nil"/>
              <w:right w:val="single" w:sz="8" w:space="0" w:color="000000"/>
            </w:tcBorders>
            <w:shd w:val="clear" w:color="000000" w:fill="FFFFFF"/>
            <w:vAlign w:val="center"/>
            <w:hideMark/>
          </w:tcPr>
          <w:p w14:paraId="70F3B54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1230" w:type="dxa"/>
            <w:vMerge w:val="restart"/>
            <w:tcBorders>
              <w:top w:val="nil"/>
              <w:left w:val="single" w:sz="8" w:space="0" w:color="000000"/>
              <w:bottom w:val="nil"/>
              <w:right w:val="single" w:sz="8" w:space="0" w:color="000000"/>
            </w:tcBorders>
            <w:shd w:val="clear" w:color="000000" w:fill="FFFFFF"/>
            <w:vAlign w:val="center"/>
            <w:hideMark/>
          </w:tcPr>
          <w:p w14:paraId="507DA793"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r>
      <w:tr w:rsidR="00190E94" w:rsidRPr="00145288" w14:paraId="0B6DC620" w14:textId="77777777" w:rsidTr="00190E94">
        <w:trPr>
          <w:trHeight w:val="495"/>
        </w:trPr>
        <w:tc>
          <w:tcPr>
            <w:tcW w:w="1916" w:type="dxa"/>
            <w:tcBorders>
              <w:top w:val="nil"/>
              <w:left w:val="single" w:sz="8" w:space="0" w:color="auto"/>
              <w:bottom w:val="nil"/>
              <w:right w:val="single" w:sz="8" w:space="0" w:color="000000"/>
            </w:tcBorders>
            <w:shd w:val="clear" w:color="auto" w:fill="auto"/>
            <w:vAlign w:val="center"/>
            <w:hideMark/>
          </w:tcPr>
          <w:p w14:paraId="3790505D" w14:textId="77777777" w:rsidR="00145288" w:rsidRPr="00145288" w:rsidRDefault="00145288" w:rsidP="00B82BE6">
            <w:pPr>
              <w:pStyle w:val="ListParagraph"/>
              <w:numPr>
                <w:ilvl w:val="0"/>
                <w:numId w:val="15"/>
              </w:numPr>
              <w:suppressAutoHyphens w:val="0"/>
              <w:autoSpaceDN/>
              <w:ind w:left="255" w:right="8" w:hanging="180"/>
              <w:textAlignment w:val="auto"/>
              <w:rPr>
                <w:rFonts w:ascii="Arial" w:hAnsi="Arial" w:cs="Arial"/>
                <w:color w:val="000000"/>
                <w:sz w:val="16"/>
                <w:szCs w:val="16"/>
                <w:lang w:val="es-CO"/>
              </w:rPr>
            </w:pPr>
            <w:r w:rsidRPr="00145288">
              <w:rPr>
                <w:rFonts w:ascii="Arial" w:hAnsi="Arial" w:cs="Arial"/>
                <w:color w:val="000000"/>
                <w:sz w:val="16"/>
                <w:szCs w:val="16"/>
                <w:lang w:val="es-CO"/>
              </w:rPr>
              <w:footnoteReference w:customMarkFollows="1" w:id="2"/>
              <w:t>Puntos de agua construidos o rehabilitados</w:t>
            </w:r>
          </w:p>
        </w:tc>
        <w:tc>
          <w:tcPr>
            <w:tcW w:w="346" w:type="dxa"/>
            <w:tcBorders>
              <w:top w:val="nil"/>
              <w:left w:val="nil"/>
              <w:bottom w:val="nil"/>
              <w:right w:val="single" w:sz="8" w:space="0" w:color="000000"/>
            </w:tcBorders>
            <w:shd w:val="clear" w:color="000000" w:fill="FFFFFF"/>
            <w:vAlign w:val="center"/>
            <w:hideMark/>
          </w:tcPr>
          <w:p w14:paraId="3667D607"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30" w:type="dxa"/>
            <w:tcBorders>
              <w:top w:val="nil"/>
              <w:left w:val="nil"/>
              <w:bottom w:val="nil"/>
              <w:right w:val="single" w:sz="8" w:space="0" w:color="000000"/>
            </w:tcBorders>
            <w:shd w:val="clear" w:color="000000" w:fill="FFFFFF"/>
            <w:vAlign w:val="center"/>
            <w:hideMark/>
          </w:tcPr>
          <w:p w14:paraId="488AA701"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99" w:type="dxa"/>
            <w:tcBorders>
              <w:top w:val="nil"/>
              <w:left w:val="nil"/>
              <w:bottom w:val="nil"/>
              <w:right w:val="single" w:sz="8" w:space="0" w:color="000000"/>
            </w:tcBorders>
            <w:shd w:val="clear" w:color="000000" w:fill="FFFFFF"/>
            <w:vAlign w:val="center"/>
            <w:hideMark/>
          </w:tcPr>
          <w:p w14:paraId="0A35B0C0"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8" w:type="dxa"/>
            <w:tcBorders>
              <w:top w:val="nil"/>
              <w:left w:val="nil"/>
              <w:bottom w:val="nil"/>
              <w:right w:val="single" w:sz="8" w:space="0" w:color="000000"/>
            </w:tcBorders>
            <w:shd w:val="clear" w:color="000000" w:fill="FFFFFF"/>
            <w:vAlign w:val="center"/>
            <w:hideMark/>
          </w:tcPr>
          <w:p w14:paraId="48CA71FE"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single" w:sz="8" w:space="0" w:color="000000"/>
            </w:tcBorders>
            <w:shd w:val="clear" w:color="000000" w:fill="FFFFFF"/>
            <w:vAlign w:val="center"/>
            <w:hideMark/>
          </w:tcPr>
          <w:p w14:paraId="1983F89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1" w:type="dxa"/>
            <w:tcBorders>
              <w:top w:val="nil"/>
              <w:left w:val="nil"/>
              <w:bottom w:val="nil"/>
              <w:right w:val="single" w:sz="8" w:space="0" w:color="000000"/>
            </w:tcBorders>
            <w:shd w:val="clear" w:color="000000" w:fill="FFFFFF"/>
            <w:vAlign w:val="center"/>
            <w:hideMark/>
          </w:tcPr>
          <w:p w14:paraId="76E5629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1" w:type="dxa"/>
            <w:tcBorders>
              <w:top w:val="nil"/>
              <w:left w:val="nil"/>
              <w:bottom w:val="nil"/>
              <w:right w:val="single" w:sz="8" w:space="0" w:color="000000"/>
            </w:tcBorders>
            <w:shd w:val="clear" w:color="000000" w:fill="FFFFFF"/>
            <w:vAlign w:val="center"/>
            <w:hideMark/>
          </w:tcPr>
          <w:p w14:paraId="5905417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2" w:type="dxa"/>
            <w:tcBorders>
              <w:top w:val="nil"/>
              <w:left w:val="nil"/>
              <w:bottom w:val="nil"/>
              <w:right w:val="single" w:sz="8" w:space="0" w:color="000000"/>
            </w:tcBorders>
            <w:shd w:val="clear" w:color="000000" w:fill="FFFFFF"/>
            <w:vAlign w:val="center"/>
            <w:hideMark/>
          </w:tcPr>
          <w:p w14:paraId="39ACFB4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20" w:type="dxa"/>
            <w:tcBorders>
              <w:top w:val="nil"/>
              <w:left w:val="nil"/>
              <w:bottom w:val="nil"/>
              <w:right w:val="single" w:sz="8" w:space="0" w:color="000000"/>
            </w:tcBorders>
            <w:shd w:val="clear" w:color="000000" w:fill="FFFFFF"/>
            <w:vAlign w:val="center"/>
            <w:hideMark/>
          </w:tcPr>
          <w:p w14:paraId="3C316BA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4EFAAAD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017A0D6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nil"/>
              <w:right w:val="single" w:sz="8" w:space="0" w:color="000000"/>
            </w:tcBorders>
            <w:shd w:val="clear" w:color="000000" w:fill="FFFFFF"/>
            <w:vAlign w:val="center"/>
            <w:hideMark/>
          </w:tcPr>
          <w:p w14:paraId="425FBF9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77" w:type="dxa"/>
            <w:tcBorders>
              <w:top w:val="nil"/>
              <w:left w:val="nil"/>
              <w:bottom w:val="nil"/>
              <w:right w:val="single" w:sz="8" w:space="0" w:color="000000"/>
            </w:tcBorders>
            <w:shd w:val="clear" w:color="000000" w:fill="FFFFFF"/>
            <w:vAlign w:val="center"/>
            <w:hideMark/>
          </w:tcPr>
          <w:p w14:paraId="6E46DC8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93" w:type="dxa"/>
            <w:tcBorders>
              <w:top w:val="nil"/>
              <w:left w:val="nil"/>
              <w:bottom w:val="nil"/>
              <w:right w:val="single" w:sz="8" w:space="0" w:color="000000"/>
            </w:tcBorders>
            <w:shd w:val="clear" w:color="000000" w:fill="FFFFFF"/>
            <w:vAlign w:val="center"/>
            <w:hideMark/>
          </w:tcPr>
          <w:p w14:paraId="2F86FAF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685699F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60" w:type="dxa"/>
            <w:tcBorders>
              <w:top w:val="nil"/>
              <w:left w:val="nil"/>
              <w:bottom w:val="nil"/>
              <w:right w:val="single" w:sz="8" w:space="0" w:color="000000"/>
            </w:tcBorders>
            <w:shd w:val="clear" w:color="000000" w:fill="FFFFFF"/>
            <w:vAlign w:val="center"/>
            <w:hideMark/>
          </w:tcPr>
          <w:p w14:paraId="5D5E6AF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74" w:type="dxa"/>
            <w:tcBorders>
              <w:top w:val="nil"/>
              <w:left w:val="nil"/>
              <w:bottom w:val="nil"/>
              <w:right w:val="single" w:sz="8" w:space="0" w:color="000000"/>
            </w:tcBorders>
            <w:shd w:val="clear" w:color="000000" w:fill="FFFFFF"/>
            <w:vAlign w:val="center"/>
            <w:hideMark/>
          </w:tcPr>
          <w:p w14:paraId="0A3A100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70847F0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260B18A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nil"/>
              <w:right w:val="single" w:sz="8" w:space="0" w:color="000000"/>
            </w:tcBorders>
            <w:shd w:val="clear" w:color="000000" w:fill="FFFFFF"/>
            <w:vAlign w:val="center"/>
            <w:hideMark/>
          </w:tcPr>
          <w:p w14:paraId="12BC723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22" w:type="dxa"/>
            <w:tcBorders>
              <w:top w:val="nil"/>
              <w:left w:val="nil"/>
              <w:bottom w:val="nil"/>
              <w:right w:val="single" w:sz="8" w:space="0" w:color="000000"/>
            </w:tcBorders>
            <w:shd w:val="clear" w:color="000000" w:fill="FFFFFF"/>
            <w:vAlign w:val="center"/>
            <w:hideMark/>
          </w:tcPr>
          <w:p w14:paraId="627580E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50DE826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033E29A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nil"/>
              <w:right w:val="single" w:sz="8" w:space="0" w:color="000000"/>
            </w:tcBorders>
            <w:shd w:val="clear" w:color="000000" w:fill="FFFFFF"/>
            <w:vAlign w:val="center"/>
            <w:hideMark/>
          </w:tcPr>
          <w:p w14:paraId="02D18D6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20" w:type="dxa"/>
            <w:tcBorders>
              <w:top w:val="nil"/>
              <w:left w:val="nil"/>
              <w:bottom w:val="nil"/>
              <w:right w:val="single" w:sz="8" w:space="0" w:color="000000"/>
            </w:tcBorders>
            <w:shd w:val="clear" w:color="000000" w:fill="FFFFFF"/>
            <w:vAlign w:val="center"/>
            <w:hideMark/>
          </w:tcPr>
          <w:p w14:paraId="3C2B04D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1492" w:type="dxa"/>
            <w:vMerge/>
            <w:tcBorders>
              <w:top w:val="nil"/>
              <w:left w:val="single" w:sz="8" w:space="0" w:color="000000"/>
              <w:bottom w:val="nil"/>
              <w:right w:val="single" w:sz="8" w:space="0" w:color="000000"/>
            </w:tcBorders>
            <w:vAlign w:val="center"/>
            <w:hideMark/>
          </w:tcPr>
          <w:p w14:paraId="5966453B"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831" w:type="dxa"/>
            <w:vMerge/>
            <w:tcBorders>
              <w:top w:val="nil"/>
              <w:left w:val="single" w:sz="8" w:space="0" w:color="000000"/>
              <w:bottom w:val="nil"/>
              <w:right w:val="single" w:sz="8" w:space="0" w:color="000000"/>
            </w:tcBorders>
            <w:vAlign w:val="center"/>
            <w:hideMark/>
          </w:tcPr>
          <w:p w14:paraId="437ACE69"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1230" w:type="dxa"/>
            <w:vMerge/>
            <w:tcBorders>
              <w:top w:val="nil"/>
              <w:left w:val="single" w:sz="8" w:space="0" w:color="000000"/>
              <w:bottom w:val="nil"/>
              <w:right w:val="single" w:sz="8" w:space="0" w:color="000000"/>
            </w:tcBorders>
            <w:vAlign w:val="center"/>
            <w:hideMark/>
          </w:tcPr>
          <w:p w14:paraId="594D7426"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r>
      <w:tr w:rsidR="00190E94" w:rsidRPr="00145288" w14:paraId="11B1D1C5" w14:textId="77777777" w:rsidTr="00190E94">
        <w:trPr>
          <w:trHeight w:val="450"/>
        </w:trPr>
        <w:tc>
          <w:tcPr>
            <w:tcW w:w="1916" w:type="dxa"/>
            <w:tcBorders>
              <w:top w:val="nil"/>
              <w:left w:val="single" w:sz="8" w:space="0" w:color="auto"/>
              <w:bottom w:val="nil"/>
              <w:right w:val="single" w:sz="8" w:space="0" w:color="000000"/>
            </w:tcBorders>
            <w:shd w:val="clear" w:color="auto" w:fill="auto"/>
            <w:vAlign w:val="center"/>
            <w:hideMark/>
          </w:tcPr>
          <w:p w14:paraId="0D5677D2" w14:textId="77777777" w:rsidR="00145288" w:rsidRPr="00145288" w:rsidRDefault="00145288" w:rsidP="00B82BE6">
            <w:pPr>
              <w:pStyle w:val="ListParagraph"/>
              <w:numPr>
                <w:ilvl w:val="0"/>
                <w:numId w:val="15"/>
              </w:numPr>
              <w:suppressAutoHyphens w:val="0"/>
              <w:autoSpaceDN/>
              <w:ind w:left="255" w:right="8" w:hanging="180"/>
              <w:textAlignment w:val="auto"/>
              <w:rPr>
                <w:rFonts w:ascii="Arial" w:hAnsi="Arial" w:cs="Arial"/>
                <w:color w:val="000000"/>
                <w:sz w:val="16"/>
                <w:szCs w:val="16"/>
                <w:lang w:val="es-CO"/>
              </w:rPr>
            </w:pPr>
            <w:r w:rsidRPr="00145288">
              <w:rPr>
                <w:rFonts w:ascii="Arial" w:hAnsi="Arial" w:cs="Arial"/>
                <w:color w:val="000000"/>
                <w:sz w:val="16"/>
                <w:szCs w:val="16"/>
                <w:lang w:val="es-CO"/>
              </w:rPr>
              <w:t>Sistemas por gravedad construidos o rehabilitados</w:t>
            </w:r>
          </w:p>
        </w:tc>
        <w:tc>
          <w:tcPr>
            <w:tcW w:w="346" w:type="dxa"/>
            <w:tcBorders>
              <w:top w:val="nil"/>
              <w:left w:val="nil"/>
              <w:bottom w:val="nil"/>
              <w:right w:val="single" w:sz="8" w:space="0" w:color="000000"/>
            </w:tcBorders>
            <w:shd w:val="clear" w:color="000000" w:fill="FFFFFF"/>
            <w:vAlign w:val="center"/>
            <w:hideMark/>
          </w:tcPr>
          <w:p w14:paraId="493F5DA0"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30" w:type="dxa"/>
            <w:tcBorders>
              <w:top w:val="nil"/>
              <w:left w:val="nil"/>
              <w:bottom w:val="nil"/>
              <w:right w:val="single" w:sz="8" w:space="0" w:color="000000"/>
            </w:tcBorders>
            <w:shd w:val="clear" w:color="000000" w:fill="FFFFFF"/>
            <w:vAlign w:val="center"/>
            <w:hideMark/>
          </w:tcPr>
          <w:p w14:paraId="1EF78EA8"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99" w:type="dxa"/>
            <w:tcBorders>
              <w:top w:val="nil"/>
              <w:left w:val="nil"/>
              <w:bottom w:val="nil"/>
              <w:right w:val="single" w:sz="8" w:space="0" w:color="000000"/>
            </w:tcBorders>
            <w:shd w:val="clear" w:color="000000" w:fill="FFFFFF"/>
            <w:vAlign w:val="center"/>
            <w:hideMark/>
          </w:tcPr>
          <w:p w14:paraId="1A287A1B"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8" w:type="dxa"/>
            <w:tcBorders>
              <w:top w:val="nil"/>
              <w:left w:val="nil"/>
              <w:bottom w:val="nil"/>
              <w:right w:val="single" w:sz="8" w:space="0" w:color="000000"/>
            </w:tcBorders>
            <w:shd w:val="clear" w:color="000000" w:fill="FFFFFF"/>
            <w:vAlign w:val="center"/>
            <w:hideMark/>
          </w:tcPr>
          <w:p w14:paraId="1DE124B1"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single" w:sz="8" w:space="0" w:color="000000"/>
            </w:tcBorders>
            <w:shd w:val="clear" w:color="000000" w:fill="FFFFFF"/>
            <w:vAlign w:val="center"/>
            <w:hideMark/>
          </w:tcPr>
          <w:p w14:paraId="61496DB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1" w:type="dxa"/>
            <w:tcBorders>
              <w:top w:val="nil"/>
              <w:left w:val="nil"/>
              <w:bottom w:val="nil"/>
              <w:right w:val="single" w:sz="8" w:space="0" w:color="000000"/>
            </w:tcBorders>
            <w:shd w:val="clear" w:color="000000" w:fill="FFFFFF"/>
            <w:vAlign w:val="center"/>
            <w:hideMark/>
          </w:tcPr>
          <w:p w14:paraId="590225D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1" w:type="dxa"/>
            <w:tcBorders>
              <w:top w:val="nil"/>
              <w:left w:val="nil"/>
              <w:bottom w:val="nil"/>
              <w:right w:val="single" w:sz="8" w:space="0" w:color="000000"/>
            </w:tcBorders>
            <w:shd w:val="clear" w:color="000000" w:fill="FFFFFF"/>
            <w:vAlign w:val="center"/>
            <w:hideMark/>
          </w:tcPr>
          <w:p w14:paraId="4273BE8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2" w:type="dxa"/>
            <w:tcBorders>
              <w:top w:val="nil"/>
              <w:left w:val="nil"/>
              <w:bottom w:val="nil"/>
              <w:right w:val="single" w:sz="8" w:space="0" w:color="000000"/>
            </w:tcBorders>
            <w:shd w:val="clear" w:color="000000" w:fill="FFFFFF"/>
            <w:vAlign w:val="center"/>
            <w:hideMark/>
          </w:tcPr>
          <w:p w14:paraId="6D61AED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20" w:type="dxa"/>
            <w:tcBorders>
              <w:top w:val="nil"/>
              <w:left w:val="nil"/>
              <w:bottom w:val="nil"/>
              <w:right w:val="single" w:sz="8" w:space="0" w:color="000000"/>
            </w:tcBorders>
            <w:shd w:val="clear" w:color="000000" w:fill="FFFFFF"/>
            <w:vAlign w:val="center"/>
            <w:hideMark/>
          </w:tcPr>
          <w:p w14:paraId="577E425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21C4707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081AF25A"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nil"/>
              <w:right w:val="single" w:sz="8" w:space="0" w:color="000000"/>
            </w:tcBorders>
            <w:shd w:val="clear" w:color="000000" w:fill="FFFFFF"/>
            <w:vAlign w:val="center"/>
            <w:hideMark/>
          </w:tcPr>
          <w:p w14:paraId="0CD022D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77" w:type="dxa"/>
            <w:tcBorders>
              <w:top w:val="nil"/>
              <w:left w:val="nil"/>
              <w:bottom w:val="nil"/>
              <w:right w:val="single" w:sz="8" w:space="0" w:color="000000"/>
            </w:tcBorders>
            <w:shd w:val="clear" w:color="000000" w:fill="FFFFFF"/>
            <w:vAlign w:val="center"/>
            <w:hideMark/>
          </w:tcPr>
          <w:p w14:paraId="27D64CA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93" w:type="dxa"/>
            <w:tcBorders>
              <w:top w:val="nil"/>
              <w:left w:val="nil"/>
              <w:bottom w:val="nil"/>
              <w:right w:val="single" w:sz="8" w:space="0" w:color="000000"/>
            </w:tcBorders>
            <w:shd w:val="clear" w:color="000000" w:fill="FFFFFF"/>
            <w:vAlign w:val="center"/>
            <w:hideMark/>
          </w:tcPr>
          <w:p w14:paraId="634790B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4B8875F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60" w:type="dxa"/>
            <w:tcBorders>
              <w:top w:val="nil"/>
              <w:left w:val="nil"/>
              <w:bottom w:val="nil"/>
              <w:right w:val="single" w:sz="8" w:space="0" w:color="000000"/>
            </w:tcBorders>
            <w:shd w:val="clear" w:color="000000" w:fill="FFFFFF"/>
            <w:vAlign w:val="center"/>
            <w:hideMark/>
          </w:tcPr>
          <w:p w14:paraId="4D22F76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74" w:type="dxa"/>
            <w:tcBorders>
              <w:top w:val="nil"/>
              <w:left w:val="nil"/>
              <w:bottom w:val="nil"/>
              <w:right w:val="single" w:sz="8" w:space="0" w:color="000000"/>
            </w:tcBorders>
            <w:shd w:val="clear" w:color="000000" w:fill="FFFFFF"/>
            <w:vAlign w:val="center"/>
            <w:hideMark/>
          </w:tcPr>
          <w:p w14:paraId="517AD0E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6FAC687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4430421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nil"/>
              <w:right w:val="single" w:sz="8" w:space="0" w:color="000000"/>
            </w:tcBorders>
            <w:shd w:val="clear" w:color="000000" w:fill="FFFFFF"/>
            <w:vAlign w:val="center"/>
            <w:hideMark/>
          </w:tcPr>
          <w:p w14:paraId="0A647AA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22" w:type="dxa"/>
            <w:tcBorders>
              <w:top w:val="nil"/>
              <w:left w:val="nil"/>
              <w:bottom w:val="nil"/>
              <w:right w:val="single" w:sz="8" w:space="0" w:color="000000"/>
            </w:tcBorders>
            <w:shd w:val="clear" w:color="000000" w:fill="FFFFFF"/>
            <w:vAlign w:val="center"/>
            <w:hideMark/>
          </w:tcPr>
          <w:p w14:paraId="4BC1E34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683A1F9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18DAF88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nil"/>
              <w:right w:val="single" w:sz="8" w:space="0" w:color="000000"/>
            </w:tcBorders>
            <w:shd w:val="clear" w:color="000000" w:fill="FFFFFF"/>
            <w:vAlign w:val="center"/>
            <w:hideMark/>
          </w:tcPr>
          <w:p w14:paraId="237CA1D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20" w:type="dxa"/>
            <w:tcBorders>
              <w:top w:val="nil"/>
              <w:left w:val="nil"/>
              <w:bottom w:val="nil"/>
              <w:right w:val="single" w:sz="8" w:space="0" w:color="000000"/>
            </w:tcBorders>
            <w:shd w:val="clear" w:color="000000" w:fill="FFFFFF"/>
            <w:vAlign w:val="center"/>
            <w:hideMark/>
          </w:tcPr>
          <w:p w14:paraId="7F589BC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1492" w:type="dxa"/>
            <w:vMerge/>
            <w:tcBorders>
              <w:top w:val="nil"/>
              <w:left w:val="single" w:sz="8" w:space="0" w:color="000000"/>
              <w:bottom w:val="nil"/>
              <w:right w:val="single" w:sz="8" w:space="0" w:color="000000"/>
            </w:tcBorders>
            <w:vAlign w:val="center"/>
            <w:hideMark/>
          </w:tcPr>
          <w:p w14:paraId="055DEF41"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831" w:type="dxa"/>
            <w:vMerge/>
            <w:tcBorders>
              <w:top w:val="nil"/>
              <w:left w:val="single" w:sz="8" w:space="0" w:color="000000"/>
              <w:bottom w:val="nil"/>
              <w:right w:val="single" w:sz="8" w:space="0" w:color="000000"/>
            </w:tcBorders>
            <w:vAlign w:val="center"/>
            <w:hideMark/>
          </w:tcPr>
          <w:p w14:paraId="7FB033C0"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1230" w:type="dxa"/>
            <w:vMerge/>
            <w:tcBorders>
              <w:top w:val="nil"/>
              <w:left w:val="single" w:sz="8" w:space="0" w:color="000000"/>
              <w:bottom w:val="nil"/>
              <w:right w:val="single" w:sz="8" w:space="0" w:color="000000"/>
            </w:tcBorders>
            <w:vAlign w:val="center"/>
            <w:hideMark/>
          </w:tcPr>
          <w:p w14:paraId="25BE5439"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r>
      <w:tr w:rsidR="00190E94" w:rsidRPr="00145288" w14:paraId="3AB1DEA2" w14:textId="77777777" w:rsidTr="00190E94">
        <w:trPr>
          <w:trHeight w:val="649"/>
        </w:trPr>
        <w:tc>
          <w:tcPr>
            <w:tcW w:w="1916" w:type="dxa"/>
            <w:tcBorders>
              <w:top w:val="nil"/>
              <w:left w:val="single" w:sz="8" w:space="0" w:color="auto"/>
              <w:bottom w:val="nil"/>
              <w:right w:val="single" w:sz="8" w:space="0" w:color="000000"/>
            </w:tcBorders>
            <w:shd w:val="clear" w:color="auto" w:fill="auto"/>
            <w:vAlign w:val="center"/>
            <w:hideMark/>
          </w:tcPr>
          <w:p w14:paraId="6DC93BD8" w14:textId="6CB90FD0" w:rsidR="00145288" w:rsidRPr="00145288" w:rsidRDefault="00145288" w:rsidP="00B82BE6">
            <w:pPr>
              <w:pStyle w:val="ListParagraph"/>
              <w:numPr>
                <w:ilvl w:val="0"/>
                <w:numId w:val="15"/>
              </w:numPr>
              <w:suppressAutoHyphens w:val="0"/>
              <w:autoSpaceDN/>
              <w:ind w:left="255" w:right="8" w:hanging="180"/>
              <w:textAlignment w:val="auto"/>
              <w:rPr>
                <w:rFonts w:ascii="Arial" w:hAnsi="Arial" w:cs="Arial"/>
                <w:color w:val="000000"/>
                <w:sz w:val="16"/>
                <w:szCs w:val="16"/>
                <w:lang w:val="es-CO"/>
              </w:rPr>
            </w:pPr>
            <w:r w:rsidRPr="00145288">
              <w:rPr>
                <w:rFonts w:ascii="Arial" w:hAnsi="Arial" w:cs="Arial"/>
                <w:color w:val="000000"/>
                <w:sz w:val="16"/>
                <w:szCs w:val="16"/>
                <w:lang w:val="es-CO"/>
              </w:rPr>
              <w:t>Instalaciones de agua, saneamiento e higiene en edificios públicos construidas o rehabilitadas</w:t>
            </w:r>
          </w:p>
        </w:tc>
        <w:tc>
          <w:tcPr>
            <w:tcW w:w="346" w:type="dxa"/>
            <w:tcBorders>
              <w:top w:val="nil"/>
              <w:left w:val="nil"/>
              <w:bottom w:val="nil"/>
              <w:right w:val="single" w:sz="8" w:space="0" w:color="000000"/>
            </w:tcBorders>
            <w:shd w:val="clear" w:color="000000" w:fill="FFFFFF"/>
            <w:vAlign w:val="center"/>
            <w:hideMark/>
          </w:tcPr>
          <w:p w14:paraId="5C09C008"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30" w:type="dxa"/>
            <w:tcBorders>
              <w:top w:val="nil"/>
              <w:left w:val="nil"/>
              <w:bottom w:val="nil"/>
              <w:right w:val="single" w:sz="8" w:space="0" w:color="000000"/>
            </w:tcBorders>
            <w:shd w:val="clear" w:color="000000" w:fill="FFFFFF"/>
            <w:vAlign w:val="center"/>
            <w:hideMark/>
          </w:tcPr>
          <w:p w14:paraId="7D18E8C4"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99" w:type="dxa"/>
            <w:tcBorders>
              <w:top w:val="nil"/>
              <w:left w:val="nil"/>
              <w:bottom w:val="nil"/>
              <w:right w:val="single" w:sz="8" w:space="0" w:color="000000"/>
            </w:tcBorders>
            <w:shd w:val="clear" w:color="000000" w:fill="FFFFFF"/>
            <w:vAlign w:val="center"/>
            <w:hideMark/>
          </w:tcPr>
          <w:p w14:paraId="3FA69CB1"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8" w:type="dxa"/>
            <w:tcBorders>
              <w:top w:val="nil"/>
              <w:left w:val="nil"/>
              <w:bottom w:val="nil"/>
              <w:right w:val="single" w:sz="8" w:space="0" w:color="000000"/>
            </w:tcBorders>
            <w:shd w:val="clear" w:color="000000" w:fill="FFFFFF"/>
            <w:vAlign w:val="center"/>
            <w:hideMark/>
          </w:tcPr>
          <w:p w14:paraId="75D604F2"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nil"/>
              <w:right w:val="single" w:sz="8" w:space="0" w:color="000000"/>
            </w:tcBorders>
            <w:shd w:val="clear" w:color="000000" w:fill="FFFFFF"/>
            <w:vAlign w:val="center"/>
            <w:hideMark/>
          </w:tcPr>
          <w:p w14:paraId="2E889F2B"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1" w:type="dxa"/>
            <w:tcBorders>
              <w:top w:val="nil"/>
              <w:left w:val="nil"/>
              <w:bottom w:val="nil"/>
              <w:right w:val="single" w:sz="8" w:space="0" w:color="000000"/>
            </w:tcBorders>
            <w:shd w:val="clear" w:color="000000" w:fill="FFFFFF"/>
            <w:vAlign w:val="center"/>
            <w:hideMark/>
          </w:tcPr>
          <w:p w14:paraId="4A4EF3C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1" w:type="dxa"/>
            <w:tcBorders>
              <w:top w:val="nil"/>
              <w:left w:val="nil"/>
              <w:bottom w:val="nil"/>
              <w:right w:val="single" w:sz="8" w:space="0" w:color="000000"/>
            </w:tcBorders>
            <w:shd w:val="clear" w:color="000000" w:fill="FFFFFF"/>
            <w:vAlign w:val="center"/>
            <w:hideMark/>
          </w:tcPr>
          <w:p w14:paraId="51EB449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2" w:type="dxa"/>
            <w:tcBorders>
              <w:top w:val="nil"/>
              <w:left w:val="nil"/>
              <w:bottom w:val="nil"/>
              <w:right w:val="single" w:sz="8" w:space="0" w:color="000000"/>
            </w:tcBorders>
            <w:shd w:val="clear" w:color="000000" w:fill="FFFFFF"/>
            <w:vAlign w:val="center"/>
            <w:hideMark/>
          </w:tcPr>
          <w:p w14:paraId="49B2C47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20" w:type="dxa"/>
            <w:tcBorders>
              <w:top w:val="nil"/>
              <w:left w:val="nil"/>
              <w:bottom w:val="nil"/>
              <w:right w:val="single" w:sz="8" w:space="0" w:color="000000"/>
            </w:tcBorders>
            <w:shd w:val="clear" w:color="000000" w:fill="FFFFFF"/>
            <w:vAlign w:val="center"/>
            <w:hideMark/>
          </w:tcPr>
          <w:p w14:paraId="6A272BB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7BC517A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5329F58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nil"/>
              <w:right w:val="single" w:sz="8" w:space="0" w:color="000000"/>
            </w:tcBorders>
            <w:shd w:val="clear" w:color="000000" w:fill="FFFFFF"/>
            <w:vAlign w:val="center"/>
            <w:hideMark/>
          </w:tcPr>
          <w:p w14:paraId="0BBE1AF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77" w:type="dxa"/>
            <w:tcBorders>
              <w:top w:val="nil"/>
              <w:left w:val="nil"/>
              <w:bottom w:val="nil"/>
              <w:right w:val="single" w:sz="8" w:space="0" w:color="000000"/>
            </w:tcBorders>
            <w:shd w:val="clear" w:color="000000" w:fill="FFFFFF"/>
            <w:vAlign w:val="center"/>
            <w:hideMark/>
          </w:tcPr>
          <w:p w14:paraId="171C0E3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93" w:type="dxa"/>
            <w:tcBorders>
              <w:top w:val="nil"/>
              <w:left w:val="nil"/>
              <w:bottom w:val="nil"/>
              <w:right w:val="single" w:sz="8" w:space="0" w:color="000000"/>
            </w:tcBorders>
            <w:shd w:val="clear" w:color="000000" w:fill="FFFFFF"/>
            <w:vAlign w:val="center"/>
            <w:hideMark/>
          </w:tcPr>
          <w:p w14:paraId="2A59B06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4DD0BB7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60" w:type="dxa"/>
            <w:tcBorders>
              <w:top w:val="nil"/>
              <w:left w:val="nil"/>
              <w:bottom w:val="nil"/>
              <w:right w:val="single" w:sz="8" w:space="0" w:color="000000"/>
            </w:tcBorders>
            <w:shd w:val="clear" w:color="000000" w:fill="FFFFFF"/>
            <w:vAlign w:val="center"/>
            <w:hideMark/>
          </w:tcPr>
          <w:p w14:paraId="5BB423C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74" w:type="dxa"/>
            <w:tcBorders>
              <w:top w:val="nil"/>
              <w:left w:val="nil"/>
              <w:bottom w:val="nil"/>
              <w:right w:val="single" w:sz="8" w:space="0" w:color="000000"/>
            </w:tcBorders>
            <w:shd w:val="clear" w:color="000000" w:fill="FFFFFF"/>
            <w:vAlign w:val="center"/>
            <w:hideMark/>
          </w:tcPr>
          <w:p w14:paraId="28CDBD4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77E2E57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5689170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nil"/>
              <w:right w:val="single" w:sz="8" w:space="0" w:color="000000"/>
            </w:tcBorders>
            <w:shd w:val="clear" w:color="000000" w:fill="FFFFFF"/>
            <w:vAlign w:val="center"/>
            <w:hideMark/>
          </w:tcPr>
          <w:p w14:paraId="64459F3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22" w:type="dxa"/>
            <w:tcBorders>
              <w:top w:val="nil"/>
              <w:left w:val="nil"/>
              <w:bottom w:val="nil"/>
              <w:right w:val="single" w:sz="8" w:space="0" w:color="000000"/>
            </w:tcBorders>
            <w:shd w:val="clear" w:color="000000" w:fill="FFFFFF"/>
            <w:vAlign w:val="center"/>
            <w:hideMark/>
          </w:tcPr>
          <w:p w14:paraId="5DF8FC5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33F61BE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039A506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nil"/>
              <w:right w:val="single" w:sz="8" w:space="0" w:color="000000"/>
            </w:tcBorders>
            <w:shd w:val="clear" w:color="000000" w:fill="FFFFFF"/>
            <w:vAlign w:val="center"/>
            <w:hideMark/>
          </w:tcPr>
          <w:p w14:paraId="520A67B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20" w:type="dxa"/>
            <w:tcBorders>
              <w:top w:val="nil"/>
              <w:left w:val="nil"/>
              <w:bottom w:val="nil"/>
              <w:right w:val="single" w:sz="8" w:space="0" w:color="000000"/>
            </w:tcBorders>
            <w:shd w:val="clear" w:color="000000" w:fill="FFFFFF"/>
            <w:vAlign w:val="center"/>
            <w:hideMark/>
          </w:tcPr>
          <w:p w14:paraId="7438AB9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1492" w:type="dxa"/>
            <w:vMerge/>
            <w:tcBorders>
              <w:top w:val="nil"/>
              <w:left w:val="single" w:sz="8" w:space="0" w:color="000000"/>
              <w:bottom w:val="nil"/>
              <w:right w:val="single" w:sz="8" w:space="0" w:color="000000"/>
            </w:tcBorders>
            <w:vAlign w:val="center"/>
            <w:hideMark/>
          </w:tcPr>
          <w:p w14:paraId="3D1BCC32"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831" w:type="dxa"/>
            <w:vMerge/>
            <w:tcBorders>
              <w:top w:val="nil"/>
              <w:left w:val="single" w:sz="8" w:space="0" w:color="000000"/>
              <w:bottom w:val="nil"/>
              <w:right w:val="single" w:sz="8" w:space="0" w:color="000000"/>
            </w:tcBorders>
            <w:vAlign w:val="center"/>
            <w:hideMark/>
          </w:tcPr>
          <w:p w14:paraId="6E757C3E"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1230" w:type="dxa"/>
            <w:vMerge/>
            <w:tcBorders>
              <w:top w:val="nil"/>
              <w:left w:val="single" w:sz="8" w:space="0" w:color="000000"/>
              <w:bottom w:val="nil"/>
              <w:right w:val="single" w:sz="8" w:space="0" w:color="000000"/>
            </w:tcBorders>
            <w:vAlign w:val="center"/>
            <w:hideMark/>
          </w:tcPr>
          <w:p w14:paraId="2C2C4DD0"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r>
      <w:tr w:rsidR="00190E94" w:rsidRPr="00145288" w14:paraId="73F9B5A2" w14:textId="77777777" w:rsidTr="00190E94">
        <w:trPr>
          <w:trHeight w:val="863"/>
        </w:trPr>
        <w:tc>
          <w:tcPr>
            <w:tcW w:w="1916" w:type="dxa"/>
            <w:tcBorders>
              <w:top w:val="nil"/>
              <w:left w:val="single" w:sz="8" w:space="0" w:color="auto"/>
              <w:bottom w:val="nil"/>
              <w:right w:val="single" w:sz="8" w:space="0" w:color="000000"/>
            </w:tcBorders>
            <w:shd w:val="clear" w:color="auto" w:fill="auto"/>
            <w:vAlign w:val="center"/>
            <w:hideMark/>
          </w:tcPr>
          <w:p w14:paraId="54B6BDEC" w14:textId="77777777" w:rsidR="00145288" w:rsidRPr="00145288" w:rsidRDefault="00145288" w:rsidP="00B82BE6">
            <w:pPr>
              <w:pStyle w:val="ListParagraph"/>
              <w:numPr>
                <w:ilvl w:val="0"/>
                <w:numId w:val="15"/>
              </w:numPr>
              <w:suppressAutoHyphens w:val="0"/>
              <w:autoSpaceDN/>
              <w:ind w:left="255" w:right="8" w:hanging="180"/>
              <w:textAlignment w:val="auto"/>
              <w:rPr>
                <w:rFonts w:ascii="Arial" w:hAnsi="Arial" w:cs="Arial"/>
                <w:color w:val="000000"/>
                <w:sz w:val="16"/>
                <w:szCs w:val="16"/>
                <w:lang w:val="es-CO"/>
              </w:rPr>
            </w:pPr>
            <w:r w:rsidRPr="00145288">
              <w:rPr>
                <w:rFonts w:ascii="Arial" w:hAnsi="Arial" w:cs="Arial"/>
                <w:color w:val="000000"/>
                <w:sz w:val="16"/>
                <w:szCs w:val="16"/>
                <w:lang w:val="es-CO"/>
              </w:rPr>
              <w:t>Campañas de comunicación y marketing para la mejora del acceso al saneamiento y a la higiene implementadas</w:t>
            </w:r>
          </w:p>
        </w:tc>
        <w:tc>
          <w:tcPr>
            <w:tcW w:w="346" w:type="dxa"/>
            <w:tcBorders>
              <w:top w:val="nil"/>
              <w:left w:val="nil"/>
              <w:bottom w:val="nil"/>
              <w:right w:val="single" w:sz="8" w:space="0" w:color="000000"/>
            </w:tcBorders>
            <w:shd w:val="clear" w:color="000000" w:fill="FFFFFF"/>
            <w:vAlign w:val="center"/>
            <w:hideMark/>
          </w:tcPr>
          <w:p w14:paraId="01A0F51C" w14:textId="77777777" w:rsidR="00145288" w:rsidRPr="00145288" w:rsidRDefault="00145288" w:rsidP="00145288">
            <w:pPr>
              <w:suppressAutoHyphens w:val="0"/>
              <w:autoSpaceDN/>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30" w:type="dxa"/>
            <w:tcBorders>
              <w:top w:val="nil"/>
              <w:left w:val="nil"/>
              <w:bottom w:val="nil"/>
              <w:right w:val="single" w:sz="8" w:space="0" w:color="000000"/>
            </w:tcBorders>
            <w:shd w:val="clear" w:color="000000" w:fill="FFFFFF"/>
            <w:vAlign w:val="center"/>
            <w:hideMark/>
          </w:tcPr>
          <w:p w14:paraId="16E7D5A4" w14:textId="77777777" w:rsidR="00145288" w:rsidRPr="00145288" w:rsidRDefault="00145288" w:rsidP="00145288">
            <w:pPr>
              <w:suppressAutoHyphens w:val="0"/>
              <w:autoSpaceDN/>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99" w:type="dxa"/>
            <w:tcBorders>
              <w:top w:val="nil"/>
              <w:left w:val="nil"/>
              <w:bottom w:val="nil"/>
              <w:right w:val="single" w:sz="8" w:space="0" w:color="000000"/>
            </w:tcBorders>
            <w:shd w:val="clear" w:color="000000" w:fill="FFFFFF"/>
            <w:vAlign w:val="center"/>
            <w:hideMark/>
          </w:tcPr>
          <w:p w14:paraId="56FBBD55" w14:textId="77777777" w:rsidR="00145288" w:rsidRPr="00145288" w:rsidRDefault="00145288" w:rsidP="00145288">
            <w:pPr>
              <w:suppressAutoHyphens w:val="0"/>
              <w:autoSpaceDN/>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78" w:type="dxa"/>
            <w:tcBorders>
              <w:top w:val="nil"/>
              <w:left w:val="nil"/>
              <w:bottom w:val="nil"/>
              <w:right w:val="single" w:sz="8" w:space="0" w:color="000000"/>
            </w:tcBorders>
            <w:shd w:val="clear" w:color="000000" w:fill="FFFFFF"/>
            <w:vAlign w:val="center"/>
            <w:hideMark/>
          </w:tcPr>
          <w:p w14:paraId="129B5989" w14:textId="77777777" w:rsidR="00145288" w:rsidRPr="00145288" w:rsidRDefault="00145288" w:rsidP="00145288">
            <w:pPr>
              <w:suppressAutoHyphens w:val="0"/>
              <w:autoSpaceDN/>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77" w:type="dxa"/>
            <w:tcBorders>
              <w:top w:val="nil"/>
              <w:left w:val="nil"/>
              <w:bottom w:val="nil"/>
              <w:right w:val="single" w:sz="8" w:space="0" w:color="000000"/>
            </w:tcBorders>
            <w:shd w:val="clear" w:color="000000" w:fill="FFFFFF"/>
            <w:vAlign w:val="center"/>
            <w:hideMark/>
          </w:tcPr>
          <w:p w14:paraId="6CC68AEC" w14:textId="77777777" w:rsidR="00145288" w:rsidRPr="00145288" w:rsidRDefault="00145288" w:rsidP="00145288">
            <w:pPr>
              <w:suppressAutoHyphens w:val="0"/>
              <w:autoSpaceDN/>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41" w:type="dxa"/>
            <w:tcBorders>
              <w:top w:val="nil"/>
              <w:left w:val="nil"/>
              <w:bottom w:val="nil"/>
              <w:right w:val="single" w:sz="8" w:space="0" w:color="000000"/>
            </w:tcBorders>
            <w:shd w:val="clear" w:color="000000" w:fill="FFFFFF"/>
            <w:vAlign w:val="center"/>
            <w:hideMark/>
          </w:tcPr>
          <w:p w14:paraId="17CC7BB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1" w:type="dxa"/>
            <w:tcBorders>
              <w:top w:val="nil"/>
              <w:left w:val="nil"/>
              <w:bottom w:val="nil"/>
              <w:right w:val="single" w:sz="8" w:space="0" w:color="000000"/>
            </w:tcBorders>
            <w:shd w:val="clear" w:color="000000" w:fill="FFFFFF"/>
            <w:vAlign w:val="center"/>
            <w:hideMark/>
          </w:tcPr>
          <w:p w14:paraId="1AB3F32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2" w:type="dxa"/>
            <w:tcBorders>
              <w:top w:val="nil"/>
              <w:left w:val="nil"/>
              <w:bottom w:val="nil"/>
              <w:right w:val="single" w:sz="8" w:space="0" w:color="000000"/>
            </w:tcBorders>
            <w:shd w:val="clear" w:color="000000" w:fill="FFFFFF"/>
            <w:vAlign w:val="center"/>
            <w:hideMark/>
          </w:tcPr>
          <w:p w14:paraId="0484E64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20" w:type="dxa"/>
            <w:tcBorders>
              <w:top w:val="nil"/>
              <w:left w:val="nil"/>
              <w:bottom w:val="nil"/>
              <w:right w:val="single" w:sz="8" w:space="0" w:color="000000"/>
            </w:tcBorders>
            <w:shd w:val="clear" w:color="000000" w:fill="FFFFFF"/>
            <w:vAlign w:val="center"/>
            <w:hideMark/>
          </w:tcPr>
          <w:p w14:paraId="798419D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5BDF852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2904DAC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nil"/>
              <w:right w:val="single" w:sz="8" w:space="0" w:color="000000"/>
            </w:tcBorders>
            <w:shd w:val="clear" w:color="000000" w:fill="FFFFFF"/>
            <w:vAlign w:val="center"/>
            <w:hideMark/>
          </w:tcPr>
          <w:p w14:paraId="3A4AC0F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77" w:type="dxa"/>
            <w:tcBorders>
              <w:top w:val="nil"/>
              <w:left w:val="nil"/>
              <w:bottom w:val="nil"/>
              <w:right w:val="single" w:sz="8" w:space="0" w:color="000000"/>
            </w:tcBorders>
            <w:shd w:val="clear" w:color="000000" w:fill="FFFFFF"/>
            <w:vAlign w:val="center"/>
            <w:hideMark/>
          </w:tcPr>
          <w:p w14:paraId="60D8A88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93" w:type="dxa"/>
            <w:tcBorders>
              <w:top w:val="nil"/>
              <w:left w:val="nil"/>
              <w:bottom w:val="nil"/>
              <w:right w:val="single" w:sz="8" w:space="0" w:color="000000"/>
            </w:tcBorders>
            <w:shd w:val="clear" w:color="000000" w:fill="FFFFFF"/>
            <w:vAlign w:val="center"/>
            <w:hideMark/>
          </w:tcPr>
          <w:p w14:paraId="72C7229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5C87780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60" w:type="dxa"/>
            <w:tcBorders>
              <w:top w:val="nil"/>
              <w:left w:val="nil"/>
              <w:bottom w:val="nil"/>
              <w:right w:val="single" w:sz="8" w:space="0" w:color="000000"/>
            </w:tcBorders>
            <w:shd w:val="clear" w:color="000000" w:fill="FFFFFF"/>
            <w:vAlign w:val="center"/>
            <w:hideMark/>
          </w:tcPr>
          <w:p w14:paraId="5414E87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74" w:type="dxa"/>
            <w:tcBorders>
              <w:top w:val="nil"/>
              <w:left w:val="nil"/>
              <w:bottom w:val="nil"/>
              <w:right w:val="single" w:sz="8" w:space="0" w:color="000000"/>
            </w:tcBorders>
            <w:shd w:val="clear" w:color="000000" w:fill="FFFFFF"/>
            <w:vAlign w:val="center"/>
            <w:hideMark/>
          </w:tcPr>
          <w:p w14:paraId="4127902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nil"/>
              <w:right w:val="single" w:sz="8" w:space="0" w:color="000000"/>
            </w:tcBorders>
            <w:shd w:val="clear" w:color="000000" w:fill="FFFFFF"/>
            <w:vAlign w:val="center"/>
            <w:hideMark/>
          </w:tcPr>
          <w:p w14:paraId="25D1D70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nil"/>
              <w:right w:val="single" w:sz="8" w:space="0" w:color="000000"/>
            </w:tcBorders>
            <w:shd w:val="clear" w:color="000000" w:fill="FFFFFF"/>
            <w:vAlign w:val="center"/>
            <w:hideMark/>
          </w:tcPr>
          <w:p w14:paraId="7E31E2A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nil"/>
              <w:right w:val="single" w:sz="8" w:space="0" w:color="000000"/>
            </w:tcBorders>
            <w:shd w:val="clear" w:color="000000" w:fill="FFFFFF"/>
            <w:vAlign w:val="center"/>
            <w:hideMark/>
          </w:tcPr>
          <w:p w14:paraId="5AD02D3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22" w:type="dxa"/>
            <w:tcBorders>
              <w:top w:val="nil"/>
              <w:left w:val="nil"/>
              <w:bottom w:val="nil"/>
              <w:right w:val="single" w:sz="8" w:space="0" w:color="000000"/>
            </w:tcBorders>
            <w:shd w:val="clear" w:color="000000" w:fill="FFFFFF"/>
            <w:vAlign w:val="center"/>
            <w:hideMark/>
          </w:tcPr>
          <w:p w14:paraId="7F63015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nil"/>
              <w:right w:val="single" w:sz="8" w:space="0" w:color="000000"/>
            </w:tcBorders>
            <w:shd w:val="clear" w:color="000000" w:fill="FFFFFF"/>
            <w:vAlign w:val="center"/>
            <w:hideMark/>
          </w:tcPr>
          <w:p w14:paraId="1436BA6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nil"/>
              <w:right w:val="single" w:sz="8" w:space="0" w:color="000000"/>
            </w:tcBorders>
            <w:shd w:val="clear" w:color="000000" w:fill="FFFFFF"/>
            <w:vAlign w:val="center"/>
            <w:hideMark/>
          </w:tcPr>
          <w:p w14:paraId="1299AE9A"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nil"/>
              <w:right w:val="single" w:sz="8" w:space="0" w:color="000000"/>
            </w:tcBorders>
            <w:shd w:val="clear" w:color="000000" w:fill="FFFFFF"/>
            <w:vAlign w:val="center"/>
            <w:hideMark/>
          </w:tcPr>
          <w:p w14:paraId="2CCC11BA"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20" w:type="dxa"/>
            <w:tcBorders>
              <w:top w:val="nil"/>
              <w:left w:val="nil"/>
              <w:bottom w:val="nil"/>
              <w:right w:val="single" w:sz="8" w:space="0" w:color="000000"/>
            </w:tcBorders>
            <w:shd w:val="clear" w:color="000000" w:fill="FFFFFF"/>
            <w:vAlign w:val="center"/>
            <w:hideMark/>
          </w:tcPr>
          <w:p w14:paraId="2BD0E6D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1492" w:type="dxa"/>
            <w:vMerge/>
            <w:tcBorders>
              <w:top w:val="nil"/>
              <w:left w:val="single" w:sz="8" w:space="0" w:color="000000"/>
              <w:bottom w:val="nil"/>
              <w:right w:val="single" w:sz="8" w:space="0" w:color="000000"/>
            </w:tcBorders>
            <w:vAlign w:val="center"/>
            <w:hideMark/>
          </w:tcPr>
          <w:p w14:paraId="08355B0B"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831" w:type="dxa"/>
            <w:vMerge/>
            <w:tcBorders>
              <w:top w:val="nil"/>
              <w:left w:val="single" w:sz="8" w:space="0" w:color="000000"/>
              <w:bottom w:val="nil"/>
              <w:right w:val="single" w:sz="8" w:space="0" w:color="000000"/>
            </w:tcBorders>
            <w:vAlign w:val="center"/>
            <w:hideMark/>
          </w:tcPr>
          <w:p w14:paraId="01F275AA"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c>
          <w:tcPr>
            <w:tcW w:w="1230" w:type="dxa"/>
            <w:vMerge/>
            <w:tcBorders>
              <w:top w:val="nil"/>
              <w:left w:val="single" w:sz="8" w:space="0" w:color="000000"/>
              <w:bottom w:val="nil"/>
              <w:right w:val="single" w:sz="8" w:space="0" w:color="000000"/>
            </w:tcBorders>
            <w:vAlign w:val="center"/>
            <w:hideMark/>
          </w:tcPr>
          <w:p w14:paraId="4D98A4DE"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
        </w:tc>
      </w:tr>
      <w:tr w:rsidR="00190E94" w:rsidRPr="00145288" w14:paraId="66100D2D" w14:textId="77777777" w:rsidTr="00190E94">
        <w:trPr>
          <w:trHeight w:val="690"/>
        </w:trPr>
        <w:tc>
          <w:tcPr>
            <w:tcW w:w="191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14:paraId="4DBA08A7" w14:textId="77777777" w:rsidR="00145288" w:rsidRPr="00145288" w:rsidRDefault="00145288" w:rsidP="00145288">
            <w:pPr>
              <w:suppressAutoHyphens w:val="0"/>
              <w:autoSpaceDN/>
              <w:ind w:firstLineChars="100" w:firstLine="171"/>
              <w:textAlignment w:val="auto"/>
              <w:rPr>
                <w:rFonts w:ascii="Arial" w:hAnsi="Arial" w:cs="Arial"/>
                <w:b/>
                <w:bCs/>
                <w:color w:val="000000"/>
                <w:spacing w:val="0"/>
                <w:sz w:val="17"/>
                <w:szCs w:val="17"/>
                <w:lang w:val="es-CO"/>
              </w:rPr>
            </w:pPr>
            <w:r w:rsidRPr="00145288">
              <w:rPr>
                <w:rFonts w:ascii="Arial" w:hAnsi="Arial" w:cs="Arial"/>
                <w:b/>
                <w:bCs/>
                <w:color w:val="000000"/>
                <w:spacing w:val="0"/>
                <w:sz w:val="17"/>
                <w:szCs w:val="17"/>
                <w:lang w:val="es-CO"/>
              </w:rPr>
              <w:t>IV.</w:t>
            </w:r>
            <w:r w:rsidRPr="00145288">
              <w:rPr>
                <w:b/>
                <w:bCs/>
                <w:color w:val="000000"/>
                <w:spacing w:val="0"/>
                <w:sz w:val="14"/>
                <w:szCs w:val="14"/>
                <w:lang w:val="es-CO"/>
              </w:rPr>
              <w:t xml:space="preserve">  </w:t>
            </w:r>
            <w:r w:rsidRPr="00145288">
              <w:rPr>
                <w:rFonts w:ascii="Arial" w:hAnsi="Arial" w:cs="Arial"/>
                <w:b/>
                <w:bCs/>
                <w:color w:val="000000"/>
                <w:spacing w:val="0"/>
                <w:sz w:val="17"/>
                <w:szCs w:val="17"/>
                <w:lang w:val="es-CO"/>
              </w:rPr>
              <w:t>Procesamiento y Análisis de la Información</w:t>
            </w:r>
          </w:p>
        </w:tc>
        <w:tc>
          <w:tcPr>
            <w:tcW w:w="346" w:type="dxa"/>
            <w:tcBorders>
              <w:top w:val="single" w:sz="8" w:space="0" w:color="auto"/>
              <w:left w:val="nil"/>
              <w:bottom w:val="single" w:sz="8" w:space="0" w:color="auto"/>
              <w:right w:val="single" w:sz="8" w:space="0" w:color="000000"/>
            </w:tcBorders>
            <w:shd w:val="clear" w:color="000000" w:fill="FFFFFF"/>
            <w:vAlign w:val="center"/>
            <w:hideMark/>
          </w:tcPr>
          <w:p w14:paraId="74EAD1CC" w14:textId="77777777" w:rsidR="00145288" w:rsidRPr="00145288" w:rsidRDefault="00145288" w:rsidP="00145288">
            <w:pPr>
              <w:suppressAutoHyphens w:val="0"/>
              <w:autoSpaceDN/>
              <w:textAlignment w:val="auto"/>
              <w:rPr>
                <w:rFonts w:ascii="Arial" w:hAnsi="Arial" w:cs="Arial"/>
                <w:color w:val="000000"/>
                <w:spacing w:val="0"/>
                <w:sz w:val="17"/>
                <w:szCs w:val="17"/>
                <w:lang w:val="es-CO"/>
              </w:rPr>
            </w:pPr>
            <w:r w:rsidRPr="00145288">
              <w:rPr>
                <w:rFonts w:ascii="Arial" w:hAnsi="Arial" w:cs="Arial"/>
                <w:color w:val="000000"/>
                <w:spacing w:val="0"/>
                <w:sz w:val="17"/>
                <w:szCs w:val="17"/>
                <w:lang w:val="es-CO"/>
              </w:rPr>
              <w:t> </w:t>
            </w:r>
          </w:p>
        </w:tc>
        <w:tc>
          <w:tcPr>
            <w:tcW w:w="330" w:type="dxa"/>
            <w:tcBorders>
              <w:top w:val="nil"/>
              <w:left w:val="nil"/>
              <w:bottom w:val="single" w:sz="8" w:space="0" w:color="000000"/>
              <w:right w:val="single" w:sz="8" w:space="0" w:color="000000"/>
            </w:tcBorders>
            <w:shd w:val="clear" w:color="000000" w:fill="FFFFFF"/>
            <w:vAlign w:val="center"/>
            <w:hideMark/>
          </w:tcPr>
          <w:p w14:paraId="6F7F64D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99" w:type="dxa"/>
            <w:tcBorders>
              <w:top w:val="nil"/>
              <w:left w:val="nil"/>
              <w:bottom w:val="single" w:sz="8" w:space="0" w:color="000000"/>
              <w:right w:val="single" w:sz="8" w:space="0" w:color="000000"/>
            </w:tcBorders>
            <w:shd w:val="clear" w:color="000000" w:fill="FFFFFF"/>
            <w:vAlign w:val="center"/>
            <w:hideMark/>
          </w:tcPr>
          <w:p w14:paraId="054D3F8A"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8" w:type="dxa"/>
            <w:tcBorders>
              <w:top w:val="nil"/>
              <w:left w:val="nil"/>
              <w:bottom w:val="single" w:sz="8" w:space="0" w:color="000000"/>
              <w:right w:val="single" w:sz="8" w:space="0" w:color="000000"/>
            </w:tcBorders>
            <w:shd w:val="clear" w:color="000000" w:fill="FFFFFF"/>
            <w:vAlign w:val="center"/>
            <w:hideMark/>
          </w:tcPr>
          <w:p w14:paraId="7F8B4F1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77" w:type="dxa"/>
            <w:tcBorders>
              <w:top w:val="nil"/>
              <w:left w:val="nil"/>
              <w:bottom w:val="single" w:sz="8" w:space="0" w:color="000000"/>
              <w:right w:val="single" w:sz="8" w:space="0" w:color="000000"/>
            </w:tcBorders>
            <w:shd w:val="clear" w:color="000000" w:fill="FFFFFF"/>
            <w:vAlign w:val="center"/>
            <w:hideMark/>
          </w:tcPr>
          <w:p w14:paraId="1E66543E"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1" w:type="dxa"/>
            <w:tcBorders>
              <w:top w:val="nil"/>
              <w:left w:val="nil"/>
              <w:bottom w:val="single" w:sz="8" w:space="0" w:color="000000"/>
              <w:right w:val="single" w:sz="8" w:space="0" w:color="000000"/>
            </w:tcBorders>
            <w:shd w:val="clear" w:color="000000" w:fill="FFFFFF"/>
            <w:vAlign w:val="center"/>
            <w:hideMark/>
          </w:tcPr>
          <w:p w14:paraId="56BA803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1" w:type="dxa"/>
            <w:tcBorders>
              <w:top w:val="nil"/>
              <w:left w:val="nil"/>
              <w:bottom w:val="single" w:sz="8" w:space="0" w:color="000000"/>
              <w:right w:val="single" w:sz="8" w:space="0" w:color="000000"/>
            </w:tcBorders>
            <w:shd w:val="clear" w:color="000000" w:fill="FFFFFF"/>
            <w:vAlign w:val="center"/>
            <w:hideMark/>
          </w:tcPr>
          <w:p w14:paraId="4BD50EC6"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2" w:type="dxa"/>
            <w:tcBorders>
              <w:top w:val="nil"/>
              <w:left w:val="nil"/>
              <w:bottom w:val="single" w:sz="8" w:space="0" w:color="000000"/>
              <w:right w:val="single" w:sz="8" w:space="0" w:color="000000"/>
            </w:tcBorders>
            <w:shd w:val="clear" w:color="000000" w:fill="FFFFFF"/>
            <w:vAlign w:val="center"/>
            <w:hideMark/>
          </w:tcPr>
          <w:p w14:paraId="47A4B17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20" w:type="dxa"/>
            <w:tcBorders>
              <w:top w:val="nil"/>
              <w:left w:val="nil"/>
              <w:bottom w:val="single" w:sz="8" w:space="0" w:color="000000"/>
              <w:right w:val="single" w:sz="8" w:space="0" w:color="000000"/>
            </w:tcBorders>
            <w:shd w:val="clear" w:color="000000" w:fill="FFFFFF"/>
            <w:vAlign w:val="center"/>
            <w:hideMark/>
          </w:tcPr>
          <w:p w14:paraId="143A40BD"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single" w:sz="8" w:space="0" w:color="000000"/>
              <w:right w:val="single" w:sz="8" w:space="0" w:color="000000"/>
            </w:tcBorders>
            <w:shd w:val="clear" w:color="000000" w:fill="FFFFFF"/>
            <w:vAlign w:val="center"/>
            <w:hideMark/>
          </w:tcPr>
          <w:p w14:paraId="19D23FD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single" w:sz="8" w:space="0" w:color="000000"/>
              <w:right w:val="single" w:sz="8" w:space="0" w:color="000000"/>
            </w:tcBorders>
            <w:shd w:val="clear" w:color="000000" w:fill="FFFFFF"/>
            <w:vAlign w:val="center"/>
            <w:hideMark/>
          </w:tcPr>
          <w:p w14:paraId="31E80940"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single" w:sz="8" w:space="0" w:color="000000"/>
              <w:right w:val="single" w:sz="8" w:space="0" w:color="000000"/>
            </w:tcBorders>
            <w:shd w:val="clear" w:color="000000" w:fill="FFFFFF"/>
            <w:vAlign w:val="center"/>
            <w:hideMark/>
          </w:tcPr>
          <w:p w14:paraId="2DB7B68A"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77" w:type="dxa"/>
            <w:tcBorders>
              <w:top w:val="nil"/>
              <w:left w:val="nil"/>
              <w:bottom w:val="single" w:sz="8" w:space="0" w:color="000000"/>
              <w:right w:val="single" w:sz="8" w:space="0" w:color="000000"/>
            </w:tcBorders>
            <w:shd w:val="clear" w:color="000000" w:fill="FFFFFF"/>
            <w:vAlign w:val="center"/>
            <w:hideMark/>
          </w:tcPr>
          <w:p w14:paraId="7BE2A13F"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93" w:type="dxa"/>
            <w:tcBorders>
              <w:top w:val="nil"/>
              <w:left w:val="nil"/>
              <w:bottom w:val="single" w:sz="8" w:space="0" w:color="000000"/>
              <w:right w:val="single" w:sz="8" w:space="0" w:color="000000"/>
            </w:tcBorders>
            <w:shd w:val="clear" w:color="000000" w:fill="FFFFFF"/>
            <w:vAlign w:val="center"/>
            <w:hideMark/>
          </w:tcPr>
          <w:p w14:paraId="4050FB4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single" w:sz="8" w:space="0" w:color="000000"/>
              <w:right w:val="single" w:sz="8" w:space="0" w:color="000000"/>
            </w:tcBorders>
            <w:shd w:val="clear" w:color="000000" w:fill="FFFFFF"/>
            <w:vAlign w:val="center"/>
            <w:hideMark/>
          </w:tcPr>
          <w:p w14:paraId="7DC4A356"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60" w:type="dxa"/>
            <w:tcBorders>
              <w:top w:val="nil"/>
              <w:left w:val="nil"/>
              <w:bottom w:val="single" w:sz="8" w:space="0" w:color="000000"/>
              <w:right w:val="single" w:sz="8" w:space="0" w:color="000000"/>
            </w:tcBorders>
            <w:shd w:val="clear" w:color="000000" w:fill="FFFFFF"/>
            <w:vAlign w:val="center"/>
            <w:hideMark/>
          </w:tcPr>
          <w:p w14:paraId="7BBB248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74" w:type="dxa"/>
            <w:tcBorders>
              <w:top w:val="nil"/>
              <w:left w:val="nil"/>
              <w:bottom w:val="single" w:sz="8" w:space="0" w:color="000000"/>
              <w:right w:val="single" w:sz="8" w:space="0" w:color="000000"/>
            </w:tcBorders>
            <w:shd w:val="clear" w:color="000000" w:fill="FFFFFF"/>
            <w:vAlign w:val="center"/>
            <w:hideMark/>
          </w:tcPr>
          <w:p w14:paraId="557667C7"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single" w:sz="8" w:space="0" w:color="000000"/>
              <w:right w:val="single" w:sz="8" w:space="0" w:color="000000"/>
            </w:tcBorders>
            <w:shd w:val="clear" w:color="000000" w:fill="FFFFFF"/>
            <w:vAlign w:val="center"/>
            <w:hideMark/>
          </w:tcPr>
          <w:p w14:paraId="3A78117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single" w:sz="8" w:space="0" w:color="000000"/>
              <w:right w:val="single" w:sz="8" w:space="0" w:color="000000"/>
            </w:tcBorders>
            <w:shd w:val="clear" w:color="000000" w:fill="FFFFFF"/>
            <w:vAlign w:val="center"/>
            <w:hideMark/>
          </w:tcPr>
          <w:p w14:paraId="2B41CED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single" w:sz="8" w:space="0" w:color="000000"/>
              <w:right w:val="single" w:sz="8" w:space="0" w:color="000000"/>
            </w:tcBorders>
            <w:shd w:val="clear" w:color="000000" w:fill="FFFFFF"/>
            <w:vAlign w:val="center"/>
            <w:hideMark/>
          </w:tcPr>
          <w:p w14:paraId="16A960E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22" w:type="dxa"/>
            <w:tcBorders>
              <w:top w:val="nil"/>
              <w:left w:val="nil"/>
              <w:bottom w:val="single" w:sz="8" w:space="0" w:color="000000"/>
              <w:right w:val="single" w:sz="8" w:space="0" w:color="000000"/>
            </w:tcBorders>
            <w:shd w:val="clear" w:color="000000" w:fill="FFFFFF"/>
            <w:vAlign w:val="center"/>
            <w:hideMark/>
          </w:tcPr>
          <w:p w14:paraId="7AF66FDA"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single" w:sz="8" w:space="0" w:color="000000"/>
              <w:right w:val="single" w:sz="8" w:space="0" w:color="000000"/>
            </w:tcBorders>
            <w:shd w:val="clear" w:color="000000" w:fill="FFFFFF"/>
            <w:vAlign w:val="center"/>
            <w:hideMark/>
          </w:tcPr>
          <w:p w14:paraId="5B2DEF6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single" w:sz="8" w:space="0" w:color="000000"/>
              <w:right w:val="single" w:sz="8" w:space="0" w:color="000000"/>
            </w:tcBorders>
            <w:shd w:val="clear" w:color="000000" w:fill="FFFFFF"/>
            <w:vAlign w:val="center"/>
            <w:hideMark/>
          </w:tcPr>
          <w:p w14:paraId="0C467AA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single" w:sz="8" w:space="0" w:color="000000"/>
              <w:right w:val="single" w:sz="8" w:space="0" w:color="000000"/>
            </w:tcBorders>
            <w:shd w:val="clear" w:color="000000" w:fill="FFFFFF"/>
            <w:vAlign w:val="center"/>
            <w:hideMark/>
          </w:tcPr>
          <w:p w14:paraId="06DCBEB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20" w:type="dxa"/>
            <w:tcBorders>
              <w:top w:val="single" w:sz="8" w:space="0" w:color="auto"/>
              <w:left w:val="nil"/>
              <w:bottom w:val="single" w:sz="8" w:space="0" w:color="auto"/>
              <w:right w:val="single" w:sz="8" w:space="0" w:color="auto"/>
            </w:tcBorders>
            <w:shd w:val="clear" w:color="000000" w:fill="FFFFFF"/>
            <w:vAlign w:val="center"/>
            <w:hideMark/>
          </w:tcPr>
          <w:p w14:paraId="5D8CA4E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1492" w:type="dxa"/>
            <w:tcBorders>
              <w:top w:val="single" w:sz="8" w:space="0" w:color="auto"/>
              <w:left w:val="nil"/>
              <w:bottom w:val="single" w:sz="8" w:space="0" w:color="auto"/>
              <w:right w:val="nil"/>
            </w:tcBorders>
            <w:shd w:val="clear" w:color="000000" w:fill="FFFFFF"/>
            <w:vAlign w:val="center"/>
            <w:hideMark/>
          </w:tcPr>
          <w:p w14:paraId="77A0185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DINEPA/OREPA Norte</w:t>
            </w:r>
          </w:p>
        </w:tc>
        <w:tc>
          <w:tcPr>
            <w:tcW w:w="831"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53D3F38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10,000</w:t>
            </w:r>
          </w:p>
        </w:tc>
        <w:tc>
          <w:tcPr>
            <w:tcW w:w="1230" w:type="dxa"/>
            <w:tcBorders>
              <w:top w:val="single" w:sz="8" w:space="0" w:color="auto"/>
              <w:left w:val="nil"/>
              <w:bottom w:val="single" w:sz="8" w:space="0" w:color="auto"/>
              <w:right w:val="single" w:sz="8" w:space="0" w:color="auto"/>
            </w:tcBorders>
            <w:shd w:val="clear" w:color="000000" w:fill="FFFFFF"/>
            <w:vAlign w:val="center"/>
            <w:hideMark/>
          </w:tcPr>
          <w:p w14:paraId="0531E44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proofErr w:type="spellStart"/>
            <w:r w:rsidRPr="00145288">
              <w:rPr>
                <w:rFonts w:ascii="Arial" w:hAnsi="Arial" w:cs="Arial"/>
                <w:color w:val="000000"/>
                <w:spacing w:val="0"/>
                <w:sz w:val="17"/>
                <w:szCs w:val="17"/>
                <w:lang w:val="en-US"/>
              </w:rPr>
              <w:t>Programa</w:t>
            </w:r>
            <w:proofErr w:type="spellEnd"/>
            <w:r w:rsidRPr="00145288">
              <w:rPr>
                <w:rFonts w:ascii="Arial" w:hAnsi="Arial" w:cs="Arial"/>
                <w:color w:val="000000"/>
                <w:spacing w:val="0"/>
                <w:sz w:val="17"/>
                <w:szCs w:val="17"/>
                <w:lang w:val="en-US"/>
              </w:rPr>
              <w:t xml:space="preserve"> (</w:t>
            </w:r>
            <w:proofErr w:type="spellStart"/>
            <w:r w:rsidRPr="00145288">
              <w:rPr>
                <w:rFonts w:ascii="Arial" w:hAnsi="Arial" w:cs="Arial"/>
                <w:color w:val="000000"/>
                <w:spacing w:val="0"/>
                <w:sz w:val="17"/>
                <w:szCs w:val="17"/>
                <w:lang w:val="en-US"/>
              </w:rPr>
              <w:t>Costos</w:t>
            </w:r>
            <w:proofErr w:type="spellEnd"/>
            <w:r w:rsidRPr="00145288">
              <w:rPr>
                <w:rFonts w:ascii="Arial" w:hAnsi="Arial" w:cs="Arial"/>
                <w:color w:val="000000"/>
                <w:spacing w:val="0"/>
                <w:sz w:val="17"/>
                <w:szCs w:val="17"/>
                <w:lang w:val="en-US"/>
              </w:rPr>
              <w:t xml:space="preserve"> de </w:t>
            </w:r>
            <w:proofErr w:type="spellStart"/>
            <w:r w:rsidRPr="00145288">
              <w:rPr>
                <w:rFonts w:ascii="Arial" w:hAnsi="Arial" w:cs="Arial"/>
                <w:color w:val="000000"/>
                <w:spacing w:val="0"/>
                <w:sz w:val="17"/>
                <w:szCs w:val="17"/>
                <w:lang w:val="en-US"/>
              </w:rPr>
              <w:t>administración</w:t>
            </w:r>
            <w:proofErr w:type="spellEnd"/>
            <w:r w:rsidRPr="00145288">
              <w:rPr>
                <w:rFonts w:ascii="Arial" w:hAnsi="Arial" w:cs="Arial"/>
                <w:color w:val="000000"/>
                <w:spacing w:val="0"/>
                <w:sz w:val="17"/>
                <w:szCs w:val="17"/>
                <w:lang w:val="en-US"/>
              </w:rPr>
              <w:t>)</w:t>
            </w:r>
          </w:p>
        </w:tc>
      </w:tr>
      <w:tr w:rsidR="00190E94" w:rsidRPr="00145288" w14:paraId="1D306DF0" w14:textId="77777777" w:rsidTr="00190E94">
        <w:trPr>
          <w:trHeight w:val="690"/>
        </w:trPr>
        <w:tc>
          <w:tcPr>
            <w:tcW w:w="1916" w:type="dxa"/>
            <w:tcBorders>
              <w:top w:val="nil"/>
              <w:left w:val="single" w:sz="8" w:space="0" w:color="000000"/>
              <w:bottom w:val="single" w:sz="8" w:space="0" w:color="000000"/>
              <w:right w:val="single" w:sz="8" w:space="0" w:color="000000"/>
            </w:tcBorders>
            <w:shd w:val="clear" w:color="000000" w:fill="FFFFFF"/>
            <w:vAlign w:val="center"/>
            <w:hideMark/>
          </w:tcPr>
          <w:p w14:paraId="10D661D3" w14:textId="77777777" w:rsidR="00145288" w:rsidRPr="00145288" w:rsidRDefault="00145288" w:rsidP="00145288">
            <w:pPr>
              <w:suppressAutoHyphens w:val="0"/>
              <w:autoSpaceDN/>
              <w:ind w:firstLineChars="100" w:firstLine="171"/>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V.</w:t>
            </w:r>
            <w:r w:rsidRPr="00145288">
              <w:rPr>
                <w:b/>
                <w:bCs/>
                <w:color w:val="000000"/>
                <w:spacing w:val="0"/>
                <w:sz w:val="14"/>
                <w:szCs w:val="14"/>
                <w:lang w:val="en-US"/>
              </w:rPr>
              <w:t xml:space="preserve">    </w:t>
            </w:r>
            <w:r w:rsidRPr="00145288">
              <w:rPr>
                <w:rFonts w:ascii="Arial" w:hAnsi="Arial" w:cs="Arial"/>
                <w:b/>
                <w:bCs/>
                <w:color w:val="000000"/>
                <w:spacing w:val="0"/>
                <w:sz w:val="17"/>
                <w:szCs w:val="17"/>
                <w:lang w:val="en-US"/>
              </w:rPr>
              <w:t xml:space="preserve">Informe de </w:t>
            </w:r>
            <w:proofErr w:type="spellStart"/>
            <w:r w:rsidRPr="00145288">
              <w:rPr>
                <w:rFonts w:ascii="Arial" w:hAnsi="Arial" w:cs="Arial"/>
                <w:b/>
                <w:bCs/>
                <w:color w:val="000000"/>
                <w:spacing w:val="0"/>
                <w:sz w:val="17"/>
                <w:szCs w:val="17"/>
                <w:lang w:val="en-US"/>
              </w:rPr>
              <w:t>Monitoreo</w:t>
            </w:r>
            <w:proofErr w:type="spellEnd"/>
            <w:r w:rsidRPr="00145288">
              <w:rPr>
                <w:rFonts w:ascii="Arial" w:hAnsi="Arial" w:cs="Arial"/>
                <w:b/>
                <w:bCs/>
                <w:color w:val="000000"/>
                <w:spacing w:val="0"/>
                <w:sz w:val="17"/>
                <w:szCs w:val="17"/>
                <w:lang w:val="en-US"/>
              </w:rPr>
              <w:t xml:space="preserve"> de </w:t>
            </w:r>
            <w:proofErr w:type="spellStart"/>
            <w:r w:rsidRPr="00145288">
              <w:rPr>
                <w:rFonts w:ascii="Arial" w:hAnsi="Arial" w:cs="Arial"/>
                <w:b/>
                <w:bCs/>
                <w:color w:val="000000"/>
                <w:spacing w:val="0"/>
                <w:sz w:val="17"/>
                <w:szCs w:val="17"/>
                <w:lang w:val="en-US"/>
              </w:rPr>
              <w:t>Progreso</w:t>
            </w:r>
            <w:proofErr w:type="spellEnd"/>
          </w:p>
        </w:tc>
        <w:tc>
          <w:tcPr>
            <w:tcW w:w="346" w:type="dxa"/>
            <w:tcBorders>
              <w:top w:val="nil"/>
              <w:left w:val="nil"/>
              <w:bottom w:val="single" w:sz="8" w:space="0" w:color="000000"/>
              <w:right w:val="single" w:sz="8" w:space="0" w:color="000000"/>
            </w:tcBorders>
            <w:shd w:val="clear" w:color="000000" w:fill="FFFFFF"/>
            <w:vAlign w:val="center"/>
            <w:hideMark/>
          </w:tcPr>
          <w:p w14:paraId="0B739367"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30" w:type="dxa"/>
            <w:tcBorders>
              <w:top w:val="nil"/>
              <w:left w:val="nil"/>
              <w:bottom w:val="single" w:sz="8" w:space="0" w:color="000000"/>
              <w:right w:val="single" w:sz="8" w:space="0" w:color="000000"/>
            </w:tcBorders>
            <w:shd w:val="clear" w:color="000000" w:fill="FFFFFF"/>
            <w:vAlign w:val="center"/>
            <w:hideMark/>
          </w:tcPr>
          <w:p w14:paraId="6BEA8F4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99" w:type="dxa"/>
            <w:tcBorders>
              <w:top w:val="nil"/>
              <w:left w:val="nil"/>
              <w:bottom w:val="single" w:sz="8" w:space="0" w:color="000000"/>
              <w:right w:val="single" w:sz="8" w:space="0" w:color="000000"/>
            </w:tcBorders>
            <w:shd w:val="clear" w:color="000000" w:fill="FFFFFF"/>
            <w:vAlign w:val="center"/>
            <w:hideMark/>
          </w:tcPr>
          <w:p w14:paraId="2087DE8E"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8" w:type="dxa"/>
            <w:tcBorders>
              <w:top w:val="nil"/>
              <w:left w:val="nil"/>
              <w:bottom w:val="single" w:sz="8" w:space="0" w:color="000000"/>
              <w:right w:val="single" w:sz="8" w:space="0" w:color="000000"/>
            </w:tcBorders>
            <w:shd w:val="clear" w:color="000000" w:fill="FFFFFF"/>
            <w:vAlign w:val="center"/>
            <w:hideMark/>
          </w:tcPr>
          <w:p w14:paraId="1771AAF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77" w:type="dxa"/>
            <w:tcBorders>
              <w:top w:val="nil"/>
              <w:left w:val="nil"/>
              <w:bottom w:val="single" w:sz="8" w:space="0" w:color="000000"/>
              <w:right w:val="single" w:sz="8" w:space="0" w:color="000000"/>
            </w:tcBorders>
            <w:shd w:val="clear" w:color="000000" w:fill="FFFFFF"/>
            <w:vAlign w:val="center"/>
            <w:hideMark/>
          </w:tcPr>
          <w:p w14:paraId="7EB82369"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1" w:type="dxa"/>
            <w:tcBorders>
              <w:top w:val="nil"/>
              <w:left w:val="nil"/>
              <w:bottom w:val="single" w:sz="8" w:space="0" w:color="000000"/>
              <w:right w:val="single" w:sz="8" w:space="0" w:color="000000"/>
            </w:tcBorders>
            <w:shd w:val="clear" w:color="000000" w:fill="FFFFFF"/>
            <w:vAlign w:val="center"/>
            <w:hideMark/>
          </w:tcPr>
          <w:p w14:paraId="79336C0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1" w:type="dxa"/>
            <w:tcBorders>
              <w:top w:val="nil"/>
              <w:left w:val="nil"/>
              <w:bottom w:val="single" w:sz="8" w:space="0" w:color="000000"/>
              <w:right w:val="single" w:sz="8" w:space="0" w:color="000000"/>
            </w:tcBorders>
            <w:shd w:val="clear" w:color="000000" w:fill="FFFFFF"/>
            <w:vAlign w:val="center"/>
            <w:hideMark/>
          </w:tcPr>
          <w:p w14:paraId="44C33BC1"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2" w:type="dxa"/>
            <w:tcBorders>
              <w:top w:val="nil"/>
              <w:left w:val="nil"/>
              <w:bottom w:val="single" w:sz="8" w:space="0" w:color="000000"/>
              <w:right w:val="single" w:sz="8" w:space="0" w:color="000000"/>
            </w:tcBorders>
            <w:shd w:val="clear" w:color="000000" w:fill="FFFFFF"/>
            <w:vAlign w:val="center"/>
            <w:hideMark/>
          </w:tcPr>
          <w:p w14:paraId="10D8296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20" w:type="dxa"/>
            <w:tcBorders>
              <w:top w:val="nil"/>
              <w:left w:val="nil"/>
              <w:bottom w:val="single" w:sz="8" w:space="0" w:color="000000"/>
              <w:right w:val="single" w:sz="8" w:space="0" w:color="000000"/>
            </w:tcBorders>
            <w:shd w:val="clear" w:color="000000" w:fill="FFFFFF"/>
            <w:vAlign w:val="center"/>
            <w:hideMark/>
          </w:tcPr>
          <w:p w14:paraId="4FB99A3A"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single" w:sz="8" w:space="0" w:color="000000"/>
              <w:right w:val="single" w:sz="8" w:space="0" w:color="000000"/>
            </w:tcBorders>
            <w:shd w:val="clear" w:color="000000" w:fill="FFFFFF"/>
            <w:vAlign w:val="center"/>
            <w:hideMark/>
          </w:tcPr>
          <w:p w14:paraId="1E5E914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single" w:sz="8" w:space="0" w:color="000000"/>
              <w:right w:val="single" w:sz="8" w:space="0" w:color="000000"/>
            </w:tcBorders>
            <w:shd w:val="clear" w:color="000000" w:fill="FFFFFF"/>
            <w:vAlign w:val="center"/>
            <w:hideMark/>
          </w:tcPr>
          <w:p w14:paraId="2CF8A524"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single" w:sz="8" w:space="0" w:color="000000"/>
              <w:right w:val="single" w:sz="8" w:space="0" w:color="000000"/>
            </w:tcBorders>
            <w:shd w:val="clear" w:color="000000" w:fill="FFFFFF"/>
            <w:vAlign w:val="center"/>
            <w:hideMark/>
          </w:tcPr>
          <w:p w14:paraId="59E4271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77" w:type="dxa"/>
            <w:tcBorders>
              <w:top w:val="nil"/>
              <w:left w:val="nil"/>
              <w:bottom w:val="single" w:sz="8" w:space="0" w:color="000000"/>
              <w:right w:val="single" w:sz="8" w:space="0" w:color="000000"/>
            </w:tcBorders>
            <w:shd w:val="clear" w:color="000000" w:fill="FFFFFF"/>
            <w:vAlign w:val="center"/>
            <w:hideMark/>
          </w:tcPr>
          <w:p w14:paraId="20BBEB4E"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93" w:type="dxa"/>
            <w:tcBorders>
              <w:top w:val="nil"/>
              <w:left w:val="nil"/>
              <w:bottom w:val="single" w:sz="8" w:space="0" w:color="000000"/>
              <w:right w:val="single" w:sz="8" w:space="0" w:color="000000"/>
            </w:tcBorders>
            <w:shd w:val="clear" w:color="000000" w:fill="FFFFFF"/>
            <w:vAlign w:val="center"/>
            <w:hideMark/>
          </w:tcPr>
          <w:p w14:paraId="643EDC49"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single" w:sz="8" w:space="0" w:color="000000"/>
              <w:right w:val="single" w:sz="8" w:space="0" w:color="000000"/>
            </w:tcBorders>
            <w:shd w:val="clear" w:color="000000" w:fill="FFFFFF"/>
            <w:vAlign w:val="center"/>
            <w:hideMark/>
          </w:tcPr>
          <w:p w14:paraId="5A95CB43"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60" w:type="dxa"/>
            <w:tcBorders>
              <w:top w:val="nil"/>
              <w:left w:val="nil"/>
              <w:bottom w:val="single" w:sz="8" w:space="0" w:color="000000"/>
              <w:right w:val="single" w:sz="8" w:space="0" w:color="000000"/>
            </w:tcBorders>
            <w:shd w:val="clear" w:color="000000" w:fill="FFFFFF"/>
            <w:vAlign w:val="center"/>
            <w:hideMark/>
          </w:tcPr>
          <w:p w14:paraId="3FA3B50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74" w:type="dxa"/>
            <w:tcBorders>
              <w:top w:val="nil"/>
              <w:left w:val="nil"/>
              <w:bottom w:val="single" w:sz="8" w:space="0" w:color="000000"/>
              <w:right w:val="single" w:sz="8" w:space="0" w:color="000000"/>
            </w:tcBorders>
            <w:shd w:val="clear" w:color="000000" w:fill="FFFFFF"/>
            <w:vAlign w:val="center"/>
            <w:hideMark/>
          </w:tcPr>
          <w:p w14:paraId="06640E9B"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single" w:sz="8" w:space="0" w:color="000000"/>
              <w:right w:val="single" w:sz="8" w:space="0" w:color="000000"/>
            </w:tcBorders>
            <w:shd w:val="clear" w:color="000000" w:fill="FFFFFF"/>
            <w:vAlign w:val="center"/>
            <w:hideMark/>
          </w:tcPr>
          <w:p w14:paraId="479113F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single" w:sz="8" w:space="0" w:color="000000"/>
              <w:right w:val="single" w:sz="8" w:space="0" w:color="000000"/>
            </w:tcBorders>
            <w:shd w:val="clear" w:color="000000" w:fill="FFFFFF"/>
            <w:vAlign w:val="center"/>
            <w:hideMark/>
          </w:tcPr>
          <w:p w14:paraId="23B7EBC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single" w:sz="8" w:space="0" w:color="000000"/>
              <w:right w:val="single" w:sz="8" w:space="0" w:color="000000"/>
            </w:tcBorders>
            <w:shd w:val="clear" w:color="000000" w:fill="FFFFFF"/>
            <w:vAlign w:val="center"/>
            <w:hideMark/>
          </w:tcPr>
          <w:p w14:paraId="61DC431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22" w:type="dxa"/>
            <w:tcBorders>
              <w:top w:val="nil"/>
              <w:left w:val="nil"/>
              <w:bottom w:val="single" w:sz="8" w:space="0" w:color="000000"/>
              <w:right w:val="single" w:sz="8" w:space="0" w:color="000000"/>
            </w:tcBorders>
            <w:shd w:val="clear" w:color="000000" w:fill="FFFFFF"/>
            <w:vAlign w:val="center"/>
            <w:hideMark/>
          </w:tcPr>
          <w:p w14:paraId="5A06025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single" w:sz="8" w:space="0" w:color="000000"/>
              <w:right w:val="single" w:sz="8" w:space="0" w:color="000000"/>
            </w:tcBorders>
            <w:shd w:val="clear" w:color="000000" w:fill="FFFFFF"/>
            <w:vAlign w:val="center"/>
            <w:hideMark/>
          </w:tcPr>
          <w:p w14:paraId="3393FC8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single" w:sz="8" w:space="0" w:color="000000"/>
              <w:right w:val="single" w:sz="8" w:space="0" w:color="000000"/>
            </w:tcBorders>
            <w:shd w:val="clear" w:color="000000" w:fill="FFFFFF"/>
            <w:vAlign w:val="center"/>
            <w:hideMark/>
          </w:tcPr>
          <w:p w14:paraId="4F4A85E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single" w:sz="8" w:space="0" w:color="000000"/>
              <w:right w:val="single" w:sz="8" w:space="0" w:color="000000"/>
            </w:tcBorders>
            <w:shd w:val="clear" w:color="000000" w:fill="FFFFFF"/>
            <w:vAlign w:val="center"/>
            <w:hideMark/>
          </w:tcPr>
          <w:p w14:paraId="78FED83C"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20" w:type="dxa"/>
            <w:tcBorders>
              <w:top w:val="nil"/>
              <w:left w:val="nil"/>
              <w:bottom w:val="single" w:sz="8" w:space="0" w:color="000000"/>
              <w:right w:val="single" w:sz="8" w:space="0" w:color="000000"/>
            </w:tcBorders>
            <w:shd w:val="clear" w:color="000000" w:fill="FFFFFF"/>
            <w:vAlign w:val="center"/>
            <w:hideMark/>
          </w:tcPr>
          <w:p w14:paraId="63BA6B48"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1492" w:type="dxa"/>
            <w:tcBorders>
              <w:top w:val="nil"/>
              <w:left w:val="nil"/>
              <w:bottom w:val="single" w:sz="8" w:space="0" w:color="000000"/>
              <w:right w:val="single" w:sz="8" w:space="0" w:color="000000"/>
            </w:tcBorders>
            <w:shd w:val="clear" w:color="000000" w:fill="FFFFFF"/>
            <w:vAlign w:val="center"/>
            <w:hideMark/>
          </w:tcPr>
          <w:p w14:paraId="01B2A22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DINEPA/OREPA Norte</w:t>
            </w:r>
          </w:p>
        </w:tc>
        <w:tc>
          <w:tcPr>
            <w:tcW w:w="831" w:type="dxa"/>
            <w:tcBorders>
              <w:top w:val="nil"/>
              <w:left w:val="nil"/>
              <w:bottom w:val="single" w:sz="8" w:space="0" w:color="000000"/>
              <w:right w:val="single" w:sz="8" w:space="0" w:color="000000"/>
            </w:tcBorders>
            <w:shd w:val="clear" w:color="000000" w:fill="FFFFFF"/>
            <w:vAlign w:val="center"/>
            <w:hideMark/>
          </w:tcPr>
          <w:p w14:paraId="3D040C8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10,000</w:t>
            </w:r>
          </w:p>
        </w:tc>
        <w:tc>
          <w:tcPr>
            <w:tcW w:w="1230" w:type="dxa"/>
            <w:tcBorders>
              <w:top w:val="nil"/>
              <w:left w:val="nil"/>
              <w:bottom w:val="single" w:sz="8" w:space="0" w:color="000000"/>
              <w:right w:val="single" w:sz="8" w:space="0" w:color="000000"/>
            </w:tcBorders>
            <w:shd w:val="clear" w:color="000000" w:fill="FFFFFF"/>
            <w:vAlign w:val="center"/>
            <w:hideMark/>
          </w:tcPr>
          <w:p w14:paraId="5F60BC9B"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proofErr w:type="spellStart"/>
            <w:r w:rsidRPr="00145288">
              <w:rPr>
                <w:rFonts w:ascii="Arial" w:hAnsi="Arial" w:cs="Arial"/>
                <w:color w:val="000000"/>
                <w:spacing w:val="0"/>
                <w:sz w:val="17"/>
                <w:szCs w:val="17"/>
                <w:lang w:val="en-US"/>
              </w:rPr>
              <w:t>Programa</w:t>
            </w:r>
            <w:proofErr w:type="spellEnd"/>
            <w:r w:rsidRPr="00145288">
              <w:rPr>
                <w:rFonts w:ascii="Arial" w:hAnsi="Arial" w:cs="Arial"/>
                <w:color w:val="000000"/>
                <w:spacing w:val="0"/>
                <w:sz w:val="17"/>
                <w:szCs w:val="17"/>
                <w:lang w:val="en-US"/>
              </w:rPr>
              <w:t xml:space="preserve"> (</w:t>
            </w:r>
            <w:proofErr w:type="spellStart"/>
            <w:r w:rsidRPr="00145288">
              <w:rPr>
                <w:rFonts w:ascii="Arial" w:hAnsi="Arial" w:cs="Arial"/>
                <w:color w:val="000000"/>
                <w:spacing w:val="0"/>
                <w:sz w:val="17"/>
                <w:szCs w:val="17"/>
                <w:lang w:val="en-US"/>
              </w:rPr>
              <w:t>Costos</w:t>
            </w:r>
            <w:proofErr w:type="spellEnd"/>
            <w:r w:rsidRPr="00145288">
              <w:rPr>
                <w:rFonts w:ascii="Arial" w:hAnsi="Arial" w:cs="Arial"/>
                <w:color w:val="000000"/>
                <w:spacing w:val="0"/>
                <w:sz w:val="17"/>
                <w:szCs w:val="17"/>
                <w:lang w:val="en-US"/>
              </w:rPr>
              <w:t xml:space="preserve"> de </w:t>
            </w:r>
            <w:proofErr w:type="spellStart"/>
            <w:r w:rsidRPr="00145288">
              <w:rPr>
                <w:rFonts w:ascii="Arial" w:hAnsi="Arial" w:cs="Arial"/>
                <w:color w:val="000000"/>
                <w:spacing w:val="0"/>
                <w:sz w:val="17"/>
                <w:szCs w:val="17"/>
                <w:lang w:val="en-US"/>
              </w:rPr>
              <w:t>administración</w:t>
            </w:r>
            <w:proofErr w:type="spellEnd"/>
            <w:r w:rsidRPr="00145288">
              <w:rPr>
                <w:rFonts w:ascii="Arial" w:hAnsi="Arial" w:cs="Arial"/>
                <w:color w:val="000000"/>
                <w:spacing w:val="0"/>
                <w:sz w:val="17"/>
                <w:szCs w:val="17"/>
                <w:lang w:val="en-US"/>
              </w:rPr>
              <w:t>)</w:t>
            </w:r>
          </w:p>
        </w:tc>
      </w:tr>
      <w:tr w:rsidR="00190E94" w:rsidRPr="00145288" w14:paraId="5C5673A0" w14:textId="77777777" w:rsidTr="00190E94">
        <w:trPr>
          <w:trHeight w:val="690"/>
        </w:trPr>
        <w:tc>
          <w:tcPr>
            <w:tcW w:w="191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5F64BAE" w14:textId="77777777" w:rsidR="00145288" w:rsidRPr="00145288" w:rsidRDefault="00145288" w:rsidP="00145288">
            <w:pPr>
              <w:suppressAutoHyphens w:val="0"/>
              <w:autoSpaceDN/>
              <w:ind w:firstLineChars="100" w:firstLine="171"/>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lastRenderedPageBreak/>
              <w:t>VI.</w:t>
            </w:r>
            <w:r w:rsidRPr="00145288">
              <w:rPr>
                <w:b/>
                <w:bCs/>
                <w:color w:val="000000"/>
                <w:spacing w:val="0"/>
                <w:sz w:val="14"/>
                <w:szCs w:val="14"/>
                <w:lang w:val="en-US"/>
              </w:rPr>
              <w:t xml:space="preserve">  </w:t>
            </w:r>
            <w:r w:rsidRPr="00145288">
              <w:rPr>
                <w:rFonts w:ascii="Arial" w:hAnsi="Arial" w:cs="Arial"/>
                <w:b/>
                <w:bCs/>
                <w:color w:val="000000"/>
                <w:spacing w:val="0"/>
                <w:sz w:val="17"/>
                <w:szCs w:val="17"/>
                <w:lang w:val="en-US"/>
              </w:rPr>
              <w:t xml:space="preserve">Informe de </w:t>
            </w:r>
            <w:proofErr w:type="spellStart"/>
            <w:r w:rsidRPr="00145288">
              <w:rPr>
                <w:rFonts w:ascii="Arial" w:hAnsi="Arial" w:cs="Arial"/>
                <w:b/>
                <w:bCs/>
                <w:color w:val="000000"/>
                <w:spacing w:val="0"/>
                <w:sz w:val="17"/>
                <w:szCs w:val="17"/>
                <w:lang w:val="en-US"/>
              </w:rPr>
              <w:t>Monitoreo</w:t>
            </w:r>
            <w:proofErr w:type="spellEnd"/>
            <w:r w:rsidRPr="00145288">
              <w:rPr>
                <w:rFonts w:ascii="Arial" w:hAnsi="Arial" w:cs="Arial"/>
                <w:b/>
                <w:bCs/>
                <w:color w:val="000000"/>
                <w:spacing w:val="0"/>
                <w:sz w:val="17"/>
                <w:szCs w:val="17"/>
                <w:lang w:val="en-US"/>
              </w:rPr>
              <w:t xml:space="preserve"> Final de </w:t>
            </w:r>
            <w:proofErr w:type="spellStart"/>
            <w:r w:rsidRPr="00145288">
              <w:rPr>
                <w:rFonts w:ascii="Arial" w:hAnsi="Arial" w:cs="Arial"/>
                <w:b/>
                <w:bCs/>
                <w:color w:val="000000"/>
                <w:spacing w:val="0"/>
                <w:sz w:val="17"/>
                <w:szCs w:val="17"/>
                <w:lang w:val="en-US"/>
              </w:rPr>
              <w:t>Programa</w:t>
            </w:r>
            <w:proofErr w:type="spellEnd"/>
          </w:p>
        </w:tc>
        <w:tc>
          <w:tcPr>
            <w:tcW w:w="346" w:type="dxa"/>
            <w:tcBorders>
              <w:top w:val="nil"/>
              <w:left w:val="nil"/>
              <w:bottom w:val="single" w:sz="8" w:space="0" w:color="000000"/>
              <w:right w:val="single" w:sz="8" w:space="0" w:color="000000"/>
            </w:tcBorders>
            <w:shd w:val="clear" w:color="000000" w:fill="FFFFFF"/>
            <w:vAlign w:val="center"/>
            <w:hideMark/>
          </w:tcPr>
          <w:p w14:paraId="34C23498"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30" w:type="dxa"/>
            <w:tcBorders>
              <w:top w:val="nil"/>
              <w:left w:val="nil"/>
              <w:bottom w:val="single" w:sz="8" w:space="0" w:color="000000"/>
              <w:right w:val="single" w:sz="8" w:space="0" w:color="000000"/>
            </w:tcBorders>
            <w:shd w:val="clear" w:color="000000" w:fill="FFFFFF"/>
            <w:vAlign w:val="center"/>
            <w:hideMark/>
          </w:tcPr>
          <w:p w14:paraId="196871A7"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99" w:type="dxa"/>
            <w:tcBorders>
              <w:top w:val="nil"/>
              <w:left w:val="nil"/>
              <w:bottom w:val="single" w:sz="8" w:space="0" w:color="000000"/>
              <w:right w:val="single" w:sz="8" w:space="0" w:color="000000"/>
            </w:tcBorders>
            <w:shd w:val="clear" w:color="000000" w:fill="FFFFFF"/>
            <w:vAlign w:val="center"/>
            <w:hideMark/>
          </w:tcPr>
          <w:p w14:paraId="56DCE39E"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8" w:type="dxa"/>
            <w:tcBorders>
              <w:top w:val="nil"/>
              <w:left w:val="nil"/>
              <w:bottom w:val="single" w:sz="8" w:space="0" w:color="000000"/>
              <w:right w:val="single" w:sz="8" w:space="0" w:color="000000"/>
            </w:tcBorders>
            <w:shd w:val="clear" w:color="000000" w:fill="FFFFFF"/>
            <w:vAlign w:val="center"/>
            <w:hideMark/>
          </w:tcPr>
          <w:p w14:paraId="7314F6F7"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single" w:sz="8" w:space="0" w:color="000000"/>
              <w:right w:val="single" w:sz="8" w:space="0" w:color="000000"/>
            </w:tcBorders>
            <w:shd w:val="clear" w:color="000000" w:fill="FFFFFF"/>
            <w:vAlign w:val="center"/>
            <w:hideMark/>
          </w:tcPr>
          <w:p w14:paraId="06536861"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1" w:type="dxa"/>
            <w:tcBorders>
              <w:top w:val="nil"/>
              <w:left w:val="nil"/>
              <w:bottom w:val="single" w:sz="8" w:space="0" w:color="000000"/>
              <w:right w:val="single" w:sz="8" w:space="0" w:color="000000"/>
            </w:tcBorders>
            <w:shd w:val="clear" w:color="000000" w:fill="FFFFFF"/>
            <w:vAlign w:val="center"/>
            <w:hideMark/>
          </w:tcPr>
          <w:p w14:paraId="48D81473"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1" w:type="dxa"/>
            <w:tcBorders>
              <w:top w:val="nil"/>
              <w:left w:val="nil"/>
              <w:bottom w:val="single" w:sz="8" w:space="0" w:color="000000"/>
              <w:right w:val="single" w:sz="8" w:space="0" w:color="000000"/>
            </w:tcBorders>
            <w:shd w:val="clear" w:color="000000" w:fill="FFFFFF"/>
            <w:vAlign w:val="center"/>
            <w:hideMark/>
          </w:tcPr>
          <w:p w14:paraId="249556FF"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2" w:type="dxa"/>
            <w:tcBorders>
              <w:top w:val="nil"/>
              <w:left w:val="nil"/>
              <w:bottom w:val="single" w:sz="8" w:space="0" w:color="000000"/>
              <w:right w:val="single" w:sz="8" w:space="0" w:color="000000"/>
            </w:tcBorders>
            <w:shd w:val="clear" w:color="000000" w:fill="FFFFFF"/>
            <w:vAlign w:val="center"/>
            <w:hideMark/>
          </w:tcPr>
          <w:p w14:paraId="1037389A"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single" w:sz="8" w:space="0" w:color="000000"/>
              <w:right w:val="single" w:sz="8" w:space="0" w:color="000000"/>
            </w:tcBorders>
            <w:shd w:val="clear" w:color="000000" w:fill="FFFFFF"/>
            <w:vAlign w:val="center"/>
            <w:hideMark/>
          </w:tcPr>
          <w:p w14:paraId="318315C2"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single" w:sz="8" w:space="0" w:color="000000"/>
              <w:right w:val="single" w:sz="8" w:space="0" w:color="000000"/>
            </w:tcBorders>
            <w:shd w:val="clear" w:color="000000" w:fill="FFFFFF"/>
            <w:vAlign w:val="center"/>
            <w:hideMark/>
          </w:tcPr>
          <w:p w14:paraId="0CE67498"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single" w:sz="8" w:space="0" w:color="000000"/>
              <w:right w:val="single" w:sz="8" w:space="0" w:color="000000"/>
            </w:tcBorders>
            <w:shd w:val="clear" w:color="000000" w:fill="FFFFFF"/>
            <w:vAlign w:val="center"/>
            <w:hideMark/>
          </w:tcPr>
          <w:p w14:paraId="001398C8"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single" w:sz="8" w:space="0" w:color="000000"/>
              <w:right w:val="single" w:sz="8" w:space="0" w:color="000000"/>
            </w:tcBorders>
            <w:shd w:val="clear" w:color="000000" w:fill="FFFFFF"/>
            <w:vAlign w:val="center"/>
            <w:hideMark/>
          </w:tcPr>
          <w:p w14:paraId="0AD8CE8E"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single" w:sz="8" w:space="0" w:color="000000"/>
              <w:right w:val="single" w:sz="8" w:space="0" w:color="000000"/>
            </w:tcBorders>
            <w:shd w:val="clear" w:color="000000" w:fill="FFFFFF"/>
            <w:vAlign w:val="center"/>
            <w:hideMark/>
          </w:tcPr>
          <w:p w14:paraId="3A78E345"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93" w:type="dxa"/>
            <w:tcBorders>
              <w:top w:val="nil"/>
              <w:left w:val="nil"/>
              <w:bottom w:val="single" w:sz="8" w:space="0" w:color="000000"/>
              <w:right w:val="single" w:sz="8" w:space="0" w:color="000000"/>
            </w:tcBorders>
            <w:shd w:val="clear" w:color="000000" w:fill="FFFFFF"/>
            <w:vAlign w:val="center"/>
            <w:hideMark/>
          </w:tcPr>
          <w:p w14:paraId="4AB3B2B7"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single" w:sz="8" w:space="0" w:color="000000"/>
              <w:right w:val="single" w:sz="8" w:space="0" w:color="000000"/>
            </w:tcBorders>
            <w:shd w:val="clear" w:color="000000" w:fill="FFFFFF"/>
            <w:vAlign w:val="center"/>
            <w:hideMark/>
          </w:tcPr>
          <w:p w14:paraId="6ADBE647"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60" w:type="dxa"/>
            <w:tcBorders>
              <w:top w:val="nil"/>
              <w:left w:val="nil"/>
              <w:bottom w:val="single" w:sz="8" w:space="0" w:color="000000"/>
              <w:right w:val="single" w:sz="8" w:space="0" w:color="000000"/>
            </w:tcBorders>
            <w:shd w:val="clear" w:color="000000" w:fill="FFFFFF"/>
            <w:vAlign w:val="center"/>
            <w:hideMark/>
          </w:tcPr>
          <w:p w14:paraId="111E1CCB"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74" w:type="dxa"/>
            <w:tcBorders>
              <w:top w:val="nil"/>
              <w:left w:val="nil"/>
              <w:bottom w:val="single" w:sz="8" w:space="0" w:color="000000"/>
              <w:right w:val="single" w:sz="8" w:space="0" w:color="000000"/>
            </w:tcBorders>
            <w:shd w:val="clear" w:color="000000" w:fill="FFFFFF"/>
            <w:vAlign w:val="center"/>
            <w:hideMark/>
          </w:tcPr>
          <w:p w14:paraId="4B4359E8"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single" w:sz="8" w:space="0" w:color="000000"/>
              <w:right w:val="single" w:sz="8" w:space="0" w:color="000000"/>
            </w:tcBorders>
            <w:shd w:val="clear" w:color="000000" w:fill="FFFFFF"/>
            <w:vAlign w:val="center"/>
            <w:hideMark/>
          </w:tcPr>
          <w:p w14:paraId="71DD0207"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single" w:sz="8" w:space="0" w:color="000000"/>
              <w:right w:val="single" w:sz="8" w:space="0" w:color="000000"/>
            </w:tcBorders>
            <w:shd w:val="clear" w:color="000000" w:fill="FFFFFF"/>
            <w:vAlign w:val="center"/>
            <w:hideMark/>
          </w:tcPr>
          <w:p w14:paraId="46A3C433"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single" w:sz="8" w:space="0" w:color="000000"/>
              <w:right w:val="single" w:sz="8" w:space="0" w:color="000000"/>
            </w:tcBorders>
            <w:shd w:val="clear" w:color="000000" w:fill="FFFFFF"/>
            <w:vAlign w:val="center"/>
            <w:hideMark/>
          </w:tcPr>
          <w:p w14:paraId="13AAA389"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2" w:type="dxa"/>
            <w:tcBorders>
              <w:top w:val="nil"/>
              <w:left w:val="nil"/>
              <w:bottom w:val="single" w:sz="8" w:space="0" w:color="000000"/>
              <w:right w:val="single" w:sz="8" w:space="0" w:color="000000"/>
            </w:tcBorders>
            <w:shd w:val="clear" w:color="000000" w:fill="FFFFFF"/>
            <w:vAlign w:val="center"/>
            <w:hideMark/>
          </w:tcPr>
          <w:p w14:paraId="14506B6E"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single" w:sz="8" w:space="0" w:color="000000"/>
              <w:right w:val="single" w:sz="8" w:space="0" w:color="000000"/>
            </w:tcBorders>
            <w:shd w:val="clear" w:color="000000" w:fill="FFFFFF"/>
            <w:vAlign w:val="center"/>
            <w:hideMark/>
          </w:tcPr>
          <w:p w14:paraId="6C361853"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single" w:sz="8" w:space="0" w:color="000000"/>
              <w:right w:val="single" w:sz="8" w:space="0" w:color="000000"/>
            </w:tcBorders>
            <w:shd w:val="clear" w:color="000000" w:fill="FFFFFF"/>
            <w:vAlign w:val="center"/>
            <w:hideMark/>
          </w:tcPr>
          <w:p w14:paraId="72501F49"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13" w:type="dxa"/>
            <w:tcBorders>
              <w:top w:val="nil"/>
              <w:left w:val="nil"/>
              <w:bottom w:val="single" w:sz="8" w:space="0" w:color="000000"/>
              <w:right w:val="single" w:sz="8" w:space="0" w:color="000000"/>
            </w:tcBorders>
            <w:shd w:val="clear" w:color="000000" w:fill="FFFFFF"/>
            <w:vAlign w:val="center"/>
            <w:hideMark/>
          </w:tcPr>
          <w:p w14:paraId="06CD2C88"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single" w:sz="8" w:space="0" w:color="000000"/>
              <w:right w:val="single" w:sz="8" w:space="0" w:color="000000"/>
            </w:tcBorders>
            <w:shd w:val="clear" w:color="000000" w:fill="FFFFFF"/>
            <w:vAlign w:val="center"/>
            <w:hideMark/>
          </w:tcPr>
          <w:p w14:paraId="08321E5F"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1492" w:type="dxa"/>
            <w:tcBorders>
              <w:top w:val="nil"/>
              <w:left w:val="nil"/>
              <w:bottom w:val="single" w:sz="8" w:space="0" w:color="000000"/>
              <w:right w:val="single" w:sz="8" w:space="0" w:color="000000"/>
            </w:tcBorders>
            <w:shd w:val="clear" w:color="000000" w:fill="FFFFFF"/>
            <w:vAlign w:val="center"/>
            <w:hideMark/>
          </w:tcPr>
          <w:p w14:paraId="05C3E88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DINEPA/OREPA Norte</w:t>
            </w:r>
          </w:p>
        </w:tc>
        <w:tc>
          <w:tcPr>
            <w:tcW w:w="831" w:type="dxa"/>
            <w:tcBorders>
              <w:top w:val="nil"/>
              <w:left w:val="nil"/>
              <w:bottom w:val="single" w:sz="8" w:space="0" w:color="000000"/>
              <w:right w:val="single" w:sz="8" w:space="0" w:color="000000"/>
            </w:tcBorders>
            <w:shd w:val="clear" w:color="000000" w:fill="FFFFFF"/>
            <w:vAlign w:val="center"/>
            <w:hideMark/>
          </w:tcPr>
          <w:p w14:paraId="47BB1CA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10,000</w:t>
            </w:r>
          </w:p>
        </w:tc>
        <w:tc>
          <w:tcPr>
            <w:tcW w:w="1230" w:type="dxa"/>
            <w:tcBorders>
              <w:top w:val="nil"/>
              <w:left w:val="nil"/>
              <w:bottom w:val="single" w:sz="8" w:space="0" w:color="000000"/>
              <w:right w:val="single" w:sz="8" w:space="0" w:color="000000"/>
            </w:tcBorders>
            <w:shd w:val="clear" w:color="000000" w:fill="FFFFFF"/>
            <w:vAlign w:val="center"/>
            <w:hideMark/>
          </w:tcPr>
          <w:p w14:paraId="7046848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proofErr w:type="spellStart"/>
            <w:r w:rsidRPr="00145288">
              <w:rPr>
                <w:rFonts w:ascii="Arial" w:hAnsi="Arial" w:cs="Arial"/>
                <w:color w:val="000000"/>
                <w:spacing w:val="0"/>
                <w:sz w:val="17"/>
                <w:szCs w:val="17"/>
                <w:lang w:val="en-US"/>
              </w:rPr>
              <w:t>Programa</w:t>
            </w:r>
            <w:proofErr w:type="spellEnd"/>
            <w:r w:rsidRPr="00145288">
              <w:rPr>
                <w:rFonts w:ascii="Arial" w:hAnsi="Arial" w:cs="Arial"/>
                <w:color w:val="000000"/>
                <w:spacing w:val="0"/>
                <w:sz w:val="17"/>
                <w:szCs w:val="17"/>
                <w:lang w:val="en-US"/>
              </w:rPr>
              <w:t xml:space="preserve"> (</w:t>
            </w:r>
            <w:proofErr w:type="spellStart"/>
            <w:r w:rsidRPr="00145288">
              <w:rPr>
                <w:rFonts w:ascii="Arial" w:hAnsi="Arial" w:cs="Arial"/>
                <w:color w:val="000000"/>
                <w:spacing w:val="0"/>
                <w:sz w:val="17"/>
                <w:szCs w:val="17"/>
                <w:lang w:val="en-US"/>
              </w:rPr>
              <w:t>Costos</w:t>
            </w:r>
            <w:proofErr w:type="spellEnd"/>
            <w:r w:rsidRPr="00145288">
              <w:rPr>
                <w:rFonts w:ascii="Arial" w:hAnsi="Arial" w:cs="Arial"/>
                <w:color w:val="000000"/>
                <w:spacing w:val="0"/>
                <w:sz w:val="17"/>
                <w:szCs w:val="17"/>
                <w:lang w:val="en-US"/>
              </w:rPr>
              <w:t xml:space="preserve"> de </w:t>
            </w:r>
            <w:proofErr w:type="spellStart"/>
            <w:r w:rsidRPr="00145288">
              <w:rPr>
                <w:rFonts w:ascii="Arial" w:hAnsi="Arial" w:cs="Arial"/>
                <w:color w:val="000000"/>
                <w:spacing w:val="0"/>
                <w:sz w:val="17"/>
                <w:szCs w:val="17"/>
                <w:lang w:val="en-US"/>
              </w:rPr>
              <w:t>administración</w:t>
            </w:r>
            <w:proofErr w:type="spellEnd"/>
            <w:r w:rsidRPr="00145288">
              <w:rPr>
                <w:rFonts w:ascii="Arial" w:hAnsi="Arial" w:cs="Arial"/>
                <w:color w:val="000000"/>
                <w:spacing w:val="0"/>
                <w:sz w:val="17"/>
                <w:szCs w:val="17"/>
                <w:lang w:val="en-US"/>
              </w:rPr>
              <w:t>)</w:t>
            </w:r>
          </w:p>
        </w:tc>
      </w:tr>
      <w:tr w:rsidR="00145288" w:rsidRPr="00145288" w14:paraId="0E7249FE" w14:textId="77777777" w:rsidTr="00190E94">
        <w:trPr>
          <w:trHeight w:val="315"/>
        </w:trPr>
        <w:tc>
          <w:tcPr>
            <w:tcW w:w="15210" w:type="dxa"/>
            <w:gridSpan w:val="29"/>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B9E9976"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proofErr w:type="spellStart"/>
            <w:r w:rsidRPr="00145288">
              <w:rPr>
                <w:rFonts w:ascii="Arial" w:hAnsi="Arial" w:cs="Arial"/>
                <w:b/>
                <w:bCs/>
                <w:color w:val="000000"/>
                <w:spacing w:val="0"/>
                <w:sz w:val="17"/>
                <w:szCs w:val="17"/>
                <w:lang w:val="en-US"/>
              </w:rPr>
              <w:t>Auditorias</w:t>
            </w:r>
            <w:proofErr w:type="spellEnd"/>
          </w:p>
        </w:tc>
      </w:tr>
      <w:tr w:rsidR="00190E94" w:rsidRPr="00145288" w14:paraId="584D7927" w14:textId="77777777" w:rsidTr="00190E94">
        <w:trPr>
          <w:trHeight w:val="465"/>
        </w:trPr>
        <w:tc>
          <w:tcPr>
            <w:tcW w:w="2262"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18D4E25"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proofErr w:type="spellStart"/>
            <w:r w:rsidRPr="00145288">
              <w:rPr>
                <w:rFonts w:ascii="Arial" w:hAnsi="Arial" w:cs="Arial"/>
                <w:color w:val="000000"/>
                <w:spacing w:val="0"/>
                <w:sz w:val="17"/>
                <w:szCs w:val="17"/>
                <w:lang w:val="en-US"/>
              </w:rPr>
              <w:t>Auditorías</w:t>
            </w:r>
            <w:proofErr w:type="spellEnd"/>
          </w:p>
        </w:tc>
        <w:tc>
          <w:tcPr>
            <w:tcW w:w="330" w:type="dxa"/>
            <w:tcBorders>
              <w:top w:val="nil"/>
              <w:left w:val="nil"/>
              <w:bottom w:val="single" w:sz="8" w:space="0" w:color="000000"/>
              <w:right w:val="single" w:sz="8" w:space="0" w:color="000000"/>
            </w:tcBorders>
            <w:shd w:val="clear" w:color="000000" w:fill="FFFFFF"/>
            <w:vAlign w:val="center"/>
            <w:hideMark/>
          </w:tcPr>
          <w:p w14:paraId="34FBB61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99" w:type="dxa"/>
            <w:tcBorders>
              <w:top w:val="nil"/>
              <w:left w:val="nil"/>
              <w:bottom w:val="single" w:sz="8" w:space="0" w:color="000000"/>
              <w:right w:val="single" w:sz="8" w:space="0" w:color="000000"/>
            </w:tcBorders>
            <w:shd w:val="clear" w:color="000000" w:fill="FFFFFF"/>
            <w:vAlign w:val="center"/>
            <w:hideMark/>
          </w:tcPr>
          <w:p w14:paraId="378633C1"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78" w:type="dxa"/>
            <w:tcBorders>
              <w:top w:val="nil"/>
              <w:left w:val="nil"/>
              <w:bottom w:val="single" w:sz="8" w:space="0" w:color="000000"/>
              <w:right w:val="single" w:sz="8" w:space="0" w:color="000000"/>
            </w:tcBorders>
            <w:shd w:val="clear" w:color="000000" w:fill="FFFFFF"/>
            <w:vAlign w:val="center"/>
            <w:hideMark/>
          </w:tcPr>
          <w:p w14:paraId="327C35F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single" w:sz="8" w:space="0" w:color="000000"/>
              <w:right w:val="single" w:sz="8" w:space="0" w:color="000000"/>
            </w:tcBorders>
            <w:shd w:val="clear" w:color="000000" w:fill="FFFFFF"/>
            <w:vAlign w:val="center"/>
            <w:hideMark/>
          </w:tcPr>
          <w:p w14:paraId="622E860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1" w:type="dxa"/>
            <w:tcBorders>
              <w:top w:val="nil"/>
              <w:left w:val="nil"/>
              <w:bottom w:val="single" w:sz="8" w:space="0" w:color="000000"/>
              <w:right w:val="single" w:sz="8" w:space="0" w:color="000000"/>
            </w:tcBorders>
            <w:shd w:val="clear" w:color="000000" w:fill="FFFFFF"/>
            <w:vAlign w:val="center"/>
            <w:hideMark/>
          </w:tcPr>
          <w:p w14:paraId="2DD82005"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1" w:type="dxa"/>
            <w:tcBorders>
              <w:top w:val="nil"/>
              <w:left w:val="nil"/>
              <w:bottom w:val="single" w:sz="8" w:space="0" w:color="000000"/>
              <w:right w:val="single" w:sz="8" w:space="0" w:color="000000"/>
            </w:tcBorders>
            <w:shd w:val="clear" w:color="000000" w:fill="FFFFFF"/>
            <w:vAlign w:val="center"/>
            <w:hideMark/>
          </w:tcPr>
          <w:p w14:paraId="57512E1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2" w:type="dxa"/>
            <w:tcBorders>
              <w:top w:val="nil"/>
              <w:left w:val="nil"/>
              <w:bottom w:val="single" w:sz="8" w:space="0" w:color="000000"/>
              <w:right w:val="single" w:sz="8" w:space="0" w:color="000000"/>
            </w:tcBorders>
            <w:shd w:val="clear" w:color="000000" w:fill="FFFFFF"/>
            <w:vAlign w:val="center"/>
            <w:hideMark/>
          </w:tcPr>
          <w:p w14:paraId="6063079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single" w:sz="8" w:space="0" w:color="000000"/>
              <w:right w:val="single" w:sz="8" w:space="0" w:color="000000"/>
            </w:tcBorders>
            <w:shd w:val="clear" w:color="000000" w:fill="FFFFFF"/>
            <w:vAlign w:val="center"/>
            <w:hideMark/>
          </w:tcPr>
          <w:p w14:paraId="5228269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single" w:sz="8" w:space="0" w:color="000000"/>
              <w:right w:val="single" w:sz="8" w:space="0" w:color="000000"/>
            </w:tcBorders>
            <w:shd w:val="clear" w:color="000000" w:fill="FFFFFF"/>
            <w:vAlign w:val="center"/>
            <w:hideMark/>
          </w:tcPr>
          <w:p w14:paraId="695E5CA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single" w:sz="8" w:space="0" w:color="000000"/>
              <w:right w:val="single" w:sz="8" w:space="0" w:color="000000"/>
            </w:tcBorders>
            <w:shd w:val="clear" w:color="000000" w:fill="FFFFFF"/>
            <w:vAlign w:val="center"/>
            <w:hideMark/>
          </w:tcPr>
          <w:p w14:paraId="64156A0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single" w:sz="8" w:space="0" w:color="000000"/>
              <w:right w:val="single" w:sz="8" w:space="0" w:color="000000"/>
            </w:tcBorders>
            <w:shd w:val="clear" w:color="000000" w:fill="FFFFFF"/>
            <w:vAlign w:val="center"/>
            <w:hideMark/>
          </w:tcPr>
          <w:p w14:paraId="249175F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77" w:type="dxa"/>
            <w:tcBorders>
              <w:top w:val="nil"/>
              <w:left w:val="nil"/>
              <w:bottom w:val="single" w:sz="8" w:space="0" w:color="000000"/>
              <w:right w:val="single" w:sz="8" w:space="0" w:color="000000"/>
            </w:tcBorders>
            <w:shd w:val="clear" w:color="000000" w:fill="FFFFFF"/>
            <w:vAlign w:val="center"/>
            <w:hideMark/>
          </w:tcPr>
          <w:p w14:paraId="7B6691D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93" w:type="dxa"/>
            <w:tcBorders>
              <w:top w:val="nil"/>
              <w:left w:val="nil"/>
              <w:bottom w:val="single" w:sz="8" w:space="0" w:color="000000"/>
              <w:right w:val="single" w:sz="8" w:space="0" w:color="000000"/>
            </w:tcBorders>
            <w:shd w:val="clear" w:color="000000" w:fill="FFFFFF"/>
            <w:vAlign w:val="center"/>
            <w:hideMark/>
          </w:tcPr>
          <w:p w14:paraId="28F6BA0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single" w:sz="8" w:space="0" w:color="000000"/>
              <w:right w:val="single" w:sz="8" w:space="0" w:color="000000"/>
            </w:tcBorders>
            <w:shd w:val="clear" w:color="000000" w:fill="FFFFFF"/>
            <w:vAlign w:val="center"/>
            <w:hideMark/>
          </w:tcPr>
          <w:p w14:paraId="1C4B8A5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60" w:type="dxa"/>
            <w:tcBorders>
              <w:top w:val="nil"/>
              <w:left w:val="nil"/>
              <w:bottom w:val="single" w:sz="8" w:space="0" w:color="000000"/>
              <w:right w:val="single" w:sz="8" w:space="0" w:color="000000"/>
            </w:tcBorders>
            <w:shd w:val="clear" w:color="000000" w:fill="FFFFFF"/>
            <w:vAlign w:val="center"/>
            <w:hideMark/>
          </w:tcPr>
          <w:p w14:paraId="1907FA3D"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74" w:type="dxa"/>
            <w:tcBorders>
              <w:top w:val="nil"/>
              <w:left w:val="nil"/>
              <w:bottom w:val="single" w:sz="8" w:space="0" w:color="000000"/>
              <w:right w:val="single" w:sz="8" w:space="0" w:color="000000"/>
            </w:tcBorders>
            <w:shd w:val="clear" w:color="000000" w:fill="FFFFFF"/>
            <w:vAlign w:val="center"/>
            <w:hideMark/>
          </w:tcPr>
          <w:p w14:paraId="6217B19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02" w:type="dxa"/>
            <w:tcBorders>
              <w:top w:val="nil"/>
              <w:left w:val="nil"/>
              <w:bottom w:val="single" w:sz="8" w:space="0" w:color="000000"/>
              <w:right w:val="single" w:sz="8" w:space="0" w:color="000000"/>
            </w:tcBorders>
            <w:shd w:val="clear" w:color="000000" w:fill="FFFFFF"/>
            <w:vAlign w:val="center"/>
            <w:hideMark/>
          </w:tcPr>
          <w:p w14:paraId="4204562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02" w:type="dxa"/>
            <w:tcBorders>
              <w:top w:val="nil"/>
              <w:left w:val="nil"/>
              <w:bottom w:val="single" w:sz="8" w:space="0" w:color="000000"/>
              <w:right w:val="single" w:sz="8" w:space="0" w:color="000000"/>
            </w:tcBorders>
            <w:shd w:val="clear" w:color="000000" w:fill="FFFFFF"/>
            <w:vAlign w:val="center"/>
            <w:hideMark/>
          </w:tcPr>
          <w:p w14:paraId="3B6AED44"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single" w:sz="8" w:space="0" w:color="000000"/>
              <w:right w:val="single" w:sz="8" w:space="0" w:color="000000"/>
            </w:tcBorders>
            <w:shd w:val="clear" w:color="000000" w:fill="FFFFFF"/>
            <w:vAlign w:val="center"/>
            <w:hideMark/>
          </w:tcPr>
          <w:p w14:paraId="101D194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2" w:type="dxa"/>
            <w:tcBorders>
              <w:top w:val="nil"/>
              <w:left w:val="nil"/>
              <w:bottom w:val="single" w:sz="8" w:space="0" w:color="000000"/>
              <w:right w:val="single" w:sz="8" w:space="0" w:color="000000"/>
            </w:tcBorders>
            <w:shd w:val="clear" w:color="000000" w:fill="FFFFFF"/>
            <w:vAlign w:val="center"/>
            <w:hideMark/>
          </w:tcPr>
          <w:p w14:paraId="475F8EE3"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348" w:type="dxa"/>
            <w:tcBorders>
              <w:top w:val="nil"/>
              <w:left w:val="nil"/>
              <w:bottom w:val="single" w:sz="8" w:space="0" w:color="000000"/>
              <w:right w:val="single" w:sz="8" w:space="0" w:color="000000"/>
            </w:tcBorders>
            <w:shd w:val="clear" w:color="000000" w:fill="FFFFFF"/>
            <w:vAlign w:val="center"/>
            <w:hideMark/>
          </w:tcPr>
          <w:p w14:paraId="37F968FE"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348" w:type="dxa"/>
            <w:tcBorders>
              <w:top w:val="nil"/>
              <w:left w:val="nil"/>
              <w:bottom w:val="single" w:sz="8" w:space="0" w:color="000000"/>
              <w:right w:val="single" w:sz="8" w:space="0" w:color="000000"/>
            </w:tcBorders>
            <w:shd w:val="clear" w:color="000000" w:fill="FFFFFF"/>
            <w:vAlign w:val="center"/>
            <w:hideMark/>
          </w:tcPr>
          <w:p w14:paraId="763D9988"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413" w:type="dxa"/>
            <w:tcBorders>
              <w:top w:val="nil"/>
              <w:left w:val="nil"/>
              <w:bottom w:val="single" w:sz="8" w:space="0" w:color="000000"/>
              <w:right w:val="single" w:sz="8" w:space="0" w:color="000000"/>
            </w:tcBorders>
            <w:shd w:val="clear" w:color="000000" w:fill="FFFFFF"/>
            <w:vAlign w:val="center"/>
            <w:hideMark/>
          </w:tcPr>
          <w:p w14:paraId="3437FEA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420" w:type="dxa"/>
            <w:tcBorders>
              <w:top w:val="nil"/>
              <w:left w:val="nil"/>
              <w:bottom w:val="single" w:sz="8" w:space="0" w:color="000000"/>
              <w:right w:val="single" w:sz="8" w:space="0" w:color="000000"/>
            </w:tcBorders>
            <w:shd w:val="clear" w:color="000000" w:fill="FFFFFF"/>
            <w:vAlign w:val="center"/>
            <w:hideMark/>
          </w:tcPr>
          <w:p w14:paraId="633022A7"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X</w:t>
            </w:r>
          </w:p>
        </w:tc>
        <w:tc>
          <w:tcPr>
            <w:tcW w:w="1492" w:type="dxa"/>
            <w:tcBorders>
              <w:top w:val="nil"/>
              <w:left w:val="nil"/>
              <w:bottom w:val="single" w:sz="8" w:space="0" w:color="000000"/>
              <w:right w:val="single" w:sz="8" w:space="0" w:color="000000"/>
            </w:tcBorders>
            <w:shd w:val="clear" w:color="000000" w:fill="FFFFFF"/>
            <w:vAlign w:val="center"/>
            <w:hideMark/>
          </w:tcPr>
          <w:p w14:paraId="48AE5B66"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DINEPA/CTE RMPP</w:t>
            </w:r>
          </w:p>
        </w:tc>
        <w:tc>
          <w:tcPr>
            <w:tcW w:w="831" w:type="dxa"/>
            <w:tcBorders>
              <w:top w:val="nil"/>
              <w:left w:val="nil"/>
              <w:bottom w:val="nil"/>
              <w:right w:val="single" w:sz="8" w:space="0" w:color="000000"/>
            </w:tcBorders>
            <w:shd w:val="clear" w:color="000000" w:fill="FFFFFF"/>
            <w:vAlign w:val="center"/>
            <w:hideMark/>
          </w:tcPr>
          <w:p w14:paraId="63F5461F"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500,000</w:t>
            </w:r>
          </w:p>
        </w:tc>
        <w:tc>
          <w:tcPr>
            <w:tcW w:w="1230" w:type="dxa"/>
            <w:tcBorders>
              <w:top w:val="nil"/>
              <w:left w:val="nil"/>
              <w:bottom w:val="single" w:sz="8" w:space="0" w:color="000000"/>
              <w:right w:val="single" w:sz="8" w:space="0" w:color="000000"/>
            </w:tcBorders>
            <w:shd w:val="clear" w:color="000000" w:fill="FFFFFF"/>
            <w:vAlign w:val="center"/>
            <w:hideMark/>
          </w:tcPr>
          <w:p w14:paraId="53900CF2"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proofErr w:type="spellStart"/>
            <w:r w:rsidRPr="00145288">
              <w:rPr>
                <w:rFonts w:ascii="Arial" w:hAnsi="Arial" w:cs="Arial"/>
                <w:color w:val="000000"/>
                <w:spacing w:val="0"/>
                <w:sz w:val="17"/>
                <w:szCs w:val="17"/>
                <w:lang w:val="en-US"/>
              </w:rPr>
              <w:t>Programa</w:t>
            </w:r>
            <w:proofErr w:type="spellEnd"/>
          </w:p>
        </w:tc>
      </w:tr>
      <w:tr w:rsidR="00145288" w:rsidRPr="00145288" w14:paraId="0758534A" w14:textId="77777777" w:rsidTr="00190E94">
        <w:trPr>
          <w:trHeight w:val="315"/>
        </w:trPr>
        <w:tc>
          <w:tcPr>
            <w:tcW w:w="15210" w:type="dxa"/>
            <w:gridSpan w:val="29"/>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F2DB3D2"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r>
      <w:tr w:rsidR="00190E94" w:rsidRPr="00145288" w14:paraId="45B10BF6" w14:textId="77777777" w:rsidTr="00190E94">
        <w:trPr>
          <w:trHeight w:val="315"/>
        </w:trPr>
        <w:tc>
          <w:tcPr>
            <w:tcW w:w="1916" w:type="dxa"/>
            <w:tcBorders>
              <w:top w:val="nil"/>
              <w:left w:val="single" w:sz="8" w:space="0" w:color="000000"/>
              <w:bottom w:val="single" w:sz="8" w:space="0" w:color="000000"/>
              <w:right w:val="single" w:sz="8" w:space="0" w:color="000000"/>
            </w:tcBorders>
            <w:shd w:val="clear" w:color="000000" w:fill="FFFFFF"/>
            <w:vAlign w:val="center"/>
            <w:hideMark/>
          </w:tcPr>
          <w:p w14:paraId="627FE2BF" w14:textId="77777777" w:rsidR="00145288" w:rsidRPr="00145288" w:rsidRDefault="00145288" w:rsidP="00145288">
            <w:pPr>
              <w:suppressAutoHyphens w:val="0"/>
              <w:autoSpaceDN/>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 </w:t>
            </w:r>
          </w:p>
        </w:tc>
        <w:tc>
          <w:tcPr>
            <w:tcW w:w="9741" w:type="dxa"/>
            <w:gridSpan w:val="25"/>
            <w:tcBorders>
              <w:top w:val="single" w:sz="8" w:space="0" w:color="000000"/>
              <w:left w:val="nil"/>
              <w:bottom w:val="single" w:sz="8" w:space="0" w:color="000000"/>
              <w:right w:val="nil"/>
            </w:tcBorders>
            <w:shd w:val="clear" w:color="000000" w:fill="FFFFFF"/>
            <w:vAlign w:val="center"/>
            <w:hideMark/>
          </w:tcPr>
          <w:p w14:paraId="5F2AA150" w14:textId="77777777" w:rsidR="00145288" w:rsidRPr="00145288" w:rsidRDefault="00145288" w:rsidP="00145288">
            <w:pPr>
              <w:suppressAutoHyphens w:val="0"/>
              <w:autoSpaceDN/>
              <w:jc w:val="center"/>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c>
          <w:tcPr>
            <w:tcW w:w="1492" w:type="dxa"/>
            <w:tcBorders>
              <w:top w:val="nil"/>
              <w:left w:val="nil"/>
              <w:bottom w:val="single" w:sz="8" w:space="0" w:color="000000"/>
              <w:right w:val="single" w:sz="8" w:space="0" w:color="000000"/>
            </w:tcBorders>
            <w:shd w:val="clear" w:color="000000" w:fill="FFFFFF"/>
            <w:vAlign w:val="center"/>
            <w:hideMark/>
          </w:tcPr>
          <w:p w14:paraId="017B516F"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proofErr w:type="spellStart"/>
            <w:r w:rsidRPr="00145288">
              <w:rPr>
                <w:rFonts w:ascii="Arial" w:hAnsi="Arial" w:cs="Arial"/>
                <w:b/>
                <w:bCs/>
                <w:color w:val="000000"/>
                <w:spacing w:val="0"/>
                <w:sz w:val="17"/>
                <w:szCs w:val="17"/>
                <w:lang w:val="en-US"/>
              </w:rPr>
              <w:t>Costo</w:t>
            </w:r>
            <w:proofErr w:type="spellEnd"/>
            <w:r w:rsidRPr="00145288">
              <w:rPr>
                <w:rFonts w:ascii="Arial" w:hAnsi="Arial" w:cs="Arial"/>
                <w:b/>
                <w:bCs/>
                <w:color w:val="000000"/>
                <w:spacing w:val="0"/>
                <w:sz w:val="17"/>
                <w:szCs w:val="17"/>
                <w:lang w:val="en-US"/>
              </w:rPr>
              <w:t xml:space="preserve"> Total </w:t>
            </w:r>
          </w:p>
        </w:tc>
        <w:tc>
          <w:tcPr>
            <w:tcW w:w="831" w:type="dxa"/>
            <w:tcBorders>
              <w:top w:val="nil"/>
              <w:left w:val="nil"/>
              <w:bottom w:val="single" w:sz="8" w:space="0" w:color="000000"/>
              <w:right w:val="single" w:sz="8" w:space="0" w:color="000000"/>
            </w:tcBorders>
            <w:shd w:val="clear" w:color="000000" w:fill="FFFFFF"/>
            <w:vAlign w:val="center"/>
            <w:hideMark/>
          </w:tcPr>
          <w:p w14:paraId="72EFBADB" w14:textId="77777777" w:rsidR="00145288" w:rsidRPr="00145288" w:rsidRDefault="00145288" w:rsidP="00145288">
            <w:pPr>
              <w:suppressAutoHyphens w:val="0"/>
              <w:autoSpaceDN/>
              <w:jc w:val="center"/>
              <w:textAlignment w:val="auto"/>
              <w:rPr>
                <w:rFonts w:ascii="Arial" w:hAnsi="Arial" w:cs="Arial"/>
                <w:b/>
                <w:bCs/>
                <w:color w:val="000000"/>
                <w:spacing w:val="0"/>
                <w:sz w:val="17"/>
                <w:szCs w:val="17"/>
                <w:lang w:val="en-US"/>
              </w:rPr>
            </w:pPr>
            <w:r w:rsidRPr="00145288">
              <w:rPr>
                <w:rFonts w:ascii="Arial" w:hAnsi="Arial" w:cs="Arial"/>
                <w:b/>
                <w:bCs/>
                <w:color w:val="000000"/>
                <w:spacing w:val="0"/>
                <w:sz w:val="17"/>
                <w:szCs w:val="17"/>
                <w:lang w:val="en-US"/>
              </w:rPr>
              <w:t>560,000</w:t>
            </w:r>
          </w:p>
        </w:tc>
        <w:tc>
          <w:tcPr>
            <w:tcW w:w="1230" w:type="dxa"/>
            <w:tcBorders>
              <w:top w:val="nil"/>
              <w:left w:val="nil"/>
              <w:bottom w:val="single" w:sz="8" w:space="0" w:color="000000"/>
              <w:right w:val="single" w:sz="8" w:space="0" w:color="000000"/>
            </w:tcBorders>
            <w:shd w:val="clear" w:color="000000" w:fill="FFFFFF"/>
            <w:vAlign w:val="center"/>
            <w:hideMark/>
          </w:tcPr>
          <w:p w14:paraId="71E051DA" w14:textId="77777777" w:rsidR="00145288" w:rsidRPr="00145288" w:rsidRDefault="00145288" w:rsidP="00145288">
            <w:pPr>
              <w:suppressAutoHyphens w:val="0"/>
              <w:autoSpaceDN/>
              <w:textAlignment w:val="auto"/>
              <w:rPr>
                <w:rFonts w:ascii="Arial" w:hAnsi="Arial" w:cs="Arial"/>
                <w:color w:val="000000"/>
                <w:spacing w:val="0"/>
                <w:sz w:val="17"/>
                <w:szCs w:val="17"/>
                <w:lang w:val="en-US"/>
              </w:rPr>
            </w:pPr>
            <w:r w:rsidRPr="00145288">
              <w:rPr>
                <w:rFonts w:ascii="Arial" w:hAnsi="Arial" w:cs="Arial"/>
                <w:color w:val="000000"/>
                <w:spacing w:val="0"/>
                <w:sz w:val="17"/>
                <w:szCs w:val="17"/>
                <w:lang w:val="en-US"/>
              </w:rPr>
              <w:t> </w:t>
            </w:r>
          </w:p>
        </w:tc>
      </w:tr>
    </w:tbl>
    <w:p w14:paraId="31ED2956" w14:textId="77777777" w:rsidR="00EC31C6" w:rsidRPr="0096577B" w:rsidRDefault="00EC31C6">
      <w:pPr>
        <w:rPr>
          <w:rFonts w:ascii="Arial" w:hAnsi="Arial" w:cs="Arial"/>
          <w:sz w:val="22"/>
          <w:szCs w:val="22"/>
        </w:rPr>
        <w:sectPr w:rsidR="00EC31C6" w:rsidRPr="0096577B" w:rsidSect="00145288">
          <w:footerReference w:type="default" r:id="rId17"/>
          <w:pgSz w:w="15840" w:h="12240" w:orient="landscape"/>
          <w:pgMar w:top="1800" w:right="1440" w:bottom="1800" w:left="1440" w:header="720" w:footer="720" w:gutter="0"/>
          <w:cols w:space="720"/>
        </w:sectPr>
      </w:pPr>
    </w:p>
    <w:p w14:paraId="725796F4" w14:textId="79BC537E" w:rsidR="00EC31C6" w:rsidRPr="00BD1551" w:rsidRDefault="00AF6DFF" w:rsidP="00BD1551">
      <w:pPr>
        <w:pStyle w:val="Heading1"/>
        <w:ind w:left="1530"/>
        <w:rPr>
          <w:lang w:val="es-CO"/>
        </w:rPr>
      </w:pPr>
      <w:bookmarkStart w:id="18" w:name="_Toc299997416"/>
      <w:bookmarkStart w:id="19" w:name="_Toc305003943"/>
      <w:r w:rsidRPr="00BD1551">
        <w:rPr>
          <w:lang w:val="es-CO"/>
        </w:rPr>
        <w:lastRenderedPageBreak/>
        <w:t>Evaluación</w:t>
      </w:r>
      <w:bookmarkEnd w:id="18"/>
      <w:bookmarkEnd w:id="19"/>
    </w:p>
    <w:p w14:paraId="2546F482" w14:textId="3F46F1AE" w:rsidR="00EC31C6" w:rsidRPr="0096577B" w:rsidRDefault="003720C3" w:rsidP="001A2C95">
      <w:pPr>
        <w:pStyle w:val="Heading4"/>
        <w:ind w:left="1080"/>
        <w:rPr>
          <w:noProof/>
        </w:rPr>
      </w:pPr>
      <w:r w:rsidRPr="0096577B">
        <w:rPr>
          <w:noProof/>
        </w:rPr>
        <w:t>P</w:t>
      </w:r>
      <w:r w:rsidR="00AF6DFF" w:rsidRPr="0096577B">
        <w:rPr>
          <w:noProof/>
        </w:rPr>
        <w:t xml:space="preserve">rincipales </w:t>
      </w:r>
      <w:r w:rsidRPr="0096577B">
        <w:rPr>
          <w:noProof/>
        </w:rPr>
        <w:t>P</w:t>
      </w:r>
      <w:r w:rsidR="00AF6DFF" w:rsidRPr="0096577B">
        <w:rPr>
          <w:noProof/>
        </w:rPr>
        <w:t xml:space="preserve">reguntas de </w:t>
      </w:r>
      <w:r w:rsidRPr="0096577B">
        <w:rPr>
          <w:noProof/>
        </w:rPr>
        <w:t>E</w:t>
      </w:r>
      <w:r w:rsidR="00AF6DFF" w:rsidRPr="0096577B">
        <w:rPr>
          <w:noProof/>
        </w:rPr>
        <w:t>valuación</w:t>
      </w:r>
    </w:p>
    <w:p w14:paraId="2E1EE3A3" w14:textId="7E3D0AA5" w:rsidR="00EC2614" w:rsidRPr="0096577B" w:rsidRDefault="003720C3" w:rsidP="00B82BE6">
      <w:pPr>
        <w:pStyle w:val="Paragraph"/>
        <w:numPr>
          <w:ilvl w:val="1"/>
          <w:numId w:val="16"/>
        </w:numPr>
        <w:outlineLvl w:val="9"/>
        <w:rPr>
          <w:rFonts w:ascii="Arial" w:hAnsi="Arial" w:cs="Arial"/>
          <w:sz w:val="22"/>
        </w:rPr>
      </w:pPr>
      <w:bookmarkStart w:id="20" w:name="_Toc305003944"/>
      <w:r w:rsidRPr="0096577B">
        <w:rPr>
          <w:rFonts w:ascii="Arial" w:hAnsi="Arial" w:cs="Arial"/>
          <w:sz w:val="22"/>
        </w:rPr>
        <w:t xml:space="preserve">El objetivo de la evaluación </w:t>
      </w:r>
      <w:r w:rsidR="000623EB" w:rsidRPr="0096577B">
        <w:rPr>
          <w:rFonts w:ascii="Arial" w:hAnsi="Arial" w:cs="Arial"/>
          <w:sz w:val="22"/>
        </w:rPr>
        <w:t xml:space="preserve">del </w:t>
      </w:r>
      <w:r w:rsidR="00A74542" w:rsidRPr="0096577B">
        <w:rPr>
          <w:rFonts w:ascii="Arial" w:hAnsi="Arial" w:cs="Arial"/>
          <w:sz w:val="22"/>
        </w:rPr>
        <w:t xml:space="preserve">Programa </w:t>
      </w:r>
      <w:r w:rsidRPr="0096577B">
        <w:rPr>
          <w:rFonts w:ascii="Arial" w:hAnsi="Arial" w:cs="Arial"/>
          <w:sz w:val="22"/>
        </w:rPr>
        <w:t xml:space="preserve">es medir el logro de los objetivos del programa en función de lo establecido en la matriz de resultados. Para ello no sólo se realizará una medición del nivel de progreso de los objetivos, sino que además se realizará una evaluación económica </w:t>
      </w:r>
      <w:proofErr w:type="spellStart"/>
      <w:r w:rsidRPr="0096577B">
        <w:rPr>
          <w:rFonts w:ascii="Arial" w:hAnsi="Arial" w:cs="Arial"/>
          <w:sz w:val="22"/>
        </w:rPr>
        <w:t>ex-post</w:t>
      </w:r>
      <w:proofErr w:type="spellEnd"/>
      <w:r w:rsidRPr="0096577B">
        <w:rPr>
          <w:rFonts w:ascii="Arial" w:hAnsi="Arial" w:cs="Arial"/>
          <w:sz w:val="22"/>
        </w:rPr>
        <w:t xml:space="preserve"> para constatar si los beneficios </w:t>
      </w:r>
      <w:r w:rsidR="00F00E78" w:rsidRPr="0096577B">
        <w:rPr>
          <w:rFonts w:ascii="Arial" w:hAnsi="Arial" w:cs="Arial"/>
          <w:sz w:val="22"/>
        </w:rPr>
        <w:t xml:space="preserve">previstos en la evaluación ex </w:t>
      </w:r>
      <w:r w:rsidRPr="0096577B">
        <w:rPr>
          <w:rFonts w:ascii="Arial" w:hAnsi="Arial" w:cs="Arial"/>
          <w:sz w:val="22"/>
        </w:rPr>
        <w:t xml:space="preserve">ante se han materializado. </w:t>
      </w:r>
      <w:r w:rsidR="000623EB" w:rsidRPr="0096577B">
        <w:rPr>
          <w:rFonts w:ascii="Arial" w:hAnsi="Arial" w:cs="Arial"/>
          <w:sz w:val="22"/>
        </w:rPr>
        <w:t>Específicamente, l</w:t>
      </w:r>
      <w:r w:rsidR="00281BD6" w:rsidRPr="0096577B">
        <w:rPr>
          <w:rFonts w:ascii="Arial" w:hAnsi="Arial" w:cs="Arial"/>
          <w:sz w:val="22"/>
        </w:rPr>
        <w:t xml:space="preserve">a evaluación busca responder a las interrogantes sobre si el </w:t>
      </w:r>
      <w:r w:rsidR="007D3B2B" w:rsidRPr="0096577B">
        <w:rPr>
          <w:rFonts w:ascii="Arial" w:hAnsi="Arial" w:cs="Arial"/>
          <w:sz w:val="22"/>
        </w:rPr>
        <w:t>p</w:t>
      </w:r>
      <w:r w:rsidR="00281BD6" w:rsidRPr="0096577B">
        <w:rPr>
          <w:rFonts w:ascii="Arial" w:hAnsi="Arial" w:cs="Arial"/>
          <w:sz w:val="22"/>
        </w:rPr>
        <w:t>rograma, mediante las obras realizadas</w:t>
      </w:r>
      <w:r w:rsidR="006434D2" w:rsidRPr="0096577B">
        <w:rPr>
          <w:rFonts w:ascii="Arial" w:hAnsi="Arial" w:cs="Arial"/>
          <w:sz w:val="22"/>
        </w:rPr>
        <w:t xml:space="preserve"> y</w:t>
      </w:r>
      <w:r w:rsidR="00607ECD" w:rsidRPr="0096577B">
        <w:rPr>
          <w:rFonts w:ascii="Arial" w:hAnsi="Arial" w:cs="Arial"/>
          <w:sz w:val="22"/>
        </w:rPr>
        <w:t xml:space="preserve"> </w:t>
      </w:r>
      <w:r w:rsidR="00281BD6" w:rsidRPr="0096577B">
        <w:rPr>
          <w:rFonts w:ascii="Arial" w:hAnsi="Arial" w:cs="Arial"/>
          <w:sz w:val="22"/>
        </w:rPr>
        <w:t xml:space="preserve">el </w:t>
      </w:r>
      <w:r w:rsidR="00FC4D5C" w:rsidRPr="0096577B">
        <w:rPr>
          <w:rFonts w:ascii="Arial" w:hAnsi="Arial" w:cs="Arial"/>
          <w:sz w:val="22"/>
        </w:rPr>
        <w:t>apoyo a la gestión</w:t>
      </w:r>
      <w:r w:rsidR="00281BD6" w:rsidRPr="0096577B">
        <w:rPr>
          <w:rFonts w:ascii="Arial" w:hAnsi="Arial" w:cs="Arial"/>
          <w:sz w:val="22"/>
        </w:rPr>
        <w:t xml:space="preserve"> institucional</w:t>
      </w:r>
      <w:r w:rsidR="00607ECD" w:rsidRPr="0096577B">
        <w:rPr>
          <w:rFonts w:ascii="Arial" w:hAnsi="Arial" w:cs="Arial"/>
          <w:sz w:val="22"/>
        </w:rPr>
        <w:t xml:space="preserve"> han permitido alcanzar los resultados previstos</w:t>
      </w:r>
      <w:r w:rsidR="00B3709F" w:rsidRPr="0096577B">
        <w:rPr>
          <w:rFonts w:ascii="Arial" w:hAnsi="Arial" w:cs="Arial"/>
          <w:sz w:val="22"/>
        </w:rPr>
        <w:t xml:space="preserve">. </w:t>
      </w:r>
      <w:r w:rsidR="006434D2" w:rsidRPr="0096577B">
        <w:rPr>
          <w:rFonts w:ascii="Arial" w:hAnsi="Arial" w:cs="Arial"/>
          <w:sz w:val="22"/>
        </w:rPr>
        <w:t>Adicionalmente,</w:t>
      </w:r>
      <w:r w:rsidR="00EC2614" w:rsidRPr="0096577B">
        <w:rPr>
          <w:rFonts w:ascii="Arial" w:hAnsi="Arial" w:cs="Arial"/>
          <w:sz w:val="22"/>
        </w:rPr>
        <w:t xml:space="preserve"> con el objetivo de identificar la estrategia más costo-efectiva de proveer los servicios a esta población e informar las decisiones de política para la escalabilidad del proyecto, se plantea la realización de una evaluación de impacto a los modelos de gestión alternativos: i) gestión de la red a través de operador privado; y ii) gestión de la red a través de comité de agua local. </w:t>
      </w:r>
    </w:p>
    <w:bookmarkEnd w:id="20"/>
    <w:p w14:paraId="720FB7D5" w14:textId="33038242" w:rsidR="00EC31C6" w:rsidRPr="001A2C95" w:rsidRDefault="00281BD6" w:rsidP="001A2C95">
      <w:pPr>
        <w:pStyle w:val="Heading4"/>
        <w:ind w:left="1080"/>
        <w:rPr>
          <w:noProof/>
          <w:lang w:val="es-CO"/>
        </w:rPr>
      </w:pPr>
      <w:r w:rsidRPr="001A2C95">
        <w:rPr>
          <w:noProof/>
          <w:lang w:val="es-CO"/>
        </w:rPr>
        <w:t xml:space="preserve">Conocimiento </w:t>
      </w:r>
      <w:r w:rsidR="00FB766A" w:rsidRPr="001A2C95">
        <w:rPr>
          <w:noProof/>
          <w:lang w:val="es-CO"/>
        </w:rPr>
        <w:t>E</w:t>
      </w:r>
      <w:r w:rsidRPr="001A2C95">
        <w:rPr>
          <w:noProof/>
          <w:lang w:val="es-CO"/>
        </w:rPr>
        <w:t xml:space="preserve">xistente </w:t>
      </w:r>
      <w:r w:rsidR="00FB766A" w:rsidRPr="001A2C95">
        <w:rPr>
          <w:noProof/>
          <w:lang w:val="es-CO"/>
        </w:rPr>
        <w:t>sobre la Efectividad de Intervenciones de</w:t>
      </w:r>
      <w:r w:rsidR="00555E32" w:rsidRPr="001A2C95">
        <w:rPr>
          <w:noProof/>
          <w:lang w:val="es-CO"/>
        </w:rPr>
        <w:t xml:space="preserve">l Programa </w:t>
      </w:r>
    </w:p>
    <w:p w14:paraId="05637D2E" w14:textId="315BF7B0" w:rsidR="00C5014B" w:rsidRDefault="003629A6" w:rsidP="00B82BE6">
      <w:pPr>
        <w:pStyle w:val="Paragraph"/>
        <w:numPr>
          <w:ilvl w:val="1"/>
          <w:numId w:val="16"/>
        </w:numPr>
        <w:outlineLvl w:val="9"/>
        <w:rPr>
          <w:rFonts w:ascii="Arial" w:hAnsi="Arial" w:cs="Arial"/>
          <w:sz w:val="22"/>
        </w:rPr>
      </w:pPr>
      <w:bookmarkStart w:id="21" w:name="_Toc305003947"/>
      <w:r w:rsidRPr="00C5014B">
        <w:rPr>
          <w:rFonts w:ascii="Arial" w:hAnsi="Arial" w:cs="Arial"/>
          <w:b/>
          <w:sz w:val="22"/>
        </w:rPr>
        <w:t>Evaluaciones previas – Encuestas:</w:t>
      </w:r>
      <w:r w:rsidRPr="0096577B">
        <w:rPr>
          <w:rFonts w:ascii="Arial" w:hAnsi="Arial" w:cs="Arial"/>
          <w:sz w:val="22"/>
        </w:rPr>
        <w:t xml:space="preserve"> </w:t>
      </w:r>
      <w:bookmarkStart w:id="22" w:name="_Toc352318767"/>
      <w:r w:rsidR="000B615F" w:rsidRPr="0096577B">
        <w:rPr>
          <w:rFonts w:ascii="Arial" w:hAnsi="Arial" w:cs="Arial"/>
          <w:sz w:val="22"/>
        </w:rPr>
        <w:t>Durante el 2017 se elaboraron dos encuestas a nivel urbano y a nivel rural. Para la zona urbana, se levantaron 1,500 encuestas en Cabo Haitiano distribuidas de la siguiente manera: 500 encuestas para la zona urbana, 500 encuestas para la zona periurbana y 500 encuestas para los asentamientos precarios o desfavorecidos. En la zona rural, se levantaron 13,341 encuestas en el Departamento Norte. S</w:t>
      </w:r>
      <w:r w:rsidR="00E90C94" w:rsidRPr="0096577B">
        <w:rPr>
          <w:rFonts w:ascii="Arial" w:hAnsi="Arial" w:cs="Arial"/>
          <w:sz w:val="22"/>
        </w:rPr>
        <w:t xml:space="preserve">e levantaron 250 encuestas en </w:t>
      </w:r>
      <w:proofErr w:type="spellStart"/>
      <w:proofErr w:type="gramStart"/>
      <w:r w:rsidR="00E90C94" w:rsidRPr="0096577B">
        <w:rPr>
          <w:rFonts w:ascii="Arial" w:hAnsi="Arial" w:cs="Arial"/>
          <w:sz w:val="22"/>
        </w:rPr>
        <w:t>clusters</w:t>
      </w:r>
      <w:proofErr w:type="spellEnd"/>
      <w:proofErr w:type="gramEnd"/>
      <w:r w:rsidR="00E90C94" w:rsidRPr="0096577B">
        <w:rPr>
          <w:rFonts w:ascii="Arial" w:hAnsi="Arial" w:cs="Arial"/>
          <w:sz w:val="22"/>
        </w:rPr>
        <w:t xml:space="preserve"> rurales de cada sección comunal.</w:t>
      </w:r>
      <w:r w:rsidR="006C2EE1" w:rsidRPr="0096577B">
        <w:rPr>
          <w:rFonts w:ascii="Arial" w:hAnsi="Arial" w:cs="Arial"/>
          <w:sz w:val="22"/>
        </w:rPr>
        <w:t xml:space="preserve"> </w:t>
      </w:r>
      <w:r w:rsidR="00E90C94" w:rsidRPr="0096577B">
        <w:rPr>
          <w:rFonts w:ascii="Arial" w:hAnsi="Arial" w:cs="Arial"/>
          <w:sz w:val="22"/>
        </w:rPr>
        <w:t xml:space="preserve">En ambas encuestas </w:t>
      </w:r>
      <w:bookmarkStart w:id="23" w:name="_Toc352318768"/>
      <w:bookmarkEnd w:id="22"/>
      <w:r w:rsidR="00D45E1A" w:rsidRPr="00C5014B">
        <w:rPr>
          <w:rFonts w:ascii="Arial" w:hAnsi="Arial" w:cs="Arial"/>
          <w:sz w:val="22"/>
        </w:rPr>
        <w:t xml:space="preserve">se </w:t>
      </w:r>
      <w:r w:rsidR="00196A03" w:rsidRPr="0096577B">
        <w:rPr>
          <w:rFonts w:ascii="Arial" w:hAnsi="Arial" w:cs="Arial"/>
          <w:sz w:val="22"/>
        </w:rPr>
        <w:t>recopil</w:t>
      </w:r>
      <w:r w:rsidR="00D45E1A" w:rsidRPr="0096577B">
        <w:rPr>
          <w:rFonts w:ascii="Arial" w:hAnsi="Arial" w:cs="Arial"/>
          <w:sz w:val="22"/>
        </w:rPr>
        <w:t>ó</w:t>
      </w:r>
      <w:r w:rsidR="00196A03" w:rsidRPr="0096577B">
        <w:rPr>
          <w:rFonts w:ascii="Arial" w:hAnsi="Arial" w:cs="Arial"/>
          <w:sz w:val="22"/>
        </w:rPr>
        <w:t xml:space="preserve"> información respecto a la caracterización de los hogares (habitantes, edad, ocupación, etc.)</w:t>
      </w:r>
      <w:r w:rsidR="007B1C19" w:rsidRPr="0096577B">
        <w:rPr>
          <w:rFonts w:ascii="Arial" w:hAnsi="Arial" w:cs="Arial"/>
          <w:sz w:val="22"/>
        </w:rPr>
        <w:t>,</w:t>
      </w:r>
      <w:r w:rsidR="00196A03" w:rsidRPr="0096577B">
        <w:rPr>
          <w:rFonts w:ascii="Arial" w:hAnsi="Arial" w:cs="Arial"/>
          <w:sz w:val="22"/>
        </w:rPr>
        <w:t xml:space="preserve"> el origen del abastecimiento del agua (red pública, quioscos, camiones, venta ambulante, agua de lluvia, etc.)</w:t>
      </w:r>
      <w:r w:rsidR="007B1C19" w:rsidRPr="0096577B">
        <w:rPr>
          <w:rFonts w:ascii="Arial" w:hAnsi="Arial" w:cs="Arial"/>
          <w:sz w:val="22"/>
        </w:rPr>
        <w:t>,</w:t>
      </w:r>
      <w:r w:rsidR="00196A03" w:rsidRPr="0096577B">
        <w:rPr>
          <w:rFonts w:ascii="Arial" w:hAnsi="Arial" w:cs="Arial"/>
          <w:sz w:val="22"/>
        </w:rPr>
        <w:t xml:space="preserve"> el volumen de consumo; el precio según el modo de aprovisionamiento; el tiempo consumido en el abastecimiento; entre otros. Esta información, </w:t>
      </w:r>
      <w:r w:rsidR="00E80F5C" w:rsidRPr="0096577B">
        <w:rPr>
          <w:rFonts w:ascii="Arial" w:hAnsi="Arial" w:cs="Arial"/>
          <w:sz w:val="22"/>
        </w:rPr>
        <w:t>fue determinante para determinar la</w:t>
      </w:r>
      <w:r w:rsidR="00196A03" w:rsidRPr="0096577B">
        <w:rPr>
          <w:rFonts w:ascii="Arial" w:hAnsi="Arial" w:cs="Arial"/>
          <w:sz w:val="22"/>
        </w:rPr>
        <w:t xml:space="preserve"> línea de base para la evaluación de resultados del presente proyecto.</w:t>
      </w:r>
      <w:bookmarkEnd w:id="23"/>
      <w:r w:rsidR="00196A03" w:rsidRPr="0096577B">
        <w:rPr>
          <w:rFonts w:ascii="Arial" w:hAnsi="Arial" w:cs="Arial"/>
          <w:sz w:val="22"/>
        </w:rPr>
        <w:t xml:space="preserve"> </w:t>
      </w:r>
      <w:r w:rsidR="00873214" w:rsidRPr="0096577B">
        <w:rPr>
          <w:rFonts w:ascii="Arial" w:hAnsi="Arial" w:cs="Arial"/>
          <w:sz w:val="22"/>
        </w:rPr>
        <w:t>Al término del proyecto se realizará una encuesta similar para determinar los resultados del proyecto.</w:t>
      </w:r>
    </w:p>
    <w:p w14:paraId="632DFABE" w14:textId="4EEABC38" w:rsidR="00C5014B" w:rsidRDefault="003629A6" w:rsidP="00B82BE6">
      <w:pPr>
        <w:pStyle w:val="Paragraph"/>
        <w:numPr>
          <w:ilvl w:val="1"/>
          <w:numId w:val="16"/>
        </w:numPr>
        <w:outlineLvl w:val="9"/>
        <w:rPr>
          <w:rFonts w:ascii="Arial" w:hAnsi="Arial" w:cs="Arial"/>
          <w:sz w:val="22"/>
        </w:rPr>
      </w:pPr>
      <w:r w:rsidRPr="00C5014B">
        <w:rPr>
          <w:rFonts w:ascii="Arial" w:hAnsi="Arial" w:cs="Arial"/>
          <w:b/>
          <w:sz w:val="22"/>
        </w:rPr>
        <w:t xml:space="preserve">Análisis Costo-Beneficio ex ante de las Obras del Programa. </w:t>
      </w:r>
      <w:r w:rsidRPr="00C5014B">
        <w:rPr>
          <w:rFonts w:ascii="Arial" w:hAnsi="Arial" w:cs="Arial"/>
          <w:sz w:val="22"/>
        </w:rPr>
        <w:t xml:space="preserve">Durante la </w:t>
      </w:r>
      <w:r w:rsidR="00D93C73" w:rsidRPr="00C5014B">
        <w:rPr>
          <w:rFonts w:ascii="Arial" w:hAnsi="Arial" w:cs="Arial"/>
          <w:sz w:val="22"/>
        </w:rPr>
        <w:br/>
      </w:r>
      <w:r w:rsidRPr="00C5014B">
        <w:rPr>
          <w:rFonts w:ascii="Arial" w:hAnsi="Arial" w:cs="Arial"/>
          <w:sz w:val="22"/>
        </w:rPr>
        <w:t xml:space="preserve">preparación del programa, </w:t>
      </w:r>
      <w:r w:rsidR="0023394B" w:rsidRPr="00C5014B">
        <w:rPr>
          <w:rFonts w:ascii="Arial" w:hAnsi="Arial" w:cs="Arial"/>
          <w:sz w:val="22"/>
        </w:rPr>
        <w:t xml:space="preserve">se </w:t>
      </w:r>
      <w:r w:rsidRPr="00C5014B">
        <w:rPr>
          <w:rFonts w:ascii="Arial" w:hAnsi="Arial" w:cs="Arial"/>
          <w:sz w:val="22"/>
        </w:rPr>
        <w:t>realizó una evaluación económica ex ante</w:t>
      </w:r>
      <w:r w:rsidR="00C82F05" w:rsidRPr="00C5014B">
        <w:rPr>
          <w:rFonts w:ascii="Arial" w:hAnsi="Arial" w:cs="Arial"/>
          <w:sz w:val="22"/>
        </w:rPr>
        <w:t xml:space="preserve">. Los </w:t>
      </w:r>
      <w:r w:rsidR="00A449B4" w:rsidRPr="00C5014B">
        <w:rPr>
          <w:rFonts w:ascii="Arial" w:hAnsi="Arial" w:cs="Arial"/>
          <w:sz w:val="22"/>
        </w:rPr>
        <w:br/>
      </w:r>
      <w:r w:rsidR="00C82F05" w:rsidRPr="00C5014B">
        <w:rPr>
          <w:rFonts w:ascii="Arial" w:hAnsi="Arial" w:cs="Arial"/>
          <w:sz w:val="22"/>
        </w:rPr>
        <w:t xml:space="preserve">beneficios tenidos en cuenta fueron el ahorro de costos por </w:t>
      </w:r>
      <w:r w:rsidR="00BC3AA8">
        <w:rPr>
          <w:rFonts w:ascii="Arial" w:hAnsi="Arial" w:cs="Arial"/>
          <w:sz w:val="22"/>
        </w:rPr>
        <w:t>dejar de utilizar fuentes alternativas de abastecimiento</w:t>
      </w:r>
      <w:r w:rsidR="00C82F05" w:rsidRPr="00C5014B">
        <w:rPr>
          <w:rFonts w:ascii="Arial" w:hAnsi="Arial" w:cs="Arial"/>
          <w:sz w:val="22"/>
        </w:rPr>
        <w:t xml:space="preserve"> y </w:t>
      </w:r>
      <w:r w:rsidR="00BC3AA8">
        <w:rPr>
          <w:rFonts w:ascii="Arial" w:hAnsi="Arial" w:cs="Arial"/>
          <w:sz w:val="22"/>
        </w:rPr>
        <w:t>el valor del consumo incremental medido por el área bajo la correspondiente curva de demanda por agua potable</w:t>
      </w:r>
      <w:r w:rsidR="00C82F05" w:rsidRPr="00C5014B">
        <w:rPr>
          <w:rFonts w:ascii="Arial" w:hAnsi="Arial" w:cs="Arial"/>
          <w:sz w:val="22"/>
        </w:rPr>
        <w:t xml:space="preserve">. La evaluación </w:t>
      </w:r>
      <w:r w:rsidR="00116AC8" w:rsidRPr="00C5014B">
        <w:rPr>
          <w:rFonts w:ascii="Arial" w:hAnsi="Arial" w:cs="Arial"/>
          <w:sz w:val="22"/>
        </w:rPr>
        <w:t xml:space="preserve">del proyecto </w:t>
      </w:r>
      <w:r w:rsidR="003A0B53" w:rsidRPr="00C5014B">
        <w:rPr>
          <w:rFonts w:ascii="Arial" w:hAnsi="Arial" w:cs="Arial"/>
          <w:sz w:val="22"/>
        </w:rPr>
        <w:t xml:space="preserve">presenta </w:t>
      </w:r>
      <w:r w:rsidR="00C82F05" w:rsidRPr="00C5014B">
        <w:rPr>
          <w:rFonts w:ascii="Arial" w:hAnsi="Arial" w:cs="Arial"/>
          <w:sz w:val="22"/>
        </w:rPr>
        <w:t xml:space="preserve">una tasa interna de </w:t>
      </w:r>
      <w:r w:rsidR="005246DA" w:rsidRPr="00C5014B">
        <w:rPr>
          <w:rFonts w:ascii="Arial" w:hAnsi="Arial" w:cs="Arial"/>
          <w:sz w:val="22"/>
        </w:rPr>
        <w:t>retorno económico</w:t>
      </w:r>
      <w:r w:rsidR="00C82F05" w:rsidRPr="00C5014B">
        <w:rPr>
          <w:rFonts w:ascii="Arial" w:hAnsi="Arial" w:cs="Arial"/>
          <w:sz w:val="22"/>
        </w:rPr>
        <w:t xml:space="preserve"> </w:t>
      </w:r>
      <w:r w:rsidR="00C82F05" w:rsidRPr="00C5014B">
        <w:rPr>
          <w:rFonts w:ascii="Arial" w:hAnsi="Arial" w:cs="Arial"/>
          <w:b/>
          <w:sz w:val="22"/>
        </w:rPr>
        <w:t>(TIRE) de</w:t>
      </w:r>
      <w:r w:rsidR="00BD6110" w:rsidRPr="00C5014B">
        <w:rPr>
          <w:rFonts w:ascii="Arial" w:hAnsi="Arial" w:cs="Arial"/>
          <w:b/>
          <w:sz w:val="22"/>
        </w:rPr>
        <w:t xml:space="preserve"> </w:t>
      </w:r>
      <w:r w:rsidR="003A0B53" w:rsidRPr="00C5014B">
        <w:rPr>
          <w:rFonts w:ascii="Arial" w:hAnsi="Arial" w:cs="Arial"/>
          <w:b/>
          <w:sz w:val="22"/>
        </w:rPr>
        <w:t>82.6</w:t>
      </w:r>
      <w:r w:rsidR="00C82F05" w:rsidRPr="00C5014B">
        <w:rPr>
          <w:rFonts w:ascii="Arial" w:hAnsi="Arial" w:cs="Arial"/>
          <w:b/>
          <w:sz w:val="22"/>
        </w:rPr>
        <w:t>%</w:t>
      </w:r>
      <w:r w:rsidR="00C82F05" w:rsidRPr="00C5014B">
        <w:rPr>
          <w:rFonts w:ascii="Arial" w:hAnsi="Arial" w:cs="Arial"/>
          <w:sz w:val="22"/>
        </w:rPr>
        <w:t xml:space="preserve"> y el valor presente neto </w:t>
      </w:r>
      <w:r w:rsidR="00C82F05" w:rsidRPr="00C5014B">
        <w:rPr>
          <w:rFonts w:ascii="Arial" w:hAnsi="Arial" w:cs="Arial"/>
          <w:b/>
          <w:sz w:val="22"/>
        </w:rPr>
        <w:t>(VPN) de US$</w:t>
      </w:r>
      <w:r w:rsidR="0091535F">
        <w:rPr>
          <w:rFonts w:ascii="Arial" w:hAnsi="Arial" w:cs="Arial"/>
          <w:b/>
          <w:sz w:val="22"/>
        </w:rPr>
        <w:t xml:space="preserve"> </w:t>
      </w:r>
      <w:r w:rsidR="003A0B53" w:rsidRPr="00C5014B">
        <w:rPr>
          <w:rFonts w:ascii="Arial" w:hAnsi="Arial" w:cs="Arial"/>
          <w:b/>
          <w:sz w:val="22"/>
        </w:rPr>
        <w:t>276</w:t>
      </w:r>
      <w:r w:rsidR="00C82F05" w:rsidRPr="00C5014B">
        <w:rPr>
          <w:rFonts w:ascii="Arial" w:hAnsi="Arial" w:cs="Arial"/>
          <w:b/>
          <w:sz w:val="22"/>
        </w:rPr>
        <w:t>millones</w:t>
      </w:r>
      <w:r w:rsidR="00C82F05" w:rsidRPr="00C5014B">
        <w:rPr>
          <w:rFonts w:ascii="Arial" w:hAnsi="Arial" w:cs="Arial"/>
          <w:sz w:val="22"/>
        </w:rPr>
        <w:t>. Adicionalmente, se realizó un análisis de sensibilidad a las variables que son supuestos o que su estimación tiene alta variabilidad. Se encontró que los resultados son robustos debido principalmente a que se incorporará nuevos usuarios que hoy en día no son servidos por el sistema</w:t>
      </w:r>
      <w:r w:rsidR="00BD6110" w:rsidRPr="00C5014B">
        <w:rPr>
          <w:rFonts w:ascii="Arial" w:hAnsi="Arial" w:cs="Arial"/>
          <w:sz w:val="22"/>
        </w:rPr>
        <w:t>.</w:t>
      </w:r>
    </w:p>
    <w:p w14:paraId="18C5C0EB" w14:textId="19D0327F" w:rsidR="00637B69" w:rsidRPr="00C5014B" w:rsidRDefault="00637B69" w:rsidP="00B82BE6">
      <w:pPr>
        <w:pStyle w:val="Paragraph"/>
        <w:numPr>
          <w:ilvl w:val="1"/>
          <w:numId w:val="16"/>
        </w:numPr>
        <w:outlineLvl w:val="9"/>
        <w:rPr>
          <w:rFonts w:ascii="Arial" w:hAnsi="Arial" w:cs="Arial"/>
          <w:sz w:val="22"/>
        </w:rPr>
      </w:pPr>
      <w:r w:rsidRPr="00C5014B">
        <w:rPr>
          <w:rFonts w:ascii="Arial" w:hAnsi="Arial" w:cs="Arial"/>
          <w:sz w:val="22"/>
        </w:rPr>
        <w:lastRenderedPageBreak/>
        <w:t>Para los proyectos del componente rural, se elaboró un</w:t>
      </w:r>
      <w:r w:rsidR="004B481E" w:rsidRPr="00C5014B">
        <w:rPr>
          <w:rFonts w:ascii="Arial" w:hAnsi="Arial" w:cs="Arial"/>
          <w:sz w:val="22"/>
        </w:rPr>
        <w:t>a</w:t>
      </w:r>
      <w:r w:rsidRPr="00C5014B">
        <w:rPr>
          <w:rFonts w:ascii="Arial" w:hAnsi="Arial" w:cs="Arial"/>
          <w:sz w:val="22"/>
        </w:rPr>
        <w:t xml:space="preserve"> evaluación económica ex ante a una muestra de</w:t>
      </w:r>
      <w:r w:rsidR="00072666" w:rsidRPr="00C5014B">
        <w:rPr>
          <w:rFonts w:ascii="Arial" w:hAnsi="Arial" w:cs="Arial"/>
          <w:sz w:val="22"/>
        </w:rPr>
        <w:t xml:space="preserve"> 32</w:t>
      </w:r>
      <w:r w:rsidRPr="00C5014B">
        <w:rPr>
          <w:rFonts w:ascii="Arial" w:hAnsi="Arial" w:cs="Arial"/>
          <w:sz w:val="22"/>
        </w:rPr>
        <w:t xml:space="preserve"> proyectos rurales</w:t>
      </w:r>
      <w:r w:rsidR="00072666" w:rsidRPr="00C5014B">
        <w:rPr>
          <w:rFonts w:ascii="Arial" w:hAnsi="Arial" w:cs="Arial"/>
          <w:sz w:val="22"/>
        </w:rPr>
        <w:t xml:space="preserve">. Todos los proyectos son rentables económicamente con </w:t>
      </w:r>
      <w:r w:rsidR="00072666" w:rsidRPr="00C5014B">
        <w:rPr>
          <w:rFonts w:ascii="Arial" w:hAnsi="Arial" w:cs="Arial"/>
          <w:b/>
          <w:sz w:val="22"/>
        </w:rPr>
        <w:t>TIRE superior al 50%</w:t>
      </w:r>
      <w:r w:rsidR="00072666" w:rsidRPr="00C5014B">
        <w:rPr>
          <w:rFonts w:ascii="Arial" w:hAnsi="Arial" w:cs="Arial"/>
          <w:sz w:val="22"/>
        </w:rPr>
        <w:t xml:space="preserve"> como se observa en el siguiente cuadro.</w:t>
      </w:r>
    </w:p>
    <w:p w14:paraId="7586B063" w14:textId="77777777" w:rsidR="00637B69" w:rsidRDefault="00637B69" w:rsidP="00637B69">
      <w:pPr>
        <w:ind w:left="709" w:hanging="709"/>
        <w:jc w:val="both"/>
        <w:rPr>
          <w:rFonts w:ascii="Arial" w:eastAsia="Calibri" w:hAnsi="Arial" w:cs="Arial"/>
          <w:spacing w:val="0"/>
          <w:sz w:val="22"/>
          <w:szCs w:val="22"/>
        </w:rPr>
      </w:pPr>
      <w:r w:rsidRPr="0096577B">
        <w:rPr>
          <w:rFonts w:ascii="Arial" w:hAnsi="Arial" w:eastAsia="Calibri" w:cs="Arial"/>
          <w:spacing w:val="0"/>
          <w:sz w:val="22"/>
          <w:szCs w:val="22"/>
        </w:rPr>
        <w:t xml:space="preserve">  </w:t>
      </w:r>
    </w:p>
    <w:p w14:paraId="4B29CEEF" w14:textId="77777777" w:rsidR="009869A1" w:rsidRPr="009869A1" w:rsidRDefault="009869A1" w:rsidP="009869A1">
      <w:pPr>
        <w:ind w:left="709" w:hanging="709"/>
        <w:jc w:val="center"/>
        <w:rPr>
          <w:rFonts w:ascii="Arial" w:eastAsia="Calibri" w:hAnsi="Arial" w:cs="Arial"/>
          <w:b/>
          <w:spacing w:val="0"/>
          <w:sz w:val="22"/>
          <w:szCs w:val="22"/>
        </w:rPr>
      </w:pPr>
      <w:r w:rsidRPr="009869A1">
        <w:rPr>
          <w:rFonts w:ascii="Arial" w:hAnsi="Arial" w:eastAsia="Calibri" w:cs="Arial"/>
          <w:b/>
          <w:spacing w:val="0"/>
          <w:sz w:val="22"/>
          <w:szCs w:val="22"/>
        </w:rPr>
        <w:t>Cuadro 3. Resultados de rentabilidad económica proyectos rurales</w:t>
      </w:r>
    </w:p>
    <w:p w14:paraId="1DF4822A" w14:textId="77777777" w:rsidR="009869A1" w:rsidRPr="0096577B" w:rsidRDefault="009869A1" w:rsidP="00637B69">
      <w:pPr>
        <w:ind w:left="709" w:hanging="709"/>
        <w:jc w:val="both"/>
        <w:rPr>
          <w:rFonts w:ascii="Arial" w:eastAsia="Calibri" w:hAnsi="Arial" w:cs="Arial"/>
          <w:spacing w:val="0"/>
          <w:sz w:val="22"/>
          <w:szCs w:val="22"/>
        </w:rPr>
      </w:pPr>
    </w:p>
    <w:tbl>
      <w:tblPr>
        <w:tblW w:w="72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0"/>
        <w:gridCol w:w="2620"/>
        <w:gridCol w:w="1910"/>
        <w:gridCol w:w="1260"/>
      </w:tblGrid>
      <w:tr w:rsidR="00C0699E" w:rsidRPr="00C5014B" w14:paraId="6CBD2484" w14:textId="77777777" w:rsidTr="00CD5723">
        <w:trPr>
          <w:trHeight w:val="548"/>
          <w:jc w:val="center"/>
        </w:trPr>
        <w:tc>
          <w:tcPr>
            <w:tcW w:w="1500" w:type="dxa"/>
            <w:shd w:val="clear" w:color="auto" w:fill="D9D9D9" w:themeFill="background1" w:themeFillShade="D9"/>
            <w:noWrap/>
            <w:vAlign w:val="center"/>
            <w:hideMark/>
          </w:tcPr>
          <w:p w14:paraId="483248D8" w14:textId="77777777" w:rsidR="00C0699E" w:rsidRPr="00C5014B" w:rsidRDefault="00C0699E" w:rsidP="00A91118">
            <w:pPr>
              <w:jc w:val="center"/>
              <w:rPr>
                <w:rFonts w:ascii="Arial" w:eastAsia="Calibri" w:hAnsi="Arial" w:cs="Arial"/>
                <w:b/>
                <w:sz w:val="22"/>
                <w:szCs w:val="22"/>
              </w:rPr>
            </w:pPr>
            <w:r w:rsidRPr="00C5014B">
              <w:rPr>
                <w:rFonts w:ascii="Arial" w:hAnsi="Arial" w:eastAsia="Calibri" w:cs="Arial"/>
                <w:b/>
                <w:sz w:val="22"/>
                <w:szCs w:val="22"/>
              </w:rPr>
              <w:t>Comuna</w:t>
            </w:r>
          </w:p>
        </w:tc>
        <w:tc>
          <w:tcPr>
            <w:tcW w:w="2620" w:type="dxa"/>
            <w:shd w:val="clear" w:color="auto" w:fill="D9D9D9" w:themeFill="background1" w:themeFillShade="D9"/>
            <w:noWrap/>
            <w:vAlign w:val="center"/>
            <w:hideMark/>
          </w:tcPr>
          <w:p w14:paraId="4C215A2A" w14:textId="77777777" w:rsidR="00C0699E" w:rsidRPr="00C5014B" w:rsidRDefault="00C0699E" w:rsidP="00A91118">
            <w:pPr>
              <w:jc w:val="center"/>
              <w:rPr>
                <w:rFonts w:ascii="Arial" w:eastAsia="Calibri" w:hAnsi="Arial" w:cs="Arial"/>
                <w:b/>
                <w:sz w:val="22"/>
                <w:szCs w:val="22"/>
              </w:rPr>
            </w:pPr>
            <w:r w:rsidRPr="00C5014B">
              <w:rPr>
                <w:rFonts w:ascii="Arial" w:hAnsi="Arial" w:eastAsia="Calibri" w:cs="Arial"/>
                <w:b/>
                <w:sz w:val="22"/>
                <w:szCs w:val="22"/>
              </w:rPr>
              <w:t>Sección Comunal</w:t>
            </w:r>
          </w:p>
        </w:tc>
        <w:tc>
          <w:tcPr>
            <w:tcW w:w="1910" w:type="dxa"/>
            <w:shd w:val="clear" w:color="auto" w:fill="D9D9D9" w:themeFill="background1" w:themeFillShade="D9"/>
            <w:vAlign w:val="center"/>
            <w:hideMark/>
          </w:tcPr>
          <w:p w14:paraId="368CD2FA" w14:textId="77777777" w:rsidR="00C0699E" w:rsidRPr="00C5014B" w:rsidRDefault="00C0699E" w:rsidP="00A91118">
            <w:pPr>
              <w:jc w:val="center"/>
              <w:rPr>
                <w:rFonts w:ascii="Arial" w:eastAsia="Calibri" w:hAnsi="Arial" w:cs="Arial"/>
                <w:b/>
                <w:sz w:val="22"/>
                <w:szCs w:val="22"/>
              </w:rPr>
            </w:pPr>
            <w:r w:rsidRPr="00C5014B">
              <w:rPr>
                <w:rFonts w:ascii="Arial" w:hAnsi="Arial" w:eastAsia="Calibri" w:cs="Arial"/>
                <w:b/>
                <w:sz w:val="22"/>
                <w:szCs w:val="22"/>
              </w:rPr>
              <w:t>VPN</w:t>
            </w:r>
          </w:p>
        </w:tc>
        <w:tc>
          <w:tcPr>
            <w:tcW w:w="1260" w:type="dxa"/>
            <w:shd w:val="clear" w:color="auto" w:fill="D9D9D9" w:themeFill="background1" w:themeFillShade="D9"/>
            <w:vAlign w:val="center"/>
            <w:hideMark/>
          </w:tcPr>
          <w:p w14:paraId="538692DE" w14:textId="77777777" w:rsidR="00C0699E" w:rsidRPr="00C5014B" w:rsidRDefault="00C0699E" w:rsidP="00A91118">
            <w:pPr>
              <w:jc w:val="center"/>
              <w:rPr>
                <w:rFonts w:ascii="Arial" w:eastAsia="Calibri" w:hAnsi="Arial" w:cs="Arial"/>
                <w:b/>
                <w:sz w:val="22"/>
                <w:szCs w:val="22"/>
              </w:rPr>
            </w:pPr>
            <w:r w:rsidRPr="00C5014B">
              <w:rPr>
                <w:rFonts w:ascii="Arial" w:hAnsi="Arial" w:eastAsia="Calibri" w:cs="Arial"/>
                <w:b/>
                <w:sz w:val="22"/>
                <w:szCs w:val="22"/>
              </w:rPr>
              <w:t>TIR</w:t>
            </w:r>
          </w:p>
        </w:tc>
      </w:tr>
      <w:tr w:rsidR="0000347A" w:rsidRPr="00C5014B" w14:paraId="3A4CB2E4" w14:textId="77777777" w:rsidTr="00CD5723">
        <w:trPr>
          <w:trHeight w:val="350"/>
          <w:jc w:val="center"/>
        </w:trPr>
        <w:tc>
          <w:tcPr>
            <w:tcW w:w="1500" w:type="dxa"/>
            <w:vMerge w:val="restart"/>
            <w:shd w:val="clear" w:color="auto" w:fill="auto"/>
            <w:noWrap/>
            <w:vAlign w:val="center"/>
            <w:hideMark/>
          </w:tcPr>
          <w:p w14:paraId="2F2EBBF0" w14:textId="77777777" w:rsidR="0000347A" w:rsidRPr="00C5014B" w:rsidRDefault="0000347A" w:rsidP="0000347A">
            <w:pPr>
              <w:jc w:val="center"/>
              <w:rPr>
                <w:rFonts w:ascii="Arial" w:eastAsia="Calibri" w:hAnsi="Arial" w:cs="Arial"/>
                <w:sz w:val="22"/>
                <w:szCs w:val="22"/>
              </w:rPr>
            </w:pPr>
            <w:proofErr w:type="spellStart"/>
            <w:r w:rsidRPr="00C5014B">
              <w:rPr>
                <w:rFonts w:ascii="Arial" w:hAnsi="Arial" w:eastAsia="Calibri" w:cs="Arial"/>
                <w:sz w:val="22"/>
                <w:szCs w:val="22"/>
              </w:rPr>
              <w:t>Quartier</w:t>
            </w:r>
            <w:proofErr w:type="spellEnd"/>
            <w:r w:rsidRPr="00C5014B">
              <w:rPr>
                <w:rFonts w:ascii="Arial" w:hAnsi="Arial" w:eastAsia="Calibri" w:cs="Arial"/>
                <w:sz w:val="22"/>
                <w:szCs w:val="22"/>
              </w:rPr>
              <w:t xml:space="preserve"> Morin</w:t>
            </w:r>
          </w:p>
        </w:tc>
        <w:tc>
          <w:tcPr>
            <w:tcW w:w="2620" w:type="dxa"/>
            <w:shd w:val="clear" w:color="auto" w:fill="auto"/>
            <w:noWrap/>
            <w:vAlign w:val="center"/>
            <w:hideMark/>
          </w:tcPr>
          <w:p w14:paraId="2EECB3E4"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 xml:space="preserve">1ère </w:t>
            </w:r>
            <w:proofErr w:type="spellStart"/>
            <w:r w:rsidRPr="00C5014B">
              <w:rPr>
                <w:rFonts w:ascii="Arial" w:hAnsi="Arial" w:eastAsia="Calibri" w:cs="Arial"/>
                <w:sz w:val="22"/>
                <w:szCs w:val="22"/>
              </w:rPr>
              <w:t>Basse</w:t>
            </w:r>
            <w:proofErr w:type="spellEnd"/>
            <w:r w:rsidRPr="00C5014B">
              <w:rPr>
                <w:rFonts w:ascii="Arial" w:hAnsi="Arial" w:eastAsia="Calibri" w:cs="Arial"/>
                <w:sz w:val="22"/>
                <w:szCs w:val="22"/>
              </w:rPr>
              <w:t xml:space="preserve"> </w:t>
            </w:r>
            <w:proofErr w:type="spellStart"/>
            <w:r w:rsidRPr="00C5014B">
              <w:rPr>
                <w:rFonts w:ascii="Arial" w:hAnsi="Arial" w:eastAsia="Calibri" w:cs="Arial"/>
                <w:sz w:val="22"/>
                <w:szCs w:val="22"/>
              </w:rPr>
              <w:t>Plaine</w:t>
            </w:r>
            <w:proofErr w:type="spellEnd"/>
          </w:p>
        </w:tc>
        <w:tc>
          <w:tcPr>
            <w:tcW w:w="1910" w:type="dxa"/>
            <w:shd w:val="clear" w:color="auto" w:fill="auto"/>
            <w:noWrap/>
            <w:vAlign w:val="center"/>
            <w:hideMark/>
          </w:tcPr>
          <w:p w14:paraId="49BDF32A" w14:textId="1E4396B3" w:rsidR="0000347A" w:rsidRPr="00C5014B" w:rsidRDefault="0000347A" w:rsidP="0000347A">
            <w:pPr>
              <w:jc w:val="center"/>
              <w:rPr>
                <w:rFonts w:ascii="Arial" w:eastAsia="Calibri" w:hAnsi="Arial" w:cs="Arial"/>
                <w:sz w:val="22"/>
                <w:szCs w:val="22"/>
              </w:rPr>
            </w:pPr>
            <w:r w:rsidRPr="0000347A">
              <w:rPr>
                <w:rFonts w:ascii="Arial" w:hAnsi="Arial" w:eastAsia="Calibri" w:cs="Arial"/>
                <w:sz w:val="22"/>
                <w:szCs w:val="22"/>
              </w:rPr>
              <w:t xml:space="preserve">                                             716,734 </w:t>
            </w:r>
          </w:p>
        </w:tc>
        <w:tc>
          <w:tcPr>
            <w:tcW w:w="1260" w:type="dxa"/>
            <w:shd w:val="clear" w:color="auto" w:fill="auto"/>
            <w:noWrap/>
            <w:vAlign w:val="center"/>
            <w:hideMark/>
          </w:tcPr>
          <w:p w14:paraId="17267B16" w14:textId="21F92027" w:rsidR="0000347A" w:rsidRPr="00C5014B" w:rsidRDefault="00B50AFF" w:rsidP="0000347A">
            <w:pPr>
              <w:jc w:val="center"/>
              <w:rPr>
                <w:rFonts w:ascii="Arial" w:eastAsia="Calibri" w:hAnsi="Arial" w:cs="Arial"/>
                <w:sz w:val="22"/>
                <w:szCs w:val="22"/>
              </w:rPr>
            </w:pPr>
            <w:r>
              <w:rPr>
                <w:rFonts w:ascii="Arial" w:hAnsi="Arial" w:eastAsia="Calibri" w:cs="Arial"/>
                <w:sz w:val="22"/>
                <w:szCs w:val="22"/>
                <w:lang w:val="en-US"/>
              </w:rPr>
              <w:t>&gt;100%</w:t>
            </w:r>
          </w:p>
        </w:tc>
      </w:tr>
      <w:tr w:rsidR="0000347A" w:rsidRPr="00C5014B" w14:paraId="639B0594" w14:textId="77777777" w:rsidTr="00CD5723">
        <w:trPr>
          <w:trHeight w:val="341"/>
          <w:jc w:val="center"/>
        </w:trPr>
        <w:tc>
          <w:tcPr>
            <w:tcW w:w="1500" w:type="dxa"/>
            <w:vMerge/>
            <w:shd w:val="clear" w:color="auto" w:fill="auto"/>
            <w:vAlign w:val="center"/>
            <w:hideMark/>
          </w:tcPr>
          <w:p w14:paraId="2B779BA3" w14:textId="77777777" w:rsidR="0000347A" w:rsidRPr="00C5014B" w:rsidRDefault="0000347A" w:rsidP="0000347A">
            <w:pPr>
              <w:jc w:val="center"/>
              <w:rPr>
                <w:rFonts w:ascii="Arial" w:eastAsia="Calibri" w:hAnsi="Arial" w:cs="Arial"/>
                <w:sz w:val="22"/>
                <w:szCs w:val="22"/>
              </w:rPr>
            </w:pPr>
          </w:p>
        </w:tc>
        <w:tc>
          <w:tcPr>
            <w:tcW w:w="2620" w:type="dxa"/>
            <w:shd w:val="clear" w:color="auto" w:fill="auto"/>
            <w:noWrap/>
            <w:vAlign w:val="center"/>
            <w:hideMark/>
          </w:tcPr>
          <w:p w14:paraId="269A88A5"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 xml:space="preserve">2ème </w:t>
            </w:r>
            <w:proofErr w:type="spellStart"/>
            <w:r w:rsidRPr="00C5014B">
              <w:rPr>
                <w:rFonts w:ascii="Arial" w:hAnsi="Arial" w:eastAsia="Calibri" w:cs="Arial"/>
                <w:sz w:val="22"/>
                <w:szCs w:val="22"/>
              </w:rPr>
              <w:t>Morne</w:t>
            </w:r>
            <w:proofErr w:type="spellEnd"/>
            <w:r w:rsidRPr="00C5014B">
              <w:rPr>
                <w:rFonts w:ascii="Arial" w:hAnsi="Arial" w:eastAsia="Calibri" w:cs="Arial"/>
                <w:sz w:val="22"/>
                <w:szCs w:val="22"/>
              </w:rPr>
              <w:t xml:space="preserve"> Pelé</w:t>
            </w:r>
          </w:p>
        </w:tc>
        <w:tc>
          <w:tcPr>
            <w:tcW w:w="1910" w:type="dxa"/>
            <w:shd w:val="clear" w:color="auto" w:fill="auto"/>
            <w:noWrap/>
            <w:vAlign w:val="center"/>
            <w:hideMark/>
          </w:tcPr>
          <w:p w14:paraId="1178DFE9" w14:textId="6D534AD0" w:rsidR="0000347A" w:rsidRPr="00C5014B" w:rsidRDefault="0000347A" w:rsidP="0000347A">
            <w:pPr>
              <w:jc w:val="center"/>
              <w:rPr>
                <w:rFonts w:ascii="Arial" w:eastAsia="Calibri" w:hAnsi="Arial" w:cs="Arial"/>
                <w:sz w:val="22"/>
                <w:szCs w:val="22"/>
              </w:rPr>
            </w:pPr>
            <w:r w:rsidRPr="0000347A">
              <w:rPr>
                <w:rFonts w:ascii="Arial" w:hAnsi="Arial" w:eastAsia="Calibri" w:cs="Arial"/>
                <w:sz w:val="22"/>
                <w:szCs w:val="22"/>
              </w:rPr>
              <w:t xml:space="preserve">                                         3,031,444 </w:t>
            </w:r>
          </w:p>
        </w:tc>
        <w:tc>
          <w:tcPr>
            <w:tcW w:w="1260" w:type="dxa"/>
            <w:shd w:val="clear" w:color="auto" w:fill="auto"/>
            <w:noWrap/>
            <w:vAlign w:val="center"/>
            <w:hideMark/>
          </w:tcPr>
          <w:p w14:paraId="6532A96F" w14:textId="2F69F4D1" w:rsidR="0000347A" w:rsidRPr="00C5014B" w:rsidRDefault="00B50AFF" w:rsidP="0000347A">
            <w:pPr>
              <w:jc w:val="center"/>
              <w:rPr>
                <w:rFonts w:ascii="Arial" w:eastAsia="Calibri" w:hAnsi="Arial" w:cs="Arial"/>
                <w:sz w:val="22"/>
                <w:szCs w:val="22"/>
              </w:rPr>
            </w:pPr>
            <w:r>
              <w:rPr>
                <w:rFonts w:ascii="Arial" w:hAnsi="Arial" w:eastAsia="Calibri" w:cs="Arial"/>
                <w:sz w:val="22"/>
                <w:szCs w:val="22"/>
                <w:lang w:val="en-US"/>
              </w:rPr>
              <w:t>&gt;100%</w:t>
            </w:r>
          </w:p>
        </w:tc>
      </w:tr>
      <w:tr w:rsidR="0000347A" w:rsidRPr="00C5014B" w14:paraId="77C8456A" w14:textId="77777777" w:rsidTr="00CD5723">
        <w:trPr>
          <w:trHeight w:val="359"/>
          <w:jc w:val="center"/>
        </w:trPr>
        <w:tc>
          <w:tcPr>
            <w:tcW w:w="1500" w:type="dxa"/>
            <w:vMerge w:val="restart"/>
            <w:shd w:val="clear" w:color="auto" w:fill="auto"/>
            <w:noWrap/>
            <w:vAlign w:val="center"/>
            <w:hideMark/>
          </w:tcPr>
          <w:p w14:paraId="4D31DB14"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Limonade</w:t>
            </w:r>
          </w:p>
        </w:tc>
        <w:tc>
          <w:tcPr>
            <w:tcW w:w="2620" w:type="dxa"/>
            <w:shd w:val="clear" w:color="auto" w:fill="auto"/>
            <w:noWrap/>
            <w:vAlign w:val="center"/>
            <w:hideMark/>
          </w:tcPr>
          <w:p w14:paraId="0CAE5FB7"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 xml:space="preserve">1ère </w:t>
            </w:r>
            <w:proofErr w:type="spellStart"/>
            <w:r w:rsidRPr="00C5014B">
              <w:rPr>
                <w:rFonts w:ascii="Arial" w:hAnsi="Arial" w:eastAsia="Calibri" w:cs="Arial"/>
                <w:sz w:val="22"/>
                <w:szCs w:val="22"/>
              </w:rPr>
              <w:t>Basse</w:t>
            </w:r>
            <w:proofErr w:type="spellEnd"/>
            <w:r w:rsidRPr="00C5014B">
              <w:rPr>
                <w:rFonts w:ascii="Arial" w:hAnsi="Arial" w:eastAsia="Calibri" w:cs="Arial"/>
                <w:sz w:val="22"/>
                <w:szCs w:val="22"/>
              </w:rPr>
              <w:t xml:space="preserve"> </w:t>
            </w:r>
            <w:proofErr w:type="spellStart"/>
            <w:r w:rsidRPr="00C5014B">
              <w:rPr>
                <w:rFonts w:ascii="Arial" w:hAnsi="Arial" w:eastAsia="Calibri" w:cs="Arial"/>
                <w:sz w:val="22"/>
                <w:szCs w:val="22"/>
              </w:rPr>
              <w:t>Plaine</w:t>
            </w:r>
            <w:proofErr w:type="spellEnd"/>
          </w:p>
        </w:tc>
        <w:tc>
          <w:tcPr>
            <w:tcW w:w="1910" w:type="dxa"/>
            <w:shd w:val="clear" w:color="auto" w:fill="auto"/>
            <w:noWrap/>
            <w:vAlign w:val="center"/>
            <w:hideMark/>
          </w:tcPr>
          <w:p w14:paraId="189AB3F8" w14:textId="0EE1B518" w:rsidR="0000347A" w:rsidRPr="00C5014B" w:rsidRDefault="0000347A" w:rsidP="0000347A">
            <w:pPr>
              <w:jc w:val="center"/>
              <w:rPr>
                <w:rFonts w:ascii="Arial" w:eastAsia="Calibri" w:hAnsi="Arial" w:cs="Arial"/>
                <w:sz w:val="22"/>
                <w:szCs w:val="22"/>
              </w:rPr>
            </w:pPr>
            <w:r w:rsidRPr="0000347A">
              <w:rPr>
                <w:rFonts w:ascii="Arial" w:hAnsi="Arial" w:eastAsia="Calibri" w:cs="Arial"/>
                <w:sz w:val="22"/>
                <w:szCs w:val="22"/>
              </w:rPr>
              <w:t xml:space="preserve">                                         3,783,432 </w:t>
            </w:r>
          </w:p>
        </w:tc>
        <w:tc>
          <w:tcPr>
            <w:tcW w:w="1260" w:type="dxa"/>
            <w:shd w:val="clear" w:color="auto" w:fill="auto"/>
            <w:noWrap/>
            <w:vAlign w:val="center"/>
            <w:hideMark/>
          </w:tcPr>
          <w:p w14:paraId="01F6E553" w14:textId="03ED11EB" w:rsidR="0000347A" w:rsidRPr="00C5014B" w:rsidRDefault="00B50AFF" w:rsidP="0000347A">
            <w:pPr>
              <w:jc w:val="center"/>
              <w:rPr>
                <w:rFonts w:ascii="Arial" w:eastAsia="Calibri" w:hAnsi="Arial" w:cs="Arial"/>
                <w:sz w:val="22"/>
                <w:szCs w:val="22"/>
              </w:rPr>
            </w:pPr>
            <w:r>
              <w:rPr>
                <w:rFonts w:ascii="Arial" w:hAnsi="Arial" w:eastAsia="Calibri" w:cs="Arial"/>
                <w:sz w:val="22"/>
                <w:szCs w:val="22"/>
                <w:lang w:val="en-US"/>
              </w:rPr>
              <w:t>&gt;100%</w:t>
            </w:r>
          </w:p>
        </w:tc>
      </w:tr>
      <w:tr w:rsidR="0000347A" w:rsidRPr="00C5014B" w14:paraId="51D3AA4C" w14:textId="77777777" w:rsidTr="00CD5723">
        <w:trPr>
          <w:trHeight w:val="260"/>
          <w:jc w:val="center"/>
        </w:trPr>
        <w:tc>
          <w:tcPr>
            <w:tcW w:w="1500" w:type="dxa"/>
            <w:vMerge/>
            <w:shd w:val="clear" w:color="auto" w:fill="auto"/>
            <w:vAlign w:val="center"/>
            <w:hideMark/>
          </w:tcPr>
          <w:p w14:paraId="591BF06A" w14:textId="77777777" w:rsidR="0000347A" w:rsidRPr="00C5014B" w:rsidRDefault="0000347A" w:rsidP="0000347A">
            <w:pPr>
              <w:jc w:val="center"/>
              <w:rPr>
                <w:rFonts w:ascii="Arial" w:eastAsia="Calibri" w:hAnsi="Arial" w:cs="Arial"/>
                <w:sz w:val="22"/>
                <w:szCs w:val="22"/>
              </w:rPr>
            </w:pPr>
          </w:p>
        </w:tc>
        <w:tc>
          <w:tcPr>
            <w:tcW w:w="2620" w:type="dxa"/>
            <w:shd w:val="clear" w:color="auto" w:fill="auto"/>
            <w:noWrap/>
            <w:vAlign w:val="center"/>
            <w:hideMark/>
          </w:tcPr>
          <w:p w14:paraId="1FE2FB7C"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2ème Bois de Lance</w:t>
            </w:r>
          </w:p>
        </w:tc>
        <w:tc>
          <w:tcPr>
            <w:tcW w:w="1910" w:type="dxa"/>
            <w:shd w:val="clear" w:color="auto" w:fill="auto"/>
            <w:noWrap/>
            <w:vAlign w:val="center"/>
            <w:hideMark/>
          </w:tcPr>
          <w:p w14:paraId="61D689E1" w14:textId="38D520B0" w:rsidR="0000347A" w:rsidRPr="00C5014B" w:rsidRDefault="0000347A" w:rsidP="0000347A">
            <w:pPr>
              <w:jc w:val="center"/>
              <w:rPr>
                <w:rFonts w:ascii="Arial" w:eastAsia="Calibri" w:hAnsi="Arial" w:cs="Arial"/>
                <w:sz w:val="22"/>
                <w:szCs w:val="22"/>
              </w:rPr>
            </w:pPr>
            <w:r w:rsidRPr="0000347A">
              <w:rPr>
                <w:rFonts w:ascii="Arial" w:hAnsi="Arial" w:eastAsia="Calibri" w:cs="Arial"/>
                <w:sz w:val="22"/>
                <w:szCs w:val="22"/>
              </w:rPr>
              <w:t xml:space="preserve">                                             722,777 </w:t>
            </w:r>
          </w:p>
        </w:tc>
        <w:tc>
          <w:tcPr>
            <w:tcW w:w="1260" w:type="dxa"/>
            <w:shd w:val="clear" w:color="auto" w:fill="auto"/>
            <w:noWrap/>
            <w:vAlign w:val="center"/>
            <w:hideMark/>
          </w:tcPr>
          <w:p w14:paraId="7E7461AA" w14:textId="6353E23E" w:rsidR="0000347A" w:rsidRPr="00C5014B" w:rsidRDefault="00B50AFF" w:rsidP="0000347A">
            <w:pPr>
              <w:jc w:val="center"/>
              <w:rPr>
                <w:rFonts w:ascii="Arial" w:eastAsia="Calibri" w:hAnsi="Arial" w:cs="Arial"/>
                <w:sz w:val="22"/>
                <w:szCs w:val="22"/>
              </w:rPr>
            </w:pPr>
            <w:r>
              <w:rPr>
                <w:rFonts w:ascii="Arial" w:hAnsi="Arial" w:eastAsia="Calibri" w:cs="Arial"/>
                <w:sz w:val="22"/>
                <w:szCs w:val="22"/>
                <w:lang w:val="en-US"/>
              </w:rPr>
              <w:t>&gt;100%</w:t>
            </w:r>
          </w:p>
        </w:tc>
      </w:tr>
      <w:tr w:rsidR="0000347A" w:rsidRPr="00C5014B" w14:paraId="2BAC824C" w14:textId="77777777" w:rsidTr="00CD5723">
        <w:trPr>
          <w:trHeight w:val="300"/>
          <w:jc w:val="center"/>
        </w:trPr>
        <w:tc>
          <w:tcPr>
            <w:tcW w:w="1500" w:type="dxa"/>
            <w:vMerge/>
            <w:shd w:val="clear" w:color="auto" w:fill="auto"/>
            <w:vAlign w:val="center"/>
            <w:hideMark/>
          </w:tcPr>
          <w:p w14:paraId="4039030C" w14:textId="77777777" w:rsidR="0000347A" w:rsidRPr="00C5014B" w:rsidRDefault="0000347A" w:rsidP="0000347A">
            <w:pPr>
              <w:jc w:val="center"/>
              <w:rPr>
                <w:rFonts w:ascii="Arial" w:eastAsia="Calibri" w:hAnsi="Arial" w:cs="Arial"/>
                <w:sz w:val="22"/>
                <w:szCs w:val="22"/>
              </w:rPr>
            </w:pPr>
          </w:p>
        </w:tc>
        <w:tc>
          <w:tcPr>
            <w:tcW w:w="2620" w:type="dxa"/>
            <w:shd w:val="clear" w:color="auto" w:fill="auto"/>
            <w:noWrap/>
            <w:vAlign w:val="center"/>
            <w:hideMark/>
          </w:tcPr>
          <w:p w14:paraId="6636AA3D"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 xml:space="preserve">3ème </w:t>
            </w:r>
            <w:proofErr w:type="spellStart"/>
            <w:r w:rsidRPr="00C5014B">
              <w:rPr>
                <w:rFonts w:ascii="Arial" w:hAnsi="Arial" w:eastAsia="Calibri" w:cs="Arial"/>
                <w:sz w:val="22"/>
                <w:szCs w:val="22"/>
              </w:rPr>
              <w:t>Roucou</w:t>
            </w:r>
            <w:proofErr w:type="spellEnd"/>
          </w:p>
        </w:tc>
        <w:tc>
          <w:tcPr>
            <w:tcW w:w="1910" w:type="dxa"/>
            <w:shd w:val="clear" w:color="auto" w:fill="auto"/>
            <w:noWrap/>
            <w:vAlign w:val="center"/>
            <w:hideMark/>
          </w:tcPr>
          <w:p w14:paraId="5A2DDFEB" w14:textId="241B4A5A" w:rsidR="0000347A" w:rsidRPr="00C5014B" w:rsidRDefault="0000347A" w:rsidP="0000347A">
            <w:pPr>
              <w:jc w:val="center"/>
              <w:rPr>
                <w:rFonts w:ascii="Arial" w:eastAsia="Calibri" w:hAnsi="Arial" w:cs="Arial"/>
                <w:sz w:val="22"/>
                <w:szCs w:val="22"/>
              </w:rPr>
            </w:pPr>
            <w:r w:rsidRPr="0000347A">
              <w:rPr>
                <w:rFonts w:ascii="Arial" w:hAnsi="Arial" w:eastAsia="Calibri" w:cs="Arial"/>
                <w:sz w:val="22"/>
                <w:szCs w:val="22"/>
              </w:rPr>
              <w:t xml:space="preserve">                                             649,158 </w:t>
            </w:r>
          </w:p>
        </w:tc>
        <w:tc>
          <w:tcPr>
            <w:tcW w:w="1260" w:type="dxa"/>
            <w:shd w:val="clear" w:color="auto" w:fill="auto"/>
            <w:noWrap/>
            <w:vAlign w:val="center"/>
            <w:hideMark/>
          </w:tcPr>
          <w:p w14:paraId="2CF41A95" w14:textId="460032C4" w:rsidR="0000347A" w:rsidRPr="00C5014B" w:rsidRDefault="00B50AFF" w:rsidP="0000347A">
            <w:pPr>
              <w:jc w:val="center"/>
              <w:rPr>
                <w:rFonts w:ascii="Arial" w:eastAsia="Calibri" w:hAnsi="Arial" w:cs="Arial"/>
                <w:sz w:val="22"/>
                <w:szCs w:val="22"/>
              </w:rPr>
            </w:pPr>
            <w:r>
              <w:rPr>
                <w:rFonts w:ascii="Arial" w:hAnsi="Arial" w:eastAsia="Calibri" w:cs="Arial"/>
                <w:sz w:val="22"/>
                <w:szCs w:val="22"/>
                <w:lang w:val="en-US"/>
              </w:rPr>
              <w:t>&gt;100%</w:t>
            </w:r>
          </w:p>
        </w:tc>
      </w:tr>
      <w:tr w:rsidR="0000347A" w:rsidRPr="00C5014B" w14:paraId="4606AEB9" w14:textId="77777777" w:rsidTr="00CD5723">
        <w:trPr>
          <w:trHeight w:val="314"/>
          <w:jc w:val="center"/>
        </w:trPr>
        <w:tc>
          <w:tcPr>
            <w:tcW w:w="1500" w:type="dxa"/>
            <w:vMerge w:val="restart"/>
            <w:shd w:val="clear" w:color="auto" w:fill="auto"/>
            <w:noWrap/>
            <w:vAlign w:val="center"/>
            <w:hideMark/>
          </w:tcPr>
          <w:p w14:paraId="140F71FB" w14:textId="77777777" w:rsidR="0000347A" w:rsidRPr="00C5014B" w:rsidRDefault="0000347A" w:rsidP="0000347A">
            <w:pPr>
              <w:jc w:val="center"/>
              <w:rPr>
                <w:rFonts w:ascii="Arial" w:eastAsia="Calibri" w:hAnsi="Arial" w:cs="Arial"/>
                <w:sz w:val="22"/>
                <w:szCs w:val="22"/>
              </w:rPr>
            </w:pPr>
            <w:proofErr w:type="spellStart"/>
            <w:r w:rsidRPr="00C5014B">
              <w:rPr>
                <w:rFonts w:ascii="Arial" w:hAnsi="Arial" w:eastAsia="Calibri" w:cs="Arial"/>
                <w:sz w:val="22"/>
                <w:szCs w:val="22"/>
              </w:rPr>
              <w:t>Acul</w:t>
            </w:r>
            <w:proofErr w:type="spellEnd"/>
            <w:r w:rsidRPr="00C5014B">
              <w:rPr>
                <w:rFonts w:ascii="Arial" w:hAnsi="Arial" w:eastAsia="Calibri" w:cs="Arial"/>
                <w:sz w:val="22"/>
                <w:szCs w:val="22"/>
              </w:rPr>
              <w:t xml:space="preserve"> du Nord</w:t>
            </w:r>
          </w:p>
        </w:tc>
        <w:tc>
          <w:tcPr>
            <w:tcW w:w="2620" w:type="dxa"/>
            <w:shd w:val="clear" w:color="auto" w:fill="auto"/>
            <w:noWrap/>
            <w:vAlign w:val="center"/>
            <w:hideMark/>
          </w:tcPr>
          <w:p w14:paraId="2F9471E4"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 xml:space="preserve">2ème Bas de </w:t>
            </w:r>
            <w:proofErr w:type="spellStart"/>
            <w:r w:rsidRPr="00C5014B">
              <w:rPr>
                <w:rFonts w:ascii="Arial" w:hAnsi="Arial" w:eastAsia="Calibri" w:cs="Arial"/>
                <w:sz w:val="22"/>
                <w:szCs w:val="22"/>
              </w:rPr>
              <w:t>l'Acul</w:t>
            </w:r>
            <w:proofErr w:type="spellEnd"/>
          </w:p>
        </w:tc>
        <w:tc>
          <w:tcPr>
            <w:tcW w:w="1910" w:type="dxa"/>
            <w:shd w:val="clear" w:color="auto" w:fill="auto"/>
            <w:noWrap/>
            <w:vAlign w:val="center"/>
            <w:hideMark/>
          </w:tcPr>
          <w:p w14:paraId="6CE20B25" w14:textId="10A85B67" w:rsidR="0000347A" w:rsidRPr="00C5014B" w:rsidRDefault="0000347A" w:rsidP="0000347A">
            <w:pPr>
              <w:jc w:val="center"/>
              <w:rPr>
                <w:rFonts w:ascii="Arial" w:eastAsia="Calibri" w:hAnsi="Arial" w:cs="Arial"/>
                <w:sz w:val="22"/>
                <w:szCs w:val="22"/>
              </w:rPr>
            </w:pPr>
            <w:r w:rsidRPr="0000347A">
              <w:rPr>
                <w:rFonts w:ascii="Arial" w:hAnsi="Arial" w:eastAsia="Calibri" w:cs="Arial"/>
                <w:sz w:val="22"/>
                <w:szCs w:val="22"/>
              </w:rPr>
              <w:t xml:space="preserve">                                         2,194,648 </w:t>
            </w:r>
          </w:p>
        </w:tc>
        <w:tc>
          <w:tcPr>
            <w:tcW w:w="1260" w:type="dxa"/>
            <w:shd w:val="clear" w:color="auto" w:fill="auto"/>
            <w:noWrap/>
            <w:vAlign w:val="center"/>
            <w:hideMark/>
          </w:tcPr>
          <w:p w14:paraId="36D28A0C" w14:textId="25C73BDC" w:rsidR="0000347A" w:rsidRPr="00C5014B" w:rsidRDefault="0000347A" w:rsidP="0000347A">
            <w:pPr>
              <w:jc w:val="center"/>
              <w:rPr>
                <w:rFonts w:ascii="Arial" w:eastAsia="Calibri" w:hAnsi="Arial" w:cs="Arial"/>
                <w:sz w:val="22"/>
                <w:szCs w:val="22"/>
              </w:rPr>
            </w:pPr>
            <w:r w:rsidRPr="0000347A">
              <w:rPr>
                <w:rFonts w:ascii="Arial" w:hAnsi="Arial" w:eastAsia="Calibri" w:cs="Arial"/>
                <w:sz w:val="22"/>
                <w:szCs w:val="22"/>
              </w:rPr>
              <w:t>74%</w:t>
            </w:r>
          </w:p>
        </w:tc>
      </w:tr>
      <w:tr w:rsidR="0000347A" w:rsidRPr="00C5014B" w14:paraId="0A81E409" w14:textId="77777777" w:rsidTr="00CD5723">
        <w:trPr>
          <w:trHeight w:val="350"/>
          <w:jc w:val="center"/>
        </w:trPr>
        <w:tc>
          <w:tcPr>
            <w:tcW w:w="1500" w:type="dxa"/>
            <w:vMerge/>
            <w:shd w:val="clear" w:color="auto" w:fill="auto"/>
            <w:vAlign w:val="center"/>
            <w:hideMark/>
          </w:tcPr>
          <w:p w14:paraId="0969CA2C" w14:textId="77777777" w:rsidR="0000347A" w:rsidRPr="00C5014B" w:rsidRDefault="0000347A" w:rsidP="0000347A">
            <w:pPr>
              <w:jc w:val="center"/>
              <w:rPr>
                <w:rFonts w:ascii="Arial" w:eastAsia="Calibri" w:hAnsi="Arial" w:cs="Arial"/>
                <w:sz w:val="22"/>
                <w:szCs w:val="22"/>
              </w:rPr>
            </w:pPr>
          </w:p>
        </w:tc>
        <w:tc>
          <w:tcPr>
            <w:tcW w:w="2620" w:type="dxa"/>
            <w:shd w:val="clear" w:color="auto" w:fill="auto"/>
            <w:noWrap/>
            <w:vAlign w:val="center"/>
            <w:hideMark/>
          </w:tcPr>
          <w:p w14:paraId="3A7DC118"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 xml:space="preserve">3ème </w:t>
            </w:r>
            <w:proofErr w:type="spellStart"/>
            <w:r w:rsidRPr="00C5014B">
              <w:rPr>
                <w:rFonts w:ascii="Arial" w:hAnsi="Arial" w:eastAsia="Calibri" w:cs="Arial"/>
                <w:sz w:val="22"/>
                <w:szCs w:val="22"/>
              </w:rPr>
              <w:t>Mornet</w:t>
            </w:r>
            <w:proofErr w:type="spellEnd"/>
          </w:p>
        </w:tc>
        <w:tc>
          <w:tcPr>
            <w:tcW w:w="1910" w:type="dxa"/>
            <w:shd w:val="clear" w:color="auto" w:fill="auto"/>
            <w:noWrap/>
            <w:vAlign w:val="center"/>
            <w:hideMark/>
          </w:tcPr>
          <w:p w14:paraId="056577A9" w14:textId="67503EA9" w:rsidR="0000347A" w:rsidRPr="00C5014B" w:rsidRDefault="0000347A" w:rsidP="0000347A">
            <w:pPr>
              <w:jc w:val="center"/>
              <w:rPr>
                <w:rFonts w:ascii="Arial" w:eastAsia="Calibri" w:hAnsi="Arial" w:cs="Arial"/>
                <w:sz w:val="22"/>
                <w:szCs w:val="22"/>
              </w:rPr>
            </w:pPr>
            <w:r w:rsidRPr="0000347A">
              <w:rPr>
                <w:rFonts w:ascii="Arial" w:hAnsi="Arial" w:eastAsia="Calibri" w:cs="Arial"/>
                <w:sz w:val="22"/>
                <w:szCs w:val="22"/>
              </w:rPr>
              <w:t xml:space="preserve">                                         3,818,082 </w:t>
            </w:r>
          </w:p>
        </w:tc>
        <w:tc>
          <w:tcPr>
            <w:tcW w:w="1260" w:type="dxa"/>
            <w:shd w:val="clear" w:color="auto" w:fill="auto"/>
            <w:noWrap/>
            <w:vAlign w:val="center"/>
            <w:hideMark/>
          </w:tcPr>
          <w:p w14:paraId="20AC3BE1" w14:textId="0C80CE23" w:rsidR="0000347A" w:rsidRPr="00C5014B" w:rsidRDefault="00B50AFF" w:rsidP="0000347A">
            <w:pPr>
              <w:jc w:val="center"/>
              <w:rPr>
                <w:rFonts w:ascii="Arial" w:eastAsia="Calibri" w:hAnsi="Arial" w:cs="Arial"/>
                <w:sz w:val="22"/>
                <w:szCs w:val="22"/>
              </w:rPr>
            </w:pPr>
            <w:r>
              <w:rPr>
                <w:rFonts w:ascii="Arial" w:hAnsi="Arial" w:eastAsia="Calibri" w:cs="Arial"/>
                <w:sz w:val="22"/>
                <w:szCs w:val="22"/>
                <w:lang w:val="en-US"/>
              </w:rPr>
              <w:t>&gt;100%</w:t>
            </w:r>
          </w:p>
        </w:tc>
      </w:tr>
      <w:tr w:rsidR="0000347A" w:rsidRPr="00C5014B" w14:paraId="48899AAB" w14:textId="77777777" w:rsidTr="00CD5723">
        <w:trPr>
          <w:trHeight w:val="350"/>
          <w:jc w:val="center"/>
        </w:trPr>
        <w:tc>
          <w:tcPr>
            <w:tcW w:w="1500" w:type="dxa"/>
            <w:vMerge w:val="restart"/>
            <w:shd w:val="clear" w:color="auto" w:fill="auto"/>
            <w:noWrap/>
            <w:vAlign w:val="center"/>
            <w:hideMark/>
          </w:tcPr>
          <w:p w14:paraId="3415D0B6"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Plaine du Nord</w:t>
            </w:r>
          </w:p>
        </w:tc>
        <w:tc>
          <w:tcPr>
            <w:tcW w:w="2620" w:type="dxa"/>
            <w:shd w:val="clear" w:color="auto" w:fill="auto"/>
            <w:noWrap/>
            <w:vAlign w:val="center"/>
            <w:hideMark/>
          </w:tcPr>
          <w:p w14:paraId="43F4ACBC"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 xml:space="preserve">2ème </w:t>
            </w:r>
            <w:proofErr w:type="spellStart"/>
            <w:r w:rsidRPr="00C5014B">
              <w:rPr>
                <w:rFonts w:ascii="Arial" w:hAnsi="Arial" w:eastAsia="Calibri" w:cs="Arial"/>
                <w:sz w:val="22"/>
                <w:szCs w:val="22"/>
              </w:rPr>
              <w:t>Basse</w:t>
            </w:r>
            <w:proofErr w:type="spellEnd"/>
            <w:r w:rsidRPr="00C5014B">
              <w:rPr>
                <w:rFonts w:ascii="Arial" w:hAnsi="Arial" w:eastAsia="Calibri" w:cs="Arial"/>
                <w:sz w:val="22"/>
                <w:szCs w:val="22"/>
              </w:rPr>
              <w:t xml:space="preserve"> </w:t>
            </w:r>
            <w:proofErr w:type="spellStart"/>
            <w:r w:rsidRPr="00C5014B">
              <w:rPr>
                <w:rFonts w:ascii="Arial" w:hAnsi="Arial" w:eastAsia="Calibri" w:cs="Arial"/>
                <w:sz w:val="22"/>
                <w:szCs w:val="22"/>
              </w:rPr>
              <w:t>Plaine</w:t>
            </w:r>
            <w:proofErr w:type="spellEnd"/>
          </w:p>
        </w:tc>
        <w:tc>
          <w:tcPr>
            <w:tcW w:w="1910" w:type="dxa"/>
            <w:shd w:val="clear" w:color="auto" w:fill="auto"/>
            <w:noWrap/>
            <w:vAlign w:val="center"/>
            <w:hideMark/>
          </w:tcPr>
          <w:p w14:paraId="1C93813D" w14:textId="4470C80A" w:rsidR="0000347A" w:rsidRPr="00C5014B" w:rsidRDefault="0000347A" w:rsidP="0000347A">
            <w:pPr>
              <w:jc w:val="center"/>
              <w:rPr>
                <w:rFonts w:ascii="Arial" w:eastAsia="Calibri" w:hAnsi="Arial" w:cs="Arial"/>
                <w:sz w:val="22"/>
                <w:szCs w:val="22"/>
              </w:rPr>
            </w:pPr>
            <w:r w:rsidRPr="0000347A">
              <w:rPr>
                <w:rFonts w:ascii="Arial" w:hAnsi="Arial" w:eastAsia="Calibri" w:cs="Arial"/>
                <w:sz w:val="22"/>
                <w:szCs w:val="22"/>
              </w:rPr>
              <w:t xml:space="preserve">                                         4,103,036 </w:t>
            </w:r>
          </w:p>
        </w:tc>
        <w:tc>
          <w:tcPr>
            <w:tcW w:w="1260" w:type="dxa"/>
            <w:shd w:val="clear" w:color="auto" w:fill="auto"/>
            <w:noWrap/>
            <w:vAlign w:val="center"/>
            <w:hideMark/>
          </w:tcPr>
          <w:p w14:paraId="61D1CBF0" w14:textId="35B711BB" w:rsidR="0000347A" w:rsidRPr="00C5014B" w:rsidRDefault="00B50AFF" w:rsidP="0000347A">
            <w:pPr>
              <w:jc w:val="center"/>
              <w:rPr>
                <w:rFonts w:ascii="Arial" w:eastAsia="Calibri" w:hAnsi="Arial" w:cs="Arial"/>
                <w:sz w:val="22"/>
                <w:szCs w:val="22"/>
              </w:rPr>
            </w:pPr>
            <w:r>
              <w:rPr>
                <w:rFonts w:ascii="Arial" w:hAnsi="Arial" w:eastAsia="Calibri" w:cs="Arial"/>
                <w:sz w:val="22"/>
                <w:szCs w:val="22"/>
                <w:lang w:val="en-US"/>
              </w:rPr>
              <w:t>&gt;100%</w:t>
            </w:r>
          </w:p>
        </w:tc>
      </w:tr>
      <w:tr w:rsidR="0000347A" w:rsidRPr="00C5014B" w14:paraId="5EF68C33" w14:textId="77777777" w:rsidTr="00CD5723">
        <w:trPr>
          <w:trHeight w:val="350"/>
          <w:jc w:val="center"/>
        </w:trPr>
        <w:tc>
          <w:tcPr>
            <w:tcW w:w="1500" w:type="dxa"/>
            <w:vMerge/>
            <w:shd w:val="clear" w:color="auto" w:fill="auto"/>
            <w:vAlign w:val="center"/>
            <w:hideMark/>
          </w:tcPr>
          <w:p w14:paraId="61FF5BD9" w14:textId="77777777" w:rsidR="0000347A" w:rsidRPr="00C5014B" w:rsidRDefault="0000347A" w:rsidP="0000347A">
            <w:pPr>
              <w:jc w:val="center"/>
              <w:rPr>
                <w:rFonts w:ascii="Arial" w:eastAsia="Calibri" w:hAnsi="Arial" w:cs="Arial"/>
                <w:sz w:val="22"/>
                <w:szCs w:val="22"/>
              </w:rPr>
            </w:pPr>
          </w:p>
        </w:tc>
        <w:tc>
          <w:tcPr>
            <w:tcW w:w="2620" w:type="dxa"/>
            <w:shd w:val="clear" w:color="auto" w:fill="auto"/>
            <w:noWrap/>
            <w:vAlign w:val="center"/>
            <w:hideMark/>
          </w:tcPr>
          <w:p w14:paraId="1C7389D9"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 xml:space="preserve">3ème Grand </w:t>
            </w:r>
            <w:proofErr w:type="spellStart"/>
            <w:r w:rsidRPr="00C5014B">
              <w:rPr>
                <w:rFonts w:ascii="Arial" w:hAnsi="Arial" w:eastAsia="Calibri" w:cs="Arial"/>
                <w:sz w:val="22"/>
                <w:szCs w:val="22"/>
              </w:rPr>
              <w:t>Boucan</w:t>
            </w:r>
            <w:proofErr w:type="spellEnd"/>
          </w:p>
        </w:tc>
        <w:tc>
          <w:tcPr>
            <w:tcW w:w="1910" w:type="dxa"/>
            <w:shd w:val="clear" w:color="auto" w:fill="auto"/>
            <w:noWrap/>
            <w:vAlign w:val="center"/>
            <w:hideMark/>
          </w:tcPr>
          <w:p w14:paraId="177C0088" w14:textId="4B301491" w:rsidR="0000347A" w:rsidRPr="00C5014B" w:rsidRDefault="0000347A" w:rsidP="0000347A">
            <w:pPr>
              <w:jc w:val="center"/>
              <w:rPr>
                <w:rFonts w:ascii="Arial" w:eastAsia="Calibri" w:hAnsi="Arial" w:cs="Arial"/>
                <w:sz w:val="22"/>
                <w:szCs w:val="22"/>
              </w:rPr>
            </w:pPr>
            <w:r w:rsidRPr="0000347A">
              <w:rPr>
                <w:rFonts w:ascii="Arial" w:hAnsi="Arial" w:eastAsia="Calibri" w:cs="Arial"/>
                <w:sz w:val="22"/>
                <w:szCs w:val="22"/>
              </w:rPr>
              <w:t xml:space="preserve">                                         1,604,747 </w:t>
            </w:r>
          </w:p>
        </w:tc>
        <w:tc>
          <w:tcPr>
            <w:tcW w:w="1260" w:type="dxa"/>
            <w:shd w:val="clear" w:color="auto" w:fill="auto"/>
            <w:noWrap/>
            <w:vAlign w:val="center"/>
            <w:hideMark/>
          </w:tcPr>
          <w:p w14:paraId="0B2D2BD0" w14:textId="0E91CC28" w:rsidR="0000347A" w:rsidRPr="00C5014B" w:rsidRDefault="006F2CC9" w:rsidP="0000347A">
            <w:pPr>
              <w:jc w:val="center"/>
              <w:rPr>
                <w:rFonts w:ascii="Arial" w:eastAsia="Calibri" w:hAnsi="Arial" w:cs="Arial"/>
                <w:sz w:val="22"/>
                <w:szCs w:val="22"/>
              </w:rPr>
            </w:pPr>
            <w:r>
              <w:rPr>
                <w:rFonts w:ascii="Arial" w:hAnsi="Arial" w:eastAsia="Calibri" w:cs="Arial"/>
                <w:sz w:val="22"/>
                <w:szCs w:val="22"/>
                <w:lang w:val="en-US"/>
              </w:rPr>
              <w:t>&gt;100%</w:t>
            </w:r>
          </w:p>
        </w:tc>
      </w:tr>
      <w:tr w:rsidR="0000347A" w:rsidRPr="00C5014B" w14:paraId="74696194" w14:textId="77777777" w:rsidTr="00CD5723">
        <w:trPr>
          <w:trHeight w:val="350"/>
          <w:jc w:val="center"/>
        </w:trPr>
        <w:tc>
          <w:tcPr>
            <w:tcW w:w="1500" w:type="dxa"/>
            <w:vMerge w:val="restart"/>
            <w:shd w:val="clear" w:color="auto" w:fill="auto"/>
            <w:noWrap/>
            <w:vAlign w:val="center"/>
            <w:hideMark/>
          </w:tcPr>
          <w:p w14:paraId="336D5EDD" w14:textId="77777777" w:rsidR="0000347A" w:rsidRPr="00C5014B" w:rsidRDefault="0000347A" w:rsidP="0000347A">
            <w:pPr>
              <w:jc w:val="center"/>
              <w:rPr>
                <w:rFonts w:ascii="Arial" w:eastAsia="Calibri" w:hAnsi="Arial" w:cs="Arial"/>
                <w:sz w:val="22"/>
                <w:szCs w:val="22"/>
              </w:rPr>
            </w:pPr>
            <w:proofErr w:type="spellStart"/>
            <w:r w:rsidRPr="00C5014B">
              <w:rPr>
                <w:rFonts w:ascii="Arial" w:hAnsi="Arial" w:eastAsia="Calibri" w:cs="Arial"/>
                <w:sz w:val="22"/>
                <w:szCs w:val="22"/>
              </w:rPr>
              <w:t>Milot</w:t>
            </w:r>
            <w:proofErr w:type="spellEnd"/>
          </w:p>
        </w:tc>
        <w:tc>
          <w:tcPr>
            <w:tcW w:w="2620" w:type="dxa"/>
            <w:shd w:val="clear" w:color="auto" w:fill="auto"/>
            <w:noWrap/>
            <w:vAlign w:val="center"/>
            <w:hideMark/>
          </w:tcPr>
          <w:p w14:paraId="05DD1211"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1ère Perches du Bonnet</w:t>
            </w:r>
          </w:p>
        </w:tc>
        <w:tc>
          <w:tcPr>
            <w:tcW w:w="1910" w:type="dxa"/>
            <w:shd w:val="clear" w:color="auto" w:fill="auto"/>
            <w:noWrap/>
            <w:vAlign w:val="center"/>
            <w:hideMark/>
          </w:tcPr>
          <w:p w14:paraId="0D0AB81F" w14:textId="0A51C6F8" w:rsidR="0000347A" w:rsidRPr="00C5014B" w:rsidRDefault="0000347A" w:rsidP="0000347A">
            <w:pPr>
              <w:jc w:val="center"/>
              <w:rPr>
                <w:rFonts w:ascii="Arial" w:eastAsia="Calibri" w:hAnsi="Arial" w:cs="Arial"/>
                <w:sz w:val="22"/>
                <w:szCs w:val="22"/>
              </w:rPr>
            </w:pPr>
            <w:r w:rsidRPr="0000347A">
              <w:rPr>
                <w:rFonts w:ascii="Arial" w:hAnsi="Arial" w:eastAsia="Calibri" w:cs="Arial"/>
                <w:sz w:val="22"/>
                <w:szCs w:val="22"/>
              </w:rPr>
              <w:t xml:space="preserve">                                         1,821,597 </w:t>
            </w:r>
          </w:p>
        </w:tc>
        <w:tc>
          <w:tcPr>
            <w:tcW w:w="1260" w:type="dxa"/>
            <w:shd w:val="clear" w:color="auto" w:fill="auto"/>
            <w:noWrap/>
            <w:vAlign w:val="center"/>
            <w:hideMark/>
          </w:tcPr>
          <w:p w14:paraId="6F463B99" w14:textId="7E4AC08D" w:rsidR="0000347A" w:rsidRPr="00C5014B" w:rsidRDefault="006F2CC9" w:rsidP="0000347A">
            <w:pPr>
              <w:jc w:val="center"/>
              <w:rPr>
                <w:rFonts w:ascii="Arial" w:eastAsia="Calibri" w:hAnsi="Arial" w:cs="Arial"/>
                <w:sz w:val="22"/>
                <w:szCs w:val="22"/>
              </w:rPr>
            </w:pPr>
            <w:r>
              <w:rPr>
                <w:rFonts w:ascii="Arial" w:hAnsi="Arial" w:eastAsia="Calibri" w:cs="Arial"/>
                <w:sz w:val="22"/>
                <w:szCs w:val="22"/>
                <w:lang w:val="en-US"/>
              </w:rPr>
              <w:t>&gt;100%</w:t>
            </w:r>
          </w:p>
        </w:tc>
      </w:tr>
      <w:tr w:rsidR="0000347A" w:rsidRPr="00C5014B" w14:paraId="402658AC" w14:textId="77777777" w:rsidTr="00CD5723">
        <w:trPr>
          <w:trHeight w:val="350"/>
          <w:jc w:val="center"/>
        </w:trPr>
        <w:tc>
          <w:tcPr>
            <w:tcW w:w="1500" w:type="dxa"/>
            <w:vMerge/>
            <w:shd w:val="clear" w:color="auto" w:fill="auto"/>
            <w:vAlign w:val="center"/>
            <w:hideMark/>
          </w:tcPr>
          <w:p w14:paraId="09D1547E" w14:textId="77777777" w:rsidR="0000347A" w:rsidRPr="00C5014B" w:rsidRDefault="0000347A" w:rsidP="0000347A">
            <w:pPr>
              <w:jc w:val="center"/>
              <w:rPr>
                <w:rFonts w:ascii="Arial" w:eastAsia="Calibri" w:hAnsi="Arial" w:cs="Arial"/>
                <w:sz w:val="22"/>
                <w:szCs w:val="22"/>
              </w:rPr>
            </w:pPr>
          </w:p>
        </w:tc>
        <w:tc>
          <w:tcPr>
            <w:tcW w:w="2620" w:type="dxa"/>
            <w:shd w:val="clear" w:color="auto" w:fill="auto"/>
            <w:noWrap/>
            <w:vAlign w:val="center"/>
            <w:hideMark/>
          </w:tcPr>
          <w:p w14:paraId="3EA324A4"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 xml:space="preserve">2ème Bonnet à </w:t>
            </w:r>
            <w:proofErr w:type="spellStart"/>
            <w:r w:rsidRPr="00C5014B">
              <w:rPr>
                <w:rFonts w:ascii="Arial" w:hAnsi="Arial" w:eastAsia="Calibri" w:cs="Arial"/>
                <w:sz w:val="22"/>
                <w:szCs w:val="22"/>
              </w:rPr>
              <w:t>l'Evêque</w:t>
            </w:r>
            <w:proofErr w:type="spellEnd"/>
          </w:p>
        </w:tc>
        <w:tc>
          <w:tcPr>
            <w:tcW w:w="1910" w:type="dxa"/>
            <w:shd w:val="clear" w:color="auto" w:fill="auto"/>
            <w:noWrap/>
            <w:vAlign w:val="center"/>
            <w:hideMark/>
          </w:tcPr>
          <w:p w14:paraId="13C16A44" w14:textId="14C9E4BA" w:rsidR="0000347A" w:rsidRPr="00C5014B" w:rsidRDefault="0000347A" w:rsidP="0000347A">
            <w:pPr>
              <w:jc w:val="center"/>
              <w:rPr>
                <w:rFonts w:ascii="Arial" w:eastAsia="Calibri" w:hAnsi="Arial" w:cs="Arial"/>
                <w:sz w:val="22"/>
                <w:szCs w:val="22"/>
              </w:rPr>
            </w:pPr>
            <w:r w:rsidRPr="0000347A">
              <w:rPr>
                <w:rFonts w:ascii="Arial" w:hAnsi="Arial" w:eastAsia="Calibri" w:cs="Arial"/>
                <w:sz w:val="22"/>
                <w:szCs w:val="22"/>
              </w:rPr>
              <w:t xml:space="preserve">                                         7,430,169 </w:t>
            </w:r>
          </w:p>
        </w:tc>
        <w:tc>
          <w:tcPr>
            <w:tcW w:w="1260" w:type="dxa"/>
            <w:shd w:val="clear" w:color="auto" w:fill="auto"/>
            <w:noWrap/>
            <w:vAlign w:val="center"/>
            <w:hideMark/>
          </w:tcPr>
          <w:p w14:paraId="7E167F80" w14:textId="20585EA8" w:rsidR="0000347A" w:rsidRPr="00C5014B" w:rsidRDefault="006F2CC9" w:rsidP="0000347A">
            <w:pPr>
              <w:jc w:val="center"/>
              <w:rPr>
                <w:rFonts w:ascii="Arial" w:eastAsia="Calibri" w:hAnsi="Arial" w:cs="Arial"/>
                <w:sz w:val="22"/>
                <w:szCs w:val="22"/>
              </w:rPr>
            </w:pPr>
            <w:r>
              <w:rPr>
                <w:rFonts w:ascii="Arial" w:hAnsi="Arial" w:eastAsia="Calibri" w:cs="Arial"/>
                <w:sz w:val="22"/>
                <w:szCs w:val="22"/>
                <w:lang w:val="en-US"/>
              </w:rPr>
              <w:t>&gt;100%</w:t>
            </w:r>
          </w:p>
        </w:tc>
      </w:tr>
      <w:tr w:rsidR="0000347A" w:rsidRPr="00C5014B" w14:paraId="6E5416F1" w14:textId="77777777" w:rsidTr="00CD5723">
        <w:trPr>
          <w:trHeight w:val="350"/>
          <w:jc w:val="center"/>
        </w:trPr>
        <w:tc>
          <w:tcPr>
            <w:tcW w:w="1500" w:type="dxa"/>
            <w:vMerge/>
            <w:shd w:val="clear" w:color="auto" w:fill="auto"/>
            <w:vAlign w:val="center"/>
            <w:hideMark/>
          </w:tcPr>
          <w:p w14:paraId="1A248C0A" w14:textId="77777777" w:rsidR="0000347A" w:rsidRPr="00C5014B" w:rsidRDefault="0000347A" w:rsidP="0000347A">
            <w:pPr>
              <w:jc w:val="center"/>
              <w:rPr>
                <w:rFonts w:ascii="Arial" w:eastAsia="Calibri" w:hAnsi="Arial" w:cs="Arial"/>
                <w:sz w:val="22"/>
                <w:szCs w:val="22"/>
              </w:rPr>
            </w:pPr>
          </w:p>
        </w:tc>
        <w:tc>
          <w:tcPr>
            <w:tcW w:w="2620" w:type="dxa"/>
            <w:shd w:val="clear" w:color="auto" w:fill="auto"/>
            <w:noWrap/>
            <w:vAlign w:val="center"/>
            <w:hideMark/>
          </w:tcPr>
          <w:p w14:paraId="071D0F0A"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 xml:space="preserve">3ème </w:t>
            </w:r>
            <w:proofErr w:type="spellStart"/>
            <w:r w:rsidRPr="00C5014B">
              <w:rPr>
                <w:rFonts w:ascii="Arial" w:hAnsi="Arial" w:eastAsia="Calibri" w:cs="Arial"/>
                <w:sz w:val="22"/>
                <w:szCs w:val="22"/>
              </w:rPr>
              <w:t>Génipailler</w:t>
            </w:r>
            <w:proofErr w:type="spellEnd"/>
          </w:p>
        </w:tc>
        <w:tc>
          <w:tcPr>
            <w:tcW w:w="1910" w:type="dxa"/>
            <w:shd w:val="clear" w:color="auto" w:fill="auto"/>
            <w:noWrap/>
            <w:vAlign w:val="center"/>
            <w:hideMark/>
          </w:tcPr>
          <w:p w14:paraId="00D696FA" w14:textId="79341783" w:rsidR="0000347A" w:rsidRPr="00C5014B" w:rsidRDefault="0000347A" w:rsidP="0000347A">
            <w:pPr>
              <w:jc w:val="center"/>
              <w:rPr>
                <w:rFonts w:ascii="Arial" w:eastAsia="Calibri" w:hAnsi="Arial" w:cs="Arial"/>
                <w:sz w:val="22"/>
                <w:szCs w:val="22"/>
              </w:rPr>
            </w:pPr>
            <w:r w:rsidRPr="0000347A">
              <w:rPr>
                <w:rFonts w:ascii="Arial" w:hAnsi="Arial" w:eastAsia="Calibri" w:cs="Arial"/>
                <w:sz w:val="22"/>
                <w:szCs w:val="22"/>
              </w:rPr>
              <w:t xml:space="preserve">                                             216,723 </w:t>
            </w:r>
          </w:p>
        </w:tc>
        <w:tc>
          <w:tcPr>
            <w:tcW w:w="1260" w:type="dxa"/>
            <w:shd w:val="clear" w:color="auto" w:fill="auto"/>
            <w:noWrap/>
            <w:vAlign w:val="center"/>
            <w:hideMark/>
          </w:tcPr>
          <w:p w14:paraId="436AABF8" w14:textId="5E76FD8A" w:rsidR="0000347A" w:rsidRPr="00C5014B" w:rsidRDefault="006F2CC9" w:rsidP="0000347A">
            <w:pPr>
              <w:jc w:val="center"/>
              <w:rPr>
                <w:rFonts w:ascii="Arial" w:eastAsia="Calibri" w:hAnsi="Arial" w:cs="Arial"/>
                <w:sz w:val="22"/>
                <w:szCs w:val="22"/>
              </w:rPr>
            </w:pPr>
            <w:r>
              <w:rPr>
                <w:rFonts w:ascii="Arial" w:hAnsi="Arial" w:eastAsia="Calibri" w:cs="Arial"/>
                <w:sz w:val="22"/>
                <w:szCs w:val="22"/>
                <w:lang w:val="en-US"/>
              </w:rPr>
              <w:t>&gt;100%</w:t>
            </w:r>
          </w:p>
        </w:tc>
      </w:tr>
      <w:tr w:rsidR="0000347A" w:rsidRPr="00C5014B" w14:paraId="71DD06E4" w14:textId="77777777" w:rsidTr="00CD5723">
        <w:trPr>
          <w:trHeight w:val="350"/>
          <w:jc w:val="center"/>
        </w:trPr>
        <w:tc>
          <w:tcPr>
            <w:tcW w:w="1500" w:type="dxa"/>
            <w:shd w:val="clear" w:color="auto" w:fill="auto"/>
            <w:noWrap/>
            <w:vAlign w:val="center"/>
            <w:hideMark/>
          </w:tcPr>
          <w:p w14:paraId="2B011CA7" w14:textId="77777777" w:rsidR="0000347A" w:rsidRPr="00C5014B" w:rsidRDefault="0000347A" w:rsidP="0000347A">
            <w:pPr>
              <w:jc w:val="center"/>
              <w:rPr>
                <w:rFonts w:ascii="Arial" w:eastAsia="Calibri" w:hAnsi="Arial" w:cs="Arial"/>
                <w:sz w:val="22"/>
                <w:szCs w:val="22"/>
              </w:rPr>
            </w:pPr>
            <w:proofErr w:type="spellStart"/>
            <w:r w:rsidRPr="00C5014B">
              <w:rPr>
                <w:rFonts w:ascii="Arial" w:hAnsi="Arial" w:eastAsia="Calibri" w:cs="Arial"/>
                <w:sz w:val="22"/>
                <w:szCs w:val="22"/>
              </w:rPr>
              <w:t>Bahon</w:t>
            </w:r>
            <w:proofErr w:type="spellEnd"/>
          </w:p>
        </w:tc>
        <w:tc>
          <w:tcPr>
            <w:tcW w:w="2620" w:type="dxa"/>
            <w:shd w:val="clear" w:color="auto" w:fill="auto"/>
            <w:noWrap/>
            <w:vAlign w:val="center"/>
            <w:hideMark/>
          </w:tcPr>
          <w:p w14:paraId="64B50B4E"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5ème Bailly</w:t>
            </w:r>
          </w:p>
        </w:tc>
        <w:tc>
          <w:tcPr>
            <w:tcW w:w="1910" w:type="dxa"/>
            <w:shd w:val="clear" w:color="auto" w:fill="auto"/>
            <w:noWrap/>
            <w:vAlign w:val="center"/>
            <w:hideMark/>
          </w:tcPr>
          <w:p w14:paraId="107FAAF9" w14:textId="15E98834" w:rsidR="0000347A" w:rsidRPr="00C5014B" w:rsidRDefault="0000347A" w:rsidP="0000347A">
            <w:pPr>
              <w:jc w:val="center"/>
              <w:rPr>
                <w:rFonts w:ascii="Arial" w:eastAsia="Calibri" w:hAnsi="Arial" w:cs="Arial"/>
                <w:sz w:val="22"/>
                <w:szCs w:val="22"/>
              </w:rPr>
            </w:pPr>
            <w:r w:rsidRPr="0000347A">
              <w:rPr>
                <w:rFonts w:ascii="Arial" w:hAnsi="Arial" w:eastAsia="Calibri" w:cs="Arial"/>
                <w:sz w:val="22"/>
                <w:szCs w:val="22"/>
              </w:rPr>
              <w:t xml:space="preserve">                                         3,466,045 </w:t>
            </w:r>
          </w:p>
        </w:tc>
        <w:tc>
          <w:tcPr>
            <w:tcW w:w="1260" w:type="dxa"/>
            <w:shd w:val="clear" w:color="auto" w:fill="auto"/>
            <w:noWrap/>
            <w:vAlign w:val="center"/>
            <w:hideMark/>
          </w:tcPr>
          <w:p w14:paraId="0CCEBAB2" w14:textId="3B1AEA0A" w:rsidR="0000347A" w:rsidRPr="00C5014B" w:rsidRDefault="006F2CC9" w:rsidP="0000347A">
            <w:pPr>
              <w:jc w:val="center"/>
              <w:rPr>
                <w:rFonts w:ascii="Arial" w:eastAsia="Calibri" w:hAnsi="Arial" w:cs="Arial"/>
                <w:sz w:val="22"/>
                <w:szCs w:val="22"/>
              </w:rPr>
            </w:pPr>
            <w:r>
              <w:rPr>
                <w:rFonts w:ascii="Arial" w:hAnsi="Arial" w:eastAsia="Calibri" w:cs="Arial"/>
                <w:sz w:val="22"/>
                <w:szCs w:val="22"/>
                <w:lang w:val="en-US"/>
              </w:rPr>
              <w:t>&gt;100%</w:t>
            </w:r>
          </w:p>
        </w:tc>
      </w:tr>
      <w:tr w:rsidR="0000347A" w:rsidRPr="00C5014B" w14:paraId="1B2545A0" w14:textId="77777777" w:rsidTr="00CD5723">
        <w:trPr>
          <w:trHeight w:val="350"/>
          <w:jc w:val="center"/>
        </w:trPr>
        <w:tc>
          <w:tcPr>
            <w:tcW w:w="1500" w:type="dxa"/>
            <w:vMerge w:val="restart"/>
            <w:shd w:val="clear" w:color="auto" w:fill="auto"/>
            <w:noWrap/>
            <w:vAlign w:val="center"/>
            <w:hideMark/>
          </w:tcPr>
          <w:p w14:paraId="475E5CED"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St. Raphael</w:t>
            </w:r>
          </w:p>
        </w:tc>
        <w:tc>
          <w:tcPr>
            <w:tcW w:w="2620" w:type="dxa"/>
            <w:shd w:val="clear" w:color="auto" w:fill="auto"/>
            <w:noWrap/>
            <w:vAlign w:val="center"/>
            <w:hideMark/>
          </w:tcPr>
          <w:p w14:paraId="0A1FD2EF"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 xml:space="preserve">1ère Bois </w:t>
            </w:r>
            <w:proofErr w:type="spellStart"/>
            <w:r w:rsidRPr="00C5014B">
              <w:rPr>
                <w:rFonts w:ascii="Arial" w:hAnsi="Arial" w:eastAsia="Calibri" w:cs="Arial"/>
                <w:sz w:val="22"/>
                <w:szCs w:val="22"/>
              </w:rPr>
              <w:t>Neuf</w:t>
            </w:r>
            <w:proofErr w:type="spellEnd"/>
          </w:p>
        </w:tc>
        <w:tc>
          <w:tcPr>
            <w:tcW w:w="1910" w:type="dxa"/>
            <w:shd w:val="clear" w:color="auto" w:fill="auto"/>
            <w:noWrap/>
            <w:vAlign w:val="center"/>
            <w:hideMark/>
          </w:tcPr>
          <w:p w14:paraId="01EBBE58" w14:textId="12914F7D" w:rsidR="0000347A" w:rsidRPr="00C5014B" w:rsidRDefault="0000347A" w:rsidP="0000347A">
            <w:pPr>
              <w:jc w:val="center"/>
              <w:rPr>
                <w:rFonts w:ascii="Arial" w:eastAsia="Calibri" w:hAnsi="Arial" w:cs="Arial"/>
                <w:sz w:val="22"/>
                <w:szCs w:val="22"/>
              </w:rPr>
            </w:pPr>
            <w:r w:rsidRPr="0000347A">
              <w:rPr>
                <w:rFonts w:ascii="Arial" w:hAnsi="Arial" w:eastAsia="Calibri" w:cs="Arial"/>
                <w:sz w:val="22"/>
                <w:szCs w:val="22"/>
              </w:rPr>
              <w:t xml:space="preserve">                                         1,684,096 </w:t>
            </w:r>
          </w:p>
        </w:tc>
        <w:tc>
          <w:tcPr>
            <w:tcW w:w="1260" w:type="dxa"/>
            <w:shd w:val="clear" w:color="auto" w:fill="auto"/>
            <w:noWrap/>
            <w:vAlign w:val="center"/>
            <w:hideMark/>
          </w:tcPr>
          <w:p w14:paraId="4BF1ED31" w14:textId="6BA31752" w:rsidR="0000347A" w:rsidRPr="00C5014B" w:rsidRDefault="006F2CC9" w:rsidP="0000347A">
            <w:pPr>
              <w:jc w:val="center"/>
              <w:rPr>
                <w:rFonts w:ascii="Arial" w:eastAsia="Calibri" w:hAnsi="Arial" w:cs="Arial"/>
                <w:sz w:val="22"/>
                <w:szCs w:val="22"/>
              </w:rPr>
            </w:pPr>
            <w:r>
              <w:rPr>
                <w:rFonts w:ascii="Arial" w:hAnsi="Arial" w:eastAsia="Calibri" w:cs="Arial"/>
                <w:sz w:val="22"/>
                <w:szCs w:val="22"/>
                <w:lang w:val="en-US"/>
              </w:rPr>
              <w:t>&gt;100%</w:t>
            </w:r>
          </w:p>
        </w:tc>
      </w:tr>
      <w:tr w:rsidR="0000347A" w:rsidRPr="00C5014B" w14:paraId="2F8FAC46" w14:textId="77777777" w:rsidTr="00CD5723">
        <w:trPr>
          <w:trHeight w:val="350"/>
          <w:jc w:val="center"/>
        </w:trPr>
        <w:tc>
          <w:tcPr>
            <w:tcW w:w="1500" w:type="dxa"/>
            <w:vMerge/>
            <w:shd w:val="clear" w:color="auto" w:fill="auto"/>
            <w:vAlign w:val="center"/>
            <w:hideMark/>
          </w:tcPr>
          <w:p w14:paraId="7FECC6EA" w14:textId="77777777" w:rsidR="0000347A" w:rsidRPr="00C5014B" w:rsidRDefault="0000347A" w:rsidP="0000347A">
            <w:pPr>
              <w:jc w:val="center"/>
              <w:rPr>
                <w:rFonts w:ascii="Arial" w:eastAsia="Calibri" w:hAnsi="Arial" w:cs="Arial"/>
                <w:sz w:val="22"/>
                <w:szCs w:val="22"/>
              </w:rPr>
            </w:pPr>
          </w:p>
        </w:tc>
        <w:tc>
          <w:tcPr>
            <w:tcW w:w="2620" w:type="dxa"/>
            <w:shd w:val="clear" w:color="auto" w:fill="auto"/>
            <w:noWrap/>
            <w:vAlign w:val="center"/>
            <w:hideMark/>
          </w:tcPr>
          <w:p w14:paraId="3997FD43"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 xml:space="preserve">3ème </w:t>
            </w:r>
            <w:proofErr w:type="spellStart"/>
            <w:r w:rsidRPr="00C5014B">
              <w:rPr>
                <w:rFonts w:ascii="Arial" w:hAnsi="Arial" w:eastAsia="Calibri" w:cs="Arial"/>
                <w:sz w:val="22"/>
                <w:szCs w:val="22"/>
              </w:rPr>
              <w:t>Bouyaha</w:t>
            </w:r>
            <w:proofErr w:type="spellEnd"/>
          </w:p>
        </w:tc>
        <w:tc>
          <w:tcPr>
            <w:tcW w:w="1910" w:type="dxa"/>
            <w:shd w:val="clear" w:color="auto" w:fill="auto"/>
            <w:noWrap/>
            <w:vAlign w:val="center"/>
            <w:hideMark/>
          </w:tcPr>
          <w:p w14:paraId="16DBCFBB" w14:textId="6AC2855F" w:rsidR="0000347A" w:rsidRPr="00C5014B" w:rsidRDefault="0000347A" w:rsidP="0000347A">
            <w:pPr>
              <w:jc w:val="center"/>
              <w:rPr>
                <w:rFonts w:ascii="Arial" w:eastAsia="Calibri" w:hAnsi="Arial" w:cs="Arial"/>
                <w:sz w:val="22"/>
                <w:szCs w:val="22"/>
              </w:rPr>
            </w:pPr>
            <w:r w:rsidRPr="0000347A">
              <w:rPr>
                <w:rFonts w:ascii="Arial" w:hAnsi="Arial" w:eastAsia="Calibri" w:cs="Arial"/>
                <w:sz w:val="22"/>
                <w:szCs w:val="22"/>
              </w:rPr>
              <w:t xml:space="preserve">                                         2,668,197 </w:t>
            </w:r>
          </w:p>
        </w:tc>
        <w:tc>
          <w:tcPr>
            <w:tcW w:w="1260" w:type="dxa"/>
            <w:shd w:val="clear" w:color="auto" w:fill="auto"/>
            <w:noWrap/>
            <w:vAlign w:val="center"/>
            <w:hideMark/>
          </w:tcPr>
          <w:p w14:paraId="09BCEAFD" w14:textId="43836C99" w:rsidR="0000347A" w:rsidRPr="00C5014B" w:rsidRDefault="006F2CC9" w:rsidP="0000347A">
            <w:pPr>
              <w:jc w:val="center"/>
              <w:rPr>
                <w:rFonts w:ascii="Arial" w:eastAsia="Calibri" w:hAnsi="Arial" w:cs="Arial"/>
                <w:sz w:val="22"/>
                <w:szCs w:val="22"/>
              </w:rPr>
            </w:pPr>
            <w:r>
              <w:rPr>
                <w:rFonts w:ascii="Arial" w:hAnsi="Arial" w:eastAsia="Calibri" w:cs="Arial"/>
                <w:sz w:val="22"/>
                <w:szCs w:val="22"/>
                <w:lang w:val="en-US"/>
              </w:rPr>
              <w:t>&gt;100%</w:t>
            </w:r>
          </w:p>
        </w:tc>
      </w:tr>
      <w:tr w:rsidR="0000347A" w:rsidRPr="00C5014B" w14:paraId="7B5E2B90" w14:textId="77777777" w:rsidTr="00CD5723">
        <w:trPr>
          <w:trHeight w:val="350"/>
          <w:jc w:val="center"/>
        </w:trPr>
        <w:tc>
          <w:tcPr>
            <w:tcW w:w="1500" w:type="dxa"/>
            <w:vMerge/>
            <w:shd w:val="clear" w:color="auto" w:fill="auto"/>
            <w:vAlign w:val="center"/>
            <w:hideMark/>
          </w:tcPr>
          <w:p w14:paraId="35D0D465" w14:textId="77777777" w:rsidR="0000347A" w:rsidRPr="00C5014B" w:rsidRDefault="0000347A" w:rsidP="0000347A">
            <w:pPr>
              <w:jc w:val="center"/>
              <w:rPr>
                <w:rFonts w:ascii="Arial" w:eastAsia="Calibri" w:hAnsi="Arial" w:cs="Arial"/>
                <w:sz w:val="22"/>
                <w:szCs w:val="22"/>
              </w:rPr>
            </w:pPr>
          </w:p>
        </w:tc>
        <w:tc>
          <w:tcPr>
            <w:tcW w:w="2620" w:type="dxa"/>
            <w:shd w:val="clear" w:color="auto" w:fill="auto"/>
            <w:noWrap/>
            <w:vAlign w:val="center"/>
            <w:hideMark/>
          </w:tcPr>
          <w:p w14:paraId="2770EDCD"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 xml:space="preserve">4ème </w:t>
            </w:r>
            <w:proofErr w:type="spellStart"/>
            <w:r w:rsidRPr="00C5014B">
              <w:rPr>
                <w:rFonts w:ascii="Arial" w:hAnsi="Arial" w:eastAsia="Calibri" w:cs="Arial"/>
                <w:sz w:val="22"/>
                <w:szCs w:val="22"/>
              </w:rPr>
              <w:t>Sanyago</w:t>
            </w:r>
            <w:proofErr w:type="spellEnd"/>
          </w:p>
        </w:tc>
        <w:tc>
          <w:tcPr>
            <w:tcW w:w="1910" w:type="dxa"/>
            <w:shd w:val="clear" w:color="auto" w:fill="auto"/>
            <w:noWrap/>
            <w:vAlign w:val="center"/>
            <w:hideMark/>
          </w:tcPr>
          <w:p w14:paraId="325F9369" w14:textId="23E9F051" w:rsidR="0000347A" w:rsidRPr="00C5014B" w:rsidRDefault="0000347A" w:rsidP="0000347A">
            <w:pPr>
              <w:jc w:val="center"/>
              <w:rPr>
                <w:rFonts w:ascii="Arial" w:eastAsia="Calibri" w:hAnsi="Arial" w:cs="Arial"/>
                <w:sz w:val="22"/>
                <w:szCs w:val="22"/>
              </w:rPr>
            </w:pPr>
            <w:r w:rsidRPr="0000347A">
              <w:rPr>
                <w:rFonts w:ascii="Arial" w:hAnsi="Arial" w:eastAsia="Calibri" w:cs="Arial"/>
                <w:sz w:val="22"/>
                <w:szCs w:val="22"/>
              </w:rPr>
              <w:t xml:space="preserve">                                         5,566,974 </w:t>
            </w:r>
          </w:p>
        </w:tc>
        <w:tc>
          <w:tcPr>
            <w:tcW w:w="1260" w:type="dxa"/>
            <w:shd w:val="clear" w:color="auto" w:fill="auto"/>
            <w:noWrap/>
            <w:vAlign w:val="center"/>
            <w:hideMark/>
          </w:tcPr>
          <w:p w14:paraId="17A6F6FE" w14:textId="60B518E2" w:rsidR="0000347A" w:rsidRPr="00C5014B" w:rsidRDefault="006F2CC9" w:rsidP="0000347A">
            <w:pPr>
              <w:jc w:val="center"/>
              <w:rPr>
                <w:rFonts w:ascii="Arial" w:eastAsia="Calibri" w:hAnsi="Arial" w:cs="Arial"/>
                <w:sz w:val="22"/>
                <w:szCs w:val="22"/>
              </w:rPr>
            </w:pPr>
            <w:r>
              <w:rPr>
                <w:rFonts w:ascii="Arial" w:hAnsi="Arial" w:eastAsia="Calibri" w:cs="Arial"/>
                <w:sz w:val="22"/>
                <w:szCs w:val="22"/>
                <w:lang w:val="en-US"/>
              </w:rPr>
              <w:t>&gt;100%</w:t>
            </w:r>
          </w:p>
        </w:tc>
      </w:tr>
      <w:tr w:rsidR="0000347A" w:rsidRPr="00C5014B" w14:paraId="746AC0B3" w14:textId="77777777" w:rsidTr="00CD5723">
        <w:trPr>
          <w:trHeight w:val="350"/>
          <w:jc w:val="center"/>
        </w:trPr>
        <w:tc>
          <w:tcPr>
            <w:tcW w:w="1500" w:type="dxa"/>
            <w:vMerge w:val="restart"/>
            <w:shd w:val="clear" w:color="auto" w:fill="auto"/>
            <w:noWrap/>
            <w:vAlign w:val="center"/>
            <w:hideMark/>
          </w:tcPr>
          <w:p w14:paraId="66BA237A" w14:textId="77777777" w:rsidR="0000347A" w:rsidRPr="00C5014B" w:rsidRDefault="0000347A" w:rsidP="0000347A">
            <w:pPr>
              <w:jc w:val="center"/>
              <w:rPr>
                <w:rFonts w:ascii="Arial" w:eastAsia="Calibri" w:hAnsi="Arial" w:cs="Arial"/>
                <w:sz w:val="22"/>
                <w:szCs w:val="22"/>
              </w:rPr>
            </w:pPr>
            <w:proofErr w:type="spellStart"/>
            <w:r w:rsidRPr="00C5014B">
              <w:rPr>
                <w:rFonts w:ascii="Arial" w:hAnsi="Arial" w:eastAsia="Calibri" w:cs="Arial"/>
                <w:sz w:val="22"/>
                <w:szCs w:val="22"/>
              </w:rPr>
              <w:t>Dondon</w:t>
            </w:r>
            <w:proofErr w:type="spellEnd"/>
          </w:p>
        </w:tc>
        <w:tc>
          <w:tcPr>
            <w:tcW w:w="2620" w:type="dxa"/>
            <w:shd w:val="clear" w:color="auto" w:fill="auto"/>
            <w:noWrap/>
            <w:vAlign w:val="center"/>
            <w:hideMark/>
          </w:tcPr>
          <w:p w14:paraId="0DEFFC61"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 xml:space="preserve">1ère </w:t>
            </w:r>
            <w:proofErr w:type="spellStart"/>
            <w:r w:rsidRPr="00C5014B">
              <w:rPr>
                <w:rFonts w:ascii="Arial" w:hAnsi="Arial" w:eastAsia="Calibri" w:cs="Arial"/>
                <w:sz w:val="22"/>
                <w:szCs w:val="22"/>
              </w:rPr>
              <w:t>Brostage</w:t>
            </w:r>
            <w:proofErr w:type="spellEnd"/>
          </w:p>
        </w:tc>
        <w:tc>
          <w:tcPr>
            <w:tcW w:w="1910" w:type="dxa"/>
            <w:shd w:val="clear" w:color="auto" w:fill="auto"/>
            <w:noWrap/>
            <w:vAlign w:val="center"/>
            <w:hideMark/>
          </w:tcPr>
          <w:p w14:paraId="4AB1CEC8" w14:textId="1E887E8E" w:rsidR="0000347A" w:rsidRPr="00C5014B" w:rsidRDefault="0000347A" w:rsidP="0000347A">
            <w:pPr>
              <w:jc w:val="center"/>
              <w:rPr>
                <w:rFonts w:ascii="Arial" w:eastAsia="Calibri" w:hAnsi="Arial" w:cs="Arial"/>
                <w:sz w:val="22"/>
                <w:szCs w:val="22"/>
              </w:rPr>
            </w:pPr>
            <w:r w:rsidRPr="0000347A">
              <w:rPr>
                <w:rFonts w:ascii="Arial" w:hAnsi="Arial" w:eastAsia="Calibri" w:cs="Arial"/>
                <w:sz w:val="22"/>
                <w:szCs w:val="22"/>
              </w:rPr>
              <w:t xml:space="preserve">                                             419,143 </w:t>
            </w:r>
          </w:p>
        </w:tc>
        <w:tc>
          <w:tcPr>
            <w:tcW w:w="1260" w:type="dxa"/>
            <w:shd w:val="clear" w:color="auto" w:fill="auto"/>
            <w:noWrap/>
            <w:vAlign w:val="center"/>
            <w:hideMark/>
          </w:tcPr>
          <w:p w14:paraId="2256BBAE" w14:textId="756BC900" w:rsidR="0000347A" w:rsidRPr="00C5014B" w:rsidRDefault="006F2CC9" w:rsidP="0000347A">
            <w:pPr>
              <w:jc w:val="center"/>
              <w:rPr>
                <w:rFonts w:ascii="Arial" w:eastAsia="Calibri" w:hAnsi="Arial" w:cs="Arial"/>
                <w:sz w:val="22"/>
                <w:szCs w:val="22"/>
              </w:rPr>
            </w:pPr>
            <w:r>
              <w:rPr>
                <w:rFonts w:ascii="Arial" w:hAnsi="Arial" w:eastAsia="Calibri" w:cs="Arial"/>
                <w:sz w:val="22"/>
                <w:szCs w:val="22"/>
                <w:lang w:val="en-US"/>
              </w:rPr>
              <w:t>&gt;100%</w:t>
            </w:r>
          </w:p>
        </w:tc>
      </w:tr>
      <w:tr w:rsidR="0000347A" w:rsidRPr="00C5014B" w14:paraId="45382464" w14:textId="77777777" w:rsidTr="00CD5723">
        <w:trPr>
          <w:trHeight w:val="350"/>
          <w:jc w:val="center"/>
        </w:trPr>
        <w:tc>
          <w:tcPr>
            <w:tcW w:w="1500" w:type="dxa"/>
            <w:vMerge/>
            <w:shd w:val="clear" w:color="auto" w:fill="auto"/>
            <w:vAlign w:val="center"/>
            <w:hideMark/>
          </w:tcPr>
          <w:p w14:paraId="3E6F7F99" w14:textId="77777777" w:rsidR="0000347A" w:rsidRPr="00C5014B" w:rsidRDefault="0000347A" w:rsidP="0000347A">
            <w:pPr>
              <w:jc w:val="center"/>
              <w:rPr>
                <w:rFonts w:ascii="Arial" w:eastAsia="Calibri" w:hAnsi="Arial" w:cs="Arial"/>
                <w:sz w:val="22"/>
                <w:szCs w:val="22"/>
              </w:rPr>
            </w:pPr>
          </w:p>
        </w:tc>
        <w:tc>
          <w:tcPr>
            <w:tcW w:w="2620" w:type="dxa"/>
            <w:shd w:val="clear" w:color="auto" w:fill="auto"/>
            <w:noWrap/>
            <w:vAlign w:val="center"/>
            <w:hideMark/>
          </w:tcPr>
          <w:p w14:paraId="567EF210"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 xml:space="preserve">2ème </w:t>
            </w:r>
            <w:proofErr w:type="spellStart"/>
            <w:r w:rsidRPr="00C5014B">
              <w:rPr>
                <w:rFonts w:ascii="Arial" w:hAnsi="Arial" w:eastAsia="Calibri" w:cs="Arial"/>
                <w:sz w:val="22"/>
                <w:szCs w:val="22"/>
              </w:rPr>
              <w:t>Bassin</w:t>
            </w:r>
            <w:proofErr w:type="spellEnd"/>
            <w:r w:rsidRPr="00C5014B">
              <w:rPr>
                <w:rFonts w:ascii="Arial" w:hAnsi="Arial" w:eastAsia="Calibri" w:cs="Arial"/>
                <w:sz w:val="22"/>
                <w:szCs w:val="22"/>
              </w:rPr>
              <w:t xml:space="preserve"> </w:t>
            </w:r>
            <w:proofErr w:type="spellStart"/>
            <w:r w:rsidRPr="00C5014B">
              <w:rPr>
                <w:rFonts w:ascii="Arial" w:hAnsi="Arial" w:eastAsia="Calibri" w:cs="Arial"/>
                <w:sz w:val="22"/>
                <w:szCs w:val="22"/>
              </w:rPr>
              <w:t>Caiman</w:t>
            </w:r>
            <w:proofErr w:type="spellEnd"/>
          </w:p>
        </w:tc>
        <w:tc>
          <w:tcPr>
            <w:tcW w:w="1910" w:type="dxa"/>
            <w:shd w:val="clear" w:color="auto" w:fill="auto"/>
            <w:noWrap/>
            <w:vAlign w:val="center"/>
            <w:hideMark/>
          </w:tcPr>
          <w:p w14:paraId="5F1935B7" w14:textId="430B06C7" w:rsidR="0000347A" w:rsidRPr="00C5014B" w:rsidRDefault="0000347A" w:rsidP="0000347A">
            <w:pPr>
              <w:jc w:val="center"/>
              <w:rPr>
                <w:rFonts w:ascii="Arial" w:eastAsia="Calibri" w:hAnsi="Arial" w:cs="Arial"/>
                <w:sz w:val="22"/>
                <w:szCs w:val="22"/>
              </w:rPr>
            </w:pPr>
            <w:r w:rsidRPr="0000347A">
              <w:rPr>
                <w:rFonts w:ascii="Arial" w:hAnsi="Arial" w:eastAsia="Calibri" w:cs="Arial"/>
                <w:sz w:val="22"/>
                <w:szCs w:val="22"/>
              </w:rPr>
              <w:t xml:space="preserve">                                             705,707 </w:t>
            </w:r>
          </w:p>
        </w:tc>
        <w:tc>
          <w:tcPr>
            <w:tcW w:w="1260" w:type="dxa"/>
            <w:shd w:val="clear" w:color="auto" w:fill="auto"/>
            <w:noWrap/>
            <w:vAlign w:val="center"/>
            <w:hideMark/>
          </w:tcPr>
          <w:p w14:paraId="652E8884" w14:textId="190FCAD9" w:rsidR="0000347A" w:rsidRPr="00C5014B" w:rsidRDefault="006F2CC9" w:rsidP="0000347A">
            <w:pPr>
              <w:jc w:val="center"/>
              <w:rPr>
                <w:rFonts w:ascii="Arial" w:eastAsia="Calibri" w:hAnsi="Arial" w:cs="Arial"/>
                <w:sz w:val="22"/>
                <w:szCs w:val="22"/>
              </w:rPr>
            </w:pPr>
            <w:r>
              <w:rPr>
                <w:rFonts w:ascii="Arial" w:hAnsi="Arial" w:eastAsia="Calibri" w:cs="Arial"/>
                <w:sz w:val="22"/>
                <w:szCs w:val="22"/>
                <w:lang w:val="en-US"/>
              </w:rPr>
              <w:t>&gt;100%</w:t>
            </w:r>
          </w:p>
        </w:tc>
      </w:tr>
      <w:tr w:rsidR="0000347A" w:rsidRPr="00C5014B" w14:paraId="3236E1BA" w14:textId="77777777" w:rsidTr="00CD5723">
        <w:trPr>
          <w:trHeight w:val="350"/>
          <w:jc w:val="center"/>
        </w:trPr>
        <w:tc>
          <w:tcPr>
            <w:tcW w:w="1500" w:type="dxa"/>
            <w:vMerge/>
            <w:shd w:val="clear" w:color="auto" w:fill="auto"/>
            <w:vAlign w:val="center"/>
            <w:hideMark/>
          </w:tcPr>
          <w:p w14:paraId="15D8F483" w14:textId="77777777" w:rsidR="0000347A" w:rsidRPr="00C5014B" w:rsidRDefault="0000347A" w:rsidP="0000347A">
            <w:pPr>
              <w:jc w:val="center"/>
              <w:rPr>
                <w:rFonts w:ascii="Arial" w:eastAsia="Calibri" w:hAnsi="Arial" w:cs="Arial"/>
                <w:sz w:val="22"/>
                <w:szCs w:val="22"/>
              </w:rPr>
            </w:pPr>
          </w:p>
        </w:tc>
        <w:tc>
          <w:tcPr>
            <w:tcW w:w="2620" w:type="dxa"/>
            <w:shd w:val="clear" w:color="auto" w:fill="auto"/>
            <w:noWrap/>
            <w:vAlign w:val="center"/>
            <w:hideMark/>
          </w:tcPr>
          <w:p w14:paraId="3F28F372"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 xml:space="preserve">4ème </w:t>
            </w:r>
            <w:proofErr w:type="spellStart"/>
            <w:r w:rsidRPr="00C5014B">
              <w:rPr>
                <w:rFonts w:ascii="Arial" w:hAnsi="Arial" w:eastAsia="Calibri" w:cs="Arial"/>
                <w:sz w:val="22"/>
                <w:szCs w:val="22"/>
              </w:rPr>
              <w:t>Laguille</w:t>
            </w:r>
            <w:proofErr w:type="spellEnd"/>
          </w:p>
        </w:tc>
        <w:tc>
          <w:tcPr>
            <w:tcW w:w="1910" w:type="dxa"/>
            <w:shd w:val="clear" w:color="auto" w:fill="auto"/>
            <w:noWrap/>
            <w:vAlign w:val="center"/>
            <w:hideMark/>
          </w:tcPr>
          <w:p w14:paraId="21103C8D" w14:textId="0DE5B669" w:rsidR="0000347A" w:rsidRPr="00C5014B" w:rsidRDefault="0000347A" w:rsidP="0000347A">
            <w:pPr>
              <w:jc w:val="center"/>
              <w:rPr>
                <w:rFonts w:ascii="Arial" w:eastAsia="Calibri" w:hAnsi="Arial" w:cs="Arial"/>
                <w:sz w:val="22"/>
                <w:szCs w:val="22"/>
              </w:rPr>
            </w:pPr>
            <w:r w:rsidRPr="0000347A">
              <w:rPr>
                <w:rFonts w:ascii="Arial" w:hAnsi="Arial" w:eastAsia="Calibri" w:cs="Arial"/>
                <w:sz w:val="22"/>
                <w:szCs w:val="22"/>
              </w:rPr>
              <w:t xml:space="preserve">                                         6,343,863 </w:t>
            </w:r>
          </w:p>
        </w:tc>
        <w:tc>
          <w:tcPr>
            <w:tcW w:w="1260" w:type="dxa"/>
            <w:shd w:val="clear" w:color="auto" w:fill="auto"/>
            <w:noWrap/>
            <w:vAlign w:val="center"/>
            <w:hideMark/>
          </w:tcPr>
          <w:p w14:paraId="06EFA26D" w14:textId="409389E0" w:rsidR="0000347A" w:rsidRPr="00C5014B" w:rsidRDefault="006F2CC9" w:rsidP="0000347A">
            <w:pPr>
              <w:jc w:val="center"/>
              <w:rPr>
                <w:rFonts w:ascii="Arial" w:eastAsia="Calibri" w:hAnsi="Arial" w:cs="Arial"/>
                <w:sz w:val="22"/>
                <w:szCs w:val="22"/>
              </w:rPr>
            </w:pPr>
            <w:r>
              <w:rPr>
                <w:rFonts w:ascii="Arial" w:hAnsi="Arial" w:eastAsia="Calibri" w:cs="Arial"/>
                <w:sz w:val="22"/>
                <w:szCs w:val="22"/>
                <w:lang w:val="en-US"/>
              </w:rPr>
              <w:t>&gt;100%</w:t>
            </w:r>
          </w:p>
        </w:tc>
      </w:tr>
      <w:tr w:rsidR="0000347A" w:rsidRPr="00C5014B" w14:paraId="29EDD72C" w14:textId="77777777" w:rsidTr="00CD5723">
        <w:trPr>
          <w:trHeight w:val="350"/>
          <w:jc w:val="center"/>
        </w:trPr>
        <w:tc>
          <w:tcPr>
            <w:tcW w:w="1500" w:type="dxa"/>
            <w:vMerge w:val="restart"/>
            <w:shd w:val="clear" w:color="auto" w:fill="auto"/>
            <w:noWrap/>
            <w:vAlign w:val="center"/>
            <w:hideMark/>
          </w:tcPr>
          <w:p w14:paraId="7E7E63E6" w14:textId="77777777" w:rsidR="0000347A" w:rsidRPr="00C5014B" w:rsidRDefault="0000347A" w:rsidP="0000347A">
            <w:pPr>
              <w:jc w:val="center"/>
              <w:rPr>
                <w:rFonts w:ascii="Arial" w:eastAsia="Calibri" w:hAnsi="Arial" w:cs="Arial"/>
                <w:sz w:val="22"/>
                <w:szCs w:val="22"/>
              </w:rPr>
            </w:pPr>
            <w:proofErr w:type="spellStart"/>
            <w:r w:rsidRPr="00C5014B">
              <w:rPr>
                <w:rFonts w:ascii="Arial" w:hAnsi="Arial" w:eastAsia="Calibri" w:cs="Arial"/>
                <w:sz w:val="22"/>
                <w:szCs w:val="22"/>
              </w:rPr>
              <w:t>Pignon</w:t>
            </w:r>
            <w:proofErr w:type="spellEnd"/>
          </w:p>
        </w:tc>
        <w:tc>
          <w:tcPr>
            <w:tcW w:w="2620" w:type="dxa"/>
            <w:shd w:val="clear" w:color="auto" w:fill="auto"/>
            <w:noWrap/>
            <w:vAlign w:val="center"/>
            <w:hideMark/>
          </w:tcPr>
          <w:p w14:paraId="51CB6BC2"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 xml:space="preserve">1ère </w:t>
            </w:r>
            <w:proofErr w:type="spellStart"/>
            <w:r w:rsidRPr="00C5014B">
              <w:rPr>
                <w:rFonts w:ascii="Arial" w:hAnsi="Arial" w:eastAsia="Calibri" w:cs="Arial"/>
                <w:sz w:val="22"/>
                <w:szCs w:val="22"/>
              </w:rPr>
              <w:t>Savannette</w:t>
            </w:r>
            <w:proofErr w:type="spellEnd"/>
          </w:p>
        </w:tc>
        <w:tc>
          <w:tcPr>
            <w:tcW w:w="1910" w:type="dxa"/>
            <w:shd w:val="clear" w:color="auto" w:fill="auto"/>
            <w:noWrap/>
            <w:vAlign w:val="center"/>
            <w:hideMark/>
          </w:tcPr>
          <w:p w14:paraId="03F1DF66" w14:textId="771D24E6" w:rsidR="0000347A" w:rsidRPr="00C5014B" w:rsidRDefault="0000347A" w:rsidP="0000347A">
            <w:pPr>
              <w:jc w:val="center"/>
              <w:rPr>
                <w:rFonts w:ascii="Arial" w:eastAsia="Calibri" w:hAnsi="Arial" w:cs="Arial"/>
                <w:sz w:val="22"/>
                <w:szCs w:val="22"/>
              </w:rPr>
            </w:pPr>
            <w:r w:rsidRPr="0000347A">
              <w:rPr>
                <w:rFonts w:ascii="Arial" w:hAnsi="Arial" w:eastAsia="Calibri" w:cs="Arial"/>
                <w:sz w:val="22"/>
                <w:szCs w:val="22"/>
              </w:rPr>
              <w:t xml:space="preserve">                                         3,063,004 </w:t>
            </w:r>
          </w:p>
        </w:tc>
        <w:tc>
          <w:tcPr>
            <w:tcW w:w="1260" w:type="dxa"/>
            <w:shd w:val="clear" w:color="auto" w:fill="auto"/>
            <w:noWrap/>
            <w:vAlign w:val="center"/>
            <w:hideMark/>
          </w:tcPr>
          <w:p w14:paraId="71141170" w14:textId="341D732E" w:rsidR="0000347A" w:rsidRPr="00C5014B" w:rsidRDefault="006F2CC9" w:rsidP="0000347A">
            <w:pPr>
              <w:jc w:val="center"/>
              <w:rPr>
                <w:rFonts w:ascii="Arial" w:eastAsia="Calibri" w:hAnsi="Arial" w:cs="Arial"/>
                <w:sz w:val="22"/>
                <w:szCs w:val="22"/>
              </w:rPr>
            </w:pPr>
            <w:r>
              <w:rPr>
                <w:rFonts w:ascii="Arial" w:hAnsi="Arial" w:eastAsia="Calibri" w:cs="Arial"/>
                <w:sz w:val="22"/>
                <w:szCs w:val="22"/>
                <w:lang w:val="en-US"/>
              </w:rPr>
              <w:t>&gt;100%</w:t>
            </w:r>
          </w:p>
        </w:tc>
      </w:tr>
      <w:tr w:rsidR="0000347A" w:rsidRPr="00C5014B" w14:paraId="070DB8D1" w14:textId="77777777" w:rsidTr="00CD5723">
        <w:trPr>
          <w:trHeight w:val="350"/>
          <w:jc w:val="center"/>
        </w:trPr>
        <w:tc>
          <w:tcPr>
            <w:tcW w:w="1500" w:type="dxa"/>
            <w:vMerge/>
            <w:shd w:val="clear" w:color="auto" w:fill="auto"/>
            <w:vAlign w:val="center"/>
            <w:hideMark/>
          </w:tcPr>
          <w:p w14:paraId="2464729A" w14:textId="77777777" w:rsidR="0000347A" w:rsidRPr="00C5014B" w:rsidRDefault="0000347A" w:rsidP="0000347A">
            <w:pPr>
              <w:jc w:val="center"/>
              <w:rPr>
                <w:rFonts w:ascii="Arial" w:eastAsia="Calibri" w:hAnsi="Arial" w:cs="Arial"/>
                <w:sz w:val="22"/>
                <w:szCs w:val="22"/>
              </w:rPr>
            </w:pPr>
          </w:p>
        </w:tc>
        <w:tc>
          <w:tcPr>
            <w:tcW w:w="2620" w:type="dxa"/>
            <w:shd w:val="clear" w:color="auto" w:fill="auto"/>
            <w:noWrap/>
            <w:vAlign w:val="center"/>
            <w:hideMark/>
          </w:tcPr>
          <w:p w14:paraId="3C8D3997"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 xml:space="preserve">2ème La Belle </w:t>
            </w:r>
            <w:proofErr w:type="spellStart"/>
            <w:r w:rsidRPr="00C5014B">
              <w:rPr>
                <w:rFonts w:ascii="Arial" w:hAnsi="Arial" w:eastAsia="Calibri" w:cs="Arial"/>
                <w:sz w:val="22"/>
                <w:szCs w:val="22"/>
              </w:rPr>
              <w:t>Mère</w:t>
            </w:r>
            <w:proofErr w:type="spellEnd"/>
          </w:p>
        </w:tc>
        <w:tc>
          <w:tcPr>
            <w:tcW w:w="1910" w:type="dxa"/>
            <w:shd w:val="clear" w:color="auto" w:fill="auto"/>
            <w:noWrap/>
            <w:vAlign w:val="center"/>
            <w:hideMark/>
          </w:tcPr>
          <w:p w14:paraId="10E71FD0" w14:textId="68D88DA4" w:rsidR="0000347A" w:rsidRPr="00C5014B" w:rsidRDefault="0000347A" w:rsidP="0000347A">
            <w:pPr>
              <w:jc w:val="center"/>
              <w:rPr>
                <w:rFonts w:ascii="Arial" w:eastAsia="Calibri" w:hAnsi="Arial" w:cs="Arial"/>
                <w:sz w:val="22"/>
                <w:szCs w:val="22"/>
              </w:rPr>
            </w:pPr>
            <w:r w:rsidRPr="0000347A">
              <w:rPr>
                <w:rFonts w:ascii="Arial" w:hAnsi="Arial" w:eastAsia="Calibri" w:cs="Arial"/>
                <w:sz w:val="22"/>
                <w:szCs w:val="22"/>
              </w:rPr>
              <w:t xml:space="preserve">                                         3,653,723 </w:t>
            </w:r>
          </w:p>
        </w:tc>
        <w:tc>
          <w:tcPr>
            <w:tcW w:w="1260" w:type="dxa"/>
            <w:shd w:val="clear" w:color="auto" w:fill="auto"/>
            <w:noWrap/>
            <w:vAlign w:val="center"/>
            <w:hideMark/>
          </w:tcPr>
          <w:p w14:paraId="0DBC2CC2" w14:textId="56BEB5ED" w:rsidR="0000347A" w:rsidRPr="00C5014B" w:rsidRDefault="006F2CC9" w:rsidP="0000347A">
            <w:pPr>
              <w:jc w:val="center"/>
              <w:rPr>
                <w:rFonts w:ascii="Arial" w:eastAsia="Calibri" w:hAnsi="Arial" w:cs="Arial"/>
                <w:sz w:val="22"/>
                <w:szCs w:val="22"/>
              </w:rPr>
            </w:pPr>
            <w:r>
              <w:rPr>
                <w:rFonts w:ascii="Arial" w:hAnsi="Arial" w:eastAsia="Calibri" w:cs="Arial"/>
                <w:sz w:val="22"/>
                <w:szCs w:val="22"/>
                <w:lang w:val="en-US"/>
              </w:rPr>
              <w:t>&gt;100%</w:t>
            </w:r>
          </w:p>
        </w:tc>
      </w:tr>
      <w:tr w:rsidR="0000347A" w:rsidRPr="00C5014B" w14:paraId="46A99120" w14:textId="77777777" w:rsidTr="00CD5723">
        <w:trPr>
          <w:trHeight w:val="530"/>
          <w:jc w:val="center"/>
        </w:trPr>
        <w:tc>
          <w:tcPr>
            <w:tcW w:w="1500" w:type="dxa"/>
            <w:shd w:val="clear" w:color="auto" w:fill="auto"/>
            <w:noWrap/>
            <w:vAlign w:val="center"/>
            <w:hideMark/>
          </w:tcPr>
          <w:p w14:paraId="3477CF17" w14:textId="77777777" w:rsidR="0000347A" w:rsidRPr="00C5014B" w:rsidRDefault="0000347A" w:rsidP="0000347A">
            <w:pPr>
              <w:jc w:val="center"/>
              <w:rPr>
                <w:rFonts w:ascii="Arial" w:eastAsia="Calibri" w:hAnsi="Arial" w:cs="Arial"/>
                <w:sz w:val="22"/>
                <w:szCs w:val="22"/>
              </w:rPr>
            </w:pPr>
            <w:proofErr w:type="spellStart"/>
            <w:r w:rsidRPr="00C5014B">
              <w:rPr>
                <w:rFonts w:ascii="Arial" w:hAnsi="Arial" w:eastAsia="Calibri" w:cs="Arial"/>
                <w:sz w:val="22"/>
                <w:szCs w:val="22"/>
              </w:rPr>
              <w:t>Borgne</w:t>
            </w:r>
            <w:proofErr w:type="spellEnd"/>
          </w:p>
        </w:tc>
        <w:tc>
          <w:tcPr>
            <w:tcW w:w="2620" w:type="dxa"/>
            <w:shd w:val="clear" w:color="auto" w:fill="auto"/>
            <w:vAlign w:val="center"/>
            <w:hideMark/>
          </w:tcPr>
          <w:p w14:paraId="735082CA" w14:textId="77777777" w:rsidR="0000347A" w:rsidRPr="00C5014B" w:rsidRDefault="0000347A" w:rsidP="0000347A">
            <w:pPr>
              <w:jc w:val="center"/>
              <w:rPr>
                <w:rFonts w:ascii="Arial" w:eastAsia="Calibri" w:hAnsi="Arial" w:cs="Arial"/>
                <w:sz w:val="22"/>
                <w:szCs w:val="22"/>
                <w:lang w:val="fr-FR"/>
              </w:rPr>
            </w:pPr>
            <w:r w:rsidRPr="00C5014B">
              <w:rPr>
                <w:rFonts w:ascii="Arial" w:hAnsi="Arial" w:eastAsia="Calibri" w:cs="Arial"/>
                <w:sz w:val="22"/>
                <w:szCs w:val="22"/>
                <w:lang w:val="fr-FR"/>
              </w:rPr>
              <w:t>7ème Côte de Fer et Fond Lagrange</w:t>
            </w:r>
          </w:p>
        </w:tc>
        <w:tc>
          <w:tcPr>
            <w:tcW w:w="1910" w:type="dxa"/>
            <w:shd w:val="clear" w:color="auto" w:fill="auto"/>
            <w:noWrap/>
            <w:vAlign w:val="center"/>
            <w:hideMark/>
          </w:tcPr>
          <w:p w14:paraId="72B66CA0" w14:textId="6D562DC5" w:rsidR="0000347A" w:rsidRPr="00C5014B" w:rsidRDefault="0000347A" w:rsidP="0000347A">
            <w:pPr>
              <w:jc w:val="center"/>
              <w:rPr>
                <w:rFonts w:ascii="Arial" w:eastAsia="Calibri" w:hAnsi="Arial" w:cs="Arial"/>
                <w:sz w:val="22"/>
                <w:szCs w:val="22"/>
              </w:rPr>
            </w:pPr>
            <w:r w:rsidRPr="006F2CC9">
              <w:rPr>
                <w:rFonts w:ascii="Arial" w:hAnsi="Arial" w:eastAsia="Calibri" w:cs="Arial"/>
                <w:sz w:val="22"/>
                <w:szCs w:val="22"/>
                <w:lang w:val="pt-BR"/>
              </w:rPr>
              <w:t xml:space="preserve">                                         </w:t>
            </w:r>
            <w:r w:rsidRPr="0000347A">
              <w:rPr>
                <w:rFonts w:ascii="Arial" w:hAnsi="Arial" w:eastAsia="Calibri" w:cs="Arial"/>
                <w:sz w:val="22"/>
                <w:szCs w:val="22"/>
              </w:rPr>
              <w:t xml:space="preserve">5,495,000 </w:t>
            </w:r>
          </w:p>
        </w:tc>
        <w:tc>
          <w:tcPr>
            <w:tcW w:w="1260" w:type="dxa"/>
            <w:shd w:val="clear" w:color="auto" w:fill="auto"/>
            <w:noWrap/>
            <w:vAlign w:val="center"/>
            <w:hideMark/>
          </w:tcPr>
          <w:p w14:paraId="5B723008" w14:textId="1E26D541" w:rsidR="0000347A" w:rsidRPr="00C5014B" w:rsidRDefault="006F2CC9" w:rsidP="0000347A">
            <w:pPr>
              <w:jc w:val="center"/>
              <w:rPr>
                <w:rFonts w:ascii="Arial" w:eastAsia="Calibri" w:hAnsi="Arial" w:cs="Arial"/>
                <w:sz w:val="22"/>
                <w:szCs w:val="22"/>
              </w:rPr>
            </w:pPr>
            <w:r>
              <w:rPr>
                <w:rFonts w:ascii="Arial" w:hAnsi="Arial" w:eastAsia="Calibri" w:cs="Arial"/>
                <w:sz w:val="22"/>
                <w:szCs w:val="22"/>
                <w:lang w:val="en-US"/>
              </w:rPr>
              <w:t>&gt;100%</w:t>
            </w:r>
          </w:p>
        </w:tc>
      </w:tr>
      <w:tr w:rsidR="0000347A" w:rsidRPr="00C5014B" w14:paraId="63A03645" w14:textId="77777777" w:rsidTr="00CD5723">
        <w:trPr>
          <w:trHeight w:val="341"/>
          <w:jc w:val="center"/>
        </w:trPr>
        <w:tc>
          <w:tcPr>
            <w:tcW w:w="1500" w:type="dxa"/>
            <w:vMerge w:val="restart"/>
            <w:shd w:val="clear" w:color="auto" w:fill="auto"/>
            <w:noWrap/>
            <w:vAlign w:val="center"/>
            <w:hideMark/>
          </w:tcPr>
          <w:p w14:paraId="723159E1"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Port Margot</w:t>
            </w:r>
          </w:p>
        </w:tc>
        <w:tc>
          <w:tcPr>
            <w:tcW w:w="2620" w:type="dxa"/>
            <w:shd w:val="clear" w:color="auto" w:fill="auto"/>
            <w:noWrap/>
            <w:vAlign w:val="center"/>
            <w:hideMark/>
          </w:tcPr>
          <w:p w14:paraId="6A520419"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 xml:space="preserve">2ème Bas Petit </w:t>
            </w:r>
            <w:proofErr w:type="spellStart"/>
            <w:r w:rsidRPr="00C5014B">
              <w:rPr>
                <w:rFonts w:ascii="Arial" w:hAnsi="Arial" w:eastAsia="Calibri" w:cs="Arial"/>
                <w:sz w:val="22"/>
                <w:szCs w:val="22"/>
              </w:rPr>
              <w:t>Borgne</w:t>
            </w:r>
            <w:proofErr w:type="spellEnd"/>
          </w:p>
        </w:tc>
        <w:tc>
          <w:tcPr>
            <w:tcW w:w="1910" w:type="dxa"/>
            <w:shd w:val="clear" w:color="auto" w:fill="auto"/>
            <w:noWrap/>
            <w:vAlign w:val="center"/>
            <w:hideMark/>
          </w:tcPr>
          <w:p w14:paraId="67741A8E" w14:textId="52CFEDA9" w:rsidR="0000347A" w:rsidRPr="00C5014B" w:rsidRDefault="0000347A" w:rsidP="0000347A">
            <w:pPr>
              <w:jc w:val="center"/>
              <w:rPr>
                <w:rFonts w:ascii="Arial" w:eastAsia="Calibri" w:hAnsi="Arial" w:cs="Arial"/>
                <w:sz w:val="22"/>
                <w:szCs w:val="22"/>
              </w:rPr>
            </w:pPr>
            <w:r w:rsidRPr="0000347A">
              <w:rPr>
                <w:rFonts w:ascii="Arial" w:hAnsi="Arial" w:eastAsia="Calibri" w:cs="Arial"/>
                <w:sz w:val="22"/>
                <w:szCs w:val="22"/>
              </w:rPr>
              <w:t xml:space="preserve">                                         6,607,255 </w:t>
            </w:r>
          </w:p>
        </w:tc>
        <w:tc>
          <w:tcPr>
            <w:tcW w:w="1260" w:type="dxa"/>
            <w:shd w:val="clear" w:color="auto" w:fill="auto"/>
            <w:noWrap/>
            <w:vAlign w:val="center"/>
            <w:hideMark/>
          </w:tcPr>
          <w:p w14:paraId="6C2BB3DE" w14:textId="0DDD5E70" w:rsidR="0000347A" w:rsidRPr="00C5014B" w:rsidRDefault="006F2CC9" w:rsidP="0000347A">
            <w:pPr>
              <w:jc w:val="center"/>
              <w:rPr>
                <w:rFonts w:ascii="Arial" w:eastAsia="Calibri" w:hAnsi="Arial" w:cs="Arial"/>
                <w:sz w:val="22"/>
                <w:szCs w:val="22"/>
              </w:rPr>
            </w:pPr>
            <w:r>
              <w:rPr>
                <w:rFonts w:ascii="Arial" w:hAnsi="Arial" w:eastAsia="Calibri" w:cs="Arial"/>
                <w:sz w:val="22"/>
                <w:szCs w:val="22"/>
                <w:lang w:val="en-US"/>
              </w:rPr>
              <w:t>&gt;100%</w:t>
            </w:r>
          </w:p>
        </w:tc>
      </w:tr>
      <w:tr w:rsidR="0000347A" w:rsidRPr="00C5014B" w14:paraId="4C37D823" w14:textId="77777777" w:rsidTr="00CD5723">
        <w:trPr>
          <w:trHeight w:val="350"/>
          <w:jc w:val="center"/>
        </w:trPr>
        <w:tc>
          <w:tcPr>
            <w:tcW w:w="1500" w:type="dxa"/>
            <w:vMerge/>
            <w:shd w:val="clear" w:color="auto" w:fill="auto"/>
            <w:vAlign w:val="center"/>
            <w:hideMark/>
          </w:tcPr>
          <w:p w14:paraId="144EE131" w14:textId="77777777" w:rsidR="0000347A" w:rsidRPr="00C5014B" w:rsidRDefault="0000347A" w:rsidP="0000347A">
            <w:pPr>
              <w:jc w:val="center"/>
              <w:rPr>
                <w:rFonts w:ascii="Arial" w:eastAsia="Calibri" w:hAnsi="Arial" w:cs="Arial"/>
                <w:sz w:val="22"/>
                <w:szCs w:val="22"/>
              </w:rPr>
            </w:pPr>
          </w:p>
        </w:tc>
        <w:tc>
          <w:tcPr>
            <w:tcW w:w="2620" w:type="dxa"/>
            <w:shd w:val="clear" w:color="auto" w:fill="auto"/>
            <w:noWrap/>
            <w:vAlign w:val="center"/>
            <w:hideMark/>
          </w:tcPr>
          <w:p w14:paraId="3121CC66"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5ème Bas Quartier</w:t>
            </w:r>
          </w:p>
        </w:tc>
        <w:tc>
          <w:tcPr>
            <w:tcW w:w="1910" w:type="dxa"/>
            <w:shd w:val="clear" w:color="auto" w:fill="auto"/>
            <w:noWrap/>
            <w:vAlign w:val="center"/>
            <w:hideMark/>
          </w:tcPr>
          <w:p w14:paraId="78AB3659" w14:textId="007CB3B3" w:rsidR="0000347A" w:rsidRPr="00C5014B" w:rsidRDefault="0000347A" w:rsidP="0000347A">
            <w:pPr>
              <w:jc w:val="center"/>
              <w:rPr>
                <w:rFonts w:ascii="Arial" w:eastAsia="Calibri" w:hAnsi="Arial" w:cs="Arial"/>
                <w:sz w:val="22"/>
                <w:szCs w:val="22"/>
              </w:rPr>
            </w:pPr>
            <w:r w:rsidRPr="0000347A">
              <w:rPr>
                <w:rFonts w:ascii="Arial" w:hAnsi="Arial" w:eastAsia="Calibri" w:cs="Arial"/>
                <w:sz w:val="22"/>
                <w:szCs w:val="22"/>
              </w:rPr>
              <w:t xml:space="preserve">                                         1,020,868 </w:t>
            </w:r>
          </w:p>
        </w:tc>
        <w:tc>
          <w:tcPr>
            <w:tcW w:w="1260" w:type="dxa"/>
            <w:shd w:val="clear" w:color="auto" w:fill="auto"/>
            <w:noWrap/>
            <w:vAlign w:val="center"/>
            <w:hideMark/>
          </w:tcPr>
          <w:p w14:paraId="5B50F79B" w14:textId="4B0698AB" w:rsidR="0000347A" w:rsidRPr="00C5014B" w:rsidRDefault="006F2CC9" w:rsidP="0000347A">
            <w:pPr>
              <w:jc w:val="center"/>
              <w:rPr>
                <w:rFonts w:ascii="Arial" w:eastAsia="Calibri" w:hAnsi="Arial" w:cs="Arial"/>
                <w:sz w:val="22"/>
                <w:szCs w:val="22"/>
              </w:rPr>
            </w:pPr>
            <w:r>
              <w:rPr>
                <w:rFonts w:ascii="Arial" w:hAnsi="Arial" w:eastAsia="Calibri" w:cs="Arial"/>
                <w:sz w:val="22"/>
                <w:szCs w:val="22"/>
                <w:lang w:val="en-US"/>
              </w:rPr>
              <w:t>&gt;100%</w:t>
            </w:r>
          </w:p>
        </w:tc>
      </w:tr>
      <w:tr w:rsidR="0000347A" w:rsidRPr="00C5014B" w14:paraId="4AEA0008" w14:textId="77777777" w:rsidTr="00CD5723">
        <w:trPr>
          <w:trHeight w:val="350"/>
          <w:jc w:val="center"/>
        </w:trPr>
        <w:tc>
          <w:tcPr>
            <w:tcW w:w="1500" w:type="dxa"/>
            <w:vMerge w:val="restart"/>
            <w:shd w:val="clear" w:color="auto" w:fill="auto"/>
            <w:noWrap/>
            <w:vAlign w:val="center"/>
            <w:hideMark/>
          </w:tcPr>
          <w:p w14:paraId="156BA6F6" w14:textId="77777777" w:rsidR="0000347A" w:rsidRPr="00C5014B" w:rsidRDefault="0000347A" w:rsidP="0000347A">
            <w:pPr>
              <w:jc w:val="center"/>
              <w:rPr>
                <w:rFonts w:ascii="Arial" w:eastAsia="Calibri" w:hAnsi="Arial" w:cs="Arial"/>
                <w:sz w:val="22"/>
                <w:szCs w:val="22"/>
              </w:rPr>
            </w:pPr>
            <w:proofErr w:type="spellStart"/>
            <w:r w:rsidRPr="00C5014B">
              <w:rPr>
                <w:rFonts w:ascii="Arial" w:hAnsi="Arial" w:eastAsia="Calibri" w:cs="Arial"/>
                <w:sz w:val="22"/>
                <w:szCs w:val="22"/>
              </w:rPr>
              <w:t>Limbe</w:t>
            </w:r>
            <w:proofErr w:type="spellEnd"/>
          </w:p>
        </w:tc>
        <w:tc>
          <w:tcPr>
            <w:tcW w:w="2620" w:type="dxa"/>
            <w:shd w:val="clear" w:color="auto" w:fill="auto"/>
            <w:noWrap/>
            <w:vAlign w:val="center"/>
            <w:hideMark/>
          </w:tcPr>
          <w:p w14:paraId="5DF0E296"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 xml:space="preserve">3ème </w:t>
            </w:r>
            <w:proofErr w:type="spellStart"/>
            <w:r w:rsidRPr="00C5014B">
              <w:rPr>
                <w:rFonts w:ascii="Arial" w:hAnsi="Arial" w:eastAsia="Calibri" w:cs="Arial"/>
                <w:sz w:val="22"/>
                <w:szCs w:val="22"/>
              </w:rPr>
              <w:t>Acul</w:t>
            </w:r>
            <w:proofErr w:type="spellEnd"/>
            <w:r w:rsidRPr="00C5014B">
              <w:rPr>
                <w:rFonts w:ascii="Arial" w:hAnsi="Arial" w:eastAsia="Calibri" w:cs="Arial"/>
                <w:sz w:val="22"/>
                <w:szCs w:val="22"/>
              </w:rPr>
              <w:t xml:space="preserve"> </w:t>
            </w:r>
            <w:proofErr w:type="spellStart"/>
            <w:r w:rsidRPr="00C5014B">
              <w:rPr>
                <w:rFonts w:ascii="Arial" w:hAnsi="Arial" w:eastAsia="Calibri" w:cs="Arial"/>
                <w:sz w:val="22"/>
                <w:szCs w:val="22"/>
              </w:rPr>
              <w:t>Jeannot</w:t>
            </w:r>
            <w:proofErr w:type="spellEnd"/>
          </w:p>
        </w:tc>
        <w:tc>
          <w:tcPr>
            <w:tcW w:w="1910" w:type="dxa"/>
            <w:shd w:val="clear" w:color="auto" w:fill="auto"/>
            <w:noWrap/>
            <w:vAlign w:val="center"/>
            <w:hideMark/>
          </w:tcPr>
          <w:p w14:paraId="7D318FAC" w14:textId="571BAC44" w:rsidR="0000347A" w:rsidRPr="00C5014B" w:rsidRDefault="0000347A" w:rsidP="0000347A">
            <w:pPr>
              <w:jc w:val="center"/>
              <w:rPr>
                <w:rFonts w:ascii="Arial" w:eastAsia="Calibri" w:hAnsi="Arial" w:cs="Arial"/>
                <w:sz w:val="22"/>
                <w:szCs w:val="22"/>
              </w:rPr>
            </w:pPr>
            <w:r w:rsidRPr="0000347A">
              <w:rPr>
                <w:rFonts w:ascii="Arial" w:hAnsi="Arial" w:eastAsia="Calibri" w:cs="Arial"/>
                <w:sz w:val="22"/>
                <w:szCs w:val="22"/>
              </w:rPr>
              <w:t xml:space="preserve">                                         3,796,545 </w:t>
            </w:r>
          </w:p>
        </w:tc>
        <w:tc>
          <w:tcPr>
            <w:tcW w:w="1260" w:type="dxa"/>
            <w:shd w:val="clear" w:color="auto" w:fill="auto"/>
            <w:noWrap/>
            <w:vAlign w:val="center"/>
            <w:hideMark/>
          </w:tcPr>
          <w:p w14:paraId="7161AB00" w14:textId="5BAC9155" w:rsidR="0000347A" w:rsidRPr="00C5014B" w:rsidRDefault="006F2CC9" w:rsidP="0000347A">
            <w:pPr>
              <w:jc w:val="center"/>
              <w:rPr>
                <w:rFonts w:ascii="Arial" w:eastAsia="Calibri" w:hAnsi="Arial" w:cs="Arial"/>
                <w:sz w:val="22"/>
                <w:szCs w:val="22"/>
              </w:rPr>
            </w:pPr>
            <w:r>
              <w:rPr>
                <w:rFonts w:ascii="Arial" w:hAnsi="Arial" w:eastAsia="Calibri" w:cs="Arial"/>
                <w:sz w:val="22"/>
                <w:szCs w:val="22"/>
                <w:lang w:val="en-US"/>
              </w:rPr>
              <w:t>&gt;100%</w:t>
            </w:r>
          </w:p>
        </w:tc>
      </w:tr>
      <w:tr w:rsidR="0000347A" w:rsidRPr="00C5014B" w14:paraId="70D1266F" w14:textId="77777777" w:rsidTr="00CD5723">
        <w:trPr>
          <w:trHeight w:val="350"/>
          <w:jc w:val="center"/>
        </w:trPr>
        <w:tc>
          <w:tcPr>
            <w:tcW w:w="1500" w:type="dxa"/>
            <w:vMerge/>
            <w:shd w:val="clear" w:color="auto" w:fill="auto"/>
            <w:vAlign w:val="center"/>
            <w:hideMark/>
          </w:tcPr>
          <w:p w14:paraId="0E101571" w14:textId="77777777" w:rsidR="0000347A" w:rsidRPr="00C5014B" w:rsidRDefault="0000347A" w:rsidP="0000347A">
            <w:pPr>
              <w:jc w:val="center"/>
              <w:rPr>
                <w:rFonts w:ascii="Arial" w:eastAsia="Calibri" w:hAnsi="Arial" w:cs="Arial"/>
                <w:sz w:val="22"/>
                <w:szCs w:val="22"/>
              </w:rPr>
            </w:pPr>
          </w:p>
        </w:tc>
        <w:tc>
          <w:tcPr>
            <w:tcW w:w="2620" w:type="dxa"/>
            <w:shd w:val="clear" w:color="auto" w:fill="auto"/>
            <w:noWrap/>
            <w:vAlign w:val="center"/>
            <w:hideMark/>
          </w:tcPr>
          <w:p w14:paraId="1A133E0F"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 xml:space="preserve">4ème </w:t>
            </w:r>
            <w:proofErr w:type="spellStart"/>
            <w:r w:rsidRPr="00C5014B">
              <w:rPr>
                <w:rFonts w:ascii="Arial" w:hAnsi="Arial" w:eastAsia="Calibri" w:cs="Arial"/>
                <w:sz w:val="22"/>
                <w:szCs w:val="22"/>
              </w:rPr>
              <w:t>Chabotte</w:t>
            </w:r>
            <w:proofErr w:type="spellEnd"/>
          </w:p>
        </w:tc>
        <w:tc>
          <w:tcPr>
            <w:tcW w:w="1910" w:type="dxa"/>
            <w:shd w:val="clear" w:color="auto" w:fill="auto"/>
            <w:noWrap/>
            <w:vAlign w:val="center"/>
            <w:hideMark/>
          </w:tcPr>
          <w:p w14:paraId="6F408D27" w14:textId="0650418D" w:rsidR="0000347A" w:rsidRPr="00C5014B" w:rsidRDefault="0000347A" w:rsidP="0000347A">
            <w:pPr>
              <w:jc w:val="center"/>
              <w:rPr>
                <w:rFonts w:ascii="Arial" w:eastAsia="Calibri" w:hAnsi="Arial" w:cs="Arial"/>
                <w:sz w:val="22"/>
                <w:szCs w:val="22"/>
              </w:rPr>
            </w:pPr>
            <w:r w:rsidRPr="0000347A">
              <w:rPr>
                <w:rFonts w:ascii="Arial" w:hAnsi="Arial" w:eastAsia="Calibri" w:cs="Arial"/>
                <w:sz w:val="22"/>
                <w:szCs w:val="22"/>
              </w:rPr>
              <w:t xml:space="preserve">                                         3,928,665 </w:t>
            </w:r>
          </w:p>
        </w:tc>
        <w:tc>
          <w:tcPr>
            <w:tcW w:w="1260" w:type="dxa"/>
            <w:shd w:val="clear" w:color="auto" w:fill="auto"/>
            <w:noWrap/>
            <w:vAlign w:val="center"/>
            <w:hideMark/>
          </w:tcPr>
          <w:p w14:paraId="1A740ADB" w14:textId="4FEF5F44" w:rsidR="0000347A" w:rsidRPr="00C5014B" w:rsidRDefault="006F2CC9" w:rsidP="0000347A">
            <w:pPr>
              <w:jc w:val="center"/>
              <w:rPr>
                <w:rFonts w:ascii="Arial" w:eastAsia="Calibri" w:hAnsi="Arial" w:cs="Arial"/>
                <w:sz w:val="22"/>
                <w:szCs w:val="22"/>
              </w:rPr>
            </w:pPr>
            <w:r>
              <w:rPr>
                <w:rFonts w:ascii="Arial" w:hAnsi="Arial" w:eastAsia="Calibri" w:cs="Arial"/>
                <w:sz w:val="22"/>
                <w:szCs w:val="22"/>
                <w:lang w:val="en-US"/>
              </w:rPr>
              <w:t>&gt;100%</w:t>
            </w:r>
          </w:p>
        </w:tc>
      </w:tr>
      <w:tr w:rsidR="0000347A" w:rsidRPr="00C5014B" w14:paraId="7C2C3D90" w14:textId="77777777" w:rsidTr="00CD5723">
        <w:trPr>
          <w:trHeight w:val="350"/>
          <w:jc w:val="center"/>
        </w:trPr>
        <w:tc>
          <w:tcPr>
            <w:tcW w:w="1500" w:type="dxa"/>
            <w:vMerge/>
            <w:shd w:val="clear" w:color="auto" w:fill="auto"/>
            <w:vAlign w:val="center"/>
            <w:hideMark/>
          </w:tcPr>
          <w:p w14:paraId="22BC56FA" w14:textId="77777777" w:rsidR="0000347A" w:rsidRPr="00C5014B" w:rsidRDefault="0000347A" w:rsidP="0000347A">
            <w:pPr>
              <w:jc w:val="center"/>
              <w:rPr>
                <w:rFonts w:ascii="Arial" w:eastAsia="Calibri" w:hAnsi="Arial" w:cs="Arial"/>
                <w:sz w:val="22"/>
                <w:szCs w:val="22"/>
              </w:rPr>
            </w:pPr>
          </w:p>
        </w:tc>
        <w:tc>
          <w:tcPr>
            <w:tcW w:w="2620" w:type="dxa"/>
            <w:shd w:val="clear" w:color="auto" w:fill="auto"/>
            <w:noWrap/>
            <w:vAlign w:val="center"/>
            <w:hideMark/>
          </w:tcPr>
          <w:p w14:paraId="2E6188F7"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 xml:space="preserve">5ème Camp </w:t>
            </w:r>
            <w:proofErr w:type="spellStart"/>
            <w:r w:rsidRPr="00C5014B">
              <w:rPr>
                <w:rFonts w:ascii="Arial" w:hAnsi="Arial" w:eastAsia="Calibri" w:cs="Arial"/>
                <w:sz w:val="22"/>
                <w:szCs w:val="22"/>
              </w:rPr>
              <w:t>Coq</w:t>
            </w:r>
            <w:proofErr w:type="spellEnd"/>
          </w:p>
        </w:tc>
        <w:tc>
          <w:tcPr>
            <w:tcW w:w="1910" w:type="dxa"/>
            <w:shd w:val="clear" w:color="auto" w:fill="auto"/>
            <w:noWrap/>
            <w:vAlign w:val="center"/>
            <w:hideMark/>
          </w:tcPr>
          <w:p w14:paraId="6ED044E5" w14:textId="2D269184" w:rsidR="0000347A" w:rsidRPr="00C5014B" w:rsidRDefault="0000347A" w:rsidP="0000347A">
            <w:pPr>
              <w:jc w:val="center"/>
              <w:rPr>
                <w:rFonts w:ascii="Arial" w:eastAsia="Calibri" w:hAnsi="Arial" w:cs="Arial"/>
                <w:sz w:val="22"/>
                <w:szCs w:val="22"/>
              </w:rPr>
            </w:pPr>
            <w:r w:rsidRPr="0000347A">
              <w:rPr>
                <w:rFonts w:ascii="Arial" w:hAnsi="Arial" w:eastAsia="Calibri" w:cs="Arial"/>
                <w:sz w:val="22"/>
                <w:szCs w:val="22"/>
              </w:rPr>
              <w:t xml:space="preserve">                                         4,006,884 </w:t>
            </w:r>
          </w:p>
        </w:tc>
        <w:tc>
          <w:tcPr>
            <w:tcW w:w="1260" w:type="dxa"/>
            <w:shd w:val="clear" w:color="auto" w:fill="auto"/>
            <w:noWrap/>
            <w:vAlign w:val="center"/>
            <w:hideMark/>
          </w:tcPr>
          <w:p w14:paraId="46EFE4E0" w14:textId="3BA93850" w:rsidR="0000347A" w:rsidRPr="00C5014B" w:rsidRDefault="006F2CC9" w:rsidP="0000347A">
            <w:pPr>
              <w:jc w:val="center"/>
              <w:rPr>
                <w:rFonts w:ascii="Arial" w:eastAsia="Calibri" w:hAnsi="Arial" w:cs="Arial"/>
                <w:sz w:val="22"/>
                <w:szCs w:val="22"/>
              </w:rPr>
            </w:pPr>
            <w:r>
              <w:rPr>
                <w:rFonts w:ascii="Arial" w:hAnsi="Arial" w:eastAsia="Calibri" w:cs="Arial"/>
                <w:sz w:val="22"/>
                <w:szCs w:val="22"/>
                <w:lang w:val="en-US"/>
              </w:rPr>
              <w:t>&gt;100%</w:t>
            </w:r>
          </w:p>
        </w:tc>
      </w:tr>
      <w:tr w:rsidR="0000347A" w:rsidRPr="00C5014B" w14:paraId="06571EFC" w14:textId="77777777" w:rsidTr="00CD5723">
        <w:trPr>
          <w:trHeight w:val="350"/>
          <w:jc w:val="center"/>
        </w:trPr>
        <w:tc>
          <w:tcPr>
            <w:tcW w:w="1500" w:type="dxa"/>
            <w:shd w:val="clear" w:color="auto" w:fill="auto"/>
            <w:noWrap/>
            <w:vAlign w:val="center"/>
            <w:hideMark/>
          </w:tcPr>
          <w:p w14:paraId="4842B57F"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 xml:space="preserve">Bas </w:t>
            </w:r>
            <w:proofErr w:type="spellStart"/>
            <w:r w:rsidRPr="00C5014B">
              <w:rPr>
                <w:rFonts w:ascii="Arial" w:hAnsi="Arial" w:eastAsia="Calibri" w:cs="Arial"/>
                <w:sz w:val="22"/>
                <w:szCs w:val="22"/>
              </w:rPr>
              <w:t>Limbe</w:t>
            </w:r>
            <w:proofErr w:type="spellEnd"/>
          </w:p>
        </w:tc>
        <w:tc>
          <w:tcPr>
            <w:tcW w:w="2620" w:type="dxa"/>
            <w:shd w:val="clear" w:color="auto" w:fill="auto"/>
            <w:noWrap/>
            <w:vAlign w:val="center"/>
            <w:hideMark/>
          </w:tcPr>
          <w:p w14:paraId="4239B077"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 xml:space="preserve">2ème Petit </w:t>
            </w:r>
            <w:proofErr w:type="spellStart"/>
            <w:r w:rsidRPr="00C5014B">
              <w:rPr>
                <w:rFonts w:ascii="Arial" w:hAnsi="Arial" w:eastAsia="Calibri" w:cs="Arial"/>
                <w:sz w:val="22"/>
                <w:szCs w:val="22"/>
              </w:rPr>
              <w:t>Howars</w:t>
            </w:r>
            <w:proofErr w:type="spellEnd"/>
          </w:p>
        </w:tc>
        <w:tc>
          <w:tcPr>
            <w:tcW w:w="1910" w:type="dxa"/>
            <w:shd w:val="clear" w:color="auto" w:fill="auto"/>
            <w:noWrap/>
            <w:vAlign w:val="center"/>
            <w:hideMark/>
          </w:tcPr>
          <w:p w14:paraId="3A338B37" w14:textId="65E23A37" w:rsidR="0000347A" w:rsidRPr="00C5014B" w:rsidRDefault="0000347A" w:rsidP="0000347A">
            <w:pPr>
              <w:jc w:val="center"/>
              <w:rPr>
                <w:rFonts w:ascii="Arial" w:eastAsia="Calibri" w:hAnsi="Arial" w:cs="Arial"/>
                <w:sz w:val="22"/>
                <w:szCs w:val="22"/>
              </w:rPr>
            </w:pPr>
            <w:r w:rsidRPr="0000347A">
              <w:rPr>
                <w:rFonts w:ascii="Arial" w:hAnsi="Arial" w:eastAsia="Calibri" w:cs="Arial"/>
                <w:sz w:val="22"/>
                <w:szCs w:val="22"/>
              </w:rPr>
              <w:t xml:space="preserve">                                         8,342,433 </w:t>
            </w:r>
          </w:p>
        </w:tc>
        <w:tc>
          <w:tcPr>
            <w:tcW w:w="1260" w:type="dxa"/>
            <w:shd w:val="clear" w:color="auto" w:fill="auto"/>
            <w:noWrap/>
            <w:vAlign w:val="center"/>
            <w:hideMark/>
          </w:tcPr>
          <w:p w14:paraId="6670897B" w14:textId="32E03210" w:rsidR="0000347A" w:rsidRPr="00C5014B" w:rsidRDefault="006F2CC9" w:rsidP="0000347A">
            <w:pPr>
              <w:jc w:val="center"/>
              <w:rPr>
                <w:rFonts w:ascii="Arial" w:eastAsia="Calibri" w:hAnsi="Arial" w:cs="Arial"/>
                <w:sz w:val="22"/>
                <w:szCs w:val="22"/>
              </w:rPr>
            </w:pPr>
            <w:r>
              <w:rPr>
                <w:rFonts w:ascii="Arial" w:hAnsi="Arial" w:eastAsia="Calibri" w:cs="Arial"/>
                <w:sz w:val="22"/>
                <w:szCs w:val="22"/>
                <w:lang w:val="en-US"/>
              </w:rPr>
              <w:t>&gt;100%</w:t>
            </w:r>
          </w:p>
        </w:tc>
      </w:tr>
      <w:tr w:rsidR="0000347A" w:rsidRPr="00C5014B" w14:paraId="4608C743" w14:textId="77777777" w:rsidTr="00CD5723">
        <w:trPr>
          <w:trHeight w:val="350"/>
          <w:jc w:val="center"/>
        </w:trPr>
        <w:tc>
          <w:tcPr>
            <w:tcW w:w="1500" w:type="dxa"/>
            <w:vMerge w:val="restart"/>
            <w:shd w:val="clear" w:color="auto" w:fill="auto"/>
            <w:noWrap/>
            <w:vAlign w:val="center"/>
            <w:hideMark/>
          </w:tcPr>
          <w:p w14:paraId="574C6138" w14:textId="77777777" w:rsidR="0000347A" w:rsidRPr="00C5014B" w:rsidRDefault="0000347A" w:rsidP="0000347A">
            <w:pPr>
              <w:jc w:val="center"/>
              <w:rPr>
                <w:rFonts w:ascii="Arial" w:eastAsia="Calibri" w:hAnsi="Arial" w:cs="Arial"/>
                <w:sz w:val="22"/>
                <w:szCs w:val="22"/>
              </w:rPr>
            </w:pPr>
            <w:proofErr w:type="spellStart"/>
            <w:r w:rsidRPr="00C5014B">
              <w:rPr>
                <w:rFonts w:ascii="Arial" w:hAnsi="Arial" w:eastAsia="Calibri" w:cs="Arial"/>
                <w:sz w:val="22"/>
                <w:szCs w:val="22"/>
              </w:rPr>
              <w:t>Plaisance</w:t>
            </w:r>
            <w:proofErr w:type="spellEnd"/>
          </w:p>
        </w:tc>
        <w:tc>
          <w:tcPr>
            <w:tcW w:w="2620" w:type="dxa"/>
            <w:shd w:val="clear" w:color="auto" w:fill="auto"/>
            <w:noWrap/>
            <w:vAlign w:val="center"/>
            <w:hideMark/>
          </w:tcPr>
          <w:p w14:paraId="283A799C"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 xml:space="preserve">1ère </w:t>
            </w:r>
            <w:proofErr w:type="spellStart"/>
            <w:r w:rsidRPr="00C5014B">
              <w:rPr>
                <w:rFonts w:ascii="Arial" w:hAnsi="Arial" w:eastAsia="Calibri" w:cs="Arial"/>
                <w:sz w:val="22"/>
                <w:szCs w:val="22"/>
              </w:rPr>
              <w:t>Gobert</w:t>
            </w:r>
            <w:proofErr w:type="spellEnd"/>
          </w:p>
        </w:tc>
        <w:tc>
          <w:tcPr>
            <w:tcW w:w="1910" w:type="dxa"/>
            <w:shd w:val="clear" w:color="auto" w:fill="auto"/>
            <w:noWrap/>
            <w:vAlign w:val="center"/>
            <w:hideMark/>
          </w:tcPr>
          <w:p w14:paraId="66582E76" w14:textId="5DED60BC" w:rsidR="0000347A" w:rsidRPr="00C5014B" w:rsidRDefault="0000347A" w:rsidP="0000347A">
            <w:pPr>
              <w:jc w:val="center"/>
              <w:rPr>
                <w:rFonts w:ascii="Arial" w:eastAsia="Calibri" w:hAnsi="Arial" w:cs="Arial"/>
                <w:sz w:val="22"/>
                <w:szCs w:val="22"/>
              </w:rPr>
            </w:pPr>
            <w:r w:rsidRPr="0000347A">
              <w:rPr>
                <w:rFonts w:ascii="Arial" w:hAnsi="Arial" w:eastAsia="Calibri" w:cs="Arial"/>
                <w:sz w:val="22"/>
                <w:szCs w:val="22"/>
              </w:rPr>
              <w:t xml:space="preserve">                                         2,393,298 </w:t>
            </w:r>
          </w:p>
        </w:tc>
        <w:tc>
          <w:tcPr>
            <w:tcW w:w="1260" w:type="dxa"/>
            <w:shd w:val="clear" w:color="auto" w:fill="auto"/>
            <w:noWrap/>
            <w:vAlign w:val="center"/>
            <w:hideMark/>
          </w:tcPr>
          <w:p w14:paraId="5FFB4812" w14:textId="76A4ECBA" w:rsidR="0000347A" w:rsidRPr="00C5014B" w:rsidRDefault="006F2CC9" w:rsidP="0000347A">
            <w:pPr>
              <w:jc w:val="center"/>
              <w:rPr>
                <w:rFonts w:ascii="Arial" w:eastAsia="Calibri" w:hAnsi="Arial" w:cs="Arial"/>
                <w:sz w:val="22"/>
                <w:szCs w:val="22"/>
              </w:rPr>
            </w:pPr>
            <w:r>
              <w:rPr>
                <w:rFonts w:ascii="Arial" w:hAnsi="Arial" w:eastAsia="Calibri" w:cs="Arial"/>
                <w:sz w:val="22"/>
                <w:szCs w:val="22"/>
                <w:lang w:val="en-US"/>
              </w:rPr>
              <w:t>&gt;100%</w:t>
            </w:r>
          </w:p>
        </w:tc>
      </w:tr>
      <w:tr w:rsidR="0000347A" w:rsidRPr="00C5014B" w14:paraId="177A0B4E" w14:textId="77777777" w:rsidTr="00CD5723">
        <w:trPr>
          <w:trHeight w:val="350"/>
          <w:jc w:val="center"/>
        </w:trPr>
        <w:tc>
          <w:tcPr>
            <w:tcW w:w="1500" w:type="dxa"/>
            <w:vMerge/>
            <w:shd w:val="clear" w:color="auto" w:fill="auto"/>
            <w:vAlign w:val="center"/>
            <w:hideMark/>
          </w:tcPr>
          <w:p w14:paraId="59D11E52" w14:textId="77777777" w:rsidR="0000347A" w:rsidRPr="00C5014B" w:rsidRDefault="0000347A" w:rsidP="0000347A">
            <w:pPr>
              <w:jc w:val="center"/>
              <w:rPr>
                <w:rFonts w:ascii="Arial" w:eastAsia="Calibri" w:hAnsi="Arial" w:cs="Arial"/>
                <w:sz w:val="22"/>
                <w:szCs w:val="22"/>
              </w:rPr>
            </w:pPr>
          </w:p>
        </w:tc>
        <w:tc>
          <w:tcPr>
            <w:tcW w:w="2620" w:type="dxa"/>
            <w:shd w:val="clear" w:color="auto" w:fill="auto"/>
            <w:noWrap/>
            <w:vAlign w:val="center"/>
            <w:hideMark/>
          </w:tcPr>
          <w:p w14:paraId="4685067B"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 xml:space="preserve">7ème </w:t>
            </w:r>
            <w:proofErr w:type="spellStart"/>
            <w:r w:rsidRPr="00C5014B">
              <w:rPr>
                <w:rFonts w:ascii="Arial" w:hAnsi="Arial" w:eastAsia="Calibri" w:cs="Arial"/>
                <w:sz w:val="22"/>
                <w:szCs w:val="22"/>
              </w:rPr>
              <w:t>Bassin</w:t>
            </w:r>
            <w:proofErr w:type="spellEnd"/>
          </w:p>
        </w:tc>
        <w:tc>
          <w:tcPr>
            <w:tcW w:w="1910" w:type="dxa"/>
            <w:shd w:val="clear" w:color="auto" w:fill="auto"/>
            <w:noWrap/>
            <w:vAlign w:val="center"/>
            <w:hideMark/>
          </w:tcPr>
          <w:p w14:paraId="78567C97" w14:textId="301A9302" w:rsidR="0000347A" w:rsidRPr="00C5014B" w:rsidRDefault="0000347A" w:rsidP="0000347A">
            <w:pPr>
              <w:jc w:val="center"/>
              <w:rPr>
                <w:rFonts w:ascii="Arial" w:eastAsia="Calibri" w:hAnsi="Arial" w:cs="Arial"/>
                <w:sz w:val="22"/>
                <w:szCs w:val="22"/>
              </w:rPr>
            </w:pPr>
            <w:r w:rsidRPr="0000347A">
              <w:rPr>
                <w:rFonts w:ascii="Arial" w:hAnsi="Arial" w:eastAsia="Calibri" w:cs="Arial"/>
                <w:sz w:val="22"/>
                <w:szCs w:val="22"/>
              </w:rPr>
              <w:t xml:space="preserve">                                         9,832,393 </w:t>
            </w:r>
          </w:p>
        </w:tc>
        <w:tc>
          <w:tcPr>
            <w:tcW w:w="1260" w:type="dxa"/>
            <w:shd w:val="clear" w:color="auto" w:fill="auto"/>
            <w:noWrap/>
            <w:vAlign w:val="center"/>
            <w:hideMark/>
          </w:tcPr>
          <w:p w14:paraId="28F699E1" w14:textId="06867BE3" w:rsidR="0000347A" w:rsidRPr="00C5014B" w:rsidRDefault="006F2CC9" w:rsidP="0000347A">
            <w:pPr>
              <w:jc w:val="center"/>
              <w:rPr>
                <w:rFonts w:ascii="Arial" w:eastAsia="Calibri" w:hAnsi="Arial" w:cs="Arial"/>
                <w:sz w:val="22"/>
                <w:szCs w:val="22"/>
              </w:rPr>
            </w:pPr>
            <w:r>
              <w:rPr>
                <w:rFonts w:ascii="Arial" w:hAnsi="Arial" w:eastAsia="Calibri" w:cs="Arial"/>
                <w:sz w:val="22"/>
                <w:szCs w:val="22"/>
                <w:lang w:val="en-US"/>
              </w:rPr>
              <w:t>&gt;100%</w:t>
            </w:r>
          </w:p>
        </w:tc>
      </w:tr>
      <w:tr w:rsidR="0000347A" w:rsidRPr="00C5014B" w14:paraId="28F73A14" w14:textId="77777777" w:rsidTr="00CD5723">
        <w:trPr>
          <w:trHeight w:val="350"/>
          <w:jc w:val="center"/>
        </w:trPr>
        <w:tc>
          <w:tcPr>
            <w:tcW w:w="1500" w:type="dxa"/>
            <w:vMerge/>
            <w:shd w:val="clear" w:color="auto" w:fill="auto"/>
            <w:vAlign w:val="center"/>
            <w:hideMark/>
          </w:tcPr>
          <w:p w14:paraId="40107C83" w14:textId="77777777" w:rsidR="0000347A" w:rsidRPr="00C5014B" w:rsidRDefault="0000347A" w:rsidP="0000347A">
            <w:pPr>
              <w:jc w:val="center"/>
              <w:rPr>
                <w:rFonts w:ascii="Arial" w:eastAsia="Calibri" w:hAnsi="Arial" w:cs="Arial"/>
                <w:sz w:val="22"/>
                <w:szCs w:val="22"/>
              </w:rPr>
            </w:pPr>
          </w:p>
        </w:tc>
        <w:tc>
          <w:tcPr>
            <w:tcW w:w="2620" w:type="dxa"/>
            <w:shd w:val="clear" w:color="auto" w:fill="auto"/>
            <w:noWrap/>
            <w:vAlign w:val="center"/>
            <w:hideMark/>
          </w:tcPr>
          <w:p w14:paraId="53858AE0"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8ème Grande Rivière</w:t>
            </w:r>
          </w:p>
        </w:tc>
        <w:tc>
          <w:tcPr>
            <w:tcW w:w="1910" w:type="dxa"/>
            <w:shd w:val="clear" w:color="auto" w:fill="auto"/>
            <w:noWrap/>
            <w:vAlign w:val="center"/>
            <w:hideMark/>
          </w:tcPr>
          <w:p w14:paraId="452D92AF" w14:textId="704B63DE" w:rsidR="0000347A" w:rsidRPr="00C5014B" w:rsidRDefault="0000347A" w:rsidP="0000347A">
            <w:pPr>
              <w:jc w:val="center"/>
              <w:rPr>
                <w:rFonts w:ascii="Arial" w:eastAsia="Calibri" w:hAnsi="Arial" w:cs="Arial"/>
                <w:sz w:val="22"/>
                <w:szCs w:val="22"/>
              </w:rPr>
            </w:pPr>
            <w:r w:rsidRPr="0000347A">
              <w:rPr>
                <w:rFonts w:ascii="Arial" w:hAnsi="Arial" w:eastAsia="Calibri" w:cs="Arial"/>
                <w:sz w:val="22"/>
                <w:szCs w:val="22"/>
              </w:rPr>
              <w:t xml:space="preserve">                                         4,012,693 </w:t>
            </w:r>
          </w:p>
        </w:tc>
        <w:tc>
          <w:tcPr>
            <w:tcW w:w="1260" w:type="dxa"/>
            <w:shd w:val="clear" w:color="auto" w:fill="auto"/>
            <w:noWrap/>
            <w:vAlign w:val="center"/>
            <w:hideMark/>
          </w:tcPr>
          <w:p w14:paraId="00611F37" w14:textId="17432287" w:rsidR="0000347A" w:rsidRPr="00C5014B" w:rsidRDefault="006F2CC9" w:rsidP="0000347A">
            <w:pPr>
              <w:jc w:val="center"/>
              <w:rPr>
                <w:rFonts w:ascii="Arial" w:eastAsia="Calibri" w:hAnsi="Arial" w:cs="Arial"/>
                <w:sz w:val="22"/>
                <w:szCs w:val="22"/>
              </w:rPr>
            </w:pPr>
            <w:r>
              <w:rPr>
                <w:rFonts w:ascii="Arial" w:hAnsi="Arial" w:eastAsia="Calibri" w:cs="Arial"/>
                <w:sz w:val="22"/>
                <w:szCs w:val="22"/>
                <w:lang w:val="en-US"/>
              </w:rPr>
              <w:t>&gt;100%</w:t>
            </w:r>
          </w:p>
        </w:tc>
      </w:tr>
      <w:tr w:rsidR="0000347A" w:rsidRPr="00C5014B" w14:paraId="60753262" w14:textId="77777777" w:rsidTr="00CD5723">
        <w:trPr>
          <w:trHeight w:val="350"/>
          <w:jc w:val="center"/>
        </w:trPr>
        <w:tc>
          <w:tcPr>
            <w:tcW w:w="1500" w:type="dxa"/>
            <w:shd w:val="clear" w:color="auto" w:fill="auto"/>
            <w:noWrap/>
            <w:vAlign w:val="center"/>
            <w:hideMark/>
          </w:tcPr>
          <w:p w14:paraId="2F7BD47B" w14:textId="77777777" w:rsidR="0000347A" w:rsidRPr="00C5014B" w:rsidRDefault="0000347A" w:rsidP="0000347A">
            <w:pPr>
              <w:jc w:val="center"/>
              <w:rPr>
                <w:rFonts w:ascii="Arial" w:eastAsia="Calibri" w:hAnsi="Arial" w:cs="Arial"/>
                <w:sz w:val="22"/>
                <w:szCs w:val="22"/>
              </w:rPr>
            </w:pPr>
            <w:proofErr w:type="spellStart"/>
            <w:r w:rsidRPr="00C5014B">
              <w:rPr>
                <w:rFonts w:ascii="Arial" w:hAnsi="Arial" w:eastAsia="Calibri" w:cs="Arial"/>
                <w:sz w:val="22"/>
                <w:szCs w:val="22"/>
              </w:rPr>
              <w:t>Pilate</w:t>
            </w:r>
            <w:proofErr w:type="spellEnd"/>
          </w:p>
        </w:tc>
        <w:tc>
          <w:tcPr>
            <w:tcW w:w="2620" w:type="dxa"/>
            <w:shd w:val="clear" w:color="auto" w:fill="auto"/>
            <w:noWrap/>
            <w:vAlign w:val="center"/>
            <w:hideMark/>
          </w:tcPr>
          <w:p w14:paraId="3C9331EC" w14:textId="77777777" w:rsidR="0000347A" w:rsidRPr="00C5014B" w:rsidRDefault="0000347A" w:rsidP="0000347A">
            <w:pPr>
              <w:jc w:val="center"/>
              <w:rPr>
                <w:rFonts w:ascii="Arial" w:eastAsia="Calibri" w:hAnsi="Arial" w:cs="Arial"/>
                <w:sz w:val="22"/>
                <w:szCs w:val="22"/>
              </w:rPr>
            </w:pPr>
            <w:r w:rsidRPr="00C5014B">
              <w:rPr>
                <w:rFonts w:ascii="Arial" w:hAnsi="Arial" w:eastAsia="Calibri" w:cs="Arial"/>
                <w:sz w:val="22"/>
                <w:szCs w:val="22"/>
              </w:rPr>
              <w:t xml:space="preserve">1ère </w:t>
            </w:r>
            <w:proofErr w:type="spellStart"/>
            <w:r w:rsidRPr="00C5014B">
              <w:rPr>
                <w:rFonts w:ascii="Arial" w:hAnsi="Arial" w:eastAsia="Calibri" w:cs="Arial"/>
                <w:sz w:val="22"/>
                <w:szCs w:val="22"/>
              </w:rPr>
              <w:t>Ballon</w:t>
            </w:r>
            <w:proofErr w:type="spellEnd"/>
          </w:p>
        </w:tc>
        <w:tc>
          <w:tcPr>
            <w:tcW w:w="1910" w:type="dxa"/>
            <w:shd w:val="clear" w:color="auto" w:fill="auto"/>
            <w:noWrap/>
            <w:vAlign w:val="center"/>
            <w:hideMark/>
          </w:tcPr>
          <w:p w14:paraId="75EF1042" w14:textId="059057A8" w:rsidR="0000347A" w:rsidRPr="00C5014B" w:rsidRDefault="0000347A" w:rsidP="0000347A">
            <w:pPr>
              <w:jc w:val="center"/>
              <w:rPr>
                <w:rFonts w:ascii="Arial" w:eastAsia="Calibri" w:hAnsi="Arial" w:cs="Arial"/>
                <w:sz w:val="22"/>
                <w:szCs w:val="22"/>
              </w:rPr>
            </w:pPr>
            <w:r w:rsidRPr="0000347A">
              <w:rPr>
                <w:rFonts w:ascii="Arial" w:hAnsi="Arial" w:eastAsia="Calibri" w:cs="Arial"/>
                <w:sz w:val="22"/>
                <w:szCs w:val="22"/>
              </w:rPr>
              <w:t xml:space="preserve">                                         6,509,849 </w:t>
            </w:r>
          </w:p>
        </w:tc>
        <w:tc>
          <w:tcPr>
            <w:tcW w:w="1260" w:type="dxa"/>
            <w:shd w:val="clear" w:color="auto" w:fill="auto"/>
            <w:noWrap/>
            <w:vAlign w:val="center"/>
            <w:hideMark/>
          </w:tcPr>
          <w:p w14:paraId="6F4FB8E6" w14:textId="0D7F8DDE" w:rsidR="0000347A" w:rsidRPr="00C5014B" w:rsidRDefault="006F2CC9" w:rsidP="0000347A">
            <w:pPr>
              <w:jc w:val="center"/>
              <w:rPr>
                <w:rFonts w:ascii="Arial" w:eastAsia="Calibri" w:hAnsi="Arial" w:cs="Arial"/>
                <w:sz w:val="22"/>
                <w:szCs w:val="22"/>
              </w:rPr>
            </w:pPr>
            <w:r>
              <w:rPr>
                <w:rFonts w:ascii="Arial" w:hAnsi="Arial" w:eastAsia="Calibri" w:cs="Arial"/>
                <w:sz w:val="22"/>
                <w:szCs w:val="22"/>
                <w:lang w:val="en-US"/>
              </w:rPr>
              <w:t>&gt;100%</w:t>
            </w:r>
          </w:p>
        </w:tc>
      </w:tr>
    </w:tbl>
    <w:p w14:paraId="0B1AC9EC" w14:textId="77777777" w:rsidR="00637B69" w:rsidRPr="0096577B" w:rsidRDefault="00637B69" w:rsidP="00C82F05">
      <w:pPr>
        <w:ind w:left="709" w:hanging="709"/>
        <w:jc w:val="both"/>
        <w:rPr>
          <w:rFonts w:ascii="Arial" w:hAnsi="Arial" w:cs="Arial"/>
          <w:sz w:val="22"/>
          <w:szCs w:val="22"/>
        </w:rPr>
      </w:pPr>
    </w:p>
    <w:bookmarkEnd w:id="21"/>
    <w:p w14:paraId="1DC120ED" w14:textId="6B15C66C" w:rsidR="00EC31C6" w:rsidRPr="001A2C95" w:rsidRDefault="00281BD6" w:rsidP="001A2C95">
      <w:pPr>
        <w:pStyle w:val="Heading4"/>
        <w:ind w:left="1080"/>
        <w:rPr>
          <w:noProof/>
          <w:lang w:val="es-CO"/>
        </w:rPr>
      </w:pPr>
      <w:r w:rsidRPr="001A2C95">
        <w:rPr>
          <w:noProof/>
          <w:lang w:val="es-CO"/>
        </w:rPr>
        <w:t xml:space="preserve">Principales Indicadores de </w:t>
      </w:r>
      <w:r w:rsidR="000F5E34" w:rsidRPr="001A2C95">
        <w:rPr>
          <w:noProof/>
          <w:lang w:val="es-CO"/>
        </w:rPr>
        <w:t xml:space="preserve">Resultados y su </w:t>
      </w:r>
      <w:r w:rsidR="00595076" w:rsidRPr="001A2C95">
        <w:rPr>
          <w:noProof/>
          <w:lang w:val="es-CO"/>
        </w:rPr>
        <w:t>Metodología</w:t>
      </w:r>
      <w:r w:rsidR="000F5E34" w:rsidRPr="001A2C95">
        <w:rPr>
          <w:noProof/>
          <w:lang w:val="es-CO"/>
        </w:rPr>
        <w:t xml:space="preserve"> </w:t>
      </w:r>
    </w:p>
    <w:p w14:paraId="1518F4CC" w14:textId="5FECB8EC" w:rsidR="0074237B" w:rsidRPr="0096577B" w:rsidRDefault="00C82F05" w:rsidP="00B82BE6">
      <w:pPr>
        <w:pStyle w:val="Paragraph"/>
        <w:numPr>
          <w:ilvl w:val="1"/>
          <w:numId w:val="16"/>
        </w:numPr>
        <w:outlineLvl w:val="9"/>
        <w:rPr>
          <w:rFonts w:ascii="Arial" w:hAnsi="Arial" w:cs="Arial"/>
          <w:sz w:val="22"/>
        </w:rPr>
      </w:pPr>
      <w:bookmarkStart w:id="24" w:name="_Toc305003948"/>
      <w:r w:rsidRPr="0096577B">
        <w:rPr>
          <w:rFonts w:ascii="Arial" w:hAnsi="Arial" w:cs="Arial"/>
          <w:sz w:val="22"/>
        </w:rPr>
        <w:t xml:space="preserve">El Cuadro </w:t>
      </w:r>
      <w:r w:rsidR="0022010A">
        <w:rPr>
          <w:rFonts w:ascii="Arial" w:hAnsi="Arial" w:cs="Arial"/>
          <w:sz w:val="22"/>
        </w:rPr>
        <w:t>4</w:t>
      </w:r>
      <w:r w:rsidR="000F5C39" w:rsidRPr="0096577B">
        <w:rPr>
          <w:rFonts w:ascii="Arial" w:hAnsi="Arial" w:cs="Arial"/>
          <w:sz w:val="22"/>
        </w:rPr>
        <w:t xml:space="preserve"> a continuación presenta la metodología </w:t>
      </w:r>
      <w:r w:rsidR="00DA43DD" w:rsidRPr="0096577B">
        <w:rPr>
          <w:rFonts w:ascii="Arial" w:hAnsi="Arial" w:cs="Arial"/>
          <w:sz w:val="22"/>
        </w:rPr>
        <w:t xml:space="preserve">de cálculo para cada uno de los </w:t>
      </w:r>
      <w:r w:rsidR="000F5C39" w:rsidRPr="0096577B">
        <w:rPr>
          <w:rFonts w:ascii="Arial" w:hAnsi="Arial" w:cs="Arial"/>
          <w:sz w:val="22"/>
        </w:rPr>
        <w:t>indicadores de resultados del programa.</w:t>
      </w:r>
      <w:bookmarkEnd w:id="24"/>
    </w:p>
    <w:p w14:paraId="3D8D1045" w14:textId="77777777" w:rsidR="0091535F" w:rsidRDefault="0091535F" w:rsidP="00A37F62">
      <w:pPr>
        <w:pStyle w:val="TableTitle"/>
        <w:framePr w:wrap="auto" w:vAnchor="margin" w:yAlign="inline"/>
        <w:rPr>
          <w:rFonts w:ascii="Arial" w:hAnsi="Arial" w:cs="Arial"/>
          <w:sz w:val="22"/>
          <w:szCs w:val="22"/>
          <w:lang w:val="es-ES_tradnl"/>
        </w:rPr>
      </w:pPr>
    </w:p>
    <w:p w14:paraId="726FA7A6" w14:textId="5FF10D03" w:rsidR="00A37F62" w:rsidRPr="0096577B" w:rsidRDefault="00A37F62" w:rsidP="00A37F62">
      <w:pPr>
        <w:pStyle w:val="TableTitle"/>
        <w:framePr w:wrap="auto" w:vAnchor="margin" w:yAlign="inline"/>
        <w:rPr>
          <w:rFonts w:ascii="Arial" w:hAnsi="Arial" w:cs="Arial"/>
          <w:sz w:val="22"/>
          <w:szCs w:val="22"/>
          <w:lang w:val="es-ES_tradnl"/>
        </w:rPr>
      </w:pPr>
      <w:r w:rsidRPr="0096577B">
        <w:rPr>
          <w:rFonts w:ascii="Arial" w:hAnsi="Arial" w:cs="Arial"/>
          <w:sz w:val="22"/>
          <w:szCs w:val="22"/>
          <w:lang w:val="es-ES_tradnl"/>
        </w:rPr>
        <w:t xml:space="preserve">Cuadro </w:t>
      </w:r>
      <w:r w:rsidR="005D12C9">
        <w:rPr>
          <w:rFonts w:ascii="Arial" w:hAnsi="Arial" w:cs="Arial"/>
          <w:sz w:val="22"/>
          <w:szCs w:val="22"/>
          <w:lang w:val="es-ES_tradnl"/>
        </w:rPr>
        <w:t>4</w:t>
      </w:r>
      <w:r w:rsidRPr="0096577B">
        <w:rPr>
          <w:rFonts w:ascii="Arial" w:hAnsi="Arial" w:cs="Arial"/>
          <w:sz w:val="22"/>
          <w:szCs w:val="22"/>
          <w:lang w:val="es-ES_tradnl"/>
        </w:rPr>
        <w:t xml:space="preserve">. </w:t>
      </w:r>
    </w:p>
    <w:p w14:paraId="407F78A0" w14:textId="77777777" w:rsidR="00A37F62" w:rsidRPr="0096577B" w:rsidRDefault="00A37F62" w:rsidP="00A37F62">
      <w:pPr>
        <w:pStyle w:val="TableTitle"/>
        <w:framePr w:wrap="auto" w:vAnchor="margin" w:yAlign="inline"/>
        <w:rPr>
          <w:rFonts w:ascii="Arial" w:hAnsi="Arial" w:cs="Arial"/>
          <w:sz w:val="22"/>
          <w:szCs w:val="22"/>
          <w:lang w:val="es-ES_tradnl"/>
        </w:rPr>
      </w:pPr>
      <w:r w:rsidRPr="0096577B">
        <w:rPr>
          <w:rFonts w:ascii="Arial" w:hAnsi="Arial" w:cs="Arial"/>
          <w:sz w:val="22"/>
          <w:szCs w:val="22"/>
          <w:lang w:val="es-ES_tradnl"/>
        </w:rPr>
        <w:t xml:space="preserve">Programa de Proyecto de Agua, Saneamiento e Higiene en Zonas Urbanas, </w:t>
      </w:r>
      <w:proofErr w:type="spellStart"/>
      <w:r w:rsidRPr="0096577B">
        <w:rPr>
          <w:rFonts w:ascii="Arial" w:hAnsi="Arial" w:cs="Arial"/>
          <w:sz w:val="22"/>
          <w:szCs w:val="22"/>
          <w:lang w:val="es-ES_tradnl"/>
        </w:rPr>
        <w:t>Perirubanas</w:t>
      </w:r>
      <w:proofErr w:type="spellEnd"/>
      <w:r w:rsidRPr="0096577B">
        <w:rPr>
          <w:rFonts w:ascii="Arial" w:hAnsi="Arial" w:cs="Arial"/>
          <w:sz w:val="22"/>
          <w:szCs w:val="22"/>
          <w:lang w:val="es-ES_tradnl"/>
        </w:rPr>
        <w:t xml:space="preserve"> y Rurales del Gran Norte de Haití - Indicadores de resultado</w:t>
      </w:r>
    </w:p>
    <w:p w14:paraId="75436C8F" w14:textId="77777777" w:rsidR="00A37F62" w:rsidRPr="0096577B" w:rsidRDefault="00A37F62" w:rsidP="00A449B4">
      <w:pPr>
        <w:pStyle w:val="Paragraph"/>
        <w:tabs>
          <w:tab w:val="clear" w:pos="720"/>
        </w:tabs>
        <w:ind w:left="1080"/>
        <w:outlineLvl w:val="9"/>
        <w:rPr>
          <w:rFonts w:ascii="Arial" w:hAnsi="Arial" w:cs="Arial"/>
          <w:sz w:val="22"/>
        </w:rPr>
      </w:pPr>
    </w:p>
    <w:tbl>
      <w:tblPr>
        <w:tblW w:w="5944" w:type="pct"/>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2973"/>
        <w:gridCol w:w="1348"/>
        <w:gridCol w:w="2788"/>
      </w:tblGrid>
      <w:tr w:rsidR="00B30468" w:rsidRPr="0096577B" w14:paraId="52BD0FF1" w14:textId="77777777" w:rsidTr="00C5014B">
        <w:trPr>
          <w:trHeight w:val="405"/>
        </w:trPr>
        <w:tc>
          <w:tcPr>
            <w:tcW w:w="1535" w:type="pct"/>
            <w:shd w:val="clear" w:color="auto" w:fill="D9D9D9" w:themeFill="background1" w:themeFillShade="D9"/>
            <w:vAlign w:val="center"/>
            <w:hideMark/>
          </w:tcPr>
          <w:p w14:paraId="36A8B35E" w14:textId="77777777" w:rsidR="009E4673" w:rsidRPr="0096577B" w:rsidRDefault="009E4673" w:rsidP="00A91118">
            <w:pPr>
              <w:jc w:val="center"/>
              <w:rPr>
                <w:rFonts w:ascii="Arial" w:hAnsi="Arial" w:cs="Arial"/>
                <w:b/>
                <w:color w:val="000000"/>
                <w:sz w:val="22"/>
                <w:szCs w:val="22"/>
                <w:lang w:val="es-ES"/>
              </w:rPr>
            </w:pPr>
            <w:r w:rsidRPr="0096577B">
              <w:rPr>
                <w:rFonts w:ascii="Arial" w:hAnsi="Arial" w:cs="Arial"/>
                <w:b/>
                <w:color w:val="000000"/>
                <w:sz w:val="22"/>
                <w:szCs w:val="22"/>
                <w:lang w:val="es-ES"/>
              </w:rPr>
              <w:t>Indicador</w:t>
            </w:r>
          </w:p>
        </w:tc>
        <w:tc>
          <w:tcPr>
            <w:tcW w:w="1449" w:type="pct"/>
            <w:shd w:val="clear" w:color="auto" w:fill="D9D9D9" w:themeFill="background1" w:themeFillShade="D9"/>
            <w:vAlign w:val="center"/>
            <w:hideMark/>
          </w:tcPr>
          <w:p w14:paraId="00F5FC16" w14:textId="77777777" w:rsidR="009E4673" w:rsidRPr="0096577B" w:rsidRDefault="009E4673" w:rsidP="00A91118">
            <w:pPr>
              <w:jc w:val="center"/>
              <w:rPr>
                <w:rFonts w:ascii="Arial" w:hAnsi="Arial" w:cs="Arial"/>
                <w:b/>
                <w:color w:val="000000"/>
                <w:sz w:val="22"/>
                <w:szCs w:val="22"/>
                <w:lang w:val="es-ES"/>
              </w:rPr>
            </w:pPr>
            <w:r w:rsidRPr="0096577B">
              <w:rPr>
                <w:rFonts w:ascii="Arial" w:hAnsi="Arial" w:cs="Arial"/>
                <w:b/>
                <w:color w:val="000000"/>
                <w:sz w:val="22"/>
                <w:szCs w:val="22"/>
                <w:lang w:val="es-ES"/>
              </w:rPr>
              <w:t>Definición</w:t>
            </w:r>
          </w:p>
        </w:tc>
        <w:tc>
          <w:tcPr>
            <w:tcW w:w="657" w:type="pct"/>
            <w:shd w:val="clear" w:color="auto" w:fill="D9D9D9" w:themeFill="background1" w:themeFillShade="D9"/>
            <w:vAlign w:val="center"/>
            <w:hideMark/>
          </w:tcPr>
          <w:p w14:paraId="77D490C9" w14:textId="77777777" w:rsidR="009E4673" w:rsidRPr="0096577B" w:rsidRDefault="009E4673" w:rsidP="00A91118">
            <w:pPr>
              <w:jc w:val="center"/>
              <w:rPr>
                <w:rFonts w:ascii="Arial" w:hAnsi="Arial" w:cs="Arial"/>
                <w:b/>
                <w:color w:val="000000"/>
                <w:sz w:val="22"/>
                <w:szCs w:val="22"/>
                <w:lang w:val="es-ES"/>
              </w:rPr>
            </w:pPr>
            <w:r w:rsidRPr="0096577B">
              <w:rPr>
                <w:rFonts w:ascii="Arial" w:hAnsi="Arial" w:cs="Arial"/>
                <w:b/>
                <w:color w:val="000000"/>
                <w:sz w:val="22"/>
                <w:szCs w:val="22"/>
                <w:lang w:val="es-ES"/>
              </w:rPr>
              <w:t>Frecuencia</w:t>
            </w:r>
          </w:p>
        </w:tc>
        <w:tc>
          <w:tcPr>
            <w:tcW w:w="1359" w:type="pct"/>
            <w:shd w:val="clear" w:color="auto" w:fill="D9D9D9" w:themeFill="background1" w:themeFillShade="D9"/>
            <w:vAlign w:val="center"/>
            <w:hideMark/>
          </w:tcPr>
          <w:p w14:paraId="30C36316" w14:textId="77777777" w:rsidR="009E4673" w:rsidRPr="0096577B" w:rsidRDefault="009E4673" w:rsidP="00A91118">
            <w:pPr>
              <w:jc w:val="center"/>
              <w:rPr>
                <w:rFonts w:ascii="Arial" w:hAnsi="Arial" w:cs="Arial"/>
                <w:b/>
                <w:color w:val="000000"/>
                <w:sz w:val="22"/>
                <w:szCs w:val="22"/>
                <w:lang w:val="es-ES"/>
              </w:rPr>
            </w:pPr>
            <w:r w:rsidRPr="0096577B">
              <w:rPr>
                <w:rFonts w:ascii="Arial" w:hAnsi="Arial" w:cs="Arial"/>
                <w:b/>
                <w:color w:val="000000"/>
                <w:sz w:val="22"/>
                <w:szCs w:val="22"/>
                <w:lang w:val="es-ES"/>
              </w:rPr>
              <w:t>Medios de verificación</w:t>
            </w:r>
          </w:p>
        </w:tc>
      </w:tr>
      <w:tr w:rsidR="00B30468" w:rsidRPr="0096577B" w14:paraId="60AD1E49" w14:textId="77777777" w:rsidTr="00C5014B">
        <w:trPr>
          <w:trHeight w:val="810"/>
        </w:trPr>
        <w:tc>
          <w:tcPr>
            <w:tcW w:w="1535" w:type="pct"/>
            <w:shd w:val="clear" w:color="auto" w:fill="auto"/>
            <w:vAlign w:val="center"/>
            <w:hideMark/>
          </w:tcPr>
          <w:p w14:paraId="3A197F4C" w14:textId="77777777" w:rsidR="009E4673" w:rsidRPr="0096577B" w:rsidRDefault="009E4673" w:rsidP="00A91118">
            <w:pPr>
              <w:rPr>
                <w:rFonts w:ascii="Arial" w:hAnsi="Arial" w:cs="Arial"/>
                <w:color w:val="000000"/>
                <w:sz w:val="22"/>
                <w:szCs w:val="22"/>
                <w:lang w:val="es-ES"/>
              </w:rPr>
            </w:pPr>
            <w:r w:rsidRPr="0096577B">
              <w:rPr>
                <w:rFonts w:ascii="Arial" w:hAnsi="Arial" w:cs="Arial"/>
                <w:color w:val="000000"/>
                <w:sz w:val="22"/>
                <w:szCs w:val="22"/>
                <w:lang w:val="es-ES"/>
              </w:rPr>
              <w:t xml:space="preserve">CTEs incluidos en el programa que alcanzan el equilibrio financiero </w:t>
            </w:r>
          </w:p>
        </w:tc>
        <w:tc>
          <w:tcPr>
            <w:tcW w:w="1449" w:type="pct"/>
            <w:shd w:val="clear" w:color="auto" w:fill="auto"/>
            <w:vAlign w:val="center"/>
            <w:hideMark/>
          </w:tcPr>
          <w:p w14:paraId="7F354BEA" w14:textId="77777777" w:rsidR="009E4673" w:rsidRPr="0096577B" w:rsidRDefault="009E4673" w:rsidP="00945A89">
            <w:pPr>
              <w:rPr>
                <w:rFonts w:ascii="Arial" w:hAnsi="Arial" w:cs="Arial"/>
                <w:color w:val="000000"/>
                <w:sz w:val="22"/>
                <w:szCs w:val="22"/>
                <w:lang w:val="es-ES"/>
              </w:rPr>
            </w:pPr>
            <w:r w:rsidRPr="0096577B">
              <w:rPr>
                <w:rFonts w:ascii="Arial" w:hAnsi="Arial" w:cs="Arial"/>
                <w:color w:val="000000"/>
                <w:sz w:val="22"/>
                <w:szCs w:val="22"/>
                <w:lang w:val="es-ES"/>
              </w:rPr>
              <w:t>6 CTEs abarcados por el programa.</w:t>
            </w:r>
            <w:r w:rsidR="00B31903" w:rsidRPr="0096577B">
              <w:rPr>
                <w:rFonts w:ascii="Arial" w:hAnsi="Arial" w:cs="Arial"/>
                <w:color w:val="000000"/>
                <w:sz w:val="22"/>
                <w:szCs w:val="22"/>
                <w:lang w:val="es-ES"/>
              </w:rPr>
              <w:t xml:space="preserve"> Ratio de los ingresos operativos anuales mayor que los gastos operativos anuales</w:t>
            </w:r>
          </w:p>
        </w:tc>
        <w:tc>
          <w:tcPr>
            <w:tcW w:w="657" w:type="pct"/>
            <w:shd w:val="clear" w:color="auto" w:fill="auto"/>
            <w:vAlign w:val="center"/>
            <w:hideMark/>
          </w:tcPr>
          <w:p w14:paraId="3AAE50E3" w14:textId="77777777" w:rsidR="009E4673" w:rsidRPr="0096577B" w:rsidRDefault="009E4673" w:rsidP="00A91118">
            <w:pPr>
              <w:jc w:val="center"/>
              <w:rPr>
                <w:rFonts w:ascii="Arial" w:hAnsi="Arial" w:cs="Arial"/>
                <w:sz w:val="22"/>
                <w:szCs w:val="22"/>
                <w:lang w:val="es-ES"/>
              </w:rPr>
            </w:pPr>
            <w:r w:rsidRPr="0096577B">
              <w:rPr>
                <w:rFonts w:ascii="Arial" w:hAnsi="Arial" w:cs="Arial"/>
                <w:sz w:val="22"/>
                <w:szCs w:val="22"/>
                <w:lang w:val="es-ES"/>
              </w:rPr>
              <w:t>Semestral</w:t>
            </w:r>
          </w:p>
        </w:tc>
        <w:tc>
          <w:tcPr>
            <w:tcW w:w="1359" w:type="pct"/>
            <w:shd w:val="clear" w:color="auto" w:fill="auto"/>
            <w:vAlign w:val="center"/>
            <w:hideMark/>
          </w:tcPr>
          <w:p w14:paraId="4C61D820" w14:textId="77777777" w:rsidR="009E4673" w:rsidRPr="0096577B" w:rsidRDefault="009E4673" w:rsidP="00A91118">
            <w:pPr>
              <w:rPr>
                <w:rFonts w:ascii="Arial" w:hAnsi="Arial" w:cs="Arial"/>
                <w:color w:val="000000"/>
                <w:sz w:val="22"/>
                <w:szCs w:val="22"/>
                <w:lang w:val="es-ES"/>
              </w:rPr>
            </w:pPr>
            <w:r w:rsidRPr="0096577B">
              <w:rPr>
                <w:rFonts w:ascii="Arial" w:hAnsi="Arial" w:cs="Arial"/>
                <w:color w:val="000000"/>
                <w:sz w:val="22"/>
                <w:szCs w:val="22"/>
                <w:lang w:val="es-ES"/>
              </w:rPr>
              <w:t>Informe semestrales y anuales consolidados por el regulador</w:t>
            </w:r>
          </w:p>
        </w:tc>
      </w:tr>
      <w:tr w:rsidR="00B30468" w:rsidRPr="0096577B" w14:paraId="598A804B" w14:textId="77777777" w:rsidTr="00C5014B">
        <w:trPr>
          <w:trHeight w:val="540"/>
        </w:trPr>
        <w:tc>
          <w:tcPr>
            <w:tcW w:w="1535" w:type="pct"/>
            <w:shd w:val="clear" w:color="auto" w:fill="auto"/>
            <w:vAlign w:val="center"/>
            <w:hideMark/>
          </w:tcPr>
          <w:p w14:paraId="6C6FCE7A" w14:textId="77777777" w:rsidR="009E4673" w:rsidRPr="0096577B" w:rsidRDefault="009E4673" w:rsidP="00A91118">
            <w:pPr>
              <w:rPr>
                <w:rFonts w:ascii="Arial" w:hAnsi="Arial" w:cs="Arial"/>
                <w:color w:val="000000"/>
                <w:sz w:val="22"/>
                <w:szCs w:val="22"/>
                <w:lang w:val="es-ES"/>
              </w:rPr>
            </w:pPr>
            <w:r w:rsidRPr="0096577B">
              <w:rPr>
                <w:rFonts w:ascii="Arial" w:hAnsi="Arial" w:cs="Arial"/>
                <w:color w:val="000000"/>
                <w:sz w:val="22"/>
                <w:szCs w:val="22"/>
                <w:lang w:val="es-ES"/>
              </w:rPr>
              <w:t>Porcentaje de recaudación en el CTE de Cabo Haitiano</w:t>
            </w:r>
          </w:p>
        </w:tc>
        <w:tc>
          <w:tcPr>
            <w:tcW w:w="1449" w:type="pct"/>
            <w:shd w:val="clear" w:color="auto" w:fill="auto"/>
            <w:vAlign w:val="center"/>
            <w:hideMark/>
          </w:tcPr>
          <w:p w14:paraId="1851171C" w14:textId="77777777" w:rsidR="009E4673" w:rsidRPr="0096577B" w:rsidRDefault="00420484" w:rsidP="00945A89">
            <w:pPr>
              <w:rPr>
                <w:rFonts w:ascii="Arial" w:hAnsi="Arial" w:cs="Arial"/>
                <w:color w:val="000000"/>
                <w:sz w:val="22"/>
                <w:szCs w:val="22"/>
                <w:lang w:val="es-ES"/>
              </w:rPr>
            </w:pPr>
            <w:r w:rsidRPr="0096577B">
              <w:rPr>
                <w:rFonts w:ascii="Arial" w:hAnsi="Arial" w:cs="Arial"/>
                <w:color w:val="000000"/>
                <w:sz w:val="22"/>
                <w:szCs w:val="22"/>
                <w:lang w:val="es-ES"/>
              </w:rPr>
              <w:t xml:space="preserve">Se utilizará los ingresos que recibe la empresa por tarifas sobre el total que debería recibir </w:t>
            </w:r>
            <w:proofErr w:type="gramStart"/>
            <w:r w:rsidRPr="0096577B">
              <w:rPr>
                <w:rFonts w:ascii="Arial" w:hAnsi="Arial" w:cs="Arial"/>
                <w:color w:val="000000"/>
                <w:sz w:val="22"/>
                <w:szCs w:val="22"/>
                <w:lang w:val="es-ES"/>
              </w:rPr>
              <w:t>de acuerdo a</w:t>
            </w:r>
            <w:proofErr w:type="gramEnd"/>
            <w:r w:rsidRPr="0096577B">
              <w:rPr>
                <w:rFonts w:ascii="Arial" w:hAnsi="Arial" w:cs="Arial"/>
                <w:color w:val="000000"/>
                <w:sz w:val="22"/>
                <w:szCs w:val="22"/>
                <w:lang w:val="es-ES"/>
              </w:rPr>
              <w:t xml:space="preserve"> los usuarios del sistema</w:t>
            </w:r>
          </w:p>
        </w:tc>
        <w:tc>
          <w:tcPr>
            <w:tcW w:w="657" w:type="pct"/>
            <w:shd w:val="clear" w:color="auto" w:fill="auto"/>
            <w:vAlign w:val="center"/>
            <w:hideMark/>
          </w:tcPr>
          <w:p w14:paraId="79F03927" w14:textId="77777777" w:rsidR="009E4673" w:rsidRPr="0096577B" w:rsidRDefault="00420484" w:rsidP="00A91118">
            <w:pPr>
              <w:jc w:val="center"/>
              <w:rPr>
                <w:rFonts w:ascii="Arial" w:hAnsi="Arial" w:cs="Arial"/>
                <w:color w:val="000000"/>
                <w:sz w:val="22"/>
                <w:szCs w:val="22"/>
                <w:lang w:val="es-ES"/>
              </w:rPr>
            </w:pPr>
            <w:r w:rsidRPr="0096577B">
              <w:rPr>
                <w:rFonts w:ascii="Arial" w:hAnsi="Arial" w:cs="Arial"/>
                <w:color w:val="000000"/>
                <w:sz w:val="22"/>
                <w:szCs w:val="22"/>
                <w:lang w:val="es-ES"/>
              </w:rPr>
              <w:t>Mensual</w:t>
            </w:r>
          </w:p>
        </w:tc>
        <w:tc>
          <w:tcPr>
            <w:tcW w:w="1359" w:type="pct"/>
            <w:shd w:val="clear" w:color="auto" w:fill="auto"/>
            <w:vAlign w:val="center"/>
            <w:hideMark/>
          </w:tcPr>
          <w:p w14:paraId="0FCD7EEA" w14:textId="77777777" w:rsidR="009E4673" w:rsidRPr="0096577B" w:rsidRDefault="009E4673" w:rsidP="00A91118">
            <w:pPr>
              <w:rPr>
                <w:rFonts w:ascii="Arial" w:hAnsi="Arial" w:cs="Arial"/>
                <w:color w:val="000000"/>
                <w:sz w:val="22"/>
                <w:szCs w:val="22"/>
                <w:lang w:val="es-ES"/>
              </w:rPr>
            </w:pPr>
            <w:r w:rsidRPr="0096577B">
              <w:rPr>
                <w:rFonts w:ascii="Arial" w:hAnsi="Arial" w:cs="Arial"/>
                <w:color w:val="000000"/>
                <w:sz w:val="22"/>
                <w:szCs w:val="22"/>
                <w:lang w:val="es-ES"/>
              </w:rPr>
              <w:t>Informes trimestrales y anuales consolidados por el regulador</w:t>
            </w:r>
          </w:p>
        </w:tc>
      </w:tr>
      <w:tr w:rsidR="00B30468" w:rsidRPr="0096577B" w14:paraId="2645AE87" w14:textId="77777777" w:rsidTr="00C5014B">
        <w:trPr>
          <w:trHeight w:val="540"/>
        </w:trPr>
        <w:tc>
          <w:tcPr>
            <w:tcW w:w="1535" w:type="pct"/>
            <w:shd w:val="clear" w:color="auto" w:fill="auto"/>
            <w:vAlign w:val="center"/>
            <w:hideMark/>
          </w:tcPr>
          <w:p w14:paraId="31689A4F" w14:textId="77777777" w:rsidR="009E4673" w:rsidRPr="0096577B" w:rsidRDefault="009E4673" w:rsidP="00A91118">
            <w:pPr>
              <w:rPr>
                <w:rFonts w:ascii="Arial" w:hAnsi="Arial" w:cs="Arial"/>
                <w:color w:val="000000"/>
                <w:sz w:val="22"/>
                <w:szCs w:val="22"/>
                <w:lang w:val="es-ES"/>
              </w:rPr>
            </w:pPr>
            <w:r w:rsidRPr="0096577B">
              <w:rPr>
                <w:rFonts w:ascii="Arial" w:hAnsi="Arial" w:cs="Arial"/>
                <w:color w:val="000000"/>
                <w:sz w:val="22"/>
                <w:szCs w:val="22"/>
                <w:lang w:val="es-ES"/>
              </w:rPr>
              <w:lastRenderedPageBreak/>
              <w:t>Número de empleados por cada 1000 conexiones en el CTE de Cabo Haitiano</w:t>
            </w:r>
          </w:p>
        </w:tc>
        <w:tc>
          <w:tcPr>
            <w:tcW w:w="1449" w:type="pct"/>
            <w:shd w:val="clear" w:color="auto" w:fill="auto"/>
            <w:vAlign w:val="center"/>
            <w:hideMark/>
          </w:tcPr>
          <w:p w14:paraId="14F4931B" w14:textId="77777777" w:rsidR="009E4673" w:rsidRPr="0096577B" w:rsidRDefault="00AE139F" w:rsidP="00945A89">
            <w:pPr>
              <w:rPr>
                <w:rFonts w:ascii="Arial" w:hAnsi="Arial" w:cs="Arial"/>
                <w:color w:val="000000"/>
                <w:sz w:val="22"/>
                <w:szCs w:val="22"/>
                <w:lang w:val="es-ES"/>
              </w:rPr>
            </w:pPr>
            <w:r w:rsidRPr="0096577B">
              <w:rPr>
                <w:rFonts w:ascii="Arial" w:hAnsi="Arial" w:cs="Arial"/>
                <w:color w:val="000000"/>
                <w:sz w:val="22"/>
                <w:szCs w:val="22"/>
                <w:lang w:val="es-ES"/>
              </w:rPr>
              <w:t>Empleados totales dividido por el número de conexiones activas</w:t>
            </w:r>
          </w:p>
        </w:tc>
        <w:tc>
          <w:tcPr>
            <w:tcW w:w="657" w:type="pct"/>
            <w:shd w:val="clear" w:color="auto" w:fill="auto"/>
            <w:vAlign w:val="center"/>
            <w:hideMark/>
          </w:tcPr>
          <w:p w14:paraId="05BC3473" w14:textId="77777777" w:rsidR="009E4673" w:rsidRPr="0096577B" w:rsidRDefault="00420484" w:rsidP="00A91118">
            <w:pPr>
              <w:jc w:val="center"/>
              <w:rPr>
                <w:rFonts w:ascii="Arial" w:hAnsi="Arial" w:cs="Arial"/>
                <w:sz w:val="22"/>
                <w:szCs w:val="22"/>
                <w:lang w:val="es-ES"/>
              </w:rPr>
            </w:pPr>
            <w:r w:rsidRPr="0096577B">
              <w:rPr>
                <w:rFonts w:ascii="Arial" w:hAnsi="Arial" w:cs="Arial"/>
                <w:sz w:val="22"/>
                <w:szCs w:val="22"/>
                <w:lang w:val="es-ES"/>
              </w:rPr>
              <w:t>Mensual</w:t>
            </w:r>
          </w:p>
        </w:tc>
        <w:tc>
          <w:tcPr>
            <w:tcW w:w="1359" w:type="pct"/>
            <w:shd w:val="clear" w:color="auto" w:fill="auto"/>
            <w:vAlign w:val="center"/>
            <w:hideMark/>
          </w:tcPr>
          <w:p w14:paraId="2034D7C0" w14:textId="77777777" w:rsidR="009E4673" w:rsidRPr="0096577B" w:rsidRDefault="009E4673" w:rsidP="00A91118">
            <w:pPr>
              <w:rPr>
                <w:rFonts w:ascii="Arial" w:hAnsi="Arial" w:cs="Arial"/>
                <w:color w:val="000000"/>
                <w:sz w:val="22"/>
                <w:szCs w:val="22"/>
                <w:lang w:val="es-ES"/>
              </w:rPr>
            </w:pPr>
            <w:r w:rsidRPr="0096577B">
              <w:rPr>
                <w:rFonts w:ascii="Arial" w:hAnsi="Arial" w:cs="Arial"/>
                <w:color w:val="000000"/>
                <w:sz w:val="22"/>
                <w:szCs w:val="22"/>
                <w:lang w:val="es-ES"/>
              </w:rPr>
              <w:t>Informes trimestrales y anuales consolidados por el regulador</w:t>
            </w:r>
          </w:p>
        </w:tc>
      </w:tr>
      <w:tr w:rsidR="00B30468" w:rsidRPr="0096577B" w14:paraId="224282DD" w14:textId="77777777" w:rsidTr="00C5014B">
        <w:trPr>
          <w:trHeight w:val="620"/>
        </w:trPr>
        <w:tc>
          <w:tcPr>
            <w:tcW w:w="1535" w:type="pct"/>
            <w:shd w:val="clear" w:color="auto" w:fill="auto"/>
            <w:vAlign w:val="center"/>
            <w:hideMark/>
          </w:tcPr>
          <w:p w14:paraId="5A453959" w14:textId="77777777" w:rsidR="009E4673" w:rsidRPr="0096577B" w:rsidRDefault="009E4673" w:rsidP="00A91118">
            <w:pPr>
              <w:rPr>
                <w:rFonts w:ascii="Arial" w:hAnsi="Arial" w:cs="Arial"/>
                <w:color w:val="000000"/>
                <w:sz w:val="22"/>
                <w:szCs w:val="22"/>
                <w:lang w:val="es-ES"/>
              </w:rPr>
            </w:pPr>
            <w:r w:rsidRPr="0096577B">
              <w:rPr>
                <w:rFonts w:ascii="Arial" w:hAnsi="Arial" w:cs="Arial"/>
                <w:color w:val="000000"/>
                <w:sz w:val="22"/>
                <w:szCs w:val="22"/>
                <w:lang w:val="es-ES"/>
              </w:rPr>
              <w:t>Número de CTEs que proveen información conforme a los requerimientos del regulador en materia de la explotación</w:t>
            </w:r>
          </w:p>
        </w:tc>
        <w:tc>
          <w:tcPr>
            <w:tcW w:w="1449" w:type="pct"/>
            <w:shd w:val="clear" w:color="auto" w:fill="auto"/>
            <w:vAlign w:val="center"/>
            <w:hideMark/>
          </w:tcPr>
          <w:p w14:paraId="2CB5F00A" w14:textId="77777777" w:rsidR="009E4673" w:rsidRPr="0096577B" w:rsidRDefault="009E4673" w:rsidP="00945A89">
            <w:pPr>
              <w:rPr>
                <w:rFonts w:ascii="Arial" w:hAnsi="Arial" w:cs="Arial"/>
                <w:color w:val="000000"/>
                <w:sz w:val="22"/>
                <w:szCs w:val="22"/>
                <w:lang w:val="es-ES"/>
              </w:rPr>
            </w:pPr>
            <w:r w:rsidRPr="0096577B">
              <w:rPr>
                <w:rFonts w:ascii="Arial" w:hAnsi="Arial" w:cs="Arial"/>
                <w:color w:val="000000"/>
                <w:sz w:val="22"/>
                <w:szCs w:val="22"/>
                <w:lang w:val="es-ES"/>
              </w:rPr>
              <w:t xml:space="preserve">24 CTEs. Información desagregada según tipo de servicio e información mensual. Se incluye tasa de recaudación, abonados activos, con y sin contador, abonados no activos, costes de explotación desagregados, número de empleados.  </w:t>
            </w:r>
          </w:p>
        </w:tc>
        <w:tc>
          <w:tcPr>
            <w:tcW w:w="657" w:type="pct"/>
            <w:shd w:val="clear" w:color="auto" w:fill="auto"/>
            <w:vAlign w:val="center"/>
            <w:hideMark/>
          </w:tcPr>
          <w:p w14:paraId="5AC667E7" w14:textId="77777777" w:rsidR="009E4673" w:rsidRPr="0096577B" w:rsidRDefault="00420484" w:rsidP="00A91118">
            <w:pPr>
              <w:jc w:val="center"/>
              <w:rPr>
                <w:rFonts w:ascii="Arial" w:hAnsi="Arial" w:cs="Arial"/>
                <w:sz w:val="22"/>
                <w:szCs w:val="22"/>
                <w:lang w:val="es-ES"/>
              </w:rPr>
            </w:pPr>
            <w:r w:rsidRPr="0096577B">
              <w:rPr>
                <w:rFonts w:ascii="Arial" w:hAnsi="Arial" w:cs="Arial"/>
                <w:sz w:val="22"/>
                <w:szCs w:val="22"/>
                <w:lang w:val="es-ES"/>
              </w:rPr>
              <w:t>Trimestral</w:t>
            </w:r>
          </w:p>
        </w:tc>
        <w:tc>
          <w:tcPr>
            <w:tcW w:w="1359" w:type="pct"/>
            <w:shd w:val="clear" w:color="auto" w:fill="auto"/>
            <w:vAlign w:val="center"/>
            <w:hideMark/>
          </w:tcPr>
          <w:p w14:paraId="088CF292" w14:textId="77777777" w:rsidR="009E4673" w:rsidRPr="0096577B" w:rsidRDefault="009E4673" w:rsidP="00A91118">
            <w:pPr>
              <w:rPr>
                <w:rFonts w:ascii="Arial" w:hAnsi="Arial" w:cs="Arial"/>
                <w:color w:val="000000"/>
                <w:sz w:val="22"/>
                <w:szCs w:val="22"/>
                <w:lang w:val="es-ES"/>
              </w:rPr>
            </w:pPr>
            <w:r w:rsidRPr="0096577B">
              <w:rPr>
                <w:rFonts w:ascii="Arial" w:hAnsi="Arial" w:cs="Arial"/>
                <w:color w:val="000000"/>
                <w:sz w:val="22"/>
                <w:szCs w:val="22"/>
                <w:lang w:val="es-ES"/>
              </w:rPr>
              <w:t>Informes trimestrales y anuales consolidados por el regulador</w:t>
            </w:r>
          </w:p>
        </w:tc>
      </w:tr>
      <w:tr w:rsidR="00B30468" w:rsidRPr="0096577B" w14:paraId="40FD97AC" w14:textId="77777777" w:rsidTr="00C5014B">
        <w:trPr>
          <w:trHeight w:val="608"/>
        </w:trPr>
        <w:tc>
          <w:tcPr>
            <w:tcW w:w="1535" w:type="pct"/>
            <w:shd w:val="clear" w:color="auto" w:fill="auto"/>
            <w:vAlign w:val="center"/>
            <w:hideMark/>
          </w:tcPr>
          <w:p w14:paraId="6CA3181F" w14:textId="77777777" w:rsidR="009E4673" w:rsidRPr="0096577B" w:rsidRDefault="009E4673" w:rsidP="00A91118">
            <w:pPr>
              <w:rPr>
                <w:rFonts w:ascii="Arial" w:hAnsi="Arial" w:cs="Arial"/>
                <w:color w:val="000000"/>
                <w:sz w:val="22"/>
                <w:szCs w:val="22"/>
                <w:lang w:val="es-ES"/>
              </w:rPr>
            </w:pPr>
            <w:r w:rsidRPr="00A50373">
              <w:rPr>
                <w:rFonts w:ascii="Arial" w:hAnsi="Arial" w:cs="Arial"/>
                <w:color w:val="000000"/>
                <w:sz w:val="22"/>
                <w:szCs w:val="22"/>
                <w:lang w:val="es-ES"/>
              </w:rPr>
              <w:t>La OREPA Norte dispone de una planificación de las inversiones, considerando la disponibilidad de recurso hídrico de 3 CTE</w:t>
            </w:r>
          </w:p>
        </w:tc>
        <w:tc>
          <w:tcPr>
            <w:tcW w:w="1449" w:type="pct"/>
            <w:shd w:val="clear" w:color="auto" w:fill="auto"/>
            <w:vAlign w:val="center"/>
            <w:hideMark/>
          </w:tcPr>
          <w:p w14:paraId="47E1542C" w14:textId="0F7BCAE4" w:rsidR="009E4673" w:rsidRPr="0096577B" w:rsidRDefault="00A50373" w:rsidP="00945A89">
            <w:pPr>
              <w:rPr>
                <w:rFonts w:ascii="Arial" w:hAnsi="Arial" w:cs="Arial"/>
                <w:sz w:val="22"/>
                <w:szCs w:val="22"/>
                <w:lang w:val="es-ES"/>
              </w:rPr>
            </w:pPr>
            <w:r>
              <w:rPr>
                <w:rFonts w:ascii="Arial" w:hAnsi="Arial" w:cs="Arial"/>
                <w:sz w:val="22"/>
                <w:szCs w:val="22"/>
                <w:lang w:val="es-ES"/>
              </w:rPr>
              <w:t>Se incluirá un plan de inversiones a 5 años y se realizará su seguimiento de una forma semestral. En el caso de 3 de los CTE se incluirá un seguimiento más específico de las fuentes de agua tanto subterráneas como superficiales</w:t>
            </w:r>
          </w:p>
        </w:tc>
        <w:tc>
          <w:tcPr>
            <w:tcW w:w="657" w:type="pct"/>
            <w:shd w:val="clear" w:color="auto" w:fill="auto"/>
            <w:vAlign w:val="center"/>
            <w:hideMark/>
          </w:tcPr>
          <w:p w14:paraId="2A670004" w14:textId="77777777" w:rsidR="009E4673" w:rsidRPr="0096577B" w:rsidRDefault="00791207" w:rsidP="00A91118">
            <w:pPr>
              <w:jc w:val="center"/>
              <w:rPr>
                <w:rFonts w:ascii="Arial" w:hAnsi="Arial" w:cs="Arial"/>
                <w:sz w:val="22"/>
                <w:szCs w:val="22"/>
                <w:lang w:val="es-ES"/>
              </w:rPr>
            </w:pPr>
            <w:r w:rsidRPr="0096577B">
              <w:rPr>
                <w:rFonts w:ascii="Arial" w:hAnsi="Arial" w:cs="Arial"/>
                <w:sz w:val="22"/>
                <w:szCs w:val="22"/>
                <w:lang w:val="es-ES"/>
              </w:rPr>
              <w:t>Semestral</w:t>
            </w:r>
          </w:p>
        </w:tc>
        <w:tc>
          <w:tcPr>
            <w:tcW w:w="1359" w:type="pct"/>
            <w:shd w:val="clear" w:color="auto" w:fill="auto"/>
            <w:vAlign w:val="center"/>
            <w:hideMark/>
          </w:tcPr>
          <w:p w14:paraId="4C785FBC" w14:textId="77777777" w:rsidR="009E4673" w:rsidRPr="0096577B" w:rsidRDefault="009E4673" w:rsidP="00A91118">
            <w:pPr>
              <w:rPr>
                <w:rFonts w:ascii="Arial" w:hAnsi="Arial" w:cs="Arial"/>
                <w:color w:val="000000"/>
                <w:sz w:val="22"/>
                <w:szCs w:val="22"/>
                <w:lang w:val="es-ES"/>
              </w:rPr>
            </w:pPr>
            <w:r w:rsidRPr="0096577B">
              <w:rPr>
                <w:rFonts w:ascii="Arial" w:hAnsi="Arial" w:cs="Arial"/>
                <w:color w:val="000000"/>
                <w:sz w:val="22"/>
                <w:szCs w:val="22"/>
                <w:lang w:val="es-ES"/>
              </w:rPr>
              <w:t>Auditoría intermedia y final</w:t>
            </w:r>
          </w:p>
        </w:tc>
      </w:tr>
      <w:tr w:rsidR="00B30468" w:rsidRPr="0096577B" w14:paraId="2F125242" w14:textId="77777777" w:rsidTr="00C5014B">
        <w:trPr>
          <w:trHeight w:val="608"/>
        </w:trPr>
        <w:tc>
          <w:tcPr>
            <w:tcW w:w="1535" w:type="pct"/>
            <w:shd w:val="clear" w:color="auto" w:fill="auto"/>
            <w:vAlign w:val="center"/>
            <w:hideMark/>
          </w:tcPr>
          <w:p w14:paraId="5BB07C4C" w14:textId="77777777" w:rsidR="009E4673" w:rsidRPr="0096577B" w:rsidRDefault="009E4673" w:rsidP="00A91118">
            <w:pPr>
              <w:rPr>
                <w:rFonts w:ascii="Arial" w:hAnsi="Arial" w:cs="Arial"/>
                <w:color w:val="000000"/>
                <w:sz w:val="22"/>
                <w:szCs w:val="22"/>
                <w:lang w:val="es-ES"/>
              </w:rPr>
            </w:pPr>
            <w:r w:rsidRPr="0096577B">
              <w:rPr>
                <w:rFonts w:ascii="Arial" w:hAnsi="Arial" w:cs="Arial"/>
                <w:color w:val="000000"/>
                <w:sz w:val="22"/>
                <w:szCs w:val="22"/>
                <w:lang w:val="es-ES"/>
              </w:rPr>
              <w:t>Mujeres formando parte del personal técnico del CTE de Cabo Haitiano, puestos de gestión y de operación</w:t>
            </w:r>
          </w:p>
        </w:tc>
        <w:tc>
          <w:tcPr>
            <w:tcW w:w="1449" w:type="pct"/>
            <w:shd w:val="clear" w:color="auto" w:fill="auto"/>
            <w:vAlign w:val="center"/>
            <w:hideMark/>
          </w:tcPr>
          <w:p w14:paraId="1C9D4F25" w14:textId="77777777" w:rsidR="009E4673" w:rsidRPr="0096577B" w:rsidRDefault="00B64181" w:rsidP="00945A89">
            <w:pPr>
              <w:rPr>
                <w:rFonts w:ascii="Arial" w:hAnsi="Arial" w:cs="Arial"/>
                <w:color w:val="000000"/>
                <w:sz w:val="22"/>
                <w:szCs w:val="22"/>
                <w:lang w:val="es-ES"/>
              </w:rPr>
            </w:pPr>
            <w:proofErr w:type="gramStart"/>
            <w:r w:rsidRPr="0096577B">
              <w:rPr>
                <w:rFonts w:ascii="Arial" w:hAnsi="Arial" w:cs="Arial"/>
                <w:color w:val="000000"/>
                <w:sz w:val="22"/>
                <w:szCs w:val="22"/>
                <w:lang w:val="es-ES"/>
              </w:rPr>
              <w:t>Total</w:t>
            </w:r>
            <w:proofErr w:type="gramEnd"/>
            <w:r w:rsidRPr="0096577B">
              <w:rPr>
                <w:rFonts w:ascii="Arial" w:hAnsi="Arial" w:cs="Arial"/>
                <w:color w:val="000000"/>
                <w:sz w:val="22"/>
                <w:szCs w:val="22"/>
                <w:lang w:val="es-ES"/>
              </w:rPr>
              <w:t xml:space="preserve"> de mujeres en cargos de gestión y operación</w:t>
            </w:r>
          </w:p>
        </w:tc>
        <w:tc>
          <w:tcPr>
            <w:tcW w:w="657" w:type="pct"/>
            <w:shd w:val="clear" w:color="auto" w:fill="auto"/>
            <w:vAlign w:val="center"/>
            <w:hideMark/>
          </w:tcPr>
          <w:p w14:paraId="59F2089F" w14:textId="77777777" w:rsidR="009E4673" w:rsidRPr="0096577B" w:rsidRDefault="00B64181" w:rsidP="00A91118">
            <w:pPr>
              <w:jc w:val="center"/>
              <w:rPr>
                <w:rFonts w:ascii="Arial" w:hAnsi="Arial" w:cs="Arial"/>
                <w:color w:val="000000"/>
                <w:sz w:val="22"/>
                <w:szCs w:val="22"/>
                <w:lang w:val="es-ES"/>
              </w:rPr>
            </w:pPr>
            <w:r w:rsidRPr="0096577B">
              <w:rPr>
                <w:rFonts w:ascii="Arial" w:hAnsi="Arial" w:cs="Arial"/>
                <w:color w:val="000000"/>
                <w:sz w:val="22"/>
                <w:szCs w:val="22"/>
                <w:lang w:val="es-ES"/>
              </w:rPr>
              <w:t>Mensual</w:t>
            </w:r>
          </w:p>
        </w:tc>
        <w:tc>
          <w:tcPr>
            <w:tcW w:w="1359" w:type="pct"/>
            <w:shd w:val="clear" w:color="auto" w:fill="auto"/>
            <w:vAlign w:val="center"/>
            <w:hideMark/>
          </w:tcPr>
          <w:p w14:paraId="35418EDC" w14:textId="77777777" w:rsidR="009E4673" w:rsidRPr="0096577B" w:rsidRDefault="009E4673" w:rsidP="00A91118">
            <w:pPr>
              <w:rPr>
                <w:rFonts w:ascii="Arial" w:hAnsi="Arial" w:cs="Arial"/>
                <w:color w:val="000000"/>
                <w:sz w:val="22"/>
                <w:szCs w:val="22"/>
                <w:lang w:val="es-ES"/>
              </w:rPr>
            </w:pPr>
            <w:r w:rsidRPr="0096577B">
              <w:rPr>
                <w:rFonts w:ascii="Arial" w:hAnsi="Arial" w:cs="Arial"/>
                <w:color w:val="000000"/>
                <w:sz w:val="22"/>
                <w:szCs w:val="22"/>
                <w:lang w:val="es-ES"/>
              </w:rPr>
              <w:t>Auditoría intermedia y final</w:t>
            </w:r>
          </w:p>
        </w:tc>
      </w:tr>
      <w:tr w:rsidR="00B30468" w:rsidRPr="0096577B" w14:paraId="310DEA09" w14:textId="77777777" w:rsidTr="00C5014B">
        <w:trPr>
          <w:trHeight w:val="530"/>
        </w:trPr>
        <w:tc>
          <w:tcPr>
            <w:tcW w:w="1535" w:type="pct"/>
            <w:shd w:val="clear" w:color="auto" w:fill="auto"/>
            <w:vAlign w:val="center"/>
            <w:hideMark/>
          </w:tcPr>
          <w:p w14:paraId="6CEA7AA0" w14:textId="77777777" w:rsidR="009E4673" w:rsidRPr="0096577B" w:rsidRDefault="009E4673" w:rsidP="00A91118">
            <w:pPr>
              <w:rPr>
                <w:rFonts w:ascii="Arial" w:hAnsi="Arial" w:cs="Arial"/>
                <w:color w:val="000000"/>
                <w:sz w:val="22"/>
                <w:szCs w:val="22"/>
                <w:lang w:val="es-ES"/>
              </w:rPr>
            </w:pPr>
            <w:r w:rsidRPr="0096577B">
              <w:rPr>
                <w:rFonts w:ascii="Arial" w:hAnsi="Arial" w:cs="Arial"/>
                <w:color w:val="000000"/>
                <w:sz w:val="22"/>
                <w:szCs w:val="22"/>
                <w:lang w:val="es-ES"/>
              </w:rPr>
              <w:t>CTEs que incorporan la gestión del saneamiento en su plan de negocios</w:t>
            </w:r>
          </w:p>
        </w:tc>
        <w:tc>
          <w:tcPr>
            <w:tcW w:w="1449" w:type="pct"/>
            <w:shd w:val="clear" w:color="auto" w:fill="auto"/>
            <w:vAlign w:val="center"/>
            <w:hideMark/>
          </w:tcPr>
          <w:p w14:paraId="7A6F455B" w14:textId="77777777" w:rsidR="009E4673" w:rsidRPr="0096577B" w:rsidRDefault="00791207" w:rsidP="00945A89">
            <w:pPr>
              <w:rPr>
                <w:rFonts w:ascii="Arial" w:hAnsi="Arial" w:cs="Arial"/>
                <w:color w:val="000000"/>
                <w:sz w:val="22"/>
                <w:szCs w:val="22"/>
                <w:lang w:val="es-ES"/>
              </w:rPr>
            </w:pPr>
            <w:r w:rsidRPr="0096577B">
              <w:rPr>
                <w:rFonts w:ascii="Arial" w:hAnsi="Arial" w:cs="Arial"/>
                <w:color w:val="000000"/>
                <w:sz w:val="22"/>
                <w:szCs w:val="22"/>
                <w:lang w:val="es-ES"/>
              </w:rPr>
              <w:t>La gestión de saneamiento se refiere a la incorporación de una tasa del 14% incorporada a la tarifa de agua.</w:t>
            </w:r>
          </w:p>
        </w:tc>
        <w:tc>
          <w:tcPr>
            <w:tcW w:w="657" w:type="pct"/>
            <w:shd w:val="clear" w:color="auto" w:fill="auto"/>
            <w:vAlign w:val="center"/>
            <w:hideMark/>
          </w:tcPr>
          <w:p w14:paraId="19C4B05E" w14:textId="5024CDD8" w:rsidR="009E4673" w:rsidRPr="0096577B" w:rsidRDefault="00A50373" w:rsidP="00A91118">
            <w:pPr>
              <w:jc w:val="center"/>
              <w:rPr>
                <w:rFonts w:ascii="Arial" w:hAnsi="Arial" w:cs="Arial"/>
                <w:color w:val="000000"/>
                <w:sz w:val="22"/>
                <w:szCs w:val="22"/>
                <w:lang w:val="es-ES"/>
              </w:rPr>
            </w:pPr>
            <w:r>
              <w:rPr>
                <w:rFonts w:ascii="Arial" w:hAnsi="Arial" w:cs="Arial"/>
                <w:color w:val="000000"/>
                <w:sz w:val="22"/>
                <w:szCs w:val="22"/>
                <w:lang w:val="es-ES"/>
              </w:rPr>
              <w:t>Anual</w:t>
            </w:r>
          </w:p>
        </w:tc>
        <w:tc>
          <w:tcPr>
            <w:tcW w:w="1359" w:type="pct"/>
            <w:shd w:val="clear" w:color="auto" w:fill="auto"/>
            <w:vAlign w:val="center"/>
            <w:hideMark/>
          </w:tcPr>
          <w:p w14:paraId="29AEC6D0" w14:textId="77777777" w:rsidR="009E4673" w:rsidRPr="0096577B" w:rsidRDefault="009E4673" w:rsidP="00A91118">
            <w:pPr>
              <w:rPr>
                <w:rFonts w:ascii="Arial" w:hAnsi="Arial" w:cs="Arial"/>
                <w:color w:val="000000"/>
                <w:sz w:val="22"/>
                <w:szCs w:val="22"/>
                <w:lang w:val="es-ES"/>
              </w:rPr>
            </w:pPr>
            <w:r w:rsidRPr="0096577B">
              <w:rPr>
                <w:rFonts w:ascii="Arial" w:hAnsi="Arial" w:cs="Arial"/>
                <w:color w:val="000000"/>
                <w:sz w:val="22"/>
                <w:szCs w:val="22"/>
                <w:lang w:val="es-ES"/>
              </w:rPr>
              <w:t>Planes de negocio aprobados por la OREPA.</w:t>
            </w:r>
          </w:p>
        </w:tc>
      </w:tr>
      <w:tr w:rsidR="00945A89" w:rsidRPr="0096577B" w14:paraId="36912F78" w14:textId="77777777" w:rsidTr="00C5014B">
        <w:trPr>
          <w:trHeight w:val="1013"/>
        </w:trPr>
        <w:tc>
          <w:tcPr>
            <w:tcW w:w="1535" w:type="pct"/>
            <w:shd w:val="clear" w:color="auto" w:fill="auto"/>
            <w:vAlign w:val="center"/>
          </w:tcPr>
          <w:p w14:paraId="299B13E4" w14:textId="77777777" w:rsidR="00945A89" w:rsidRPr="0096577B" w:rsidRDefault="00945A89" w:rsidP="00945A89">
            <w:pPr>
              <w:rPr>
                <w:rFonts w:ascii="Arial" w:hAnsi="Arial" w:cs="Arial"/>
                <w:color w:val="000000"/>
                <w:sz w:val="22"/>
                <w:szCs w:val="22"/>
                <w:lang w:val="es-ES"/>
              </w:rPr>
            </w:pPr>
            <w:r w:rsidRPr="0096577B">
              <w:rPr>
                <w:rFonts w:ascii="Arial" w:hAnsi="Arial" w:cs="Arial"/>
                <w:color w:val="000000"/>
                <w:sz w:val="22"/>
                <w:szCs w:val="22"/>
                <w:lang w:val="es-ES"/>
              </w:rPr>
              <w:t>Hogares de Cabo Haitiano con acceso a un servicio de agua gestionado de forma segura</w:t>
            </w:r>
          </w:p>
        </w:tc>
        <w:tc>
          <w:tcPr>
            <w:tcW w:w="1449" w:type="pct"/>
            <w:shd w:val="clear" w:color="auto" w:fill="auto"/>
            <w:vAlign w:val="center"/>
          </w:tcPr>
          <w:p w14:paraId="3D56CEAC" w14:textId="77777777" w:rsidR="00945A89" w:rsidRPr="0096577B" w:rsidRDefault="00945A89" w:rsidP="00945A89">
            <w:pPr>
              <w:rPr>
                <w:rFonts w:ascii="Arial" w:hAnsi="Arial" w:cs="Arial"/>
                <w:color w:val="000000"/>
                <w:sz w:val="22"/>
                <w:szCs w:val="22"/>
                <w:lang w:val="es-ES"/>
              </w:rPr>
            </w:pPr>
            <w:r w:rsidRPr="0096577B">
              <w:rPr>
                <w:rFonts w:ascii="Arial" w:hAnsi="Arial" w:cs="Arial"/>
                <w:color w:val="000000"/>
                <w:sz w:val="22"/>
                <w:szCs w:val="22"/>
                <w:lang w:val="es-ES"/>
              </w:rPr>
              <w:t>Hogares que se aprovisionan de conexión en el hogar (se ha estimado una media 2.1 hogares por conexión). Conforme a la definición de nivel de servicio más elevado (gestionado de forma segura) de los Objetivos de Desarrollo Sostenible (ODS).</w:t>
            </w:r>
          </w:p>
        </w:tc>
        <w:tc>
          <w:tcPr>
            <w:tcW w:w="657" w:type="pct"/>
            <w:shd w:val="clear" w:color="auto" w:fill="auto"/>
            <w:vAlign w:val="center"/>
          </w:tcPr>
          <w:p w14:paraId="464362D8" w14:textId="77777777" w:rsidR="00945A89" w:rsidRPr="0096577B" w:rsidRDefault="003953C0" w:rsidP="00945A89">
            <w:pPr>
              <w:jc w:val="center"/>
              <w:rPr>
                <w:rFonts w:ascii="Arial" w:hAnsi="Arial" w:cs="Arial"/>
                <w:color w:val="000000"/>
                <w:sz w:val="22"/>
                <w:szCs w:val="22"/>
                <w:lang w:val="es-ES"/>
              </w:rPr>
            </w:pPr>
            <w:r w:rsidRPr="0096577B">
              <w:rPr>
                <w:rFonts w:ascii="Arial" w:hAnsi="Arial" w:cs="Arial"/>
                <w:color w:val="000000"/>
                <w:sz w:val="22"/>
                <w:szCs w:val="22"/>
                <w:lang w:val="es-ES"/>
              </w:rPr>
              <w:t>Anual</w:t>
            </w:r>
          </w:p>
        </w:tc>
        <w:tc>
          <w:tcPr>
            <w:tcW w:w="1359" w:type="pct"/>
            <w:shd w:val="clear" w:color="auto" w:fill="auto"/>
            <w:vAlign w:val="center"/>
          </w:tcPr>
          <w:p w14:paraId="2233C173" w14:textId="77777777" w:rsidR="00945A89" w:rsidRPr="0096577B" w:rsidRDefault="00945A89" w:rsidP="00945A89">
            <w:pPr>
              <w:rPr>
                <w:rFonts w:ascii="Arial" w:hAnsi="Arial" w:cs="Arial"/>
                <w:color w:val="000000"/>
                <w:sz w:val="22"/>
                <w:szCs w:val="22"/>
                <w:lang w:val="es-ES"/>
              </w:rPr>
            </w:pPr>
            <w:r w:rsidRPr="0096577B">
              <w:rPr>
                <w:rFonts w:ascii="Arial" w:hAnsi="Arial" w:cs="Arial"/>
                <w:color w:val="000000"/>
                <w:sz w:val="22"/>
                <w:szCs w:val="22"/>
                <w:lang w:val="es-ES"/>
              </w:rPr>
              <w:t xml:space="preserve">Encuesta de hogares inicial, intermedia y final.  </w:t>
            </w:r>
          </w:p>
        </w:tc>
      </w:tr>
      <w:tr w:rsidR="00945A89" w:rsidRPr="0096577B" w14:paraId="61AA4B45" w14:textId="77777777" w:rsidTr="00C5014B">
        <w:trPr>
          <w:trHeight w:val="1013"/>
        </w:trPr>
        <w:tc>
          <w:tcPr>
            <w:tcW w:w="1535" w:type="pct"/>
            <w:shd w:val="clear" w:color="auto" w:fill="auto"/>
            <w:vAlign w:val="center"/>
          </w:tcPr>
          <w:p w14:paraId="7F21E334" w14:textId="77777777" w:rsidR="00945A89" w:rsidRPr="0096577B" w:rsidRDefault="00945A89" w:rsidP="00945A89">
            <w:pPr>
              <w:rPr>
                <w:rFonts w:ascii="Arial" w:hAnsi="Arial" w:cs="Arial"/>
                <w:color w:val="000000"/>
                <w:sz w:val="22"/>
                <w:szCs w:val="22"/>
                <w:lang w:val="es-ES"/>
              </w:rPr>
            </w:pPr>
            <w:r w:rsidRPr="0096577B">
              <w:rPr>
                <w:rFonts w:ascii="Arial" w:hAnsi="Arial" w:cs="Arial"/>
                <w:color w:val="000000"/>
                <w:sz w:val="22"/>
                <w:szCs w:val="22"/>
                <w:lang w:val="es-ES"/>
              </w:rPr>
              <w:t>Hogares con acceso a un servicio de agua gestionado de forma segura en 5 ciudades del Programa</w:t>
            </w:r>
          </w:p>
        </w:tc>
        <w:tc>
          <w:tcPr>
            <w:tcW w:w="1449" w:type="pct"/>
            <w:shd w:val="clear" w:color="auto" w:fill="auto"/>
            <w:vAlign w:val="center"/>
          </w:tcPr>
          <w:p w14:paraId="5216429E" w14:textId="77777777" w:rsidR="00945A89" w:rsidRPr="0096577B" w:rsidRDefault="00945A89" w:rsidP="00945A89">
            <w:pPr>
              <w:rPr>
                <w:rFonts w:ascii="Arial" w:hAnsi="Arial" w:cs="Arial"/>
                <w:color w:val="000000"/>
                <w:sz w:val="22"/>
                <w:szCs w:val="22"/>
                <w:lang w:val="es-ES"/>
              </w:rPr>
            </w:pPr>
            <w:r w:rsidRPr="0096577B">
              <w:rPr>
                <w:rFonts w:ascii="Arial" w:hAnsi="Arial" w:cs="Arial"/>
                <w:color w:val="000000"/>
                <w:sz w:val="22"/>
                <w:szCs w:val="22"/>
                <w:lang w:val="es-ES"/>
              </w:rPr>
              <w:t xml:space="preserve">No incluye Cabo Haitiano. Hogares que se aprovisionan de conexión en el hogar (se ha estimado una media 2.1 hogares por conexión). Conforme a la definición de nivel de servicio más elevado </w:t>
            </w:r>
            <w:r w:rsidRPr="0096577B">
              <w:rPr>
                <w:rFonts w:ascii="Arial" w:hAnsi="Arial" w:cs="Arial"/>
                <w:color w:val="000000"/>
                <w:sz w:val="22"/>
                <w:szCs w:val="22"/>
                <w:lang w:val="es-ES"/>
              </w:rPr>
              <w:lastRenderedPageBreak/>
              <w:t>(gestionado de forma segura) de los ODS.</w:t>
            </w:r>
          </w:p>
        </w:tc>
        <w:tc>
          <w:tcPr>
            <w:tcW w:w="657" w:type="pct"/>
            <w:shd w:val="clear" w:color="auto" w:fill="auto"/>
            <w:vAlign w:val="center"/>
          </w:tcPr>
          <w:p w14:paraId="3B0683A3" w14:textId="77777777" w:rsidR="00945A89" w:rsidRPr="0096577B" w:rsidRDefault="00044474" w:rsidP="00945A89">
            <w:pPr>
              <w:jc w:val="center"/>
              <w:rPr>
                <w:rFonts w:ascii="Arial" w:hAnsi="Arial" w:cs="Arial"/>
                <w:color w:val="000000"/>
                <w:sz w:val="22"/>
                <w:szCs w:val="22"/>
                <w:lang w:val="es-ES"/>
              </w:rPr>
            </w:pPr>
            <w:r w:rsidRPr="0096577B">
              <w:rPr>
                <w:rFonts w:ascii="Arial" w:hAnsi="Arial" w:cs="Arial"/>
                <w:color w:val="000000"/>
                <w:sz w:val="22"/>
                <w:szCs w:val="22"/>
                <w:lang w:val="es-ES"/>
              </w:rPr>
              <w:lastRenderedPageBreak/>
              <w:t>Anual</w:t>
            </w:r>
          </w:p>
        </w:tc>
        <w:tc>
          <w:tcPr>
            <w:tcW w:w="1359" w:type="pct"/>
            <w:shd w:val="clear" w:color="auto" w:fill="auto"/>
            <w:vAlign w:val="center"/>
          </w:tcPr>
          <w:p w14:paraId="03F4CEB3" w14:textId="77777777" w:rsidR="00945A89" w:rsidRPr="0096577B" w:rsidRDefault="00945A89" w:rsidP="00945A89">
            <w:pPr>
              <w:rPr>
                <w:rFonts w:ascii="Arial" w:hAnsi="Arial" w:cs="Arial"/>
                <w:color w:val="000000"/>
                <w:sz w:val="22"/>
                <w:szCs w:val="22"/>
                <w:lang w:val="es-ES"/>
              </w:rPr>
            </w:pPr>
            <w:r w:rsidRPr="0096577B">
              <w:rPr>
                <w:rFonts w:ascii="Arial" w:hAnsi="Arial" w:cs="Arial"/>
                <w:color w:val="000000"/>
                <w:sz w:val="22"/>
                <w:szCs w:val="22"/>
                <w:lang w:val="es-ES"/>
              </w:rPr>
              <w:t xml:space="preserve">Encuesta de hogares inicial, intermedia y final.  </w:t>
            </w:r>
          </w:p>
        </w:tc>
      </w:tr>
      <w:tr w:rsidR="00C91956" w:rsidRPr="0096577B" w14:paraId="1AF5B968" w14:textId="77777777" w:rsidTr="00C5014B">
        <w:trPr>
          <w:trHeight w:val="1013"/>
        </w:trPr>
        <w:tc>
          <w:tcPr>
            <w:tcW w:w="1535" w:type="pct"/>
            <w:shd w:val="clear" w:color="auto" w:fill="auto"/>
            <w:vAlign w:val="center"/>
          </w:tcPr>
          <w:p w14:paraId="4A1F8AFF" w14:textId="311FAB57" w:rsidR="00C91956" w:rsidRPr="00C91956" w:rsidRDefault="00C91956" w:rsidP="00945A89">
            <w:pPr>
              <w:rPr>
                <w:rFonts w:ascii="Arial" w:hAnsi="Arial" w:cs="Arial"/>
                <w:color w:val="000000"/>
                <w:sz w:val="22"/>
                <w:szCs w:val="22"/>
                <w:lang w:val="es-ES"/>
              </w:rPr>
            </w:pPr>
            <w:r w:rsidRPr="00C91956">
              <w:rPr>
                <w:rFonts w:ascii="Arial" w:hAnsi="Arial" w:cs="Arial"/>
                <w:sz w:val="22"/>
                <w:szCs w:val="22"/>
              </w:rPr>
              <w:t>Tiempo de acarreo de los hogares urbanos beneficiados con </w:t>
            </w:r>
            <w:proofErr w:type="spellStart"/>
            <w:r w:rsidRPr="00C91956">
              <w:rPr>
                <w:rFonts w:ascii="Arial" w:hAnsi="Arial" w:cs="Arial"/>
                <w:sz w:val="22"/>
                <w:szCs w:val="22"/>
              </w:rPr>
              <w:t>conexi</w:t>
            </w:r>
            <w:r w:rsidRPr="00C91956">
              <w:rPr>
                <w:rFonts w:ascii="Arial" w:hAnsi="Arial" w:cs="Arial"/>
                <w:sz w:val="22"/>
                <w:szCs w:val="22"/>
                <w:lang w:val="es-ES"/>
              </w:rPr>
              <w:t>ón</w:t>
            </w:r>
            <w:proofErr w:type="spellEnd"/>
            <w:r w:rsidRPr="00C91956">
              <w:rPr>
                <w:rFonts w:ascii="Arial" w:hAnsi="Arial" w:cs="Arial"/>
                <w:sz w:val="22"/>
                <w:szCs w:val="22"/>
                <w:lang w:val="es-ES"/>
              </w:rPr>
              <w:t> a la red</w:t>
            </w:r>
            <w:r w:rsidRPr="00C91956">
              <w:rPr>
                <w:rFonts w:ascii="Arial" w:hAnsi="Arial" w:cs="Arial"/>
                <w:sz w:val="22"/>
                <w:szCs w:val="22"/>
              </w:rPr>
              <w:t> en Cabo Haitiano</w:t>
            </w:r>
          </w:p>
        </w:tc>
        <w:tc>
          <w:tcPr>
            <w:tcW w:w="1449" w:type="pct"/>
            <w:shd w:val="clear" w:color="auto" w:fill="auto"/>
            <w:vAlign w:val="center"/>
          </w:tcPr>
          <w:p w14:paraId="37243300" w14:textId="298D7F38" w:rsidR="00C91956" w:rsidRPr="0096577B" w:rsidRDefault="00C91956" w:rsidP="00945A89">
            <w:pPr>
              <w:rPr>
                <w:rFonts w:ascii="Arial" w:hAnsi="Arial" w:cs="Arial"/>
                <w:color w:val="000000"/>
                <w:sz w:val="22"/>
                <w:szCs w:val="22"/>
                <w:lang w:val="es-ES"/>
              </w:rPr>
            </w:pPr>
            <w:r>
              <w:rPr>
                <w:rFonts w:ascii="Arial" w:hAnsi="Arial" w:cs="Arial"/>
                <w:color w:val="000000"/>
                <w:sz w:val="22"/>
                <w:szCs w:val="22"/>
                <w:lang w:val="es-ES"/>
              </w:rPr>
              <w:t xml:space="preserve">Minutos que se demoran los hogares en </w:t>
            </w:r>
            <w:r w:rsidR="008B56BD">
              <w:rPr>
                <w:rFonts w:ascii="Arial" w:hAnsi="Arial" w:cs="Arial"/>
                <w:color w:val="000000"/>
                <w:sz w:val="22"/>
                <w:szCs w:val="22"/>
                <w:lang w:val="es-ES"/>
              </w:rPr>
              <w:t>acarrear 20 litros de agua (incluye ida, vuelta y tiempo de espera)</w:t>
            </w:r>
          </w:p>
        </w:tc>
        <w:tc>
          <w:tcPr>
            <w:tcW w:w="657" w:type="pct"/>
            <w:shd w:val="clear" w:color="auto" w:fill="auto"/>
            <w:vAlign w:val="center"/>
          </w:tcPr>
          <w:p w14:paraId="02C56317" w14:textId="07ED08F7" w:rsidR="00C91956" w:rsidRPr="0096577B" w:rsidRDefault="00107FCC" w:rsidP="00945A89">
            <w:pPr>
              <w:jc w:val="center"/>
              <w:rPr>
                <w:rFonts w:ascii="Arial" w:hAnsi="Arial" w:cs="Arial"/>
                <w:color w:val="000000"/>
                <w:sz w:val="22"/>
                <w:szCs w:val="22"/>
                <w:lang w:val="es-ES"/>
              </w:rPr>
            </w:pPr>
            <w:r>
              <w:rPr>
                <w:rFonts w:ascii="Arial" w:hAnsi="Arial" w:cs="Arial"/>
                <w:color w:val="000000"/>
                <w:sz w:val="22"/>
                <w:szCs w:val="22"/>
                <w:lang w:val="es-ES"/>
              </w:rPr>
              <w:t>Anual</w:t>
            </w:r>
          </w:p>
        </w:tc>
        <w:tc>
          <w:tcPr>
            <w:tcW w:w="1359" w:type="pct"/>
            <w:shd w:val="clear" w:color="auto" w:fill="auto"/>
            <w:vAlign w:val="center"/>
          </w:tcPr>
          <w:p w14:paraId="697725E5" w14:textId="1CEFF536" w:rsidR="00C91956" w:rsidRPr="0096577B" w:rsidRDefault="00107FCC" w:rsidP="00945A89">
            <w:pPr>
              <w:rPr>
                <w:rFonts w:ascii="Arial" w:hAnsi="Arial" w:cs="Arial"/>
                <w:color w:val="000000"/>
                <w:sz w:val="22"/>
                <w:szCs w:val="22"/>
                <w:lang w:val="es-ES"/>
              </w:rPr>
            </w:pPr>
            <w:r w:rsidRPr="0096577B">
              <w:rPr>
                <w:rFonts w:ascii="Arial" w:hAnsi="Arial" w:cs="Arial"/>
                <w:color w:val="000000"/>
                <w:sz w:val="22"/>
                <w:szCs w:val="22"/>
                <w:lang w:val="es-ES"/>
              </w:rPr>
              <w:t xml:space="preserve">Encuesta de hogares inicial, intermedia y final.  </w:t>
            </w:r>
          </w:p>
        </w:tc>
      </w:tr>
      <w:tr w:rsidR="008A6CFF" w:rsidRPr="0096577B" w:rsidDel="00107FCC" w14:paraId="3D8487B9" w14:textId="77777777" w:rsidTr="00C5014B">
        <w:trPr>
          <w:trHeight w:val="1013"/>
        </w:trPr>
        <w:tc>
          <w:tcPr>
            <w:tcW w:w="1535" w:type="pct"/>
            <w:shd w:val="clear" w:color="auto" w:fill="auto"/>
            <w:vAlign w:val="center"/>
          </w:tcPr>
          <w:p w14:paraId="6280C601" w14:textId="6AE33666" w:rsidR="008A6CFF" w:rsidRPr="0096577B" w:rsidDel="00107FCC" w:rsidRDefault="008A6CFF" w:rsidP="008A6CFF">
            <w:pPr>
              <w:rPr>
                <w:rFonts w:ascii="Arial" w:hAnsi="Arial" w:cs="Arial"/>
                <w:color w:val="000000"/>
                <w:sz w:val="22"/>
                <w:szCs w:val="22"/>
                <w:lang w:val="es-ES"/>
              </w:rPr>
            </w:pPr>
            <w:r w:rsidRPr="00152BD9">
              <w:rPr>
                <w:rFonts w:ascii="Arial" w:hAnsi="Arial" w:cs="Arial"/>
                <w:sz w:val="22"/>
                <w:szCs w:val="22"/>
              </w:rPr>
              <w:t>Consumo de agua potable de los hogares beneficiados en Cabo Haitian</w:t>
            </w:r>
            <w:r>
              <w:rPr>
                <w:rFonts w:ascii="Arial" w:hAnsi="Arial" w:cs="Arial"/>
                <w:sz w:val="22"/>
                <w:szCs w:val="22"/>
              </w:rPr>
              <w:t>o</w:t>
            </w:r>
            <w:r>
              <w:rPr>
                <w:rStyle w:val="FootnoteReference"/>
                <w:rFonts w:cs="Arial"/>
                <w:szCs w:val="22"/>
              </w:rPr>
              <w:footnoteReference w:id="3"/>
            </w:r>
          </w:p>
        </w:tc>
        <w:tc>
          <w:tcPr>
            <w:tcW w:w="1449" w:type="pct"/>
            <w:shd w:val="clear" w:color="auto" w:fill="auto"/>
            <w:vAlign w:val="center"/>
          </w:tcPr>
          <w:p w14:paraId="0138F39A" w14:textId="181E32B3" w:rsidR="008A6CFF" w:rsidRPr="0096577B" w:rsidDel="00107FCC" w:rsidRDefault="008A6CFF" w:rsidP="008A6CFF">
            <w:pPr>
              <w:rPr>
                <w:rFonts w:ascii="Arial" w:hAnsi="Arial" w:cs="Arial"/>
                <w:color w:val="000000"/>
                <w:sz w:val="22"/>
                <w:szCs w:val="22"/>
                <w:lang w:val="es-ES"/>
              </w:rPr>
            </w:pPr>
            <w:r>
              <w:rPr>
                <w:rFonts w:ascii="Arial" w:hAnsi="Arial" w:cs="Arial"/>
                <w:color w:val="000000"/>
                <w:sz w:val="22"/>
                <w:szCs w:val="22"/>
                <w:lang w:val="es-ES"/>
              </w:rPr>
              <w:t>Consumo de agua potable en litros por persona por d</w:t>
            </w:r>
            <w:proofErr w:type="spellStart"/>
            <w:r>
              <w:rPr>
                <w:rFonts w:ascii="Arial" w:hAnsi="Arial" w:cs="Arial"/>
                <w:color w:val="000000"/>
                <w:sz w:val="22"/>
                <w:szCs w:val="22"/>
                <w:lang w:val="es-CO"/>
              </w:rPr>
              <w:t>ía</w:t>
            </w:r>
            <w:proofErr w:type="spellEnd"/>
            <w:r>
              <w:rPr>
                <w:rFonts w:ascii="Arial" w:hAnsi="Arial" w:cs="Arial"/>
                <w:color w:val="000000"/>
                <w:sz w:val="22"/>
                <w:szCs w:val="22"/>
                <w:lang w:val="es-CO"/>
              </w:rPr>
              <w:t>.</w:t>
            </w:r>
          </w:p>
        </w:tc>
        <w:tc>
          <w:tcPr>
            <w:tcW w:w="657" w:type="pct"/>
            <w:shd w:val="clear" w:color="auto" w:fill="auto"/>
            <w:vAlign w:val="center"/>
          </w:tcPr>
          <w:p w14:paraId="00E617A4" w14:textId="598BC602" w:rsidR="008A6CFF" w:rsidRPr="0096577B" w:rsidDel="00107FCC" w:rsidRDefault="008A6CFF" w:rsidP="008A6CFF">
            <w:pPr>
              <w:jc w:val="center"/>
              <w:rPr>
                <w:rFonts w:ascii="Arial" w:hAnsi="Arial" w:cs="Arial"/>
                <w:color w:val="000000"/>
                <w:sz w:val="22"/>
                <w:szCs w:val="22"/>
                <w:lang w:val="es-ES"/>
              </w:rPr>
            </w:pPr>
            <w:r>
              <w:rPr>
                <w:rFonts w:ascii="Arial" w:hAnsi="Arial" w:cs="Arial"/>
                <w:color w:val="000000"/>
                <w:sz w:val="22"/>
                <w:szCs w:val="22"/>
                <w:lang w:val="es-ES"/>
              </w:rPr>
              <w:t>Anual</w:t>
            </w:r>
          </w:p>
        </w:tc>
        <w:tc>
          <w:tcPr>
            <w:tcW w:w="1359" w:type="pct"/>
            <w:shd w:val="clear" w:color="auto" w:fill="auto"/>
            <w:vAlign w:val="center"/>
          </w:tcPr>
          <w:p w14:paraId="1625A701" w14:textId="6238116B" w:rsidR="008A6CFF" w:rsidRPr="0096577B" w:rsidDel="00107FCC" w:rsidRDefault="008A6CFF" w:rsidP="008A6CFF">
            <w:pPr>
              <w:rPr>
                <w:rFonts w:ascii="Arial" w:hAnsi="Arial" w:cs="Arial"/>
                <w:color w:val="000000"/>
                <w:sz w:val="22"/>
                <w:szCs w:val="22"/>
                <w:lang w:val="es-ES"/>
              </w:rPr>
            </w:pPr>
            <w:r w:rsidRPr="0096577B">
              <w:rPr>
                <w:rFonts w:ascii="Arial" w:hAnsi="Arial" w:cs="Arial"/>
                <w:color w:val="000000"/>
                <w:sz w:val="22"/>
                <w:szCs w:val="22"/>
                <w:lang w:val="es-ES"/>
              </w:rPr>
              <w:t xml:space="preserve">Encuesta de hogares inicial, intermedia y final.  </w:t>
            </w:r>
          </w:p>
        </w:tc>
      </w:tr>
      <w:tr w:rsidR="008A6CFF" w:rsidRPr="0096577B" w14:paraId="1014079D" w14:textId="77777777" w:rsidTr="00C5014B">
        <w:trPr>
          <w:trHeight w:val="1013"/>
        </w:trPr>
        <w:tc>
          <w:tcPr>
            <w:tcW w:w="1535" w:type="pct"/>
            <w:shd w:val="clear" w:color="auto" w:fill="auto"/>
            <w:vAlign w:val="center"/>
          </w:tcPr>
          <w:p w14:paraId="66FF3D51" w14:textId="78BAA4FB" w:rsidR="008A6CFF" w:rsidRPr="0096577B" w:rsidRDefault="008A6CFF" w:rsidP="008A6CFF">
            <w:pPr>
              <w:rPr>
                <w:rFonts w:ascii="Arial" w:hAnsi="Arial" w:cs="Arial"/>
                <w:color w:val="000000"/>
                <w:sz w:val="22"/>
                <w:szCs w:val="22"/>
                <w:lang w:val="es-ES"/>
              </w:rPr>
            </w:pPr>
            <w:r w:rsidRPr="0096577B">
              <w:rPr>
                <w:rFonts w:ascii="Arial" w:hAnsi="Arial" w:cs="Arial"/>
                <w:color w:val="000000"/>
                <w:sz w:val="22"/>
                <w:szCs w:val="22"/>
                <w:lang w:val="es-ES"/>
              </w:rPr>
              <w:t>Hogares de Cabo Haitiano con acceso a un servicio básico de agua a través de los kioscos de la red</w:t>
            </w:r>
            <w:r>
              <w:rPr>
                <w:rStyle w:val="FootnoteReference"/>
                <w:rFonts w:cs="Arial"/>
                <w:color w:val="000000"/>
                <w:szCs w:val="22"/>
                <w:lang w:val="es-ES"/>
              </w:rPr>
              <w:footnoteReference w:id="4"/>
            </w:r>
          </w:p>
        </w:tc>
        <w:tc>
          <w:tcPr>
            <w:tcW w:w="1449" w:type="pct"/>
            <w:shd w:val="clear" w:color="auto" w:fill="auto"/>
            <w:vAlign w:val="center"/>
          </w:tcPr>
          <w:p w14:paraId="68E036BF" w14:textId="77777777" w:rsidR="008A6CFF" w:rsidRPr="0096577B" w:rsidRDefault="008A6CFF" w:rsidP="008A6CFF">
            <w:pPr>
              <w:rPr>
                <w:rFonts w:ascii="Arial" w:hAnsi="Arial" w:cs="Arial"/>
                <w:color w:val="000000"/>
                <w:sz w:val="22"/>
                <w:szCs w:val="22"/>
                <w:lang w:val="es-ES"/>
              </w:rPr>
            </w:pPr>
            <w:r w:rsidRPr="0096577B">
              <w:rPr>
                <w:rFonts w:ascii="Arial" w:hAnsi="Arial" w:cs="Arial"/>
                <w:color w:val="000000"/>
                <w:sz w:val="22"/>
                <w:szCs w:val="22"/>
                <w:lang w:val="es-ES"/>
              </w:rPr>
              <w:t>Conforme a la definición de nivel de servicio básico de los ODS</w:t>
            </w:r>
          </w:p>
        </w:tc>
        <w:tc>
          <w:tcPr>
            <w:tcW w:w="657" w:type="pct"/>
            <w:shd w:val="clear" w:color="auto" w:fill="auto"/>
            <w:vAlign w:val="center"/>
          </w:tcPr>
          <w:p w14:paraId="7CA133EB" w14:textId="77777777" w:rsidR="008A6CFF" w:rsidRPr="0096577B" w:rsidRDefault="008A6CFF" w:rsidP="008A6CFF">
            <w:pPr>
              <w:jc w:val="center"/>
              <w:rPr>
                <w:rFonts w:ascii="Arial" w:hAnsi="Arial" w:cs="Arial"/>
                <w:color w:val="000000"/>
                <w:sz w:val="22"/>
                <w:szCs w:val="22"/>
                <w:lang w:val="es-ES"/>
              </w:rPr>
            </w:pPr>
            <w:r w:rsidRPr="0096577B">
              <w:rPr>
                <w:rFonts w:ascii="Arial" w:hAnsi="Arial" w:cs="Arial"/>
                <w:color w:val="000000"/>
                <w:sz w:val="22"/>
                <w:szCs w:val="22"/>
                <w:lang w:val="es-ES"/>
              </w:rPr>
              <w:t>Anual</w:t>
            </w:r>
          </w:p>
        </w:tc>
        <w:tc>
          <w:tcPr>
            <w:tcW w:w="1359" w:type="pct"/>
            <w:shd w:val="clear" w:color="auto" w:fill="auto"/>
            <w:vAlign w:val="center"/>
          </w:tcPr>
          <w:p w14:paraId="4F51CC36" w14:textId="77777777" w:rsidR="008A6CFF" w:rsidRPr="0096577B" w:rsidRDefault="008A6CFF" w:rsidP="008A6CFF">
            <w:pPr>
              <w:rPr>
                <w:rFonts w:ascii="Arial" w:hAnsi="Arial" w:cs="Arial"/>
                <w:color w:val="000000"/>
                <w:sz w:val="22"/>
                <w:szCs w:val="22"/>
                <w:lang w:val="es-ES"/>
              </w:rPr>
            </w:pPr>
            <w:r w:rsidRPr="0096577B">
              <w:rPr>
                <w:rFonts w:ascii="Arial" w:hAnsi="Arial" w:cs="Arial"/>
                <w:color w:val="000000"/>
                <w:sz w:val="22"/>
                <w:szCs w:val="22"/>
                <w:lang w:val="es-ES"/>
              </w:rPr>
              <w:t xml:space="preserve">Encuesta de hogares inicial, intermedia y final.  </w:t>
            </w:r>
          </w:p>
        </w:tc>
      </w:tr>
      <w:tr w:rsidR="008A6CFF" w:rsidRPr="0096577B" w14:paraId="33753D62" w14:textId="77777777" w:rsidTr="00C5014B">
        <w:trPr>
          <w:trHeight w:val="1013"/>
        </w:trPr>
        <w:tc>
          <w:tcPr>
            <w:tcW w:w="1535" w:type="pct"/>
            <w:shd w:val="clear" w:color="auto" w:fill="auto"/>
            <w:vAlign w:val="center"/>
          </w:tcPr>
          <w:p w14:paraId="6B74DD43" w14:textId="77777777" w:rsidR="008A6CFF" w:rsidRPr="0096577B" w:rsidRDefault="008A6CFF" w:rsidP="008A6CFF">
            <w:pPr>
              <w:rPr>
                <w:rFonts w:ascii="Arial" w:hAnsi="Arial" w:cs="Arial"/>
                <w:color w:val="000000"/>
                <w:sz w:val="22"/>
                <w:szCs w:val="22"/>
                <w:lang w:val="es-ES"/>
              </w:rPr>
            </w:pPr>
            <w:r w:rsidRPr="0096577B">
              <w:rPr>
                <w:rFonts w:ascii="Arial" w:hAnsi="Arial" w:cs="Arial"/>
                <w:color w:val="000000"/>
                <w:sz w:val="22"/>
                <w:szCs w:val="22"/>
                <w:lang w:val="es-ES"/>
              </w:rPr>
              <w:t>Hogares con acceso a un servicio básico de agua a través de los kioscos de red en 5 ciudades del Programa</w:t>
            </w:r>
          </w:p>
        </w:tc>
        <w:tc>
          <w:tcPr>
            <w:tcW w:w="1449" w:type="pct"/>
            <w:shd w:val="clear" w:color="auto" w:fill="auto"/>
            <w:vAlign w:val="center"/>
          </w:tcPr>
          <w:p w14:paraId="7D593B43" w14:textId="77777777" w:rsidR="008A6CFF" w:rsidRPr="0096577B" w:rsidRDefault="008A6CFF" w:rsidP="008A6CFF">
            <w:pPr>
              <w:rPr>
                <w:rFonts w:ascii="Arial" w:hAnsi="Arial" w:cs="Arial"/>
                <w:color w:val="000000"/>
                <w:sz w:val="22"/>
                <w:szCs w:val="22"/>
                <w:lang w:val="es-ES"/>
              </w:rPr>
            </w:pPr>
            <w:r w:rsidRPr="0096577B">
              <w:rPr>
                <w:rFonts w:ascii="Arial" w:hAnsi="Arial" w:cs="Arial"/>
                <w:color w:val="000000"/>
                <w:sz w:val="22"/>
                <w:szCs w:val="22"/>
                <w:lang w:val="es-ES"/>
              </w:rPr>
              <w:t>No se incluyen los hogares de Cabo Haitiano. Conforme a la definición de nivel de servicio básico de los ODS</w:t>
            </w:r>
          </w:p>
        </w:tc>
        <w:tc>
          <w:tcPr>
            <w:tcW w:w="657" w:type="pct"/>
            <w:shd w:val="clear" w:color="auto" w:fill="auto"/>
            <w:vAlign w:val="center"/>
          </w:tcPr>
          <w:p w14:paraId="63437725" w14:textId="77777777" w:rsidR="008A6CFF" w:rsidRPr="0096577B" w:rsidRDefault="008A6CFF" w:rsidP="008A6CFF">
            <w:pPr>
              <w:jc w:val="center"/>
              <w:rPr>
                <w:rFonts w:ascii="Arial" w:hAnsi="Arial" w:cs="Arial"/>
                <w:color w:val="000000"/>
                <w:sz w:val="22"/>
                <w:szCs w:val="22"/>
                <w:lang w:val="es-ES"/>
              </w:rPr>
            </w:pPr>
            <w:r w:rsidRPr="0096577B">
              <w:rPr>
                <w:rFonts w:ascii="Arial" w:hAnsi="Arial" w:cs="Arial"/>
                <w:color w:val="000000"/>
                <w:sz w:val="22"/>
                <w:szCs w:val="22"/>
                <w:lang w:val="es-ES"/>
              </w:rPr>
              <w:t>Anual</w:t>
            </w:r>
          </w:p>
        </w:tc>
        <w:tc>
          <w:tcPr>
            <w:tcW w:w="1359" w:type="pct"/>
            <w:shd w:val="clear" w:color="auto" w:fill="auto"/>
            <w:vAlign w:val="center"/>
          </w:tcPr>
          <w:p w14:paraId="2E3E9F62" w14:textId="77777777" w:rsidR="008A6CFF" w:rsidRPr="0096577B" w:rsidRDefault="008A6CFF" w:rsidP="008A6CFF">
            <w:pPr>
              <w:rPr>
                <w:rFonts w:ascii="Arial" w:hAnsi="Arial" w:cs="Arial"/>
                <w:color w:val="000000"/>
                <w:sz w:val="22"/>
                <w:szCs w:val="22"/>
                <w:lang w:val="es-ES"/>
              </w:rPr>
            </w:pPr>
            <w:r w:rsidRPr="0096577B">
              <w:rPr>
                <w:rFonts w:ascii="Arial" w:hAnsi="Arial" w:cs="Arial"/>
                <w:color w:val="000000"/>
                <w:sz w:val="22"/>
                <w:szCs w:val="22"/>
                <w:lang w:val="es-ES"/>
              </w:rPr>
              <w:t xml:space="preserve">Encuesta de hogares inicial, intermedia y final.  </w:t>
            </w:r>
          </w:p>
        </w:tc>
      </w:tr>
      <w:tr w:rsidR="008A6CFF" w:rsidRPr="0096577B" w14:paraId="2B40E90E" w14:textId="77777777" w:rsidTr="00C5014B">
        <w:trPr>
          <w:trHeight w:val="1013"/>
        </w:trPr>
        <w:tc>
          <w:tcPr>
            <w:tcW w:w="1535" w:type="pct"/>
            <w:shd w:val="clear" w:color="auto" w:fill="auto"/>
            <w:vAlign w:val="center"/>
          </w:tcPr>
          <w:p w14:paraId="5923CEB3" w14:textId="760D099A" w:rsidR="008A6CFF" w:rsidRPr="0096577B" w:rsidRDefault="008A6CFF" w:rsidP="008A6CFF">
            <w:pPr>
              <w:rPr>
                <w:rFonts w:ascii="Arial" w:hAnsi="Arial" w:cs="Arial"/>
                <w:color w:val="000000"/>
                <w:sz w:val="22"/>
                <w:szCs w:val="22"/>
                <w:lang w:val="es-ES"/>
              </w:rPr>
            </w:pPr>
            <w:r w:rsidRPr="0096577B">
              <w:rPr>
                <w:rFonts w:ascii="Arial" w:hAnsi="Arial" w:cs="Arial"/>
                <w:color w:val="000000"/>
                <w:sz w:val="22"/>
                <w:szCs w:val="22"/>
                <w:lang w:val="es-ES"/>
              </w:rPr>
              <w:t>Edificios públicos -escuelas públicas, centros de salud públicos y mercados públicos- que cuentan con servicios de agua, saneamiento e higiene (incluyendo la higiene menstrual</w:t>
            </w:r>
            <w:r w:rsidRPr="009B413C">
              <w:rPr>
                <w:rFonts w:ascii="Arial" w:hAnsi="Arial" w:cs="Arial"/>
                <w:sz w:val="22"/>
                <w:szCs w:val="22"/>
                <w:vertAlign w:val="superscript"/>
              </w:rPr>
              <w:footnoteReference w:id="5"/>
            </w:r>
            <w:r w:rsidRPr="0096577B">
              <w:rPr>
                <w:rFonts w:ascii="Arial" w:hAnsi="Arial" w:cs="Arial"/>
                <w:color w:val="000000"/>
                <w:sz w:val="22"/>
                <w:szCs w:val="22"/>
                <w:lang w:val="es-ES"/>
              </w:rPr>
              <w:t xml:space="preserve"> en los colegios) al menos de nivel básico en Cabo Haitiano</w:t>
            </w:r>
          </w:p>
        </w:tc>
        <w:tc>
          <w:tcPr>
            <w:tcW w:w="1449" w:type="pct"/>
            <w:shd w:val="clear" w:color="auto" w:fill="auto"/>
            <w:vAlign w:val="center"/>
          </w:tcPr>
          <w:p w14:paraId="4DBD9440" w14:textId="77777777" w:rsidR="008A6CFF" w:rsidRPr="0096577B" w:rsidRDefault="008A6CFF" w:rsidP="008A6CFF">
            <w:pPr>
              <w:rPr>
                <w:rFonts w:ascii="Arial" w:hAnsi="Arial" w:cs="Arial"/>
                <w:color w:val="000000"/>
                <w:sz w:val="22"/>
                <w:szCs w:val="22"/>
                <w:lang w:val="es-ES"/>
              </w:rPr>
            </w:pPr>
            <w:r w:rsidRPr="0096577B">
              <w:rPr>
                <w:rFonts w:ascii="Arial" w:hAnsi="Arial" w:cs="Arial"/>
                <w:color w:val="000000"/>
                <w:sz w:val="22"/>
                <w:szCs w:val="22"/>
                <w:lang w:val="es-ES"/>
              </w:rPr>
              <w:t>41 escuelas, 7 mercados y 5 centros de salud. Nivel de servicio básico conforme a la definición de los ODS y normativa nacional.</w:t>
            </w:r>
          </w:p>
        </w:tc>
        <w:tc>
          <w:tcPr>
            <w:tcW w:w="657" w:type="pct"/>
            <w:shd w:val="clear" w:color="auto" w:fill="auto"/>
            <w:vAlign w:val="center"/>
          </w:tcPr>
          <w:p w14:paraId="7CED3250" w14:textId="77777777" w:rsidR="008A6CFF" w:rsidRPr="0096577B" w:rsidRDefault="008A6CFF" w:rsidP="008A6CFF">
            <w:pPr>
              <w:jc w:val="center"/>
              <w:rPr>
                <w:rFonts w:ascii="Arial" w:hAnsi="Arial" w:cs="Arial"/>
                <w:color w:val="000000"/>
                <w:sz w:val="22"/>
                <w:szCs w:val="22"/>
                <w:lang w:val="es-ES"/>
              </w:rPr>
            </w:pPr>
            <w:r w:rsidRPr="0096577B">
              <w:rPr>
                <w:rFonts w:ascii="Arial" w:hAnsi="Arial" w:cs="Arial"/>
                <w:color w:val="000000"/>
                <w:sz w:val="22"/>
                <w:szCs w:val="22"/>
                <w:lang w:val="es-ES"/>
              </w:rPr>
              <w:t>Anual</w:t>
            </w:r>
          </w:p>
        </w:tc>
        <w:tc>
          <w:tcPr>
            <w:tcW w:w="1359" w:type="pct"/>
            <w:shd w:val="clear" w:color="auto" w:fill="auto"/>
            <w:vAlign w:val="center"/>
          </w:tcPr>
          <w:p w14:paraId="32B029D0" w14:textId="77777777" w:rsidR="008A6CFF" w:rsidRPr="0096577B" w:rsidRDefault="008A6CFF" w:rsidP="008A6CFF">
            <w:pPr>
              <w:rPr>
                <w:rFonts w:ascii="Arial" w:hAnsi="Arial" w:cs="Arial"/>
                <w:color w:val="000000"/>
                <w:sz w:val="22"/>
                <w:szCs w:val="22"/>
                <w:lang w:val="es-ES"/>
              </w:rPr>
            </w:pPr>
            <w:r w:rsidRPr="0096577B">
              <w:rPr>
                <w:rFonts w:ascii="Arial" w:hAnsi="Arial" w:cs="Arial"/>
                <w:color w:val="000000"/>
                <w:sz w:val="22"/>
                <w:szCs w:val="22"/>
                <w:lang w:val="es-ES"/>
              </w:rPr>
              <w:t xml:space="preserve">Evaluación intermedia y final del programa. </w:t>
            </w:r>
          </w:p>
        </w:tc>
      </w:tr>
      <w:tr w:rsidR="008A6CFF" w:rsidRPr="0096577B" w14:paraId="64B04FEF" w14:textId="77777777" w:rsidTr="00C5014B">
        <w:trPr>
          <w:trHeight w:val="1013"/>
        </w:trPr>
        <w:tc>
          <w:tcPr>
            <w:tcW w:w="1535" w:type="pct"/>
            <w:shd w:val="clear" w:color="auto" w:fill="auto"/>
            <w:vAlign w:val="center"/>
          </w:tcPr>
          <w:p w14:paraId="7439856A" w14:textId="77777777" w:rsidR="008A6CFF" w:rsidRPr="0096577B" w:rsidRDefault="008A6CFF" w:rsidP="008A6CFF">
            <w:pPr>
              <w:rPr>
                <w:rFonts w:ascii="Arial" w:hAnsi="Arial" w:cs="Arial"/>
                <w:color w:val="000000"/>
                <w:sz w:val="22"/>
                <w:szCs w:val="22"/>
                <w:lang w:val="es-ES"/>
              </w:rPr>
            </w:pPr>
            <w:r w:rsidRPr="0096577B">
              <w:rPr>
                <w:rFonts w:ascii="Arial" w:hAnsi="Arial" w:cs="Arial"/>
                <w:color w:val="000000"/>
                <w:sz w:val="22"/>
                <w:szCs w:val="22"/>
                <w:lang w:val="es-ES"/>
              </w:rPr>
              <w:t>Hogares con acceso a un servicio básico de agua en las 32 secciones comunales (SC) incluidas en el programa</w:t>
            </w:r>
          </w:p>
        </w:tc>
        <w:tc>
          <w:tcPr>
            <w:tcW w:w="1449" w:type="pct"/>
            <w:shd w:val="clear" w:color="auto" w:fill="auto"/>
            <w:vAlign w:val="center"/>
          </w:tcPr>
          <w:p w14:paraId="5DC030B6" w14:textId="77777777" w:rsidR="008A6CFF" w:rsidRPr="0096577B" w:rsidRDefault="008A6CFF" w:rsidP="008A6CFF">
            <w:pPr>
              <w:rPr>
                <w:rFonts w:ascii="Arial" w:hAnsi="Arial" w:cs="Arial"/>
                <w:color w:val="000000"/>
                <w:sz w:val="22"/>
                <w:szCs w:val="22"/>
                <w:lang w:val="es-ES"/>
              </w:rPr>
            </w:pPr>
            <w:r w:rsidRPr="0096577B">
              <w:rPr>
                <w:rFonts w:ascii="Arial" w:hAnsi="Arial" w:cs="Arial"/>
                <w:color w:val="000000"/>
                <w:sz w:val="22"/>
                <w:szCs w:val="22"/>
                <w:lang w:val="es-ES"/>
              </w:rPr>
              <w:t>Definición acorde con los ODS.</w:t>
            </w:r>
          </w:p>
        </w:tc>
        <w:tc>
          <w:tcPr>
            <w:tcW w:w="657" w:type="pct"/>
            <w:shd w:val="clear" w:color="auto" w:fill="auto"/>
            <w:vAlign w:val="center"/>
          </w:tcPr>
          <w:p w14:paraId="3119A40A" w14:textId="77777777" w:rsidR="008A6CFF" w:rsidRPr="0096577B" w:rsidRDefault="008A6CFF" w:rsidP="008A6CFF">
            <w:pPr>
              <w:jc w:val="center"/>
              <w:rPr>
                <w:rFonts w:ascii="Arial" w:hAnsi="Arial" w:cs="Arial"/>
                <w:color w:val="000000"/>
                <w:sz w:val="22"/>
                <w:szCs w:val="22"/>
                <w:lang w:val="es-ES"/>
              </w:rPr>
            </w:pPr>
            <w:r w:rsidRPr="0096577B">
              <w:rPr>
                <w:rFonts w:ascii="Arial" w:hAnsi="Arial" w:cs="Arial"/>
                <w:color w:val="000000"/>
                <w:sz w:val="22"/>
                <w:szCs w:val="22"/>
                <w:lang w:val="es-ES"/>
              </w:rPr>
              <w:t>Anual</w:t>
            </w:r>
          </w:p>
        </w:tc>
        <w:tc>
          <w:tcPr>
            <w:tcW w:w="1359" w:type="pct"/>
            <w:shd w:val="clear" w:color="auto" w:fill="auto"/>
            <w:vAlign w:val="center"/>
          </w:tcPr>
          <w:p w14:paraId="3FB6D904" w14:textId="77777777" w:rsidR="008A6CFF" w:rsidRPr="0096577B" w:rsidRDefault="008A6CFF" w:rsidP="008A6CFF">
            <w:pPr>
              <w:rPr>
                <w:rFonts w:ascii="Arial" w:hAnsi="Arial" w:cs="Arial"/>
                <w:color w:val="000000"/>
                <w:sz w:val="22"/>
                <w:szCs w:val="22"/>
                <w:lang w:val="es-ES"/>
              </w:rPr>
            </w:pPr>
            <w:r w:rsidRPr="0096577B">
              <w:rPr>
                <w:rFonts w:ascii="Arial" w:hAnsi="Arial" w:cs="Arial"/>
                <w:color w:val="000000"/>
                <w:sz w:val="22"/>
                <w:szCs w:val="22"/>
                <w:lang w:val="es-ES"/>
              </w:rPr>
              <w:t xml:space="preserve">Encuesta de hogares y de puntos de agua inicial, intermedia y final. </w:t>
            </w:r>
          </w:p>
        </w:tc>
      </w:tr>
      <w:tr w:rsidR="008A6CFF" w:rsidRPr="0096577B" w:rsidDel="00AE3563" w14:paraId="77F66C35" w14:textId="77777777" w:rsidTr="00C5014B">
        <w:trPr>
          <w:trHeight w:val="1013"/>
        </w:trPr>
        <w:tc>
          <w:tcPr>
            <w:tcW w:w="1535" w:type="pct"/>
            <w:shd w:val="clear" w:color="auto" w:fill="auto"/>
            <w:vAlign w:val="center"/>
          </w:tcPr>
          <w:p w14:paraId="7AD67B11" w14:textId="4A391870" w:rsidR="008A6CFF" w:rsidRPr="0096577B" w:rsidDel="00AE3563" w:rsidRDefault="008A6CFF" w:rsidP="008A6CFF">
            <w:pPr>
              <w:rPr>
                <w:rFonts w:ascii="Arial" w:hAnsi="Arial" w:cs="Arial"/>
                <w:color w:val="000000"/>
                <w:sz w:val="22"/>
                <w:szCs w:val="22"/>
                <w:lang w:val="es-ES"/>
              </w:rPr>
            </w:pPr>
            <w:r>
              <w:rPr>
                <w:rFonts w:ascii="Arial" w:hAnsi="Arial" w:cs="Arial"/>
                <w:color w:val="000000"/>
                <w:sz w:val="22"/>
                <w:szCs w:val="22"/>
                <w:lang w:val="es-ES"/>
              </w:rPr>
              <w:t>Tiempo de acarreo de los hogares rurales beneficiados en las 32 SC</w:t>
            </w:r>
          </w:p>
        </w:tc>
        <w:tc>
          <w:tcPr>
            <w:tcW w:w="1449" w:type="pct"/>
            <w:shd w:val="clear" w:color="auto" w:fill="auto"/>
            <w:vAlign w:val="center"/>
          </w:tcPr>
          <w:p w14:paraId="113C2BCC" w14:textId="667E74DF" w:rsidR="008A6CFF" w:rsidRPr="0096577B" w:rsidDel="00AE3563" w:rsidRDefault="008A6CFF" w:rsidP="008A6CFF">
            <w:pPr>
              <w:rPr>
                <w:rFonts w:ascii="Arial" w:hAnsi="Arial" w:cs="Arial"/>
                <w:color w:val="000000"/>
                <w:sz w:val="22"/>
                <w:szCs w:val="22"/>
                <w:lang w:val="es-ES"/>
              </w:rPr>
            </w:pPr>
            <w:r>
              <w:rPr>
                <w:rFonts w:ascii="Arial" w:hAnsi="Arial" w:cs="Arial"/>
                <w:color w:val="000000"/>
                <w:sz w:val="22"/>
                <w:szCs w:val="22"/>
                <w:lang w:val="es-ES"/>
              </w:rPr>
              <w:t>Minutos que se demoran los hogares en acarrear 20 litros de agua (incluye ida, vuelta y tiempo de espera)</w:t>
            </w:r>
          </w:p>
        </w:tc>
        <w:tc>
          <w:tcPr>
            <w:tcW w:w="657" w:type="pct"/>
            <w:shd w:val="clear" w:color="auto" w:fill="auto"/>
            <w:vAlign w:val="center"/>
          </w:tcPr>
          <w:p w14:paraId="4C68E4E2" w14:textId="1C568015" w:rsidR="008A6CFF" w:rsidRPr="0096577B" w:rsidDel="00AE3563" w:rsidRDefault="008A6CFF" w:rsidP="008A6CFF">
            <w:pPr>
              <w:jc w:val="center"/>
              <w:rPr>
                <w:rFonts w:ascii="Arial" w:hAnsi="Arial" w:cs="Arial"/>
                <w:color w:val="000000"/>
                <w:sz w:val="22"/>
                <w:szCs w:val="22"/>
                <w:lang w:val="es-ES"/>
              </w:rPr>
            </w:pPr>
            <w:r>
              <w:rPr>
                <w:rFonts w:ascii="Arial" w:hAnsi="Arial" w:cs="Arial"/>
                <w:color w:val="000000"/>
                <w:sz w:val="22"/>
                <w:szCs w:val="22"/>
                <w:lang w:val="es-ES"/>
              </w:rPr>
              <w:t>Anual</w:t>
            </w:r>
          </w:p>
        </w:tc>
        <w:tc>
          <w:tcPr>
            <w:tcW w:w="1359" w:type="pct"/>
            <w:shd w:val="clear" w:color="auto" w:fill="auto"/>
            <w:vAlign w:val="center"/>
          </w:tcPr>
          <w:p w14:paraId="6F219FA5" w14:textId="3D7C5CC7" w:rsidR="008A6CFF" w:rsidRPr="0096577B" w:rsidDel="00AE3563" w:rsidRDefault="008A6CFF" w:rsidP="008A6CFF">
            <w:pPr>
              <w:rPr>
                <w:rFonts w:ascii="Arial" w:hAnsi="Arial" w:cs="Arial"/>
                <w:color w:val="000000"/>
                <w:sz w:val="22"/>
                <w:szCs w:val="22"/>
                <w:lang w:val="es-ES"/>
              </w:rPr>
            </w:pPr>
            <w:r w:rsidRPr="0096577B">
              <w:rPr>
                <w:rFonts w:ascii="Arial" w:hAnsi="Arial" w:cs="Arial"/>
                <w:color w:val="000000"/>
                <w:sz w:val="22"/>
                <w:szCs w:val="22"/>
                <w:lang w:val="es-ES"/>
              </w:rPr>
              <w:t xml:space="preserve">Encuesta de hogares inicial, intermedia y final.  </w:t>
            </w:r>
          </w:p>
        </w:tc>
      </w:tr>
      <w:tr w:rsidR="008A6CFF" w:rsidRPr="0096577B" w:rsidDel="00AE3563" w14:paraId="2AB287DC" w14:textId="77777777" w:rsidTr="00C5014B">
        <w:trPr>
          <w:trHeight w:val="1013"/>
        </w:trPr>
        <w:tc>
          <w:tcPr>
            <w:tcW w:w="1535" w:type="pct"/>
            <w:shd w:val="clear" w:color="auto" w:fill="auto"/>
            <w:vAlign w:val="center"/>
          </w:tcPr>
          <w:p w14:paraId="35E0660C" w14:textId="1D9EE083" w:rsidR="008A6CFF" w:rsidRPr="00152BD9" w:rsidRDefault="008A6CFF" w:rsidP="008A6CFF">
            <w:pPr>
              <w:rPr>
                <w:rFonts w:ascii="Arial" w:hAnsi="Arial" w:cs="Arial"/>
                <w:color w:val="000000"/>
                <w:sz w:val="22"/>
                <w:szCs w:val="22"/>
                <w:lang w:val="es-ES"/>
              </w:rPr>
            </w:pPr>
            <w:r w:rsidRPr="00152BD9">
              <w:rPr>
                <w:rFonts w:ascii="Arial" w:hAnsi="Arial" w:cs="Arial"/>
                <w:sz w:val="22"/>
                <w:szCs w:val="22"/>
              </w:rPr>
              <w:t xml:space="preserve">Consumo de agua potable de los hogares beneficiados en </w:t>
            </w:r>
            <w:r w:rsidR="001E2FA4">
              <w:rPr>
                <w:rFonts w:ascii="Arial" w:hAnsi="Arial" w:cs="Arial"/>
                <w:sz w:val="22"/>
                <w:szCs w:val="22"/>
              </w:rPr>
              <w:t>las 32 SC</w:t>
            </w:r>
            <w:r>
              <w:rPr>
                <w:rStyle w:val="FootnoteReference"/>
                <w:rFonts w:cs="Arial"/>
                <w:szCs w:val="22"/>
              </w:rPr>
              <w:footnoteReference w:id="6"/>
            </w:r>
          </w:p>
        </w:tc>
        <w:tc>
          <w:tcPr>
            <w:tcW w:w="1449" w:type="pct"/>
            <w:shd w:val="clear" w:color="auto" w:fill="auto"/>
            <w:vAlign w:val="center"/>
          </w:tcPr>
          <w:p w14:paraId="7CB7B3F8" w14:textId="514EE5FB" w:rsidR="008A6CFF" w:rsidRPr="00302370" w:rsidRDefault="008A6CFF" w:rsidP="008A6CFF">
            <w:pPr>
              <w:rPr>
                <w:rFonts w:ascii="Arial" w:hAnsi="Arial" w:cs="Arial"/>
                <w:color w:val="000000"/>
                <w:sz w:val="22"/>
                <w:szCs w:val="22"/>
                <w:lang w:val="es-CO"/>
              </w:rPr>
            </w:pPr>
            <w:r>
              <w:rPr>
                <w:rFonts w:ascii="Arial" w:hAnsi="Arial" w:cs="Arial"/>
                <w:color w:val="000000"/>
                <w:sz w:val="22"/>
                <w:szCs w:val="22"/>
                <w:lang w:val="es-ES"/>
              </w:rPr>
              <w:t>Consumo</w:t>
            </w:r>
            <w:r w:rsidR="001E2FA4">
              <w:rPr>
                <w:rFonts w:ascii="Arial" w:hAnsi="Arial" w:cs="Arial"/>
                <w:color w:val="000000"/>
                <w:sz w:val="22"/>
                <w:szCs w:val="22"/>
                <w:lang w:val="es-ES"/>
              </w:rPr>
              <w:t xml:space="preserve"> promedio de las 32SC</w:t>
            </w:r>
            <w:r>
              <w:rPr>
                <w:rFonts w:ascii="Arial" w:hAnsi="Arial" w:cs="Arial"/>
                <w:color w:val="000000"/>
                <w:sz w:val="22"/>
                <w:szCs w:val="22"/>
                <w:lang w:val="es-ES"/>
              </w:rPr>
              <w:t xml:space="preserve"> de agua potable en litros por persona por d</w:t>
            </w:r>
            <w:proofErr w:type="spellStart"/>
            <w:r>
              <w:rPr>
                <w:rFonts w:ascii="Arial" w:hAnsi="Arial" w:cs="Arial"/>
                <w:color w:val="000000"/>
                <w:sz w:val="22"/>
                <w:szCs w:val="22"/>
                <w:lang w:val="es-CO"/>
              </w:rPr>
              <w:t>ía</w:t>
            </w:r>
            <w:proofErr w:type="spellEnd"/>
            <w:r>
              <w:rPr>
                <w:rFonts w:ascii="Arial" w:hAnsi="Arial" w:cs="Arial"/>
                <w:color w:val="000000"/>
                <w:sz w:val="22"/>
                <w:szCs w:val="22"/>
                <w:lang w:val="es-CO"/>
              </w:rPr>
              <w:t>.</w:t>
            </w:r>
          </w:p>
        </w:tc>
        <w:tc>
          <w:tcPr>
            <w:tcW w:w="657" w:type="pct"/>
            <w:shd w:val="clear" w:color="auto" w:fill="auto"/>
            <w:vAlign w:val="center"/>
          </w:tcPr>
          <w:p w14:paraId="2E803A97" w14:textId="5465B6D1" w:rsidR="008A6CFF" w:rsidRDefault="008A6CFF" w:rsidP="008A6CFF">
            <w:pPr>
              <w:jc w:val="center"/>
              <w:rPr>
                <w:rFonts w:ascii="Arial" w:hAnsi="Arial" w:cs="Arial"/>
                <w:color w:val="000000"/>
                <w:sz w:val="22"/>
                <w:szCs w:val="22"/>
                <w:lang w:val="es-ES"/>
              </w:rPr>
            </w:pPr>
            <w:r>
              <w:rPr>
                <w:rFonts w:ascii="Arial" w:hAnsi="Arial" w:cs="Arial"/>
                <w:color w:val="000000"/>
                <w:sz w:val="22"/>
                <w:szCs w:val="22"/>
                <w:lang w:val="es-ES"/>
              </w:rPr>
              <w:t>Anual</w:t>
            </w:r>
          </w:p>
        </w:tc>
        <w:tc>
          <w:tcPr>
            <w:tcW w:w="1359" w:type="pct"/>
            <w:shd w:val="clear" w:color="auto" w:fill="auto"/>
            <w:vAlign w:val="center"/>
          </w:tcPr>
          <w:p w14:paraId="08547253" w14:textId="5D236257" w:rsidR="008A6CFF" w:rsidRPr="0096577B" w:rsidRDefault="008A6CFF" w:rsidP="008A6CFF">
            <w:pPr>
              <w:rPr>
                <w:rFonts w:ascii="Arial" w:hAnsi="Arial" w:cs="Arial"/>
                <w:color w:val="000000"/>
                <w:sz w:val="22"/>
                <w:szCs w:val="22"/>
                <w:lang w:val="es-ES"/>
              </w:rPr>
            </w:pPr>
            <w:r w:rsidRPr="0096577B">
              <w:rPr>
                <w:rFonts w:ascii="Arial" w:hAnsi="Arial" w:cs="Arial"/>
                <w:color w:val="000000"/>
                <w:sz w:val="22"/>
                <w:szCs w:val="22"/>
                <w:lang w:val="es-ES"/>
              </w:rPr>
              <w:t xml:space="preserve">Encuesta de hogares inicial, intermedia y final.  </w:t>
            </w:r>
          </w:p>
        </w:tc>
      </w:tr>
      <w:tr w:rsidR="008A6CFF" w:rsidRPr="0096577B" w14:paraId="1C190AB3" w14:textId="77777777" w:rsidTr="00C5014B">
        <w:trPr>
          <w:trHeight w:val="1013"/>
        </w:trPr>
        <w:tc>
          <w:tcPr>
            <w:tcW w:w="1535" w:type="pct"/>
            <w:shd w:val="clear" w:color="auto" w:fill="auto"/>
            <w:vAlign w:val="center"/>
          </w:tcPr>
          <w:p w14:paraId="43F6431B" w14:textId="55099811" w:rsidR="008A6CFF" w:rsidRPr="0096577B" w:rsidRDefault="008A6CFF" w:rsidP="008A6CFF">
            <w:pPr>
              <w:rPr>
                <w:rFonts w:ascii="Arial" w:hAnsi="Arial" w:cs="Arial"/>
                <w:color w:val="000000"/>
                <w:sz w:val="22"/>
                <w:szCs w:val="22"/>
                <w:lang w:val="es-ES"/>
              </w:rPr>
            </w:pPr>
            <w:r w:rsidRPr="0096577B">
              <w:rPr>
                <w:rFonts w:ascii="Arial" w:hAnsi="Arial" w:cs="Arial"/>
                <w:color w:val="000000"/>
                <w:sz w:val="22"/>
                <w:szCs w:val="22"/>
                <w:lang w:val="es-ES"/>
              </w:rPr>
              <w:lastRenderedPageBreak/>
              <w:t>Edificios públicos que ofertan servicios de agua, saneamiento e higiene (incluyendo la higiene menstrual) al menos de nivel básico en las 32 SC del programa</w:t>
            </w:r>
          </w:p>
        </w:tc>
        <w:tc>
          <w:tcPr>
            <w:tcW w:w="1449" w:type="pct"/>
            <w:shd w:val="clear" w:color="auto" w:fill="auto"/>
            <w:vAlign w:val="center"/>
          </w:tcPr>
          <w:p w14:paraId="59794E54" w14:textId="77777777" w:rsidR="008A6CFF" w:rsidRPr="0096577B" w:rsidRDefault="008A6CFF" w:rsidP="008A6CFF">
            <w:pPr>
              <w:rPr>
                <w:rFonts w:ascii="Arial" w:hAnsi="Arial" w:cs="Arial"/>
                <w:color w:val="000000"/>
                <w:sz w:val="22"/>
                <w:szCs w:val="22"/>
                <w:lang w:val="es-ES"/>
              </w:rPr>
            </w:pPr>
            <w:r w:rsidRPr="0096577B">
              <w:rPr>
                <w:rFonts w:ascii="Arial" w:hAnsi="Arial" w:cs="Arial"/>
                <w:color w:val="000000"/>
                <w:sz w:val="22"/>
                <w:szCs w:val="22"/>
                <w:lang w:val="es-ES"/>
              </w:rPr>
              <w:t>117 escuelas, 18 centros de salud y 15 mercados</w:t>
            </w:r>
          </w:p>
        </w:tc>
        <w:tc>
          <w:tcPr>
            <w:tcW w:w="657" w:type="pct"/>
            <w:shd w:val="clear" w:color="auto" w:fill="auto"/>
            <w:vAlign w:val="center"/>
          </w:tcPr>
          <w:p w14:paraId="1DBEDF75" w14:textId="77777777" w:rsidR="008A6CFF" w:rsidRPr="0096577B" w:rsidRDefault="008A6CFF" w:rsidP="008A6CFF">
            <w:pPr>
              <w:jc w:val="center"/>
              <w:rPr>
                <w:rFonts w:ascii="Arial" w:hAnsi="Arial" w:cs="Arial"/>
                <w:color w:val="000000"/>
                <w:sz w:val="22"/>
                <w:szCs w:val="22"/>
                <w:lang w:val="es-ES"/>
              </w:rPr>
            </w:pPr>
            <w:r w:rsidRPr="0096577B">
              <w:rPr>
                <w:rFonts w:ascii="Arial" w:hAnsi="Arial" w:cs="Arial"/>
                <w:color w:val="000000"/>
                <w:sz w:val="22"/>
                <w:szCs w:val="22"/>
                <w:lang w:val="es-ES"/>
              </w:rPr>
              <w:t>Anual</w:t>
            </w:r>
          </w:p>
        </w:tc>
        <w:tc>
          <w:tcPr>
            <w:tcW w:w="1359" w:type="pct"/>
            <w:shd w:val="clear" w:color="auto" w:fill="auto"/>
            <w:vAlign w:val="center"/>
          </w:tcPr>
          <w:p w14:paraId="3E8F5768" w14:textId="77777777" w:rsidR="008A6CFF" w:rsidRPr="0096577B" w:rsidRDefault="008A6CFF" w:rsidP="008A6CFF">
            <w:pPr>
              <w:rPr>
                <w:rFonts w:ascii="Arial" w:hAnsi="Arial" w:cs="Arial"/>
                <w:color w:val="000000"/>
                <w:sz w:val="22"/>
                <w:szCs w:val="22"/>
                <w:lang w:val="es-ES"/>
              </w:rPr>
            </w:pPr>
            <w:r w:rsidRPr="0096577B">
              <w:rPr>
                <w:rFonts w:ascii="Arial" w:hAnsi="Arial" w:cs="Arial"/>
                <w:color w:val="000000"/>
                <w:sz w:val="22"/>
                <w:szCs w:val="22"/>
                <w:lang w:val="es-ES"/>
              </w:rPr>
              <w:t xml:space="preserve">Encuesta de edificios públicos inicial, intermedia y final del programa. Actas de recepción de las instalaciones en edificios. </w:t>
            </w:r>
          </w:p>
        </w:tc>
      </w:tr>
    </w:tbl>
    <w:p w14:paraId="07BC274F" w14:textId="77777777" w:rsidR="009E4673" w:rsidRPr="0096577B" w:rsidRDefault="009E4673" w:rsidP="00A449B4">
      <w:pPr>
        <w:pStyle w:val="Paragraph"/>
        <w:tabs>
          <w:tab w:val="clear" w:pos="720"/>
        </w:tabs>
        <w:ind w:left="1080"/>
        <w:outlineLvl w:val="9"/>
        <w:rPr>
          <w:rFonts w:ascii="Arial" w:hAnsi="Arial" w:cs="Arial"/>
          <w:sz w:val="22"/>
        </w:rPr>
      </w:pPr>
    </w:p>
    <w:p w14:paraId="583CB09A" w14:textId="77777777" w:rsidR="00F20598" w:rsidRPr="001A2C95" w:rsidRDefault="00F20598" w:rsidP="001A2C95">
      <w:pPr>
        <w:pStyle w:val="Heading4"/>
        <w:framePr w:wrap="around" w:vAnchor="text" w:hAnchor="text" w:y="1"/>
        <w:ind w:left="1080"/>
        <w:rPr>
          <w:noProof/>
          <w:lang w:val="es-CO"/>
        </w:rPr>
      </w:pPr>
    </w:p>
    <w:p w14:paraId="360CCAE0" w14:textId="7F0F8B41" w:rsidR="00EC31C6" w:rsidRPr="001A2C95" w:rsidRDefault="00281BD6" w:rsidP="001A2C95">
      <w:pPr>
        <w:pStyle w:val="Heading4"/>
        <w:numPr>
          <w:ilvl w:val="0"/>
          <w:numId w:val="0"/>
        </w:numPr>
        <w:ind w:left="1080"/>
        <w:rPr>
          <w:noProof/>
          <w:lang w:val="es-CO"/>
        </w:rPr>
      </w:pPr>
      <w:r w:rsidRPr="001A2C95">
        <w:rPr>
          <w:noProof/>
          <w:lang w:val="es-CO"/>
        </w:rPr>
        <w:t>Metodología de Evaluación</w:t>
      </w:r>
      <w:r w:rsidR="00422A7A" w:rsidRPr="001A2C95">
        <w:rPr>
          <w:noProof/>
          <w:lang w:val="es-CO"/>
        </w:rPr>
        <w:t>:</w:t>
      </w:r>
      <w:r w:rsidRPr="001A2C95">
        <w:rPr>
          <w:noProof/>
          <w:lang w:val="es-CO"/>
        </w:rPr>
        <w:t xml:space="preserve"> </w:t>
      </w:r>
      <w:r w:rsidR="00422A7A" w:rsidRPr="001A2C95">
        <w:rPr>
          <w:noProof/>
          <w:lang w:val="es-CO"/>
        </w:rPr>
        <w:t xml:space="preserve">Evaluación </w:t>
      </w:r>
      <w:r w:rsidRPr="001A2C95">
        <w:rPr>
          <w:noProof/>
          <w:lang w:val="es-CO"/>
        </w:rPr>
        <w:t>Económica Ex Post de las Obras de Infraestructura</w:t>
      </w:r>
      <w:r w:rsidR="00EE111F" w:rsidRPr="001A2C95">
        <w:rPr>
          <w:noProof/>
          <w:lang w:val="es-CO"/>
        </w:rPr>
        <w:t>, Evaluación de Impacto</w:t>
      </w:r>
      <w:r w:rsidR="00422A7A" w:rsidRPr="001A2C95">
        <w:rPr>
          <w:noProof/>
          <w:lang w:val="es-CO"/>
        </w:rPr>
        <w:t xml:space="preserve"> y Otras Preguntas de Evaluación</w:t>
      </w:r>
    </w:p>
    <w:p w14:paraId="1BE953FF" w14:textId="77777777" w:rsidR="002D6840" w:rsidRDefault="0002277E" w:rsidP="00B82BE6">
      <w:pPr>
        <w:pStyle w:val="Paragraph"/>
        <w:numPr>
          <w:ilvl w:val="1"/>
          <w:numId w:val="16"/>
        </w:numPr>
        <w:outlineLvl w:val="9"/>
        <w:rPr>
          <w:rFonts w:ascii="Arial" w:hAnsi="Arial" w:cs="Arial"/>
          <w:sz w:val="22"/>
        </w:rPr>
      </w:pPr>
      <w:bookmarkStart w:id="26" w:name="_Toc305003949"/>
      <w:r w:rsidRPr="00F85C6B">
        <w:rPr>
          <w:rFonts w:ascii="Arial" w:hAnsi="Arial" w:cs="Arial"/>
          <w:b/>
          <w:sz w:val="22"/>
        </w:rPr>
        <w:t>Evaluación económica ex post:</w:t>
      </w:r>
      <w:r w:rsidR="00422A7A" w:rsidRPr="0096577B">
        <w:rPr>
          <w:rFonts w:ascii="Arial" w:hAnsi="Arial" w:cs="Arial"/>
          <w:sz w:val="22"/>
        </w:rPr>
        <w:t xml:space="preserve"> </w:t>
      </w:r>
      <w:r w:rsidR="00281BD6" w:rsidRPr="0096577B">
        <w:rPr>
          <w:rFonts w:ascii="Arial" w:hAnsi="Arial" w:cs="Arial"/>
          <w:sz w:val="22"/>
        </w:rPr>
        <w:t xml:space="preserve">La evaluación </w:t>
      </w:r>
      <w:r w:rsidR="00BD6110" w:rsidRPr="0096577B">
        <w:rPr>
          <w:rFonts w:ascii="Arial" w:hAnsi="Arial" w:cs="Arial"/>
          <w:sz w:val="22"/>
        </w:rPr>
        <w:t>socioeconómica ex post utilizará</w:t>
      </w:r>
      <w:r w:rsidR="00281BD6" w:rsidRPr="0096577B">
        <w:rPr>
          <w:rFonts w:ascii="Arial" w:hAnsi="Arial" w:cs="Arial"/>
          <w:sz w:val="22"/>
        </w:rPr>
        <w:t xml:space="preserve"> una metodología “Antes y Después”, es decir tratará de medir </w:t>
      </w:r>
      <w:r w:rsidR="00281BD6" w:rsidRPr="00F85C6B">
        <w:rPr>
          <w:rFonts w:ascii="Arial" w:hAnsi="Arial" w:cs="Arial"/>
          <w:sz w:val="22"/>
        </w:rPr>
        <w:t>cambios en los valores de variables determinantes de la viabilidad socioeconómica del</w:t>
      </w:r>
      <w:r w:rsidR="008D219E" w:rsidRPr="00F85C6B">
        <w:rPr>
          <w:rFonts w:ascii="Arial" w:hAnsi="Arial" w:cs="Arial"/>
          <w:sz w:val="22"/>
        </w:rPr>
        <w:t xml:space="preserve"> proyecto antes y después de la implemen</w:t>
      </w:r>
      <w:r w:rsidR="00281BD6" w:rsidRPr="00F85C6B">
        <w:rPr>
          <w:rFonts w:ascii="Arial" w:hAnsi="Arial" w:cs="Arial"/>
          <w:sz w:val="22"/>
        </w:rPr>
        <w:t>tación de las obras. La viabilidad socioeconómica ex ante de</w:t>
      </w:r>
      <w:r w:rsidR="008D219E" w:rsidRPr="00F85C6B">
        <w:rPr>
          <w:rFonts w:ascii="Arial" w:hAnsi="Arial" w:cs="Arial"/>
          <w:sz w:val="22"/>
        </w:rPr>
        <w:t>l proyecto</w:t>
      </w:r>
      <w:r w:rsidR="00281BD6" w:rsidRPr="00F85C6B">
        <w:rPr>
          <w:rFonts w:ascii="Arial" w:hAnsi="Arial" w:cs="Arial"/>
          <w:sz w:val="22"/>
        </w:rPr>
        <w:t xml:space="preserve"> fue determinada comparando los flujos de costos y </w:t>
      </w:r>
      <w:r w:rsidR="00F70BE3" w:rsidRPr="00F85C6B">
        <w:rPr>
          <w:rFonts w:ascii="Arial" w:hAnsi="Arial" w:cs="Arial"/>
          <w:sz w:val="22"/>
        </w:rPr>
        <w:t xml:space="preserve">los </w:t>
      </w:r>
      <w:r w:rsidR="00281BD6" w:rsidRPr="00F85C6B">
        <w:rPr>
          <w:rFonts w:ascii="Arial" w:hAnsi="Arial" w:cs="Arial"/>
          <w:sz w:val="22"/>
        </w:rPr>
        <w:t>beneficios</w:t>
      </w:r>
      <w:r w:rsidR="00F70BE3" w:rsidRPr="00F85C6B">
        <w:rPr>
          <w:rFonts w:ascii="Arial" w:hAnsi="Arial" w:cs="Arial"/>
          <w:sz w:val="22"/>
        </w:rPr>
        <w:t xml:space="preserve"> estimados a partir de </w:t>
      </w:r>
      <w:r w:rsidR="00116AC8" w:rsidRPr="00F85C6B">
        <w:rPr>
          <w:rFonts w:ascii="Arial" w:hAnsi="Arial" w:cs="Arial"/>
          <w:sz w:val="22"/>
        </w:rPr>
        <w:t>la curva de demanda</w:t>
      </w:r>
      <w:r w:rsidR="008D219E" w:rsidRPr="00F85C6B">
        <w:rPr>
          <w:rFonts w:ascii="Arial" w:hAnsi="Arial" w:cs="Arial"/>
          <w:sz w:val="22"/>
        </w:rPr>
        <w:t xml:space="preserve"> de los </w:t>
      </w:r>
      <w:bookmarkStart w:id="27" w:name="_Toc305003952"/>
      <w:bookmarkEnd w:id="26"/>
      <w:r w:rsidR="002D56A9" w:rsidRPr="00F85C6B">
        <w:rPr>
          <w:rFonts w:ascii="Arial" w:hAnsi="Arial" w:cs="Arial"/>
          <w:sz w:val="22"/>
        </w:rPr>
        <w:t xml:space="preserve">beneficiarios. </w:t>
      </w:r>
      <w:r w:rsidR="00281BD6" w:rsidRPr="00F85C6B">
        <w:rPr>
          <w:rFonts w:ascii="Arial" w:hAnsi="Arial" w:cs="Arial"/>
          <w:sz w:val="22"/>
        </w:rPr>
        <w:t xml:space="preserve">Recopilación de datos. </w:t>
      </w:r>
    </w:p>
    <w:p w14:paraId="6156DDD4" w14:textId="1D0A6248" w:rsidR="00C5014B" w:rsidRDefault="002D6840" w:rsidP="00504080">
      <w:pPr>
        <w:pStyle w:val="Paragraph"/>
        <w:numPr>
          <w:ilvl w:val="1"/>
          <w:numId w:val="16"/>
        </w:numPr>
        <w:outlineLvl w:val="9"/>
        <w:rPr>
          <w:rFonts w:ascii="Arial" w:hAnsi="Arial" w:cs="Arial"/>
          <w:sz w:val="22"/>
        </w:rPr>
      </w:pPr>
      <w:r w:rsidRPr="00504080">
        <w:rPr>
          <w:rFonts w:ascii="Arial" w:hAnsi="Arial" w:cs="Arial"/>
          <w:sz w:val="22"/>
          <w:u w:val="single"/>
        </w:rPr>
        <w:t>Recopilación de datos.</w:t>
      </w:r>
      <w:r w:rsidRPr="00504080">
        <w:rPr>
          <w:rFonts w:ascii="Arial" w:hAnsi="Arial" w:cs="Arial"/>
          <w:sz w:val="22"/>
        </w:rPr>
        <w:t xml:space="preserve"> </w:t>
      </w:r>
      <w:r w:rsidR="00281BD6" w:rsidRPr="00504080">
        <w:rPr>
          <w:rFonts w:ascii="Arial" w:hAnsi="Arial" w:cs="Arial"/>
          <w:sz w:val="22"/>
        </w:rPr>
        <w:t xml:space="preserve">La metodología de evaluación utilizará los mismos elementos del análisis costo-beneficio reseñado en las secciones anteriores. Para realizar la evaluación socioeconómica ex post, </w:t>
      </w:r>
      <w:r w:rsidR="00B552A6" w:rsidRPr="00100C40">
        <w:rPr>
          <w:rFonts w:ascii="Arial" w:hAnsi="Arial" w:cs="Arial"/>
          <w:sz w:val="22"/>
        </w:rPr>
        <w:t xml:space="preserve">una vez que se llegue al final del programa, </w:t>
      </w:r>
      <w:r w:rsidR="00281BD6" w:rsidRPr="00100C40">
        <w:rPr>
          <w:rFonts w:ascii="Arial" w:hAnsi="Arial" w:cs="Arial"/>
          <w:sz w:val="22"/>
        </w:rPr>
        <w:t xml:space="preserve">se deberán </w:t>
      </w:r>
      <w:r w:rsidR="00B552A6" w:rsidRPr="00100C40">
        <w:rPr>
          <w:rFonts w:ascii="Arial" w:hAnsi="Arial" w:cs="Arial"/>
          <w:sz w:val="22"/>
        </w:rPr>
        <w:t>recolect</w:t>
      </w:r>
      <w:r w:rsidR="00281BD6" w:rsidRPr="00100C40">
        <w:rPr>
          <w:rFonts w:ascii="Arial" w:hAnsi="Arial" w:cs="Arial"/>
          <w:sz w:val="22"/>
        </w:rPr>
        <w:t>ar</w:t>
      </w:r>
      <w:r w:rsidR="00B552A6" w:rsidRPr="00100C40">
        <w:rPr>
          <w:rFonts w:ascii="Arial" w:hAnsi="Arial" w:cs="Arial"/>
          <w:sz w:val="22"/>
        </w:rPr>
        <w:t xml:space="preserve"> información relacionada con</w:t>
      </w:r>
      <w:r w:rsidR="00281BD6" w:rsidRPr="00100C40">
        <w:rPr>
          <w:rFonts w:ascii="Arial" w:hAnsi="Arial" w:cs="Arial"/>
          <w:sz w:val="22"/>
        </w:rPr>
        <w:t xml:space="preserve"> los siguientes elementos: costos de inversión </w:t>
      </w:r>
      <w:r w:rsidR="00B552A6" w:rsidRPr="00100C40">
        <w:rPr>
          <w:rFonts w:ascii="Arial" w:hAnsi="Arial" w:cs="Arial"/>
          <w:sz w:val="22"/>
        </w:rPr>
        <w:t xml:space="preserve">efectivamente </w:t>
      </w:r>
      <w:r w:rsidR="00281BD6" w:rsidRPr="00100C40">
        <w:rPr>
          <w:rFonts w:ascii="Arial" w:hAnsi="Arial" w:cs="Arial"/>
          <w:sz w:val="22"/>
        </w:rPr>
        <w:t xml:space="preserve">realizados, </w:t>
      </w:r>
      <w:r w:rsidR="00B552A6" w:rsidRPr="00100C40">
        <w:rPr>
          <w:rFonts w:ascii="Arial" w:hAnsi="Arial" w:cs="Arial"/>
          <w:sz w:val="22"/>
        </w:rPr>
        <w:t xml:space="preserve">cronograma de inversión realizado, </w:t>
      </w:r>
      <w:r w:rsidR="00281BD6" w:rsidRPr="00100C40">
        <w:rPr>
          <w:rFonts w:ascii="Arial" w:hAnsi="Arial" w:cs="Arial"/>
          <w:sz w:val="22"/>
        </w:rPr>
        <w:t>costos de operación y mantenimiento anuales incurridos durante la operación del sistema</w:t>
      </w:r>
      <w:r w:rsidR="00BD6110" w:rsidRPr="00100C40">
        <w:rPr>
          <w:rFonts w:ascii="Arial" w:hAnsi="Arial" w:cs="Arial"/>
          <w:sz w:val="22"/>
        </w:rPr>
        <w:t>, número de conexiones nuevas realizadas en la</w:t>
      </w:r>
      <w:r w:rsidR="00732575" w:rsidRPr="00100C40">
        <w:rPr>
          <w:rFonts w:ascii="Arial" w:hAnsi="Arial" w:cs="Arial"/>
          <w:sz w:val="22"/>
        </w:rPr>
        <w:t>s</w:t>
      </w:r>
      <w:r w:rsidR="00BD6110" w:rsidRPr="00100C40">
        <w:rPr>
          <w:rFonts w:ascii="Arial" w:hAnsi="Arial" w:cs="Arial"/>
          <w:sz w:val="22"/>
        </w:rPr>
        <w:t xml:space="preserve"> zona</w:t>
      </w:r>
      <w:r w:rsidR="00732575" w:rsidRPr="00100C40">
        <w:rPr>
          <w:rFonts w:ascii="Arial" w:hAnsi="Arial" w:cs="Arial"/>
          <w:sz w:val="22"/>
        </w:rPr>
        <w:t>s</w:t>
      </w:r>
      <w:r w:rsidR="00BD6110" w:rsidRPr="00100C40">
        <w:rPr>
          <w:rFonts w:ascii="Arial" w:hAnsi="Arial" w:cs="Arial"/>
          <w:sz w:val="22"/>
        </w:rPr>
        <w:t xml:space="preserve"> </w:t>
      </w:r>
      <w:r w:rsidR="00732575" w:rsidRPr="00100C40">
        <w:rPr>
          <w:rFonts w:ascii="Arial" w:hAnsi="Arial" w:cs="Arial"/>
          <w:sz w:val="22"/>
        </w:rPr>
        <w:t>de</w:t>
      </w:r>
      <w:r w:rsidR="00BD6110" w:rsidRPr="00100C40">
        <w:rPr>
          <w:rFonts w:ascii="Arial" w:hAnsi="Arial" w:cs="Arial"/>
          <w:sz w:val="22"/>
        </w:rPr>
        <w:t>l proyecto</w:t>
      </w:r>
      <w:r w:rsidR="000D4CE7" w:rsidRPr="00100C40">
        <w:rPr>
          <w:rFonts w:ascii="Arial" w:hAnsi="Arial" w:cs="Arial"/>
          <w:sz w:val="22"/>
        </w:rPr>
        <w:t>,</w:t>
      </w:r>
      <w:r w:rsidR="00C13EE0" w:rsidRPr="00100C40">
        <w:rPr>
          <w:rFonts w:ascii="Arial" w:hAnsi="Arial" w:cs="Arial"/>
          <w:sz w:val="22"/>
        </w:rPr>
        <w:t xml:space="preserve"> </w:t>
      </w:r>
      <w:r w:rsidR="000D4CE7" w:rsidRPr="00100C40">
        <w:rPr>
          <w:rFonts w:ascii="Arial" w:hAnsi="Arial" w:cs="Arial"/>
          <w:sz w:val="22"/>
        </w:rPr>
        <w:t xml:space="preserve"> </w:t>
      </w:r>
      <w:r w:rsidR="00C11549" w:rsidRPr="00100C40">
        <w:rPr>
          <w:rFonts w:ascii="Arial" w:hAnsi="Arial" w:cs="Arial"/>
          <w:sz w:val="22"/>
        </w:rPr>
        <w:t>qu</w:t>
      </w:r>
      <w:r w:rsidR="000D4CE7" w:rsidRPr="00100C40">
        <w:rPr>
          <w:rFonts w:ascii="Arial" w:hAnsi="Arial" w:cs="Arial"/>
          <w:sz w:val="22"/>
        </w:rPr>
        <w:t>ioscos</w:t>
      </w:r>
      <w:r w:rsidR="00C13EE0" w:rsidRPr="00100C40">
        <w:rPr>
          <w:rFonts w:ascii="Arial" w:hAnsi="Arial" w:cs="Arial"/>
          <w:sz w:val="22"/>
        </w:rPr>
        <w:t>/bombas</w:t>
      </w:r>
      <w:r w:rsidR="000D4CE7" w:rsidRPr="00100C40">
        <w:rPr>
          <w:rFonts w:ascii="Arial" w:hAnsi="Arial" w:cs="Arial"/>
          <w:sz w:val="22"/>
        </w:rPr>
        <w:t xml:space="preserve"> construidos</w:t>
      </w:r>
      <w:r w:rsidR="00C13EE0" w:rsidRPr="00100C40">
        <w:rPr>
          <w:rFonts w:ascii="Arial" w:hAnsi="Arial" w:cs="Arial"/>
          <w:sz w:val="22"/>
        </w:rPr>
        <w:t>/rehabilitados, hogares beneficiados con los quioscos/bombas</w:t>
      </w:r>
      <w:r w:rsidR="000D4CE7" w:rsidRPr="00100C40">
        <w:rPr>
          <w:rFonts w:ascii="Arial" w:hAnsi="Arial" w:cs="Arial"/>
          <w:sz w:val="22"/>
        </w:rPr>
        <w:t xml:space="preserve">, consumos mensuales de las conexiones y ventas en los </w:t>
      </w:r>
      <w:r w:rsidR="00C11549" w:rsidRPr="00100C40">
        <w:rPr>
          <w:rFonts w:ascii="Arial" w:hAnsi="Arial" w:cs="Arial"/>
          <w:sz w:val="22"/>
        </w:rPr>
        <w:t>qu</w:t>
      </w:r>
      <w:r w:rsidR="000D4CE7" w:rsidRPr="00100C40">
        <w:rPr>
          <w:rFonts w:ascii="Arial" w:hAnsi="Arial" w:cs="Arial"/>
          <w:sz w:val="22"/>
        </w:rPr>
        <w:t>ioscos</w:t>
      </w:r>
      <w:r w:rsidR="009244FA" w:rsidRPr="00100C40">
        <w:rPr>
          <w:rFonts w:ascii="Arial" w:hAnsi="Arial" w:cs="Arial"/>
          <w:sz w:val="22"/>
        </w:rPr>
        <w:t xml:space="preserve">, </w:t>
      </w:r>
      <w:r w:rsidR="00F55089" w:rsidRPr="00100C40">
        <w:rPr>
          <w:rFonts w:ascii="Arial" w:hAnsi="Arial" w:cs="Arial"/>
          <w:sz w:val="22"/>
        </w:rPr>
        <w:t xml:space="preserve">tarifa que pagan los usuarios conectados a la red, costo que pagan por </w:t>
      </w:r>
      <w:r w:rsidR="00435028" w:rsidRPr="00100C40">
        <w:rPr>
          <w:rFonts w:ascii="Arial" w:hAnsi="Arial" w:cs="Arial"/>
          <w:sz w:val="22"/>
        </w:rPr>
        <w:t>20 litros</w:t>
      </w:r>
      <w:r w:rsidR="00F55089" w:rsidRPr="00100C40">
        <w:rPr>
          <w:rFonts w:ascii="Arial" w:hAnsi="Arial" w:cs="Arial"/>
          <w:sz w:val="22"/>
        </w:rPr>
        <w:t xml:space="preserve"> los usuarios de quioscos, tiempo de acarreo de los usuarios con acceso a quioscos o bombas. Para el cálculo de los beneficios se </w:t>
      </w:r>
      <w:r w:rsidR="007E0B3C" w:rsidRPr="00100C40">
        <w:rPr>
          <w:rFonts w:ascii="Arial" w:hAnsi="Arial" w:cs="Arial"/>
          <w:sz w:val="22"/>
        </w:rPr>
        <w:t>comparará la situación antes y después del proyecto</w:t>
      </w:r>
      <w:r w:rsidR="001E3882" w:rsidRPr="00100C40">
        <w:rPr>
          <w:rFonts w:ascii="Arial" w:hAnsi="Arial" w:cs="Arial"/>
          <w:sz w:val="22"/>
        </w:rPr>
        <w:t xml:space="preserve"> y se utilizará el </w:t>
      </w:r>
      <w:r w:rsidR="00A82830" w:rsidRPr="00100C40">
        <w:rPr>
          <w:rFonts w:ascii="Arial" w:hAnsi="Arial" w:cs="Arial"/>
          <w:sz w:val="22"/>
        </w:rPr>
        <w:t>SIMOP para estimar los beneficios</w:t>
      </w:r>
      <w:r w:rsidR="007E0B3C" w:rsidRPr="00100C40">
        <w:rPr>
          <w:rFonts w:ascii="Arial" w:hAnsi="Arial" w:cs="Arial"/>
          <w:sz w:val="22"/>
        </w:rPr>
        <w:t xml:space="preserve">. </w:t>
      </w:r>
      <w:r w:rsidR="001D3EA4" w:rsidRPr="00100C40">
        <w:rPr>
          <w:rFonts w:ascii="Arial" w:hAnsi="Arial" w:cs="Arial"/>
          <w:sz w:val="22"/>
        </w:rPr>
        <w:t xml:space="preserve">Para </w:t>
      </w:r>
      <w:r w:rsidR="004A4BB6" w:rsidRPr="00100C40">
        <w:rPr>
          <w:rFonts w:ascii="Arial" w:hAnsi="Arial" w:cs="Arial"/>
          <w:sz w:val="22"/>
        </w:rPr>
        <w:t xml:space="preserve">todos los usuarios </w:t>
      </w:r>
      <w:r w:rsidR="001D3EA4" w:rsidRPr="00100C40">
        <w:rPr>
          <w:rFonts w:ascii="Arial" w:hAnsi="Arial" w:cs="Arial"/>
          <w:sz w:val="22"/>
        </w:rPr>
        <w:t>se tendrán en cuenta precios iniciales y cantidades consumidas antes del proyecto (utilizadas en la</w:t>
      </w:r>
      <w:r w:rsidR="005D20F2" w:rsidRPr="00100C40">
        <w:rPr>
          <w:rFonts w:ascii="Arial" w:hAnsi="Arial" w:cs="Arial"/>
          <w:sz w:val="22"/>
        </w:rPr>
        <w:t xml:space="preserve"> evaluación económica </w:t>
      </w:r>
      <w:proofErr w:type="spellStart"/>
      <w:r w:rsidR="005D20F2" w:rsidRPr="00100C40">
        <w:rPr>
          <w:rFonts w:ascii="Arial" w:hAnsi="Arial" w:cs="Arial"/>
          <w:sz w:val="22"/>
        </w:rPr>
        <w:t>exante</w:t>
      </w:r>
      <w:proofErr w:type="spellEnd"/>
      <w:r w:rsidR="004A4BB6" w:rsidRPr="00100C40">
        <w:rPr>
          <w:rFonts w:ascii="Arial" w:hAnsi="Arial" w:cs="Arial"/>
          <w:sz w:val="22"/>
        </w:rPr>
        <w:t>).</w:t>
      </w:r>
      <w:r w:rsidR="00DB719D" w:rsidRPr="00100C40">
        <w:rPr>
          <w:rFonts w:ascii="Arial" w:hAnsi="Arial" w:cs="Arial"/>
          <w:sz w:val="22"/>
        </w:rPr>
        <w:t xml:space="preserve"> Para aquellos usuarios </w:t>
      </w:r>
      <w:r w:rsidR="00E62C04" w:rsidRPr="00100C40">
        <w:rPr>
          <w:rFonts w:ascii="Arial" w:hAnsi="Arial" w:cs="Arial"/>
          <w:sz w:val="22"/>
        </w:rPr>
        <w:t xml:space="preserve">urbanos </w:t>
      </w:r>
      <w:r w:rsidR="00DB719D" w:rsidRPr="00100C40">
        <w:rPr>
          <w:rFonts w:ascii="Arial" w:hAnsi="Arial" w:cs="Arial"/>
          <w:sz w:val="22"/>
        </w:rPr>
        <w:t xml:space="preserve">que serán beneficiados a través de la conexión a la red de agua potable se deberá utilizar la tarifa que pagarán por el servicio, la cantidad consumida y la capacidad del sistema construido. </w:t>
      </w:r>
      <w:r w:rsidR="00E62C04" w:rsidRPr="00100C40">
        <w:rPr>
          <w:rFonts w:ascii="Arial" w:hAnsi="Arial" w:cs="Arial"/>
          <w:sz w:val="22"/>
        </w:rPr>
        <w:t xml:space="preserve">Para los usuarios rurales que serán beneficiados </w:t>
      </w:r>
      <w:r w:rsidR="00D0341F" w:rsidRPr="00100C40">
        <w:rPr>
          <w:rFonts w:ascii="Arial" w:hAnsi="Arial" w:cs="Arial"/>
          <w:sz w:val="22"/>
        </w:rPr>
        <w:t xml:space="preserve">con </w:t>
      </w:r>
      <w:r w:rsidR="00435028" w:rsidRPr="00100C40">
        <w:rPr>
          <w:rFonts w:ascii="Arial" w:hAnsi="Arial" w:cs="Arial"/>
          <w:sz w:val="22"/>
        </w:rPr>
        <w:t>quioscos o bombas se deberá utilizar el costo que pagan actualmente por 20 litros (por ajustar dependiendo de la cantidad que se venda en el quiosco)</w:t>
      </w:r>
      <w:r w:rsidR="001F2269" w:rsidRPr="00100C40">
        <w:rPr>
          <w:rFonts w:ascii="Arial" w:hAnsi="Arial" w:cs="Arial"/>
          <w:sz w:val="22"/>
        </w:rPr>
        <w:t xml:space="preserve">, el tiempo de acarreo (incluyendo ida, vuelta y tiempo de espera por 20 litros), cuánto consumen con proyecto. Para los costos, se deberá tener en cuenta los costos de inversión y los costos anuales de </w:t>
      </w:r>
      <w:proofErr w:type="spellStart"/>
      <w:r w:rsidR="001F2269" w:rsidRPr="00100C40">
        <w:rPr>
          <w:rFonts w:ascii="Arial" w:hAnsi="Arial" w:cs="Arial"/>
          <w:sz w:val="22"/>
        </w:rPr>
        <w:t>OyM</w:t>
      </w:r>
      <w:proofErr w:type="spellEnd"/>
      <w:r w:rsidR="001F2269" w:rsidRPr="00100C40">
        <w:rPr>
          <w:rFonts w:ascii="Arial" w:hAnsi="Arial" w:cs="Arial"/>
          <w:sz w:val="22"/>
        </w:rPr>
        <w:t xml:space="preserve">. </w:t>
      </w:r>
      <w:bookmarkEnd w:id="27"/>
      <w:r w:rsidR="004F18A6" w:rsidRPr="00100C40">
        <w:rPr>
          <w:rFonts w:ascii="Arial" w:hAnsi="Arial" w:cs="Arial"/>
          <w:sz w:val="22"/>
        </w:rPr>
        <w:t xml:space="preserve">Se </w:t>
      </w:r>
      <w:r w:rsidR="00323D5B" w:rsidRPr="00100C40">
        <w:rPr>
          <w:rFonts w:ascii="Arial" w:hAnsi="Arial" w:cs="Arial"/>
          <w:sz w:val="22"/>
        </w:rPr>
        <w:t xml:space="preserve">calculará </w:t>
      </w:r>
      <w:r w:rsidR="008D219E" w:rsidRPr="00100C40">
        <w:rPr>
          <w:rFonts w:ascii="Arial" w:hAnsi="Arial" w:cs="Arial"/>
          <w:sz w:val="22"/>
        </w:rPr>
        <w:t>l</w:t>
      </w:r>
      <w:r w:rsidR="004F18A6" w:rsidRPr="00100C40">
        <w:rPr>
          <w:rFonts w:ascii="Arial" w:hAnsi="Arial" w:cs="Arial"/>
          <w:sz w:val="22"/>
        </w:rPr>
        <w:t>a TIRE como medida de su rentabilidad económica ex post.</w:t>
      </w:r>
    </w:p>
    <w:p w14:paraId="532A3454" w14:textId="6BA55949" w:rsidR="00006F34" w:rsidRPr="004A0EA7" w:rsidRDefault="00006F34" w:rsidP="00006F34">
      <w:pPr>
        <w:pStyle w:val="Paragraph"/>
        <w:numPr>
          <w:ilvl w:val="1"/>
          <w:numId w:val="16"/>
        </w:numPr>
        <w:outlineLvl w:val="9"/>
        <w:rPr>
          <w:rFonts w:ascii="Arial" w:hAnsi="Arial" w:cs="Arial"/>
          <w:sz w:val="22"/>
        </w:rPr>
      </w:pPr>
      <w:r>
        <w:rPr>
          <w:rFonts w:ascii="Arial" w:hAnsi="Arial" w:cs="Arial"/>
          <w:b/>
          <w:sz w:val="22"/>
          <w:u w:val="single"/>
        </w:rPr>
        <w:t>P</w:t>
      </w:r>
      <w:r w:rsidRPr="004A0EA7">
        <w:rPr>
          <w:rFonts w:ascii="Arial" w:hAnsi="Arial" w:cs="Arial"/>
          <w:b/>
          <w:sz w:val="22"/>
          <w:u w:val="single"/>
        </w:rPr>
        <w:t>reguntas de evaluación</w:t>
      </w:r>
      <w:r w:rsidRPr="004A0EA7">
        <w:rPr>
          <w:rFonts w:ascii="Arial" w:hAnsi="Arial" w:cs="Arial"/>
          <w:b/>
          <w:sz w:val="22"/>
        </w:rPr>
        <w:t>:</w:t>
      </w:r>
      <w:r w:rsidRPr="004A0EA7">
        <w:rPr>
          <w:rFonts w:ascii="Arial" w:hAnsi="Arial" w:cs="Arial"/>
          <w:sz w:val="22"/>
        </w:rPr>
        <w:t xml:space="preserve"> Se realizarán las siguientes preguntas de evaluación</w:t>
      </w:r>
      <w:r>
        <w:rPr>
          <w:rFonts w:ascii="Arial" w:hAnsi="Arial" w:cs="Arial"/>
          <w:sz w:val="22"/>
        </w:rPr>
        <w:t>, las cuales se con</w:t>
      </w:r>
      <w:r w:rsidR="005F69B3">
        <w:rPr>
          <w:rFonts w:ascii="Arial" w:hAnsi="Arial" w:cs="Arial"/>
          <w:sz w:val="22"/>
        </w:rPr>
        <w:t>t</w:t>
      </w:r>
      <w:r>
        <w:rPr>
          <w:rFonts w:ascii="Arial" w:hAnsi="Arial" w:cs="Arial"/>
          <w:sz w:val="22"/>
        </w:rPr>
        <w:t>estarán con base en los indicadores presentados en la Matriz de Resultados:</w:t>
      </w:r>
    </w:p>
    <w:p w14:paraId="15264F30" w14:textId="77777777" w:rsidR="00006F34" w:rsidRPr="0096577B" w:rsidRDefault="00006F34" w:rsidP="00006F34">
      <w:pPr>
        <w:pStyle w:val="Paragraph"/>
        <w:numPr>
          <w:ilvl w:val="0"/>
          <w:numId w:val="13"/>
        </w:numPr>
        <w:outlineLvl w:val="9"/>
        <w:rPr>
          <w:rFonts w:ascii="Arial" w:hAnsi="Arial" w:cs="Arial"/>
          <w:sz w:val="22"/>
        </w:rPr>
      </w:pPr>
      <w:r w:rsidRPr="0096577B">
        <w:rPr>
          <w:rFonts w:ascii="Arial" w:hAnsi="Arial" w:cs="Arial"/>
          <w:sz w:val="22"/>
        </w:rPr>
        <w:lastRenderedPageBreak/>
        <w:t xml:space="preserve">¿Los </w:t>
      </w:r>
      <w:proofErr w:type="spellStart"/>
      <w:r w:rsidRPr="0096577B">
        <w:rPr>
          <w:rFonts w:ascii="Arial" w:hAnsi="Arial" w:cs="Arial"/>
          <w:sz w:val="22"/>
        </w:rPr>
        <w:t>CTEs</w:t>
      </w:r>
      <w:proofErr w:type="spellEnd"/>
      <w:r w:rsidRPr="0096577B">
        <w:rPr>
          <w:rFonts w:ascii="Arial" w:hAnsi="Arial" w:cs="Arial"/>
          <w:sz w:val="22"/>
        </w:rPr>
        <w:t xml:space="preserve"> de Haití mejoran la sostenibilidad de los servicios de agua y saneamiento y se mejoran las competencias del regulador y de las estructuras descentralizadas? Para </w:t>
      </w:r>
      <w:r>
        <w:rPr>
          <w:rFonts w:ascii="Arial" w:hAnsi="Arial" w:cs="Arial"/>
          <w:sz w:val="22"/>
        </w:rPr>
        <w:t xml:space="preserve">analizar </w:t>
      </w:r>
      <w:r w:rsidRPr="0096577B">
        <w:rPr>
          <w:rFonts w:ascii="Arial" w:hAnsi="Arial" w:cs="Arial"/>
          <w:sz w:val="22"/>
        </w:rPr>
        <w:t xml:space="preserve">lo anterior se </w:t>
      </w:r>
      <w:r>
        <w:rPr>
          <w:rFonts w:ascii="Arial" w:hAnsi="Arial" w:cs="Arial"/>
          <w:sz w:val="22"/>
        </w:rPr>
        <w:t>responderán las siguientes preguntas específicas:</w:t>
      </w:r>
    </w:p>
    <w:p w14:paraId="79B8A1A7" w14:textId="77777777" w:rsidR="00006F34" w:rsidRPr="0096577B" w:rsidRDefault="00006F34" w:rsidP="00006F34">
      <w:pPr>
        <w:pStyle w:val="Paragraph"/>
        <w:numPr>
          <w:ilvl w:val="1"/>
          <w:numId w:val="13"/>
        </w:numPr>
        <w:outlineLvl w:val="9"/>
        <w:rPr>
          <w:rFonts w:ascii="Arial" w:hAnsi="Arial" w:cs="Arial"/>
          <w:sz w:val="22"/>
        </w:rPr>
      </w:pPr>
      <w:r w:rsidRPr="0096577B">
        <w:rPr>
          <w:rFonts w:ascii="Arial" w:hAnsi="Arial" w:cs="Arial"/>
          <w:sz w:val="22"/>
        </w:rPr>
        <w:t xml:space="preserve">¿Cuántos </w:t>
      </w:r>
      <w:proofErr w:type="spellStart"/>
      <w:r w:rsidRPr="0096577B">
        <w:rPr>
          <w:rFonts w:ascii="Arial" w:hAnsi="Arial" w:cs="Arial"/>
          <w:sz w:val="22"/>
        </w:rPr>
        <w:t>CTEs</w:t>
      </w:r>
      <w:proofErr w:type="spellEnd"/>
      <w:r w:rsidRPr="0096577B">
        <w:rPr>
          <w:rFonts w:ascii="Arial" w:hAnsi="Arial" w:cs="Arial"/>
          <w:sz w:val="22"/>
        </w:rPr>
        <w:t xml:space="preserve"> alcanzaron equilibrio financiero?</w:t>
      </w:r>
    </w:p>
    <w:p w14:paraId="3B1E6CDE" w14:textId="77777777" w:rsidR="00006F34" w:rsidRPr="0096577B" w:rsidRDefault="00006F34" w:rsidP="00006F34">
      <w:pPr>
        <w:pStyle w:val="Paragraph"/>
        <w:numPr>
          <w:ilvl w:val="1"/>
          <w:numId w:val="13"/>
        </w:numPr>
        <w:outlineLvl w:val="9"/>
        <w:rPr>
          <w:rFonts w:ascii="Arial" w:hAnsi="Arial" w:cs="Arial"/>
          <w:sz w:val="22"/>
        </w:rPr>
      </w:pPr>
      <w:r w:rsidRPr="0096577B">
        <w:rPr>
          <w:rFonts w:ascii="Arial" w:hAnsi="Arial" w:cs="Arial"/>
          <w:sz w:val="22"/>
        </w:rPr>
        <w:t>¿Cuál es el porcentaje de recaudación del CTE de Cabo Haitiano?</w:t>
      </w:r>
    </w:p>
    <w:p w14:paraId="19435B64" w14:textId="77777777" w:rsidR="00006F34" w:rsidRPr="0096577B" w:rsidRDefault="00006F34" w:rsidP="00006F34">
      <w:pPr>
        <w:pStyle w:val="Paragraph"/>
        <w:numPr>
          <w:ilvl w:val="1"/>
          <w:numId w:val="13"/>
        </w:numPr>
        <w:outlineLvl w:val="9"/>
        <w:rPr>
          <w:rFonts w:ascii="Arial" w:hAnsi="Arial" w:cs="Arial"/>
          <w:sz w:val="22"/>
        </w:rPr>
      </w:pPr>
      <w:r w:rsidRPr="0096577B">
        <w:rPr>
          <w:rFonts w:ascii="Arial" w:hAnsi="Arial" w:cs="Arial"/>
          <w:sz w:val="22"/>
        </w:rPr>
        <w:t>¿Cuál es el número de empleados por cada 1000 conexiones del CTE de Cabo Haitiano?</w:t>
      </w:r>
    </w:p>
    <w:p w14:paraId="4815BD88" w14:textId="77777777" w:rsidR="00006F34" w:rsidRPr="0096577B" w:rsidRDefault="00006F34" w:rsidP="00006F34">
      <w:pPr>
        <w:pStyle w:val="Paragraph"/>
        <w:numPr>
          <w:ilvl w:val="1"/>
          <w:numId w:val="13"/>
        </w:numPr>
        <w:outlineLvl w:val="9"/>
        <w:rPr>
          <w:rFonts w:ascii="Arial" w:hAnsi="Arial" w:cs="Arial"/>
          <w:sz w:val="22"/>
        </w:rPr>
      </w:pPr>
      <w:r w:rsidRPr="0096577B">
        <w:rPr>
          <w:rFonts w:ascii="Arial" w:hAnsi="Arial" w:cs="Arial"/>
          <w:sz w:val="22"/>
        </w:rPr>
        <w:t xml:space="preserve">¿Cuántos </w:t>
      </w:r>
      <w:proofErr w:type="spellStart"/>
      <w:r w:rsidRPr="0096577B">
        <w:rPr>
          <w:rFonts w:ascii="Arial" w:hAnsi="Arial" w:cs="Arial"/>
          <w:sz w:val="22"/>
        </w:rPr>
        <w:t>CTEs</w:t>
      </w:r>
      <w:proofErr w:type="spellEnd"/>
      <w:r w:rsidRPr="0096577B">
        <w:rPr>
          <w:rFonts w:ascii="Arial" w:hAnsi="Arial" w:cs="Arial"/>
          <w:sz w:val="22"/>
        </w:rPr>
        <w:t xml:space="preserve"> proveen información conforme a los requerimientos del regulador en materia de explotación?</w:t>
      </w:r>
    </w:p>
    <w:p w14:paraId="0514D8B6" w14:textId="77777777" w:rsidR="00006F34" w:rsidRPr="0096577B" w:rsidRDefault="00006F34" w:rsidP="00006F34">
      <w:pPr>
        <w:pStyle w:val="Paragraph"/>
        <w:numPr>
          <w:ilvl w:val="1"/>
          <w:numId w:val="13"/>
        </w:numPr>
        <w:outlineLvl w:val="9"/>
        <w:rPr>
          <w:rFonts w:ascii="Arial" w:hAnsi="Arial" w:cs="Arial"/>
          <w:sz w:val="22"/>
        </w:rPr>
      </w:pPr>
      <w:r w:rsidRPr="0096577B">
        <w:rPr>
          <w:rFonts w:ascii="Arial" w:hAnsi="Arial" w:cs="Arial"/>
          <w:sz w:val="22"/>
        </w:rPr>
        <w:t>¿La OREPA Norte dispone de una planificación de las inversiones, considerando la disponibilidad de recurso hídrico de 3 CTE?</w:t>
      </w:r>
    </w:p>
    <w:p w14:paraId="0BCA6A7A" w14:textId="77777777" w:rsidR="00006F34" w:rsidRPr="0096577B" w:rsidRDefault="00006F34" w:rsidP="00006F34">
      <w:pPr>
        <w:pStyle w:val="Paragraph"/>
        <w:numPr>
          <w:ilvl w:val="1"/>
          <w:numId w:val="13"/>
        </w:numPr>
        <w:outlineLvl w:val="9"/>
        <w:rPr>
          <w:rFonts w:ascii="Arial" w:hAnsi="Arial" w:cs="Arial"/>
          <w:sz w:val="22"/>
        </w:rPr>
      </w:pPr>
      <w:r w:rsidRPr="0096577B">
        <w:rPr>
          <w:rFonts w:ascii="Arial" w:hAnsi="Arial" w:cs="Arial"/>
          <w:sz w:val="22"/>
        </w:rPr>
        <w:t xml:space="preserve">¿Cuántas mujeres forman parte del personal técnico del CTE de Cabo </w:t>
      </w:r>
      <w:proofErr w:type="spellStart"/>
      <w:r w:rsidRPr="0096577B">
        <w:rPr>
          <w:rFonts w:ascii="Arial" w:hAnsi="Arial" w:cs="Arial"/>
          <w:sz w:val="22"/>
        </w:rPr>
        <w:t>Haitano</w:t>
      </w:r>
      <w:proofErr w:type="spellEnd"/>
      <w:r w:rsidRPr="0096577B">
        <w:rPr>
          <w:rFonts w:ascii="Arial" w:hAnsi="Arial" w:cs="Arial"/>
          <w:sz w:val="22"/>
        </w:rPr>
        <w:t>?</w:t>
      </w:r>
    </w:p>
    <w:p w14:paraId="6F63922D" w14:textId="77777777" w:rsidR="00006F34" w:rsidRPr="0096577B" w:rsidRDefault="00006F34" w:rsidP="00006F34">
      <w:pPr>
        <w:pStyle w:val="Paragraph"/>
        <w:numPr>
          <w:ilvl w:val="1"/>
          <w:numId w:val="13"/>
        </w:numPr>
        <w:outlineLvl w:val="9"/>
        <w:rPr>
          <w:rFonts w:ascii="Arial" w:hAnsi="Arial" w:cs="Arial"/>
          <w:sz w:val="22"/>
        </w:rPr>
      </w:pPr>
      <w:r w:rsidRPr="0096577B">
        <w:rPr>
          <w:rFonts w:ascii="Arial" w:hAnsi="Arial" w:cs="Arial"/>
          <w:sz w:val="22"/>
        </w:rPr>
        <w:t xml:space="preserve">¿Cuántos </w:t>
      </w:r>
      <w:proofErr w:type="spellStart"/>
      <w:r w:rsidRPr="0096577B">
        <w:rPr>
          <w:rFonts w:ascii="Arial" w:hAnsi="Arial" w:cs="Arial"/>
          <w:sz w:val="22"/>
        </w:rPr>
        <w:t>CTEs</w:t>
      </w:r>
      <w:proofErr w:type="spellEnd"/>
      <w:r w:rsidRPr="0096577B">
        <w:rPr>
          <w:rFonts w:ascii="Arial" w:hAnsi="Arial" w:cs="Arial"/>
          <w:sz w:val="22"/>
        </w:rPr>
        <w:t xml:space="preserve"> incorporan la gestión de saneamiento en su plan de negocios?</w:t>
      </w:r>
    </w:p>
    <w:p w14:paraId="59EBA99A" w14:textId="77777777" w:rsidR="00006F34" w:rsidRPr="0096577B" w:rsidRDefault="00006F34" w:rsidP="00006F34">
      <w:pPr>
        <w:pStyle w:val="Paragraph"/>
        <w:numPr>
          <w:ilvl w:val="1"/>
          <w:numId w:val="13"/>
        </w:numPr>
        <w:outlineLvl w:val="9"/>
        <w:rPr>
          <w:rFonts w:ascii="Arial" w:hAnsi="Arial" w:cs="Arial"/>
          <w:sz w:val="22"/>
        </w:rPr>
      </w:pPr>
      <w:r w:rsidRPr="0096577B">
        <w:rPr>
          <w:rFonts w:ascii="Arial" w:hAnsi="Arial" w:cs="Arial"/>
          <w:sz w:val="22"/>
        </w:rPr>
        <w:t>¿Los UDR disponen de una planificación de inversiones de agua y saneamiento en la zona rural?</w:t>
      </w:r>
    </w:p>
    <w:p w14:paraId="40D67075" w14:textId="415F2FFE" w:rsidR="00006F34" w:rsidRPr="0096577B" w:rsidRDefault="00006F34" w:rsidP="00006F34">
      <w:pPr>
        <w:pStyle w:val="Paragraph"/>
        <w:numPr>
          <w:ilvl w:val="0"/>
          <w:numId w:val="13"/>
        </w:numPr>
        <w:outlineLvl w:val="9"/>
        <w:rPr>
          <w:rFonts w:ascii="Arial" w:hAnsi="Arial" w:cs="Arial"/>
          <w:sz w:val="22"/>
        </w:rPr>
      </w:pPr>
      <w:r w:rsidRPr="0096577B">
        <w:rPr>
          <w:rFonts w:ascii="Arial" w:hAnsi="Arial" w:cs="Arial"/>
          <w:sz w:val="22"/>
        </w:rPr>
        <w:t xml:space="preserve">¿El acceso a los servicios de agua y saneamiento de los hogares, la calidad del servicio de agua y las prácticas de higiene se </w:t>
      </w:r>
      <w:r w:rsidR="008A3A58">
        <w:rPr>
          <w:rFonts w:ascii="Arial" w:hAnsi="Arial" w:cs="Arial"/>
          <w:sz w:val="22"/>
        </w:rPr>
        <w:t>incrementó</w:t>
      </w:r>
      <w:r w:rsidRPr="0096577B">
        <w:rPr>
          <w:rFonts w:ascii="Arial" w:hAnsi="Arial" w:cs="Arial"/>
          <w:sz w:val="22"/>
        </w:rPr>
        <w:t xml:space="preserve"> en las ciudades del Norte de Haití? Para </w:t>
      </w:r>
      <w:r>
        <w:rPr>
          <w:rFonts w:ascii="Arial" w:hAnsi="Arial" w:cs="Arial"/>
          <w:sz w:val="22"/>
        </w:rPr>
        <w:t xml:space="preserve">analizar </w:t>
      </w:r>
      <w:r w:rsidRPr="0096577B">
        <w:rPr>
          <w:rFonts w:ascii="Arial" w:hAnsi="Arial" w:cs="Arial"/>
          <w:sz w:val="22"/>
        </w:rPr>
        <w:t xml:space="preserve">lo anterior se </w:t>
      </w:r>
      <w:r>
        <w:rPr>
          <w:rFonts w:ascii="Arial" w:hAnsi="Arial" w:cs="Arial"/>
          <w:sz w:val="22"/>
        </w:rPr>
        <w:t>responderán las siguientes preguntas específicas:</w:t>
      </w:r>
    </w:p>
    <w:p w14:paraId="6351489A" w14:textId="5056FD32" w:rsidR="002D7E34" w:rsidRDefault="002D7E34" w:rsidP="00006F34">
      <w:pPr>
        <w:pStyle w:val="Paragraph"/>
        <w:numPr>
          <w:ilvl w:val="1"/>
          <w:numId w:val="13"/>
        </w:numPr>
        <w:outlineLvl w:val="9"/>
        <w:rPr>
          <w:rFonts w:ascii="Arial" w:hAnsi="Arial" w:cs="Arial"/>
          <w:sz w:val="22"/>
        </w:rPr>
      </w:pPr>
      <w:r>
        <w:rPr>
          <w:rFonts w:ascii="Arial" w:hAnsi="Arial" w:cs="Arial"/>
          <w:sz w:val="22"/>
        </w:rPr>
        <w:t>¿Los proyectos en las zonas urbanas fueron económicamente rentables después de la intervención?</w:t>
      </w:r>
    </w:p>
    <w:p w14:paraId="7DA5077A" w14:textId="08FCBFA8" w:rsidR="00006F34" w:rsidRPr="0096577B" w:rsidRDefault="00006F34" w:rsidP="00006F34">
      <w:pPr>
        <w:pStyle w:val="Paragraph"/>
        <w:numPr>
          <w:ilvl w:val="1"/>
          <w:numId w:val="13"/>
        </w:numPr>
        <w:outlineLvl w:val="9"/>
        <w:rPr>
          <w:rFonts w:ascii="Arial" w:hAnsi="Arial" w:cs="Arial"/>
          <w:sz w:val="22"/>
        </w:rPr>
      </w:pPr>
      <w:r w:rsidRPr="0096577B">
        <w:rPr>
          <w:rFonts w:ascii="Arial" w:hAnsi="Arial" w:cs="Arial"/>
          <w:sz w:val="22"/>
        </w:rPr>
        <w:t>¿Cuántos hogares en Cabo Haitiano tienen acceso a un servicio de agua gestionado de forma segura? ¿Esos hogares qué cobertura representan?</w:t>
      </w:r>
    </w:p>
    <w:p w14:paraId="3F1CBE65" w14:textId="77777777" w:rsidR="00006F34" w:rsidRPr="0096577B" w:rsidRDefault="00006F34" w:rsidP="00006F34">
      <w:pPr>
        <w:pStyle w:val="Paragraph"/>
        <w:numPr>
          <w:ilvl w:val="1"/>
          <w:numId w:val="13"/>
        </w:numPr>
        <w:outlineLvl w:val="9"/>
        <w:rPr>
          <w:rFonts w:ascii="Arial" w:hAnsi="Arial" w:cs="Arial"/>
          <w:sz w:val="22"/>
        </w:rPr>
      </w:pPr>
      <w:r w:rsidRPr="0096577B">
        <w:rPr>
          <w:rFonts w:ascii="Arial" w:hAnsi="Arial" w:cs="Arial"/>
          <w:sz w:val="22"/>
        </w:rPr>
        <w:t>¿Cuántos hogares tienen acceso a un servicio de agua gestionado de forma segura en 5 ciudades del Programa? ¿Esos hogares qué cobertura representan?</w:t>
      </w:r>
    </w:p>
    <w:p w14:paraId="4CC0F1E5" w14:textId="33CB823C" w:rsidR="00006F34" w:rsidRDefault="00006F34" w:rsidP="00006F34">
      <w:pPr>
        <w:pStyle w:val="Paragraph"/>
        <w:numPr>
          <w:ilvl w:val="1"/>
          <w:numId w:val="13"/>
        </w:numPr>
        <w:outlineLvl w:val="9"/>
        <w:rPr>
          <w:rFonts w:ascii="Arial" w:hAnsi="Arial" w:cs="Arial"/>
          <w:sz w:val="22"/>
        </w:rPr>
      </w:pPr>
      <w:r w:rsidRPr="0096577B">
        <w:rPr>
          <w:rFonts w:ascii="Arial" w:hAnsi="Arial" w:cs="Arial"/>
          <w:sz w:val="22"/>
        </w:rPr>
        <w:t>¿Cuántos hogares en cada una de las ciudades intervenidas por el Programa tienen acceso a un servicio básico de agua a través de quioscos de la red?</w:t>
      </w:r>
    </w:p>
    <w:p w14:paraId="21501263" w14:textId="23D858D6" w:rsidR="009B38C5" w:rsidRDefault="009B38C5" w:rsidP="00006F34">
      <w:pPr>
        <w:pStyle w:val="Paragraph"/>
        <w:numPr>
          <w:ilvl w:val="1"/>
          <w:numId w:val="13"/>
        </w:numPr>
        <w:outlineLvl w:val="9"/>
        <w:rPr>
          <w:rFonts w:ascii="Arial" w:hAnsi="Arial" w:cs="Arial"/>
          <w:sz w:val="22"/>
        </w:rPr>
      </w:pPr>
      <w:r>
        <w:rPr>
          <w:rFonts w:ascii="Arial" w:hAnsi="Arial" w:cs="Arial"/>
          <w:sz w:val="22"/>
        </w:rPr>
        <w:t>¿Cuánto tiempo</w:t>
      </w:r>
      <w:r w:rsidR="003346DE">
        <w:rPr>
          <w:rFonts w:ascii="Arial" w:hAnsi="Arial" w:cs="Arial"/>
          <w:sz w:val="22"/>
        </w:rPr>
        <w:t xml:space="preserve"> </w:t>
      </w:r>
      <w:r>
        <w:rPr>
          <w:rFonts w:ascii="Arial" w:hAnsi="Arial" w:cs="Arial"/>
          <w:sz w:val="22"/>
        </w:rPr>
        <w:t xml:space="preserve">tardan </w:t>
      </w:r>
      <w:r w:rsidR="000E4A9E">
        <w:rPr>
          <w:rFonts w:ascii="Arial" w:hAnsi="Arial" w:cs="Arial"/>
          <w:sz w:val="22"/>
        </w:rPr>
        <w:t>los hogares</w:t>
      </w:r>
      <w:r w:rsidR="002901DF">
        <w:rPr>
          <w:rFonts w:ascii="Arial" w:hAnsi="Arial" w:cs="Arial"/>
          <w:sz w:val="22"/>
        </w:rPr>
        <w:t xml:space="preserve"> urbanos en </w:t>
      </w:r>
      <w:r w:rsidR="003346DE">
        <w:rPr>
          <w:rFonts w:ascii="Arial" w:hAnsi="Arial" w:cs="Arial"/>
          <w:sz w:val="22"/>
        </w:rPr>
        <w:t>acarrear 20 litros de agua?</w:t>
      </w:r>
      <w:r w:rsidR="00E2771B">
        <w:rPr>
          <w:rFonts w:ascii="Arial" w:hAnsi="Arial" w:cs="Arial"/>
          <w:sz w:val="22"/>
        </w:rPr>
        <w:t xml:space="preserve"> Esta pregunta se deberá responder para cada una de las ciudades beneficiadas con el Proyecto.</w:t>
      </w:r>
    </w:p>
    <w:p w14:paraId="04FC20E6" w14:textId="73789482" w:rsidR="00E2771B" w:rsidRPr="0096577B" w:rsidRDefault="00E2771B" w:rsidP="00006F34">
      <w:pPr>
        <w:pStyle w:val="Paragraph"/>
        <w:numPr>
          <w:ilvl w:val="1"/>
          <w:numId w:val="13"/>
        </w:numPr>
        <w:outlineLvl w:val="9"/>
        <w:rPr>
          <w:rFonts w:ascii="Arial" w:hAnsi="Arial" w:cs="Arial"/>
          <w:sz w:val="22"/>
        </w:rPr>
      </w:pPr>
      <w:r>
        <w:rPr>
          <w:rFonts w:ascii="Arial" w:hAnsi="Arial" w:cs="Arial"/>
          <w:sz w:val="22"/>
        </w:rPr>
        <w:lastRenderedPageBreak/>
        <w:t xml:space="preserve">¿Cuánto consumen los hogares urbanos </w:t>
      </w:r>
      <w:r w:rsidR="00B125E4">
        <w:rPr>
          <w:rFonts w:ascii="Arial" w:hAnsi="Arial" w:cs="Arial"/>
          <w:sz w:val="22"/>
        </w:rPr>
        <w:t>beneficiados con el Proyecto? Esta pregunta se deberá responder para cada una de las ciudades beneficiadas con el Proyecto.</w:t>
      </w:r>
    </w:p>
    <w:p w14:paraId="39D6FB3E" w14:textId="1F1E5BCF" w:rsidR="00006F34" w:rsidRPr="0096577B" w:rsidRDefault="00006F34" w:rsidP="002901DF">
      <w:pPr>
        <w:pStyle w:val="Paragraph"/>
        <w:numPr>
          <w:ilvl w:val="1"/>
          <w:numId w:val="13"/>
        </w:numPr>
        <w:outlineLvl w:val="9"/>
        <w:rPr>
          <w:rFonts w:ascii="Arial" w:hAnsi="Arial" w:cs="Arial"/>
          <w:sz w:val="22"/>
        </w:rPr>
      </w:pPr>
    </w:p>
    <w:p w14:paraId="077153D1" w14:textId="77777777" w:rsidR="00006F34" w:rsidRPr="0096577B" w:rsidRDefault="00006F34" w:rsidP="00006F34">
      <w:pPr>
        <w:pStyle w:val="Paragraph"/>
        <w:numPr>
          <w:ilvl w:val="1"/>
          <w:numId w:val="13"/>
        </w:numPr>
        <w:outlineLvl w:val="9"/>
        <w:rPr>
          <w:rFonts w:ascii="Arial" w:hAnsi="Arial" w:cs="Arial"/>
          <w:sz w:val="22"/>
        </w:rPr>
      </w:pPr>
      <w:r w:rsidRPr="0096577B">
        <w:rPr>
          <w:rFonts w:ascii="Arial" w:hAnsi="Arial" w:cs="Arial"/>
          <w:sz w:val="22"/>
        </w:rPr>
        <w:t>¿Cuántos edificios públicos en Cabo Haitiano cuentan con servicios de agua, saneamiento e higiene al menos de nivel básico?</w:t>
      </w:r>
    </w:p>
    <w:p w14:paraId="21A93EB0" w14:textId="6AB4E14C" w:rsidR="00006F34" w:rsidRPr="0096577B" w:rsidRDefault="00006F34" w:rsidP="00006F34">
      <w:pPr>
        <w:pStyle w:val="Paragraph"/>
        <w:numPr>
          <w:ilvl w:val="0"/>
          <w:numId w:val="13"/>
        </w:numPr>
        <w:outlineLvl w:val="9"/>
        <w:rPr>
          <w:rFonts w:ascii="Arial" w:hAnsi="Arial" w:cs="Arial"/>
          <w:sz w:val="22"/>
        </w:rPr>
      </w:pPr>
      <w:r w:rsidRPr="0096577B">
        <w:rPr>
          <w:rFonts w:ascii="Arial" w:hAnsi="Arial" w:cs="Arial"/>
          <w:sz w:val="22"/>
        </w:rPr>
        <w:t xml:space="preserve">¿El acceso a los servicios de agua y saneamiento de los hogares, la calidad del servicio de agua y las prácticas de higiene se </w:t>
      </w:r>
      <w:r w:rsidR="008A3A58">
        <w:rPr>
          <w:rFonts w:ascii="Arial" w:hAnsi="Arial" w:cs="Arial"/>
          <w:sz w:val="22"/>
        </w:rPr>
        <w:t>incrementó</w:t>
      </w:r>
      <w:r w:rsidRPr="0096577B">
        <w:rPr>
          <w:rFonts w:ascii="Arial" w:hAnsi="Arial" w:cs="Arial"/>
          <w:sz w:val="22"/>
        </w:rPr>
        <w:t xml:space="preserve"> en las zonas rurales Norte de Haití? Se responderán las siguientes preguntas específicas:</w:t>
      </w:r>
    </w:p>
    <w:p w14:paraId="5A71B531" w14:textId="238D3421" w:rsidR="002D7E34" w:rsidRDefault="002D7E34" w:rsidP="002D7E34">
      <w:pPr>
        <w:pStyle w:val="Paragraph"/>
        <w:numPr>
          <w:ilvl w:val="1"/>
          <w:numId w:val="13"/>
        </w:numPr>
        <w:outlineLvl w:val="9"/>
        <w:rPr>
          <w:rFonts w:ascii="Arial" w:hAnsi="Arial" w:cs="Arial"/>
          <w:sz w:val="22"/>
        </w:rPr>
      </w:pPr>
      <w:r>
        <w:rPr>
          <w:rFonts w:ascii="Arial" w:hAnsi="Arial" w:cs="Arial"/>
          <w:sz w:val="22"/>
        </w:rPr>
        <w:t xml:space="preserve">¿Los proyectos en las zonas </w:t>
      </w:r>
      <w:r w:rsidR="008A3A58">
        <w:rPr>
          <w:rFonts w:ascii="Arial" w:hAnsi="Arial" w:cs="Arial"/>
          <w:sz w:val="22"/>
        </w:rPr>
        <w:t xml:space="preserve">rurales </w:t>
      </w:r>
      <w:r>
        <w:rPr>
          <w:rFonts w:ascii="Arial" w:hAnsi="Arial" w:cs="Arial"/>
          <w:sz w:val="22"/>
        </w:rPr>
        <w:t>fueron económicamente rentables después de la intervención?</w:t>
      </w:r>
    </w:p>
    <w:p w14:paraId="74D69D88" w14:textId="0748CD05" w:rsidR="00006F34" w:rsidRDefault="00006F34" w:rsidP="00006F34">
      <w:pPr>
        <w:pStyle w:val="Paragraph"/>
        <w:numPr>
          <w:ilvl w:val="1"/>
          <w:numId w:val="13"/>
        </w:numPr>
        <w:outlineLvl w:val="9"/>
        <w:rPr>
          <w:rFonts w:ascii="Arial" w:hAnsi="Arial" w:cs="Arial"/>
          <w:sz w:val="22"/>
        </w:rPr>
      </w:pPr>
      <w:r w:rsidRPr="0096577B">
        <w:rPr>
          <w:rFonts w:ascii="Arial" w:hAnsi="Arial" w:cs="Arial"/>
          <w:sz w:val="22"/>
        </w:rPr>
        <w:t>¿Cuántos hogares en las 32 secciones comunales incluidas en el Programa tienen acceso a un servicio básico de agua? ¿Qué porcentaje del total de hogares representan?</w:t>
      </w:r>
    </w:p>
    <w:p w14:paraId="3D988B71" w14:textId="15E30B25" w:rsidR="00B125E4" w:rsidRDefault="00B125E4" w:rsidP="00B125E4">
      <w:pPr>
        <w:pStyle w:val="Paragraph"/>
        <w:numPr>
          <w:ilvl w:val="1"/>
          <w:numId w:val="13"/>
        </w:numPr>
        <w:outlineLvl w:val="9"/>
        <w:rPr>
          <w:rFonts w:ascii="Arial" w:hAnsi="Arial" w:cs="Arial"/>
          <w:sz w:val="22"/>
        </w:rPr>
      </w:pPr>
      <w:r>
        <w:rPr>
          <w:rFonts w:ascii="Arial" w:hAnsi="Arial" w:cs="Arial"/>
          <w:sz w:val="22"/>
        </w:rPr>
        <w:t>¿Cuánto tiempo tardan los hogares urbanos en acarrear 20 litros de agua? Esta pregunta se deberá responder para cada una de las secciones comunales beneficiadas con el Proyecto.</w:t>
      </w:r>
    </w:p>
    <w:p w14:paraId="202A3217" w14:textId="15BD9A63" w:rsidR="00B125E4" w:rsidRPr="0096577B" w:rsidRDefault="00B125E4" w:rsidP="00B125E4">
      <w:pPr>
        <w:pStyle w:val="Paragraph"/>
        <w:numPr>
          <w:ilvl w:val="1"/>
          <w:numId w:val="13"/>
        </w:numPr>
        <w:outlineLvl w:val="9"/>
        <w:rPr>
          <w:rFonts w:ascii="Arial" w:hAnsi="Arial" w:cs="Arial"/>
          <w:sz w:val="22"/>
        </w:rPr>
      </w:pPr>
      <w:r>
        <w:rPr>
          <w:rFonts w:ascii="Arial" w:hAnsi="Arial" w:cs="Arial"/>
          <w:sz w:val="22"/>
        </w:rPr>
        <w:t>¿Cuánto consumen los hogares rurales beneficiados con el Proyecto? Esta pregunta se deberá responder para cada una de las secciones comunales beneficiadas con el Proyecto.</w:t>
      </w:r>
    </w:p>
    <w:p w14:paraId="65FF25B1" w14:textId="77777777" w:rsidR="00006F34" w:rsidRPr="0096577B" w:rsidRDefault="00006F34" w:rsidP="00006F34">
      <w:pPr>
        <w:pStyle w:val="Paragraph"/>
        <w:numPr>
          <w:ilvl w:val="1"/>
          <w:numId w:val="13"/>
        </w:numPr>
        <w:outlineLvl w:val="9"/>
        <w:rPr>
          <w:rFonts w:ascii="Arial" w:hAnsi="Arial" w:cs="Arial"/>
          <w:sz w:val="22"/>
        </w:rPr>
      </w:pPr>
      <w:r w:rsidRPr="0096577B">
        <w:rPr>
          <w:rFonts w:ascii="Arial" w:hAnsi="Arial" w:cs="Arial"/>
          <w:sz w:val="22"/>
        </w:rPr>
        <w:t>¿Cuántos edificios públicos en las 32 secciones comunales incluidas en el Programa cuentan con servicios de agua, saneamiento e higiene al menos de nivel básico?</w:t>
      </w:r>
    </w:p>
    <w:p w14:paraId="18A027F9" w14:textId="77777777" w:rsidR="00006F34" w:rsidRPr="00006F34" w:rsidRDefault="00006F34" w:rsidP="00D53F04">
      <w:pPr>
        <w:pStyle w:val="Paragraph"/>
        <w:tabs>
          <w:tab w:val="clear" w:pos="720"/>
        </w:tabs>
        <w:ind w:firstLine="0"/>
        <w:outlineLvl w:val="9"/>
        <w:rPr>
          <w:rFonts w:ascii="Arial" w:hAnsi="Arial" w:cs="Arial"/>
          <w:sz w:val="22"/>
        </w:rPr>
      </w:pPr>
    </w:p>
    <w:p w14:paraId="77CE96BA" w14:textId="77777777" w:rsidR="00F85C6B" w:rsidRDefault="0010368A" w:rsidP="00B82BE6">
      <w:pPr>
        <w:pStyle w:val="Paragraph"/>
        <w:numPr>
          <w:ilvl w:val="1"/>
          <w:numId w:val="16"/>
        </w:numPr>
        <w:outlineLvl w:val="9"/>
        <w:rPr>
          <w:rFonts w:ascii="Arial" w:hAnsi="Arial" w:cs="Arial"/>
          <w:b/>
          <w:sz w:val="22"/>
        </w:rPr>
      </w:pPr>
      <w:r w:rsidRPr="00F85C6B">
        <w:rPr>
          <w:rFonts w:ascii="Arial" w:hAnsi="Arial" w:cs="Arial"/>
          <w:b/>
          <w:sz w:val="22"/>
        </w:rPr>
        <w:t xml:space="preserve">Evaluación de Impacto: </w:t>
      </w:r>
      <w:r w:rsidRPr="00F85C6B">
        <w:rPr>
          <w:rFonts w:ascii="Arial" w:hAnsi="Arial" w:cs="Arial"/>
          <w:sz w:val="22"/>
        </w:rPr>
        <w:t xml:space="preserve">Con el propósito de incrementar el acceso al agua potable en zonas periurbanas vulnerables de Cabo Haitiano, el proyecto proveerá soluciones de redes </w:t>
      </w:r>
      <w:proofErr w:type="spellStart"/>
      <w:r w:rsidRPr="00F85C6B">
        <w:rPr>
          <w:rFonts w:ascii="Arial" w:hAnsi="Arial" w:cs="Arial"/>
          <w:sz w:val="22"/>
        </w:rPr>
        <w:t>semi-colectivas</w:t>
      </w:r>
      <w:proofErr w:type="spellEnd"/>
      <w:r w:rsidRPr="00F85C6B">
        <w:rPr>
          <w:rFonts w:ascii="Arial" w:hAnsi="Arial" w:cs="Arial"/>
          <w:sz w:val="22"/>
        </w:rPr>
        <w:t xml:space="preserve"> (denominadas “condominales”) en asentamientos informales donde reside el 28% de la población. El proyecto será implementado de manera gradual, financiando un total de aproximadamente 250 redes condominales en un periodo de 3 años de implementación. Con el objetivo de identificar la estrategia más costo-efectiva de proveer los servicios a esta población e informar las decisiones de política para la escalabilidad del proyecto, se plantea la realización de una evaluación de impacto en una muestra piloto de 80 redes en las que se considerarán dos modelos de gestión alternativos: i) gestión de la red a través de operador privado; y ii) gestión de la red a través de comité de agua local. La evaluación tiene como objetivo principal comparar la efectividad relativa de ambos modelos de gestión en indicadores de conectividad, consumo del hogar y eficiencia operativa del sistema.</w:t>
      </w:r>
      <w:r w:rsidRPr="00F85C6B">
        <w:rPr>
          <w:rFonts w:ascii="Arial" w:hAnsi="Arial" w:cs="Arial"/>
          <w:b/>
          <w:sz w:val="22"/>
        </w:rPr>
        <w:t xml:space="preserve"> </w:t>
      </w:r>
    </w:p>
    <w:p w14:paraId="73D4CA5E" w14:textId="64C86B70" w:rsidR="0010368A" w:rsidRPr="00F85C6B" w:rsidRDefault="0010368A" w:rsidP="00B82BE6">
      <w:pPr>
        <w:pStyle w:val="Paragraph"/>
        <w:numPr>
          <w:ilvl w:val="1"/>
          <w:numId w:val="16"/>
        </w:numPr>
        <w:outlineLvl w:val="9"/>
        <w:rPr>
          <w:rFonts w:ascii="Arial" w:hAnsi="Arial" w:cs="Arial"/>
          <w:b/>
          <w:sz w:val="22"/>
        </w:rPr>
      </w:pPr>
      <w:r w:rsidRPr="00F85C6B">
        <w:rPr>
          <w:rFonts w:ascii="Arial" w:hAnsi="Arial" w:cs="Arial"/>
          <w:sz w:val="22"/>
        </w:rPr>
        <w:t>En este contexto, entre las preguntas principales de evaluación están:</w:t>
      </w:r>
    </w:p>
    <w:p w14:paraId="4564804B" w14:textId="77777777" w:rsidR="0010368A" w:rsidRPr="0096577B" w:rsidRDefault="0010368A" w:rsidP="00B82BE6">
      <w:pPr>
        <w:pStyle w:val="ListParagraph"/>
        <w:numPr>
          <w:ilvl w:val="2"/>
          <w:numId w:val="12"/>
        </w:numPr>
        <w:suppressAutoHyphens w:val="0"/>
        <w:autoSpaceDN/>
        <w:spacing w:line="259" w:lineRule="auto"/>
        <w:ind w:left="1260" w:hanging="360"/>
        <w:contextualSpacing/>
        <w:jc w:val="both"/>
        <w:textAlignment w:val="auto"/>
        <w:rPr>
          <w:rFonts w:ascii="Arial" w:eastAsia="Calibri" w:hAnsi="Arial" w:cs="Arial"/>
          <w:sz w:val="22"/>
          <w:szCs w:val="22"/>
          <w:lang w:val="es-ES_tradnl"/>
        </w:rPr>
      </w:pPr>
      <w:r w:rsidRPr="0096577B">
        <w:rPr>
          <w:rFonts w:ascii="Arial" w:hAnsi="Arial" w:eastAsia="Calibri" w:cs="Arial"/>
          <w:sz w:val="22"/>
          <w:szCs w:val="22"/>
          <w:lang w:val="es-ES_tradnl"/>
        </w:rPr>
        <w:lastRenderedPageBreak/>
        <w:t>¿Qué modelo de gestión es más efectivo en incrementar el nivel de conectividad de los hogares a la red?</w:t>
      </w:r>
    </w:p>
    <w:p w14:paraId="3B9A98BC" w14:textId="77777777" w:rsidR="0010368A" w:rsidRPr="0096577B" w:rsidRDefault="0010368A" w:rsidP="00B82BE6">
      <w:pPr>
        <w:pStyle w:val="ListParagraph"/>
        <w:numPr>
          <w:ilvl w:val="2"/>
          <w:numId w:val="12"/>
        </w:numPr>
        <w:suppressAutoHyphens w:val="0"/>
        <w:autoSpaceDN/>
        <w:spacing w:line="259" w:lineRule="auto"/>
        <w:ind w:left="1260" w:hanging="360"/>
        <w:contextualSpacing/>
        <w:jc w:val="both"/>
        <w:textAlignment w:val="auto"/>
        <w:rPr>
          <w:rFonts w:ascii="Arial" w:eastAsia="Calibri" w:hAnsi="Arial" w:cs="Arial"/>
          <w:sz w:val="22"/>
          <w:szCs w:val="22"/>
          <w:lang w:val="es-ES_tradnl"/>
        </w:rPr>
      </w:pPr>
      <w:r w:rsidRPr="0096577B">
        <w:rPr>
          <w:rFonts w:ascii="Arial" w:hAnsi="Arial" w:eastAsia="Calibri" w:cs="Arial"/>
          <w:sz w:val="22"/>
          <w:szCs w:val="22"/>
          <w:lang w:val="es-ES_tradnl"/>
        </w:rPr>
        <w:t>¿Qué modelo de gestión está relacionado a mejores indicadores de consumo de agua los hogares (cantidad, calidad, etc.)?</w:t>
      </w:r>
    </w:p>
    <w:p w14:paraId="34E235D2" w14:textId="77777777" w:rsidR="0010368A" w:rsidRPr="0096577B" w:rsidRDefault="0010368A" w:rsidP="00B82BE6">
      <w:pPr>
        <w:pStyle w:val="ListParagraph"/>
        <w:numPr>
          <w:ilvl w:val="2"/>
          <w:numId w:val="12"/>
        </w:numPr>
        <w:suppressAutoHyphens w:val="0"/>
        <w:autoSpaceDN/>
        <w:spacing w:line="259" w:lineRule="auto"/>
        <w:ind w:left="1260" w:hanging="360"/>
        <w:contextualSpacing/>
        <w:jc w:val="both"/>
        <w:textAlignment w:val="auto"/>
        <w:rPr>
          <w:rFonts w:ascii="Arial" w:eastAsia="Calibri" w:hAnsi="Arial" w:cs="Arial"/>
          <w:sz w:val="22"/>
          <w:szCs w:val="22"/>
          <w:lang w:val="es-ES_tradnl"/>
        </w:rPr>
      </w:pPr>
      <w:r w:rsidRPr="0096577B">
        <w:rPr>
          <w:rFonts w:ascii="Arial" w:hAnsi="Arial" w:eastAsia="Calibri" w:cs="Arial"/>
          <w:sz w:val="22"/>
          <w:szCs w:val="22"/>
          <w:lang w:val="es-ES_tradnl"/>
        </w:rPr>
        <w:t xml:space="preserve">¿Qué modelo de gestión incrementa los indicadores de eficiencia operativa (tarifas, tasa de cobro, mantenimiento, etc.)?     </w:t>
      </w:r>
    </w:p>
    <w:p w14:paraId="1DEC437E" w14:textId="77777777" w:rsidR="0096577B" w:rsidRPr="00F85C6B" w:rsidRDefault="0096577B" w:rsidP="00B82BE6">
      <w:pPr>
        <w:pStyle w:val="Paragraph"/>
        <w:numPr>
          <w:ilvl w:val="1"/>
          <w:numId w:val="16"/>
        </w:numPr>
        <w:outlineLvl w:val="9"/>
        <w:rPr>
          <w:rFonts w:ascii="Arial" w:hAnsi="Arial" w:cs="Arial"/>
          <w:sz w:val="22"/>
        </w:rPr>
      </w:pPr>
      <w:r w:rsidRPr="00F85C6B">
        <w:rPr>
          <w:rFonts w:ascii="Arial" w:hAnsi="Arial" w:cs="Arial"/>
          <w:sz w:val="22"/>
          <w:u w:val="single"/>
        </w:rPr>
        <w:t>Diseño experimental:</w:t>
      </w:r>
      <w:r w:rsidRPr="0096577B">
        <w:rPr>
          <w:rFonts w:ascii="Arial" w:hAnsi="Arial" w:cs="Arial"/>
          <w:sz w:val="22"/>
        </w:rPr>
        <w:t xml:space="preserve"> Con el objetivo de responder a las principales preguntas de interés (ver inciso a)), la evaluación de impacto cuenta con un diseño experimental </w:t>
      </w:r>
      <w:r w:rsidRPr="00F85C6B">
        <w:rPr>
          <w:rFonts w:ascii="Arial" w:hAnsi="Arial" w:cs="Arial"/>
          <w:sz w:val="22"/>
        </w:rPr>
        <w:t xml:space="preserve">donde las 80 áreas de intervención de la muestra de evaluación o “conglomerados” son asignadas de manera aleatoria a uno de los siguientes grupos: </w:t>
      </w:r>
    </w:p>
    <w:p w14:paraId="0BE603C8" w14:textId="77777777" w:rsidR="0096577B" w:rsidRPr="00F85C6B" w:rsidRDefault="0096577B" w:rsidP="0096577B">
      <w:pPr>
        <w:pStyle w:val="ListParagraph"/>
        <w:rPr>
          <w:rFonts w:ascii="Arial" w:hAnsi="Arial" w:cs="Arial"/>
          <w:sz w:val="22"/>
          <w:szCs w:val="22"/>
          <w:lang w:val="es-ES_tradnl"/>
        </w:rPr>
      </w:pPr>
    </w:p>
    <w:p w14:paraId="122BBC51" w14:textId="77777777" w:rsidR="0096577B" w:rsidRPr="00F85C6B" w:rsidRDefault="0096577B" w:rsidP="00B82BE6">
      <w:pPr>
        <w:pStyle w:val="ListParagraph"/>
        <w:numPr>
          <w:ilvl w:val="2"/>
          <w:numId w:val="12"/>
        </w:numPr>
        <w:suppressAutoHyphens w:val="0"/>
        <w:autoSpaceDN/>
        <w:spacing w:line="259" w:lineRule="auto"/>
        <w:ind w:left="1260" w:hanging="360"/>
        <w:contextualSpacing/>
        <w:textAlignment w:val="auto"/>
        <w:rPr>
          <w:rFonts w:ascii="Arial" w:hAnsi="Arial" w:cs="Arial"/>
          <w:sz w:val="22"/>
          <w:szCs w:val="22"/>
          <w:lang w:val="es-ES_tradnl"/>
        </w:rPr>
      </w:pPr>
      <w:r w:rsidRPr="00F85C6B">
        <w:rPr>
          <w:rFonts w:ascii="Arial" w:hAnsi="Arial" w:cs="Arial"/>
          <w:sz w:val="22"/>
          <w:szCs w:val="22"/>
          <w:lang w:val="es-ES_tradnl"/>
        </w:rPr>
        <w:t xml:space="preserve">Grupo 1 (G1): 40 conglomerados con gestión de la red a través de operador privado, </w:t>
      </w:r>
    </w:p>
    <w:p w14:paraId="32E42CCB" w14:textId="77777777" w:rsidR="0096577B" w:rsidRPr="0096577B" w:rsidRDefault="0096577B" w:rsidP="00B82BE6">
      <w:pPr>
        <w:pStyle w:val="ListParagraph"/>
        <w:numPr>
          <w:ilvl w:val="2"/>
          <w:numId w:val="12"/>
        </w:numPr>
        <w:suppressAutoHyphens w:val="0"/>
        <w:autoSpaceDN/>
        <w:spacing w:line="259" w:lineRule="auto"/>
        <w:ind w:left="1260" w:hanging="360"/>
        <w:contextualSpacing/>
        <w:textAlignment w:val="auto"/>
        <w:rPr>
          <w:rFonts w:ascii="Arial" w:hAnsi="Arial" w:cs="Arial"/>
          <w:sz w:val="22"/>
          <w:szCs w:val="22"/>
          <w:lang w:val="es-ES_tradnl"/>
        </w:rPr>
      </w:pPr>
      <w:r w:rsidRPr="00F85C6B">
        <w:rPr>
          <w:rFonts w:ascii="Arial" w:hAnsi="Arial" w:cs="Arial"/>
          <w:sz w:val="22"/>
          <w:szCs w:val="22"/>
          <w:lang w:val="es-ES_tradnl"/>
        </w:rPr>
        <w:t>Grupo 2 (G2): 40 conglomerados</w:t>
      </w:r>
      <w:r w:rsidRPr="0096577B">
        <w:rPr>
          <w:rFonts w:ascii="Arial" w:hAnsi="Arial" w:cs="Arial"/>
          <w:sz w:val="22"/>
          <w:szCs w:val="22"/>
          <w:lang w:val="es-ES_tradnl"/>
        </w:rPr>
        <w:t xml:space="preserve"> con gestión de la red a través de comités de agua locales.</w:t>
      </w:r>
    </w:p>
    <w:p w14:paraId="76973884" w14:textId="77777777" w:rsidR="0096577B" w:rsidRPr="0096577B" w:rsidRDefault="0096577B" w:rsidP="0096577B">
      <w:pPr>
        <w:pStyle w:val="ListParagraph"/>
        <w:rPr>
          <w:rFonts w:ascii="Arial" w:hAnsi="Arial" w:cs="Arial"/>
          <w:sz w:val="22"/>
          <w:szCs w:val="22"/>
          <w:lang w:val="es-ES_tradnl"/>
        </w:rPr>
      </w:pPr>
    </w:p>
    <w:p w14:paraId="6FC951CA" w14:textId="77777777" w:rsidR="00F85C6B" w:rsidRDefault="0096577B" w:rsidP="00B82BE6">
      <w:pPr>
        <w:pStyle w:val="Paragraph"/>
        <w:numPr>
          <w:ilvl w:val="1"/>
          <w:numId w:val="16"/>
        </w:numPr>
        <w:outlineLvl w:val="9"/>
        <w:rPr>
          <w:rFonts w:ascii="Arial" w:hAnsi="Arial" w:cs="Arial"/>
          <w:sz w:val="22"/>
        </w:rPr>
      </w:pPr>
      <w:r w:rsidRPr="00F85C6B">
        <w:rPr>
          <w:rFonts w:ascii="Arial" w:hAnsi="Arial" w:cs="Arial"/>
          <w:sz w:val="22"/>
        </w:rPr>
        <w:t xml:space="preserve">Un área de intervención o “conglomerado” corresponde a un grupo de hogares (alrededor de 30) que se benefician de una red condominial. Una vez aleatorizados los esquemas e implementados los sistemas de agua con su correspondiente modalidad de gestión, se dejará un período de aproximadamente 9 meses para identificar los impactos en los indicadores de interés. Bajo este esquema de evaluación, el impacto de los modelos alternativos de gestión se medirá como la diferencia en los resultados de interés a nivel de hogares y de operador entre G1 y G2.      </w:t>
      </w:r>
    </w:p>
    <w:p w14:paraId="1D83880F" w14:textId="77777777" w:rsidR="00F85C6B" w:rsidRDefault="0096577B" w:rsidP="00B82BE6">
      <w:pPr>
        <w:pStyle w:val="Paragraph"/>
        <w:numPr>
          <w:ilvl w:val="1"/>
          <w:numId w:val="16"/>
        </w:numPr>
        <w:outlineLvl w:val="9"/>
        <w:rPr>
          <w:rFonts w:ascii="Arial" w:hAnsi="Arial" w:cs="Arial"/>
          <w:sz w:val="22"/>
        </w:rPr>
      </w:pPr>
      <w:r w:rsidRPr="00F85C6B">
        <w:rPr>
          <w:rFonts w:ascii="Arial" w:hAnsi="Arial" w:cs="Arial"/>
          <w:sz w:val="22"/>
          <w:u w:val="single"/>
        </w:rPr>
        <w:t>Fuente de información:</w:t>
      </w:r>
      <w:r w:rsidRPr="00F85C6B">
        <w:rPr>
          <w:rFonts w:ascii="Arial" w:hAnsi="Arial" w:cs="Arial"/>
          <w:sz w:val="22"/>
        </w:rPr>
        <w:t xml:space="preserve"> La evaluación contará con una encuesta de línea de base y una encuesta de seguimiento:</w:t>
      </w:r>
    </w:p>
    <w:p w14:paraId="30788566" w14:textId="78A643CA" w:rsidR="0096577B" w:rsidRPr="00F85C6B" w:rsidRDefault="0096577B" w:rsidP="00B82BE6">
      <w:pPr>
        <w:pStyle w:val="Paragraph"/>
        <w:numPr>
          <w:ilvl w:val="1"/>
          <w:numId w:val="16"/>
        </w:numPr>
        <w:outlineLvl w:val="9"/>
        <w:rPr>
          <w:rFonts w:ascii="Arial" w:hAnsi="Arial" w:cs="Arial"/>
          <w:sz w:val="22"/>
        </w:rPr>
      </w:pPr>
      <w:r w:rsidRPr="00F85C6B">
        <w:rPr>
          <w:rFonts w:ascii="Arial" w:hAnsi="Arial" w:cs="Arial"/>
          <w:b/>
          <w:i/>
          <w:sz w:val="22"/>
        </w:rPr>
        <w:t>Encuesta de línea de base:</w:t>
      </w:r>
      <w:r w:rsidRPr="00F85C6B">
        <w:rPr>
          <w:rFonts w:ascii="Arial" w:hAnsi="Arial" w:cs="Arial"/>
          <w:sz w:val="22"/>
        </w:rPr>
        <w:t xml:space="preserve"> la encuesta de línea de base será levantada en los 80 conglomerados de la muestra de evaluación. En cada conglomerado se seleccionará una muestra aleatoria de 12 hogares a ser entrevistados. Por tanto, el tamaño de muestra total aproximado será de 960 hogares. La encuesta tomará aproximadamente 40 minutos e incluirá la siguiente información:</w:t>
      </w:r>
    </w:p>
    <w:p w14:paraId="1AA25494" w14:textId="77777777" w:rsidR="0096577B" w:rsidRPr="00F85C6B" w:rsidRDefault="0096577B" w:rsidP="00B82BE6">
      <w:pPr>
        <w:pStyle w:val="ListParagraph"/>
        <w:numPr>
          <w:ilvl w:val="2"/>
          <w:numId w:val="12"/>
        </w:numPr>
        <w:suppressAutoHyphens w:val="0"/>
        <w:autoSpaceDN/>
        <w:spacing w:line="259" w:lineRule="auto"/>
        <w:ind w:left="2160" w:hanging="360"/>
        <w:contextualSpacing/>
        <w:textAlignment w:val="auto"/>
        <w:rPr>
          <w:rFonts w:ascii="Arial" w:hAnsi="Arial" w:cs="Arial"/>
          <w:sz w:val="22"/>
          <w:szCs w:val="22"/>
          <w:lang w:val="es-ES_tradnl"/>
        </w:rPr>
      </w:pPr>
      <w:r w:rsidRPr="00F85C6B">
        <w:rPr>
          <w:rFonts w:ascii="Arial" w:hAnsi="Arial" w:cs="Arial"/>
          <w:sz w:val="22"/>
          <w:szCs w:val="22"/>
          <w:lang w:val="es-ES_tradnl"/>
        </w:rPr>
        <w:t xml:space="preserve"> Características demográficas de los miembros del hogar </w:t>
      </w:r>
    </w:p>
    <w:p w14:paraId="60935FEB" w14:textId="77777777" w:rsidR="0096577B" w:rsidRPr="00F85C6B" w:rsidRDefault="0096577B" w:rsidP="00B82BE6">
      <w:pPr>
        <w:pStyle w:val="ListParagraph"/>
        <w:numPr>
          <w:ilvl w:val="2"/>
          <w:numId w:val="12"/>
        </w:numPr>
        <w:suppressAutoHyphens w:val="0"/>
        <w:autoSpaceDN/>
        <w:spacing w:line="259" w:lineRule="auto"/>
        <w:ind w:left="2160" w:hanging="360"/>
        <w:contextualSpacing/>
        <w:textAlignment w:val="auto"/>
        <w:rPr>
          <w:rFonts w:ascii="Arial" w:hAnsi="Arial" w:cs="Arial"/>
          <w:sz w:val="22"/>
          <w:szCs w:val="22"/>
          <w:lang w:val="es-ES_tradnl"/>
        </w:rPr>
      </w:pPr>
      <w:r w:rsidRPr="00F85C6B">
        <w:rPr>
          <w:rFonts w:ascii="Arial" w:hAnsi="Arial" w:cs="Arial"/>
          <w:sz w:val="22"/>
          <w:szCs w:val="22"/>
          <w:lang w:val="es-ES_tradnl"/>
        </w:rPr>
        <w:t xml:space="preserve">Nivel educativo de los miembros del hogar </w:t>
      </w:r>
    </w:p>
    <w:p w14:paraId="10D3B661" w14:textId="77777777" w:rsidR="0096577B" w:rsidRPr="00F85C6B" w:rsidRDefault="0096577B" w:rsidP="00B82BE6">
      <w:pPr>
        <w:pStyle w:val="ListParagraph"/>
        <w:numPr>
          <w:ilvl w:val="2"/>
          <w:numId w:val="12"/>
        </w:numPr>
        <w:suppressAutoHyphens w:val="0"/>
        <w:autoSpaceDN/>
        <w:spacing w:line="259" w:lineRule="auto"/>
        <w:ind w:left="2160" w:hanging="360"/>
        <w:contextualSpacing/>
        <w:textAlignment w:val="auto"/>
        <w:rPr>
          <w:rFonts w:ascii="Arial" w:hAnsi="Arial" w:cs="Arial"/>
          <w:sz w:val="22"/>
          <w:szCs w:val="22"/>
          <w:lang w:val="es-ES_tradnl"/>
        </w:rPr>
      </w:pPr>
      <w:r w:rsidRPr="00F85C6B">
        <w:rPr>
          <w:rFonts w:ascii="Arial" w:hAnsi="Arial" w:cs="Arial"/>
          <w:sz w:val="22"/>
          <w:szCs w:val="22"/>
          <w:lang w:val="es-ES_tradnl"/>
        </w:rPr>
        <w:t xml:space="preserve">Empleo e ingresos de los miembros del hogar </w:t>
      </w:r>
    </w:p>
    <w:p w14:paraId="25087252" w14:textId="77777777" w:rsidR="0096577B" w:rsidRPr="00F85C6B" w:rsidRDefault="0096577B" w:rsidP="00B82BE6">
      <w:pPr>
        <w:pStyle w:val="ListParagraph"/>
        <w:numPr>
          <w:ilvl w:val="2"/>
          <w:numId w:val="12"/>
        </w:numPr>
        <w:suppressAutoHyphens w:val="0"/>
        <w:autoSpaceDN/>
        <w:spacing w:line="259" w:lineRule="auto"/>
        <w:ind w:left="2160" w:hanging="360"/>
        <w:contextualSpacing/>
        <w:textAlignment w:val="auto"/>
        <w:rPr>
          <w:rFonts w:ascii="Arial" w:hAnsi="Arial" w:cs="Arial"/>
          <w:sz w:val="22"/>
          <w:szCs w:val="22"/>
          <w:lang w:val="es-ES_tradnl"/>
        </w:rPr>
      </w:pPr>
      <w:r w:rsidRPr="00F85C6B">
        <w:rPr>
          <w:rFonts w:ascii="Arial" w:hAnsi="Arial" w:cs="Arial"/>
          <w:sz w:val="22"/>
          <w:szCs w:val="22"/>
          <w:lang w:val="es-ES_tradnl"/>
        </w:rPr>
        <w:t>Características de la vivienda y tenencia de activos</w:t>
      </w:r>
    </w:p>
    <w:p w14:paraId="5016676A" w14:textId="77777777" w:rsidR="0096577B" w:rsidRPr="00F85C6B" w:rsidRDefault="0096577B" w:rsidP="00B82BE6">
      <w:pPr>
        <w:pStyle w:val="ListParagraph"/>
        <w:numPr>
          <w:ilvl w:val="2"/>
          <w:numId w:val="12"/>
        </w:numPr>
        <w:suppressAutoHyphens w:val="0"/>
        <w:autoSpaceDN/>
        <w:spacing w:line="259" w:lineRule="auto"/>
        <w:ind w:left="2160" w:hanging="360"/>
        <w:contextualSpacing/>
        <w:textAlignment w:val="auto"/>
        <w:rPr>
          <w:rFonts w:ascii="Arial" w:hAnsi="Arial" w:cs="Arial"/>
          <w:sz w:val="22"/>
          <w:szCs w:val="22"/>
          <w:lang w:val="es-ES_tradnl"/>
        </w:rPr>
      </w:pPr>
      <w:r w:rsidRPr="00F85C6B">
        <w:rPr>
          <w:rFonts w:ascii="Arial" w:hAnsi="Arial" w:cs="Arial"/>
          <w:sz w:val="22"/>
          <w:szCs w:val="22"/>
          <w:lang w:val="es-ES_tradnl"/>
        </w:rPr>
        <w:t xml:space="preserve">Características del servicio de agua (tipo de suministro) </w:t>
      </w:r>
    </w:p>
    <w:p w14:paraId="068A2D1F" w14:textId="77777777" w:rsidR="0096577B" w:rsidRPr="00F85C6B" w:rsidRDefault="0096577B" w:rsidP="00B82BE6">
      <w:pPr>
        <w:pStyle w:val="ListParagraph"/>
        <w:numPr>
          <w:ilvl w:val="2"/>
          <w:numId w:val="12"/>
        </w:numPr>
        <w:suppressAutoHyphens w:val="0"/>
        <w:autoSpaceDN/>
        <w:spacing w:line="259" w:lineRule="auto"/>
        <w:ind w:left="2160" w:hanging="360"/>
        <w:contextualSpacing/>
        <w:textAlignment w:val="auto"/>
        <w:rPr>
          <w:rFonts w:ascii="Arial" w:hAnsi="Arial" w:cs="Arial"/>
          <w:sz w:val="22"/>
          <w:szCs w:val="22"/>
          <w:lang w:val="es-ES_tradnl"/>
        </w:rPr>
      </w:pPr>
      <w:r w:rsidRPr="00F85C6B">
        <w:rPr>
          <w:rFonts w:ascii="Arial" w:hAnsi="Arial" w:cs="Arial"/>
          <w:sz w:val="22"/>
          <w:szCs w:val="22"/>
          <w:lang w:val="es-ES_tradnl"/>
        </w:rPr>
        <w:t>Consumo de agua (cantidad, frecuencia, pagos, mantenimiento, etc.)</w:t>
      </w:r>
    </w:p>
    <w:p w14:paraId="7DF1A90B" w14:textId="77777777" w:rsidR="0096577B" w:rsidRPr="00F85C6B" w:rsidRDefault="0096577B" w:rsidP="00B82BE6">
      <w:pPr>
        <w:pStyle w:val="ListParagraph"/>
        <w:numPr>
          <w:ilvl w:val="2"/>
          <w:numId w:val="12"/>
        </w:numPr>
        <w:suppressAutoHyphens w:val="0"/>
        <w:autoSpaceDN/>
        <w:spacing w:line="259" w:lineRule="auto"/>
        <w:ind w:left="2160" w:hanging="360"/>
        <w:contextualSpacing/>
        <w:textAlignment w:val="auto"/>
        <w:rPr>
          <w:rFonts w:ascii="Arial" w:hAnsi="Arial" w:cs="Arial"/>
          <w:sz w:val="22"/>
          <w:szCs w:val="22"/>
          <w:lang w:val="es-ES_tradnl"/>
        </w:rPr>
      </w:pPr>
      <w:r w:rsidRPr="00F85C6B">
        <w:rPr>
          <w:rFonts w:ascii="Arial" w:hAnsi="Arial" w:cs="Arial"/>
          <w:sz w:val="22"/>
          <w:szCs w:val="22"/>
          <w:lang w:val="es-ES_tradnl"/>
        </w:rPr>
        <w:t xml:space="preserve">Servicios de saneamiento </w:t>
      </w:r>
    </w:p>
    <w:p w14:paraId="3AEF0056" w14:textId="77777777" w:rsidR="0096577B" w:rsidRPr="00F85C6B" w:rsidRDefault="0096577B" w:rsidP="00B82BE6">
      <w:pPr>
        <w:pStyle w:val="ListParagraph"/>
        <w:numPr>
          <w:ilvl w:val="2"/>
          <w:numId w:val="12"/>
        </w:numPr>
        <w:suppressAutoHyphens w:val="0"/>
        <w:autoSpaceDN/>
        <w:spacing w:line="259" w:lineRule="auto"/>
        <w:ind w:left="2160" w:hanging="360"/>
        <w:contextualSpacing/>
        <w:textAlignment w:val="auto"/>
        <w:rPr>
          <w:rFonts w:ascii="Arial" w:hAnsi="Arial" w:cs="Arial"/>
          <w:sz w:val="22"/>
          <w:szCs w:val="22"/>
          <w:lang w:val="es-ES_tradnl"/>
        </w:rPr>
      </w:pPr>
      <w:r w:rsidRPr="00F85C6B">
        <w:rPr>
          <w:rFonts w:ascii="Arial" w:hAnsi="Arial" w:cs="Arial"/>
          <w:sz w:val="22"/>
          <w:szCs w:val="22"/>
          <w:lang w:val="es-ES_tradnl"/>
        </w:rPr>
        <w:t xml:space="preserve">Capital familiar y social </w:t>
      </w:r>
    </w:p>
    <w:p w14:paraId="7DECA819" w14:textId="77777777" w:rsidR="0096577B" w:rsidRPr="00F85C6B" w:rsidRDefault="0096577B" w:rsidP="00B82BE6">
      <w:pPr>
        <w:pStyle w:val="ListParagraph"/>
        <w:numPr>
          <w:ilvl w:val="2"/>
          <w:numId w:val="12"/>
        </w:numPr>
        <w:suppressAutoHyphens w:val="0"/>
        <w:autoSpaceDN/>
        <w:spacing w:line="259" w:lineRule="auto"/>
        <w:ind w:left="2160" w:hanging="360"/>
        <w:contextualSpacing/>
        <w:textAlignment w:val="auto"/>
        <w:rPr>
          <w:rFonts w:ascii="Arial" w:hAnsi="Arial" w:cs="Arial"/>
          <w:sz w:val="22"/>
          <w:szCs w:val="22"/>
          <w:lang w:val="es-ES_tradnl"/>
        </w:rPr>
      </w:pPr>
      <w:r w:rsidRPr="00F85C6B">
        <w:rPr>
          <w:rFonts w:ascii="Arial" w:hAnsi="Arial" w:cs="Arial"/>
          <w:sz w:val="22"/>
          <w:szCs w:val="22"/>
          <w:lang w:val="es-ES_tradnl"/>
        </w:rPr>
        <w:t xml:space="preserve">Prácticas de higiene </w:t>
      </w:r>
    </w:p>
    <w:p w14:paraId="7AF9C482" w14:textId="77777777" w:rsidR="0096577B" w:rsidRPr="00F85C6B" w:rsidRDefault="0096577B" w:rsidP="00B82BE6">
      <w:pPr>
        <w:pStyle w:val="ListParagraph"/>
        <w:numPr>
          <w:ilvl w:val="2"/>
          <w:numId w:val="12"/>
        </w:numPr>
        <w:suppressAutoHyphens w:val="0"/>
        <w:autoSpaceDN/>
        <w:spacing w:line="259" w:lineRule="auto"/>
        <w:ind w:left="2160" w:hanging="360"/>
        <w:contextualSpacing/>
        <w:textAlignment w:val="auto"/>
        <w:rPr>
          <w:rFonts w:ascii="Arial" w:hAnsi="Arial" w:cs="Arial"/>
          <w:sz w:val="22"/>
          <w:szCs w:val="22"/>
          <w:lang w:val="es-ES_tradnl"/>
        </w:rPr>
      </w:pPr>
      <w:r w:rsidRPr="00F85C6B">
        <w:rPr>
          <w:rFonts w:ascii="Arial" w:hAnsi="Arial" w:cs="Arial"/>
          <w:sz w:val="22"/>
          <w:szCs w:val="22"/>
          <w:lang w:val="es-ES_tradnl"/>
        </w:rPr>
        <w:t>Uso de tiempo de mujeres</w:t>
      </w:r>
    </w:p>
    <w:p w14:paraId="5AF4B220" w14:textId="77777777" w:rsidR="000357B8" w:rsidRPr="00F85C6B" w:rsidRDefault="000357B8" w:rsidP="000357B8">
      <w:pPr>
        <w:pStyle w:val="ListParagraph"/>
        <w:suppressAutoHyphens w:val="0"/>
        <w:autoSpaceDN/>
        <w:spacing w:line="259" w:lineRule="auto"/>
        <w:ind w:left="2160"/>
        <w:contextualSpacing/>
        <w:textAlignment w:val="auto"/>
        <w:rPr>
          <w:rFonts w:ascii="Arial" w:hAnsi="Arial" w:cs="Arial"/>
          <w:sz w:val="22"/>
          <w:szCs w:val="22"/>
          <w:lang w:val="es-ES_tradnl"/>
        </w:rPr>
      </w:pPr>
    </w:p>
    <w:p w14:paraId="78625C0D" w14:textId="77777777" w:rsidR="0096577B" w:rsidRPr="00F85C6B" w:rsidRDefault="0096577B" w:rsidP="00B82BE6">
      <w:pPr>
        <w:pStyle w:val="Paragraph"/>
        <w:numPr>
          <w:ilvl w:val="1"/>
          <w:numId w:val="16"/>
        </w:numPr>
        <w:outlineLvl w:val="9"/>
        <w:rPr>
          <w:rFonts w:ascii="Arial" w:hAnsi="Arial" w:cs="Arial"/>
          <w:b/>
          <w:i/>
          <w:sz w:val="22"/>
        </w:rPr>
      </w:pPr>
      <w:r w:rsidRPr="00F85C6B">
        <w:rPr>
          <w:rFonts w:ascii="Arial" w:hAnsi="Arial" w:cs="Arial"/>
          <w:b/>
          <w:i/>
          <w:sz w:val="22"/>
        </w:rPr>
        <w:lastRenderedPageBreak/>
        <w:t xml:space="preserve">Encuesta de seguimiento: </w:t>
      </w:r>
      <w:r w:rsidRPr="00F85C6B">
        <w:rPr>
          <w:rFonts w:ascii="Arial" w:hAnsi="Arial" w:cs="Arial"/>
          <w:sz w:val="22"/>
        </w:rPr>
        <w:t>la encuesta de seguimiento será implementada aproximadamente 9 meses después de que el último sistema construido en los 80 conglomerados de la muestra de evaluación entre en funcionamiento. Tendrá un diseño de muestra y contenido similares a la encuesta de línea de base; sin embargo, además de los módulos especificados anteriormente, se incluirán los siguientes módulos:</w:t>
      </w:r>
    </w:p>
    <w:p w14:paraId="7072442C" w14:textId="77777777" w:rsidR="0096577B" w:rsidRPr="00F85C6B" w:rsidRDefault="0096577B" w:rsidP="00B82BE6">
      <w:pPr>
        <w:pStyle w:val="ListParagraph"/>
        <w:numPr>
          <w:ilvl w:val="2"/>
          <w:numId w:val="12"/>
        </w:numPr>
        <w:suppressAutoHyphens w:val="0"/>
        <w:autoSpaceDN/>
        <w:spacing w:line="259" w:lineRule="auto"/>
        <w:ind w:left="2160" w:hanging="360"/>
        <w:contextualSpacing/>
        <w:textAlignment w:val="auto"/>
        <w:rPr>
          <w:rFonts w:ascii="Arial" w:hAnsi="Arial" w:cs="Arial"/>
          <w:sz w:val="22"/>
          <w:szCs w:val="22"/>
          <w:lang w:val="es-ES_tradnl"/>
        </w:rPr>
      </w:pPr>
      <w:r w:rsidRPr="00F85C6B">
        <w:rPr>
          <w:rFonts w:ascii="Arial" w:hAnsi="Arial" w:cs="Arial"/>
          <w:sz w:val="22"/>
          <w:szCs w:val="22"/>
          <w:lang w:val="es-ES_tradnl"/>
        </w:rPr>
        <w:t xml:space="preserve">Cuestionario detallado a nivel de operador que recoja información para la construcción de los indicadores de gestión. </w:t>
      </w:r>
    </w:p>
    <w:p w14:paraId="6AAE4A16" w14:textId="77777777" w:rsidR="0096577B" w:rsidRPr="00F85C6B" w:rsidRDefault="0096577B" w:rsidP="00B82BE6">
      <w:pPr>
        <w:pStyle w:val="ListParagraph"/>
        <w:numPr>
          <w:ilvl w:val="2"/>
          <w:numId w:val="12"/>
        </w:numPr>
        <w:suppressAutoHyphens w:val="0"/>
        <w:autoSpaceDN/>
        <w:spacing w:line="259" w:lineRule="auto"/>
        <w:ind w:left="2160" w:hanging="360"/>
        <w:contextualSpacing/>
        <w:textAlignment w:val="auto"/>
        <w:rPr>
          <w:rFonts w:ascii="Arial" w:hAnsi="Arial" w:cs="Arial"/>
          <w:sz w:val="22"/>
          <w:szCs w:val="22"/>
          <w:lang w:val="es-ES_tradnl"/>
        </w:rPr>
      </w:pPr>
      <w:r w:rsidRPr="00F85C6B">
        <w:rPr>
          <w:rFonts w:ascii="Arial" w:hAnsi="Arial" w:cs="Arial"/>
          <w:sz w:val="22"/>
          <w:szCs w:val="22"/>
          <w:lang w:val="es-ES_tradnl"/>
        </w:rPr>
        <w:t xml:space="preserve">Tomas de muestra de calidad de agua (presencia de coliformes fecales) </w:t>
      </w:r>
    </w:p>
    <w:p w14:paraId="3B5D22CE" w14:textId="77777777" w:rsidR="0096577B" w:rsidRPr="0096577B" w:rsidRDefault="0096577B" w:rsidP="0096577B">
      <w:pPr>
        <w:contextualSpacing/>
        <w:rPr>
          <w:rFonts w:ascii="Arial" w:hAnsi="Arial" w:cs="Arial"/>
          <w:sz w:val="22"/>
          <w:szCs w:val="22"/>
        </w:rPr>
      </w:pPr>
    </w:p>
    <w:p w14:paraId="7F0D197D" w14:textId="77777777" w:rsidR="0096577B" w:rsidRPr="00F85C6B" w:rsidRDefault="0096577B" w:rsidP="00B82BE6">
      <w:pPr>
        <w:pStyle w:val="Paragraph"/>
        <w:numPr>
          <w:ilvl w:val="1"/>
          <w:numId w:val="16"/>
        </w:numPr>
        <w:outlineLvl w:val="9"/>
        <w:rPr>
          <w:rFonts w:ascii="Arial" w:hAnsi="Arial" w:cs="Arial"/>
          <w:b/>
          <w:i/>
          <w:sz w:val="22"/>
        </w:rPr>
      </w:pPr>
      <w:r w:rsidRPr="003107A8">
        <w:rPr>
          <w:rFonts w:ascii="Arial" w:hAnsi="Arial" w:cs="Arial"/>
          <w:sz w:val="22"/>
          <w:u w:val="single"/>
        </w:rPr>
        <w:t>Cálculos de potencia:</w:t>
      </w:r>
      <w:r w:rsidRPr="00F85C6B">
        <w:rPr>
          <w:rFonts w:ascii="Arial" w:hAnsi="Arial" w:cs="Arial"/>
          <w:b/>
          <w:i/>
          <w:sz w:val="22"/>
        </w:rPr>
        <w:t xml:space="preserve"> </w:t>
      </w:r>
      <w:r w:rsidRPr="00F85C6B">
        <w:rPr>
          <w:rFonts w:ascii="Arial" w:hAnsi="Arial" w:cs="Arial"/>
          <w:sz w:val="22"/>
        </w:rPr>
        <w:t xml:space="preserve">Se realizaron cálculos de potencia estadística para cuantificar los tamaños de efecto mínimo detectable (EMD) dado el tamaño de muestra propuesto. Para los cálculos se asumieron parámetros estándar de potencia estadística de 0.8, nivel de significancia de 0.05 y correlación </w:t>
      </w:r>
      <w:proofErr w:type="spellStart"/>
      <w:r w:rsidRPr="00F85C6B">
        <w:rPr>
          <w:rFonts w:ascii="Arial" w:hAnsi="Arial" w:cs="Arial"/>
          <w:sz w:val="22"/>
        </w:rPr>
        <w:t>intra-conglomerados</w:t>
      </w:r>
      <w:proofErr w:type="spellEnd"/>
      <w:r w:rsidRPr="00F85C6B">
        <w:rPr>
          <w:rFonts w:ascii="Arial" w:hAnsi="Arial" w:cs="Arial"/>
          <w:sz w:val="22"/>
        </w:rPr>
        <w:t xml:space="preserve"> de 0.1 (efecto de diseño = 2.1). Los tamaños de EMD se midieron en desviaciones estándar. Los resultados se presentan en la tabla a continuación: </w:t>
      </w:r>
    </w:p>
    <w:p w14:paraId="3497DCC0" w14:textId="77777777" w:rsidR="005D12C9" w:rsidRPr="0096577B" w:rsidRDefault="005D12C9" w:rsidP="000357B8">
      <w:pPr>
        <w:pStyle w:val="ListParagraph"/>
        <w:suppressAutoHyphens w:val="0"/>
        <w:autoSpaceDN/>
        <w:spacing w:line="259" w:lineRule="auto"/>
        <w:contextualSpacing/>
        <w:textAlignment w:val="auto"/>
        <w:rPr>
          <w:rFonts w:ascii="Arial" w:hAnsi="Arial" w:cs="Arial"/>
          <w:sz w:val="22"/>
          <w:szCs w:val="22"/>
          <w:lang w:val="es-ES_tradnl"/>
        </w:rPr>
      </w:pPr>
    </w:p>
    <w:p w14:paraId="40FC93D5" w14:textId="77777777" w:rsidR="0096577B" w:rsidRPr="0096577B" w:rsidRDefault="0096577B" w:rsidP="0096577B">
      <w:pPr>
        <w:pStyle w:val="TableTitle"/>
        <w:framePr w:wrap="around"/>
        <w:rPr>
          <w:rFonts w:ascii="Arial" w:hAnsi="Arial" w:cs="Arial"/>
          <w:sz w:val="22"/>
          <w:szCs w:val="22"/>
          <w:lang w:val="es-ES_tradnl"/>
        </w:rPr>
      </w:pPr>
      <w:r w:rsidRPr="0096577B">
        <w:rPr>
          <w:rFonts w:ascii="Arial" w:hAnsi="Arial" w:cs="Arial"/>
          <w:sz w:val="22"/>
          <w:szCs w:val="22"/>
          <w:lang w:val="es-ES_tradnl"/>
        </w:rPr>
        <w:t xml:space="preserve">Cuadro </w:t>
      </w:r>
      <w:r w:rsidR="005D12C9">
        <w:rPr>
          <w:rFonts w:ascii="Arial" w:hAnsi="Arial" w:cs="Arial"/>
          <w:sz w:val="22"/>
          <w:szCs w:val="22"/>
          <w:lang w:val="es-ES_tradnl"/>
        </w:rPr>
        <w:t>5.</w:t>
      </w:r>
    </w:p>
    <w:p w14:paraId="34C0234D" w14:textId="77777777" w:rsidR="0096577B" w:rsidRPr="0096577B" w:rsidRDefault="0096577B" w:rsidP="0096577B">
      <w:pPr>
        <w:pStyle w:val="TableTitle"/>
        <w:framePr w:wrap="around"/>
        <w:rPr>
          <w:rFonts w:ascii="Arial" w:hAnsi="Arial" w:cs="Arial"/>
          <w:sz w:val="22"/>
          <w:szCs w:val="22"/>
          <w:lang w:val="es-ES_tradnl"/>
        </w:rPr>
      </w:pPr>
      <w:r w:rsidRPr="0096577B">
        <w:rPr>
          <w:rFonts w:ascii="Arial" w:hAnsi="Arial" w:cs="Arial"/>
          <w:sz w:val="22"/>
          <w:szCs w:val="22"/>
          <w:lang w:val="es-ES_tradnl"/>
        </w:rPr>
        <w:t>Cálculos de potencia para indicadores a nivel de hogares y operadores</w:t>
      </w:r>
    </w:p>
    <w:p w14:paraId="4A172168" w14:textId="77777777" w:rsidR="0096577B" w:rsidRPr="0096577B" w:rsidRDefault="0096577B" w:rsidP="0096577B">
      <w:pPr>
        <w:contextualSpacing/>
        <w:jc w:val="center"/>
        <w:rPr>
          <w:rFonts w:ascii="Arial" w:hAnsi="Arial" w:cs="Arial"/>
          <w:sz w:val="22"/>
          <w:szCs w:val="22"/>
          <w:lang w:val="pt-BR"/>
        </w:rPr>
      </w:pPr>
    </w:p>
    <w:tbl>
      <w:tblPr>
        <w:tblStyle w:val="TableGrid"/>
        <w:tblW w:w="8465" w:type="dxa"/>
        <w:jc w:val="center"/>
        <w:tblLayout w:type="fixed"/>
        <w:tblLook w:val="04A0" w:firstRow="1" w:lastRow="0" w:firstColumn="1" w:lastColumn="0" w:noHBand="0" w:noVBand="1"/>
      </w:tblPr>
      <w:tblGrid>
        <w:gridCol w:w="990"/>
        <w:gridCol w:w="990"/>
        <w:gridCol w:w="1440"/>
        <w:gridCol w:w="1265"/>
        <w:gridCol w:w="1250"/>
        <w:gridCol w:w="990"/>
        <w:gridCol w:w="1540"/>
      </w:tblGrid>
      <w:tr w:rsidR="0096577B" w:rsidRPr="0096577B" w14:paraId="1567D6FC" w14:textId="77777777" w:rsidTr="00A91118">
        <w:trPr>
          <w:trHeight w:val="144"/>
          <w:jc w:val="center"/>
        </w:trPr>
        <w:tc>
          <w:tcPr>
            <w:tcW w:w="990" w:type="dxa"/>
            <w:shd w:val="clear" w:color="auto" w:fill="BFBFBF" w:themeFill="background1" w:themeFillShade="BF"/>
          </w:tcPr>
          <w:p w14:paraId="746963DA" w14:textId="77777777" w:rsidR="0096577B" w:rsidRPr="0096577B" w:rsidRDefault="0096577B" w:rsidP="00A91118">
            <w:pPr>
              <w:jc w:val="center"/>
              <w:rPr>
                <w:rFonts w:ascii="Arial" w:hAnsi="Arial" w:cs="Arial"/>
                <w:b/>
                <w:sz w:val="22"/>
                <w:szCs w:val="22"/>
              </w:rPr>
            </w:pPr>
            <w:r w:rsidRPr="0096577B">
              <w:rPr>
                <w:rFonts w:ascii="Arial" w:hAnsi="Arial" w:cs="Arial"/>
                <w:b/>
                <w:sz w:val="22"/>
                <w:szCs w:val="22"/>
              </w:rPr>
              <w:t>Grupo 1</w:t>
            </w:r>
          </w:p>
        </w:tc>
        <w:tc>
          <w:tcPr>
            <w:tcW w:w="990" w:type="dxa"/>
            <w:shd w:val="clear" w:color="auto" w:fill="BFBFBF" w:themeFill="background1" w:themeFillShade="BF"/>
          </w:tcPr>
          <w:p w14:paraId="0A289091" w14:textId="77777777" w:rsidR="0096577B" w:rsidRPr="0096577B" w:rsidRDefault="0096577B" w:rsidP="00A91118">
            <w:pPr>
              <w:jc w:val="center"/>
              <w:rPr>
                <w:rFonts w:ascii="Arial" w:hAnsi="Arial" w:cs="Arial"/>
                <w:b/>
                <w:sz w:val="22"/>
                <w:szCs w:val="22"/>
              </w:rPr>
            </w:pPr>
            <w:r w:rsidRPr="0096577B">
              <w:rPr>
                <w:rFonts w:ascii="Arial" w:hAnsi="Arial" w:cs="Arial"/>
                <w:b/>
                <w:sz w:val="22"/>
                <w:szCs w:val="22"/>
              </w:rPr>
              <w:t>Grupo 2</w:t>
            </w:r>
          </w:p>
        </w:tc>
        <w:tc>
          <w:tcPr>
            <w:tcW w:w="1440" w:type="dxa"/>
            <w:shd w:val="clear" w:color="auto" w:fill="BFBFBF" w:themeFill="background1" w:themeFillShade="BF"/>
          </w:tcPr>
          <w:p w14:paraId="513ED395" w14:textId="77777777" w:rsidR="0096577B" w:rsidRPr="0096577B" w:rsidRDefault="0096577B" w:rsidP="00A91118">
            <w:pPr>
              <w:jc w:val="center"/>
              <w:rPr>
                <w:rFonts w:ascii="Arial" w:hAnsi="Arial" w:cs="Arial"/>
                <w:b/>
                <w:sz w:val="22"/>
                <w:szCs w:val="22"/>
              </w:rPr>
            </w:pPr>
            <w:r w:rsidRPr="0096577B">
              <w:rPr>
                <w:rFonts w:ascii="Arial" w:hAnsi="Arial" w:cs="Arial"/>
                <w:b/>
                <w:sz w:val="22"/>
                <w:szCs w:val="22"/>
              </w:rPr>
              <w:t>HH por conglomerado</w:t>
            </w:r>
          </w:p>
        </w:tc>
        <w:tc>
          <w:tcPr>
            <w:tcW w:w="1265" w:type="dxa"/>
            <w:shd w:val="clear" w:color="auto" w:fill="BFBFBF" w:themeFill="background1" w:themeFillShade="BF"/>
          </w:tcPr>
          <w:p w14:paraId="7247CADA" w14:textId="77777777" w:rsidR="0096577B" w:rsidRPr="0096577B" w:rsidRDefault="0096577B" w:rsidP="00A91118">
            <w:pPr>
              <w:jc w:val="center"/>
              <w:rPr>
                <w:rFonts w:ascii="Arial" w:hAnsi="Arial" w:cs="Arial"/>
                <w:b/>
                <w:sz w:val="22"/>
                <w:szCs w:val="22"/>
              </w:rPr>
            </w:pPr>
            <w:r w:rsidRPr="0096577B">
              <w:rPr>
                <w:rFonts w:ascii="Arial" w:hAnsi="Arial" w:cs="Arial"/>
                <w:b/>
                <w:sz w:val="22"/>
                <w:szCs w:val="22"/>
              </w:rPr>
              <w:t>EMD</w:t>
            </w:r>
          </w:p>
          <w:p w14:paraId="473DF139" w14:textId="77777777" w:rsidR="0096577B" w:rsidRPr="0096577B" w:rsidRDefault="0096577B" w:rsidP="00A91118">
            <w:pPr>
              <w:jc w:val="center"/>
              <w:rPr>
                <w:rFonts w:ascii="Arial" w:hAnsi="Arial" w:cs="Arial"/>
                <w:b/>
                <w:sz w:val="22"/>
                <w:szCs w:val="22"/>
              </w:rPr>
            </w:pPr>
            <w:r w:rsidRPr="0096577B">
              <w:rPr>
                <w:rFonts w:ascii="Arial" w:hAnsi="Arial" w:cs="Arial"/>
                <w:b/>
                <w:sz w:val="22"/>
                <w:szCs w:val="22"/>
              </w:rPr>
              <w:t>Indicadores a nivel de hogares</w:t>
            </w:r>
          </w:p>
        </w:tc>
        <w:tc>
          <w:tcPr>
            <w:tcW w:w="1250" w:type="dxa"/>
            <w:shd w:val="clear" w:color="auto" w:fill="BFBFBF" w:themeFill="background1" w:themeFillShade="BF"/>
          </w:tcPr>
          <w:p w14:paraId="2E5C046E" w14:textId="77777777" w:rsidR="0096577B" w:rsidRPr="0096577B" w:rsidRDefault="0096577B" w:rsidP="00A91118">
            <w:pPr>
              <w:jc w:val="center"/>
              <w:rPr>
                <w:rFonts w:ascii="Arial" w:hAnsi="Arial" w:cs="Arial"/>
                <w:b/>
                <w:sz w:val="22"/>
                <w:szCs w:val="22"/>
              </w:rPr>
            </w:pPr>
            <w:r w:rsidRPr="0096577B">
              <w:rPr>
                <w:rFonts w:ascii="Arial" w:hAnsi="Arial" w:cs="Arial"/>
                <w:b/>
                <w:sz w:val="22"/>
                <w:szCs w:val="22"/>
              </w:rPr>
              <w:t>EMD</w:t>
            </w:r>
          </w:p>
          <w:p w14:paraId="1B22B8F2" w14:textId="77777777" w:rsidR="0096577B" w:rsidRPr="0096577B" w:rsidRDefault="0096577B" w:rsidP="00A91118">
            <w:pPr>
              <w:jc w:val="center"/>
              <w:rPr>
                <w:rFonts w:ascii="Arial" w:hAnsi="Arial" w:cs="Arial"/>
                <w:b/>
                <w:sz w:val="22"/>
                <w:szCs w:val="22"/>
              </w:rPr>
            </w:pPr>
            <w:r w:rsidRPr="0096577B">
              <w:rPr>
                <w:rFonts w:ascii="Arial" w:hAnsi="Arial" w:cs="Arial"/>
                <w:b/>
                <w:sz w:val="22"/>
                <w:szCs w:val="22"/>
              </w:rPr>
              <w:t>Indicadores a nivel de operador</w:t>
            </w:r>
          </w:p>
        </w:tc>
        <w:tc>
          <w:tcPr>
            <w:tcW w:w="990" w:type="dxa"/>
            <w:shd w:val="clear" w:color="auto" w:fill="BFBFBF" w:themeFill="background1" w:themeFillShade="BF"/>
          </w:tcPr>
          <w:p w14:paraId="1E1DCC3F" w14:textId="77777777" w:rsidR="0096577B" w:rsidRPr="0096577B" w:rsidRDefault="0096577B" w:rsidP="00A91118">
            <w:pPr>
              <w:jc w:val="center"/>
              <w:rPr>
                <w:rFonts w:ascii="Arial" w:hAnsi="Arial" w:cs="Arial"/>
                <w:b/>
                <w:sz w:val="22"/>
                <w:szCs w:val="22"/>
              </w:rPr>
            </w:pPr>
            <w:r w:rsidRPr="0096577B">
              <w:rPr>
                <w:rFonts w:ascii="Arial" w:hAnsi="Arial" w:cs="Arial"/>
                <w:b/>
                <w:sz w:val="22"/>
                <w:szCs w:val="22"/>
              </w:rPr>
              <w:t>Tamaño de muestra</w:t>
            </w:r>
          </w:p>
        </w:tc>
        <w:tc>
          <w:tcPr>
            <w:tcW w:w="1540" w:type="dxa"/>
            <w:shd w:val="clear" w:color="auto" w:fill="BFBFBF" w:themeFill="background1" w:themeFillShade="BF"/>
          </w:tcPr>
          <w:p w14:paraId="7831466E" w14:textId="77777777" w:rsidR="0096577B" w:rsidRPr="0096577B" w:rsidRDefault="0096577B" w:rsidP="00A91118">
            <w:pPr>
              <w:jc w:val="center"/>
              <w:rPr>
                <w:rFonts w:ascii="Arial" w:hAnsi="Arial" w:cs="Arial"/>
                <w:b/>
                <w:sz w:val="22"/>
                <w:szCs w:val="22"/>
              </w:rPr>
            </w:pPr>
            <w:r w:rsidRPr="0096577B">
              <w:rPr>
                <w:rFonts w:ascii="Arial" w:hAnsi="Arial" w:cs="Arial"/>
                <w:b/>
                <w:sz w:val="22"/>
                <w:szCs w:val="22"/>
              </w:rPr>
              <w:t>Muestra total (con 10% de no respuesta)</w:t>
            </w:r>
          </w:p>
        </w:tc>
      </w:tr>
      <w:tr w:rsidR="0096577B" w:rsidRPr="0096577B" w14:paraId="7EC21941" w14:textId="77777777" w:rsidTr="00A91118">
        <w:trPr>
          <w:trHeight w:val="144"/>
          <w:jc w:val="center"/>
        </w:trPr>
        <w:tc>
          <w:tcPr>
            <w:tcW w:w="990" w:type="dxa"/>
          </w:tcPr>
          <w:p w14:paraId="4BAF401D" w14:textId="77777777" w:rsidR="0096577B" w:rsidRPr="0096577B" w:rsidRDefault="0096577B" w:rsidP="00A91118">
            <w:pPr>
              <w:jc w:val="center"/>
              <w:rPr>
                <w:rFonts w:ascii="Arial" w:hAnsi="Arial" w:cs="Arial"/>
                <w:sz w:val="22"/>
                <w:szCs w:val="22"/>
              </w:rPr>
            </w:pPr>
            <w:r w:rsidRPr="0096577B">
              <w:rPr>
                <w:rFonts w:ascii="Arial" w:hAnsi="Arial" w:cs="Arial"/>
                <w:sz w:val="22"/>
                <w:szCs w:val="22"/>
              </w:rPr>
              <w:t>40</w:t>
            </w:r>
          </w:p>
        </w:tc>
        <w:tc>
          <w:tcPr>
            <w:tcW w:w="990" w:type="dxa"/>
          </w:tcPr>
          <w:p w14:paraId="1D3B65B7" w14:textId="77777777" w:rsidR="0096577B" w:rsidRPr="0096577B" w:rsidRDefault="0096577B" w:rsidP="00A91118">
            <w:pPr>
              <w:jc w:val="center"/>
              <w:rPr>
                <w:rFonts w:ascii="Arial" w:hAnsi="Arial" w:cs="Arial"/>
                <w:sz w:val="22"/>
                <w:szCs w:val="22"/>
              </w:rPr>
            </w:pPr>
            <w:r w:rsidRPr="0096577B">
              <w:rPr>
                <w:rFonts w:ascii="Arial" w:hAnsi="Arial" w:cs="Arial"/>
                <w:sz w:val="22"/>
                <w:szCs w:val="22"/>
              </w:rPr>
              <w:t>40</w:t>
            </w:r>
          </w:p>
        </w:tc>
        <w:tc>
          <w:tcPr>
            <w:tcW w:w="1440" w:type="dxa"/>
          </w:tcPr>
          <w:p w14:paraId="0AB9D468" w14:textId="77777777" w:rsidR="0096577B" w:rsidRPr="0096577B" w:rsidRDefault="0096577B" w:rsidP="00A91118">
            <w:pPr>
              <w:jc w:val="center"/>
              <w:rPr>
                <w:rFonts w:ascii="Arial" w:hAnsi="Arial" w:cs="Arial"/>
                <w:sz w:val="22"/>
                <w:szCs w:val="22"/>
              </w:rPr>
            </w:pPr>
            <w:r w:rsidRPr="0096577B">
              <w:rPr>
                <w:rFonts w:ascii="Arial" w:hAnsi="Arial" w:cs="Arial"/>
                <w:sz w:val="22"/>
                <w:szCs w:val="22"/>
              </w:rPr>
              <w:t>12</w:t>
            </w:r>
          </w:p>
        </w:tc>
        <w:tc>
          <w:tcPr>
            <w:tcW w:w="1265" w:type="dxa"/>
          </w:tcPr>
          <w:p w14:paraId="161652BB" w14:textId="77777777" w:rsidR="0096577B" w:rsidRPr="0096577B" w:rsidRDefault="0096577B" w:rsidP="00A91118">
            <w:pPr>
              <w:jc w:val="center"/>
              <w:rPr>
                <w:rFonts w:ascii="Arial" w:hAnsi="Arial" w:cs="Arial"/>
                <w:sz w:val="22"/>
                <w:szCs w:val="22"/>
              </w:rPr>
            </w:pPr>
            <w:r w:rsidRPr="0096577B">
              <w:rPr>
                <w:rFonts w:ascii="Arial" w:hAnsi="Arial" w:cs="Arial"/>
                <w:sz w:val="22"/>
                <w:szCs w:val="22"/>
              </w:rPr>
              <w:t>0.26</w:t>
            </w:r>
          </w:p>
        </w:tc>
        <w:tc>
          <w:tcPr>
            <w:tcW w:w="1250" w:type="dxa"/>
          </w:tcPr>
          <w:p w14:paraId="71708534" w14:textId="77777777" w:rsidR="0096577B" w:rsidRPr="0096577B" w:rsidRDefault="0096577B" w:rsidP="00A91118">
            <w:pPr>
              <w:jc w:val="center"/>
              <w:rPr>
                <w:rFonts w:ascii="Arial" w:hAnsi="Arial" w:cs="Arial"/>
                <w:sz w:val="22"/>
                <w:szCs w:val="22"/>
              </w:rPr>
            </w:pPr>
          </w:p>
        </w:tc>
        <w:tc>
          <w:tcPr>
            <w:tcW w:w="990" w:type="dxa"/>
          </w:tcPr>
          <w:p w14:paraId="04B321B7" w14:textId="77777777" w:rsidR="0096577B" w:rsidRPr="0096577B" w:rsidRDefault="0096577B" w:rsidP="00A91118">
            <w:pPr>
              <w:jc w:val="center"/>
              <w:rPr>
                <w:rFonts w:ascii="Arial" w:hAnsi="Arial" w:cs="Arial"/>
                <w:sz w:val="22"/>
                <w:szCs w:val="22"/>
              </w:rPr>
            </w:pPr>
            <w:r w:rsidRPr="0096577B">
              <w:rPr>
                <w:rFonts w:ascii="Arial" w:hAnsi="Arial" w:cs="Arial"/>
                <w:sz w:val="22"/>
                <w:szCs w:val="22"/>
              </w:rPr>
              <w:t>960</w:t>
            </w:r>
          </w:p>
        </w:tc>
        <w:tc>
          <w:tcPr>
            <w:tcW w:w="1540" w:type="dxa"/>
          </w:tcPr>
          <w:p w14:paraId="67212CD7" w14:textId="77777777" w:rsidR="0096577B" w:rsidRPr="0096577B" w:rsidRDefault="0096577B" w:rsidP="00A91118">
            <w:pPr>
              <w:jc w:val="center"/>
              <w:rPr>
                <w:rFonts w:ascii="Arial" w:hAnsi="Arial" w:cs="Arial"/>
                <w:sz w:val="22"/>
                <w:szCs w:val="22"/>
              </w:rPr>
            </w:pPr>
            <w:r w:rsidRPr="0096577B">
              <w:rPr>
                <w:rFonts w:ascii="Arial" w:hAnsi="Arial" w:cs="Arial"/>
                <w:sz w:val="22"/>
                <w:szCs w:val="22"/>
              </w:rPr>
              <w:t>1,056</w:t>
            </w:r>
          </w:p>
        </w:tc>
      </w:tr>
      <w:tr w:rsidR="0096577B" w:rsidRPr="0096577B" w14:paraId="1988B232" w14:textId="77777777" w:rsidTr="00A91118">
        <w:trPr>
          <w:trHeight w:val="144"/>
          <w:jc w:val="center"/>
        </w:trPr>
        <w:tc>
          <w:tcPr>
            <w:tcW w:w="990" w:type="dxa"/>
          </w:tcPr>
          <w:p w14:paraId="774FDB0E" w14:textId="77777777" w:rsidR="0096577B" w:rsidRPr="0096577B" w:rsidRDefault="0096577B" w:rsidP="00A91118">
            <w:pPr>
              <w:jc w:val="center"/>
              <w:rPr>
                <w:rFonts w:ascii="Arial" w:hAnsi="Arial" w:cs="Arial"/>
                <w:sz w:val="22"/>
                <w:szCs w:val="22"/>
              </w:rPr>
            </w:pPr>
            <w:r w:rsidRPr="0096577B">
              <w:rPr>
                <w:rFonts w:ascii="Arial" w:hAnsi="Arial" w:cs="Arial"/>
                <w:sz w:val="22"/>
                <w:szCs w:val="22"/>
              </w:rPr>
              <w:t>50</w:t>
            </w:r>
          </w:p>
        </w:tc>
        <w:tc>
          <w:tcPr>
            <w:tcW w:w="990" w:type="dxa"/>
          </w:tcPr>
          <w:p w14:paraId="4D939F72" w14:textId="77777777" w:rsidR="0096577B" w:rsidRPr="0096577B" w:rsidRDefault="0096577B" w:rsidP="00A91118">
            <w:pPr>
              <w:jc w:val="center"/>
              <w:rPr>
                <w:rFonts w:ascii="Arial" w:hAnsi="Arial" w:cs="Arial"/>
                <w:sz w:val="22"/>
                <w:szCs w:val="22"/>
              </w:rPr>
            </w:pPr>
            <w:r w:rsidRPr="0096577B">
              <w:rPr>
                <w:rFonts w:ascii="Arial" w:hAnsi="Arial" w:cs="Arial"/>
                <w:sz w:val="22"/>
                <w:szCs w:val="22"/>
              </w:rPr>
              <w:t>50</w:t>
            </w:r>
          </w:p>
        </w:tc>
        <w:tc>
          <w:tcPr>
            <w:tcW w:w="1440" w:type="dxa"/>
          </w:tcPr>
          <w:p w14:paraId="3358BFE4" w14:textId="77777777" w:rsidR="0096577B" w:rsidRPr="0096577B" w:rsidRDefault="0096577B" w:rsidP="00A91118">
            <w:pPr>
              <w:jc w:val="center"/>
              <w:rPr>
                <w:rFonts w:ascii="Arial" w:hAnsi="Arial" w:cs="Arial"/>
                <w:sz w:val="22"/>
                <w:szCs w:val="22"/>
              </w:rPr>
            </w:pPr>
            <w:r w:rsidRPr="0096577B">
              <w:rPr>
                <w:rFonts w:ascii="Arial" w:hAnsi="Arial" w:cs="Arial"/>
                <w:sz w:val="22"/>
                <w:szCs w:val="22"/>
              </w:rPr>
              <w:t>12</w:t>
            </w:r>
          </w:p>
        </w:tc>
        <w:tc>
          <w:tcPr>
            <w:tcW w:w="1265" w:type="dxa"/>
          </w:tcPr>
          <w:p w14:paraId="6EC661BF" w14:textId="77777777" w:rsidR="0096577B" w:rsidRPr="0096577B" w:rsidRDefault="0096577B" w:rsidP="00A91118">
            <w:pPr>
              <w:jc w:val="center"/>
              <w:rPr>
                <w:rFonts w:ascii="Arial" w:hAnsi="Arial" w:cs="Arial"/>
                <w:sz w:val="22"/>
                <w:szCs w:val="22"/>
              </w:rPr>
            </w:pPr>
            <w:r w:rsidRPr="0096577B">
              <w:rPr>
                <w:rFonts w:ascii="Arial" w:hAnsi="Arial" w:cs="Arial"/>
                <w:sz w:val="22"/>
                <w:szCs w:val="22"/>
              </w:rPr>
              <w:t>0.23</w:t>
            </w:r>
          </w:p>
        </w:tc>
        <w:tc>
          <w:tcPr>
            <w:tcW w:w="1250" w:type="dxa"/>
          </w:tcPr>
          <w:p w14:paraId="4BA0C702" w14:textId="77777777" w:rsidR="0096577B" w:rsidRPr="0096577B" w:rsidRDefault="0096577B" w:rsidP="00A91118">
            <w:pPr>
              <w:jc w:val="center"/>
              <w:rPr>
                <w:rFonts w:ascii="Arial" w:hAnsi="Arial" w:cs="Arial"/>
                <w:sz w:val="22"/>
                <w:szCs w:val="22"/>
              </w:rPr>
            </w:pPr>
          </w:p>
        </w:tc>
        <w:tc>
          <w:tcPr>
            <w:tcW w:w="990" w:type="dxa"/>
          </w:tcPr>
          <w:p w14:paraId="71FF83D8" w14:textId="77777777" w:rsidR="0096577B" w:rsidRPr="0096577B" w:rsidRDefault="0096577B" w:rsidP="00A91118">
            <w:pPr>
              <w:jc w:val="center"/>
              <w:rPr>
                <w:rFonts w:ascii="Arial" w:hAnsi="Arial" w:cs="Arial"/>
                <w:sz w:val="22"/>
                <w:szCs w:val="22"/>
              </w:rPr>
            </w:pPr>
            <w:r w:rsidRPr="0096577B">
              <w:rPr>
                <w:rFonts w:ascii="Arial" w:hAnsi="Arial" w:cs="Arial"/>
                <w:sz w:val="22"/>
                <w:szCs w:val="22"/>
              </w:rPr>
              <w:t>1,200</w:t>
            </w:r>
          </w:p>
        </w:tc>
        <w:tc>
          <w:tcPr>
            <w:tcW w:w="1540" w:type="dxa"/>
          </w:tcPr>
          <w:p w14:paraId="7271F9CA" w14:textId="77777777" w:rsidR="0096577B" w:rsidRPr="0096577B" w:rsidRDefault="0096577B" w:rsidP="00A91118">
            <w:pPr>
              <w:jc w:val="center"/>
              <w:rPr>
                <w:rFonts w:ascii="Arial" w:hAnsi="Arial" w:cs="Arial"/>
                <w:sz w:val="22"/>
                <w:szCs w:val="22"/>
              </w:rPr>
            </w:pPr>
            <w:r w:rsidRPr="0096577B">
              <w:rPr>
                <w:rFonts w:ascii="Arial" w:hAnsi="Arial" w:cs="Arial"/>
                <w:sz w:val="22"/>
                <w:szCs w:val="22"/>
              </w:rPr>
              <w:t>1,320</w:t>
            </w:r>
          </w:p>
        </w:tc>
      </w:tr>
      <w:tr w:rsidR="0096577B" w:rsidRPr="0096577B" w14:paraId="0507D055" w14:textId="77777777" w:rsidTr="00A91118">
        <w:trPr>
          <w:trHeight w:val="144"/>
          <w:jc w:val="center"/>
        </w:trPr>
        <w:tc>
          <w:tcPr>
            <w:tcW w:w="990" w:type="dxa"/>
          </w:tcPr>
          <w:p w14:paraId="2C28ECBA" w14:textId="77777777" w:rsidR="0096577B" w:rsidRPr="0096577B" w:rsidRDefault="0096577B" w:rsidP="00A91118">
            <w:pPr>
              <w:jc w:val="center"/>
              <w:rPr>
                <w:rFonts w:ascii="Arial" w:hAnsi="Arial" w:cs="Arial"/>
                <w:sz w:val="22"/>
                <w:szCs w:val="22"/>
              </w:rPr>
            </w:pPr>
            <w:r w:rsidRPr="0096577B">
              <w:rPr>
                <w:rFonts w:ascii="Arial" w:hAnsi="Arial" w:cs="Arial"/>
                <w:sz w:val="22"/>
                <w:szCs w:val="22"/>
              </w:rPr>
              <w:t>40</w:t>
            </w:r>
          </w:p>
        </w:tc>
        <w:tc>
          <w:tcPr>
            <w:tcW w:w="990" w:type="dxa"/>
          </w:tcPr>
          <w:p w14:paraId="390E56C4" w14:textId="77777777" w:rsidR="0096577B" w:rsidRPr="0096577B" w:rsidRDefault="0096577B" w:rsidP="00A91118">
            <w:pPr>
              <w:jc w:val="center"/>
              <w:rPr>
                <w:rFonts w:ascii="Arial" w:hAnsi="Arial" w:cs="Arial"/>
                <w:sz w:val="22"/>
                <w:szCs w:val="22"/>
              </w:rPr>
            </w:pPr>
            <w:r w:rsidRPr="0096577B">
              <w:rPr>
                <w:rFonts w:ascii="Arial" w:hAnsi="Arial" w:cs="Arial"/>
                <w:sz w:val="22"/>
                <w:szCs w:val="22"/>
              </w:rPr>
              <w:t>40</w:t>
            </w:r>
          </w:p>
        </w:tc>
        <w:tc>
          <w:tcPr>
            <w:tcW w:w="1440" w:type="dxa"/>
          </w:tcPr>
          <w:p w14:paraId="762363B5" w14:textId="77777777" w:rsidR="0096577B" w:rsidRPr="0096577B" w:rsidRDefault="0096577B" w:rsidP="00A91118">
            <w:pPr>
              <w:jc w:val="center"/>
              <w:rPr>
                <w:rFonts w:ascii="Arial" w:hAnsi="Arial" w:cs="Arial"/>
                <w:sz w:val="22"/>
                <w:szCs w:val="22"/>
              </w:rPr>
            </w:pPr>
            <w:r w:rsidRPr="0096577B">
              <w:rPr>
                <w:rFonts w:ascii="Arial" w:hAnsi="Arial" w:cs="Arial"/>
                <w:sz w:val="22"/>
                <w:szCs w:val="22"/>
              </w:rPr>
              <w:t>1</w:t>
            </w:r>
          </w:p>
        </w:tc>
        <w:tc>
          <w:tcPr>
            <w:tcW w:w="1265" w:type="dxa"/>
          </w:tcPr>
          <w:p w14:paraId="46B51409" w14:textId="77777777" w:rsidR="0096577B" w:rsidRPr="0096577B" w:rsidRDefault="0096577B" w:rsidP="00A91118">
            <w:pPr>
              <w:jc w:val="center"/>
              <w:rPr>
                <w:rFonts w:ascii="Arial" w:hAnsi="Arial" w:cs="Arial"/>
                <w:sz w:val="22"/>
                <w:szCs w:val="22"/>
              </w:rPr>
            </w:pPr>
          </w:p>
        </w:tc>
        <w:tc>
          <w:tcPr>
            <w:tcW w:w="1250" w:type="dxa"/>
          </w:tcPr>
          <w:p w14:paraId="2BCE6BB9" w14:textId="77777777" w:rsidR="0096577B" w:rsidRPr="0096577B" w:rsidRDefault="0096577B" w:rsidP="00A91118">
            <w:pPr>
              <w:jc w:val="center"/>
              <w:rPr>
                <w:rFonts w:ascii="Arial" w:hAnsi="Arial" w:cs="Arial"/>
                <w:sz w:val="22"/>
                <w:szCs w:val="22"/>
              </w:rPr>
            </w:pPr>
            <w:r w:rsidRPr="0096577B">
              <w:rPr>
                <w:rFonts w:ascii="Arial" w:hAnsi="Arial" w:cs="Arial"/>
                <w:sz w:val="22"/>
                <w:szCs w:val="22"/>
              </w:rPr>
              <w:t>0.63</w:t>
            </w:r>
          </w:p>
        </w:tc>
        <w:tc>
          <w:tcPr>
            <w:tcW w:w="990" w:type="dxa"/>
          </w:tcPr>
          <w:p w14:paraId="29075281" w14:textId="77777777" w:rsidR="0096577B" w:rsidRPr="0096577B" w:rsidRDefault="0096577B" w:rsidP="00A91118">
            <w:pPr>
              <w:jc w:val="center"/>
              <w:rPr>
                <w:rFonts w:ascii="Arial" w:hAnsi="Arial" w:cs="Arial"/>
                <w:sz w:val="22"/>
                <w:szCs w:val="22"/>
              </w:rPr>
            </w:pPr>
            <w:r w:rsidRPr="0096577B">
              <w:rPr>
                <w:rFonts w:ascii="Arial" w:hAnsi="Arial" w:cs="Arial"/>
                <w:sz w:val="22"/>
                <w:szCs w:val="22"/>
              </w:rPr>
              <w:t>80</w:t>
            </w:r>
          </w:p>
        </w:tc>
        <w:tc>
          <w:tcPr>
            <w:tcW w:w="1540" w:type="dxa"/>
          </w:tcPr>
          <w:p w14:paraId="18F4DE7B" w14:textId="77777777" w:rsidR="0096577B" w:rsidRPr="0096577B" w:rsidRDefault="0096577B" w:rsidP="00A91118">
            <w:pPr>
              <w:jc w:val="center"/>
              <w:rPr>
                <w:rFonts w:ascii="Arial" w:hAnsi="Arial" w:cs="Arial"/>
                <w:sz w:val="22"/>
                <w:szCs w:val="22"/>
              </w:rPr>
            </w:pPr>
            <w:r w:rsidRPr="0096577B">
              <w:rPr>
                <w:rFonts w:ascii="Arial" w:hAnsi="Arial" w:cs="Arial"/>
                <w:sz w:val="22"/>
                <w:szCs w:val="22"/>
              </w:rPr>
              <w:t>80</w:t>
            </w:r>
          </w:p>
        </w:tc>
      </w:tr>
      <w:tr w:rsidR="0096577B" w:rsidRPr="0096577B" w14:paraId="15A1162D" w14:textId="77777777" w:rsidTr="00A91118">
        <w:trPr>
          <w:trHeight w:val="144"/>
          <w:jc w:val="center"/>
        </w:trPr>
        <w:tc>
          <w:tcPr>
            <w:tcW w:w="990" w:type="dxa"/>
          </w:tcPr>
          <w:p w14:paraId="17CFF079" w14:textId="77777777" w:rsidR="0096577B" w:rsidRPr="0096577B" w:rsidRDefault="0096577B" w:rsidP="00A91118">
            <w:pPr>
              <w:jc w:val="center"/>
              <w:rPr>
                <w:rFonts w:ascii="Arial" w:hAnsi="Arial" w:cs="Arial"/>
                <w:sz w:val="22"/>
                <w:szCs w:val="22"/>
              </w:rPr>
            </w:pPr>
            <w:r w:rsidRPr="0096577B">
              <w:rPr>
                <w:rFonts w:ascii="Arial" w:hAnsi="Arial" w:cs="Arial"/>
                <w:sz w:val="22"/>
                <w:szCs w:val="22"/>
              </w:rPr>
              <w:t>50</w:t>
            </w:r>
          </w:p>
        </w:tc>
        <w:tc>
          <w:tcPr>
            <w:tcW w:w="990" w:type="dxa"/>
          </w:tcPr>
          <w:p w14:paraId="1F491026" w14:textId="77777777" w:rsidR="0096577B" w:rsidRPr="0096577B" w:rsidRDefault="0096577B" w:rsidP="00A91118">
            <w:pPr>
              <w:jc w:val="center"/>
              <w:rPr>
                <w:rFonts w:ascii="Arial" w:hAnsi="Arial" w:cs="Arial"/>
                <w:sz w:val="22"/>
                <w:szCs w:val="22"/>
              </w:rPr>
            </w:pPr>
            <w:r w:rsidRPr="0096577B">
              <w:rPr>
                <w:rFonts w:ascii="Arial" w:hAnsi="Arial" w:cs="Arial"/>
                <w:sz w:val="22"/>
                <w:szCs w:val="22"/>
              </w:rPr>
              <w:t>50</w:t>
            </w:r>
          </w:p>
        </w:tc>
        <w:tc>
          <w:tcPr>
            <w:tcW w:w="1440" w:type="dxa"/>
          </w:tcPr>
          <w:p w14:paraId="50FD5280" w14:textId="77777777" w:rsidR="0096577B" w:rsidRPr="0096577B" w:rsidRDefault="0096577B" w:rsidP="00A91118">
            <w:pPr>
              <w:jc w:val="center"/>
              <w:rPr>
                <w:rFonts w:ascii="Arial" w:hAnsi="Arial" w:cs="Arial"/>
                <w:sz w:val="22"/>
                <w:szCs w:val="22"/>
              </w:rPr>
            </w:pPr>
            <w:r w:rsidRPr="0096577B">
              <w:rPr>
                <w:rFonts w:ascii="Arial" w:hAnsi="Arial" w:cs="Arial"/>
                <w:sz w:val="22"/>
                <w:szCs w:val="22"/>
              </w:rPr>
              <w:t>1</w:t>
            </w:r>
          </w:p>
        </w:tc>
        <w:tc>
          <w:tcPr>
            <w:tcW w:w="1265" w:type="dxa"/>
          </w:tcPr>
          <w:p w14:paraId="2152EA65" w14:textId="77777777" w:rsidR="0096577B" w:rsidRPr="0096577B" w:rsidRDefault="0096577B" w:rsidP="00A91118">
            <w:pPr>
              <w:jc w:val="center"/>
              <w:rPr>
                <w:rFonts w:ascii="Arial" w:hAnsi="Arial" w:cs="Arial"/>
                <w:sz w:val="22"/>
                <w:szCs w:val="22"/>
              </w:rPr>
            </w:pPr>
          </w:p>
        </w:tc>
        <w:tc>
          <w:tcPr>
            <w:tcW w:w="1250" w:type="dxa"/>
          </w:tcPr>
          <w:p w14:paraId="04F6DBC5" w14:textId="77777777" w:rsidR="0096577B" w:rsidRPr="0096577B" w:rsidRDefault="0096577B" w:rsidP="00A91118">
            <w:pPr>
              <w:jc w:val="center"/>
              <w:rPr>
                <w:rFonts w:ascii="Arial" w:hAnsi="Arial" w:cs="Arial"/>
                <w:sz w:val="22"/>
                <w:szCs w:val="22"/>
              </w:rPr>
            </w:pPr>
            <w:r w:rsidRPr="0096577B">
              <w:rPr>
                <w:rFonts w:ascii="Arial" w:hAnsi="Arial" w:cs="Arial"/>
                <w:sz w:val="22"/>
                <w:szCs w:val="22"/>
              </w:rPr>
              <w:t>0.56</w:t>
            </w:r>
          </w:p>
        </w:tc>
        <w:tc>
          <w:tcPr>
            <w:tcW w:w="990" w:type="dxa"/>
          </w:tcPr>
          <w:p w14:paraId="0D59B517" w14:textId="77777777" w:rsidR="0096577B" w:rsidRPr="0096577B" w:rsidRDefault="0096577B" w:rsidP="00A91118">
            <w:pPr>
              <w:jc w:val="center"/>
              <w:rPr>
                <w:rFonts w:ascii="Arial" w:hAnsi="Arial" w:cs="Arial"/>
                <w:sz w:val="22"/>
                <w:szCs w:val="22"/>
              </w:rPr>
            </w:pPr>
            <w:r w:rsidRPr="0096577B">
              <w:rPr>
                <w:rFonts w:ascii="Arial" w:hAnsi="Arial" w:cs="Arial"/>
                <w:sz w:val="22"/>
                <w:szCs w:val="22"/>
              </w:rPr>
              <w:t>100</w:t>
            </w:r>
          </w:p>
        </w:tc>
        <w:tc>
          <w:tcPr>
            <w:tcW w:w="1540" w:type="dxa"/>
          </w:tcPr>
          <w:p w14:paraId="4584E063" w14:textId="77777777" w:rsidR="0096577B" w:rsidRPr="0096577B" w:rsidRDefault="0096577B" w:rsidP="00A91118">
            <w:pPr>
              <w:jc w:val="center"/>
              <w:rPr>
                <w:rFonts w:ascii="Arial" w:hAnsi="Arial" w:cs="Arial"/>
                <w:sz w:val="22"/>
                <w:szCs w:val="22"/>
              </w:rPr>
            </w:pPr>
            <w:r w:rsidRPr="0096577B">
              <w:rPr>
                <w:rFonts w:ascii="Arial" w:hAnsi="Arial" w:cs="Arial"/>
                <w:sz w:val="22"/>
                <w:szCs w:val="22"/>
              </w:rPr>
              <w:t>100</w:t>
            </w:r>
          </w:p>
        </w:tc>
      </w:tr>
    </w:tbl>
    <w:p w14:paraId="5FDC7883" w14:textId="77777777" w:rsidR="0096577B" w:rsidRPr="0096577B" w:rsidRDefault="0096577B" w:rsidP="0096577B">
      <w:pPr>
        <w:rPr>
          <w:rFonts w:ascii="Arial" w:hAnsi="Arial" w:cs="Arial"/>
          <w:sz w:val="22"/>
          <w:szCs w:val="22"/>
          <w:lang w:val="es-BO"/>
        </w:rPr>
      </w:pPr>
    </w:p>
    <w:p w14:paraId="28083453" w14:textId="77777777" w:rsidR="0096577B" w:rsidRPr="004A0EA7" w:rsidRDefault="0096577B" w:rsidP="00B82BE6">
      <w:pPr>
        <w:pStyle w:val="Paragraph"/>
        <w:numPr>
          <w:ilvl w:val="1"/>
          <w:numId w:val="16"/>
        </w:numPr>
        <w:outlineLvl w:val="9"/>
        <w:rPr>
          <w:rFonts w:ascii="Arial" w:hAnsi="Arial" w:cs="Arial"/>
          <w:sz w:val="22"/>
        </w:rPr>
      </w:pPr>
      <w:r w:rsidRPr="004A0EA7">
        <w:rPr>
          <w:rFonts w:ascii="Arial" w:hAnsi="Arial" w:cs="Arial"/>
          <w:sz w:val="22"/>
        </w:rPr>
        <w:t xml:space="preserve">Los resultados muestran que, con un tamaño de muestra de 40 conglomerados por grupo y 12 hogares por conglomerado, el efecto mínimo detectable para indicadores a nivel de hogar es de 0.26 desviaciones estándar. Esto implica que, cualquier impacto menor a este valor no podrá ser detectado por la evaluación. Para el caso de los indicadores a nivel de operador, el EMD para una muestra de 80 conglomerados (40 por grupo) es de 0.63 y se reduce a 0.56 si la muestra se incrementa a 100 conglomerados.   </w:t>
      </w:r>
    </w:p>
    <w:p w14:paraId="0DE860F4" w14:textId="77777777" w:rsidR="004A0EA7" w:rsidRDefault="0096577B" w:rsidP="00B82BE6">
      <w:pPr>
        <w:pStyle w:val="Paragraph"/>
        <w:numPr>
          <w:ilvl w:val="1"/>
          <w:numId w:val="16"/>
        </w:numPr>
        <w:outlineLvl w:val="9"/>
        <w:rPr>
          <w:rFonts w:ascii="Arial" w:hAnsi="Arial" w:cs="Arial"/>
          <w:sz w:val="22"/>
        </w:rPr>
      </w:pPr>
      <w:r w:rsidRPr="00923362">
        <w:rPr>
          <w:rFonts w:ascii="Arial" w:hAnsi="Arial" w:cs="Arial"/>
          <w:sz w:val="22"/>
          <w:u w:val="single"/>
        </w:rPr>
        <w:t>Limitaciones de la metodología:</w:t>
      </w:r>
      <w:r w:rsidRPr="004A0EA7">
        <w:rPr>
          <w:rFonts w:ascii="Arial" w:hAnsi="Arial" w:cs="Arial"/>
          <w:sz w:val="22"/>
        </w:rPr>
        <w:t xml:space="preserve"> Dado que el estudio será implementado en una muestra aleatoria de proyectos en asentamiento informales de áreas periurbanas de Cabo Haitiano, la evidencia de efectividad que se obtenga de la evaluación de impacto será relevante para poblaciones en contextos similares y no podrá ser necesariamente generalizable a la población total. </w:t>
      </w:r>
    </w:p>
    <w:p w14:paraId="41C0C1B5" w14:textId="77777777" w:rsidR="00BB113E" w:rsidRPr="00BC08DE" w:rsidRDefault="0096577B" w:rsidP="00BB113E">
      <w:pPr>
        <w:pStyle w:val="Paragraph"/>
        <w:numPr>
          <w:ilvl w:val="1"/>
          <w:numId w:val="16"/>
        </w:numPr>
        <w:outlineLvl w:val="9"/>
        <w:rPr>
          <w:rFonts w:ascii="Arial" w:hAnsi="Arial" w:cs="Arial"/>
          <w:sz w:val="22"/>
        </w:rPr>
      </w:pPr>
      <w:r w:rsidRPr="004A0EA7">
        <w:rPr>
          <w:rFonts w:ascii="Arial" w:hAnsi="Arial" w:cs="Arial"/>
          <w:b/>
          <w:sz w:val="22"/>
          <w:u w:val="single"/>
          <w:lang w:val="es-BO"/>
        </w:rPr>
        <w:t>Evaluaciones complementarias</w:t>
      </w:r>
      <w:r w:rsidR="000357B8" w:rsidRPr="004A0EA7">
        <w:rPr>
          <w:rFonts w:ascii="Arial" w:hAnsi="Arial" w:cs="Arial"/>
          <w:b/>
          <w:sz w:val="22"/>
          <w:u w:val="single"/>
          <w:lang w:val="es-BO"/>
        </w:rPr>
        <w:t xml:space="preserve"> - </w:t>
      </w:r>
      <w:r w:rsidRPr="004A0EA7">
        <w:rPr>
          <w:rFonts w:ascii="Arial" w:hAnsi="Arial" w:cs="Arial"/>
          <w:b/>
          <w:sz w:val="22"/>
          <w:u w:val="single"/>
          <w:lang w:val="es-BO"/>
        </w:rPr>
        <w:t>Evaluación de impacto sistema condominial:</w:t>
      </w:r>
      <w:r w:rsidRPr="004A0EA7">
        <w:rPr>
          <w:rFonts w:ascii="Arial" w:hAnsi="Arial" w:cs="Arial"/>
          <w:sz w:val="22"/>
          <w:lang w:val="es-BO"/>
        </w:rPr>
        <w:t xml:space="preserve"> A fin de identificar el efecto de la construcción de los sistemas de agua condominiales (versus la situación actual) en indicadores relacionados al consumo y </w:t>
      </w:r>
      <w:r w:rsidRPr="004A0EA7">
        <w:rPr>
          <w:rFonts w:ascii="Arial" w:hAnsi="Arial" w:cs="Arial"/>
          <w:sz w:val="22"/>
          <w:lang w:val="es-BO"/>
        </w:rPr>
        <w:lastRenderedPageBreak/>
        <w:t>calidad de agua, uso de tiempo de las mujeres, entre otros, el diseño de la evaluación contempla la posibilidad de identificar un tercer grupo de control puro que estaría compuesto por conglomerados que no recibirán las redes condominiales, o que las recibirán en una fase posterior. La selección de estas áreas se realizaría por asignación aleatoria o selección propositiva en función del esquema operativo del programa a definirse en un momento posterior, así como de la disponibilidad de recursos adicionales</w:t>
      </w:r>
      <w:r w:rsidR="004A0EA7">
        <w:rPr>
          <w:rFonts w:ascii="Arial" w:hAnsi="Arial" w:cs="Arial"/>
          <w:sz w:val="22"/>
          <w:lang w:val="es-BO"/>
        </w:rPr>
        <w:t>.</w:t>
      </w:r>
      <w:r w:rsidR="00BB113E">
        <w:rPr>
          <w:rFonts w:ascii="Arial" w:hAnsi="Arial" w:cs="Arial"/>
          <w:sz w:val="22"/>
          <w:lang w:val="es-BO"/>
        </w:rPr>
        <w:t xml:space="preserve"> </w:t>
      </w:r>
      <w:r w:rsidR="00BB113E" w:rsidRPr="00BC08DE">
        <w:rPr>
          <w:rFonts w:ascii="Arial" w:hAnsi="Arial" w:cs="Arial"/>
          <w:sz w:val="22"/>
        </w:rPr>
        <w:t>Adicionalmente, se acordó con la DINEPA la importancia de realizar otras evaluaciones considerando el interés de las campañas de cambio de comportamiento relativas a la defecación al aire libre tanto en áreas urbanas como rurales (ver rubro evaluación de la campaña de cambio de comportamiento)</w:t>
      </w:r>
      <w:r w:rsidR="00BB113E">
        <w:rPr>
          <w:rFonts w:ascii="Arial" w:hAnsi="Arial" w:cs="Arial"/>
          <w:sz w:val="22"/>
        </w:rPr>
        <w:t>.</w:t>
      </w:r>
    </w:p>
    <w:p w14:paraId="742E532E" w14:textId="4AD23722" w:rsidR="00EC31C6" w:rsidRPr="001A2C95" w:rsidRDefault="00C82F05" w:rsidP="001A2C95">
      <w:pPr>
        <w:pStyle w:val="Heading4"/>
        <w:ind w:left="1080"/>
        <w:rPr>
          <w:noProof/>
          <w:lang w:val="es-CO"/>
        </w:rPr>
      </w:pPr>
      <w:r w:rsidRPr="001A2C95">
        <w:rPr>
          <w:noProof/>
          <w:lang w:val="es-CO"/>
        </w:rPr>
        <w:t>I</w:t>
      </w:r>
      <w:r w:rsidR="00AF6DFF" w:rsidRPr="001A2C95">
        <w:rPr>
          <w:noProof/>
          <w:lang w:val="es-CO"/>
        </w:rPr>
        <w:t xml:space="preserve">nformación de los </w:t>
      </w:r>
      <w:r w:rsidR="004F18A6" w:rsidRPr="001A2C95">
        <w:rPr>
          <w:noProof/>
          <w:lang w:val="es-CO"/>
        </w:rPr>
        <w:t>R</w:t>
      </w:r>
      <w:r w:rsidR="00AF6DFF" w:rsidRPr="001A2C95">
        <w:rPr>
          <w:noProof/>
          <w:lang w:val="es-CO"/>
        </w:rPr>
        <w:t>esultados</w:t>
      </w:r>
    </w:p>
    <w:p w14:paraId="3039FA75" w14:textId="5A1ED020" w:rsidR="0074237B" w:rsidRPr="004A0EA7" w:rsidRDefault="00AF6DFF" w:rsidP="00B82BE6">
      <w:pPr>
        <w:pStyle w:val="Paragraph"/>
        <w:numPr>
          <w:ilvl w:val="1"/>
          <w:numId w:val="16"/>
        </w:numPr>
        <w:outlineLvl w:val="9"/>
        <w:rPr>
          <w:rFonts w:ascii="Arial" w:hAnsi="Arial" w:cs="Arial"/>
          <w:sz w:val="22"/>
        </w:rPr>
      </w:pPr>
      <w:bookmarkStart w:id="28" w:name="_Toc305003957"/>
      <w:r w:rsidRPr="004A0EA7">
        <w:rPr>
          <w:rFonts w:ascii="Arial" w:hAnsi="Arial" w:cs="Arial"/>
          <w:b/>
          <w:sz w:val="22"/>
          <w:u w:val="single"/>
        </w:rPr>
        <w:t>Evaluación So</w:t>
      </w:r>
      <w:r w:rsidR="00330E8A" w:rsidRPr="004A0EA7">
        <w:rPr>
          <w:rFonts w:ascii="Arial" w:hAnsi="Arial" w:cs="Arial"/>
          <w:b/>
          <w:sz w:val="22"/>
          <w:u w:val="single"/>
        </w:rPr>
        <w:t>cioeconómica e</w:t>
      </w:r>
      <w:r w:rsidRPr="004A0EA7">
        <w:rPr>
          <w:rFonts w:ascii="Arial" w:hAnsi="Arial" w:cs="Arial"/>
          <w:b/>
          <w:sz w:val="22"/>
          <w:u w:val="single"/>
        </w:rPr>
        <w:t xml:space="preserve">x post. </w:t>
      </w:r>
      <w:r w:rsidR="00563766" w:rsidRPr="004A0EA7">
        <w:rPr>
          <w:rFonts w:ascii="Arial" w:hAnsi="Arial" w:cs="Arial"/>
          <w:sz w:val="22"/>
        </w:rPr>
        <w:t>El Organismo Ejecutor</w:t>
      </w:r>
      <w:r w:rsidR="004F18A6" w:rsidRPr="004A0EA7">
        <w:rPr>
          <w:rFonts w:ascii="Arial" w:hAnsi="Arial" w:cs="Arial"/>
          <w:sz w:val="22"/>
        </w:rPr>
        <w:t xml:space="preserve"> presentar</w:t>
      </w:r>
      <w:r w:rsidR="00054807" w:rsidRPr="004A0EA7">
        <w:rPr>
          <w:rFonts w:ascii="Arial" w:hAnsi="Arial" w:cs="Arial"/>
          <w:sz w:val="22"/>
        </w:rPr>
        <w:t>á</w:t>
      </w:r>
      <w:r w:rsidR="004F18A6" w:rsidRPr="004A0EA7">
        <w:rPr>
          <w:rFonts w:ascii="Arial" w:hAnsi="Arial" w:cs="Arial"/>
          <w:sz w:val="22"/>
        </w:rPr>
        <w:t xml:space="preserve"> un </w:t>
      </w:r>
      <w:r w:rsidR="00A449B4" w:rsidRPr="004A0EA7">
        <w:rPr>
          <w:rFonts w:ascii="Arial" w:hAnsi="Arial" w:cs="Arial"/>
          <w:sz w:val="22"/>
        </w:rPr>
        <w:br/>
      </w:r>
      <w:r w:rsidR="004F18A6" w:rsidRPr="004A0EA7">
        <w:rPr>
          <w:rFonts w:ascii="Arial" w:hAnsi="Arial" w:cs="Arial"/>
          <w:sz w:val="22"/>
        </w:rPr>
        <w:t>Informe Final de Resultados de la Obra</w:t>
      </w:r>
      <w:r w:rsidR="008B55D6" w:rsidRPr="004A0EA7">
        <w:rPr>
          <w:rFonts w:ascii="Arial" w:hAnsi="Arial" w:cs="Arial"/>
          <w:sz w:val="22"/>
        </w:rPr>
        <w:t>s</w:t>
      </w:r>
      <w:r w:rsidR="004F18A6" w:rsidRPr="004A0EA7">
        <w:rPr>
          <w:rFonts w:ascii="Arial" w:hAnsi="Arial" w:cs="Arial"/>
          <w:sz w:val="22"/>
        </w:rPr>
        <w:t>, la</w:t>
      </w:r>
      <w:r w:rsidR="008B55D6" w:rsidRPr="004A0EA7">
        <w:rPr>
          <w:rFonts w:ascii="Arial" w:hAnsi="Arial" w:cs="Arial"/>
          <w:sz w:val="22"/>
        </w:rPr>
        <w:t>s</w:t>
      </w:r>
      <w:r w:rsidR="004F18A6" w:rsidRPr="004A0EA7">
        <w:rPr>
          <w:rFonts w:ascii="Arial" w:hAnsi="Arial" w:cs="Arial"/>
          <w:sz w:val="22"/>
        </w:rPr>
        <w:t xml:space="preserve"> cual</w:t>
      </w:r>
      <w:r w:rsidR="008B55D6" w:rsidRPr="004A0EA7">
        <w:rPr>
          <w:rFonts w:ascii="Arial" w:hAnsi="Arial" w:cs="Arial"/>
          <w:sz w:val="22"/>
        </w:rPr>
        <w:t>es</w:t>
      </w:r>
      <w:r w:rsidR="004F18A6" w:rsidRPr="004A0EA7">
        <w:rPr>
          <w:rFonts w:ascii="Arial" w:hAnsi="Arial" w:cs="Arial"/>
          <w:sz w:val="22"/>
        </w:rPr>
        <w:t xml:space="preserve"> deberá incluir los resultados </w:t>
      </w:r>
      <w:r w:rsidR="008B55D6" w:rsidRPr="004A0EA7">
        <w:rPr>
          <w:rFonts w:ascii="Arial" w:hAnsi="Arial" w:cs="Arial"/>
          <w:sz w:val="22"/>
        </w:rPr>
        <w:t>en cuanto a costos finales por proyecto, número de hogares conectados o población servida en el área de influencia en caso de los kioscos</w:t>
      </w:r>
      <w:r w:rsidR="001A3B70" w:rsidRPr="004A0EA7">
        <w:rPr>
          <w:rFonts w:ascii="Arial" w:hAnsi="Arial" w:cs="Arial"/>
          <w:sz w:val="22"/>
        </w:rPr>
        <w:t>,</w:t>
      </w:r>
      <w:r w:rsidR="008B55D6" w:rsidRPr="004A0EA7">
        <w:rPr>
          <w:rFonts w:ascii="Arial" w:hAnsi="Arial" w:cs="Arial"/>
          <w:sz w:val="22"/>
        </w:rPr>
        <w:t xml:space="preserve"> costos de operación y mantenimiento de los sistemas y consumos medidos. El análisis costo-beneficios será realizado por los economistas del BID quienes utilizarán la información descrita en el presente numeral y la información de las curvas de demanda presentadas en el </w:t>
      </w:r>
      <w:r w:rsidR="00451706" w:rsidRPr="004A0EA7">
        <w:rPr>
          <w:rFonts w:ascii="Arial" w:hAnsi="Arial" w:cs="Arial"/>
          <w:sz w:val="22"/>
        </w:rPr>
        <w:t xml:space="preserve">anexo de evaluación económica. </w:t>
      </w:r>
      <w:r w:rsidR="008B55D6" w:rsidRPr="004A0EA7">
        <w:rPr>
          <w:rFonts w:ascii="Arial" w:hAnsi="Arial" w:cs="Arial"/>
          <w:sz w:val="22"/>
        </w:rPr>
        <w:t xml:space="preserve">Adicionalmente los economistas del BID presentarán una comparación </w:t>
      </w:r>
      <w:r w:rsidR="004F18A6" w:rsidRPr="004A0EA7">
        <w:rPr>
          <w:rFonts w:ascii="Arial" w:hAnsi="Arial" w:cs="Arial"/>
          <w:sz w:val="22"/>
        </w:rPr>
        <w:t>con el análisis costo beneficio ex ante. El informe final será elaborado por</w:t>
      </w:r>
      <w:r w:rsidR="008B55D6" w:rsidRPr="004A0EA7">
        <w:rPr>
          <w:rFonts w:ascii="Arial" w:hAnsi="Arial" w:cs="Arial"/>
          <w:sz w:val="22"/>
        </w:rPr>
        <w:t xml:space="preserve"> INE/WSA. </w:t>
      </w:r>
      <w:bookmarkEnd w:id="28"/>
    </w:p>
    <w:p w14:paraId="3B4A1FF7" w14:textId="6780F7AB" w:rsidR="001A3B70" w:rsidRPr="004A0EA7" w:rsidRDefault="001A3B70" w:rsidP="00B82BE6">
      <w:pPr>
        <w:pStyle w:val="Paragraph"/>
        <w:numPr>
          <w:ilvl w:val="1"/>
          <w:numId w:val="16"/>
        </w:numPr>
        <w:outlineLvl w:val="9"/>
        <w:rPr>
          <w:rFonts w:ascii="Arial" w:hAnsi="Arial" w:cs="Arial"/>
          <w:sz w:val="22"/>
        </w:rPr>
      </w:pPr>
      <w:r w:rsidRPr="004A0EA7">
        <w:rPr>
          <w:rFonts w:ascii="Arial" w:hAnsi="Arial" w:cs="Arial"/>
          <w:b/>
          <w:sz w:val="22"/>
          <w:u w:val="single"/>
        </w:rPr>
        <w:t>Evaluación de Impacto.</w:t>
      </w:r>
      <w:r w:rsidRPr="004A0EA7">
        <w:rPr>
          <w:rFonts w:ascii="Arial" w:hAnsi="Arial" w:cs="Arial"/>
          <w:sz w:val="22"/>
        </w:rPr>
        <w:t xml:space="preserve"> </w:t>
      </w:r>
      <w:r w:rsidR="00CC072F" w:rsidRPr="004A0EA7">
        <w:rPr>
          <w:rFonts w:ascii="Arial" w:hAnsi="Arial" w:cs="Arial"/>
          <w:sz w:val="22"/>
        </w:rPr>
        <w:t>Como parte de los productos derivados de la evaluación de impacto se contará con: 1) nota metodológica o de concepto que detalla el diseño de la evaluación de impacto, 2) bases de datos de la encuesta de línea de base y encuesta de seguimiento, 3) un informe de los resultados de la línea de base, y 4) informe final de evaluación de impacto. Adicionalmente, de acuerdo con requerimientos específicos, los hallazgos de la evaluación de impacto podrán reportarse en notas de política u otros materiales que coadyuven a difundir los resultados. La información contenida en los informes de la evaluación de impacto será utilizada como insumo para la preparación del Informe de Terminación del Proyecto a ser preparado por el Banco. Se estima que los informes de la evaluación de impacto estarán disponibles en los 6 meses posteriores a su realizaci</w:t>
      </w:r>
      <w:r w:rsidR="00B0717F">
        <w:rPr>
          <w:rFonts w:ascii="Arial" w:hAnsi="Arial" w:cs="Arial"/>
          <w:sz w:val="22"/>
        </w:rPr>
        <w:t>ó</w:t>
      </w:r>
      <w:r w:rsidR="00CC072F" w:rsidRPr="004A0EA7">
        <w:rPr>
          <w:rFonts w:ascii="Arial" w:hAnsi="Arial" w:cs="Arial"/>
          <w:sz w:val="22"/>
        </w:rPr>
        <w:t>n (ver cronograma).</w:t>
      </w:r>
    </w:p>
    <w:p w14:paraId="25B908D2" w14:textId="69FFCA5E" w:rsidR="00AF36BB" w:rsidRPr="004A0EA7" w:rsidRDefault="00336935" w:rsidP="00B82BE6">
      <w:pPr>
        <w:pStyle w:val="Paragraph"/>
        <w:numPr>
          <w:ilvl w:val="1"/>
          <w:numId w:val="16"/>
        </w:numPr>
        <w:outlineLvl w:val="9"/>
        <w:rPr>
          <w:rFonts w:ascii="Arial" w:hAnsi="Arial" w:cs="Arial"/>
          <w:sz w:val="22"/>
        </w:rPr>
      </w:pPr>
      <w:r w:rsidRPr="004A0EA7">
        <w:rPr>
          <w:rFonts w:ascii="Arial" w:hAnsi="Arial" w:cs="Arial"/>
          <w:b/>
          <w:sz w:val="22"/>
          <w:u w:val="single"/>
        </w:rPr>
        <w:t xml:space="preserve">Evaluaciones de desempeño </w:t>
      </w:r>
      <w:r w:rsidR="00AE1894" w:rsidRPr="004A0EA7">
        <w:rPr>
          <w:rFonts w:ascii="Arial" w:hAnsi="Arial" w:cs="Arial"/>
          <w:b/>
          <w:sz w:val="22"/>
          <w:u w:val="single"/>
        </w:rPr>
        <w:t>inicial</w:t>
      </w:r>
      <w:r w:rsidRPr="004A0EA7">
        <w:rPr>
          <w:rFonts w:ascii="Arial" w:hAnsi="Arial" w:cs="Arial"/>
          <w:b/>
          <w:sz w:val="22"/>
          <w:u w:val="single"/>
        </w:rPr>
        <w:t xml:space="preserve"> y final.</w:t>
      </w:r>
      <w:r w:rsidRPr="004A0EA7">
        <w:rPr>
          <w:rFonts w:ascii="Arial" w:hAnsi="Arial" w:cs="Arial"/>
          <w:sz w:val="22"/>
        </w:rPr>
        <w:t xml:space="preserve"> </w:t>
      </w:r>
      <w:r w:rsidR="00563766" w:rsidRPr="004A0EA7">
        <w:rPr>
          <w:rFonts w:ascii="Arial" w:hAnsi="Arial" w:cs="Arial"/>
          <w:sz w:val="22"/>
        </w:rPr>
        <w:t>El Organismo Ejecutor</w:t>
      </w:r>
      <w:r w:rsidR="00EF6E5B" w:rsidRPr="004A0EA7">
        <w:rPr>
          <w:rFonts w:ascii="Arial" w:hAnsi="Arial" w:cs="Arial"/>
          <w:sz w:val="22"/>
        </w:rPr>
        <w:t xml:space="preserve"> presentará al Banco </w:t>
      </w:r>
      <w:r w:rsidR="00605BDA" w:rsidRPr="004A0EA7">
        <w:rPr>
          <w:rFonts w:ascii="Arial" w:hAnsi="Arial" w:cs="Arial"/>
          <w:sz w:val="22"/>
        </w:rPr>
        <w:t xml:space="preserve">dos evaluaciones independientes, </w:t>
      </w:r>
      <w:r w:rsidR="00EF6E5B" w:rsidRPr="004A0EA7">
        <w:rPr>
          <w:rFonts w:ascii="Arial" w:hAnsi="Arial" w:cs="Arial"/>
          <w:sz w:val="22"/>
        </w:rPr>
        <w:t>un</w:t>
      </w:r>
      <w:r w:rsidR="00B81601" w:rsidRPr="004A0EA7">
        <w:rPr>
          <w:rFonts w:ascii="Arial" w:hAnsi="Arial" w:cs="Arial"/>
          <w:sz w:val="22"/>
        </w:rPr>
        <w:t>a</w:t>
      </w:r>
      <w:r w:rsidR="00EF6E5B" w:rsidRPr="004A0EA7">
        <w:rPr>
          <w:rFonts w:ascii="Arial" w:hAnsi="Arial" w:cs="Arial"/>
          <w:sz w:val="22"/>
        </w:rPr>
        <w:t xml:space="preserve"> </w:t>
      </w:r>
      <w:r w:rsidR="00AE1894" w:rsidRPr="004A0EA7">
        <w:rPr>
          <w:rFonts w:ascii="Arial" w:hAnsi="Arial" w:cs="Arial"/>
          <w:sz w:val="22"/>
        </w:rPr>
        <w:t>inicial</w:t>
      </w:r>
      <w:r w:rsidR="00EF6E5B" w:rsidRPr="004A0EA7">
        <w:rPr>
          <w:rFonts w:ascii="Arial" w:hAnsi="Arial" w:cs="Arial"/>
          <w:sz w:val="22"/>
        </w:rPr>
        <w:t xml:space="preserve"> a los </w:t>
      </w:r>
      <w:r w:rsidR="00FC21B0" w:rsidRPr="004A0EA7">
        <w:rPr>
          <w:rFonts w:ascii="Arial" w:hAnsi="Arial" w:cs="Arial"/>
          <w:sz w:val="22"/>
        </w:rPr>
        <w:t>18</w:t>
      </w:r>
      <w:r w:rsidR="00EF6E5B" w:rsidRPr="004A0EA7">
        <w:rPr>
          <w:rFonts w:ascii="Arial" w:hAnsi="Arial" w:cs="Arial"/>
          <w:sz w:val="22"/>
        </w:rPr>
        <w:t xml:space="preserve"> meses contados a </w:t>
      </w:r>
      <w:r w:rsidR="00A449B4" w:rsidRPr="004A0EA7">
        <w:rPr>
          <w:rFonts w:ascii="Arial" w:hAnsi="Arial" w:cs="Arial"/>
          <w:sz w:val="22"/>
        </w:rPr>
        <w:br/>
      </w:r>
      <w:r w:rsidR="00EF6E5B" w:rsidRPr="004A0EA7">
        <w:rPr>
          <w:rFonts w:ascii="Arial" w:hAnsi="Arial" w:cs="Arial"/>
          <w:sz w:val="22"/>
        </w:rPr>
        <w:t>partir de la elegibilidad de desembolsos o cuando se haya desembolsado un 20% de los recursos del financiamiento, lo que ocurra primero, y un</w:t>
      </w:r>
      <w:r w:rsidR="00B81601" w:rsidRPr="004A0EA7">
        <w:rPr>
          <w:rFonts w:ascii="Arial" w:hAnsi="Arial" w:cs="Arial"/>
          <w:sz w:val="22"/>
        </w:rPr>
        <w:t>a</w:t>
      </w:r>
      <w:r w:rsidR="00EF6E5B" w:rsidRPr="004A0EA7">
        <w:rPr>
          <w:rFonts w:ascii="Arial" w:hAnsi="Arial" w:cs="Arial"/>
          <w:sz w:val="22"/>
        </w:rPr>
        <w:t xml:space="preserve"> </w:t>
      </w:r>
      <w:r w:rsidR="00B81601" w:rsidRPr="004A0EA7">
        <w:rPr>
          <w:rFonts w:ascii="Arial" w:hAnsi="Arial" w:cs="Arial"/>
          <w:sz w:val="22"/>
        </w:rPr>
        <w:t>evaluación</w:t>
      </w:r>
      <w:r w:rsidR="00EF6E5B" w:rsidRPr="004A0EA7">
        <w:rPr>
          <w:rFonts w:ascii="Arial" w:hAnsi="Arial" w:cs="Arial"/>
          <w:sz w:val="22"/>
        </w:rPr>
        <w:t xml:space="preserve"> final una vez se haya desembolsado el </w:t>
      </w:r>
      <w:r w:rsidR="004667F3">
        <w:rPr>
          <w:rFonts w:ascii="Arial" w:hAnsi="Arial" w:cs="Arial"/>
          <w:sz w:val="22"/>
        </w:rPr>
        <w:t>9</w:t>
      </w:r>
      <w:r w:rsidR="00EF6E5B" w:rsidRPr="004A0EA7">
        <w:rPr>
          <w:rFonts w:ascii="Arial" w:hAnsi="Arial" w:cs="Arial"/>
          <w:sz w:val="22"/>
        </w:rPr>
        <w:t xml:space="preserve">0% de los recursos del préstamo. </w:t>
      </w:r>
      <w:r w:rsidR="0070252C" w:rsidRPr="004A0EA7">
        <w:rPr>
          <w:rFonts w:ascii="Arial" w:hAnsi="Arial" w:cs="Arial"/>
          <w:sz w:val="22"/>
        </w:rPr>
        <w:t>Las</w:t>
      </w:r>
      <w:r w:rsidR="00EF6E5B" w:rsidRPr="004A0EA7">
        <w:rPr>
          <w:rFonts w:ascii="Arial" w:hAnsi="Arial" w:cs="Arial"/>
          <w:sz w:val="22"/>
        </w:rPr>
        <w:t xml:space="preserve"> </w:t>
      </w:r>
      <w:r w:rsidR="00B81601" w:rsidRPr="004A0EA7">
        <w:rPr>
          <w:rFonts w:ascii="Arial" w:hAnsi="Arial" w:cs="Arial"/>
          <w:sz w:val="22"/>
        </w:rPr>
        <w:t>evaluaciones</w:t>
      </w:r>
      <w:r w:rsidR="00EF6E5B" w:rsidRPr="004A0EA7">
        <w:rPr>
          <w:rFonts w:ascii="Arial" w:hAnsi="Arial" w:cs="Arial"/>
          <w:sz w:val="22"/>
        </w:rPr>
        <w:t xml:space="preserve"> </w:t>
      </w:r>
      <w:r w:rsidR="0070252C" w:rsidRPr="004A0EA7">
        <w:rPr>
          <w:rFonts w:ascii="Arial" w:hAnsi="Arial" w:cs="Arial"/>
          <w:sz w:val="22"/>
        </w:rPr>
        <w:t xml:space="preserve">inicial y final </w:t>
      </w:r>
      <w:r w:rsidR="00EF6E5B" w:rsidRPr="004A0EA7">
        <w:rPr>
          <w:rFonts w:ascii="Arial" w:hAnsi="Arial" w:cs="Arial"/>
          <w:sz w:val="22"/>
        </w:rPr>
        <w:t>contendrán</w:t>
      </w:r>
      <w:r w:rsidR="00B81601" w:rsidRPr="004A0EA7">
        <w:rPr>
          <w:rFonts w:ascii="Arial" w:hAnsi="Arial" w:cs="Arial"/>
          <w:sz w:val="22"/>
        </w:rPr>
        <w:t>, entre otros</w:t>
      </w:r>
      <w:r w:rsidR="007D3B2B" w:rsidRPr="004A0EA7">
        <w:rPr>
          <w:rFonts w:ascii="Arial" w:hAnsi="Arial" w:cs="Arial"/>
          <w:sz w:val="22"/>
        </w:rPr>
        <w:t xml:space="preserve">: </w:t>
      </w:r>
      <w:r w:rsidR="00330E8A" w:rsidRPr="004A0EA7">
        <w:rPr>
          <w:rFonts w:ascii="Arial" w:hAnsi="Arial" w:cs="Arial"/>
          <w:sz w:val="22"/>
        </w:rPr>
        <w:t>(</w:t>
      </w:r>
      <w:r w:rsidR="00EF6E5B" w:rsidRPr="004A0EA7">
        <w:rPr>
          <w:rFonts w:ascii="Arial" w:hAnsi="Arial" w:cs="Arial"/>
          <w:sz w:val="22"/>
        </w:rPr>
        <w:t>i) los resultados de la ejecuc</w:t>
      </w:r>
      <w:r w:rsidR="007D3B2B" w:rsidRPr="004A0EA7">
        <w:rPr>
          <w:rFonts w:ascii="Arial" w:hAnsi="Arial" w:cs="Arial"/>
          <w:sz w:val="22"/>
        </w:rPr>
        <w:t xml:space="preserve">ión financiera por componente; </w:t>
      </w:r>
      <w:r w:rsidR="00330E8A" w:rsidRPr="004A0EA7">
        <w:rPr>
          <w:rFonts w:ascii="Arial" w:hAnsi="Arial" w:cs="Arial"/>
          <w:sz w:val="22"/>
        </w:rPr>
        <w:t>(</w:t>
      </w:r>
      <w:r w:rsidR="00EF6E5B" w:rsidRPr="004A0EA7">
        <w:rPr>
          <w:rFonts w:ascii="Arial" w:hAnsi="Arial" w:cs="Arial"/>
          <w:sz w:val="22"/>
        </w:rPr>
        <w:t>ii) el cumplimiento de metas de los productos y resultados y avances de los impactos esperados, de acuerdo a los indicadores establecidos en la Matriz d</w:t>
      </w:r>
      <w:r w:rsidR="007D3B2B" w:rsidRPr="004A0EA7">
        <w:rPr>
          <w:rFonts w:ascii="Arial" w:hAnsi="Arial" w:cs="Arial"/>
          <w:sz w:val="22"/>
        </w:rPr>
        <w:t xml:space="preserve">e Resultados; </w:t>
      </w:r>
      <w:r w:rsidR="00330E8A" w:rsidRPr="004A0EA7">
        <w:rPr>
          <w:rFonts w:ascii="Arial" w:hAnsi="Arial" w:cs="Arial"/>
          <w:sz w:val="22"/>
        </w:rPr>
        <w:t>(</w:t>
      </w:r>
      <w:r w:rsidR="00EF6E5B" w:rsidRPr="004A0EA7">
        <w:rPr>
          <w:rFonts w:ascii="Arial" w:hAnsi="Arial" w:cs="Arial"/>
          <w:sz w:val="22"/>
        </w:rPr>
        <w:t>iii) el grado de cumplimiento de los requisitos y especificaciones ambientales de obras, según lo establecido en el los planes de gestión ambiental de los proyectos, de acuerdo con los linea</w:t>
      </w:r>
      <w:r w:rsidR="007D3B2B" w:rsidRPr="004A0EA7">
        <w:rPr>
          <w:rFonts w:ascii="Arial" w:hAnsi="Arial" w:cs="Arial"/>
          <w:sz w:val="22"/>
        </w:rPr>
        <w:t xml:space="preserve">mientos del PGAS del programa; </w:t>
      </w:r>
      <w:r w:rsidR="00330E8A" w:rsidRPr="004A0EA7">
        <w:rPr>
          <w:rFonts w:ascii="Arial" w:hAnsi="Arial" w:cs="Arial"/>
          <w:sz w:val="22"/>
        </w:rPr>
        <w:t>(</w:t>
      </w:r>
      <w:proofErr w:type="spellStart"/>
      <w:r w:rsidR="007D3B2B" w:rsidRPr="004A0EA7">
        <w:rPr>
          <w:rFonts w:ascii="Arial" w:hAnsi="Arial" w:cs="Arial"/>
          <w:sz w:val="22"/>
        </w:rPr>
        <w:t>i</w:t>
      </w:r>
      <w:r w:rsidR="00EF6E5B" w:rsidRPr="004A0EA7">
        <w:rPr>
          <w:rFonts w:ascii="Arial" w:hAnsi="Arial" w:cs="Arial"/>
          <w:sz w:val="22"/>
        </w:rPr>
        <w:t>v</w:t>
      </w:r>
      <w:proofErr w:type="spellEnd"/>
      <w:r w:rsidR="00EF6E5B" w:rsidRPr="004A0EA7">
        <w:rPr>
          <w:rFonts w:ascii="Arial" w:hAnsi="Arial" w:cs="Arial"/>
          <w:sz w:val="22"/>
        </w:rPr>
        <w:t>) el grado de cumplimiento de las tareas de operación y mantenimie</w:t>
      </w:r>
      <w:r w:rsidR="007D3B2B" w:rsidRPr="004A0EA7">
        <w:rPr>
          <w:rFonts w:ascii="Arial" w:hAnsi="Arial" w:cs="Arial"/>
          <w:sz w:val="22"/>
        </w:rPr>
        <w:t xml:space="preserve">nto de las obras concluidas; </w:t>
      </w:r>
      <w:r w:rsidR="00330E8A" w:rsidRPr="004A0EA7">
        <w:rPr>
          <w:rFonts w:ascii="Arial" w:hAnsi="Arial" w:cs="Arial"/>
          <w:sz w:val="22"/>
        </w:rPr>
        <w:t>(</w:t>
      </w:r>
      <w:r w:rsidR="007D3B2B" w:rsidRPr="004A0EA7">
        <w:rPr>
          <w:rFonts w:ascii="Arial" w:hAnsi="Arial" w:cs="Arial"/>
          <w:sz w:val="22"/>
        </w:rPr>
        <w:t>v</w:t>
      </w:r>
      <w:r w:rsidR="00EF6E5B" w:rsidRPr="004A0EA7">
        <w:rPr>
          <w:rFonts w:ascii="Arial" w:hAnsi="Arial" w:cs="Arial"/>
          <w:sz w:val="22"/>
        </w:rPr>
        <w:t>) el grado de cumplim</w:t>
      </w:r>
      <w:r w:rsidR="007D3B2B" w:rsidRPr="004A0EA7">
        <w:rPr>
          <w:rFonts w:ascii="Arial" w:hAnsi="Arial" w:cs="Arial"/>
          <w:sz w:val="22"/>
        </w:rPr>
        <w:t xml:space="preserve">iento de los Planes de </w:t>
      </w:r>
      <w:r w:rsidR="007D3B2B" w:rsidRPr="004A0EA7">
        <w:rPr>
          <w:rFonts w:ascii="Arial" w:hAnsi="Arial" w:cs="Arial"/>
          <w:sz w:val="22"/>
        </w:rPr>
        <w:lastRenderedPageBreak/>
        <w:t xml:space="preserve">Obras; y </w:t>
      </w:r>
      <w:r w:rsidR="00330E8A" w:rsidRPr="004A0EA7">
        <w:rPr>
          <w:rFonts w:ascii="Arial" w:hAnsi="Arial" w:cs="Arial"/>
          <w:sz w:val="22"/>
        </w:rPr>
        <w:t>(</w:t>
      </w:r>
      <w:r w:rsidR="007D3B2B" w:rsidRPr="004A0EA7">
        <w:rPr>
          <w:rFonts w:ascii="Arial" w:hAnsi="Arial" w:cs="Arial"/>
          <w:sz w:val="22"/>
        </w:rPr>
        <w:t>vi</w:t>
      </w:r>
      <w:r w:rsidR="00EF6E5B" w:rsidRPr="004A0EA7">
        <w:rPr>
          <w:rFonts w:ascii="Arial" w:hAnsi="Arial" w:cs="Arial"/>
          <w:sz w:val="22"/>
        </w:rPr>
        <w:t xml:space="preserve">) el grado de cumplimiento de los compromisos contractuales. </w:t>
      </w:r>
      <w:r w:rsidR="00605BDA" w:rsidRPr="004A0EA7">
        <w:rPr>
          <w:rFonts w:ascii="Arial" w:hAnsi="Arial" w:cs="Arial"/>
          <w:sz w:val="22"/>
        </w:rPr>
        <w:t>En l</w:t>
      </w:r>
      <w:r w:rsidR="0070252C" w:rsidRPr="004A0EA7">
        <w:rPr>
          <w:rFonts w:ascii="Arial" w:hAnsi="Arial" w:cs="Arial"/>
          <w:sz w:val="22"/>
        </w:rPr>
        <w:t>a evaluación final se incl</w:t>
      </w:r>
      <w:r w:rsidR="00330E8A" w:rsidRPr="004A0EA7">
        <w:rPr>
          <w:rFonts w:ascii="Arial" w:hAnsi="Arial" w:cs="Arial"/>
          <w:sz w:val="22"/>
        </w:rPr>
        <w:t>uirá además la evaluación socio</w:t>
      </w:r>
      <w:r w:rsidR="0070252C" w:rsidRPr="004A0EA7">
        <w:rPr>
          <w:rFonts w:ascii="Arial" w:hAnsi="Arial" w:cs="Arial"/>
          <w:sz w:val="22"/>
        </w:rPr>
        <w:t>económica ex post.</w:t>
      </w:r>
    </w:p>
    <w:p w14:paraId="46941BB5" w14:textId="0FD37EA0" w:rsidR="00336935" w:rsidRPr="004A0EA7" w:rsidRDefault="00336935" w:rsidP="00B82BE6">
      <w:pPr>
        <w:pStyle w:val="Paragraph"/>
        <w:numPr>
          <w:ilvl w:val="1"/>
          <w:numId w:val="16"/>
        </w:numPr>
        <w:outlineLvl w:val="9"/>
        <w:rPr>
          <w:rFonts w:ascii="Arial" w:hAnsi="Arial" w:cs="Arial"/>
          <w:sz w:val="22"/>
        </w:rPr>
      </w:pPr>
      <w:r w:rsidRPr="004A0EA7">
        <w:rPr>
          <w:rFonts w:ascii="Arial" w:hAnsi="Arial" w:cs="Arial"/>
          <w:sz w:val="22"/>
        </w:rPr>
        <w:t xml:space="preserve">Con base en </w:t>
      </w:r>
      <w:r w:rsidR="00B81601" w:rsidRPr="004A0EA7">
        <w:rPr>
          <w:rFonts w:ascii="Arial" w:hAnsi="Arial" w:cs="Arial"/>
          <w:sz w:val="22"/>
        </w:rPr>
        <w:t>la</w:t>
      </w:r>
      <w:r w:rsidR="00EF6E5B" w:rsidRPr="004A0EA7">
        <w:rPr>
          <w:rFonts w:ascii="Arial" w:hAnsi="Arial" w:cs="Arial"/>
          <w:sz w:val="22"/>
        </w:rPr>
        <w:t xml:space="preserve"> </w:t>
      </w:r>
      <w:r w:rsidR="00B81601" w:rsidRPr="004A0EA7">
        <w:rPr>
          <w:rFonts w:ascii="Arial" w:hAnsi="Arial" w:cs="Arial"/>
          <w:sz w:val="22"/>
        </w:rPr>
        <w:t>evaluación</w:t>
      </w:r>
      <w:r w:rsidR="00EF6E5B" w:rsidRPr="004A0EA7">
        <w:rPr>
          <w:rFonts w:ascii="Arial" w:hAnsi="Arial" w:cs="Arial"/>
          <w:sz w:val="22"/>
        </w:rPr>
        <w:t xml:space="preserve"> </w:t>
      </w:r>
      <w:r w:rsidR="00AE1894" w:rsidRPr="004A0EA7">
        <w:rPr>
          <w:rFonts w:ascii="Arial" w:hAnsi="Arial" w:cs="Arial"/>
          <w:sz w:val="22"/>
        </w:rPr>
        <w:t>inicial</w:t>
      </w:r>
      <w:r w:rsidRPr="004A0EA7">
        <w:rPr>
          <w:rFonts w:ascii="Arial" w:hAnsi="Arial" w:cs="Arial"/>
          <w:sz w:val="22"/>
        </w:rPr>
        <w:t xml:space="preserve"> y </w:t>
      </w:r>
      <w:r w:rsidR="00EF6E5B" w:rsidRPr="004A0EA7">
        <w:rPr>
          <w:rFonts w:ascii="Arial" w:hAnsi="Arial" w:cs="Arial"/>
          <w:sz w:val="22"/>
        </w:rPr>
        <w:t>en</w:t>
      </w:r>
      <w:r w:rsidRPr="004A0EA7">
        <w:rPr>
          <w:rFonts w:ascii="Arial" w:hAnsi="Arial" w:cs="Arial"/>
          <w:sz w:val="22"/>
        </w:rPr>
        <w:t xml:space="preserve"> los informes de progreso semestrales, </w:t>
      </w:r>
      <w:r w:rsidR="00FC21B0" w:rsidRPr="004A0EA7">
        <w:rPr>
          <w:rFonts w:ascii="Arial" w:hAnsi="Arial" w:cs="Arial"/>
          <w:sz w:val="22"/>
        </w:rPr>
        <w:t xml:space="preserve">el </w:t>
      </w:r>
      <w:r w:rsidR="00D93C73" w:rsidRPr="004A0EA7">
        <w:rPr>
          <w:rFonts w:ascii="Arial" w:hAnsi="Arial" w:cs="Arial"/>
          <w:sz w:val="22"/>
        </w:rPr>
        <w:br/>
      </w:r>
      <w:r w:rsidR="00FC21B0" w:rsidRPr="004A0EA7">
        <w:rPr>
          <w:rFonts w:ascii="Arial" w:hAnsi="Arial" w:cs="Arial"/>
          <w:sz w:val="22"/>
        </w:rPr>
        <w:t>Organismo Ejecutor</w:t>
      </w:r>
      <w:r w:rsidRPr="004A0EA7">
        <w:rPr>
          <w:rFonts w:ascii="Arial" w:hAnsi="Arial" w:cs="Arial"/>
          <w:sz w:val="22"/>
        </w:rPr>
        <w:t xml:space="preserve"> y el Banco verificará</w:t>
      </w:r>
      <w:r w:rsidR="00B81601" w:rsidRPr="004A0EA7">
        <w:rPr>
          <w:rFonts w:ascii="Arial" w:hAnsi="Arial" w:cs="Arial"/>
          <w:sz w:val="22"/>
        </w:rPr>
        <w:t>n</w:t>
      </w:r>
      <w:r w:rsidRPr="004A0EA7">
        <w:rPr>
          <w:rFonts w:ascii="Arial" w:hAnsi="Arial" w:cs="Arial"/>
          <w:sz w:val="22"/>
        </w:rPr>
        <w:t xml:space="preserve"> el cumplimiento de las metas acordadas, así como de los otros compromisos contractuales. En el caso de que esta revisión demuestre la necesidad de hacer ajustes en la ejecución, el ejecutor deberá presentar un plan para corregir las deficiencias encontradas. Esta evaluación servirá de base para la preparación del LRR.</w:t>
      </w:r>
    </w:p>
    <w:p w14:paraId="3AF7CA2B" w14:textId="7A099C06" w:rsidR="00F97894" w:rsidRDefault="00512659" w:rsidP="00B82BE6">
      <w:pPr>
        <w:pStyle w:val="Paragraph"/>
        <w:numPr>
          <w:ilvl w:val="1"/>
          <w:numId w:val="16"/>
        </w:numPr>
        <w:outlineLvl w:val="9"/>
        <w:rPr>
          <w:rFonts w:ascii="Arial" w:hAnsi="Arial" w:cs="Arial"/>
          <w:sz w:val="22"/>
        </w:rPr>
      </w:pPr>
      <w:r w:rsidRPr="004A0EA7">
        <w:rPr>
          <w:rFonts w:ascii="Arial" w:hAnsi="Arial" w:cs="Arial"/>
          <w:sz w:val="22"/>
        </w:rPr>
        <w:t xml:space="preserve">Con base en </w:t>
      </w:r>
      <w:r w:rsidR="00605BDA" w:rsidRPr="004A0EA7">
        <w:rPr>
          <w:rFonts w:ascii="Arial" w:hAnsi="Arial" w:cs="Arial"/>
          <w:sz w:val="22"/>
        </w:rPr>
        <w:t>la evaluación</w:t>
      </w:r>
      <w:r w:rsidRPr="004A0EA7">
        <w:rPr>
          <w:rFonts w:ascii="Arial" w:hAnsi="Arial" w:cs="Arial"/>
          <w:sz w:val="22"/>
        </w:rPr>
        <w:t xml:space="preserve"> final </w:t>
      </w:r>
      <w:r w:rsidR="00D6257A" w:rsidRPr="004A0EA7">
        <w:rPr>
          <w:rFonts w:ascii="Arial" w:hAnsi="Arial" w:cs="Arial"/>
          <w:sz w:val="22"/>
        </w:rPr>
        <w:t>el Organismo Ejecutor</w:t>
      </w:r>
      <w:r w:rsidRPr="004A0EA7">
        <w:rPr>
          <w:rFonts w:ascii="Arial" w:hAnsi="Arial" w:cs="Arial"/>
          <w:sz w:val="22"/>
        </w:rPr>
        <w:t xml:space="preserve"> junto al Banco preparará</w:t>
      </w:r>
      <w:r w:rsidR="00605BDA" w:rsidRPr="004A0EA7">
        <w:rPr>
          <w:rFonts w:ascii="Arial" w:hAnsi="Arial" w:cs="Arial"/>
          <w:sz w:val="22"/>
        </w:rPr>
        <w:t>n</w:t>
      </w:r>
      <w:r w:rsidRPr="004A0EA7">
        <w:rPr>
          <w:rFonts w:ascii="Arial" w:hAnsi="Arial" w:cs="Arial"/>
          <w:sz w:val="22"/>
        </w:rPr>
        <w:t xml:space="preserve"> </w:t>
      </w:r>
      <w:r w:rsidR="00330E8A" w:rsidRPr="004A0EA7">
        <w:rPr>
          <w:rFonts w:ascii="Arial" w:hAnsi="Arial" w:cs="Arial"/>
          <w:sz w:val="22"/>
        </w:rPr>
        <w:t xml:space="preserve">el </w:t>
      </w:r>
      <w:r w:rsidRPr="004A0EA7">
        <w:rPr>
          <w:rFonts w:ascii="Arial" w:hAnsi="Arial" w:cs="Arial"/>
          <w:sz w:val="22"/>
        </w:rPr>
        <w:t>Informe de Terminación de Proyecto (ITP).</w:t>
      </w:r>
    </w:p>
    <w:p w14:paraId="5DB38006" w14:textId="77777777" w:rsidR="001A2C95" w:rsidRDefault="001A2C95" w:rsidP="001A2C95">
      <w:pPr>
        <w:pStyle w:val="Paragraph"/>
        <w:tabs>
          <w:tab w:val="clear" w:pos="720"/>
        </w:tabs>
        <w:ind w:firstLine="0"/>
        <w:outlineLvl w:val="9"/>
        <w:rPr>
          <w:rFonts w:ascii="Arial" w:hAnsi="Arial" w:cs="Arial"/>
          <w:sz w:val="22"/>
        </w:rPr>
      </w:pPr>
    </w:p>
    <w:p w14:paraId="4F139E2D" w14:textId="4A434B1C" w:rsidR="00EC31C6" w:rsidRDefault="00AF6DFF" w:rsidP="001A2C95">
      <w:pPr>
        <w:pStyle w:val="Heading4"/>
        <w:ind w:left="1080"/>
        <w:rPr>
          <w:noProof/>
          <w:lang w:val="es-CO"/>
        </w:rPr>
      </w:pPr>
      <w:r w:rsidRPr="001A2C95">
        <w:rPr>
          <w:noProof/>
          <w:lang w:val="es-CO"/>
        </w:rPr>
        <w:t>Coordinación, plan de trabajo y presupuesto de la evaluación</w:t>
      </w:r>
    </w:p>
    <w:p w14:paraId="12A53E5A" w14:textId="77777777" w:rsidR="001A2C95" w:rsidRPr="001A2C95" w:rsidRDefault="001A2C95" w:rsidP="001A2C95">
      <w:pPr>
        <w:rPr>
          <w:lang w:val="es-CO"/>
        </w:rPr>
      </w:pPr>
    </w:p>
    <w:p w14:paraId="3EA7F3EC" w14:textId="7CEF6D55" w:rsidR="0074237B" w:rsidRPr="00A73ACD" w:rsidRDefault="00AF6DFF" w:rsidP="00B82BE6">
      <w:pPr>
        <w:pStyle w:val="Paragraph"/>
        <w:numPr>
          <w:ilvl w:val="1"/>
          <w:numId w:val="16"/>
        </w:numPr>
        <w:outlineLvl w:val="9"/>
        <w:rPr>
          <w:rFonts w:ascii="Arial" w:hAnsi="Arial" w:cs="Arial"/>
          <w:sz w:val="22"/>
        </w:rPr>
      </w:pPr>
      <w:bookmarkStart w:id="29" w:name="_Toc305003958"/>
      <w:r w:rsidRPr="00A73ACD">
        <w:rPr>
          <w:rFonts w:ascii="Arial" w:hAnsi="Arial" w:cs="Arial"/>
          <w:b/>
          <w:sz w:val="22"/>
        </w:rPr>
        <w:t>Coordinación y Responsabilidades.</w:t>
      </w:r>
      <w:r w:rsidRPr="00A73ACD">
        <w:rPr>
          <w:rFonts w:ascii="Arial" w:hAnsi="Arial" w:cs="Arial"/>
          <w:sz w:val="22"/>
        </w:rPr>
        <w:t xml:space="preserve"> </w:t>
      </w:r>
      <w:r w:rsidR="00244D38" w:rsidRPr="0096577B">
        <w:rPr>
          <w:rFonts w:ascii="Arial" w:hAnsi="Arial" w:cs="Arial"/>
          <w:sz w:val="22"/>
        </w:rPr>
        <w:t>El</w:t>
      </w:r>
      <w:r w:rsidR="00563766" w:rsidRPr="0096577B">
        <w:rPr>
          <w:rFonts w:ascii="Arial" w:hAnsi="Arial" w:cs="Arial"/>
          <w:sz w:val="22"/>
        </w:rPr>
        <w:t xml:space="preserve"> Ejecutor</w:t>
      </w:r>
      <w:r w:rsidRPr="0096577B">
        <w:rPr>
          <w:rFonts w:ascii="Arial" w:hAnsi="Arial" w:cs="Arial"/>
          <w:sz w:val="22"/>
        </w:rPr>
        <w:t xml:space="preserve"> será responsable por realizar las actividades de </w:t>
      </w:r>
      <w:r w:rsidR="00054807" w:rsidRPr="0096577B">
        <w:rPr>
          <w:rFonts w:ascii="Arial" w:hAnsi="Arial" w:cs="Arial"/>
          <w:sz w:val="22"/>
        </w:rPr>
        <w:t xml:space="preserve">evaluación </w:t>
      </w:r>
      <w:r w:rsidRPr="0096577B">
        <w:rPr>
          <w:rFonts w:ascii="Arial" w:hAnsi="Arial" w:cs="Arial"/>
          <w:sz w:val="22"/>
        </w:rPr>
        <w:t>acordadas en este Plan de Evaluación</w:t>
      </w:r>
      <w:r w:rsidR="00054807" w:rsidRPr="0096577B">
        <w:rPr>
          <w:rFonts w:ascii="Arial" w:hAnsi="Arial" w:cs="Arial"/>
          <w:sz w:val="22"/>
        </w:rPr>
        <w:t>, lo cual incluye</w:t>
      </w:r>
      <w:r w:rsidR="00A73ACD">
        <w:rPr>
          <w:rFonts w:ascii="Arial" w:hAnsi="Arial" w:cs="Arial"/>
          <w:sz w:val="22"/>
        </w:rPr>
        <w:t xml:space="preserve"> </w:t>
      </w:r>
      <w:r w:rsidR="00054807" w:rsidRPr="0096577B">
        <w:rPr>
          <w:rFonts w:ascii="Arial" w:hAnsi="Arial" w:cs="Arial"/>
          <w:sz w:val="22"/>
        </w:rPr>
        <w:t>la recolección de los datos, su procesamiento y análisis, así como el reporte de los avances</w:t>
      </w:r>
      <w:r w:rsidRPr="0096577B">
        <w:rPr>
          <w:rFonts w:ascii="Arial" w:hAnsi="Arial" w:cs="Arial"/>
          <w:sz w:val="22"/>
        </w:rPr>
        <w:t xml:space="preserve">. </w:t>
      </w:r>
      <w:r w:rsidR="007C23C6" w:rsidRPr="0096577B">
        <w:rPr>
          <w:rFonts w:ascii="Arial" w:hAnsi="Arial" w:cs="Arial"/>
          <w:sz w:val="22"/>
        </w:rPr>
        <w:t>El Organismo Ejecutor</w:t>
      </w:r>
      <w:r w:rsidR="00054807" w:rsidRPr="0096577B">
        <w:rPr>
          <w:rFonts w:ascii="Arial" w:hAnsi="Arial" w:cs="Arial"/>
          <w:sz w:val="22"/>
        </w:rPr>
        <w:t xml:space="preserve"> es también</w:t>
      </w:r>
      <w:r w:rsidRPr="0096577B">
        <w:rPr>
          <w:rFonts w:ascii="Arial" w:hAnsi="Arial" w:cs="Arial"/>
          <w:sz w:val="22"/>
        </w:rPr>
        <w:t xml:space="preserve"> responsable por la administración de los recursos</w:t>
      </w:r>
      <w:r w:rsidR="00054807" w:rsidRPr="0096577B">
        <w:rPr>
          <w:rFonts w:ascii="Arial" w:hAnsi="Arial" w:cs="Arial"/>
          <w:sz w:val="22"/>
        </w:rPr>
        <w:t xml:space="preserve"> de evaluación</w:t>
      </w:r>
      <w:r w:rsidR="00EC3663" w:rsidRPr="0096577B">
        <w:rPr>
          <w:rFonts w:ascii="Arial" w:hAnsi="Arial" w:cs="Arial"/>
          <w:sz w:val="22"/>
        </w:rPr>
        <w:t>.</w:t>
      </w:r>
      <w:r w:rsidRPr="0096577B">
        <w:rPr>
          <w:rFonts w:ascii="Arial" w:hAnsi="Arial" w:cs="Arial"/>
          <w:sz w:val="22"/>
        </w:rPr>
        <w:t xml:space="preserve"> </w:t>
      </w:r>
      <w:r w:rsidR="007C23C6" w:rsidRPr="0096577B">
        <w:rPr>
          <w:rFonts w:ascii="Arial" w:hAnsi="Arial" w:cs="Arial"/>
          <w:sz w:val="22"/>
        </w:rPr>
        <w:t>El Organismo Ejecutor</w:t>
      </w:r>
      <w:r w:rsidR="007C304A" w:rsidRPr="0096577B">
        <w:rPr>
          <w:rFonts w:ascii="Arial" w:hAnsi="Arial" w:cs="Arial"/>
          <w:sz w:val="22"/>
        </w:rPr>
        <w:t xml:space="preserve"> </w:t>
      </w:r>
      <w:r w:rsidRPr="0096577B">
        <w:rPr>
          <w:rFonts w:ascii="Arial" w:hAnsi="Arial" w:cs="Arial"/>
          <w:sz w:val="22"/>
        </w:rPr>
        <w:t xml:space="preserve">será el </w:t>
      </w:r>
      <w:r w:rsidR="00121DE1" w:rsidRPr="0096577B">
        <w:rPr>
          <w:rFonts w:ascii="Arial" w:hAnsi="Arial" w:cs="Arial"/>
          <w:sz w:val="22"/>
        </w:rPr>
        <w:t>responsable</w:t>
      </w:r>
      <w:r w:rsidRPr="0096577B">
        <w:rPr>
          <w:rFonts w:ascii="Arial" w:hAnsi="Arial" w:cs="Arial"/>
          <w:sz w:val="22"/>
        </w:rPr>
        <w:t xml:space="preserve"> directo de las acciones previstas en </w:t>
      </w:r>
      <w:r w:rsidR="00D26185" w:rsidRPr="0096577B">
        <w:rPr>
          <w:rFonts w:ascii="Arial" w:hAnsi="Arial" w:cs="Arial"/>
          <w:sz w:val="22"/>
        </w:rPr>
        <w:t>o</w:t>
      </w:r>
      <w:r w:rsidRPr="0096577B">
        <w:rPr>
          <w:rFonts w:ascii="Arial" w:hAnsi="Arial" w:cs="Arial"/>
          <w:sz w:val="22"/>
        </w:rPr>
        <w:t>s</w:t>
      </w:r>
      <w:r w:rsidR="00366A4F" w:rsidRPr="0096577B">
        <w:rPr>
          <w:rFonts w:ascii="Arial" w:hAnsi="Arial" w:cs="Arial"/>
          <w:sz w:val="22"/>
        </w:rPr>
        <w:t xml:space="preserve"> </w:t>
      </w:r>
      <w:r w:rsidRPr="0096577B">
        <w:rPr>
          <w:rFonts w:ascii="Arial" w:hAnsi="Arial" w:cs="Arial"/>
          <w:sz w:val="22"/>
        </w:rPr>
        <w:t xml:space="preserve">diferentes elementos del Plan, así como de suministrar en forma oportuna y completa toda la información que sea requerida por el Banco para supervisar el avance, el cumplimiento normativo y evaluar los logros del </w:t>
      </w:r>
      <w:r w:rsidR="007D3B2B" w:rsidRPr="0096577B">
        <w:rPr>
          <w:rFonts w:ascii="Arial" w:hAnsi="Arial" w:cs="Arial"/>
          <w:sz w:val="22"/>
        </w:rPr>
        <w:t>p</w:t>
      </w:r>
      <w:r w:rsidRPr="0096577B">
        <w:rPr>
          <w:rFonts w:ascii="Arial" w:hAnsi="Arial" w:cs="Arial"/>
          <w:sz w:val="22"/>
        </w:rPr>
        <w:t>rograma.</w:t>
      </w:r>
      <w:bookmarkEnd w:id="29"/>
    </w:p>
    <w:p w14:paraId="4C457AD4" w14:textId="08425CE7" w:rsidR="00772EA3" w:rsidRDefault="00512659" w:rsidP="00B82BE6">
      <w:pPr>
        <w:pStyle w:val="Paragraph"/>
        <w:numPr>
          <w:ilvl w:val="1"/>
          <w:numId w:val="16"/>
        </w:numPr>
        <w:outlineLvl w:val="9"/>
        <w:rPr>
          <w:rFonts w:ascii="Arial" w:hAnsi="Arial" w:cs="Arial"/>
          <w:sz w:val="22"/>
        </w:rPr>
      </w:pPr>
      <w:r w:rsidRPr="0096577B">
        <w:rPr>
          <w:rFonts w:ascii="Arial" w:hAnsi="Arial" w:cs="Arial"/>
          <w:sz w:val="22"/>
        </w:rPr>
        <w:t xml:space="preserve">Por su parte el BID, a través del </w:t>
      </w:r>
      <w:proofErr w:type="gramStart"/>
      <w:r w:rsidRPr="0096577B">
        <w:rPr>
          <w:rFonts w:ascii="Arial" w:hAnsi="Arial" w:cs="Arial"/>
          <w:sz w:val="22"/>
        </w:rPr>
        <w:t>Jefe</w:t>
      </w:r>
      <w:proofErr w:type="gramEnd"/>
      <w:r w:rsidRPr="0096577B">
        <w:rPr>
          <w:rFonts w:ascii="Arial" w:hAnsi="Arial" w:cs="Arial"/>
          <w:sz w:val="22"/>
        </w:rPr>
        <w:t xml:space="preserve"> y Equipo de Proyecto, es responsable de coordinar y asegurar que el plan se cumpla con la calidad técnica y el tiempo </w:t>
      </w:r>
      <w:r w:rsidR="00A449B4" w:rsidRPr="0096577B">
        <w:rPr>
          <w:rFonts w:ascii="Arial" w:hAnsi="Arial" w:cs="Arial"/>
          <w:sz w:val="22"/>
        </w:rPr>
        <w:br/>
      </w:r>
      <w:r w:rsidRPr="0096577B">
        <w:rPr>
          <w:rFonts w:ascii="Arial" w:hAnsi="Arial" w:cs="Arial"/>
          <w:sz w:val="22"/>
        </w:rPr>
        <w:t xml:space="preserve">establecidos. Para ello, llevará a cabo reuniones periódicas con los responsables de la ejecución de este plan y de ser necesario solicitará informes o presentaciones de resultados extraordinarias. </w:t>
      </w:r>
    </w:p>
    <w:p w14:paraId="2085E58B" w14:textId="21300828" w:rsidR="00772EA3" w:rsidRPr="0096577B" w:rsidRDefault="00772EA3" w:rsidP="00B82BE6">
      <w:pPr>
        <w:pStyle w:val="Paragraph"/>
        <w:numPr>
          <w:ilvl w:val="1"/>
          <w:numId w:val="16"/>
        </w:numPr>
        <w:outlineLvl w:val="9"/>
        <w:rPr>
          <w:rFonts w:ascii="Arial" w:hAnsi="Arial" w:cs="Arial"/>
          <w:sz w:val="22"/>
        </w:rPr>
      </w:pPr>
      <w:r w:rsidRPr="00A73ACD">
        <w:rPr>
          <w:rFonts w:ascii="Arial" w:hAnsi="Arial" w:cs="Arial"/>
          <w:b/>
          <w:sz w:val="22"/>
        </w:rPr>
        <w:t>Evaluación de Impacto.</w:t>
      </w:r>
      <w:r>
        <w:rPr>
          <w:rFonts w:ascii="Arial" w:hAnsi="Arial" w:cs="Arial"/>
          <w:sz w:val="22"/>
        </w:rPr>
        <w:t xml:space="preserve"> </w:t>
      </w:r>
      <w:r w:rsidRPr="00772EA3">
        <w:rPr>
          <w:rFonts w:ascii="Arial" w:hAnsi="Arial" w:cs="Arial"/>
          <w:sz w:val="22"/>
        </w:rPr>
        <w:t xml:space="preserve">Para la evaluación de impacto se conformará un </w:t>
      </w:r>
      <w:r w:rsidRPr="00A73ACD">
        <w:rPr>
          <w:rFonts w:ascii="Arial" w:hAnsi="Arial" w:cs="Arial"/>
          <w:sz w:val="22"/>
        </w:rPr>
        <w:t xml:space="preserve">equipo de evaluación (EE) compuesto por personal del organismo ejecutor del gobierno, personal técnico del BID y especialistas de la London </w:t>
      </w:r>
      <w:proofErr w:type="spellStart"/>
      <w:r w:rsidRPr="00A73ACD">
        <w:rPr>
          <w:rFonts w:ascii="Arial" w:hAnsi="Arial" w:cs="Arial"/>
          <w:sz w:val="22"/>
        </w:rPr>
        <w:t>School</w:t>
      </w:r>
      <w:proofErr w:type="spellEnd"/>
      <w:r w:rsidRPr="00A73ACD">
        <w:rPr>
          <w:rFonts w:ascii="Arial" w:hAnsi="Arial" w:cs="Arial"/>
          <w:sz w:val="22"/>
        </w:rPr>
        <w:t xml:space="preserve"> </w:t>
      </w:r>
      <w:proofErr w:type="spellStart"/>
      <w:r w:rsidRPr="00A73ACD">
        <w:rPr>
          <w:rFonts w:ascii="Arial" w:hAnsi="Arial" w:cs="Arial"/>
          <w:sz w:val="22"/>
        </w:rPr>
        <w:t>of</w:t>
      </w:r>
      <w:proofErr w:type="spellEnd"/>
      <w:r w:rsidRPr="00A73ACD">
        <w:rPr>
          <w:rFonts w:ascii="Arial" w:hAnsi="Arial" w:cs="Arial"/>
          <w:sz w:val="22"/>
        </w:rPr>
        <w:t xml:space="preserve"> </w:t>
      </w:r>
      <w:proofErr w:type="spellStart"/>
      <w:r w:rsidRPr="00A73ACD">
        <w:rPr>
          <w:rFonts w:ascii="Arial" w:hAnsi="Arial" w:cs="Arial"/>
          <w:sz w:val="22"/>
        </w:rPr>
        <w:t>Hygiene</w:t>
      </w:r>
      <w:proofErr w:type="spellEnd"/>
      <w:r w:rsidRPr="00A73ACD">
        <w:rPr>
          <w:rFonts w:ascii="Arial" w:hAnsi="Arial" w:cs="Arial"/>
          <w:sz w:val="22"/>
        </w:rPr>
        <w:t xml:space="preserve"> and Tropical Medicine (LSHTM).</w:t>
      </w:r>
      <w:r w:rsidRPr="00772EA3">
        <w:rPr>
          <w:rFonts w:ascii="Arial" w:hAnsi="Arial" w:cs="Arial"/>
          <w:sz w:val="22"/>
        </w:rPr>
        <w:t xml:space="preserve"> El EE será responsable del diseño y supervisión de la evaluación. El levantamiento, análisis de datos y elaboración de informes se llevará a cabo mediante la contratación de consultores independientes financiados con recursos del programa a cargo del organismo ejecutor.</w:t>
      </w:r>
    </w:p>
    <w:p w14:paraId="4BC3C6C2" w14:textId="4AB5A865" w:rsidR="0074237B" w:rsidRPr="0096577B" w:rsidRDefault="00512659" w:rsidP="00B82BE6">
      <w:pPr>
        <w:pStyle w:val="Paragraph"/>
        <w:numPr>
          <w:ilvl w:val="1"/>
          <w:numId w:val="16"/>
        </w:numPr>
        <w:outlineLvl w:val="9"/>
        <w:rPr>
          <w:rFonts w:ascii="Arial" w:hAnsi="Arial" w:cs="Arial"/>
          <w:sz w:val="22"/>
        </w:rPr>
      </w:pPr>
      <w:r w:rsidRPr="0096577B">
        <w:rPr>
          <w:rFonts w:ascii="Arial" w:hAnsi="Arial" w:cs="Arial"/>
          <w:sz w:val="22"/>
        </w:rPr>
        <w:t xml:space="preserve">A </w:t>
      </w:r>
      <w:proofErr w:type="gramStart"/>
      <w:r w:rsidRPr="0096577B">
        <w:rPr>
          <w:rFonts w:ascii="Arial" w:hAnsi="Arial" w:cs="Arial"/>
          <w:sz w:val="22"/>
        </w:rPr>
        <w:t>continuación</w:t>
      </w:r>
      <w:proofErr w:type="gramEnd"/>
      <w:r w:rsidRPr="0096577B">
        <w:rPr>
          <w:rFonts w:ascii="Arial" w:hAnsi="Arial" w:cs="Arial"/>
          <w:sz w:val="22"/>
        </w:rPr>
        <w:t xml:space="preserve"> se prese</w:t>
      </w:r>
      <w:r w:rsidR="007D3B2B" w:rsidRPr="0096577B">
        <w:rPr>
          <w:rFonts w:ascii="Arial" w:hAnsi="Arial" w:cs="Arial"/>
          <w:sz w:val="22"/>
        </w:rPr>
        <w:t>nta el Plan de Trabajo para la e</w:t>
      </w:r>
      <w:r w:rsidRPr="0096577B">
        <w:rPr>
          <w:rFonts w:ascii="Arial" w:hAnsi="Arial" w:cs="Arial"/>
          <w:sz w:val="22"/>
        </w:rPr>
        <w:t xml:space="preserve">valuación del programa, el cual incluye las principales actividades y sus respectivos productos, el plazo de </w:t>
      </w:r>
      <w:r w:rsidR="00D93C73" w:rsidRPr="0096577B">
        <w:rPr>
          <w:rFonts w:ascii="Arial" w:hAnsi="Arial" w:cs="Arial"/>
          <w:sz w:val="22"/>
        </w:rPr>
        <w:br/>
      </w:r>
      <w:r w:rsidRPr="0096577B">
        <w:rPr>
          <w:rFonts w:ascii="Arial" w:hAnsi="Arial" w:cs="Arial"/>
          <w:sz w:val="22"/>
        </w:rPr>
        <w:t>cumplimiento, el responsable y el costo, identificando la fuente de financiamiento.</w:t>
      </w:r>
    </w:p>
    <w:p w14:paraId="30ACE256" w14:textId="77777777" w:rsidR="00EC31C6" w:rsidRDefault="00EC31C6" w:rsidP="00772EA3">
      <w:pPr>
        <w:pStyle w:val="Paragraph"/>
        <w:tabs>
          <w:tab w:val="clear" w:pos="720"/>
        </w:tabs>
        <w:outlineLvl w:val="9"/>
        <w:rPr>
          <w:rFonts w:ascii="Arial" w:hAnsi="Arial" w:cs="Arial"/>
          <w:sz w:val="22"/>
        </w:rPr>
      </w:pPr>
    </w:p>
    <w:p w14:paraId="7373B942" w14:textId="77777777" w:rsidR="00772EA3" w:rsidRPr="0096577B" w:rsidRDefault="00772EA3" w:rsidP="00772EA3">
      <w:pPr>
        <w:pStyle w:val="Paragraph"/>
        <w:tabs>
          <w:tab w:val="clear" w:pos="720"/>
        </w:tabs>
        <w:outlineLvl w:val="9"/>
        <w:rPr>
          <w:rFonts w:ascii="Arial" w:hAnsi="Arial" w:cs="Arial"/>
          <w:sz w:val="22"/>
        </w:rPr>
        <w:sectPr w:rsidR="00772EA3" w:rsidRPr="0096577B" w:rsidSect="00190E94">
          <w:footerReference w:type="default" r:id="rId18"/>
          <w:pgSz w:w="12240" w:h="15840"/>
          <w:pgMar w:top="1440" w:right="1800" w:bottom="1440" w:left="1800" w:header="720" w:footer="720" w:gutter="0"/>
          <w:cols w:space="720"/>
          <w:docGrid w:linePitch="326"/>
        </w:sectPr>
      </w:pPr>
    </w:p>
    <w:p w14:paraId="399705C6" w14:textId="77777777" w:rsidR="00EC31C6" w:rsidRPr="0096577B" w:rsidRDefault="00F97894" w:rsidP="00212F82">
      <w:pPr>
        <w:pStyle w:val="Heading1"/>
        <w:numPr>
          <w:ilvl w:val="0"/>
          <w:numId w:val="0"/>
        </w:numPr>
        <w:spacing w:before="120" w:after="0"/>
        <w:rPr>
          <w:rFonts w:ascii="Arial" w:hAnsi="Arial" w:cs="Arial"/>
          <w:smallCaps w:val="0"/>
          <w:spacing w:val="-3"/>
          <w:sz w:val="22"/>
          <w:szCs w:val="22"/>
          <w:lang w:val="es-ES_tradnl"/>
        </w:rPr>
      </w:pPr>
      <w:bookmarkStart w:id="30" w:name="_Toc299996944"/>
      <w:bookmarkStart w:id="31" w:name="_Toc299997074"/>
      <w:bookmarkStart w:id="32" w:name="_Toc299997417"/>
      <w:bookmarkStart w:id="33" w:name="_Toc305003964"/>
      <w:r w:rsidRPr="0096577B">
        <w:rPr>
          <w:rFonts w:ascii="Arial" w:hAnsi="Arial" w:cs="Arial"/>
          <w:smallCaps w:val="0"/>
          <w:spacing w:val="-3"/>
          <w:sz w:val="22"/>
          <w:szCs w:val="22"/>
          <w:lang w:val="es-ES_tradnl"/>
        </w:rPr>
        <w:lastRenderedPageBreak/>
        <w:t xml:space="preserve">Cuadro </w:t>
      </w:r>
      <w:r w:rsidR="005D12C9">
        <w:rPr>
          <w:rFonts w:ascii="Arial" w:hAnsi="Arial" w:cs="Arial"/>
          <w:smallCaps w:val="0"/>
          <w:spacing w:val="-3"/>
          <w:sz w:val="22"/>
          <w:szCs w:val="22"/>
          <w:lang w:val="es-ES_tradnl"/>
        </w:rPr>
        <w:t>6</w:t>
      </w:r>
      <w:r w:rsidR="002A7765" w:rsidRPr="0096577B">
        <w:rPr>
          <w:rFonts w:ascii="Arial" w:hAnsi="Arial" w:cs="Arial"/>
          <w:smallCaps w:val="0"/>
          <w:spacing w:val="-3"/>
          <w:sz w:val="22"/>
          <w:szCs w:val="22"/>
          <w:lang w:val="es-ES_tradnl"/>
        </w:rPr>
        <w:t xml:space="preserve">: </w:t>
      </w:r>
      <w:r w:rsidR="00281BD6" w:rsidRPr="0096577B">
        <w:rPr>
          <w:rFonts w:ascii="Arial" w:hAnsi="Arial" w:cs="Arial"/>
          <w:smallCaps w:val="0"/>
          <w:spacing w:val="-3"/>
          <w:sz w:val="22"/>
          <w:szCs w:val="22"/>
          <w:lang w:val="es-ES_tradnl"/>
        </w:rPr>
        <w:t xml:space="preserve">Plan de trabajo de </w:t>
      </w:r>
      <w:bookmarkEnd w:id="30"/>
      <w:bookmarkEnd w:id="31"/>
      <w:bookmarkEnd w:id="32"/>
      <w:r w:rsidR="00281BD6" w:rsidRPr="0096577B">
        <w:rPr>
          <w:rFonts w:ascii="Arial" w:hAnsi="Arial" w:cs="Arial"/>
          <w:smallCaps w:val="0"/>
          <w:spacing w:val="-3"/>
          <w:sz w:val="22"/>
          <w:szCs w:val="22"/>
          <w:lang w:val="es-ES_tradnl"/>
        </w:rPr>
        <w:t>Evaluación</w:t>
      </w:r>
      <w:bookmarkEnd w:id="33"/>
    </w:p>
    <w:tbl>
      <w:tblPr>
        <w:tblW w:w="15210" w:type="dxa"/>
        <w:jc w:val="center"/>
        <w:tblLayout w:type="fixed"/>
        <w:tblCellMar>
          <w:left w:w="10" w:type="dxa"/>
          <w:right w:w="10" w:type="dxa"/>
        </w:tblCellMar>
        <w:tblLook w:val="04A0" w:firstRow="1" w:lastRow="0" w:firstColumn="1" w:lastColumn="0" w:noHBand="0" w:noVBand="1"/>
      </w:tblPr>
      <w:tblGrid>
        <w:gridCol w:w="720"/>
        <w:gridCol w:w="2233"/>
        <w:gridCol w:w="244"/>
        <w:gridCol w:w="271"/>
        <w:gridCol w:w="360"/>
        <w:gridCol w:w="397"/>
        <w:gridCol w:w="122"/>
        <w:gridCol w:w="292"/>
        <w:gridCol w:w="6"/>
        <w:gridCol w:w="300"/>
        <w:gridCol w:w="360"/>
        <w:gridCol w:w="302"/>
        <w:gridCol w:w="148"/>
        <w:gridCol w:w="450"/>
        <w:gridCol w:w="236"/>
        <w:gridCol w:w="156"/>
        <w:gridCol w:w="204"/>
        <w:gridCol w:w="394"/>
        <w:gridCol w:w="450"/>
        <w:gridCol w:w="270"/>
        <w:gridCol w:w="360"/>
        <w:gridCol w:w="413"/>
        <w:gridCol w:w="243"/>
        <w:gridCol w:w="265"/>
        <w:gridCol w:w="296"/>
        <w:gridCol w:w="296"/>
        <w:gridCol w:w="296"/>
        <w:gridCol w:w="297"/>
        <w:gridCol w:w="285"/>
        <w:gridCol w:w="270"/>
        <w:gridCol w:w="270"/>
        <w:gridCol w:w="360"/>
        <w:gridCol w:w="1394"/>
        <w:gridCol w:w="1345"/>
        <w:gridCol w:w="905"/>
      </w:tblGrid>
      <w:tr w:rsidR="00AF11E4" w:rsidRPr="00A73ACD" w14:paraId="5ECBAF4A" w14:textId="77777777" w:rsidTr="00EB75CF">
        <w:trPr>
          <w:jc w:val="center"/>
        </w:trPr>
        <w:tc>
          <w:tcPr>
            <w:tcW w:w="2953" w:type="dxa"/>
            <w:gridSpan w:val="2"/>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1C54CE0" w14:textId="77777777" w:rsidR="00AF11E4" w:rsidRPr="00A73ACD" w:rsidRDefault="00AF11E4" w:rsidP="00512659">
            <w:pPr>
              <w:jc w:val="center"/>
              <w:rPr>
                <w:rFonts w:ascii="Arial" w:hAnsi="Arial" w:cs="Arial"/>
                <w:b/>
                <w:sz w:val="20"/>
              </w:rPr>
            </w:pPr>
            <w:r w:rsidRPr="00A73ACD">
              <w:rPr>
                <w:rFonts w:ascii="Arial" w:hAnsi="Arial" w:cs="Arial"/>
                <w:b/>
                <w:sz w:val="20"/>
              </w:rPr>
              <w:t>Principales actividades de evaluación/Productos por actividad</w:t>
            </w:r>
          </w:p>
        </w:tc>
        <w:tc>
          <w:tcPr>
            <w:tcW w:w="2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923264F" w14:textId="77777777" w:rsidR="00AF11E4" w:rsidRPr="00A73ACD" w:rsidRDefault="00AF11E4">
            <w:pPr>
              <w:jc w:val="center"/>
              <w:rPr>
                <w:rFonts w:ascii="Arial" w:hAnsi="Arial" w:cs="Arial"/>
                <w:b/>
                <w:sz w:val="20"/>
              </w:rPr>
            </w:pPr>
          </w:p>
        </w:tc>
        <w:tc>
          <w:tcPr>
            <w:tcW w:w="1442"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4818523" w14:textId="77777777" w:rsidR="00AF11E4" w:rsidRPr="00A73ACD" w:rsidRDefault="00AF11E4">
            <w:pPr>
              <w:jc w:val="center"/>
              <w:rPr>
                <w:rFonts w:ascii="Arial" w:hAnsi="Arial" w:cs="Arial"/>
                <w:b/>
                <w:sz w:val="20"/>
              </w:rPr>
            </w:pPr>
            <w:r w:rsidRPr="00A73ACD">
              <w:rPr>
                <w:rFonts w:ascii="Arial" w:hAnsi="Arial" w:cs="Arial"/>
                <w:b/>
                <w:sz w:val="20"/>
              </w:rPr>
              <w:t>Año 1</w:t>
            </w:r>
          </w:p>
        </w:tc>
        <w:tc>
          <w:tcPr>
            <w:tcW w:w="1566" w:type="dxa"/>
            <w:gridSpan w:val="6"/>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7DD3A6C" w14:textId="77777777" w:rsidR="00AF11E4" w:rsidRPr="00A73ACD" w:rsidRDefault="00AF11E4">
            <w:pPr>
              <w:jc w:val="center"/>
              <w:rPr>
                <w:rFonts w:ascii="Arial" w:hAnsi="Arial" w:cs="Arial"/>
                <w:b/>
                <w:sz w:val="20"/>
              </w:rPr>
            </w:pPr>
            <w:r w:rsidRPr="00A73ACD">
              <w:rPr>
                <w:rFonts w:ascii="Arial" w:hAnsi="Arial" w:cs="Arial"/>
                <w:b/>
                <w:sz w:val="20"/>
              </w:rPr>
              <w:t>Año 2</w:t>
            </w:r>
          </w:p>
        </w:tc>
        <w:tc>
          <w:tcPr>
            <w:tcW w:w="1440"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D172F9B" w14:textId="77777777" w:rsidR="00AF11E4" w:rsidRPr="00A73ACD" w:rsidRDefault="00AF11E4">
            <w:pPr>
              <w:jc w:val="center"/>
              <w:rPr>
                <w:rFonts w:ascii="Arial" w:hAnsi="Arial" w:cs="Arial"/>
                <w:b/>
                <w:sz w:val="20"/>
              </w:rPr>
            </w:pPr>
            <w:r w:rsidRPr="00A73ACD">
              <w:rPr>
                <w:rFonts w:ascii="Arial" w:hAnsi="Arial" w:cs="Arial"/>
                <w:b/>
                <w:sz w:val="20"/>
              </w:rPr>
              <w:t>Año 3</w:t>
            </w:r>
          </w:p>
        </w:tc>
        <w:tc>
          <w:tcPr>
            <w:tcW w:w="1551"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D8A1623" w14:textId="77777777" w:rsidR="00AF11E4" w:rsidRPr="00A73ACD" w:rsidRDefault="00AF11E4">
            <w:pPr>
              <w:jc w:val="center"/>
              <w:rPr>
                <w:rFonts w:ascii="Arial" w:hAnsi="Arial" w:cs="Arial"/>
                <w:b/>
                <w:sz w:val="20"/>
              </w:rPr>
            </w:pPr>
            <w:r w:rsidRPr="00A73ACD">
              <w:rPr>
                <w:rFonts w:ascii="Arial" w:hAnsi="Arial" w:cs="Arial"/>
                <w:b/>
                <w:sz w:val="20"/>
              </w:rPr>
              <w:t>Año 4</w:t>
            </w:r>
          </w:p>
        </w:tc>
        <w:tc>
          <w:tcPr>
            <w:tcW w:w="1185" w:type="dxa"/>
            <w:gridSpan w:val="4"/>
            <w:tcBorders>
              <w:top w:val="single" w:sz="4" w:space="0" w:color="000000"/>
              <w:left w:val="single" w:sz="4" w:space="0" w:color="000000"/>
              <w:bottom w:val="single" w:sz="4" w:space="0" w:color="000000"/>
              <w:right w:val="single" w:sz="4" w:space="0" w:color="000000"/>
            </w:tcBorders>
            <w:shd w:val="clear" w:color="auto" w:fill="D9D9D9"/>
          </w:tcPr>
          <w:p w14:paraId="45802BD5" w14:textId="77777777" w:rsidR="00AF11E4" w:rsidRPr="00A73ACD" w:rsidRDefault="00AF11E4">
            <w:pPr>
              <w:jc w:val="center"/>
              <w:rPr>
                <w:rFonts w:ascii="Arial" w:hAnsi="Arial" w:cs="Arial"/>
                <w:b/>
                <w:sz w:val="20"/>
              </w:rPr>
            </w:pPr>
            <w:r w:rsidRPr="00A73ACD">
              <w:rPr>
                <w:rFonts w:ascii="Arial" w:hAnsi="Arial" w:cs="Arial"/>
                <w:b/>
                <w:sz w:val="20"/>
              </w:rPr>
              <w:t>Año 5</w:t>
            </w:r>
          </w:p>
        </w:tc>
        <w:tc>
          <w:tcPr>
            <w:tcW w:w="1185" w:type="dxa"/>
            <w:gridSpan w:val="4"/>
            <w:tcBorders>
              <w:top w:val="single" w:sz="4" w:space="0" w:color="000000"/>
              <w:left w:val="single" w:sz="4" w:space="0" w:color="000000"/>
              <w:bottom w:val="single" w:sz="4" w:space="0" w:color="000000"/>
              <w:right w:val="single" w:sz="4" w:space="0" w:color="000000"/>
            </w:tcBorders>
            <w:shd w:val="clear" w:color="auto" w:fill="D9D9D9"/>
          </w:tcPr>
          <w:p w14:paraId="611E7287" w14:textId="77777777" w:rsidR="00AF11E4" w:rsidRPr="00A73ACD" w:rsidRDefault="00AF11E4">
            <w:pPr>
              <w:jc w:val="center"/>
              <w:rPr>
                <w:rFonts w:ascii="Arial" w:hAnsi="Arial" w:cs="Arial"/>
                <w:b/>
                <w:sz w:val="20"/>
              </w:rPr>
            </w:pPr>
            <w:r w:rsidRPr="00A73ACD">
              <w:rPr>
                <w:rFonts w:ascii="Arial" w:hAnsi="Arial" w:cs="Arial"/>
                <w:b/>
                <w:sz w:val="20"/>
              </w:rPr>
              <w:t>Año 6</w:t>
            </w:r>
          </w:p>
        </w:tc>
        <w:tc>
          <w:tcPr>
            <w:tcW w:w="1394"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AFF95F6" w14:textId="77777777" w:rsidR="00AF11E4" w:rsidRPr="00A73ACD" w:rsidRDefault="00AF11E4">
            <w:pPr>
              <w:jc w:val="center"/>
              <w:rPr>
                <w:rFonts w:ascii="Arial" w:hAnsi="Arial" w:cs="Arial"/>
                <w:b/>
                <w:sz w:val="20"/>
              </w:rPr>
            </w:pPr>
            <w:r w:rsidRPr="00A73ACD">
              <w:rPr>
                <w:rFonts w:ascii="Arial" w:hAnsi="Arial" w:cs="Arial"/>
                <w:b/>
                <w:sz w:val="20"/>
              </w:rPr>
              <w:t>Responsable</w:t>
            </w:r>
          </w:p>
        </w:tc>
        <w:tc>
          <w:tcPr>
            <w:tcW w:w="1345"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A28C76D" w14:textId="77777777" w:rsidR="00AF11E4" w:rsidRPr="00A73ACD" w:rsidRDefault="00AF11E4">
            <w:pPr>
              <w:jc w:val="center"/>
              <w:rPr>
                <w:rFonts w:ascii="Arial" w:hAnsi="Arial" w:cs="Arial"/>
                <w:b/>
                <w:sz w:val="20"/>
              </w:rPr>
            </w:pPr>
            <w:r w:rsidRPr="00A73ACD">
              <w:rPr>
                <w:rFonts w:ascii="Arial" w:hAnsi="Arial" w:cs="Arial"/>
                <w:b/>
                <w:sz w:val="20"/>
              </w:rPr>
              <w:t>Costo</w:t>
            </w:r>
          </w:p>
          <w:p w14:paraId="797757E4" w14:textId="77777777" w:rsidR="00AF11E4" w:rsidRPr="00A73ACD" w:rsidRDefault="00AF11E4">
            <w:pPr>
              <w:jc w:val="center"/>
              <w:rPr>
                <w:rFonts w:ascii="Arial" w:hAnsi="Arial" w:cs="Arial"/>
                <w:b/>
                <w:sz w:val="20"/>
              </w:rPr>
            </w:pPr>
            <w:r w:rsidRPr="00A73ACD">
              <w:rPr>
                <w:rFonts w:ascii="Arial" w:hAnsi="Arial" w:cs="Arial"/>
                <w:b/>
                <w:sz w:val="20"/>
              </w:rPr>
              <w:t>(US$)</w:t>
            </w:r>
          </w:p>
        </w:tc>
        <w:tc>
          <w:tcPr>
            <w:tcW w:w="905"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273C7FA" w14:textId="77777777" w:rsidR="00AF11E4" w:rsidRPr="00A73ACD" w:rsidRDefault="00AF11E4">
            <w:pPr>
              <w:jc w:val="center"/>
              <w:rPr>
                <w:rFonts w:ascii="Arial" w:hAnsi="Arial" w:cs="Arial"/>
                <w:b/>
                <w:sz w:val="20"/>
              </w:rPr>
            </w:pPr>
            <w:r w:rsidRPr="00A73ACD">
              <w:rPr>
                <w:rFonts w:ascii="Arial" w:hAnsi="Arial" w:cs="Arial"/>
                <w:b/>
                <w:sz w:val="20"/>
              </w:rPr>
              <w:t>Financiamiento</w:t>
            </w:r>
          </w:p>
        </w:tc>
      </w:tr>
      <w:tr w:rsidR="00AF11E4" w:rsidRPr="00A73ACD" w14:paraId="28F3D772" w14:textId="77777777" w:rsidTr="00EB75CF">
        <w:trPr>
          <w:jc w:val="center"/>
        </w:trPr>
        <w:tc>
          <w:tcPr>
            <w:tcW w:w="2953" w:type="dxa"/>
            <w:gridSpan w:val="2"/>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7109242" w14:textId="77777777" w:rsidR="00AF11E4" w:rsidRPr="00A73ACD" w:rsidRDefault="00AF11E4" w:rsidP="00AB33C0">
            <w:pPr>
              <w:jc w:val="center"/>
              <w:rPr>
                <w:rFonts w:ascii="Arial" w:hAnsi="Arial" w:cs="Arial"/>
                <w:b/>
                <w:sz w:val="20"/>
              </w:rPr>
            </w:pPr>
          </w:p>
        </w:tc>
        <w:tc>
          <w:tcPr>
            <w:tcW w:w="2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61C7C8CA" w14:textId="77777777" w:rsidR="00AF11E4" w:rsidRPr="00A73ACD" w:rsidRDefault="00AF11E4" w:rsidP="00AB33C0">
            <w:pPr>
              <w:jc w:val="center"/>
              <w:rPr>
                <w:rFonts w:ascii="Arial" w:hAnsi="Arial" w:cs="Arial"/>
                <w:b/>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486ECCEB" w14:textId="77777777" w:rsidR="00AF11E4" w:rsidRPr="00A73ACD" w:rsidRDefault="00AF11E4" w:rsidP="00AB33C0">
            <w:pPr>
              <w:jc w:val="center"/>
              <w:rPr>
                <w:rFonts w:ascii="Arial" w:hAnsi="Arial" w:cs="Arial"/>
                <w:b/>
                <w:sz w:val="20"/>
              </w:rPr>
            </w:pPr>
            <w:r w:rsidRPr="00A73ACD">
              <w:rPr>
                <w:rFonts w:ascii="Arial" w:hAnsi="Arial" w:cs="Arial"/>
                <w:b/>
                <w:sz w:val="20"/>
              </w:rPr>
              <w:t>I</w:t>
            </w:r>
          </w:p>
        </w:tc>
        <w:tc>
          <w:tcPr>
            <w:tcW w:w="3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5DB81D8C" w14:textId="77777777" w:rsidR="00AF11E4" w:rsidRPr="00A73ACD" w:rsidRDefault="00AF11E4" w:rsidP="00AB33C0">
            <w:pPr>
              <w:jc w:val="center"/>
              <w:rPr>
                <w:rFonts w:ascii="Arial" w:hAnsi="Arial" w:cs="Arial"/>
                <w:b/>
                <w:sz w:val="20"/>
              </w:rPr>
            </w:pPr>
            <w:r w:rsidRPr="00A73ACD">
              <w:rPr>
                <w:rFonts w:ascii="Arial" w:hAnsi="Arial" w:cs="Arial"/>
                <w:b/>
                <w:sz w:val="20"/>
              </w:rPr>
              <w:t>II</w:t>
            </w:r>
          </w:p>
        </w:tc>
        <w:tc>
          <w:tcPr>
            <w:tcW w:w="3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7B527D51" w14:textId="77777777" w:rsidR="00AF11E4" w:rsidRPr="00A73ACD" w:rsidRDefault="00AF11E4" w:rsidP="00AB33C0">
            <w:pPr>
              <w:jc w:val="center"/>
              <w:rPr>
                <w:rFonts w:ascii="Arial" w:hAnsi="Arial" w:cs="Arial"/>
                <w:b/>
                <w:sz w:val="20"/>
              </w:rPr>
            </w:pPr>
            <w:r w:rsidRPr="00A73ACD">
              <w:rPr>
                <w:rFonts w:ascii="Arial" w:hAnsi="Arial" w:cs="Arial"/>
                <w:b/>
                <w:sz w:val="20"/>
              </w:rPr>
              <w:t>III</w:t>
            </w:r>
          </w:p>
        </w:tc>
        <w:tc>
          <w:tcPr>
            <w:tcW w:w="414"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269E7720" w14:textId="77777777" w:rsidR="00AF11E4" w:rsidRPr="00A73ACD" w:rsidRDefault="00AF11E4" w:rsidP="00AB33C0">
            <w:pPr>
              <w:jc w:val="center"/>
              <w:rPr>
                <w:rFonts w:ascii="Arial" w:hAnsi="Arial" w:cs="Arial"/>
                <w:b/>
                <w:sz w:val="20"/>
              </w:rPr>
            </w:pPr>
            <w:r w:rsidRPr="00A73ACD">
              <w:rPr>
                <w:rFonts w:ascii="Arial" w:hAnsi="Arial" w:cs="Arial"/>
                <w:b/>
                <w:sz w:val="20"/>
              </w:rPr>
              <w:t>IV</w:t>
            </w:r>
          </w:p>
        </w:tc>
        <w:tc>
          <w:tcPr>
            <w:tcW w:w="306"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284CD347" w14:textId="77777777" w:rsidR="00AF11E4" w:rsidRPr="00A73ACD" w:rsidRDefault="00AF11E4" w:rsidP="00AB33C0">
            <w:pPr>
              <w:jc w:val="center"/>
              <w:rPr>
                <w:rFonts w:ascii="Arial" w:hAnsi="Arial" w:cs="Arial"/>
                <w:b/>
                <w:sz w:val="20"/>
              </w:rPr>
            </w:pPr>
            <w:r w:rsidRPr="00A73ACD">
              <w:rPr>
                <w:rFonts w:ascii="Arial" w:hAnsi="Arial" w:cs="Arial"/>
                <w:b/>
                <w:sz w:val="20"/>
              </w:rPr>
              <w:t>I</w:t>
            </w:r>
          </w:p>
        </w:tc>
        <w:tc>
          <w:tcPr>
            <w:tcW w:w="3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26521DAA" w14:textId="77777777" w:rsidR="00AF11E4" w:rsidRPr="00A73ACD" w:rsidRDefault="00AF11E4" w:rsidP="00AB33C0">
            <w:pPr>
              <w:jc w:val="center"/>
              <w:rPr>
                <w:rFonts w:ascii="Arial" w:hAnsi="Arial" w:cs="Arial"/>
                <w:b/>
                <w:sz w:val="20"/>
              </w:rPr>
            </w:pPr>
            <w:r w:rsidRPr="00A73ACD">
              <w:rPr>
                <w:rFonts w:ascii="Arial" w:hAnsi="Arial" w:cs="Arial"/>
                <w:b/>
                <w:sz w:val="20"/>
              </w:rPr>
              <w:t>II</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3748D88D" w14:textId="77777777" w:rsidR="00AF11E4" w:rsidRPr="00A73ACD" w:rsidRDefault="00AF11E4" w:rsidP="00AB33C0">
            <w:pPr>
              <w:jc w:val="center"/>
              <w:rPr>
                <w:rFonts w:ascii="Arial" w:hAnsi="Arial" w:cs="Arial"/>
                <w:b/>
                <w:sz w:val="20"/>
              </w:rPr>
            </w:pPr>
            <w:r w:rsidRPr="00A73ACD">
              <w:rPr>
                <w:rFonts w:ascii="Arial" w:hAnsi="Arial" w:cs="Arial"/>
                <w:b/>
                <w:sz w:val="20"/>
              </w:rPr>
              <w:t>III</w:t>
            </w:r>
          </w:p>
        </w:tc>
        <w:tc>
          <w:tcPr>
            <w:tcW w:w="4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00A8723E" w14:textId="77777777" w:rsidR="00AF11E4" w:rsidRPr="00A73ACD" w:rsidRDefault="00AF11E4" w:rsidP="00AB33C0">
            <w:pPr>
              <w:jc w:val="center"/>
              <w:rPr>
                <w:rFonts w:ascii="Arial" w:hAnsi="Arial" w:cs="Arial"/>
                <w:b/>
                <w:sz w:val="20"/>
              </w:rPr>
            </w:pPr>
            <w:r w:rsidRPr="00A73ACD">
              <w:rPr>
                <w:rFonts w:ascii="Arial" w:hAnsi="Arial" w:cs="Arial"/>
                <w:b/>
                <w:sz w:val="20"/>
              </w:rPr>
              <w:t>IV</w:t>
            </w:r>
          </w:p>
        </w:tc>
        <w:tc>
          <w:tcPr>
            <w:tcW w:w="2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59335FE8" w14:textId="77777777" w:rsidR="00AF11E4" w:rsidRPr="00A73ACD" w:rsidRDefault="00AF11E4" w:rsidP="00AB33C0">
            <w:pPr>
              <w:jc w:val="center"/>
              <w:rPr>
                <w:rFonts w:ascii="Arial" w:hAnsi="Arial" w:cs="Arial"/>
                <w:b/>
                <w:sz w:val="20"/>
              </w:rPr>
            </w:pPr>
            <w:r w:rsidRPr="00A73ACD">
              <w:rPr>
                <w:rFonts w:ascii="Arial" w:hAnsi="Arial" w:cs="Arial"/>
                <w:b/>
                <w:sz w:val="20"/>
              </w:rPr>
              <w:t>I</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22F327A4" w14:textId="77777777" w:rsidR="00AF11E4" w:rsidRPr="00A73ACD" w:rsidRDefault="00AF11E4" w:rsidP="00AB33C0">
            <w:pPr>
              <w:jc w:val="center"/>
              <w:rPr>
                <w:rFonts w:ascii="Arial" w:hAnsi="Arial" w:cs="Arial"/>
                <w:b/>
                <w:sz w:val="20"/>
              </w:rPr>
            </w:pPr>
            <w:r w:rsidRPr="00A73ACD">
              <w:rPr>
                <w:rFonts w:ascii="Arial" w:hAnsi="Arial" w:cs="Arial"/>
                <w:b/>
                <w:sz w:val="20"/>
              </w:rPr>
              <w:t>II</w:t>
            </w:r>
          </w:p>
        </w:tc>
        <w:tc>
          <w:tcPr>
            <w:tcW w:w="3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65449425" w14:textId="77777777" w:rsidR="00AF11E4" w:rsidRPr="00A73ACD" w:rsidRDefault="00AF11E4" w:rsidP="00AB33C0">
            <w:pPr>
              <w:jc w:val="center"/>
              <w:rPr>
                <w:rFonts w:ascii="Arial" w:hAnsi="Arial" w:cs="Arial"/>
                <w:b/>
                <w:sz w:val="20"/>
              </w:rPr>
            </w:pPr>
            <w:r w:rsidRPr="00A73ACD">
              <w:rPr>
                <w:rFonts w:ascii="Arial" w:hAnsi="Arial" w:cs="Arial"/>
                <w:b/>
                <w:sz w:val="20"/>
              </w:rPr>
              <w:t>III</w:t>
            </w:r>
          </w:p>
        </w:tc>
        <w:tc>
          <w:tcPr>
            <w:tcW w:w="4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12F439EB" w14:textId="77777777" w:rsidR="00AF11E4" w:rsidRPr="00A73ACD" w:rsidRDefault="00AF11E4" w:rsidP="00AB33C0">
            <w:pPr>
              <w:jc w:val="center"/>
              <w:rPr>
                <w:rFonts w:ascii="Arial" w:hAnsi="Arial" w:cs="Arial"/>
                <w:b/>
                <w:sz w:val="20"/>
              </w:rPr>
            </w:pPr>
            <w:r w:rsidRPr="00A73ACD">
              <w:rPr>
                <w:rFonts w:ascii="Arial" w:hAnsi="Arial" w:cs="Arial"/>
                <w:b/>
                <w:sz w:val="20"/>
              </w:rPr>
              <w:t>IV</w:t>
            </w:r>
          </w:p>
        </w:tc>
        <w:tc>
          <w:tcPr>
            <w:tcW w:w="2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3E5EA41E" w14:textId="77777777" w:rsidR="00AF11E4" w:rsidRPr="00A73ACD" w:rsidRDefault="00AF11E4" w:rsidP="00AB33C0">
            <w:pPr>
              <w:jc w:val="center"/>
              <w:rPr>
                <w:rFonts w:ascii="Arial" w:hAnsi="Arial" w:cs="Arial"/>
                <w:b/>
                <w:sz w:val="20"/>
              </w:rPr>
            </w:pPr>
            <w:r w:rsidRPr="00A73ACD">
              <w:rPr>
                <w:rFonts w:ascii="Arial" w:hAnsi="Arial" w:cs="Arial"/>
                <w:b/>
                <w:sz w:val="20"/>
              </w:rPr>
              <w:t>I</w:t>
            </w:r>
          </w:p>
        </w:tc>
        <w:tc>
          <w:tcPr>
            <w:tcW w:w="3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4FCAF222" w14:textId="77777777" w:rsidR="00AF11E4" w:rsidRPr="00A73ACD" w:rsidRDefault="00AF11E4" w:rsidP="00AB33C0">
            <w:pPr>
              <w:jc w:val="center"/>
              <w:rPr>
                <w:rFonts w:ascii="Arial" w:hAnsi="Arial" w:cs="Arial"/>
                <w:b/>
                <w:sz w:val="20"/>
              </w:rPr>
            </w:pPr>
            <w:r w:rsidRPr="00A73ACD">
              <w:rPr>
                <w:rFonts w:ascii="Arial" w:hAnsi="Arial" w:cs="Arial"/>
                <w:b/>
                <w:sz w:val="20"/>
              </w:rPr>
              <w:t>II</w:t>
            </w:r>
          </w:p>
        </w:tc>
        <w:tc>
          <w:tcPr>
            <w:tcW w:w="41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37B7D705" w14:textId="77777777" w:rsidR="00AF11E4" w:rsidRPr="00A73ACD" w:rsidRDefault="00AF11E4" w:rsidP="00AB33C0">
            <w:pPr>
              <w:jc w:val="center"/>
              <w:rPr>
                <w:rFonts w:ascii="Arial" w:hAnsi="Arial" w:cs="Arial"/>
                <w:b/>
                <w:sz w:val="20"/>
              </w:rPr>
            </w:pPr>
            <w:r w:rsidRPr="00A73ACD">
              <w:rPr>
                <w:rFonts w:ascii="Arial" w:hAnsi="Arial" w:cs="Arial"/>
                <w:b/>
                <w:sz w:val="20"/>
              </w:rPr>
              <w:t>III</w:t>
            </w: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22C0BE66" w14:textId="77777777" w:rsidR="00AF11E4" w:rsidRPr="00A73ACD" w:rsidRDefault="00AF11E4" w:rsidP="00AB33C0">
            <w:pPr>
              <w:jc w:val="center"/>
              <w:rPr>
                <w:rFonts w:ascii="Arial" w:hAnsi="Arial" w:cs="Arial"/>
                <w:b/>
                <w:sz w:val="20"/>
              </w:rPr>
            </w:pPr>
            <w:r w:rsidRPr="00A73ACD">
              <w:rPr>
                <w:rFonts w:ascii="Arial" w:hAnsi="Arial" w:cs="Arial"/>
                <w:b/>
                <w:sz w:val="20"/>
              </w:rPr>
              <w:t>IV</w:t>
            </w:r>
          </w:p>
        </w:tc>
        <w:tc>
          <w:tcPr>
            <w:tcW w:w="29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75511E4" w14:textId="77777777" w:rsidR="00AF11E4" w:rsidRPr="00A73ACD" w:rsidRDefault="00AF11E4" w:rsidP="00AB33C0">
            <w:pPr>
              <w:jc w:val="center"/>
              <w:rPr>
                <w:rFonts w:ascii="Arial" w:hAnsi="Arial" w:cs="Arial"/>
                <w:b/>
                <w:sz w:val="20"/>
              </w:rPr>
            </w:pPr>
            <w:r w:rsidRPr="00A73ACD">
              <w:rPr>
                <w:rFonts w:ascii="Arial" w:hAnsi="Arial" w:cs="Arial"/>
                <w:b/>
                <w:sz w:val="20"/>
              </w:rPr>
              <w:t>I</w:t>
            </w:r>
          </w:p>
        </w:tc>
        <w:tc>
          <w:tcPr>
            <w:tcW w:w="29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59C3290" w14:textId="77777777" w:rsidR="00AF11E4" w:rsidRPr="00A73ACD" w:rsidRDefault="00AF11E4" w:rsidP="00AB33C0">
            <w:pPr>
              <w:jc w:val="center"/>
              <w:rPr>
                <w:rFonts w:ascii="Arial" w:hAnsi="Arial" w:cs="Arial"/>
                <w:b/>
                <w:sz w:val="20"/>
              </w:rPr>
            </w:pPr>
            <w:r w:rsidRPr="00A73ACD">
              <w:rPr>
                <w:rFonts w:ascii="Arial" w:hAnsi="Arial" w:cs="Arial"/>
                <w:b/>
                <w:sz w:val="20"/>
              </w:rPr>
              <w:t>II</w:t>
            </w:r>
          </w:p>
        </w:tc>
        <w:tc>
          <w:tcPr>
            <w:tcW w:w="29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44CBD3F" w14:textId="77777777" w:rsidR="00AF11E4" w:rsidRPr="00A73ACD" w:rsidRDefault="00AF11E4" w:rsidP="00AB33C0">
            <w:pPr>
              <w:jc w:val="center"/>
              <w:rPr>
                <w:rFonts w:ascii="Arial" w:hAnsi="Arial" w:cs="Arial"/>
                <w:b/>
                <w:sz w:val="20"/>
              </w:rPr>
            </w:pPr>
            <w:r w:rsidRPr="00A73ACD">
              <w:rPr>
                <w:rFonts w:ascii="Arial" w:hAnsi="Arial" w:cs="Arial"/>
                <w:b/>
                <w:sz w:val="20"/>
              </w:rPr>
              <w:t>III</w:t>
            </w:r>
          </w:p>
        </w:tc>
        <w:tc>
          <w:tcPr>
            <w:tcW w:w="2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F04C1FA" w14:textId="77777777" w:rsidR="00AF11E4" w:rsidRPr="00A73ACD" w:rsidRDefault="00AF11E4" w:rsidP="00AB33C0">
            <w:pPr>
              <w:jc w:val="center"/>
              <w:rPr>
                <w:rFonts w:ascii="Arial" w:hAnsi="Arial" w:cs="Arial"/>
                <w:b/>
                <w:sz w:val="20"/>
              </w:rPr>
            </w:pPr>
            <w:r w:rsidRPr="00A73ACD">
              <w:rPr>
                <w:rFonts w:ascii="Arial" w:hAnsi="Arial" w:cs="Arial"/>
                <w:b/>
                <w:sz w:val="20"/>
              </w:rPr>
              <w:t>IV</w:t>
            </w:r>
          </w:p>
        </w:tc>
        <w:tc>
          <w:tcPr>
            <w:tcW w:w="2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4924E1D" w14:textId="77777777" w:rsidR="00AF11E4" w:rsidRPr="00A73ACD" w:rsidRDefault="00AF11E4" w:rsidP="00AB33C0">
            <w:pPr>
              <w:jc w:val="center"/>
              <w:rPr>
                <w:rFonts w:ascii="Arial" w:hAnsi="Arial" w:cs="Arial"/>
                <w:b/>
                <w:sz w:val="20"/>
              </w:rPr>
            </w:pPr>
            <w:r w:rsidRPr="00A73ACD">
              <w:rPr>
                <w:rFonts w:ascii="Arial" w:hAnsi="Arial" w:cs="Arial"/>
                <w:b/>
                <w:sz w:val="20"/>
              </w:rPr>
              <w:t>I</w:t>
            </w:r>
          </w:p>
        </w:tc>
        <w:tc>
          <w:tcPr>
            <w:tcW w:w="27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BCB9483" w14:textId="77777777" w:rsidR="00AF11E4" w:rsidRPr="00A73ACD" w:rsidRDefault="00AF11E4" w:rsidP="00AB33C0">
            <w:pPr>
              <w:jc w:val="center"/>
              <w:rPr>
                <w:rFonts w:ascii="Arial" w:hAnsi="Arial" w:cs="Arial"/>
                <w:b/>
                <w:sz w:val="20"/>
              </w:rPr>
            </w:pPr>
            <w:r w:rsidRPr="00A73ACD">
              <w:rPr>
                <w:rFonts w:ascii="Arial" w:hAnsi="Arial" w:cs="Arial"/>
                <w:b/>
                <w:sz w:val="20"/>
              </w:rPr>
              <w:t>II</w:t>
            </w:r>
          </w:p>
        </w:tc>
        <w:tc>
          <w:tcPr>
            <w:tcW w:w="27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0D4799" w14:textId="77777777" w:rsidR="00AF11E4" w:rsidRPr="00A73ACD" w:rsidRDefault="00AF11E4" w:rsidP="00AB33C0">
            <w:pPr>
              <w:jc w:val="center"/>
              <w:rPr>
                <w:rFonts w:ascii="Arial" w:hAnsi="Arial" w:cs="Arial"/>
                <w:b/>
                <w:sz w:val="20"/>
              </w:rPr>
            </w:pPr>
            <w:r w:rsidRPr="00A73ACD">
              <w:rPr>
                <w:rFonts w:ascii="Arial" w:hAnsi="Arial" w:cs="Arial"/>
                <w:b/>
                <w:sz w:val="20"/>
              </w:rPr>
              <w:t>III</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4808289" w14:textId="77777777" w:rsidR="00AF11E4" w:rsidRPr="00A73ACD" w:rsidRDefault="00AF11E4" w:rsidP="00AB33C0">
            <w:pPr>
              <w:jc w:val="center"/>
              <w:rPr>
                <w:rFonts w:ascii="Arial" w:hAnsi="Arial" w:cs="Arial"/>
                <w:b/>
                <w:sz w:val="20"/>
              </w:rPr>
            </w:pPr>
            <w:r w:rsidRPr="00A73ACD">
              <w:rPr>
                <w:rFonts w:ascii="Arial" w:hAnsi="Arial" w:cs="Arial"/>
                <w:b/>
                <w:sz w:val="20"/>
              </w:rPr>
              <w:t>IV</w:t>
            </w:r>
          </w:p>
        </w:tc>
        <w:tc>
          <w:tcPr>
            <w:tcW w:w="1394"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3258F00" w14:textId="77777777" w:rsidR="00AF11E4" w:rsidRPr="00A73ACD" w:rsidRDefault="00AF11E4" w:rsidP="00AB33C0">
            <w:pPr>
              <w:jc w:val="center"/>
              <w:rPr>
                <w:rFonts w:ascii="Arial" w:hAnsi="Arial" w:cs="Arial"/>
                <w:sz w:val="20"/>
              </w:rPr>
            </w:pPr>
          </w:p>
        </w:tc>
        <w:tc>
          <w:tcPr>
            <w:tcW w:w="134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2EBCC78" w14:textId="77777777" w:rsidR="00AF11E4" w:rsidRPr="00A73ACD" w:rsidRDefault="00AF11E4" w:rsidP="00AB33C0">
            <w:pPr>
              <w:jc w:val="center"/>
              <w:rPr>
                <w:rFonts w:ascii="Arial" w:hAnsi="Arial" w:cs="Arial"/>
                <w:sz w:val="20"/>
              </w:rPr>
            </w:pPr>
          </w:p>
        </w:tc>
        <w:tc>
          <w:tcPr>
            <w:tcW w:w="90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B0FD1E2" w14:textId="77777777" w:rsidR="00AF11E4" w:rsidRPr="00A73ACD" w:rsidRDefault="00AF11E4" w:rsidP="00AB33C0">
            <w:pPr>
              <w:jc w:val="center"/>
              <w:rPr>
                <w:rFonts w:ascii="Arial" w:hAnsi="Arial" w:cs="Arial"/>
                <w:sz w:val="20"/>
              </w:rPr>
            </w:pPr>
          </w:p>
        </w:tc>
      </w:tr>
      <w:tr w:rsidR="00AF11E4" w:rsidRPr="00A73ACD" w14:paraId="57A04EDC" w14:textId="77777777" w:rsidTr="00AF11E4">
        <w:trPr>
          <w:gridAfter w:val="34"/>
          <w:wAfter w:w="14490" w:type="dxa"/>
          <w:jc w:val="center"/>
        </w:trPr>
        <w:tc>
          <w:tcPr>
            <w:tcW w:w="720" w:type="dxa"/>
            <w:tcBorders>
              <w:top w:val="single" w:sz="4" w:space="0" w:color="000000"/>
              <w:left w:val="single" w:sz="4" w:space="0" w:color="000000"/>
              <w:bottom w:val="single" w:sz="4" w:space="0" w:color="000000"/>
              <w:right w:val="single" w:sz="4" w:space="0" w:color="000000"/>
            </w:tcBorders>
          </w:tcPr>
          <w:p w14:paraId="2D9CEC22" w14:textId="77777777" w:rsidR="00AF11E4" w:rsidRPr="00A73ACD" w:rsidRDefault="00AF11E4" w:rsidP="000D6474">
            <w:pPr>
              <w:jc w:val="center"/>
              <w:rPr>
                <w:rFonts w:ascii="Arial" w:hAnsi="Arial" w:cs="Arial"/>
                <w:b/>
                <w:sz w:val="20"/>
              </w:rPr>
            </w:pPr>
          </w:p>
        </w:tc>
      </w:tr>
      <w:tr w:rsidR="00AF11E4" w:rsidRPr="00A73ACD" w14:paraId="4D7B73D6" w14:textId="77777777" w:rsidTr="00EB75CF">
        <w:trPr>
          <w:jc w:val="center"/>
        </w:trPr>
        <w:tc>
          <w:tcPr>
            <w:tcW w:w="29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FE456F" w14:textId="77777777" w:rsidR="00AF11E4" w:rsidRPr="00A73ACD" w:rsidRDefault="00AF11E4" w:rsidP="00A73ACD">
            <w:pPr>
              <w:ind w:left="186"/>
              <w:rPr>
                <w:rFonts w:ascii="Arial" w:hAnsi="Arial" w:cs="Arial"/>
                <w:sz w:val="20"/>
              </w:rPr>
            </w:pPr>
            <w:proofErr w:type="spellStart"/>
            <w:r w:rsidRPr="00A73ACD">
              <w:rPr>
                <w:rFonts w:ascii="Arial" w:hAnsi="Arial" w:cs="Arial"/>
                <w:sz w:val="20"/>
              </w:rPr>
              <w:t>Evaluacion</w:t>
            </w:r>
            <w:proofErr w:type="spellEnd"/>
            <w:r w:rsidRPr="00A73ACD">
              <w:rPr>
                <w:rFonts w:ascii="Arial" w:hAnsi="Arial" w:cs="Arial"/>
                <w:sz w:val="20"/>
              </w:rPr>
              <w:t xml:space="preserve"> Intermedia</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BA824D" w14:textId="77777777" w:rsidR="00AF11E4" w:rsidRPr="00A73ACD" w:rsidRDefault="00AF11E4" w:rsidP="00A73ACD">
            <w:pPr>
              <w:jc w:val="center"/>
              <w:rPr>
                <w:rFonts w:ascii="Arial" w:hAnsi="Arial" w:cs="Arial"/>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588AF" w14:textId="77777777" w:rsidR="00AF11E4" w:rsidRPr="00A73ACD" w:rsidRDefault="00AF11E4" w:rsidP="00A73ACD">
            <w:pPr>
              <w:jc w:val="cente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F96AB5" w14:textId="77777777" w:rsidR="00AF11E4" w:rsidRPr="00A73ACD" w:rsidRDefault="00AF11E4" w:rsidP="00A73ACD">
            <w:pPr>
              <w:jc w:val="center"/>
              <w:rPr>
                <w:rFonts w:ascii="Arial" w:hAnsi="Arial" w:cs="Arial"/>
                <w:sz w:val="20"/>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7F6005" w14:textId="77777777" w:rsidR="00AF11E4" w:rsidRPr="00A73ACD" w:rsidRDefault="00AF11E4" w:rsidP="00A73ACD">
            <w:pPr>
              <w:jc w:val="center"/>
              <w:rPr>
                <w:rFonts w:ascii="Arial" w:hAnsi="Arial" w:cs="Arial"/>
                <w:sz w:val="20"/>
              </w:rPr>
            </w:pPr>
          </w:p>
        </w:tc>
        <w:tc>
          <w:tcPr>
            <w:tcW w:w="4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93777C" w14:textId="77777777" w:rsidR="00AF11E4" w:rsidRPr="00A73ACD" w:rsidRDefault="00AF11E4" w:rsidP="00A73ACD">
            <w:pPr>
              <w:jc w:val="center"/>
              <w:rPr>
                <w:rFonts w:ascii="Arial" w:hAnsi="Arial" w:cs="Arial"/>
                <w:sz w:val="20"/>
              </w:rPr>
            </w:pPr>
          </w:p>
        </w:tc>
        <w:tc>
          <w:tcPr>
            <w:tcW w:w="30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5B9773" w14:textId="77777777" w:rsidR="00AF11E4" w:rsidRPr="00A73ACD" w:rsidRDefault="00AF11E4" w:rsidP="00A73ACD">
            <w:pPr>
              <w:jc w:val="cente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CE1AF3" w14:textId="77777777" w:rsidR="00AF11E4" w:rsidRPr="00A73ACD" w:rsidRDefault="00AF11E4" w:rsidP="00A73ACD">
            <w:pPr>
              <w:jc w:val="center"/>
              <w:rPr>
                <w:rFonts w:ascii="Arial" w:hAnsi="Arial" w:cs="Arial"/>
                <w:sz w:val="20"/>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CC600" w14:textId="77777777" w:rsidR="00AF11E4" w:rsidRPr="00A73ACD" w:rsidRDefault="00AF11E4" w:rsidP="00A73ACD">
            <w:pPr>
              <w:jc w:val="cente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74D33A" w14:textId="77777777" w:rsidR="00AF11E4" w:rsidRPr="00A73ACD" w:rsidRDefault="00AF11E4" w:rsidP="00A73ACD">
            <w:pPr>
              <w:jc w:val="center"/>
              <w:rPr>
                <w:rFonts w:ascii="Arial" w:hAnsi="Arial" w:cs="Arial"/>
                <w:sz w:val="20"/>
              </w:rPr>
            </w:pP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D8411E" w14:textId="77777777" w:rsidR="00AF11E4" w:rsidRPr="00A73ACD" w:rsidRDefault="00AF11E4" w:rsidP="00A73ACD">
            <w:pPr>
              <w:jc w:val="center"/>
              <w:rPr>
                <w:rFonts w:ascii="Arial" w:hAnsi="Arial" w:cs="Arial"/>
                <w:sz w:val="20"/>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470F11" w14:textId="77777777" w:rsidR="00AF11E4" w:rsidRPr="00A73ACD" w:rsidRDefault="00AF11E4" w:rsidP="00A73ACD">
            <w:pPr>
              <w:jc w:val="center"/>
              <w:rPr>
                <w:rFonts w:ascii="Arial" w:hAnsi="Arial" w:cs="Arial"/>
                <w:sz w:val="20"/>
              </w:rPr>
            </w:pPr>
          </w:p>
        </w:tc>
        <w:tc>
          <w:tcPr>
            <w:tcW w:w="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19B99F" w14:textId="77777777" w:rsidR="00AF11E4" w:rsidRPr="00A73ACD" w:rsidRDefault="00AF11E4" w:rsidP="00A73ACD">
            <w:pPr>
              <w:jc w:val="center"/>
              <w:rPr>
                <w:rFonts w:ascii="Arial" w:hAnsi="Arial" w:cs="Arial"/>
                <w:sz w:val="20"/>
              </w:rPr>
            </w:pPr>
            <w:r w:rsidRPr="00A73ACD">
              <w:rPr>
                <w:rFonts w:ascii="Arial" w:hAnsi="Arial" w:cs="Arial"/>
                <w:sz w:val="20"/>
              </w:rPr>
              <w:t>X</w:t>
            </w: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F2D650" w14:textId="77777777" w:rsidR="00AF11E4" w:rsidRPr="00A73ACD" w:rsidRDefault="00AF11E4" w:rsidP="00A73ACD">
            <w:pPr>
              <w:jc w:val="center"/>
              <w:rPr>
                <w:rFonts w:ascii="Arial" w:hAnsi="Arial" w:cs="Arial"/>
                <w:sz w:val="20"/>
              </w:rPr>
            </w:pPr>
            <w:r w:rsidRPr="00A73ACD">
              <w:rPr>
                <w:rFonts w:ascii="Arial" w:hAnsi="Arial" w:cs="Arial"/>
                <w:sz w:val="20"/>
              </w:rPr>
              <w:t>X</w:t>
            </w:r>
          </w:p>
        </w:tc>
        <w:tc>
          <w:tcPr>
            <w:tcW w:w="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1494D3" w14:textId="77777777" w:rsidR="00AF11E4" w:rsidRPr="00A73ACD" w:rsidRDefault="00AF11E4" w:rsidP="00A73ACD">
            <w:pPr>
              <w:jc w:val="cente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9E53B9" w14:textId="77777777" w:rsidR="00AF11E4" w:rsidRPr="00A73ACD" w:rsidRDefault="00AF11E4" w:rsidP="00A73ACD">
            <w:pPr>
              <w:jc w:val="center"/>
              <w:rPr>
                <w:rFonts w:ascii="Arial" w:hAnsi="Arial" w:cs="Arial"/>
                <w:sz w:val="20"/>
              </w:rPr>
            </w:pPr>
          </w:p>
        </w:tc>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FE975A" w14:textId="77777777" w:rsidR="00AF11E4" w:rsidRPr="00A73ACD" w:rsidRDefault="00AF11E4" w:rsidP="00A73ACD">
            <w:pPr>
              <w:jc w:val="center"/>
              <w:rPr>
                <w:rFonts w:ascii="Arial" w:hAnsi="Arial" w:cs="Arial"/>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014BE8"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vAlign w:val="center"/>
          </w:tcPr>
          <w:p w14:paraId="7DC9F8FD"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vAlign w:val="center"/>
          </w:tcPr>
          <w:p w14:paraId="48620FD3"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vAlign w:val="center"/>
          </w:tcPr>
          <w:p w14:paraId="7505ECB0" w14:textId="77777777" w:rsidR="00AF11E4" w:rsidRPr="00A73ACD" w:rsidRDefault="00AF11E4" w:rsidP="00A73ACD">
            <w:pPr>
              <w:jc w:val="center"/>
              <w:rPr>
                <w:rFonts w:ascii="Arial" w:hAnsi="Arial" w:cs="Arial"/>
                <w:sz w:val="20"/>
              </w:rPr>
            </w:pPr>
          </w:p>
        </w:tc>
        <w:tc>
          <w:tcPr>
            <w:tcW w:w="297" w:type="dxa"/>
            <w:tcBorders>
              <w:top w:val="single" w:sz="4" w:space="0" w:color="000000"/>
              <w:left w:val="single" w:sz="4" w:space="0" w:color="000000"/>
              <w:bottom w:val="single" w:sz="4" w:space="0" w:color="000000"/>
              <w:right w:val="single" w:sz="4" w:space="0" w:color="000000"/>
            </w:tcBorders>
            <w:vAlign w:val="center"/>
          </w:tcPr>
          <w:p w14:paraId="7F56105F" w14:textId="77777777" w:rsidR="00AF11E4" w:rsidRPr="00A73ACD" w:rsidRDefault="00AF11E4" w:rsidP="00A73ACD">
            <w:pPr>
              <w:jc w:val="center"/>
              <w:rPr>
                <w:rFonts w:ascii="Arial" w:hAnsi="Arial" w:cs="Arial"/>
                <w:sz w:val="20"/>
              </w:rPr>
            </w:pPr>
          </w:p>
        </w:tc>
        <w:tc>
          <w:tcPr>
            <w:tcW w:w="285" w:type="dxa"/>
            <w:tcBorders>
              <w:top w:val="single" w:sz="4" w:space="0" w:color="000000"/>
              <w:left w:val="single" w:sz="4" w:space="0" w:color="000000"/>
              <w:bottom w:val="single" w:sz="4" w:space="0" w:color="000000"/>
              <w:right w:val="single" w:sz="4" w:space="0" w:color="000000"/>
            </w:tcBorders>
            <w:vAlign w:val="center"/>
          </w:tcPr>
          <w:p w14:paraId="23BF1735"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vAlign w:val="center"/>
          </w:tcPr>
          <w:p w14:paraId="74EA081E"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vAlign w:val="center"/>
          </w:tcPr>
          <w:p w14:paraId="51466C1F" w14:textId="77777777" w:rsidR="00AF11E4" w:rsidRPr="00A73ACD" w:rsidRDefault="00AF11E4" w:rsidP="00A73ACD">
            <w:pPr>
              <w:jc w:val="cente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vAlign w:val="center"/>
          </w:tcPr>
          <w:p w14:paraId="15AEB99B" w14:textId="77777777" w:rsidR="00AF11E4" w:rsidRPr="00A73ACD" w:rsidRDefault="00AF11E4" w:rsidP="00A73ACD">
            <w:pPr>
              <w:jc w:val="center"/>
              <w:rPr>
                <w:rFonts w:ascii="Arial" w:hAnsi="Arial" w:cs="Arial"/>
                <w:sz w:val="20"/>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213B2" w14:textId="77777777" w:rsidR="00AF11E4" w:rsidRDefault="00AF11E4" w:rsidP="00C613E4">
            <w:pPr>
              <w:jc w:val="center"/>
              <w:rPr>
                <w:rFonts w:ascii="Arial" w:hAnsi="Arial" w:cs="Arial"/>
                <w:sz w:val="20"/>
              </w:rPr>
            </w:pPr>
            <w:r w:rsidRPr="00A73ACD">
              <w:rPr>
                <w:rFonts w:ascii="Arial" w:hAnsi="Arial" w:cs="Arial"/>
                <w:sz w:val="20"/>
              </w:rPr>
              <w:t>DINEPA/</w:t>
            </w:r>
          </w:p>
          <w:p w14:paraId="590D6079" w14:textId="0CA04A61" w:rsidR="00AF11E4" w:rsidRPr="00A73ACD" w:rsidRDefault="00AF11E4" w:rsidP="00C613E4">
            <w:pPr>
              <w:jc w:val="center"/>
              <w:rPr>
                <w:rFonts w:ascii="Arial" w:hAnsi="Arial" w:cs="Arial"/>
                <w:sz w:val="20"/>
              </w:rPr>
            </w:pPr>
            <w:r w:rsidRPr="00A73ACD">
              <w:rPr>
                <w:rFonts w:ascii="Arial" w:hAnsi="Arial" w:cs="Arial"/>
                <w:sz w:val="20"/>
              </w:rPr>
              <w:t>OREPA Norte</w:t>
            </w:r>
          </w:p>
        </w:tc>
        <w:tc>
          <w:tcPr>
            <w:tcW w:w="1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3AEF20" w14:textId="03AD860A" w:rsidR="00AF11E4" w:rsidRPr="00A73ACD" w:rsidRDefault="00AF11E4" w:rsidP="00A73ACD">
            <w:pPr>
              <w:ind w:right="190"/>
              <w:jc w:val="center"/>
              <w:rPr>
                <w:rFonts w:ascii="Arial" w:hAnsi="Arial" w:cs="Arial"/>
                <w:sz w:val="20"/>
              </w:rPr>
            </w:pPr>
            <w:r>
              <w:rPr>
                <w:rFonts w:ascii="Arial" w:hAnsi="Arial" w:cs="Arial"/>
                <w:sz w:val="20"/>
              </w:rPr>
              <w:t>50,000</w:t>
            </w:r>
          </w:p>
        </w:tc>
        <w:tc>
          <w:tcPr>
            <w:tcW w:w="9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F49169" w14:textId="77777777" w:rsidR="00AF11E4" w:rsidRPr="00A73ACD" w:rsidRDefault="00AF11E4" w:rsidP="00A73ACD">
            <w:pPr>
              <w:ind w:right="190"/>
              <w:jc w:val="center"/>
              <w:rPr>
                <w:rFonts w:ascii="Arial" w:hAnsi="Arial" w:cs="Arial"/>
                <w:sz w:val="20"/>
              </w:rPr>
            </w:pPr>
            <w:r w:rsidRPr="00A73ACD">
              <w:rPr>
                <w:rFonts w:ascii="Arial" w:hAnsi="Arial" w:cs="Arial"/>
                <w:sz w:val="20"/>
              </w:rPr>
              <w:t>Programa</w:t>
            </w:r>
          </w:p>
        </w:tc>
      </w:tr>
      <w:tr w:rsidR="00AF11E4" w:rsidRPr="00A73ACD" w14:paraId="76E01F20" w14:textId="77777777" w:rsidTr="00EB75CF">
        <w:trPr>
          <w:jc w:val="center"/>
        </w:trPr>
        <w:tc>
          <w:tcPr>
            <w:tcW w:w="29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7BAFA" w14:textId="77777777" w:rsidR="00AF11E4" w:rsidRPr="00A73ACD" w:rsidRDefault="00AF11E4" w:rsidP="00A73ACD">
            <w:pPr>
              <w:ind w:left="186"/>
              <w:rPr>
                <w:rFonts w:ascii="Arial" w:hAnsi="Arial" w:cs="Arial"/>
                <w:sz w:val="20"/>
              </w:rPr>
            </w:pPr>
            <w:r w:rsidRPr="00A73ACD">
              <w:rPr>
                <w:rFonts w:ascii="Arial" w:hAnsi="Arial" w:cs="Arial"/>
                <w:sz w:val="20"/>
              </w:rPr>
              <w:t>Evaluación Final</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6CC150" w14:textId="77777777" w:rsidR="00AF11E4" w:rsidRPr="00A73ACD" w:rsidRDefault="00AF11E4" w:rsidP="00A73ACD">
            <w:pPr>
              <w:jc w:val="center"/>
              <w:rPr>
                <w:rFonts w:ascii="Arial" w:hAnsi="Arial" w:cs="Arial"/>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41189F" w14:textId="77777777" w:rsidR="00AF11E4" w:rsidRPr="00A73ACD" w:rsidRDefault="00AF11E4" w:rsidP="00A73ACD">
            <w:pPr>
              <w:jc w:val="cente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5A374B" w14:textId="77777777" w:rsidR="00AF11E4" w:rsidRPr="00A73ACD" w:rsidRDefault="00AF11E4" w:rsidP="00A73ACD">
            <w:pPr>
              <w:jc w:val="center"/>
              <w:rPr>
                <w:rFonts w:ascii="Arial" w:hAnsi="Arial" w:cs="Arial"/>
                <w:sz w:val="20"/>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08268C" w14:textId="77777777" w:rsidR="00AF11E4" w:rsidRPr="00A73ACD" w:rsidRDefault="00AF11E4" w:rsidP="00A73ACD">
            <w:pPr>
              <w:jc w:val="center"/>
              <w:rPr>
                <w:rFonts w:ascii="Arial" w:hAnsi="Arial" w:cs="Arial"/>
                <w:sz w:val="20"/>
              </w:rPr>
            </w:pPr>
          </w:p>
        </w:tc>
        <w:tc>
          <w:tcPr>
            <w:tcW w:w="4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BB72BF" w14:textId="77777777" w:rsidR="00AF11E4" w:rsidRPr="00A73ACD" w:rsidRDefault="00AF11E4" w:rsidP="00A73ACD">
            <w:pPr>
              <w:jc w:val="center"/>
              <w:rPr>
                <w:rFonts w:ascii="Arial" w:hAnsi="Arial" w:cs="Arial"/>
                <w:sz w:val="20"/>
              </w:rPr>
            </w:pPr>
          </w:p>
        </w:tc>
        <w:tc>
          <w:tcPr>
            <w:tcW w:w="30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2DD178" w14:textId="77777777" w:rsidR="00AF11E4" w:rsidRPr="00A73ACD" w:rsidRDefault="00AF11E4" w:rsidP="00A73ACD">
            <w:pPr>
              <w:jc w:val="cente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C9B865" w14:textId="77777777" w:rsidR="00AF11E4" w:rsidRPr="00A73ACD" w:rsidRDefault="00AF11E4" w:rsidP="00A73ACD">
            <w:pPr>
              <w:jc w:val="center"/>
              <w:rPr>
                <w:rFonts w:ascii="Arial" w:hAnsi="Arial" w:cs="Arial"/>
                <w:sz w:val="20"/>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B3BF54" w14:textId="77777777" w:rsidR="00AF11E4" w:rsidRPr="00A73ACD" w:rsidRDefault="00AF11E4" w:rsidP="00A73ACD">
            <w:pPr>
              <w:jc w:val="cente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BFBBAD" w14:textId="77777777" w:rsidR="00AF11E4" w:rsidRPr="00A73ACD" w:rsidRDefault="00AF11E4" w:rsidP="00A73ACD">
            <w:pPr>
              <w:jc w:val="center"/>
              <w:rPr>
                <w:rFonts w:ascii="Arial" w:hAnsi="Arial" w:cs="Arial"/>
                <w:sz w:val="20"/>
              </w:rPr>
            </w:pP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8FC498" w14:textId="77777777" w:rsidR="00AF11E4" w:rsidRPr="00A73ACD" w:rsidRDefault="00AF11E4" w:rsidP="00A73ACD">
            <w:pPr>
              <w:jc w:val="center"/>
              <w:rPr>
                <w:rFonts w:ascii="Arial" w:hAnsi="Arial" w:cs="Arial"/>
                <w:sz w:val="20"/>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75F906" w14:textId="77777777" w:rsidR="00AF11E4" w:rsidRPr="00A73ACD" w:rsidRDefault="00AF11E4" w:rsidP="00A73ACD">
            <w:pPr>
              <w:jc w:val="center"/>
              <w:rPr>
                <w:rFonts w:ascii="Arial" w:hAnsi="Arial" w:cs="Arial"/>
                <w:sz w:val="20"/>
              </w:rPr>
            </w:pPr>
          </w:p>
        </w:tc>
        <w:tc>
          <w:tcPr>
            <w:tcW w:w="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DF340C" w14:textId="77777777" w:rsidR="00AF11E4" w:rsidRPr="00A73ACD" w:rsidRDefault="00AF11E4" w:rsidP="00A73ACD">
            <w:pPr>
              <w:jc w:val="cente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DC742B"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17E39" w14:textId="77777777" w:rsidR="00AF11E4" w:rsidRPr="00A73ACD" w:rsidRDefault="00AF11E4" w:rsidP="00A73ACD">
            <w:pPr>
              <w:jc w:val="cente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341A10" w14:textId="77777777" w:rsidR="00AF11E4" w:rsidRPr="00A73ACD" w:rsidRDefault="00AF11E4" w:rsidP="00A73ACD">
            <w:pPr>
              <w:jc w:val="center"/>
              <w:rPr>
                <w:rFonts w:ascii="Arial" w:hAnsi="Arial" w:cs="Arial"/>
                <w:sz w:val="20"/>
              </w:rPr>
            </w:pPr>
          </w:p>
        </w:tc>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D8AAFB" w14:textId="77777777" w:rsidR="00AF11E4" w:rsidRPr="00A73ACD" w:rsidRDefault="00AF11E4" w:rsidP="00A73ACD">
            <w:pPr>
              <w:jc w:val="center"/>
              <w:rPr>
                <w:rFonts w:ascii="Arial" w:hAnsi="Arial" w:cs="Arial"/>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2450DA"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vAlign w:val="center"/>
          </w:tcPr>
          <w:p w14:paraId="2C3E83CD"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vAlign w:val="center"/>
          </w:tcPr>
          <w:p w14:paraId="755329AF"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vAlign w:val="center"/>
          </w:tcPr>
          <w:p w14:paraId="12731317" w14:textId="77777777" w:rsidR="00AF11E4" w:rsidRPr="00A73ACD" w:rsidRDefault="00AF11E4" w:rsidP="00A73ACD">
            <w:pPr>
              <w:jc w:val="center"/>
              <w:rPr>
                <w:rFonts w:ascii="Arial" w:hAnsi="Arial" w:cs="Arial"/>
                <w:sz w:val="20"/>
              </w:rPr>
            </w:pPr>
          </w:p>
        </w:tc>
        <w:tc>
          <w:tcPr>
            <w:tcW w:w="297" w:type="dxa"/>
            <w:tcBorders>
              <w:top w:val="single" w:sz="4" w:space="0" w:color="000000"/>
              <w:left w:val="single" w:sz="4" w:space="0" w:color="000000"/>
              <w:bottom w:val="single" w:sz="4" w:space="0" w:color="000000"/>
              <w:right w:val="single" w:sz="4" w:space="0" w:color="000000"/>
            </w:tcBorders>
            <w:vAlign w:val="center"/>
          </w:tcPr>
          <w:p w14:paraId="63B01E36" w14:textId="77777777" w:rsidR="00AF11E4" w:rsidRPr="00A73ACD" w:rsidRDefault="00AF11E4" w:rsidP="00A73ACD">
            <w:pPr>
              <w:jc w:val="center"/>
              <w:rPr>
                <w:rFonts w:ascii="Arial" w:hAnsi="Arial" w:cs="Arial"/>
                <w:sz w:val="20"/>
              </w:rPr>
            </w:pPr>
          </w:p>
        </w:tc>
        <w:tc>
          <w:tcPr>
            <w:tcW w:w="285" w:type="dxa"/>
            <w:tcBorders>
              <w:top w:val="single" w:sz="4" w:space="0" w:color="000000"/>
              <w:left w:val="single" w:sz="4" w:space="0" w:color="000000"/>
              <w:bottom w:val="single" w:sz="4" w:space="0" w:color="000000"/>
              <w:right w:val="single" w:sz="4" w:space="0" w:color="000000"/>
            </w:tcBorders>
            <w:vAlign w:val="center"/>
          </w:tcPr>
          <w:p w14:paraId="7683FB0B"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vAlign w:val="center"/>
          </w:tcPr>
          <w:p w14:paraId="4042D7BF"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vAlign w:val="center"/>
          </w:tcPr>
          <w:p w14:paraId="5F5B92E0" w14:textId="77777777" w:rsidR="00AF11E4" w:rsidRPr="00A73ACD" w:rsidRDefault="00AF11E4" w:rsidP="00A73ACD">
            <w:pPr>
              <w:jc w:val="center"/>
              <w:rPr>
                <w:rFonts w:ascii="Arial" w:hAnsi="Arial" w:cs="Arial"/>
                <w:sz w:val="20"/>
              </w:rPr>
            </w:pPr>
            <w:r w:rsidRPr="00A73ACD">
              <w:rPr>
                <w:rFonts w:ascii="Arial" w:hAnsi="Arial" w:cs="Arial"/>
                <w:sz w:val="20"/>
              </w:rPr>
              <w:t>X</w:t>
            </w:r>
          </w:p>
        </w:tc>
        <w:tc>
          <w:tcPr>
            <w:tcW w:w="360" w:type="dxa"/>
            <w:tcBorders>
              <w:top w:val="single" w:sz="4" w:space="0" w:color="000000"/>
              <w:left w:val="single" w:sz="4" w:space="0" w:color="000000"/>
              <w:bottom w:val="single" w:sz="4" w:space="0" w:color="000000"/>
              <w:right w:val="single" w:sz="4" w:space="0" w:color="000000"/>
            </w:tcBorders>
            <w:vAlign w:val="center"/>
          </w:tcPr>
          <w:p w14:paraId="571E8912" w14:textId="77777777" w:rsidR="00AF11E4" w:rsidRPr="00A73ACD" w:rsidRDefault="00AF11E4" w:rsidP="00A73ACD">
            <w:pPr>
              <w:jc w:val="center"/>
              <w:rPr>
                <w:rFonts w:ascii="Arial" w:hAnsi="Arial" w:cs="Arial"/>
                <w:sz w:val="20"/>
              </w:rPr>
            </w:pPr>
            <w:r w:rsidRPr="00A73ACD">
              <w:rPr>
                <w:rFonts w:ascii="Arial" w:hAnsi="Arial" w:cs="Arial"/>
                <w:sz w:val="20"/>
              </w:rPr>
              <w:t>X</w:t>
            </w: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15F7B5" w14:textId="77777777" w:rsidR="00AF11E4" w:rsidRDefault="00AF11E4" w:rsidP="00C613E4">
            <w:pPr>
              <w:jc w:val="center"/>
              <w:rPr>
                <w:rFonts w:ascii="Arial" w:hAnsi="Arial" w:cs="Arial"/>
                <w:sz w:val="20"/>
              </w:rPr>
            </w:pPr>
            <w:r w:rsidRPr="00A73ACD">
              <w:rPr>
                <w:rFonts w:ascii="Arial" w:hAnsi="Arial" w:cs="Arial"/>
                <w:sz w:val="20"/>
              </w:rPr>
              <w:t>DINEPA/</w:t>
            </w:r>
          </w:p>
          <w:p w14:paraId="6734CD15" w14:textId="73CA9729" w:rsidR="00AF11E4" w:rsidRPr="00A73ACD" w:rsidRDefault="00AF11E4" w:rsidP="00C613E4">
            <w:pPr>
              <w:jc w:val="center"/>
              <w:rPr>
                <w:rFonts w:ascii="Arial" w:hAnsi="Arial" w:cs="Arial"/>
                <w:sz w:val="20"/>
              </w:rPr>
            </w:pPr>
            <w:r w:rsidRPr="00A73ACD">
              <w:rPr>
                <w:rFonts w:ascii="Arial" w:hAnsi="Arial" w:cs="Arial"/>
                <w:sz w:val="20"/>
              </w:rPr>
              <w:t>OREPA Norte</w:t>
            </w:r>
          </w:p>
        </w:tc>
        <w:tc>
          <w:tcPr>
            <w:tcW w:w="1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C8368" w14:textId="77777777" w:rsidR="00AF11E4" w:rsidRPr="00A73ACD" w:rsidRDefault="00AF11E4" w:rsidP="00A73ACD">
            <w:pPr>
              <w:ind w:right="190"/>
              <w:jc w:val="center"/>
              <w:rPr>
                <w:rFonts w:ascii="Arial" w:hAnsi="Arial" w:cs="Arial"/>
                <w:b/>
                <w:smallCaps/>
                <w:sz w:val="20"/>
              </w:rPr>
            </w:pPr>
            <w:r w:rsidRPr="00A73ACD">
              <w:rPr>
                <w:rFonts w:ascii="Arial" w:hAnsi="Arial" w:cs="Arial"/>
                <w:sz w:val="20"/>
              </w:rPr>
              <w:t>100,000</w:t>
            </w:r>
          </w:p>
        </w:tc>
        <w:tc>
          <w:tcPr>
            <w:tcW w:w="9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3A1262" w14:textId="1E22173E" w:rsidR="00AF11E4" w:rsidRPr="00A73ACD" w:rsidRDefault="00AF11E4" w:rsidP="00A73ACD">
            <w:pPr>
              <w:ind w:right="190"/>
              <w:jc w:val="center"/>
              <w:rPr>
                <w:rFonts w:ascii="Arial" w:hAnsi="Arial" w:cs="Arial"/>
                <w:b/>
                <w:smallCaps/>
                <w:sz w:val="20"/>
              </w:rPr>
            </w:pPr>
            <w:r w:rsidRPr="00A73ACD">
              <w:rPr>
                <w:rFonts w:ascii="Arial" w:hAnsi="Arial" w:cs="Arial"/>
                <w:sz w:val="20"/>
              </w:rPr>
              <w:t>Programa</w:t>
            </w:r>
          </w:p>
        </w:tc>
      </w:tr>
      <w:tr w:rsidR="00AF11E4" w:rsidRPr="00A73ACD" w14:paraId="04F5E1DE" w14:textId="77777777" w:rsidTr="00EB75CF">
        <w:trPr>
          <w:jc w:val="center"/>
        </w:trPr>
        <w:tc>
          <w:tcPr>
            <w:tcW w:w="29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53B353" w14:textId="6A5AC44A" w:rsidR="00AF11E4" w:rsidRPr="00A73ACD" w:rsidRDefault="00AF11E4" w:rsidP="00A73ACD">
            <w:pPr>
              <w:ind w:left="186"/>
              <w:rPr>
                <w:rFonts w:ascii="Arial" w:hAnsi="Arial" w:cs="Arial"/>
                <w:sz w:val="20"/>
              </w:rPr>
            </w:pPr>
            <w:r w:rsidRPr="00A73ACD">
              <w:rPr>
                <w:rFonts w:ascii="Arial" w:hAnsi="Arial" w:cs="Arial"/>
                <w:sz w:val="20"/>
              </w:rPr>
              <w:t>ITP</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137363" w14:textId="77777777" w:rsidR="00AF11E4" w:rsidRPr="00A73ACD" w:rsidRDefault="00AF11E4" w:rsidP="00A73ACD">
            <w:pPr>
              <w:jc w:val="center"/>
              <w:rPr>
                <w:rFonts w:ascii="Arial" w:hAnsi="Arial" w:cs="Arial"/>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3E56BC" w14:textId="77777777" w:rsidR="00AF11E4" w:rsidRPr="00A73ACD" w:rsidRDefault="00AF11E4" w:rsidP="00A73ACD">
            <w:pPr>
              <w:jc w:val="cente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9245DC" w14:textId="77777777" w:rsidR="00AF11E4" w:rsidRPr="00A73ACD" w:rsidRDefault="00AF11E4" w:rsidP="00A73ACD">
            <w:pPr>
              <w:jc w:val="center"/>
              <w:rPr>
                <w:rFonts w:ascii="Arial" w:hAnsi="Arial" w:cs="Arial"/>
                <w:sz w:val="20"/>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8EE16A" w14:textId="77777777" w:rsidR="00AF11E4" w:rsidRPr="00A73ACD" w:rsidRDefault="00AF11E4" w:rsidP="00A73ACD">
            <w:pPr>
              <w:jc w:val="center"/>
              <w:rPr>
                <w:rFonts w:ascii="Arial" w:hAnsi="Arial" w:cs="Arial"/>
                <w:sz w:val="20"/>
              </w:rPr>
            </w:pPr>
          </w:p>
        </w:tc>
        <w:tc>
          <w:tcPr>
            <w:tcW w:w="4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A66D7" w14:textId="77777777" w:rsidR="00AF11E4" w:rsidRPr="00A73ACD" w:rsidRDefault="00AF11E4" w:rsidP="00A73ACD">
            <w:pPr>
              <w:jc w:val="center"/>
              <w:rPr>
                <w:rFonts w:ascii="Arial" w:hAnsi="Arial" w:cs="Arial"/>
                <w:sz w:val="20"/>
              </w:rPr>
            </w:pPr>
          </w:p>
        </w:tc>
        <w:tc>
          <w:tcPr>
            <w:tcW w:w="30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F81CF2" w14:textId="77777777" w:rsidR="00AF11E4" w:rsidRPr="00A73ACD" w:rsidRDefault="00AF11E4" w:rsidP="00A73ACD">
            <w:pPr>
              <w:jc w:val="cente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7B5DC3" w14:textId="77777777" w:rsidR="00AF11E4" w:rsidRPr="00A73ACD" w:rsidRDefault="00AF11E4" w:rsidP="00A73ACD">
            <w:pPr>
              <w:jc w:val="center"/>
              <w:rPr>
                <w:rFonts w:ascii="Arial" w:hAnsi="Arial" w:cs="Arial"/>
                <w:sz w:val="20"/>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C8C041" w14:textId="77777777" w:rsidR="00AF11E4" w:rsidRPr="00A73ACD" w:rsidRDefault="00AF11E4" w:rsidP="00A73ACD">
            <w:pPr>
              <w:jc w:val="cente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846338" w14:textId="77777777" w:rsidR="00AF11E4" w:rsidRPr="00A73ACD" w:rsidRDefault="00AF11E4" w:rsidP="00A73ACD">
            <w:pPr>
              <w:jc w:val="center"/>
              <w:rPr>
                <w:rFonts w:ascii="Arial" w:hAnsi="Arial" w:cs="Arial"/>
                <w:sz w:val="20"/>
              </w:rPr>
            </w:pP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DF1A82" w14:textId="77777777" w:rsidR="00AF11E4" w:rsidRPr="00A73ACD" w:rsidRDefault="00AF11E4" w:rsidP="00A73ACD">
            <w:pPr>
              <w:jc w:val="center"/>
              <w:rPr>
                <w:rFonts w:ascii="Arial" w:hAnsi="Arial" w:cs="Arial"/>
                <w:sz w:val="20"/>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08CBCA" w14:textId="77777777" w:rsidR="00AF11E4" w:rsidRPr="00A73ACD" w:rsidRDefault="00AF11E4" w:rsidP="00A73ACD">
            <w:pPr>
              <w:jc w:val="center"/>
              <w:rPr>
                <w:rFonts w:ascii="Arial" w:hAnsi="Arial" w:cs="Arial"/>
                <w:sz w:val="20"/>
              </w:rPr>
            </w:pPr>
          </w:p>
        </w:tc>
        <w:tc>
          <w:tcPr>
            <w:tcW w:w="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7EC0B3" w14:textId="77777777" w:rsidR="00AF11E4" w:rsidRPr="00A73ACD" w:rsidRDefault="00AF11E4" w:rsidP="00A73ACD">
            <w:pPr>
              <w:jc w:val="cente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B37554"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923B4" w14:textId="77777777" w:rsidR="00AF11E4" w:rsidRPr="00A73ACD" w:rsidRDefault="00AF11E4" w:rsidP="00A73ACD">
            <w:pPr>
              <w:jc w:val="cente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CBAAE7" w14:textId="77777777" w:rsidR="00AF11E4" w:rsidRPr="00A73ACD" w:rsidRDefault="00AF11E4" w:rsidP="00A73ACD">
            <w:pPr>
              <w:jc w:val="center"/>
              <w:rPr>
                <w:rFonts w:ascii="Arial" w:hAnsi="Arial" w:cs="Arial"/>
                <w:sz w:val="20"/>
              </w:rPr>
            </w:pPr>
          </w:p>
        </w:tc>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812CA" w14:textId="77777777" w:rsidR="00AF11E4" w:rsidRPr="00A73ACD" w:rsidRDefault="00AF11E4" w:rsidP="00A73ACD">
            <w:pPr>
              <w:jc w:val="center"/>
              <w:rPr>
                <w:rFonts w:ascii="Arial" w:hAnsi="Arial" w:cs="Arial"/>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A5DC65"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vAlign w:val="center"/>
          </w:tcPr>
          <w:p w14:paraId="10050934"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vAlign w:val="center"/>
          </w:tcPr>
          <w:p w14:paraId="2C3EC2B2"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vAlign w:val="center"/>
          </w:tcPr>
          <w:p w14:paraId="7EBFDFFB" w14:textId="77777777" w:rsidR="00AF11E4" w:rsidRPr="00A73ACD" w:rsidRDefault="00AF11E4" w:rsidP="00A73ACD">
            <w:pPr>
              <w:jc w:val="center"/>
              <w:rPr>
                <w:rFonts w:ascii="Arial" w:hAnsi="Arial" w:cs="Arial"/>
                <w:sz w:val="20"/>
              </w:rPr>
            </w:pPr>
          </w:p>
        </w:tc>
        <w:tc>
          <w:tcPr>
            <w:tcW w:w="297" w:type="dxa"/>
            <w:tcBorders>
              <w:top w:val="single" w:sz="4" w:space="0" w:color="000000"/>
              <w:left w:val="single" w:sz="4" w:space="0" w:color="000000"/>
              <w:bottom w:val="single" w:sz="4" w:space="0" w:color="000000"/>
              <w:right w:val="single" w:sz="4" w:space="0" w:color="000000"/>
            </w:tcBorders>
            <w:vAlign w:val="center"/>
          </w:tcPr>
          <w:p w14:paraId="22009EAA" w14:textId="77777777" w:rsidR="00AF11E4" w:rsidRPr="00A73ACD" w:rsidRDefault="00AF11E4" w:rsidP="00A73ACD">
            <w:pPr>
              <w:jc w:val="center"/>
              <w:rPr>
                <w:rFonts w:ascii="Arial" w:hAnsi="Arial" w:cs="Arial"/>
                <w:sz w:val="20"/>
              </w:rPr>
            </w:pPr>
          </w:p>
        </w:tc>
        <w:tc>
          <w:tcPr>
            <w:tcW w:w="285" w:type="dxa"/>
            <w:tcBorders>
              <w:top w:val="single" w:sz="4" w:space="0" w:color="000000"/>
              <w:left w:val="single" w:sz="4" w:space="0" w:color="000000"/>
              <w:bottom w:val="single" w:sz="4" w:space="0" w:color="000000"/>
              <w:right w:val="single" w:sz="4" w:space="0" w:color="000000"/>
            </w:tcBorders>
            <w:vAlign w:val="center"/>
          </w:tcPr>
          <w:p w14:paraId="0CD3AA9D"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vAlign w:val="center"/>
          </w:tcPr>
          <w:p w14:paraId="2F450E1F"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vAlign w:val="center"/>
          </w:tcPr>
          <w:p w14:paraId="073B80E0" w14:textId="4AA79845" w:rsidR="00AF11E4" w:rsidRPr="00A73ACD" w:rsidRDefault="00AF11E4" w:rsidP="00A73ACD">
            <w:pPr>
              <w:jc w:val="center"/>
              <w:rPr>
                <w:rFonts w:ascii="Arial" w:hAnsi="Arial" w:cs="Arial"/>
                <w:sz w:val="20"/>
              </w:rPr>
            </w:pPr>
            <w:r w:rsidRPr="00A73ACD">
              <w:rPr>
                <w:rFonts w:ascii="Arial" w:hAnsi="Arial" w:cs="Arial"/>
                <w:sz w:val="20"/>
              </w:rPr>
              <w:t>X</w:t>
            </w:r>
          </w:p>
        </w:tc>
        <w:tc>
          <w:tcPr>
            <w:tcW w:w="360" w:type="dxa"/>
            <w:tcBorders>
              <w:top w:val="single" w:sz="4" w:space="0" w:color="000000"/>
              <w:left w:val="single" w:sz="4" w:space="0" w:color="000000"/>
              <w:bottom w:val="single" w:sz="4" w:space="0" w:color="000000"/>
              <w:right w:val="single" w:sz="4" w:space="0" w:color="000000"/>
            </w:tcBorders>
            <w:vAlign w:val="center"/>
          </w:tcPr>
          <w:p w14:paraId="10CBBB0A" w14:textId="1A897113" w:rsidR="00AF11E4" w:rsidRPr="00A73ACD" w:rsidRDefault="00AF11E4" w:rsidP="00A73ACD">
            <w:pPr>
              <w:jc w:val="center"/>
              <w:rPr>
                <w:rFonts w:ascii="Arial" w:hAnsi="Arial" w:cs="Arial"/>
                <w:sz w:val="20"/>
              </w:rPr>
            </w:pPr>
            <w:r w:rsidRPr="00A73ACD">
              <w:rPr>
                <w:rFonts w:ascii="Arial" w:hAnsi="Arial" w:cs="Arial"/>
                <w:sz w:val="20"/>
              </w:rPr>
              <w:t>X</w:t>
            </w: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08A19F" w14:textId="77777777" w:rsidR="00AF11E4" w:rsidRDefault="00AF11E4" w:rsidP="00A73ACD">
            <w:pPr>
              <w:jc w:val="center"/>
              <w:rPr>
                <w:rFonts w:ascii="Arial" w:hAnsi="Arial" w:cs="Arial"/>
                <w:sz w:val="20"/>
              </w:rPr>
            </w:pPr>
            <w:r w:rsidRPr="00A73ACD">
              <w:rPr>
                <w:rFonts w:ascii="Arial" w:hAnsi="Arial" w:cs="Arial"/>
                <w:sz w:val="20"/>
              </w:rPr>
              <w:t>DINEPA/</w:t>
            </w:r>
          </w:p>
          <w:p w14:paraId="28C4DE5D" w14:textId="6BCC9F50" w:rsidR="00AF11E4" w:rsidRPr="00A73ACD" w:rsidRDefault="00AF11E4" w:rsidP="00A73ACD">
            <w:pPr>
              <w:jc w:val="center"/>
              <w:rPr>
                <w:rFonts w:ascii="Arial" w:hAnsi="Arial" w:cs="Arial"/>
                <w:sz w:val="20"/>
              </w:rPr>
            </w:pPr>
            <w:r w:rsidRPr="00A73ACD">
              <w:rPr>
                <w:rFonts w:ascii="Arial" w:hAnsi="Arial" w:cs="Arial"/>
                <w:sz w:val="20"/>
              </w:rPr>
              <w:t>OREPA Norte</w:t>
            </w:r>
          </w:p>
        </w:tc>
        <w:tc>
          <w:tcPr>
            <w:tcW w:w="1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935973" w14:textId="7F2F564A" w:rsidR="00AF11E4" w:rsidRPr="00A73ACD" w:rsidRDefault="00AF11E4" w:rsidP="00A73ACD">
            <w:pPr>
              <w:ind w:right="190"/>
              <w:jc w:val="center"/>
              <w:rPr>
                <w:rFonts w:ascii="Arial" w:hAnsi="Arial" w:cs="Arial"/>
                <w:sz w:val="20"/>
              </w:rPr>
            </w:pPr>
            <w:r w:rsidRPr="00A73ACD">
              <w:rPr>
                <w:rFonts w:ascii="Arial" w:hAnsi="Arial" w:cs="Arial"/>
                <w:sz w:val="20"/>
              </w:rPr>
              <w:t>10,000</w:t>
            </w:r>
          </w:p>
        </w:tc>
        <w:tc>
          <w:tcPr>
            <w:tcW w:w="9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DB4513" w14:textId="72ED32D4" w:rsidR="00AF11E4" w:rsidRPr="00A73ACD" w:rsidRDefault="00AF11E4" w:rsidP="00A73ACD">
            <w:pPr>
              <w:ind w:right="190"/>
              <w:jc w:val="center"/>
              <w:rPr>
                <w:rFonts w:ascii="Arial" w:hAnsi="Arial" w:cs="Arial"/>
                <w:sz w:val="20"/>
              </w:rPr>
            </w:pPr>
            <w:r w:rsidRPr="00A73ACD">
              <w:rPr>
                <w:rFonts w:ascii="Arial" w:hAnsi="Arial" w:cs="Arial"/>
                <w:sz w:val="20"/>
              </w:rPr>
              <w:t>Programa</w:t>
            </w:r>
          </w:p>
        </w:tc>
      </w:tr>
      <w:tr w:rsidR="00AF11E4" w:rsidRPr="00A73ACD" w14:paraId="0E79AF01" w14:textId="77777777" w:rsidTr="00EB75CF">
        <w:trPr>
          <w:trHeight w:val="377"/>
          <w:jc w:val="center"/>
        </w:trPr>
        <w:tc>
          <w:tcPr>
            <w:tcW w:w="29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7138D" w14:textId="77777777" w:rsidR="00AF11E4" w:rsidRPr="00A73ACD" w:rsidRDefault="00AF11E4" w:rsidP="00A73ACD">
            <w:pPr>
              <w:rPr>
                <w:rFonts w:ascii="Arial" w:hAnsi="Arial" w:cs="Arial"/>
                <w:b/>
                <w:sz w:val="20"/>
              </w:rPr>
            </w:pPr>
            <w:r w:rsidRPr="00A73ACD">
              <w:rPr>
                <w:rFonts w:ascii="Arial" w:hAnsi="Arial" w:cs="Arial"/>
                <w:b/>
                <w:sz w:val="20"/>
              </w:rPr>
              <w:t xml:space="preserve">Evaluación </w:t>
            </w:r>
            <w:proofErr w:type="spellStart"/>
            <w:r w:rsidRPr="00A73ACD">
              <w:rPr>
                <w:rFonts w:ascii="Arial" w:hAnsi="Arial" w:cs="Arial"/>
                <w:b/>
                <w:sz w:val="20"/>
              </w:rPr>
              <w:t>Socioecon</w:t>
            </w:r>
            <w:proofErr w:type="spellEnd"/>
            <w:r w:rsidRPr="00A73ACD">
              <w:rPr>
                <w:rFonts w:ascii="Arial" w:hAnsi="Arial" w:cs="Arial"/>
                <w:b/>
                <w:sz w:val="20"/>
              </w:rPr>
              <w:t xml:space="preserve">. Ex post </w:t>
            </w:r>
          </w:p>
        </w:tc>
        <w:tc>
          <w:tcPr>
            <w:tcW w:w="6243" w:type="dxa"/>
            <w:gridSpan w:val="2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5C4B2" w14:textId="77777777" w:rsidR="00AF11E4" w:rsidRPr="00A73ACD" w:rsidRDefault="00AF11E4" w:rsidP="00A73ACD">
            <w:pPr>
              <w:rPr>
                <w:rFonts w:ascii="Arial" w:hAnsi="Arial" w:cs="Arial"/>
                <w:sz w:val="20"/>
              </w:rPr>
            </w:pPr>
          </w:p>
        </w:tc>
        <w:tc>
          <w:tcPr>
            <w:tcW w:w="1185" w:type="dxa"/>
            <w:gridSpan w:val="4"/>
            <w:tcBorders>
              <w:top w:val="single" w:sz="4" w:space="0" w:color="000000"/>
              <w:left w:val="single" w:sz="4" w:space="0" w:color="000000"/>
              <w:bottom w:val="single" w:sz="4" w:space="0" w:color="000000"/>
              <w:right w:val="single" w:sz="4" w:space="0" w:color="000000"/>
            </w:tcBorders>
          </w:tcPr>
          <w:p w14:paraId="0C67842F" w14:textId="77777777" w:rsidR="00AF11E4" w:rsidRPr="00A73ACD" w:rsidRDefault="00AF11E4" w:rsidP="00A73ACD">
            <w:pPr>
              <w:jc w:val="center"/>
              <w:rPr>
                <w:rFonts w:ascii="Arial" w:hAnsi="Arial" w:cs="Arial"/>
                <w:sz w:val="20"/>
              </w:rPr>
            </w:pPr>
          </w:p>
        </w:tc>
        <w:tc>
          <w:tcPr>
            <w:tcW w:w="285" w:type="dxa"/>
            <w:tcBorders>
              <w:top w:val="single" w:sz="4" w:space="0" w:color="000000"/>
              <w:left w:val="single" w:sz="4" w:space="0" w:color="000000"/>
              <w:bottom w:val="single" w:sz="4" w:space="0" w:color="000000"/>
              <w:right w:val="single" w:sz="4" w:space="0" w:color="000000"/>
            </w:tcBorders>
          </w:tcPr>
          <w:p w14:paraId="7A46B64B"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05CC566F"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0B1C851E" w14:textId="77777777" w:rsidR="00AF11E4" w:rsidRPr="00A73ACD" w:rsidRDefault="00AF11E4" w:rsidP="00A73ACD">
            <w:pPr>
              <w:jc w:val="cente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tcPr>
          <w:p w14:paraId="602B8A7E" w14:textId="77777777" w:rsidR="00AF11E4" w:rsidRPr="00A73ACD" w:rsidRDefault="00AF11E4" w:rsidP="00A73ACD">
            <w:pPr>
              <w:jc w:val="center"/>
              <w:rPr>
                <w:rFonts w:ascii="Arial" w:hAnsi="Arial" w:cs="Arial"/>
                <w:sz w:val="20"/>
              </w:rPr>
            </w:pPr>
          </w:p>
        </w:tc>
        <w:tc>
          <w:tcPr>
            <w:tcW w:w="1394"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2EE848BA" w14:textId="77777777" w:rsidR="00AF11E4" w:rsidRDefault="00AF11E4" w:rsidP="00A73ACD">
            <w:pPr>
              <w:jc w:val="center"/>
              <w:rPr>
                <w:rFonts w:ascii="Arial" w:hAnsi="Arial" w:cs="Arial"/>
                <w:sz w:val="20"/>
              </w:rPr>
            </w:pPr>
            <w:r w:rsidRPr="00A73ACD">
              <w:rPr>
                <w:rFonts w:ascii="Arial" w:hAnsi="Arial" w:cs="Arial"/>
                <w:sz w:val="20"/>
              </w:rPr>
              <w:t>DINEPA/</w:t>
            </w:r>
          </w:p>
          <w:p w14:paraId="48BDDEDD" w14:textId="7A2D176A" w:rsidR="00AF11E4" w:rsidRPr="00A73ACD" w:rsidRDefault="00AF11E4" w:rsidP="00A73ACD">
            <w:pPr>
              <w:jc w:val="center"/>
              <w:rPr>
                <w:rFonts w:ascii="Arial" w:hAnsi="Arial" w:cs="Arial"/>
                <w:sz w:val="20"/>
              </w:rPr>
            </w:pPr>
            <w:r w:rsidRPr="00A73ACD">
              <w:rPr>
                <w:rFonts w:ascii="Arial" w:hAnsi="Arial" w:cs="Arial"/>
                <w:sz w:val="20"/>
              </w:rPr>
              <w:t>OREPA Norte con asistencia BID</w:t>
            </w:r>
          </w:p>
        </w:tc>
        <w:tc>
          <w:tcPr>
            <w:tcW w:w="1345"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71B8FBD" w14:textId="77777777" w:rsidR="00AF11E4" w:rsidRPr="00A73ACD" w:rsidRDefault="00AF11E4" w:rsidP="00A73ACD">
            <w:pPr>
              <w:ind w:right="190"/>
              <w:jc w:val="center"/>
              <w:rPr>
                <w:rFonts w:ascii="Arial" w:hAnsi="Arial" w:cs="Arial"/>
                <w:sz w:val="20"/>
              </w:rPr>
            </w:pPr>
            <w:r w:rsidRPr="00A73ACD">
              <w:rPr>
                <w:rFonts w:ascii="Arial" w:hAnsi="Arial" w:cs="Arial"/>
                <w:sz w:val="20"/>
              </w:rPr>
              <w:t>50,000</w:t>
            </w:r>
          </w:p>
          <w:p w14:paraId="37662798" w14:textId="77777777" w:rsidR="00AF11E4" w:rsidRPr="00A73ACD" w:rsidRDefault="00AF11E4" w:rsidP="00A73ACD">
            <w:pPr>
              <w:ind w:right="190"/>
              <w:jc w:val="center"/>
              <w:rPr>
                <w:rFonts w:ascii="Arial" w:hAnsi="Arial" w:cs="Arial"/>
                <w:sz w:val="20"/>
              </w:rPr>
            </w:pPr>
          </w:p>
          <w:p w14:paraId="6509B534" w14:textId="77777777" w:rsidR="00AF11E4" w:rsidRPr="00A73ACD" w:rsidRDefault="00AF11E4" w:rsidP="00A73ACD">
            <w:pPr>
              <w:ind w:right="190"/>
              <w:jc w:val="center"/>
              <w:rPr>
                <w:rFonts w:ascii="Arial" w:hAnsi="Arial" w:cs="Arial"/>
                <w:b/>
                <w:smallCaps/>
                <w:sz w:val="20"/>
              </w:rPr>
            </w:pPr>
          </w:p>
        </w:tc>
        <w:tc>
          <w:tcPr>
            <w:tcW w:w="905"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0797491" w14:textId="1CE25C00" w:rsidR="00AF11E4" w:rsidRPr="00A73ACD" w:rsidRDefault="00AF11E4" w:rsidP="00A73ACD">
            <w:pPr>
              <w:ind w:right="190"/>
              <w:jc w:val="center"/>
              <w:rPr>
                <w:rFonts w:ascii="Arial" w:hAnsi="Arial" w:cs="Arial"/>
                <w:b/>
                <w:smallCaps/>
                <w:sz w:val="20"/>
              </w:rPr>
            </w:pPr>
            <w:r w:rsidRPr="00A73ACD">
              <w:rPr>
                <w:rFonts w:ascii="Arial" w:hAnsi="Arial" w:cs="Arial"/>
                <w:sz w:val="20"/>
              </w:rPr>
              <w:t>Programa</w:t>
            </w:r>
          </w:p>
        </w:tc>
      </w:tr>
      <w:tr w:rsidR="00AF11E4" w:rsidRPr="00A73ACD" w14:paraId="561EE2D7" w14:textId="77777777" w:rsidTr="00EB75CF">
        <w:trPr>
          <w:trHeight w:val="233"/>
          <w:jc w:val="center"/>
        </w:trPr>
        <w:tc>
          <w:tcPr>
            <w:tcW w:w="29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3B620C" w14:textId="77777777" w:rsidR="00AF11E4" w:rsidRPr="00A73ACD" w:rsidRDefault="00AF11E4" w:rsidP="00A73ACD">
            <w:pPr>
              <w:ind w:left="352"/>
              <w:rPr>
                <w:rFonts w:ascii="Arial" w:hAnsi="Arial" w:cs="Arial"/>
                <w:sz w:val="20"/>
              </w:rPr>
            </w:pPr>
            <w:r w:rsidRPr="00A73ACD">
              <w:rPr>
                <w:rFonts w:ascii="Arial" w:hAnsi="Arial" w:cs="Arial"/>
                <w:sz w:val="20"/>
              </w:rPr>
              <w:t>Recopilación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2D5867" w14:textId="77777777" w:rsidR="00AF11E4" w:rsidRPr="00A73ACD" w:rsidRDefault="00AF11E4" w:rsidP="00A73ACD">
            <w:pPr>
              <w:rPr>
                <w:rFonts w:ascii="Arial" w:hAnsi="Arial" w:cs="Arial"/>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A52C93"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ABF657" w14:textId="77777777" w:rsidR="00AF11E4" w:rsidRPr="00A73ACD" w:rsidRDefault="00AF11E4" w:rsidP="00A73ACD">
            <w:pPr>
              <w:rPr>
                <w:rFonts w:ascii="Arial" w:hAnsi="Arial" w:cs="Arial"/>
                <w:sz w:val="20"/>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1659E0" w14:textId="77777777" w:rsidR="00AF11E4" w:rsidRPr="00A73ACD" w:rsidRDefault="00AF11E4" w:rsidP="00A73ACD">
            <w:pPr>
              <w:rPr>
                <w:rFonts w:ascii="Arial" w:hAnsi="Arial" w:cs="Arial"/>
                <w:sz w:val="20"/>
              </w:rPr>
            </w:pPr>
          </w:p>
        </w:tc>
        <w:tc>
          <w:tcPr>
            <w:tcW w:w="4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299EC" w14:textId="77777777" w:rsidR="00AF11E4" w:rsidRPr="00A73ACD" w:rsidRDefault="00AF11E4" w:rsidP="00A73ACD">
            <w:pPr>
              <w:rPr>
                <w:rFonts w:ascii="Arial" w:hAnsi="Arial" w:cs="Arial"/>
                <w:sz w:val="20"/>
              </w:rPr>
            </w:pPr>
          </w:p>
        </w:tc>
        <w:tc>
          <w:tcPr>
            <w:tcW w:w="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7F1BD"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E1B501" w14:textId="77777777" w:rsidR="00AF11E4" w:rsidRPr="00A73ACD" w:rsidRDefault="00AF11E4" w:rsidP="00A73ACD">
            <w:pPr>
              <w:rPr>
                <w:rFonts w:ascii="Arial" w:hAnsi="Arial" w:cs="Arial"/>
                <w:sz w:val="20"/>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E9BCEE" w14:textId="77777777" w:rsidR="00AF11E4" w:rsidRPr="00A73ACD" w:rsidRDefault="00AF11E4" w:rsidP="00A73ACD">
            <w:pP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01E0EF" w14:textId="77777777" w:rsidR="00AF11E4" w:rsidRPr="00A73ACD" w:rsidRDefault="00AF11E4" w:rsidP="00A73ACD">
            <w:pPr>
              <w:rPr>
                <w:rFonts w:ascii="Arial" w:hAnsi="Arial" w:cs="Arial"/>
                <w:sz w:val="20"/>
              </w:rPr>
            </w:pP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1F0EF0" w14:textId="77777777" w:rsidR="00AF11E4" w:rsidRPr="00A73ACD" w:rsidRDefault="00AF11E4" w:rsidP="00A73ACD">
            <w:pPr>
              <w:rPr>
                <w:rFonts w:ascii="Arial" w:hAnsi="Arial" w:cs="Arial"/>
                <w:sz w:val="20"/>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8CC60E" w14:textId="77777777" w:rsidR="00AF11E4" w:rsidRPr="00A73ACD" w:rsidRDefault="00AF11E4" w:rsidP="00A73ACD">
            <w:pPr>
              <w:rPr>
                <w:rFonts w:ascii="Arial" w:hAnsi="Arial" w:cs="Arial"/>
                <w:sz w:val="20"/>
              </w:rPr>
            </w:pPr>
          </w:p>
        </w:tc>
        <w:tc>
          <w:tcPr>
            <w:tcW w:w="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7021F" w14:textId="77777777" w:rsidR="00AF11E4" w:rsidRPr="00A73ACD" w:rsidRDefault="00AF11E4" w:rsidP="00A73ACD">
            <w:pP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91C7A" w14:textId="77777777" w:rsidR="00AF11E4" w:rsidRPr="00A73ACD" w:rsidRDefault="00AF11E4" w:rsidP="00A73ACD">
            <w:pP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065D84"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3E920F" w14:textId="77777777" w:rsidR="00AF11E4" w:rsidRPr="00A73ACD" w:rsidRDefault="00AF11E4" w:rsidP="00A73ACD">
            <w:pPr>
              <w:rPr>
                <w:rFonts w:ascii="Arial" w:hAnsi="Arial" w:cs="Arial"/>
                <w:sz w:val="20"/>
              </w:rPr>
            </w:pPr>
          </w:p>
        </w:tc>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5FBBA" w14:textId="77777777" w:rsidR="00AF11E4" w:rsidRPr="00A73ACD" w:rsidRDefault="00AF11E4" w:rsidP="00A73ACD">
            <w:pPr>
              <w:rPr>
                <w:rFonts w:ascii="Arial" w:hAnsi="Arial" w:cs="Arial"/>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46E3D8" w14:textId="77777777" w:rsidR="00AF11E4" w:rsidRPr="00A73ACD" w:rsidRDefault="00AF11E4" w:rsidP="00A73ACD">
            <w:pP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229F7DB5"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5BA650FC"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167DB149" w14:textId="77777777" w:rsidR="00AF11E4" w:rsidRPr="00A73ACD" w:rsidRDefault="00AF11E4" w:rsidP="00A73ACD">
            <w:pPr>
              <w:jc w:val="center"/>
              <w:rPr>
                <w:rFonts w:ascii="Arial" w:hAnsi="Arial" w:cs="Arial"/>
                <w:sz w:val="20"/>
              </w:rPr>
            </w:pPr>
          </w:p>
        </w:tc>
        <w:tc>
          <w:tcPr>
            <w:tcW w:w="297" w:type="dxa"/>
            <w:tcBorders>
              <w:top w:val="single" w:sz="4" w:space="0" w:color="000000"/>
              <w:left w:val="single" w:sz="4" w:space="0" w:color="000000"/>
              <w:bottom w:val="single" w:sz="4" w:space="0" w:color="000000"/>
              <w:right w:val="single" w:sz="4" w:space="0" w:color="000000"/>
            </w:tcBorders>
          </w:tcPr>
          <w:p w14:paraId="6F06F9E9" w14:textId="77777777" w:rsidR="00AF11E4" w:rsidRPr="00A73ACD" w:rsidRDefault="00AF11E4" w:rsidP="00A73ACD">
            <w:pPr>
              <w:jc w:val="center"/>
              <w:rPr>
                <w:rFonts w:ascii="Arial" w:hAnsi="Arial" w:cs="Arial"/>
                <w:sz w:val="20"/>
              </w:rPr>
            </w:pPr>
          </w:p>
        </w:tc>
        <w:tc>
          <w:tcPr>
            <w:tcW w:w="285" w:type="dxa"/>
            <w:tcBorders>
              <w:top w:val="single" w:sz="4" w:space="0" w:color="000000"/>
              <w:left w:val="single" w:sz="4" w:space="0" w:color="000000"/>
              <w:bottom w:val="single" w:sz="4" w:space="0" w:color="000000"/>
              <w:right w:val="single" w:sz="4" w:space="0" w:color="000000"/>
            </w:tcBorders>
          </w:tcPr>
          <w:p w14:paraId="79AE48EA"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2E304127"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0C4050A9" w14:textId="77777777" w:rsidR="00AF11E4" w:rsidRPr="00A73ACD" w:rsidRDefault="00AF11E4" w:rsidP="00A73ACD">
            <w:pPr>
              <w:jc w:val="cente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tcPr>
          <w:p w14:paraId="1A630E8E" w14:textId="77777777" w:rsidR="00AF11E4" w:rsidRPr="00A73ACD" w:rsidRDefault="00AF11E4" w:rsidP="00A73ACD">
            <w:pPr>
              <w:rPr>
                <w:rFonts w:ascii="Arial" w:hAnsi="Arial" w:cs="Arial"/>
                <w:sz w:val="20"/>
              </w:rPr>
            </w:pPr>
            <w:r w:rsidRPr="00A73ACD">
              <w:rPr>
                <w:rFonts w:ascii="Arial" w:hAnsi="Arial" w:cs="Arial"/>
                <w:sz w:val="20"/>
              </w:rPr>
              <w:t>X</w:t>
            </w:r>
          </w:p>
        </w:tc>
        <w:tc>
          <w:tcPr>
            <w:tcW w:w="1394"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505D3B19" w14:textId="77777777" w:rsidR="00AF11E4" w:rsidRPr="00A73ACD" w:rsidRDefault="00AF11E4" w:rsidP="00A73ACD">
            <w:pPr>
              <w:jc w:val="center"/>
              <w:rPr>
                <w:rFonts w:ascii="Arial" w:hAnsi="Arial" w:cs="Arial"/>
                <w:sz w:val="20"/>
              </w:rPr>
            </w:pPr>
          </w:p>
        </w:tc>
        <w:tc>
          <w:tcPr>
            <w:tcW w:w="1345"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3B11F73" w14:textId="77777777" w:rsidR="00AF11E4" w:rsidRPr="00A73ACD" w:rsidDel="00513B08" w:rsidRDefault="00AF11E4" w:rsidP="00A73ACD">
            <w:pPr>
              <w:ind w:right="190"/>
              <w:jc w:val="center"/>
              <w:rPr>
                <w:rFonts w:ascii="Arial" w:hAnsi="Arial" w:cs="Arial"/>
                <w:b/>
                <w:smallCaps/>
                <w:sz w:val="20"/>
              </w:rPr>
            </w:pPr>
          </w:p>
        </w:tc>
        <w:tc>
          <w:tcPr>
            <w:tcW w:w="905"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5D1051CC" w14:textId="77777777" w:rsidR="00AF11E4" w:rsidRPr="00A73ACD" w:rsidRDefault="00AF11E4" w:rsidP="00A73ACD">
            <w:pPr>
              <w:ind w:right="190"/>
              <w:jc w:val="center"/>
              <w:rPr>
                <w:rFonts w:ascii="Arial" w:hAnsi="Arial" w:cs="Arial"/>
                <w:sz w:val="20"/>
              </w:rPr>
            </w:pPr>
          </w:p>
        </w:tc>
      </w:tr>
      <w:tr w:rsidR="00AF11E4" w:rsidRPr="00A73ACD" w14:paraId="5F2D133A" w14:textId="77777777" w:rsidTr="00EB75CF">
        <w:trPr>
          <w:trHeight w:val="233"/>
          <w:jc w:val="center"/>
        </w:trPr>
        <w:tc>
          <w:tcPr>
            <w:tcW w:w="29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122E0" w14:textId="77777777" w:rsidR="00AF11E4" w:rsidRPr="00A73ACD" w:rsidRDefault="00AF11E4" w:rsidP="00A73ACD">
            <w:pPr>
              <w:ind w:left="352"/>
              <w:rPr>
                <w:rFonts w:ascii="Arial" w:hAnsi="Arial" w:cs="Arial"/>
                <w:sz w:val="20"/>
              </w:rPr>
            </w:pPr>
            <w:r w:rsidRPr="00A73ACD">
              <w:rPr>
                <w:rFonts w:ascii="Arial" w:hAnsi="Arial" w:cs="Arial"/>
                <w:sz w:val="20"/>
              </w:rPr>
              <w:t xml:space="preserve">Procesamiento y análisis de la información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3E43C" w14:textId="77777777" w:rsidR="00AF11E4" w:rsidRPr="00A73ACD" w:rsidRDefault="00AF11E4" w:rsidP="00A73ACD">
            <w:pPr>
              <w:rPr>
                <w:rFonts w:ascii="Arial" w:hAnsi="Arial" w:cs="Arial"/>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7AB31"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9F1EAA" w14:textId="77777777" w:rsidR="00AF11E4" w:rsidRPr="00A73ACD" w:rsidRDefault="00AF11E4" w:rsidP="00A73ACD">
            <w:pPr>
              <w:rPr>
                <w:rFonts w:ascii="Arial" w:hAnsi="Arial" w:cs="Arial"/>
                <w:sz w:val="20"/>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82B83" w14:textId="77777777" w:rsidR="00AF11E4" w:rsidRPr="00A73ACD" w:rsidRDefault="00AF11E4" w:rsidP="00A73ACD">
            <w:pPr>
              <w:rPr>
                <w:rFonts w:ascii="Arial" w:hAnsi="Arial" w:cs="Arial"/>
                <w:sz w:val="20"/>
              </w:rPr>
            </w:pPr>
          </w:p>
        </w:tc>
        <w:tc>
          <w:tcPr>
            <w:tcW w:w="4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5A0C90" w14:textId="77777777" w:rsidR="00AF11E4" w:rsidRPr="00A73ACD" w:rsidRDefault="00AF11E4" w:rsidP="00A73ACD">
            <w:pPr>
              <w:rPr>
                <w:rFonts w:ascii="Arial" w:hAnsi="Arial" w:cs="Arial"/>
                <w:sz w:val="20"/>
              </w:rPr>
            </w:pPr>
          </w:p>
        </w:tc>
        <w:tc>
          <w:tcPr>
            <w:tcW w:w="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A0F790"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45FD8B" w14:textId="77777777" w:rsidR="00AF11E4" w:rsidRPr="00A73ACD" w:rsidRDefault="00AF11E4" w:rsidP="00A73ACD">
            <w:pPr>
              <w:rPr>
                <w:rFonts w:ascii="Arial" w:hAnsi="Arial" w:cs="Arial"/>
                <w:sz w:val="20"/>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1C9A1C" w14:textId="77777777" w:rsidR="00AF11E4" w:rsidRPr="00A73ACD" w:rsidRDefault="00AF11E4" w:rsidP="00A73ACD">
            <w:pP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0EB20" w14:textId="77777777" w:rsidR="00AF11E4" w:rsidRPr="00A73ACD" w:rsidRDefault="00AF11E4" w:rsidP="00A73ACD">
            <w:pPr>
              <w:rPr>
                <w:rFonts w:ascii="Arial" w:hAnsi="Arial" w:cs="Arial"/>
                <w:sz w:val="20"/>
              </w:rPr>
            </w:pP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592B59" w14:textId="77777777" w:rsidR="00AF11E4" w:rsidRPr="00A73ACD" w:rsidRDefault="00AF11E4" w:rsidP="00A73ACD">
            <w:pPr>
              <w:rPr>
                <w:rFonts w:ascii="Arial" w:hAnsi="Arial" w:cs="Arial"/>
                <w:sz w:val="20"/>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E0F7EF" w14:textId="77777777" w:rsidR="00AF11E4" w:rsidRPr="00A73ACD" w:rsidRDefault="00AF11E4" w:rsidP="00A73ACD">
            <w:pPr>
              <w:rPr>
                <w:rFonts w:ascii="Arial" w:hAnsi="Arial" w:cs="Arial"/>
                <w:sz w:val="20"/>
              </w:rPr>
            </w:pPr>
          </w:p>
        </w:tc>
        <w:tc>
          <w:tcPr>
            <w:tcW w:w="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45660" w14:textId="77777777" w:rsidR="00AF11E4" w:rsidRPr="00A73ACD" w:rsidRDefault="00AF11E4" w:rsidP="00A73ACD">
            <w:pP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C296D1" w14:textId="77777777" w:rsidR="00AF11E4" w:rsidRPr="00A73ACD" w:rsidRDefault="00AF11E4" w:rsidP="00A73ACD">
            <w:pP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207FCE"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3DE4C" w14:textId="77777777" w:rsidR="00AF11E4" w:rsidRPr="00A73ACD" w:rsidRDefault="00AF11E4" w:rsidP="00A73ACD">
            <w:pPr>
              <w:rPr>
                <w:rFonts w:ascii="Arial" w:hAnsi="Arial" w:cs="Arial"/>
                <w:sz w:val="20"/>
              </w:rPr>
            </w:pPr>
          </w:p>
        </w:tc>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03E8FE" w14:textId="77777777" w:rsidR="00AF11E4" w:rsidRPr="00A73ACD" w:rsidRDefault="00AF11E4" w:rsidP="00A73ACD">
            <w:pPr>
              <w:rPr>
                <w:rFonts w:ascii="Arial" w:hAnsi="Arial" w:cs="Arial"/>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E3AE1" w14:textId="77777777" w:rsidR="00AF11E4" w:rsidRPr="00A73ACD" w:rsidRDefault="00AF11E4" w:rsidP="00A73ACD">
            <w:pP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11F5A514"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17CAB3DB"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566285E4" w14:textId="77777777" w:rsidR="00AF11E4" w:rsidRPr="00A73ACD" w:rsidRDefault="00AF11E4" w:rsidP="00A73ACD">
            <w:pPr>
              <w:jc w:val="center"/>
              <w:rPr>
                <w:rFonts w:ascii="Arial" w:hAnsi="Arial" w:cs="Arial"/>
                <w:sz w:val="20"/>
              </w:rPr>
            </w:pPr>
          </w:p>
        </w:tc>
        <w:tc>
          <w:tcPr>
            <w:tcW w:w="297" w:type="dxa"/>
            <w:tcBorders>
              <w:top w:val="single" w:sz="4" w:space="0" w:color="000000"/>
              <w:left w:val="single" w:sz="4" w:space="0" w:color="000000"/>
              <w:bottom w:val="single" w:sz="4" w:space="0" w:color="000000"/>
              <w:right w:val="single" w:sz="4" w:space="0" w:color="000000"/>
            </w:tcBorders>
          </w:tcPr>
          <w:p w14:paraId="1CB7518C" w14:textId="77777777" w:rsidR="00AF11E4" w:rsidRPr="00A73ACD" w:rsidRDefault="00AF11E4" w:rsidP="00A73ACD">
            <w:pPr>
              <w:jc w:val="center"/>
              <w:rPr>
                <w:rFonts w:ascii="Arial" w:hAnsi="Arial" w:cs="Arial"/>
                <w:sz w:val="20"/>
              </w:rPr>
            </w:pPr>
          </w:p>
        </w:tc>
        <w:tc>
          <w:tcPr>
            <w:tcW w:w="285" w:type="dxa"/>
            <w:tcBorders>
              <w:top w:val="single" w:sz="4" w:space="0" w:color="000000"/>
              <w:left w:val="single" w:sz="4" w:space="0" w:color="000000"/>
              <w:bottom w:val="single" w:sz="4" w:space="0" w:color="000000"/>
              <w:right w:val="single" w:sz="4" w:space="0" w:color="000000"/>
            </w:tcBorders>
          </w:tcPr>
          <w:p w14:paraId="3FC039E8"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4C7A4F26"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0B3B44CB" w14:textId="77777777" w:rsidR="00AF11E4" w:rsidRPr="00A73ACD" w:rsidRDefault="00AF11E4" w:rsidP="00A73ACD">
            <w:pPr>
              <w:jc w:val="cente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tcPr>
          <w:p w14:paraId="7BCAC701" w14:textId="77777777" w:rsidR="00AF11E4" w:rsidRPr="00A73ACD" w:rsidRDefault="00AF11E4" w:rsidP="00A73ACD">
            <w:pPr>
              <w:rPr>
                <w:rFonts w:ascii="Arial" w:hAnsi="Arial" w:cs="Arial"/>
                <w:sz w:val="20"/>
              </w:rPr>
            </w:pPr>
            <w:r w:rsidRPr="00A73ACD">
              <w:rPr>
                <w:rFonts w:ascii="Arial" w:hAnsi="Arial" w:cs="Arial"/>
                <w:sz w:val="20"/>
              </w:rPr>
              <w:t>X</w:t>
            </w:r>
          </w:p>
        </w:tc>
        <w:tc>
          <w:tcPr>
            <w:tcW w:w="1394" w:type="dxa"/>
            <w:vMerge/>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3B70D86" w14:textId="77777777" w:rsidR="00AF11E4" w:rsidRPr="00A73ACD" w:rsidRDefault="00AF11E4" w:rsidP="00A73ACD">
            <w:pPr>
              <w:jc w:val="center"/>
              <w:rPr>
                <w:rFonts w:ascii="Arial" w:hAnsi="Arial" w:cs="Arial"/>
                <w:sz w:val="20"/>
              </w:rPr>
            </w:pPr>
          </w:p>
        </w:tc>
        <w:tc>
          <w:tcPr>
            <w:tcW w:w="1345"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08EB288" w14:textId="77777777" w:rsidR="00AF11E4" w:rsidRPr="00A73ACD" w:rsidDel="00513B08" w:rsidRDefault="00AF11E4" w:rsidP="00A73ACD">
            <w:pPr>
              <w:ind w:right="190"/>
              <w:jc w:val="center"/>
              <w:rPr>
                <w:rFonts w:ascii="Arial" w:hAnsi="Arial" w:cs="Arial"/>
                <w:b/>
                <w:smallCaps/>
                <w:sz w:val="20"/>
              </w:rPr>
            </w:pPr>
          </w:p>
        </w:tc>
        <w:tc>
          <w:tcPr>
            <w:tcW w:w="905"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5D63F7FA" w14:textId="77777777" w:rsidR="00AF11E4" w:rsidRPr="00A73ACD" w:rsidRDefault="00AF11E4" w:rsidP="00A73ACD">
            <w:pPr>
              <w:ind w:right="190"/>
              <w:jc w:val="center"/>
              <w:rPr>
                <w:rFonts w:ascii="Arial" w:hAnsi="Arial" w:cs="Arial"/>
                <w:sz w:val="20"/>
              </w:rPr>
            </w:pPr>
          </w:p>
        </w:tc>
      </w:tr>
      <w:tr w:rsidR="00AF11E4" w:rsidRPr="00A73ACD" w14:paraId="1EA19C93" w14:textId="77777777" w:rsidTr="00EB75CF">
        <w:trPr>
          <w:trHeight w:val="233"/>
          <w:jc w:val="center"/>
        </w:trPr>
        <w:tc>
          <w:tcPr>
            <w:tcW w:w="29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477701" w14:textId="77777777" w:rsidR="00AF11E4" w:rsidRPr="00A73ACD" w:rsidRDefault="00AF11E4" w:rsidP="00A73ACD">
            <w:pPr>
              <w:ind w:left="352"/>
              <w:rPr>
                <w:rFonts w:ascii="Arial" w:hAnsi="Arial" w:cs="Arial"/>
                <w:sz w:val="20"/>
              </w:rPr>
            </w:pPr>
            <w:r w:rsidRPr="00A73ACD">
              <w:rPr>
                <w:rFonts w:ascii="Arial" w:hAnsi="Arial" w:cs="Arial"/>
                <w:sz w:val="20"/>
              </w:rPr>
              <w:t xml:space="preserve">Informe de evaluación económica ex post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AD4085" w14:textId="77777777" w:rsidR="00AF11E4" w:rsidRPr="00A73ACD" w:rsidRDefault="00AF11E4" w:rsidP="00A73ACD">
            <w:pPr>
              <w:rPr>
                <w:rFonts w:ascii="Arial" w:hAnsi="Arial" w:cs="Arial"/>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912262"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E0CAF1" w14:textId="77777777" w:rsidR="00AF11E4" w:rsidRPr="00A73ACD" w:rsidRDefault="00AF11E4" w:rsidP="00A73ACD">
            <w:pPr>
              <w:rPr>
                <w:rFonts w:ascii="Arial" w:hAnsi="Arial" w:cs="Arial"/>
                <w:sz w:val="20"/>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64202" w14:textId="77777777" w:rsidR="00AF11E4" w:rsidRPr="00A73ACD" w:rsidRDefault="00AF11E4" w:rsidP="00A73ACD">
            <w:pPr>
              <w:rPr>
                <w:rFonts w:ascii="Arial" w:hAnsi="Arial" w:cs="Arial"/>
                <w:sz w:val="20"/>
              </w:rPr>
            </w:pPr>
          </w:p>
        </w:tc>
        <w:tc>
          <w:tcPr>
            <w:tcW w:w="4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AF4B59" w14:textId="77777777" w:rsidR="00AF11E4" w:rsidRPr="00A73ACD" w:rsidRDefault="00AF11E4" w:rsidP="00A73ACD">
            <w:pPr>
              <w:rPr>
                <w:rFonts w:ascii="Arial" w:hAnsi="Arial" w:cs="Arial"/>
                <w:sz w:val="20"/>
              </w:rPr>
            </w:pPr>
          </w:p>
        </w:tc>
        <w:tc>
          <w:tcPr>
            <w:tcW w:w="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EA82A8"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A31B07" w14:textId="77777777" w:rsidR="00AF11E4" w:rsidRPr="00A73ACD" w:rsidRDefault="00AF11E4" w:rsidP="00A73ACD">
            <w:pPr>
              <w:rPr>
                <w:rFonts w:ascii="Arial" w:hAnsi="Arial" w:cs="Arial"/>
                <w:sz w:val="20"/>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50DDFE" w14:textId="77777777" w:rsidR="00AF11E4" w:rsidRPr="00A73ACD" w:rsidRDefault="00AF11E4" w:rsidP="00A73ACD">
            <w:pP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613C41" w14:textId="77777777" w:rsidR="00AF11E4" w:rsidRPr="00A73ACD" w:rsidRDefault="00AF11E4" w:rsidP="00A73ACD">
            <w:pPr>
              <w:rPr>
                <w:rFonts w:ascii="Arial" w:hAnsi="Arial" w:cs="Arial"/>
                <w:sz w:val="20"/>
              </w:rPr>
            </w:pP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51616D" w14:textId="77777777" w:rsidR="00AF11E4" w:rsidRPr="00A73ACD" w:rsidRDefault="00AF11E4" w:rsidP="00A73ACD">
            <w:pPr>
              <w:rPr>
                <w:rFonts w:ascii="Arial" w:hAnsi="Arial" w:cs="Arial"/>
                <w:sz w:val="20"/>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138E4E" w14:textId="77777777" w:rsidR="00AF11E4" w:rsidRPr="00A73ACD" w:rsidRDefault="00AF11E4" w:rsidP="00A73ACD">
            <w:pPr>
              <w:rPr>
                <w:rFonts w:ascii="Arial" w:hAnsi="Arial" w:cs="Arial"/>
                <w:sz w:val="20"/>
              </w:rPr>
            </w:pPr>
          </w:p>
        </w:tc>
        <w:tc>
          <w:tcPr>
            <w:tcW w:w="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71BE8" w14:textId="77777777" w:rsidR="00AF11E4" w:rsidRPr="00A73ACD" w:rsidRDefault="00AF11E4" w:rsidP="00A73ACD">
            <w:pP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65765" w14:textId="77777777" w:rsidR="00AF11E4" w:rsidRPr="00A73ACD" w:rsidRDefault="00AF11E4" w:rsidP="00A73ACD">
            <w:pP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537571"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CD28EB" w14:textId="77777777" w:rsidR="00AF11E4" w:rsidRPr="00A73ACD" w:rsidRDefault="00AF11E4" w:rsidP="00A73ACD">
            <w:pPr>
              <w:rPr>
                <w:rFonts w:ascii="Arial" w:hAnsi="Arial" w:cs="Arial"/>
                <w:sz w:val="20"/>
              </w:rPr>
            </w:pPr>
          </w:p>
        </w:tc>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7BA67" w14:textId="77777777" w:rsidR="00AF11E4" w:rsidRPr="00A73ACD" w:rsidRDefault="00AF11E4" w:rsidP="00A73ACD">
            <w:pPr>
              <w:rPr>
                <w:rFonts w:ascii="Arial" w:hAnsi="Arial" w:cs="Arial"/>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6F08A" w14:textId="77777777" w:rsidR="00AF11E4" w:rsidRPr="00A73ACD" w:rsidRDefault="00AF11E4" w:rsidP="00A73ACD">
            <w:pP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06669FEC"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2A11E6A5"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0BCA0D7A" w14:textId="77777777" w:rsidR="00AF11E4" w:rsidRPr="00A73ACD" w:rsidRDefault="00AF11E4" w:rsidP="00A73ACD">
            <w:pPr>
              <w:jc w:val="center"/>
              <w:rPr>
                <w:rFonts w:ascii="Arial" w:hAnsi="Arial" w:cs="Arial"/>
                <w:sz w:val="20"/>
              </w:rPr>
            </w:pPr>
          </w:p>
        </w:tc>
        <w:tc>
          <w:tcPr>
            <w:tcW w:w="297" w:type="dxa"/>
            <w:tcBorders>
              <w:top w:val="single" w:sz="4" w:space="0" w:color="000000"/>
              <w:left w:val="single" w:sz="4" w:space="0" w:color="000000"/>
              <w:bottom w:val="single" w:sz="4" w:space="0" w:color="000000"/>
              <w:right w:val="single" w:sz="4" w:space="0" w:color="000000"/>
            </w:tcBorders>
          </w:tcPr>
          <w:p w14:paraId="6173CA60" w14:textId="77777777" w:rsidR="00AF11E4" w:rsidRPr="00A73ACD" w:rsidRDefault="00AF11E4" w:rsidP="00A73ACD">
            <w:pPr>
              <w:jc w:val="center"/>
              <w:rPr>
                <w:rFonts w:ascii="Arial" w:hAnsi="Arial" w:cs="Arial"/>
                <w:sz w:val="20"/>
              </w:rPr>
            </w:pPr>
          </w:p>
        </w:tc>
        <w:tc>
          <w:tcPr>
            <w:tcW w:w="285" w:type="dxa"/>
            <w:tcBorders>
              <w:top w:val="single" w:sz="4" w:space="0" w:color="000000"/>
              <w:left w:val="single" w:sz="4" w:space="0" w:color="000000"/>
              <w:bottom w:val="single" w:sz="4" w:space="0" w:color="000000"/>
              <w:right w:val="single" w:sz="4" w:space="0" w:color="000000"/>
            </w:tcBorders>
          </w:tcPr>
          <w:p w14:paraId="3227A289"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35933D8F"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6CAD5DFB" w14:textId="77777777" w:rsidR="00AF11E4" w:rsidRPr="00A73ACD" w:rsidRDefault="00AF11E4" w:rsidP="00A73ACD">
            <w:pPr>
              <w:jc w:val="cente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tcPr>
          <w:p w14:paraId="51FB4784" w14:textId="77777777" w:rsidR="00AF11E4" w:rsidRPr="00A73ACD" w:rsidRDefault="00AF11E4" w:rsidP="00A73ACD">
            <w:pPr>
              <w:rPr>
                <w:rFonts w:ascii="Arial" w:hAnsi="Arial" w:cs="Arial"/>
                <w:sz w:val="20"/>
              </w:rPr>
            </w:pPr>
            <w:r w:rsidRPr="00A73ACD">
              <w:rPr>
                <w:rFonts w:ascii="Arial" w:hAnsi="Arial" w:cs="Arial"/>
                <w:sz w:val="20"/>
              </w:rPr>
              <w:t>X</w:t>
            </w:r>
          </w:p>
        </w:tc>
        <w:tc>
          <w:tcPr>
            <w:tcW w:w="139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85C7C86" w14:textId="77777777" w:rsidR="00AF11E4" w:rsidRPr="00A73ACD" w:rsidRDefault="00AF11E4" w:rsidP="00A73ACD">
            <w:pPr>
              <w:jc w:val="center"/>
              <w:rPr>
                <w:rFonts w:ascii="Arial" w:hAnsi="Arial" w:cs="Arial"/>
                <w:sz w:val="20"/>
              </w:rPr>
            </w:pPr>
            <w:r w:rsidRPr="00A73ACD">
              <w:rPr>
                <w:rFonts w:ascii="Arial" w:hAnsi="Arial" w:cs="Arial"/>
                <w:sz w:val="20"/>
              </w:rPr>
              <w:t>BID</w:t>
            </w:r>
          </w:p>
        </w:tc>
        <w:tc>
          <w:tcPr>
            <w:tcW w:w="1345" w:type="dxa"/>
            <w:vMerge/>
            <w:tcBorders>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14:paraId="7F21E9E2" w14:textId="77777777" w:rsidR="00AF11E4" w:rsidRPr="00A73ACD" w:rsidDel="00513B08" w:rsidRDefault="00AF11E4" w:rsidP="00A73ACD">
            <w:pPr>
              <w:ind w:right="190"/>
              <w:jc w:val="center"/>
              <w:rPr>
                <w:rFonts w:ascii="Arial" w:hAnsi="Arial" w:cs="Arial"/>
                <w:b/>
                <w:smallCaps/>
                <w:sz w:val="20"/>
              </w:rPr>
            </w:pPr>
          </w:p>
        </w:tc>
        <w:tc>
          <w:tcPr>
            <w:tcW w:w="905"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166EB3" w14:textId="77777777" w:rsidR="00AF11E4" w:rsidRPr="00A73ACD" w:rsidRDefault="00AF11E4" w:rsidP="00A73ACD">
            <w:pPr>
              <w:ind w:right="190"/>
              <w:jc w:val="center"/>
              <w:rPr>
                <w:rFonts w:ascii="Arial" w:hAnsi="Arial" w:cs="Arial"/>
                <w:sz w:val="20"/>
              </w:rPr>
            </w:pPr>
          </w:p>
        </w:tc>
      </w:tr>
      <w:tr w:rsidR="00AF11E4" w:rsidRPr="00A73ACD" w14:paraId="207742F4" w14:textId="77777777" w:rsidTr="00AF11E4">
        <w:trPr>
          <w:gridAfter w:val="19"/>
          <w:wAfter w:w="8613" w:type="dxa"/>
          <w:trHeight w:val="233"/>
          <w:jc w:val="center"/>
        </w:trPr>
        <w:tc>
          <w:tcPr>
            <w:tcW w:w="29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007B2F" w14:textId="77777777" w:rsidR="00AF11E4" w:rsidRPr="00A73ACD" w:rsidRDefault="00AF11E4" w:rsidP="00A73ACD">
            <w:pPr>
              <w:rPr>
                <w:rFonts w:ascii="Arial" w:hAnsi="Arial" w:cs="Arial"/>
                <w:b/>
                <w:sz w:val="20"/>
              </w:rPr>
            </w:pPr>
            <w:r w:rsidRPr="00A73ACD">
              <w:rPr>
                <w:rFonts w:ascii="Arial" w:hAnsi="Arial" w:cs="Arial"/>
                <w:b/>
                <w:sz w:val="20"/>
              </w:rPr>
              <w:t>Evaluación de Impacto</w:t>
            </w:r>
          </w:p>
        </w:tc>
        <w:tc>
          <w:tcPr>
            <w:tcW w:w="1394"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68288E7" w14:textId="77777777" w:rsidR="00AF11E4" w:rsidRPr="00A73ACD" w:rsidRDefault="00AF11E4" w:rsidP="00A73ACD">
            <w:pPr>
              <w:jc w:val="center"/>
              <w:rPr>
                <w:rFonts w:ascii="Arial" w:hAnsi="Arial" w:cs="Arial"/>
                <w:sz w:val="20"/>
              </w:rPr>
            </w:pPr>
          </w:p>
        </w:tc>
        <w:tc>
          <w:tcPr>
            <w:tcW w:w="1260" w:type="dxa"/>
            <w:gridSpan w:val="5"/>
            <w:tcBorders>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14:paraId="18CAECF2" w14:textId="77777777" w:rsidR="00AF11E4" w:rsidRPr="00A73ACD" w:rsidDel="00513B08" w:rsidRDefault="00AF11E4" w:rsidP="00A73ACD">
            <w:pPr>
              <w:ind w:right="190"/>
              <w:jc w:val="center"/>
              <w:rPr>
                <w:rFonts w:ascii="Arial" w:hAnsi="Arial" w:cs="Arial"/>
                <w:b/>
                <w:smallCaps/>
                <w:sz w:val="20"/>
              </w:rPr>
            </w:pPr>
          </w:p>
        </w:tc>
        <w:tc>
          <w:tcPr>
            <w:tcW w:w="990" w:type="dxa"/>
            <w:gridSpan w:val="4"/>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F0D063" w14:textId="77777777" w:rsidR="00AF11E4" w:rsidRPr="00A73ACD" w:rsidRDefault="00AF11E4" w:rsidP="00A73ACD">
            <w:pPr>
              <w:ind w:right="190"/>
              <w:jc w:val="center"/>
              <w:rPr>
                <w:rFonts w:ascii="Arial" w:hAnsi="Arial" w:cs="Arial"/>
                <w:sz w:val="20"/>
              </w:rPr>
            </w:pPr>
          </w:p>
        </w:tc>
      </w:tr>
      <w:tr w:rsidR="00AF11E4" w:rsidRPr="00A73ACD" w14:paraId="75E956A6" w14:textId="77777777" w:rsidTr="00EB75CF">
        <w:trPr>
          <w:trHeight w:val="233"/>
          <w:jc w:val="center"/>
        </w:trPr>
        <w:tc>
          <w:tcPr>
            <w:tcW w:w="29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504E14" w14:textId="77777777" w:rsidR="00AF11E4" w:rsidRPr="00A73ACD" w:rsidRDefault="00AF11E4" w:rsidP="00A73ACD">
            <w:pPr>
              <w:ind w:left="352"/>
              <w:rPr>
                <w:rFonts w:ascii="Arial" w:hAnsi="Arial" w:cs="Arial"/>
                <w:sz w:val="20"/>
              </w:rPr>
            </w:pPr>
            <w:r w:rsidRPr="00A73ACD">
              <w:rPr>
                <w:rFonts w:ascii="Arial" w:hAnsi="Arial" w:cs="Arial"/>
                <w:sz w:val="20"/>
              </w:rPr>
              <w:t>Diseño de la evaluación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01B07" w14:textId="77777777" w:rsidR="00AF11E4" w:rsidRPr="00A73ACD" w:rsidRDefault="00AF11E4" w:rsidP="00A73ACD">
            <w:pPr>
              <w:rPr>
                <w:rFonts w:ascii="Arial" w:hAnsi="Arial" w:cs="Arial"/>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A99323" w14:textId="77777777" w:rsidR="00AF11E4" w:rsidRPr="00A73ACD" w:rsidRDefault="00AF11E4" w:rsidP="00A73ACD">
            <w:pPr>
              <w:rPr>
                <w:rFonts w:ascii="Arial" w:hAnsi="Arial" w:cs="Arial"/>
                <w:sz w:val="20"/>
              </w:rPr>
            </w:pPr>
            <w:r w:rsidRPr="00A73ACD">
              <w:rPr>
                <w:rFonts w:ascii="Arial" w:hAnsi="Arial" w:cs="Arial"/>
                <w:sz w:val="20"/>
              </w:rPr>
              <w:t>X</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7E9D60" w14:textId="77777777" w:rsidR="00AF11E4" w:rsidRPr="00A73ACD" w:rsidRDefault="00AF11E4" w:rsidP="00A73ACD">
            <w:pPr>
              <w:rPr>
                <w:rFonts w:ascii="Arial" w:hAnsi="Arial" w:cs="Arial"/>
                <w:sz w:val="20"/>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848DD" w14:textId="77777777" w:rsidR="00AF11E4" w:rsidRPr="00A73ACD" w:rsidRDefault="00AF11E4" w:rsidP="00A73ACD">
            <w:pPr>
              <w:rPr>
                <w:rFonts w:ascii="Arial" w:hAnsi="Arial" w:cs="Arial"/>
                <w:sz w:val="20"/>
              </w:rPr>
            </w:pPr>
          </w:p>
        </w:tc>
        <w:tc>
          <w:tcPr>
            <w:tcW w:w="4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009B9" w14:textId="77777777" w:rsidR="00AF11E4" w:rsidRPr="00A73ACD" w:rsidRDefault="00AF11E4" w:rsidP="00A73ACD">
            <w:pPr>
              <w:rPr>
                <w:rFonts w:ascii="Arial" w:hAnsi="Arial" w:cs="Arial"/>
                <w:sz w:val="20"/>
              </w:rPr>
            </w:pPr>
          </w:p>
        </w:tc>
        <w:tc>
          <w:tcPr>
            <w:tcW w:w="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41C3F6"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7B8B1" w14:textId="77777777" w:rsidR="00AF11E4" w:rsidRPr="00A73ACD" w:rsidRDefault="00AF11E4" w:rsidP="00A73ACD">
            <w:pPr>
              <w:rPr>
                <w:rFonts w:ascii="Arial" w:hAnsi="Arial" w:cs="Arial"/>
                <w:sz w:val="20"/>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452FC0" w14:textId="77777777" w:rsidR="00AF11E4" w:rsidRPr="00A73ACD" w:rsidRDefault="00AF11E4" w:rsidP="00A73ACD">
            <w:pP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459D3C" w14:textId="77777777" w:rsidR="00AF11E4" w:rsidRPr="00A73ACD" w:rsidRDefault="00AF11E4" w:rsidP="00A73ACD">
            <w:pPr>
              <w:rPr>
                <w:rFonts w:ascii="Arial" w:hAnsi="Arial" w:cs="Arial"/>
                <w:sz w:val="20"/>
              </w:rPr>
            </w:pP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ADE163" w14:textId="77777777" w:rsidR="00AF11E4" w:rsidRPr="00A73ACD" w:rsidRDefault="00AF11E4" w:rsidP="00A73ACD">
            <w:pPr>
              <w:rPr>
                <w:rFonts w:ascii="Arial" w:hAnsi="Arial" w:cs="Arial"/>
                <w:sz w:val="20"/>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C5D97" w14:textId="77777777" w:rsidR="00AF11E4" w:rsidRPr="00A73ACD" w:rsidRDefault="00AF11E4" w:rsidP="00A73ACD">
            <w:pPr>
              <w:rPr>
                <w:rFonts w:ascii="Arial" w:hAnsi="Arial" w:cs="Arial"/>
                <w:sz w:val="20"/>
              </w:rPr>
            </w:pPr>
          </w:p>
        </w:tc>
        <w:tc>
          <w:tcPr>
            <w:tcW w:w="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8F66C4" w14:textId="77777777" w:rsidR="00AF11E4" w:rsidRPr="00A73ACD" w:rsidRDefault="00AF11E4" w:rsidP="00A73ACD">
            <w:pP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618E3" w14:textId="77777777" w:rsidR="00AF11E4" w:rsidRPr="00A73ACD" w:rsidRDefault="00AF11E4" w:rsidP="00A73ACD">
            <w:pP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59256"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BA6DE" w14:textId="77777777" w:rsidR="00AF11E4" w:rsidRPr="00A73ACD" w:rsidRDefault="00AF11E4" w:rsidP="00A73ACD">
            <w:pPr>
              <w:rPr>
                <w:rFonts w:ascii="Arial" w:hAnsi="Arial" w:cs="Arial"/>
                <w:sz w:val="20"/>
              </w:rPr>
            </w:pPr>
          </w:p>
        </w:tc>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1D39EA" w14:textId="77777777" w:rsidR="00AF11E4" w:rsidRPr="00A73ACD" w:rsidRDefault="00AF11E4" w:rsidP="00A73ACD">
            <w:pPr>
              <w:rPr>
                <w:rFonts w:ascii="Arial" w:hAnsi="Arial" w:cs="Arial"/>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438062" w14:textId="77777777" w:rsidR="00AF11E4" w:rsidRPr="00A73ACD" w:rsidRDefault="00AF11E4" w:rsidP="00A73ACD">
            <w:pP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1DA0E6D3"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40C40179"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3A794A1C" w14:textId="77777777" w:rsidR="00AF11E4" w:rsidRPr="00A73ACD" w:rsidRDefault="00AF11E4" w:rsidP="00A73ACD">
            <w:pPr>
              <w:jc w:val="center"/>
              <w:rPr>
                <w:rFonts w:ascii="Arial" w:hAnsi="Arial" w:cs="Arial"/>
                <w:sz w:val="20"/>
              </w:rPr>
            </w:pPr>
          </w:p>
        </w:tc>
        <w:tc>
          <w:tcPr>
            <w:tcW w:w="297" w:type="dxa"/>
            <w:tcBorders>
              <w:top w:val="single" w:sz="4" w:space="0" w:color="000000"/>
              <w:left w:val="single" w:sz="4" w:space="0" w:color="000000"/>
              <w:bottom w:val="single" w:sz="4" w:space="0" w:color="000000"/>
              <w:right w:val="single" w:sz="4" w:space="0" w:color="000000"/>
            </w:tcBorders>
          </w:tcPr>
          <w:p w14:paraId="5A1CF521" w14:textId="77777777" w:rsidR="00AF11E4" w:rsidRPr="00A73ACD" w:rsidRDefault="00AF11E4" w:rsidP="00A73ACD">
            <w:pPr>
              <w:jc w:val="center"/>
              <w:rPr>
                <w:rFonts w:ascii="Arial" w:hAnsi="Arial" w:cs="Arial"/>
                <w:sz w:val="20"/>
              </w:rPr>
            </w:pPr>
          </w:p>
        </w:tc>
        <w:tc>
          <w:tcPr>
            <w:tcW w:w="285" w:type="dxa"/>
            <w:tcBorders>
              <w:top w:val="single" w:sz="4" w:space="0" w:color="000000"/>
              <w:left w:val="single" w:sz="4" w:space="0" w:color="000000"/>
              <w:bottom w:val="single" w:sz="4" w:space="0" w:color="000000"/>
              <w:right w:val="single" w:sz="4" w:space="0" w:color="000000"/>
            </w:tcBorders>
          </w:tcPr>
          <w:p w14:paraId="23F4CE7A"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01A1EFD9"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3C7AFCEC" w14:textId="77777777" w:rsidR="00AF11E4" w:rsidRPr="00A73ACD" w:rsidRDefault="00AF11E4" w:rsidP="00A73ACD">
            <w:pPr>
              <w:jc w:val="cente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tcPr>
          <w:p w14:paraId="5545C034" w14:textId="77777777" w:rsidR="00AF11E4" w:rsidRPr="00A73ACD" w:rsidRDefault="00AF11E4" w:rsidP="00A73ACD">
            <w:pPr>
              <w:rPr>
                <w:rFonts w:ascii="Arial" w:hAnsi="Arial" w:cs="Arial"/>
                <w:sz w:val="20"/>
              </w:rPr>
            </w:pPr>
          </w:p>
        </w:tc>
        <w:tc>
          <w:tcPr>
            <w:tcW w:w="1394" w:type="dxa"/>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3402D16D" w14:textId="77777777" w:rsidR="00AF11E4" w:rsidRPr="00A73ACD" w:rsidRDefault="00AF11E4" w:rsidP="00A73ACD">
            <w:pPr>
              <w:jc w:val="center"/>
              <w:rPr>
                <w:rFonts w:ascii="Arial" w:hAnsi="Arial" w:cs="Arial"/>
                <w:sz w:val="20"/>
              </w:rPr>
            </w:pPr>
            <w:r w:rsidRPr="00A73ACD">
              <w:rPr>
                <w:rFonts w:ascii="Arial" w:hAnsi="Arial" w:cs="Arial"/>
                <w:sz w:val="20"/>
              </w:rPr>
              <w:t>Equipo de Trabajo de Evaluación de Impacto</w:t>
            </w:r>
          </w:p>
        </w:tc>
        <w:tc>
          <w:tcPr>
            <w:tcW w:w="1345" w:type="dxa"/>
            <w:vMerge w:val="restart"/>
            <w:tcBorders>
              <w:left w:val="single" w:sz="4" w:space="0" w:color="auto"/>
              <w:right w:val="single" w:sz="4" w:space="0" w:color="000000"/>
            </w:tcBorders>
            <w:shd w:val="clear" w:color="auto" w:fill="auto"/>
            <w:tcMar>
              <w:top w:w="0" w:type="dxa"/>
              <w:left w:w="108" w:type="dxa"/>
              <w:bottom w:w="0" w:type="dxa"/>
              <w:right w:w="108" w:type="dxa"/>
            </w:tcMar>
            <w:vAlign w:val="center"/>
          </w:tcPr>
          <w:p w14:paraId="6B2915B1" w14:textId="403EFA16" w:rsidR="00AF11E4" w:rsidRPr="00A73ACD" w:rsidDel="00513B08" w:rsidRDefault="00EB75CF" w:rsidP="00A73ACD">
            <w:pPr>
              <w:ind w:right="190"/>
              <w:jc w:val="center"/>
              <w:rPr>
                <w:rFonts w:ascii="Arial" w:hAnsi="Arial" w:cs="Arial"/>
                <w:smallCaps/>
                <w:sz w:val="20"/>
                <w:highlight w:val="yellow"/>
              </w:rPr>
            </w:pPr>
            <w:r>
              <w:rPr>
                <w:rFonts w:ascii="Arial" w:hAnsi="Arial" w:cs="Arial"/>
                <w:smallCaps/>
                <w:sz w:val="20"/>
              </w:rPr>
              <w:t>702,980</w:t>
            </w:r>
          </w:p>
        </w:tc>
        <w:tc>
          <w:tcPr>
            <w:tcW w:w="905" w:type="dxa"/>
            <w:vMerge w:val="restart"/>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2321200" w14:textId="32F02180" w:rsidR="00AF11E4" w:rsidRPr="00A73ACD" w:rsidRDefault="00AF11E4" w:rsidP="00A73ACD">
            <w:pPr>
              <w:ind w:right="190"/>
              <w:jc w:val="center"/>
              <w:rPr>
                <w:rFonts w:ascii="Arial" w:hAnsi="Arial" w:cs="Arial"/>
                <w:sz w:val="20"/>
              </w:rPr>
            </w:pPr>
            <w:r w:rsidRPr="00A73ACD">
              <w:rPr>
                <w:rFonts w:ascii="Arial" w:hAnsi="Arial" w:cs="Arial"/>
                <w:sz w:val="20"/>
              </w:rPr>
              <w:t>Programa</w:t>
            </w:r>
          </w:p>
        </w:tc>
      </w:tr>
      <w:tr w:rsidR="00AF11E4" w:rsidRPr="00A73ACD" w14:paraId="10B05C26" w14:textId="77777777" w:rsidTr="00EB75CF">
        <w:trPr>
          <w:trHeight w:val="233"/>
          <w:jc w:val="center"/>
        </w:trPr>
        <w:tc>
          <w:tcPr>
            <w:tcW w:w="29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E178B" w14:textId="77777777" w:rsidR="00AF11E4" w:rsidRPr="00A73ACD" w:rsidRDefault="00AF11E4" w:rsidP="00A73ACD">
            <w:pPr>
              <w:ind w:left="352"/>
              <w:rPr>
                <w:rFonts w:ascii="Arial" w:hAnsi="Arial" w:cs="Arial"/>
                <w:sz w:val="20"/>
              </w:rPr>
            </w:pPr>
            <w:r w:rsidRPr="00A73ACD">
              <w:rPr>
                <w:rFonts w:ascii="Arial" w:hAnsi="Arial" w:cs="Arial"/>
                <w:sz w:val="20"/>
              </w:rPr>
              <w:t>Encuesta de Línea de Base</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9DF14" w14:textId="77777777" w:rsidR="00AF11E4" w:rsidRPr="00A73ACD" w:rsidRDefault="00AF11E4" w:rsidP="00A73ACD">
            <w:pPr>
              <w:rPr>
                <w:rFonts w:ascii="Arial" w:hAnsi="Arial" w:cs="Arial"/>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7FC2DB"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31511" w14:textId="77777777" w:rsidR="00AF11E4" w:rsidRPr="00A73ACD" w:rsidRDefault="00AF11E4" w:rsidP="00A73ACD">
            <w:pPr>
              <w:rPr>
                <w:rFonts w:ascii="Arial" w:hAnsi="Arial" w:cs="Arial"/>
                <w:sz w:val="20"/>
              </w:rPr>
            </w:pPr>
            <w:r w:rsidRPr="00A73ACD">
              <w:rPr>
                <w:rFonts w:ascii="Arial" w:hAnsi="Arial" w:cs="Arial"/>
                <w:sz w:val="20"/>
              </w:rPr>
              <w:t>X</w:t>
            </w:r>
          </w:p>
        </w:tc>
        <w:tc>
          <w:tcPr>
            <w:tcW w:w="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BE7EC" w14:textId="77777777" w:rsidR="00AF11E4" w:rsidRPr="00A73ACD" w:rsidRDefault="00AF11E4" w:rsidP="00A73ACD">
            <w:pPr>
              <w:rPr>
                <w:rFonts w:ascii="Arial" w:hAnsi="Arial" w:cs="Arial"/>
                <w:sz w:val="20"/>
              </w:rPr>
            </w:pPr>
          </w:p>
        </w:tc>
        <w:tc>
          <w:tcPr>
            <w:tcW w:w="4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6D0BCB" w14:textId="77777777" w:rsidR="00AF11E4" w:rsidRPr="00A73ACD" w:rsidRDefault="00AF11E4" w:rsidP="00A73ACD">
            <w:pPr>
              <w:rPr>
                <w:rFonts w:ascii="Arial" w:hAnsi="Arial" w:cs="Arial"/>
                <w:sz w:val="20"/>
              </w:rPr>
            </w:pPr>
          </w:p>
        </w:tc>
        <w:tc>
          <w:tcPr>
            <w:tcW w:w="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A5A63"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1A7AAD" w14:textId="77777777" w:rsidR="00AF11E4" w:rsidRPr="00A73ACD" w:rsidRDefault="00AF11E4" w:rsidP="00A73ACD">
            <w:pPr>
              <w:rPr>
                <w:rFonts w:ascii="Arial" w:hAnsi="Arial" w:cs="Arial"/>
                <w:sz w:val="20"/>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14292" w14:textId="77777777" w:rsidR="00AF11E4" w:rsidRPr="00A73ACD" w:rsidRDefault="00AF11E4" w:rsidP="00A73ACD">
            <w:pP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3C177" w14:textId="77777777" w:rsidR="00AF11E4" w:rsidRPr="00A73ACD" w:rsidRDefault="00AF11E4" w:rsidP="00A73ACD">
            <w:pPr>
              <w:rPr>
                <w:rFonts w:ascii="Arial" w:hAnsi="Arial" w:cs="Arial"/>
                <w:sz w:val="20"/>
              </w:rPr>
            </w:pP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E1D7AF" w14:textId="77777777" w:rsidR="00AF11E4" w:rsidRPr="00A73ACD" w:rsidRDefault="00AF11E4" w:rsidP="00A73ACD">
            <w:pPr>
              <w:rPr>
                <w:rFonts w:ascii="Arial" w:hAnsi="Arial" w:cs="Arial"/>
                <w:sz w:val="20"/>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1C2C2A" w14:textId="77777777" w:rsidR="00AF11E4" w:rsidRPr="00A73ACD" w:rsidRDefault="00AF11E4" w:rsidP="00A73ACD">
            <w:pPr>
              <w:rPr>
                <w:rFonts w:ascii="Arial" w:hAnsi="Arial" w:cs="Arial"/>
                <w:sz w:val="20"/>
              </w:rPr>
            </w:pPr>
          </w:p>
        </w:tc>
        <w:tc>
          <w:tcPr>
            <w:tcW w:w="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D72E0F" w14:textId="77777777" w:rsidR="00AF11E4" w:rsidRPr="00A73ACD" w:rsidRDefault="00AF11E4" w:rsidP="00A73ACD">
            <w:pP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0ED761" w14:textId="77777777" w:rsidR="00AF11E4" w:rsidRPr="00A73ACD" w:rsidRDefault="00AF11E4" w:rsidP="00A73ACD">
            <w:pP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698D97"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99C2B" w14:textId="77777777" w:rsidR="00AF11E4" w:rsidRPr="00A73ACD" w:rsidRDefault="00AF11E4" w:rsidP="00A73ACD">
            <w:pPr>
              <w:rPr>
                <w:rFonts w:ascii="Arial" w:hAnsi="Arial" w:cs="Arial"/>
                <w:sz w:val="20"/>
              </w:rPr>
            </w:pPr>
          </w:p>
        </w:tc>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8EDF3" w14:textId="77777777" w:rsidR="00AF11E4" w:rsidRPr="00A73ACD" w:rsidRDefault="00AF11E4" w:rsidP="00A73ACD">
            <w:pPr>
              <w:rPr>
                <w:rFonts w:ascii="Arial" w:hAnsi="Arial" w:cs="Arial"/>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ED2BF7" w14:textId="77777777" w:rsidR="00AF11E4" w:rsidRPr="00A73ACD" w:rsidRDefault="00AF11E4" w:rsidP="00A73ACD">
            <w:pP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51BC6E68"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44E47727"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0BBBF82D" w14:textId="77777777" w:rsidR="00AF11E4" w:rsidRPr="00A73ACD" w:rsidRDefault="00AF11E4" w:rsidP="00A73ACD">
            <w:pPr>
              <w:jc w:val="center"/>
              <w:rPr>
                <w:rFonts w:ascii="Arial" w:hAnsi="Arial" w:cs="Arial"/>
                <w:sz w:val="20"/>
              </w:rPr>
            </w:pPr>
          </w:p>
        </w:tc>
        <w:tc>
          <w:tcPr>
            <w:tcW w:w="297" w:type="dxa"/>
            <w:tcBorders>
              <w:top w:val="single" w:sz="4" w:space="0" w:color="000000"/>
              <w:left w:val="single" w:sz="4" w:space="0" w:color="000000"/>
              <w:bottom w:val="single" w:sz="4" w:space="0" w:color="000000"/>
              <w:right w:val="single" w:sz="4" w:space="0" w:color="000000"/>
            </w:tcBorders>
          </w:tcPr>
          <w:p w14:paraId="452C8421" w14:textId="77777777" w:rsidR="00AF11E4" w:rsidRPr="00A73ACD" w:rsidRDefault="00AF11E4" w:rsidP="00A73ACD">
            <w:pPr>
              <w:jc w:val="center"/>
              <w:rPr>
                <w:rFonts w:ascii="Arial" w:hAnsi="Arial" w:cs="Arial"/>
                <w:sz w:val="20"/>
              </w:rPr>
            </w:pPr>
          </w:p>
        </w:tc>
        <w:tc>
          <w:tcPr>
            <w:tcW w:w="285" w:type="dxa"/>
            <w:tcBorders>
              <w:top w:val="single" w:sz="4" w:space="0" w:color="000000"/>
              <w:left w:val="single" w:sz="4" w:space="0" w:color="000000"/>
              <w:bottom w:val="single" w:sz="4" w:space="0" w:color="000000"/>
              <w:right w:val="single" w:sz="4" w:space="0" w:color="000000"/>
            </w:tcBorders>
          </w:tcPr>
          <w:p w14:paraId="57D5BF27"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3E131ADA"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7DF9F54F" w14:textId="77777777" w:rsidR="00AF11E4" w:rsidRPr="00A73ACD" w:rsidRDefault="00AF11E4" w:rsidP="00A73ACD">
            <w:pPr>
              <w:jc w:val="cente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tcPr>
          <w:p w14:paraId="7944C8EA" w14:textId="77777777" w:rsidR="00AF11E4" w:rsidRPr="00A73ACD" w:rsidRDefault="00AF11E4" w:rsidP="00A73ACD">
            <w:pPr>
              <w:rPr>
                <w:rFonts w:ascii="Arial" w:hAnsi="Arial" w:cs="Arial"/>
                <w:sz w:val="20"/>
              </w:rPr>
            </w:pPr>
          </w:p>
        </w:tc>
        <w:tc>
          <w:tcPr>
            <w:tcW w:w="1394"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14:paraId="51A0C20F" w14:textId="77777777" w:rsidR="00AF11E4" w:rsidRPr="00A73ACD" w:rsidRDefault="00AF11E4" w:rsidP="00A73ACD">
            <w:pPr>
              <w:jc w:val="center"/>
              <w:rPr>
                <w:rFonts w:ascii="Arial" w:hAnsi="Arial" w:cs="Arial"/>
                <w:sz w:val="20"/>
              </w:rPr>
            </w:pPr>
          </w:p>
        </w:tc>
        <w:tc>
          <w:tcPr>
            <w:tcW w:w="1345" w:type="dxa"/>
            <w:vMerge/>
            <w:tcBorders>
              <w:left w:val="single" w:sz="4" w:space="0" w:color="auto"/>
              <w:right w:val="single" w:sz="4" w:space="0" w:color="000000"/>
            </w:tcBorders>
            <w:shd w:val="clear" w:color="auto" w:fill="auto"/>
            <w:tcMar>
              <w:top w:w="0" w:type="dxa"/>
              <w:left w:w="108" w:type="dxa"/>
              <w:bottom w:w="0" w:type="dxa"/>
              <w:right w:w="108" w:type="dxa"/>
            </w:tcMar>
            <w:vAlign w:val="center"/>
          </w:tcPr>
          <w:p w14:paraId="1F418C52" w14:textId="77777777" w:rsidR="00AF11E4" w:rsidRPr="00A73ACD" w:rsidDel="00513B08" w:rsidRDefault="00AF11E4" w:rsidP="00A73ACD">
            <w:pPr>
              <w:ind w:right="190"/>
              <w:jc w:val="center"/>
              <w:rPr>
                <w:rFonts w:ascii="Arial" w:hAnsi="Arial" w:cs="Arial"/>
                <w:b/>
                <w:smallCaps/>
                <w:sz w:val="20"/>
              </w:rPr>
            </w:pPr>
          </w:p>
        </w:tc>
        <w:tc>
          <w:tcPr>
            <w:tcW w:w="905"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30B0FB95" w14:textId="77777777" w:rsidR="00AF11E4" w:rsidRPr="00A73ACD" w:rsidRDefault="00AF11E4" w:rsidP="00A73ACD">
            <w:pPr>
              <w:ind w:right="190"/>
              <w:jc w:val="center"/>
              <w:rPr>
                <w:rFonts w:ascii="Arial" w:hAnsi="Arial" w:cs="Arial"/>
                <w:sz w:val="20"/>
              </w:rPr>
            </w:pPr>
          </w:p>
        </w:tc>
      </w:tr>
      <w:tr w:rsidR="00AF11E4" w:rsidRPr="00A73ACD" w14:paraId="2DF902F9" w14:textId="77777777" w:rsidTr="00EB75CF">
        <w:trPr>
          <w:trHeight w:val="233"/>
          <w:jc w:val="center"/>
        </w:trPr>
        <w:tc>
          <w:tcPr>
            <w:tcW w:w="29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CBC930" w14:textId="77777777" w:rsidR="00AF11E4" w:rsidRPr="00A73ACD" w:rsidRDefault="00AF11E4" w:rsidP="00A73ACD">
            <w:pPr>
              <w:ind w:left="352"/>
              <w:rPr>
                <w:rFonts w:ascii="Arial" w:hAnsi="Arial" w:cs="Arial"/>
                <w:sz w:val="20"/>
              </w:rPr>
            </w:pPr>
            <w:r w:rsidRPr="00A73ACD">
              <w:rPr>
                <w:rFonts w:ascii="Arial" w:hAnsi="Arial" w:cs="Arial"/>
                <w:sz w:val="20"/>
              </w:rPr>
              <w:t>Procesamiento y análisis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F216CC" w14:textId="77777777" w:rsidR="00AF11E4" w:rsidRPr="00A73ACD" w:rsidRDefault="00AF11E4" w:rsidP="00A73ACD">
            <w:pPr>
              <w:rPr>
                <w:rFonts w:ascii="Arial" w:hAnsi="Arial" w:cs="Arial"/>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615A38"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EBC1C" w14:textId="77777777" w:rsidR="00AF11E4" w:rsidRPr="00A73ACD" w:rsidRDefault="00AF11E4" w:rsidP="00A73ACD">
            <w:pPr>
              <w:rPr>
                <w:rFonts w:ascii="Arial" w:hAnsi="Arial" w:cs="Arial"/>
                <w:sz w:val="20"/>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346A0" w14:textId="77777777" w:rsidR="00AF11E4" w:rsidRPr="00A73ACD" w:rsidRDefault="00AF11E4" w:rsidP="00A73ACD">
            <w:pPr>
              <w:rPr>
                <w:rFonts w:ascii="Arial" w:hAnsi="Arial" w:cs="Arial"/>
                <w:sz w:val="20"/>
              </w:rPr>
            </w:pPr>
            <w:r w:rsidRPr="00A73ACD">
              <w:rPr>
                <w:rFonts w:ascii="Arial" w:hAnsi="Arial" w:cs="Arial"/>
                <w:sz w:val="20"/>
              </w:rPr>
              <w:t>X</w:t>
            </w:r>
          </w:p>
        </w:tc>
        <w:tc>
          <w:tcPr>
            <w:tcW w:w="4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95AC4" w14:textId="77777777" w:rsidR="00AF11E4" w:rsidRPr="00A73ACD" w:rsidRDefault="00AF11E4" w:rsidP="00A73ACD">
            <w:pPr>
              <w:rPr>
                <w:rFonts w:ascii="Arial" w:hAnsi="Arial" w:cs="Arial"/>
                <w:sz w:val="20"/>
              </w:rPr>
            </w:pPr>
          </w:p>
        </w:tc>
        <w:tc>
          <w:tcPr>
            <w:tcW w:w="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BE799"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09C9F" w14:textId="77777777" w:rsidR="00AF11E4" w:rsidRPr="00A73ACD" w:rsidRDefault="00AF11E4" w:rsidP="00A73ACD">
            <w:pPr>
              <w:rPr>
                <w:rFonts w:ascii="Arial" w:hAnsi="Arial" w:cs="Arial"/>
                <w:sz w:val="20"/>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A5308A" w14:textId="77777777" w:rsidR="00AF11E4" w:rsidRPr="00A73ACD" w:rsidRDefault="00AF11E4" w:rsidP="00A73ACD">
            <w:pP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44017C" w14:textId="77777777" w:rsidR="00AF11E4" w:rsidRPr="00A73ACD" w:rsidRDefault="00AF11E4" w:rsidP="00A73ACD">
            <w:pPr>
              <w:rPr>
                <w:rFonts w:ascii="Arial" w:hAnsi="Arial" w:cs="Arial"/>
                <w:sz w:val="20"/>
              </w:rPr>
            </w:pP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F9ECDA" w14:textId="77777777" w:rsidR="00AF11E4" w:rsidRPr="00A73ACD" w:rsidRDefault="00AF11E4" w:rsidP="00A73ACD">
            <w:pPr>
              <w:rPr>
                <w:rFonts w:ascii="Arial" w:hAnsi="Arial" w:cs="Arial"/>
                <w:sz w:val="20"/>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05C3C" w14:textId="77777777" w:rsidR="00AF11E4" w:rsidRPr="00A73ACD" w:rsidRDefault="00AF11E4" w:rsidP="00A73ACD">
            <w:pPr>
              <w:rPr>
                <w:rFonts w:ascii="Arial" w:hAnsi="Arial" w:cs="Arial"/>
                <w:sz w:val="20"/>
              </w:rPr>
            </w:pPr>
          </w:p>
        </w:tc>
        <w:tc>
          <w:tcPr>
            <w:tcW w:w="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DF3926" w14:textId="77777777" w:rsidR="00AF11E4" w:rsidRPr="00A73ACD" w:rsidRDefault="00AF11E4" w:rsidP="00A73ACD">
            <w:pP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A027FF" w14:textId="77777777" w:rsidR="00AF11E4" w:rsidRPr="00A73ACD" w:rsidRDefault="00AF11E4" w:rsidP="00A73ACD">
            <w:pP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B1629"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E0966" w14:textId="77777777" w:rsidR="00AF11E4" w:rsidRPr="00A73ACD" w:rsidRDefault="00AF11E4" w:rsidP="00A73ACD">
            <w:pPr>
              <w:rPr>
                <w:rFonts w:ascii="Arial" w:hAnsi="Arial" w:cs="Arial"/>
                <w:sz w:val="20"/>
              </w:rPr>
            </w:pPr>
          </w:p>
        </w:tc>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BB541E" w14:textId="77777777" w:rsidR="00AF11E4" w:rsidRPr="00A73ACD" w:rsidRDefault="00AF11E4" w:rsidP="00A73ACD">
            <w:pPr>
              <w:rPr>
                <w:rFonts w:ascii="Arial" w:hAnsi="Arial" w:cs="Arial"/>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96B002" w14:textId="77777777" w:rsidR="00AF11E4" w:rsidRPr="00A73ACD" w:rsidRDefault="00AF11E4" w:rsidP="00A73ACD">
            <w:pP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73EAFD89"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190D758C"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34632A3E" w14:textId="77777777" w:rsidR="00AF11E4" w:rsidRPr="00A73ACD" w:rsidRDefault="00AF11E4" w:rsidP="00A73ACD">
            <w:pPr>
              <w:jc w:val="center"/>
              <w:rPr>
                <w:rFonts w:ascii="Arial" w:hAnsi="Arial" w:cs="Arial"/>
                <w:sz w:val="20"/>
              </w:rPr>
            </w:pPr>
          </w:p>
        </w:tc>
        <w:tc>
          <w:tcPr>
            <w:tcW w:w="297" w:type="dxa"/>
            <w:tcBorders>
              <w:top w:val="single" w:sz="4" w:space="0" w:color="000000"/>
              <w:left w:val="single" w:sz="4" w:space="0" w:color="000000"/>
              <w:bottom w:val="single" w:sz="4" w:space="0" w:color="000000"/>
              <w:right w:val="single" w:sz="4" w:space="0" w:color="000000"/>
            </w:tcBorders>
          </w:tcPr>
          <w:p w14:paraId="5B5850B5" w14:textId="77777777" w:rsidR="00AF11E4" w:rsidRPr="00A73ACD" w:rsidRDefault="00AF11E4" w:rsidP="00A73ACD">
            <w:pPr>
              <w:jc w:val="center"/>
              <w:rPr>
                <w:rFonts w:ascii="Arial" w:hAnsi="Arial" w:cs="Arial"/>
                <w:sz w:val="20"/>
              </w:rPr>
            </w:pPr>
          </w:p>
        </w:tc>
        <w:tc>
          <w:tcPr>
            <w:tcW w:w="285" w:type="dxa"/>
            <w:tcBorders>
              <w:top w:val="single" w:sz="4" w:space="0" w:color="000000"/>
              <w:left w:val="single" w:sz="4" w:space="0" w:color="000000"/>
              <w:bottom w:val="single" w:sz="4" w:space="0" w:color="000000"/>
              <w:right w:val="single" w:sz="4" w:space="0" w:color="000000"/>
            </w:tcBorders>
          </w:tcPr>
          <w:p w14:paraId="661D14D5"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04B50A7F"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306058D1" w14:textId="77777777" w:rsidR="00AF11E4" w:rsidRPr="00A73ACD" w:rsidRDefault="00AF11E4" w:rsidP="00A73ACD">
            <w:pPr>
              <w:jc w:val="cente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tcPr>
          <w:p w14:paraId="7B3C29FB" w14:textId="77777777" w:rsidR="00AF11E4" w:rsidRPr="00A73ACD" w:rsidRDefault="00AF11E4" w:rsidP="00A73ACD">
            <w:pPr>
              <w:rPr>
                <w:rFonts w:ascii="Arial" w:hAnsi="Arial" w:cs="Arial"/>
                <w:sz w:val="20"/>
              </w:rPr>
            </w:pPr>
          </w:p>
        </w:tc>
        <w:tc>
          <w:tcPr>
            <w:tcW w:w="1394"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14:paraId="4284AAC4" w14:textId="77777777" w:rsidR="00AF11E4" w:rsidRPr="00A73ACD" w:rsidRDefault="00AF11E4" w:rsidP="00A73ACD">
            <w:pPr>
              <w:jc w:val="center"/>
              <w:rPr>
                <w:rFonts w:ascii="Arial" w:hAnsi="Arial" w:cs="Arial"/>
                <w:sz w:val="20"/>
              </w:rPr>
            </w:pPr>
          </w:p>
        </w:tc>
        <w:tc>
          <w:tcPr>
            <w:tcW w:w="1345" w:type="dxa"/>
            <w:vMerge/>
            <w:tcBorders>
              <w:left w:val="single" w:sz="4" w:space="0" w:color="auto"/>
              <w:right w:val="single" w:sz="4" w:space="0" w:color="000000"/>
            </w:tcBorders>
            <w:shd w:val="clear" w:color="auto" w:fill="auto"/>
            <w:tcMar>
              <w:top w:w="0" w:type="dxa"/>
              <w:left w:w="108" w:type="dxa"/>
              <w:bottom w:w="0" w:type="dxa"/>
              <w:right w:w="108" w:type="dxa"/>
            </w:tcMar>
            <w:vAlign w:val="center"/>
          </w:tcPr>
          <w:p w14:paraId="7697EF20" w14:textId="77777777" w:rsidR="00AF11E4" w:rsidRPr="00A73ACD" w:rsidDel="00513B08" w:rsidRDefault="00AF11E4" w:rsidP="00A73ACD">
            <w:pPr>
              <w:ind w:right="190"/>
              <w:jc w:val="center"/>
              <w:rPr>
                <w:rFonts w:ascii="Arial" w:hAnsi="Arial" w:cs="Arial"/>
                <w:b/>
                <w:smallCaps/>
                <w:sz w:val="20"/>
              </w:rPr>
            </w:pPr>
          </w:p>
        </w:tc>
        <w:tc>
          <w:tcPr>
            <w:tcW w:w="905"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3DBD9B3B" w14:textId="77777777" w:rsidR="00AF11E4" w:rsidRPr="00A73ACD" w:rsidRDefault="00AF11E4" w:rsidP="00A73ACD">
            <w:pPr>
              <w:ind w:right="190"/>
              <w:jc w:val="center"/>
              <w:rPr>
                <w:rFonts w:ascii="Arial" w:hAnsi="Arial" w:cs="Arial"/>
                <w:sz w:val="20"/>
              </w:rPr>
            </w:pPr>
          </w:p>
        </w:tc>
      </w:tr>
      <w:tr w:rsidR="00AF11E4" w:rsidRPr="00A73ACD" w14:paraId="75173970" w14:textId="77777777" w:rsidTr="00EB75CF">
        <w:trPr>
          <w:trHeight w:val="233"/>
          <w:jc w:val="center"/>
        </w:trPr>
        <w:tc>
          <w:tcPr>
            <w:tcW w:w="29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3CA72" w14:textId="77777777" w:rsidR="00AF11E4" w:rsidRPr="00A73ACD" w:rsidRDefault="00AF11E4" w:rsidP="00A73ACD">
            <w:pPr>
              <w:ind w:left="352"/>
              <w:rPr>
                <w:rFonts w:ascii="Arial" w:hAnsi="Arial" w:cs="Arial"/>
                <w:sz w:val="20"/>
              </w:rPr>
            </w:pPr>
            <w:r w:rsidRPr="00A73ACD">
              <w:rPr>
                <w:rFonts w:ascii="Arial" w:hAnsi="Arial" w:cs="Arial"/>
                <w:sz w:val="20"/>
              </w:rPr>
              <w:t>Elaboración de informes</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AA55E6" w14:textId="77777777" w:rsidR="00AF11E4" w:rsidRPr="00A73ACD" w:rsidRDefault="00AF11E4" w:rsidP="00A73ACD">
            <w:pPr>
              <w:rPr>
                <w:rFonts w:ascii="Arial" w:hAnsi="Arial" w:cs="Arial"/>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E3444"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17FB22" w14:textId="77777777" w:rsidR="00AF11E4" w:rsidRPr="00A73ACD" w:rsidRDefault="00AF11E4" w:rsidP="00A73ACD">
            <w:pPr>
              <w:rPr>
                <w:rFonts w:ascii="Arial" w:hAnsi="Arial" w:cs="Arial"/>
                <w:sz w:val="20"/>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0A0670" w14:textId="77777777" w:rsidR="00AF11E4" w:rsidRPr="00A73ACD" w:rsidRDefault="00AF11E4" w:rsidP="00A73ACD">
            <w:pPr>
              <w:rPr>
                <w:rFonts w:ascii="Arial" w:hAnsi="Arial" w:cs="Arial"/>
                <w:sz w:val="20"/>
              </w:rPr>
            </w:pPr>
          </w:p>
        </w:tc>
        <w:tc>
          <w:tcPr>
            <w:tcW w:w="4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A5F4A5" w14:textId="77777777" w:rsidR="00AF11E4" w:rsidRPr="00A73ACD" w:rsidRDefault="00AF11E4" w:rsidP="00A73ACD">
            <w:pPr>
              <w:rPr>
                <w:rFonts w:ascii="Arial" w:hAnsi="Arial" w:cs="Arial"/>
                <w:sz w:val="20"/>
              </w:rPr>
            </w:pPr>
            <w:r w:rsidRPr="00A73ACD">
              <w:rPr>
                <w:rFonts w:ascii="Arial" w:hAnsi="Arial" w:cs="Arial"/>
                <w:sz w:val="20"/>
              </w:rPr>
              <w:t>X</w:t>
            </w:r>
          </w:p>
        </w:tc>
        <w:tc>
          <w:tcPr>
            <w:tcW w:w="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A73562"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B7C977" w14:textId="77777777" w:rsidR="00AF11E4" w:rsidRPr="00A73ACD" w:rsidRDefault="00AF11E4" w:rsidP="00A73ACD">
            <w:pPr>
              <w:rPr>
                <w:rFonts w:ascii="Arial" w:hAnsi="Arial" w:cs="Arial"/>
                <w:sz w:val="20"/>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8C468" w14:textId="77777777" w:rsidR="00AF11E4" w:rsidRPr="00A73ACD" w:rsidRDefault="00AF11E4" w:rsidP="00A73ACD">
            <w:pP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538C18" w14:textId="77777777" w:rsidR="00AF11E4" w:rsidRPr="00A73ACD" w:rsidRDefault="00AF11E4" w:rsidP="00A73ACD">
            <w:pPr>
              <w:rPr>
                <w:rFonts w:ascii="Arial" w:hAnsi="Arial" w:cs="Arial"/>
                <w:sz w:val="20"/>
              </w:rPr>
            </w:pP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2450B" w14:textId="77777777" w:rsidR="00AF11E4" w:rsidRPr="00A73ACD" w:rsidRDefault="00AF11E4" w:rsidP="00A73ACD">
            <w:pPr>
              <w:rPr>
                <w:rFonts w:ascii="Arial" w:hAnsi="Arial" w:cs="Arial"/>
                <w:sz w:val="20"/>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8F860B" w14:textId="77777777" w:rsidR="00AF11E4" w:rsidRPr="00A73ACD" w:rsidRDefault="00AF11E4" w:rsidP="00A73ACD">
            <w:pPr>
              <w:rPr>
                <w:rFonts w:ascii="Arial" w:hAnsi="Arial" w:cs="Arial"/>
                <w:sz w:val="20"/>
              </w:rPr>
            </w:pPr>
          </w:p>
        </w:tc>
        <w:tc>
          <w:tcPr>
            <w:tcW w:w="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6460A" w14:textId="77777777" w:rsidR="00AF11E4" w:rsidRPr="00A73ACD" w:rsidRDefault="00AF11E4" w:rsidP="00A73ACD">
            <w:pP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9B2CB" w14:textId="77777777" w:rsidR="00AF11E4" w:rsidRPr="00A73ACD" w:rsidRDefault="00AF11E4" w:rsidP="00A73ACD">
            <w:pP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9CE253"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A3560E" w14:textId="77777777" w:rsidR="00AF11E4" w:rsidRPr="00A73ACD" w:rsidRDefault="00AF11E4" w:rsidP="00A73ACD">
            <w:pPr>
              <w:rPr>
                <w:rFonts w:ascii="Arial" w:hAnsi="Arial" w:cs="Arial"/>
                <w:sz w:val="20"/>
              </w:rPr>
            </w:pPr>
          </w:p>
        </w:tc>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293101" w14:textId="77777777" w:rsidR="00AF11E4" w:rsidRPr="00A73ACD" w:rsidRDefault="00AF11E4" w:rsidP="00A73ACD">
            <w:pPr>
              <w:rPr>
                <w:rFonts w:ascii="Arial" w:hAnsi="Arial" w:cs="Arial"/>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9A5A5" w14:textId="77777777" w:rsidR="00AF11E4" w:rsidRPr="00A73ACD" w:rsidRDefault="00AF11E4" w:rsidP="00A73ACD">
            <w:pP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016459DA"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01D7BF6F"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4CD7B15D" w14:textId="77777777" w:rsidR="00AF11E4" w:rsidRPr="00A73ACD" w:rsidRDefault="00AF11E4" w:rsidP="00A73ACD">
            <w:pPr>
              <w:jc w:val="center"/>
              <w:rPr>
                <w:rFonts w:ascii="Arial" w:hAnsi="Arial" w:cs="Arial"/>
                <w:sz w:val="20"/>
              </w:rPr>
            </w:pPr>
          </w:p>
        </w:tc>
        <w:tc>
          <w:tcPr>
            <w:tcW w:w="297" w:type="dxa"/>
            <w:tcBorders>
              <w:top w:val="single" w:sz="4" w:space="0" w:color="000000"/>
              <w:left w:val="single" w:sz="4" w:space="0" w:color="000000"/>
              <w:bottom w:val="single" w:sz="4" w:space="0" w:color="000000"/>
              <w:right w:val="single" w:sz="4" w:space="0" w:color="000000"/>
            </w:tcBorders>
          </w:tcPr>
          <w:p w14:paraId="09BC16FC" w14:textId="77777777" w:rsidR="00AF11E4" w:rsidRPr="00A73ACD" w:rsidRDefault="00AF11E4" w:rsidP="00A73ACD">
            <w:pPr>
              <w:jc w:val="center"/>
              <w:rPr>
                <w:rFonts w:ascii="Arial" w:hAnsi="Arial" w:cs="Arial"/>
                <w:sz w:val="20"/>
              </w:rPr>
            </w:pPr>
          </w:p>
        </w:tc>
        <w:tc>
          <w:tcPr>
            <w:tcW w:w="285" w:type="dxa"/>
            <w:tcBorders>
              <w:top w:val="single" w:sz="4" w:space="0" w:color="000000"/>
              <w:left w:val="single" w:sz="4" w:space="0" w:color="000000"/>
              <w:bottom w:val="single" w:sz="4" w:space="0" w:color="000000"/>
              <w:right w:val="single" w:sz="4" w:space="0" w:color="000000"/>
            </w:tcBorders>
          </w:tcPr>
          <w:p w14:paraId="0FCA8835"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67D817BE"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6813C098" w14:textId="77777777" w:rsidR="00AF11E4" w:rsidRPr="00A73ACD" w:rsidRDefault="00AF11E4" w:rsidP="00A73ACD">
            <w:pPr>
              <w:jc w:val="cente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tcPr>
          <w:p w14:paraId="58D068A0" w14:textId="77777777" w:rsidR="00AF11E4" w:rsidRPr="00A73ACD" w:rsidRDefault="00AF11E4" w:rsidP="00A73ACD">
            <w:pPr>
              <w:rPr>
                <w:rFonts w:ascii="Arial" w:hAnsi="Arial" w:cs="Arial"/>
                <w:sz w:val="20"/>
              </w:rPr>
            </w:pPr>
          </w:p>
        </w:tc>
        <w:tc>
          <w:tcPr>
            <w:tcW w:w="1394"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14:paraId="20119B9C" w14:textId="77777777" w:rsidR="00AF11E4" w:rsidRPr="00A73ACD" w:rsidRDefault="00AF11E4" w:rsidP="00A73ACD">
            <w:pPr>
              <w:jc w:val="center"/>
              <w:rPr>
                <w:rFonts w:ascii="Arial" w:hAnsi="Arial" w:cs="Arial"/>
                <w:sz w:val="20"/>
              </w:rPr>
            </w:pPr>
          </w:p>
        </w:tc>
        <w:tc>
          <w:tcPr>
            <w:tcW w:w="1345" w:type="dxa"/>
            <w:vMerge/>
            <w:tcBorders>
              <w:left w:val="single" w:sz="4" w:space="0" w:color="auto"/>
              <w:right w:val="single" w:sz="4" w:space="0" w:color="000000"/>
            </w:tcBorders>
            <w:shd w:val="clear" w:color="auto" w:fill="auto"/>
            <w:tcMar>
              <w:top w:w="0" w:type="dxa"/>
              <w:left w:w="108" w:type="dxa"/>
              <w:bottom w:w="0" w:type="dxa"/>
              <w:right w:w="108" w:type="dxa"/>
            </w:tcMar>
            <w:vAlign w:val="center"/>
          </w:tcPr>
          <w:p w14:paraId="5E8B7D5F" w14:textId="77777777" w:rsidR="00AF11E4" w:rsidRPr="00A73ACD" w:rsidDel="00513B08" w:rsidRDefault="00AF11E4" w:rsidP="00A73ACD">
            <w:pPr>
              <w:ind w:right="190"/>
              <w:jc w:val="center"/>
              <w:rPr>
                <w:rFonts w:ascii="Arial" w:hAnsi="Arial" w:cs="Arial"/>
                <w:b/>
                <w:smallCaps/>
                <w:sz w:val="20"/>
              </w:rPr>
            </w:pPr>
          </w:p>
        </w:tc>
        <w:tc>
          <w:tcPr>
            <w:tcW w:w="905"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8558D37" w14:textId="77777777" w:rsidR="00AF11E4" w:rsidRPr="00A73ACD" w:rsidRDefault="00AF11E4" w:rsidP="00A73ACD">
            <w:pPr>
              <w:ind w:right="190"/>
              <w:jc w:val="center"/>
              <w:rPr>
                <w:rFonts w:ascii="Arial" w:hAnsi="Arial" w:cs="Arial"/>
                <w:sz w:val="20"/>
              </w:rPr>
            </w:pPr>
          </w:p>
        </w:tc>
      </w:tr>
      <w:tr w:rsidR="00AF11E4" w:rsidRPr="00A73ACD" w14:paraId="605D45BC" w14:textId="77777777" w:rsidTr="00EB75CF">
        <w:trPr>
          <w:trHeight w:val="233"/>
          <w:jc w:val="center"/>
        </w:trPr>
        <w:tc>
          <w:tcPr>
            <w:tcW w:w="29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038250" w14:textId="77777777" w:rsidR="00AF11E4" w:rsidRPr="00A73ACD" w:rsidRDefault="00AF11E4" w:rsidP="00A73ACD">
            <w:pPr>
              <w:ind w:left="352"/>
              <w:rPr>
                <w:rFonts w:ascii="Arial" w:hAnsi="Arial" w:cs="Arial"/>
                <w:sz w:val="20"/>
              </w:rPr>
            </w:pPr>
            <w:r w:rsidRPr="00A73ACD">
              <w:rPr>
                <w:rFonts w:ascii="Arial" w:hAnsi="Arial" w:cs="Arial"/>
                <w:sz w:val="20"/>
              </w:rPr>
              <w:t>Encuesta de Seguimiento</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AAFE04" w14:textId="77777777" w:rsidR="00AF11E4" w:rsidRPr="00A73ACD" w:rsidRDefault="00AF11E4" w:rsidP="00A73ACD">
            <w:pPr>
              <w:rPr>
                <w:rFonts w:ascii="Arial" w:hAnsi="Arial" w:cs="Arial"/>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FE02E"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820F3" w14:textId="77777777" w:rsidR="00AF11E4" w:rsidRPr="00A73ACD" w:rsidRDefault="00AF11E4" w:rsidP="00A73ACD">
            <w:pPr>
              <w:rPr>
                <w:rFonts w:ascii="Arial" w:hAnsi="Arial" w:cs="Arial"/>
                <w:sz w:val="20"/>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04D4C1" w14:textId="77777777" w:rsidR="00AF11E4" w:rsidRPr="00A73ACD" w:rsidRDefault="00AF11E4" w:rsidP="00A73ACD">
            <w:pPr>
              <w:rPr>
                <w:rFonts w:ascii="Arial" w:hAnsi="Arial" w:cs="Arial"/>
                <w:sz w:val="20"/>
              </w:rPr>
            </w:pPr>
          </w:p>
        </w:tc>
        <w:tc>
          <w:tcPr>
            <w:tcW w:w="4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2DF15" w14:textId="77777777" w:rsidR="00AF11E4" w:rsidRPr="00A73ACD" w:rsidRDefault="00AF11E4" w:rsidP="00A73ACD">
            <w:pPr>
              <w:rPr>
                <w:rFonts w:ascii="Arial" w:hAnsi="Arial" w:cs="Arial"/>
                <w:sz w:val="20"/>
              </w:rPr>
            </w:pPr>
          </w:p>
        </w:tc>
        <w:tc>
          <w:tcPr>
            <w:tcW w:w="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1502EB"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1DC67E" w14:textId="77777777" w:rsidR="00AF11E4" w:rsidRPr="00A73ACD" w:rsidRDefault="00AF11E4" w:rsidP="00A73ACD">
            <w:pPr>
              <w:rPr>
                <w:rFonts w:ascii="Arial" w:hAnsi="Arial" w:cs="Arial"/>
                <w:sz w:val="20"/>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4906F" w14:textId="77777777" w:rsidR="00AF11E4" w:rsidRPr="00A73ACD" w:rsidRDefault="00AF11E4" w:rsidP="00A73ACD">
            <w:pP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35E92A" w14:textId="77777777" w:rsidR="00AF11E4" w:rsidRPr="00A73ACD" w:rsidRDefault="00AF11E4" w:rsidP="00A73ACD">
            <w:pPr>
              <w:rPr>
                <w:rFonts w:ascii="Arial" w:hAnsi="Arial" w:cs="Arial"/>
                <w:sz w:val="20"/>
              </w:rPr>
            </w:pP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EA708" w14:textId="77777777" w:rsidR="00AF11E4" w:rsidRPr="00A73ACD" w:rsidRDefault="00AF11E4" w:rsidP="00A73ACD">
            <w:pPr>
              <w:rPr>
                <w:rFonts w:ascii="Arial" w:hAnsi="Arial" w:cs="Arial"/>
                <w:sz w:val="20"/>
              </w:rPr>
            </w:pPr>
            <w:r w:rsidRPr="00A73ACD">
              <w:rPr>
                <w:rFonts w:ascii="Arial" w:hAnsi="Arial" w:cs="Arial"/>
                <w:sz w:val="20"/>
              </w:rPr>
              <w:t>X</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9AAF47" w14:textId="77777777" w:rsidR="00AF11E4" w:rsidRPr="00A73ACD" w:rsidRDefault="00AF11E4" w:rsidP="00A73ACD">
            <w:pPr>
              <w:rPr>
                <w:rFonts w:ascii="Arial" w:hAnsi="Arial" w:cs="Arial"/>
                <w:sz w:val="20"/>
              </w:rPr>
            </w:pPr>
          </w:p>
        </w:tc>
        <w:tc>
          <w:tcPr>
            <w:tcW w:w="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4331AE" w14:textId="77777777" w:rsidR="00AF11E4" w:rsidRPr="00A73ACD" w:rsidRDefault="00AF11E4" w:rsidP="00A73ACD">
            <w:pP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D58F7D" w14:textId="77777777" w:rsidR="00AF11E4" w:rsidRPr="00A73ACD" w:rsidRDefault="00AF11E4" w:rsidP="00A73ACD">
            <w:pP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E9FDB"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74855" w14:textId="77777777" w:rsidR="00AF11E4" w:rsidRPr="00A73ACD" w:rsidRDefault="00AF11E4" w:rsidP="00A73ACD">
            <w:pPr>
              <w:rPr>
                <w:rFonts w:ascii="Arial" w:hAnsi="Arial" w:cs="Arial"/>
                <w:sz w:val="20"/>
              </w:rPr>
            </w:pPr>
          </w:p>
        </w:tc>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1ED26C" w14:textId="77777777" w:rsidR="00AF11E4" w:rsidRPr="00A73ACD" w:rsidRDefault="00AF11E4" w:rsidP="00A73ACD">
            <w:pPr>
              <w:rPr>
                <w:rFonts w:ascii="Arial" w:hAnsi="Arial" w:cs="Arial"/>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7B6882" w14:textId="77777777" w:rsidR="00AF11E4" w:rsidRPr="00A73ACD" w:rsidRDefault="00AF11E4" w:rsidP="00A73ACD">
            <w:pP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7664EC96"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18D51A86"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42675894" w14:textId="77777777" w:rsidR="00AF11E4" w:rsidRPr="00A73ACD" w:rsidRDefault="00AF11E4" w:rsidP="00A73ACD">
            <w:pPr>
              <w:jc w:val="center"/>
              <w:rPr>
                <w:rFonts w:ascii="Arial" w:hAnsi="Arial" w:cs="Arial"/>
                <w:sz w:val="20"/>
              </w:rPr>
            </w:pPr>
          </w:p>
        </w:tc>
        <w:tc>
          <w:tcPr>
            <w:tcW w:w="297" w:type="dxa"/>
            <w:tcBorders>
              <w:top w:val="single" w:sz="4" w:space="0" w:color="000000"/>
              <w:left w:val="single" w:sz="4" w:space="0" w:color="000000"/>
              <w:bottom w:val="single" w:sz="4" w:space="0" w:color="000000"/>
              <w:right w:val="single" w:sz="4" w:space="0" w:color="000000"/>
            </w:tcBorders>
          </w:tcPr>
          <w:p w14:paraId="11BDEDB3" w14:textId="77777777" w:rsidR="00AF11E4" w:rsidRPr="00A73ACD" w:rsidRDefault="00AF11E4" w:rsidP="00A73ACD">
            <w:pPr>
              <w:jc w:val="center"/>
              <w:rPr>
                <w:rFonts w:ascii="Arial" w:hAnsi="Arial" w:cs="Arial"/>
                <w:sz w:val="20"/>
              </w:rPr>
            </w:pPr>
          </w:p>
        </w:tc>
        <w:tc>
          <w:tcPr>
            <w:tcW w:w="285" w:type="dxa"/>
            <w:tcBorders>
              <w:top w:val="single" w:sz="4" w:space="0" w:color="000000"/>
              <w:left w:val="single" w:sz="4" w:space="0" w:color="000000"/>
              <w:bottom w:val="single" w:sz="4" w:space="0" w:color="000000"/>
              <w:right w:val="single" w:sz="4" w:space="0" w:color="000000"/>
            </w:tcBorders>
          </w:tcPr>
          <w:p w14:paraId="3E54ADE4"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519FD0B4"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7B16712A" w14:textId="77777777" w:rsidR="00AF11E4" w:rsidRPr="00A73ACD" w:rsidRDefault="00AF11E4" w:rsidP="00A73ACD">
            <w:pPr>
              <w:jc w:val="cente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tcPr>
          <w:p w14:paraId="2700480D" w14:textId="77777777" w:rsidR="00AF11E4" w:rsidRPr="00A73ACD" w:rsidRDefault="00AF11E4" w:rsidP="00A73ACD">
            <w:pPr>
              <w:rPr>
                <w:rFonts w:ascii="Arial" w:hAnsi="Arial" w:cs="Arial"/>
                <w:sz w:val="20"/>
              </w:rPr>
            </w:pPr>
          </w:p>
        </w:tc>
        <w:tc>
          <w:tcPr>
            <w:tcW w:w="1394"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14:paraId="2E368978" w14:textId="77777777" w:rsidR="00AF11E4" w:rsidRPr="00A73ACD" w:rsidRDefault="00AF11E4" w:rsidP="00A73ACD">
            <w:pPr>
              <w:jc w:val="center"/>
              <w:rPr>
                <w:rFonts w:ascii="Arial" w:hAnsi="Arial" w:cs="Arial"/>
                <w:sz w:val="20"/>
              </w:rPr>
            </w:pPr>
          </w:p>
        </w:tc>
        <w:tc>
          <w:tcPr>
            <w:tcW w:w="1345" w:type="dxa"/>
            <w:vMerge/>
            <w:tcBorders>
              <w:left w:val="single" w:sz="4" w:space="0" w:color="auto"/>
              <w:right w:val="single" w:sz="4" w:space="0" w:color="000000"/>
            </w:tcBorders>
            <w:shd w:val="clear" w:color="auto" w:fill="auto"/>
            <w:tcMar>
              <w:top w:w="0" w:type="dxa"/>
              <w:left w:w="108" w:type="dxa"/>
              <w:bottom w:w="0" w:type="dxa"/>
              <w:right w:w="108" w:type="dxa"/>
            </w:tcMar>
            <w:vAlign w:val="center"/>
          </w:tcPr>
          <w:p w14:paraId="7D44897F" w14:textId="77777777" w:rsidR="00AF11E4" w:rsidRPr="00A73ACD" w:rsidDel="00513B08" w:rsidRDefault="00AF11E4" w:rsidP="00A73ACD">
            <w:pPr>
              <w:ind w:right="190"/>
              <w:jc w:val="center"/>
              <w:rPr>
                <w:rFonts w:ascii="Arial" w:hAnsi="Arial" w:cs="Arial"/>
                <w:b/>
                <w:smallCaps/>
                <w:sz w:val="20"/>
              </w:rPr>
            </w:pPr>
          </w:p>
        </w:tc>
        <w:tc>
          <w:tcPr>
            <w:tcW w:w="905"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95BC339" w14:textId="77777777" w:rsidR="00AF11E4" w:rsidRPr="00A73ACD" w:rsidRDefault="00AF11E4" w:rsidP="00A73ACD">
            <w:pPr>
              <w:ind w:right="190"/>
              <w:jc w:val="center"/>
              <w:rPr>
                <w:rFonts w:ascii="Arial" w:hAnsi="Arial" w:cs="Arial"/>
                <w:sz w:val="20"/>
              </w:rPr>
            </w:pPr>
          </w:p>
        </w:tc>
      </w:tr>
      <w:tr w:rsidR="00AF11E4" w:rsidRPr="00A73ACD" w14:paraId="22E4951E" w14:textId="77777777" w:rsidTr="00EB75CF">
        <w:trPr>
          <w:trHeight w:val="233"/>
          <w:jc w:val="center"/>
        </w:trPr>
        <w:tc>
          <w:tcPr>
            <w:tcW w:w="29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929F1" w14:textId="77777777" w:rsidR="00AF11E4" w:rsidRPr="00A73ACD" w:rsidRDefault="00AF11E4" w:rsidP="00A73ACD">
            <w:pPr>
              <w:ind w:left="352"/>
              <w:rPr>
                <w:rFonts w:ascii="Arial" w:hAnsi="Arial" w:cs="Arial"/>
                <w:sz w:val="20"/>
              </w:rPr>
            </w:pPr>
            <w:r w:rsidRPr="00A73ACD">
              <w:rPr>
                <w:rFonts w:ascii="Arial" w:hAnsi="Arial" w:cs="Arial"/>
                <w:sz w:val="20"/>
              </w:rPr>
              <w:t>Procesamiento y análisis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DAEAEE" w14:textId="77777777" w:rsidR="00AF11E4" w:rsidRPr="00A73ACD" w:rsidRDefault="00AF11E4" w:rsidP="00A73ACD">
            <w:pPr>
              <w:rPr>
                <w:rFonts w:ascii="Arial" w:hAnsi="Arial" w:cs="Arial"/>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7360FC"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5C8A0D" w14:textId="77777777" w:rsidR="00AF11E4" w:rsidRPr="00A73ACD" w:rsidRDefault="00AF11E4" w:rsidP="00A73ACD">
            <w:pPr>
              <w:rPr>
                <w:rFonts w:ascii="Arial" w:hAnsi="Arial" w:cs="Arial"/>
                <w:sz w:val="20"/>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28DAC7" w14:textId="77777777" w:rsidR="00AF11E4" w:rsidRPr="00A73ACD" w:rsidRDefault="00AF11E4" w:rsidP="00A73ACD">
            <w:pPr>
              <w:rPr>
                <w:rFonts w:ascii="Arial" w:hAnsi="Arial" w:cs="Arial"/>
                <w:sz w:val="20"/>
              </w:rPr>
            </w:pPr>
          </w:p>
        </w:tc>
        <w:tc>
          <w:tcPr>
            <w:tcW w:w="4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DFE21" w14:textId="77777777" w:rsidR="00AF11E4" w:rsidRPr="00A73ACD" w:rsidRDefault="00AF11E4" w:rsidP="00A73ACD">
            <w:pPr>
              <w:rPr>
                <w:rFonts w:ascii="Arial" w:hAnsi="Arial" w:cs="Arial"/>
                <w:sz w:val="20"/>
              </w:rPr>
            </w:pPr>
          </w:p>
        </w:tc>
        <w:tc>
          <w:tcPr>
            <w:tcW w:w="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AF8F4"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5D6EA0" w14:textId="77777777" w:rsidR="00AF11E4" w:rsidRPr="00A73ACD" w:rsidRDefault="00AF11E4" w:rsidP="00A73ACD">
            <w:pPr>
              <w:rPr>
                <w:rFonts w:ascii="Arial" w:hAnsi="Arial" w:cs="Arial"/>
                <w:sz w:val="20"/>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9BCA0" w14:textId="77777777" w:rsidR="00AF11E4" w:rsidRPr="00A73ACD" w:rsidRDefault="00AF11E4" w:rsidP="00A73ACD">
            <w:pP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76316B" w14:textId="77777777" w:rsidR="00AF11E4" w:rsidRPr="00A73ACD" w:rsidRDefault="00AF11E4" w:rsidP="00A73ACD">
            <w:pPr>
              <w:rPr>
                <w:rFonts w:ascii="Arial" w:hAnsi="Arial" w:cs="Arial"/>
                <w:sz w:val="20"/>
              </w:rPr>
            </w:pP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2DA45" w14:textId="77777777" w:rsidR="00AF11E4" w:rsidRPr="00A73ACD" w:rsidRDefault="00AF11E4" w:rsidP="00A73ACD">
            <w:pPr>
              <w:rPr>
                <w:rFonts w:ascii="Arial" w:hAnsi="Arial" w:cs="Arial"/>
                <w:sz w:val="20"/>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8C6169" w14:textId="77777777" w:rsidR="00AF11E4" w:rsidRPr="00A73ACD" w:rsidRDefault="00AF11E4" w:rsidP="00A73ACD">
            <w:pPr>
              <w:rPr>
                <w:rFonts w:ascii="Arial" w:hAnsi="Arial" w:cs="Arial"/>
                <w:sz w:val="20"/>
              </w:rPr>
            </w:pPr>
            <w:r w:rsidRPr="00A73ACD">
              <w:rPr>
                <w:rFonts w:ascii="Arial" w:hAnsi="Arial" w:cs="Arial"/>
                <w:sz w:val="20"/>
              </w:rPr>
              <w:t>X</w:t>
            </w:r>
          </w:p>
        </w:tc>
        <w:tc>
          <w:tcPr>
            <w:tcW w:w="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81B28A" w14:textId="77777777" w:rsidR="00AF11E4" w:rsidRPr="00A73ACD" w:rsidRDefault="00AF11E4" w:rsidP="00A73ACD">
            <w:pP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AB3737" w14:textId="77777777" w:rsidR="00AF11E4" w:rsidRPr="00A73ACD" w:rsidRDefault="00AF11E4" w:rsidP="00A73ACD">
            <w:pP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22614"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B92BA" w14:textId="77777777" w:rsidR="00AF11E4" w:rsidRPr="00A73ACD" w:rsidRDefault="00AF11E4" w:rsidP="00A73ACD">
            <w:pPr>
              <w:rPr>
                <w:rFonts w:ascii="Arial" w:hAnsi="Arial" w:cs="Arial"/>
                <w:sz w:val="20"/>
              </w:rPr>
            </w:pPr>
          </w:p>
        </w:tc>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A8ABA9" w14:textId="77777777" w:rsidR="00AF11E4" w:rsidRPr="00A73ACD" w:rsidRDefault="00AF11E4" w:rsidP="00A73ACD">
            <w:pPr>
              <w:rPr>
                <w:rFonts w:ascii="Arial" w:hAnsi="Arial" w:cs="Arial"/>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E2DD0" w14:textId="77777777" w:rsidR="00AF11E4" w:rsidRPr="00A73ACD" w:rsidRDefault="00AF11E4" w:rsidP="00A73ACD">
            <w:pP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6EC05FF9"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652EC45F"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4E306686" w14:textId="77777777" w:rsidR="00AF11E4" w:rsidRPr="00A73ACD" w:rsidRDefault="00AF11E4" w:rsidP="00A73ACD">
            <w:pPr>
              <w:jc w:val="center"/>
              <w:rPr>
                <w:rFonts w:ascii="Arial" w:hAnsi="Arial" w:cs="Arial"/>
                <w:sz w:val="20"/>
              </w:rPr>
            </w:pPr>
          </w:p>
        </w:tc>
        <w:tc>
          <w:tcPr>
            <w:tcW w:w="297" w:type="dxa"/>
            <w:tcBorders>
              <w:top w:val="single" w:sz="4" w:space="0" w:color="000000"/>
              <w:left w:val="single" w:sz="4" w:space="0" w:color="000000"/>
              <w:bottom w:val="single" w:sz="4" w:space="0" w:color="000000"/>
              <w:right w:val="single" w:sz="4" w:space="0" w:color="000000"/>
            </w:tcBorders>
          </w:tcPr>
          <w:p w14:paraId="31D9FFBE" w14:textId="77777777" w:rsidR="00AF11E4" w:rsidRPr="00A73ACD" w:rsidRDefault="00AF11E4" w:rsidP="00A73ACD">
            <w:pPr>
              <w:jc w:val="center"/>
              <w:rPr>
                <w:rFonts w:ascii="Arial" w:hAnsi="Arial" w:cs="Arial"/>
                <w:sz w:val="20"/>
              </w:rPr>
            </w:pPr>
          </w:p>
        </w:tc>
        <w:tc>
          <w:tcPr>
            <w:tcW w:w="285" w:type="dxa"/>
            <w:tcBorders>
              <w:top w:val="single" w:sz="4" w:space="0" w:color="000000"/>
              <w:left w:val="single" w:sz="4" w:space="0" w:color="000000"/>
              <w:bottom w:val="single" w:sz="4" w:space="0" w:color="000000"/>
              <w:right w:val="single" w:sz="4" w:space="0" w:color="000000"/>
            </w:tcBorders>
          </w:tcPr>
          <w:p w14:paraId="1334E66E"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6F78CB98"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08278AEC" w14:textId="77777777" w:rsidR="00AF11E4" w:rsidRPr="00A73ACD" w:rsidRDefault="00AF11E4" w:rsidP="00A73ACD">
            <w:pPr>
              <w:jc w:val="cente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tcPr>
          <w:p w14:paraId="70092738" w14:textId="77777777" w:rsidR="00AF11E4" w:rsidRPr="00A73ACD" w:rsidRDefault="00AF11E4" w:rsidP="00A73ACD">
            <w:pPr>
              <w:rPr>
                <w:rFonts w:ascii="Arial" w:hAnsi="Arial" w:cs="Arial"/>
                <w:sz w:val="20"/>
              </w:rPr>
            </w:pPr>
          </w:p>
        </w:tc>
        <w:tc>
          <w:tcPr>
            <w:tcW w:w="1394"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14:paraId="6F2471EA" w14:textId="77777777" w:rsidR="00AF11E4" w:rsidRPr="00A73ACD" w:rsidRDefault="00AF11E4" w:rsidP="00A73ACD">
            <w:pPr>
              <w:jc w:val="center"/>
              <w:rPr>
                <w:rFonts w:ascii="Arial" w:hAnsi="Arial" w:cs="Arial"/>
                <w:sz w:val="20"/>
              </w:rPr>
            </w:pPr>
          </w:p>
        </w:tc>
        <w:tc>
          <w:tcPr>
            <w:tcW w:w="1345" w:type="dxa"/>
            <w:vMerge/>
            <w:tcBorders>
              <w:left w:val="single" w:sz="4" w:space="0" w:color="auto"/>
              <w:right w:val="single" w:sz="4" w:space="0" w:color="000000"/>
            </w:tcBorders>
            <w:shd w:val="clear" w:color="auto" w:fill="auto"/>
            <w:tcMar>
              <w:top w:w="0" w:type="dxa"/>
              <w:left w:w="108" w:type="dxa"/>
              <w:bottom w:w="0" w:type="dxa"/>
              <w:right w:w="108" w:type="dxa"/>
            </w:tcMar>
            <w:vAlign w:val="center"/>
          </w:tcPr>
          <w:p w14:paraId="64330AF4" w14:textId="77777777" w:rsidR="00AF11E4" w:rsidRPr="00A73ACD" w:rsidDel="00513B08" w:rsidRDefault="00AF11E4" w:rsidP="00A73ACD">
            <w:pPr>
              <w:ind w:right="190"/>
              <w:jc w:val="center"/>
              <w:rPr>
                <w:rFonts w:ascii="Arial" w:hAnsi="Arial" w:cs="Arial"/>
                <w:b/>
                <w:smallCaps/>
                <w:sz w:val="20"/>
              </w:rPr>
            </w:pPr>
          </w:p>
        </w:tc>
        <w:tc>
          <w:tcPr>
            <w:tcW w:w="905"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153810AE" w14:textId="77777777" w:rsidR="00AF11E4" w:rsidRPr="00A73ACD" w:rsidRDefault="00AF11E4" w:rsidP="00A73ACD">
            <w:pPr>
              <w:ind w:right="190"/>
              <w:jc w:val="center"/>
              <w:rPr>
                <w:rFonts w:ascii="Arial" w:hAnsi="Arial" w:cs="Arial"/>
                <w:sz w:val="20"/>
              </w:rPr>
            </w:pPr>
          </w:p>
        </w:tc>
      </w:tr>
      <w:tr w:rsidR="00AF11E4" w:rsidRPr="00A73ACD" w14:paraId="6A651236" w14:textId="77777777" w:rsidTr="00EB75CF">
        <w:trPr>
          <w:trHeight w:val="233"/>
          <w:jc w:val="center"/>
        </w:trPr>
        <w:tc>
          <w:tcPr>
            <w:tcW w:w="29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395253" w14:textId="77777777" w:rsidR="00AF11E4" w:rsidRPr="00A73ACD" w:rsidRDefault="00AF11E4" w:rsidP="00A73ACD">
            <w:pPr>
              <w:ind w:left="352"/>
              <w:rPr>
                <w:rFonts w:ascii="Arial" w:hAnsi="Arial" w:cs="Arial"/>
                <w:sz w:val="20"/>
              </w:rPr>
            </w:pPr>
            <w:r w:rsidRPr="00A73ACD">
              <w:rPr>
                <w:rFonts w:ascii="Arial" w:hAnsi="Arial" w:cs="Arial"/>
                <w:sz w:val="20"/>
              </w:rPr>
              <w:t>Elaboración de informes</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81D5B" w14:textId="77777777" w:rsidR="00AF11E4" w:rsidRPr="00A73ACD" w:rsidRDefault="00AF11E4" w:rsidP="00A73ACD">
            <w:pPr>
              <w:rPr>
                <w:rFonts w:ascii="Arial" w:hAnsi="Arial" w:cs="Arial"/>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2B18C8"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6279A3" w14:textId="77777777" w:rsidR="00AF11E4" w:rsidRPr="00A73ACD" w:rsidRDefault="00AF11E4" w:rsidP="00A73ACD">
            <w:pPr>
              <w:rPr>
                <w:rFonts w:ascii="Arial" w:hAnsi="Arial" w:cs="Arial"/>
                <w:sz w:val="20"/>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E138E8" w14:textId="77777777" w:rsidR="00AF11E4" w:rsidRPr="00A73ACD" w:rsidRDefault="00AF11E4" w:rsidP="00A73ACD">
            <w:pPr>
              <w:rPr>
                <w:rFonts w:ascii="Arial" w:hAnsi="Arial" w:cs="Arial"/>
                <w:sz w:val="20"/>
              </w:rPr>
            </w:pPr>
          </w:p>
        </w:tc>
        <w:tc>
          <w:tcPr>
            <w:tcW w:w="4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0FC31" w14:textId="77777777" w:rsidR="00AF11E4" w:rsidRPr="00A73ACD" w:rsidRDefault="00AF11E4" w:rsidP="00A73ACD">
            <w:pPr>
              <w:rPr>
                <w:rFonts w:ascii="Arial" w:hAnsi="Arial" w:cs="Arial"/>
                <w:sz w:val="20"/>
              </w:rPr>
            </w:pPr>
          </w:p>
        </w:tc>
        <w:tc>
          <w:tcPr>
            <w:tcW w:w="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E7AA76"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832F5B" w14:textId="77777777" w:rsidR="00AF11E4" w:rsidRPr="00A73ACD" w:rsidRDefault="00AF11E4" w:rsidP="00A73ACD">
            <w:pPr>
              <w:rPr>
                <w:rFonts w:ascii="Arial" w:hAnsi="Arial" w:cs="Arial"/>
                <w:sz w:val="20"/>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BCA2A2" w14:textId="77777777" w:rsidR="00AF11E4" w:rsidRPr="00A73ACD" w:rsidRDefault="00AF11E4" w:rsidP="00A73ACD">
            <w:pP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7DBF9" w14:textId="77777777" w:rsidR="00AF11E4" w:rsidRPr="00A73ACD" w:rsidRDefault="00AF11E4" w:rsidP="00A73ACD">
            <w:pPr>
              <w:rPr>
                <w:rFonts w:ascii="Arial" w:hAnsi="Arial" w:cs="Arial"/>
                <w:sz w:val="20"/>
              </w:rPr>
            </w:pP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7E9F00" w14:textId="77777777" w:rsidR="00AF11E4" w:rsidRPr="00A73ACD" w:rsidRDefault="00AF11E4" w:rsidP="00A73ACD">
            <w:pPr>
              <w:rPr>
                <w:rFonts w:ascii="Arial" w:hAnsi="Arial" w:cs="Arial"/>
                <w:sz w:val="20"/>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A677AD" w14:textId="77777777" w:rsidR="00AF11E4" w:rsidRPr="00A73ACD" w:rsidRDefault="00AF11E4" w:rsidP="00A73ACD">
            <w:pPr>
              <w:rPr>
                <w:rFonts w:ascii="Arial" w:hAnsi="Arial" w:cs="Arial"/>
                <w:sz w:val="20"/>
              </w:rPr>
            </w:pPr>
          </w:p>
        </w:tc>
        <w:tc>
          <w:tcPr>
            <w:tcW w:w="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49F5EC" w14:textId="77777777" w:rsidR="00AF11E4" w:rsidRPr="00A73ACD" w:rsidRDefault="00AF11E4" w:rsidP="00A73ACD">
            <w:pPr>
              <w:rPr>
                <w:rFonts w:ascii="Arial" w:hAnsi="Arial" w:cs="Arial"/>
                <w:sz w:val="20"/>
              </w:rPr>
            </w:pPr>
            <w:r w:rsidRPr="00A73ACD">
              <w:rPr>
                <w:rFonts w:ascii="Arial" w:hAnsi="Arial" w:cs="Arial"/>
                <w:sz w:val="20"/>
              </w:rPr>
              <w:t>X</w:t>
            </w: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6C4E6B" w14:textId="77777777" w:rsidR="00AF11E4" w:rsidRPr="00A73ACD" w:rsidRDefault="00AF11E4" w:rsidP="00A73ACD">
            <w:pP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091B69"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6D825A" w14:textId="77777777" w:rsidR="00AF11E4" w:rsidRPr="00A73ACD" w:rsidRDefault="00AF11E4" w:rsidP="00A73ACD">
            <w:pPr>
              <w:rPr>
                <w:rFonts w:ascii="Arial" w:hAnsi="Arial" w:cs="Arial"/>
                <w:sz w:val="20"/>
              </w:rPr>
            </w:pPr>
          </w:p>
        </w:tc>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EB686" w14:textId="77777777" w:rsidR="00AF11E4" w:rsidRPr="00A73ACD" w:rsidRDefault="00AF11E4" w:rsidP="00A73ACD">
            <w:pPr>
              <w:rPr>
                <w:rFonts w:ascii="Arial" w:hAnsi="Arial" w:cs="Arial"/>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1D0806" w14:textId="77777777" w:rsidR="00AF11E4" w:rsidRPr="00A73ACD" w:rsidRDefault="00AF11E4" w:rsidP="00A73ACD">
            <w:pP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4EC9A3BF"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289BC0DD"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7A429607" w14:textId="77777777" w:rsidR="00AF11E4" w:rsidRPr="00A73ACD" w:rsidRDefault="00AF11E4" w:rsidP="00A73ACD">
            <w:pPr>
              <w:jc w:val="center"/>
              <w:rPr>
                <w:rFonts w:ascii="Arial" w:hAnsi="Arial" w:cs="Arial"/>
                <w:sz w:val="20"/>
              </w:rPr>
            </w:pPr>
          </w:p>
        </w:tc>
        <w:tc>
          <w:tcPr>
            <w:tcW w:w="297" w:type="dxa"/>
            <w:tcBorders>
              <w:top w:val="single" w:sz="4" w:space="0" w:color="000000"/>
              <w:left w:val="single" w:sz="4" w:space="0" w:color="000000"/>
              <w:bottom w:val="single" w:sz="4" w:space="0" w:color="000000"/>
              <w:right w:val="single" w:sz="4" w:space="0" w:color="000000"/>
            </w:tcBorders>
          </w:tcPr>
          <w:p w14:paraId="67829023" w14:textId="77777777" w:rsidR="00AF11E4" w:rsidRPr="00A73ACD" w:rsidRDefault="00AF11E4" w:rsidP="00A73ACD">
            <w:pPr>
              <w:jc w:val="center"/>
              <w:rPr>
                <w:rFonts w:ascii="Arial" w:hAnsi="Arial" w:cs="Arial"/>
                <w:sz w:val="20"/>
              </w:rPr>
            </w:pPr>
          </w:p>
        </w:tc>
        <w:tc>
          <w:tcPr>
            <w:tcW w:w="285" w:type="dxa"/>
            <w:tcBorders>
              <w:top w:val="single" w:sz="4" w:space="0" w:color="000000"/>
              <w:left w:val="single" w:sz="4" w:space="0" w:color="000000"/>
              <w:bottom w:val="single" w:sz="4" w:space="0" w:color="000000"/>
              <w:right w:val="single" w:sz="4" w:space="0" w:color="000000"/>
            </w:tcBorders>
          </w:tcPr>
          <w:p w14:paraId="16E089D3"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3F1427D6"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034921D3" w14:textId="77777777" w:rsidR="00AF11E4" w:rsidRPr="00A73ACD" w:rsidRDefault="00AF11E4" w:rsidP="00A73ACD">
            <w:pPr>
              <w:jc w:val="cente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tcPr>
          <w:p w14:paraId="27A35067" w14:textId="77777777" w:rsidR="00AF11E4" w:rsidRPr="00A73ACD" w:rsidRDefault="00AF11E4" w:rsidP="00A73ACD">
            <w:pPr>
              <w:rPr>
                <w:rFonts w:ascii="Arial" w:hAnsi="Arial" w:cs="Arial"/>
                <w:sz w:val="20"/>
              </w:rPr>
            </w:pPr>
          </w:p>
        </w:tc>
        <w:tc>
          <w:tcPr>
            <w:tcW w:w="1394" w:type="dxa"/>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7C529EF" w14:textId="77777777" w:rsidR="00AF11E4" w:rsidRPr="00A73ACD" w:rsidRDefault="00AF11E4" w:rsidP="00A73ACD">
            <w:pPr>
              <w:jc w:val="center"/>
              <w:rPr>
                <w:rFonts w:ascii="Arial" w:hAnsi="Arial" w:cs="Arial"/>
                <w:sz w:val="20"/>
              </w:rPr>
            </w:pPr>
          </w:p>
        </w:tc>
        <w:tc>
          <w:tcPr>
            <w:tcW w:w="1345" w:type="dxa"/>
            <w:vMerge/>
            <w:tcBorders>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14:paraId="31E65AFD" w14:textId="77777777" w:rsidR="00AF11E4" w:rsidRPr="00A73ACD" w:rsidDel="00513B08" w:rsidRDefault="00AF11E4" w:rsidP="00A73ACD">
            <w:pPr>
              <w:ind w:right="190"/>
              <w:jc w:val="center"/>
              <w:rPr>
                <w:rFonts w:ascii="Arial" w:hAnsi="Arial" w:cs="Arial"/>
                <w:b/>
                <w:smallCaps/>
                <w:sz w:val="20"/>
              </w:rPr>
            </w:pPr>
          </w:p>
        </w:tc>
        <w:tc>
          <w:tcPr>
            <w:tcW w:w="905"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3D7958" w14:textId="77777777" w:rsidR="00AF11E4" w:rsidRPr="00A73ACD" w:rsidRDefault="00AF11E4" w:rsidP="00A73ACD">
            <w:pPr>
              <w:ind w:right="190"/>
              <w:jc w:val="center"/>
              <w:rPr>
                <w:rFonts w:ascii="Arial" w:hAnsi="Arial" w:cs="Arial"/>
                <w:sz w:val="20"/>
              </w:rPr>
            </w:pPr>
          </w:p>
        </w:tc>
      </w:tr>
      <w:tr w:rsidR="00AF11E4" w:rsidRPr="00A73ACD" w14:paraId="7791AB52" w14:textId="77777777" w:rsidTr="00EB75CF">
        <w:trPr>
          <w:trHeight w:val="674"/>
          <w:jc w:val="center"/>
        </w:trPr>
        <w:tc>
          <w:tcPr>
            <w:tcW w:w="9196" w:type="dxa"/>
            <w:gridSpan w:val="2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789B87" w14:textId="77777777" w:rsidR="00AF11E4" w:rsidRPr="00A73ACD" w:rsidRDefault="00AF11E4" w:rsidP="00A73ACD">
            <w:pPr>
              <w:rPr>
                <w:rFonts w:ascii="Arial" w:hAnsi="Arial" w:cs="Arial"/>
                <w:sz w:val="20"/>
              </w:rPr>
            </w:pPr>
            <w:r w:rsidRPr="00A73ACD">
              <w:rPr>
                <w:rFonts w:ascii="Arial" w:hAnsi="Arial" w:cs="Arial"/>
                <w:b/>
                <w:sz w:val="20"/>
              </w:rPr>
              <w:t>Otras Preguntas de Evaluación: 1) Mejoró la sostenibilidad del servicio</w:t>
            </w:r>
          </w:p>
        </w:tc>
        <w:tc>
          <w:tcPr>
            <w:tcW w:w="1185" w:type="dxa"/>
            <w:gridSpan w:val="4"/>
            <w:tcBorders>
              <w:top w:val="single" w:sz="4" w:space="0" w:color="000000"/>
              <w:left w:val="single" w:sz="4" w:space="0" w:color="000000"/>
              <w:bottom w:val="single" w:sz="4" w:space="0" w:color="000000"/>
              <w:right w:val="single" w:sz="4" w:space="0" w:color="000000"/>
            </w:tcBorders>
          </w:tcPr>
          <w:p w14:paraId="27F351D3" w14:textId="77777777" w:rsidR="00AF11E4" w:rsidRPr="00A73ACD" w:rsidRDefault="00AF11E4" w:rsidP="00A73ACD">
            <w:pPr>
              <w:jc w:val="center"/>
              <w:rPr>
                <w:rFonts w:ascii="Arial" w:hAnsi="Arial" w:cs="Arial"/>
                <w:sz w:val="20"/>
              </w:rPr>
            </w:pPr>
          </w:p>
        </w:tc>
        <w:tc>
          <w:tcPr>
            <w:tcW w:w="285" w:type="dxa"/>
            <w:tcBorders>
              <w:top w:val="single" w:sz="4" w:space="0" w:color="000000"/>
              <w:left w:val="single" w:sz="4" w:space="0" w:color="000000"/>
              <w:bottom w:val="single" w:sz="4" w:space="0" w:color="000000"/>
              <w:right w:val="single" w:sz="4" w:space="0" w:color="000000"/>
            </w:tcBorders>
          </w:tcPr>
          <w:p w14:paraId="3C96E5F1"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040023AC"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14653E27" w14:textId="77777777" w:rsidR="00AF11E4" w:rsidRPr="00A73ACD" w:rsidRDefault="00AF11E4" w:rsidP="00A73ACD">
            <w:pPr>
              <w:jc w:val="cente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tcPr>
          <w:p w14:paraId="0B0E0848" w14:textId="77777777" w:rsidR="00AF11E4" w:rsidRPr="00A73ACD" w:rsidRDefault="00AF11E4" w:rsidP="00A73ACD">
            <w:pPr>
              <w:jc w:val="center"/>
              <w:rPr>
                <w:rFonts w:ascii="Arial" w:hAnsi="Arial" w:cs="Arial"/>
                <w:sz w:val="20"/>
              </w:rPr>
            </w:pPr>
          </w:p>
        </w:tc>
        <w:tc>
          <w:tcPr>
            <w:tcW w:w="1394"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5CD87C" w14:textId="77777777" w:rsidR="00AF11E4" w:rsidRDefault="00AF11E4" w:rsidP="00A73ACD">
            <w:pPr>
              <w:jc w:val="center"/>
              <w:rPr>
                <w:rFonts w:ascii="Arial" w:hAnsi="Arial" w:cs="Arial"/>
                <w:sz w:val="20"/>
              </w:rPr>
            </w:pPr>
            <w:r w:rsidRPr="00A73ACD">
              <w:rPr>
                <w:rFonts w:ascii="Arial" w:hAnsi="Arial" w:cs="Arial"/>
                <w:sz w:val="20"/>
              </w:rPr>
              <w:t>DINEPA/</w:t>
            </w:r>
          </w:p>
          <w:p w14:paraId="71A08417" w14:textId="47E9CB89" w:rsidR="00AF11E4" w:rsidRPr="00A73ACD" w:rsidRDefault="00AF11E4" w:rsidP="00A73ACD">
            <w:pPr>
              <w:jc w:val="center"/>
              <w:rPr>
                <w:rFonts w:ascii="Arial" w:hAnsi="Arial" w:cs="Arial"/>
                <w:sz w:val="20"/>
              </w:rPr>
            </w:pPr>
            <w:r w:rsidRPr="00A73ACD">
              <w:rPr>
                <w:rFonts w:ascii="Arial" w:hAnsi="Arial" w:cs="Arial"/>
                <w:sz w:val="20"/>
              </w:rPr>
              <w:t>OREPA Norte</w:t>
            </w:r>
          </w:p>
        </w:tc>
        <w:tc>
          <w:tcPr>
            <w:tcW w:w="1345"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5F8527A" w14:textId="77777777" w:rsidR="00AF11E4" w:rsidRPr="00A73ACD" w:rsidRDefault="00AF11E4" w:rsidP="00A73ACD">
            <w:pPr>
              <w:ind w:right="190"/>
              <w:jc w:val="center"/>
              <w:rPr>
                <w:rFonts w:ascii="Arial" w:hAnsi="Arial" w:cs="Arial"/>
                <w:b/>
                <w:smallCaps/>
                <w:sz w:val="20"/>
              </w:rPr>
            </w:pPr>
            <w:r w:rsidRPr="00A73ACD">
              <w:rPr>
                <w:rFonts w:ascii="Arial" w:hAnsi="Arial" w:cs="Arial"/>
                <w:sz w:val="20"/>
              </w:rPr>
              <w:t>20,000</w:t>
            </w:r>
          </w:p>
        </w:tc>
        <w:tc>
          <w:tcPr>
            <w:tcW w:w="9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80F05C" w14:textId="4141F980" w:rsidR="00AF11E4" w:rsidRPr="00A73ACD" w:rsidRDefault="00AF11E4" w:rsidP="00A73ACD">
            <w:pPr>
              <w:ind w:right="190"/>
              <w:jc w:val="center"/>
              <w:rPr>
                <w:rFonts w:ascii="Arial" w:hAnsi="Arial" w:cs="Arial"/>
                <w:b/>
                <w:smallCaps/>
                <w:sz w:val="20"/>
              </w:rPr>
            </w:pPr>
            <w:r w:rsidRPr="00A73ACD">
              <w:rPr>
                <w:rFonts w:ascii="Arial" w:hAnsi="Arial" w:cs="Arial"/>
                <w:sz w:val="20"/>
              </w:rPr>
              <w:t>Programa</w:t>
            </w:r>
          </w:p>
        </w:tc>
      </w:tr>
      <w:tr w:rsidR="00AF11E4" w:rsidRPr="00A73ACD" w14:paraId="22C4F34A" w14:textId="77777777" w:rsidTr="00EB75CF">
        <w:trPr>
          <w:trHeight w:val="233"/>
          <w:jc w:val="center"/>
        </w:trPr>
        <w:tc>
          <w:tcPr>
            <w:tcW w:w="29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6667F2" w14:textId="77777777" w:rsidR="00AF11E4" w:rsidRPr="00A73ACD" w:rsidRDefault="00AF11E4" w:rsidP="00A73ACD">
            <w:pPr>
              <w:ind w:left="352"/>
              <w:rPr>
                <w:rFonts w:ascii="Arial" w:hAnsi="Arial" w:cs="Arial"/>
                <w:sz w:val="20"/>
              </w:rPr>
            </w:pPr>
            <w:r w:rsidRPr="00A73ACD">
              <w:rPr>
                <w:rFonts w:ascii="Arial" w:hAnsi="Arial" w:cs="Arial"/>
                <w:sz w:val="20"/>
              </w:rPr>
              <w:lastRenderedPageBreak/>
              <w:t xml:space="preserve">Recopilación y evaluación de la información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AE6BD5" w14:textId="77777777" w:rsidR="00AF11E4" w:rsidRPr="00A73ACD" w:rsidRDefault="00AF11E4" w:rsidP="00A73ACD">
            <w:pPr>
              <w:rPr>
                <w:rFonts w:ascii="Arial" w:hAnsi="Arial" w:cs="Arial"/>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B97B4"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A7BF9D" w14:textId="77777777" w:rsidR="00AF11E4" w:rsidRPr="00A73ACD" w:rsidRDefault="00AF11E4" w:rsidP="00A73ACD">
            <w:pPr>
              <w:rPr>
                <w:rFonts w:ascii="Arial" w:hAnsi="Arial" w:cs="Arial"/>
                <w:sz w:val="20"/>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EC12E" w14:textId="77777777" w:rsidR="00AF11E4" w:rsidRPr="00A73ACD" w:rsidRDefault="00AF11E4" w:rsidP="00A73ACD">
            <w:pPr>
              <w:rPr>
                <w:rFonts w:ascii="Arial" w:hAnsi="Arial" w:cs="Arial"/>
                <w:sz w:val="20"/>
              </w:rPr>
            </w:pPr>
          </w:p>
        </w:tc>
        <w:tc>
          <w:tcPr>
            <w:tcW w:w="4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F5BEB4" w14:textId="77777777" w:rsidR="00AF11E4" w:rsidRPr="00A73ACD" w:rsidRDefault="00AF11E4" w:rsidP="00A73ACD">
            <w:pPr>
              <w:rPr>
                <w:rFonts w:ascii="Arial" w:hAnsi="Arial" w:cs="Arial"/>
                <w:sz w:val="20"/>
              </w:rPr>
            </w:pPr>
          </w:p>
        </w:tc>
        <w:tc>
          <w:tcPr>
            <w:tcW w:w="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1D3AF"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2C7AC" w14:textId="77777777" w:rsidR="00AF11E4" w:rsidRPr="00A73ACD" w:rsidRDefault="00AF11E4" w:rsidP="00A73ACD">
            <w:pPr>
              <w:rPr>
                <w:rFonts w:ascii="Arial" w:hAnsi="Arial" w:cs="Arial"/>
                <w:sz w:val="20"/>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F30F4A" w14:textId="77777777" w:rsidR="00AF11E4" w:rsidRPr="00A73ACD" w:rsidRDefault="00AF11E4" w:rsidP="00A73ACD">
            <w:pP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9E62D2" w14:textId="77777777" w:rsidR="00AF11E4" w:rsidRPr="00A73ACD" w:rsidRDefault="00AF11E4" w:rsidP="00A73ACD">
            <w:pPr>
              <w:rPr>
                <w:rFonts w:ascii="Arial" w:hAnsi="Arial" w:cs="Arial"/>
                <w:sz w:val="20"/>
              </w:rPr>
            </w:pP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2036E" w14:textId="77777777" w:rsidR="00AF11E4" w:rsidRPr="00A73ACD" w:rsidRDefault="00AF11E4" w:rsidP="00A73ACD">
            <w:pPr>
              <w:rPr>
                <w:rFonts w:ascii="Arial" w:hAnsi="Arial" w:cs="Arial"/>
                <w:sz w:val="20"/>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8A7770" w14:textId="77777777" w:rsidR="00AF11E4" w:rsidRPr="00A73ACD" w:rsidRDefault="00AF11E4" w:rsidP="00A73ACD">
            <w:pPr>
              <w:rPr>
                <w:rFonts w:ascii="Arial" w:hAnsi="Arial" w:cs="Arial"/>
                <w:sz w:val="20"/>
              </w:rPr>
            </w:pPr>
          </w:p>
        </w:tc>
        <w:tc>
          <w:tcPr>
            <w:tcW w:w="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14F3C7" w14:textId="77777777" w:rsidR="00AF11E4" w:rsidRPr="00A73ACD" w:rsidRDefault="00AF11E4" w:rsidP="00A73ACD">
            <w:pPr>
              <w:rPr>
                <w:rFonts w:ascii="Arial" w:hAnsi="Arial" w:cs="Arial"/>
                <w:sz w:val="20"/>
              </w:rPr>
            </w:pPr>
            <w:r w:rsidRPr="00A73ACD">
              <w:rPr>
                <w:rFonts w:ascii="Arial" w:hAnsi="Arial" w:cs="Arial"/>
                <w:sz w:val="20"/>
              </w:rPr>
              <w:t>X</w:t>
            </w: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90F4E" w14:textId="77777777" w:rsidR="00AF11E4" w:rsidRPr="00A73ACD" w:rsidRDefault="00AF11E4" w:rsidP="00A73ACD">
            <w:pPr>
              <w:rPr>
                <w:rFonts w:ascii="Arial" w:hAnsi="Arial" w:cs="Arial"/>
                <w:sz w:val="20"/>
              </w:rPr>
            </w:pPr>
            <w:r w:rsidRPr="00A73ACD">
              <w:rPr>
                <w:rFonts w:ascii="Arial" w:hAnsi="Arial" w:cs="Arial"/>
                <w:sz w:val="20"/>
              </w:rPr>
              <w:t>X</w:t>
            </w:r>
          </w:p>
        </w:tc>
        <w:tc>
          <w:tcPr>
            <w:tcW w:w="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2D0066"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51376" w14:textId="77777777" w:rsidR="00AF11E4" w:rsidRPr="00A73ACD" w:rsidRDefault="00AF11E4" w:rsidP="00A73ACD">
            <w:pPr>
              <w:rPr>
                <w:rFonts w:ascii="Arial" w:hAnsi="Arial" w:cs="Arial"/>
                <w:sz w:val="20"/>
              </w:rPr>
            </w:pPr>
          </w:p>
        </w:tc>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785780" w14:textId="77777777" w:rsidR="00AF11E4" w:rsidRPr="00A73ACD" w:rsidRDefault="00AF11E4" w:rsidP="00A73ACD">
            <w:pPr>
              <w:rPr>
                <w:rFonts w:ascii="Arial" w:hAnsi="Arial" w:cs="Arial"/>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1CE34" w14:textId="77777777" w:rsidR="00AF11E4" w:rsidRPr="00A73ACD" w:rsidRDefault="00AF11E4" w:rsidP="00A73ACD">
            <w:pP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5F104860"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0EB58084"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6410022C" w14:textId="77777777" w:rsidR="00AF11E4" w:rsidRPr="00A73ACD" w:rsidRDefault="00AF11E4" w:rsidP="00A73ACD">
            <w:pPr>
              <w:jc w:val="center"/>
              <w:rPr>
                <w:rFonts w:ascii="Arial" w:hAnsi="Arial" w:cs="Arial"/>
                <w:sz w:val="20"/>
              </w:rPr>
            </w:pPr>
          </w:p>
        </w:tc>
        <w:tc>
          <w:tcPr>
            <w:tcW w:w="297" w:type="dxa"/>
            <w:tcBorders>
              <w:top w:val="single" w:sz="4" w:space="0" w:color="000000"/>
              <w:left w:val="single" w:sz="4" w:space="0" w:color="000000"/>
              <w:bottom w:val="single" w:sz="4" w:space="0" w:color="000000"/>
              <w:right w:val="single" w:sz="4" w:space="0" w:color="000000"/>
            </w:tcBorders>
          </w:tcPr>
          <w:p w14:paraId="553030FE" w14:textId="77777777" w:rsidR="00AF11E4" w:rsidRPr="00A73ACD" w:rsidRDefault="00AF11E4" w:rsidP="00A73ACD">
            <w:pPr>
              <w:jc w:val="center"/>
              <w:rPr>
                <w:rFonts w:ascii="Arial" w:hAnsi="Arial" w:cs="Arial"/>
                <w:sz w:val="20"/>
              </w:rPr>
            </w:pPr>
          </w:p>
        </w:tc>
        <w:tc>
          <w:tcPr>
            <w:tcW w:w="285" w:type="dxa"/>
            <w:tcBorders>
              <w:top w:val="single" w:sz="4" w:space="0" w:color="000000"/>
              <w:left w:val="single" w:sz="4" w:space="0" w:color="000000"/>
              <w:bottom w:val="single" w:sz="4" w:space="0" w:color="000000"/>
              <w:right w:val="single" w:sz="4" w:space="0" w:color="000000"/>
            </w:tcBorders>
          </w:tcPr>
          <w:p w14:paraId="34D46667"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536946FF"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08D58CB7" w14:textId="77777777" w:rsidR="00AF11E4" w:rsidRPr="00A73ACD" w:rsidRDefault="00AF11E4" w:rsidP="00A73ACD">
            <w:pPr>
              <w:jc w:val="cente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tcPr>
          <w:p w14:paraId="0384076D" w14:textId="77777777" w:rsidR="00AF11E4" w:rsidRPr="00A73ACD" w:rsidRDefault="00AF11E4" w:rsidP="00A73ACD">
            <w:pPr>
              <w:jc w:val="center"/>
              <w:rPr>
                <w:rFonts w:ascii="Arial" w:hAnsi="Arial" w:cs="Arial"/>
                <w:sz w:val="20"/>
              </w:rPr>
            </w:pPr>
            <w:r w:rsidRPr="00A73ACD">
              <w:rPr>
                <w:rFonts w:ascii="Arial" w:hAnsi="Arial" w:cs="Arial"/>
                <w:sz w:val="20"/>
              </w:rPr>
              <w:t>X</w:t>
            </w: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598A82" w14:textId="77777777" w:rsidR="00AF11E4" w:rsidRPr="00A73ACD" w:rsidRDefault="00AF11E4" w:rsidP="00A73ACD">
            <w:pPr>
              <w:jc w:val="center"/>
              <w:rPr>
                <w:rFonts w:ascii="Arial" w:hAnsi="Arial" w:cs="Arial"/>
                <w:sz w:val="20"/>
              </w:rPr>
            </w:pPr>
          </w:p>
        </w:tc>
        <w:tc>
          <w:tcPr>
            <w:tcW w:w="1345"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4237E8F" w14:textId="77777777" w:rsidR="00AF11E4" w:rsidRPr="00A73ACD" w:rsidDel="00513B08" w:rsidRDefault="00AF11E4" w:rsidP="00A73ACD">
            <w:pPr>
              <w:ind w:right="190"/>
              <w:jc w:val="center"/>
              <w:rPr>
                <w:rFonts w:ascii="Arial" w:hAnsi="Arial" w:cs="Arial"/>
                <w:b/>
                <w:smallCaps/>
                <w:sz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BB0BEB" w14:textId="77777777" w:rsidR="00AF11E4" w:rsidRPr="00A73ACD" w:rsidRDefault="00AF11E4" w:rsidP="00A73ACD">
            <w:pPr>
              <w:ind w:right="190"/>
              <w:jc w:val="center"/>
              <w:rPr>
                <w:rFonts w:ascii="Arial" w:hAnsi="Arial" w:cs="Arial"/>
                <w:sz w:val="20"/>
              </w:rPr>
            </w:pPr>
          </w:p>
        </w:tc>
      </w:tr>
      <w:tr w:rsidR="00AF11E4" w:rsidRPr="00A73ACD" w14:paraId="4E86E13F" w14:textId="77777777" w:rsidTr="00EB75CF">
        <w:trPr>
          <w:trHeight w:val="233"/>
          <w:jc w:val="center"/>
        </w:trPr>
        <w:tc>
          <w:tcPr>
            <w:tcW w:w="29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B62B35" w14:textId="77777777" w:rsidR="00AF11E4" w:rsidRPr="00A73ACD" w:rsidRDefault="00AF11E4" w:rsidP="00A73ACD">
            <w:pPr>
              <w:ind w:left="352"/>
              <w:rPr>
                <w:rFonts w:ascii="Arial" w:hAnsi="Arial" w:cs="Arial"/>
                <w:sz w:val="20"/>
              </w:rPr>
            </w:pPr>
            <w:r w:rsidRPr="00A73ACD">
              <w:rPr>
                <w:rFonts w:ascii="Arial" w:hAnsi="Arial" w:cs="Arial"/>
                <w:sz w:val="20"/>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A486F9" w14:textId="77777777" w:rsidR="00AF11E4" w:rsidRPr="00A73ACD" w:rsidRDefault="00AF11E4" w:rsidP="00A73ACD">
            <w:pPr>
              <w:rPr>
                <w:rFonts w:ascii="Arial" w:hAnsi="Arial" w:cs="Arial"/>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B0AA5"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45674" w14:textId="77777777" w:rsidR="00AF11E4" w:rsidRPr="00A73ACD" w:rsidRDefault="00AF11E4" w:rsidP="00A73ACD">
            <w:pPr>
              <w:rPr>
                <w:rFonts w:ascii="Arial" w:hAnsi="Arial" w:cs="Arial"/>
                <w:sz w:val="20"/>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E552F1" w14:textId="77777777" w:rsidR="00AF11E4" w:rsidRPr="00A73ACD" w:rsidRDefault="00AF11E4" w:rsidP="00A73ACD">
            <w:pPr>
              <w:rPr>
                <w:rFonts w:ascii="Arial" w:hAnsi="Arial" w:cs="Arial"/>
                <w:sz w:val="20"/>
              </w:rPr>
            </w:pPr>
          </w:p>
        </w:tc>
        <w:tc>
          <w:tcPr>
            <w:tcW w:w="4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ABC73C" w14:textId="77777777" w:rsidR="00AF11E4" w:rsidRPr="00A73ACD" w:rsidRDefault="00AF11E4" w:rsidP="00A73ACD">
            <w:pPr>
              <w:rPr>
                <w:rFonts w:ascii="Arial" w:hAnsi="Arial" w:cs="Arial"/>
                <w:sz w:val="20"/>
              </w:rPr>
            </w:pPr>
          </w:p>
        </w:tc>
        <w:tc>
          <w:tcPr>
            <w:tcW w:w="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0720EA"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867BDD" w14:textId="77777777" w:rsidR="00AF11E4" w:rsidRPr="00A73ACD" w:rsidRDefault="00AF11E4" w:rsidP="00A73ACD">
            <w:pPr>
              <w:rPr>
                <w:rFonts w:ascii="Arial" w:hAnsi="Arial" w:cs="Arial"/>
                <w:sz w:val="20"/>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A925F" w14:textId="77777777" w:rsidR="00AF11E4" w:rsidRPr="00A73ACD" w:rsidRDefault="00AF11E4" w:rsidP="00A73ACD">
            <w:pP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E0C20" w14:textId="77777777" w:rsidR="00AF11E4" w:rsidRPr="00A73ACD" w:rsidRDefault="00AF11E4" w:rsidP="00A73ACD">
            <w:pPr>
              <w:rPr>
                <w:rFonts w:ascii="Arial" w:hAnsi="Arial" w:cs="Arial"/>
                <w:sz w:val="20"/>
              </w:rPr>
            </w:pP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3D149" w14:textId="77777777" w:rsidR="00AF11E4" w:rsidRPr="00A73ACD" w:rsidRDefault="00AF11E4" w:rsidP="00A73ACD">
            <w:pPr>
              <w:rPr>
                <w:rFonts w:ascii="Arial" w:hAnsi="Arial" w:cs="Arial"/>
                <w:sz w:val="20"/>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00B710" w14:textId="77777777" w:rsidR="00AF11E4" w:rsidRPr="00A73ACD" w:rsidRDefault="00AF11E4" w:rsidP="00A73ACD">
            <w:pPr>
              <w:rPr>
                <w:rFonts w:ascii="Arial" w:hAnsi="Arial" w:cs="Arial"/>
                <w:sz w:val="20"/>
              </w:rPr>
            </w:pPr>
          </w:p>
        </w:tc>
        <w:tc>
          <w:tcPr>
            <w:tcW w:w="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B969D" w14:textId="77777777" w:rsidR="00AF11E4" w:rsidRPr="00A73ACD" w:rsidRDefault="00AF11E4" w:rsidP="00A73ACD">
            <w:pP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4DC88B" w14:textId="77777777" w:rsidR="00AF11E4" w:rsidRPr="00A73ACD" w:rsidRDefault="00AF11E4" w:rsidP="00A73ACD">
            <w:pP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136F96"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ACA755" w14:textId="77777777" w:rsidR="00AF11E4" w:rsidRPr="00A73ACD" w:rsidRDefault="00AF11E4" w:rsidP="00A73ACD">
            <w:pPr>
              <w:rPr>
                <w:rFonts w:ascii="Arial" w:hAnsi="Arial" w:cs="Arial"/>
                <w:sz w:val="20"/>
              </w:rPr>
            </w:pPr>
          </w:p>
        </w:tc>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9C398C" w14:textId="77777777" w:rsidR="00AF11E4" w:rsidRPr="00A73ACD" w:rsidRDefault="00AF11E4" w:rsidP="00A73ACD">
            <w:pPr>
              <w:rPr>
                <w:rFonts w:ascii="Arial" w:hAnsi="Arial" w:cs="Arial"/>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8AF9D" w14:textId="77777777" w:rsidR="00AF11E4" w:rsidRPr="00A73ACD" w:rsidRDefault="00AF11E4" w:rsidP="00A73ACD">
            <w:pP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2455E856"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0EBEFDF7"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5021B496" w14:textId="77777777" w:rsidR="00AF11E4" w:rsidRPr="00A73ACD" w:rsidRDefault="00AF11E4" w:rsidP="00A73ACD">
            <w:pPr>
              <w:jc w:val="center"/>
              <w:rPr>
                <w:rFonts w:ascii="Arial" w:hAnsi="Arial" w:cs="Arial"/>
                <w:sz w:val="20"/>
              </w:rPr>
            </w:pPr>
          </w:p>
        </w:tc>
        <w:tc>
          <w:tcPr>
            <w:tcW w:w="297" w:type="dxa"/>
            <w:tcBorders>
              <w:top w:val="single" w:sz="4" w:space="0" w:color="000000"/>
              <w:left w:val="single" w:sz="4" w:space="0" w:color="000000"/>
              <w:bottom w:val="single" w:sz="4" w:space="0" w:color="000000"/>
              <w:right w:val="single" w:sz="4" w:space="0" w:color="000000"/>
            </w:tcBorders>
          </w:tcPr>
          <w:p w14:paraId="3819BFC0" w14:textId="77777777" w:rsidR="00AF11E4" w:rsidRPr="00A73ACD" w:rsidRDefault="00AF11E4" w:rsidP="00A73ACD">
            <w:pPr>
              <w:jc w:val="center"/>
              <w:rPr>
                <w:rFonts w:ascii="Arial" w:hAnsi="Arial" w:cs="Arial"/>
                <w:sz w:val="20"/>
              </w:rPr>
            </w:pPr>
          </w:p>
        </w:tc>
        <w:tc>
          <w:tcPr>
            <w:tcW w:w="285" w:type="dxa"/>
            <w:tcBorders>
              <w:top w:val="single" w:sz="4" w:space="0" w:color="000000"/>
              <w:left w:val="single" w:sz="4" w:space="0" w:color="000000"/>
              <w:bottom w:val="single" w:sz="4" w:space="0" w:color="000000"/>
              <w:right w:val="single" w:sz="4" w:space="0" w:color="000000"/>
            </w:tcBorders>
          </w:tcPr>
          <w:p w14:paraId="4EDDF9BF"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34C2FBCA"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37424156" w14:textId="77777777" w:rsidR="00AF11E4" w:rsidRPr="00A73ACD" w:rsidRDefault="00AF11E4" w:rsidP="00A73ACD">
            <w:pPr>
              <w:jc w:val="cente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tcPr>
          <w:p w14:paraId="03D148A0" w14:textId="77777777" w:rsidR="00AF11E4" w:rsidRPr="00A73ACD" w:rsidRDefault="00AF11E4" w:rsidP="00A73ACD">
            <w:pPr>
              <w:jc w:val="center"/>
              <w:rPr>
                <w:rFonts w:ascii="Arial" w:hAnsi="Arial" w:cs="Arial"/>
                <w:sz w:val="20"/>
              </w:rPr>
            </w:pPr>
            <w:r w:rsidRPr="00A73ACD">
              <w:rPr>
                <w:rFonts w:ascii="Arial" w:hAnsi="Arial" w:cs="Arial"/>
                <w:sz w:val="20"/>
              </w:rPr>
              <w:t>X</w:t>
            </w: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A67D7" w14:textId="77777777" w:rsidR="00AF11E4" w:rsidRPr="00A73ACD" w:rsidRDefault="00AF11E4" w:rsidP="00A73ACD">
            <w:pPr>
              <w:jc w:val="center"/>
              <w:rPr>
                <w:rFonts w:ascii="Arial" w:hAnsi="Arial" w:cs="Arial"/>
                <w:sz w:val="20"/>
              </w:rPr>
            </w:pPr>
          </w:p>
        </w:tc>
        <w:tc>
          <w:tcPr>
            <w:tcW w:w="1345"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7E66C4" w14:textId="77777777" w:rsidR="00AF11E4" w:rsidRPr="00A73ACD" w:rsidDel="00513B08" w:rsidRDefault="00AF11E4" w:rsidP="00A73ACD">
            <w:pPr>
              <w:ind w:right="190"/>
              <w:jc w:val="center"/>
              <w:rPr>
                <w:rFonts w:ascii="Arial" w:hAnsi="Arial" w:cs="Arial"/>
                <w:b/>
                <w:smallCaps/>
                <w:sz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3947DE" w14:textId="77777777" w:rsidR="00AF11E4" w:rsidRPr="00A73ACD" w:rsidRDefault="00AF11E4" w:rsidP="00A73ACD">
            <w:pPr>
              <w:ind w:right="190"/>
              <w:jc w:val="center"/>
              <w:rPr>
                <w:rFonts w:ascii="Arial" w:hAnsi="Arial" w:cs="Arial"/>
                <w:sz w:val="20"/>
              </w:rPr>
            </w:pPr>
          </w:p>
        </w:tc>
      </w:tr>
      <w:tr w:rsidR="00AF11E4" w:rsidRPr="00A73ACD" w14:paraId="25A309DA" w14:textId="77777777" w:rsidTr="00EB75CF">
        <w:trPr>
          <w:trHeight w:val="233"/>
          <w:jc w:val="center"/>
        </w:trPr>
        <w:tc>
          <w:tcPr>
            <w:tcW w:w="9196" w:type="dxa"/>
            <w:gridSpan w:val="2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7C004F" w14:textId="77777777" w:rsidR="00AF11E4" w:rsidRPr="00A73ACD" w:rsidRDefault="00AF11E4" w:rsidP="00A73ACD">
            <w:pPr>
              <w:rPr>
                <w:rFonts w:ascii="Arial" w:hAnsi="Arial" w:cs="Arial"/>
                <w:sz w:val="20"/>
              </w:rPr>
            </w:pPr>
            <w:r w:rsidRPr="00A73ACD">
              <w:rPr>
                <w:rFonts w:ascii="Arial" w:hAnsi="Arial" w:cs="Arial"/>
                <w:b/>
                <w:sz w:val="20"/>
              </w:rPr>
              <w:t>Otras Preguntas de Evaluación: 2) Acceso y calidad del servicio en zonas urbanas</w:t>
            </w:r>
          </w:p>
        </w:tc>
        <w:tc>
          <w:tcPr>
            <w:tcW w:w="1185" w:type="dxa"/>
            <w:gridSpan w:val="4"/>
            <w:tcBorders>
              <w:top w:val="single" w:sz="4" w:space="0" w:color="000000"/>
              <w:left w:val="single" w:sz="4" w:space="0" w:color="000000"/>
              <w:bottom w:val="single" w:sz="4" w:space="0" w:color="000000"/>
              <w:right w:val="single" w:sz="4" w:space="0" w:color="000000"/>
            </w:tcBorders>
          </w:tcPr>
          <w:p w14:paraId="5B24A90B" w14:textId="77777777" w:rsidR="00AF11E4" w:rsidRPr="00A73ACD" w:rsidRDefault="00AF11E4" w:rsidP="00A73ACD">
            <w:pPr>
              <w:jc w:val="center"/>
              <w:rPr>
                <w:rFonts w:ascii="Arial" w:hAnsi="Arial" w:cs="Arial"/>
                <w:sz w:val="20"/>
              </w:rPr>
            </w:pPr>
          </w:p>
        </w:tc>
        <w:tc>
          <w:tcPr>
            <w:tcW w:w="285" w:type="dxa"/>
            <w:tcBorders>
              <w:top w:val="single" w:sz="4" w:space="0" w:color="000000"/>
              <w:left w:val="single" w:sz="4" w:space="0" w:color="000000"/>
              <w:bottom w:val="single" w:sz="4" w:space="0" w:color="000000"/>
              <w:right w:val="single" w:sz="4" w:space="0" w:color="000000"/>
            </w:tcBorders>
          </w:tcPr>
          <w:p w14:paraId="2875FCBD"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516DAE29"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77BF2A04" w14:textId="77777777" w:rsidR="00AF11E4" w:rsidRPr="00A73ACD" w:rsidRDefault="00AF11E4" w:rsidP="00A73ACD">
            <w:pPr>
              <w:jc w:val="cente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tcPr>
          <w:p w14:paraId="7BBBD476" w14:textId="77777777" w:rsidR="00AF11E4" w:rsidRPr="00A73ACD" w:rsidRDefault="00AF11E4" w:rsidP="00A73ACD">
            <w:pPr>
              <w:jc w:val="center"/>
              <w:rPr>
                <w:rFonts w:ascii="Arial" w:hAnsi="Arial" w:cs="Arial"/>
                <w:sz w:val="20"/>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87202" w14:textId="77777777" w:rsidR="00AF11E4" w:rsidRDefault="00AF11E4" w:rsidP="00A73ACD">
            <w:pPr>
              <w:jc w:val="center"/>
              <w:rPr>
                <w:rFonts w:ascii="Arial" w:hAnsi="Arial" w:cs="Arial"/>
                <w:sz w:val="20"/>
              </w:rPr>
            </w:pPr>
            <w:r w:rsidRPr="00A73ACD">
              <w:rPr>
                <w:rFonts w:ascii="Arial" w:hAnsi="Arial" w:cs="Arial"/>
                <w:sz w:val="20"/>
              </w:rPr>
              <w:t>DINEPA/</w:t>
            </w:r>
          </w:p>
          <w:p w14:paraId="7D723638" w14:textId="376ABC06" w:rsidR="00AF11E4" w:rsidRPr="00A73ACD" w:rsidRDefault="00AF11E4" w:rsidP="00A73ACD">
            <w:pPr>
              <w:jc w:val="center"/>
              <w:rPr>
                <w:rFonts w:ascii="Arial" w:hAnsi="Arial" w:cs="Arial"/>
                <w:sz w:val="20"/>
              </w:rPr>
            </w:pPr>
            <w:r w:rsidRPr="00A73ACD">
              <w:rPr>
                <w:rFonts w:ascii="Arial" w:hAnsi="Arial" w:cs="Arial"/>
                <w:sz w:val="20"/>
              </w:rPr>
              <w:t>OREPA Norte</w:t>
            </w:r>
          </w:p>
        </w:tc>
        <w:tc>
          <w:tcPr>
            <w:tcW w:w="1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96FC41" w14:textId="1CD88AA3" w:rsidR="00AF11E4" w:rsidRPr="00A73ACD" w:rsidRDefault="00EB75CF" w:rsidP="00A73ACD">
            <w:pPr>
              <w:ind w:right="190"/>
              <w:jc w:val="center"/>
              <w:rPr>
                <w:rFonts w:ascii="Arial" w:hAnsi="Arial" w:cs="Arial"/>
                <w:b/>
                <w:smallCaps/>
                <w:sz w:val="20"/>
              </w:rPr>
            </w:pPr>
            <w:r>
              <w:rPr>
                <w:rFonts w:ascii="Arial" w:hAnsi="Arial" w:cs="Arial"/>
                <w:sz w:val="20"/>
              </w:rPr>
              <w:t>75</w:t>
            </w:r>
            <w:r w:rsidR="00AF11E4" w:rsidRPr="00A73ACD">
              <w:rPr>
                <w:rFonts w:ascii="Arial" w:hAnsi="Arial" w:cs="Arial"/>
                <w:sz w:val="20"/>
              </w:rPr>
              <w:t>,000</w:t>
            </w:r>
          </w:p>
        </w:tc>
        <w:tc>
          <w:tcPr>
            <w:tcW w:w="9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581178" w14:textId="1B0D80B7" w:rsidR="00AF11E4" w:rsidRPr="00A73ACD" w:rsidRDefault="00AF11E4" w:rsidP="00A73ACD">
            <w:pPr>
              <w:ind w:right="190"/>
              <w:jc w:val="center"/>
              <w:rPr>
                <w:rFonts w:ascii="Arial" w:hAnsi="Arial" w:cs="Arial"/>
                <w:b/>
                <w:smallCaps/>
                <w:sz w:val="20"/>
              </w:rPr>
            </w:pPr>
            <w:r w:rsidRPr="00A73ACD">
              <w:rPr>
                <w:rFonts w:ascii="Arial" w:hAnsi="Arial" w:cs="Arial"/>
                <w:sz w:val="20"/>
              </w:rPr>
              <w:t>Programa</w:t>
            </w:r>
          </w:p>
        </w:tc>
      </w:tr>
      <w:tr w:rsidR="00AF11E4" w:rsidRPr="00A73ACD" w14:paraId="7AF9DAD8" w14:textId="77777777" w:rsidTr="00EB75CF">
        <w:trPr>
          <w:trHeight w:val="233"/>
          <w:jc w:val="center"/>
        </w:trPr>
        <w:tc>
          <w:tcPr>
            <w:tcW w:w="29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BDC131" w14:textId="77777777" w:rsidR="00AF11E4" w:rsidRPr="00A73ACD" w:rsidRDefault="00AF11E4" w:rsidP="00A73ACD">
            <w:pPr>
              <w:ind w:left="352"/>
              <w:rPr>
                <w:rFonts w:ascii="Arial" w:hAnsi="Arial" w:cs="Arial"/>
                <w:sz w:val="20"/>
              </w:rPr>
            </w:pPr>
            <w:r w:rsidRPr="00A73ACD">
              <w:rPr>
                <w:rFonts w:ascii="Arial" w:hAnsi="Arial" w:cs="Arial"/>
                <w:sz w:val="20"/>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95C33" w14:textId="77777777" w:rsidR="00AF11E4" w:rsidRPr="00A73ACD" w:rsidRDefault="00AF11E4" w:rsidP="00A73ACD">
            <w:pPr>
              <w:rPr>
                <w:rFonts w:ascii="Arial" w:hAnsi="Arial" w:cs="Arial"/>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303D7"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F73DD9" w14:textId="77777777" w:rsidR="00AF11E4" w:rsidRPr="00A73ACD" w:rsidRDefault="00AF11E4" w:rsidP="00A73ACD">
            <w:pPr>
              <w:rPr>
                <w:rFonts w:ascii="Arial" w:hAnsi="Arial" w:cs="Arial"/>
                <w:sz w:val="20"/>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C9981" w14:textId="77777777" w:rsidR="00AF11E4" w:rsidRPr="00A73ACD" w:rsidRDefault="00AF11E4" w:rsidP="00A73ACD">
            <w:pPr>
              <w:rPr>
                <w:rFonts w:ascii="Arial" w:hAnsi="Arial" w:cs="Arial"/>
                <w:sz w:val="20"/>
              </w:rPr>
            </w:pPr>
          </w:p>
        </w:tc>
        <w:tc>
          <w:tcPr>
            <w:tcW w:w="4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69C474" w14:textId="77777777" w:rsidR="00AF11E4" w:rsidRPr="00A73ACD" w:rsidRDefault="00AF11E4" w:rsidP="00A73ACD">
            <w:pPr>
              <w:rPr>
                <w:rFonts w:ascii="Arial" w:hAnsi="Arial" w:cs="Arial"/>
                <w:sz w:val="20"/>
              </w:rPr>
            </w:pPr>
          </w:p>
        </w:tc>
        <w:tc>
          <w:tcPr>
            <w:tcW w:w="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260C5"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673C1C" w14:textId="77777777" w:rsidR="00AF11E4" w:rsidRPr="00A73ACD" w:rsidRDefault="00AF11E4" w:rsidP="00A73ACD">
            <w:pPr>
              <w:rPr>
                <w:rFonts w:ascii="Arial" w:hAnsi="Arial" w:cs="Arial"/>
                <w:sz w:val="20"/>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79D024" w14:textId="77777777" w:rsidR="00AF11E4" w:rsidRPr="00A73ACD" w:rsidRDefault="00AF11E4" w:rsidP="00A73ACD">
            <w:pP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2EA58" w14:textId="77777777" w:rsidR="00AF11E4" w:rsidRPr="00A73ACD" w:rsidRDefault="00AF11E4" w:rsidP="00A73ACD">
            <w:pPr>
              <w:rPr>
                <w:rFonts w:ascii="Arial" w:hAnsi="Arial" w:cs="Arial"/>
                <w:sz w:val="20"/>
              </w:rPr>
            </w:pP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54EFB5" w14:textId="77777777" w:rsidR="00AF11E4" w:rsidRPr="00A73ACD" w:rsidRDefault="00AF11E4" w:rsidP="00A73ACD">
            <w:pPr>
              <w:rPr>
                <w:rFonts w:ascii="Arial" w:hAnsi="Arial" w:cs="Arial"/>
                <w:sz w:val="20"/>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7CE65F" w14:textId="77777777" w:rsidR="00AF11E4" w:rsidRPr="00A73ACD" w:rsidRDefault="00AF11E4" w:rsidP="00A73ACD">
            <w:pPr>
              <w:rPr>
                <w:rFonts w:ascii="Arial" w:hAnsi="Arial" w:cs="Arial"/>
                <w:sz w:val="20"/>
              </w:rPr>
            </w:pPr>
          </w:p>
        </w:tc>
        <w:tc>
          <w:tcPr>
            <w:tcW w:w="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9E9F67" w14:textId="77777777" w:rsidR="00AF11E4" w:rsidRPr="00A73ACD" w:rsidRDefault="00AF11E4" w:rsidP="00A73ACD">
            <w:pPr>
              <w:rPr>
                <w:rFonts w:ascii="Arial" w:hAnsi="Arial" w:cs="Arial"/>
                <w:sz w:val="20"/>
              </w:rPr>
            </w:pPr>
            <w:r w:rsidRPr="00A73ACD">
              <w:rPr>
                <w:rFonts w:ascii="Arial" w:hAnsi="Arial" w:cs="Arial"/>
                <w:sz w:val="20"/>
              </w:rPr>
              <w:t>X</w:t>
            </w: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62AE7" w14:textId="77777777" w:rsidR="00AF11E4" w:rsidRPr="00A73ACD" w:rsidRDefault="00AF11E4" w:rsidP="00A73ACD">
            <w:pPr>
              <w:rPr>
                <w:rFonts w:ascii="Arial" w:hAnsi="Arial" w:cs="Arial"/>
                <w:sz w:val="20"/>
              </w:rPr>
            </w:pPr>
            <w:r w:rsidRPr="00A73ACD">
              <w:rPr>
                <w:rFonts w:ascii="Arial" w:hAnsi="Arial" w:cs="Arial"/>
                <w:sz w:val="20"/>
              </w:rPr>
              <w:t>X</w:t>
            </w:r>
          </w:p>
        </w:tc>
        <w:tc>
          <w:tcPr>
            <w:tcW w:w="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B8BCC1"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E13F9" w14:textId="77777777" w:rsidR="00AF11E4" w:rsidRPr="00A73ACD" w:rsidRDefault="00AF11E4" w:rsidP="00A73ACD">
            <w:pPr>
              <w:rPr>
                <w:rFonts w:ascii="Arial" w:hAnsi="Arial" w:cs="Arial"/>
                <w:sz w:val="20"/>
              </w:rPr>
            </w:pPr>
          </w:p>
        </w:tc>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12BD3" w14:textId="77777777" w:rsidR="00AF11E4" w:rsidRPr="00A73ACD" w:rsidRDefault="00AF11E4" w:rsidP="00A73ACD">
            <w:pPr>
              <w:rPr>
                <w:rFonts w:ascii="Arial" w:hAnsi="Arial" w:cs="Arial"/>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BAF480" w14:textId="77777777" w:rsidR="00AF11E4" w:rsidRPr="00A73ACD" w:rsidRDefault="00AF11E4" w:rsidP="00A73ACD">
            <w:pP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3142AAD7"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65A0D9DD"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66D2D25E" w14:textId="77777777" w:rsidR="00AF11E4" w:rsidRPr="00A73ACD" w:rsidRDefault="00AF11E4" w:rsidP="00A73ACD">
            <w:pPr>
              <w:jc w:val="center"/>
              <w:rPr>
                <w:rFonts w:ascii="Arial" w:hAnsi="Arial" w:cs="Arial"/>
                <w:sz w:val="20"/>
              </w:rPr>
            </w:pPr>
          </w:p>
        </w:tc>
        <w:tc>
          <w:tcPr>
            <w:tcW w:w="297" w:type="dxa"/>
            <w:tcBorders>
              <w:top w:val="single" w:sz="4" w:space="0" w:color="000000"/>
              <w:left w:val="single" w:sz="4" w:space="0" w:color="000000"/>
              <w:bottom w:val="single" w:sz="4" w:space="0" w:color="000000"/>
              <w:right w:val="single" w:sz="4" w:space="0" w:color="000000"/>
            </w:tcBorders>
          </w:tcPr>
          <w:p w14:paraId="40DD4D3F" w14:textId="77777777" w:rsidR="00AF11E4" w:rsidRPr="00A73ACD" w:rsidRDefault="00AF11E4" w:rsidP="00A73ACD">
            <w:pPr>
              <w:jc w:val="center"/>
              <w:rPr>
                <w:rFonts w:ascii="Arial" w:hAnsi="Arial" w:cs="Arial"/>
                <w:sz w:val="20"/>
              </w:rPr>
            </w:pPr>
          </w:p>
        </w:tc>
        <w:tc>
          <w:tcPr>
            <w:tcW w:w="285" w:type="dxa"/>
            <w:tcBorders>
              <w:top w:val="single" w:sz="4" w:space="0" w:color="000000"/>
              <w:left w:val="single" w:sz="4" w:space="0" w:color="000000"/>
              <w:bottom w:val="single" w:sz="4" w:space="0" w:color="000000"/>
              <w:right w:val="single" w:sz="4" w:space="0" w:color="000000"/>
            </w:tcBorders>
          </w:tcPr>
          <w:p w14:paraId="04E92F59"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00CA2B6C"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66F089A7" w14:textId="77777777" w:rsidR="00AF11E4" w:rsidRPr="00A73ACD" w:rsidRDefault="00AF11E4" w:rsidP="00A73ACD">
            <w:pPr>
              <w:jc w:val="cente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tcPr>
          <w:p w14:paraId="34DDA715" w14:textId="77777777" w:rsidR="00AF11E4" w:rsidRPr="00A73ACD" w:rsidRDefault="00AF11E4" w:rsidP="00A73ACD">
            <w:pPr>
              <w:jc w:val="center"/>
              <w:rPr>
                <w:rFonts w:ascii="Arial" w:hAnsi="Arial" w:cs="Arial"/>
                <w:sz w:val="20"/>
              </w:rPr>
            </w:pPr>
            <w:r w:rsidRPr="00A73ACD">
              <w:rPr>
                <w:rFonts w:ascii="Arial" w:hAnsi="Arial" w:cs="Arial"/>
                <w:sz w:val="20"/>
              </w:rPr>
              <w:t>X</w:t>
            </w: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88F5DD" w14:textId="77777777" w:rsidR="00AF11E4" w:rsidRPr="00A73ACD" w:rsidRDefault="00AF11E4" w:rsidP="00A73ACD">
            <w:pPr>
              <w:jc w:val="center"/>
              <w:rPr>
                <w:rFonts w:ascii="Arial" w:hAnsi="Arial" w:cs="Arial"/>
                <w:sz w:val="20"/>
              </w:rPr>
            </w:pPr>
          </w:p>
        </w:tc>
        <w:tc>
          <w:tcPr>
            <w:tcW w:w="1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CE4AB" w14:textId="77777777" w:rsidR="00AF11E4" w:rsidRPr="00A73ACD" w:rsidDel="00513B08" w:rsidRDefault="00AF11E4" w:rsidP="00A73ACD">
            <w:pPr>
              <w:ind w:right="190"/>
              <w:jc w:val="center"/>
              <w:rPr>
                <w:rFonts w:ascii="Arial" w:hAnsi="Arial" w:cs="Arial"/>
                <w:b/>
                <w:smallCaps/>
                <w:sz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ED559B" w14:textId="77777777" w:rsidR="00AF11E4" w:rsidRPr="00A73ACD" w:rsidRDefault="00AF11E4" w:rsidP="00A73ACD">
            <w:pPr>
              <w:ind w:right="190"/>
              <w:jc w:val="center"/>
              <w:rPr>
                <w:rFonts w:ascii="Arial" w:hAnsi="Arial" w:cs="Arial"/>
                <w:sz w:val="20"/>
              </w:rPr>
            </w:pPr>
          </w:p>
        </w:tc>
      </w:tr>
      <w:tr w:rsidR="00AF11E4" w:rsidRPr="00A73ACD" w14:paraId="33D3D24C" w14:textId="77777777" w:rsidTr="00EB75CF">
        <w:trPr>
          <w:trHeight w:val="233"/>
          <w:jc w:val="center"/>
        </w:trPr>
        <w:tc>
          <w:tcPr>
            <w:tcW w:w="29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4D91DE" w14:textId="77777777" w:rsidR="00AF11E4" w:rsidRPr="00A73ACD" w:rsidRDefault="00AF11E4" w:rsidP="00A73ACD">
            <w:pPr>
              <w:ind w:left="352"/>
              <w:rPr>
                <w:rFonts w:ascii="Arial" w:hAnsi="Arial" w:cs="Arial"/>
                <w:sz w:val="20"/>
              </w:rPr>
            </w:pPr>
            <w:r w:rsidRPr="00A73ACD">
              <w:rPr>
                <w:rFonts w:ascii="Arial" w:hAnsi="Arial" w:cs="Arial"/>
                <w:sz w:val="20"/>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1E629" w14:textId="77777777" w:rsidR="00AF11E4" w:rsidRPr="00A73ACD" w:rsidRDefault="00AF11E4" w:rsidP="00A73ACD">
            <w:pPr>
              <w:rPr>
                <w:rFonts w:ascii="Arial" w:hAnsi="Arial" w:cs="Arial"/>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479E0A"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86DC18" w14:textId="77777777" w:rsidR="00AF11E4" w:rsidRPr="00A73ACD" w:rsidRDefault="00AF11E4" w:rsidP="00A73ACD">
            <w:pPr>
              <w:rPr>
                <w:rFonts w:ascii="Arial" w:hAnsi="Arial" w:cs="Arial"/>
                <w:sz w:val="20"/>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B6653A" w14:textId="77777777" w:rsidR="00AF11E4" w:rsidRPr="00A73ACD" w:rsidRDefault="00AF11E4" w:rsidP="00A73ACD">
            <w:pPr>
              <w:rPr>
                <w:rFonts w:ascii="Arial" w:hAnsi="Arial" w:cs="Arial"/>
                <w:sz w:val="20"/>
              </w:rPr>
            </w:pPr>
          </w:p>
        </w:tc>
        <w:tc>
          <w:tcPr>
            <w:tcW w:w="4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63A1D" w14:textId="77777777" w:rsidR="00AF11E4" w:rsidRPr="00A73ACD" w:rsidRDefault="00AF11E4" w:rsidP="00A73ACD">
            <w:pPr>
              <w:rPr>
                <w:rFonts w:ascii="Arial" w:hAnsi="Arial" w:cs="Arial"/>
                <w:sz w:val="20"/>
              </w:rPr>
            </w:pPr>
          </w:p>
        </w:tc>
        <w:tc>
          <w:tcPr>
            <w:tcW w:w="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02E6C"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01AE71" w14:textId="77777777" w:rsidR="00AF11E4" w:rsidRPr="00A73ACD" w:rsidRDefault="00AF11E4" w:rsidP="00A73ACD">
            <w:pPr>
              <w:rPr>
                <w:rFonts w:ascii="Arial" w:hAnsi="Arial" w:cs="Arial"/>
                <w:sz w:val="20"/>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8DEA49" w14:textId="77777777" w:rsidR="00AF11E4" w:rsidRPr="00A73ACD" w:rsidRDefault="00AF11E4" w:rsidP="00A73ACD">
            <w:pP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61C611" w14:textId="77777777" w:rsidR="00AF11E4" w:rsidRPr="00A73ACD" w:rsidRDefault="00AF11E4" w:rsidP="00A73ACD">
            <w:pPr>
              <w:rPr>
                <w:rFonts w:ascii="Arial" w:hAnsi="Arial" w:cs="Arial"/>
                <w:sz w:val="20"/>
              </w:rPr>
            </w:pP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F841F6" w14:textId="77777777" w:rsidR="00AF11E4" w:rsidRPr="00A73ACD" w:rsidRDefault="00AF11E4" w:rsidP="00A73ACD">
            <w:pPr>
              <w:rPr>
                <w:rFonts w:ascii="Arial" w:hAnsi="Arial" w:cs="Arial"/>
                <w:sz w:val="20"/>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072E4B" w14:textId="77777777" w:rsidR="00AF11E4" w:rsidRPr="00A73ACD" w:rsidRDefault="00AF11E4" w:rsidP="00A73ACD">
            <w:pPr>
              <w:rPr>
                <w:rFonts w:ascii="Arial" w:hAnsi="Arial" w:cs="Arial"/>
                <w:sz w:val="20"/>
              </w:rPr>
            </w:pPr>
          </w:p>
        </w:tc>
        <w:tc>
          <w:tcPr>
            <w:tcW w:w="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7C85E" w14:textId="77777777" w:rsidR="00AF11E4" w:rsidRPr="00A73ACD" w:rsidRDefault="00AF11E4" w:rsidP="00A73ACD">
            <w:pP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1E7ED0" w14:textId="77777777" w:rsidR="00AF11E4" w:rsidRPr="00A73ACD" w:rsidRDefault="00AF11E4" w:rsidP="00A73ACD">
            <w:pP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F3C20A"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67B042" w14:textId="77777777" w:rsidR="00AF11E4" w:rsidRPr="00A73ACD" w:rsidRDefault="00AF11E4" w:rsidP="00A73ACD">
            <w:pPr>
              <w:rPr>
                <w:rFonts w:ascii="Arial" w:hAnsi="Arial" w:cs="Arial"/>
                <w:sz w:val="20"/>
              </w:rPr>
            </w:pPr>
          </w:p>
        </w:tc>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E1976A" w14:textId="77777777" w:rsidR="00AF11E4" w:rsidRPr="00A73ACD" w:rsidRDefault="00AF11E4" w:rsidP="00A73ACD">
            <w:pPr>
              <w:rPr>
                <w:rFonts w:ascii="Arial" w:hAnsi="Arial" w:cs="Arial"/>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A8344" w14:textId="77777777" w:rsidR="00AF11E4" w:rsidRPr="00A73ACD" w:rsidRDefault="00AF11E4" w:rsidP="00A73ACD">
            <w:pP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4E0AA5AA"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09823C0F" w14:textId="77777777" w:rsidR="00AF11E4" w:rsidRPr="00A73ACD" w:rsidRDefault="00AF11E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6446C1FF" w14:textId="77777777" w:rsidR="00AF11E4" w:rsidRPr="00A73ACD" w:rsidRDefault="00AF11E4" w:rsidP="00A73ACD">
            <w:pPr>
              <w:jc w:val="center"/>
              <w:rPr>
                <w:rFonts w:ascii="Arial" w:hAnsi="Arial" w:cs="Arial"/>
                <w:sz w:val="20"/>
              </w:rPr>
            </w:pPr>
          </w:p>
        </w:tc>
        <w:tc>
          <w:tcPr>
            <w:tcW w:w="297" w:type="dxa"/>
            <w:tcBorders>
              <w:top w:val="single" w:sz="4" w:space="0" w:color="000000"/>
              <w:left w:val="single" w:sz="4" w:space="0" w:color="000000"/>
              <w:bottom w:val="single" w:sz="4" w:space="0" w:color="000000"/>
              <w:right w:val="single" w:sz="4" w:space="0" w:color="000000"/>
            </w:tcBorders>
          </w:tcPr>
          <w:p w14:paraId="098D3679" w14:textId="77777777" w:rsidR="00AF11E4" w:rsidRPr="00A73ACD" w:rsidRDefault="00AF11E4" w:rsidP="00A73ACD">
            <w:pPr>
              <w:jc w:val="center"/>
              <w:rPr>
                <w:rFonts w:ascii="Arial" w:hAnsi="Arial" w:cs="Arial"/>
                <w:sz w:val="20"/>
              </w:rPr>
            </w:pPr>
          </w:p>
        </w:tc>
        <w:tc>
          <w:tcPr>
            <w:tcW w:w="285" w:type="dxa"/>
            <w:tcBorders>
              <w:top w:val="single" w:sz="4" w:space="0" w:color="000000"/>
              <w:left w:val="single" w:sz="4" w:space="0" w:color="000000"/>
              <w:bottom w:val="single" w:sz="4" w:space="0" w:color="000000"/>
              <w:right w:val="single" w:sz="4" w:space="0" w:color="000000"/>
            </w:tcBorders>
          </w:tcPr>
          <w:p w14:paraId="096F637A"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1147F68C"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10CA0751" w14:textId="77777777" w:rsidR="00AF11E4" w:rsidRPr="00A73ACD" w:rsidRDefault="00AF11E4" w:rsidP="00A73ACD">
            <w:pPr>
              <w:jc w:val="cente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tcPr>
          <w:p w14:paraId="31877994" w14:textId="77777777" w:rsidR="00AF11E4" w:rsidRPr="00A73ACD" w:rsidRDefault="00AF11E4" w:rsidP="00A73ACD">
            <w:pPr>
              <w:jc w:val="center"/>
              <w:rPr>
                <w:rFonts w:ascii="Arial" w:hAnsi="Arial" w:cs="Arial"/>
                <w:sz w:val="20"/>
              </w:rPr>
            </w:pPr>
            <w:r w:rsidRPr="00A73ACD">
              <w:rPr>
                <w:rFonts w:ascii="Arial" w:hAnsi="Arial" w:cs="Arial"/>
                <w:sz w:val="20"/>
              </w:rPr>
              <w:t>X</w:t>
            </w: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ABABB1" w14:textId="77777777" w:rsidR="00AF11E4" w:rsidRPr="00A73ACD" w:rsidRDefault="00AF11E4" w:rsidP="00A73ACD">
            <w:pPr>
              <w:jc w:val="center"/>
              <w:rPr>
                <w:rFonts w:ascii="Arial" w:hAnsi="Arial" w:cs="Arial"/>
                <w:sz w:val="20"/>
              </w:rPr>
            </w:pPr>
          </w:p>
        </w:tc>
        <w:tc>
          <w:tcPr>
            <w:tcW w:w="1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E69D30" w14:textId="77777777" w:rsidR="00AF11E4" w:rsidRPr="00A73ACD" w:rsidDel="00513B08" w:rsidRDefault="00AF11E4" w:rsidP="00A73ACD">
            <w:pPr>
              <w:ind w:right="190"/>
              <w:jc w:val="center"/>
              <w:rPr>
                <w:rFonts w:ascii="Arial" w:hAnsi="Arial" w:cs="Arial"/>
                <w:b/>
                <w:smallCaps/>
                <w:sz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2905E5" w14:textId="77777777" w:rsidR="00AF11E4" w:rsidRPr="00A73ACD" w:rsidRDefault="00AF11E4" w:rsidP="00A73ACD">
            <w:pPr>
              <w:ind w:right="190"/>
              <w:jc w:val="center"/>
              <w:rPr>
                <w:rFonts w:ascii="Arial" w:hAnsi="Arial" w:cs="Arial"/>
                <w:sz w:val="20"/>
              </w:rPr>
            </w:pPr>
          </w:p>
        </w:tc>
      </w:tr>
      <w:tr w:rsidR="00AF11E4" w:rsidRPr="00A73ACD" w14:paraId="4A22C4D4" w14:textId="77777777" w:rsidTr="00EB75CF">
        <w:trPr>
          <w:trHeight w:val="233"/>
          <w:jc w:val="center"/>
        </w:trPr>
        <w:tc>
          <w:tcPr>
            <w:tcW w:w="9196" w:type="dxa"/>
            <w:gridSpan w:val="2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7789C" w14:textId="77777777" w:rsidR="00AF11E4" w:rsidRPr="00A73ACD" w:rsidRDefault="00AF11E4" w:rsidP="00A73ACD">
            <w:pPr>
              <w:rPr>
                <w:rFonts w:ascii="Arial" w:hAnsi="Arial" w:cs="Arial"/>
                <w:sz w:val="20"/>
              </w:rPr>
            </w:pPr>
            <w:r w:rsidRPr="00A73ACD">
              <w:rPr>
                <w:rFonts w:ascii="Arial" w:hAnsi="Arial" w:cs="Arial"/>
                <w:b/>
                <w:sz w:val="20"/>
              </w:rPr>
              <w:t>Otras Preguntas de Evaluación: 3) Acceso y calidad del servicio en zonas rurales</w:t>
            </w:r>
          </w:p>
        </w:tc>
        <w:tc>
          <w:tcPr>
            <w:tcW w:w="1185" w:type="dxa"/>
            <w:gridSpan w:val="4"/>
            <w:tcBorders>
              <w:top w:val="single" w:sz="4" w:space="0" w:color="000000"/>
              <w:left w:val="single" w:sz="4" w:space="0" w:color="000000"/>
              <w:bottom w:val="single" w:sz="4" w:space="0" w:color="000000"/>
              <w:right w:val="single" w:sz="4" w:space="0" w:color="000000"/>
            </w:tcBorders>
          </w:tcPr>
          <w:p w14:paraId="4B1AF20E" w14:textId="77777777" w:rsidR="00AF11E4" w:rsidRPr="00A73ACD" w:rsidRDefault="00AF11E4" w:rsidP="00A73ACD">
            <w:pPr>
              <w:jc w:val="center"/>
              <w:rPr>
                <w:rFonts w:ascii="Arial" w:hAnsi="Arial" w:cs="Arial"/>
                <w:sz w:val="20"/>
              </w:rPr>
            </w:pPr>
          </w:p>
        </w:tc>
        <w:tc>
          <w:tcPr>
            <w:tcW w:w="285" w:type="dxa"/>
            <w:tcBorders>
              <w:top w:val="single" w:sz="4" w:space="0" w:color="000000"/>
              <w:left w:val="single" w:sz="4" w:space="0" w:color="000000"/>
              <w:bottom w:val="single" w:sz="4" w:space="0" w:color="000000"/>
              <w:right w:val="single" w:sz="4" w:space="0" w:color="000000"/>
            </w:tcBorders>
          </w:tcPr>
          <w:p w14:paraId="63C4E6D0"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13D7B0B4"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54A29586" w14:textId="77777777" w:rsidR="00AF11E4" w:rsidRPr="00A73ACD" w:rsidRDefault="00AF11E4" w:rsidP="00A73ACD">
            <w:pPr>
              <w:jc w:val="cente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tcPr>
          <w:p w14:paraId="7C4F0EFE" w14:textId="77777777" w:rsidR="00AF11E4" w:rsidRPr="00A73ACD" w:rsidRDefault="00AF11E4" w:rsidP="00A73ACD">
            <w:pPr>
              <w:jc w:val="center"/>
              <w:rPr>
                <w:rFonts w:ascii="Arial" w:hAnsi="Arial" w:cs="Arial"/>
                <w:sz w:val="20"/>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F4E42E" w14:textId="77777777" w:rsidR="00AF11E4" w:rsidRDefault="00AF11E4" w:rsidP="00A73ACD">
            <w:pPr>
              <w:jc w:val="center"/>
              <w:rPr>
                <w:rFonts w:ascii="Arial" w:hAnsi="Arial" w:cs="Arial"/>
                <w:sz w:val="20"/>
              </w:rPr>
            </w:pPr>
            <w:r w:rsidRPr="00A73ACD">
              <w:rPr>
                <w:rFonts w:ascii="Arial" w:hAnsi="Arial" w:cs="Arial"/>
                <w:sz w:val="20"/>
              </w:rPr>
              <w:t>DINEPA/</w:t>
            </w:r>
          </w:p>
          <w:p w14:paraId="77AB0823" w14:textId="06E275EE" w:rsidR="00AF11E4" w:rsidRPr="00A73ACD" w:rsidRDefault="00AF11E4" w:rsidP="00A73ACD">
            <w:pPr>
              <w:jc w:val="center"/>
              <w:rPr>
                <w:rFonts w:ascii="Arial" w:hAnsi="Arial" w:cs="Arial"/>
                <w:sz w:val="20"/>
              </w:rPr>
            </w:pPr>
            <w:r w:rsidRPr="00A73ACD">
              <w:rPr>
                <w:rFonts w:ascii="Arial" w:hAnsi="Arial" w:cs="Arial"/>
                <w:sz w:val="20"/>
              </w:rPr>
              <w:t>OREPA Norte</w:t>
            </w:r>
          </w:p>
        </w:tc>
        <w:tc>
          <w:tcPr>
            <w:tcW w:w="1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641FB9" w14:textId="66055EF9" w:rsidR="00AF11E4" w:rsidRPr="00A73ACD" w:rsidRDefault="00EB75CF" w:rsidP="00A73ACD">
            <w:pPr>
              <w:ind w:right="190"/>
              <w:jc w:val="center"/>
              <w:rPr>
                <w:rFonts w:ascii="Arial" w:hAnsi="Arial" w:cs="Arial"/>
                <w:b/>
                <w:smallCaps/>
                <w:sz w:val="20"/>
              </w:rPr>
            </w:pPr>
            <w:r>
              <w:rPr>
                <w:rFonts w:ascii="Arial" w:hAnsi="Arial" w:cs="Arial"/>
                <w:sz w:val="20"/>
              </w:rPr>
              <w:t>75</w:t>
            </w:r>
            <w:r w:rsidR="00AF11E4" w:rsidRPr="00A73ACD">
              <w:rPr>
                <w:rFonts w:ascii="Arial" w:hAnsi="Arial" w:cs="Arial"/>
                <w:sz w:val="20"/>
              </w:rPr>
              <w:t>,000</w:t>
            </w:r>
          </w:p>
        </w:tc>
        <w:tc>
          <w:tcPr>
            <w:tcW w:w="9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21E388" w14:textId="700F9E74" w:rsidR="00AF11E4" w:rsidRPr="00A73ACD" w:rsidRDefault="00AF11E4" w:rsidP="00A73ACD">
            <w:pPr>
              <w:ind w:right="190"/>
              <w:jc w:val="center"/>
              <w:rPr>
                <w:rFonts w:ascii="Arial" w:hAnsi="Arial" w:cs="Arial"/>
                <w:b/>
                <w:smallCaps/>
                <w:sz w:val="20"/>
              </w:rPr>
            </w:pPr>
            <w:r w:rsidRPr="00A73ACD">
              <w:rPr>
                <w:rFonts w:ascii="Arial" w:hAnsi="Arial" w:cs="Arial"/>
                <w:sz w:val="20"/>
              </w:rPr>
              <w:t>Programa</w:t>
            </w:r>
          </w:p>
        </w:tc>
      </w:tr>
      <w:tr w:rsidR="000F6AC4" w:rsidRPr="00A73ACD" w14:paraId="0EDE8526" w14:textId="77777777" w:rsidTr="00EB75CF">
        <w:trPr>
          <w:trHeight w:val="233"/>
          <w:jc w:val="center"/>
        </w:trPr>
        <w:tc>
          <w:tcPr>
            <w:tcW w:w="29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E5CC7D" w14:textId="77777777" w:rsidR="000F6AC4" w:rsidRPr="00A73ACD" w:rsidRDefault="000F6AC4" w:rsidP="00A73ACD">
            <w:pPr>
              <w:ind w:left="352"/>
              <w:rPr>
                <w:rFonts w:ascii="Arial" w:hAnsi="Arial" w:cs="Arial"/>
                <w:sz w:val="20"/>
              </w:rPr>
            </w:pPr>
            <w:r w:rsidRPr="00A73ACD">
              <w:rPr>
                <w:rFonts w:ascii="Arial" w:hAnsi="Arial" w:cs="Arial"/>
                <w:sz w:val="20"/>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E29839" w14:textId="77777777" w:rsidR="000F6AC4" w:rsidRPr="00A73ACD" w:rsidRDefault="000F6AC4" w:rsidP="00A73ACD">
            <w:pPr>
              <w:rPr>
                <w:rFonts w:ascii="Arial" w:hAnsi="Arial" w:cs="Arial"/>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F6A11D" w14:textId="77777777" w:rsidR="000F6AC4" w:rsidRPr="00A73ACD" w:rsidRDefault="000F6AC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8FD0A4" w14:textId="77777777" w:rsidR="000F6AC4" w:rsidRPr="00A73ACD" w:rsidRDefault="000F6AC4" w:rsidP="00A73ACD">
            <w:pPr>
              <w:rPr>
                <w:rFonts w:ascii="Arial" w:hAnsi="Arial" w:cs="Arial"/>
                <w:sz w:val="20"/>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440E34" w14:textId="77777777" w:rsidR="000F6AC4" w:rsidRPr="00A73ACD" w:rsidRDefault="000F6AC4" w:rsidP="00A73ACD">
            <w:pPr>
              <w:rPr>
                <w:rFonts w:ascii="Arial" w:hAnsi="Arial" w:cs="Arial"/>
                <w:sz w:val="20"/>
              </w:rPr>
            </w:pPr>
          </w:p>
        </w:tc>
        <w:tc>
          <w:tcPr>
            <w:tcW w:w="4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1A693" w14:textId="77777777" w:rsidR="000F6AC4" w:rsidRPr="00A73ACD" w:rsidRDefault="000F6AC4" w:rsidP="00A73ACD">
            <w:pPr>
              <w:rPr>
                <w:rFonts w:ascii="Arial" w:hAnsi="Arial" w:cs="Arial"/>
                <w:sz w:val="20"/>
              </w:rPr>
            </w:pPr>
          </w:p>
        </w:tc>
        <w:tc>
          <w:tcPr>
            <w:tcW w:w="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C02C64" w14:textId="77777777" w:rsidR="000F6AC4" w:rsidRPr="00A73ACD" w:rsidRDefault="000F6AC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73F41D" w14:textId="77777777" w:rsidR="000F6AC4" w:rsidRPr="00A73ACD" w:rsidRDefault="000F6AC4" w:rsidP="00A73ACD">
            <w:pPr>
              <w:rPr>
                <w:rFonts w:ascii="Arial" w:hAnsi="Arial" w:cs="Arial"/>
                <w:sz w:val="20"/>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68B2B6" w14:textId="77777777" w:rsidR="000F6AC4" w:rsidRPr="00A73ACD" w:rsidRDefault="000F6AC4" w:rsidP="00A73ACD">
            <w:pP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CB01B" w14:textId="77777777" w:rsidR="000F6AC4" w:rsidRPr="00A73ACD" w:rsidRDefault="000F6AC4" w:rsidP="00A73ACD">
            <w:pPr>
              <w:rPr>
                <w:rFonts w:ascii="Arial" w:hAnsi="Arial" w:cs="Arial"/>
                <w:sz w:val="20"/>
              </w:rPr>
            </w:pP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1CDA4C" w14:textId="77777777" w:rsidR="000F6AC4" w:rsidRPr="00A73ACD" w:rsidRDefault="000F6AC4" w:rsidP="00A73ACD">
            <w:pPr>
              <w:rPr>
                <w:rFonts w:ascii="Arial" w:hAnsi="Arial" w:cs="Arial"/>
                <w:sz w:val="20"/>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EF4AF5" w14:textId="77777777" w:rsidR="000F6AC4" w:rsidRPr="00A73ACD" w:rsidRDefault="000F6AC4" w:rsidP="00A73ACD">
            <w:pPr>
              <w:rPr>
                <w:rFonts w:ascii="Arial" w:hAnsi="Arial" w:cs="Arial"/>
                <w:sz w:val="20"/>
              </w:rPr>
            </w:pPr>
          </w:p>
        </w:tc>
        <w:tc>
          <w:tcPr>
            <w:tcW w:w="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1B7F6D" w14:textId="77777777" w:rsidR="000F6AC4" w:rsidRPr="00A73ACD" w:rsidRDefault="000F6AC4" w:rsidP="00A73ACD">
            <w:pPr>
              <w:rPr>
                <w:rFonts w:ascii="Arial" w:hAnsi="Arial" w:cs="Arial"/>
                <w:sz w:val="20"/>
              </w:rPr>
            </w:pPr>
            <w:r w:rsidRPr="00A73ACD">
              <w:rPr>
                <w:rFonts w:ascii="Arial" w:hAnsi="Arial" w:cs="Arial"/>
                <w:sz w:val="20"/>
              </w:rPr>
              <w:t>X</w:t>
            </w: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4846B" w14:textId="77777777" w:rsidR="000F6AC4" w:rsidRPr="00A73ACD" w:rsidRDefault="000F6AC4" w:rsidP="00A73ACD">
            <w:pPr>
              <w:rPr>
                <w:rFonts w:ascii="Arial" w:hAnsi="Arial" w:cs="Arial"/>
                <w:sz w:val="20"/>
              </w:rPr>
            </w:pPr>
            <w:r w:rsidRPr="00A73ACD">
              <w:rPr>
                <w:rFonts w:ascii="Arial" w:hAnsi="Arial" w:cs="Arial"/>
                <w:sz w:val="20"/>
              </w:rPr>
              <w:t>X</w:t>
            </w:r>
          </w:p>
        </w:tc>
        <w:tc>
          <w:tcPr>
            <w:tcW w:w="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8AE40" w14:textId="77777777" w:rsidR="000F6AC4" w:rsidRPr="00A73ACD" w:rsidRDefault="000F6AC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19BA1" w14:textId="77777777" w:rsidR="000F6AC4" w:rsidRPr="00A73ACD" w:rsidRDefault="000F6AC4" w:rsidP="00A73ACD">
            <w:pPr>
              <w:rPr>
                <w:rFonts w:ascii="Arial" w:hAnsi="Arial" w:cs="Arial"/>
                <w:sz w:val="20"/>
              </w:rPr>
            </w:pPr>
          </w:p>
        </w:tc>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0C22D1" w14:textId="77777777" w:rsidR="000F6AC4" w:rsidRPr="00A73ACD" w:rsidRDefault="000F6AC4" w:rsidP="00A73ACD">
            <w:pPr>
              <w:rPr>
                <w:rFonts w:ascii="Arial" w:hAnsi="Arial" w:cs="Arial"/>
                <w:sz w:val="20"/>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06FAA" w14:textId="77777777" w:rsidR="000F6AC4" w:rsidRPr="00A73ACD" w:rsidRDefault="000F6AC4" w:rsidP="00A73ACD">
            <w:pP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7128B50A" w14:textId="77777777" w:rsidR="000F6AC4" w:rsidRPr="00A73ACD" w:rsidRDefault="000F6AC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41B645A1" w14:textId="77777777" w:rsidR="000F6AC4" w:rsidRPr="00A73ACD" w:rsidRDefault="000F6AC4" w:rsidP="00A73ACD">
            <w:pPr>
              <w:jc w:val="center"/>
              <w:rPr>
                <w:rFonts w:ascii="Arial" w:hAnsi="Arial" w:cs="Arial"/>
                <w:sz w:val="20"/>
              </w:rPr>
            </w:pPr>
          </w:p>
        </w:tc>
        <w:tc>
          <w:tcPr>
            <w:tcW w:w="296" w:type="dxa"/>
            <w:tcBorders>
              <w:top w:val="single" w:sz="4" w:space="0" w:color="000000"/>
              <w:left w:val="single" w:sz="4" w:space="0" w:color="000000"/>
              <w:bottom w:val="single" w:sz="4" w:space="0" w:color="000000"/>
              <w:right w:val="single" w:sz="4" w:space="0" w:color="000000"/>
            </w:tcBorders>
          </w:tcPr>
          <w:p w14:paraId="089A1B37" w14:textId="77777777" w:rsidR="000F6AC4" w:rsidRPr="00A73ACD" w:rsidRDefault="000F6AC4" w:rsidP="00A73ACD">
            <w:pPr>
              <w:jc w:val="center"/>
              <w:rPr>
                <w:rFonts w:ascii="Arial" w:hAnsi="Arial" w:cs="Arial"/>
                <w:sz w:val="20"/>
              </w:rPr>
            </w:pPr>
          </w:p>
        </w:tc>
        <w:tc>
          <w:tcPr>
            <w:tcW w:w="297" w:type="dxa"/>
            <w:tcBorders>
              <w:top w:val="single" w:sz="4" w:space="0" w:color="000000"/>
              <w:left w:val="single" w:sz="4" w:space="0" w:color="000000"/>
              <w:bottom w:val="single" w:sz="4" w:space="0" w:color="000000"/>
              <w:right w:val="single" w:sz="4" w:space="0" w:color="000000"/>
            </w:tcBorders>
          </w:tcPr>
          <w:p w14:paraId="02E88808" w14:textId="769C9C65" w:rsidR="000F6AC4" w:rsidRPr="00A73ACD" w:rsidRDefault="000F6AC4" w:rsidP="00A73ACD">
            <w:pPr>
              <w:jc w:val="center"/>
              <w:rPr>
                <w:rFonts w:ascii="Arial" w:hAnsi="Arial" w:cs="Arial"/>
                <w:sz w:val="20"/>
              </w:rPr>
            </w:pPr>
          </w:p>
        </w:tc>
        <w:tc>
          <w:tcPr>
            <w:tcW w:w="285" w:type="dxa"/>
            <w:tcBorders>
              <w:top w:val="single" w:sz="4" w:space="0" w:color="000000"/>
              <w:left w:val="single" w:sz="4" w:space="0" w:color="000000"/>
              <w:bottom w:val="single" w:sz="4" w:space="0" w:color="000000"/>
              <w:right w:val="single" w:sz="4" w:space="0" w:color="000000"/>
            </w:tcBorders>
          </w:tcPr>
          <w:p w14:paraId="2DB74205" w14:textId="77777777" w:rsidR="000F6AC4" w:rsidRPr="00A73ACD" w:rsidRDefault="000F6AC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6A6C981C" w14:textId="77777777" w:rsidR="000F6AC4" w:rsidRPr="00A73ACD" w:rsidRDefault="000F6AC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63145701" w14:textId="77777777" w:rsidR="000F6AC4" w:rsidRPr="00A73ACD" w:rsidRDefault="000F6AC4" w:rsidP="00A73ACD">
            <w:pPr>
              <w:jc w:val="cente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tcPr>
          <w:p w14:paraId="1E5AA804" w14:textId="77777777" w:rsidR="000F6AC4" w:rsidRPr="00A73ACD" w:rsidRDefault="000F6AC4" w:rsidP="00A73ACD">
            <w:pPr>
              <w:jc w:val="center"/>
              <w:rPr>
                <w:rFonts w:ascii="Arial" w:hAnsi="Arial" w:cs="Arial"/>
                <w:sz w:val="20"/>
              </w:rPr>
            </w:pPr>
            <w:r w:rsidRPr="00A73ACD">
              <w:rPr>
                <w:rFonts w:ascii="Arial" w:hAnsi="Arial" w:cs="Arial"/>
                <w:sz w:val="20"/>
              </w:rPr>
              <w:t>X</w:t>
            </w: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628802" w14:textId="77777777" w:rsidR="000F6AC4" w:rsidRPr="00A73ACD" w:rsidRDefault="000F6AC4" w:rsidP="00A73ACD">
            <w:pPr>
              <w:jc w:val="center"/>
              <w:rPr>
                <w:rFonts w:ascii="Arial" w:hAnsi="Arial" w:cs="Arial"/>
                <w:sz w:val="20"/>
              </w:rPr>
            </w:pPr>
          </w:p>
        </w:tc>
        <w:tc>
          <w:tcPr>
            <w:tcW w:w="1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08764A" w14:textId="77777777" w:rsidR="000F6AC4" w:rsidRPr="00A73ACD" w:rsidDel="00513B08" w:rsidRDefault="000F6AC4" w:rsidP="00A73ACD">
            <w:pPr>
              <w:ind w:right="190"/>
              <w:jc w:val="center"/>
              <w:rPr>
                <w:rFonts w:ascii="Arial" w:hAnsi="Arial" w:cs="Arial"/>
                <w:b/>
                <w:smallCaps/>
                <w:sz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AECC40" w14:textId="77777777" w:rsidR="000F6AC4" w:rsidRPr="00A73ACD" w:rsidRDefault="000F6AC4" w:rsidP="00A73ACD">
            <w:pPr>
              <w:ind w:right="190"/>
              <w:jc w:val="center"/>
              <w:rPr>
                <w:rFonts w:ascii="Arial" w:hAnsi="Arial" w:cs="Arial"/>
                <w:sz w:val="20"/>
              </w:rPr>
            </w:pPr>
          </w:p>
        </w:tc>
      </w:tr>
      <w:tr w:rsidR="00AF11E4" w:rsidRPr="00A73ACD" w14:paraId="4B7FC912" w14:textId="77777777" w:rsidTr="00EB75CF">
        <w:trPr>
          <w:trHeight w:val="233"/>
          <w:jc w:val="center"/>
        </w:trPr>
        <w:tc>
          <w:tcPr>
            <w:tcW w:w="29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A6CABD" w14:textId="77777777" w:rsidR="00AF11E4" w:rsidRPr="00A73ACD" w:rsidRDefault="00AF11E4" w:rsidP="00A73ACD">
            <w:pPr>
              <w:ind w:left="352"/>
              <w:rPr>
                <w:rFonts w:ascii="Arial" w:hAnsi="Arial" w:cs="Arial"/>
                <w:sz w:val="20"/>
              </w:rPr>
            </w:pPr>
            <w:r w:rsidRPr="00A73ACD">
              <w:rPr>
                <w:rFonts w:ascii="Arial" w:hAnsi="Arial" w:cs="Arial"/>
                <w:sz w:val="20"/>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C7685" w14:textId="77777777" w:rsidR="00AF11E4" w:rsidRPr="00A73ACD" w:rsidRDefault="00AF11E4" w:rsidP="00A73ACD">
            <w:pPr>
              <w:rPr>
                <w:rFonts w:ascii="Arial" w:hAnsi="Arial" w:cs="Arial"/>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BBF8D"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0925C" w14:textId="77777777" w:rsidR="00AF11E4" w:rsidRPr="00A73ACD" w:rsidRDefault="00AF11E4" w:rsidP="00A73ACD">
            <w:pPr>
              <w:rPr>
                <w:rFonts w:ascii="Arial" w:hAnsi="Arial" w:cs="Arial"/>
                <w:sz w:val="20"/>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BC34A" w14:textId="77777777" w:rsidR="00AF11E4" w:rsidRPr="00A73ACD" w:rsidRDefault="00AF11E4" w:rsidP="00A73ACD">
            <w:pPr>
              <w:rPr>
                <w:rFonts w:ascii="Arial" w:hAnsi="Arial" w:cs="Arial"/>
                <w:sz w:val="20"/>
              </w:rPr>
            </w:pPr>
          </w:p>
        </w:tc>
        <w:tc>
          <w:tcPr>
            <w:tcW w:w="4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8FCEFE" w14:textId="77777777" w:rsidR="00AF11E4" w:rsidRPr="00A73ACD" w:rsidRDefault="00AF11E4" w:rsidP="00A73ACD">
            <w:pPr>
              <w:rPr>
                <w:rFonts w:ascii="Arial" w:hAnsi="Arial" w:cs="Arial"/>
                <w:sz w:val="20"/>
              </w:rPr>
            </w:pPr>
          </w:p>
        </w:tc>
        <w:tc>
          <w:tcPr>
            <w:tcW w:w="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04A955"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E11185" w14:textId="77777777" w:rsidR="00AF11E4" w:rsidRPr="00A73ACD" w:rsidRDefault="00AF11E4" w:rsidP="00A73ACD">
            <w:pPr>
              <w:rPr>
                <w:rFonts w:ascii="Arial" w:hAnsi="Arial" w:cs="Arial"/>
                <w:sz w:val="20"/>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6A0DE2" w14:textId="77777777" w:rsidR="00AF11E4" w:rsidRPr="00A73ACD" w:rsidRDefault="00AF11E4" w:rsidP="00A73ACD">
            <w:pP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36686" w14:textId="77777777" w:rsidR="00AF11E4" w:rsidRPr="00A73ACD" w:rsidRDefault="00AF11E4" w:rsidP="00A73ACD">
            <w:pPr>
              <w:rPr>
                <w:rFonts w:ascii="Arial" w:hAnsi="Arial" w:cs="Arial"/>
                <w:sz w:val="20"/>
              </w:rPr>
            </w:pP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A11134" w14:textId="77777777" w:rsidR="00AF11E4" w:rsidRPr="00A73ACD" w:rsidRDefault="00AF11E4" w:rsidP="00A73ACD">
            <w:pPr>
              <w:rPr>
                <w:rFonts w:ascii="Arial" w:hAnsi="Arial" w:cs="Arial"/>
                <w:sz w:val="20"/>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1DA85F" w14:textId="77777777" w:rsidR="00AF11E4" w:rsidRPr="00A73ACD" w:rsidRDefault="00AF11E4" w:rsidP="00A73ACD">
            <w:pPr>
              <w:rPr>
                <w:rFonts w:ascii="Arial" w:hAnsi="Arial" w:cs="Arial"/>
                <w:sz w:val="20"/>
              </w:rPr>
            </w:pPr>
          </w:p>
        </w:tc>
        <w:tc>
          <w:tcPr>
            <w:tcW w:w="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10BFD" w14:textId="77777777" w:rsidR="00AF11E4" w:rsidRPr="00A73ACD" w:rsidRDefault="00AF11E4" w:rsidP="00A73ACD">
            <w:pPr>
              <w:rPr>
                <w:rFonts w:ascii="Arial" w:hAnsi="Arial" w:cs="Arial"/>
                <w:sz w:val="20"/>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5F40E" w14:textId="77777777" w:rsidR="00AF11E4" w:rsidRPr="00A73ACD" w:rsidRDefault="00AF11E4" w:rsidP="00A73ACD">
            <w:pP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07C67" w14:textId="77777777" w:rsidR="00AF11E4" w:rsidRPr="00A73ACD" w:rsidRDefault="00AF11E4" w:rsidP="00A73ACD">
            <w:pP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21418D" w14:textId="77777777" w:rsidR="00AF11E4" w:rsidRPr="00A73ACD" w:rsidRDefault="00AF11E4" w:rsidP="00A73ACD">
            <w:pPr>
              <w:rPr>
                <w:rFonts w:ascii="Arial" w:hAnsi="Arial" w:cs="Arial"/>
                <w:sz w:val="20"/>
              </w:rPr>
            </w:pPr>
          </w:p>
        </w:tc>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C98A9" w14:textId="77777777" w:rsidR="00AF11E4" w:rsidRPr="00A73ACD" w:rsidRDefault="00AF11E4" w:rsidP="00A73ACD">
            <w:pPr>
              <w:rPr>
                <w:rFonts w:ascii="Arial" w:hAnsi="Arial" w:cs="Arial"/>
                <w:sz w:val="20"/>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D96E74" w14:textId="77777777" w:rsidR="00AF11E4" w:rsidRPr="00A73ACD" w:rsidRDefault="00AF11E4" w:rsidP="00A73ACD">
            <w:pPr>
              <w:rPr>
                <w:rFonts w:ascii="Arial" w:hAnsi="Arial" w:cs="Arial"/>
                <w:sz w:val="20"/>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F1090" w14:textId="77777777" w:rsidR="00AF11E4" w:rsidRPr="00A73ACD" w:rsidRDefault="00AF11E4" w:rsidP="00A73ACD">
            <w:pPr>
              <w:rPr>
                <w:rFonts w:ascii="Arial" w:hAnsi="Arial" w:cs="Arial"/>
                <w:sz w:val="20"/>
              </w:rPr>
            </w:pPr>
          </w:p>
        </w:tc>
        <w:tc>
          <w:tcPr>
            <w:tcW w:w="1185" w:type="dxa"/>
            <w:gridSpan w:val="4"/>
            <w:tcBorders>
              <w:top w:val="single" w:sz="4" w:space="0" w:color="000000"/>
              <w:left w:val="single" w:sz="4" w:space="0" w:color="000000"/>
              <w:bottom w:val="single" w:sz="4" w:space="0" w:color="000000"/>
              <w:right w:val="single" w:sz="4" w:space="0" w:color="000000"/>
            </w:tcBorders>
          </w:tcPr>
          <w:p w14:paraId="52DB3589" w14:textId="77777777" w:rsidR="00AF11E4" w:rsidRPr="00A73ACD" w:rsidRDefault="00AF11E4" w:rsidP="00A73ACD">
            <w:pPr>
              <w:jc w:val="center"/>
              <w:rPr>
                <w:rFonts w:ascii="Arial" w:hAnsi="Arial" w:cs="Arial"/>
                <w:sz w:val="20"/>
              </w:rPr>
            </w:pPr>
          </w:p>
        </w:tc>
        <w:tc>
          <w:tcPr>
            <w:tcW w:w="285" w:type="dxa"/>
            <w:tcBorders>
              <w:top w:val="single" w:sz="4" w:space="0" w:color="000000"/>
              <w:left w:val="single" w:sz="4" w:space="0" w:color="000000"/>
              <w:bottom w:val="single" w:sz="4" w:space="0" w:color="000000"/>
              <w:right w:val="single" w:sz="4" w:space="0" w:color="000000"/>
            </w:tcBorders>
          </w:tcPr>
          <w:p w14:paraId="3EA19EB6"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59529311" w14:textId="77777777" w:rsidR="00AF11E4" w:rsidRPr="00A73ACD" w:rsidRDefault="00AF11E4" w:rsidP="00A73ACD">
            <w:pPr>
              <w:jc w:val="center"/>
              <w:rPr>
                <w:rFonts w:ascii="Arial" w:hAnsi="Arial" w:cs="Arial"/>
                <w:sz w:val="20"/>
              </w:rPr>
            </w:pPr>
          </w:p>
        </w:tc>
        <w:tc>
          <w:tcPr>
            <w:tcW w:w="270" w:type="dxa"/>
            <w:tcBorders>
              <w:top w:val="single" w:sz="4" w:space="0" w:color="000000"/>
              <w:left w:val="single" w:sz="4" w:space="0" w:color="000000"/>
              <w:bottom w:val="single" w:sz="4" w:space="0" w:color="000000"/>
              <w:right w:val="single" w:sz="4" w:space="0" w:color="000000"/>
            </w:tcBorders>
          </w:tcPr>
          <w:p w14:paraId="4FE0E30B" w14:textId="77777777" w:rsidR="00AF11E4" w:rsidRPr="00A73ACD" w:rsidRDefault="00AF11E4" w:rsidP="00A73ACD">
            <w:pPr>
              <w:jc w:val="center"/>
              <w:rPr>
                <w:rFonts w:ascii="Arial" w:hAnsi="Arial" w:cs="Arial"/>
                <w:sz w:val="20"/>
              </w:rPr>
            </w:pPr>
          </w:p>
        </w:tc>
        <w:tc>
          <w:tcPr>
            <w:tcW w:w="360" w:type="dxa"/>
            <w:tcBorders>
              <w:top w:val="single" w:sz="4" w:space="0" w:color="000000"/>
              <w:left w:val="single" w:sz="4" w:space="0" w:color="000000"/>
              <w:bottom w:val="single" w:sz="4" w:space="0" w:color="000000"/>
              <w:right w:val="single" w:sz="4" w:space="0" w:color="000000"/>
            </w:tcBorders>
          </w:tcPr>
          <w:p w14:paraId="0172FE1B" w14:textId="77777777" w:rsidR="00AF11E4" w:rsidRPr="00A73ACD" w:rsidRDefault="00AF11E4" w:rsidP="00A73ACD">
            <w:pPr>
              <w:jc w:val="center"/>
              <w:rPr>
                <w:rFonts w:ascii="Arial" w:hAnsi="Arial" w:cs="Arial"/>
                <w:sz w:val="20"/>
              </w:rPr>
            </w:pPr>
            <w:r w:rsidRPr="00A73ACD">
              <w:rPr>
                <w:rFonts w:ascii="Arial" w:hAnsi="Arial" w:cs="Arial"/>
                <w:sz w:val="20"/>
              </w:rPr>
              <w:t>X</w:t>
            </w: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C784A" w14:textId="77777777" w:rsidR="00AF11E4" w:rsidRPr="00A73ACD" w:rsidRDefault="00AF11E4" w:rsidP="00A73ACD">
            <w:pPr>
              <w:jc w:val="center"/>
              <w:rPr>
                <w:rFonts w:ascii="Arial" w:hAnsi="Arial" w:cs="Arial"/>
                <w:sz w:val="20"/>
              </w:rPr>
            </w:pPr>
          </w:p>
        </w:tc>
        <w:tc>
          <w:tcPr>
            <w:tcW w:w="1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8FACF3" w14:textId="77777777" w:rsidR="00AF11E4" w:rsidRPr="00A73ACD" w:rsidDel="00513B08" w:rsidRDefault="00AF11E4" w:rsidP="00A73ACD">
            <w:pPr>
              <w:ind w:right="190"/>
              <w:jc w:val="center"/>
              <w:rPr>
                <w:rFonts w:ascii="Arial" w:hAnsi="Arial" w:cs="Arial"/>
                <w:b/>
                <w:smallCaps/>
                <w:sz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EAC476" w14:textId="77777777" w:rsidR="00AF11E4" w:rsidRPr="00A73ACD" w:rsidRDefault="00AF11E4" w:rsidP="00A73ACD">
            <w:pPr>
              <w:ind w:right="190"/>
              <w:jc w:val="center"/>
              <w:rPr>
                <w:rFonts w:ascii="Arial" w:hAnsi="Arial" w:cs="Arial"/>
                <w:sz w:val="20"/>
              </w:rPr>
            </w:pPr>
          </w:p>
        </w:tc>
      </w:tr>
      <w:tr w:rsidR="000F6AC4" w:rsidRPr="00A73ACD" w14:paraId="1B0637D2" w14:textId="77777777" w:rsidTr="00EB75CF">
        <w:trPr>
          <w:trHeight w:val="233"/>
          <w:jc w:val="center"/>
        </w:trPr>
        <w:tc>
          <w:tcPr>
            <w:tcW w:w="11566" w:type="dxa"/>
            <w:gridSpan w:val="3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7BE20" w14:textId="330D50E7" w:rsidR="000F6AC4" w:rsidRPr="000F6AC4" w:rsidRDefault="000F6AC4" w:rsidP="00A73ACD">
            <w:pPr>
              <w:jc w:val="center"/>
              <w:rPr>
                <w:rFonts w:ascii="Arial" w:hAnsi="Arial" w:cs="Arial"/>
                <w:b/>
                <w:sz w:val="20"/>
              </w:rPr>
            </w:pPr>
            <w:r w:rsidRPr="000F6AC4">
              <w:rPr>
                <w:rFonts w:ascii="Arial" w:hAnsi="Arial" w:cs="Arial"/>
                <w:b/>
                <w:sz w:val="20"/>
              </w:rPr>
              <w:t>Total</w:t>
            </w: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59DC1" w14:textId="77777777" w:rsidR="000F6AC4" w:rsidRPr="00A73ACD" w:rsidRDefault="000F6AC4" w:rsidP="00A73ACD">
            <w:pPr>
              <w:jc w:val="center"/>
              <w:rPr>
                <w:rFonts w:ascii="Arial" w:hAnsi="Arial" w:cs="Arial"/>
                <w:sz w:val="20"/>
              </w:rPr>
            </w:pPr>
          </w:p>
        </w:tc>
        <w:tc>
          <w:tcPr>
            <w:tcW w:w="1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C1BD93" w14:textId="4A454A34" w:rsidR="000F6AC4" w:rsidRPr="00A73ACD" w:rsidDel="00513B08" w:rsidRDefault="00EB75CF" w:rsidP="00A73ACD">
            <w:pPr>
              <w:ind w:right="190"/>
              <w:jc w:val="center"/>
              <w:rPr>
                <w:rFonts w:ascii="Arial" w:hAnsi="Arial" w:cs="Arial"/>
                <w:b/>
                <w:smallCaps/>
                <w:sz w:val="20"/>
              </w:rPr>
            </w:pPr>
            <w:r w:rsidRPr="00EB75CF">
              <w:rPr>
                <w:rFonts w:ascii="Arial" w:hAnsi="Arial" w:cs="Arial"/>
                <w:b/>
                <w:smallCaps/>
                <w:sz w:val="20"/>
              </w:rPr>
              <w:t>1,785,960</w:t>
            </w:r>
          </w:p>
        </w:tc>
        <w:tc>
          <w:tcPr>
            <w:tcW w:w="9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925651" w14:textId="77777777" w:rsidR="000F6AC4" w:rsidRPr="00A73ACD" w:rsidRDefault="000F6AC4" w:rsidP="00A73ACD">
            <w:pPr>
              <w:ind w:right="190"/>
              <w:jc w:val="center"/>
              <w:rPr>
                <w:rFonts w:ascii="Arial" w:hAnsi="Arial" w:cs="Arial"/>
                <w:sz w:val="20"/>
              </w:rPr>
            </w:pPr>
          </w:p>
        </w:tc>
      </w:tr>
    </w:tbl>
    <w:p w14:paraId="23D7CA6B" w14:textId="77777777" w:rsidR="000E2C29" w:rsidRDefault="000E2C29" w:rsidP="0068237C">
      <w:pPr>
        <w:tabs>
          <w:tab w:val="left" w:pos="2241"/>
        </w:tabs>
        <w:rPr>
          <w:rFonts w:ascii="Arial" w:hAnsi="Arial" w:cs="Arial"/>
          <w:sz w:val="22"/>
          <w:szCs w:val="22"/>
          <w:lang w:val="en-US"/>
        </w:rPr>
      </w:pPr>
    </w:p>
    <w:p w14:paraId="287D1EA6" w14:textId="77777777" w:rsidR="00D35333" w:rsidRDefault="00D35333" w:rsidP="0068237C">
      <w:pPr>
        <w:tabs>
          <w:tab w:val="left" w:pos="2241"/>
        </w:tabs>
        <w:rPr>
          <w:rFonts w:ascii="Arial" w:hAnsi="Arial" w:cs="Arial"/>
          <w:sz w:val="22"/>
          <w:szCs w:val="22"/>
          <w:lang w:val="en-US"/>
        </w:rPr>
      </w:pPr>
    </w:p>
    <w:p w14:paraId="376B5D74" w14:textId="77777777" w:rsidR="00A73ACD" w:rsidRDefault="00A73ACD" w:rsidP="00D35333">
      <w:pPr>
        <w:suppressAutoHyphens w:val="0"/>
        <w:autoSpaceDN/>
        <w:spacing w:line="259" w:lineRule="auto"/>
        <w:contextualSpacing/>
        <w:textAlignment w:val="auto"/>
        <w:rPr>
          <w:rFonts w:ascii="Arial" w:hAnsi="Arial" w:cs="Arial"/>
          <w:b/>
        </w:rPr>
      </w:pPr>
    </w:p>
    <w:p w14:paraId="196F5F2E" w14:textId="77777777" w:rsidR="00A73ACD" w:rsidRDefault="00A73ACD" w:rsidP="00D35333">
      <w:pPr>
        <w:suppressAutoHyphens w:val="0"/>
        <w:autoSpaceDN/>
        <w:spacing w:line="259" w:lineRule="auto"/>
        <w:contextualSpacing/>
        <w:textAlignment w:val="auto"/>
        <w:rPr>
          <w:rFonts w:ascii="Arial" w:hAnsi="Arial" w:cs="Arial"/>
          <w:b/>
        </w:rPr>
      </w:pPr>
    </w:p>
    <w:p w14:paraId="6F4AD018" w14:textId="77777777" w:rsidR="00A73ACD" w:rsidRDefault="00A73ACD" w:rsidP="00D35333">
      <w:pPr>
        <w:suppressAutoHyphens w:val="0"/>
        <w:autoSpaceDN/>
        <w:spacing w:line="259" w:lineRule="auto"/>
        <w:contextualSpacing/>
        <w:textAlignment w:val="auto"/>
        <w:rPr>
          <w:rFonts w:ascii="Arial" w:hAnsi="Arial" w:cs="Arial"/>
          <w:b/>
        </w:rPr>
      </w:pPr>
    </w:p>
    <w:p w14:paraId="3290A8DE" w14:textId="77777777" w:rsidR="00A73ACD" w:rsidRDefault="00A73ACD" w:rsidP="00D35333">
      <w:pPr>
        <w:suppressAutoHyphens w:val="0"/>
        <w:autoSpaceDN/>
        <w:spacing w:line="259" w:lineRule="auto"/>
        <w:contextualSpacing/>
        <w:textAlignment w:val="auto"/>
        <w:rPr>
          <w:rFonts w:ascii="Arial" w:hAnsi="Arial" w:cs="Arial"/>
          <w:b/>
        </w:rPr>
      </w:pPr>
    </w:p>
    <w:p w14:paraId="28021CD6" w14:textId="77777777" w:rsidR="00A73ACD" w:rsidRDefault="00A73ACD" w:rsidP="00D35333">
      <w:pPr>
        <w:suppressAutoHyphens w:val="0"/>
        <w:autoSpaceDN/>
        <w:spacing w:line="259" w:lineRule="auto"/>
        <w:contextualSpacing/>
        <w:textAlignment w:val="auto"/>
        <w:rPr>
          <w:rFonts w:ascii="Arial" w:hAnsi="Arial" w:cs="Arial"/>
          <w:b/>
        </w:rPr>
      </w:pPr>
    </w:p>
    <w:p w14:paraId="01D2BEFF" w14:textId="77777777" w:rsidR="00A73ACD" w:rsidRDefault="00A73ACD" w:rsidP="00D35333">
      <w:pPr>
        <w:suppressAutoHyphens w:val="0"/>
        <w:autoSpaceDN/>
        <w:spacing w:line="259" w:lineRule="auto"/>
        <w:contextualSpacing/>
        <w:textAlignment w:val="auto"/>
        <w:rPr>
          <w:rFonts w:ascii="Arial" w:hAnsi="Arial" w:cs="Arial"/>
          <w:b/>
        </w:rPr>
      </w:pPr>
    </w:p>
    <w:p w14:paraId="4F127C5A" w14:textId="77777777" w:rsidR="00A73ACD" w:rsidRDefault="00A73ACD" w:rsidP="00D35333">
      <w:pPr>
        <w:suppressAutoHyphens w:val="0"/>
        <w:autoSpaceDN/>
        <w:spacing w:line="259" w:lineRule="auto"/>
        <w:contextualSpacing/>
        <w:textAlignment w:val="auto"/>
        <w:rPr>
          <w:rFonts w:ascii="Arial" w:hAnsi="Arial" w:cs="Arial"/>
          <w:b/>
        </w:rPr>
      </w:pPr>
    </w:p>
    <w:p w14:paraId="065C8F0D" w14:textId="77777777" w:rsidR="00A73ACD" w:rsidRDefault="00A73ACD" w:rsidP="00D35333">
      <w:pPr>
        <w:suppressAutoHyphens w:val="0"/>
        <w:autoSpaceDN/>
        <w:spacing w:line="259" w:lineRule="auto"/>
        <w:contextualSpacing/>
        <w:textAlignment w:val="auto"/>
        <w:rPr>
          <w:rFonts w:ascii="Arial" w:hAnsi="Arial" w:cs="Arial"/>
          <w:b/>
        </w:rPr>
        <w:sectPr w:rsidR="00A73ACD" w:rsidSect="00145288">
          <w:footerReference w:type="default" r:id="rId19"/>
          <w:pgSz w:w="15840" w:h="12240" w:orient="landscape"/>
          <w:pgMar w:top="1800" w:right="1440" w:bottom="1800" w:left="1440" w:header="720" w:footer="720" w:gutter="0"/>
          <w:cols w:space="720"/>
          <w:docGrid w:linePitch="326"/>
        </w:sectPr>
      </w:pPr>
    </w:p>
    <w:p w14:paraId="630D8D7C" w14:textId="3B4F7B28" w:rsidR="00D35333" w:rsidRPr="00BC08DE" w:rsidRDefault="00D35333" w:rsidP="00BC08DE">
      <w:pPr>
        <w:pStyle w:val="Paragraph"/>
        <w:numPr>
          <w:ilvl w:val="1"/>
          <w:numId w:val="16"/>
        </w:numPr>
        <w:outlineLvl w:val="9"/>
        <w:rPr>
          <w:rFonts w:ascii="Arial" w:hAnsi="Arial" w:cs="Arial"/>
          <w:sz w:val="22"/>
        </w:rPr>
      </w:pPr>
      <w:r w:rsidRPr="00BC08DE">
        <w:rPr>
          <w:rFonts w:ascii="Arial" w:hAnsi="Arial" w:cs="Arial"/>
          <w:b/>
          <w:sz w:val="22"/>
        </w:rPr>
        <w:lastRenderedPageBreak/>
        <w:t>Presupuesto Detallado Evaluación de Impacto</w:t>
      </w:r>
      <w:r w:rsidR="00EB75CF" w:rsidRPr="00BC08DE">
        <w:rPr>
          <w:rFonts w:ascii="Arial" w:hAnsi="Arial" w:cs="Arial"/>
          <w:b/>
          <w:sz w:val="22"/>
        </w:rPr>
        <w:t xml:space="preserve"> de Gestión del Servicio</w:t>
      </w:r>
      <w:r w:rsidRPr="00BC08DE">
        <w:rPr>
          <w:rFonts w:ascii="Arial" w:hAnsi="Arial" w:cs="Arial"/>
          <w:b/>
          <w:sz w:val="22"/>
        </w:rPr>
        <w:t>:</w:t>
      </w:r>
      <w:r w:rsidRPr="00BC08DE">
        <w:rPr>
          <w:rFonts w:ascii="Arial" w:hAnsi="Arial" w:cs="Arial"/>
          <w:sz w:val="22"/>
        </w:rPr>
        <w:t xml:space="preserve"> La evaluación de impacto será financiada con recursos del Programa. La línea de base tiene un costo estimado de US$100 mil. Se estima que la encuesta de seguimiento tendrá un costo aproximado de US$120 mil (incluyendo los costos de supervisión y apoyo en el análisis de datos). El presupuesto total de evaluación de impacto </w:t>
      </w:r>
      <w:r w:rsidR="00EB75CF" w:rsidRPr="00BC08DE">
        <w:rPr>
          <w:rFonts w:ascii="Arial" w:hAnsi="Arial" w:cs="Arial"/>
          <w:sz w:val="22"/>
        </w:rPr>
        <w:t xml:space="preserve">sobre la gestión </w:t>
      </w:r>
      <w:r w:rsidRPr="00BC08DE">
        <w:rPr>
          <w:rFonts w:ascii="Arial" w:hAnsi="Arial" w:cs="Arial"/>
          <w:sz w:val="22"/>
        </w:rPr>
        <w:t xml:space="preserve">asciende a aproximadamente US$260 mil. </w:t>
      </w:r>
    </w:p>
    <w:p w14:paraId="19F9BD51" w14:textId="77777777" w:rsidR="00D35333" w:rsidRPr="00D35333" w:rsidRDefault="00D35333" w:rsidP="00D35333">
      <w:pPr>
        <w:pStyle w:val="ListParagraph"/>
        <w:ind w:left="360"/>
        <w:rPr>
          <w:rFonts w:ascii="Arial" w:hAnsi="Arial" w:cs="Arial"/>
          <w:lang w:val="es-ES_tradnl"/>
        </w:rPr>
      </w:pPr>
    </w:p>
    <w:p w14:paraId="1CE09C27" w14:textId="77777777" w:rsidR="00D35333" w:rsidRPr="00D35333" w:rsidRDefault="00D35333" w:rsidP="00D35333">
      <w:pPr>
        <w:pStyle w:val="TableTitle"/>
        <w:framePr w:wrap="around"/>
        <w:rPr>
          <w:rFonts w:ascii="Arial" w:hAnsi="Arial" w:cs="Arial"/>
          <w:sz w:val="24"/>
          <w:lang w:val="es-ES_tradnl"/>
        </w:rPr>
      </w:pPr>
      <w:r w:rsidRPr="00D35333">
        <w:rPr>
          <w:rFonts w:ascii="Arial" w:hAnsi="Arial" w:cs="Arial"/>
          <w:sz w:val="24"/>
          <w:lang w:val="es-ES_tradnl"/>
        </w:rPr>
        <w:t xml:space="preserve">Cuadro </w:t>
      </w:r>
      <w:r w:rsidR="005D12C9">
        <w:rPr>
          <w:rFonts w:ascii="Arial" w:hAnsi="Arial" w:cs="Arial"/>
          <w:sz w:val="24"/>
          <w:lang w:val="es-ES_tradnl"/>
        </w:rPr>
        <w:t>7</w:t>
      </w:r>
    </w:p>
    <w:p w14:paraId="6FD341D5" w14:textId="06AEA2C7" w:rsidR="00D35333" w:rsidRPr="00D35333" w:rsidRDefault="00D35333" w:rsidP="00D35333">
      <w:pPr>
        <w:pStyle w:val="TableTitle"/>
        <w:framePr w:wrap="around"/>
        <w:rPr>
          <w:rFonts w:ascii="Arial" w:hAnsi="Arial" w:cs="Arial"/>
          <w:sz w:val="24"/>
          <w:lang w:val="es-ES_tradnl"/>
        </w:rPr>
      </w:pPr>
      <w:r w:rsidRPr="00D35333">
        <w:rPr>
          <w:rFonts w:ascii="Arial" w:hAnsi="Arial" w:cs="Arial"/>
          <w:sz w:val="24"/>
          <w:lang w:val="es-ES_tradnl"/>
        </w:rPr>
        <w:t xml:space="preserve">Presupuesto </w:t>
      </w:r>
      <w:r w:rsidR="00EA1886">
        <w:rPr>
          <w:rFonts w:ascii="Arial" w:hAnsi="Arial" w:cs="Arial"/>
          <w:sz w:val="24"/>
          <w:lang w:val="es-ES_tradnl"/>
        </w:rPr>
        <w:t xml:space="preserve">desglosado </w:t>
      </w:r>
      <w:r w:rsidRPr="00D35333">
        <w:rPr>
          <w:rFonts w:ascii="Arial" w:hAnsi="Arial" w:cs="Arial"/>
          <w:sz w:val="24"/>
          <w:lang w:val="es-ES_tradnl"/>
        </w:rPr>
        <w:t>de la evaluación de impacto</w:t>
      </w:r>
    </w:p>
    <w:tbl>
      <w:tblPr>
        <w:tblStyle w:val="TableGrid"/>
        <w:tblW w:w="0" w:type="auto"/>
        <w:tblLook w:val="04A0" w:firstRow="1" w:lastRow="0" w:firstColumn="1" w:lastColumn="0" w:noHBand="0" w:noVBand="1"/>
      </w:tblPr>
      <w:tblGrid>
        <w:gridCol w:w="3948"/>
        <w:gridCol w:w="1507"/>
        <w:gridCol w:w="1413"/>
        <w:gridCol w:w="1762"/>
      </w:tblGrid>
      <w:tr w:rsidR="00EB75CF" w:rsidRPr="007E700B" w14:paraId="4F50A35A" w14:textId="77777777" w:rsidTr="00EB75CF">
        <w:tc>
          <w:tcPr>
            <w:tcW w:w="3948" w:type="dxa"/>
            <w:shd w:val="clear" w:color="auto" w:fill="BFBFBF" w:themeFill="background1" w:themeFillShade="BF"/>
          </w:tcPr>
          <w:p w14:paraId="0D1814A6" w14:textId="77777777" w:rsidR="00EB75CF" w:rsidRPr="007E700B" w:rsidRDefault="00EB75CF" w:rsidP="00953670">
            <w:pPr>
              <w:jc w:val="center"/>
              <w:rPr>
                <w:b/>
                <w:sz w:val="20"/>
                <w:lang w:val="es-BO"/>
              </w:rPr>
            </w:pPr>
            <w:r w:rsidRPr="007E700B">
              <w:rPr>
                <w:b/>
                <w:sz w:val="20"/>
                <w:lang w:val="es-BO"/>
              </w:rPr>
              <w:t>Ítem</w:t>
            </w:r>
          </w:p>
        </w:tc>
        <w:tc>
          <w:tcPr>
            <w:tcW w:w="1507" w:type="dxa"/>
            <w:shd w:val="clear" w:color="auto" w:fill="BFBFBF" w:themeFill="background1" w:themeFillShade="BF"/>
          </w:tcPr>
          <w:p w14:paraId="6FDCCC50" w14:textId="77777777" w:rsidR="00EB75CF" w:rsidRPr="007E700B" w:rsidRDefault="00EB75CF" w:rsidP="00953670">
            <w:pPr>
              <w:jc w:val="center"/>
              <w:rPr>
                <w:b/>
                <w:sz w:val="20"/>
                <w:lang w:val="es-BO"/>
              </w:rPr>
            </w:pPr>
            <w:r w:rsidRPr="007E700B">
              <w:rPr>
                <w:b/>
                <w:sz w:val="20"/>
                <w:lang w:val="es-BO"/>
              </w:rPr>
              <w:t>Cantidad</w:t>
            </w:r>
          </w:p>
        </w:tc>
        <w:tc>
          <w:tcPr>
            <w:tcW w:w="1413" w:type="dxa"/>
            <w:shd w:val="clear" w:color="auto" w:fill="BFBFBF" w:themeFill="background1" w:themeFillShade="BF"/>
          </w:tcPr>
          <w:p w14:paraId="0497191E" w14:textId="77777777" w:rsidR="00EB75CF" w:rsidRPr="007E700B" w:rsidRDefault="00EB75CF" w:rsidP="00953670">
            <w:pPr>
              <w:jc w:val="center"/>
              <w:rPr>
                <w:b/>
                <w:sz w:val="20"/>
                <w:lang w:val="es-BO"/>
              </w:rPr>
            </w:pPr>
            <w:r w:rsidRPr="007E700B">
              <w:rPr>
                <w:b/>
                <w:sz w:val="20"/>
                <w:lang w:val="es-BO"/>
              </w:rPr>
              <w:t>Costo unitario</w:t>
            </w:r>
          </w:p>
        </w:tc>
        <w:tc>
          <w:tcPr>
            <w:tcW w:w="1762" w:type="dxa"/>
            <w:shd w:val="clear" w:color="auto" w:fill="BFBFBF" w:themeFill="background1" w:themeFillShade="BF"/>
          </w:tcPr>
          <w:p w14:paraId="33AB57B6" w14:textId="77777777" w:rsidR="00EB75CF" w:rsidRPr="007E700B" w:rsidRDefault="00EB75CF" w:rsidP="00953670">
            <w:pPr>
              <w:jc w:val="center"/>
              <w:rPr>
                <w:b/>
                <w:sz w:val="20"/>
                <w:lang w:val="es-BO"/>
              </w:rPr>
            </w:pPr>
            <w:r w:rsidRPr="007E700B">
              <w:rPr>
                <w:b/>
                <w:sz w:val="20"/>
                <w:lang w:val="es-BO"/>
              </w:rPr>
              <w:t>Total</w:t>
            </w:r>
          </w:p>
        </w:tc>
      </w:tr>
      <w:tr w:rsidR="00EB75CF" w:rsidRPr="007E700B" w14:paraId="4616A24B" w14:textId="77777777" w:rsidTr="00EB75CF">
        <w:tc>
          <w:tcPr>
            <w:tcW w:w="3948" w:type="dxa"/>
          </w:tcPr>
          <w:p w14:paraId="6397A369" w14:textId="77777777" w:rsidR="00EB75CF" w:rsidRPr="009F52CC" w:rsidRDefault="00EB75CF" w:rsidP="00953670">
            <w:pPr>
              <w:rPr>
                <w:b/>
                <w:sz w:val="20"/>
                <w:lang w:val="es-BO"/>
              </w:rPr>
            </w:pPr>
            <w:r w:rsidRPr="009F52CC">
              <w:rPr>
                <w:b/>
                <w:sz w:val="20"/>
                <w:lang w:val="es-BO"/>
              </w:rPr>
              <w:t>Encuesta de línea de base</w:t>
            </w:r>
          </w:p>
        </w:tc>
        <w:tc>
          <w:tcPr>
            <w:tcW w:w="1507" w:type="dxa"/>
          </w:tcPr>
          <w:p w14:paraId="4B64ECAE" w14:textId="77777777" w:rsidR="00EB75CF" w:rsidRPr="009F52CC" w:rsidRDefault="00EB75CF" w:rsidP="00953670">
            <w:pPr>
              <w:jc w:val="center"/>
              <w:rPr>
                <w:b/>
                <w:sz w:val="20"/>
                <w:lang w:val="es-BO"/>
              </w:rPr>
            </w:pPr>
          </w:p>
        </w:tc>
        <w:tc>
          <w:tcPr>
            <w:tcW w:w="1413" w:type="dxa"/>
          </w:tcPr>
          <w:p w14:paraId="79D89A83" w14:textId="77777777" w:rsidR="00EB75CF" w:rsidRPr="009F52CC" w:rsidRDefault="00EB75CF" w:rsidP="00953670">
            <w:pPr>
              <w:jc w:val="center"/>
              <w:rPr>
                <w:b/>
                <w:sz w:val="20"/>
                <w:lang w:val="es-BO"/>
              </w:rPr>
            </w:pPr>
          </w:p>
        </w:tc>
        <w:tc>
          <w:tcPr>
            <w:tcW w:w="1762" w:type="dxa"/>
          </w:tcPr>
          <w:p w14:paraId="05AC827D" w14:textId="77777777" w:rsidR="00EB75CF" w:rsidRPr="009F52CC" w:rsidRDefault="00EB75CF" w:rsidP="00953670">
            <w:pPr>
              <w:jc w:val="center"/>
              <w:rPr>
                <w:b/>
                <w:sz w:val="20"/>
                <w:lang w:val="es-BO"/>
              </w:rPr>
            </w:pPr>
            <w:r w:rsidRPr="009F52CC">
              <w:rPr>
                <w:b/>
                <w:sz w:val="20"/>
                <w:lang w:val="es-BO"/>
              </w:rPr>
              <w:t>98,360</w:t>
            </w:r>
          </w:p>
        </w:tc>
      </w:tr>
      <w:tr w:rsidR="00EB75CF" w:rsidRPr="007E700B" w14:paraId="5CC66D48" w14:textId="77777777" w:rsidTr="00EB75CF">
        <w:tc>
          <w:tcPr>
            <w:tcW w:w="3948" w:type="dxa"/>
          </w:tcPr>
          <w:p w14:paraId="6D5CE984" w14:textId="77777777" w:rsidR="00EB75CF" w:rsidRPr="00D502DA" w:rsidRDefault="00EB75CF" w:rsidP="00EB75CF">
            <w:pPr>
              <w:pStyle w:val="ListParagraph"/>
              <w:numPr>
                <w:ilvl w:val="0"/>
                <w:numId w:val="14"/>
              </w:numPr>
              <w:suppressAutoHyphens w:val="0"/>
              <w:ind w:hanging="203"/>
              <w:contextualSpacing/>
              <w:rPr>
                <w:sz w:val="20"/>
                <w:lang w:val="es-BO"/>
              </w:rPr>
            </w:pPr>
            <w:r w:rsidRPr="00D502DA">
              <w:rPr>
                <w:sz w:val="20"/>
                <w:lang w:val="es-BO"/>
              </w:rPr>
              <w:t>Trabajo de campo</w:t>
            </w:r>
          </w:p>
        </w:tc>
        <w:tc>
          <w:tcPr>
            <w:tcW w:w="1507" w:type="dxa"/>
          </w:tcPr>
          <w:p w14:paraId="207757BA" w14:textId="77777777" w:rsidR="00EB75CF" w:rsidRPr="007E700B" w:rsidRDefault="00EB75CF" w:rsidP="00953670">
            <w:pPr>
              <w:jc w:val="center"/>
              <w:rPr>
                <w:sz w:val="20"/>
                <w:lang w:val="es-BO"/>
              </w:rPr>
            </w:pPr>
            <w:r>
              <w:rPr>
                <w:sz w:val="20"/>
                <w:lang w:val="es-BO"/>
              </w:rPr>
              <w:t>1,056</w:t>
            </w:r>
          </w:p>
        </w:tc>
        <w:tc>
          <w:tcPr>
            <w:tcW w:w="1413" w:type="dxa"/>
          </w:tcPr>
          <w:p w14:paraId="1D6D4E45" w14:textId="77777777" w:rsidR="00EB75CF" w:rsidRPr="007E700B" w:rsidRDefault="00EB75CF" w:rsidP="00953670">
            <w:pPr>
              <w:jc w:val="center"/>
              <w:rPr>
                <w:sz w:val="20"/>
                <w:lang w:val="es-BO"/>
              </w:rPr>
            </w:pPr>
            <w:r>
              <w:rPr>
                <w:sz w:val="20"/>
                <w:lang w:val="es-BO"/>
              </w:rPr>
              <w:t>60</w:t>
            </w:r>
          </w:p>
        </w:tc>
        <w:tc>
          <w:tcPr>
            <w:tcW w:w="1762" w:type="dxa"/>
          </w:tcPr>
          <w:p w14:paraId="05605C6D" w14:textId="77777777" w:rsidR="00EB75CF" w:rsidRPr="007E700B" w:rsidRDefault="00EB75CF" w:rsidP="00953670">
            <w:pPr>
              <w:jc w:val="center"/>
              <w:rPr>
                <w:sz w:val="20"/>
                <w:lang w:val="es-BO"/>
              </w:rPr>
            </w:pPr>
            <w:r>
              <w:rPr>
                <w:sz w:val="20"/>
                <w:lang w:val="es-BO"/>
              </w:rPr>
              <w:t>63,360</w:t>
            </w:r>
          </w:p>
        </w:tc>
      </w:tr>
      <w:tr w:rsidR="00EB75CF" w:rsidRPr="007E700B" w14:paraId="7B6F1D52" w14:textId="77777777" w:rsidTr="00EB75CF">
        <w:tc>
          <w:tcPr>
            <w:tcW w:w="3948" w:type="dxa"/>
          </w:tcPr>
          <w:p w14:paraId="435B3906" w14:textId="77777777" w:rsidR="00EB75CF" w:rsidRPr="00D502DA" w:rsidRDefault="00EB75CF" w:rsidP="00EB75CF">
            <w:pPr>
              <w:pStyle w:val="ListParagraph"/>
              <w:numPr>
                <w:ilvl w:val="0"/>
                <w:numId w:val="14"/>
              </w:numPr>
              <w:suppressAutoHyphens w:val="0"/>
              <w:ind w:hanging="203"/>
              <w:contextualSpacing/>
              <w:rPr>
                <w:sz w:val="20"/>
                <w:lang w:val="es-BO"/>
              </w:rPr>
            </w:pPr>
            <w:r w:rsidRPr="00D502DA">
              <w:rPr>
                <w:sz w:val="20"/>
                <w:lang w:val="es-BO"/>
              </w:rPr>
              <w:t>Supervisión y control de calidad</w:t>
            </w:r>
          </w:p>
        </w:tc>
        <w:tc>
          <w:tcPr>
            <w:tcW w:w="1507" w:type="dxa"/>
          </w:tcPr>
          <w:p w14:paraId="1DA77B2A" w14:textId="77777777" w:rsidR="00EB75CF" w:rsidRPr="007E700B" w:rsidRDefault="00EB75CF" w:rsidP="00953670">
            <w:pPr>
              <w:jc w:val="center"/>
              <w:rPr>
                <w:sz w:val="20"/>
                <w:lang w:val="es-BO"/>
              </w:rPr>
            </w:pPr>
            <w:r>
              <w:rPr>
                <w:sz w:val="20"/>
                <w:lang w:val="es-BO"/>
              </w:rPr>
              <w:t>1</w:t>
            </w:r>
          </w:p>
        </w:tc>
        <w:tc>
          <w:tcPr>
            <w:tcW w:w="1413" w:type="dxa"/>
          </w:tcPr>
          <w:p w14:paraId="3D2CC7E2" w14:textId="77777777" w:rsidR="00EB75CF" w:rsidRPr="007E700B" w:rsidRDefault="00EB75CF" w:rsidP="00953670">
            <w:pPr>
              <w:jc w:val="center"/>
              <w:rPr>
                <w:sz w:val="20"/>
                <w:lang w:val="es-BO"/>
              </w:rPr>
            </w:pPr>
            <w:r>
              <w:rPr>
                <w:sz w:val="20"/>
                <w:lang w:val="es-BO"/>
              </w:rPr>
              <w:t>25,000</w:t>
            </w:r>
          </w:p>
        </w:tc>
        <w:tc>
          <w:tcPr>
            <w:tcW w:w="1762" w:type="dxa"/>
          </w:tcPr>
          <w:p w14:paraId="79FD09D5" w14:textId="77777777" w:rsidR="00EB75CF" w:rsidRPr="007E700B" w:rsidRDefault="00EB75CF" w:rsidP="00953670">
            <w:pPr>
              <w:jc w:val="center"/>
              <w:rPr>
                <w:sz w:val="20"/>
                <w:lang w:val="es-BO"/>
              </w:rPr>
            </w:pPr>
            <w:r>
              <w:rPr>
                <w:sz w:val="20"/>
                <w:lang w:val="es-BO"/>
              </w:rPr>
              <w:t>25,000</w:t>
            </w:r>
          </w:p>
        </w:tc>
      </w:tr>
      <w:tr w:rsidR="00EB75CF" w:rsidRPr="007E700B" w14:paraId="756A98D2" w14:textId="77777777" w:rsidTr="00EB75CF">
        <w:tc>
          <w:tcPr>
            <w:tcW w:w="3948" w:type="dxa"/>
          </w:tcPr>
          <w:p w14:paraId="70C4D72F" w14:textId="77777777" w:rsidR="00EB75CF" w:rsidRPr="007E700B" w:rsidRDefault="00EB75CF" w:rsidP="00EB75CF">
            <w:pPr>
              <w:pStyle w:val="ListParagraph"/>
              <w:numPr>
                <w:ilvl w:val="0"/>
                <w:numId w:val="14"/>
              </w:numPr>
              <w:suppressAutoHyphens w:val="0"/>
              <w:ind w:hanging="203"/>
              <w:contextualSpacing/>
              <w:rPr>
                <w:sz w:val="20"/>
                <w:lang w:val="es-BO"/>
              </w:rPr>
            </w:pPr>
            <w:r>
              <w:rPr>
                <w:sz w:val="20"/>
                <w:lang w:val="es-BO"/>
              </w:rPr>
              <w:t>Apoyo análisis de datos</w:t>
            </w:r>
          </w:p>
        </w:tc>
        <w:tc>
          <w:tcPr>
            <w:tcW w:w="1507" w:type="dxa"/>
          </w:tcPr>
          <w:p w14:paraId="4A8024C7" w14:textId="77777777" w:rsidR="00EB75CF" w:rsidRPr="007E700B" w:rsidRDefault="00EB75CF" w:rsidP="00953670">
            <w:pPr>
              <w:jc w:val="center"/>
              <w:rPr>
                <w:sz w:val="20"/>
                <w:lang w:val="es-BO"/>
              </w:rPr>
            </w:pPr>
            <w:r>
              <w:rPr>
                <w:sz w:val="20"/>
                <w:lang w:val="es-BO"/>
              </w:rPr>
              <w:t>4</w:t>
            </w:r>
          </w:p>
        </w:tc>
        <w:tc>
          <w:tcPr>
            <w:tcW w:w="1413" w:type="dxa"/>
          </w:tcPr>
          <w:p w14:paraId="310FC621" w14:textId="77777777" w:rsidR="00EB75CF" w:rsidRPr="007E700B" w:rsidRDefault="00EB75CF" w:rsidP="00953670">
            <w:pPr>
              <w:jc w:val="center"/>
              <w:rPr>
                <w:sz w:val="20"/>
                <w:lang w:val="es-BO"/>
              </w:rPr>
            </w:pPr>
            <w:r>
              <w:rPr>
                <w:sz w:val="20"/>
                <w:lang w:val="es-BO"/>
              </w:rPr>
              <w:t>2,500</w:t>
            </w:r>
          </w:p>
        </w:tc>
        <w:tc>
          <w:tcPr>
            <w:tcW w:w="1762" w:type="dxa"/>
          </w:tcPr>
          <w:p w14:paraId="45309FAD" w14:textId="77777777" w:rsidR="00EB75CF" w:rsidRPr="007E700B" w:rsidRDefault="00EB75CF" w:rsidP="00953670">
            <w:pPr>
              <w:jc w:val="center"/>
              <w:rPr>
                <w:sz w:val="20"/>
                <w:lang w:val="es-BO"/>
              </w:rPr>
            </w:pPr>
            <w:r>
              <w:rPr>
                <w:sz w:val="20"/>
                <w:lang w:val="es-BO"/>
              </w:rPr>
              <w:t>10,000</w:t>
            </w:r>
          </w:p>
        </w:tc>
      </w:tr>
      <w:tr w:rsidR="00EB75CF" w:rsidRPr="007E700B" w14:paraId="346B780B" w14:textId="77777777" w:rsidTr="00EB75CF">
        <w:tc>
          <w:tcPr>
            <w:tcW w:w="3948" w:type="dxa"/>
          </w:tcPr>
          <w:p w14:paraId="15759C7D" w14:textId="77777777" w:rsidR="00EB75CF" w:rsidRPr="009F52CC" w:rsidRDefault="00EB75CF" w:rsidP="00953670">
            <w:pPr>
              <w:rPr>
                <w:b/>
                <w:sz w:val="20"/>
                <w:lang w:val="es-BO"/>
              </w:rPr>
            </w:pPr>
            <w:r w:rsidRPr="009F52CC">
              <w:rPr>
                <w:b/>
                <w:sz w:val="20"/>
                <w:lang w:val="es-BO"/>
              </w:rPr>
              <w:t>Encuesta de seguimiento</w:t>
            </w:r>
          </w:p>
        </w:tc>
        <w:tc>
          <w:tcPr>
            <w:tcW w:w="1507" w:type="dxa"/>
          </w:tcPr>
          <w:p w14:paraId="5C0125F9" w14:textId="77777777" w:rsidR="00EB75CF" w:rsidRPr="009F52CC" w:rsidRDefault="00EB75CF" w:rsidP="00953670">
            <w:pPr>
              <w:jc w:val="center"/>
              <w:rPr>
                <w:b/>
                <w:sz w:val="20"/>
                <w:lang w:val="es-BO"/>
              </w:rPr>
            </w:pPr>
          </w:p>
        </w:tc>
        <w:tc>
          <w:tcPr>
            <w:tcW w:w="1413" w:type="dxa"/>
          </w:tcPr>
          <w:p w14:paraId="331AB4FF" w14:textId="77777777" w:rsidR="00EB75CF" w:rsidRPr="009F52CC" w:rsidRDefault="00EB75CF" w:rsidP="00953670">
            <w:pPr>
              <w:jc w:val="center"/>
              <w:rPr>
                <w:b/>
                <w:sz w:val="20"/>
                <w:lang w:val="es-BO"/>
              </w:rPr>
            </w:pPr>
          </w:p>
        </w:tc>
        <w:tc>
          <w:tcPr>
            <w:tcW w:w="1762" w:type="dxa"/>
          </w:tcPr>
          <w:p w14:paraId="229E77ED" w14:textId="77777777" w:rsidR="00EB75CF" w:rsidRPr="009F52CC" w:rsidRDefault="00EB75CF" w:rsidP="00953670">
            <w:pPr>
              <w:jc w:val="center"/>
              <w:rPr>
                <w:b/>
                <w:sz w:val="20"/>
                <w:lang w:val="es-BO"/>
              </w:rPr>
            </w:pPr>
            <w:r w:rsidRPr="009F52CC">
              <w:rPr>
                <w:b/>
                <w:sz w:val="20"/>
                <w:lang w:val="es-BO"/>
              </w:rPr>
              <w:t>119,480</w:t>
            </w:r>
          </w:p>
        </w:tc>
      </w:tr>
      <w:tr w:rsidR="00EB75CF" w:rsidRPr="007E700B" w14:paraId="250C0F44" w14:textId="77777777" w:rsidTr="00EB75CF">
        <w:tc>
          <w:tcPr>
            <w:tcW w:w="3948" w:type="dxa"/>
          </w:tcPr>
          <w:p w14:paraId="19E919A3" w14:textId="77777777" w:rsidR="00EB75CF" w:rsidRPr="007E700B" w:rsidRDefault="00EB75CF" w:rsidP="00EB75CF">
            <w:pPr>
              <w:pStyle w:val="ListParagraph"/>
              <w:numPr>
                <w:ilvl w:val="0"/>
                <w:numId w:val="14"/>
              </w:numPr>
              <w:suppressAutoHyphens w:val="0"/>
              <w:ind w:hanging="203"/>
              <w:contextualSpacing/>
              <w:rPr>
                <w:sz w:val="20"/>
                <w:lang w:val="es-BO"/>
              </w:rPr>
            </w:pPr>
            <w:r>
              <w:rPr>
                <w:sz w:val="20"/>
                <w:lang w:val="es-BO"/>
              </w:rPr>
              <w:t>Trabajo de campo</w:t>
            </w:r>
          </w:p>
        </w:tc>
        <w:tc>
          <w:tcPr>
            <w:tcW w:w="1507" w:type="dxa"/>
          </w:tcPr>
          <w:p w14:paraId="1E893B50" w14:textId="77777777" w:rsidR="00EB75CF" w:rsidRPr="007E700B" w:rsidRDefault="00EB75CF" w:rsidP="00953670">
            <w:pPr>
              <w:jc w:val="center"/>
              <w:rPr>
                <w:sz w:val="20"/>
                <w:lang w:val="es-BO"/>
              </w:rPr>
            </w:pPr>
            <w:r>
              <w:rPr>
                <w:sz w:val="20"/>
                <w:lang w:val="es-BO"/>
              </w:rPr>
              <w:t>1,056</w:t>
            </w:r>
          </w:p>
        </w:tc>
        <w:tc>
          <w:tcPr>
            <w:tcW w:w="1413" w:type="dxa"/>
          </w:tcPr>
          <w:p w14:paraId="11B52F47" w14:textId="77777777" w:rsidR="00EB75CF" w:rsidRPr="007E700B" w:rsidRDefault="00EB75CF" w:rsidP="00953670">
            <w:pPr>
              <w:jc w:val="center"/>
              <w:rPr>
                <w:sz w:val="20"/>
                <w:lang w:val="es-BO"/>
              </w:rPr>
            </w:pPr>
            <w:r>
              <w:rPr>
                <w:sz w:val="20"/>
                <w:lang w:val="es-BO"/>
              </w:rPr>
              <w:t>80*</w:t>
            </w:r>
          </w:p>
        </w:tc>
        <w:tc>
          <w:tcPr>
            <w:tcW w:w="1762" w:type="dxa"/>
          </w:tcPr>
          <w:p w14:paraId="6EE367A5" w14:textId="77777777" w:rsidR="00EB75CF" w:rsidRPr="007E700B" w:rsidRDefault="00EB75CF" w:rsidP="00953670">
            <w:pPr>
              <w:jc w:val="center"/>
              <w:rPr>
                <w:sz w:val="20"/>
                <w:lang w:val="es-BO"/>
              </w:rPr>
            </w:pPr>
            <w:r>
              <w:rPr>
                <w:sz w:val="20"/>
                <w:lang w:val="es-BO"/>
              </w:rPr>
              <w:t>84,480</w:t>
            </w:r>
          </w:p>
        </w:tc>
      </w:tr>
      <w:tr w:rsidR="00EB75CF" w:rsidRPr="007E700B" w14:paraId="2B040AF3" w14:textId="77777777" w:rsidTr="00EB75CF">
        <w:tc>
          <w:tcPr>
            <w:tcW w:w="3948" w:type="dxa"/>
          </w:tcPr>
          <w:p w14:paraId="5AB273F3" w14:textId="77777777" w:rsidR="00EB75CF" w:rsidRPr="007E700B" w:rsidRDefault="00EB75CF" w:rsidP="00EB75CF">
            <w:pPr>
              <w:pStyle w:val="ListParagraph"/>
              <w:numPr>
                <w:ilvl w:val="0"/>
                <w:numId w:val="14"/>
              </w:numPr>
              <w:suppressAutoHyphens w:val="0"/>
              <w:ind w:hanging="203"/>
              <w:contextualSpacing/>
              <w:rPr>
                <w:sz w:val="20"/>
                <w:lang w:val="es-BO"/>
              </w:rPr>
            </w:pPr>
            <w:r>
              <w:rPr>
                <w:sz w:val="20"/>
                <w:lang w:val="es-BO"/>
              </w:rPr>
              <w:t>Supervisión y control de calidad</w:t>
            </w:r>
          </w:p>
        </w:tc>
        <w:tc>
          <w:tcPr>
            <w:tcW w:w="1507" w:type="dxa"/>
          </w:tcPr>
          <w:p w14:paraId="0B171FBA" w14:textId="77777777" w:rsidR="00EB75CF" w:rsidRPr="007E700B" w:rsidRDefault="00EB75CF" w:rsidP="00953670">
            <w:pPr>
              <w:jc w:val="center"/>
              <w:rPr>
                <w:sz w:val="20"/>
                <w:lang w:val="es-BO"/>
              </w:rPr>
            </w:pPr>
            <w:r>
              <w:rPr>
                <w:sz w:val="20"/>
                <w:lang w:val="es-BO"/>
              </w:rPr>
              <w:t>1</w:t>
            </w:r>
          </w:p>
        </w:tc>
        <w:tc>
          <w:tcPr>
            <w:tcW w:w="1413" w:type="dxa"/>
          </w:tcPr>
          <w:p w14:paraId="1128CC02" w14:textId="77777777" w:rsidR="00EB75CF" w:rsidRPr="007E700B" w:rsidRDefault="00EB75CF" w:rsidP="00953670">
            <w:pPr>
              <w:jc w:val="center"/>
              <w:rPr>
                <w:sz w:val="20"/>
                <w:lang w:val="es-BO"/>
              </w:rPr>
            </w:pPr>
            <w:r>
              <w:rPr>
                <w:sz w:val="20"/>
                <w:lang w:val="es-BO"/>
              </w:rPr>
              <w:t>25,000</w:t>
            </w:r>
          </w:p>
        </w:tc>
        <w:tc>
          <w:tcPr>
            <w:tcW w:w="1762" w:type="dxa"/>
          </w:tcPr>
          <w:p w14:paraId="65272D5C" w14:textId="77777777" w:rsidR="00EB75CF" w:rsidRPr="007E700B" w:rsidRDefault="00EB75CF" w:rsidP="00953670">
            <w:pPr>
              <w:jc w:val="center"/>
              <w:rPr>
                <w:sz w:val="20"/>
                <w:lang w:val="es-BO"/>
              </w:rPr>
            </w:pPr>
            <w:r>
              <w:rPr>
                <w:sz w:val="20"/>
                <w:lang w:val="es-BO"/>
              </w:rPr>
              <w:t>25,000</w:t>
            </w:r>
          </w:p>
        </w:tc>
      </w:tr>
      <w:tr w:rsidR="00EB75CF" w:rsidRPr="007E700B" w14:paraId="0422FA56" w14:textId="77777777" w:rsidTr="00EB75CF">
        <w:tc>
          <w:tcPr>
            <w:tcW w:w="3948" w:type="dxa"/>
          </w:tcPr>
          <w:p w14:paraId="5524CEAA" w14:textId="77777777" w:rsidR="00EB75CF" w:rsidRPr="007E700B" w:rsidRDefault="00EB75CF" w:rsidP="00EB75CF">
            <w:pPr>
              <w:pStyle w:val="ListParagraph"/>
              <w:numPr>
                <w:ilvl w:val="0"/>
                <w:numId w:val="14"/>
              </w:numPr>
              <w:suppressAutoHyphens w:val="0"/>
              <w:ind w:hanging="203"/>
              <w:contextualSpacing/>
              <w:rPr>
                <w:sz w:val="20"/>
                <w:lang w:val="es-BO"/>
              </w:rPr>
            </w:pPr>
            <w:r>
              <w:rPr>
                <w:sz w:val="20"/>
                <w:lang w:val="es-BO"/>
              </w:rPr>
              <w:t>Apoyo análisis de datos</w:t>
            </w:r>
          </w:p>
        </w:tc>
        <w:tc>
          <w:tcPr>
            <w:tcW w:w="1507" w:type="dxa"/>
          </w:tcPr>
          <w:p w14:paraId="0019270E" w14:textId="77777777" w:rsidR="00EB75CF" w:rsidRPr="007E700B" w:rsidRDefault="00EB75CF" w:rsidP="00953670">
            <w:pPr>
              <w:jc w:val="center"/>
              <w:rPr>
                <w:sz w:val="20"/>
                <w:lang w:val="es-BO"/>
              </w:rPr>
            </w:pPr>
            <w:r>
              <w:rPr>
                <w:sz w:val="20"/>
                <w:lang w:val="es-BO"/>
              </w:rPr>
              <w:t>4</w:t>
            </w:r>
          </w:p>
        </w:tc>
        <w:tc>
          <w:tcPr>
            <w:tcW w:w="1413" w:type="dxa"/>
          </w:tcPr>
          <w:p w14:paraId="5FFBE8A6" w14:textId="77777777" w:rsidR="00EB75CF" w:rsidRPr="007E700B" w:rsidRDefault="00EB75CF" w:rsidP="00953670">
            <w:pPr>
              <w:jc w:val="center"/>
              <w:rPr>
                <w:sz w:val="20"/>
                <w:lang w:val="es-BO"/>
              </w:rPr>
            </w:pPr>
            <w:r>
              <w:rPr>
                <w:sz w:val="20"/>
                <w:lang w:val="es-BO"/>
              </w:rPr>
              <w:t>2,500</w:t>
            </w:r>
          </w:p>
        </w:tc>
        <w:tc>
          <w:tcPr>
            <w:tcW w:w="1762" w:type="dxa"/>
          </w:tcPr>
          <w:p w14:paraId="5E191AB8" w14:textId="77777777" w:rsidR="00EB75CF" w:rsidRPr="007E700B" w:rsidRDefault="00EB75CF" w:rsidP="00953670">
            <w:pPr>
              <w:jc w:val="center"/>
              <w:rPr>
                <w:sz w:val="20"/>
                <w:lang w:val="es-BO"/>
              </w:rPr>
            </w:pPr>
            <w:r>
              <w:rPr>
                <w:sz w:val="20"/>
                <w:lang w:val="es-BO"/>
              </w:rPr>
              <w:t>10,000</w:t>
            </w:r>
          </w:p>
        </w:tc>
      </w:tr>
      <w:tr w:rsidR="00EB75CF" w:rsidRPr="007E700B" w14:paraId="7285117D" w14:textId="77777777" w:rsidTr="00EB75CF">
        <w:tc>
          <w:tcPr>
            <w:tcW w:w="3948" w:type="dxa"/>
          </w:tcPr>
          <w:p w14:paraId="4CEA6186" w14:textId="77777777" w:rsidR="00EB75CF" w:rsidRPr="00DF250A" w:rsidRDefault="00EB75CF" w:rsidP="00953670">
            <w:pPr>
              <w:rPr>
                <w:b/>
                <w:sz w:val="20"/>
                <w:lang w:val="es-BO"/>
              </w:rPr>
            </w:pPr>
            <w:r w:rsidRPr="00DF250A">
              <w:rPr>
                <w:b/>
                <w:sz w:val="20"/>
                <w:lang w:val="es-BO"/>
              </w:rPr>
              <w:t>Viajes de asistencia técnica</w:t>
            </w:r>
          </w:p>
        </w:tc>
        <w:tc>
          <w:tcPr>
            <w:tcW w:w="1507" w:type="dxa"/>
          </w:tcPr>
          <w:p w14:paraId="56AC38EE" w14:textId="77777777" w:rsidR="00EB75CF" w:rsidRPr="00DF250A" w:rsidRDefault="00EB75CF" w:rsidP="00953670">
            <w:pPr>
              <w:jc w:val="center"/>
              <w:rPr>
                <w:b/>
                <w:sz w:val="20"/>
                <w:lang w:val="es-BO"/>
              </w:rPr>
            </w:pPr>
            <w:r w:rsidRPr="00DF250A">
              <w:rPr>
                <w:b/>
                <w:sz w:val="20"/>
                <w:lang w:val="es-BO"/>
              </w:rPr>
              <w:t>6</w:t>
            </w:r>
          </w:p>
        </w:tc>
        <w:tc>
          <w:tcPr>
            <w:tcW w:w="1413" w:type="dxa"/>
          </w:tcPr>
          <w:p w14:paraId="2810E7D7" w14:textId="77777777" w:rsidR="00EB75CF" w:rsidRPr="00DF250A" w:rsidRDefault="00EB75CF" w:rsidP="00953670">
            <w:pPr>
              <w:jc w:val="center"/>
              <w:rPr>
                <w:b/>
                <w:sz w:val="20"/>
                <w:lang w:val="es-BO"/>
              </w:rPr>
            </w:pPr>
            <w:r w:rsidRPr="00DF250A">
              <w:rPr>
                <w:b/>
                <w:sz w:val="20"/>
                <w:lang w:val="es-BO"/>
              </w:rPr>
              <w:t>4,000</w:t>
            </w:r>
          </w:p>
        </w:tc>
        <w:tc>
          <w:tcPr>
            <w:tcW w:w="1762" w:type="dxa"/>
          </w:tcPr>
          <w:p w14:paraId="2B9AF3BB" w14:textId="77777777" w:rsidR="00EB75CF" w:rsidRPr="00DF250A" w:rsidRDefault="00EB75CF" w:rsidP="00953670">
            <w:pPr>
              <w:jc w:val="center"/>
              <w:rPr>
                <w:b/>
                <w:sz w:val="20"/>
                <w:lang w:val="es-BO"/>
              </w:rPr>
            </w:pPr>
            <w:r w:rsidRPr="00DF250A">
              <w:rPr>
                <w:b/>
                <w:sz w:val="20"/>
                <w:lang w:val="es-BO"/>
              </w:rPr>
              <w:t>24,000</w:t>
            </w:r>
          </w:p>
        </w:tc>
      </w:tr>
      <w:tr w:rsidR="00EB75CF" w:rsidRPr="005260B0" w14:paraId="6F1B132C" w14:textId="77777777" w:rsidTr="0093004B">
        <w:tc>
          <w:tcPr>
            <w:tcW w:w="3948" w:type="dxa"/>
          </w:tcPr>
          <w:p w14:paraId="75FCF054" w14:textId="74A77126" w:rsidR="00EB75CF" w:rsidRPr="00DF250A" w:rsidRDefault="00EB75CF" w:rsidP="00953670">
            <w:pPr>
              <w:rPr>
                <w:b/>
                <w:sz w:val="20"/>
                <w:lang w:val="es-BO"/>
              </w:rPr>
            </w:pPr>
            <w:r>
              <w:rPr>
                <w:b/>
                <w:sz w:val="20"/>
                <w:lang w:val="es-BO"/>
              </w:rPr>
              <w:t>Firma de apoyo a la preparación y segu</w:t>
            </w:r>
            <w:r w:rsidR="00EA1886">
              <w:rPr>
                <w:b/>
                <w:sz w:val="20"/>
                <w:lang w:val="es-BO"/>
              </w:rPr>
              <w:t>i</w:t>
            </w:r>
            <w:r>
              <w:rPr>
                <w:b/>
                <w:sz w:val="20"/>
                <w:lang w:val="es-BO"/>
              </w:rPr>
              <w:t>miento de la evaluación de Impacto</w:t>
            </w:r>
          </w:p>
        </w:tc>
        <w:tc>
          <w:tcPr>
            <w:tcW w:w="1507" w:type="dxa"/>
            <w:vAlign w:val="center"/>
          </w:tcPr>
          <w:p w14:paraId="039CB38A" w14:textId="77777777" w:rsidR="00EB75CF" w:rsidRPr="00DF250A" w:rsidRDefault="00EB75CF" w:rsidP="0093004B">
            <w:pPr>
              <w:jc w:val="center"/>
              <w:rPr>
                <w:b/>
                <w:sz w:val="20"/>
                <w:lang w:val="es-BO"/>
              </w:rPr>
            </w:pPr>
            <w:r>
              <w:rPr>
                <w:b/>
                <w:sz w:val="20"/>
                <w:lang w:val="es-BO"/>
              </w:rPr>
              <w:t>1</w:t>
            </w:r>
          </w:p>
        </w:tc>
        <w:tc>
          <w:tcPr>
            <w:tcW w:w="1413" w:type="dxa"/>
            <w:vAlign w:val="center"/>
          </w:tcPr>
          <w:p w14:paraId="2DA073B3" w14:textId="08A033C0" w:rsidR="00EB75CF" w:rsidRPr="00DF250A" w:rsidRDefault="0093004B" w:rsidP="0093004B">
            <w:pPr>
              <w:jc w:val="center"/>
              <w:rPr>
                <w:b/>
                <w:sz w:val="20"/>
                <w:lang w:val="es-BO"/>
              </w:rPr>
            </w:pPr>
            <w:r>
              <w:rPr>
                <w:b/>
                <w:sz w:val="20"/>
                <w:lang w:val="es-BO"/>
              </w:rPr>
              <w:t>8</w:t>
            </w:r>
            <w:r w:rsidR="00EB75CF">
              <w:rPr>
                <w:b/>
                <w:sz w:val="20"/>
                <w:lang w:val="es-BO"/>
              </w:rPr>
              <w:t>0,000</w:t>
            </w:r>
          </w:p>
        </w:tc>
        <w:tc>
          <w:tcPr>
            <w:tcW w:w="1762" w:type="dxa"/>
            <w:vAlign w:val="center"/>
          </w:tcPr>
          <w:p w14:paraId="7F836733" w14:textId="77777777" w:rsidR="00EB75CF" w:rsidRPr="00DF250A" w:rsidRDefault="00EB75CF" w:rsidP="0093004B">
            <w:pPr>
              <w:jc w:val="center"/>
              <w:rPr>
                <w:b/>
                <w:sz w:val="20"/>
                <w:lang w:val="es-BO"/>
              </w:rPr>
            </w:pPr>
            <w:r>
              <w:rPr>
                <w:b/>
                <w:sz w:val="20"/>
                <w:lang w:val="es-BO"/>
              </w:rPr>
              <w:t>80,000</w:t>
            </w:r>
          </w:p>
        </w:tc>
      </w:tr>
      <w:tr w:rsidR="00EB75CF" w:rsidRPr="007E700B" w14:paraId="3FA47049" w14:textId="77777777" w:rsidTr="00EB75CF">
        <w:tc>
          <w:tcPr>
            <w:tcW w:w="3948" w:type="dxa"/>
          </w:tcPr>
          <w:p w14:paraId="7CBB84BA" w14:textId="77777777" w:rsidR="00EB75CF" w:rsidRPr="00DF250A" w:rsidRDefault="00EB75CF" w:rsidP="00953670">
            <w:pPr>
              <w:rPr>
                <w:b/>
                <w:sz w:val="20"/>
                <w:lang w:val="es-BO"/>
              </w:rPr>
            </w:pPr>
            <w:r w:rsidRPr="00DF250A">
              <w:rPr>
                <w:b/>
                <w:sz w:val="20"/>
                <w:lang w:val="es-BO"/>
              </w:rPr>
              <w:t>Aprobación Comité de ética</w:t>
            </w:r>
          </w:p>
        </w:tc>
        <w:tc>
          <w:tcPr>
            <w:tcW w:w="1507" w:type="dxa"/>
          </w:tcPr>
          <w:p w14:paraId="40DFDC9D" w14:textId="77777777" w:rsidR="00EB75CF" w:rsidRPr="00DF250A" w:rsidRDefault="00EB75CF" w:rsidP="00953670">
            <w:pPr>
              <w:jc w:val="center"/>
              <w:rPr>
                <w:b/>
                <w:sz w:val="20"/>
                <w:lang w:val="es-BO"/>
              </w:rPr>
            </w:pPr>
            <w:r w:rsidRPr="00DF250A">
              <w:rPr>
                <w:b/>
                <w:sz w:val="20"/>
                <w:lang w:val="es-BO"/>
              </w:rPr>
              <w:t>1</w:t>
            </w:r>
          </w:p>
        </w:tc>
        <w:tc>
          <w:tcPr>
            <w:tcW w:w="1413" w:type="dxa"/>
          </w:tcPr>
          <w:p w14:paraId="671F556A" w14:textId="77777777" w:rsidR="00EB75CF" w:rsidRPr="00DF250A" w:rsidRDefault="00EB75CF" w:rsidP="00953670">
            <w:pPr>
              <w:jc w:val="center"/>
              <w:rPr>
                <w:b/>
                <w:sz w:val="20"/>
                <w:lang w:val="es-BO"/>
              </w:rPr>
            </w:pPr>
            <w:r w:rsidRPr="00DF250A">
              <w:rPr>
                <w:b/>
                <w:sz w:val="20"/>
                <w:lang w:val="es-BO"/>
              </w:rPr>
              <w:t>5,000</w:t>
            </w:r>
          </w:p>
        </w:tc>
        <w:tc>
          <w:tcPr>
            <w:tcW w:w="1762" w:type="dxa"/>
          </w:tcPr>
          <w:p w14:paraId="381CB04E" w14:textId="77777777" w:rsidR="00EB75CF" w:rsidRPr="00DF250A" w:rsidRDefault="00EB75CF" w:rsidP="00953670">
            <w:pPr>
              <w:jc w:val="center"/>
              <w:rPr>
                <w:b/>
                <w:sz w:val="20"/>
                <w:lang w:val="es-BO"/>
              </w:rPr>
            </w:pPr>
            <w:r w:rsidRPr="00DF250A">
              <w:rPr>
                <w:b/>
                <w:sz w:val="20"/>
                <w:lang w:val="es-BO"/>
              </w:rPr>
              <w:t>5,000</w:t>
            </w:r>
          </w:p>
        </w:tc>
      </w:tr>
      <w:tr w:rsidR="00EB75CF" w:rsidRPr="007E700B" w14:paraId="35359D04" w14:textId="77777777" w:rsidTr="00EB75CF">
        <w:tc>
          <w:tcPr>
            <w:tcW w:w="3948" w:type="dxa"/>
          </w:tcPr>
          <w:p w14:paraId="22747318" w14:textId="77777777" w:rsidR="00EB75CF" w:rsidRPr="00DF250A" w:rsidRDefault="00EB75CF" w:rsidP="00953670">
            <w:pPr>
              <w:rPr>
                <w:b/>
                <w:sz w:val="20"/>
                <w:lang w:val="es-BO"/>
              </w:rPr>
            </w:pPr>
            <w:r w:rsidRPr="00DF250A">
              <w:rPr>
                <w:b/>
                <w:sz w:val="20"/>
                <w:lang w:val="es-BO"/>
              </w:rPr>
              <w:t>Diseminación de resultados</w:t>
            </w:r>
          </w:p>
        </w:tc>
        <w:tc>
          <w:tcPr>
            <w:tcW w:w="1507" w:type="dxa"/>
          </w:tcPr>
          <w:p w14:paraId="687019A3" w14:textId="77777777" w:rsidR="00EB75CF" w:rsidRPr="00DF250A" w:rsidRDefault="00EB75CF" w:rsidP="00953670">
            <w:pPr>
              <w:jc w:val="center"/>
              <w:rPr>
                <w:b/>
                <w:sz w:val="20"/>
                <w:lang w:val="es-BO"/>
              </w:rPr>
            </w:pPr>
            <w:r w:rsidRPr="00DF250A">
              <w:rPr>
                <w:b/>
                <w:sz w:val="20"/>
                <w:lang w:val="es-BO"/>
              </w:rPr>
              <w:t>1</w:t>
            </w:r>
          </w:p>
        </w:tc>
        <w:tc>
          <w:tcPr>
            <w:tcW w:w="1413" w:type="dxa"/>
          </w:tcPr>
          <w:p w14:paraId="2F946BB7" w14:textId="77777777" w:rsidR="00EB75CF" w:rsidRPr="00DF250A" w:rsidRDefault="00EB75CF" w:rsidP="00953670">
            <w:pPr>
              <w:jc w:val="center"/>
              <w:rPr>
                <w:b/>
                <w:sz w:val="20"/>
                <w:lang w:val="es-BO"/>
              </w:rPr>
            </w:pPr>
            <w:r w:rsidRPr="00DF250A">
              <w:rPr>
                <w:b/>
                <w:sz w:val="20"/>
                <w:lang w:val="es-BO"/>
              </w:rPr>
              <w:t>10,000</w:t>
            </w:r>
          </w:p>
        </w:tc>
        <w:tc>
          <w:tcPr>
            <w:tcW w:w="1762" w:type="dxa"/>
          </w:tcPr>
          <w:p w14:paraId="6BF51BBA" w14:textId="77777777" w:rsidR="00EB75CF" w:rsidRPr="00DF250A" w:rsidRDefault="00EB75CF" w:rsidP="00953670">
            <w:pPr>
              <w:jc w:val="center"/>
              <w:rPr>
                <w:b/>
                <w:sz w:val="20"/>
                <w:lang w:val="es-BO"/>
              </w:rPr>
            </w:pPr>
            <w:r w:rsidRPr="00DF250A">
              <w:rPr>
                <w:b/>
                <w:sz w:val="20"/>
                <w:lang w:val="es-BO"/>
              </w:rPr>
              <w:t>10,000</w:t>
            </w:r>
          </w:p>
        </w:tc>
      </w:tr>
      <w:tr w:rsidR="00EB75CF" w:rsidRPr="007E700B" w14:paraId="2394C82B" w14:textId="77777777" w:rsidTr="00EB75CF">
        <w:tc>
          <w:tcPr>
            <w:tcW w:w="3948" w:type="dxa"/>
          </w:tcPr>
          <w:p w14:paraId="64D57266" w14:textId="77777777" w:rsidR="00EB75CF" w:rsidRPr="00DF250A" w:rsidRDefault="00EB75CF" w:rsidP="00953670">
            <w:pPr>
              <w:rPr>
                <w:b/>
                <w:sz w:val="20"/>
                <w:lang w:val="es-BO"/>
              </w:rPr>
            </w:pPr>
            <w:r w:rsidRPr="00DF250A">
              <w:rPr>
                <w:b/>
                <w:sz w:val="20"/>
                <w:lang w:val="es-BO"/>
              </w:rPr>
              <w:t>Total</w:t>
            </w:r>
          </w:p>
        </w:tc>
        <w:tc>
          <w:tcPr>
            <w:tcW w:w="1507" w:type="dxa"/>
          </w:tcPr>
          <w:p w14:paraId="6B92ABFD" w14:textId="77777777" w:rsidR="00EB75CF" w:rsidRPr="00DF250A" w:rsidRDefault="00EB75CF" w:rsidP="00953670">
            <w:pPr>
              <w:jc w:val="center"/>
              <w:rPr>
                <w:b/>
                <w:sz w:val="20"/>
                <w:lang w:val="es-BO"/>
              </w:rPr>
            </w:pPr>
          </w:p>
        </w:tc>
        <w:tc>
          <w:tcPr>
            <w:tcW w:w="1413" w:type="dxa"/>
          </w:tcPr>
          <w:p w14:paraId="74DCE931" w14:textId="77777777" w:rsidR="00EB75CF" w:rsidRPr="00DF250A" w:rsidRDefault="00EB75CF" w:rsidP="00953670">
            <w:pPr>
              <w:jc w:val="center"/>
              <w:rPr>
                <w:b/>
                <w:sz w:val="20"/>
                <w:lang w:val="es-BO"/>
              </w:rPr>
            </w:pPr>
          </w:p>
        </w:tc>
        <w:tc>
          <w:tcPr>
            <w:tcW w:w="1762" w:type="dxa"/>
          </w:tcPr>
          <w:p w14:paraId="59EAE660" w14:textId="77777777" w:rsidR="00EB75CF" w:rsidRPr="00DF250A" w:rsidRDefault="00EB75CF" w:rsidP="00953670">
            <w:pPr>
              <w:jc w:val="center"/>
              <w:rPr>
                <w:b/>
                <w:sz w:val="20"/>
                <w:lang w:val="es-BO"/>
              </w:rPr>
            </w:pPr>
            <w:r>
              <w:rPr>
                <w:b/>
                <w:sz w:val="20"/>
                <w:lang w:val="es-BO"/>
              </w:rPr>
              <w:t>336,840</w:t>
            </w:r>
          </w:p>
        </w:tc>
      </w:tr>
      <w:tr w:rsidR="00EB75CF" w:rsidRPr="007E700B" w14:paraId="34C721AE" w14:textId="77777777" w:rsidTr="0093004B">
        <w:tc>
          <w:tcPr>
            <w:tcW w:w="3948" w:type="dxa"/>
          </w:tcPr>
          <w:p w14:paraId="1DCFE48D" w14:textId="41CBA141" w:rsidR="00EB75CF" w:rsidRPr="005260B0" w:rsidRDefault="00EB75CF" w:rsidP="00953670">
            <w:pPr>
              <w:rPr>
                <w:b/>
                <w:sz w:val="20"/>
                <w:vertAlign w:val="superscript"/>
                <w:lang w:val="es-BO"/>
              </w:rPr>
            </w:pPr>
            <w:r>
              <w:rPr>
                <w:b/>
                <w:sz w:val="20"/>
                <w:lang w:val="es-BO"/>
              </w:rPr>
              <w:t>Evaluación de la campaña de cambio de comportamiento</w:t>
            </w:r>
          </w:p>
        </w:tc>
        <w:tc>
          <w:tcPr>
            <w:tcW w:w="1507" w:type="dxa"/>
          </w:tcPr>
          <w:p w14:paraId="4B7FC146" w14:textId="77777777" w:rsidR="00EB75CF" w:rsidRPr="007E700B" w:rsidRDefault="00EB75CF" w:rsidP="00953670">
            <w:pPr>
              <w:jc w:val="center"/>
              <w:rPr>
                <w:sz w:val="20"/>
                <w:lang w:val="es-BO"/>
              </w:rPr>
            </w:pPr>
          </w:p>
        </w:tc>
        <w:tc>
          <w:tcPr>
            <w:tcW w:w="1413" w:type="dxa"/>
          </w:tcPr>
          <w:p w14:paraId="7F268247" w14:textId="77777777" w:rsidR="00EB75CF" w:rsidRPr="007E700B" w:rsidRDefault="00EB75CF" w:rsidP="00953670">
            <w:pPr>
              <w:jc w:val="center"/>
              <w:rPr>
                <w:sz w:val="20"/>
                <w:lang w:val="es-BO"/>
              </w:rPr>
            </w:pPr>
          </w:p>
        </w:tc>
        <w:tc>
          <w:tcPr>
            <w:tcW w:w="1762" w:type="dxa"/>
            <w:vAlign w:val="center"/>
          </w:tcPr>
          <w:p w14:paraId="0360D48F" w14:textId="77777777" w:rsidR="00EB75CF" w:rsidRPr="005260B0" w:rsidRDefault="00EB75CF" w:rsidP="0093004B">
            <w:pPr>
              <w:jc w:val="center"/>
              <w:rPr>
                <w:b/>
                <w:sz w:val="20"/>
                <w:lang w:val="es-BO"/>
              </w:rPr>
            </w:pPr>
            <w:r w:rsidRPr="005260B0">
              <w:rPr>
                <w:b/>
                <w:sz w:val="20"/>
                <w:lang w:val="es-BO"/>
              </w:rPr>
              <w:t>3</w:t>
            </w:r>
            <w:r>
              <w:rPr>
                <w:b/>
                <w:sz w:val="20"/>
                <w:lang w:val="es-BO"/>
              </w:rPr>
              <w:t>66</w:t>
            </w:r>
            <w:r w:rsidRPr="005260B0">
              <w:rPr>
                <w:b/>
                <w:sz w:val="20"/>
                <w:lang w:val="es-BO"/>
              </w:rPr>
              <w:t>,</w:t>
            </w:r>
            <w:r>
              <w:rPr>
                <w:b/>
                <w:sz w:val="20"/>
                <w:lang w:val="es-BO"/>
              </w:rPr>
              <w:t>14</w:t>
            </w:r>
            <w:r w:rsidRPr="005260B0">
              <w:rPr>
                <w:b/>
                <w:sz w:val="20"/>
                <w:lang w:val="es-BO"/>
              </w:rPr>
              <w:t>0</w:t>
            </w:r>
          </w:p>
        </w:tc>
      </w:tr>
      <w:tr w:rsidR="00EB75CF" w:rsidRPr="007E700B" w14:paraId="7E5F750A" w14:textId="77777777" w:rsidTr="00EB75CF">
        <w:tc>
          <w:tcPr>
            <w:tcW w:w="3948" w:type="dxa"/>
          </w:tcPr>
          <w:p w14:paraId="4CD7F89C" w14:textId="77777777" w:rsidR="00EB75CF" w:rsidRPr="00D7048B" w:rsidRDefault="00EB75CF" w:rsidP="00953670">
            <w:pPr>
              <w:rPr>
                <w:b/>
                <w:sz w:val="20"/>
                <w:lang w:val="es-BO"/>
              </w:rPr>
            </w:pPr>
            <w:r>
              <w:rPr>
                <w:b/>
                <w:sz w:val="20"/>
                <w:lang w:val="es-BO"/>
              </w:rPr>
              <w:t>Gran Total</w:t>
            </w:r>
          </w:p>
        </w:tc>
        <w:tc>
          <w:tcPr>
            <w:tcW w:w="1507" w:type="dxa"/>
          </w:tcPr>
          <w:p w14:paraId="14695A3B" w14:textId="77777777" w:rsidR="00EB75CF" w:rsidRPr="007E700B" w:rsidRDefault="00EB75CF" w:rsidP="00953670">
            <w:pPr>
              <w:jc w:val="center"/>
              <w:rPr>
                <w:sz w:val="20"/>
                <w:lang w:val="es-BO"/>
              </w:rPr>
            </w:pPr>
          </w:p>
        </w:tc>
        <w:tc>
          <w:tcPr>
            <w:tcW w:w="1413" w:type="dxa"/>
          </w:tcPr>
          <w:p w14:paraId="28B74FF1" w14:textId="77777777" w:rsidR="00EB75CF" w:rsidRPr="007E700B" w:rsidRDefault="00EB75CF" w:rsidP="00953670">
            <w:pPr>
              <w:jc w:val="center"/>
              <w:rPr>
                <w:sz w:val="20"/>
                <w:lang w:val="es-BO"/>
              </w:rPr>
            </w:pPr>
          </w:p>
        </w:tc>
        <w:tc>
          <w:tcPr>
            <w:tcW w:w="1762" w:type="dxa"/>
          </w:tcPr>
          <w:p w14:paraId="1B82A778" w14:textId="77777777" w:rsidR="00EB75CF" w:rsidRPr="00BE774B" w:rsidRDefault="00EB75CF" w:rsidP="00953670">
            <w:pPr>
              <w:jc w:val="center"/>
              <w:rPr>
                <w:b/>
                <w:sz w:val="20"/>
                <w:lang w:val="es-BO"/>
              </w:rPr>
            </w:pPr>
            <w:r w:rsidRPr="00BE774B">
              <w:rPr>
                <w:b/>
                <w:sz w:val="20"/>
                <w:lang w:val="es-BO"/>
              </w:rPr>
              <w:t>7</w:t>
            </w:r>
            <w:r>
              <w:rPr>
                <w:b/>
                <w:sz w:val="20"/>
                <w:lang w:val="es-BO"/>
              </w:rPr>
              <w:t>02</w:t>
            </w:r>
            <w:r w:rsidRPr="00BE774B">
              <w:rPr>
                <w:b/>
                <w:sz w:val="20"/>
                <w:lang w:val="es-BO"/>
              </w:rPr>
              <w:t>,</w:t>
            </w:r>
            <w:r>
              <w:rPr>
                <w:b/>
                <w:sz w:val="20"/>
                <w:lang w:val="es-BO"/>
              </w:rPr>
              <w:t>980</w:t>
            </w:r>
          </w:p>
        </w:tc>
      </w:tr>
    </w:tbl>
    <w:p w14:paraId="54921990" w14:textId="5365C603" w:rsidR="00D35333" w:rsidRPr="00456391" w:rsidRDefault="00D35333" w:rsidP="00EB75CF">
      <w:pPr>
        <w:rPr>
          <w:rFonts w:ascii="Arial" w:hAnsi="Arial" w:cs="Arial"/>
          <w:sz w:val="18"/>
          <w:lang w:val="es-BO"/>
        </w:rPr>
      </w:pPr>
      <w:r w:rsidRPr="00456391">
        <w:rPr>
          <w:rFonts w:ascii="Arial" w:hAnsi="Arial" w:cs="Arial"/>
          <w:sz w:val="18"/>
          <w:lang w:val="es-BO"/>
        </w:rPr>
        <w:t>*Incluye recolección de muestras de calidad de agua.</w:t>
      </w:r>
    </w:p>
    <w:p w14:paraId="026A4666" w14:textId="77777777" w:rsidR="00EB75CF" w:rsidRPr="00EB75CF" w:rsidRDefault="00EB75CF" w:rsidP="00EB75CF">
      <w:pPr>
        <w:rPr>
          <w:rFonts w:ascii="Arial" w:hAnsi="Arial" w:cs="Arial"/>
          <w:sz w:val="22"/>
          <w:lang w:val="es-BO"/>
        </w:rPr>
      </w:pPr>
    </w:p>
    <w:p w14:paraId="03EB7FB5" w14:textId="77777777" w:rsidR="00D35333" w:rsidRPr="00D35333" w:rsidRDefault="00D35333" w:rsidP="0068237C">
      <w:pPr>
        <w:tabs>
          <w:tab w:val="left" w:pos="2241"/>
        </w:tabs>
        <w:rPr>
          <w:rFonts w:ascii="Arial" w:hAnsi="Arial" w:cs="Arial"/>
          <w:sz w:val="22"/>
          <w:szCs w:val="22"/>
          <w:lang w:val="es-CO"/>
        </w:rPr>
      </w:pPr>
    </w:p>
    <w:sectPr w:rsidR="00D35333" w:rsidRPr="00D35333" w:rsidSect="00A73ACD">
      <w:pgSz w:w="12240" w:h="15840"/>
      <w:pgMar w:top="1440" w:right="1800" w:bottom="1440" w:left="180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1C83" w:rsidP="00EC31C6" w:rsidRDefault="007C1C83" w14:paraId="714B073A" w14:textId="77777777">
      <w:r>
        <w:separator/>
      </w:r>
    </w:p>
  </w:endnote>
  <w:endnote w:type="continuationSeparator" w:id="0">
    <w:p w:rsidR="007C1C83" w:rsidP="00EC31C6" w:rsidRDefault="007C1C83" w14:paraId="3B9FB7C3" w14:textId="77777777">
      <w:r>
        <w:continuationSeparator/>
      </w:r>
    </w:p>
  </w:endnote>
  <w:endnote w:type="continuationNotice" w:id="1">
    <w:p w:rsidR="007C1C83" w:rsidRDefault="007C1C83" w14:paraId="78756238"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Bold">
    <w:altName w:val="Times New Roman"/>
    <w:panose1 w:val="02020803070505020304"/>
    <w:charset w:val="00"/>
    <w:family w:val="auto"/>
    <w:pitch w:val="variable"/>
    <w:sig w:usb0="00000000" w:usb1="C0007841"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79CA6" w14:textId="77777777" w:rsidR="00CD5723" w:rsidRDefault="00CD5723">
    <w:pPr>
      <w:pStyle w:val="Footer"/>
      <w:jc w:val="center"/>
    </w:pPr>
    <w:r>
      <w:fldChar w:fldCharType="begin"/>
    </w:r>
    <w:r>
      <w:instrText xml:space="preserve"> PAGE  \* roman </w:instrText>
    </w:r>
    <w:r>
      <w:fldChar w:fldCharType="separate"/>
    </w:r>
    <w:r>
      <w:rPr>
        <w:noProof/>
      </w:rPr>
      <w:t>ii</w:t>
    </w:r>
    <w:r>
      <w:rPr>
        <w:noProof/>
      </w:rPr>
      <w:fldChar w:fldCharType="end"/>
    </w:r>
  </w:p>
  <w:p w14:paraId="4341938D" w14:textId="77777777" w:rsidR="00CD5723" w:rsidRDefault="00CD57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F7046" w14:textId="77777777" w:rsidR="00CD5723" w:rsidRPr="00212F82" w:rsidRDefault="00CD5723">
    <w:pPr>
      <w:pStyle w:val="Footer"/>
      <w:jc w:val="center"/>
      <w:rPr>
        <w:rFonts w:ascii="Arial" w:hAnsi="Arial" w:cs="Arial"/>
        <w:sz w:val="18"/>
        <w:szCs w:val="18"/>
      </w:rPr>
    </w:pPr>
    <w:r w:rsidRPr="00212F82">
      <w:rPr>
        <w:rFonts w:ascii="Arial" w:hAnsi="Arial" w:cs="Arial"/>
        <w:sz w:val="18"/>
        <w:szCs w:val="18"/>
      </w:rPr>
      <w:fldChar w:fldCharType="begin"/>
    </w:r>
    <w:r w:rsidRPr="00212F82">
      <w:rPr>
        <w:rFonts w:ascii="Arial" w:hAnsi="Arial" w:cs="Arial"/>
        <w:sz w:val="18"/>
        <w:szCs w:val="18"/>
      </w:rPr>
      <w:instrText xml:space="preserve"> PAGE  \* ArabicDash </w:instrText>
    </w:r>
    <w:r w:rsidRPr="00212F82">
      <w:rPr>
        <w:rFonts w:ascii="Arial" w:hAnsi="Arial" w:cs="Arial"/>
        <w:sz w:val="18"/>
        <w:szCs w:val="18"/>
      </w:rPr>
      <w:fldChar w:fldCharType="separate"/>
    </w:r>
    <w:r>
      <w:rPr>
        <w:rFonts w:ascii="Arial" w:hAnsi="Arial" w:cs="Arial"/>
        <w:noProof/>
        <w:sz w:val="18"/>
        <w:szCs w:val="18"/>
      </w:rPr>
      <w:t>- 11 -</w:t>
    </w:r>
    <w:r w:rsidRPr="00212F82">
      <w:rPr>
        <w:rFonts w:ascii="Arial" w:hAnsi="Arial" w:cs="Arial"/>
        <w:noProof/>
        <w:sz w:val="18"/>
        <w:szCs w:val="18"/>
      </w:rPr>
      <w:fldChar w:fldCharType="end"/>
    </w:r>
  </w:p>
  <w:p w14:paraId="6EC32563" w14:textId="77777777" w:rsidR="00CD5723" w:rsidRDefault="00CD57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3E9EE" w14:textId="77777777" w:rsidR="00CD5723" w:rsidRPr="00212F82" w:rsidRDefault="00CD5723">
    <w:pPr>
      <w:pStyle w:val="Footer"/>
      <w:jc w:val="center"/>
      <w:rPr>
        <w:rFonts w:ascii="Arial" w:hAnsi="Arial" w:cs="Arial"/>
        <w:sz w:val="18"/>
        <w:szCs w:val="18"/>
      </w:rPr>
    </w:pPr>
    <w:r w:rsidRPr="00212F82">
      <w:rPr>
        <w:rFonts w:ascii="Arial" w:hAnsi="Arial" w:cs="Arial"/>
        <w:sz w:val="18"/>
        <w:szCs w:val="18"/>
      </w:rPr>
      <w:fldChar w:fldCharType="begin"/>
    </w:r>
    <w:r w:rsidRPr="00212F82">
      <w:rPr>
        <w:rFonts w:ascii="Arial" w:hAnsi="Arial" w:cs="Arial"/>
        <w:sz w:val="18"/>
        <w:szCs w:val="18"/>
      </w:rPr>
      <w:instrText xml:space="preserve"> PAGE \* ARABICDASH </w:instrText>
    </w:r>
    <w:r w:rsidRPr="00212F82">
      <w:rPr>
        <w:rFonts w:ascii="Arial" w:hAnsi="Arial" w:cs="Arial"/>
        <w:sz w:val="18"/>
        <w:szCs w:val="18"/>
      </w:rPr>
      <w:fldChar w:fldCharType="separate"/>
    </w:r>
    <w:r>
      <w:rPr>
        <w:rFonts w:ascii="Arial" w:hAnsi="Arial" w:cs="Arial"/>
        <w:noProof/>
        <w:sz w:val="18"/>
        <w:szCs w:val="18"/>
      </w:rPr>
      <w:t>- 14 -</w:t>
    </w:r>
    <w:r w:rsidRPr="00212F82">
      <w:rPr>
        <w:rFonts w:ascii="Arial" w:hAnsi="Arial" w:cs="Arial"/>
        <w:noProof/>
        <w:sz w:val="18"/>
        <w:szCs w:val="18"/>
      </w:rPr>
      <w:fldChar w:fldCharType="end"/>
    </w:r>
  </w:p>
  <w:p w14:paraId="10F2325F" w14:textId="77777777" w:rsidR="00CD5723" w:rsidRDefault="00CD572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FE01A" w14:textId="77777777" w:rsidR="00CD5723" w:rsidRPr="00212F82" w:rsidRDefault="00CD5723">
    <w:pPr>
      <w:pStyle w:val="Footer"/>
      <w:jc w:val="center"/>
      <w:rPr>
        <w:rFonts w:ascii="Arial" w:hAnsi="Arial" w:cs="Arial"/>
        <w:sz w:val="18"/>
        <w:szCs w:val="18"/>
      </w:rPr>
    </w:pPr>
    <w:r w:rsidRPr="00212F82">
      <w:rPr>
        <w:rFonts w:ascii="Arial" w:hAnsi="Arial" w:cs="Arial"/>
        <w:sz w:val="18"/>
        <w:szCs w:val="18"/>
      </w:rPr>
      <w:fldChar w:fldCharType="begin"/>
    </w:r>
    <w:r w:rsidRPr="00212F82">
      <w:rPr>
        <w:rFonts w:ascii="Arial" w:hAnsi="Arial" w:cs="Arial"/>
        <w:sz w:val="18"/>
        <w:szCs w:val="18"/>
      </w:rPr>
      <w:instrText xml:space="preserve"> PAGE \* ARABICDASH </w:instrText>
    </w:r>
    <w:r w:rsidRPr="00212F82">
      <w:rPr>
        <w:rFonts w:ascii="Arial" w:hAnsi="Arial" w:cs="Arial"/>
        <w:sz w:val="18"/>
        <w:szCs w:val="18"/>
      </w:rPr>
      <w:fldChar w:fldCharType="separate"/>
    </w:r>
    <w:r>
      <w:rPr>
        <w:rFonts w:ascii="Arial" w:hAnsi="Arial" w:cs="Arial"/>
        <w:noProof/>
        <w:sz w:val="18"/>
        <w:szCs w:val="18"/>
      </w:rPr>
      <w:t>- 20 -</w:t>
    </w:r>
    <w:r w:rsidRPr="00212F82">
      <w:rPr>
        <w:rFonts w:ascii="Arial" w:hAnsi="Arial" w:cs="Arial"/>
        <w:noProof/>
        <w:sz w:val="18"/>
        <w:szCs w:val="18"/>
      </w:rPr>
      <w:fldChar w:fldCharType="end"/>
    </w:r>
  </w:p>
  <w:p w14:paraId="10B51AA4" w14:textId="77777777" w:rsidR="00CD5723" w:rsidRDefault="00CD572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C5CF8" w14:textId="77777777" w:rsidR="00CD5723" w:rsidRPr="00212F82" w:rsidRDefault="00CD5723">
    <w:pPr>
      <w:pStyle w:val="Footer"/>
      <w:jc w:val="center"/>
      <w:rPr>
        <w:rFonts w:ascii="Arial" w:hAnsi="Arial" w:cs="Arial"/>
        <w:sz w:val="18"/>
        <w:szCs w:val="18"/>
      </w:rPr>
    </w:pPr>
    <w:r w:rsidRPr="00212F82">
      <w:rPr>
        <w:rFonts w:ascii="Arial" w:hAnsi="Arial" w:cs="Arial"/>
        <w:sz w:val="18"/>
        <w:szCs w:val="18"/>
      </w:rPr>
      <w:fldChar w:fldCharType="begin"/>
    </w:r>
    <w:r w:rsidRPr="00212F82">
      <w:rPr>
        <w:rFonts w:ascii="Arial" w:hAnsi="Arial" w:cs="Arial"/>
        <w:sz w:val="18"/>
        <w:szCs w:val="18"/>
      </w:rPr>
      <w:instrText xml:space="preserve"> PAGE \* ARABICDASH </w:instrText>
    </w:r>
    <w:r w:rsidRPr="00212F82">
      <w:rPr>
        <w:rFonts w:ascii="Arial" w:hAnsi="Arial" w:cs="Arial"/>
        <w:sz w:val="18"/>
        <w:szCs w:val="18"/>
      </w:rPr>
      <w:fldChar w:fldCharType="separate"/>
    </w:r>
    <w:r>
      <w:rPr>
        <w:rFonts w:ascii="Arial" w:hAnsi="Arial" w:cs="Arial"/>
        <w:noProof/>
        <w:sz w:val="18"/>
        <w:szCs w:val="18"/>
      </w:rPr>
      <w:t>- 22 -</w:t>
    </w:r>
    <w:r w:rsidRPr="00212F82">
      <w:rPr>
        <w:rFonts w:ascii="Arial" w:hAnsi="Arial" w:cs="Arial"/>
        <w:noProof/>
        <w:sz w:val="18"/>
        <w:szCs w:val="18"/>
      </w:rPr>
      <w:fldChar w:fldCharType="end"/>
    </w:r>
  </w:p>
  <w:p w14:paraId="12D77375" w14:textId="77777777" w:rsidR="00CD5723" w:rsidRDefault="00CD57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1C83" w:rsidP="00EC31C6" w:rsidRDefault="007C1C83" w14:paraId="0AC79030" w14:textId="77777777">
      <w:r w:rsidRPr="00EC31C6">
        <w:rPr>
          <w:color w:val="000000"/>
        </w:rPr>
        <w:separator/>
      </w:r>
    </w:p>
  </w:footnote>
  <w:footnote w:type="continuationSeparator" w:id="0">
    <w:p w:rsidR="007C1C83" w:rsidP="00EC31C6" w:rsidRDefault="007C1C83" w14:paraId="1FC377E2" w14:textId="77777777">
      <w:r>
        <w:continuationSeparator/>
      </w:r>
    </w:p>
  </w:footnote>
  <w:footnote w:type="continuationNotice" w:id="1">
    <w:p w:rsidR="007C1C83" w:rsidRDefault="007C1C83" w14:paraId="6E7C6933" w14:textId="77777777"/>
  </w:footnote>
  <w:footnote w:id="2">
    <w:p w:rsidR="00CD5723" w:rsidP="00145288" w:rsidRDefault="00CD5723" w14:paraId="3424A845" w14:textId="77777777"/>
  </w:footnote>
  <w:footnote w:id="3">
    <w:p w:rsidRPr="00180E95" w:rsidR="008A6CFF" w:rsidRDefault="008A6CFF" w14:paraId="29AACA43" w14:textId="77777777">
      <w:pPr>
        <w:pStyle w:val="FootnoteText"/>
        <w:rPr>
          <w:lang w:val="es-CO"/>
        </w:rPr>
      </w:pPr>
      <w:r>
        <w:rPr>
          <w:rStyle w:val="FootnoteReference"/>
        </w:rPr>
        <w:footnoteRef/>
      </w:r>
      <w:r>
        <w:t xml:space="preserve"> </w:t>
      </w:r>
      <w:r>
        <w:rPr>
          <w:lang w:val="es-CO"/>
        </w:rPr>
        <w:t>Este indicador se deberá levantar para todos los proyectos financiados con el Programa.</w:t>
      </w:r>
    </w:p>
  </w:footnote>
  <w:footnote w:id="4">
    <w:p w:rsidRPr="002749C3" w:rsidR="008A6CFF" w:rsidRDefault="008A6CFF" w14:paraId="2B582387" w14:textId="270EC21F">
      <w:pPr>
        <w:pStyle w:val="FootnoteText"/>
      </w:pPr>
      <w:r>
        <w:rPr>
          <w:rStyle w:val="FootnoteReference"/>
        </w:rPr>
        <w:footnoteRef/>
      </w:r>
      <w:r>
        <w:t xml:space="preserve"> </w:t>
      </w:r>
      <w:r>
        <w:rPr>
          <w:rStyle w:val="normaltextrun"/>
          <w:rFonts w:ascii="Arial" w:hAnsi="Arial" w:cs="Arial"/>
          <w:color w:val="000000"/>
          <w:sz w:val="16"/>
          <w:szCs w:val="16"/>
          <w:shd w:val="clear" w:color="auto" w:fill="FFFFFF"/>
          <w:lang w:val="es-CO"/>
        </w:rPr>
        <w:t>De acuerdo a los ODS, acceso básico se refiere a una fuente mejorada disponible a menos de 30 minutos ida y vuelta.</w:t>
      </w:r>
    </w:p>
  </w:footnote>
  <w:footnote w:id="5">
    <w:p w:rsidRPr="00F1667B" w:rsidR="008A6CFF" w:rsidDel="00023ECF" w:rsidRDefault="008A6CFF" w14:paraId="14D4DCCD" w14:textId="4CFA1674">
      <w:pPr>
        <w:pStyle w:val="FootnoteText"/>
        <w:rPr>
          <w:del w:author="Velasquez Rodriguez, Manuela" w:date="2018-10-26T09:34:00Z" w:id="25"/>
          <w:lang w:val="es-ES"/>
        </w:rPr>
      </w:pPr>
    </w:p>
  </w:footnote>
  <w:footnote w:id="6">
    <w:p w:rsidRPr="009B413C" w:rsidR="008A6CFF" w:rsidRDefault="008A6CFF" w14:paraId="114E536B" w14:textId="77668D87">
      <w:pPr>
        <w:pStyle w:val="FootnoteText"/>
        <w:rPr>
          <w:lang w:val="es-CO"/>
        </w:rPr>
      </w:pPr>
      <w:r>
        <w:rPr>
          <w:rStyle w:val="FootnoteReference"/>
        </w:rPr>
        <w:footnoteRef/>
      </w:r>
      <w:r>
        <w:t xml:space="preserve"> </w:t>
      </w:r>
      <w:r>
        <w:rPr>
          <w:lang w:val="es-CO"/>
        </w:rPr>
        <w:t>Este indicador se deberá levantar para todos los proyectos financiados con el Programa.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10A5C"/>
    <w:multiLevelType w:val="multilevel"/>
    <w:tmpl w:val="3A3C8F3E"/>
    <w:lvl w:ilvl="0">
      <w:start w:val="1"/>
      <w:numFmt w:val="upperRoman"/>
      <w:lvlText w:val="%1."/>
      <w:lvlJc w:val="center"/>
      <w:pPr>
        <w:tabs>
          <w:tab w:val="num" w:pos="360"/>
        </w:tabs>
        <w:ind w:left="288" w:hanging="288"/>
      </w:pPr>
      <w:rPr>
        <w:rFonts w:hint="default" w:ascii="Times New Roman Bold" w:hAnsi="Times New Roman Bold"/>
        <w:b/>
        <w:i w:val="0"/>
        <w:sz w:val="24"/>
      </w:rPr>
    </w:lvl>
    <w:lvl w:ilvl="1">
      <w:start w:val="1"/>
      <w:numFmt w:val="decimal"/>
      <w:lvlText w:val="2.%2."/>
      <w:lvlJc w:val="left"/>
      <w:pPr>
        <w:tabs>
          <w:tab w:val="num" w:pos="720"/>
        </w:tabs>
        <w:ind w:left="720" w:hanging="720"/>
      </w:pPr>
      <w:rPr>
        <w:rFonts w:hint="default"/>
      </w:rPr>
    </w:lvl>
    <w:lvl w:ilvl="2">
      <w:start w:val="1"/>
      <w:numFmt w:val="lowerLetter"/>
      <w:lvlRestart w:val="0"/>
      <w:lvlText w:val="%3."/>
      <w:lvlJc w:val="left"/>
      <w:pPr>
        <w:tabs>
          <w:tab w:val="num" w:pos="1800"/>
        </w:tabs>
        <w:ind w:left="1800" w:hanging="360"/>
      </w:pPr>
      <w:rPr>
        <w:rFonts w:hint="default" w:ascii="Times New Roman Bold" w:hAnsi="Times New Roman Bold"/>
        <w:b/>
        <w:i w:val="0"/>
        <w:sz w:val="24"/>
      </w:rPr>
    </w:lvl>
    <w:lvl w:ilvl="3">
      <w:start w:val="1"/>
      <w:numFmt w:val="lowerRoman"/>
      <w:lvlRestart w:val="0"/>
      <w:lvlText w:val="(%4)"/>
      <w:lvlJc w:val="right"/>
      <w:pPr>
        <w:tabs>
          <w:tab w:val="num" w:pos="2088"/>
        </w:tabs>
        <w:ind w:left="2088" w:hanging="288"/>
      </w:pPr>
      <w:rPr>
        <w:rFonts w:hint="default" w:ascii="Times New Roman Bold" w:hAnsi="Times New Roman Bold"/>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15:restartNumberingAfterBreak="0">
    <w:nsid w:val="0D7A2B35"/>
    <w:multiLevelType w:val="multilevel"/>
    <w:tmpl w:val="0A4EB1C4"/>
    <w:lvl w:ilvl="0">
      <w:start w:val="1"/>
      <w:numFmt w:val="upperRoman"/>
      <w:lvlRestart w:val="0"/>
      <w:lvlText w:val="%1."/>
      <w:lvlJc w:val="center"/>
      <w:pPr>
        <w:tabs>
          <w:tab w:val="num" w:pos="1800"/>
        </w:tabs>
        <w:ind w:left="1152" w:firstLine="288"/>
      </w:pPr>
      <w:rPr>
        <w:rFonts w:hint="default"/>
        <w:b/>
        <w:i w:val="0"/>
      </w:rPr>
    </w:lvl>
    <w:lvl w:ilvl="1">
      <w:start w:val="1"/>
      <w:numFmt w:val="decimal"/>
      <w:lvlText w:val="1.%2"/>
      <w:lvlJc w:val="left"/>
      <w:pPr>
        <w:tabs>
          <w:tab w:val="num" w:pos="1476"/>
        </w:tabs>
        <w:ind w:left="1476" w:hanging="1296"/>
      </w:pPr>
      <w:rPr>
        <w:rFonts w:hint="default"/>
        <w:b w:val="0"/>
        <w:sz w:val="22"/>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2" w15:restartNumberingAfterBreak="0">
    <w:nsid w:val="0F1F4E08"/>
    <w:multiLevelType w:val="hybridMultilevel"/>
    <w:tmpl w:val="C6D67728"/>
    <w:lvl w:ilvl="0" w:tplc="D8A015F0">
      <w:start w:val="1"/>
      <w:numFmt w:val="upperRoman"/>
      <w:lvlText w:val="%1."/>
      <w:lvlJc w:val="left"/>
      <w:pPr>
        <w:ind w:left="1800" w:hanging="720"/>
      </w:pPr>
      <w:rPr>
        <w:rFonts w:hint="default"/>
        <w:b/>
        <w:vertAlign w:val="baseline"/>
      </w:rPr>
    </w:lvl>
    <w:lvl w:ilvl="1" w:tplc="276233A2">
      <w:start w:val="1"/>
      <w:numFmt w:val="lowerLetter"/>
      <w:lvlText w:val="%2."/>
      <w:lvlJc w:val="left"/>
      <w:pPr>
        <w:ind w:left="2160" w:hanging="360"/>
      </w:pPr>
    </w:lvl>
    <w:lvl w:ilvl="2" w:tplc="53AEB4EA" w:tentative="1">
      <w:start w:val="1"/>
      <w:numFmt w:val="lowerRoman"/>
      <w:lvlText w:val="%3."/>
      <w:lvlJc w:val="right"/>
      <w:pPr>
        <w:ind w:left="2880" w:hanging="180"/>
      </w:pPr>
    </w:lvl>
    <w:lvl w:ilvl="3" w:tplc="F118E7B6" w:tentative="1">
      <w:start w:val="1"/>
      <w:numFmt w:val="decimal"/>
      <w:lvlText w:val="%4."/>
      <w:lvlJc w:val="left"/>
      <w:pPr>
        <w:ind w:left="3600" w:hanging="360"/>
      </w:pPr>
    </w:lvl>
    <w:lvl w:ilvl="4" w:tplc="D0B07800" w:tentative="1">
      <w:start w:val="1"/>
      <w:numFmt w:val="lowerLetter"/>
      <w:lvlText w:val="%5."/>
      <w:lvlJc w:val="left"/>
      <w:pPr>
        <w:ind w:left="4320" w:hanging="360"/>
      </w:pPr>
    </w:lvl>
    <w:lvl w:ilvl="5" w:tplc="0DFA79CC" w:tentative="1">
      <w:start w:val="1"/>
      <w:numFmt w:val="lowerRoman"/>
      <w:lvlText w:val="%6."/>
      <w:lvlJc w:val="right"/>
      <w:pPr>
        <w:ind w:left="5040" w:hanging="180"/>
      </w:pPr>
    </w:lvl>
    <w:lvl w:ilvl="6" w:tplc="E7A2B2DA" w:tentative="1">
      <w:start w:val="1"/>
      <w:numFmt w:val="decimal"/>
      <w:lvlText w:val="%7."/>
      <w:lvlJc w:val="left"/>
      <w:pPr>
        <w:ind w:left="5760" w:hanging="360"/>
      </w:pPr>
    </w:lvl>
    <w:lvl w:ilvl="7" w:tplc="09C072D2" w:tentative="1">
      <w:start w:val="1"/>
      <w:numFmt w:val="lowerLetter"/>
      <w:lvlText w:val="%8."/>
      <w:lvlJc w:val="left"/>
      <w:pPr>
        <w:ind w:left="6480" w:hanging="360"/>
      </w:pPr>
    </w:lvl>
    <w:lvl w:ilvl="8" w:tplc="674C2AD2" w:tentative="1">
      <w:start w:val="1"/>
      <w:numFmt w:val="lowerRoman"/>
      <w:lvlText w:val="%9."/>
      <w:lvlJc w:val="right"/>
      <w:pPr>
        <w:ind w:left="7200" w:hanging="180"/>
      </w:pPr>
    </w:lvl>
  </w:abstractNum>
  <w:abstractNum w:abstractNumId="3" w15:restartNumberingAfterBreak="0">
    <w:nsid w:val="1BB53640"/>
    <w:multiLevelType w:val="hybridMultilevel"/>
    <w:tmpl w:val="5ED466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2E2A8E"/>
    <w:multiLevelType w:val="multilevel"/>
    <w:tmpl w:val="6A2452E6"/>
    <w:styleLink w:val="LFO9"/>
    <w:lvl w:ilvl="0">
      <w:start w:val="1"/>
      <w:numFmt w:val="lowerLetter"/>
      <w:pStyle w:val="Paragrapha"/>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2779192E"/>
    <w:multiLevelType w:val="hybridMultilevel"/>
    <w:tmpl w:val="5810AFAC"/>
    <w:lvl w:ilvl="0" w:tplc="04090001">
      <w:start w:val="1"/>
      <w:numFmt w:val="bullet"/>
      <w:lvlText w:val=""/>
      <w:lvlJc w:val="left"/>
      <w:pPr>
        <w:ind w:left="1080" w:hanging="360"/>
      </w:pPr>
      <w:rPr>
        <w:rFonts w:hint="default" w:ascii="Symbol" w:hAnsi="Symbol"/>
      </w:rPr>
    </w:lvl>
    <w:lvl w:ilvl="1" w:tplc="04090003">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6" w15:restartNumberingAfterBreak="0">
    <w:nsid w:val="2A621F9F"/>
    <w:multiLevelType w:val="hybridMultilevel"/>
    <w:tmpl w:val="F8E4F064"/>
    <w:lvl w:ilvl="0" w:tplc="6C30D304">
      <w:start w:val="1"/>
      <w:numFmt w:val="upperLetter"/>
      <w:lvlText w:val="%1."/>
      <w:lvlJc w:val="left"/>
      <w:pPr>
        <w:ind w:left="917" w:hanging="360"/>
      </w:pPr>
      <w:rPr>
        <w:rFonts w:hint="default"/>
      </w:rPr>
    </w:lvl>
    <w:lvl w:ilvl="1" w:tplc="04090019" w:tentative="1">
      <w:start w:val="1"/>
      <w:numFmt w:val="lowerLetter"/>
      <w:lvlText w:val="%2."/>
      <w:lvlJc w:val="left"/>
      <w:pPr>
        <w:ind w:left="1637" w:hanging="360"/>
      </w:pPr>
    </w:lvl>
    <w:lvl w:ilvl="2" w:tplc="0409001B" w:tentative="1">
      <w:start w:val="1"/>
      <w:numFmt w:val="lowerRoman"/>
      <w:lvlText w:val="%3."/>
      <w:lvlJc w:val="right"/>
      <w:pPr>
        <w:ind w:left="2357" w:hanging="180"/>
      </w:pPr>
    </w:lvl>
    <w:lvl w:ilvl="3" w:tplc="0409000F" w:tentative="1">
      <w:start w:val="1"/>
      <w:numFmt w:val="decimal"/>
      <w:lvlText w:val="%4."/>
      <w:lvlJc w:val="left"/>
      <w:pPr>
        <w:ind w:left="3077" w:hanging="360"/>
      </w:pPr>
    </w:lvl>
    <w:lvl w:ilvl="4" w:tplc="04090019" w:tentative="1">
      <w:start w:val="1"/>
      <w:numFmt w:val="lowerLetter"/>
      <w:lvlText w:val="%5."/>
      <w:lvlJc w:val="left"/>
      <w:pPr>
        <w:ind w:left="3797" w:hanging="360"/>
      </w:pPr>
    </w:lvl>
    <w:lvl w:ilvl="5" w:tplc="0409001B" w:tentative="1">
      <w:start w:val="1"/>
      <w:numFmt w:val="lowerRoman"/>
      <w:lvlText w:val="%6."/>
      <w:lvlJc w:val="right"/>
      <w:pPr>
        <w:ind w:left="4517" w:hanging="180"/>
      </w:pPr>
    </w:lvl>
    <w:lvl w:ilvl="6" w:tplc="0409000F" w:tentative="1">
      <w:start w:val="1"/>
      <w:numFmt w:val="decimal"/>
      <w:lvlText w:val="%7."/>
      <w:lvlJc w:val="left"/>
      <w:pPr>
        <w:ind w:left="5237" w:hanging="360"/>
      </w:pPr>
    </w:lvl>
    <w:lvl w:ilvl="7" w:tplc="04090019" w:tentative="1">
      <w:start w:val="1"/>
      <w:numFmt w:val="lowerLetter"/>
      <w:lvlText w:val="%8."/>
      <w:lvlJc w:val="left"/>
      <w:pPr>
        <w:ind w:left="5957" w:hanging="360"/>
      </w:pPr>
    </w:lvl>
    <w:lvl w:ilvl="8" w:tplc="0409001B" w:tentative="1">
      <w:start w:val="1"/>
      <w:numFmt w:val="lowerRoman"/>
      <w:lvlText w:val="%9."/>
      <w:lvlJc w:val="right"/>
      <w:pPr>
        <w:ind w:left="6677" w:hanging="180"/>
      </w:pPr>
    </w:lvl>
  </w:abstractNum>
  <w:abstractNum w:abstractNumId="7" w15:restartNumberingAfterBreak="0">
    <w:nsid w:val="35042685"/>
    <w:multiLevelType w:val="multilevel"/>
    <w:tmpl w:val="4672034A"/>
    <w:styleLink w:val="WWOutlineListStyle"/>
    <w:lvl w:ilvl="0">
      <w:start w:val="1"/>
      <w:numFmt w:val="upperRoman"/>
      <w:pStyle w:val="Heading1"/>
      <w:lvlText w:val="%1."/>
      <w:lvlJc w:val="left"/>
      <w:pPr>
        <w:ind w:left="4050" w:hanging="360"/>
      </w:pPr>
      <w:rPr>
        <w:rFonts w:hint="default"/>
        <w:b/>
        <w:i w:val="0"/>
        <w:sz w:val="24"/>
      </w:rPr>
    </w:lvl>
    <w:lvl w:ilvl="1">
      <w:start w:val="1"/>
      <w:numFmt w:val="lowerLetter"/>
      <w:pStyle w:val="Heading2"/>
      <w:lvlText w:val="%2."/>
      <w:lvlJc w:val="left"/>
      <w:pPr>
        <w:ind w:left="1080" w:hanging="360"/>
      </w:pPr>
      <w:rPr>
        <w:b/>
        <w:i w:val="0"/>
        <w:sz w:val="24"/>
      </w:rPr>
    </w:lvl>
    <w:lvl w:ilvl="2" w:tentative="1">
      <w:start w:val="1"/>
      <w:numFmt w:val="lowerRoman"/>
      <w:pStyle w:val="Heading3"/>
      <w:lvlText w:val="%3."/>
      <w:lvlJc w:val="right"/>
      <w:pPr>
        <w:ind w:left="1800" w:hanging="180"/>
      </w:pPr>
      <w:rPr>
        <w:b/>
        <w:i w:val="0"/>
        <w:sz w:val="24"/>
      </w:rPr>
    </w:lvl>
    <w:lvl w:ilvl="3">
      <w:start w:val="1"/>
      <w:numFmt w:val="upperLetter"/>
      <w:pStyle w:val="Heading4"/>
      <w:lvlText w:val="%4."/>
      <w:lvlJc w:val="left"/>
      <w:pPr>
        <w:ind w:left="2520" w:hanging="360"/>
      </w:pPr>
      <w:rPr>
        <w:b/>
        <w:i w:val="0"/>
        <w:sz w:val="24"/>
      </w:rPr>
    </w:lvl>
    <w:lvl w:ilvl="4" w:tentative="1">
      <w:start w:val="1"/>
      <w:numFmt w:val="lowerLetter"/>
      <w:pStyle w:val="Heading5"/>
      <w:lvlText w:val="%5."/>
      <w:lvlJc w:val="left"/>
      <w:pPr>
        <w:ind w:left="3240" w:hanging="360"/>
      </w:pPr>
      <w:rPr>
        <w:b/>
        <w:i w:val="0"/>
        <w:sz w:val="24"/>
      </w:rPr>
    </w:lvl>
    <w:lvl w:ilvl="5" w:tentative="1">
      <w:start w:val="1"/>
      <w:numFmt w:val="lowerRoman"/>
      <w:lvlText w:val="%6."/>
      <w:lvlJc w:val="right"/>
      <w:pPr>
        <w:ind w:left="3960" w:hanging="180"/>
      </w:pPr>
    </w:lvl>
    <w:lvl w:ilvl="6" w:tentative="1">
      <w:start w:val="1"/>
      <w:numFmt w:val="decimal"/>
      <w:pStyle w:val="Heading7"/>
      <w:lvlText w:val="%7."/>
      <w:lvlJc w:val="left"/>
      <w:pPr>
        <w:ind w:left="4680" w:hanging="360"/>
      </w:pPr>
    </w:lvl>
    <w:lvl w:ilvl="7" w:tentative="1">
      <w:start w:val="1"/>
      <w:numFmt w:val="lowerLetter"/>
      <w:pStyle w:val="Heading8"/>
      <w:lvlText w:val="%8."/>
      <w:lvlJc w:val="left"/>
      <w:pPr>
        <w:ind w:left="5400" w:hanging="360"/>
      </w:pPr>
    </w:lvl>
    <w:lvl w:ilvl="8" w:tentative="1">
      <w:start w:val="1"/>
      <w:numFmt w:val="lowerRoman"/>
      <w:pStyle w:val="Heading9"/>
      <w:lvlText w:val="%9."/>
      <w:lvlJc w:val="right"/>
      <w:pPr>
        <w:ind w:left="6120" w:hanging="180"/>
      </w:pPr>
    </w:lvl>
  </w:abstractNum>
  <w:abstractNum w:abstractNumId="8"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9" w15:restartNumberingAfterBreak="0">
    <w:nsid w:val="38D33385"/>
    <w:multiLevelType w:val="multilevel"/>
    <w:tmpl w:val="F502F82A"/>
    <w:lvl w:ilvl="0">
      <w:start w:val="3"/>
      <w:numFmt w:val="decimal"/>
      <w:lvlText w:val="%1"/>
      <w:lvlJc w:val="left"/>
      <w:pPr>
        <w:ind w:left="360" w:hanging="360"/>
      </w:pPr>
      <w:rPr>
        <w:rFonts w:hint="default"/>
      </w:rPr>
    </w:lvl>
    <w:lvl w:ilvl="1">
      <w:start w:val="1"/>
      <w:numFmt w:val="decimal"/>
      <w:lvlText w:val="%1.%2"/>
      <w:lvlJc w:val="left"/>
      <w:pPr>
        <w:ind w:left="1260" w:hanging="360"/>
      </w:pPr>
      <w:rPr>
        <w:rFonts w:hint="default" w:ascii="Times New Roman" w:hAnsi="Times New Roman" w:cs="Times New Roman"/>
      </w:rPr>
    </w:lvl>
    <w:lvl w:ilvl="2">
      <w:start w:val="1"/>
      <w:numFmt w:val="bullet"/>
      <w:lvlText w:val=""/>
      <w:lvlJc w:val="left"/>
      <w:pPr>
        <w:ind w:left="2520" w:hanging="720"/>
      </w:pPr>
      <w:rPr>
        <w:rFonts w:hint="default" w:ascii="Symbol" w:hAnsi="Symbol"/>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0" w15:restartNumberingAfterBreak="0">
    <w:nsid w:val="41356207"/>
    <w:multiLevelType w:val="multilevel"/>
    <w:tmpl w:val="FFDC3152"/>
    <w:styleLink w:val="LFO5"/>
    <w:lvl w:ilvl="0">
      <w:numFmt w:val="bullet"/>
      <w:pStyle w:val="bullets"/>
      <w:lvlText w:val=""/>
      <w:lvlJc w:val="left"/>
      <w:pPr>
        <w:ind w:left="1296" w:hanging="576"/>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1" w15:restartNumberingAfterBreak="0">
    <w:nsid w:val="43B9539F"/>
    <w:multiLevelType w:val="multilevel"/>
    <w:tmpl w:val="756A0294"/>
    <w:styleLink w:val="LFO8"/>
    <w:lvl w:ilvl="0">
      <w:start w:val="1"/>
      <w:numFmt w:val="upperRoman"/>
      <w:pStyle w:val="AutoNumpara"/>
      <w:lvlText w:val="%1."/>
      <w:lvlJc w:val="center"/>
      <w:pPr>
        <w:ind w:left="288"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12" w15:restartNumberingAfterBreak="0">
    <w:nsid w:val="48F8060F"/>
    <w:multiLevelType w:val="hybridMultilevel"/>
    <w:tmpl w:val="75A6F1F0"/>
    <w:lvl w:ilvl="0" w:tplc="B226140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1610B1"/>
    <w:multiLevelType w:val="multilevel"/>
    <w:tmpl w:val="0C44E9B6"/>
    <w:lvl w:ilvl="0">
      <w:start w:val="1"/>
      <w:numFmt w:val="bullet"/>
      <w:lvlText w:val=""/>
      <w:lvlJc w:val="left"/>
      <w:pPr>
        <w:ind w:left="360" w:hanging="360"/>
      </w:pPr>
      <w:rPr>
        <w:rFonts w:hint="default" w:ascii="Symbol" w:hAnsi="Symbol"/>
        <w:sz w:val="22"/>
      </w:rPr>
    </w:lvl>
    <w:lvl w:ilvl="1">
      <w:start w:val="1"/>
      <w:numFmt w:val="decimal"/>
      <w:lvlText w:val="%1.%2"/>
      <w:lvlJc w:val="left"/>
      <w:pPr>
        <w:ind w:left="1260" w:hanging="360"/>
      </w:pPr>
      <w:rPr>
        <w:rFonts w:hint="default" w:ascii="Times New Roman" w:hAnsi="Times New Roman" w:cs="Times New Roman"/>
      </w:rPr>
    </w:lvl>
    <w:lvl w:ilvl="2">
      <w:start w:val="1"/>
      <w:numFmt w:val="bullet"/>
      <w:lvlText w:val=""/>
      <w:lvlJc w:val="left"/>
      <w:pPr>
        <w:ind w:left="2520" w:hanging="720"/>
      </w:pPr>
      <w:rPr>
        <w:rFonts w:hint="default" w:ascii="Symbol" w:hAnsi="Symbol"/>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4" w15:restartNumberingAfterBreak="0">
    <w:nsid w:val="514621E4"/>
    <w:multiLevelType w:val="multilevel"/>
    <w:tmpl w:val="2706629A"/>
    <w:styleLink w:val="LFO4"/>
    <w:lvl w:ilvl="0">
      <w:start w:val="1"/>
      <w:numFmt w:val="decimal"/>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5" w15:restartNumberingAfterBreak="0">
    <w:nsid w:val="589A55AD"/>
    <w:multiLevelType w:val="multilevel"/>
    <w:tmpl w:val="1F30F58C"/>
    <w:styleLink w:val="LFO11"/>
    <w:lvl w:ilvl="0">
      <w:start w:val="1"/>
      <w:numFmt w:val="lowerRoman"/>
      <w:pStyle w:val="RomanParagraph"/>
      <w:lvlText w:val="(%1)"/>
      <w:lvlJc w:val="right"/>
      <w:pPr>
        <w:ind w:left="1728" w:hanging="288"/>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6" w15:restartNumberingAfterBreak="0">
    <w:nsid w:val="68D346D1"/>
    <w:multiLevelType w:val="hybridMultilevel"/>
    <w:tmpl w:val="F8E4F064"/>
    <w:lvl w:ilvl="0" w:tplc="6C30D304">
      <w:start w:val="1"/>
      <w:numFmt w:val="upperLetter"/>
      <w:lvlText w:val="%1."/>
      <w:lvlJc w:val="left"/>
      <w:pPr>
        <w:ind w:left="917" w:hanging="360"/>
      </w:pPr>
      <w:rPr>
        <w:rFonts w:hint="default"/>
      </w:rPr>
    </w:lvl>
    <w:lvl w:ilvl="1" w:tplc="04090019" w:tentative="1">
      <w:start w:val="1"/>
      <w:numFmt w:val="lowerLetter"/>
      <w:lvlText w:val="%2."/>
      <w:lvlJc w:val="left"/>
      <w:pPr>
        <w:ind w:left="1637" w:hanging="360"/>
      </w:pPr>
    </w:lvl>
    <w:lvl w:ilvl="2" w:tplc="0409001B" w:tentative="1">
      <w:start w:val="1"/>
      <w:numFmt w:val="lowerRoman"/>
      <w:lvlText w:val="%3."/>
      <w:lvlJc w:val="right"/>
      <w:pPr>
        <w:ind w:left="2357" w:hanging="180"/>
      </w:pPr>
    </w:lvl>
    <w:lvl w:ilvl="3" w:tplc="0409000F" w:tentative="1">
      <w:start w:val="1"/>
      <w:numFmt w:val="decimal"/>
      <w:lvlText w:val="%4."/>
      <w:lvlJc w:val="left"/>
      <w:pPr>
        <w:ind w:left="3077" w:hanging="360"/>
      </w:pPr>
    </w:lvl>
    <w:lvl w:ilvl="4" w:tplc="04090019" w:tentative="1">
      <w:start w:val="1"/>
      <w:numFmt w:val="lowerLetter"/>
      <w:lvlText w:val="%5."/>
      <w:lvlJc w:val="left"/>
      <w:pPr>
        <w:ind w:left="3797" w:hanging="360"/>
      </w:pPr>
    </w:lvl>
    <w:lvl w:ilvl="5" w:tplc="0409001B" w:tentative="1">
      <w:start w:val="1"/>
      <w:numFmt w:val="lowerRoman"/>
      <w:lvlText w:val="%6."/>
      <w:lvlJc w:val="right"/>
      <w:pPr>
        <w:ind w:left="4517" w:hanging="180"/>
      </w:pPr>
    </w:lvl>
    <w:lvl w:ilvl="6" w:tplc="0409000F" w:tentative="1">
      <w:start w:val="1"/>
      <w:numFmt w:val="decimal"/>
      <w:lvlText w:val="%7."/>
      <w:lvlJc w:val="left"/>
      <w:pPr>
        <w:ind w:left="5237" w:hanging="360"/>
      </w:pPr>
    </w:lvl>
    <w:lvl w:ilvl="7" w:tplc="04090019" w:tentative="1">
      <w:start w:val="1"/>
      <w:numFmt w:val="lowerLetter"/>
      <w:lvlText w:val="%8."/>
      <w:lvlJc w:val="left"/>
      <w:pPr>
        <w:ind w:left="5957" w:hanging="360"/>
      </w:pPr>
    </w:lvl>
    <w:lvl w:ilvl="8" w:tplc="0409001B" w:tentative="1">
      <w:start w:val="1"/>
      <w:numFmt w:val="lowerRoman"/>
      <w:lvlText w:val="%9."/>
      <w:lvlJc w:val="right"/>
      <w:pPr>
        <w:ind w:left="6677" w:hanging="180"/>
      </w:pPr>
    </w:lvl>
  </w:abstractNum>
  <w:abstractNum w:abstractNumId="17" w15:restartNumberingAfterBreak="0">
    <w:nsid w:val="6A087761"/>
    <w:multiLevelType w:val="multilevel"/>
    <w:tmpl w:val="115C61B4"/>
    <w:styleLink w:val="LFO10"/>
    <w:lvl w:ilvl="0">
      <w:start w:val="1"/>
      <w:numFmt w:val="decimal"/>
      <w:pStyle w:val="Paragraph1"/>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8" w15:restartNumberingAfterBreak="0">
    <w:nsid w:val="706E0A74"/>
    <w:multiLevelType w:val="hybridMultilevel"/>
    <w:tmpl w:val="6B7613BE"/>
    <w:lvl w:ilvl="0" w:tplc="04090001">
      <w:start w:val="1"/>
      <w:numFmt w:val="bullet"/>
      <w:lvlText w:val=""/>
      <w:lvlJc w:val="left"/>
      <w:pPr>
        <w:ind w:left="1040" w:hanging="360"/>
      </w:pPr>
      <w:rPr>
        <w:rFonts w:hint="default" w:ascii="Symbol" w:hAnsi="Symbol"/>
      </w:rPr>
    </w:lvl>
    <w:lvl w:ilvl="1" w:tplc="04090003" w:tentative="1">
      <w:start w:val="1"/>
      <w:numFmt w:val="bullet"/>
      <w:lvlText w:val="o"/>
      <w:lvlJc w:val="left"/>
      <w:pPr>
        <w:ind w:left="1760" w:hanging="360"/>
      </w:pPr>
      <w:rPr>
        <w:rFonts w:hint="default" w:ascii="Courier New" w:hAnsi="Courier New" w:cs="Courier New"/>
      </w:rPr>
    </w:lvl>
    <w:lvl w:ilvl="2" w:tplc="04090005" w:tentative="1">
      <w:start w:val="1"/>
      <w:numFmt w:val="bullet"/>
      <w:lvlText w:val=""/>
      <w:lvlJc w:val="left"/>
      <w:pPr>
        <w:ind w:left="2480" w:hanging="360"/>
      </w:pPr>
      <w:rPr>
        <w:rFonts w:hint="default" w:ascii="Wingdings" w:hAnsi="Wingdings"/>
      </w:rPr>
    </w:lvl>
    <w:lvl w:ilvl="3" w:tplc="04090001" w:tentative="1">
      <w:start w:val="1"/>
      <w:numFmt w:val="bullet"/>
      <w:lvlText w:val=""/>
      <w:lvlJc w:val="left"/>
      <w:pPr>
        <w:ind w:left="3200" w:hanging="360"/>
      </w:pPr>
      <w:rPr>
        <w:rFonts w:hint="default" w:ascii="Symbol" w:hAnsi="Symbol"/>
      </w:rPr>
    </w:lvl>
    <w:lvl w:ilvl="4" w:tplc="04090003" w:tentative="1">
      <w:start w:val="1"/>
      <w:numFmt w:val="bullet"/>
      <w:lvlText w:val="o"/>
      <w:lvlJc w:val="left"/>
      <w:pPr>
        <w:ind w:left="3920" w:hanging="360"/>
      </w:pPr>
      <w:rPr>
        <w:rFonts w:hint="default" w:ascii="Courier New" w:hAnsi="Courier New" w:cs="Courier New"/>
      </w:rPr>
    </w:lvl>
    <w:lvl w:ilvl="5" w:tplc="04090005" w:tentative="1">
      <w:start w:val="1"/>
      <w:numFmt w:val="bullet"/>
      <w:lvlText w:val=""/>
      <w:lvlJc w:val="left"/>
      <w:pPr>
        <w:ind w:left="4640" w:hanging="360"/>
      </w:pPr>
      <w:rPr>
        <w:rFonts w:hint="default" w:ascii="Wingdings" w:hAnsi="Wingdings"/>
      </w:rPr>
    </w:lvl>
    <w:lvl w:ilvl="6" w:tplc="04090001" w:tentative="1">
      <w:start w:val="1"/>
      <w:numFmt w:val="bullet"/>
      <w:lvlText w:val=""/>
      <w:lvlJc w:val="left"/>
      <w:pPr>
        <w:ind w:left="5360" w:hanging="360"/>
      </w:pPr>
      <w:rPr>
        <w:rFonts w:hint="default" w:ascii="Symbol" w:hAnsi="Symbol"/>
      </w:rPr>
    </w:lvl>
    <w:lvl w:ilvl="7" w:tplc="04090003" w:tentative="1">
      <w:start w:val="1"/>
      <w:numFmt w:val="bullet"/>
      <w:lvlText w:val="o"/>
      <w:lvlJc w:val="left"/>
      <w:pPr>
        <w:ind w:left="6080" w:hanging="360"/>
      </w:pPr>
      <w:rPr>
        <w:rFonts w:hint="default" w:ascii="Courier New" w:hAnsi="Courier New" w:cs="Courier New"/>
      </w:rPr>
    </w:lvl>
    <w:lvl w:ilvl="8" w:tplc="04090005" w:tentative="1">
      <w:start w:val="1"/>
      <w:numFmt w:val="bullet"/>
      <w:lvlText w:val=""/>
      <w:lvlJc w:val="left"/>
      <w:pPr>
        <w:ind w:left="6800" w:hanging="360"/>
      </w:pPr>
      <w:rPr>
        <w:rFonts w:hint="default" w:ascii="Wingdings" w:hAnsi="Wingdings"/>
      </w:rPr>
    </w:lvl>
  </w:abstractNum>
  <w:abstractNum w:abstractNumId="19" w15:restartNumberingAfterBreak="0">
    <w:nsid w:val="72D40FB0"/>
    <w:multiLevelType w:val="multilevel"/>
    <w:tmpl w:val="08D66AF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14"/>
  </w:num>
  <w:num w:numId="3">
    <w:abstractNumId w:val="10"/>
  </w:num>
  <w:num w:numId="4">
    <w:abstractNumId w:val="11"/>
  </w:num>
  <w:num w:numId="5">
    <w:abstractNumId w:val="4"/>
  </w:num>
  <w:num w:numId="6">
    <w:abstractNumId w:val="17"/>
  </w:num>
  <w:num w:numId="7">
    <w:abstractNumId w:val="15"/>
  </w:num>
  <w:num w:numId="8">
    <w:abstractNumId w:val="2"/>
  </w:num>
  <w:num w:numId="9">
    <w:abstractNumId w:val="0"/>
  </w:num>
  <w:num w:numId="10">
    <w:abstractNumId w:val="1"/>
  </w:num>
  <w:num w:numId="11">
    <w:abstractNumId w:val="8"/>
  </w:num>
  <w:num w:numId="12">
    <w:abstractNumId w:val="9"/>
  </w:num>
  <w:num w:numId="13">
    <w:abstractNumId w:val="5"/>
  </w:num>
  <w:num w:numId="14">
    <w:abstractNumId w:val="13"/>
  </w:num>
  <w:num w:numId="15">
    <w:abstractNumId w:val="18"/>
  </w:num>
  <w:num w:numId="16">
    <w:abstractNumId w:val="19"/>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6"/>
  </w:num>
  <w:num w:numId="33">
    <w:abstractNumId w:val="12"/>
  </w:num>
  <w:num w:numId="34">
    <w:abstractNumId w:val="7"/>
  </w:num>
  <w:num w:numId="35">
    <w:abstractNumId w:val="7"/>
  </w:num>
  <w:num w:numId="36">
    <w:abstractNumId w:val="3"/>
  </w:num>
  <w:num w:numId="37">
    <w:abstractNumId w:val="7"/>
  </w:num>
  <w:num w:numId="38">
    <w:abstractNumId w:val="16"/>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elasquez Rodriguez, Manuela">
    <w15:presenceInfo w15:providerId="AD" w15:userId="S::MANUELAV@iadb.org::ed0fb0c8-42c3-4437-86e8-c950a64c23df"/>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20"/>
  <w:proofState w:spelling="clean" w:grammar="clean"/>
  <w:defaultTabStop w:val="720"/>
  <w:autoHyphenation/>
  <w:hyphenationZone w:val="425"/>
  <w:drawingGridHorizontalSpacing w:val="237"/>
  <w:characterSpacingControl w:val="doNotCompress"/>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1C6"/>
    <w:rsid w:val="000000CB"/>
    <w:rsid w:val="00003399"/>
    <w:rsid w:val="0000347A"/>
    <w:rsid w:val="0000638C"/>
    <w:rsid w:val="00006F34"/>
    <w:rsid w:val="0001074A"/>
    <w:rsid w:val="0001420C"/>
    <w:rsid w:val="000152B3"/>
    <w:rsid w:val="0001748D"/>
    <w:rsid w:val="0002277E"/>
    <w:rsid w:val="000239BB"/>
    <w:rsid w:val="00023ECF"/>
    <w:rsid w:val="00024A80"/>
    <w:rsid w:val="00026275"/>
    <w:rsid w:val="00026B42"/>
    <w:rsid w:val="00027D7D"/>
    <w:rsid w:val="00030316"/>
    <w:rsid w:val="000304C4"/>
    <w:rsid w:val="00030779"/>
    <w:rsid w:val="00030C64"/>
    <w:rsid w:val="000334FF"/>
    <w:rsid w:val="000357B8"/>
    <w:rsid w:val="00041F63"/>
    <w:rsid w:val="0004352B"/>
    <w:rsid w:val="00044474"/>
    <w:rsid w:val="000452AA"/>
    <w:rsid w:val="0004625C"/>
    <w:rsid w:val="0005088F"/>
    <w:rsid w:val="000514FA"/>
    <w:rsid w:val="000524A0"/>
    <w:rsid w:val="00054807"/>
    <w:rsid w:val="00054E86"/>
    <w:rsid w:val="000566C4"/>
    <w:rsid w:val="00056AD4"/>
    <w:rsid w:val="00057690"/>
    <w:rsid w:val="000604C6"/>
    <w:rsid w:val="000623EB"/>
    <w:rsid w:val="000627B1"/>
    <w:rsid w:val="0007210E"/>
    <w:rsid w:val="00072666"/>
    <w:rsid w:val="00084283"/>
    <w:rsid w:val="000936A4"/>
    <w:rsid w:val="00095F72"/>
    <w:rsid w:val="000A0A26"/>
    <w:rsid w:val="000A0CDB"/>
    <w:rsid w:val="000A1A2B"/>
    <w:rsid w:val="000A2E44"/>
    <w:rsid w:val="000A312C"/>
    <w:rsid w:val="000A4802"/>
    <w:rsid w:val="000A7E95"/>
    <w:rsid w:val="000B0354"/>
    <w:rsid w:val="000B225A"/>
    <w:rsid w:val="000B2D81"/>
    <w:rsid w:val="000B51ED"/>
    <w:rsid w:val="000B615F"/>
    <w:rsid w:val="000B6250"/>
    <w:rsid w:val="000B6E8A"/>
    <w:rsid w:val="000C16D7"/>
    <w:rsid w:val="000C26FE"/>
    <w:rsid w:val="000C6265"/>
    <w:rsid w:val="000D019C"/>
    <w:rsid w:val="000D1606"/>
    <w:rsid w:val="000D273D"/>
    <w:rsid w:val="000D4CE7"/>
    <w:rsid w:val="000D5D93"/>
    <w:rsid w:val="000D6474"/>
    <w:rsid w:val="000E18C8"/>
    <w:rsid w:val="000E1CE5"/>
    <w:rsid w:val="000E2C29"/>
    <w:rsid w:val="000E4047"/>
    <w:rsid w:val="000E4A9E"/>
    <w:rsid w:val="000E735D"/>
    <w:rsid w:val="000F4D16"/>
    <w:rsid w:val="000F5C39"/>
    <w:rsid w:val="000F5E34"/>
    <w:rsid w:val="000F6AC4"/>
    <w:rsid w:val="001009AF"/>
    <w:rsid w:val="00100C40"/>
    <w:rsid w:val="00100E40"/>
    <w:rsid w:val="00101E25"/>
    <w:rsid w:val="0010368A"/>
    <w:rsid w:val="0010486C"/>
    <w:rsid w:val="00105BA4"/>
    <w:rsid w:val="0010629A"/>
    <w:rsid w:val="00107FCC"/>
    <w:rsid w:val="0011448D"/>
    <w:rsid w:val="00114C8F"/>
    <w:rsid w:val="00115C93"/>
    <w:rsid w:val="00116AC8"/>
    <w:rsid w:val="00121DE1"/>
    <w:rsid w:val="001232BB"/>
    <w:rsid w:val="00123B59"/>
    <w:rsid w:val="00132B43"/>
    <w:rsid w:val="001340A9"/>
    <w:rsid w:val="00134145"/>
    <w:rsid w:val="00135155"/>
    <w:rsid w:val="00135E14"/>
    <w:rsid w:val="00141A49"/>
    <w:rsid w:val="00141A75"/>
    <w:rsid w:val="00145288"/>
    <w:rsid w:val="00146CAE"/>
    <w:rsid w:val="001470E1"/>
    <w:rsid w:val="00150512"/>
    <w:rsid w:val="00150A27"/>
    <w:rsid w:val="001518AB"/>
    <w:rsid w:val="001523F1"/>
    <w:rsid w:val="00152BD9"/>
    <w:rsid w:val="00154232"/>
    <w:rsid w:val="00154F98"/>
    <w:rsid w:val="00163729"/>
    <w:rsid w:val="001643B5"/>
    <w:rsid w:val="0016576E"/>
    <w:rsid w:val="00165ED4"/>
    <w:rsid w:val="00171AF8"/>
    <w:rsid w:val="001748EB"/>
    <w:rsid w:val="00175BDD"/>
    <w:rsid w:val="00176B07"/>
    <w:rsid w:val="001815B4"/>
    <w:rsid w:val="00181A02"/>
    <w:rsid w:val="00182716"/>
    <w:rsid w:val="0018273D"/>
    <w:rsid w:val="00185504"/>
    <w:rsid w:val="00185F6F"/>
    <w:rsid w:val="0018690D"/>
    <w:rsid w:val="00186B2D"/>
    <w:rsid w:val="00187349"/>
    <w:rsid w:val="00190E94"/>
    <w:rsid w:val="00193BFE"/>
    <w:rsid w:val="0019461E"/>
    <w:rsid w:val="001959AB"/>
    <w:rsid w:val="00196A03"/>
    <w:rsid w:val="001A0895"/>
    <w:rsid w:val="001A0FFA"/>
    <w:rsid w:val="001A175E"/>
    <w:rsid w:val="001A2C95"/>
    <w:rsid w:val="001A35E8"/>
    <w:rsid w:val="001A3B70"/>
    <w:rsid w:val="001A5D68"/>
    <w:rsid w:val="001B0405"/>
    <w:rsid w:val="001B0982"/>
    <w:rsid w:val="001B21A7"/>
    <w:rsid w:val="001B6F4B"/>
    <w:rsid w:val="001B775E"/>
    <w:rsid w:val="001C3FB5"/>
    <w:rsid w:val="001C5080"/>
    <w:rsid w:val="001C5AAF"/>
    <w:rsid w:val="001D1C44"/>
    <w:rsid w:val="001D2120"/>
    <w:rsid w:val="001D2131"/>
    <w:rsid w:val="001D3E1F"/>
    <w:rsid w:val="001D3EA4"/>
    <w:rsid w:val="001D3F30"/>
    <w:rsid w:val="001E1D41"/>
    <w:rsid w:val="001E2FA4"/>
    <w:rsid w:val="001E3882"/>
    <w:rsid w:val="001E3E11"/>
    <w:rsid w:val="001E7797"/>
    <w:rsid w:val="001F2269"/>
    <w:rsid w:val="001F5D62"/>
    <w:rsid w:val="00200C7F"/>
    <w:rsid w:val="00205CBD"/>
    <w:rsid w:val="0021187B"/>
    <w:rsid w:val="0021276E"/>
    <w:rsid w:val="00212C83"/>
    <w:rsid w:val="00212F82"/>
    <w:rsid w:val="00213752"/>
    <w:rsid w:val="0021581D"/>
    <w:rsid w:val="0022010A"/>
    <w:rsid w:val="00220901"/>
    <w:rsid w:val="00222F4E"/>
    <w:rsid w:val="002236C6"/>
    <w:rsid w:val="0022408D"/>
    <w:rsid w:val="0022739F"/>
    <w:rsid w:val="00227A56"/>
    <w:rsid w:val="0023394B"/>
    <w:rsid w:val="00235DFB"/>
    <w:rsid w:val="002369C8"/>
    <w:rsid w:val="00236F9D"/>
    <w:rsid w:val="00240AF1"/>
    <w:rsid w:val="00244D38"/>
    <w:rsid w:val="0024532F"/>
    <w:rsid w:val="00246555"/>
    <w:rsid w:val="002474FD"/>
    <w:rsid w:val="002475F1"/>
    <w:rsid w:val="002525DC"/>
    <w:rsid w:val="00252B32"/>
    <w:rsid w:val="002537F1"/>
    <w:rsid w:val="0025420D"/>
    <w:rsid w:val="00254519"/>
    <w:rsid w:val="00257146"/>
    <w:rsid w:val="00257881"/>
    <w:rsid w:val="002616B6"/>
    <w:rsid w:val="002622AF"/>
    <w:rsid w:val="0026597A"/>
    <w:rsid w:val="002678D2"/>
    <w:rsid w:val="00271450"/>
    <w:rsid w:val="0027287C"/>
    <w:rsid w:val="002729B4"/>
    <w:rsid w:val="002749C3"/>
    <w:rsid w:val="00281BD6"/>
    <w:rsid w:val="00285BC2"/>
    <w:rsid w:val="002901DF"/>
    <w:rsid w:val="0029036B"/>
    <w:rsid w:val="00291912"/>
    <w:rsid w:val="00294E41"/>
    <w:rsid w:val="002A31D4"/>
    <w:rsid w:val="002A7765"/>
    <w:rsid w:val="002B00E7"/>
    <w:rsid w:val="002B0E88"/>
    <w:rsid w:val="002B22C6"/>
    <w:rsid w:val="002B3A1B"/>
    <w:rsid w:val="002B6234"/>
    <w:rsid w:val="002C5149"/>
    <w:rsid w:val="002D3098"/>
    <w:rsid w:val="002D4743"/>
    <w:rsid w:val="002D56A9"/>
    <w:rsid w:val="002D5749"/>
    <w:rsid w:val="002D6840"/>
    <w:rsid w:val="002D720E"/>
    <w:rsid w:val="002D7E34"/>
    <w:rsid w:val="00301497"/>
    <w:rsid w:val="0030182D"/>
    <w:rsid w:val="00302370"/>
    <w:rsid w:val="003107A8"/>
    <w:rsid w:val="00311104"/>
    <w:rsid w:val="00313770"/>
    <w:rsid w:val="00321571"/>
    <w:rsid w:val="003216E5"/>
    <w:rsid w:val="00321EFE"/>
    <w:rsid w:val="003225F4"/>
    <w:rsid w:val="00323D5B"/>
    <w:rsid w:val="00324D79"/>
    <w:rsid w:val="00326B8C"/>
    <w:rsid w:val="0033091A"/>
    <w:rsid w:val="00330E8A"/>
    <w:rsid w:val="003346DE"/>
    <w:rsid w:val="00336935"/>
    <w:rsid w:val="003371EA"/>
    <w:rsid w:val="00340AD7"/>
    <w:rsid w:val="00344279"/>
    <w:rsid w:val="003442B6"/>
    <w:rsid w:val="00344ECC"/>
    <w:rsid w:val="003575C2"/>
    <w:rsid w:val="003619D6"/>
    <w:rsid w:val="003629A6"/>
    <w:rsid w:val="00365689"/>
    <w:rsid w:val="00366A4F"/>
    <w:rsid w:val="003720C3"/>
    <w:rsid w:val="003738AF"/>
    <w:rsid w:val="00375173"/>
    <w:rsid w:val="00377B88"/>
    <w:rsid w:val="003830CB"/>
    <w:rsid w:val="0038508F"/>
    <w:rsid w:val="00386540"/>
    <w:rsid w:val="00386CDD"/>
    <w:rsid w:val="003905C0"/>
    <w:rsid w:val="00392859"/>
    <w:rsid w:val="003934CA"/>
    <w:rsid w:val="003938F3"/>
    <w:rsid w:val="003953C0"/>
    <w:rsid w:val="00395869"/>
    <w:rsid w:val="0039733E"/>
    <w:rsid w:val="003A0B53"/>
    <w:rsid w:val="003A14DB"/>
    <w:rsid w:val="003A185F"/>
    <w:rsid w:val="003A363B"/>
    <w:rsid w:val="003A554F"/>
    <w:rsid w:val="003A55F3"/>
    <w:rsid w:val="003C0377"/>
    <w:rsid w:val="003C225A"/>
    <w:rsid w:val="003C4491"/>
    <w:rsid w:val="003C51B5"/>
    <w:rsid w:val="003D2A27"/>
    <w:rsid w:val="003D3E42"/>
    <w:rsid w:val="003D5AAD"/>
    <w:rsid w:val="003D7BAB"/>
    <w:rsid w:val="003E2926"/>
    <w:rsid w:val="003E3675"/>
    <w:rsid w:val="003E5F5D"/>
    <w:rsid w:val="003F107E"/>
    <w:rsid w:val="003F1150"/>
    <w:rsid w:val="003F3485"/>
    <w:rsid w:val="004027A2"/>
    <w:rsid w:val="00402A2B"/>
    <w:rsid w:val="0040366A"/>
    <w:rsid w:val="00403A54"/>
    <w:rsid w:val="0040558D"/>
    <w:rsid w:val="004070D6"/>
    <w:rsid w:val="00412334"/>
    <w:rsid w:val="004143FA"/>
    <w:rsid w:val="0041554D"/>
    <w:rsid w:val="00420484"/>
    <w:rsid w:val="00420B9E"/>
    <w:rsid w:val="00422A7A"/>
    <w:rsid w:val="00423A84"/>
    <w:rsid w:val="00435028"/>
    <w:rsid w:val="004412ED"/>
    <w:rsid w:val="00446C58"/>
    <w:rsid w:val="004505BD"/>
    <w:rsid w:val="00450E13"/>
    <w:rsid w:val="00451706"/>
    <w:rsid w:val="00453DE6"/>
    <w:rsid w:val="00454CA4"/>
    <w:rsid w:val="00455B5B"/>
    <w:rsid w:val="00456391"/>
    <w:rsid w:val="004564D6"/>
    <w:rsid w:val="004573A3"/>
    <w:rsid w:val="004620CD"/>
    <w:rsid w:val="0046226B"/>
    <w:rsid w:val="004652D8"/>
    <w:rsid w:val="004667F3"/>
    <w:rsid w:val="004746AD"/>
    <w:rsid w:val="0047481B"/>
    <w:rsid w:val="004753CB"/>
    <w:rsid w:val="00477F64"/>
    <w:rsid w:val="00483406"/>
    <w:rsid w:val="0048529F"/>
    <w:rsid w:val="00491455"/>
    <w:rsid w:val="004924DA"/>
    <w:rsid w:val="0049467C"/>
    <w:rsid w:val="00495AE6"/>
    <w:rsid w:val="004A0EA7"/>
    <w:rsid w:val="004A2B72"/>
    <w:rsid w:val="004A454F"/>
    <w:rsid w:val="004A4BB6"/>
    <w:rsid w:val="004A6729"/>
    <w:rsid w:val="004A71BC"/>
    <w:rsid w:val="004B0F10"/>
    <w:rsid w:val="004B3C64"/>
    <w:rsid w:val="004B481E"/>
    <w:rsid w:val="004B4B64"/>
    <w:rsid w:val="004C038C"/>
    <w:rsid w:val="004C06E1"/>
    <w:rsid w:val="004C2FA5"/>
    <w:rsid w:val="004C4579"/>
    <w:rsid w:val="004C72C8"/>
    <w:rsid w:val="004D410F"/>
    <w:rsid w:val="004D44A9"/>
    <w:rsid w:val="004D59FF"/>
    <w:rsid w:val="004D75C3"/>
    <w:rsid w:val="004D7E0C"/>
    <w:rsid w:val="004E3D88"/>
    <w:rsid w:val="004E73D7"/>
    <w:rsid w:val="004E7E7E"/>
    <w:rsid w:val="004F18A6"/>
    <w:rsid w:val="004F1D3D"/>
    <w:rsid w:val="004F2DA9"/>
    <w:rsid w:val="004F7964"/>
    <w:rsid w:val="005033E8"/>
    <w:rsid w:val="00504080"/>
    <w:rsid w:val="005041E6"/>
    <w:rsid w:val="00504AB3"/>
    <w:rsid w:val="00512659"/>
    <w:rsid w:val="00513B08"/>
    <w:rsid w:val="005164E7"/>
    <w:rsid w:val="00520E03"/>
    <w:rsid w:val="005215FE"/>
    <w:rsid w:val="005246DA"/>
    <w:rsid w:val="00525A15"/>
    <w:rsid w:val="00525CAB"/>
    <w:rsid w:val="00530CD5"/>
    <w:rsid w:val="00531360"/>
    <w:rsid w:val="0053737D"/>
    <w:rsid w:val="005411AF"/>
    <w:rsid w:val="00546D1C"/>
    <w:rsid w:val="00550A40"/>
    <w:rsid w:val="0055268D"/>
    <w:rsid w:val="00555E32"/>
    <w:rsid w:val="0055735E"/>
    <w:rsid w:val="00560CC4"/>
    <w:rsid w:val="00561053"/>
    <w:rsid w:val="005611A0"/>
    <w:rsid w:val="00561E7F"/>
    <w:rsid w:val="00563766"/>
    <w:rsid w:val="005645C2"/>
    <w:rsid w:val="0056655D"/>
    <w:rsid w:val="00566ED3"/>
    <w:rsid w:val="0056791A"/>
    <w:rsid w:val="00574026"/>
    <w:rsid w:val="00574667"/>
    <w:rsid w:val="00585351"/>
    <w:rsid w:val="00585CFA"/>
    <w:rsid w:val="005874B1"/>
    <w:rsid w:val="00590F9F"/>
    <w:rsid w:val="0059211F"/>
    <w:rsid w:val="00593034"/>
    <w:rsid w:val="00593CEC"/>
    <w:rsid w:val="0059466D"/>
    <w:rsid w:val="00595076"/>
    <w:rsid w:val="00595D5A"/>
    <w:rsid w:val="00597445"/>
    <w:rsid w:val="005A09E3"/>
    <w:rsid w:val="005A2DF3"/>
    <w:rsid w:val="005A35EA"/>
    <w:rsid w:val="005A421A"/>
    <w:rsid w:val="005A4CB2"/>
    <w:rsid w:val="005A6026"/>
    <w:rsid w:val="005A6A82"/>
    <w:rsid w:val="005A7349"/>
    <w:rsid w:val="005A7E43"/>
    <w:rsid w:val="005B0813"/>
    <w:rsid w:val="005B563D"/>
    <w:rsid w:val="005B587A"/>
    <w:rsid w:val="005C36EF"/>
    <w:rsid w:val="005C538D"/>
    <w:rsid w:val="005C55EC"/>
    <w:rsid w:val="005C5B06"/>
    <w:rsid w:val="005C6719"/>
    <w:rsid w:val="005D0F38"/>
    <w:rsid w:val="005D12C9"/>
    <w:rsid w:val="005D1B45"/>
    <w:rsid w:val="005D20F2"/>
    <w:rsid w:val="005D5D10"/>
    <w:rsid w:val="005D6B85"/>
    <w:rsid w:val="005E09BF"/>
    <w:rsid w:val="005E1F3F"/>
    <w:rsid w:val="005E57EB"/>
    <w:rsid w:val="005F1F13"/>
    <w:rsid w:val="005F44D5"/>
    <w:rsid w:val="005F5269"/>
    <w:rsid w:val="005F69B3"/>
    <w:rsid w:val="00600BE6"/>
    <w:rsid w:val="006013BE"/>
    <w:rsid w:val="00602DA3"/>
    <w:rsid w:val="00604BBE"/>
    <w:rsid w:val="00605BDA"/>
    <w:rsid w:val="00607ECD"/>
    <w:rsid w:val="0061041A"/>
    <w:rsid w:val="00611B8C"/>
    <w:rsid w:val="0061223E"/>
    <w:rsid w:val="0061367A"/>
    <w:rsid w:val="00615AA7"/>
    <w:rsid w:val="00620E2A"/>
    <w:rsid w:val="006223C3"/>
    <w:rsid w:val="0062426D"/>
    <w:rsid w:val="00624AA4"/>
    <w:rsid w:val="00624EDF"/>
    <w:rsid w:val="0062557C"/>
    <w:rsid w:val="006259D1"/>
    <w:rsid w:val="006260AD"/>
    <w:rsid w:val="00626421"/>
    <w:rsid w:val="00626CDD"/>
    <w:rsid w:val="00626E1A"/>
    <w:rsid w:val="006277D7"/>
    <w:rsid w:val="00632806"/>
    <w:rsid w:val="0063319A"/>
    <w:rsid w:val="00637B69"/>
    <w:rsid w:val="006400DD"/>
    <w:rsid w:val="0064137A"/>
    <w:rsid w:val="006434D2"/>
    <w:rsid w:val="00644CFA"/>
    <w:rsid w:val="00646653"/>
    <w:rsid w:val="0064684A"/>
    <w:rsid w:val="00670E34"/>
    <w:rsid w:val="0067126F"/>
    <w:rsid w:val="006729E1"/>
    <w:rsid w:val="0067679A"/>
    <w:rsid w:val="006800FA"/>
    <w:rsid w:val="0068237C"/>
    <w:rsid w:val="006871A1"/>
    <w:rsid w:val="006914E1"/>
    <w:rsid w:val="00691A88"/>
    <w:rsid w:val="006926B7"/>
    <w:rsid w:val="00693BF7"/>
    <w:rsid w:val="00696423"/>
    <w:rsid w:val="00696C3A"/>
    <w:rsid w:val="00696C8A"/>
    <w:rsid w:val="00697FA8"/>
    <w:rsid w:val="006A000C"/>
    <w:rsid w:val="006A1E16"/>
    <w:rsid w:val="006A4AFD"/>
    <w:rsid w:val="006A761F"/>
    <w:rsid w:val="006B007A"/>
    <w:rsid w:val="006B1AD1"/>
    <w:rsid w:val="006B3ED8"/>
    <w:rsid w:val="006B5596"/>
    <w:rsid w:val="006B5C1A"/>
    <w:rsid w:val="006B666B"/>
    <w:rsid w:val="006B677F"/>
    <w:rsid w:val="006B76B8"/>
    <w:rsid w:val="006B79CB"/>
    <w:rsid w:val="006C015A"/>
    <w:rsid w:val="006C1278"/>
    <w:rsid w:val="006C13A3"/>
    <w:rsid w:val="006C2EE1"/>
    <w:rsid w:val="006C4C23"/>
    <w:rsid w:val="006C5987"/>
    <w:rsid w:val="006C60A4"/>
    <w:rsid w:val="006C6BB9"/>
    <w:rsid w:val="006D09F0"/>
    <w:rsid w:val="006D0EEF"/>
    <w:rsid w:val="006D20DA"/>
    <w:rsid w:val="006E20A4"/>
    <w:rsid w:val="006E3389"/>
    <w:rsid w:val="006F23B9"/>
    <w:rsid w:val="006F2CC9"/>
    <w:rsid w:val="006F4340"/>
    <w:rsid w:val="006F65B2"/>
    <w:rsid w:val="0070014E"/>
    <w:rsid w:val="007004A8"/>
    <w:rsid w:val="00700774"/>
    <w:rsid w:val="0070252C"/>
    <w:rsid w:val="00705824"/>
    <w:rsid w:val="00712056"/>
    <w:rsid w:val="00715833"/>
    <w:rsid w:val="007169A3"/>
    <w:rsid w:val="0072323C"/>
    <w:rsid w:val="00724835"/>
    <w:rsid w:val="00726268"/>
    <w:rsid w:val="00730CFC"/>
    <w:rsid w:val="0073199F"/>
    <w:rsid w:val="00732575"/>
    <w:rsid w:val="00732981"/>
    <w:rsid w:val="007376CF"/>
    <w:rsid w:val="00737BC5"/>
    <w:rsid w:val="0074095A"/>
    <w:rsid w:val="0074237B"/>
    <w:rsid w:val="00744F49"/>
    <w:rsid w:val="00754DB9"/>
    <w:rsid w:val="00755128"/>
    <w:rsid w:val="00755B96"/>
    <w:rsid w:val="0075602F"/>
    <w:rsid w:val="00761F33"/>
    <w:rsid w:val="007623F3"/>
    <w:rsid w:val="00762E7B"/>
    <w:rsid w:val="00762EE9"/>
    <w:rsid w:val="00765A8C"/>
    <w:rsid w:val="00771439"/>
    <w:rsid w:val="00772737"/>
    <w:rsid w:val="00772EA3"/>
    <w:rsid w:val="00781641"/>
    <w:rsid w:val="00781AE0"/>
    <w:rsid w:val="00781FD8"/>
    <w:rsid w:val="00782073"/>
    <w:rsid w:val="007849E5"/>
    <w:rsid w:val="00784C5C"/>
    <w:rsid w:val="00785D98"/>
    <w:rsid w:val="00791207"/>
    <w:rsid w:val="007916EB"/>
    <w:rsid w:val="00791A24"/>
    <w:rsid w:val="00792C5B"/>
    <w:rsid w:val="00793271"/>
    <w:rsid w:val="007933F7"/>
    <w:rsid w:val="00793D83"/>
    <w:rsid w:val="007A14F0"/>
    <w:rsid w:val="007A3D17"/>
    <w:rsid w:val="007A4361"/>
    <w:rsid w:val="007A5B99"/>
    <w:rsid w:val="007A7DF2"/>
    <w:rsid w:val="007B0856"/>
    <w:rsid w:val="007B1C19"/>
    <w:rsid w:val="007B1C45"/>
    <w:rsid w:val="007B23B3"/>
    <w:rsid w:val="007B43E4"/>
    <w:rsid w:val="007B5586"/>
    <w:rsid w:val="007B6918"/>
    <w:rsid w:val="007C1C83"/>
    <w:rsid w:val="007C23C6"/>
    <w:rsid w:val="007C304A"/>
    <w:rsid w:val="007C3E8B"/>
    <w:rsid w:val="007D3A7F"/>
    <w:rsid w:val="007D3B2B"/>
    <w:rsid w:val="007D5006"/>
    <w:rsid w:val="007E0B3C"/>
    <w:rsid w:val="007E0C82"/>
    <w:rsid w:val="007E2EE6"/>
    <w:rsid w:val="007E3AD3"/>
    <w:rsid w:val="007E526D"/>
    <w:rsid w:val="007E565E"/>
    <w:rsid w:val="007E5C69"/>
    <w:rsid w:val="007E68EE"/>
    <w:rsid w:val="007E6FF9"/>
    <w:rsid w:val="007E7990"/>
    <w:rsid w:val="007F0FE8"/>
    <w:rsid w:val="007F412D"/>
    <w:rsid w:val="007F47E6"/>
    <w:rsid w:val="007F4F23"/>
    <w:rsid w:val="007F5C1D"/>
    <w:rsid w:val="007F699F"/>
    <w:rsid w:val="007F787A"/>
    <w:rsid w:val="008003B6"/>
    <w:rsid w:val="00800CC8"/>
    <w:rsid w:val="00803CFF"/>
    <w:rsid w:val="008051A2"/>
    <w:rsid w:val="0081009A"/>
    <w:rsid w:val="0081100F"/>
    <w:rsid w:val="008114A3"/>
    <w:rsid w:val="0081192E"/>
    <w:rsid w:val="00814D21"/>
    <w:rsid w:val="008150FE"/>
    <w:rsid w:val="008241C2"/>
    <w:rsid w:val="008245ED"/>
    <w:rsid w:val="00827191"/>
    <w:rsid w:val="0083190C"/>
    <w:rsid w:val="00832FF7"/>
    <w:rsid w:val="008427B6"/>
    <w:rsid w:val="00843914"/>
    <w:rsid w:val="008453E6"/>
    <w:rsid w:val="00850C14"/>
    <w:rsid w:val="008512A1"/>
    <w:rsid w:val="00856BEF"/>
    <w:rsid w:val="008573F7"/>
    <w:rsid w:val="00863CEE"/>
    <w:rsid w:val="00864C46"/>
    <w:rsid w:val="00865A08"/>
    <w:rsid w:val="008703B2"/>
    <w:rsid w:val="0087075C"/>
    <w:rsid w:val="00872FF4"/>
    <w:rsid w:val="00873214"/>
    <w:rsid w:val="00874244"/>
    <w:rsid w:val="008743AB"/>
    <w:rsid w:val="00874D3E"/>
    <w:rsid w:val="008778B1"/>
    <w:rsid w:val="00881B87"/>
    <w:rsid w:val="008837F4"/>
    <w:rsid w:val="00884401"/>
    <w:rsid w:val="00890449"/>
    <w:rsid w:val="00890A4A"/>
    <w:rsid w:val="00892A48"/>
    <w:rsid w:val="00897758"/>
    <w:rsid w:val="008A04D8"/>
    <w:rsid w:val="008A0BDA"/>
    <w:rsid w:val="008A132A"/>
    <w:rsid w:val="008A3A58"/>
    <w:rsid w:val="008A6CFF"/>
    <w:rsid w:val="008B1623"/>
    <w:rsid w:val="008B55D6"/>
    <w:rsid w:val="008B56BD"/>
    <w:rsid w:val="008B7C95"/>
    <w:rsid w:val="008C159C"/>
    <w:rsid w:val="008C2052"/>
    <w:rsid w:val="008C51D8"/>
    <w:rsid w:val="008C5C10"/>
    <w:rsid w:val="008D02AA"/>
    <w:rsid w:val="008D085F"/>
    <w:rsid w:val="008D219E"/>
    <w:rsid w:val="008D7491"/>
    <w:rsid w:val="008E0988"/>
    <w:rsid w:val="008E1037"/>
    <w:rsid w:val="008E1AB3"/>
    <w:rsid w:val="008E3E30"/>
    <w:rsid w:val="008E55C6"/>
    <w:rsid w:val="008E5C5E"/>
    <w:rsid w:val="008F0869"/>
    <w:rsid w:val="008F1A0B"/>
    <w:rsid w:val="00902447"/>
    <w:rsid w:val="00904576"/>
    <w:rsid w:val="0090482D"/>
    <w:rsid w:val="00905E22"/>
    <w:rsid w:val="00905E32"/>
    <w:rsid w:val="00906F57"/>
    <w:rsid w:val="009074BC"/>
    <w:rsid w:val="00911DB0"/>
    <w:rsid w:val="0091535F"/>
    <w:rsid w:val="0091563B"/>
    <w:rsid w:val="00920370"/>
    <w:rsid w:val="00923362"/>
    <w:rsid w:val="009244FA"/>
    <w:rsid w:val="00925F43"/>
    <w:rsid w:val="00926886"/>
    <w:rsid w:val="00927577"/>
    <w:rsid w:val="0093004B"/>
    <w:rsid w:val="0093050D"/>
    <w:rsid w:val="00933B78"/>
    <w:rsid w:val="009350AD"/>
    <w:rsid w:val="00936250"/>
    <w:rsid w:val="00936D2B"/>
    <w:rsid w:val="009371B2"/>
    <w:rsid w:val="00937B94"/>
    <w:rsid w:val="0094283E"/>
    <w:rsid w:val="00942F6C"/>
    <w:rsid w:val="009431A9"/>
    <w:rsid w:val="00944870"/>
    <w:rsid w:val="00944F62"/>
    <w:rsid w:val="00945665"/>
    <w:rsid w:val="00945A89"/>
    <w:rsid w:val="00947DC5"/>
    <w:rsid w:val="00953670"/>
    <w:rsid w:val="009538CC"/>
    <w:rsid w:val="00960EC0"/>
    <w:rsid w:val="00962860"/>
    <w:rsid w:val="0096577B"/>
    <w:rsid w:val="00967E6E"/>
    <w:rsid w:val="00972F17"/>
    <w:rsid w:val="0097467E"/>
    <w:rsid w:val="009869A1"/>
    <w:rsid w:val="00986E7E"/>
    <w:rsid w:val="00990021"/>
    <w:rsid w:val="009901B9"/>
    <w:rsid w:val="00990350"/>
    <w:rsid w:val="00990CD1"/>
    <w:rsid w:val="00993CEC"/>
    <w:rsid w:val="009942FA"/>
    <w:rsid w:val="009A0379"/>
    <w:rsid w:val="009A4A78"/>
    <w:rsid w:val="009B036D"/>
    <w:rsid w:val="009B15F8"/>
    <w:rsid w:val="009B38C5"/>
    <w:rsid w:val="009B413C"/>
    <w:rsid w:val="009B470B"/>
    <w:rsid w:val="009B773E"/>
    <w:rsid w:val="009C2D19"/>
    <w:rsid w:val="009C3304"/>
    <w:rsid w:val="009C5A4F"/>
    <w:rsid w:val="009C6036"/>
    <w:rsid w:val="009C6F61"/>
    <w:rsid w:val="009D1D4A"/>
    <w:rsid w:val="009D5D6C"/>
    <w:rsid w:val="009E19B5"/>
    <w:rsid w:val="009E4673"/>
    <w:rsid w:val="009E5EBD"/>
    <w:rsid w:val="009F00C8"/>
    <w:rsid w:val="009F0F85"/>
    <w:rsid w:val="009F3268"/>
    <w:rsid w:val="009F7B46"/>
    <w:rsid w:val="00A02663"/>
    <w:rsid w:val="00A05232"/>
    <w:rsid w:val="00A23E74"/>
    <w:rsid w:val="00A24759"/>
    <w:rsid w:val="00A30607"/>
    <w:rsid w:val="00A31E39"/>
    <w:rsid w:val="00A35BC6"/>
    <w:rsid w:val="00A37F62"/>
    <w:rsid w:val="00A40CF5"/>
    <w:rsid w:val="00A41167"/>
    <w:rsid w:val="00A427CE"/>
    <w:rsid w:val="00A42B94"/>
    <w:rsid w:val="00A449B4"/>
    <w:rsid w:val="00A50373"/>
    <w:rsid w:val="00A544D8"/>
    <w:rsid w:val="00A556BC"/>
    <w:rsid w:val="00A56E36"/>
    <w:rsid w:val="00A61973"/>
    <w:rsid w:val="00A62CEF"/>
    <w:rsid w:val="00A63B1D"/>
    <w:rsid w:val="00A63E87"/>
    <w:rsid w:val="00A720F5"/>
    <w:rsid w:val="00A73ACD"/>
    <w:rsid w:val="00A74219"/>
    <w:rsid w:val="00A74542"/>
    <w:rsid w:val="00A74F68"/>
    <w:rsid w:val="00A82830"/>
    <w:rsid w:val="00A8286C"/>
    <w:rsid w:val="00A867A8"/>
    <w:rsid w:val="00A87E45"/>
    <w:rsid w:val="00A900C5"/>
    <w:rsid w:val="00A9011E"/>
    <w:rsid w:val="00A90BE0"/>
    <w:rsid w:val="00A91118"/>
    <w:rsid w:val="00A91D4F"/>
    <w:rsid w:val="00AA0B8E"/>
    <w:rsid w:val="00AA17EF"/>
    <w:rsid w:val="00AA291B"/>
    <w:rsid w:val="00AA6E48"/>
    <w:rsid w:val="00AB32AD"/>
    <w:rsid w:val="00AB33C0"/>
    <w:rsid w:val="00AC225D"/>
    <w:rsid w:val="00AC2805"/>
    <w:rsid w:val="00AC3FA5"/>
    <w:rsid w:val="00AC45B7"/>
    <w:rsid w:val="00AC6168"/>
    <w:rsid w:val="00AC63E6"/>
    <w:rsid w:val="00AC6DAC"/>
    <w:rsid w:val="00AD0448"/>
    <w:rsid w:val="00AD3D75"/>
    <w:rsid w:val="00AD3DEE"/>
    <w:rsid w:val="00AD605A"/>
    <w:rsid w:val="00AD6CF1"/>
    <w:rsid w:val="00AE02FE"/>
    <w:rsid w:val="00AE139F"/>
    <w:rsid w:val="00AE1894"/>
    <w:rsid w:val="00AE28B9"/>
    <w:rsid w:val="00AE3277"/>
    <w:rsid w:val="00AE3563"/>
    <w:rsid w:val="00AE5FEA"/>
    <w:rsid w:val="00AE67FF"/>
    <w:rsid w:val="00AF11E4"/>
    <w:rsid w:val="00AF1C69"/>
    <w:rsid w:val="00AF2135"/>
    <w:rsid w:val="00AF36BB"/>
    <w:rsid w:val="00AF62B8"/>
    <w:rsid w:val="00AF6DFF"/>
    <w:rsid w:val="00AF717E"/>
    <w:rsid w:val="00B019DA"/>
    <w:rsid w:val="00B02234"/>
    <w:rsid w:val="00B04BC0"/>
    <w:rsid w:val="00B0717F"/>
    <w:rsid w:val="00B075DF"/>
    <w:rsid w:val="00B07BBD"/>
    <w:rsid w:val="00B1023D"/>
    <w:rsid w:val="00B107DB"/>
    <w:rsid w:val="00B10CB0"/>
    <w:rsid w:val="00B125E4"/>
    <w:rsid w:val="00B15E57"/>
    <w:rsid w:val="00B2564F"/>
    <w:rsid w:val="00B26281"/>
    <w:rsid w:val="00B30468"/>
    <w:rsid w:val="00B30577"/>
    <w:rsid w:val="00B30E2C"/>
    <w:rsid w:val="00B31903"/>
    <w:rsid w:val="00B3490E"/>
    <w:rsid w:val="00B35737"/>
    <w:rsid w:val="00B36ABF"/>
    <w:rsid w:val="00B3709F"/>
    <w:rsid w:val="00B37DF6"/>
    <w:rsid w:val="00B44BAE"/>
    <w:rsid w:val="00B45928"/>
    <w:rsid w:val="00B50AFF"/>
    <w:rsid w:val="00B552A6"/>
    <w:rsid w:val="00B5630E"/>
    <w:rsid w:val="00B57470"/>
    <w:rsid w:val="00B64181"/>
    <w:rsid w:val="00B66B65"/>
    <w:rsid w:val="00B6744F"/>
    <w:rsid w:val="00B7111E"/>
    <w:rsid w:val="00B7182D"/>
    <w:rsid w:val="00B728CE"/>
    <w:rsid w:val="00B72B7F"/>
    <w:rsid w:val="00B75EB0"/>
    <w:rsid w:val="00B81601"/>
    <w:rsid w:val="00B817AD"/>
    <w:rsid w:val="00B82BE6"/>
    <w:rsid w:val="00B83C0B"/>
    <w:rsid w:val="00B87248"/>
    <w:rsid w:val="00B87CF2"/>
    <w:rsid w:val="00B90958"/>
    <w:rsid w:val="00B918DE"/>
    <w:rsid w:val="00B92CF9"/>
    <w:rsid w:val="00B963B5"/>
    <w:rsid w:val="00B965FA"/>
    <w:rsid w:val="00BA1A53"/>
    <w:rsid w:val="00BA1CAB"/>
    <w:rsid w:val="00BA6B36"/>
    <w:rsid w:val="00BB113E"/>
    <w:rsid w:val="00BB5400"/>
    <w:rsid w:val="00BB780D"/>
    <w:rsid w:val="00BB7A87"/>
    <w:rsid w:val="00BC08DE"/>
    <w:rsid w:val="00BC2F98"/>
    <w:rsid w:val="00BC3AA8"/>
    <w:rsid w:val="00BC7D7C"/>
    <w:rsid w:val="00BD0140"/>
    <w:rsid w:val="00BD1276"/>
    <w:rsid w:val="00BD1551"/>
    <w:rsid w:val="00BD5274"/>
    <w:rsid w:val="00BD6110"/>
    <w:rsid w:val="00BD66BA"/>
    <w:rsid w:val="00BE3A8F"/>
    <w:rsid w:val="00BF25DF"/>
    <w:rsid w:val="00BF79B1"/>
    <w:rsid w:val="00C00352"/>
    <w:rsid w:val="00C01863"/>
    <w:rsid w:val="00C0699E"/>
    <w:rsid w:val="00C11549"/>
    <w:rsid w:val="00C13EE0"/>
    <w:rsid w:val="00C15AAE"/>
    <w:rsid w:val="00C23A1D"/>
    <w:rsid w:val="00C24937"/>
    <w:rsid w:val="00C25218"/>
    <w:rsid w:val="00C310B6"/>
    <w:rsid w:val="00C32343"/>
    <w:rsid w:val="00C33811"/>
    <w:rsid w:val="00C363B0"/>
    <w:rsid w:val="00C42D3C"/>
    <w:rsid w:val="00C431C4"/>
    <w:rsid w:val="00C5014B"/>
    <w:rsid w:val="00C50380"/>
    <w:rsid w:val="00C53355"/>
    <w:rsid w:val="00C540C6"/>
    <w:rsid w:val="00C55F32"/>
    <w:rsid w:val="00C56E8B"/>
    <w:rsid w:val="00C57627"/>
    <w:rsid w:val="00C57977"/>
    <w:rsid w:val="00C613E4"/>
    <w:rsid w:val="00C6220A"/>
    <w:rsid w:val="00C63B0D"/>
    <w:rsid w:val="00C730C5"/>
    <w:rsid w:val="00C730FB"/>
    <w:rsid w:val="00C748EB"/>
    <w:rsid w:val="00C76420"/>
    <w:rsid w:val="00C77E22"/>
    <w:rsid w:val="00C810DB"/>
    <w:rsid w:val="00C82F05"/>
    <w:rsid w:val="00C8546E"/>
    <w:rsid w:val="00C9054D"/>
    <w:rsid w:val="00C90BB2"/>
    <w:rsid w:val="00C91956"/>
    <w:rsid w:val="00C9244D"/>
    <w:rsid w:val="00C93F5B"/>
    <w:rsid w:val="00C97FA3"/>
    <w:rsid w:val="00CA1232"/>
    <w:rsid w:val="00CB0ECF"/>
    <w:rsid w:val="00CB1627"/>
    <w:rsid w:val="00CB2D21"/>
    <w:rsid w:val="00CB35B2"/>
    <w:rsid w:val="00CC072F"/>
    <w:rsid w:val="00CC1739"/>
    <w:rsid w:val="00CC19E6"/>
    <w:rsid w:val="00CC2688"/>
    <w:rsid w:val="00CC3503"/>
    <w:rsid w:val="00CC3DD2"/>
    <w:rsid w:val="00CC610E"/>
    <w:rsid w:val="00CD14DE"/>
    <w:rsid w:val="00CD1A36"/>
    <w:rsid w:val="00CD2E54"/>
    <w:rsid w:val="00CD5723"/>
    <w:rsid w:val="00CE4A04"/>
    <w:rsid w:val="00CE77DD"/>
    <w:rsid w:val="00CF3266"/>
    <w:rsid w:val="00CF4EC6"/>
    <w:rsid w:val="00CF68BE"/>
    <w:rsid w:val="00D004BD"/>
    <w:rsid w:val="00D0134B"/>
    <w:rsid w:val="00D02A44"/>
    <w:rsid w:val="00D0341F"/>
    <w:rsid w:val="00D05D66"/>
    <w:rsid w:val="00D106D7"/>
    <w:rsid w:val="00D13278"/>
    <w:rsid w:val="00D136E7"/>
    <w:rsid w:val="00D22C44"/>
    <w:rsid w:val="00D22FD3"/>
    <w:rsid w:val="00D26185"/>
    <w:rsid w:val="00D27110"/>
    <w:rsid w:val="00D32BB4"/>
    <w:rsid w:val="00D34426"/>
    <w:rsid w:val="00D35333"/>
    <w:rsid w:val="00D3546D"/>
    <w:rsid w:val="00D3664B"/>
    <w:rsid w:val="00D37E97"/>
    <w:rsid w:val="00D4270B"/>
    <w:rsid w:val="00D43D39"/>
    <w:rsid w:val="00D45E1A"/>
    <w:rsid w:val="00D5163F"/>
    <w:rsid w:val="00D53F04"/>
    <w:rsid w:val="00D5474E"/>
    <w:rsid w:val="00D560DF"/>
    <w:rsid w:val="00D574FF"/>
    <w:rsid w:val="00D60237"/>
    <w:rsid w:val="00D6257A"/>
    <w:rsid w:val="00D633C2"/>
    <w:rsid w:val="00D6486B"/>
    <w:rsid w:val="00D66AFD"/>
    <w:rsid w:val="00D71FFC"/>
    <w:rsid w:val="00D7387D"/>
    <w:rsid w:val="00D74A80"/>
    <w:rsid w:val="00D758AA"/>
    <w:rsid w:val="00D7683A"/>
    <w:rsid w:val="00D84106"/>
    <w:rsid w:val="00D85A7A"/>
    <w:rsid w:val="00D87FDE"/>
    <w:rsid w:val="00D92107"/>
    <w:rsid w:val="00D939DB"/>
    <w:rsid w:val="00D93C73"/>
    <w:rsid w:val="00D96F12"/>
    <w:rsid w:val="00DA0581"/>
    <w:rsid w:val="00DA43DD"/>
    <w:rsid w:val="00DA49DE"/>
    <w:rsid w:val="00DA6FE1"/>
    <w:rsid w:val="00DB16C3"/>
    <w:rsid w:val="00DB2DB1"/>
    <w:rsid w:val="00DB6F1A"/>
    <w:rsid w:val="00DB719D"/>
    <w:rsid w:val="00DC2D73"/>
    <w:rsid w:val="00DC4E01"/>
    <w:rsid w:val="00DC66B9"/>
    <w:rsid w:val="00DD1ED7"/>
    <w:rsid w:val="00DD2C96"/>
    <w:rsid w:val="00DD3CE7"/>
    <w:rsid w:val="00DD60AA"/>
    <w:rsid w:val="00DF0A8E"/>
    <w:rsid w:val="00DF353D"/>
    <w:rsid w:val="00DF508E"/>
    <w:rsid w:val="00DF65AE"/>
    <w:rsid w:val="00DF6DB1"/>
    <w:rsid w:val="00DF7515"/>
    <w:rsid w:val="00E00DB3"/>
    <w:rsid w:val="00E01B9A"/>
    <w:rsid w:val="00E07E23"/>
    <w:rsid w:val="00E10734"/>
    <w:rsid w:val="00E1092D"/>
    <w:rsid w:val="00E2055C"/>
    <w:rsid w:val="00E20BF2"/>
    <w:rsid w:val="00E22B26"/>
    <w:rsid w:val="00E2771B"/>
    <w:rsid w:val="00E32370"/>
    <w:rsid w:val="00E328BF"/>
    <w:rsid w:val="00E33D66"/>
    <w:rsid w:val="00E34305"/>
    <w:rsid w:val="00E3435C"/>
    <w:rsid w:val="00E36623"/>
    <w:rsid w:val="00E3691E"/>
    <w:rsid w:val="00E369B7"/>
    <w:rsid w:val="00E463D6"/>
    <w:rsid w:val="00E50F8F"/>
    <w:rsid w:val="00E54A21"/>
    <w:rsid w:val="00E5614D"/>
    <w:rsid w:val="00E56A2D"/>
    <w:rsid w:val="00E61DC6"/>
    <w:rsid w:val="00E62C04"/>
    <w:rsid w:val="00E64AAD"/>
    <w:rsid w:val="00E64AD2"/>
    <w:rsid w:val="00E66801"/>
    <w:rsid w:val="00E70703"/>
    <w:rsid w:val="00E71172"/>
    <w:rsid w:val="00E74B7B"/>
    <w:rsid w:val="00E74C38"/>
    <w:rsid w:val="00E76727"/>
    <w:rsid w:val="00E802DF"/>
    <w:rsid w:val="00E80E3D"/>
    <w:rsid w:val="00E80F5C"/>
    <w:rsid w:val="00E835B5"/>
    <w:rsid w:val="00E846E0"/>
    <w:rsid w:val="00E85050"/>
    <w:rsid w:val="00E90C94"/>
    <w:rsid w:val="00E929D2"/>
    <w:rsid w:val="00E92A39"/>
    <w:rsid w:val="00E92A84"/>
    <w:rsid w:val="00E95185"/>
    <w:rsid w:val="00E95E04"/>
    <w:rsid w:val="00E96194"/>
    <w:rsid w:val="00EA04DF"/>
    <w:rsid w:val="00EA1886"/>
    <w:rsid w:val="00EA38A2"/>
    <w:rsid w:val="00EB0382"/>
    <w:rsid w:val="00EB0568"/>
    <w:rsid w:val="00EB2652"/>
    <w:rsid w:val="00EB2737"/>
    <w:rsid w:val="00EB3662"/>
    <w:rsid w:val="00EB3899"/>
    <w:rsid w:val="00EB4EE1"/>
    <w:rsid w:val="00EB6F96"/>
    <w:rsid w:val="00EB75CF"/>
    <w:rsid w:val="00EC2614"/>
    <w:rsid w:val="00EC31C6"/>
    <w:rsid w:val="00EC3663"/>
    <w:rsid w:val="00EC4CE7"/>
    <w:rsid w:val="00EC5966"/>
    <w:rsid w:val="00EC5F8C"/>
    <w:rsid w:val="00ED0B86"/>
    <w:rsid w:val="00ED336B"/>
    <w:rsid w:val="00ED408C"/>
    <w:rsid w:val="00ED4C26"/>
    <w:rsid w:val="00EE0633"/>
    <w:rsid w:val="00EE0B06"/>
    <w:rsid w:val="00EE111F"/>
    <w:rsid w:val="00EE25BD"/>
    <w:rsid w:val="00EE54E0"/>
    <w:rsid w:val="00EE679E"/>
    <w:rsid w:val="00EF510A"/>
    <w:rsid w:val="00EF6E5B"/>
    <w:rsid w:val="00EF7875"/>
    <w:rsid w:val="00F00E78"/>
    <w:rsid w:val="00F032E3"/>
    <w:rsid w:val="00F066C6"/>
    <w:rsid w:val="00F126D3"/>
    <w:rsid w:val="00F13B1A"/>
    <w:rsid w:val="00F15C89"/>
    <w:rsid w:val="00F20598"/>
    <w:rsid w:val="00F213D4"/>
    <w:rsid w:val="00F21EF8"/>
    <w:rsid w:val="00F26D12"/>
    <w:rsid w:val="00F300FA"/>
    <w:rsid w:val="00F321AD"/>
    <w:rsid w:val="00F41E50"/>
    <w:rsid w:val="00F42458"/>
    <w:rsid w:val="00F430AF"/>
    <w:rsid w:val="00F4410A"/>
    <w:rsid w:val="00F457B6"/>
    <w:rsid w:val="00F47D9E"/>
    <w:rsid w:val="00F50BE3"/>
    <w:rsid w:val="00F523DB"/>
    <w:rsid w:val="00F53118"/>
    <w:rsid w:val="00F55089"/>
    <w:rsid w:val="00F57951"/>
    <w:rsid w:val="00F64B8C"/>
    <w:rsid w:val="00F65B98"/>
    <w:rsid w:val="00F67238"/>
    <w:rsid w:val="00F7069A"/>
    <w:rsid w:val="00F70BE3"/>
    <w:rsid w:val="00F7661E"/>
    <w:rsid w:val="00F80E6B"/>
    <w:rsid w:val="00F80F59"/>
    <w:rsid w:val="00F8375F"/>
    <w:rsid w:val="00F84092"/>
    <w:rsid w:val="00F85C6B"/>
    <w:rsid w:val="00F92AF0"/>
    <w:rsid w:val="00F92CAA"/>
    <w:rsid w:val="00F944C5"/>
    <w:rsid w:val="00F95B6B"/>
    <w:rsid w:val="00F95E5D"/>
    <w:rsid w:val="00F97894"/>
    <w:rsid w:val="00F97E14"/>
    <w:rsid w:val="00FA2A9D"/>
    <w:rsid w:val="00FA41EB"/>
    <w:rsid w:val="00FA4816"/>
    <w:rsid w:val="00FA6FDD"/>
    <w:rsid w:val="00FB39C2"/>
    <w:rsid w:val="00FB53BE"/>
    <w:rsid w:val="00FB67E9"/>
    <w:rsid w:val="00FB6A53"/>
    <w:rsid w:val="00FB766A"/>
    <w:rsid w:val="00FC21B0"/>
    <w:rsid w:val="00FC3B81"/>
    <w:rsid w:val="00FC3C11"/>
    <w:rsid w:val="00FC4D5C"/>
    <w:rsid w:val="00FC5DC1"/>
    <w:rsid w:val="00FD1F92"/>
    <w:rsid w:val="00FD210E"/>
    <w:rsid w:val="00FD2CBD"/>
    <w:rsid w:val="00FD4F9F"/>
    <w:rsid w:val="00FE3EBE"/>
    <w:rsid w:val="00FE6A02"/>
    <w:rsid w:val="00FE79E7"/>
    <w:rsid w:val="00FF0D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1F023B"/>
  <w15:docId w15:val="{5277C425-9282-451F-9438-62327046AEA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Calibri" w:hAnsi="Calibri" w:eastAsia="Calibri" w:cs="Times New Roman"/>
        <w:lang w:val="en-US" w:eastAsia="en-US"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uiPriority="0" w:semiHidden="1" w:unhideWhenUsed="1"/>
    <w:lsdException w:name="HTML Bottom of Form" w:uiPriority="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rsid w:val="00EC31C6"/>
    <w:pPr>
      <w:suppressAutoHyphens/>
    </w:pPr>
    <w:rPr>
      <w:rFonts w:ascii="Times New Roman" w:hAnsi="Times New Roman" w:eastAsia="Times New Roman"/>
      <w:spacing w:val="-3"/>
      <w:sz w:val="24"/>
      <w:lang w:val="es-ES_tradnl"/>
    </w:rPr>
  </w:style>
  <w:style w:type="paragraph" w:styleId="Heading1">
    <w:name w:val="heading 1"/>
    <w:aliases w:val="Heading 1.I,Capítulos"/>
    <w:next w:val="Normal"/>
    <w:qFormat/>
    <w:rsid w:val="00EC31C6"/>
    <w:pPr>
      <w:keepNext/>
      <w:numPr>
        <w:numId w:val="1"/>
      </w:numPr>
      <w:suppressAutoHyphens/>
      <w:spacing w:before="240" w:after="240"/>
      <w:jc w:val="center"/>
      <w:outlineLvl w:val="0"/>
    </w:pPr>
    <w:rPr>
      <w:rFonts w:ascii="Times New Roman Bold" w:hAnsi="Times New Roman Bold" w:eastAsia="Times New Roman"/>
      <w:b/>
      <w:smallCaps/>
      <w:sz w:val="28"/>
    </w:rPr>
  </w:style>
  <w:style w:type="paragraph" w:styleId="Heading2">
    <w:name w:val="heading 2"/>
    <w:aliases w:val="Sub-capítulos Car"/>
    <w:next w:val="Normal"/>
    <w:qFormat/>
    <w:rsid w:val="00EC31C6"/>
    <w:pPr>
      <w:keepNext/>
      <w:numPr>
        <w:ilvl w:val="1"/>
        <w:numId w:val="1"/>
      </w:numPr>
      <w:suppressAutoHyphens/>
      <w:spacing w:before="120" w:after="120"/>
      <w:jc w:val="both"/>
      <w:outlineLvl w:val="1"/>
    </w:pPr>
    <w:rPr>
      <w:rFonts w:ascii="Times New Roman Bold" w:hAnsi="Times New Roman Bold" w:eastAsia="Times New Roman"/>
      <w:b/>
      <w:sz w:val="24"/>
    </w:rPr>
  </w:style>
  <w:style w:type="paragraph" w:styleId="Heading3">
    <w:name w:val="heading 3"/>
    <w:aliases w:val="Seccion"/>
    <w:next w:val="Normal"/>
    <w:qFormat/>
    <w:rsid w:val="00EC31C6"/>
    <w:pPr>
      <w:keepNext/>
      <w:numPr>
        <w:ilvl w:val="2"/>
        <w:numId w:val="1"/>
      </w:numPr>
      <w:suppressAutoHyphens/>
      <w:spacing w:before="120" w:after="120"/>
      <w:jc w:val="both"/>
      <w:outlineLvl w:val="2"/>
    </w:pPr>
    <w:rPr>
      <w:rFonts w:ascii="Times New Roman Bold" w:hAnsi="Times New Roman Bold" w:eastAsia="Times New Roman"/>
      <w:b/>
      <w:sz w:val="24"/>
    </w:rPr>
  </w:style>
  <w:style w:type="paragraph" w:styleId="Heading4">
    <w:name w:val="heading 4"/>
    <w:aliases w:val="Heading 4.a,Sub-seccion"/>
    <w:next w:val="Normal"/>
    <w:qFormat/>
    <w:rsid w:val="00EC31C6"/>
    <w:pPr>
      <w:keepNext/>
      <w:numPr>
        <w:ilvl w:val="3"/>
        <w:numId w:val="1"/>
      </w:numPr>
      <w:tabs>
        <w:tab w:val="left" w:pos="-360"/>
        <w:tab w:val="left" w:pos="0"/>
      </w:tabs>
      <w:suppressAutoHyphens/>
      <w:spacing w:before="120" w:after="120"/>
      <w:jc w:val="both"/>
      <w:outlineLvl w:val="3"/>
    </w:pPr>
    <w:rPr>
      <w:rFonts w:ascii="Times New Roman Bold" w:hAnsi="Times New Roman Bold" w:eastAsia="Times New Roman"/>
      <w:b/>
      <w:sz w:val="24"/>
    </w:rPr>
  </w:style>
  <w:style w:type="paragraph" w:styleId="Heading5">
    <w:name w:val="heading 5"/>
    <w:aliases w:val="Heading 5.(i),No usar-tit5"/>
    <w:next w:val="Normal"/>
    <w:qFormat/>
    <w:rsid w:val="00EC31C6"/>
    <w:pPr>
      <w:keepNext/>
      <w:numPr>
        <w:ilvl w:val="4"/>
        <w:numId w:val="1"/>
      </w:numPr>
      <w:suppressAutoHyphens/>
      <w:spacing w:before="120" w:after="120"/>
      <w:jc w:val="both"/>
      <w:outlineLvl w:val="4"/>
    </w:pPr>
    <w:rPr>
      <w:rFonts w:ascii="Times New Roman Bold" w:hAnsi="Times New Roman Bold" w:eastAsia="Times New Roman"/>
      <w:b/>
      <w:sz w:val="24"/>
    </w:rPr>
  </w:style>
  <w:style w:type="paragraph" w:styleId="Heading6">
    <w:name w:val="heading 6"/>
    <w:aliases w:val="No usar-tit6"/>
    <w:basedOn w:val="Normal"/>
    <w:next w:val="Normal"/>
    <w:qFormat/>
    <w:rsid w:val="00EC31C6"/>
    <w:pPr>
      <w:keepNext/>
      <w:jc w:val="center"/>
      <w:outlineLvl w:val="5"/>
    </w:pPr>
    <w:rPr>
      <w:b/>
      <w:bCs/>
      <w:sz w:val="20"/>
    </w:rPr>
  </w:style>
  <w:style w:type="paragraph" w:styleId="Heading7">
    <w:name w:val="heading 7"/>
    <w:aliases w:val="No usar-tit7"/>
    <w:basedOn w:val="Normal"/>
    <w:next w:val="Normal"/>
    <w:qFormat/>
    <w:rsid w:val="00EC31C6"/>
    <w:pPr>
      <w:numPr>
        <w:ilvl w:val="6"/>
        <w:numId w:val="1"/>
      </w:numPr>
      <w:spacing w:before="240" w:after="60"/>
      <w:outlineLvl w:val="6"/>
    </w:pPr>
    <w:rPr>
      <w:rFonts w:ascii="Calibri" w:hAnsi="Calibri"/>
      <w:spacing w:val="0"/>
      <w:szCs w:val="24"/>
    </w:rPr>
  </w:style>
  <w:style w:type="paragraph" w:styleId="Heading8">
    <w:name w:val="heading 8"/>
    <w:aliases w:val="No usar-tit8"/>
    <w:basedOn w:val="Normal"/>
    <w:next w:val="Normal"/>
    <w:qFormat/>
    <w:rsid w:val="00EC31C6"/>
    <w:pPr>
      <w:numPr>
        <w:ilvl w:val="7"/>
        <w:numId w:val="1"/>
      </w:numPr>
      <w:spacing w:before="240" w:after="60"/>
      <w:outlineLvl w:val="7"/>
    </w:pPr>
    <w:rPr>
      <w:rFonts w:ascii="Calibri" w:hAnsi="Calibri"/>
      <w:i/>
      <w:iCs/>
      <w:spacing w:val="0"/>
      <w:szCs w:val="24"/>
    </w:rPr>
  </w:style>
  <w:style w:type="paragraph" w:styleId="Heading9">
    <w:name w:val="heading 9"/>
    <w:aliases w:val="No usar-tit9"/>
    <w:basedOn w:val="Normal"/>
    <w:next w:val="Normal"/>
    <w:qFormat/>
    <w:rsid w:val="00EC31C6"/>
    <w:pPr>
      <w:numPr>
        <w:ilvl w:val="8"/>
        <w:numId w:val="1"/>
      </w:numPr>
      <w:spacing w:before="240" w:after="60"/>
      <w:outlineLvl w:val="8"/>
    </w:pPr>
    <w:rPr>
      <w:rFonts w:ascii="Cambria" w:hAnsi="Cambria"/>
      <w:spacing w:val="0"/>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numbering" w:styleId="WWOutlineListStyle" w:customStyle="1">
    <w:name w:val="WW_OutlineListStyle"/>
    <w:basedOn w:val="NoList"/>
    <w:rsid w:val="00EC31C6"/>
    <w:pPr>
      <w:numPr>
        <w:numId w:val="1"/>
      </w:numPr>
    </w:pPr>
  </w:style>
  <w:style w:type="paragraph" w:styleId="ColorfulList-Accent11" w:customStyle="1">
    <w:name w:val="Colorful List - Accent 11"/>
    <w:basedOn w:val="Normal"/>
    <w:rsid w:val="00EC31C6"/>
    <w:pPr>
      <w:ind w:left="720"/>
    </w:pPr>
    <w:rPr>
      <w:rFonts w:ascii="Calibri" w:hAnsi="Calibri" w:eastAsia="Calibri"/>
      <w:spacing w:val="0"/>
      <w:sz w:val="22"/>
      <w:szCs w:val="22"/>
    </w:rPr>
  </w:style>
  <w:style w:type="paragraph" w:styleId="BalloonText">
    <w:name w:val="Balloon Text"/>
    <w:basedOn w:val="Normal"/>
    <w:uiPriority w:val="99"/>
    <w:rsid w:val="00EC31C6"/>
    <w:rPr>
      <w:rFonts w:ascii="Tahoma" w:hAnsi="Tahoma"/>
      <w:spacing w:val="0"/>
      <w:sz w:val="16"/>
      <w:szCs w:val="16"/>
    </w:rPr>
  </w:style>
  <w:style w:type="character" w:styleId="BalloonTextChar" w:customStyle="1">
    <w:name w:val="Balloon Text Char"/>
    <w:uiPriority w:val="99"/>
    <w:rsid w:val="00EC31C6"/>
    <w:rPr>
      <w:rFonts w:ascii="Tahoma" w:hAnsi="Tahoma" w:eastAsia="Times New Roman" w:cs="Tahoma"/>
      <w:sz w:val="16"/>
      <w:szCs w:val="16"/>
    </w:rPr>
  </w:style>
  <w:style w:type="paragraph" w:styleId="FootnoteText">
    <w:name w:val="footnote text"/>
    <w:aliases w:val="fn,Texto nota pie IIRSA,ADB,single space,FOOTNOTES,Fußnotentext Char,Footnote text,ft,Footnote Text Char2 Char,Footnote Text Char1 Char Char,Footnote Text Char2 Char Char Char,Footnote Text Char1 Cha,Texto de rodapé,texto de nota al pie,F"/>
    <w:basedOn w:val="Normal"/>
    <w:uiPriority w:val="99"/>
    <w:qFormat/>
    <w:rsid w:val="00EC31C6"/>
    <w:pPr>
      <w:keepNext/>
      <w:keepLines/>
      <w:suppressAutoHyphens w:val="0"/>
      <w:spacing w:after="120"/>
      <w:ind w:left="288" w:hanging="288"/>
      <w:jc w:val="both"/>
    </w:pPr>
    <w:rPr>
      <w:sz w:val="20"/>
    </w:rPr>
  </w:style>
  <w:style w:type="character" w:styleId="FootnoteTextChar" w:customStyle="1">
    <w:name w:val="Footnote Text Char"/>
    <w:aliases w:val="fn Char1,Texto nota pie IIRSA Char1,ADB Char1,single space Char1,FOOTNOTES Char1,Fußnotentext Char Char1,Footnote text Char1,ft Char1,Footnote Text Char1 Char1,Footnote Text Char2 Char Char1,Footnote Text Char1 Char Char Char,fn Char"/>
    <w:uiPriority w:val="99"/>
    <w:rsid w:val="00EC31C6"/>
    <w:rPr>
      <w:rFonts w:ascii="Times New Roman" w:hAnsi="Times New Roman" w:eastAsia="Times New Roman"/>
      <w:spacing w:val="-3"/>
    </w:rPr>
  </w:style>
  <w:style w:type="character" w:styleId="FootnoteReference">
    <w:name w:val="footnote reference"/>
    <w:aliases w:val="ftref,16 Point,Superscript 6 Point,Ref,de nota al pie,referencia nota al pie,(Ref. de nota al pie),Fußnotenzeichen DISS,FC,Style 24,BVI fnr, BVI fnr,Знак сноски 1"/>
    <w:basedOn w:val="DefaultParagraphFont"/>
    <w:uiPriority w:val="99"/>
    <w:rsid w:val="00EC31C6"/>
    <w:rPr>
      <w:rFonts w:ascii="Times New Roman" w:hAnsi="Times New Roman"/>
      <w:position w:val="0"/>
      <w:sz w:val="20"/>
      <w:vertAlign w:val="superscript"/>
    </w:rPr>
  </w:style>
  <w:style w:type="paragraph" w:styleId="Header">
    <w:name w:val="header"/>
    <w:basedOn w:val="Normal"/>
    <w:uiPriority w:val="99"/>
    <w:rsid w:val="00EC31C6"/>
    <w:pPr>
      <w:tabs>
        <w:tab w:val="center" w:pos="4320"/>
        <w:tab w:val="right" w:pos="8640"/>
      </w:tabs>
    </w:pPr>
    <w:rPr>
      <w:sz w:val="20"/>
    </w:rPr>
  </w:style>
  <w:style w:type="character" w:styleId="HeaderChar" w:customStyle="1">
    <w:name w:val="Header Char"/>
    <w:basedOn w:val="DefaultParagraphFont"/>
    <w:uiPriority w:val="99"/>
    <w:rsid w:val="00EC31C6"/>
    <w:rPr>
      <w:rFonts w:ascii="Times New Roman" w:hAnsi="Times New Roman" w:eastAsia="Times New Roman"/>
      <w:spacing w:val="-3"/>
    </w:rPr>
  </w:style>
  <w:style w:type="paragraph" w:styleId="Footer">
    <w:name w:val="footer"/>
    <w:basedOn w:val="Normal"/>
    <w:rsid w:val="00EC31C6"/>
    <w:pPr>
      <w:tabs>
        <w:tab w:val="center" w:pos="4320"/>
        <w:tab w:val="right" w:pos="8640"/>
      </w:tabs>
    </w:pPr>
    <w:rPr>
      <w:sz w:val="20"/>
    </w:rPr>
  </w:style>
  <w:style w:type="character" w:styleId="FooterChar" w:customStyle="1">
    <w:name w:val="Footer Char"/>
    <w:basedOn w:val="DefaultParagraphFont"/>
    <w:rsid w:val="00EC31C6"/>
    <w:rPr>
      <w:rFonts w:ascii="Times New Roman" w:hAnsi="Times New Roman" w:eastAsia="Times New Roman"/>
      <w:spacing w:val="-3"/>
    </w:rPr>
  </w:style>
  <w:style w:type="paragraph" w:styleId="Title">
    <w:name w:val="Title"/>
    <w:basedOn w:val="Normal"/>
    <w:qFormat/>
    <w:rsid w:val="00EC31C6"/>
    <w:pPr>
      <w:tabs>
        <w:tab w:val="left" w:pos="1440"/>
        <w:tab w:val="left" w:pos="3060"/>
      </w:tabs>
      <w:jc w:val="center"/>
      <w:outlineLvl w:val="0"/>
    </w:pPr>
    <w:rPr>
      <w:spacing w:val="0"/>
    </w:rPr>
  </w:style>
  <w:style w:type="character" w:styleId="TitleChar" w:customStyle="1">
    <w:name w:val="Title Char"/>
    <w:rsid w:val="00EC31C6"/>
    <w:rPr>
      <w:rFonts w:ascii="Times New Roman" w:hAnsi="Times New Roman" w:eastAsia="Times New Roman"/>
      <w:sz w:val="24"/>
    </w:rPr>
  </w:style>
  <w:style w:type="paragraph" w:styleId="Newpage" w:customStyle="1">
    <w:name w:val="Newpage"/>
    <w:basedOn w:val="Normal"/>
    <w:uiPriority w:val="99"/>
    <w:rsid w:val="00EC31C6"/>
    <w:pPr>
      <w:tabs>
        <w:tab w:val="left" w:pos="1440"/>
        <w:tab w:val="left" w:pos="3060"/>
      </w:tabs>
      <w:jc w:val="center"/>
    </w:pPr>
    <w:rPr>
      <w:rFonts w:cs="Arial"/>
      <w:b/>
      <w:smallCaps/>
    </w:rPr>
  </w:style>
  <w:style w:type="paragraph" w:styleId="BodyText">
    <w:name w:val="Body Text"/>
    <w:basedOn w:val="Normal"/>
    <w:rsid w:val="00EC31C6"/>
    <w:pPr>
      <w:tabs>
        <w:tab w:val="left" w:pos="3060"/>
      </w:tabs>
      <w:jc w:val="center"/>
    </w:pPr>
    <w:rPr>
      <w:spacing w:val="0"/>
    </w:rPr>
  </w:style>
  <w:style w:type="character" w:styleId="BodyTextChar" w:customStyle="1">
    <w:name w:val="Body Text Char"/>
    <w:rsid w:val="00EC31C6"/>
    <w:rPr>
      <w:rFonts w:ascii="Times New Roman" w:hAnsi="Times New Roman" w:eastAsia="Times New Roman"/>
      <w:sz w:val="24"/>
    </w:rPr>
  </w:style>
  <w:style w:type="character" w:styleId="gt-icon-text1" w:customStyle="1">
    <w:name w:val="gt-icon-text1"/>
    <w:basedOn w:val="DefaultParagraphFont"/>
    <w:rsid w:val="00EC31C6"/>
  </w:style>
  <w:style w:type="paragraph" w:styleId="z-TopofForm">
    <w:name w:val="HTML Top of Form"/>
    <w:basedOn w:val="Normal"/>
    <w:next w:val="Normal"/>
    <w:rsid w:val="00EC31C6"/>
    <w:pPr>
      <w:pBdr>
        <w:bottom w:val="single" w:color="000000" w:sz="6" w:space="0"/>
      </w:pBdr>
      <w:jc w:val="center"/>
    </w:pPr>
    <w:rPr>
      <w:rFonts w:ascii="Arial" w:hAnsi="Arial"/>
      <w:vanish/>
      <w:spacing w:val="0"/>
      <w:sz w:val="16"/>
      <w:szCs w:val="16"/>
    </w:rPr>
  </w:style>
  <w:style w:type="character" w:styleId="z-TopofFormChar" w:customStyle="1">
    <w:name w:val="z-Top of Form Char"/>
    <w:rsid w:val="00EC31C6"/>
    <w:rPr>
      <w:rFonts w:ascii="Arial" w:hAnsi="Arial" w:eastAsia="Times New Roman" w:cs="Arial"/>
      <w:vanish/>
      <w:sz w:val="16"/>
      <w:szCs w:val="16"/>
    </w:rPr>
  </w:style>
  <w:style w:type="paragraph" w:styleId="z-BottomofForm">
    <w:name w:val="HTML Bottom of Form"/>
    <w:basedOn w:val="Normal"/>
    <w:next w:val="Normal"/>
    <w:rsid w:val="00EC31C6"/>
    <w:pPr>
      <w:pBdr>
        <w:top w:val="single" w:color="000000" w:sz="6" w:space="0"/>
      </w:pBdr>
      <w:jc w:val="center"/>
    </w:pPr>
    <w:rPr>
      <w:rFonts w:ascii="Arial" w:hAnsi="Arial"/>
      <w:vanish/>
      <w:spacing w:val="0"/>
      <w:sz w:val="16"/>
      <w:szCs w:val="16"/>
    </w:rPr>
  </w:style>
  <w:style w:type="character" w:styleId="z-BottomofFormChar" w:customStyle="1">
    <w:name w:val="z-Bottom of Form Char"/>
    <w:rsid w:val="00EC31C6"/>
    <w:rPr>
      <w:rFonts w:ascii="Arial" w:hAnsi="Arial" w:eastAsia="Times New Roman" w:cs="Arial"/>
      <w:vanish/>
      <w:sz w:val="16"/>
      <w:szCs w:val="16"/>
    </w:rPr>
  </w:style>
  <w:style w:type="character" w:styleId="CommentReference">
    <w:name w:val="annotation reference"/>
    <w:uiPriority w:val="99"/>
    <w:rsid w:val="00EC31C6"/>
    <w:rPr>
      <w:sz w:val="16"/>
      <w:szCs w:val="16"/>
    </w:rPr>
  </w:style>
  <w:style w:type="paragraph" w:styleId="CommentText">
    <w:name w:val="annotation text"/>
    <w:basedOn w:val="Normal"/>
    <w:uiPriority w:val="99"/>
    <w:rsid w:val="00EC31C6"/>
    <w:rPr>
      <w:sz w:val="20"/>
    </w:rPr>
  </w:style>
  <w:style w:type="character" w:styleId="CommentTextChar" w:customStyle="1">
    <w:name w:val="Comment Text Char"/>
    <w:basedOn w:val="DefaultParagraphFont"/>
    <w:uiPriority w:val="99"/>
    <w:rsid w:val="00EC31C6"/>
  </w:style>
  <w:style w:type="paragraph" w:styleId="CommentSubject">
    <w:name w:val="annotation subject"/>
    <w:basedOn w:val="CommentText"/>
    <w:next w:val="CommentText"/>
    <w:rsid w:val="00EC31C6"/>
    <w:rPr>
      <w:rFonts w:ascii="Calibri" w:hAnsi="Calibri" w:eastAsia="Calibri"/>
      <w:b/>
      <w:bCs/>
      <w:spacing w:val="0"/>
    </w:rPr>
  </w:style>
  <w:style w:type="character" w:styleId="CommentSubjectChar" w:customStyle="1">
    <w:name w:val="Comment Subject Char"/>
    <w:rsid w:val="00EC31C6"/>
    <w:rPr>
      <w:b/>
      <w:bCs/>
    </w:rPr>
  </w:style>
  <w:style w:type="paragraph" w:styleId="Chapter" w:customStyle="1">
    <w:name w:val="Chapter"/>
    <w:basedOn w:val="Normal"/>
    <w:next w:val="Normal"/>
    <w:rsid w:val="00947DC5"/>
    <w:pPr>
      <w:keepNext/>
      <w:tabs>
        <w:tab w:val="num" w:pos="648"/>
        <w:tab w:val="left" w:pos="1440"/>
      </w:tabs>
      <w:suppressAutoHyphens w:val="0"/>
      <w:spacing w:before="240" w:after="240"/>
      <w:ind w:firstLine="288"/>
      <w:jc w:val="center"/>
    </w:pPr>
    <w:rPr>
      <w:rFonts w:eastAsia="Calibri"/>
      <w:b/>
      <w:smallCaps/>
      <w:spacing w:val="0"/>
      <w:szCs w:val="22"/>
    </w:rPr>
  </w:style>
  <w:style w:type="character" w:styleId="ColorfulList-Accent1Char" w:customStyle="1">
    <w:name w:val="Colorful List - Accent 1 Char"/>
    <w:rsid w:val="00EC31C6"/>
    <w:rPr>
      <w:sz w:val="22"/>
      <w:szCs w:val="22"/>
    </w:rPr>
  </w:style>
  <w:style w:type="character" w:styleId="ChapterChar" w:customStyle="1">
    <w:name w:val="Chapter Char"/>
    <w:rsid w:val="00EC31C6"/>
    <w:rPr>
      <w:rFonts w:ascii="Times New Roman" w:hAnsi="Times New Roman"/>
      <w:b/>
      <w:smallCaps/>
      <w:sz w:val="24"/>
      <w:szCs w:val="22"/>
    </w:rPr>
  </w:style>
  <w:style w:type="paragraph" w:styleId="FirstHeading" w:customStyle="1">
    <w:name w:val="FirstHeading"/>
    <w:basedOn w:val="Normal"/>
    <w:next w:val="Normal"/>
    <w:rsid w:val="00EC31C6"/>
    <w:pPr>
      <w:keepNext/>
      <w:tabs>
        <w:tab w:val="left" w:pos="0"/>
        <w:tab w:val="left" w:pos="86"/>
      </w:tabs>
      <w:suppressAutoHyphens w:val="0"/>
      <w:spacing w:before="120" w:after="120"/>
      <w:ind w:left="720" w:hanging="720"/>
    </w:pPr>
    <w:rPr>
      <w:rFonts w:eastAsia="Calibri"/>
      <w:b/>
      <w:spacing w:val="0"/>
      <w:szCs w:val="22"/>
    </w:rPr>
  </w:style>
  <w:style w:type="character" w:styleId="FirstHeadingChar" w:customStyle="1">
    <w:name w:val="FirstHeading Char"/>
    <w:rsid w:val="00EC31C6"/>
    <w:rPr>
      <w:rFonts w:ascii="Times New Roman" w:hAnsi="Times New Roman"/>
      <w:b/>
      <w:sz w:val="24"/>
      <w:szCs w:val="22"/>
    </w:rPr>
  </w:style>
  <w:style w:type="paragraph" w:styleId="SecHeading" w:customStyle="1">
    <w:name w:val="SecHeading"/>
    <w:basedOn w:val="Normal"/>
    <w:next w:val="Paragraph"/>
    <w:rsid w:val="00EC31C6"/>
    <w:pPr>
      <w:keepNext/>
      <w:tabs>
        <w:tab w:val="num" w:pos="1296"/>
      </w:tabs>
      <w:suppressAutoHyphens w:val="0"/>
      <w:spacing w:before="120" w:after="120"/>
      <w:ind w:left="1296" w:hanging="576"/>
    </w:pPr>
    <w:rPr>
      <w:rFonts w:eastAsia="Calibri"/>
      <w:b/>
      <w:spacing w:val="0"/>
      <w:szCs w:val="22"/>
    </w:rPr>
  </w:style>
  <w:style w:type="character" w:styleId="SecHeadingChar" w:customStyle="1">
    <w:name w:val="SecHeading Char"/>
    <w:rsid w:val="00EC31C6"/>
    <w:rPr>
      <w:rFonts w:ascii="Times New Roman" w:hAnsi="Times New Roman"/>
      <w:b/>
      <w:sz w:val="24"/>
      <w:szCs w:val="22"/>
    </w:rPr>
  </w:style>
  <w:style w:type="paragraph" w:styleId="SubHeading1" w:customStyle="1">
    <w:name w:val="SubHeading1"/>
    <w:basedOn w:val="SecHeading"/>
    <w:rsid w:val="00EC31C6"/>
    <w:pPr>
      <w:tabs>
        <w:tab w:val="clear" w:pos="1296"/>
        <w:tab w:val="num" w:pos="1872"/>
      </w:tabs>
      <w:ind w:left="1872"/>
    </w:pPr>
  </w:style>
  <w:style w:type="character" w:styleId="SubHeading1Char" w:customStyle="1">
    <w:name w:val="SubHeading1 Char"/>
    <w:rsid w:val="00EC31C6"/>
    <w:rPr>
      <w:rFonts w:ascii="Times New Roman" w:hAnsi="Times New Roman"/>
      <w:b/>
      <w:sz w:val="24"/>
      <w:szCs w:val="22"/>
    </w:rPr>
  </w:style>
  <w:style w:type="paragraph" w:styleId="Subheading2" w:customStyle="1">
    <w:name w:val="Subheading2"/>
    <w:basedOn w:val="SecHeading"/>
    <w:rsid w:val="00EC31C6"/>
    <w:pPr>
      <w:tabs>
        <w:tab w:val="clear" w:pos="1296"/>
        <w:tab w:val="num" w:pos="2376"/>
      </w:tabs>
      <w:ind w:left="2376" w:hanging="288"/>
    </w:pPr>
  </w:style>
  <w:style w:type="character" w:styleId="Subheading2Char" w:customStyle="1">
    <w:name w:val="Subheading2 Char"/>
    <w:rsid w:val="00EC31C6"/>
    <w:rPr>
      <w:rFonts w:ascii="Times New Roman" w:hAnsi="Times New Roman"/>
      <w:b/>
      <w:sz w:val="24"/>
      <w:szCs w:val="22"/>
    </w:rPr>
  </w:style>
  <w:style w:type="paragraph" w:styleId="Paragraph" w:customStyle="1">
    <w:name w:val="Paragraph"/>
    <w:aliases w:val="paragraph,p,PARAGRAPH,PG,pa,at"/>
    <w:basedOn w:val="BodyTextIndent"/>
    <w:qFormat/>
    <w:rsid w:val="00947DC5"/>
    <w:pPr>
      <w:tabs>
        <w:tab w:val="num" w:pos="720"/>
      </w:tabs>
      <w:spacing w:before="120"/>
      <w:ind w:left="720" w:hanging="720"/>
      <w:jc w:val="both"/>
      <w:outlineLvl w:val="1"/>
    </w:pPr>
    <w:rPr>
      <w:rFonts w:eastAsia="Calibri"/>
      <w:spacing w:val="0"/>
      <w:szCs w:val="22"/>
    </w:rPr>
  </w:style>
  <w:style w:type="character" w:styleId="ParagraphChar" w:customStyle="1">
    <w:name w:val="Paragraph Char"/>
    <w:aliases w:val="paragraph Char,p Char,PARAGRAPH Char,PG Char,pa Char,at Char"/>
    <w:rsid w:val="00EC31C6"/>
    <w:rPr>
      <w:rFonts w:ascii="Times New Roman" w:hAnsi="Times New Roman"/>
      <w:sz w:val="24"/>
      <w:szCs w:val="22"/>
    </w:rPr>
  </w:style>
  <w:style w:type="paragraph" w:styleId="subpar" w:customStyle="1">
    <w:name w:val="subpar"/>
    <w:basedOn w:val="BodyTextIndent3"/>
    <w:rsid w:val="00EC31C6"/>
    <w:pPr>
      <w:tabs>
        <w:tab w:val="num" w:pos="1152"/>
      </w:tabs>
      <w:spacing w:before="120"/>
      <w:ind w:left="1152" w:hanging="432"/>
      <w:jc w:val="both"/>
      <w:outlineLvl w:val="2"/>
    </w:pPr>
  </w:style>
  <w:style w:type="character" w:styleId="subparChar" w:customStyle="1">
    <w:name w:val="subpar Char"/>
    <w:rsid w:val="00EC31C6"/>
    <w:rPr>
      <w:rFonts w:ascii="Times New Roman" w:hAnsi="Times New Roman"/>
      <w:sz w:val="24"/>
      <w:szCs w:val="16"/>
    </w:rPr>
  </w:style>
  <w:style w:type="paragraph" w:styleId="SubSubPar" w:customStyle="1">
    <w:name w:val="SubSubPar"/>
    <w:basedOn w:val="subpar"/>
    <w:rsid w:val="00EC31C6"/>
    <w:pPr>
      <w:tabs>
        <w:tab w:val="clear" w:pos="1152"/>
        <w:tab w:val="left" w:pos="0"/>
        <w:tab w:val="num" w:pos="1296"/>
      </w:tabs>
      <w:ind w:left="1296" w:hanging="288"/>
    </w:pPr>
  </w:style>
  <w:style w:type="character" w:styleId="SubSubParChar" w:customStyle="1">
    <w:name w:val="SubSubPar Char"/>
    <w:rsid w:val="00EC31C6"/>
    <w:rPr>
      <w:rFonts w:ascii="Times New Roman" w:hAnsi="Times New Roman"/>
      <w:sz w:val="24"/>
      <w:szCs w:val="16"/>
    </w:rPr>
  </w:style>
  <w:style w:type="paragraph" w:styleId="Regtable" w:customStyle="1">
    <w:name w:val="Regtable"/>
    <w:basedOn w:val="Normal"/>
    <w:rsid w:val="00947DC5"/>
    <w:pPr>
      <w:keepLines/>
      <w:framePr w:wrap="around" w:hAnchor="text" w:vAnchor="text" w:y="1"/>
      <w:spacing w:before="20" w:after="20"/>
    </w:pPr>
  </w:style>
  <w:style w:type="character" w:styleId="RegtableChar" w:customStyle="1">
    <w:name w:val="Regtable Char"/>
    <w:rsid w:val="00EC31C6"/>
    <w:rPr>
      <w:rFonts w:ascii="Times New Roman" w:hAnsi="Times New Roman" w:eastAsia="Times New Roman"/>
      <w:lang w:val="en-US" w:eastAsia="en-US" w:bidi="ar-SA"/>
    </w:rPr>
  </w:style>
  <w:style w:type="paragraph" w:styleId="TableTitle" w:customStyle="1">
    <w:name w:val="TableTitle"/>
    <w:basedOn w:val="Normal"/>
    <w:rsid w:val="00947DC5"/>
    <w:pPr>
      <w:keepNext/>
      <w:framePr w:wrap="around" w:hAnchor="text" w:vAnchor="text" w:y="1"/>
      <w:suppressAutoHyphens w:val="0"/>
      <w:spacing w:before="20" w:after="20"/>
      <w:jc w:val="center"/>
    </w:pPr>
    <w:rPr>
      <w:rFonts w:ascii="Times New Roman Bold" w:hAnsi="Times New Roman Bold"/>
      <w:b/>
      <w:sz w:val="20"/>
      <w:lang w:val="es-ES"/>
    </w:rPr>
  </w:style>
  <w:style w:type="character" w:styleId="TableTitleChar" w:customStyle="1">
    <w:name w:val="TableTitle Char"/>
    <w:rsid w:val="00EC31C6"/>
    <w:rPr>
      <w:rFonts w:ascii="Times New Roman Bold" w:hAnsi="Times New Roman Bold" w:eastAsia="Times New Roman"/>
      <w:b/>
      <w:spacing w:val="-3"/>
      <w:lang w:val="es-ES"/>
    </w:rPr>
  </w:style>
  <w:style w:type="character" w:styleId="Heading2Char" w:customStyle="1">
    <w:name w:val="Heading 2 Char"/>
    <w:rsid w:val="00EC31C6"/>
    <w:rPr>
      <w:rFonts w:ascii="Times New Roman Bold" w:hAnsi="Times New Roman Bold" w:eastAsia="Times New Roman"/>
      <w:b/>
      <w:sz w:val="24"/>
      <w:lang w:bidi="ar-SA"/>
    </w:rPr>
  </w:style>
  <w:style w:type="character" w:styleId="Heading3Char" w:customStyle="1">
    <w:name w:val="Heading 3 Char"/>
    <w:rsid w:val="00EC31C6"/>
    <w:rPr>
      <w:rFonts w:ascii="Times New Roman Bold" w:hAnsi="Times New Roman Bold" w:eastAsia="Times New Roman"/>
      <w:b/>
      <w:sz w:val="24"/>
      <w:lang w:bidi="ar-SA"/>
    </w:rPr>
  </w:style>
  <w:style w:type="character" w:styleId="Heading4Char" w:customStyle="1">
    <w:name w:val="Heading 4 Char"/>
    <w:rsid w:val="00EC31C6"/>
    <w:rPr>
      <w:rFonts w:ascii="Times New Roman Bold" w:hAnsi="Times New Roman Bold" w:eastAsia="Times New Roman"/>
      <w:b/>
      <w:sz w:val="24"/>
    </w:rPr>
  </w:style>
  <w:style w:type="character" w:styleId="Heading5Char" w:customStyle="1">
    <w:name w:val="Heading 5 Char"/>
    <w:rsid w:val="00EC31C6"/>
    <w:rPr>
      <w:rFonts w:ascii="Times New Roman Bold" w:hAnsi="Times New Roman Bold" w:eastAsia="Times New Roman"/>
      <w:b/>
      <w:sz w:val="24"/>
    </w:rPr>
  </w:style>
  <w:style w:type="character" w:styleId="Heading6Char" w:customStyle="1">
    <w:name w:val="Heading 6 Char"/>
    <w:rsid w:val="00EC31C6"/>
    <w:rPr>
      <w:rFonts w:ascii="Times New Roman" w:hAnsi="Times New Roman" w:eastAsia="Times New Roman"/>
      <w:b/>
      <w:bCs/>
      <w:spacing w:val="-3"/>
    </w:rPr>
  </w:style>
  <w:style w:type="character" w:styleId="Heading7Char" w:customStyle="1">
    <w:name w:val="Heading 7 Char"/>
    <w:rsid w:val="00EC31C6"/>
    <w:rPr>
      <w:rFonts w:eastAsia="Times New Roman"/>
      <w:sz w:val="24"/>
      <w:szCs w:val="24"/>
    </w:rPr>
  </w:style>
  <w:style w:type="character" w:styleId="Heading8Char" w:customStyle="1">
    <w:name w:val="Heading 8 Char"/>
    <w:rsid w:val="00EC31C6"/>
    <w:rPr>
      <w:rFonts w:eastAsia="Times New Roman"/>
      <w:i/>
      <w:iCs/>
      <w:sz w:val="24"/>
      <w:szCs w:val="24"/>
    </w:rPr>
  </w:style>
  <w:style w:type="character" w:styleId="Heading9Char" w:customStyle="1">
    <w:name w:val="Heading 9 Char"/>
    <w:rsid w:val="00EC31C6"/>
    <w:rPr>
      <w:rFonts w:ascii="Cambria" w:hAnsi="Cambria" w:eastAsia="Times New Roman"/>
      <w:sz w:val="22"/>
      <w:szCs w:val="22"/>
    </w:rPr>
  </w:style>
  <w:style w:type="paragraph" w:styleId="BodyTextIndent">
    <w:name w:val="Body Text Indent"/>
    <w:basedOn w:val="Normal"/>
    <w:uiPriority w:val="99"/>
    <w:rsid w:val="00EC31C6"/>
    <w:pPr>
      <w:suppressAutoHyphens w:val="0"/>
      <w:spacing w:after="120"/>
      <w:ind w:left="360"/>
    </w:pPr>
  </w:style>
  <w:style w:type="character" w:styleId="BodyTextIndentChar" w:customStyle="1">
    <w:name w:val="Body Text Indent Char"/>
    <w:uiPriority w:val="99"/>
    <w:rsid w:val="00EC31C6"/>
    <w:rPr>
      <w:rFonts w:ascii="Times New Roman" w:hAnsi="Times New Roman" w:eastAsia="Times New Roman"/>
      <w:spacing w:val="-3"/>
      <w:sz w:val="24"/>
    </w:rPr>
  </w:style>
  <w:style w:type="paragraph" w:styleId="BodyTextIndent3">
    <w:name w:val="Body Text Indent 3"/>
    <w:basedOn w:val="Normal"/>
    <w:uiPriority w:val="99"/>
    <w:rsid w:val="00EC31C6"/>
    <w:pPr>
      <w:suppressAutoHyphens w:val="0"/>
      <w:spacing w:after="120"/>
      <w:ind w:left="360"/>
    </w:pPr>
    <w:rPr>
      <w:rFonts w:eastAsia="Calibri"/>
      <w:spacing w:val="0"/>
      <w:szCs w:val="16"/>
    </w:rPr>
  </w:style>
  <w:style w:type="character" w:styleId="BodyTextIndent3Char" w:customStyle="1">
    <w:name w:val="Body Text Indent 3 Char"/>
    <w:uiPriority w:val="99"/>
    <w:rsid w:val="00EC31C6"/>
    <w:rPr>
      <w:rFonts w:ascii="Times New Roman" w:hAnsi="Times New Roman"/>
      <w:sz w:val="24"/>
      <w:szCs w:val="16"/>
    </w:rPr>
  </w:style>
  <w:style w:type="character" w:styleId="Hyperlink">
    <w:name w:val="Hyperlink"/>
    <w:basedOn w:val="DefaultParagraphFont"/>
    <w:uiPriority w:val="99"/>
    <w:rsid w:val="00EC31C6"/>
    <w:rPr>
      <w:rFonts w:ascii="Times New Roman" w:hAnsi="Times New Roman"/>
      <w:color w:val="0000FF"/>
      <w:sz w:val="24"/>
      <w:u w:val="single"/>
    </w:rPr>
  </w:style>
  <w:style w:type="character" w:styleId="FollowedHyperlink">
    <w:name w:val="FollowedHyperlink"/>
    <w:uiPriority w:val="99"/>
    <w:rsid w:val="00EC31C6"/>
    <w:rPr>
      <w:color w:val="800080"/>
      <w:u w:val="single"/>
    </w:rPr>
  </w:style>
  <w:style w:type="character" w:styleId="Heading1Char" w:customStyle="1">
    <w:name w:val="Heading 1 Char"/>
    <w:rsid w:val="00EC31C6"/>
    <w:rPr>
      <w:rFonts w:ascii="Times New Roman Bold" w:hAnsi="Times New Roman Bold" w:eastAsia="Times New Roman"/>
      <w:b/>
      <w:smallCaps/>
      <w:sz w:val="28"/>
    </w:rPr>
  </w:style>
  <w:style w:type="paragraph" w:styleId="AutoNumpara" w:customStyle="1">
    <w:name w:val="AutoNumpara"/>
    <w:basedOn w:val="BodyTextIndent"/>
    <w:rsid w:val="00EC31C6"/>
    <w:pPr>
      <w:numPr>
        <w:numId w:val="4"/>
      </w:numPr>
      <w:spacing w:before="120"/>
      <w:jc w:val="both"/>
    </w:pPr>
    <w:rPr>
      <w:spacing w:val="-2"/>
    </w:rPr>
  </w:style>
  <w:style w:type="paragraph" w:styleId="bullets" w:customStyle="1">
    <w:name w:val="bullets"/>
    <w:rsid w:val="00EC31C6"/>
    <w:pPr>
      <w:numPr>
        <w:numId w:val="3"/>
      </w:numPr>
      <w:suppressAutoHyphens/>
      <w:spacing w:before="120" w:after="120"/>
      <w:jc w:val="both"/>
    </w:pPr>
    <w:rPr>
      <w:rFonts w:ascii="Times New Roman" w:hAnsi="Times New Roman" w:eastAsia="Times New Roman"/>
      <w:spacing w:val="-2"/>
      <w:sz w:val="24"/>
    </w:rPr>
  </w:style>
  <w:style w:type="paragraph" w:styleId="Caption">
    <w:name w:val="caption"/>
    <w:basedOn w:val="Normal"/>
    <w:next w:val="Normal"/>
    <w:rsid w:val="00EC31C6"/>
    <w:pPr>
      <w:widowControl w:val="0"/>
    </w:pPr>
  </w:style>
  <w:style w:type="paragraph" w:styleId="CountryName" w:customStyle="1">
    <w:name w:val="CountryName"/>
    <w:basedOn w:val="Normal"/>
    <w:rsid w:val="00EC31C6"/>
    <w:pPr>
      <w:jc w:val="center"/>
    </w:pPr>
    <w:rPr>
      <w:rFonts w:ascii="Times New Roman Bold" w:hAnsi="Times New Roman Bold"/>
      <w:b/>
      <w:smallCaps/>
      <w:sz w:val="32"/>
    </w:rPr>
  </w:style>
  <w:style w:type="paragraph" w:styleId="heading-b24" w:customStyle="1">
    <w:name w:val="heading-b24"/>
    <w:basedOn w:val="Normal"/>
    <w:next w:val="Normal"/>
    <w:rsid w:val="00EC31C6"/>
    <w:pPr>
      <w:spacing w:after="600"/>
      <w:jc w:val="center"/>
    </w:pPr>
    <w:rPr>
      <w:rFonts w:ascii="Times New Roman Bold" w:hAnsi="Times New Roman Bold"/>
      <w:b/>
      <w:smallCaps/>
    </w:rPr>
  </w:style>
  <w:style w:type="paragraph" w:styleId="IndentedParagr" w:customStyle="1">
    <w:name w:val="IndentedParagr"/>
    <w:basedOn w:val="Normal"/>
    <w:rsid w:val="00EC31C6"/>
    <w:pPr>
      <w:spacing w:before="120" w:after="120"/>
      <w:ind w:left="720"/>
      <w:jc w:val="both"/>
    </w:pPr>
    <w:rPr>
      <w:spacing w:val="0"/>
    </w:rPr>
  </w:style>
  <w:style w:type="paragraph" w:styleId="Inter-Ametitle" w:customStyle="1">
    <w:name w:val="Inter-Ametitle"/>
    <w:basedOn w:val="Normal"/>
    <w:rsid w:val="00EC31C6"/>
    <w:pPr>
      <w:jc w:val="center"/>
    </w:pPr>
    <w:rPr>
      <w:smallCaps/>
    </w:rPr>
  </w:style>
  <w:style w:type="paragraph" w:styleId="Listabbreviations" w:customStyle="1">
    <w:name w:val="List abbreviations"/>
    <w:basedOn w:val="Normal"/>
    <w:rsid w:val="00EC31C6"/>
    <w:pPr>
      <w:tabs>
        <w:tab w:val="left" w:pos="1620"/>
      </w:tabs>
      <w:ind w:left="1627" w:hanging="1627"/>
    </w:pPr>
  </w:style>
  <w:style w:type="paragraph" w:styleId="LoanProposal" w:customStyle="1">
    <w:name w:val="LoanProposal"/>
    <w:rsid w:val="00EC31C6"/>
    <w:pPr>
      <w:suppressAutoHyphens/>
      <w:spacing w:after="480"/>
      <w:jc w:val="center"/>
    </w:pPr>
    <w:rPr>
      <w:rFonts w:ascii="Times New Roman Bold" w:hAnsi="Times New Roman Bold" w:eastAsia="Times New Roman"/>
      <w:b/>
      <w:smallCaps/>
      <w:sz w:val="28"/>
    </w:rPr>
  </w:style>
  <w:style w:type="character" w:styleId="PageNumber">
    <w:name w:val="page number"/>
    <w:basedOn w:val="DefaultParagraphFont"/>
    <w:rsid w:val="00EC31C6"/>
  </w:style>
  <w:style w:type="paragraph" w:styleId="Paragrapha" w:customStyle="1">
    <w:name w:val="Paragraph a"/>
    <w:rsid w:val="00EC31C6"/>
    <w:pPr>
      <w:numPr>
        <w:numId w:val="5"/>
      </w:numPr>
      <w:suppressAutoHyphens/>
      <w:spacing w:before="120" w:after="120"/>
      <w:jc w:val="both"/>
    </w:pPr>
    <w:rPr>
      <w:rFonts w:ascii="Times New Roman" w:hAnsi="Times New Roman" w:eastAsia="Times New Roman"/>
      <w:sz w:val="24"/>
    </w:rPr>
  </w:style>
  <w:style w:type="paragraph" w:styleId="Paragraph1" w:customStyle="1">
    <w:name w:val="Paragraph1"/>
    <w:rsid w:val="00EC31C6"/>
    <w:pPr>
      <w:numPr>
        <w:numId w:val="6"/>
      </w:numPr>
      <w:suppressAutoHyphens/>
      <w:spacing w:before="120" w:after="120"/>
      <w:jc w:val="both"/>
    </w:pPr>
    <w:rPr>
      <w:rFonts w:ascii="Times New Roman" w:hAnsi="Times New Roman" w:eastAsia="Times New Roman"/>
      <w:sz w:val="24"/>
    </w:rPr>
  </w:style>
  <w:style w:type="paragraph" w:styleId="ProjecName" w:customStyle="1">
    <w:name w:val="ProjecName"/>
    <w:basedOn w:val="Normal"/>
    <w:rsid w:val="00EC31C6"/>
    <w:pPr>
      <w:jc w:val="center"/>
    </w:pPr>
    <w:rPr>
      <w:rFonts w:ascii="Times New Roman Bold" w:hAnsi="Times New Roman Bold"/>
      <w:b/>
      <w:smallCaps/>
    </w:rPr>
  </w:style>
  <w:style w:type="paragraph" w:styleId="ProjectNumber" w:customStyle="1">
    <w:name w:val="ProjectNumber"/>
    <w:basedOn w:val="Normal"/>
    <w:rsid w:val="00EC31C6"/>
    <w:pPr>
      <w:spacing w:before="960" w:after="720"/>
      <w:jc w:val="center"/>
    </w:pPr>
    <w:rPr>
      <w:rFonts w:ascii="Times New Roman Bold" w:hAnsi="Times New Roman Bold"/>
      <w:smallCaps/>
    </w:rPr>
  </w:style>
  <w:style w:type="paragraph" w:styleId="ProjectTitle" w:customStyle="1">
    <w:name w:val="ProjectTitle"/>
    <w:rsid w:val="00EC31C6"/>
    <w:pPr>
      <w:suppressAutoHyphens/>
      <w:jc w:val="center"/>
    </w:pPr>
    <w:rPr>
      <w:rFonts w:ascii="Times New Roman Bold" w:hAnsi="Times New Roman Bold" w:eastAsia="Times New Roman"/>
      <w:b/>
      <w:smallCaps/>
      <w:sz w:val="32"/>
    </w:rPr>
  </w:style>
  <w:style w:type="paragraph" w:styleId="RomanParagraph" w:customStyle="1">
    <w:name w:val="RomanParagraph"/>
    <w:rsid w:val="00EC31C6"/>
    <w:pPr>
      <w:numPr>
        <w:numId w:val="7"/>
      </w:numPr>
      <w:suppressAutoHyphens/>
      <w:spacing w:before="120" w:after="120"/>
      <w:jc w:val="both"/>
    </w:pPr>
    <w:rPr>
      <w:rFonts w:ascii="Times New Roman" w:hAnsi="Times New Roman" w:eastAsia="Times New Roman"/>
      <w:sz w:val="24"/>
    </w:rPr>
  </w:style>
  <w:style w:type="paragraph" w:styleId="StyleProjectNumberBold" w:customStyle="1">
    <w:name w:val="Style ProjectNumber + Bold"/>
    <w:basedOn w:val="ProjectNumber"/>
    <w:rsid w:val="00EC31C6"/>
    <w:rPr>
      <w:b/>
      <w:bCs/>
    </w:rPr>
  </w:style>
  <w:style w:type="paragraph" w:styleId="StyleTimesNewRomanBoldBoldAllcapsCentered" w:customStyle="1">
    <w:name w:val="Style Times New Roman Bold Bold All caps Centered"/>
    <w:basedOn w:val="Normal"/>
    <w:rsid w:val="00EC31C6"/>
    <w:pPr>
      <w:jc w:val="center"/>
    </w:pPr>
    <w:rPr>
      <w:rFonts w:ascii="Times New Roman Bold" w:hAnsi="Times New Roman Bold"/>
      <w:b/>
      <w:bCs/>
      <w:caps/>
    </w:rPr>
  </w:style>
  <w:style w:type="paragraph" w:styleId="TableContentsTitle" w:customStyle="1">
    <w:name w:val="TableContentsTitle"/>
    <w:basedOn w:val="Normal"/>
    <w:rsid w:val="00EC31C6"/>
    <w:pPr>
      <w:spacing w:after="720"/>
      <w:jc w:val="center"/>
    </w:pPr>
    <w:rPr>
      <w:smallCaps/>
      <w:spacing w:val="0"/>
    </w:rPr>
  </w:style>
  <w:style w:type="paragraph" w:styleId="TOC1">
    <w:name w:val="toc 1"/>
    <w:basedOn w:val="Normal"/>
    <w:next w:val="Normal"/>
    <w:autoRedefine/>
    <w:uiPriority w:val="39"/>
    <w:rsid w:val="00F26D12"/>
    <w:pPr>
      <w:tabs>
        <w:tab w:val="left" w:pos="634"/>
        <w:tab w:val="right" w:leader="dot" w:pos="8630"/>
      </w:tabs>
      <w:spacing w:before="240" w:after="240"/>
      <w:ind w:left="634" w:hanging="634"/>
      <w:jc w:val="center"/>
    </w:pPr>
    <w:rPr>
      <w:rFonts w:ascii="Arial" w:hAnsi="Arial" w:cs="Arial"/>
      <w:b/>
      <w:bCs/>
      <w:smallCaps/>
      <w:sz w:val="20"/>
    </w:rPr>
  </w:style>
  <w:style w:type="paragraph" w:styleId="TOC2">
    <w:name w:val="toc 2"/>
    <w:basedOn w:val="Normal"/>
    <w:next w:val="Normal"/>
    <w:autoRedefine/>
    <w:uiPriority w:val="39"/>
    <w:rsid w:val="00EC31C6"/>
    <w:pPr>
      <w:tabs>
        <w:tab w:val="left" w:pos="1166"/>
        <w:tab w:val="right" w:leader="dot" w:pos="8630"/>
      </w:tabs>
      <w:ind w:left="1181" w:hanging="547"/>
    </w:pPr>
  </w:style>
  <w:style w:type="paragraph" w:styleId="TOC3">
    <w:name w:val="toc 3"/>
    <w:basedOn w:val="Normal"/>
    <w:next w:val="Normal"/>
    <w:autoRedefine/>
    <w:uiPriority w:val="39"/>
    <w:rsid w:val="00EC31C6"/>
    <w:pPr>
      <w:tabs>
        <w:tab w:val="left" w:pos="1627"/>
        <w:tab w:val="right" w:leader="dot" w:pos="8630"/>
      </w:tabs>
      <w:ind w:left="1713" w:hanging="547"/>
    </w:pPr>
  </w:style>
  <w:style w:type="paragraph" w:styleId="ListParagraph">
    <w:name w:val="List Paragraph"/>
    <w:basedOn w:val="Normal"/>
    <w:uiPriority w:val="34"/>
    <w:qFormat/>
    <w:rsid w:val="00EC31C6"/>
    <w:pPr>
      <w:ind w:left="720"/>
    </w:pPr>
    <w:rPr>
      <w:spacing w:val="0"/>
      <w:szCs w:val="24"/>
      <w:lang w:val="es-ES"/>
    </w:rPr>
  </w:style>
  <w:style w:type="character" w:styleId="FootnoteTextChar1" w:customStyle="1">
    <w:name w:val="Footnote Text Char1"/>
    <w:basedOn w:val="DefaultParagraphFont"/>
    <w:rsid w:val="00EC31C6"/>
    <w:rPr>
      <w:rFonts w:ascii="Times New Roman" w:hAnsi="Times New Roman" w:eastAsia="Times New Roman" w:cs="Times New Roman"/>
      <w:sz w:val="20"/>
      <w:szCs w:val="20"/>
      <w:lang w:val="es-ES"/>
    </w:rPr>
  </w:style>
  <w:style w:type="paragraph" w:styleId="xl29" w:customStyle="1">
    <w:name w:val="xl29"/>
    <w:basedOn w:val="Normal"/>
    <w:rsid w:val="00EC31C6"/>
    <w:pPr>
      <w:pBdr>
        <w:left w:val="single" w:color="000000" w:sz="4" w:space="0"/>
        <w:bottom w:val="single" w:color="000000" w:sz="4" w:space="0"/>
      </w:pBdr>
      <w:spacing w:before="100" w:after="100"/>
      <w:jc w:val="center"/>
    </w:pPr>
    <w:rPr>
      <w:rFonts w:ascii="Arial" w:hAnsi="Arial" w:eastAsia="Arial Unicode MS" w:cs="Arial"/>
      <w:b/>
      <w:bCs/>
      <w:spacing w:val="0"/>
      <w:szCs w:val="24"/>
    </w:rPr>
  </w:style>
  <w:style w:type="paragraph" w:styleId="TOCHeading">
    <w:name w:val="TOC Heading"/>
    <w:basedOn w:val="Heading1"/>
    <w:next w:val="Normal"/>
    <w:uiPriority w:val="39"/>
    <w:qFormat/>
    <w:rsid w:val="00EC31C6"/>
    <w:pPr>
      <w:keepLines/>
      <w:spacing w:before="480" w:after="0" w:line="276" w:lineRule="auto"/>
      <w:jc w:val="left"/>
    </w:pPr>
    <w:rPr>
      <w:rFonts w:ascii="Cambria" w:hAnsi="Cambria"/>
      <w:bCs/>
      <w:color w:val="365F91"/>
      <w:szCs w:val="28"/>
    </w:rPr>
  </w:style>
  <w:style w:type="paragraph" w:styleId="CM6" w:customStyle="1">
    <w:name w:val="CM6"/>
    <w:basedOn w:val="Normal"/>
    <w:next w:val="Normal"/>
    <w:rsid w:val="00EC31C6"/>
    <w:pPr>
      <w:widowControl w:val="0"/>
      <w:autoSpaceDE w:val="0"/>
      <w:spacing w:line="371" w:lineRule="atLeast"/>
    </w:pPr>
    <w:rPr>
      <w:rFonts w:ascii="Times" w:hAnsi="Times" w:cs="Times"/>
      <w:spacing w:val="0"/>
      <w:szCs w:val="24"/>
    </w:rPr>
  </w:style>
  <w:style w:type="paragraph" w:styleId="Default" w:customStyle="1">
    <w:name w:val="Default"/>
    <w:rsid w:val="00EC31C6"/>
    <w:pPr>
      <w:suppressAutoHyphens/>
      <w:autoSpaceDE w:val="0"/>
    </w:pPr>
    <w:rPr>
      <w:rFonts w:ascii="Arial" w:hAnsi="Arial" w:cs="Arial"/>
      <w:color w:val="000000"/>
      <w:sz w:val="24"/>
      <w:szCs w:val="24"/>
    </w:rPr>
  </w:style>
  <w:style w:type="numbering" w:styleId="LFO4" w:customStyle="1">
    <w:name w:val="LFO4"/>
    <w:basedOn w:val="NoList"/>
    <w:rsid w:val="00EC31C6"/>
    <w:pPr>
      <w:numPr>
        <w:numId w:val="2"/>
      </w:numPr>
    </w:pPr>
  </w:style>
  <w:style w:type="numbering" w:styleId="LFO5" w:customStyle="1">
    <w:name w:val="LFO5"/>
    <w:basedOn w:val="NoList"/>
    <w:rsid w:val="00EC31C6"/>
    <w:pPr>
      <w:numPr>
        <w:numId w:val="3"/>
      </w:numPr>
    </w:pPr>
  </w:style>
  <w:style w:type="numbering" w:styleId="LFO8" w:customStyle="1">
    <w:name w:val="LFO8"/>
    <w:basedOn w:val="NoList"/>
    <w:rsid w:val="00EC31C6"/>
    <w:pPr>
      <w:numPr>
        <w:numId w:val="4"/>
      </w:numPr>
    </w:pPr>
  </w:style>
  <w:style w:type="numbering" w:styleId="LFO9" w:customStyle="1">
    <w:name w:val="LFO9"/>
    <w:basedOn w:val="NoList"/>
    <w:rsid w:val="00EC31C6"/>
    <w:pPr>
      <w:numPr>
        <w:numId w:val="5"/>
      </w:numPr>
    </w:pPr>
  </w:style>
  <w:style w:type="numbering" w:styleId="LFO10" w:customStyle="1">
    <w:name w:val="LFO10"/>
    <w:basedOn w:val="NoList"/>
    <w:rsid w:val="00EC31C6"/>
    <w:pPr>
      <w:numPr>
        <w:numId w:val="6"/>
      </w:numPr>
    </w:pPr>
  </w:style>
  <w:style w:type="numbering" w:styleId="LFO11" w:customStyle="1">
    <w:name w:val="LFO11"/>
    <w:basedOn w:val="NoList"/>
    <w:rsid w:val="00EC31C6"/>
    <w:pPr>
      <w:numPr>
        <w:numId w:val="7"/>
      </w:numPr>
    </w:pPr>
  </w:style>
  <w:style w:type="paragraph" w:styleId="ListParagraph1" w:customStyle="1">
    <w:name w:val="List Paragraph1"/>
    <w:basedOn w:val="Normal"/>
    <w:uiPriority w:val="34"/>
    <w:qFormat/>
    <w:rsid w:val="00135155"/>
    <w:pPr>
      <w:suppressAutoHyphens w:val="0"/>
      <w:autoSpaceDN/>
      <w:spacing w:after="200" w:line="276" w:lineRule="auto"/>
      <w:ind w:left="720"/>
      <w:contextualSpacing/>
      <w:textAlignment w:val="auto"/>
    </w:pPr>
    <w:rPr>
      <w:rFonts w:ascii="Calibri" w:hAnsi="Calibri" w:eastAsia="Calibri"/>
      <w:spacing w:val="0"/>
      <w:sz w:val="22"/>
      <w:szCs w:val="22"/>
    </w:rPr>
  </w:style>
  <w:style w:type="paragraph" w:styleId="Listavistosa-nfasis11" w:customStyle="1">
    <w:name w:val="Lista vistosa - Énfasis 11"/>
    <w:basedOn w:val="Normal"/>
    <w:link w:val="Listavistosa-nfasis1Car"/>
    <w:uiPriority w:val="34"/>
    <w:qFormat/>
    <w:rsid w:val="00761F33"/>
    <w:pPr>
      <w:suppressAutoHyphens w:val="0"/>
      <w:autoSpaceDN/>
      <w:ind w:left="720"/>
      <w:contextualSpacing/>
      <w:textAlignment w:val="auto"/>
    </w:pPr>
    <w:rPr>
      <w:rFonts w:ascii="Calibri" w:hAnsi="Calibri" w:eastAsia="Calibri"/>
      <w:spacing w:val="0"/>
      <w:sz w:val="22"/>
      <w:szCs w:val="22"/>
    </w:rPr>
  </w:style>
  <w:style w:type="character" w:styleId="Listavistosa-nfasis1Car" w:customStyle="1">
    <w:name w:val="Lista vistosa - Énfasis 1 Car"/>
    <w:link w:val="Listavistosa-nfasis11"/>
    <w:uiPriority w:val="34"/>
    <w:rsid w:val="00761F33"/>
    <w:rPr>
      <w:sz w:val="22"/>
      <w:szCs w:val="22"/>
      <w:lang w:val="es-ES_tradnl"/>
    </w:rPr>
  </w:style>
  <w:style w:type="paragraph" w:styleId="Textodebalo" w:customStyle="1">
    <w:name w:val="Texto de balão"/>
    <w:basedOn w:val="Normal"/>
    <w:semiHidden/>
    <w:rsid w:val="00181A02"/>
    <w:pPr>
      <w:suppressAutoHyphens w:val="0"/>
      <w:autoSpaceDN/>
      <w:textAlignment w:val="auto"/>
    </w:pPr>
    <w:rPr>
      <w:rFonts w:ascii="Tahoma" w:hAnsi="Tahoma" w:cs="Tahoma"/>
      <w:spacing w:val="0"/>
      <w:sz w:val="16"/>
      <w:szCs w:val="16"/>
      <w:lang w:val="en-US"/>
    </w:rPr>
  </w:style>
  <w:style w:type="paragraph" w:styleId="NoSpacing">
    <w:name w:val="No Spacing"/>
    <w:uiPriority w:val="1"/>
    <w:qFormat/>
    <w:rsid w:val="005B587A"/>
    <w:pPr>
      <w:autoSpaceDN/>
      <w:textAlignment w:val="auto"/>
    </w:pPr>
    <w:rPr>
      <w:rFonts w:asciiTheme="minorHAnsi" w:hAnsiTheme="minorHAnsi" w:eastAsiaTheme="minorHAnsi" w:cstheme="minorBidi"/>
      <w:sz w:val="22"/>
      <w:szCs w:val="22"/>
      <w:lang w:val="es-ES_tradnl"/>
    </w:rPr>
  </w:style>
  <w:style w:type="table" w:styleId="TableGrid">
    <w:name w:val="Table Grid"/>
    <w:basedOn w:val="TableNormal"/>
    <w:uiPriority w:val="39"/>
    <w:rsid w:val="00637B69"/>
    <w:pPr>
      <w:autoSpaceDN/>
      <w:textAlignment w:val="auto"/>
    </w:pPr>
    <w:rPr>
      <w:rFonts w:ascii="Times New Roman" w:hAnsi="Times New Roman"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PlaceholderText">
    <w:name w:val="Placeholder Text"/>
    <w:basedOn w:val="DefaultParagraphFont"/>
    <w:uiPriority w:val="99"/>
    <w:semiHidden/>
    <w:rsid w:val="00F67238"/>
    <w:rPr>
      <w:color w:val="808080"/>
    </w:rPr>
  </w:style>
  <w:style w:type="paragraph" w:styleId="Pa4" w:customStyle="1">
    <w:name w:val="Pa4"/>
    <w:basedOn w:val="Default"/>
    <w:next w:val="Default"/>
    <w:uiPriority w:val="99"/>
    <w:rsid w:val="00F67238"/>
    <w:pPr>
      <w:suppressAutoHyphens w:val="0"/>
      <w:adjustRightInd w:val="0"/>
      <w:spacing w:line="201" w:lineRule="atLeast"/>
      <w:textAlignment w:val="auto"/>
    </w:pPr>
    <w:rPr>
      <w:rFonts w:ascii="Times New Roman" w:hAnsi="Times New Roman" w:cs="Times New Roman" w:eastAsiaTheme="minorHAnsi"/>
      <w:color w:val="auto"/>
    </w:rPr>
  </w:style>
  <w:style w:type="paragraph" w:styleId="Revision">
    <w:name w:val="Revision"/>
    <w:hidden/>
    <w:uiPriority w:val="99"/>
    <w:semiHidden/>
    <w:rsid w:val="00F00E78"/>
    <w:pPr>
      <w:autoSpaceDN/>
      <w:textAlignment w:val="auto"/>
    </w:pPr>
    <w:rPr>
      <w:rFonts w:ascii="Times New Roman" w:hAnsi="Times New Roman" w:eastAsia="Times New Roman"/>
      <w:spacing w:val="-3"/>
      <w:sz w:val="24"/>
      <w:lang w:val="es-ES_tradnl"/>
    </w:rPr>
  </w:style>
  <w:style w:type="paragraph" w:styleId="msonormal0" w:customStyle="1">
    <w:name w:val="msonormal"/>
    <w:basedOn w:val="Normal"/>
    <w:rsid w:val="00145288"/>
    <w:pPr>
      <w:suppressAutoHyphens w:val="0"/>
      <w:autoSpaceDN/>
      <w:spacing w:before="100" w:beforeAutospacing="1" w:after="100" w:afterAutospacing="1"/>
      <w:textAlignment w:val="auto"/>
    </w:pPr>
    <w:rPr>
      <w:spacing w:val="0"/>
      <w:szCs w:val="24"/>
      <w:lang w:val="en-US"/>
    </w:rPr>
  </w:style>
  <w:style w:type="paragraph" w:styleId="font5" w:customStyle="1">
    <w:name w:val="font5"/>
    <w:basedOn w:val="Normal"/>
    <w:rsid w:val="00145288"/>
    <w:pPr>
      <w:suppressAutoHyphens w:val="0"/>
      <w:autoSpaceDN/>
      <w:spacing w:before="100" w:beforeAutospacing="1" w:after="100" w:afterAutospacing="1"/>
      <w:textAlignment w:val="auto"/>
    </w:pPr>
    <w:rPr>
      <w:rFonts w:ascii="Arial" w:hAnsi="Arial" w:cs="Arial"/>
      <w:b/>
      <w:bCs/>
      <w:color w:val="000000"/>
      <w:spacing w:val="0"/>
      <w:sz w:val="17"/>
      <w:szCs w:val="17"/>
      <w:lang w:val="en-US"/>
    </w:rPr>
  </w:style>
  <w:style w:type="paragraph" w:styleId="font6" w:customStyle="1">
    <w:name w:val="font6"/>
    <w:basedOn w:val="Normal"/>
    <w:rsid w:val="00145288"/>
    <w:pPr>
      <w:suppressAutoHyphens w:val="0"/>
      <w:autoSpaceDN/>
      <w:spacing w:before="100" w:beforeAutospacing="1" w:after="100" w:afterAutospacing="1"/>
      <w:textAlignment w:val="auto"/>
    </w:pPr>
    <w:rPr>
      <w:b/>
      <w:bCs/>
      <w:color w:val="000000"/>
      <w:spacing w:val="0"/>
      <w:sz w:val="14"/>
      <w:szCs w:val="14"/>
      <w:lang w:val="en-US"/>
    </w:rPr>
  </w:style>
  <w:style w:type="paragraph" w:styleId="font7" w:customStyle="1">
    <w:name w:val="font7"/>
    <w:basedOn w:val="Normal"/>
    <w:rsid w:val="00145288"/>
    <w:pPr>
      <w:suppressAutoHyphens w:val="0"/>
      <w:autoSpaceDN/>
      <w:spacing w:before="100" w:beforeAutospacing="1" w:after="100" w:afterAutospacing="1"/>
      <w:textAlignment w:val="auto"/>
    </w:pPr>
    <w:rPr>
      <w:rFonts w:ascii="Arial" w:hAnsi="Arial" w:cs="Arial"/>
      <w:color w:val="000000"/>
      <w:spacing w:val="0"/>
      <w:sz w:val="16"/>
      <w:szCs w:val="16"/>
      <w:lang w:val="en-US"/>
    </w:rPr>
  </w:style>
  <w:style w:type="paragraph" w:styleId="font8" w:customStyle="1">
    <w:name w:val="font8"/>
    <w:basedOn w:val="Normal"/>
    <w:rsid w:val="00145288"/>
    <w:pPr>
      <w:suppressAutoHyphens w:val="0"/>
      <w:autoSpaceDN/>
      <w:spacing w:before="100" w:beforeAutospacing="1" w:after="100" w:afterAutospacing="1"/>
      <w:textAlignment w:val="auto"/>
    </w:pPr>
    <w:rPr>
      <w:rFonts w:ascii="Arial" w:hAnsi="Arial" w:cs="Arial"/>
      <w:i/>
      <w:iCs/>
      <w:color w:val="000000"/>
      <w:spacing w:val="0"/>
      <w:sz w:val="16"/>
      <w:szCs w:val="16"/>
      <w:lang w:val="en-US"/>
    </w:rPr>
  </w:style>
  <w:style w:type="paragraph" w:styleId="xl64" w:customStyle="1">
    <w:name w:val="xl64"/>
    <w:basedOn w:val="Normal"/>
    <w:rsid w:val="00145288"/>
    <w:pPr>
      <w:pBdr>
        <w:top w:val="single" w:color="000000" w:sz="8" w:space="0"/>
        <w:bottom w:val="single" w:color="000000" w:sz="8" w:space="0"/>
        <w:right w:val="single" w:color="000000" w:sz="8" w:space="0"/>
      </w:pBdr>
      <w:shd w:val="clear" w:color="000000" w:fill="FFFFFF"/>
      <w:suppressAutoHyphens w:val="0"/>
      <w:autoSpaceDN/>
      <w:spacing w:before="100" w:beforeAutospacing="1" w:after="100" w:afterAutospacing="1"/>
      <w:jc w:val="center"/>
      <w:textAlignment w:val="center"/>
    </w:pPr>
    <w:rPr>
      <w:rFonts w:ascii="Arial" w:hAnsi="Arial" w:cs="Arial"/>
      <w:b/>
      <w:bCs/>
      <w:spacing w:val="0"/>
      <w:sz w:val="17"/>
      <w:szCs w:val="17"/>
      <w:lang w:val="en-US"/>
    </w:rPr>
  </w:style>
  <w:style w:type="paragraph" w:styleId="xl65" w:customStyle="1">
    <w:name w:val="xl65"/>
    <w:basedOn w:val="Normal"/>
    <w:rsid w:val="00145288"/>
    <w:pPr>
      <w:pBdr>
        <w:top w:val="single" w:color="000000" w:sz="8" w:space="0"/>
        <w:right w:val="single" w:color="000000" w:sz="8" w:space="0"/>
      </w:pBdr>
      <w:shd w:val="clear" w:color="000000" w:fill="FFFFFF"/>
      <w:suppressAutoHyphens w:val="0"/>
      <w:autoSpaceDN/>
      <w:spacing w:before="100" w:beforeAutospacing="1" w:after="100" w:afterAutospacing="1"/>
      <w:jc w:val="center"/>
      <w:textAlignment w:val="center"/>
    </w:pPr>
    <w:rPr>
      <w:rFonts w:ascii="Arial" w:hAnsi="Arial" w:cs="Arial"/>
      <w:b/>
      <w:bCs/>
      <w:spacing w:val="0"/>
      <w:sz w:val="17"/>
      <w:szCs w:val="17"/>
      <w:lang w:val="en-US"/>
    </w:rPr>
  </w:style>
  <w:style w:type="paragraph" w:styleId="xl66" w:customStyle="1">
    <w:name w:val="xl66"/>
    <w:basedOn w:val="Normal"/>
    <w:rsid w:val="00145288"/>
    <w:pPr>
      <w:pBdr>
        <w:bottom w:val="single" w:color="000000" w:sz="8" w:space="0"/>
        <w:right w:val="single" w:color="000000" w:sz="8" w:space="0"/>
      </w:pBdr>
      <w:shd w:val="clear" w:color="000000" w:fill="FFFFFF"/>
      <w:suppressAutoHyphens w:val="0"/>
      <w:autoSpaceDN/>
      <w:spacing w:before="100" w:beforeAutospacing="1" w:after="100" w:afterAutospacing="1"/>
      <w:jc w:val="center"/>
      <w:textAlignment w:val="center"/>
    </w:pPr>
    <w:rPr>
      <w:rFonts w:ascii="Arial" w:hAnsi="Arial" w:cs="Arial"/>
      <w:b/>
      <w:bCs/>
      <w:spacing w:val="0"/>
      <w:sz w:val="17"/>
      <w:szCs w:val="17"/>
      <w:lang w:val="en-US"/>
    </w:rPr>
  </w:style>
  <w:style w:type="paragraph" w:styleId="xl67" w:customStyle="1">
    <w:name w:val="xl67"/>
    <w:basedOn w:val="Normal"/>
    <w:rsid w:val="00145288"/>
    <w:pPr>
      <w:pBdr>
        <w:bottom w:val="single" w:color="000000" w:sz="8" w:space="0"/>
        <w:right w:val="single" w:color="000000" w:sz="8" w:space="0"/>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styleId="xl68" w:customStyle="1">
    <w:name w:val="xl68"/>
    <w:basedOn w:val="Normal"/>
    <w:rsid w:val="00145288"/>
    <w:pPr>
      <w:pBdr>
        <w:bottom w:val="single" w:color="000000" w:sz="8" w:space="0"/>
        <w:right w:val="single" w:color="000000" w:sz="8" w:space="0"/>
      </w:pBdr>
      <w:shd w:val="clear" w:color="000000" w:fill="FF0000"/>
      <w:suppressAutoHyphens w:val="0"/>
      <w:autoSpaceDN/>
      <w:spacing w:before="100" w:beforeAutospacing="1" w:after="100" w:afterAutospacing="1"/>
      <w:textAlignment w:val="center"/>
    </w:pPr>
    <w:rPr>
      <w:rFonts w:ascii="Arial" w:hAnsi="Arial" w:cs="Arial"/>
      <w:spacing w:val="0"/>
      <w:sz w:val="17"/>
      <w:szCs w:val="17"/>
      <w:lang w:val="en-US"/>
    </w:rPr>
  </w:style>
  <w:style w:type="paragraph" w:styleId="xl69" w:customStyle="1">
    <w:name w:val="xl69"/>
    <w:basedOn w:val="Normal"/>
    <w:rsid w:val="00145288"/>
    <w:pPr>
      <w:pBdr>
        <w:bottom w:val="single" w:color="000000" w:sz="8" w:space="0"/>
        <w:right w:val="single" w:color="000000" w:sz="8" w:space="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styleId="xl70" w:customStyle="1">
    <w:name w:val="xl70"/>
    <w:basedOn w:val="Normal"/>
    <w:rsid w:val="00145288"/>
    <w:pPr>
      <w:pBdr>
        <w:right w:val="single" w:color="000000" w:sz="8" w:space="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styleId="xl71" w:customStyle="1">
    <w:name w:val="xl71"/>
    <w:basedOn w:val="Normal"/>
    <w:rsid w:val="00145288"/>
    <w:pPr>
      <w:pBdr>
        <w:right w:val="single" w:color="000000" w:sz="8" w:space="0"/>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styleId="xl72" w:customStyle="1">
    <w:name w:val="xl72"/>
    <w:basedOn w:val="Normal"/>
    <w:rsid w:val="00145288"/>
    <w:pPr>
      <w:pBdr>
        <w:left w:val="single" w:color="000000" w:sz="8" w:space="0"/>
        <w:bottom w:val="single" w:color="000000" w:sz="8" w:space="0"/>
        <w:right w:val="single" w:color="000000" w:sz="8" w:space="0"/>
      </w:pBdr>
      <w:shd w:val="clear" w:color="000000" w:fill="FFFFFF"/>
      <w:suppressAutoHyphens w:val="0"/>
      <w:autoSpaceDN/>
      <w:spacing w:before="100" w:beforeAutospacing="1" w:after="100" w:afterAutospacing="1"/>
      <w:textAlignment w:val="center"/>
    </w:pPr>
    <w:rPr>
      <w:rFonts w:ascii="Arial" w:hAnsi="Arial" w:cs="Arial"/>
      <w:b/>
      <w:bCs/>
      <w:spacing w:val="0"/>
      <w:sz w:val="17"/>
      <w:szCs w:val="17"/>
      <w:lang w:val="en-US"/>
    </w:rPr>
  </w:style>
  <w:style w:type="paragraph" w:styleId="xl73" w:customStyle="1">
    <w:name w:val="xl73"/>
    <w:basedOn w:val="Normal"/>
    <w:rsid w:val="00145288"/>
    <w:pPr>
      <w:pBdr>
        <w:top w:val="single" w:color="000000" w:sz="8" w:space="0"/>
        <w:left w:val="single" w:color="000000" w:sz="8" w:space="0"/>
        <w:right w:val="single" w:color="000000" w:sz="8" w:space="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styleId="xl74" w:customStyle="1">
    <w:name w:val="xl74"/>
    <w:basedOn w:val="Normal"/>
    <w:rsid w:val="00145288"/>
    <w:pPr>
      <w:pBdr>
        <w:left w:val="single" w:color="000000" w:sz="8" w:space="0"/>
        <w:right w:val="single" w:color="000000" w:sz="8" w:space="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styleId="xl75" w:customStyle="1">
    <w:name w:val="xl75"/>
    <w:basedOn w:val="Normal"/>
    <w:rsid w:val="00145288"/>
    <w:pPr>
      <w:pBdr>
        <w:top w:val="single" w:color="000000" w:sz="8" w:space="0"/>
        <w:left w:val="single" w:color="000000" w:sz="8" w:space="0"/>
        <w:right w:val="single" w:color="000000" w:sz="8" w:space="0"/>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styleId="xl76" w:customStyle="1">
    <w:name w:val="xl76"/>
    <w:basedOn w:val="Normal"/>
    <w:rsid w:val="00145288"/>
    <w:pPr>
      <w:pBdr>
        <w:left w:val="single" w:color="000000" w:sz="8" w:space="0"/>
        <w:right w:val="single" w:color="000000" w:sz="8" w:space="0"/>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styleId="xl77" w:customStyle="1">
    <w:name w:val="xl77"/>
    <w:basedOn w:val="Normal"/>
    <w:rsid w:val="00145288"/>
    <w:pPr>
      <w:pBdr>
        <w:top w:val="single" w:color="000000" w:sz="8" w:space="0"/>
        <w:right w:val="single" w:color="000000" w:sz="8" w:space="0"/>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styleId="xl78" w:customStyle="1">
    <w:name w:val="xl78"/>
    <w:basedOn w:val="Normal"/>
    <w:rsid w:val="00145288"/>
    <w:pPr>
      <w:pBdr>
        <w:right w:val="single" w:color="000000" w:sz="8" w:space="0"/>
      </w:pBdr>
      <w:shd w:val="clear" w:color="000000" w:fill="FF0000"/>
      <w:suppressAutoHyphens w:val="0"/>
      <w:autoSpaceDN/>
      <w:spacing w:before="100" w:beforeAutospacing="1" w:after="100" w:afterAutospacing="1"/>
      <w:textAlignment w:val="center"/>
    </w:pPr>
    <w:rPr>
      <w:rFonts w:ascii="Arial" w:hAnsi="Arial" w:cs="Arial"/>
      <w:spacing w:val="0"/>
      <w:sz w:val="17"/>
      <w:szCs w:val="17"/>
      <w:lang w:val="en-US"/>
    </w:rPr>
  </w:style>
  <w:style w:type="paragraph" w:styleId="xl79" w:customStyle="1">
    <w:name w:val="xl79"/>
    <w:basedOn w:val="Normal"/>
    <w:rsid w:val="00145288"/>
    <w:pPr>
      <w:pBdr>
        <w:right w:val="single" w:color="000000" w:sz="8" w:space="0"/>
      </w:pBdr>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styleId="xl80" w:customStyle="1">
    <w:name w:val="xl80"/>
    <w:basedOn w:val="Normal"/>
    <w:rsid w:val="00145288"/>
    <w:pPr>
      <w:pBdr>
        <w:top w:val="single" w:color="auto" w:sz="8" w:space="0"/>
        <w:left w:val="single" w:color="auto" w:sz="8" w:space="0"/>
        <w:right w:val="single" w:color="auto" w:sz="8" w:space="0"/>
      </w:pBdr>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styleId="xl81" w:customStyle="1">
    <w:name w:val="xl81"/>
    <w:basedOn w:val="Normal"/>
    <w:rsid w:val="00145288"/>
    <w:pPr>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styleId="xl82" w:customStyle="1">
    <w:name w:val="xl82"/>
    <w:basedOn w:val="Normal"/>
    <w:rsid w:val="00145288"/>
    <w:pPr>
      <w:pBdr>
        <w:left w:val="single" w:color="auto" w:sz="8" w:space="0"/>
        <w:right w:val="single" w:color="auto" w:sz="8" w:space="0"/>
      </w:pBdr>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styleId="xl83" w:customStyle="1">
    <w:name w:val="xl83"/>
    <w:basedOn w:val="Normal"/>
    <w:rsid w:val="00145288"/>
    <w:pP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styleId="xl84" w:customStyle="1">
    <w:name w:val="xl84"/>
    <w:basedOn w:val="Normal"/>
    <w:rsid w:val="00145288"/>
    <w:pPr>
      <w:pBdr>
        <w:left w:val="single" w:color="auto" w:sz="8" w:space="0"/>
        <w:right w:val="single" w:color="auto" w:sz="8" w:space="0"/>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styleId="xl85" w:customStyle="1">
    <w:name w:val="xl85"/>
    <w:basedOn w:val="Normal"/>
    <w:rsid w:val="00145288"/>
    <w:pPr>
      <w:pBdr>
        <w:right w:val="single" w:color="000000" w:sz="8" w:space="0"/>
      </w:pBdr>
      <w:shd w:val="clear" w:color="000000" w:fill="FFFFFF"/>
      <w:suppressAutoHyphens w:val="0"/>
      <w:autoSpaceDN/>
      <w:spacing w:before="100" w:beforeAutospacing="1" w:after="100" w:afterAutospacing="1"/>
      <w:jc w:val="center"/>
      <w:textAlignment w:val="top"/>
    </w:pPr>
    <w:rPr>
      <w:spacing w:val="0"/>
      <w:szCs w:val="24"/>
      <w:lang w:val="en-US"/>
    </w:rPr>
  </w:style>
  <w:style w:type="paragraph" w:styleId="xl86" w:customStyle="1">
    <w:name w:val="xl86"/>
    <w:basedOn w:val="Normal"/>
    <w:rsid w:val="00145288"/>
    <w:pPr>
      <w:shd w:val="clear" w:color="000000" w:fill="FFFFFF"/>
      <w:suppressAutoHyphens w:val="0"/>
      <w:autoSpaceDN/>
      <w:spacing w:before="100" w:beforeAutospacing="1" w:after="100" w:afterAutospacing="1"/>
      <w:jc w:val="center"/>
      <w:textAlignment w:val="top"/>
    </w:pPr>
    <w:rPr>
      <w:spacing w:val="0"/>
      <w:szCs w:val="24"/>
      <w:lang w:val="en-US"/>
    </w:rPr>
  </w:style>
  <w:style w:type="paragraph" w:styleId="xl87" w:customStyle="1">
    <w:name w:val="xl87"/>
    <w:basedOn w:val="Normal"/>
    <w:rsid w:val="00145288"/>
    <w:pPr>
      <w:pBdr>
        <w:left w:val="single" w:color="auto" w:sz="8" w:space="14"/>
      </w:pBdr>
      <w:suppressAutoHyphens w:val="0"/>
      <w:autoSpaceDN/>
      <w:spacing w:before="100" w:beforeAutospacing="1" w:after="100" w:afterAutospacing="1"/>
      <w:ind w:firstLine="200" w:firstLineChars="200"/>
      <w:textAlignment w:val="center"/>
    </w:pPr>
    <w:rPr>
      <w:rFonts w:ascii="Arial" w:hAnsi="Arial" w:cs="Arial"/>
      <w:color w:val="000000"/>
      <w:spacing w:val="0"/>
      <w:sz w:val="16"/>
      <w:szCs w:val="16"/>
      <w:lang w:val="en-US"/>
    </w:rPr>
  </w:style>
  <w:style w:type="paragraph" w:styleId="xl88" w:customStyle="1">
    <w:name w:val="xl88"/>
    <w:basedOn w:val="Normal"/>
    <w:rsid w:val="00145288"/>
    <w:pPr>
      <w:pBdr>
        <w:right w:val="single" w:color="000000" w:sz="8" w:space="0"/>
      </w:pBdr>
      <w:suppressAutoHyphens w:val="0"/>
      <w:autoSpaceDN/>
      <w:spacing w:before="100" w:beforeAutospacing="1" w:after="100" w:afterAutospacing="1"/>
      <w:ind w:firstLine="200" w:firstLineChars="200"/>
      <w:textAlignment w:val="center"/>
    </w:pPr>
    <w:rPr>
      <w:rFonts w:ascii="Arial" w:hAnsi="Arial" w:cs="Arial"/>
      <w:color w:val="000000"/>
      <w:spacing w:val="0"/>
      <w:sz w:val="16"/>
      <w:szCs w:val="16"/>
      <w:lang w:val="en-US"/>
    </w:rPr>
  </w:style>
  <w:style w:type="paragraph" w:styleId="xl89" w:customStyle="1">
    <w:name w:val="xl89"/>
    <w:basedOn w:val="Normal"/>
    <w:rsid w:val="00145288"/>
    <w:pPr>
      <w:pBdr>
        <w:left w:val="single" w:color="000000" w:sz="8" w:space="0"/>
        <w:bottom w:val="single" w:color="000000" w:sz="8" w:space="0"/>
        <w:right w:val="single" w:color="000000" w:sz="8" w:space="0"/>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styleId="xl90" w:customStyle="1">
    <w:name w:val="xl90"/>
    <w:basedOn w:val="Normal"/>
    <w:rsid w:val="00145288"/>
    <w:pPr>
      <w:pBdr>
        <w:top w:val="single" w:color="000000" w:sz="8" w:space="0"/>
        <w:left w:val="single" w:color="000000" w:sz="8" w:space="0"/>
        <w:bottom w:val="single" w:color="000000" w:sz="8" w:space="0"/>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styleId="xl91" w:customStyle="1">
    <w:name w:val="xl91"/>
    <w:basedOn w:val="Normal"/>
    <w:rsid w:val="00145288"/>
    <w:pPr>
      <w:pBdr>
        <w:top w:val="single" w:color="000000" w:sz="8" w:space="0"/>
        <w:bottom w:val="single" w:color="000000" w:sz="8" w:space="0"/>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styleId="xl92" w:customStyle="1">
    <w:name w:val="xl92"/>
    <w:basedOn w:val="Normal"/>
    <w:rsid w:val="00145288"/>
    <w:pPr>
      <w:pBdr>
        <w:left w:val="single" w:color="auto" w:sz="8" w:space="14"/>
      </w:pBdr>
      <w:suppressAutoHyphens w:val="0"/>
      <w:autoSpaceDN/>
      <w:spacing w:before="100" w:beforeAutospacing="1" w:after="100" w:afterAutospacing="1"/>
      <w:ind w:firstLine="200" w:firstLineChars="200"/>
      <w:textAlignment w:val="center"/>
    </w:pPr>
    <w:rPr>
      <w:rFonts w:ascii="Arial" w:hAnsi="Arial" w:cs="Arial"/>
      <w:spacing w:val="0"/>
      <w:sz w:val="16"/>
      <w:szCs w:val="16"/>
      <w:lang w:val="en-US"/>
    </w:rPr>
  </w:style>
  <w:style w:type="paragraph" w:styleId="xl93" w:customStyle="1">
    <w:name w:val="xl93"/>
    <w:basedOn w:val="Normal"/>
    <w:rsid w:val="00145288"/>
    <w:pPr>
      <w:suppressAutoHyphens w:val="0"/>
      <w:autoSpaceDN/>
      <w:spacing w:before="100" w:beforeAutospacing="1" w:after="100" w:afterAutospacing="1"/>
      <w:ind w:firstLine="200" w:firstLineChars="200"/>
      <w:textAlignment w:val="center"/>
    </w:pPr>
    <w:rPr>
      <w:rFonts w:ascii="Arial" w:hAnsi="Arial" w:cs="Arial"/>
      <w:spacing w:val="0"/>
      <w:sz w:val="16"/>
      <w:szCs w:val="16"/>
      <w:lang w:val="en-US"/>
    </w:rPr>
  </w:style>
  <w:style w:type="paragraph" w:styleId="xl94" w:customStyle="1">
    <w:name w:val="xl94"/>
    <w:basedOn w:val="Normal"/>
    <w:rsid w:val="00145288"/>
    <w:pPr>
      <w:pBdr>
        <w:top w:val="single" w:color="000000" w:sz="8" w:space="0"/>
        <w:left w:val="single" w:color="000000" w:sz="8" w:space="0"/>
        <w:bottom w:val="single" w:color="000000" w:sz="8" w:space="0"/>
      </w:pBdr>
      <w:shd w:val="clear" w:color="000000" w:fill="FFFFFF"/>
      <w:suppressAutoHyphens w:val="0"/>
      <w:autoSpaceDN/>
      <w:spacing w:before="100" w:beforeAutospacing="1" w:after="100" w:afterAutospacing="1"/>
      <w:jc w:val="center"/>
      <w:textAlignment w:val="center"/>
    </w:pPr>
    <w:rPr>
      <w:rFonts w:ascii="Arial" w:hAnsi="Arial" w:cs="Arial"/>
      <w:b/>
      <w:bCs/>
      <w:spacing w:val="0"/>
      <w:sz w:val="17"/>
      <w:szCs w:val="17"/>
      <w:lang w:val="en-US"/>
    </w:rPr>
  </w:style>
  <w:style w:type="paragraph" w:styleId="xl95" w:customStyle="1">
    <w:name w:val="xl95"/>
    <w:basedOn w:val="Normal"/>
    <w:rsid w:val="00145288"/>
    <w:pPr>
      <w:pBdr>
        <w:top w:val="single" w:color="000000" w:sz="8" w:space="0"/>
        <w:bottom w:val="single" w:color="000000" w:sz="8" w:space="0"/>
      </w:pBdr>
      <w:shd w:val="clear" w:color="000000" w:fill="FFFFFF"/>
      <w:suppressAutoHyphens w:val="0"/>
      <w:autoSpaceDN/>
      <w:spacing w:before="100" w:beforeAutospacing="1" w:after="100" w:afterAutospacing="1"/>
      <w:jc w:val="center"/>
      <w:textAlignment w:val="center"/>
    </w:pPr>
    <w:rPr>
      <w:rFonts w:ascii="Arial" w:hAnsi="Arial" w:cs="Arial"/>
      <w:b/>
      <w:bCs/>
      <w:spacing w:val="0"/>
      <w:sz w:val="17"/>
      <w:szCs w:val="17"/>
      <w:lang w:val="en-US"/>
    </w:rPr>
  </w:style>
  <w:style w:type="paragraph" w:styleId="xl96" w:customStyle="1">
    <w:name w:val="xl96"/>
    <w:basedOn w:val="Normal"/>
    <w:rsid w:val="00145288"/>
    <w:pPr>
      <w:pBdr>
        <w:top w:val="single" w:color="000000" w:sz="8" w:space="0"/>
        <w:left w:val="single" w:color="000000" w:sz="8" w:space="0"/>
        <w:right w:val="single" w:color="000000" w:sz="8" w:space="0"/>
      </w:pBdr>
      <w:shd w:val="clear" w:color="000000" w:fill="00B050"/>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styleId="xl97" w:customStyle="1">
    <w:name w:val="xl97"/>
    <w:basedOn w:val="Normal"/>
    <w:rsid w:val="00145288"/>
    <w:pPr>
      <w:pBdr>
        <w:left w:val="single" w:color="000000" w:sz="8" w:space="0"/>
        <w:bottom w:val="single" w:color="000000" w:sz="8" w:space="0"/>
        <w:right w:val="single" w:color="000000" w:sz="8" w:space="0"/>
      </w:pBdr>
      <w:shd w:val="clear" w:color="000000" w:fill="00B050"/>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styleId="xl98" w:customStyle="1">
    <w:name w:val="xl98"/>
    <w:basedOn w:val="Normal"/>
    <w:rsid w:val="00145288"/>
    <w:pPr>
      <w:pBdr>
        <w:left w:val="single" w:color="000000" w:sz="8" w:space="0"/>
        <w:bottom w:val="single" w:color="000000" w:sz="8" w:space="0"/>
        <w:right w:val="single" w:color="000000" w:sz="8" w:space="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styleId="xl99" w:customStyle="1">
    <w:name w:val="xl99"/>
    <w:basedOn w:val="Normal"/>
    <w:rsid w:val="00145288"/>
    <w:pPr>
      <w:pBdr>
        <w:top w:val="single" w:color="000000" w:sz="8" w:space="0"/>
        <w:left w:val="single" w:color="000000" w:sz="8" w:space="0"/>
        <w:bottom w:val="single" w:color="000000" w:sz="8" w:space="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styleId="xl100" w:customStyle="1">
    <w:name w:val="xl100"/>
    <w:basedOn w:val="Normal"/>
    <w:rsid w:val="00145288"/>
    <w:pPr>
      <w:pBdr>
        <w:top w:val="single" w:color="000000" w:sz="8" w:space="0"/>
        <w:bottom w:val="single" w:color="000000" w:sz="8" w:space="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styleId="xl101" w:customStyle="1">
    <w:name w:val="xl101"/>
    <w:basedOn w:val="Normal"/>
    <w:rsid w:val="00145288"/>
    <w:pPr>
      <w:pBdr>
        <w:top w:val="single" w:color="000000" w:sz="8" w:space="0"/>
        <w:bottom w:val="single" w:color="000000" w:sz="8" w:space="0"/>
        <w:right w:val="single" w:color="000000" w:sz="8" w:space="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styleId="xl102" w:customStyle="1">
    <w:name w:val="xl102"/>
    <w:basedOn w:val="Normal"/>
    <w:rsid w:val="00145288"/>
    <w:pPr>
      <w:pBdr>
        <w:top w:val="single" w:color="000000" w:sz="8" w:space="0"/>
        <w:left w:val="single" w:color="000000" w:sz="8" w:space="7"/>
        <w:bottom w:val="single" w:color="000000" w:sz="8" w:space="0"/>
      </w:pBdr>
      <w:shd w:val="clear" w:color="000000" w:fill="FFFFFF"/>
      <w:suppressAutoHyphens w:val="0"/>
      <w:autoSpaceDN/>
      <w:spacing w:before="100" w:beforeAutospacing="1" w:after="100" w:afterAutospacing="1"/>
      <w:ind w:firstLine="100" w:firstLineChars="100"/>
      <w:textAlignment w:val="center"/>
    </w:pPr>
    <w:rPr>
      <w:rFonts w:ascii="Arial" w:hAnsi="Arial" w:cs="Arial"/>
      <w:b/>
      <w:bCs/>
      <w:spacing w:val="0"/>
      <w:sz w:val="17"/>
      <w:szCs w:val="17"/>
      <w:lang w:val="en-US"/>
    </w:rPr>
  </w:style>
  <w:style w:type="paragraph" w:styleId="xl103" w:customStyle="1">
    <w:name w:val="xl103"/>
    <w:basedOn w:val="Normal"/>
    <w:rsid w:val="00145288"/>
    <w:pPr>
      <w:pBdr>
        <w:top w:val="single" w:color="000000" w:sz="8" w:space="0"/>
        <w:bottom w:val="single" w:color="000000" w:sz="8" w:space="0"/>
        <w:right w:val="single" w:color="000000" w:sz="8" w:space="0"/>
      </w:pBdr>
      <w:shd w:val="clear" w:color="000000" w:fill="FFFFFF"/>
      <w:suppressAutoHyphens w:val="0"/>
      <w:autoSpaceDN/>
      <w:spacing w:before="100" w:beforeAutospacing="1" w:after="100" w:afterAutospacing="1"/>
      <w:ind w:firstLine="100" w:firstLineChars="100"/>
      <w:textAlignment w:val="center"/>
    </w:pPr>
    <w:rPr>
      <w:rFonts w:ascii="Arial" w:hAnsi="Arial" w:cs="Arial"/>
      <w:b/>
      <w:bCs/>
      <w:spacing w:val="0"/>
      <w:sz w:val="17"/>
      <w:szCs w:val="17"/>
      <w:lang w:val="en-US"/>
    </w:rPr>
  </w:style>
  <w:style w:type="paragraph" w:styleId="xl104" w:customStyle="1">
    <w:name w:val="xl104"/>
    <w:basedOn w:val="Normal"/>
    <w:rsid w:val="00145288"/>
    <w:pPr>
      <w:pBdr>
        <w:top w:val="single" w:color="000000" w:sz="8" w:space="0"/>
        <w:left w:val="single" w:color="000000" w:sz="8" w:space="14"/>
        <w:bottom w:val="single" w:color="000000" w:sz="8" w:space="0"/>
      </w:pBdr>
      <w:shd w:val="clear" w:color="000000" w:fill="FFFFFF"/>
      <w:suppressAutoHyphens w:val="0"/>
      <w:autoSpaceDN/>
      <w:spacing w:before="100" w:beforeAutospacing="1" w:after="100" w:afterAutospacing="1"/>
      <w:ind w:firstLine="200" w:firstLineChars="200"/>
      <w:textAlignment w:val="center"/>
    </w:pPr>
    <w:rPr>
      <w:rFonts w:ascii="Arial" w:hAnsi="Arial" w:cs="Arial"/>
      <w:b/>
      <w:bCs/>
      <w:spacing w:val="0"/>
      <w:sz w:val="17"/>
      <w:szCs w:val="17"/>
      <w:lang w:val="en-US"/>
    </w:rPr>
  </w:style>
  <w:style w:type="paragraph" w:styleId="xl105" w:customStyle="1">
    <w:name w:val="xl105"/>
    <w:basedOn w:val="Normal"/>
    <w:rsid w:val="00145288"/>
    <w:pPr>
      <w:pBdr>
        <w:top w:val="single" w:color="000000" w:sz="8" w:space="0"/>
        <w:left w:val="single" w:color="000000" w:sz="8" w:space="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styleId="xl106" w:customStyle="1">
    <w:name w:val="xl106"/>
    <w:basedOn w:val="Normal"/>
    <w:rsid w:val="00145288"/>
    <w:pPr>
      <w:pBdr>
        <w:top w:val="single" w:color="000000" w:sz="8" w:space="0"/>
        <w:right w:val="single" w:color="000000" w:sz="8" w:space="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styleId="xl107" w:customStyle="1">
    <w:name w:val="xl107"/>
    <w:basedOn w:val="Normal"/>
    <w:rsid w:val="00145288"/>
    <w:pPr>
      <w:pBdr>
        <w:top w:val="single" w:color="000000" w:sz="8" w:space="0"/>
        <w:left w:val="single" w:color="000000" w:sz="8" w:space="0"/>
        <w:right w:val="single" w:color="000000" w:sz="8" w:space="0"/>
      </w:pBdr>
      <w:shd w:val="clear" w:color="000000" w:fill="00B050"/>
      <w:suppressAutoHyphens w:val="0"/>
      <w:autoSpaceDN/>
      <w:spacing w:before="100" w:beforeAutospacing="1" w:after="100" w:afterAutospacing="1"/>
      <w:textAlignment w:val="center"/>
    </w:pPr>
    <w:rPr>
      <w:rFonts w:ascii="Arial" w:hAnsi="Arial" w:cs="Arial"/>
      <w:spacing w:val="0"/>
      <w:sz w:val="17"/>
      <w:szCs w:val="17"/>
      <w:lang w:val="en-US"/>
    </w:rPr>
  </w:style>
  <w:style w:type="paragraph" w:styleId="xl108" w:customStyle="1">
    <w:name w:val="xl108"/>
    <w:basedOn w:val="Normal"/>
    <w:rsid w:val="00145288"/>
    <w:pPr>
      <w:pBdr>
        <w:left w:val="single" w:color="000000" w:sz="8" w:space="0"/>
        <w:bottom w:val="single" w:color="000000" w:sz="8" w:space="0"/>
        <w:right w:val="single" w:color="000000" w:sz="8" w:space="0"/>
      </w:pBdr>
      <w:shd w:val="clear" w:color="000000" w:fill="00B050"/>
      <w:suppressAutoHyphens w:val="0"/>
      <w:autoSpaceDN/>
      <w:spacing w:before="100" w:beforeAutospacing="1" w:after="100" w:afterAutospacing="1"/>
      <w:textAlignment w:val="center"/>
    </w:pPr>
    <w:rPr>
      <w:rFonts w:ascii="Arial" w:hAnsi="Arial" w:cs="Arial"/>
      <w:spacing w:val="0"/>
      <w:sz w:val="17"/>
      <w:szCs w:val="17"/>
      <w:lang w:val="en-US"/>
    </w:rPr>
  </w:style>
  <w:style w:type="paragraph" w:styleId="xl109" w:customStyle="1">
    <w:name w:val="xl109"/>
    <w:basedOn w:val="Normal"/>
    <w:rsid w:val="00145288"/>
    <w:pPr>
      <w:pBdr>
        <w:left w:val="single" w:color="000000" w:sz="8" w:space="14"/>
      </w:pBdr>
      <w:shd w:val="clear" w:color="000000" w:fill="FFFFFF"/>
      <w:suppressAutoHyphens w:val="0"/>
      <w:autoSpaceDN/>
      <w:spacing w:before="100" w:beforeAutospacing="1" w:after="100" w:afterAutospacing="1"/>
      <w:ind w:firstLine="200" w:firstLineChars="200"/>
      <w:textAlignment w:val="center"/>
    </w:pPr>
    <w:rPr>
      <w:rFonts w:ascii="Arial" w:hAnsi="Arial" w:cs="Arial"/>
      <w:b/>
      <w:bCs/>
      <w:spacing w:val="0"/>
      <w:sz w:val="17"/>
      <w:szCs w:val="17"/>
      <w:lang w:val="en-US"/>
    </w:rPr>
  </w:style>
  <w:style w:type="paragraph" w:styleId="xl110" w:customStyle="1">
    <w:name w:val="xl110"/>
    <w:basedOn w:val="Normal"/>
    <w:rsid w:val="00145288"/>
    <w:pPr>
      <w:pBdr>
        <w:right w:val="single" w:color="000000" w:sz="8" w:space="0"/>
      </w:pBdr>
      <w:shd w:val="clear" w:color="000000" w:fill="FFFFFF"/>
      <w:suppressAutoHyphens w:val="0"/>
      <w:autoSpaceDN/>
      <w:spacing w:before="100" w:beforeAutospacing="1" w:after="100" w:afterAutospacing="1"/>
      <w:ind w:firstLine="200" w:firstLineChars="200"/>
      <w:textAlignment w:val="center"/>
    </w:pPr>
    <w:rPr>
      <w:rFonts w:ascii="Arial" w:hAnsi="Arial" w:cs="Arial"/>
      <w:b/>
      <w:bCs/>
      <w:spacing w:val="0"/>
      <w:sz w:val="17"/>
      <w:szCs w:val="17"/>
      <w:lang w:val="en-US"/>
    </w:rPr>
  </w:style>
  <w:style w:type="paragraph" w:styleId="xl111" w:customStyle="1">
    <w:name w:val="xl111"/>
    <w:basedOn w:val="Normal"/>
    <w:rsid w:val="00145288"/>
    <w:pPr>
      <w:pBdr>
        <w:left w:val="single" w:color="000000" w:sz="8" w:space="14"/>
        <w:bottom w:val="single" w:color="000000" w:sz="8" w:space="0"/>
      </w:pBdr>
      <w:shd w:val="clear" w:color="000000" w:fill="FFFFFF"/>
      <w:suppressAutoHyphens w:val="0"/>
      <w:autoSpaceDN/>
      <w:spacing w:before="100" w:beforeAutospacing="1" w:after="100" w:afterAutospacing="1"/>
      <w:ind w:firstLine="200" w:firstLineChars="200"/>
      <w:textAlignment w:val="center"/>
    </w:pPr>
    <w:rPr>
      <w:rFonts w:ascii="Arial" w:hAnsi="Arial" w:cs="Arial"/>
      <w:b/>
      <w:bCs/>
      <w:spacing w:val="0"/>
      <w:sz w:val="17"/>
      <w:szCs w:val="17"/>
      <w:lang w:val="en-US"/>
    </w:rPr>
  </w:style>
  <w:style w:type="paragraph" w:styleId="xl112" w:customStyle="1">
    <w:name w:val="xl112"/>
    <w:basedOn w:val="Normal"/>
    <w:rsid w:val="00145288"/>
    <w:pPr>
      <w:pBdr>
        <w:bottom w:val="single" w:color="000000" w:sz="8" w:space="0"/>
        <w:right w:val="single" w:color="000000" w:sz="8" w:space="0"/>
      </w:pBdr>
      <w:shd w:val="clear" w:color="000000" w:fill="FFFFFF"/>
      <w:suppressAutoHyphens w:val="0"/>
      <w:autoSpaceDN/>
      <w:spacing w:before="100" w:beforeAutospacing="1" w:after="100" w:afterAutospacing="1"/>
      <w:ind w:firstLine="200" w:firstLineChars="200"/>
      <w:textAlignment w:val="center"/>
    </w:pPr>
    <w:rPr>
      <w:rFonts w:ascii="Arial" w:hAnsi="Arial" w:cs="Arial"/>
      <w:b/>
      <w:bCs/>
      <w:spacing w:val="0"/>
      <w:sz w:val="17"/>
      <w:szCs w:val="17"/>
      <w:lang w:val="en-US"/>
    </w:rPr>
  </w:style>
  <w:style w:type="paragraph" w:styleId="xl113" w:customStyle="1">
    <w:name w:val="xl113"/>
    <w:basedOn w:val="Normal"/>
    <w:rsid w:val="00145288"/>
    <w:pPr>
      <w:pBdr>
        <w:left w:val="single" w:color="000000" w:sz="8" w:space="0"/>
        <w:right w:val="single" w:color="000000" w:sz="8" w:space="0"/>
      </w:pBdr>
      <w:shd w:val="clear" w:color="000000" w:fill="00B050"/>
      <w:suppressAutoHyphens w:val="0"/>
      <w:autoSpaceDN/>
      <w:spacing w:before="100" w:beforeAutospacing="1" w:after="100" w:afterAutospacing="1"/>
      <w:textAlignment w:val="center"/>
    </w:pPr>
    <w:rPr>
      <w:rFonts w:ascii="Arial" w:hAnsi="Arial" w:cs="Arial"/>
      <w:spacing w:val="0"/>
      <w:sz w:val="17"/>
      <w:szCs w:val="17"/>
      <w:lang w:val="en-US"/>
    </w:rPr>
  </w:style>
  <w:style w:type="paragraph" w:styleId="xl114" w:customStyle="1">
    <w:name w:val="xl114"/>
    <w:basedOn w:val="Normal"/>
    <w:rsid w:val="00145288"/>
    <w:pPr>
      <w:pBdr>
        <w:left w:val="single" w:color="auto" w:sz="8" w:space="14"/>
        <w:bottom w:val="single" w:color="auto" w:sz="8" w:space="0"/>
      </w:pBdr>
      <w:suppressAutoHyphens w:val="0"/>
      <w:autoSpaceDN/>
      <w:spacing w:before="100" w:beforeAutospacing="1" w:after="100" w:afterAutospacing="1"/>
      <w:ind w:firstLine="200" w:firstLineChars="200"/>
      <w:textAlignment w:val="center"/>
    </w:pPr>
    <w:rPr>
      <w:rFonts w:ascii="Arial" w:hAnsi="Arial" w:cs="Arial"/>
      <w:spacing w:val="0"/>
      <w:sz w:val="16"/>
      <w:szCs w:val="16"/>
      <w:lang w:val="en-US"/>
    </w:rPr>
  </w:style>
  <w:style w:type="paragraph" w:styleId="xl115" w:customStyle="1">
    <w:name w:val="xl115"/>
    <w:basedOn w:val="Normal"/>
    <w:rsid w:val="00145288"/>
    <w:pPr>
      <w:pBdr>
        <w:bottom w:val="single" w:color="auto" w:sz="8" w:space="0"/>
      </w:pBdr>
      <w:suppressAutoHyphens w:val="0"/>
      <w:autoSpaceDN/>
      <w:spacing w:before="100" w:beforeAutospacing="1" w:after="100" w:afterAutospacing="1"/>
      <w:ind w:firstLine="200" w:firstLineChars="200"/>
      <w:textAlignment w:val="center"/>
    </w:pPr>
    <w:rPr>
      <w:rFonts w:ascii="Arial" w:hAnsi="Arial" w:cs="Arial"/>
      <w:spacing w:val="0"/>
      <w:sz w:val="16"/>
      <w:szCs w:val="16"/>
      <w:lang w:val="en-US"/>
    </w:rPr>
  </w:style>
  <w:style w:type="paragraph" w:styleId="xl116" w:customStyle="1">
    <w:name w:val="xl116"/>
    <w:basedOn w:val="Normal"/>
    <w:rsid w:val="00145288"/>
    <w:pPr>
      <w:pBdr>
        <w:left w:val="single" w:color="auto" w:sz="8" w:space="0"/>
        <w:bottom w:val="single" w:color="auto" w:sz="8" w:space="0"/>
        <w:right w:val="single" w:color="auto" w:sz="8" w:space="0"/>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styleId="xl117" w:customStyle="1">
    <w:name w:val="xl117"/>
    <w:basedOn w:val="Normal"/>
    <w:rsid w:val="00145288"/>
    <w:pPr>
      <w:pBdr>
        <w:top w:val="single" w:color="000000" w:sz="8" w:space="0"/>
        <w:left w:val="single" w:color="000000" w:sz="8" w:space="0"/>
        <w:right w:val="single" w:color="000000" w:sz="8" w:space="0"/>
      </w:pBdr>
      <w:shd w:val="clear" w:color="000000" w:fill="FFFFFF"/>
      <w:suppressAutoHyphens w:val="0"/>
      <w:autoSpaceDN/>
      <w:spacing w:before="100" w:beforeAutospacing="1" w:after="100" w:afterAutospacing="1"/>
      <w:jc w:val="center"/>
      <w:textAlignment w:val="center"/>
    </w:pPr>
    <w:rPr>
      <w:rFonts w:ascii="Arial" w:hAnsi="Arial" w:cs="Arial"/>
      <w:b/>
      <w:bCs/>
      <w:spacing w:val="0"/>
      <w:sz w:val="17"/>
      <w:szCs w:val="17"/>
      <w:lang w:val="en-US"/>
    </w:rPr>
  </w:style>
  <w:style w:type="paragraph" w:styleId="xl118" w:customStyle="1">
    <w:name w:val="xl118"/>
    <w:basedOn w:val="Normal"/>
    <w:rsid w:val="00145288"/>
    <w:pPr>
      <w:pBdr>
        <w:left w:val="single" w:color="000000" w:sz="8" w:space="0"/>
        <w:bottom w:val="single" w:color="000000" w:sz="8" w:space="0"/>
        <w:right w:val="single" w:color="000000" w:sz="8" w:space="0"/>
      </w:pBdr>
      <w:shd w:val="clear" w:color="000000" w:fill="FFFFFF"/>
      <w:suppressAutoHyphens w:val="0"/>
      <w:autoSpaceDN/>
      <w:spacing w:before="100" w:beforeAutospacing="1" w:after="100" w:afterAutospacing="1"/>
      <w:jc w:val="center"/>
      <w:textAlignment w:val="center"/>
    </w:pPr>
    <w:rPr>
      <w:rFonts w:ascii="Arial" w:hAnsi="Arial" w:cs="Arial"/>
      <w:b/>
      <w:bCs/>
      <w:spacing w:val="0"/>
      <w:sz w:val="17"/>
      <w:szCs w:val="17"/>
      <w:lang w:val="en-US"/>
    </w:rPr>
  </w:style>
  <w:style w:type="paragraph" w:styleId="xl119" w:customStyle="1">
    <w:name w:val="xl119"/>
    <w:basedOn w:val="Normal"/>
    <w:rsid w:val="00145288"/>
    <w:pPr>
      <w:pBdr>
        <w:top w:val="single" w:color="auto" w:sz="8" w:space="0"/>
        <w:left w:val="single" w:color="auto" w:sz="8" w:space="14"/>
        <w:bottom w:val="single" w:color="auto" w:sz="8" w:space="0"/>
      </w:pBdr>
      <w:shd w:val="clear" w:color="000000" w:fill="FFFFFF"/>
      <w:suppressAutoHyphens w:val="0"/>
      <w:autoSpaceDN/>
      <w:spacing w:before="100" w:beforeAutospacing="1" w:after="100" w:afterAutospacing="1"/>
      <w:ind w:firstLine="200" w:firstLineChars="200"/>
      <w:textAlignment w:val="center"/>
    </w:pPr>
    <w:rPr>
      <w:rFonts w:ascii="Arial" w:hAnsi="Arial" w:cs="Arial"/>
      <w:b/>
      <w:bCs/>
      <w:spacing w:val="0"/>
      <w:sz w:val="17"/>
      <w:szCs w:val="17"/>
      <w:lang w:val="en-US"/>
    </w:rPr>
  </w:style>
  <w:style w:type="paragraph" w:styleId="xl120" w:customStyle="1">
    <w:name w:val="xl120"/>
    <w:basedOn w:val="Normal"/>
    <w:rsid w:val="00145288"/>
    <w:pPr>
      <w:pBdr>
        <w:top w:val="single" w:color="auto" w:sz="8" w:space="0"/>
        <w:bottom w:val="single" w:color="auto" w:sz="8" w:space="0"/>
        <w:right w:val="single" w:color="auto" w:sz="8" w:space="0"/>
      </w:pBdr>
      <w:shd w:val="clear" w:color="000000" w:fill="FFFFFF"/>
      <w:suppressAutoHyphens w:val="0"/>
      <w:autoSpaceDN/>
      <w:spacing w:before="100" w:beforeAutospacing="1" w:after="100" w:afterAutospacing="1"/>
      <w:ind w:firstLine="200" w:firstLineChars="200"/>
      <w:textAlignment w:val="center"/>
    </w:pPr>
    <w:rPr>
      <w:rFonts w:ascii="Arial" w:hAnsi="Arial" w:cs="Arial"/>
      <w:b/>
      <w:bCs/>
      <w:spacing w:val="0"/>
      <w:sz w:val="17"/>
      <w:szCs w:val="17"/>
      <w:lang w:val="en-US"/>
    </w:rPr>
  </w:style>
  <w:style w:type="paragraph" w:styleId="xl121" w:customStyle="1">
    <w:name w:val="xl121"/>
    <w:basedOn w:val="Normal"/>
    <w:rsid w:val="00145288"/>
    <w:pPr>
      <w:pBdr>
        <w:top w:val="single" w:color="auto" w:sz="8" w:space="0"/>
        <w:left w:val="single" w:color="auto" w:sz="8" w:space="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styleId="xl122" w:customStyle="1">
    <w:name w:val="xl122"/>
    <w:basedOn w:val="Normal"/>
    <w:rsid w:val="00145288"/>
    <w:pPr>
      <w:pBdr>
        <w:top w:val="single" w:color="auto" w:sz="8" w:space="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styleId="xl123" w:customStyle="1">
    <w:name w:val="xl123"/>
    <w:basedOn w:val="Normal"/>
    <w:rsid w:val="00145288"/>
    <w:pPr>
      <w:pBdr>
        <w:top w:val="single" w:color="000000" w:sz="8" w:space="0"/>
        <w:left w:val="single" w:color="000000" w:sz="8" w:space="0"/>
      </w:pBdr>
      <w:shd w:val="clear" w:color="000000" w:fill="FFFFFF"/>
      <w:suppressAutoHyphens w:val="0"/>
      <w:autoSpaceDN/>
      <w:spacing w:before="100" w:beforeAutospacing="1" w:after="100" w:afterAutospacing="1"/>
      <w:jc w:val="center"/>
      <w:textAlignment w:val="center"/>
    </w:pPr>
    <w:rPr>
      <w:rFonts w:ascii="Arial" w:hAnsi="Arial" w:cs="Arial"/>
      <w:b/>
      <w:bCs/>
      <w:spacing w:val="0"/>
      <w:sz w:val="17"/>
      <w:szCs w:val="17"/>
      <w:lang w:val="en-US"/>
    </w:rPr>
  </w:style>
  <w:style w:type="paragraph" w:styleId="xl124" w:customStyle="1">
    <w:name w:val="xl124"/>
    <w:basedOn w:val="Normal"/>
    <w:rsid w:val="00145288"/>
    <w:pPr>
      <w:pBdr>
        <w:left w:val="single" w:color="000000" w:sz="8" w:space="0"/>
      </w:pBdr>
      <w:shd w:val="clear" w:color="000000" w:fill="FFFFFF"/>
      <w:suppressAutoHyphens w:val="0"/>
      <w:autoSpaceDN/>
      <w:spacing w:before="100" w:beforeAutospacing="1" w:after="100" w:afterAutospacing="1"/>
      <w:jc w:val="center"/>
      <w:textAlignment w:val="center"/>
    </w:pPr>
    <w:rPr>
      <w:rFonts w:ascii="Arial" w:hAnsi="Arial" w:cs="Arial"/>
      <w:b/>
      <w:bCs/>
      <w:spacing w:val="0"/>
      <w:sz w:val="17"/>
      <w:szCs w:val="17"/>
      <w:lang w:val="en-US"/>
    </w:rPr>
  </w:style>
  <w:style w:type="paragraph" w:styleId="xl125" w:customStyle="1">
    <w:name w:val="xl125"/>
    <w:basedOn w:val="Normal"/>
    <w:rsid w:val="00145288"/>
    <w:pPr>
      <w:pBdr>
        <w:right w:val="single" w:color="000000" w:sz="8" w:space="0"/>
      </w:pBdr>
      <w:shd w:val="clear" w:color="000000" w:fill="FFFFFF"/>
      <w:suppressAutoHyphens w:val="0"/>
      <w:autoSpaceDN/>
      <w:spacing w:before="100" w:beforeAutospacing="1" w:after="100" w:afterAutospacing="1"/>
      <w:jc w:val="center"/>
      <w:textAlignment w:val="center"/>
    </w:pPr>
    <w:rPr>
      <w:rFonts w:ascii="Arial" w:hAnsi="Arial" w:cs="Arial"/>
      <w:b/>
      <w:bCs/>
      <w:spacing w:val="0"/>
      <w:sz w:val="17"/>
      <w:szCs w:val="17"/>
      <w:lang w:val="en-US"/>
    </w:rPr>
  </w:style>
  <w:style w:type="paragraph" w:styleId="xl126" w:customStyle="1">
    <w:name w:val="xl126"/>
    <w:basedOn w:val="Normal"/>
    <w:rsid w:val="00145288"/>
    <w:pPr>
      <w:pBdr>
        <w:left w:val="single" w:color="000000" w:sz="8" w:space="0"/>
        <w:bottom w:val="single" w:color="000000" w:sz="8" w:space="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styleId="xl127" w:customStyle="1">
    <w:name w:val="xl127"/>
    <w:basedOn w:val="Normal"/>
    <w:rsid w:val="00145288"/>
    <w:pPr>
      <w:pBdr>
        <w:top w:val="single" w:color="000000" w:sz="8" w:space="0"/>
        <w:right w:val="single" w:color="000000" w:sz="8" w:space="0"/>
      </w:pBdr>
      <w:shd w:val="clear" w:color="000000" w:fill="00B050"/>
      <w:suppressAutoHyphens w:val="0"/>
      <w:autoSpaceDN/>
      <w:spacing w:before="100" w:beforeAutospacing="1" w:after="100" w:afterAutospacing="1"/>
      <w:textAlignment w:val="center"/>
    </w:pPr>
    <w:rPr>
      <w:rFonts w:ascii="Arial" w:hAnsi="Arial" w:cs="Arial"/>
      <w:spacing w:val="0"/>
      <w:sz w:val="17"/>
      <w:szCs w:val="17"/>
      <w:lang w:val="en-US"/>
    </w:rPr>
  </w:style>
  <w:style w:type="paragraph" w:styleId="xl128" w:customStyle="1">
    <w:name w:val="xl128"/>
    <w:basedOn w:val="Normal"/>
    <w:rsid w:val="00145288"/>
    <w:pPr>
      <w:pBdr>
        <w:bottom w:val="single" w:color="000000" w:sz="8" w:space="0"/>
        <w:right w:val="single" w:color="000000" w:sz="8" w:space="0"/>
      </w:pBdr>
      <w:shd w:val="clear" w:color="000000" w:fill="00B050"/>
      <w:suppressAutoHyphens w:val="0"/>
      <w:autoSpaceDN/>
      <w:spacing w:before="100" w:beforeAutospacing="1" w:after="100" w:afterAutospacing="1"/>
      <w:textAlignment w:val="center"/>
    </w:pPr>
    <w:rPr>
      <w:rFonts w:ascii="Arial" w:hAnsi="Arial" w:cs="Arial"/>
      <w:spacing w:val="0"/>
      <w:sz w:val="17"/>
      <w:szCs w:val="17"/>
      <w:lang w:val="en-US"/>
    </w:rPr>
  </w:style>
  <w:style w:type="paragraph" w:styleId="xl129" w:customStyle="1">
    <w:name w:val="xl129"/>
    <w:basedOn w:val="Normal"/>
    <w:rsid w:val="00145288"/>
    <w:pPr>
      <w:pBdr>
        <w:top w:val="single" w:color="auto" w:sz="8" w:space="0"/>
        <w:left w:val="single" w:color="auto" w:sz="8" w:space="0"/>
        <w:right w:val="single" w:color="auto" w:sz="8" w:space="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styleId="xl130" w:customStyle="1">
    <w:name w:val="xl130"/>
    <w:basedOn w:val="Normal"/>
    <w:rsid w:val="00145288"/>
    <w:pPr>
      <w:pBdr>
        <w:left w:val="single" w:color="auto" w:sz="8" w:space="0"/>
        <w:bottom w:val="single" w:color="auto" w:sz="8" w:space="0"/>
        <w:right w:val="single" w:color="auto" w:sz="8" w:space="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styleId="xl131" w:customStyle="1">
    <w:name w:val="xl131"/>
    <w:basedOn w:val="Normal"/>
    <w:rsid w:val="00145288"/>
    <w:pPr>
      <w:pBdr>
        <w:bottom w:val="single" w:color="000000" w:sz="8" w:space="0"/>
        <w:right w:val="single" w:color="000000" w:sz="8" w:space="0"/>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styleId="xl132" w:customStyle="1">
    <w:name w:val="xl132"/>
    <w:basedOn w:val="Normal"/>
    <w:rsid w:val="00145288"/>
    <w:pPr>
      <w:pBdr>
        <w:top w:val="single" w:color="auto" w:sz="8" w:space="0"/>
        <w:left w:val="single" w:color="auto" w:sz="8" w:space="0"/>
        <w:right w:val="single" w:color="auto" w:sz="8" w:space="0"/>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styleId="xl133" w:customStyle="1">
    <w:name w:val="xl133"/>
    <w:basedOn w:val="Normal"/>
    <w:rsid w:val="00145288"/>
    <w:pPr>
      <w:pBdr>
        <w:left w:val="single" w:color="auto" w:sz="8" w:space="0"/>
        <w:right w:val="single" w:color="auto" w:sz="8" w:space="0"/>
      </w:pBdr>
      <w:suppressAutoHyphens w:val="0"/>
      <w:autoSpaceDN/>
      <w:spacing w:before="100" w:beforeAutospacing="1" w:after="100" w:afterAutospacing="1"/>
      <w:textAlignment w:val="auto"/>
    </w:pPr>
    <w:rPr>
      <w:spacing w:val="0"/>
      <w:szCs w:val="24"/>
      <w:lang w:val="en-US"/>
    </w:rPr>
  </w:style>
  <w:style w:type="paragraph" w:styleId="xl134" w:customStyle="1">
    <w:name w:val="xl134"/>
    <w:basedOn w:val="Normal"/>
    <w:rsid w:val="00145288"/>
    <w:pPr>
      <w:pBdr>
        <w:top w:val="single" w:color="000000" w:sz="8" w:space="0"/>
        <w:bottom w:val="single" w:color="000000" w:sz="8" w:space="0"/>
      </w:pBdr>
      <w:shd w:val="clear" w:color="000000" w:fill="FFFFFF"/>
      <w:suppressAutoHyphens w:val="0"/>
      <w:autoSpaceDN/>
      <w:spacing w:before="100" w:beforeAutospacing="1" w:after="100" w:afterAutospacing="1"/>
      <w:ind w:firstLine="200" w:firstLineChars="200"/>
      <w:textAlignment w:val="center"/>
    </w:pPr>
    <w:rPr>
      <w:rFonts w:ascii="Arial" w:hAnsi="Arial" w:cs="Arial"/>
      <w:b/>
      <w:bCs/>
      <w:spacing w:val="0"/>
      <w:sz w:val="17"/>
      <w:szCs w:val="17"/>
      <w:lang w:val="en-US"/>
    </w:rPr>
  </w:style>
  <w:style w:type="paragraph" w:styleId="xl135" w:customStyle="1">
    <w:name w:val="xl135"/>
    <w:basedOn w:val="Normal"/>
    <w:rsid w:val="00145288"/>
    <w:pPr>
      <w:pBdr>
        <w:top w:val="single" w:color="auto" w:sz="8" w:space="0"/>
        <w:left w:val="single" w:color="auto" w:sz="8" w:space="0"/>
        <w:bottom w:val="single" w:color="auto" w:sz="8" w:space="0"/>
        <w:right w:val="single" w:color="000000" w:sz="8" w:space="0"/>
      </w:pBdr>
      <w:shd w:val="clear" w:color="000000" w:fill="0070C0"/>
      <w:suppressAutoHyphens w:val="0"/>
      <w:autoSpaceDN/>
      <w:spacing w:before="100" w:beforeAutospacing="1" w:after="100" w:afterAutospacing="1"/>
      <w:textAlignment w:val="center"/>
    </w:pPr>
    <w:rPr>
      <w:rFonts w:ascii="Arial" w:hAnsi="Arial" w:cs="Arial"/>
      <w:spacing w:val="0"/>
      <w:sz w:val="17"/>
      <w:szCs w:val="17"/>
      <w:lang w:val="en-US"/>
    </w:rPr>
  </w:style>
  <w:style w:type="paragraph" w:styleId="xl136" w:customStyle="1">
    <w:name w:val="xl136"/>
    <w:basedOn w:val="Normal"/>
    <w:rsid w:val="00145288"/>
    <w:pPr>
      <w:pBdr>
        <w:top w:val="single" w:color="auto" w:sz="8" w:space="0"/>
        <w:bottom w:val="single" w:color="auto" w:sz="8" w:space="0"/>
        <w:right w:val="single" w:color="000000" w:sz="8" w:space="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styleId="xl137" w:customStyle="1">
    <w:name w:val="xl137"/>
    <w:basedOn w:val="Normal"/>
    <w:rsid w:val="00145288"/>
    <w:pPr>
      <w:pBdr>
        <w:top w:val="single" w:color="auto" w:sz="8" w:space="0"/>
        <w:bottom w:val="single" w:color="auto" w:sz="8" w:space="0"/>
      </w:pBdr>
      <w:shd w:val="clear" w:color="000000" w:fill="0070C0"/>
      <w:suppressAutoHyphens w:val="0"/>
      <w:autoSpaceDN/>
      <w:spacing w:before="100" w:beforeAutospacing="1" w:after="100" w:afterAutospacing="1"/>
      <w:textAlignment w:val="center"/>
    </w:pPr>
    <w:rPr>
      <w:rFonts w:ascii="Arial" w:hAnsi="Arial" w:cs="Arial"/>
      <w:spacing w:val="0"/>
      <w:sz w:val="17"/>
      <w:szCs w:val="17"/>
      <w:lang w:val="en-US"/>
    </w:rPr>
  </w:style>
  <w:style w:type="paragraph" w:styleId="xl138" w:customStyle="1">
    <w:name w:val="xl138"/>
    <w:basedOn w:val="Normal"/>
    <w:rsid w:val="00145288"/>
    <w:pPr>
      <w:pBdr>
        <w:top w:val="single" w:color="auto" w:sz="8" w:space="0"/>
        <w:left w:val="single" w:color="auto" w:sz="8" w:space="0"/>
        <w:bottom w:val="single" w:color="auto" w:sz="8" w:space="0"/>
        <w:right w:val="single" w:color="auto" w:sz="8" w:space="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styleId="xl139" w:customStyle="1">
    <w:name w:val="xl139"/>
    <w:basedOn w:val="Normal"/>
    <w:rsid w:val="00145288"/>
    <w:pPr>
      <w:pBdr>
        <w:top w:val="single" w:color="auto" w:sz="8" w:space="0"/>
        <w:bottom w:val="single" w:color="auto" w:sz="8" w:space="0"/>
        <w:right w:val="single" w:color="000000" w:sz="8" w:space="0"/>
      </w:pBdr>
      <w:shd w:val="clear" w:color="000000" w:fill="0070C0"/>
      <w:suppressAutoHyphens w:val="0"/>
      <w:autoSpaceDN/>
      <w:spacing w:before="100" w:beforeAutospacing="1" w:after="100" w:afterAutospacing="1"/>
      <w:textAlignment w:val="center"/>
    </w:pPr>
    <w:rPr>
      <w:rFonts w:ascii="Arial" w:hAnsi="Arial" w:cs="Arial"/>
      <w:spacing w:val="0"/>
      <w:sz w:val="17"/>
      <w:szCs w:val="17"/>
      <w:lang w:val="en-US"/>
    </w:rPr>
  </w:style>
  <w:style w:type="paragraph" w:styleId="xl140" w:customStyle="1">
    <w:name w:val="xl140"/>
    <w:basedOn w:val="Normal"/>
    <w:rsid w:val="00145288"/>
    <w:pPr>
      <w:pBdr>
        <w:top w:val="single" w:color="auto" w:sz="8" w:space="0"/>
        <w:bottom w:val="single" w:color="auto" w:sz="8" w:space="0"/>
        <w:right w:val="single" w:color="000000" w:sz="8" w:space="0"/>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styleId="xl141" w:customStyle="1">
    <w:name w:val="xl141"/>
    <w:basedOn w:val="Normal"/>
    <w:rsid w:val="00145288"/>
    <w:pPr>
      <w:pBdr>
        <w:top w:val="single" w:color="auto" w:sz="8" w:space="0"/>
        <w:bottom w:val="single" w:color="auto" w:sz="8" w:space="0"/>
        <w:right w:val="single" w:color="000000" w:sz="8" w:space="0"/>
      </w:pBdr>
      <w:shd w:val="clear" w:color="000000" w:fill="0070C0"/>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styleId="xl142" w:customStyle="1">
    <w:name w:val="xl142"/>
    <w:basedOn w:val="Normal"/>
    <w:rsid w:val="00145288"/>
    <w:pPr>
      <w:pBdr>
        <w:top w:val="single" w:color="auto" w:sz="8" w:space="0"/>
        <w:bottom w:val="single" w:color="auto" w:sz="8" w:space="0"/>
        <w:right w:val="single" w:color="auto" w:sz="8" w:space="0"/>
      </w:pBdr>
      <w:shd w:val="clear" w:color="000000" w:fill="0070C0"/>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styleId="xl143" w:customStyle="1">
    <w:name w:val="xl143"/>
    <w:basedOn w:val="Normal"/>
    <w:rsid w:val="00145288"/>
    <w:pPr>
      <w:pBdr>
        <w:left w:val="single" w:color="000000" w:sz="8" w:space="7"/>
        <w:bottom w:val="single" w:color="000000" w:sz="8" w:space="0"/>
      </w:pBdr>
      <w:shd w:val="clear" w:color="000000" w:fill="FFFFFF"/>
      <w:suppressAutoHyphens w:val="0"/>
      <w:autoSpaceDN/>
      <w:spacing w:before="100" w:beforeAutospacing="1" w:after="100" w:afterAutospacing="1"/>
      <w:ind w:firstLine="100" w:firstLineChars="100"/>
      <w:textAlignment w:val="center"/>
    </w:pPr>
    <w:rPr>
      <w:rFonts w:ascii="Arial" w:hAnsi="Arial" w:cs="Arial"/>
      <w:b/>
      <w:bCs/>
      <w:spacing w:val="0"/>
      <w:sz w:val="17"/>
      <w:szCs w:val="17"/>
      <w:lang w:val="en-US"/>
    </w:rPr>
  </w:style>
  <w:style w:type="paragraph" w:styleId="xl144" w:customStyle="1">
    <w:name w:val="xl144"/>
    <w:basedOn w:val="Normal"/>
    <w:rsid w:val="00145288"/>
    <w:pPr>
      <w:pBdr>
        <w:bottom w:val="single" w:color="000000" w:sz="8" w:space="0"/>
        <w:right w:val="single" w:color="000000" w:sz="8" w:space="0"/>
      </w:pBdr>
      <w:shd w:val="clear" w:color="000000" w:fill="FFFFFF"/>
      <w:suppressAutoHyphens w:val="0"/>
      <w:autoSpaceDN/>
      <w:spacing w:before="100" w:beforeAutospacing="1" w:after="100" w:afterAutospacing="1"/>
      <w:ind w:firstLine="100" w:firstLineChars="100"/>
      <w:textAlignment w:val="center"/>
    </w:pPr>
    <w:rPr>
      <w:rFonts w:ascii="Arial" w:hAnsi="Arial" w:cs="Arial"/>
      <w:b/>
      <w:bCs/>
      <w:spacing w:val="0"/>
      <w:sz w:val="17"/>
      <w:szCs w:val="17"/>
      <w:lang w:val="en-US"/>
    </w:rPr>
  </w:style>
  <w:style w:type="paragraph" w:styleId="xl145" w:customStyle="1">
    <w:name w:val="xl145"/>
    <w:basedOn w:val="Normal"/>
    <w:rsid w:val="00145288"/>
    <w:pPr>
      <w:pBdr>
        <w:top w:val="single" w:color="auto" w:sz="8" w:space="0"/>
        <w:left w:val="single" w:color="auto" w:sz="8" w:space="7"/>
        <w:bottom w:val="single" w:color="auto" w:sz="8" w:space="0"/>
      </w:pBdr>
      <w:shd w:val="clear" w:color="000000" w:fill="FFFFFF"/>
      <w:suppressAutoHyphens w:val="0"/>
      <w:autoSpaceDN/>
      <w:spacing w:before="100" w:beforeAutospacing="1" w:after="100" w:afterAutospacing="1"/>
      <w:ind w:firstLine="100" w:firstLineChars="100"/>
      <w:textAlignment w:val="center"/>
    </w:pPr>
    <w:rPr>
      <w:rFonts w:ascii="Arial" w:hAnsi="Arial" w:cs="Arial"/>
      <w:b/>
      <w:bCs/>
      <w:spacing w:val="0"/>
      <w:sz w:val="17"/>
      <w:szCs w:val="17"/>
      <w:lang w:val="en-US"/>
    </w:rPr>
  </w:style>
  <w:style w:type="paragraph" w:styleId="xl146" w:customStyle="1">
    <w:name w:val="xl146"/>
    <w:basedOn w:val="Normal"/>
    <w:rsid w:val="00145288"/>
    <w:pPr>
      <w:pBdr>
        <w:top w:val="single" w:color="auto" w:sz="8" w:space="0"/>
        <w:bottom w:val="single" w:color="auto" w:sz="8" w:space="0"/>
        <w:right w:val="single" w:color="000000" w:sz="8" w:space="0"/>
      </w:pBdr>
      <w:shd w:val="clear" w:color="000000" w:fill="FFFFFF"/>
      <w:suppressAutoHyphens w:val="0"/>
      <w:autoSpaceDN/>
      <w:spacing w:before="100" w:beforeAutospacing="1" w:after="100" w:afterAutospacing="1"/>
      <w:ind w:firstLine="100" w:firstLineChars="100"/>
      <w:textAlignment w:val="center"/>
    </w:pPr>
    <w:rPr>
      <w:rFonts w:ascii="Arial" w:hAnsi="Arial" w:cs="Arial"/>
      <w:b/>
      <w:bCs/>
      <w:spacing w:val="0"/>
      <w:sz w:val="17"/>
      <w:szCs w:val="17"/>
      <w:lang w:val="en-US"/>
    </w:rPr>
  </w:style>
  <w:style w:type="paragraph" w:styleId="xl147" w:customStyle="1">
    <w:name w:val="xl147"/>
    <w:basedOn w:val="Normal"/>
    <w:rsid w:val="00145288"/>
    <w:pPr>
      <w:pBdr>
        <w:top w:val="single" w:color="auto" w:sz="8" w:space="0"/>
        <w:bottom w:val="single" w:color="auto" w:sz="8" w:space="0"/>
        <w:right w:val="single" w:color="auto" w:sz="8" w:space="0"/>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styleId="xl148" w:customStyle="1">
    <w:name w:val="xl148"/>
    <w:basedOn w:val="Normal"/>
    <w:rsid w:val="00145288"/>
    <w:pPr>
      <w:pBdr>
        <w:top w:val="single" w:color="auto" w:sz="8" w:space="0"/>
        <w:left w:val="single" w:color="auto" w:sz="8" w:space="0"/>
        <w:bottom w:val="single" w:color="auto" w:sz="8" w:space="0"/>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styleId="xl149" w:customStyle="1">
    <w:name w:val="xl149"/>
    <w:basedOn w:val="Normal"/>
    <w:rsid w:val="00145288"/>
    <w:pPr>
      <w:pBdr>
        <w:top w:val="single" w:color="auto" w:sz="8" w:space="0"/>
        <w:left w:val="single" w:color="auto" w:sz="8" w:space="0"/>
        <w:bottom w:val="single" w:color="auto" w:sz="8" w:space="0"/>
        <w:right w:val="single" w:color="auto" w:sz="8" w:space="0"/>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styleId="xl150" w:customStyle="1">
    <w:name w:val="xl150"/>
    <w:basedOn w:val="Normal"/>
    <w:rsid w:val="00145288"/>
    <w:pPr>
      <w:pBdr>
        <w:top w:val="single" w:color="000000" w:sz="8" w:space="0"/>
        <w:left w:val="single" w:color="000000" w:sz="8" w:space="0"/>
        <w:bottom w:val="single" w:color="000000" w:sz="8" w:space="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styleId="xl151" w:customStyle="1">
    <w:name w:val="xl151"/>
    <w:basedOn w:val="Normal"/>
    <w:rsid w:val="00145288"/>
    <w:pPr>
      <w:pBdr>
        <w:top w:val="single" w:color="000000" w:sz="8" w:space="0"/>
        <w:bottom w:val="single" w:color="000000" w:sz="8" w:space="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styleId="xl152" w:customStyle="1">
    <w:name w:val="xl152"/>
    <w:basedOn w:val="Normal"/>
    <w:rsid w:val="00145288"/>
    <w:pPr>
      <w:pBdr>
        <w:top w:val="single" w:color="000000" w:sz="8" w:space="0"/>
        <w:bottom w:val="single" w:color="000000" w:sz="8" w:space="0"/>
        <w:right w:val="single" w:color="000000" w:sz="8" w:space="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styleId="xl153" w:customStyle="1">
    <w:name w:val="xl153"/>
    <w:basedOn w:val="Normal"/>
    <w:rsid w:val="00145288"/>
    <w:pPr>
      <w:pBdr>
        <w:top w:val="single" w:color="000000" w:sz="8" w:space="0"/>
        <w:left w:val="single" w:color="000000" w:sz="8" w:space="0"/>
        <w:right w:val="single" w:color="000000" w:sz="8" w:space="0"/>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styleId="xl154" w:customStyle="1">
    <w:name w:val="xl154"/>
    <w:basedOn w:val="Normal"/>
    <w:rsid w:val="00145288"/>
    <w:pPr>
      <w:pBdr>
        <w:bottom w:val="single" w:color="000000" w:sz="8" w:space="0"/>
        <w:right w:val="single" w:color="000000" w:sz="8" w:space="0"/>
      </w:pBdr>
      <w:shd w:val="clear" w:color="000000" w:fill="FFFFFF"/>
      <w:suppressAutoHyphens w:val="0"/>
      <w:autoSpaceDN/>
      <w:spacing w:before="100" w:beforeAutospacing="1" w:after="100" w:afterAutospacing="1"/>
      <w:jc w:val="center"/>
      <w:textAlignment w:val="center"/>
    </w:pPr>
    <w:rPr>
      <w:rFonts w:ascii="Arial" w:hAnsi="Arial" w:cs="Arial"/>
      <w:b/>
      <w:bCs/>
      <w:spacing w:val="0"/>
      <w:sz w:val="17"/>
      <w:szCs w:val="17"/>
      <w:lang w:val="en-US"/>
    </w:rPr>
  </w:style>
  <w:style w:type="paragraph" w:styleId="xl155" w:customStyle="1">
    <w:name w:val="xl155"/>
    <w:basedOn w:val="Normal"/>
    <w:rsid w:val="00145288"/>
    <w:pPr>
      <w:pBdr>
        <w:bottom w:val="single" w:color="000000" w:sz="8" w:space="0"/>
        <w:right w:val="single" w:color="000000" w:sz="8" w:space="0"/>
      </w:pBdr>
      <w:shd w:val="clear" w:color="000000" w:fill="FFFFFF"/>
      <w:suppressAutoHyphens w:val="0"/>
      <w:autoSpaceDN/>
      <w:spacing w:before="100" w:beforeAutospacing="1" w:after="100" w:afterAutospacing="1"/>
      <w:jc w:val="center"/>
      <w:textAlignment w:val="center"/>
    </w:pPr>
    <w:rPr>
      <w:rFonts w:ascii="Arial" w:hAnsi="Arial" w:cs="Arial"/>
      <w:b/>
      <w:bCs/>
      <w:spacing w:val="0"/>
      <w:sz w:val="17"/>
      <w:szCs w:val="17"/>
      <w:lang w:val="en-US"/>
    </w:rPr>
  </w:style>
  <w:style w:type="character" w:styleId="normaltextrun" w:customStyle="1">
    <w:name w:val="normaltextrun"/>
    <w:basedOn w:val="DefaultParagraphFont"/>
    <w:rsid w:val="000627B1"/>
  </w:style>
  <w:style w:type="character" w:styleId="scxw174576788" w:customStyle="1">
    <w:name w:val="scxw174576788"/>
    <w:basedOn w:val="DefaultParagraphFont"/>
    <w:rsid w:val="000627B1"/>
  </w:style>
  <w:style w:type="character" w:styleId="spellingerror" w:customStyle="1">
    <w:name w:val="spellingerror"/>
    <w:basedOn w:val="DefaultParagraphFont"/>
    <w:rsid w:val="00C91956"/>
  </w:style>
  <w:style w:type="character" w:styleId="scxw128231835" w:customStyle="1">
    <w:name w:val="scxw128231835"/>
    <w:basedOn w:val="DefaultParagraphFont"/>
    <w:rsid w:val="00152BD9"/>
  </w:style>
  <w:style w:type="character" w:styleId="UnresolvedMention">
    <w:name w:val="Unresolved Mention"/>
    <w:basedOn w:val="DefaultParagraphFont"/>
    <w:uiPriority w:val="99"/>
    <w:semiHidden/>
    <w:unhideWhenUsed/>
    <w:rsid w:val="003C51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0473058">
      <w:bodyDiv w:val="1"/>
      <w:marLeft w:val="0"/>
      <w:marRight w:val="0"/>
      <w:marTop w:val="0"/>
      <w:marBottom w:val="0"/>
      <w:divBdr>
        <w:top w:val="none" w:sz="0" w:space="0" w:color="auto"/>
        <w:left w:val="none" w:sz="0" w:space="0" w:color="auto"/>
        <w:bottom w:val="none" w:sz="0" w:space="0" w:color="auto"/>
        <w:right w:val="none" w:sz="0" w:space="0" w:color="auto"/>
      </w:divBdr>
    </w:div>
    <w:div w:id="1495610821">
      <w:bodyDiv w:val="1"/>
      <w:marLeft w:val="0"/>
      <w:marRight w:val="0"/>
      <w:marTop w:val="0"/>
      <w:marBottom w:val="0"/>
      <w:divBdr>
        <w:top w:val="none" w:sz="0" w:space="0" w:color="auto"/>
        <w:left w:val="none" w:sz="0" w:space="0" w:color="auto"/>
        <w:bottom w:val="none" w:sz="0" w:space="0" w:color="auto"/>
        <w:right w:val="none" w:sz="0" w:space="0" w:color="auto"/>
      </w:divBdr>
    </w:div>
    <w:div w:id="1792823960">
      <w:bodyDiv w:val="1"/>
      <w:marLeft w:val="0"/>
      <w:marRight w:val="0"/>
      <w:marTop w:val="0"/>
      <w:marBottom w:val="0"/>
      <w:divBdr>
        <w:top w:val="none" w:sz="0" w:space="0" w:color="auto"/>
        <w:left w:val="none" w:sz="0" w:space="0" w:color="auto"/>
        <w:bottom w:val="none" w:sz="0" w:space="0" w:color="auto"/>
        <w:right w:val="none" w:sz="0" w:space="0" w:color="auto"/>
      </w:divBdr>
    </w:div>
    <w:div w:id="2110537252">
      <w:bodyDiv w:val="1"/>
      <w:marLeft w:val="0"/>
      <w:marRight w:val="0"/>
      <w:marTop w:val="0"/>
      <w:marBottom w:val="0"/>
      <w:divBdr>
        <w:top w:val="none" w:sz="0" w:space="0" w:color="auto"/>
        <w:left w:val="none" w:sz="0" w:space="0" w:color="auto"/>
        <w:bottom w:val="none" w:sz="0" w:space="0" w:color="auto"/>
        <w:right w:val="none" w:sz="0" w:space="0" w:color="auto"/>
      </w:divBdr>
    </w:div>
    <w:div w:id="21381839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4.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idbdocs.iadb.org/wsdocs/getDocument.aspx?DOCNUM=EZSHARE-761198370-48" TargetMode="External"/><Relationship Id="rId10" Type="http://schemas.openxmlformats.org/officeDocument/2006/relationships/settings" Target="setting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FA0FCDC4B7A704DB8CCF74BBB13A646" ma:contentTypeVersion="711" ma:contentTypeDescription="A content type to manage public (operations) IDB documents" ma:contentTypeScope="" ma:versionID="0b353608d40adaa3dd8d2ae3bb5cd328">
  <xsd:schema xmlns:xsd="http://www.w3.org/2001/XMLSchema" xmlns:xs="http://www.w3.org/2001/XMLSchema" xmlns:p="http://schemas.microsoft.com/office/2006/metadata/properties" xmlns:ns2="cdc7663a-08f0-4737-9e8c-148ce897a09c" targetNamespace="http://schemas.microsoft.com/office/2006/metadata/properties" ma:root="true" ma:fieldsID="afd2a3c3b6fe1c8fd7997da0d4367e9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A-L113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Cartin Barrios, Irene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URBAN</TermName>
          <TermId xmlns="http://schemas.microsoft.com/office/infopath/2007/PartnerControls">28df1b5d-8f50-49f8-b50a-8bcbae67d2a4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251</Value>
      <Value>101</Value>
      <Value>83</Value>
      <Value>1</Value>
      <Value>42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HA-L1135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R0002900234</Record_x0020_Number>
    <_dlc_DocId xmlns="cdc7663a-08f0-4737-9e8c-148ce897a09c">EZSHARE-761198370-23</_dlc_DocId>
    <_dlc_DocIdUrl xmlns="cdc7663a-08f0-4737-9e8c-148ce897a09c">
      <Url>https://idbg.sharepoint.com/teams/EZ-HA-LON/HA-L1135/_layouts/15/DocIdRedir.aspx?ID=EZSHARE-761198370-23</Url>
      <Description>EZSHARE-761198370-23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C1657-4F6C-4B67-BA30-1973A201C2D8}">
  <ds:schemaRefs>
    <ds:schemaRef ds:uri="http://schemas.microsoft.com/sharepoint/events"/>
  </ds:schemaRefs>
</ds:datastoreItem>
</file>

<file path=customXml/itemProps2.xml><?xml version="1.0" encoding="utf-8"?>
<ds:datastoreItem xmlns:ds="http://schemas.openxmlformats.org/officeDocument/2006/customXml" ds:itemID="{47BB7B31-240B-4858-9C62-962D8F52C515}">
  <ds:schemaRefs>
    <ds:schemaRef ds:uri="http://schemas.microsoft.com/sharepoint/v3/contenttype/forms"/>
  </ds:schemaRefs>
</ds:datastoreItem>
</file>

<file path=customXml/itemProps3.xml><?xml version="1.0" encoding="utf-8"?>
<ds:datastoreItem xmlns:ds="http://schemas.openxmlformats.org/officeDocument/2006/customXml" ds:itemID="{E95F82A3-F675-4B27-807D-50C25996ABD2}"/>
</file>

<file path=customXml/itemProps4.xml><?xml version="1.0" encoding="utf-8"?>
<ds:datastoreItem xmlns:ds="http://schemas.openxmlformats.org/officeDocument/2006/customXml" ds:itemID="{807F60D6-FA17-46CC-AFC7-681C04DF1910}">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cdc7663a-08f0-4737-9e8c-148ce897a09c"/>
    <ds:schemaRef ds:uri="http://www.w3.org/XML/1998/namespace"/>
    <ds:schemaRef ds:uri="http://purl.org/dc/dcmitype/"/>
  </ds:schemaRefs>
</ds:datastoreItem>
</file>

<file path=customXml/itemProps5.xml><?xml version="1.0" encoding="utf-8"?>
<ds:datastoreItem xmlns:ds="http://schemas.openxmlformats.org/officeDocument/2006/customXml" ds:itemID="{045D841C-4665-4477-B43C-904B4DC7D95B}"/>
</file>

<file path=customXml/itemProps6.xml><?xml version="1.0" encoding="utf-8"?>
<ds:datastoreItem xmlns:ds="http://schemas.openxmlformats.org/officeDocument/2006/customXml" ds:itemID="{0A6C9F53-879F-4A39-B2A3-4A27BA52EF68}"/>
</file>

<file path=customXml/itemProps7.xml><?xml version="1.0" encoding="utf-8"?>
<ds:datastoreItem xmlns:ds="http://schemas.openxmlformats.org/officeDocument/2006/customXml" ds:itemID="{528A5B5A-5AA9-496B-8B99-C4F1D95E1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30</Pages>
  <Words>9219</Words>
  <Characters>52550</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61646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shakirahc</dc:creator>
  <cp:keywords/>
  <cp:lastModifiedBy>Velasquez Rodriguez, Manuela</cp:lastModifiedBy>
  <cp:revision>156</cp:revision>
  <cp:lastPrinted>2017-09-11T18:57:00Z</cp:lastPrinted>
  <dcterms:created xsi:type="dcterms:W3CDTF">2018-10-15T18:26:00Z</dcterms:created>
  <dcterms:modified xsi:type="dcterms:W3CDTF">2018-10-29T16:43:00Z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7" name="TaxKeyword">
    <vt:lpwstr/>
  </property>
  <property fmtid="{D5CDD505-2E9C-101B-9397-08002B2CF9AE}" pid="8" name="TaxKeywordTaxHTField">
    <vt:lpwstr/>
  </property>
  <property fmtid="{D5CDD505-2E9C-101B-9397-08002B2CF9AE}" pid="9" name="Series Operations IDB">
    <vt:lpwstr/>
  </property>
  <property fmtid="{D5CDD505-2E9C-101B-9397-08002B2CF9AE}" pid="10" name="Sub-Sector">
    <vt:lpwstr>101;#WATER SUPPLY URBAN|28df1b5d-8f50-49f8-b50a-8bcbae67d2a4</vt:lpwstr>
  </property>
  <property fmtid="{D5CDD505-2E9C-101B-9397-08002B2CF9AE}" pid="11" name="Fund IDB">
    <vt:lpwstr>251;#ORC|c028a4b2-ad8b-4cf4-9cac-a2ae6a778e23</vt:lpwstr>
  </property>
  <property fmtid="{D5CDD505-2E9C-101B-9397-08002B2CF9AE}" pid="12" name="Country">
    <vt:lpwstr>42;#Haiti|77a11ace-c854-4e9c-9e19-c924bca0dd43</vt:lpwstr>
  </property>
  <property fmtid="{D5CDD505-2E9C-101B-9397-08002B2CF9AE}" pid="13" name="Sector IDB">
    <vt:lpwstr>83;#WATER AND SANITATION|ba6b63cd-e402-47cb-9357-08149f7ce046</vt:lpwstr>
  </property>
  <property fmtid="{D5CDD505-2E9C-101B-9397-08002B2CF9AE}" pid="14" name="Function Operations IDB">
    <vt:lpwstr>1;#Project Preparation, Planning and Design|29ca0c72-1fc4-435f-a09c-28585cb5eac9</vt:lpwstr>
  </property>
  <property fmtid="{D5CDD505-2E9C-101B-9397-08002B2CF9AE}" pid="15" name="_dlc_DocIdItemGuid">
    <vt:lpwstr>e26dc6a2-9bae-4772-84f4-1291777ce748</vt:lpwstr>
  </property>
  <property fmtid="{D5CDD505-2E9C-101B-9397-08002B2CF9AE}" pid="16" name="ContentTypeId">
    <vt:lpwstr>0x0101001A458A224826124E8B45B1D613300CFC005FA0FCDC4B7A704DB8CCF74BBB13A646</vt:lpwstr>
  </property>
</Properties>
</file>