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4A0" w:firstRow="1" w:lastRow="0" w:firstColumn="1" w:lastColumn="0" w:noHBand="0" w:noVBand="1"/>
      </w:tblPr>
      <w:tblGrid>
        <w:gridCol w:w="2879"/>
        <w:gridCol w:w="2018"/>
        <w:gridCol w:w="1246"/>
        <w:gridCol w:w="967"/>
        <w:gridCol w:w="787"/>
        <w:gridCol w:w="1237"/>
        <w:gridCol w:w="1487"/>
        <w:gridCol w:w="1246"/>
        <w:gridCol w:w="1287"/>
        <w:gridCol w:w="1246"/>
        <w:tblGridChange w:id="0">
          <w:tblGrid>
            <w:gridCol w:w="2997"/>
            <w:gridCol w:w="1564"/>
            <w:gridCol w:w="1247"/>
            <w:gridCol w:w="968"/>
            <w:gridCol w:w="1034"/>
            <w:gridCol w:w="1238"/>
            <w:gridCol w:w="1487"/>
            <w:gridCol w:w="1247"/>
            <w:gridCol w:w="1287"/>
            <w:gridCol w:w="1331"/>
          </w:tblGrid>
        </w:tblGridChange>
      </w:tblGrid>
      <w:tr w:rsidR="00AA632B" w:rsidRPr="0022309C" w14:paraId="30A50F1B" w14:textId="77777777" w:rsidTr="3AEDAC6A">
        <w:trPr>
          <w:trHeight w:val="40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AB02B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lang w:val="es-ES"/>
              </w:rPr>
              <w:t>PROGRAMA DE COMPENSACIONES Y CONSULTAS PARA EL NORTE DE HAITI HA-L1135</w:t>
            </w:r>
          </w:p>
        </w:tc>
      </w:tr>
      <w:tr w:rsidR="00AA632B" w:rsidRPr="0022309C" w14:paraId="2CAB7B40" w14:textId="77777777" w:rsidTr="3AEDAC6A">
        <w:trPr>
          <w:trHeight w:val="40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13C1A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lang w:val="es-ES"/>
              </w:rPr>
              <w:t>PLAN DE ADQUISICIONES INICIAL DEL PROGRAMA</w:t>
            </w:r>
          </w:p>
        </w:tc>
      </w:tr>
      <w:tr w:rsidR="00AA632B" w:rsidRPr="0022309C" w14:paraId="44725602" w14:textId="77777777" w:rsidTr="001016D6">
        <w:tblPrEx>
          <w:tblW w:w="5000" w:type="pct"/>
          <w:tblPrExChange w:id="1" w:author="Rodriguez Vera, Maria" w:date="2018-11-13T16:07:00Z">
            <w:tblPrEx>
              <w:tblW w:w="5000" w:type="pct"/>
            </w:tblPrEx>
          </w:tblPrExChange>
        </w:tblPrEx>
        <w:trPr>
          <w:trHeight w:val="225"/>
          <w:trPrChange w:id="2" w:author="Rodriguez Vera, Maria" w:date="2018-11-13T16:07:00Z">
            <w:trPr>
              <w:trHeight w:val="225"/>
            </w:trPr>
          </w:trPrChange>
        </w:trPr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" w:author="Rodriguez Vera, Maria" w:date="2018-11-13T16:07:00Z">
              <w:tcPr>
                <w:tcW w:w="1041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49A41CDE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" w:author="Rodriguez Vera, Maria" w:date="2018-11-13T16:07:00Z">
              <w:tcPr>
                <w:tcW w:w="543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37F44997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31B7F0A3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" w:author="Rodriguez Vera, Maria" w:date="2018-11-13T16:07:00Z">
              <w:tcPr>
                <w:tcW w:w="336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78975B5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7" w:author="Rodriguez Vera, Maria" w:date="2018-11-13T16:07:00Z">
              <w:tcPr>
                <w:tcW w:w="359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6197959B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8" w:author="Rodriguez Vera, Maria" w:date="2018-11-13T16:07:00Z">
              <w:tcPr>
                <w:tcW w:w="430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0F535153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9" w:author="Rodriguez Vera, Maria" w:date="2018-11-13T16:07:00Z">
              <w:tcPr>
                <w:tcW w:w="516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0A6393DB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0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292BDC9A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1" w:author="Rodriguez Vera, Maria" w:date="2018-11-13T16:07:00Z">
              <w:tcPr>
                <w:tcW w:w="447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12BAC196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2" w:author="Rodriguez Vera, Maria" w:date="2018-11-13T16:07:00Z">
              <w:tcPr>
                <w:tcW w:w="464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21A14F77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</w:p>
        </w:tc>
      </w:tr>
      <w:tr w:rsidR="00AA632B" w:rsidRPr="00AA632B" w14:paraId="3D3D4F13" w14:textId="77777777" w:rsidTr="001016D6">
        <w:tblPrEx>
          <w:tblW w:w="5000" w:type="pct"/>
          <w:tblPrExChange w:id="13" w:author="Rodriguez Vera, Maria" w:date="2018-11-13T16:07:00Z">
            <w:tblPrEx>
              <w:tblW w:w="5000" w:type="pct"/>
            </w:tblPrEx>
          </w:tblPrExChange>
        </w:tblPrEx>
        <w:trPr>
          <w:trHeight w:val="705"/>
          <w:trPrChange w:id="14" w:author="Rodriguez Vera, Maria" w:date="2018-11-13T16:07:00Z">
            <w:trPr>
              <w:trHeight w:val="705"/>
            </w:trPr>
          </w:trPrChange>
        </w:trPr>
        <w:tc>
          <w:tcPr>
            <w:tcW w:w="104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31869B"/>
            <w:vAlign w:val="center"/>
            <w:hideMark/>
            <w:tcPrChange w:id="15" w:author="Rodriguez Vera, Maria" w:date="2018-11-13T16:07:00Z">
              <w:tcPr>
                <w:tcW w:w="1041" w:type="pct"/>
                <w:vMerge w:val="restart"/>
                <w:tcBorders>
                  <w:top w:val="single" w:sz="8" w:space="0" w:color="auto"/>
                  <w:left w:val="single" w:sz="8" w:space="0" w:color="auto"/>
                  <w:bottom w:val="single" w:sz="8" w:space="0" w:color="000000" w:themeColor="text1"/>
                  <w:right w:val="single" w:sz="4" w:space="0" w:color="auto"/>
                </w:tcBorders>
                <w:shd w:val="clear" w:color="auto" w:fill="31869B"/>
                <w:vAlign w:val="center"/>
                <w:hideMark/>
              </w:tcPr>
            </w:tcPrChange>
          </w:tcPr>
          <w:p w14:paraId="715A5308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"/>
              </w:rPr>
              <w:t>Descripción del Contrato</w:t>
            </w:r>
          </w:p>
        </w:tc>
        <w:tc>
          <w:tcPr>
            <w:tcW w:w="543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31869B"/>
            <w:vAlign w:val="center"/>
            <w:hideMark/>
            <w:tcPrChange w:id="16" w:author="Rodriguez Vera, Maria" w:date="2018-11-13T16:07:00Z">
              <w:tcPr>
                <w:tcW w:w="543" w:type="pct"/>
                <w:vMerge w:val="restart"/>
                <w:tcBorders>
                  <w:top w:val="single" w:sz="8" w:space="0" w:color="auto"/>
                  <w:left w:val="single" w:sz="4" w:space="0" w:color="auto"/>
                  <w:bottom w:val="single" w:sz="8" w:space="0" w:color="000000" w:themeColor="text1"/>
                  <w:right w:val="single" w:sz="4" w:space="0" w:color="auto"/>
                </w:tcBorders>
                <w:shd w:val="clear" w:color="auto" w:fill="31869B"/>
                <w:vAlign w:val="center"/>
                <w:hideMark/>
              </w:tcPr>
            </w:tcPrChange>
          </w:tcPr>
          <w:p w14:paraId="31303E9C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"/>
              </w:rPr>
              <w:t xml:space="preserve">Costo Estimado       </w:t>
            </w:r>
            <w:proofErr w:type="gramStart"/>
            <w:r w:rsidRPr="00AA632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"/>
              </w:rPr>
              <w:t xml:space="preserve">   (</w:t>
            </w:r>
            <w:proofErr w:type="gramEnd"/>
            <w:r w:rsidRPr="00AA632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"/>
              </w:rPr>
              <w:t>US$)</w:t>
            </w:r>
          </w:p>
        </w:tc>
        <w:tc>
          <w:tcPr>
            <w:tcW w:w="433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31869B"/>
            <w:vAlign w:val="center"/>
            <w:hideMark/>
            <w:tcPrChange w:id="17" w:author="Rodriguez Vera, Maria" w:date="2018-11-13T16:07:00Z">
              <w:tcPr>
                <w:tcW w:w="433" w:type="pct"/>
                <w:vMerge w:val="restart"/>
                <w:tcBorders>
                  <w:top w:val="single" w:sz="8" w:space="0" w:color="auto"/>
                  <w:left w:val="single" w:sz="4" w:space="0" w:color="auto"/>
                  <w:bottom w:val="single" w:sz="8" w:space="0" w:color="000000" w:themeColor="text1"/>
                  <w:right w:val="single" w:sz="4" w:space="0" w:color="auto"/>
                </w:tcBorders>
                <w:shd w:val="clear" w:color="auto" w:fill="31869B"/>
                <w:vAlign w:val="center"/>
                <w:hideMark/>
              </w:tcPr>
            </w:tcPrChange>
          </w:tcPr>
          <w:p w14:paraId="22DEC54F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"/>
              </w:rPr>
              <w:t>Método de Adquisición</w:t>
            </w:r>
          </w:p>
        </w:tc>
        <w:tc>
          <w:tcPr>
            <w:tcW w:w="33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31869B"/>
            <w:vAlign w:val="center"/>
            <w:hideMark/>
            <w:tcPrChange w:id="18" w:author="Rodriguez Vera, Maria" w:date="2018-11-13T16:07:00Z">
              <w:tcPr>
                <w:tcW w:w="336" w:type="pct"/>
                <w:vMerge w:val="restart"/>
                <w:tcBorders>
                  <w:top w:val="single" w:sz="8" w:space="0" w:color="auto"/>
                  <w:left w:val="single" w:sz="4" w:space="0" w:color="auto"/>
                  <w:bottom w:val="single" w:sz="8" w:space="0" w:color="000000" w:themeColor="text1"/>
                  <w:right w:val="single" w:sz="4" w:space="0" w:color="auto"/>
                </w:tcBorders>
                <w:shd w:val="clear" w:color="auto" w:fill="31869B"/>
                <w:vAlign w:val="center"/>
                <w:hideMark/>
              </w:tcPr>
            </w:tcPrChange>
          </w:tcPr>
          <w:p w14:paraId="57442AFC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"/>
              </w:rPr>
              <w:t xml:space="preserve">Revisión                  </w:t>
            </w:r>
            <w:proofErr w:type="spellStart"/>
            <w:r w:rsidRPr="00AA632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"/>
              </w:rPr>
              <w:t>Ex-ante</w:t>
            </w:r>
            <w:proofErr w:type="spellEnd"/>
            <w:r w:rsidRPr="00AA632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"/>
              </w:rPr>
              <w:t xml:space="preserve"> o          </w:t>
            </w:r>
            <w:proofErr w:type="spellStart"/>
            <w:r w:rsidRPr="00AA632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"/>
              </w:rPr>
              <w:t>Ex-post</w:t>
            </w:r>
            <w:proofErr w:type="spellEnd"/>
          </w:p>
        </w:tc>
        <w:tc>
          <w:tcPr>
            <w:tcW w:w="78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31869B"/>
            <w:vAlign w:val="center"/>
            <w:hideMark/>
            <w:tcPrChange w:id="19" w:author="Rodriguez Vera, Maria" w:date="2018-11-13T16:07:00Z">
              <w:tcPr>
                <w:tcW w:w="788" w:type="pct"/>
                <w:gridSpan w:val="2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000000" w:themeColor="text1"/>
                </w:tcBorders>
                <w:shd w:val="clear" w:color="auto" w:fill="31869B"/>
                <w:vAlign w:val="center"/>
                <w:hideMark/>
              </w:tcPr>
            </w:tcPrChange>
          </w:tcPr>
          <w:p w14:paraId="6D31E3BB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"/>
              </w:rPr>
              <w:t>Fuente de Financiamiento</w:t>
            </w:r>
          </w:p>
        </w:tc>
        <w:tc>
          <w:tcPr>
            <w:tcW w:w="51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31869B"/>
            <w:vAlign w:val="center"/>
            <w:hideMark/>
            <w:tcPrChange w:id="20" w:author="Rodriguez Vera, Maria" w:date="2018-11-13T16:07:00Z">
              <w:tcPr>
                <w:tcW w:w="516" w:type="pct"/>
                <w:vMerge w:val="restart"/>
                <w:tcBorders>
                  <w:top w:val="single" w:sz="8" w:space="0" w:color="auto"/>
                  <w:left w:val="single" w:sz="4" w:space="0" w:color="auto"/>
                  <w:bottom w:val="single" w:sz="8" w:space="0" w:color="000000" w:themeColor="text1"/>
                  <w:right w:val="single" w:sz="4" w:space="0" w:color="auto"/>
                </w:tcBorders>
                <w:shd w:val="clear" w:color="auto" w:fill="31869B"/>
                <w:vAlign w:val="center"/>
                <w:hideMark/>
              </w:tcPr>
            </w:tcPrChange>
          </w:tcPr>
          <w:p w14:paraId="2DFA6323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"/>
              </w:rPr>
              <w:t>Precalificación                                    SI / NO</w:t>
            </w:r>
          </w:p>
        </w:tc>
        <w:tc>
          <w:tcPr>
            <w:tcW w:w="88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1869B"/>
            <w:vAlign w:val="center"/>
            <w:hideMark/>
            <w:tcPrChange w:id="21" w:author="Rodriguez Vera, Maria" w:date="2018-11-13T16:07:00Z">
              <w:tcPr>
                <w:tcW w:w="880" w:type="pct"/>
                <w:gridSpan w:val="2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31869B"/>
                <w:vAlign w:val="center"/>
                <w:hideMark/>
              </w:tcPr>
            </w:tcPrChange>
          </w:tcPr>
          <w:p w14:paraId="79BA0642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"/>
              </w:rPr>
              <w:t>Fechas Estimadas</w:t>
            </w:r>
          </w:p>
        </w:tc>
        <w:tc>
          <w:tcPr>
            <w:tcW w:w="462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 w:themeColor="text1"/>
              <w:right w:val="single" w:sz="8" w:space="0" w:color="auto"/>
            </w:tcBorders>
            <w:shd w:val="clear" w:color="auto" w:fill="31869B"/>
            <w:vAlign w:val="center"/>
            <w:hideMark/>
            <w:tcPrChange w:id="22" w:author="Rodriguez Vera, Maria" w:date="2018-11-13T16:07:00Z">
              <w:tcPr>
                <w:tcW w:w="464" w:type="pct"/>
                <w:vMerge w:val="restart"/>
                <w:tcBorders>
                  <w:top w:val="single" w:sz="8" w:space="0" w:color="auto"/>
                  <w:left w:val="single" w:sz="4" w:space="0" w:color="auto"/>
                  <w:bottom w:val="single" w:sz="8" w:space="0" w:color="000000" w:themeColor="text1"/>
                  <w:right w:val="single" w:sz="8" w:space="0" w:color="auto"/>
                </w:tcBorders>
                <w:shd w:val="clear" w:color="auto" w:fill="31869B"/>
                <w:vAlign w:val="center"/>
                <w:hideMark/>
              </w:tcPr>
            </w:tcPrChange>
          </w:tcPr>
          <w:p w14:paraId="708F1C4B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"/>
              </w:rPr>
              <w:t xml:space="preserve">Estado: </w:t>
            </w:r>
            <w:proofErr w:type="gramStart"/>
            <w:r w:rsidRPr="00AA632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"/>
              </w:rPr>
              <w:t xml:space="preserve">Pendiente,   </w:t>
            </w:r>
            <w:proofErr w:type="gramEnd"/>
            <w:r w:rsidRPr="00AA632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"/>
              </w:rPr>
              <w:t xml:space="preserve">    en Proceso,  Adjudicado, o Cancelado</w:t>
            </w:r>
          </w:p>
        </w:tc>
      </w:tr>
      <w:tr w:rsidR="00AA632B" w:rsidRPr="00AA632B" w14:paraId="253901CE" w14:textId="77777777" w:rsidTr="001016D6">
        <w:tblPrEx>
          <w:tblW w:w="5000" w:type="pct"/>
          <w:tblPrExChange w:id="23" w:author="Rodriguez Vera, Maria" w:date="2018-11-13T16:07:00Z">
            <w:tblPrEx>
              <w:tblW w:w="5000" w:type="pct"/>
            </w:tblPrEx>
          </w:tblPrExChange>
        </w:tblPrEx>
        <w:trPr>
          <w:trHeight w:val="1770"/>
          <w:trPrChange w:id="24" w:author="Rodriguez Vera, Maria" w:date="2018-11-13T16:07:00Z">
            <w:trPr>
              <w:trHeight w:val="1770"/>
            </w:trPr>
          </w:trPrChange>
        </w:trPr>
        <w:tc>
          <w:tcPr>
            <w:tcW w:w="104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  <w:tcPrChange w:id="25" w:author="Rodriguez Vera, Maria" w:date="2018-11-13T16:07:00Z">
              <w:tcPr>
                <w:tcW w:w="1041" w:type="pct"/>
                <w:vMerge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740F600B" w14:textId="7777777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"/>
              </w:rPr>
            </w:pPr>
          </w:p>
        </w:tc>
        <w:tc>
          <w:tcPr>
            <w:tcW w:w="54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  <w:tcPrChange w:id="26" w:author="Rodriguez Vera, Maria" w:date="2018-11-13T16:07:00Z">
              <w:tcPr>
                <w:tcW w:w="543" w:type="pct"/>
                <w:vMerge/>
                <w:tcBorders>
                  <w:top w:val="single" w:sz="8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0CE48587" w14:textId="7777777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"/>
              </w:rPr>
            </w:pPr>
          </w:p>
        </w:tc>
        <w:tc>
          <w:tcPr>
            <w:tcW w:w="43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  <w:tcPrChange w:id="27" w:author="Rodriguez Vera, Maria" w:date="2018-11-13T16:07:00Z">
              <w:tcPr>
                <w:tcW w:w="433" w:type="pct"/>
                <w:vMerge/>
                <w:tcBorders>
                  <w:top w:val="single" w:sz="8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35E34584" w14:textId="7777777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"/>
              </w:rPr>
            </w:pPr>
          </w:p>
        </w:tc>
        <w:tc>
          <w:tcPr>
            <w:tcW w:w="33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  <w:tcPrChange w:id="28" w:author="Rodriguez Vera, Maria" w:date="2018-11-13T16:07:00Z">
              <w:tcPr>
                <w:tcW w:w="336" w:type="pct"/>
                <w:vMerge/>
                <w:tcBorders>
                  <w:top w:val="single" w:sz="8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6AEE98A4" w14:textId="7777777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31869B"/>
            <w:vAlign w:val="center"/>
            <w:hideMark/>
            <w:tcPrChange w:id="29" w:author="Rodriguez Vera, Maria" w:date="2018-11-13T16:07:00Z">
              <w:tcPr>
                <w:tcW w:w="359" w:type="pct"/>
                <w:tcBorders>
                  <w:top w:val="nil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31869B"/>
                <w:vAlign w:val="center"/>
                <w:hideMark/>
              </w:tcPr>
            </w:tcPrChange>
          </w:tcPr>
          <w:p w14:paraId="5E62B48D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"/>
              </w:rPr>
              <w:t>% BID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31869B"/>
            <w:vAlign w:val="center"/>
            <w:hideMark/>
            <w:tcPrChange w:id="30" w:author="Rodriguez Vera, Maria" w:date="2018-11-13T16:07:00Z">
              <w:tcPr>
                <w:tcW w:w="430" w:type="pct"/>
                <w:tcBorders>
                  <w:top w:val="nil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31869B"/>
                <w:vAlign w:val="center"/>
                <w:hideMark/>
              </w:tcPr>
            </w:tcPrChange>
          </w:tcPr>
          <w:p w14:paraId="0BB5717F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"/>
              </w:rPr>
              <w:t>% Contraparte Local</w:t>
            </w:r>
          </w:p>
        </w:tc>
        <w:tc>
          <w:tcPr>
            <w:tcW w:w="51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  <w:tcPrChange w:id="31" w:author="Rodriguez Vera, Maria" w:date="2018-11-13T16:07:00Z">
              <w:tcPr>
                <w:tcW w:w="516" w:type="pct"/>
                <w:vMerge/>
                <w:tcBorders>
                  <w:top w:val="single" w:sz="8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4ACFDAAB" w14:textId="7777777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31869B"/>
            <w:vAlign w:val="center"/>
            <w:hideMark/>
            <w:tcPrChange w:id="32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31869B"/>
                <w:vAlign w:val="center"/>
                <w:hideMark/>
              </w:tcPr>
            </w:tcPrChange>
          </w:tcPr>
          <w:p w14:paraId="2304C18B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"/>
              </w:rPr>
              <w:t>Publicación Anuncio Específico de Adquisición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31869B"/>
            <w:vAlign w:val="center"/>
            <w:hideMark/>
            <w:tcPrChange w:id="33" w:author="Rodriguez Vera, Maria" w:date="2018-11-13T16:07:00Z">
              <w:tcPr>
                <w:tcW w:w="447" w:type="pct"/>
                <w:tcBorders>
                  <w:top w:val="nil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31869B"/>
                <w:vAlign w:val="center"/>
                <w:hideMark/>
              </w:tcPr>
            </w:tcPrChange>
          </w:tcPr>
          <w:p w14:paraId="0881A8CC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"/>
              </w:rPr>
              <w:t>Terminación Contrato</w:t>
            </w:r>
          </w:p>
        </w:tc>
        <w:tc>
          <w:tcPr>
            <w:tcW w:w="46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  <w:tcPrChange w:id="34" w:author="Rodriguez Vera, Maria" w:date="2018-11-13T16:07:00Z">
              <w:tcPr>
                <w:tcW w:w="464" w:type="pct"/>
                <w:vMerge/>
                <w:tcBorders>
                  <w:top w:val="single" w:sz="8" w:space="0" w:color="auto"/>
                  <w:left w:val="single" w:sz="4" w:space="0" w:color="auto"/>
                  <w:bottom w:val="single" w:sz="8" w:space="0" w:color="auto"/>
                  <w:right w:val="single" w:sz="8" w:space="0" w:color="auto"/>
                </w:tcBorders>
                <w:vAlign w:val="center"/>
                <w:hideMark/>
              </w:tcPr>
            </w:tcPrChange>
          </w:tcPr>
          <w:p w14:paraId="71354F88" w14:textId="7777777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"/>
              </w:rPr>
            </w:pPr>
          </w:p>
        </w:tc>
      </w:tr>
      <w:tr w:rsidR="00AA632B" w:rsidRPr="00AA632B" w14:paraId="013714CE" w14:textId="77777777" w:rsidTr="3AEDAC6A">
        <w:trPr>
          <w:trHeight w:val="540"/>
        </w:trPr>
        <w:tc>
          <w:tcPr>
            <w:tcW w:w="5000" w:type="pct"/>
            <w:gridSpan w:val="10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CCFFFF"/>
            <w:noWrap/>
            <w:vAlign w:val="center"/>
            <w:hideMark/>
          </w:tcPr>
          <w:p w14:paraId="1706F6CF" w14:textId="7777777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1. BIENES Y SERVICIOS CONEXOS</w:t>
            </w:r>
          </w:p>
        </w:tc>
      </w:tr>
      <w:tr w:rsidR="00AA632B" w:rsidRPr="00AA632B" w14:paraId="01E1477F" w14:textId="77777777" w:rsidTr="001016D6">
        <w:tblPrEx>
          <w:tblW w:w="5000" w:type="pct"/>
          <w:tblPrExChange w:id="35" w:author="Rodriguez Vera, Maria" w:date="2018-11-13T16:07:00Z">
            <w:tblPrEx>
              <w:tblW w:w="5000" w:type="pct"/>
            </w:tblPrEx>
          </w:tblPrExChange>
        </w:tblPrEx>
        <w:trPr>
          <w:trHeight w:val="1695"/>
          <w:trPrChange w:id="36" w:author="Rodriguez Vera, Maria" w:date="2018-11-13T16:07:00Z">
            <w:trPr>
              <w:trHeight w:val="1695"/>
            </w:trPr>
          </w:trPrChange>
        </w:trPr>
        <w:tc>
          <w:tcPr>
            <w:tcW w:w="104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  <w:tcPrChange w:id="37" w:author="Rodriguez Vera, Maria" w:date="2018-11-13T16:07:00Z">
              <w:tcPr>
                <w:tcW w:w="1041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  <w:hideMark/>
              </w:tcPr>
            </w:tcPrChange>
          </w:tcPr>
          <w:p w14:paraId="3925DFC1" w14:textId="7777777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Materiales correspondientes a la realización de medidas de rápido impacto en las empresas de agua de Haití (Jacmel, Les Cayes, </w:t>
            </w: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Ouanaminthe</w:t>
            </w:r>
            <w:proofErr w:type="spellEnd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 y Port de </w:t>
            </w: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Paix</w:t>
            </w:r>
            <w:proofErr w:type="spellEnd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)</w:t>
            </w:r>
          </w:p>
        </w:tc>
        <w:tc>
          <w:tcPr>
            <w:tcW w:w="54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8" w:author="Rodriguez Vera, Maria" w:date="2018-11-13T16:07:00Z">
              <w:tcPr>
                <w:tcW w:w="543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D05BC70" w14:textId="03C299F6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095FB92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 xml:space="preserve">               1.800.000 </w:t>
            </w:r>
          </w:p>
        </w:tc>
        <w:tc>
          <w:tcPr>
            <w:tcW w:w="43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9" w:author="Rodriguez Vera, Maria" w:date="2018-11-13T16:07:00Z">
              <w:tcPr>
                <w:tcW w:w="433" w:type="pct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01B0B5F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LPI</w:t>
            </w:r>
          </w:p>
        </w:tc>
        <w:tc>
          <w:tcPr>
            <w:tcW w:w="33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0" w:author="Rodriguez Vera, Maria" w:date="2018-11-13T16:07:00Z">
              <w:tcPr>
                <w:tcW w:w="336" w:type="pct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89030EE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1" w:author="Rodriguez Vera, Maria" w:date="2018-11-13T16:07:00Z">
              <w:tcPr>
                <w:tcW w:w="359" w:type="pct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EB1BFC7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2" w:author="Rodriguez Vera, Maria" w:date="2018-11-13T16:07:00Z">
              <w:tcPr>
                <w:tcW w:w="430" w:type="pct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416FA4E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3" w:author="Rodriguez Vera, Maria" w:date="2018-11-13T16:07:00Z">
              <w:tcPr>
                <w:tcW w:w="516" w:type="pct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08D40FA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4" w:author="Rodriguez Vera, Maria" w:date="2018-11-13T16:07:00Z">
              <w:tcPr>
                <w:tcW w:w="433" w:type="pct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6028AF6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01/12/2019</w:t>
            </w:r>
          </w:p>
        </w:tc>
        <w:tc>
          <w:tcPr>
            <w:tcW w:w="44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5" w:author="Rodriguez Vera, Maria" w:date="2018-11-13T16:07:00Z">
              <w:tcPr>
                <w:tcW w:w="447" w:type="pct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A99FEE6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01/10/2020</w:t>
            </w:r>
          </w:p>
        </w:tc>
        <w:tc>
          <w:tcPr>
            <w:tcW w:w="46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46" w:author="Rodriguez Vera, Maria" w:date="2018-11-13T16:07:00Z">
              <w:tcPr>
                <w:tcW w:w="464" w:type="pct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0D476E0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03F4B11E" w14:textId="77777777" w:rsidTr="001016D6">
        <w:tblPrEx>
          <w:tblW w:w="5000" w:type="pct"/>
          <w:tblPrExChange w:id="47" w:author="Rodriguez Vera, Maria" w:date="2018-11-13T16:07:00Z">
            <w:tblPrEx>
              <w:tblW w:w="5000" w:type="pct"/>
            </w:tblPrEx>
          </w:tblPrExChange>
        </w:tblPrEx>
        <w:trPr>
          <w:trHeight w:val="1305"/>
          <w:trPrChange w:id="48" w:author="Rodriguez Vera, Maria" w:date="2018-11-13T16:07:00Z">
            <w:trPr>
              <w:trHeight w:val="1305"/>
            </w:trPr>
          </w:trPrChange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  <w:tcPrChange w:id="49" w:author="Rodriguez Vera, Maria" w:date="2018-11-13T16:07:00Z">
              <w:tcPr>
                <w:tcW w:w="10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  <w:hideMark/>
              </w:tcPr>
            </w:tcPrChange>
          </w:tcPr>
          <w:p w14:paraId="3A8077A1" w14:textId="7777777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Materiales correspondientes a conexiones domiciliares domésticas para la segunda etapa del proyecto de Cabo Haitiano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  <w:tcPrChange w:id="50" w:author="Rodriguez Vera, Maria" w:date="2018-11-13T16:07:00Z">
              <w:tcPr>
                <w:tcW w:w="543" w:type="pct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D7A2092" w14:textId="21DEA72A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095FB92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 xml:space="preserve">                 800.000 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  <w:tcPrChange w:id="51" w:author="Rodriguez Vera, Maria" w:date="2018-11-13T16:07:00Z">
              <w:tcPr>
                <w:tcW w:w="433" w:type="pct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1408405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LPI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  <w:tcPrChange w:id="52" w:author="Rodriguez Vera, Maria" w:date="2018-11-13T16:07:00Z">
              <w:tcPr>
                <w:tcW w:w="336" w:type="pct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315546A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  <w:tcPrChange w:id="53" w:author="Rodriguez Vera, Maria" w:date="2018-11-13T16:07:00Z">
              <w:tcPr>
                <w:tcW w:w="359" w:type="pct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4541A83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  <w:tcPrChange w:id="54" w:author="Rodriguez Vera, Maria" w:date="2018-11-13T16:07:00Z">
              <w:tcPr>
                <w:tcW w:w="430" w:type="pct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989D4D1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  <w:tcPrChange w:id="55" w:author="Rodriguez Vera, Maria" w:date="2018-11-13T16:07:00Z">
              <w:tcPr>
                <w:tcW w:w="516" w:type="pct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7B6211E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6" w:author="Rodriguez Vera, Maria" w:date="2018-11-13T16:07:00Z">
              <w:tcPr>
                <w:tcW w:w="43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1214D29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01/12/2021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7" w:author="Rodriguez Vera, Maria" w:date="2018-11-13T16:07:00Z">
              <w:tcPr>
                <w:tcW w:w="44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599E42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01/06/2022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58" w:author="Rodriguez Vera, Maria" w:date="2018-11-13T16:07:00Z">
              <w:tcPr>
                <w:tcW w:w="464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BD20ACA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01AB6061" w14:textId="77777777" w:rsidTr="001016D6">
        <w:tblPrEx>
          <w:tblW w:w="5000" w:type="pct"/>
          <w:tblPrExChange w:id="59" w:author="Rodriguez Vera, Maria" w:date="2018-11-13T16:07:00Z">
            <w:tblPrEx>
              <w:tblW w:w="5000" w:type="pct"/>
            </w:tblPrEx>
          </w:tblPrExChange>
        </w:tblPrEx>
        <w:trPr>
          <w:trHeight w:val="1065"/>
          <w:trPrChange w:id="60" w:author="Rodriguez Vera, Maria" w:date="2018-11-13T16:07:00Z">
            <w:trPr>
              <w:trHeight w:val="1065"/>
            </w:trPr>
          </w:trPrChange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1" w:author="Rodriguez Vera, Maria" w:date="2018-11-13T16:07:00Z">
              <w:tcPr>
                <w:tcW w:w="10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D3B752F" w14:textId="0D1FCFC5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Adquisición e instalación del </w:t>
            </w:r>
            <w:r w:rsidRPr="003378C2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s-ES"/>
              </w:rPr>
              <w:t>sof</w:t>
            </w:r>
            <w:r w:rsidR="003378C2" w:rsidRPr="003378C2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s-ES"/>
              </w:rPr>
              <w:t>t</w:t>
            </w:r>
            <w:r w:rsidRPr="003378C2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s-ES"/>
              </w:rPr>
              <w:t xml:space="preserve">ware </w:t>
            </w: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de gestión comercial de la empresa de agua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2" w:author="Rodriguez Vera, Maria" w:date="2018-11-13T16:07:00Z">
              <w:tcPr>
                <w:tcW w:w="54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D0B6922" w14:textId="59F249AB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095FB92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 xml:space="preserve">                 100.000 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3" w:author="Rodriguez Vera, Maria" w:date="2018-11-13T16:07:00Z">
              <w:tcPr>
                <w:tcW w:w="43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9CD2E1E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CP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4" w:author="Rodriguez Vera, Maria" w:date="2018-11-13T16:07:00Z">
              <w:tcPr>
                <w:tcW w:w="33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F6F1CE6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5" w:author="Rodriguez Vera, Maria" w:date="2018-11-13T16:07:00Z">
              <w:tcPr>
                <w:tcW w:w="359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4B481E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6" w:author="Rodriguez Vera, Maria" w:date="2018-11-13T16:07:00Z">
              <w:tcPr>
                <w:tcW w:w="43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BE7D59A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7" w:author="Rodriguez Vera, Maria" w:date="2018-11-13T16:07:00Z">
              <w:tcPr>
                <w:tcW w:w="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7FA639D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8" w:author="Rodriguez Vera, Maria" w:date="2018-11-13T16:07:00Z">
              <w:tcPr>
                <w:tcW w:w="43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BCC62BE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01/12/2019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9" w:author="Rodriguez Vera, Maria" w:date="2018-11-13T16:07:00Z">
              <w:tcPr>
                <w:tcW w:w="44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AF4CB4C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01/06/2020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70" w:author="Rodriguez Vera, Maria" w:date="2018-11-13T16:07:00Z">
              <w:tcPr>
                <w:tcW w:w="464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C27E5E5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002E3D23" w14:textId="77777777" w:rsidTr="001016D6">
        <w:tblPrEx>
          <w:tblW w:w="5000" w:type="pct"/>
          <w:tblPrExChange w:id="71" w:author="Rodriguez Vera, Maria" w:date="2018-11-13T16:07:00Z">
            <w:tblPrEx>
              <w:tblW w:w="5000" w:type="pct"/>
            </w:tblPrEx>
          </w:tblPrExChange>
        </w:tblPrEx>
        <w:trPr>
          <w:trHeight w:val="1065"/>
          <w:trPrChange w:id="72" w:author="Rodriguez Vera, Maria" w:date="2018-11-13T16:07:00Z">
            <w:trPr>
              <w:trHeight w:val="1065"/>
            </w:trPr>
          </w:trPrChange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  <w:tcPrChange w:id="73" w:author="Rodriguez Vera, Maria" w:date="2018-11-13T16:07:00Z">
              <w:tcPr>
                <w:tcW w:w="10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  <w:hideMark/>
              </w:tcPr>
            </w:tcPrChange>
          </w:tcPr>
          <w:p w14:paraId="269D2914" w14:textId="7777777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Mobiliario de oficina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4" w:author="Rodriguez Vera, Maria" w:date="2018-11-13T16:07:00Z">
              <w:tcPr>
                <w:tcW w:w="543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63DB4D0" w14:textId="5639BF7B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095FB92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 xml:space="preserve">                   19.073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5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84E8A85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CP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6" w:author="Rodriguez Vera, Maria" w:date="2018-11-13T16:07:00Z">
              <w:tcPr>
                <w:tcW w:w="33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824ED01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7" w:author="Rodriguez Vera, Maria" w:date="2018-11-13T16:07:00Z">
              <w:tcPr>
                <w:tcW w:w="35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BA50D49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8" w:author="Rodriguez Vera, Maria" w:date="2018-11-13T16:07:00Z">
              <w:tcPr>
                <w:tcW w:w="43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5FBA621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9" w:author="Rodriguez Vera, Maria" w:date="2018-11-13T16:07:00Z">
              <w:tcPr>
                <w:tcW w:w="5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220F62A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80" w:author="Rodriguez Vera, Maria" w:date="2018-11-13T16:07:00Z">
              <w:tcPr>
                <w:tcW w:w="43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590693F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01/06/2019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81" w:author="Rodriguez Vera, Maria" w:date="2018-11-13T16:07:00Z">
              <w:tcPr>
                <w:tcW w:w="44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022745E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01/08/2019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82" w:author="Rodriguez Vera, Maria" w:date="2018-11-13T16:07:00Z">
              <w:tcPr>
                <w:tcW w:w="464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4D73C39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69270D81" w14:textId="77777777" w:rsidTr="001016D6">
        <w:tblPrEx>
          <w:tblW w:w="5000" w:type="pct"/>
          <w:tblPrExChange w:id="83" w:author="Rodriguez Vera, Maria" w:date="2018-11-13T16:07:00Z">
            <w:tblPrEx>
              <w:tblW w:w="5000" w:type="pct"/>
            </w:tblPrEx>
          </w:tblPrExChange>
        </w:tblPrEx>
        <w:trPr>
          <w:trHeight w:val="1065"/>
          <w:trPrChange w:id="84" w:author="Rodriguez Vera, Maria" w:date="2018-11-13T16:07:00Z">
            <w:trPr>
              <w:trHeight w:val="1065"/>
            </w:trPr>
          </w:trPrChange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85" w:author="Rodriguez Vera, Maria" w:date="2018-11-13T16:07:00Z">
              <w:tcPr>
                <w:tcW w:w="10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8EC26E2" w14:textId="7777777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Vehículos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86" w:author="Rodriguez Vera, Maria" w:date="2018-11-13T16:07:00Z">
              <w:tcPr>
                <w:tcW w:w="54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69C644C" w14:textId="1BBC3BBF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095FB92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 xml:space="preserve">                 839.500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87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8C0A8AB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CP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88" w:author="Rodriguez Vera, Maria" w:date="2018-11-13T16:07:00Z">
              <w:tcPr>
                <w:tcW w:w="33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2137659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89" w:author="Rodriguez Vera, Maria" w:date="2018-11-13T16:07:00Z">
              <w:tcPr>
                <w:tcW w:w="35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FB00016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90" w:author="Rodriguez Vera, Maria" w:date="2018-11-13T16:07:00Z">
              <w:tcPr>
                <w:tcW w:w="43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E0017F9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91" w:author="Rodriguez Vera, Maria" w:date="2018-11-13T16:07:00Z">
              <w:tcPr>
                <w:tcW w:w="5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4A465FA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92" w:author="Rodriguez Vera, Maria" w:date="2018-11-13T16:07:00Z">
              <w:tcPr>
                <w:tcW w:w="43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1E8FC57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30/06/2019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93" w:author="Rodriguez Vera, Maria" w:date="2018-11-13T16:07:00Z">
              <w:tcPr>
                <w:tcW w:w="44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2256B41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01/10/2019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94" w:author="Rodriguez Vera, Maria" w:date="2018-11-13T16:07:00Z">
              <w:tcPr>
                <w:tcW w:w="464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0904153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6EDCB205" w14:textId="77777777" w:rsidTr="001016D6">
        <w:tblPrEx>
          <w:tblW w:w="5000" w:type="pct"/>
          <w:tblPrExChange w:id="95" w:author="Rodriguez Vera, Maria" w:date="2018-11-13T16:07:00Z">
            <w:tblPrEx>
              <w:tblW w:w="5000" w:type="pct"/>
            </w:tblPrEx>
          </w:tblPrExChange>
        </w:tblPrEx>
        <w:trPr>
          <w:trHeight w:val="1065"/>
          <w:trPrChange w:id="96" w:author="Rodriguez Vera, Maria" w:date="2018-11-13T16:07:00Z">
            <w:trPr>
              <w:trHeight w:val="1065"/>
            </w:trPr>
          </w:trPrChange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97" w:author="Rodriguez Vera, Maria" w:date="2018-11-13T16:07:00Z">
              <w:tcPr>
                <w:tcW w:w="10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A3E047A" w14:textId="7777777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lastRenderedPageBreak/>
              <w:t>Material informático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98" w:author="Rodriguez Vera, Maria" w:date="2018-11-13T16:07:00Z">
              <w:tcPr>
                <w:tcW w:w="54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83E8466" w14:textId="4222D237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095FB92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 xml:space="preserve">                   39.000 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99" w:author="Rodriguez Vera, Maria" w:date="2018-11-13T16:07:00Z">
              <w:tcPr>
                <w:tcW w:w="43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16A3337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CP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00" w:author="Rodriguez Vera, Maria" w:date="2018-11-13T16:07:00Z">
              <w:tcPr>
                <w:tcW w:w="33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23BAFFB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01" w:author="Rodriguez Vera, Maria" w:date="2018-11-13T16:07:00Z">
              <w:tcPr>
                <w:tcW w:w="359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6DAF259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02" w:author="Rodriguez Vera, Maria" w:date="2018-11-13T16:07:00Z">
              <w:tcPr>
                <w:tcW w:w="43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89002B7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03" w:author="Rodriguez Vera, Maria" w:date="2018-11-13T16:07:00Z">
              <w:tcPr>
                <w:tcW w:w="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7C52422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04" w:author="Rodriguez Vera, Maria" w:date="2018-11-13T16:07:00Z">
              <w:tcPr>
                <w:tcW w:w="43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1081DA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01/06/2019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05" w:author="Rodriguez Vera, Maria" w:date="2018-11-13T16:07:00Z">
              <w:tcPr>
                <w:tcW w:w="44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F660EFF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01/08/2019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106" w:author="Rodriguez Vera, Maria" w:date="2018-11-13T16:07:00Z">
              <w:tcPr>
                <w:tcW w:w="464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95A0E1F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645C15E4" w14:textId="77777777" w:rsidTr="001016D6">
        <w:tblPrEx>
          <w:tblW w:w="5000" w:type="pct"/>
          <w:tblPrExChange w:id="107" w:author="Rodriguez Vera, Maria" w:date="2018-11-13T16:07:00Z">
            <w:tblPrEx>
              <w:tblW w:w="5000" w:type="pct"/>
            </w:tblPrEx>
          </w:tblPrExChange>
        </w:tblPrEx>
        <w:trPr>
          <w:trHeight w:val="1620"/>
          <w:trPrChange w:id="108" w:author="Rodriguez Vera, Maria" w:date="2018-11-13T16:07:00Z">
            <w:trPr>
              <w:trHeight w:val="1620"/>
            </w:trPr>
          </w:trPrChange>
        </w:trPr>
        <w:tc>
          <w:tcPr>
            <w:tcW w:w="10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09" w:author="Rodriguez Vera, Maria" w:date="2018-11-13T16:07:00Z">
              <w:tcPr>
                <w:tcW w:w="1041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3A66633" w14:textId="66FD8F9A" w:rsidR="00AA632B" w:rsidRPr="00AA632B" w:rsidRDefault="095FB929" w:rsidP="095FB92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095FB92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DBO (</w:t>
            </w:r>
            <w:proofErr w:type="spellStart"/>
            <w:r w:rsidRPr="095FB929">
              <w:rPr>
                <w:rFonts w:ascii="Arial" w:eastAsia="Times New Roman" w:hAnsi="Arial" w:cs="Arial"/>
                <w:i/>
                <w:iCs/>
                <w:color w:val="000000" w:themeColor="text1"/>
                <w:sz w:val="18"/>
                <w:szCs w:val="18"/>
                <w:lang w:val="es-ES"/>
              </w:rPr>
              <w:t>Design</w:t>
            </w:r>
            <w:proofErr w:type="spellEnd"/>
            <w:r w:rsidRPr="095FB929">
              <w:rPr>
                <w:rFonts w:ascii="Arial" w:eastAsia="Times New Roman" w:hAnsi="Arial" w:cs="Arial"/>
                <w:i/>
                <w:iCs/>
                <w:color w:val="000000" w:themeColor="text1"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95FB929">
              <w:rPr>
                <w:rFonts w:ascii="Arial" w:eastAsia="Times New Roman" w:hAnsi="Arial" w:cs="Arial"/>
                <w:i/>
                <w:iCs/>
                <w:color w:val="000000" w:themeColor="text1"/>
                <w:sz w:val="18"/>
                <w:szCs w:val="18"/>
                <w:lang w:val="es-ES"/>
              </w:rPr>
              <w:t>Build</w:t>
            </w:r>
            <w:proofErr w:type="spellEnd"/>
            <w:r w:rsidRPr="095FB929">
              <w:rPr>
                <w:rFonts w:ascii="Arial" w:eastAsia="Times New Roman" w:hAnsi="Arial" w:cs="Arial"/>
                <w:i/>
                <w:iCs/>
                <w:color w:val="000000" w:themeColor="text1"/>
                <w:sz w:val="18"/>
                <w:szCs w:val="18"/>
                <w:lang w:val="es-ES"/>
              </w:rPr>
              <w:t xml:space="preserve"> and </w:t>
            </w:r>
            <w:proofErr w:type="spellStart"/>
            <w:r w:rsidRPr="095FB929">
              <w:rPr>
                <w:rFonts w:ascii="Arial" w:eastAsia="Times New Roman" w:hAnsi="Arial" w:cs="Arial"/>
                <w:i/>
                <w:iCs/>
                <w:color w:val="000000" w:themeColor="text1"/>
                <w:sz w:val="18"/>
                <w:szCs w:val="18"/>
                <w:lang w:val="es-ES"/>
              </w:rPr>
              <w:t>operate</w:t>
            </w:r>
            <w:proofErr w:type="spellEnd"/>
            <w:r w:rsidRPr="095FB92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 xml:space="preserve">) para el equipamiento de los elementos electromecánicos de los pozos de </w:t>
            </w:r>
            <w:proofErr w:type="gramStart"/>
            <w:r w:rsidRPr="095FB92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Balan  y</w:t>
            </w:r>
            <w:proofErr w:type="gramEnd"/>
            <w:r w:rsidRPr="095FB92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 xml:space="preserve"> la operación durante 24 meses (más 12 de garantía)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10" w:author="Rodriguez Vera, Maria" w:date="2018-11-13T16:07:00Z">
              <w:tcPr>
                <w:tcW w:w="54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1AB7A16" w14:textId="23AEA076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095FB92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1.000.000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11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A776360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LPI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12" w:author="Rodriguez Vera, Maria" w:date="2018-11-13T16:07:00Z">
              <w:tcPr>
                <w:tcW w:w="33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12C3B5C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13" w:author="Rodriguez Vera, Maria" w:date="2018-11-13T16:07:00Z">
              <w:tcPr>
                <w:tcW w:w="35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8EDF7F7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14" w:author="Rodriguez Vera, Maria" w:date="2018-11-13T16:07:00Z">
              <w:tcPr>
                <w:tcW w:w="43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C4E7367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15" w:author="Rodriguez Vera, Maria" w:date="2018-11-13T16:07:00Z">
              <w:tcPr>
                <w:tcW w:w="5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8AE365B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16" w:author="Rodriguez Vera, Maria" w:date="2018-11-13T16:07:00Z">
              <w:tcPr>
                <w:tcW w:w="43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E6833EC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01/12/2019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17" w:author="Rodriguez Vera, Maria" w:date="2018-11-13T16:07:00Z">
              <w:tcPr>
                <w:tcW w:w="44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E9CD007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01/06/2024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118" w:author="Rodriguez Vera, Maria" w:date="2018-11-13T16:07:00Z">
              <w:tcPr>
                <w:tcW w:w="464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0E5A0F1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6A5DC69C" w14:textId="77777777" w:rsidTr="001016D6">
        <w:tblPrEx>
          <w:tblW w:w="5000" w:type="pct"/>
          <w:tblPrExChange w:id="119" w:author="Rodriguez Vera, Maria" w:date="2018-11-13T16:07:00Z">
            <w:tblPrEx>
              <w:tblW w:w="5000" w:type="pct"/>
            </w:tblPrEx>
          </w:tblPrExChange>
        </w:tblPrEx>
        <w:trPr>
          <w:trHeight w:val="1065"/>
          <w:trPrChange w:id="120" w:author="Rodriguez Vera, Maria" w:date="2018-11-13T16:07:00Z">
            <w:trPr>
              <w:trHeight w:val="1065"/>
            </w:trPr>
          </w:trPrChange>
        </w:trPr>
        <w:tc>
          <w:tcPr>
            <w:tcW w:w="10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21" w:author="Rodriguez Vera, Maria" w:date="2018-11-13T16:07:00Z">
              <w:tcPr>
                <w:tcW w:w="1041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BC0AB96" w14:textId="7777777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Equipamiento de dos nuevos pozos en </w:t>
            </w: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Quartier</w:t>
            </w:r>
            <w:proofErr w:type="spellEnd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 Morin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22" w:author="Rodriguez Vera, Maria" w:date="2018-11-13T16:07:00Z">
              <w:tcPr>
                <w:tcW w:w="54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9837893" w14:textId="7A031BDE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095FB92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300.000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23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3B58C7F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LPI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24" w:author="Rodriguez Vera, Maria" w:date="2018-11-13T16:07:00Z">
              <w:tcPr>
                <w:tcW w:w="33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6DBCFF6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25" w:author="Rodriguez Vera, Maria" w:date="2018-11-13T16:07:00Z">
              <w:tcPr>
                <w:tcW w:w="35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9C5D288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26" w:author="Rodriguez Vera, Maria" w:date="2018-11-13T16:07:00Z">
              <w:tcPr>
                <w:tcW w:w="43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52A6DCC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27" w:author="Rodriguez Vera, Maria" w:date="2018-11-13T16:07:00Z">
              <w:tcPr>
                <w:tcW w:w="5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7C2DC0A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28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9803690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01/06/2022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29" w:author="Rodriguez Vera, Maria" w:date="2018-11-13T16:07:00Z">
              <w:tcPr>
                <w:tcW w:w="447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6B9FE5D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15/06/2023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130" w:author="Rodriguez Vera, Maria" w:date="2018-11-13T16:07:00Z">
              <w:tcPr>
                <w:tcW w:w="464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8601DA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22309C" w:rsidRPr="0022309C" w14:paraId="00CC1168" w14:textId="77777777" w:rsidTr="001016D6">
        <w:tblPrEx>
          <w:tblW w:w="5000" w:type="pct"/>
          <w:tblPrExChange w:id="131" w:author="Rodriguez Vera, Maria" w:date="2018-11-13T16:07:00Z">
            <w:tblPrEx>
              <w:tblW w:w="5000" w:type="pct"/>
            </w:tblPrEx>
          </w:tblPrExChange>
        </w:tblPrEx>
        <w:trPr>
          <w:trHeight w:val="1065"/>
          <w:trPrChange w:id="132" w:author="Rodriguez Vera, Maria" w:date="2018-11-13T16:07:00Z">
            <w:trPr>
              <w:trHeight w:val="1065"/>
            </w:trPr>
          </w:trPrChange>
        </w:trPr>
        <w:tc>
          <w:tcPr>
            <w:tcW w:w="10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33" w:author="Rodriguez Vera, Maria" w:date="2018-11-13T16:07:00Z">
              <w:tcPr>
                <w:tcW w:w="1041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7B36CDED" w14:textId="5A051FCE" w:rsidR="0022309C" w:rsidRPr="00AA632B" w:rsidRDefault="0022309C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ins w:id="134" w:author="Rodriguez Vera, Maria" w:date="2018-11-13T16:04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"/>
                </w:rPr>
                <w:t>Adquisición de maquinaria para la perfora</w:t>
              </w:r>
            </w:ins>
            <w:ins w:id="135" w:author="Rodriguez Vera, Maria" w:date="2018-11-13T16:05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"/>
                </w:rPr>
                <w:t>ción de pozos</w:t>
              </w:r>
            </w:ins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36" w:author="Rodriguez Vera, Maria" w:date="2018-11-13T16:07:00Z">
              <w:tcPr>
                <w:tcW w:w="54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0086F344" w14:textId="3709DE51" w:rsidR="0022309C" w:rsidRPr="095FB929" w:rsidRDefault="0022309C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ins w:id="137" w:author="Rodriguez Vera, Maria" w:date="2018-11-13T16:05:00Z">
              <w:r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s-ES"/>
                </w:rPr>
                <w:t>800</w:t>
              </w:r>
              <w:r w:rsidR="00CC7382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s-ES"/>
                </w:rPr>
                <w:t>.</w:t>
              </w:r>
              <w:r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s-ES"/>
                </w:rPr>
                <w:t>000</w:t>
              </w:r>
            </w:ins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38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542F160C" w14:textId="5878FF65" w:rsidR="0022309C" w:rsidRPr="00AA632B" w:rsidRDefault="0022309C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ins w:id="139" w:author="Rodriguez Vera, Maria" w:date="2018-11-13T16:05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"/>
                </w:rPr>
                <w:t>LPI</w:t>
              </w:r>
            </w:ins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40" w:author="Rodriguez Vera, Maria" w:date="2018-11-13T16:07:00Z">
              <w:tcPr>
                <w:tcW w:w="33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2D6DB9DB" w14:textId="6D3BB9A4" w:rsidR="0022309C" w:rsidRPr="00AA632B" w:rsidRDefault="0022309C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ins w:id="141" w:author="Rodriguez Vera, Maria" w:date="2018-11-13T16:05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"/>
                </w:rPr>
                <w:t>exante</w:t>
              </w:r>
            </w:ins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42" w:author="Rodriguez Vera, Maria" w:date="2018-11-13T16:07:00Z">
              <w:tcPr>
                <w:tcW w:w="35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657FD049" w14:textId="60DD7D45" w:rsidR="0022309C" w:rsidRPr="00AA632B" w:rsidRDefault="0022309C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ins w:id="143" w:author="Rodriguez Vera, Maria" w:date="2018-11-13T16:05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"/>
                </w:rPr>
                <w:t>100%</w:t>
              </w:r>
            </w:ins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44" w:author="Rodriguez Vera, Maria" w:date="2018-11-13T16:07:00Z">
              <w:tcPr>
                <w:tcW w:w="43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73667687" w14:textId="3AFD3EAB" w:rsidR="0022309C" w:rsidRPr="00AA632B" w:rsidRDefault="0022309C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ins w:id="145" w:author="Rodriguez Vera, Maria" w:date="2018-11-13T16:05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"/>
                </w:rPr>
                <w:t>0%</w:t>
              </w:r>
            </w:ins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46" w:author="Rodriguez Vera, Maria" w:date="2018-11-13T16:07:00Z">
              <w:tcPr>
                <w:tcW w:w="5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3CDE1C78" w14:textId="367E4065" w:rsidR="0022309C" w:rsidRPr="00AA632B" w:rsidRDefault="0022309C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ins w:id="147" w:author="Rodriguez Vera, Maria" w:date="2018-11-13T16:05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"/>
                </w:rPr>
                <w:t>No</w:t>
              </w:r>
            </w:ins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48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2FF6F226" w14:textId="34089ECD" w:rsidR="0022309C" w:rsidRPr="00AA632B" w:rsidRDefault="00F245F3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ins w:id="149" w:author="Rodriguez Vera, Maria" w:date="2018-11-13T16:17:00Z">
              <w:r>
                <w:rPr>
                  <w:rFonts w:ascii="Arial" w:eastAsia="Times New Roman" w:hAnsi="Arial" w:cs="Arial"/>
                  <w:sz w:val="18"/>
                  <w:szCs w:val="18"/>
                  <w:lang w:val="es-ES"/>
                </w:rPr>
                <w:t>10/0</w:t>
              </w:r>
              <w:r w:rsidR="00E9067C">
                <w:rPr>
                  <w:rFonts w:ascii="Arial" w:eastAsia="Times New Roman" w:hAnsi="Arial" w:cs="Arial"/>
                  <w:sz w:val="18"/>
                  <w:szCs w:val="18"/>
                  <w:lang w:val="es-ES"/>
                </w:rPr>
                <w:t>7</w:t>
              </w:r>
              <w:r>
                <w:rPr>
                  <w:rFonts w:ascii="Arial" w:eastAsia="Times New Roman" w:hAnsi="Arial" w:cs="Arial"/>
                  <w:sz w:val="18"/>
                  <w:szCs w:val="18"/>
                  <w:lang w:val="es-ES"/>
                </w:rPr>
                <w:t>/201</w:t>
              </w:r>
            </w:ins>
            <w:ins w:id="150" w:author="Rodriguez Vera, Maria" w:date="2018-11-13T16:32:00Z">
              <w:r w:rsidR="00A81162">
                <w:rPr>
                  <w:rFonts w:ascii="Arial" w:eastAsia="Times New Roman" w:hAnsi="Arial" w:cs="Arial"/>
                  <w:sz w:val="18"/>
                  <w:szCs w:val="18"/>
                  <w:lang w:val="es-ES"/>
                </w:rPr>
                <w:t>9</w:t>
              </w:r>
            </w:ins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51" w:author="Rodriguez Vera, Maria" w:date="2018-11-13T16:07:00Z">
              <w:tcPr>
                <w:tcW w:w="447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2FB46B61" w14:textId="7FB90242" w:rsidR="0022309C" w:rsidRPr="00AA632B" w:rsidRDefault="00E9067C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ins w:id="152" w:author="Rodriguez Vera, Maria" w:date="2018-11-13T16:17:00Z">
              <w:r>
                <w:rPr>
                  <w:rFonts w:ascii="Arial" w:eastAsia="Times New Roman" w:hAnsi="Arial" w:cs="Arial"/>
                  <w:sz w:val="18"/>
                  <w:szCs w:val="18"/>
                  <w:lang w:val="es-ES"/>
                </w:rPr>
                <w:t>31/0</w:t>
              </w:r>
            </w:ins>
            <w:ins w:id="153" w:author="Rodriguez Vera, Maria" w:date="2018-11-13T16:30:00Z">
              <w:r w:rsidR="00265B87">
                <w:rPr>
                  <w:rFonts w:ascii="Arial" w:eastAsia="Times New Roman" w:hAnsi="Arial" w:cs="Arial"/>
                  <w:sz w:val="18"/>
                  <w:szCs w:val="18"/>
                  <w:lang w:val="es-ES"/>
                </w:rPr>
                <w:t>1</w:t>
              </w:r>
            </w:ins>
            <w:ins w:id="154" w:author="Rodriguez Vera, Maria" w:date="2018-11-13T16:17:00Z">
              <w:r>
                <w:rPr>
                  <w:rFonts w:ascii="Arial" w:eastAsia="Times New Roman" w:hAnsi="Arial" w:cs="Arial"/>
                  <w:sz w:val="18"/>
                  <w:szCs w:val="18"/>
                  <w:lang w:val="es-ES"/>
                </w:rPr>
                <w:t>/20</w:t>
              </w:r>
            </w:ins>
            <w:ins w:id="155" w:author="Rodriguez Vera, Maria" w:date="2018-11-13T16:32:00Z">
              <w:r w:rsidR="00A81162">
                <w:rPr>
                  <w:rFonts w:ascii="Arial" w:eastAsia="Times New Roman" w:hAnsi="Arial" w:cs="Arial"/>
                  <w:sz w:val="18"/>
                  <w:szCs w:val="18"/>
                  <w:lang w:val="es-ES"/>
                </w:rPr>
                <w:t>20</w:t>
              </w:r>
            </w:ins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tcPrChange w:id="156" w:author="Rodriguez Vera, Maria" w:date="2018-11-13T16:07:00Z">
              <w:tcPr>
                <w:tcW w:w="464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</w:tcPrChange>
          </w:tcPr>
          <w:p w14:paraId="37883E55" w14:textId="357B930B" w:rsidR="0022309C" w:rsidRPr="00AA632B" w:rsidRDefault="00CC7382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ins w:id="157" w:author="Rodriguez Vera, Maria" w:date="2018-11-13T16:06:00Z">
              <w:r>
                <w:rPr>
                  <w:rFonts w:ascii="Arial" w:eastAsia="Times New Roman" w:hAnsi="Arial" w:cs="Arial"/>
                  <w:sz w:val="18"/>
                  <w:szCs w:val="18"/>
                  <w:lang w:val="es-ES"/>
                </w:rPr>
                <w:t>Pendiente</w:t>
              </w:r>
            </w:ins>
          </w:p>
        </w:tc>
      </w:tr>
      <w:tr w:rsidR="0022309C" w:rsidRPr="0022309C" w14:paraId="0D886B1A" w14:textId="77777777" w:rsidTr="001016D6">
        <w:tblPrEx>
          <w:tblW w:w="5000" w:type="pct"/>
          <w:tblPrExChange w:id="158" w:author="Rodriguez Vera, Maria" w:date="2018-11-13T16:07:00Z">
            <w:tblPrEx>
              <w:tblW w:w="5000" w:type="pct"/>
            </w:tblPrEx>
          </w:tblPrExChange>
        </w:tblPrEx>
        <w:trPr>
          <w:trHeight w:val="1065"/>
          <w:trPrChange w:id="159" w:author="Rodriguez Vera, Maria" w:date="2018-11-13T16:07:00Z">
            <w:trPr>
              <w:trHeight w:val="1065"/>
            </w:trPr>
          </w:trPrChange>
        </w:trPr>
        <w:tc>
          <w:tcPr>
            <w:tcW w:w="10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60" w:author="Rodriguez Vera, Maria" w:date="2018-11-13T16:07:00Z">
              <w:tcPr>
                <w:tcW w:w="1041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5FED3CF9" w14:textId="0CAF1BF8" w:rsidR="0022309C" w:rsidRPr="00AA632B" w:rsidRDefault="00CC7382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ins w:id="161" w:author="Rodriguez Vera, Maria" w:date="2018-11-13T16:05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"/>
                </w:rPr>
                <w:t>Adquisición de maquinaria para la implementación de medidas de rápido impacto</w:t>
              </w:r>
            </w:ins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62" w:author="Rodriguez Vera, Maria" w:date="2018-11-13T16:07:00Z">
              <w:tcPr>
                <w:tcW w:w="54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2B4913D2" w14:textId="192485F3" w:rsidR="0022309C" w:rsidRPr="095FB929" w:rsidRDefault="00CC7382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ins w:id="163" w:author="Rodriguez Vera, Maria" w:date="2018-11-13T16:05:00Z">
              <w:r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s-ES"/>
                </w:rPr>
                <w:t>2.000.000</w:t>
              </w:r>
            </w:ins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64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2D8A2054" w14:textId="11CD0885" w:rsidR="0022309C" w:rsidRPr="00AA632B" w:rsidRDefault="00CC7382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ins w:id="165" w:author="Rodriguez Vera, Maria" w:date="2018-11-13T16:05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"/>
                </w:rPr>
                <w:t>LPI</w:t>
              </w:r>
            </w:ins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66" w:author="Rodriguez Vera, Maria" w:date="2018-11-13T16:07:00Z">
              <w:tcPr>
                <w:tcW w:w="33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27070378" w14:textId="78319E72" w:rsidR="0022309C" w:rsidRPr="00AA632B" w:rsidRDefault="00CC7382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ins w:id="167" w:author="Rodriguez Vera, Maria" w:date="2018-11-13T16:05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"/>
                </w:rPr>
                <w:t>exante</w:t>
              </w:r>
            </w:ins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68" w:author="Rodriguez Vera, Maria" w:date="2018-11-13T16:07:00Z">
              <w:tcPr>
                <w:tcW w:w="35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531CDAF9" w14:textId="514AAE95" w:rsidR="0022309C" w:rsidRPr="00AA632B" w:rsidRDefault="00CC7382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ins w:id="169" w:author="Rodriguez Vera, Maria" w:date="2018-11-13T16:06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"/>
                </w:rPr>
                <w:t>100%</w:t>
              </w:r>
            </w:ins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70" w:author="Rodriguez Vera, Maria" w:date="2018-11-13T16:07:00Z">
              <w:tcPr>
                <w:tcW w:w="43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15096E22" w14:textId="76E29CB8" w:rsidR="0022309C" w:rsidRPr="00AA632B" w:rsidRDefault="00CC7382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ins w:id="171" w:author="Rodriguez Vera, Maria" w:date="2018-11-13T16:06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"/>
                </w:rPr>
                <w:t>0%</w:t>
              </w:r>
            </w:ins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72" w:author="Rodriguez Vera, Maria" w:date="2018-11-13T16:07:00Z">
              <w:tcPr>
                <w:tcW w:w="5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25D2C281" w14:textId="0934CFD6" w:rsidR="0022309C" w:rsidRPr="00AA632B" w:rsidRDefault="00CC7382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ins w:id="173" w:author="Rodriguez Vera, Maria" w:date="2018-11-13T16:06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"/>
                </w:rPr>
                <w:t>No</w:t>
              </w:r>
            </w:ins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74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217C9287" w14:textId="1C5987A9" w:rsidR="0022309C" w:rsidRPr="00AA632B" w:rsidRDefault="00DF171D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ins w:id="175" w:author="Rodriguez Vera, Maria" w:date="2018-11-13T16:18:00Z">
              <w:r>
                <w:rPr>
                  <w:rFonts w:ascii="Arial" w:eastAsia="Times New Roman" w:hAnsi="Arial" w:cs="Arial"/>
                  <w:sz w:val="18"/>
                  <w:szCs w:val="18"/>
                  <w:lang w:val="es-ES"/>
                </w:rPr>
                <w:t>1/</w:t>
              </w:r>
              <w:r w:rsidR="00CC60E4">
                <w:rPr>
                  <w:rFonts w:ascii="Arial" w:eastAsia="Times New Roman" w:hAnsi="Arial" w:cs="Arial"/>
                  <w:sz w:val="18"/>
                  <w:szCs w:val="18"/>
                  <w:lang w:val="es-ES"/>
                </w:rPr>
                <w:t>1</w:t>
              </w:r>
            </w:ins>
            <w:ins w:id="176" w:author="Rodriguez Vera, Maria" w:date="2018-11-13T16:21:00Z">
              <w:r w:rsidR="00C310F5">
                <w:rPr>
                  <w:rFonts w:ascii="Arial" w:eastAsia="Times New Roman" w:hAnsi="Arial" w:cs="Arial"/>
                  <w:sz w:val="18"/>
                  <w:szCs w:val="18"/>
                  <w:lang w:val="es-ES"/>
                </w:rPr>
                <w:t>1</w:t>
              </w:r>
            </w:ins>
            <w:ins w:id="177" w:author="Rodriguez Vera, Maria" w:date="2018-11-13T16:18:00Z">
              <w:r w:rsidR="00CC60E4">
                <w:rPr>
                  <w:rFonts w:ascii="Arial" w:eastAsia="Times New Roman" w:hAnsi="Arial" w:cs="Arial"/>
                  <w:sz w:val="18"/>
                  <w:szCs w:val="18"/>
                  <w:lang w:val="es-ES"/>
                </w:rPr>
                <w:t>/2019</w:t>
              </w:r>
            </w:ins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78" w:author="Rodriguez Vera, Maria" w:date="2018-11-13T16:07:00Z">
              <w:tcPr>
                <w:tcW w:w="447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430DF958" w14:textId="7BDE2FDD" w:rsidR="0022309C" w:rsidRPr="00AA632B" w:rsidRDefault="00E7005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ins w:id="179" w:author="Rodriguez Vera, Maria" w:date="2018-11-13T16:21:00Z">
              <w:r>
                <w:rPr>
                  <w:rFonts w:ascii="Arial" w:eastAsia="Times New Roman" w:hAnsi="Arial" w:cs="Arial"/>
                  <w:sz w:val="18"/>
                  <w:szCs w:val="18"/>
                  <w:lang w:val="es-ES"/>
                </w:rPr>
                <w:t>3</w:t>
              </w:r>
              <w:r w:rsidR="00C310F5">
                <w:rPr>
                  <w:rFonts w:ascii="Arial" w:eastAsia="Times New Roman" w:hAnsi="Arial" w:cs="Arial"/>
                  <w:sz w:val="18"/>
                  <w:szCs w:val="18"/>
                  <w:lang w:val="es-ES"/>
                </w:rPr>
                <w:t>1</w:t>
              </w:r>
              <w:r>
                <w:rPr>
                  <w:rFonts w:ascii="Arial" w:eastAsia="Times New Roman" w:hAnsi="Arial" w:cs="Arial"/>
                  <w:sz w:val="18"/>
                  <w:szCs w:val="18"/>
                  <w:lang w:val="es-ES"/>
                </w:rPr>
                <w:t>/0</w:t>
              </w:r>
              <w:r w:rsidR="00C310F5">
                <w:rPr>
                  <w:rFonts w:ascii="Arial" w:eastAsia="Times New Roman" w:hAnsi="Arial" w:cs="Arial"/>
                  <w:sz w:val="18"/>
                  <w:szCs w:val="18"/>
                  <w:lang w:val="es-ES"/>
                </w:rPr>
                <w:t>5</w:t>
              </w:r>
              <w:r>
                <w:rPr>
                  <w:rFonts w:ascii="Arial" w:eastAsia="Times New Roman" w:hAnsi="Arial" w:cs="Arial"/>
                  <w:sz w:val="18"/>
                  <w:szCs w:val="18"/>
                  <w:lang w:val="es-ES"/>
                </w:rPr>
                <w:t>/2020</w:t>
              </w:r>
            </w:ins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tcPrChange w:id="180" w:author="Rodriguez Vera, Maria" w:date="2018-11-13T16:07:00Z">
              <w:tcPr>
                <w:tcW w:w="464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</w:tcPrChange>
          </w:tcPr>
          <w:p w14:paraId="0A237692" w14:textId="3B86CBD0" w:rsidR="0022309C" w:rsidRPr="00AA632B" w:rsidRDefault="00CC7382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ins w:id="181" w:author="Rodriguez Vera, Maria" w:date="2018-11-13T16:06:00Z">
              <w:r>
                <w:rPr>
                  <w:rFonts w:ascii="Arial" w:eastAsia="Times New Roman" w:hAnsi="Arial" w:cs="Arial"/>
                  <w:sz w:val="18"/>
                  <w:szCs w:val="18"/>
                  <w:lang w:val="es-ES"/>
                </w:rPr>
                <w:t>Pendiente</w:t>
              </w:r>
            </w:ins>
          </w:p>
        </w:tc>
      </w:tr>
      <w:tr w:rsidR="00AA632B" w:rsidRPr="00AA632B" w14:paraId="07C129CF" w14:textId="77777777" w:rsidTr="001016D6">
        <w:tblPrEx>
          <w:tblW w:w="5000" w:type="pct"/>
          <w:tblPrExChange w:id="182" w:author="Rodriguez Vera, Maria" w:date="2018-11-13T16:07:00Z">
            <w:tblPrEx>
              <w:tblW w:w="5000" w:type="pct"/>
            </w:tblPrEx>
          </w:tblPrExChange>
        </w:tblPrEx>
        <w:trPr>
          <w:trHeight w:val="465"/>
          <w:trPrChange w:id="183" w:author="Rodriguez Vera, Maria" w:date="2018-11-13T16:07:00Z">
            <w:trPr>
              <w:trHeight w:val="465"/>
            </w:trPr>
          </w:trPrChange>
        </w:trPr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  <w:tcPrChange w:id="184" w:author="Rodriguez Vera, Maria" w:date="2018-11-13T16:07:00Z">
              <w:tcPr>
                <w:tcW w:w="1041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2A994B0E" w14:textId="77777777" w:rsidR="00AA632B" w:rsidRPr="00AA632B" w:rsidRDefault="00AA632B" w:rsidP="00AA63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Sub Total Bienes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  <w:tcPrChange w:id="185" w:author="Rodriguez Vera, Maria" w:date="2018-11-13T16:07:00Z">
              <w:tcPr>
                <w:tcW w:w="543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hideMark/>
              </w:tcPr>
            </w:tcPrChange>
          </w:tcPr>
          <w:p w14:paraId="55E11FA4" w14:textId="4AD434B8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val="es-ES"/>
              </w:rPr>
            </w:pPr>
            <w:del w:id="186" w:author="Rodriguez Vera, Maria" w:date="2018-11-13T16:08:00Z">
              <w:r w:rsidRPr="095FB929" w:rsidDel="00812832">
                <w:rPr>
                  <w:rFonts w:ascii="Arial" w:eastAsia="Times New Roman" w:hAnsi="Arial" w:cs="Arial"/>
                  <w:b/>
                  <w:bCs/>
                  <w:color w:val="000000" w:themeColor="text1"/>
                  <w:sz w:val="18"/>
                  <w:szCs w:val="18"/>
                  <w:lang w:val="es-ES"/>
                </w:rPr>
                <w:delText>4.897.573</w:delText>
              </w:r>
            </w:del>
            <w:ins w:id="187" w:author="Rodriguez Vera, Maria" w:date="2018-11-13T16:08:00Z">
              <w:r w:rsidR="00812832">
                <w:rPr>
                  <w:rFonts w:ascii="Arial" w:eastAsia="Times New Roman" w:hAnsi="Arial" w:cs="Arial"/>
                  <w:b/>
                  <w:bCs/>
                  <w:color w:val="000000" w:themeColor="text1"/>
                  <w:sz w:val="18"/>
                  <w:szCs w:val="18"/>
                  <w:lang w:val="es-ES"/>
                </w:rPr>
                <w:t>7.69</w:t>
              </w:r>
            </w:ins>
            <w:ins w:id="188" w:author="Rodriguez Vera, Maria" w:date="2018-11-13T16:09:00Z">
              <w:r w:rsidR="00812832">
                <w:rPr>
                  <w:rFonts w:ascii="Arial" w:eastAsia="Times New Roman" w:hAnsi="Arial" w:cs="Arial"/>
                  <w:b/>
                  <w:bCs/>
                  <w:color w:val="000000" w:themeColor="text1"/>
                  <w:sz w:val="18"/>
                  <w:szCs w:val="18"/>
                  <w:lang w:val="es-ES"/>
                </w:rPr>
                <w:t>7.573</w:t>
              </w:r>
            </w:ins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  <w:tcPrChange w:id="189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hideMark/>
              </w:tcPr>
            </w:tcPrChange>
          </w:tcPr>
          <w:p w14:paraId="3887C253" w14:textId="77777777" w:rsidR="00AA632B" w:rsidRPr="00AA632B" w:rsidRDefault="00AA632B" w:rsidP="00AA63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  <w:tcPrChange w:id="190" w:author="Rodriguez Vera, Maria" w:date="2018-11-13T16:07:00Z">
              <w:tcPr>
                <w:tcW w:w="33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hideMark/>
              </w:tcPr>
            </w:tcPrChange>
          </w:tcPr>
          <w:p w14:paraId="4B36CBA2" w14:textId="77777777" w:rsidR="00AA632B" w:rsidRPr="00AA632B" w:rsidRDefault="00AA632B" w:rsidP="00AA63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  <w:tcPrChange w:id="191" w:author="Rodriguez Vera, Maria" w:date="2018-11-13T16:07:00Z">
              <w:tcPr>
                <w:tcW w:w="359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102EEBC2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  <w:tcPrChange w:id="192" w:author="Rodriguez Vera, Maria" w:date="2018-11-13T16:07:00Z">
              <w:tcPr>
                <w:tcW w:w="430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73172626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  <w:tcPrChange w:id="193" w:author="Rodriguez Vera, Maria" w:date="2018-11-13T16:07:00Z">
              <w:tcPr>
                <w:tcW w:w="516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5A1F743E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  <w:tcPrChange w:id="194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03BB52DB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  <w:tcPrChange w:id="195" w:author="Rodriguez Vera, Maria" w:date="2018-11-13T16:07:00Z">
              <w:tcPr>
                <w:tcW w:w="447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4466575A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  <w:tcPrChange w:id="196" w:author="Rodriguez Vera, Maria" w:date="2018-11-13T16:07:00Z">
              <w:tcPr>
                <w:tcW w:w="464" w:type="pct"/>
                <w:tcBorders>
                  <w:top w:val="single" w:sz="4" w:space="0" w:color="auto"/>
                  <w:left w:val="nil"/>
                  <w:bottom w:val="nil"/>
                  <w:right w:val="single" w:sz="8" w:space="0" w:color="auto"/>
                </w:tcBorders>
                <w:shd w:val="clear" w:color="auto" w:fill="FFFFFF" w:themeFill="background1"/>
                <w:hideMark/>
              </w:tcPr>
            </w:tcPrChange>
          </w:tcPr>
          <w:p w14:paraId="2531EF97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</w:tr>
      <w:tr w:rsidR="00AA632B" w:rsidRPr="00AA632B" w14:paraId="11853D1C" w14:textId="77777777" w:rsidTr="001016D6">
        <w:tblPrEx>
          <w:tblW w:w="5000" w:type="pct"/>
          <w:tblPrExChange w:id="197" w:author="Rodriguez Vera, Maria" w:date="2018-11-13T16:07:00Z">
            <w:tblPrEx>
              <w:tblW w:w="5000" w:type="pct"/>
            </w:tblPrEx>
          </w:tblPrExChange>
        </w:tblPrEx>
        <w:trPr>
          <w:trHeight w:val="105"/>
          <w:trPrChange w:id="198" w:author="Rodriguez Vera, Maria" w:date="2018-11-13T16:07:00Z">
            <w:trPr>
              <w:trHeight w:val="105"/>
            </w:trPr>
          </w:trPrChange>
        </w:trPr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  <w:tcPrChange w:id="199" w:author="Rodriguez Vera, Maria" w:date="2018-11-13T16:07:00Z">
              <w:tcPr>
                <w:tcW w:w="1041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186D9549" w14:textId="7777777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  <w:tcPrChange w:id="200" w:author="Rodriguez Vera, Maria" w:date="2018-11-13T16:07:00Z">
              <w:tcPr>
                <w:tcW w:w="543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3F04D601" w14:textId="77777777" w:rsidR="00AA632B" w:rsidRPr="00AA632B" w:rsidRDefault="00AA632B" w:rsidP="00AA63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  <w:tcPrChange w:id="201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3792BEF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  <w:tcPrChange w:id="202" w:author="Rodriguez Vera, Maria" w:date="2018-11-13T16:07:00Z">
              <w:tcPr>
                <w:tcW w:w="336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13B46146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  <w:tcPrChange w:id="203" w:author="Rodriguez Vera, Maria" w:date="2018-11-13T16:07:00Z">
              <w:tcPr>
                <w:tcW w:w="359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0A046A9D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  <w:tcPrChange w:id="204" w:author="Rodriguez Vera, Maria" w:date="2018-11-13T16:07:00Z">
              <w:tcPr>
                <w:tcW w:w="430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667AB4A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  <w:tcPrChange w:id="205" w:author="Rodriguez Vera, Maria" w:date="2018-11-13T16:07:00Z">
              <w:tcPr>
                <w:tcW w:w="516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0C70ECD8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  <w:tcPrChange w:id="206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633AD835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  <w:tcPrChange w:id="207" w:author="Rodriguez Vera, Maria" w:date="2018-11-13T16:07:00Z">
              <w:tcPr>
                <w:tcW w:w="447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63855CDE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  <w:tcPrChange w:id="208" w:author="Rodriguez Vera, Maria" w:date="2018-11-13T16:07:00Z">
              <w:tcPr>
                <w:tcW w:w="464" w:type="pct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FFFFFF" w:themeFill="background1"/>
                <w:hideMark/>
              </w:tcPr>
            </w:tcPrChange>
          </w:tcPr>
          <w:p w14:paraId="0E4894E8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</w:tr>
      <w:tr w:rsidR="00AA632B" w:rsidRPr="00AA632B" w14:paraId="1540243B" w14:textId="77777777" w:rsidTr="3AEDAC6A">
        <w:trPr>
          <w:trHeight w:val="51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  <w:vAlign w:val="center"/>
            <w:hideMark/>
          </w:tcPr>
          <w:p w14:paraId="3F8610D2" w14:textId="4E6A7773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 xml:space="preserve">2.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OBRAS</w:t>
            </w:r>
          </w:p>
        </w:tc>
      </w:tr>
      <w:tr w:rsidR="00AA632B" w:rsidRPr="00AA632B" w14:paraId="5A66F9B5" w14:textId="77777777" w:rsidTr="001016D6">
        <w:tblPrEx>
          <w:tblW w:w="5000" w:type="pct"/>
          <w:tblPrExChange w:id="209" w:author="Rodriguez Vera, Maria" w:date="2018-11-13T16:07:00Z">
            <w:tblPrEx>
              <w:tblW w:w="5000" w:type="pct"/>
            </w:tblPrEx>
          </w:tblPrExChange>
        </w:tblPrEx>
        <w:trPr>
          <w:trHeight w:val="1545"/>
          <w:trPrChange w:id="210" w:author="Rodriguez Vera, Maria" w:date="2018-11-13T16:07:00Z">
            <w:trPr>
              <w:trHeight w:val="1545"/>
            </w:trPr>
          </w:trPrChange>
        </w:trPr>
        <w:tc>
          <w:tcPr>
            <w:tcW w:w="10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11" w:author="Rodriguez Vera, Maria" w:date="2018-11-13T16:07:00Z">
              <w:tcPr>
                <w:tcW w:w="1041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8BA9A0A" w14:textId="7777777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Rehabilitación de dos pozos existentes, perforación de 4 nuevos pozos de 140 metros de profundidad (12 pulgadas)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12" w:author="Rodriguez Vera, Maria" w:date="2018-11-13T16:07:00Z">
              <w:tcPr>
                <w:tcW w:w="54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9B44ABA" w14:textId="12ECB2B4" w:rsidR="00AA632B" w:rsidRPr="00AA632B" w:rsidRDefault="3AEDAC6A" w:rsidP="3AEDAC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3AEDAC6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2.740.000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13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4A373EC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LPI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14" w:author="Rodriguez Vera, Maria" w:date="2018-11-13T16:07:00Z">
              <w:tcPr>
                <w:tcW w:w="33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DA300F8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15" w:author="Rodriguez Vera, Maria" w:date="2018-11-13T16:07:00Z">
              <w:tcPr>
                <w:tcW w:w="35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1691AF0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16" w:author="Rodriguez Vera, Maria" w:date="2018-11-13T16:07:00Z">
              <w:tcPr>
                <w:tcW w:w="43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83B31F1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17" w:author="Rodriguez Vera, Maria" w:date="2018-11-13T16:07:00Z">
              <w:tcPr>
                <w:tcW w:w="5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1F7D2B3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18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B5B094C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01/06/2019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19" w:author="Rodriguez Vera, Maria" w:date="2018-11-13T16:07:00Z">
              <w:tcPr>
                <w:tcW w:w="447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E80949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01/06/2020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220" w:author="Rodriguez Vera, Maria" w:date="2018-11-13T16:07:00Z">
              <w:tcPr>
                <w:tcW w:w="464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5D0E827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79DC6D9B" w14:textId="77777777" w:rsidTr="001016D6">
        <w:tblPrEx>
          <w:tblW w:w="5000" w:type="pct"/>
          <w:tblPrExChange w:id="221" w:author="Rodriguez Vera, Maria" w:date="2018-11-13T16:07:00Z">
            <w:tblPrEx>
              <w:tblW w:w="5000" w:type="pct"/>
            </w:tblPrEx>
          </w:tblPrExChange>
        </w:tblPrEx>
        <w:trPr>
          <w:trHeight w:val="1065"/>
          <w:trPrChange w:id="222" w:author="Rodriguez Vera, Maria" w:date="2018-11-13T16:07:00Z">
            <w:trPr>
              <w:trHeight w:val="1065"/>
            </w:trPr>
          </w:trPrChange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23" w:author="Rodriguez Vera, Maria" w:date="2018-11-13T16:07:00Z">
              <w:tcPr>
                <w:tcW w:w="10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B8670EB" w14:textId="7A2EA214" w:rsidR="00AA632B" w:rsidRPr="00AA632B" w:rsidRDefault="003378C2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Construcción</w:t>
            </w:r>
            <w:r w:rsidR="00AA632B"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 de la línea de impulsión de Balan a </w:t>
            </w:r>
            <w:proofErr w:type="spellStart"/>
            <w:r w:rsidR="00AA632B"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Babiole</w:t>
            </w:r>
            <w:proofErr w:type="spellEnd"/>
            <w:r w:rsidR="00AA632B"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 (5,286 m, PEAD 450 mm)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  <w:tcPrChange w:id="224" w:author="Rodriguez Vera, Maria" w:date="2018-11-13T16:07:00Z">
              <w:tcPr>
                <w:tcW w:w="543" w:type="pct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FA6AAE2" w14:textId="4DC481D8" w:rsidR="00AA632B" w:rsidRPr="00AA632B" w:rsidRDefault="3AEDAC6A" w:rsidP="3AEDAC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3AEDAC6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2.200.000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  <w:tcPrChange w:id="225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7F66CD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LPI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  <w:tcPrChange w:id="226" w:author="Rodriguez Vera, Maria" w:date="2018-11-13T16:07:00Z">
              <w:tcPr>
                <w:tcW w:w="336" w:type="pct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3B9DADB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  <w:tcPrChange w:id="227" w:author="Rodriguez Vera, Maria" w:date="2018-11-13T16:07:00Z">
              <w:tcPr>
                <w:tcW w:w="359" w:type="pct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C0DD53A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  <w:tcPrChange w:id="228" w:author="Rodriguez Vera, Maria" w:date="2018-11-13T16:07:00Z">
              <w:tcPr>
                <w:tcW w:w="430" w:type="pct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9BA11D3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  <w:tcPrChange w:id="229" w:author="Rodriguez Vera, Maria" w:date="2018-11-13T16:07:00Z">
              <w:tcPr>
                <w:tcW w:w="516" w:type="pct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24A99F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  <w:tcPrChange w:id="230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300F85C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01/06/2021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  <w:tcPrChange w:id="231" w:author="Rodriguez Vera, Maria" w:date="2018-11-13T16:07:00Z">
              <w:tcPr>
                <w:tcW w:w="447" w:type="pct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744CFA5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15/12/2022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232" w:author="Rodriguez Vera, Maria" w:date="2018-11-13T16:07:00Z">
              <w:tcPr>
                <w:tcW w:w="464" w:type="pct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5DEA7E8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0515523D" w14:textId="77777777" w:rsidTr="001016D6">
        <w:tblPrEx>
          <w:tblW w:w="5000" w:type="pct"/>
          <w:tblPrExChange w:id="233" w:author="Rodriguez Vera, Maria" w:date="2018-11-13T16:07:00Z">
            <w:tblPrEx>
              <w:tblW w:w="5000" w:type="pct"/>
            </w:tblPrEx>
          </w:tblPrExChange>
        </w:tblPrEx>
        <w:trPr>
          <w:trHeight w:val="1485"/>
          <w:trPrChange w:id="234" w:author="Rodriguez Vera, Maria" w:date="2018-11-13T16:07:00Z">
            <w:trPr>
              <w:trHeight w:val="1485"/>
            </w:trPr>
          </w:trPrChange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  <w:tcPrChange w:id="235" w:author="Rodriguez Vera, Maria" w:date="2018-11-13T16:07:00Z">
              <w:tcPr>
                <w:tcW w:w="10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  <w:hideMark/>
              </w:tcPr>
            </w:tcPrChange>
          </w:tcPr>
          <w:p w14:paraId="1865DD1B" w14:textId="2DE38987" w:rsidR="00AA632B" w:rsidRPr="00AA632B" w:rsidRDefault="003378C2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lastRenderedPageBreak/>
              <w:t>Línea</w:t>
            </w:r>
            <w:r w:rsidR="00AA632B"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 de </w:t>
            </w: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impulsión</w:t>
            </w:r>
            <w:r w:rsidR="00AA632B"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 de: i) Balan al tanque elevado de </w:t>
            </w:r>
            <w:proofErr w:type="spellStart"/>
            <w:r w:rsidR="00AA632B"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Petite</w:t>
            </w:r>
            <w:proofErr w:type="spellEnd"/>
            <w:r w:rsidR="00AA632B"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 </w:t>
            </w:r>
            <w:proofErr w:type="spellStart"/>
            <w:r w:rsidR="00AA632B"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Anse</w:t>
            </w:r>
            <w:proofErr w:type="spellEnd"/>
            <w:r w:rsidR="00AA632B"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 (1,605 m, PEAD 250 mm) </w:t>
            </w:r>
            <w:proofErr w:type="spellStart"/>
            <w:r w:rsidR="00AA632B"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ii</w:t>
            </w:r>
            <w:proofErr w:type="spellEnd"/>
            <w:r w:rsidR="00AA632B"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) Pozos </w:t>
            </w:r>
            <w:proofErr w:type="spellStart"/>
            <w:r w:rsidR="00AA632B"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Quartier</w:t>
            </w:r>
            <w:proofErr w:type="spellEnd"/>
            <w:r w:rsidR="00AA632B"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 Morin a </w:t>
            </w: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intersección</w:t>
            </w:r>
            <w:r w:rsidR="00AA632B"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 Balan (2,600 m, PEAD 500 mm)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36" w:author="Rodriguez Vera, Maria" w:date="2018-11-13T16:07:00Z">
              <w:tcPr>
                <w:tcW w:w="54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6E009C9" w14:textId="59650D19" w:rsidR="00AA632B" w:rsidRPr="00AA632B" w:rsidRDefault="3AEDAC6A" w:rsidP="3AEDAC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3AEDAC6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1.180.000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37" w:author="Rodriguez Vera, Maria" w:date="2018-11-13T16:07:00Z">
              <w:tcPr>
                <w:tcW w:w="43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BE4279B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LPI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38" w:author="Rodriguez Vera, Maria" w:date="2018-11-13T16:07:00Z">
              <w:tcPr>
                <w:tcW w:w="33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AD03900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39" w:author="Rodriguez Vera, Maria" w:date="2018-11-13T16:07:00Z">
              <w:tcPr>
                <w:tcW w:w="359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127B115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40" w:author="Rodriguez Vera, Maria" w:date="2018-11-13T16:07:00Z">
              <w:tcPr>
                <w:tcW w:w="43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AC144AC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41" w:author="Rodriguez Vera, Maria" w:date="2018-11-13T16:07:00Z">
              <w:tcPr>
                <w:tcW w:w="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37476B7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42" w:author="Rodriguez Vera, Maria" w:date="2018-11-13T16:07:00Z">
              <w:tcPr>
                <w:tcW w:w="43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5FB2A9E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15/06/2022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43" w:author="Rodriguez Vera, Maria" w:date="2018-11-13T16:07:00Z">
              <w:tcPr>
                <w:tcW w:w="44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F9EA49A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15/12/2023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244" w:author="Rodriguez Vera, Maria" w:date="2018-11-13T16:07:00Z">
              <w:tcPr>
                <w:tcW w:w="464" w:type="pct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41D5A12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22156799" w14:textId="77777777" w:rsidTr="001016D6">
        <w:tblPrEx>
          <w:tblW w:w="5000" w:type="pct"/>
          <w:tblPrExChange w:id="245" w:author="Rodriguez Vera, Maria" w:date="2018-11-13T16:07:00Z">
            <w:tblPrEx>
              <w:tblW w:w="5000" w:type="pct"/>
            </w:tblPrEx>
          </w:tblPrExChange>
        </w:tblPrEx>
        <w:trPr>
          <w:trHeight w:val="930"/>
          <w:trPrChange w:id="246" w:author="Rodriguez Vera, Maria" w:date="2018-11-13T16:07:00Z">
            <w:trPr>
              <w:trHeight w:val="930"/>
            </w:trPr>
          </w:trPrChange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  <w:tcPrChange w:id="247" w:author="Rodriguez Vera, Maria" w:date="2018-11-13T16:07:00Z">
              <w:tcPr>
                <w:tcW w:w="10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  <w:hideMark/>
              </w:tcPr>
            </w:tcPrChange>
          </w:tcPr>
          <w:p w14:paraId="1E009EA4" w14:textId="199D6221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Refuerzo </w:t>
            </w:r>
            <w:r w:rsidR="003378C2"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estructural</w:t>
            </w: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 de tanques de Bel Air e implementación de tanques de </w:t>
            </w: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Babiole</w:t>
            </w:r>
            <w:proofErr w:type="spellEnd"/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48" w:author="Rodriguez Vera, Maria" w:date="2018-11-13T16:07:00Z">
              <w:tcPr>
                <w:tcW w:w="54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8D2C110" w14:textId="50047058" w:rsidR="00AA632B" w:rsidRPr="00AA632B" w:rsidRDefault="3AEDAC6A" w:rsidP="3AEDAC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3AEDAC6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2.330.000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49" w:author="Rodriguez Vera, Maria" w:date="2018-11-13T16:07:00Z">
              <w:tcPr>
                <w:tcW w:w="43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845413A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LPI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50" w:author="Rodriguez Vera, Maria" w:date="2018-11-13T16:07:00Z">
              <w:tcPr>
                <w:tcW w:w="33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3E433AC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51" w:author="Rodriguez Vera, Maria" w:date="2018-11-13T16:07:00Z">
              <w:tcPr>
                <w:tcW w:w="359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49F330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52" w:author="Rodriguez Vera, Maria" w:date="2018-11-13T16:07:00Z">
              <w:tcPr>
                <w:tcW w:w="43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A74D8A7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53" w:author="Rodriguez Vera, Maria" w:date="2018-11-13T16:07:00Z">
              <w:tcPr>
                <w:tcW w:w="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FA83AFC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54" w:author="Rodriguez Vera, Maria" w:date="2018-11-13T16:07:00Z">
              <w:tcPr>
                <w:tcW w:w="43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3EBB7DB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15/03/2022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55" w:author="Rodriguez Vera, Maria" w:date="2018-11-13T16:07:00Z">
              <w:tcPr>
                <w:tcW w:w="44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4F90C05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15/12/2023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256" w:author="Rodriguez Vera, Maria" w:date="2018-11-13T16:07:00Z">
              <w:tcPr>
                <w:tcW w:w="464" w:type="pct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14F1641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4E5262F3" w14:textId="77777777" w:rsidTr="001016D6">
        <w:tblPrEx>
          <w:tblW w:w="5000" w:type="pct"/>
          <w:tblPrExChange w:id="257" w:author="Rodriguez Vera, Maria" w:date="2018-11-13T16:07:00Z">
            <w:tblPrEx>
              <w:tblW w:w="5000" w:type="pct"/>
            </w:tblPrEx>
          </w:tblPrExChange>
        </w:tblPrEx>
        <w:trPr>
          <w:trHeight w:val="1395"/>
          <w:trPrChange w:id="258" w:author="Rodriguez Vera, Maria" w:date="2018-11-13T16:07:00Z">
            <w:trPr>
              <w:trHeight w:val="1395"/>
            </w:trPr>
          </w:trPrChange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59" w:author="Rodriguez Vera, Maria" w:date="2018-11-13T16:07:00Z">
              <w:tcPr>
                <w:tcW w:w="10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A3423F6" w14:textId="0C1262C4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Construcción de las redes de distribución de Cabo Haitiano (incluyendo conexiones y kioscos). Lote 1: Complemento Centro. 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60" w:author="Rodriguez Vera, Maria" w:date="2018-11-13T16:07:00Z">
              <w:tcPr>
                <w:tcW w:w="54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D5463DE" w14:textId="38F0A77B" w:rsidR="00AA632B" w:rsidRPr="00AA632B" w:rsidRDefault="3AEDAC6A" w:rsidP="3AEDAC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3AEDAC6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6.000.000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61" w:author="Rodriguez Vera, Maria" w:date="2018-11-13T16:07:00Z">
              <w:tcPr>
                <w:tcW w:w="43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9880AC6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LPI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62" w:author="Rodriguez Vera, Maria" w:date="2018-11-13T16:07:00Z">
              <w:tcPr>
                <w:tcW w:w="33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312209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63" w:author="Rodriguez Vera, Maria" w:date="2018-11-13T16:07:00Z">
              <w:tcPr>
                <w:tcW w:w="359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9788EA7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64" w:author="Rodriguez Vera, Maria" w:date="2018-11-13T16:07:00Z">
              <w:tcPr>
                <w:tcW w:w="43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105820B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65" w:author="Rodriguez Vera, Maria" w:date="2018-11-13T16:07:00Z">
              <w:tcPr>
                <w:tcW w:w="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B5AD6FC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66" w:author="Rodriguez Vera, Maria" w:date="2018-11-13T16:07:00Z">
              <w:tcPr>
                <w:tcW w:w="43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6F6461B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15/03/2019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67" w:author="Rodriguez Vera, Maria" w:date="2018-11-13T16:07:00Z">
              <w:tcPr>
                <w:tcW w:w="44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0EC5B5E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01/12/2021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268" w:author="Rodriguez Vera, Maria" w:date="2018-11-13T16:07:00Z">
              <w:tcPr>
                <w:tcW w:w="464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679EBA8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51E4E614" w14:textId="77777777" w:rsidTr="001016D6">
        <w:tblPrEx>
          <w:tblW w:w="5000" w:type="pct"/>
          <w:tblPrExChange w:id="269" w:author="Rodriguez Vera, Maria" w:date="2018-11-13T16:07:00Z">
            <w:tblPrEx>
              <w:tblW w:w="5000" w:type="pct"/>
            </w:tblPrEx>
          </w:tblPrExChange>
        </w:tblPrEx>
        <w:trPr>
          <w:trHeight w:val="1665"/>
          <w:trPrChange w:id="270" w:author="Rodriguez Vera, Maria" w:date="2018-11-13T16:07:00Z">
            <w:trPr>
              <w:trHeight w:val="1665"/>
            </w:trPr>
          </w:trPrChange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71" w:author="Rodriguez Vera, Maria" w:date="2018-11-13T16:07:00Z">
              <w:tcPr>
                <w:tcW w:w="10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9AAD2BA" w14:textId="6260AD92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Construcción de las redes de distribución de Cabo Haitiano (incluyendo conexiones y kioscos) Lote 2: </w:t>
            </w: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Haut</w:t>
            </w:r>
            <w:proofErr w:type="spellEnd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 du Cap.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72" w:author="Rodriguez Vera, Maria" w:date="2018-11-13T16:07:00Z">
              <w:tcPr>
                <w:tcW w:w="54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9630A3B" w14:textId="05C9CB96" w:rsidR="00AA632B" w:rsidRPr="00AA632B" w:rsidRDefault="3AEDAC6A" w:rsidP="3AEDAC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3AEDAC6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12.000.000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73" w:author="Rodriguez Vera, Maria" w:date="2018-11-13T16:07:00Z">
              <w:tcPr>
                <w:tcW w:w="43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78C390D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LPI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74" w:author="Rodriguez Vera, Maria" w:date="2018-11-13T16:07:00Z">
              <w:tcPr>
                <w:tcW w:w="33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975635E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75" w:author="Rodriguez Vera, Maria" w:date="2018-11-13T16:07:00Z">
              <w:tcPr>
                <w:tcW w:w="359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771D71A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76" w:author="Rodriguez Vera, Maria" w:date="2018-11-13T16:07:00Z">
              <w:tcPr>
                <w:tcW w:w="43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555E500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77" w:author="Rodriguez Vera, Maria" w:date="2018-11-13T16:07:00Z">
              <w:tcPr>
                <w:tcW w:w="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B3F01B2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  <w:tcPrChange w:id="278" w:author="Rodriguez Vera, Maria" w:date="2018-11-13T16:07:00Z">
              <w:tcPr>
                <w:tcW w:w="433" w:type="pct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B30FB8E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15/03/2019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  <w:tcPrChange w:id="279" w:author="Rodriguez Vera, Maria" w:date="2018-11-13T16:07:00Z">
              <w:tcPr>
                <w:tcW w:w="447" w:type="pct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12F5405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01/12/2021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280" w:author="Rodriguez Vera, Maria" w:date="2018-11-13T16:07:00Z">
              <w:tcPr>
                <w:tcW w:w="464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FB7312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4257F44C" w14:textId="77777777" w:rsidTr="001016D6">
        <w:tblPrEx>
          <w:tblW w:w="5000" w:type="pct"/>
          <w:tblPrExChange w:id="281" w:author="Rodriguez Vera, Maria" w:date="2018-11-13T16:07:00Z">
            <w:tblPrEx>
              <w:tblW w:w="5000" w:type="pct"/>
            </w:tblPrEx>
          </w:tblPrExChange>
        </w:tblPrEx>
        <w:trPr>
          <w:trHeight w:val="1740"/>
          <w:trPrChange w:id="282" w:author="Rodriguez Vera, Maria" w:date="2018-11-13T16:07:00Z">
            <w:trPr>
              <w:trHeight w:val="1740"/>
            </w:trPr>
          </w:trPrChange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83" w:author="Rodriguez Vera, Maria" w:date="2018-11-13T16:07:00Z">
              <w:tcPr>
                <w:tcW w:w="10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55B695A" w14:textId="244116E5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Construcción de las redes de distribución de Cabo Haitiano (incluyendo conexiones y kioscos). Lote 3: </w:t>
            </w: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Petite</w:t>
            </w:r>
            <w:proofErr w:type="spellEnd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Anse</w:t>
            </w:r>
            <w:proofErr w:type="spellEnd"/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84" w:author="Rodriguez Vera, Maria" w:date="2018-11-13T16:07:00Z">
              <w:tcPr>
                <w:tcW w:w="54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EE5849A" w14:textId="6C1BA9C5" w:rsidR="00AA632B" w:rsidRPr="00AA632B" w:rsidRDefault="3AEDAC6A" w:rsidP="3AEDAC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3AEDAC6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10.800.000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85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61CD8CB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LPI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86" w:author="Rodriguez Vera, Maria" w:date="2018-11-13T16:07:00Z">
              <w:tcPr>
                <w:tcW w:w="33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BB5BD37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87" w:author="Rodriguez Vera, Maria" w:date="2018-11-13T16:07:00Z">
              <w:tcPr>
                <w:tcW w:w="35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62895CF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88" w:author="Rodriguez Vera, Maria" w:date="2018-11-13T16:07:00Z">
              <w:tcPr>
                <w:tcW w:w="43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E081431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89" w:author="Rodriguez Vera, Maria" w:date="2018-11-13T16:07:00Z">
              <w:tcPr>
                <w:tcW w:w="5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6FB8E8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90" w:author="Rodriguez Vera, Maria" w:date="2018-11-13T16:07:00Z">
              <w:tcPr>
                <w:tcW w:w="43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B973B6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15/03/2019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91" w:author="Rodriguez Vera, Maria" w:date="2018-11-13T16:07:00Z">
              <w:tcPr>
                <w:tcW w:w="44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3CE3236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01/06/2021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292" w:author="Rodriguez Vera, Maria" w:date="2018-11-13T16:07:00Z">
              <w:tcPr>
                <w:tcW w:w="464" w:type="pct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869150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370A2097" w14:textId="77777777" w:rsidTr="001016D6">
        <w:tblPrEx>
          <w:tblW w:w="5000" w:type="pct"/>
          <w:tblPrExChange w:id="293" w:author="Rodriguez Vera, Maria" w:date="2018-11-13T16:07:00Z">
            <w:tblPrEx>
              <w:tblW w:w="5000" w:type="pct"/>
            </w:tblPrEx>
          </w:tblPrExChange>
        </w:tblPrEx>
        <w:trPr>
          <w:trHeight w:val="960"/>
          <w:trPrChange w:id="294" w:author="Rodriguez Vera, Maria" w:date="2018-11-13T16:07:00Z">
            <w:trPr>
              <w:trHeight w:val="960"/>
            </w:trPr>
          </w:trPrChange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95" w:author="Rodriguez Vera, Maria" w:date="2018-11-13T16:07:00Z">
              <w:tcPr>
                <w:tcW w:w="10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343EA24" w14:textId="7777777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Suministro e instalación de redes condominales de agua potable en Cabo Haitiano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96" w:author="Rodriguez Vera, Maria" w:date="2018-11-13T16:07:00Z">
              <w:tcPr>
                <w:tcW w:w="54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F7A3B73" w14:textId="46D7FD67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095FB92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2.170.000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97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F47727C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LPI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98" w:author="Rodriguez Vera, Maria" w:date="2018-11-13T16:07:00Z">
              <w:tcPr>
                <w:tcW w:w="33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2FFD25E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99" w:author="Rodriguez Vera, Maria" w:date="2018-11-13T16:07:00Z">
              <w:tcPr>
                <w:tcW w:w="35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B36396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00" w:author="Rodriguez Vera, Maria" w:date="2018-11-13T16:07:00Z">
              <w:tcPr>
                <w:tcW w:w="43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A44719E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01" w:author="Rodriguez Vera, Maria" w:date="2018-11-13T16:07:00Z">
              <w:tcPr>
                <w:tcW w:w="5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EC78E6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02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8AE83EB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15/09/2019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03" w:author="Rodriguez Vera, Maria" w:date="2018-11-13T16:07:00Z">
              <w:tcPr>
                <w:tcW w:w="447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A07B64C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01/12/2021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304" w:author="Rodriguez Vera, Maria" w:date="2018-11-13T16:07:00Z">
              <w:tcPr>
                <w:tcW w:w="464" w:type="pct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4E9590C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42674631" w14:textId="77777777" w:rsidTr="001016D6">
        <w:tblPrEx>
          <w:tblW w:w="5000" w:type="pct"/>
          <w:tblPrExChange w:id="305" w:author="Rodriguez Vera, Maria" w:date="2018-11-13T16:07:00Z">
            <w:tblPrEx>
              <w:tblW w:w="5000" w:type="pct"/>
            </w:tblPrEx>
          </w:tblPrExChange>
        </w:tblPrEx>
        <w:trPr>
          <w:trHeight w:val="960"/>
          <w:trPrChange w:id="306" w:author="Rodriguez Vera, Maria" w:date="2018-11-13T16:07:00Z">
            <w:trPr>
              <w:trHeight w:val="960"/>
            </w:trPr>
          </w:trPrChange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07" w:author="Rodriguez Vera, Maria" w:date="2018-11-13T16:07:00Z">
              <w:tcPr>
                <w:tcW w:w="10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A9104D1" w14:textId="7777777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Instalación de las conexiones domiciliares correspondientes a la segunda etapa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08" w:author="Rodriguez Vera, Maria" w:date="2018-11-13T16:07:00Z">
              <w:tcPr>
                <w:tcW w:w="54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8729619" w14:textId="391AAB94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095FB92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400.000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09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EF5248E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CP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10" w:author="Rodriguez Vera, Maria" w:date="2018-11-13T16:07:00Z">
              <w:tcPr>
                <w:tcW w:w="33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D8855DE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11" w:author="Rodriguez Vera, Maria" w:date="2018-11-13T16:07:00Z">
              <w:tcPr>
                <w:tcW w:w="35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2531047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12" w:author="Rodriguez Vera, Maria" w:date="2018-11-13T16:07:00Z">
              <w:tcPr>
                <w:tcW w:w="43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7A4131D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13" w:author="Rodriguez Vera, Maria" w:date="2018-11-13T16:07:00Z">
              <w:tcPr>
                <w:tcW w:w="5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C7E1687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14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C332578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01/06/2022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15" w:author="Rodriguez Vera, Maria" w:date="2018-11-13T16:07:00Z">
              <w:tcPr>
                <w:tcW w:w="447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13119C7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01/06/2024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316" w:author="Rodriguez Vera, Maria" w:date="2018-11-13T16:07:00Z">
              <w:tcPr>
                <w:tcW w:w="464" w:type="pct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3B6AF12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1D2025B5" w14:textId="77777777" w:rsidTr="001016D6">
        <w:tblPrEx>
          <w:tblW w:w="5000" w:type="pct"/>
          <w:tblPrExChange w:id="317" w:author="Rodriguez Vera, Maria" w:date="2018-11-13T16:07:00Z">
            <w:tblPrEx>
              <w:tblW w:w="5000" w:type="pct"/>
            </w:tblPrEx>
          </w:tblPrExChange>
        </w:tblPrEx>
        <w:trPr>
          <w:trHeight w:val="1605"/>
          <w:trPrChange w:id="318" w:author="Rodriguez Vera, Maria" w:date="2018-11-13T16:07:00Z">
            <w:trPr>
              <w:trHeight w:val="1605"/>
            </w:trPr>
          </w:trPrChange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19" w:author="Rodriguez Vera, Maria" w:date="2018-11-13T16:07:00Z">
              <w:tcPr>
                <w:tcW w:w="10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EFC9AFF" w14:textId="22E197C4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lastRenderedPageBreak/>
              <w:t xml:space="preserve">Rehabilitación del edificio central de la empresa de agua, área de almacenamiento y oficina comercial en </w:t>
            </w: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Petite</w:t>
            </w:r>
            <w:proofErr w:type="spellEnd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Anse</w:t>
            </w:r>
            <w:proofErr w:type="spellEnd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 (incluyendo diseños finales)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20" w:author="Rodriguez Vera, Maria" w:date="2018-11-13T16:07:00Z">
              <w:tcPr>
                <w:tcW w:w="54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BD2F046" w14:textId="73D9484C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095FB92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830.000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21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658536B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LPN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22" w:author="Rodriguez Vera, Maria" w:date="2018-11-13T16:07:00Z">
              <w:tcPr>
                <w:tcW w:w="33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5850D3B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23" w:author="Rodriguez Vera, Maria" w:date="2018-11-13T16:07:00Z">
              <w:tcPr>
                <w:tcW w:w="35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C5976B7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24" w:author="Rodriguez Vera, Maria" w:date="2018-11-13T16:07:00Z">
              <w:tcPr>
                <w:tcW w:w="43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F2BFBB5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25" w:author="Rodriguez Vera, Maria" w:date="2018-11-13T16:07:00Z">
              <w:tcPr>
                <w:tcW w:w="5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564358E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26" w:author="Rodriguez Vera, Maria" w:date="2018-11-13T16:07:00Z">
              <w:tcPr>
                <w:tcW w:w="43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0676A8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15/06/2020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27" w:author="Rodriguez Vera, Maria" w:date="2018-11-13T16:07:00Z">
              <w:tcPr>
                <w:tcW w:w="44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A6E334D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01/12/2021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328" w:author="Rodriguez Vera, Maria" w:date="2018-11-13T16:07:00Z">
              <w:tcPr>
                <w:tcW w:w="464" w:type="pct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0B2F9A5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03B8660B" w14:textId="77777777" w:rsidTr="001016D6">
        <w:tblPrEx>
          <w:tblW w:w="5000" w:type="pct"/>
          <w:tblPrExChange w:id="329" w:author="Rodriguez Vera, Maria" w:date="2018-11-13T16:07:00Z">
            <w:tblPrEx>
              <w:tblW w:w="5000" w:type="pct"/>
            </w:tblPrEx>
          </w:tblPrExChange>
        </w:tblPrEx>
        <w:trPr>
          <w:trHeight w:val="1605"/>
          <w:trPrChange w:id="330" w:author="Rodriguez Vera, Maria" w:date="2018-11-13T16:07:00Z">
            <w:trPr>
              <w:trHeight w:val="1605"/>
            </w:trPr>
          </w:trPrChange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31" w:author="Rodriguez Vera, Maria" w:date="2018-11-13T16:07:00Z">
              <w:tcPr>
                <w:tcW w:w="10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553407B" w14:textId="72E8F7C2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Construcción de 3 redes </w:t>
            </w: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condomin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i</w:t>
            </w: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ales</w:t>
            </w:r>
            <w:proofErr w:type="spellEnd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 de saneamiento condominial </w:t>
            </w: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semicolectivo</w:t>
            </w:r>
            <w:proofErr w:type="spellEnd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 en el área central de Cabo Haitiano. Lote 1. Proyecto </w:t>
            </w: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pioto</w:t>
            </w:r>
            <w:proofErr w:type="spellEnd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 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32" w:author="Rodriguez Vera, Maria" w:date="2018-11-13T16:07:00Z">
              <w:tcPr>
                <w:tcW w:w="54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5DDA393" w14:textId="26C232D1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095FB92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700.000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33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2D8FFAA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LPN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34" w:author="Rodriguez Vera, Maria" w:date="2018-11-13T16:07:00Z">
              <w:tcPr>
                <w:tcW w:w="33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9D4FE9E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35" w:author="Rodriguez Vera, Maria" w:date="2018-11-13T16:07:00Z">
              <w:tcPr>
                <w:tcW w:w="35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B38AF91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36" w:author="Rodriguez Vera, Maria" w:date="2018-11-13T16:07:00Z">
              <w:tcPr>
                <w:tcW w:w="43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8B4220B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37" w:author="Rodriguez Vera, Maria" w:date="2018-11-13T16:07:00Z">
              <w:tcPr>
                <w:tcW w:w="5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18AEE12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38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9DBD580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01/12/2019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39" w:author="Rodriguez Vera, Maria" w:date="2018-11-13T16:07:00Z">
              <w:tcPr>
                <w:tcW w:w="44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19A4261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01/03/2021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340" w:author="Rodriguez Vera, Maria" w:date="2018-11-13T16:07:00Z">
              <w:tcPr>
                <w:tcW w:w="464" w:type="pct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5F14387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3982CD68" w14:textId="77777777" w:rsidTr="001016D6">
        <w:tblPrEx>
          <w:tblW w:w="5000" w:type="pct"/>
          <w:tblPrExChange w:id="341" w:author="Rodriguez Vera, Maria" w:date="2018-11-13T16:07:00Z">
            <w:tblPrEx>
              <w:tblW w:w="5000" w:type="pct"/>
            </w:tblPrEx>
          </w:tblPrExChange>
        </w:tblPrEx>
        <w:trPr>
          <w:trHeight w:val="1605"/>
          <w:trPrChange w:id="342" w:author="Rodriguez Vera, Maria" w:date="2018-11-13T16:07:00Z">
            <w:trPr>
              <w:trHeight w:val="1605"/>
            </w:trPr>
          </w:trPrChange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43" w:author="Rodriguez Vera, Maria" w:date="2018-11-13T16:07:00Z">
              <w:tcPr>
                <w:tcW w:w="10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42F58DC" w14:textId="09D5D430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Construcción de 3 redes </w:t>
            </w: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condomin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i</w:t>
            </w: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ales</w:t>
            </w:r>
            <w:proofErr w:type="spellEnd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 de saneamiento condominial </w:t>
            </w: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semicolectivo</w:t>
            </w:r>
            <w:proofErr w:type="spellEnd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 en el área central de Cabo Haitiano. Lote 2. Proyecto piloto 2.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44" w:author="Rodriguez Vera, Maria" w:date="2018-11-13T16:07:00Z">
              <w:tcPr>
                <w:tcW w:w="54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770D7D9" w14:textId="68BF756D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095FB92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700.000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45" w:author="Rodriguez Vera, Maria" w:date="2018-11-13T16:07:00Z">
              <w:tcPr>
                <w:tcW w:w="43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F157732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LPN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46" w:author="Rodriguez Vera, Maria" w:date="2018-11-13T16:07:00Z">
              <w:tcPr>
                <w:tcW w:w="33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58AB16C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47" w:author="Rodriguez Vera, Maria" w:date="2018-11-13T16:07:00Z">
              <w:tcPr>
                <w:tcW w:w="359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4C56A9A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48" w:author="Rodriguez Vera, Maria" w:date="2018-11-13T16:07:00Z">
              <w:tcPr>
                <w:tcW w:w="43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4978538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49" w:author="Rodriguez Vera, Maria" w:date="2018-11-13T16:07:00Z">
              <w:tcPr>
                <w:tcW w:w="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3DE5EB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50" w:author="Rodriguez Vera, Maria" w:date="2018-11-13T16:07:00Z">
              <w:tcPr>
                <w:tcW w:w="43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4E4036B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01/12/2019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51" w:author="Rodriguez Vera, Maria" w:date="2018-11-13T16:07:00Z">
              <w:tcPr>
                <w:tcW w:w="44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A640C8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01/03/2021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352" w:author="Rodriguez Vera, Maria" w:date="2018-11-13T16:07:00Z">
              <w:tcPr>
                <w:tcW w:w="464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B410C53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62883942" w14:textId="77777777" w:rsidTr="001016D6">
        <w:tblPrEx>
          <w:tblW w:w="5000" w:type="pct"/>
          <w:tblPrExChange w:id="353" w:author="Rodriguez Vera, Maria" w:date="2018-11-13T16:07:00Z">
            <w:tblPrEx>
              <w:tblW w:w="5000" w:type="pct"/>
            </w:tblPrEx>
          </w:tblPrExChange>
        </w:tblPrEx>
        <w:trPr>
          <w:trHeight w:val="1440"/>
          <w:trPrChange w:id="354" w:author="Rodriguez Vera, Maria" w:date="2018-11-13T16:07:00Z">
            <w:trPr>
              <w:trHeight w:val="1440"/>
            </w:trPr>
          </w:trPrChange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55" w:author="Rodriguez Vera, Maria" w:date="2018-11-13T16:07:00Z">
              <w:tcPr>
                <w:tcW w:w="10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A0ECEFE" w14:textId="26C91223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Construcción de 3 redes condomin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a</w:t>
            </w: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les de saneamiento condominial </w:t>
            </w: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semicolectivo</w:t>
            </w:r>
            <w:proofErr w:type="spellEnd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 en el área central de Cabo Haitiano. Lote 3. Proyecto piloto 3.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56" w:author="Rodriguez Vera, Maria" w:date="2018-11-13T16:07:00Z">
              <w:tcPr>
                <w:tcW w:w="54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527D9A9" w14:textId="09DEA837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095FB92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700.000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57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4D61E1B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LPN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58" w:author="Rodriguez Vera, Maria" w:date="2018-11-13T16:07:00Z">
              <w:tcPr>
                <w:tcW w:w="33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54DD95C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59" w:author="Rodriguez Vera, Maria" w:date="2018-11-13T16:07:00Z">
              <w:tcPr>
                <w:tcW w:w="35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6987976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60" w:author="Rodriguez Vera, Maria" w:date="2018-11-13T16:07:00Z">
              <w:tcPr>
                <w:tcW w:w="43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27871F1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61" w:author="Rodriguez Vera, Maria" w:date="2018-11-13T16:07:00Z">
              <w:tcPr>
                <w:tcW w:w="5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1B80EBB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62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D19F028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01/12/2019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63" w:author="Rodriguez Vera, Maria" w:date="2018-11-13T16:07:00Z">
              <w:tcPr>
                <w:tcW w:w="447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71EE84D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01/03/2021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364" w:author="Rodriguez Vera, Maria" w:date="2018-11-13T16:07:00Z">
              <w:tcPr>
                <w:tcW w:w="464" w:type="pct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7C2AD89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19EC9357" w14:textId="77777777" w:rsidTr="001016D6">
        <w:tblPrEx>
          <w:tblW w:w="5000" w:type="pct"/>
          <w:tblPrExChange w:id="365" w:author="Rodriguez Vera, Maria" w:date="2018-11-13T16:07:00Z">
            <w:tblPrEx>
              <w:tblW w:w="5000" w:type="pct"/>
            </w:tblPrEx>
          </w:tblPrExChange>
        </w:tblPrEx>
        <w:trPr>
          <w:trHeight w:val="990"/>
          <w:trPrChange w:id="366" w:author="Rodriguez Vera, Maria" w:date="2018-11-13T16:07:00Z">
            <w:trPr>
              <w:trHeight w:val="990"/>
            </w:trPr>
          </w:trPrChange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  <w:tcPrChange w:id="367" w:author="Rodriguez Vera, Maria" w:date="2018-11-13T16:07:00Z">
              <w:tcPr>
                <w:tcW w:w="10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  <w:hideMark/>
              </w:tcPr>
            </w:tcPrChange>
          </w:tcPr>
          <w:p w14:paraId="1F0986AD" w14:textId="0488D394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Construcción de sistemas de agua potable en áreas urbanas del Norte de Haití. Ciudad Norte 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68" w:author="Rodriguez Vera, Maria" w:date="2018-11-13T16:07:00Z">
              <w:tcPr>
                <w:tcW w:w="54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B804B53" w14:textId="7988C17F" w:rsidR="00AA632B" w:rsidRPr="00AA632B" w:rsidRDefault="3AEDAC6A" w:rsidP="3AEDAC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3AEDAC6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2.000.000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69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3D69D00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LPI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70" w:author="Rodriguez Vera, Maria" w:date="2018-11-13T16:07:00Z">
              <w:tcPr>
                <w:tcW w:w="33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B51C76B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71" w:author="Rodriguez Vera, Maria" w:date="2018-11-13T16:07:00Z">
              <w:tcPr>
                <w:tcW w:w="35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B5C131B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72" w:author="Rodriguez Vera, Maria" w:date="2018-11-13T16:07:00Z">
              <w:tcPr>
                <w:tcW w:w="43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655FEB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73" w:author="Rodriguez Vera, Maria" w:date="2018-11-13T16:07:00Z">
              <w:tcPr>
                <w:tcW w:w="5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C18F7A9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74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4E1F80B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01/06/2020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75" w:author="Rodriguez Vera, Maria" w:date="2018-11-13T16:07:00Z">
              <w:tcPr>
                <w:tcW w:w="447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BF59C55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01/12/2021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376" w:author="Rodriguez Vera, Maria" w:date="2018-11-13T16:07:00Z">
              <w:tcPr>
                <w:tcW w:w="464" w:type="pct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87B36A8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3543E12E" w14:textId="77777777" w:rsidTr="001016D6">
        <w:tblPrEx>
          <w:tblW w:w="5000" w:type="pct"/>
          <w:tblPrExChange w:id="377" w:author="Rodriguez Vera, Maria" w:date="2018-11-13T16:07:00Z">
            <w:tblPrEx>
              <w:tblW w:w="5000" w:type="pct"/>
            </w:tblPrEx>
          </w:tblPrExChange>
        </w:tblPrEx>
        <w:trPr>
          <w:trHeight w:val="975"/>
          <w:trPrChange w:id="378" w:author="Rodriguez Vera, Maria" w:date="2018-11-13T16:07:00Z">
            <w:trPr>
              <w:trHeight w:val="975"/>
            </w:trPr>
          </w:trPrChange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  <w:tcPrChange w:id="379" w:author="Rodriguez Vera, Maria" w:date="2018-11-13T16:07:00Z">
              <w:tcPr>
                <w:tcW w:w="10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  <w:hideMark/>
              </w:tcPr>
            </w:tcPrChange>
          </w:tcPr>
          <w:p w14:paraId="23DD2EF3" w14:textId="5591FC7B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Construcción de sistemas de agua potable en áreas urbanas del Norte de Haití. Ciudad Norte 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80" w:author="Rodriguez Vera, Maria" w:date="2018-11-13T16:07:00Z">
              <w:tcPr>
                <w:tcW w:w="54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75ED88C" w14:textId="4E583185" w:rsidR="00AA632B" w:rsidRPr="00AA632B" w:rsidRDefault="3AEDAC6A" w:rsidP="3AEDAC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3AEDAC6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3.000.000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81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CA65C83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LPI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82" w:author="Rodriguez Vera, Maria" w:date="2018-11-13T16:07:00Z">
              <w:tcPr>
                <w:tcW w:w="33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537C58F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83" w:author="Rodriguez Vera, Maria" w:date="2018-11-13T16:07:00Z">
              <w:tcPr>
                <w:tcW w:w="35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7A2F317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84" w:author="Rodriguez Vera, Maria" w:date="2018-11-13T16:07:00Z">
              <w:tcPr>
                <w:tcW w:w="43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15481AA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85" w:author="Rodriguez Vera, Maria" w:date="2018-11-13T16:07:00Z">
              <w:tcPr>
                <w:tcW w:w="5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1FF151A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86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1D93EB8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01/12/2020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87" w:author="Rodriguez Vera, Maria" w:date="2018-11-13T16:07:00Z">
              <w:tcPr>
                <w:tcW w:w="447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647DC22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01/06/2022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388" w:author="Rodriguez Vera, Maria" w:date="2018-11-13T16:07:00Z">
              <w:tcPr>
                <w:tcW w:w="464" w:type="pct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DD4BC2E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5A8CA5F2" w14:textId="77777777" w:rsidTr="001016D6">
        <w:tblPrEx>
          <w:tblW w:w="5000" w:type="pct"/>
          <w:tblPrExChange w:id="389" w:author="Rodriguez Vera, Maria" w:date="2018-11-13T16:07:00Z">
            <w:tblPrEx>
              <w:tblW w:w="5000" w:type="pct"/>
            </w:tblPrEx>
          </w:tblPrExChange>
        </w:tblPrEx>
        <w:trPr>
          <w:trHeight w:val="1005"/>
          <w:trPrChange w:id="390" w:author="Rodriguez Vera, Maria" w:date="2018-11-13T16:07:00Z">
            <w:trPr>
              <w:trHeight w:val="1005"/>
            </w:trPr>
          </w:trPrChange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  <w:tcPrChange w:id="391" w:author="Rodriguez Vera, Maria" w:date="2018-11-13T16:07:00Z">
              <w:tcPr>
                <w:tcW w:w="10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  <w:hideMark/>
              </w:tcPr>
            </w:tcPrChange>
          </w:tcPr>
          <w:p w14:paraId="08228050" w14:textId="30ED07BC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Construcción de sistemas de agua potable en áreas urbanas del Norte de Haití. Ciudad Norte 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92" w:author="Rodriguez Vera, Maria" w:date="2018-11-13T16:07:00Z">
              <w:tcPr>
                <w:tcW w:w="54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EA129AF" w14:textId="321D0DAD" w:rsidR="00AA632B" w:rsidRPr="00AA632B" w:rsidRDefault="3AEDAC6A" w:rsidP="3AEDAC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3AEDAC6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3.000.000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93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7C8EBA3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LPI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94" w:author="Rodriguez Vera, Maria" w:date="2018-11-13T16:07:00Z">
              <w:tcPr>
                <w:tcW w:w="33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204B23A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95" w:author="Rodriguez Vera, Maria" w:date="2018-11-13T16:07:00Z">
              <w:tcPr>
                <w:tcW w:w="35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93653C8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96" w:author="Rodriguez Vera, Maria" w:date="2018-11-13T16:07:00Z">
              <w:tcPr>
                <w:tcW w:w="43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438EB1B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97" w:author="Rodriguez Vera, Maria" w:date="2018-11-13T16:07:00Z">
              <w:tcPr>
                <w:tcW w:w="5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6A067A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98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2B4C9BC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01/12/2020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99" w:author="Rodriguez Vera, Maria" w:date="2018-11-13T16:07:00Z">
              <w:tcPr>
                <w:tcW w:w="447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CABEBE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01/06/2022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400" w:author="Rodriguez Vera, Maria" w:date="2018-11-13T16:07:00Z">
              <w:tcPr>
                <w:tcW w:w="464" w:type="pct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A856551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3B10CCF6" w14:textId="77777777" w:rsidTr="001016D6">
        <w:tblPrEx>
          <w:tblW w:w="5000" w:type="pct"/>
          <w:tblPrExChange w:id="401" w:author="Rodriguez Vera, Maria" w:date="2018-11-13T16:07:00Z">
            <w:tblPrEx>
              <w:tblW w:w="5000" w:type="pct"/>
            </w:tblPrEx>
          </w:tblPrExChange>
        </w:tblPrEx>
        <w:trPr>
          <w:trHeight w:val="975"/>
          <w:trPrChange w:id="402" w:author="Rodriguez Vera, Maria" w:date="2018-11-13T16:07:00Z">
            <w:trPr>
              <w:trHeight w:val="975"/>
            </w:trPr>
          </w:trPrChange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  <w:tcPrChange w:id="403" w:author="Rodriguez Vera, Maria" w:date="2018-11-13T16:07:00Z">
              <w:tcPr>
                <w:tcW w:w="10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  <w:hideMark/>
              </w:tcPr>
            </w:tcPrChange>
          </w:tcPr>
          <w:p w14:paraId="60C726BA" w14:textId="50BBBF20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Construcción de sistemas de agua potable en áreas urbanas del Norte de Haití. Ciudad Norte 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04" w:author="Rodriguez Vera, Maria" w:date="2018-11-13T16:07:00Z">
              <w:tcPr>
                <w:tcW w:w="54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325AA66" w14:textId="79E6F2A3" w:rsidR="00AA632B" w:rsidRPr="00AA632B" w:rsidRDefault="3AEDAC6A" w:rsidP="3AEDAC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3AEDAC6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3.000.000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05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706FC6B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LPI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06" w:author="Rodriguez Vera, Maria" w:date="2018-11-13T16:07:00Z">
              <w:tcPr>
                <w:tcW w:w="33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20E8E42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07" w:author="Rodriguez Vera, Maria" w:date="2018-11-13T16:07:00Z">
              <w:tcPr>
                <w:tcW w:w="35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3743758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08" w:author="Rodriguez Vera, Maria" w:date="2018-11-13T16:07:00Z">
              <w:tcPr>
                <w:tcW w:w="43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C7BFBBE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09" w:author="Rodriguez Vera, Maria" w:date="2018-11-13T16:07:00Z">
              <w:tcPr>
                <w:tcW w:w="5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B757A85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10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4EA19A1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01/06/2021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11" w:author="Rodriguez Vera, Maria" w:date="2018-11-13T16:07:00Z">
              <w:tcPr>
                <w:tcW w:w="447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3E6231C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01/03/2023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412" w:author="Rodriguez Vera, Maria" w:date="2018-11-13T16:07:00Z">
              <w:tcPr>
                <w:tcW w:w="464" w:type="pct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EDDB90C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78C6AA54" w14:textId="77777777" w:rsidTr="001016D6">
        <w:tblPrEx>
          <w:tblW w:w="5000" w:type="pct"/>
          <w:tblPrExChange w:id="413" w:author="Rodriguez Vera, Maria" w:date="2018-11-13T16:07:00Z">
            <w:tblPrEx>
              <w:tblW w:w="5000" w:type="pct"/>
            </w:tblPrEx>
          </w:tblPrExChange>
        </w:tblPrEx>
        <w:trPr>
          <w:trHeight w:val="975"/>
          <w:trPrChange w:id="414" w:author="Rodriguez Vera, Maria" w:date="2018-11-13T16:07:00Z">
            <w:trPr>
              <w:trHeight w:val="975"/>
            </w:trPr>
          </w:trPrChange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  <w:tcPrChange w:id="415" w:author="Rodriguez Vera, Maria" w:date="2018-11-13T16:07:00Z">
              <w:tcPr>
                <w:tcW w:w="10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  <w:hideMark/>
              </w:tcPr>
            </w:tcPrChange>
          </w:tcPr>
          <w:p w14:paraId="0E93DDC6" w14:textId="097785DB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lastRenderedPageBreak/>
              <w:t>Construcción de sistemas de agua potable en áreas urbanas del Norte de Haití. Ciudad Norte 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16" w:author="Rodriguez Vera, Maria" w:date="2018-11-13T16:07:00Z">
              <w:tcPr>
                <w:tcW w:w="54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9AFB7B1" w14:textId="58A696B6" w:rsidR="00AA632B" w:rsidRPr="00AA632B" w:rsidRDefault="3AEDAC6A" w:rsidP="3AEDAC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3AEDAC6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3.000.000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17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526D512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LPI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18" w:author="Rodriguez Vera, Maria" w:date="2018-11-13T16:07:00Z">
              <w:tcPr>
                <w:tcW w:w="33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DC8F039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19" w:author="Rodriguez Vera, Maria" w:date="2018-11-13T16:07:00Z">
              <w:tcPr>
                <w:tcW w:w="35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0B4AEFF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20" w:author="Rodriguez Vera, Maria" w:date="2018-11-13T16:07:00Z">
              <w:tcPr>
                <w:tcW w:w="43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EAA42E1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21" w:author="Rodriguez Vera, Maria" w:date="2018-11-13T16:07:00Z">
              <w:tcPr>
                <w:tcW w:w="5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4D48E32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22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96019EA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01/06/2021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23" w:author="Rodriguez Vera, Maria" w:date="2018-11-13T16:07:00Z">
              <w:tcPr>
                <w:tcW w:w="447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6CEE25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01/03/2023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424" w:author="Rodriguez Vera, Maria" w:date="2018-11-13T16:07:00Z">
              <w:tcPr>
                <w:tcW w:w="464" w:type="pct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9CD6C76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5BCA0F94" w14:textId="77777777" w:rsidTr="001016D6">
        <w:tblPrEx>
          <w:tblW w:w="5000" w:type="pct"/>
          <w:tblPrExChange w:id="425" w:author="Rodriguez Vera, Maria" w:date="2018-11-13T16:07:00Z">
            <w:tblPrEx>
              <w:tblW w:w="5000" w:type="pct"/>
            </w:tblPrEx>
          </w:tblPrExChange>
        </w:tblPrEx>
        <w:trPr>
          <w:trHeight w:val="1050"/>
          <w:trPrChange w:id="426" w:author="Rodriguez Vera, Maria" w:date="2018-11-13T16:07:00Z">
            <w:trPr>
              <w:trHeight w:val="1050"/>
            </w:trPr>
          </w:trPrChange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  <w:tcPrChange w:id="427" w:author="Rodriguez Vera, Maria" w:date="2018-11-13T16:07:00Z">
              <w:tcPr>
                <w:tcW w:w="10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  <w:hideMark/>
              </w:tcPr>
            </w:tcPrChange>
          </w:tcPr>
          <w:p w14:paraId="788152F2" w14:textId="230A8CB2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Con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s</w:t>
            </w: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trucción y rehabilitación de los sistemas de agua potable de agua potable de Gonaïves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28" w:author="Rodriguez Vera, Maria" w:date="2018-11-13T16:07:00Z">
              <w:tcPr>
                <w:tcW w:w="54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45806A0" w14:textId="57E97C51" w:rsidR="00AA632B" w:rsidRPr="00AA632B" w:rsidRDefault="3AEDAC6A" w:rsidP="3AEDAC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3AEDAC6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13.980.000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29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002F395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LPI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30" w:author="Rodriguez Vera, Maria" w:date="2018-11-13T16:07:00Z">
              <w:tcPr>
                <w:tcW w:w="33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C474B3B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31" w:author="Rodriguez Vera, Maria" w:date="2018-11-13T16:07:00Z">
              <w:tcPr>
                <w:tcW w:w="35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61E07CD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32" w:author="Rodriguez Vera, Maria" w:date="2018-11-13T16:07:00Z">
              <w:tcPr>
                <w:tcW w:w="43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91E167E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33" w:author="Rodriguez Vera, Maria" w:date="2018-11-13T16:07:00Z">
              <w:tcPr>
                <w:tcW w:w="5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251C381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34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5C5FCA3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01/06/2020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35" w:author="Rodriguez Vera, Maria" w:date="2018-11-13T16:07:00Z">
              <w:tcPr>
                <w:tcW w:w="447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779CBB6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01/12/2021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436" w:author="Rodriguez Vera, Maria" w:date="2018-11-13T16:07:00Z">
              <w:tcPr>
                <w:tcW w:w="464" w:type="pct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688DE6E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4E460F46" w14:textId="77777777" w:rsidTr="001016D6">
        <w:tblPrEx>
          <w:tblW w:w="5000" w:type="pct"/>
          <w:tblPrExChange w:id="437" w:author="Rodriguez Vera, Maria" w:date="2018-11-13T16:07:00Z">
            <w:tblPrEx>
              <w:tblW w:w="5000" w:type="pct"/>
            </w:tblPrEx>
          </w:tblPrExChange>
        </w:tblPrEx>
        <w:trPr>
          <w:trHeight w:val="705"/>
          <w:trPrChange w:id="438" w:author="Rodriguez Vera, Maria" w:date="2018-11-13T16:07:00Z">
            <w:trPr>
              <w:trHeight w:val="705"/>
            </w:trPr>
          </w:trPrChange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39" w:author="Rodriguez Vera, Maria" w:date="2018-11-13T16:07:00Z">
              <w:tcPr>
                <w:tcW w:w="10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1C49700" w14:textId="11DC5BE6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Proyecto piloto de saneamiento en Gonaïves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40" w:author="Rodriguez Vera, Maria" w:date="2018-11-13T16:07:00Z">
              <w:tcPr>
                <w:tcW w:w="54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DE1CCF8" w14:textId="6717A9A1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095FB92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500.000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41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A810435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LPI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42" w:author="Rodriguez Vera, Maria" w:date="2018-11-13T16:07:00Z">
              <w:tcPr>
                <w:tcW w:w="33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28B5559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43" w:author="Rodriguez Vera, Maria" w:date="2018-11-13T16:07:00Z">
              <w:tcPr>
                <w:tcW w:w="35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65606FA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44" w:author="Rodriguez Vera, Maria" w:date="2018-11-13T16:07:00Z">
              <w:tcPr>
                <w:tcW w:w="43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D56A83E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45" w:author="Rodriguez Vera, Maria" w:date="2018-11-13T16:07:00Z">
              <w:tcPr>
                <w:tcW w:w="5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0814370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46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A0515A0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01/06/2022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47" w:author="Rodriguez Vera, Maria" w:date="2018-11-13T16:07:00Z">
              <w:tcPr>
                <w:tcW w:w="447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01B7139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01/12/2023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448" w:author="Rodriguez Vera, Maria" w:date="2018-11-13T16:07:00Z">
              <w:tcPr>
                <w:tcW w:w="464" w:type="pct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7D33FDF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5D668854" w14:textId="77777777" w:rsidTr="001016D6">
        <w:tblPrEx>
          <w:tblW w:w="5000" w:type="pct"/>
          <w:tblPrExChange w:id="449" w:author="Rodriguez Vera, Maria" w:date="2018-11-13T16:07:00Z">
            <w:tblPrEx>
              <w:tblW w:w="5000" w:type="pct"/>
            </w:tblPrEx>
          </w:tblPrExChange>
        </w:tblPrEx>
        <w:trPr>
          <w:trHeight w:val="1230"/>
          <w:trPrChange w:id="450" w:author="Rodriguez Vera, Maria" w:date="2018-11-13T16:07:00Z">
            <w:trPr>
              <w:trHeight w:val="1230"/>
            </w:trPr>
          </w:trPrChange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51" w:author="Rodriguez Vera, Maria" w:date="2018-11-13T16:07:00Z">
              <w:tcPr>
                <w:tcW w:w="10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0C4D249" w14:textId="7777777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Proyectos piloto de saneamiento en otras ciudades cubiertas por el programa (Port de </w:t>
            </w: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Paix</w:t>
            </w:r>
            <w:proofErr w:type="spellEnd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Ouanaminthe</w:t>
            </w:r>
            <w:proofErr w:type="spellEnd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 y Jacmel)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52" w:author="Rodriguez Vera, Maria" w:date="2018-11-13T16:07:00Z">
              <w:tcPr>
                <w:tcW w:w="54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9C41CE6" w14:textId="501FC737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095FB92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500.000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53" w:author="Rodriguez Vera, Maria" w:date="2018-11-13T16:07:00Z">
              <w:tcPr>
                <w:tcW w:w="43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395906E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LPI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54" w:author="Rodriguez Vera, Maria" w:date="2018-11-13T16:07:00Z">
              <w:tcPr>
                <w:tcW w:w="33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BD27C8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55" w:author="Rodriguez Vera, Maria" w:date="2018-11-13T16:07:00Z">
              <w:tcPr>
                <w:tcW w:w="359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4FFA266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56" w:author="Rodriguez Vera, Maria" w:date="2018-11-13T16:07:00Z">
              <w:tcPr>
                <w:tcW w:w="43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E062A1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57" w:author="Rodriguez Vera, Maria" w:date="2018-11-13T16:07:00Z">
              <w:tcPr>
                <w:tcW w:w="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D890108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58" w:author="Rodriguez Vera, Maria" w:date="2018-11-13T16:07:00Z">
              <w:tcPr>
                <w:tcW w:w="43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BF9597D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01/12/2022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59" w:author="Rodriguez Vera, Maria" w:date="2018-11-13T16:07:00Z">
              <w:tcPr>
                <w:tcW w:w="44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7EAD220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01/03/2024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460" w:author="Rodriguez Vera, Maria" w:date="2018-11-13T16:07:00Z">
              <w:tcPr>
                <w:tcW w:w="464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68BD491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:rsidDel="001016D6" w14:paraId="77028E0D" w14:textId="79629678" w:rsidTr="001016D6">
        <w:tblPrEx>
          <w:tblW w:w="5000" w:type="pct"/>
          <w:tblPrExChange w:id="461" w:author="Rodriguez Vera, Maria" w:date="2018-11-13T16:07:00Z">
            <w:tblPrEx>
              <w:tblW w:w="5000" w:type="pct"/>
            </w:tblPrEx>
          </w:tblPrExChange>
        </w:tblPrEx>
        <w:trPr>
          <w:trHeight w:val="1665"/>
          <w:del w:id="462" w:author="Rodriguez Vera, Maria" w:date="2018-11-13T16:07:00Z"/>
          <w:trPrChange w:id="463" w:author="Rodriguez Vera, Maria" w:date="2018-11-13T16:07:00Z">
            <w:trPr>
              <w:trHeight w:val="1665"/>
            </w:trPr>
          </w:trPrChange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tcPrChange w:id="464" w:author="Rodriguez Vera, Maria" w:date="2018-11-13T16:07:00Z">
              <w:tcPr>
                <w:tcW w:w="10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</w:tcPrChange>
          </w:tcPr>
          <w:p w14:paraId="4188ED8F" w14:textId="0CBEABF6" w:rsidR="00AA632B" w:rsidRPr="00AA632B" w:rsidDel="001016D6" w:rsidRDefault="00AA632B" w:rsidP="00AA632B">
            <w:pPr>
              <w:spacing w:after="0" w:line="240" w:lineRule="auto"/>
              <w:rPr>
                <w:del w:id="465" w:author="Rodriguez Vera, Maria" w:date="2018-11-13T16:07:00Z"/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del w:id="466" w:author="Rodriguez Vera, Maria" w:date="2018-11-13T16:07:00Z">
              <w:r w:rsidRPr="00AA632B" w:rsidDel="001016D6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"/>
                </w:rPr>
                <w:delText>Obras correspondientes a la realización de medidas de rápido impacto en las empresas de agua de Haití (Jacmel, Les Cayes, Ouanaminthe y Port de Paix)</w:delText>
              </w:r>
            </w:del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467" w:author="Rodriguez Vera, Maria" w:date="2018-11-13T16:07:00Z">
              <w:tcPr>
                <w:tcW w:w="54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3D0E6822" w14:textId="09D7A73B" w:rsidR="00AA632B" w:rsidRPr="00AA632B" w:rsidDel="001016D6" w:rsidRDefault="3AEDAC6A" w:rsidP="3AEDAC6A">
            <w:pPr>
              <w:spacing w:after="0" w:line="240" w:lineRule="auto"/>
              <w:jc w:val="right"/>
              <w:rPr>
                <w:del w:id="468" w:author="Rodriguez Vera, Maria" w:date="2018-11-13T16:07:00Z"/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del w:id="469" w:author="Rodriguez Vera, Maria" w:date="2018-11-13T16:07:00Z">
              <w:r w:rsidRPr="3AEDAC6A" w:rsidDel="001016D6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s-ES"/>
                </w:rPr>
                <w:delText>3.200.000</w:delText>
              </w:r>
            </w:del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470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6CBDAA61" w14:textId="31373204" w:rsidR="00AA632B" w:rsidRPr="00AA632B" w:rsidDel="001016D6" w:rsidRDefault="00AA632B" w:rsidP="00AA632B">
            <w:pPr>
              <w:spacing w:after="0" w:line="240" w:lineRule="auto"/>
              <w:jc w:val="center"/>
              <w:rPr>
                <w:del w:id="471" w:author="Rodriguez Vera, Maria" w:date="2018-11-13T16:07:00Z"/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del w:id="472" w:author="Rodriguez Vera, Maria" w:date="2018-11-13T16:07:00Z">
              <w:r w:rsidRPr="00AA632B" w:rsidDel="001016D6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"/>
                </w:rPr>
                <w:delText>LPI</w:delText>
              </w:r>
            </w:del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473" w:author="Rodriguez Vera, Maria" w:date="2018-11-13T16:07:00Z">
              <w:tcPr>
                <w:tcW w:w="33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433E36C3" w14:textId="2D86840B" w:rsidR="00AA632B" w:rsidRPr="00AA632B" w:rsidDel="001016D6" w:rsidRDefault="00AA632B" w:rsidP="00AA632B">
            <w:pPr>
              <w:spacing w:after="0" w:line="240" w:lineRule="auto"/>
              <w:jc w:val="center"/>
              <w:rPr>
                <w:del w:id="474" w:author="Rodriguez Vera, Maria" w:date="2018-11-13T16:07:00Z"/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del w:id="475" w:author="Rodriguez Vera, Maria" w:date="2018-11-13T16:07:00Z">
              <w:r w:rsidRPr="00AA632B" w:rsidDel="001016D6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"/>
                </w:rPr>
                <w:delText>exante</w:delText>
              </w:r>
            </w:del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476" w:author="Rodriguez Vera, Maria" w:date="2018-11-13T16:07:00Z">
              <w:tcPr>
                <w:tcW w:w="35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44C7A37E" w14:textId="1C846381" w:rsidR="00AA632B" w:rsidRPr="00AA632B" w:rsidDel="001016D6" w:rsidRDefault="00AA632B" w:rsidP="00AA632B">
            <w:pPr>
              <w:spacing w:after="0" w:line="240" w:lineRule="auto"/>
              <w:jc w:val="center"/>
              <w:rPr>
                <w:del w:id="477" w:author="Rodriguez Vera, Maria" w:date="2018-11-13T16:07:00Z"/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del w:id="478" w:author="Rodriguez Vera, Maria" w:date="2018-11-13T16:07:00Z">
              <w:r w:rsidRPr="00AA632B" w:rsidDel="001016D6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"/>
                </w:rPr>
                <w:delText>100%</w:delText>
              </w:r>
            </w:del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479" w:author="Rodriguez Vera, Maria" w:date="2018-11-13T16:07:00Z">
              <w:tcPr>
                <w:tcW w:w="43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39D7EBA5" w14:textId="1DEA069C" w:rsidR="00AA632B" w:rsidRPr="00AA632B" w:rsidDel="001016D6" w:rsidRDefault="00AA632B" w:rsidP="00AA632B">
            <w:pPr>
              <w:spacing w:after="0" w:line="240" w:lineRule="auto"/>
              <w:jc w:val="center"/>
              <w:rPr>
                <w:del w:id="480" w:author="Rodriguez Vera, Maria" w:date="2018-11-13T16:07:00Z"/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del w:id="481" w:author="Rodriguez Vera, Maria" w:date="2018-11-13T16:07:00Z">
              <w:r w:rsidRPr="00AA632B" w:rsidDel="001016D6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"/>
                </w:rPr>
                <w:delText>0%</w:delText>
              </w:r>
            </w:del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482" w:author="Rodriguez Vera, Maria" w:date="2018-11-13T16:07:00Z">
              <w:tcPr>
                <w:tcW w:w="5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2B77EEBC" w14:textId="360C51BC" w:rsidR="00AA632B" w:rsidRPr="00AA632B" w:rsidDel="001016D6" w:rsidRDefault="00AA632B" w:rsidP="00AA632B">
            <w:pPr>
              <w:spacing w:after="0" w:line="240" w:lineRule="auto"/>
              <w:jc w:val="center"/>
              <w:rPr>
                <w:del w:id="483" w:author="Rodriguez Vera, Maria" w:date="2018-11-13T16:07:00Z"/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del w:id="484" w:author="Rodriguez Vera, Maria" w:date="2018-11-13T16:07:00Z">
              <w:r w:rsidRPr="00AA632B" w:rsidDel="001016D6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"/>
                </w:rPr>
                <w:delText>No</w:delText>
              </w:r>
            </w:del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485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330E7B50" w14:textId="11A86294" w:rsidR="00AA632B" w:rsidRPr="00AA632B" w:rsidDel="001016D6" w:rsidRDefault="00AA632B" w:rsidP="00AA632B">
            <w:pPr>
              <w:spacing w:after="0" w:line="240" w:lineRule="auto"/>
              <w:jc w:val="center"/>
              <w:rPr>
                <w:del w:id="486" w:author="Rodriguez Vera, Maria" w:date="2018-11-13T16:07:00Z"/>
                <w:rFonts w:ascii="Arial" w:eastAsia="Times New Roman" w:hAnsi="Arial" w:cs="Arial"/>
                <w:sz w:val="18"/>
                <w:szCs w:val="18"/>
                <w:lang w:val="es-ES"/>
              </w:rPr>
            </w:pPr>
            <w:del w:id="487" w:author="Rodriguez Vera, Maria" w:date="2018-11-13T16:07:00Z">
              <w:r w:rsidRPr="00AA632B" w:rsidDel="001016D6">
                <w:rPr>
                  <w:rFonts w:ascii="Arial" w:eastAsia="Times New Roman" w:hAnsi="Arial" w:cs="Arial"/>
                  <w:sz w:val="18"/>
                  <w:szCs w:val="18"/>
                  <w:lang w:val="es-ES"/>
                </w:rPr>
                <w:delText>01/12/2019</w:delText>
              </w:r>
            </w:del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488" w:author="Rodriguez Vera, Maria" w:date="2018-11-13T16:07:00Z">
              <w:tcPr>
                <w:tcW w:w="447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4D9D7DCF" w14:textId="03DA93F9" w:rsidR="00AA632B" w:rsidRPr="00AA632B" w:rsidDel="001016D6" w:rsidRDefault="00AA632B" w:rsidP="00AA632B">
            <w:pPr>
              <w:spacing w:after="0" w:line="240" w:lineRule="auto"/>
              <w:jc w:val="center"/>
              <w:rPr>
                <w:del w:id="489" w:author="Rodriguez Vera, Maria" w:date="2018-11-13T16:07:00Z"/>
                <w:rFonts w:ascii="Arial" w:eastAsia="Times New Roman" w:hAnsi="Arial" w:cs="Arial"/>
                <w:sz w:val="18"/>
                <w:szCs w:val="18"/>
                <w:lang w:val="es-ES"/>
              </w:rPr>
            </w:pPr>
            <w:del w:id="490" w:author="Rodriguez Vera, Maria" w:date="2018-11-13T16:07:00Z">
              <w:r w:rsidRPr="00AA632B" w:rsidDel="001016D6">
                <w:rPr>
                  <w:rFonts w:ascii="Arial" w:eastAsia="Times New Roman" w:hAnsi="Arial" w:cs="Arial"/>
                  <w:sz w:val="18"/>
                  <w:szCs w:val="18"/>
                  <w:lang w:val="es-ES"/>
                </w:rPr>
                <w:delText>01/06/2021</w:delText>
              </w:r>
            </w:del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tcPrChange w:id="491" w:author="Rodriguez Vera, Maria" w:date="2018-11-13T16:07:00Z">
              <w:tcPr>
                <w:tcW w:w="464" w:type="pct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</w:tcPrChange>
          </w:tcPr>
          <w:p w14:paraId="2DF04E8F" w14:textId="736B6084" w:rsidR="00AA632B" w:rsidRPr="00AA632B" w:rsidDel="001016D6" w:rsidRDefault="00AA632B" w:rsidP="00AA632B">
            <w:pPr>
              <w:spacing w:after="0" w:line="240" w:lineRule="auto"/>
              <w:jc w:val="center"/>
              <w:rPr>
                <w:del w:id="492" w:author="Rodriguez Vera, Maria" w:date="2018-11-13T16:07:00Z"/>
                <w:rFonts w:ascii="Arial" w:eastAsia="Times New Roman" w:hAnsi="Arial" w:cs="Arial"/>
                <w:sz w:val="18"/>
                <w:szCs w:val="18"/>
                <w:lang w:val="es-ES"/>
              </w:rPr>
            </w:pPr>
            <w:del w:id="493" w:author="Rodriguez Vera, Maria" w:date="2018-11-13T16:07:00Z">
              <w:r w:rsidRPr="00AA632B" w:rsidDel="001016D6">
                <w:rPr>
                  <w:rFonts w:ascii="Arial" w:eastAsia="Times New Roman" w:hAnsi="Arial" w:cs="Arial"/>
                  <w:sz w:val="18"/>
                  <w:szCs w:val="18"/>
                  <w:lang w:val="es-ES"/>
                </w:rPr>
                <w:delText>Pendiente</w:delText>
              </w:r>
            </w:del>
          </w:p>
        </w:tc>
      </w:tr>
      <w:tr w:rsidR="00AA632B" w:rsidRPr="00AA632B" w14:paraId="6653AA94" w14:textId="77777777" w:rsidTr="001016D6">
        <w:tblPrEx>
          <w:tblW w:w="5000" w:type="pct"/>
          <w:tblPrExChange w:id="494" w:author="Rodriguez Vera, Maria" w:date="2018-11-13T16:07:00Z">
            <w:tblPrEx>
              <w:tblW w:w="5000" w:type="pct"/>
            </w:tblPrEx>
          </w:tblPrExChange>
        </w:tblPrEx>
        <w:trPr>
          <w:trHeight w:val="1305"/>
          <w:trPrChange w:id="495" w:author="Rodriguez Vera, Maria" w:date="2018-11-13T16:07:00Z">
            <w:trPr>
              <w:trHeight w:val="1305"/>
            </w:trPr>
          </w:trPrChange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96" w:author="Rodriguez Vera, Maria" w:date="2018-11-13T16:07:00Z">
              <w:tcPr>
                <w:tcW w:w="10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8107B37" w14:textId="7777777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Adecuación de las instalaciones sanitarias en escuelas y centros de salud de la zona urbana de Cabo Haitiano (fase 1)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97" w:author="Rodriguez Vera, Maria" w:date="2018-11-13T16:07:00Z">
              <w:tcPr>
                <w:tcW w:w="54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B53B56F" w14:textId="47F75FDF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095FB92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400.000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98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56455F8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LPN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99" w:author="Rodriguez Vera, Maria" w:date="2018-11-13T16:07:00Z">
              <w:tcPr>
                <w:tcW w:w="33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542BB45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00" w:author="Rodriguez Vera, Maria" w:date="2018-11-13T16:07:00Z">
              <w:tcPr>
                <w:tcW w:w="35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C173E67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01" w:author="Rodriguez Vera, Maria" w:date="2018-11-13T16:07:00Z">
              <w:tcPr>
                <w:tcW w:w="43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2C1C478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02" w:author="Rodriguez Vera, Maria" w:date="2018-11-13T16:07:00Z">
              <w:tcPr>
                <w:tcW w:w="5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E9AFB46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03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AA67170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01/12/2019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04" w:author="Rodriguez Vera, Maria" w:date="2018-11-13T16:07:00Z">
              <w:tcPr>
                <w:tcW w:w="447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E5ABAB1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01/06/2021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505" w:author="Rodriguez Vera, Maria" w:date="2018-11-13T16:07:00Z">
              <w:tcPr>
                <w:tcW w:w="464" w:type="pct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9B8EC73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568BEE8A" w14:textId="77777777" w:rsidTr="001016D6">
        <w:tblPrEx>
          <w:tblW w:w="5000" w:type="pct"/>
          <w:tblPrExChange w:id="506" w:author="Rodriguez Vera, Maria" w:date="2018-11-13T16:07:00Z">
            <w:tblPrEx>
              <w:tblW w:w="5000" w:type="pct"/>
            </w:tblPrEx>
          </w:tblPrExChange>
        </w:tblPrEx>
        <w:trPr>
          <w:trHeight w:val="1305"/>
          <w:trPrChange w:id="507" w:author="Rodriguez Vera, Maria" w:date="2018-11-13T16:07:00Z">
            <w:trPr>
              <w:trHeight w:val="1305"/>
            </w:trPr>
          </w:trPrChange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08" w:author="Rodriguez Vera, Maria" w:date="2018-11-13T16:07:00Z">
              <w:tcPr>
                <w:tcW w:w="10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2C3CF73" w14:textId="7777777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Adecuación de las instalaciones sanitarias en escuelas y centros de salud de la zona urbana de Cabo Haitiano (fase 2)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09" w:author="Rodriguez Vera, Maria" w:date="2018-11-13T16:07:00Z">
              <w:tcPr>
                <w:tcW w:w="54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CFA46E5" w14:textId="617906CB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095FB92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400.000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10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87E8A0B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LPN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11" w:author="Rodriguez Vera, Maria" w:date="2018-11-13T16:07:00Z">
              <w:tcPr>
                <w:tcW w:w="33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982B372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12" w:author="Rodriguez Vera, Maria" w:date="2018-11-13T16:07:00Z">
              <w:tcPr>
                <w:tcW w:w="35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62AE205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13" w:author="Rodriguez Vera, Maria" w:date="2018-11-13T16:07:00Z">
              <w:tcPr>
                <w:tcW w:w="43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62DD035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14" w:author="Rodriguez Vera, Maria" w:date="2018-11-13T16:07:00Z">
              <w:tcPr>
                <w:tcW w:w="5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699346D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15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E7D3C1F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01/06/2021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16" w:author="Rodriguez Vera, Maria" w:date="2018-11-13T16:07:00Z">
              <w:tcPr>
                <w:tcW w:w="447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5785B49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01/02/2023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517" w:author="Rodriguez Vera, Maria" w:date="2018-11-13T16:07:00Z">
              <w:tcPr>
                <w:tcW w:w="464" w:type="pct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552DA43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74A37769" w14:textId="77777777" w:rsidTr="001016D6">
        <w:tblPrEx>
          <w:tblW w:w="5000" w:type="pct"/>
          <w:tblPrExChange w:id="518" w:author="Rodriguez Vera, Maria" w:date="2018-11-13T16:07:00Z">
            <w:tblPrEx>
              <w:tblW w:w="5000" w:type="pct"/>
            </w:tblPrEx>
          </w:tblPrExChange>
        </w:tblPrEx>
        <w:trPr>
          <w:trHeight w:val="1770"/>
          <w:trPrChange w:id="519" w:author="Rodriguez Vera, Maria" w:date="2018-11-13T16:07:00Z">
            <w:trPr>
              <w:trHeight w:val="1770"/>
            </w:trPr>
          </w:trPrChange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20" w:author="Rodriguez Vera, Maria" w:date="2018-11-13T16:07:00Z">
              <w:tcPr>
                <w:tcW w:w="10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14B18CC" w14:textId="3CDAB1CF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Obras de rehabilitación de pequeños sistemas gravitatorios, construcción-rehabilitación de bombas manuales y adecuación de l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a</w:t>
            </w: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s instalaciones sanitarias en 8 secciones comunales (grupo 1 piloto)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21" w:author="Rodriguez Vera, Maria" w:date="2018-11-13T16:07:00Z">
              <w:tcPr>
                <w:tcW w:w="54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9031CD4" w14:textId="176BCFA8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del w:id="522" w:author="Rodriguez Vera, Maria" w:date="2018-11-13T16:08:00Z">
              <w:r w:rsidRPr="095FB929" w:rsidDel="006019D3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s-ES"/>
                </w:rPr>
                <w:delText>2.750.000</w:delText>
              </w:r>
            </w:del>
            <w:ins w:id="523" w:author="Rodriguez Vera, Maria" w:date="2018-11-13T16:08:00Z">
              <w:r w:rsidR="006019D3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s-ES"/>
                </w:rPr>
                <w:t>2.425.000</w:t>
              </w:r>
            </w:ins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24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775DF3D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LPI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25" w:author="Rodriguez Vera, Maria" w:date="2018-11-13T16:07:00Z">
              <w:tcPr>
                <w:tcW w:w="33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001E20E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26" w:author="Rodriguez Vera, Maria" w:date="2018-11-13T16:07:00Z">
              <w:tcPr>
                <w:tcW w:w="35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34A0416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27" w:author="Rodriguez Vera, Maria" w:date="2018-11-13T16:07:00Z">
              <w:tcPr>
                <w:tcW w:w="43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98B8108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28" w:author="Rodriguez Vera, Maria" w:date="2018-11-13T16:07:00Z">
              <w:tcPr>
                <w:tcW w:w="5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7E1DCDD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29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EE2C34D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01/01/2020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30" w:author="Rodriguez Vera, Maria" w:date="2018-11-13T16:07:00Z">
              <w:tcPr>
                <w:tcW w:w="447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C6B69F1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01/12/2021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531" w:author="Rodriguez Vera, Maria" w:date="2018-11-13T16:07:00Z">
              <w:tcPr>
                <w:tcW w:w="464" w:type="pct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FCC1DE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60480920" w14:textId="77777777" w:rsidTr="001016D6">
        <w:tblPrEx>
          <w:tblW w:w="5000" w:type="pct"/>
          <w:tblPrExChange w:id="532" w:author="Rodriguez Vera, Maria" w:date="2018-11-13T16:07:00Z">
            <w:tblPrEx>
              <w:tblW w:w="5000" w:type="pct"/>
            </w:tblPrEx>
          </w:tblPrExChange>
        </w:tblPrEx>
        <w:trPr>
          <w:trHeight w:val="1755"/>
          <w:trPrChange w:id="533" w:author="Rodriguez Vera, Maria" w:date="2018-11-13T16:07:00Z">
            <w:trPr>
              <w:trHeight w:val="1755"/>
            </w:trPr>
          </w:trPrChange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  <w:tcPrChange w:id="534" w:author="Rodriguez Vera, Maria" w:date="2018-11-13T16:07:00Z">
              <w:tcPr>
                <w:tcW w:w="10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  <w:hideMark/>
              </w:tcPr>
            </w:tcPrChange>
          </w:tcPr>
          <w:p w14:paraId="3E28F134" w14:textId="2517A65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lastRenderedPageBreak/>
              <w:t>Obras de rehabilitación de pequeños sistemas gravitatorios, construcción-rehabilitación de bombas manuales y adecuación de l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a</w:t>
            </w: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s instalaciones sanitarias en 8 secciones comunales (grupo 2)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35" w:author="Rodriguez Vera, Maria" w:date="2018-11-13T16:07:00Z">
              <w:tcPr>
                <w:tcW w:w="54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3BA2DAF" w14:textId="3E4E2CDA" w:rsidR="00AA632B" w:rsidRPr="00AA632B" w:rsidRDefault="006019D3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ins w:id="536" w:author="Rodriguez Vera, Maria" w:date="2018-11-13T16:08:00Z">
              <w:r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s-ES"/>
                </w:rPr>
                <w:t>2.425.000</w:t>
              </w:r>
            </w:ins>
            <w:del w:id="537" w:author="Rodriguez Vera, Maria" w:date="2018-11-13T16:08:00Z">
              <w:r w:rsidR="095FB929" w:rsidRPr="095FB929" w:rsidDel="006019D3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s-ES"/>
                </w:rPr>
                <w:delText>2.750.000</w:delText>
              </w:r>
            </w:del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38" w:author="Rodriguez Vera, Maria" w:date="2018-11-13T16:07:00Z">
              <w:tcPr>
                <w:tcW w:w="43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8776B96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LPI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39" w:author="Rodriguez Vera, Maria" w:date="2018-11-13T16:07:00Z">
              <w:tcPr>
                <w:tcW w:w="33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8675199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40" w:author="Rodriguez Vera, Maria" w:date="2018-11-13T16:07:00Z">
              <w:tcPr>
                <w:tcW w:w="359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EB2614E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41" w:author="Rodriguez Vera, Maria" w:date="2018-11-13T16:07:00Z">
              <w:tcPr>
                <w:tcW w:w="43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C4BB798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42" w:author="Rodriguez Vera, Maria" w:date="2018-11-13T16:07:00Z">
              <w:tcPr>
                <w:tcW w:w="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FCEF5EB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43" w:author="Rodriguez Vera, Maria" w:date="2018-11-13T16:07:00Z">
              <w:tcPr>
                <w:tcW w:w="43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1BD1EF2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01/06/2021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44" w:author="Rodriguez Vera, Maria" w:date="2018-11-13T16:07:00Z">
              <w:tcPr>
                <w:tcW w:w="44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F591D4D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01/12/2022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545" w:author="Rodriguez Vera, Maria" w:date="2018-11-13T16:07:00Z">
              <w:tcPr>
                <w:tcW w:w="464" w:type="pct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8C608AF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0B96895B" w14:textId="77777777" w:rsidTr="001016D6">
        <w:tblPrEx>
          <w:tblW w:w="5000" w:type="pct"/>
          <w:tblPrExChange w:id="546" w:author="Rodriguez Vera, Maria" w:date="2018-11-13T16:07:00Z">
            <w:tblPrEx>
              <w:tblW w:w="5000" w:type="pct"/>
            </w:tblPrEx>
          </w:tblPrExChange>
        </w:tblPrEx>
        <w:trPr>
          <w:trHeight w:val="1770"/>
          <w:trPrChange w:id="547" w:author="Rodriguez Vera, Maria" w:date="2018-11-13T16:07:00Z">
            <w:trPr>
              <w:trHeight w:val="1770"/>
            </w:trPr>
          </w:trPrChange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  <w:tcPrChange w:id="548" w:author="Rodriguez Vera, Maria" w:date="2018-11-13T16:07:00Z">
              <w:tcPr>
                <w:tcW w:w="10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  <w:hideMark/>
              </w:tcPr>
            </w:tcPrChange>
          </w:tcPr>
          <w:p w14:paraId="4692EBAA" w14:textId="1F4A4B04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Obras de rehabilitación de pequeños sistemas gravitatorios, construcción-rehabilitación de bombas manuales y adecuación de l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a</w:t>
            </w: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s instalaciones sanitarias en 8 secciones comunales (grupo 3)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  <w:tcPrChange w:id="549" w:author="Rodriguez Vera, Maria" w:date="2018-11-13T16:07:00Z">
              <w:tcPr>
                <w:tcW w:w="543" w:type="pct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D67A6D6" w14:textId="30883F12" w:rsidR="00AA632B" w:rsidRPr="00AA632B" w:rsidRDefault="006019D3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ins w:id="550" w:author="Rodriguez Vera, Maria" w:date="2018-11-13T16:08:00Z">
              <w:r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s-ES"/>
                </w:rPr>
                <w:t>2.425.000</w:t>
              </w:r>
            </w:ins>
            <w:del w:id="551" w:author="Rodriguez Vera, Maria" w:date="2018-11-13T16:08:00Z">
              <w:r w:rsidR="095FB929" w:rsidRPr="095FB929" w:rsidDel="006019D3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s-ES"/>
                </w:rPr>
                <w:delText>2.750.000</w:delText>
              </w:r>
            </w:del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  <w:tcPrChange w:id="552" w:author="Rodriguez Vera, Maria" w:date="2018-11-13T16:07:00Z">
              <w:tcPr>
                <w:tcW w:w="433" w:type="pct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C781D8E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LPI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53" w:author="Rodriguez Vera, Maria" w:date="2018-11-13T16:07:00Z">
              <w:tcPr>
                <w:tcW w:w="33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712CB2C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54" w:author="Rodriguez Vera, Maria" w:date="2018-11-13T16:07:00Z">
              <w:tcPr>
                <w:tcW w:w="359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70910C0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55" w:author="Rodriguez Vera, Maria" w:date="2018-11-13T16:07:00Z">
              <w:tcPr>
                <w:tcW w:w="43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1D497AD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56" w:author="Rodriguez Vera, Maria" w:date="2018-11-13T16:07:00Z">
              <w:tcPr>
                <w:tcW w:w="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3CBA07D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  <w:tcPrChange w:id="557" w:author="Rodriguez Vera, Maria" w:date="2018-11-13T16:07:00Z">
              <w:tcPr>
                <w:tcW w:w="433" w:type="pct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5D8B0AD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01/06/2021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58" w:author="Rodriguez Vera, Maria" w:date="2018-11-13T16:07:00Z">
              <w:tcPr>
                <w:tcW w:w="44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4FED1D0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01/12/2022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559" w:author="Rodriguez Vera, Maria" w:date="2018-11-13T16:07:00Z">
              <w:tcPr>
                <w:tcW w:w="464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EC3E0DF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4A1FE16C" w14:textId="77777777" w:rsidTr="001016D6">
        <w:tblPrEx>
          <w:tblW w:w="5000" w:type="pct"/>
          <w:tblPrExChange w:id="560" w:author="Rodriguez Vera, Maria" w:date="2018-11-13T16:07:00Z">
            <w:tblPrEx>
              <w:tblW w:w="5000" w:type="pct"/>
            </w:tblPrEx>
          </w:tblPrExChange>
        </w:tblPrEx>
        <w:trPr>
          <w:trHeight w:val="1950"/>
          <w:trPrChange w:id="561" w:author="Rodriguez Vera, Maria" w:date="2018-11-13T16:07:00Z">
            <w:trPr>
              <w:trHeight w:val="1950"/>
            </w:trPr>
          </w:trPrChange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  <w:tcPrChange w:id="562" w:author="Rodriguez Vera, Maria" w:date="2018-11-13T16:07:00Z">
              <w:tcPr>
                <w:tcW w:w="1041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nil"/>
                </w:tcBorders>
                <w:shd w:val="clear" w:color="auto" w:fill="auto"/>
                <w:vAlign w:val="center"/>
                <w:hideMark/>
              </w:tcPr>
            </w:tcPrChange>
          </w:tcPr>
          <w:p w14:paraId="29202055" w14:textId="543B5CA2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Obras de rehabilitación de pequeños sistemas gravitatorios, construcción-rehabilitación de bombas manuales y adecuación de l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a</w:t>
            </w: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s instalaciones sanitarias en 8 secciones comunales (grupo 4)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63" w:author="Rodriguez Vera, Maria" w:date="2018-11-13T16:07:00Z">
              <w:tcPr>
                <w:tcW w:w="543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085202A" w14:textId="700E7908" w:rsidR="00AA632B" w:rsidRPr="00AA632B" w:rsidRDefault="006019D3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ins w:id="564" w:author="Rodriguez Vera, Maria" w:date="2018-11-13T16:08:00Z">
              <w:r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s-ES"/>
                </w:rPr>
                <w:t>2.425.000</w:t>
              </w:r>
            </w:ins>
            <w:del w:id="565" w:author="Rodriguez Vera, Maria" w:date="2018-11-13T16:08:00Z">
              <w:r w:rsidR="095FB929" w:rsidRPr="095FB929" w:rsidDel="006019D3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s-ES"/>
                </w:rPr>
                <w:delText>2.750.000</w:delText>
              </w:r>
            </w:del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66" w:author="Rodriguez Vera, Maria" w:date="2018-11-13T16:07:00Z">
              <w:tcPr>
                <w:tcW w:w="433" w:type="pct"/>
                <w:tcBorders>
                  <w:top w:val="single" w:sz="4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E2FC972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LPI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67" w:author="Rodriguez Vera, Maria" w:date="2018-11-13T16:07:00Z">
              <w:tcPr>
                <w:tcW w:w="336" w:type="pct"/>
                <w:tcBorders>
                  <w:top w:val="nil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A4FDA41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68" w:author="Rodriguez Vera, Maria" w:date="2018-11-13T16:07:00Z">
              <w:tcPr>
                <w:tcW w:w="359" w:type="pct"/>
                <w:tcBorders>
                  <w:top w:val="nil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474C029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69" w:author="Rodriguez Vera, Maria" w:date="2018-11-13T16:07:00Z">
              <w:tcPr>
                <w:tcW w:w="430" w:type="pct"/>
                <w:tcBorders>
                  <w:top w:val="nil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DFCC8DA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70" w:author="Rodriguez Vera, Maria" w:date="2018-11-13T16:07:00Z">
              <w:tcPr>
                <w:tcW w:w="516" w:type="pct"/>
                <w:tcBorders>
                  <w:top w:val="nil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5B21283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71" w:author="Rodriguez Vera, Maria" w:date="2018-11-13T16:07:00Z">
              <w:tcPr>
                <w:tcW w:w="433" w:type="pct"/>
                <w:tcBorders>
                  <w:top w:val="single" w:sz="4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B7CF1BA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01/06/2021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72" w:author="Rodriguez Vera, Maria" w:date="2018-11-13T16:07:00Z">
              <w:tcPr>
                <w:tcW w:w="447" w:type="pct"/>
                <w:tcBorders>
                  <w:top w:val="single" w:sz="4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35220A6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01/12/2022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573" w:author="Rodriguez Vera, Maria" w:date="2018-11-13T16:07:00Z">
              <w:tcPr>
                <w:tcW w:w="464" w:type="pct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0BB3D00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6AB35613" w14:textId="77777777" w:rsidTr="001016D6">
        <w:tblPrEx>
          <w:tblW w:w="5000" w:type="pct"/>
          <w:tblPrExChange w:id="574" w:author="Rodriguez Vera, Maria" w:date="2018-11-13T16:07:00Z">
            <w:tblPrEx>
              <w:tblW w:w="5000" w:type="pct"/>
            </w:tblPrEx>
          </w:tblPrExChange>
        </w:tblPrEx>
        <w:trPr>
          <w:trHeight w:val="402"/>
          <w:trPrChange w:id="575" w:author="Rodriguez Vera, Maria" w:date="2018-11-13T16:07:00Z">
            <w:trPr>
              <w:trHeight w:val="402"/>
            </w:trPr>
          </w:trPrChange>
        </w:trPr>
        <w:tc>
          <w:tcPr>
            <w:tcW w:w="10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hideMark/>
            <w:tcPrChange w:id="576" w:author="Rodriguez Vera, Maria" w:date="2018-11-13T16:07:00Z">
              <w:tcPr>
                <w:tcW w:w="1041" w:type="pct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4417BD75" w14:textId="77777777" w:rsidR="00AA632B" w:rsidRPr="00AA632B" w:rsidRDefault="00AA632B" w:rsidP="00AA63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/>
              </w:rPr>
              <w:t>Sub Total Obras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  <w:tcPrChange w:id="577" w:author="Rodriguez Vera, Maria" w:date="2018-11-13T16:07:00Z">
              <w:tcPr>
                <w:tcW w:w="54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hideMark/>
              </w:tcPr>
            </w:tcPrChange>
          </w:tcPr>
          <w:p w14:paraId="5DCC0772" w14:textId="4A45C47C" w:rsidR="00AA632B" w:rsidRPr="00AA632B" w:rsidRDefault="3AEDAC6A" w:rsidP="3AEDAC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val="es-ES"/>
              </w:rPr>
            </w:pPr>
            <w:del w:id="578" w:author="Rodriguez Vera, Maria" w:date="2018-11-13T16:08:00Z">
              <w:r w:rsidRPr="3AEDAC6A" w:rsidDel="00812832">
                <w:rPr>
                  <w:rFonts w:ascii="Arial" w:eastAsia="Times New Roman" w:hAnsi="Arial" w:cs="Arial"/>
                  <w:b/>
                  <w:bCs/>
                  <w:color w:val="000000" w:themeColor="text1"/>
                  <w:sz w:val="18"/>
                  <w:szCs w:val="18"/>
                  <w:lang w:val="es-ES"/>
                </w:rPr>
                <w:delText>86.730.000</w:delText>
              </w:r>
            </w:del>
            <w:ins w:id="579" w:author="Rodriguez Vera, Maria" w:date="2018-11-13T16:08:00Z">
              <w:r w:rsidR="00812832">
                <w:rPr>
                  <w:rFonts w:ascii="Arial" w:eastAsia="Times New Roman" w:hAnsi="Arial" w:cs="Arial"/>
                  <w:b/>
                  <w:bCs/>
                  <w:color w:val="000000" w:themeColor="text1"/>
                  <w:sz w:val="18"/>
                  <w:szCs w:val="18"/>
                  <w:lang w:val="es-ES"/>
                </w:rPr>
                <w:t>82.230.000</w:t>
              </w:r>
            </w:ins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hideMark/>
            <w:tcPrChange w:id="580" w:author="Rodriguez Vera, Maria" w:date="2018-11-13T16:07:00Z">
              <w:tcPr>
                <w:tcW w:w="433" w:type="pct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7746875D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hideMark/>
            <w:tcPrChange w:id="581" w:author="Rodriguez Vera, Maria" w:date="2018-11-13T16:07:00Z">
              <w:tcPr>
                <w:tcW w:w="336" w:type="pct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67C3EAA7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hideMark/>
            <w:tcPrChange w:id="582" w:author="Rodriguez Vera, Maria" w:date="2018-11-13T16:07:00Z">
              <w:tcPr>
                <w:tcW w:w="359" w:type="pct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620DE9D9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hideMark/>
            <w:tcPrChange w:id="583" w:author="Rodriguez Vera, Maria" w:date="2018-11-13T16:07:00Z">
              <w:tcPr>
                <w:tcW w:w="430" w:type="pct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4AD11A39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hideMark/>
            <w:tcPrChange w:id="584" w:author="Rodriguez Vera, Maria" w:date="2018-11-13T16:07:00Z">
              <w:tcPr>
                <w:tcW w:w="516" w:type="pct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52E7E83A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hideMark/>
            <w:tcPrChange w:id="585" w:author="Rodriguez Vera, Maria" w:date="2018-11-13T16:07:00Z">
              <w:tcPr>
                <w:tcW w:w="433" w:type="pct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25C4EC03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hideMark/>
            <w:tcPrChange w:id="586" w:author="Rodriguez Vera, Maria" w:date="2018-11-13T16:07:00Z">
              <w:tcPr>
                <w:tcW w:w="447" w:type="pct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0E9EFAFF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  <w:tcPrChange w:id="587" w:author="Rodriguez Vera, Maria" w:date="2018-11-13T16:07:00Z">
              <w:tcPr>
                <w:tcW w:w="464" w:type="pct"/>
                <w:tcBorders>
                  <w:top w:val="single" w:sz="4" w:space="0" w:color="auto"/>
                  <w:left w:val="nil"/>
                  <w:bottom w:val="nil"/>
                  <w:right w:val="single" w:sz="8" w:space="0" w:color="auto"/>
                </w:tcBorders>
                <w:shd w:val="clear" w:color="auto" w:fill="FFFFFF" w:themeFill="background1"/>
                <w:hideMark/>
              </w:tcPr>
            </w:tcPrChange>
          </w:tcPr>
          <w:p w14:paraId="040FBC31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</w:tr>
      <w:tr w:rsidR="00AA632B" w:rsidRPr="00AA632B" w14:paraId="494E1655" w14:textId="77777777" w:rsidTr="001016D6">
        <w:tblPrEx>
          <w:tblW w:w="5000" w:type="pct"/>
          <w:tblPrExChange w:id="588" w:author="Rodriguez Vera, Maria" w:date="2018-11-13T16:07:00Z">
            <w:tblPrEx>
              <w:tblW w:w="5000" w:type="pct"/>
            </w:tblPrEx>
          </w:tblPrExChange>
        </w:tblPrEx>
        <w:trPr>
          <w:trHeight w:val="90"/>
          <w:trPrChange w:id="589" w:author="Rodriguez Vera, Maria" w:date="2018-11-13T16:07:00Z">
            <w:trPr>
              <w:trHeight w:val="90"/>
            </w:trPr>
          </w:trPrChange>
        </w:trPr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hideMark/>
            <w:tcPrChange w:id="590" w:author="Rodriguez Vera, Maria" w:date="2018-11-13T16:07:00Z">
              <w:tcPr>
                <w:tcW w:w="1041" w:type="pct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7CFA1288" w14:textId="7777777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hideMark/>
            <w:tcPrChange w:id="591" w:author="Rodriguez Vera, Maria" w:date="2018-11-13T16:07:00Z">
              <w:tcPr>
                <w:tcW w:w="543" w:type="pct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20A5E05F" w14:textId="77777777" w:rsidR="00AA632B" w:rsidRPr="00AA632B" w:rsidRDefault="00AA632B" w:rsidP="00AA63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hideMark/>
            <w:tcPrChange w:id="592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169D64D2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hideMark/>
            <w:tcPrChange w:id="593" w:author="Rodriguez Vera, Maria" w:date="2018-11-13T16:07:00Z">
              <w:tcPr>
                <w:tcW w:w="336" w:type="pct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2F318AA1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hideMark/>
            <w:tcPrChange w:id="594" w:author="Rodriguez Vera, Maria" w:date="2018-11-13T16:07:00Z">
              <w:tcPr>
                <w:tcW w:w="359" w:type="pct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1AA02120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hideMark/>
            <w:tcPrChange w:id="595" w:author="Rodriguez Vera, Maria" w:date="2018-11-13T16:07:00Z">
              <w:tcPr>
                <w:tcW w:w="430" w:type="pct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0C238BEA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hideMark/>
            <w:tcPrChange w:id="596" w:author="Rodriguez Vera, Maria" w:date="2018-11-13T16:07:00Z">
              <w:tcPr>
                <w:tcW w:w="516" w:type="pct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4ABB47D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hideMark/>
            <w:tcPrChange w:id="597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0DBF7639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hideMark/>
            <w:tcPrChange w:id="598" w:author="Rodriguez Vera, Maria" w:date="2018-11-13T16:07:00Z">
              <w:tcPr>
                <w:tcW w:w="447" w:type="pct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052712E5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  <w:tcPrChange w:id="599" w:author="Rodriguez Vera, Maria" w:date="2018-11-13T16:07:00Z">
              <w:tcPr>
                <w:tcW w:w="464" w:type="pct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FFFFFF" w:themeFill="background1"/>
                <w:hideMark/>
              </w:tcPr>
            </w:tcPrChange>
          </w:tcPr>
          <w:p w14:paraId="470C98C8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</w:tr>
      <w:tr w:rsidR="00AA632B" w:rsidRPr="00AA632B" w14:paraId="6110E850" w14:textId="77777777" w:rsidTr="3AEDAC6A">
        <w:trPr>
          <w:trHeight w:val="600"/>
        </w:trPr>
        <w:tc>
          <w:tcPr>
            <w:tcW w:w="5000" w:type="pct"/>
            <w:gridSpan w:val="1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53BBA760" w14:textId="7777777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 xml:space="preserve">3. SERVICIOS DE DIFERENTE A CONSULTORIA </w:t>
            </w:r>
          </w:p>
        </w:tc>
      </w:tr>
      <w:tr w:rsidR="00AA632B" w:rsidRPr="00AA632B" w14:paraId="27CE0057" w14:textId="77777777" w:rsidTr="001016D6">
        <w:tblPrEx>
          <w:tblW w:w="5000" w:type="pct"/>
          <w:tblPrExChange w:id="600" w:author="Rodriguez Vera, Maria" w:date="2018-11-13T16:07:00Z">
            <w:tblPrEx>
              <w:tblW w:w="5000" w:type="pct"/>
            </w:tblPrEx>
          </w:tblPrExChange>
        </w:tblPrEx>
        <w:trPr>
          <w:trHeight w:val="2940"/>
          <w:trPrChange w:id="601" w:author="Rodriguez Vera, Maria" w:date="2018-11-13T16:07:00Z">
            <w:trPr>
              <w:trHeight w:val="2940"/>
            </w:trPr>
          </w:trPrChange>
        </w:trPr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  <w:tcPrChange w:id="602" w:author="Rodriguez Vera, Maria" w:date="2018-11-13T16:07:00Z">
              <w:tcPr>
                <w:tcW w:w="1041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  <w:hideMark/>
              </w:tcPr>
            </w:tcPrChange>
          </w:tcPr>
          <w:p w14:paraId="60AD281E" w14:textId="592F626C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Contrato para: i) Supervisión de los trabajos de agua potable de Cabo Haitiano de la primera etapa, diseño y supervisión de la segunda etapa de las obras de Cabo Haitiano y apoyo a la unidad de supervisión de la 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REPA</w:t>
            </w: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 Norte </w:t>
            </w: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ii</w:t>
            </w:r>
            <w:proofErr w:type="spellEnd"/>
            <w:proofErr w:type="gram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)  Contrato</w:t>
            </w:r>
            <w:proofErr w:type="gramEnd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 por resultados para la operación del sistema de agua potable de Cabo Haitiano (64 meses)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03" w:author="Rodriguez Vera, Maria" w:date="2018-11-13T16:07:00Z">
              <w:tcPr>
                <w:tcW w:w="54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DE8E5AE" w14:textId="7517705B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095FB92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7.000.000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04" w:author="Rodriguez Vera, Maria" w:date="2018-11-13T16:07:00Z">
              <w:tcPr>
                <w:tcW w:w="43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AC03BCD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LPI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05" w:author="Rodriguez Vera, Maria" w:date="2018-11-13T16:07:00Z">
              <w:tcPr>
                <w:tcW w:w="33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BC2D70D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06" w:author="Rodriguez Vera, Maria" w:date="2018-11-13T16:07:00Z">
              <w:tcPr>
                <w:tcW w:w="359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CC0F4AC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07" w:author="Rodriguez Vera, Maria" w:date="2018-11-13T16:07:00Z">
              <w:tcPr>
                <w:tcW w:w="43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1775A5A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08" w:author="Rodriguez Vera, Maria" w:date="2018-11-13T16:07:00Z">
              <w:tcPr>
                <w:tcW w:w="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AD20FCE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09" w:author="Rodriguez Vera, Maria" w:date="2018-11-13T16:07:00Z">
              <w:tcPr>
                <w:tcW w:w="43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7B514E6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01/06/2019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10" w:author="Rodriguez Vera, Maria" w:date="2018-11-13T16:07:00Z">
              <w:tcPr>
                <w:tcW w:w="44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8EF84D6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31/12/2025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611" w:author="Rodriguez Vera, Maria" w:date="2018-11-13T16:07:00Z">
              <w:tcPr>
                <w:tcW w:w="464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7C7D1F1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1E46BD4C" w14:textId="77777777" w:rsidTr="001016D6">
        <w:tblPrEx>
          <w:tblW w:w="5000" w:type="pct"/>
          <w:tblPrExChange w:id="612" w:author="Rodriguez Vera, Maria" w:date="2018-11-13T16:07:00Z">
            <w:tblPrEx>
              <w:tblW w:w="5000" w:type="pct"/>
            </w:tblPrEx>
          </w:tblPrExChange>
        </w:tblPrEx>
        <w:trPr>
          <w:trHeight w:val="2835"/>
          <w:trPrChange w:id="613" w:author="Rodriguez Vera, Maria" w:date="2018-11-13T16:07:00Z">
            <w:trPr>
              <w:trHeight w:val="2835"/>
            </w:trPr>
          </w:trPrChange>
        </w:trPr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  <w:tcPrChange w:id="614" w:author="Rodriguez Vera, Maria" w:date="2018-11-13T16:07:00Z">
              <w:tcPr>
                <w:tcW w:w="1041" w:type="pct"/>
                <w:tcBorders>
                  <w:top w:val="single" w:sz="4" w:space="0" w:color="auto"/>
                  <w:left w:val="single" w:sz="8" w:space="0" w:color="auto"/>
                  <w:bottom w:val="single" w:sz="8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  <w:hideMark/>
              </w:tcPr>
            </w:tcPrChange>
          </w:tcPr>
          <w:p w14:paraId="24EFD1C3" w14:textId="5BC825A4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lastRenderedPageBreak/>
              <w:t xml:space="preserve">Contrato para: i) Supervisión de los trabajos de agua potable de Gonaïves de la primera etapa, diseño y supervisión de la segunda etapa de las obras de Gonaïves y apoyo a la unidad de </w:t>
            </w:r>
            <w:proofErr w:type="gramStart"/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supervisión  de</w:t>
            </w:r>
            <w:proofErr w:type="gramEnd"/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 xml:space="preserve"> la </w:t>
            </w:r>
            <w:r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OREPA</w:t>
            </w: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 xml:space="preserve"> Norte </w:t>
            </w:r>
            <w:proofErr w:type="spellStart"/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ii</w:t>
            </w:r>
            <w:proofErr w:type="spellEnd"/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)  Contrato por resultados para la operación del sistema de agua potable de Gonaïves (52 meses)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15" w:author="Rodriguez Vera, Maria" w:date="2018-11-13T16:07:00Z">
              <w:tcPr>
                <w:tcW w:w="543" w:type="pct"/>
                <w:tcBorders>
                  <w:top w:val="single" w:sz="4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F4EFC9C" w14:textId="33BA2633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095FB92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4.000.000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16" w:author="Rodriguez Vera, Maria" w:date="2018-11-13T16:07:00Z">
              <w:tcPr>
                <w:tcW w:w="433" w:type="pct"/>
                <w:tcBorders>
                  <w:top w:val="single" w:sz="4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43DAD30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LPI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17" w:author="Rodriguez Vera, Maria" w:date="2018-11-13T16:07:00Z">
              <w:tcPr>
                <w:tcW w:w="336" w:type="pct"/>
                <w:tcBorders>
                  <w:top w:val="single" w:sz="4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D29CCF9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18" w:author="Rodriguez Vera, Maria" w:date="2018-11-13T16:07:00Z">
              <w:tcPr>
                <w:tcW w:w="359" w:type="pct"/>
                <w:tcBorders>
                  <w:top w:val="single" w:sz="4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7A951B0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19" w:author="Rodriguez Vera, Maria" w:date="2018-11-13T16:07:00Z">
              <w:tcPr>
                <w:tcW w:w="430" w:type="pct"/>
                <w:tcBorders>
                  <w:top w:val="single" w:sz="4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5AF8FA1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20" w:author="Rodriguez Vera, Maria" w:date="2018-11-13T16:07:00Z">
              <w:tcPr>
                <w:tcW w:w="516" w:type="pct"/>
                <w:tcBorders>
                  <w:top w:val="single" w:sz="4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B25B9ED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21" w:author="Rodriguez Vera, Maria" w:date="2018-11-13T16:07:00Z">
              <w:tcPr>
                <w:tcW w:w="433" w:type="pct"/>
                <w:tcBorders>
                  <w:top w:val="single" w:sz="4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15A99E8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06/01/2020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22" w:author="Rodriguez Vera, Maria" w:date="2018-11-13T16:07:00Z">
              <w:tcPr>
                <w:tcW w:w="447" w:type="pct"/>
                <w:tcBorders>
                  <w:top w:val="single" w:sz="4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BCF26D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31/12/2025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623" w:author="Rodriguez Vera, Maria" w:date="2018-11-13T16:07:00Z">
              <w:tcPr>
                <w:tcW w:w="464" w:type="pct"/>
                <w:tcBorders>
                  <w:top w:val="single" w:sz="4" w:space="0" w:color="auto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511932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6AFED1F3" w14:textId="77777777" w:rsidTr="001016D6">
        <w:tblPrEx>
          <w:tblW w:w="5000" w:type="pct"/>
          <w:tblPrExChange w:id="624" w:author="Rodriguez Vera, Maria" w:date="2018-11-13T16:07:00Z">
            <w:tblPrEx>
              <w:tblW w:w="5000" w:type="pct"/>
            </w:tblPrEx>
          </w:tblPrExChange>
        </w:tblPrEx>
        <w:trPr>
          <w:trHeight w:val="645"/>
          <w:trPrChange w:id="625" w:author="Rodriguez Vera, Maria" w:date="2018-11-13T16:07:00Z">
            <w:trPr>
              <w:trHeight w:val="645"/>
            </w:trPr>
          </w:trPrChange>
        </w:trPr>
        <w:tc>
          <w:tcPr>
            <w:tcW w:w="10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  <w:tcPrChange w:id="626" w:author="Rodriguez Vera, Maria" w:date="2018-11-13T16:07:00Z">
              <w:tcPr>
                <w:tcW w:w="1041" w:type="pct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FFFFFF" w:themeFill="background1"/>
                <w:hideMark/>
              </w:tcPr>
            </w:tcPrChange>
          </w:tcPr>
          <w:p w14:paraId="1AD8D1B2" w14:textId="77777777" w:rsidR="00AA632B" w:rsidRPr="00AA632B" w:rsidRDefault="00AA632B" w:rsidP="00AA63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Sub Total Servicios de Consultoría - Firmas Consultoras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  <w:tcPrChange w:id="627" w:author="Rodriguez Vera, Maria" w:date="2018-11-13T16:07:00Z">
              <w:tcPr>
                <w:tcW w:w="54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hideMark/>
              </w:tcPr>
            </w:tcPrChange>
          </w:tcPr>
          <w:p w14:paraId="0AF15F47" w14:textId="24C0F711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val="es-ES"/>
              </w:rPr>
            </w:pPr>
            <w:r w:rsidRPr="095FB92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val="es-ES"/>
              </w:rPr>
              <w:t>11.000.000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  <w:tcPrChange w:id="628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68E0D073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  <w:tcPrChange w:id="629" w:author="Rodriguez Vera, Maria" w:date="2018-11-13T16:07:00Z">
              <w:tcPr>
                <w:tcW w:w="336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13A9CBAF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  <w:tcPrChange w:id="630" w:author="Rodriguez Vera, Maria" w:date="2018-11-13T16:07:00Z">
              <w:tcPr>
                <w:tcW w:w="359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73F7AE5F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  <w:tcPrChange w:id="631" w:author="Rodriguez Vera, Maria" w:date="2018-11-13T16:07:00Z">
              <w:tcPr>
                <w:tcW w:w="430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7FE95C62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  <w:tcPrChange w:id="632" w:author="Rodriguez Vera, Maria" w:date="2018-11-13T16:07:00Z">
              <w:tcPr>
                <w:tcW w:w="516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368A0EC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  <w:tcPrChange w:id="633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69655615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  <w:tcPrChange w:id="634" w:author="Rodriguez Vera, Maria" w:date="2018-11-13T16:07:00Z">
              <w:tcPr>
                <w:tcW w:w="447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6FA45E82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  <w:tcPrChange w:id="635" w:author="Rodriguez Vera, Maria" w:date="2018-11-13T16:07:00Z">
              <w:tcPr>
                <w:tcW w:w="464" w:type="pct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FFFFFF" w:themeFill="background1"/>
                <w:hideMark/>
              </w:tcPr>
            </w:tcPrChange>
          </w:tcPr>
          <w:p w14:paraId="0FCA9D3C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</w:tr>
      <w:tr w:rsidR="00AA632B" w:rsidRPr="00AA632B" w14:paraId="445D8AAD" w14:textId="77777777" w:rsidTr="001016D6">
        <w:tblPrEx>
          <w:tblW w:w="5000" w:type="pct"/>
          <w:tblPrExChange w:id="636" w:author="Rodriguez Vera, Maria" w:date="2018-11-13T16:07:00Z">
            <w:tblPrEx>
              <w:tblW w:w="5000" w:type="pct"/>
            </w:tblPrEx>
          </w:tblPrExChange>
        </w:tblPrEx>
        <w:trPr>
          <w:trHeight w:val="90"/>
          <w:trPrChange w:id="637" w:author="Rodriguez Vera, Maria" w:date="2018-11-13T16:07:00Z">
            <w:trPr>
              <w:trHeight w:val="90"/>
            </w:trPr>
          </w:trPrChange>
        </w:trPr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hideMark/>
            <w:tcPrChange w:id="638" w:author="Rodriguez Vera, Maria" w:date="2018-11-13T16:07:00Z">
              <w:tcPr>
                <w:tcW w:w="1041" w:type="pct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4CC9383C" w14:textId="7777777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hideMark/>
            <w:tcPrChange w:id="639" w:author="Rodriguez Vera, Maria" w:date="2018-11-13T16:07:00Z">
              <w:tcPr>
                <w:tcW w:w="543" w:type="pct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5E7F316F" w14:textId="77777777" w:rsidR="00AA632B" w:rsidRPr="00AA632B" w:rsidRDefault="00AA632B" w:rsidP="00AA63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hideMark/>
            <w:tcPrChange w:id="640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50984EC8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hideMark/>
            <w:tcPrChange w:id="641" w:author="Rodriguez Vera, Maria" w:date="2018-11-13T16:07:00Z">
              <w:tcPr>
                <w:tcW w:w="336" w:type="pct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7E13383A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hideMark/>
            <w:tcPrChange w:id="642" w:author="Rodriguez Vera, Maria" w:date="2018-11-13T16:07:00Z">
              <w:tcPr>
                <w:tcW w:w="359" w:type="pct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426106A6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hideMark/>
            <w:tcPrChange w:id="643" w:author="Rodriguez Vera, Maria" w:date="2018-11-13T16:07:00Z">
              <w:tcPr>
                <w:tcW w:w="430" w:type="pct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1F48F8A1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hideMark/>
            <w:tcPrChange w:id="644" w:author="Rodriguez Vera, Maria" w:date="2018-11-13T16:07:00Z">
              <w:tcPr>
                <w:tcW w:w="516" w:type="pct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4D7708A9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hideMark/>
            <w:tcPrChange w:id="645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6A9422DE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hideMark/>
            <w:tcPrChange w:id="646" w:author="Rodriguez Vera, Maria" w:date="2018-11-13T16:07:00Z">
              <w:tcPr>
                <w:tcW w:w="447" w:type="pct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500A98EE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  <w:tcPrChange w:id="647" w:author="Rodriguez Vera, Maria" w:date="2018-11-13T16:07:00Z">
              <w:tcPr>
                <w:tcW w:w="464" w:type="pct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FFFFFF" w:themeFill="background1"/>
                <w:hideMark/>
              </w:tcPr>
            </w:tcPrChange>
          </w:tcPr>
          <w:p w14:paraId="4199CD16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</w:tr>
      <w:tr w:rsidR="00AA632B" w:rsidRPr="00AA632B" w14:paraId="6B873E85" w14:textId="77777777" w:rsidTr="3AEDAC6A">
        <w:trPr>
          <w:trHeight w:val="615"/>
        </w:trPr>
        <w:tc>
          <w:tcPr>
            <w:tcW w:w="5000" w:type="pct"/>
            <w:gridSpan w:val="10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CCFFFF"/>
            <w:noWrap/>
            <w:vAlign w:val="center"/>
            <w:hideMark/>
          </w:tcPr>
          <w:p w14:paraId="539DE5D7" w14:textId="7777777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4. SERVICIOS DE CONSULTORIA - FIRMAS CONSULTORAS</w:t>
            </w:r>
          </w:p>
        </w:tc>
      </w:tr>
      <w:tr w:rsidR="00AA632B" w:rsidRPr="00AA632B" w14:paraId="54DFA528" w14:textId="77777777" w:rsidTr="001016D6">
        <w:tblPrEx>
          <w:tblW w:w="5000" w:type="pct"/>
          <w:tblPrExChange w:id="648" w:author="Rodriguez Vera, Maria" w:date="2018-11-13T16:07:00Z">
            <w:tblPrEx>
              <w:tblW w:w="5000" w:type="pct"/>
            </w:tblPrEx>
          </w:tblPrExChange>
        </w:tblPrEx>
        <w:trPr>
          <w:trHeight w:val="1965"/>
          <w:trPrChange w:id="649" w:author="Rodriguez Vera, Maria" w:date="2018-11-13T16:07:00Z">
            <w:trPr>
              <w:trHeight w:val="1965"/>
            </w:trPr>
          </w:trPrChange>
        </w:trPr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  <w:tcPrChange w:id="650" w:author="Rodriguez Vera, Maria" w:date="2018-11-13T16:07:00Z">
              <w:tcPr>
                <w:tcW w:w="1041" w:type="pct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  <w:hideMark/>
              </w:tcPr>
            </w:tcPrChange>
          </w:tcPr>
          <w:p w14:paraId="3E767737" w14:textId="34042103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Consultora para el diseño y la supervisión de medidas de rápido impacto en </w:t>
            </w: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CTEs</w:t>
            </w:r>
            <w:proofErr w:type="spellEnd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. Perfiles: experto en modelización, experto en inversiones, experto en gestión de empresas de agua y experto para actualizar el catastro comercial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51" w:author="Rodriguez Vera, Maria" w:date="2018-11-13T16:07:00Z">
              <w:tcPr>
                <w:tcW w:w="54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1C85F68" w14:textId="2DD0ECBA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095FB92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478.000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52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F00FE3C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SBCC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53" w:author="Rodriguez Vera, Maria" w:date="2018-11-13T16:07:00Z">
              <w:tcPr>
                <w:tcW w:w="33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4261B63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54" w:author="Rodriguez Vera, Maria" w:date="2018-11-13T16:07:00Z">
              <w:tcPr>
                <w:tcW w:w="35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4F58BC5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55" w:author="Rodriguez Vera, Maria" w:date="2018-11-13T16:07:00Z">
              <w:tcPr>
                <w:tcW w:w="43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AFFC022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56" w:author="Rodriguez Vera, Maria" w:date="2018-11-13T16:07:00Z">
              <w:tcPr>
                <w:tcW w:w="5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07AC1B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57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065D8B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01/06/2019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58" w:author="Rodriguez Vera, Maria" w:date="2018-11-13T16:07:00Z">
              <w:tcPr>
                <w:tcW w:w="447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E3741B6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31/12/2022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659" w:author="Rodriguez Vera, Maria" w:date="2018-11-13T16:07:00Z">
              <w:tcPr>
                <w:tcW w:w="464" w:type="pct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8E0D888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6B169062" w14:textId="77777777" w:rsidTr="001016D6">
        <w:tblPrEx>
          <w:tblW w:w="5000" w:type="pct"/>
          <w:tblPrExChange w:id="660" w:author="Rodriguez Vera, Maria" w:date="2018-11-13T16:07:00Z">
            <w:tblPrEx>
              <w:tblW w:w="5000" w:type="pct"/>
            </w:tblPrEx>
          </w:tblPrExChange>
        </w:tblPrEx>
        <w:trPr>
          <w:trHeight w:val="1695"/>
          <w:trPrChange w:id="661" w:author="Rodriguez Vera, Maria" w:date="2018-11-13T16:07:00Z">
            <w:trPr>
              <w:trHeight w:val="1695"/>
            </w:trPr>
          </w:trPrChange>
        </w:trPr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62" w:author="Rodriguez Vera, Maria" w:date="2018-11-13T16:07:00Z">
              <w:tcPr>
                <w:tcW w:w="1041" w:type="pct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2CFE1E0" w14:textId="38F49AFD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Desarrollo e implementación de la campaña de cambio de comportamiento para el fin de la defecación al aire libre en Cabo Haitiano y áreas urbanas del Norte de Haití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63" w:author="Rodriguez Vera, Maria" w:date="2018-11-13T16:07:00Z">
              <w:tcPr>
                <w:tcW w:w="54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C1908E6" w14:textId="03242F8A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095FB92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600.000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64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7770DB7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SBCC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65" w:author="Rodriguez Vera, Maria" w:date="2018-11-13T16:07:00Z">
              <w:tcPr>
                <w:tcW w:w="33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D55D4C2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66" w:author="Rodriguez Vera, Maria" w:date="2018-11-13T16:07:00Z">
              <w:tcPr>
                <w:tcW w:w="35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0D007EB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67" w:author="Rodriguez Vera, Maria" w:date="2018-11-13T16:07:00Z">
              <w:tcPr>
                <w:tcW w:w="43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7CC9C83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68" w:author="Rodriguez Vera, Maria" w:date="2018-11-13T16:07:00Z">
              <w:tcPr>
                <w:tcW w:w="5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F9D14C5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69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832B8D5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01/12/2019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70" w:author="Rodriguez Vera, Maria" w:date="2018-11-13T16:07:00Z">
              <w:tcPr>
                <w:tcW w:w="447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CE9B98A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01/12/2020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671" w:author="Rodriguez Vera, Maria" w:date="2018-11-13T16:07:00Z">
              <w:tcPr>
                <w:tcW w:w="464" w:type="pct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D7FCE35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0F2D9A8C" w14:textId="77777777" w:rsidTr="001016D6">
        <w:tblPrEx>
          <w:tblW w:w="5000" w:type="pct"/>
          <w:tblPrExChange w:id="672" w:author="Rodriguez Vera, Maria" w:date="2018-11-13T16:07:00Z">
            <w:tblPrEx>
              <w:tblW w:w="5000" w:type="pct"/>
            </w:tblPrEx>
          </w:tblPrExChange>
        </w:tblPrEx>
        <w:trPr>
          <w:trHeight w:val="1440"/>
          <w:trPrChange w:id="673" w:author="Rodriguez Vera, Maria" w:date="2018-11-13T16:07:00Z">
            <w:trPr>
              <w:trHeight w:val="1440"/>
            </w:trPr>
          </w:trPrChange>
        </w:trPr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74" w:author="Rodriguez Vera, Maria" w:date="2018-11-13T16:07:00Z">
              <w:tcPr>
                <w:tcW w:w="1041" w:type="pct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BADE43B" w14:textId="20BFE6BE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Implementación de la campaña de comportamiento para el lavado de manos en las áreas urbanas del norte de Haití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75" w:author="Rodriguez Vera, Maria" w:date="2018-11-13T16:07:00Z">
              <w:tcPr>
                <w:tcW w:w="54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919832D" w14:textId="2B4002B3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095FB92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600.000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76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2CA23BA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SBCC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77" w:author="Rodriguez Vera, Maria" w:date="2018-11-13T16:07:00Z">
              <w:tcPr>
                <w:tcW w:w="33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FC949E6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78" w:author="Rodriguez Vera, Maria" w:date="2018-11-13T16:07:00Z">
              <w:tcPr>
                <w:tcW w:w="35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824C04B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79" w:author="Rodriguez Vera, Maria" w:date="2018-11-13T16:07:00Z">
              <w:tcPr>
                <w:tcW w:w="43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4F1B88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80" w:author="Rodriguez Vera, Maria" w:date="2018-11-13T16:07:00Z">
              <w:tcPr>
                <w:tcW w:w="5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8406D6D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81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AB2E7C3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01/03/2021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82" w:author="Rodriguez Vera, Maria" w:date="2018-11-13T16:07:00Z">
              <w:tcPr>
                <w:tcW w:w="447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C71CC4E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30/06/2022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683" w:author="Rodriguez Vera, Maria" w:date="2018-11-13T16:07:00Z">
              <w:tcPr>
                <w:tcW w:w="464" w:type="pct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4B7831D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1154F3DC" w14:textId="77777777" w:rsidTr="001016D6">
        <w:tblPrEx>
          <w:tblW w:w="5000" w:type="pct"/>
          <w:tblPrExChange w:id="684" w:author="Rodriguez Vera, Maria" w:date="2018-11-13T16:07:00Z">
            <w:tblPrEx>
              <w:tblW w:w="5000" w:type="pct"/>
            </w:tblPrEx>
          </w:tblPrExChange>
        </w:tblPrEx>
        <w:trPr>
          <w:trHeight w:val="1020"/>
          <w:trPrChange w:id="685" w:author="Rodriguez Vera, Maria" w:date="2018-11-13T16:07:00Z">
            <w:trPr>
              <w:trHeight w:val="1020"/>
            </w:trPr>
          </w:trPrChange>
        </w:trPr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86" w:author="Rodriguez Vera, Maria" w:date="2018-11-13T16:07:00Z">
              <w:tcPr>
                <w:tcW w:w="1041" w:type="pct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38EAA60" w14:textId="7777777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Campañas de comunicación y transparencia para la conectividad a los sistemas de agua potable 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87" w:author="Rodriguez Vera, Maria" w:date="2018-11-13T16:07:00Z">
              <w:tcPr>
                <w:tcW w:w="54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32B0395" w14:textId="03283D3E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095FB92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600.000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88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4355BBF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SBCC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89" w:author="Rodriguez Vera, Maria" w:date="2018-11-13T16:07:00Z">
              <w:tcPr>
                <w:tcW w:w="33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E0D8887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90" w:author="Rodriguez Vera, Maria" w:date="2018-11-13T16:07:00Z">
              <w:tcPr>
                <w:tcW w:w="35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83B6A3B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91" w:author="Rodriguez Vera, Maria" w:date="2018-11-13T16:07:00Z">
              <w:tcPr>
                <w:tcW w:w="43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A66FBF9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92" w:author="Rodriguez Vera, Maria" w:date="2018-11-13T16:07:00Z">
              <w:tcPr>
                <w:tcW w:w="5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BDD758C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93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9F33986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01/10/2019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94" w:author="Rodriguez Vera, Maria" w:date="2018-11-13T16:07:00Z">
              <w:tcPr>
                <w:tcW w:w="447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2F2B65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01/02/2022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695" w:author="Rodriguez Vera, Maria" w:date="2018-11-13T16:07:00Z">
              <w:tcPr>
                <w:tcW w:w="464" w:type="pct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4497688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3021DA6B" w14:textId="77777777" w:rsidTr="001016D6">
        <w:tblPrEx>
          <w:tblW w:w="5000" w:type="pct"/>
          <w:tblPrExChange w:id="696" w:author="Rodriguez Vera, Maria" w:date="2018-11-13T16:07:00Z">
            <w:tblPrEx>
              <w:tblW w:w="5000" w:type="pct"/>
            </w:tblPrEx>
          </w:tblPrExChange>
        </w:tblPrEx>
        <w:trPr>
          <w:trHeight w:val="1005"/>
          <w:trPrChange w:id="697" w:author="Rodriguez Vera, Maria" w:date="2018-11-13T16:07:00Z">
            <w:trPr>
              <w:trHeight w:val="1005"/>
            </w:trPr>
          </w:trPrChange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  <w:tcPrChange w:id="698" w:author="Rodriguez Vera, Maria" w:date="2018-11-13T16:07:00Z">
              <w:tcPr>
                <w:tcW w:w="10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  <w:hideMark/>
              </w:tcPr>
            </w:tcPrChange>
          </w:tcPr>
          <w:p w14:paraId="031BF819" w14:textId="7777777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lastRenderedPageBreak/>
              <w:t>Contrato de apoyo a la DINEPA y a la OREPA en seguimiento de APP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99" w:author="Rodriguez Vera, Maria" w:date="2018-11-13T16:07:00Z">
              <w:tcPr>
                <w:tcW w:w="54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3097AE5" w14:textId="68AF03E5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095FB92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450.000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00" w:author="Rodriguez Vera, Maria" w:date="2018-11-13T16:07:00Z">
              <w:tcPr>
                <w:tcW w:w="43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DBC9CA6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SBCC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01" w:author="Rodriguez Vera, Maria" w:date="2018-11-13T16:07:00Z">
              <w:tcPr>
                <w:tcW w:w="33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7D28E01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02" w:author="Rodriguez Vera, Maria" w:date="2018-11-13T16:07:00Z">
              <w:tcPr>
                <w:tcW w:w="359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39EA662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03" w:author="Rodriguez Vera, Maria" w:date="2018-11-13T16:07:00Z">
              <w:tcPr>
                <w:tcW w:w="43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861FEA1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04" w:author="Rodriguez Vera, Maria" w:date="2018-11-13T16:07:00Z">
              <w:tcPr>
                <w:tcW w:w="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272383C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05" w:author="Rodriguez Vera, Maria" w:date="2018-11-13T16:07:00Z">
              <w:tcPr>
                <w:tcW w:w="43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2E43629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01/06/2019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06" w:author="Rodriguez Vera, Maria" w:date="2018-11-13T16:07:00Z">
              <w:tcPr>
                <w:tcW w:w="44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7FE66A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31/12/2025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707" w:author="Rodriguez Vera, Maria" w:date="2018-11-13T16:07:00Z">
              <w:tcPr>
                <w:tcW w:w="464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5B44758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7665A185" w14:textId="77777777" w:rsidTr="001016D6">
        <w:tblPrEx>
          <w:tblW w:w="5000" w:type="pct"/>
          <w:tblPrExChange w:id="708" w:author="Rodriguez Vera, Maria" w:date="2018-11-13T16:07:00Z">
            <w:tblPrEx>
              <w:tblW w:w="5000" w:type="pct"/>
            </w:tblPrEx>
          </w:tblPrExChange>
        </w:tblPrEx>
        <w:trPr>
          <w:trHeight w:val="1785"/>
          <w:trPrChange w:id="709" w:author="Rodriguez Vera, Maria" w:date="2018-11-13T16:07:00Z">
            <w:trPr>
              <w:trHeight w:val="1785"/>
            </w:trPr>
          </w:trPrChange>
        </w:trPr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10" w:author="Rodriguez Vera, Maria" w:date="2018-11-13T16:07:00Z">
              <w:tcPr>
                <w:tcW w:w="1041" w:type="pct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DC51529" w14:textId="46D06053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Desarrollo del plan de monitoreo y actualización del modelo de Balan, supervisión de </w:t>
            </w:r>
            <w:del w:id="711" w:author="Rodriguez Vera, Maria" w:date="2018-11-13T16:09:00Z">
              <w:r w:rsidRPr="00AA632B" w:rsidDel="000E3DA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"/>
                </w:rPr>
                <w:delText>trabajos hidrogeológicos/</w:delText>
              </w:r>
            </w:del>
            <w:ins w:id="712" w:author="Rodriguez Vera, Maria" w:date="2018-11-13T16:09:00Z">
              <w:r w:rsidR="00182EB2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"/>
                </w:rPr>
                <w:t xml:space="preserve"> la </w:t>
              </w:r>
            </w:ins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construcción y equitación de pozos</w:t>
            </w:r>
            <w:ins w:id="713" w:author="Rodriguez Vera, Maria" w:date="2018-11-13T16:09:00Z">
              <w:r w:rsidR="00182EB2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"/>
                </w:rPr>
                <w:t>, formación para la op</w:t>
              </w:r>
            </w:ins>
            <w:ins w:id="714" w:author="Rodriguez Vera, Maria" w:date="2018-11-13T16:10:00Z">
              <w:r w:rsidR="00182EB2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"/>
                </w:rPr>
                <w:t xml:space="preserve">eración </w:t>
              </w:r>
            </w:ins>
            <w:ins w:id="715" w:author="Rodriguez Vera, Maria" w:date="2018-11-13T16:33:00Z">
              <w:r w:rsidR="00CE0EF3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"/>
                </w:rPr>
                <w:t xml:space="preserve">y mantenimiento </w:t>
              </w:r>
            </w:ins>
            <w:ins w:id="716" w:author="Rodriguez Vera, Maria" w:date="2018-11-13T16:10:00Z">
              <w:r w:rsidR="00182EB2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"/>
                </w:rPr>
                <w:t>de la maquinaria de perforación</w:t>
              </w:r>
            </w:ins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17" w:author="Rodriguez Vera, Maria" w:date="2018-11-13T16:07:00Z">
              <w:tcPr>
                <w:tcW w:w="54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CC99B04" w14:textId="4546A905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del w:id="718" w:author="Rodriguez Vera, Maria" w:date="2018-11-13T16:10:00Z">
              <w:r w:rsidRPr="095FB929" w:rsidDel="00182EB2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s-ES"/>
                </w:rPr>
                <w:delText>200.000</w:delText>
              </w:r>
            </w:del>
            <w:ins w:id="719" w:author="Rodriguez Vera, Maria" w:date="2018-11-13T16:14:00Z">
              <w:r w:rsidR="00B12278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s-ES"/>
                </w:rPr>
                <w:t>4</w:t>
              </w:r>
            </w:ins>
            <w:ins w:id="720" w:author="Rodriguez Vera, Maria" w:date="2018-11-13T16:10:00Z">
              <w:r w:rsidR="00182EB2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s-ES"/>
                </w:rPr>
                <w:t>00.000</w:t>
              </w:r>
            </w:ins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21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D4CA91E" w14:textId="302628F5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SBCC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22" w:author="Rodriguez Vera, Maria" w:date="2018-11-13T16:07:00Z">
              <w:tcPr>
                <w:tcW w:w="33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100B460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23" w:author="Rodriguez Vera, Maria" w:date="2018-11-13T16:07:00Z">
              <w:tcPr>
                <w:tcW w:w="35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3147D7F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24" w:author="Rodriguez Vera, Maria" w:date="2018-11-13T16:07:00Z">
              <w:tcPr>
                <w:tcW w:w="43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41F5AF0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0%</w:t>
            </w:r>
            <w:bookmarkStart w:id="725" w:name="_GoBack"/>
            <w:bookmarkEnd w:id="725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26" w:author="Rodriguez Vera, Maria" w:date="2018-11-13T16:07:00Z">
              <w:tcPr>
                <w:tcW w:w="5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1F06EF2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27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FDD17DF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01/09/2019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28" w:author="Rodriguez Vera, Maria" w:date="2018-11-13T16:07:00Z">
              <w:tcPr>
                <w:tcW w:w="447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FE9BDAC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31/12/2021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729" w:author="Rodriguez Vera, Maria" w:date="2018-11-13T16:07:00Z">
              <w:tcPr>
                <w:tcW w:w="464" w:type="pct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51E4C66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2FA78450" w14:textId="77777777" w:rsidTr="001016D6">
        <w:tblPrEx>
          <w:tblW w:w="5000" w:type="pct"/>
          <w:tblPrExChange w:id="730" w:author="Rodriguez Vera, Maria" w:date="2018-11-13T16:07:00Z">
            <w:tblPrEx>
              <w:tblW w:w="5000" w:type="pct"/>
            </w:tblPrEx>
          </w:tblPrExChange>
        </w:tblPrEx>
        <w:trPr>
          <w:trHeight w:val="1455"/>
          <w:trPrChange w:id="731" w:author="Rodriguez Vera, Maria" w:date="2018-11-13T16:07:00Z">
            <w:trPr>
              <w:trHeight w:val="1455"/>
            </w:trPr>
          </w:trPrChange>
        </w:trPr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32" w:author="Rodriguez Vera, Maria" w:date="2018-11-13T16:07:00Z">
              <w:tcPr>
                <w:tcW w:w="1041" w:type="pct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3F25B8F" w14:textId="7777777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Campañas de comunicación y marketing para la mejora del acceso al saneamiento y a la higiene en 32 secciones comunales rurales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33" w:author="Rodriguez Vera, Maria" w:date="2018-11-13T16:07:00Z">
              <w:tcPr>
                <w:tcW w:w="54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3AF5AAF" w14:textId="7F63336A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095FB92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2.000.000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34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936CE55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SBCC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35" w:author="Rodriguez Vera, Maria" w:date="2018-11-13T16:07:00Z">
              <w:tcPr>
                <w:tcW w:w="33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69655F1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36" w:author="Rodriguez Vera, Maria" w:date="2018-11-13T16:07:00Z">
              <w:tcPr>
                <w:tcW w:w="35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06BC7D5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37" w:author="Rodriguez Vera, Maria" w:date="2018-11-13T16:07:00Z">
              <w:tcPr>
                <w:tcW w:w="43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1DE0296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38" w:author="Rodriguez Vera, Maria" w:date="2018-11-13T16:07:00Z">
              <w:tcPr>
                <w:tcW w:w="5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D15DD8E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39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AE158BF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01/11/2019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40" w:author="Rodriguez Vera, Maria" w:date="2018-11-13T16:07:00Z">
              <w:tcPr>
                <w:tcW w:w="447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2165ECC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31/12/2021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741" w:author="Rodriguez Vera, Maria" w:date="2018-11-13T16:07:00Z">
              <w:tcPr>
                <w:tcW w:w="464" w:type="pct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F3F6F8F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28325275" w14:textId="77777777" w:rsidTr="001016D6">
        <w:tblPrEx>
          <w:tblW w:w="5000" w:type="pct"/>
          <w:tblPrExChange w:id="742" w:author="Rodriguez Vera, Maria" w:date="2018-11-13T16:07:00Z">
            <w:tblPrEx>
              <w:tblW w:w="5000" w:type="pct"/>
            </w:tblPrEx>
          </w:tblPrExChange>
        </w:tblPrEx>
        <w:trPr>
          <w:trHeight w:val="930"/>
          <w:trPrChange w:id="743" w:author="Rodriguez Vera, Maria" w:date="2018-11-13T16:07:00Z">
            <w:trPr>
              <w:trHeight w:val="930"/>
            </w:trPr>
          </w:trPrChange>
        </w:trPr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44" w:author="Rodriguez Vera, Maria" w:date="2018-11-13T16:07:00Z">
              <w:tcPr>
                <w:tcW w:w="1041" w:type="pct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88BC6DB" w14:textId="566EC1BC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Desarrollo e implementación de la evaluación de impacto del programa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45" w:author="Rodriguez Vera, Maria" w:date="2018-11-13T16:07:00Z">
              <w:tcPr>
                <w:tcW w:w="54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5589893" w14:textId="4338A918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095FB92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950.000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46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2E21127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SBCC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47" w:author="Rodriguez Vera, Maria" w:date="2018-11-13T16:07:00Z">
              <w:tcPr>
                <w:tcW w:w="33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5B8BF29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48" w:author="Rodriguez Vera, Maria" w:date="2018-11-13T16:07:00Z">
              <w:tcPr>
                <w:tcW w:w="35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B8A785D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49" w:author="Rodriguez Vera, Maria" w:date="2018-11-13T16:07:00Z">
              <w:tcPr>
                <w:tcW w:w="43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A3853E9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50" w:author="Rodriguez Vera, Maria" w:date="2018-11-13T16:07:00Z">
              <w:tcPr>
                <w:tcW w:w="5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DF80076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51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E36A196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01/11/2019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52" w:author="Rodriguez Vera, Maria" w:date="2018-11-13T16:07:00Z">
              <w:tcPr>
                <w:tcW w:w="447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0E1AE7D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31/12/2025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753" w:author="Rodriguez Vera, Maria" w:date="2018-11-13T16:07:00Z">
              <w:tcPr>
                <w:tcW w:w="464" w:type="pct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CEFD7B0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708A7F03" w14:textId="77777777" w:rsidTr="001016D6">
        <w:tblPrEx>
          <w:tblW w:w="5000" w:type="pct"/>
          <w:tblPrExChange w:id="754" w:author="Rodriguez Vera, Maria" w:date="2018-11-13T16:07:00Z">
            <w:tblPrEx>
              <w:tblW w:w="5000" w:type="pct"/>
            </w:tblPrEx>
          </w:tblPrExChange>
        </w:tblPrEx>
        <w:trPr>
          <w:trHeight w:val="945"/>
          <w:trPrChange w:id="755" w:author="Rodriguez Vera, Maria" w:date="2018-11-13T16:07:00Z">
            <w:trPr>
              <w:trHeight w:val="945"/>
            </w:trPr>
          </w:trPrChange>
        </w:trPr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  <w:tcPrChange w:id="756" w:author="Rodriguez Vera, Maria" w:date="2018-11-13T16:07:00Z">
              <w:tcPr>
                <w:tcW w:w="1041" w:type="pct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  <w:hideMark/>
              </w:tcPr>
            </w:tcPrChange>
          </w:tcPr>
          <w:p w14:paraId="2D920BFA" w14:textId="7777777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Diseños adicionales de agua potable y saneamiento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57" w:author="Rodriguez Vera, Maria" w:date="2018-11-13T16:07:00Z">
              <w:tcPr>
                <w:tcW w:w="54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6E23582" w14:textId="45E89D1D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095FB92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300.000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58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F2BA53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SBCC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59" w:author="Rodriguez Vera, Maria" w:date="2018-11-13T16:07:00Z">
              <w:tcPr>
                <w:tcW w:w="33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86D81BA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60" w:author="Rodriguez Vera, Maria" w:date="2018-11-13T16:07:00Z">
              <w:tcPr>
                <w:tcW w:w="35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C167B22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61" w:author="Rodriguez Vera, Maria" w:date="2018-11-13T16:07:00Z">
              <w:tcPr>
                <w:tcW w:w="43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57EBAE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62" w:author="Rodriguez Vera, Maria" w:date="2018-11-13T16:07:00Z">
              <w:tcPr>
                <w:tcW w:w="5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9D49A43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63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C2EE996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11/31/2019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64" w:author="Rodriguez Vera, Maria" w:date="2018-11-13T16:07:00Z">
              <w:tcPr>
                <w:tcW w:w="447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EC3F2E3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30/12/2020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765" w:author="Rodriguez Vera, Maria" w:date="2018-11-13T16:07:00Z">
              <w:tcPr>
                <w:tcW w:w="464" w:type="pct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E49CEAB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1A0BE4A2" w14:textId="77777777" w:rsidTr="001016D6">
        <w:tblPrEx>
          <w:tblW w:w="5000" w:type="pct"/>
          <w:tblPrExChange w:id="766" w:author="Rodriguez Vera, Maria" w:date="2018-11-13T16:07:00Z">
            <w:tblPrEx>
              <w:tblW w:w="5000" w:type="pct"/>
            </w:tblPrEx>
          </w:tblPrExChange>
        </w:tblPrEx>
        <w:trPr>
          <w:trHeight w:val="930"/>
          <w:trPrChange w:id="767" w:author="Rodriguez Vera, Maria" w:date="2018-11-13T16:07:00Z">
            <w:trPr>
              <w:trHeight w:val="930"/>
            </w:trPr>
          </w:trPrChange>
        </w:trPr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68" w:author="Rodriguez Vera, Maria" w:date="2018-11-13T16:07:00Z">
              <w:tcPr>
                <w:tcW w:w="1041" w:type="pct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C3790E7" w14:textId="7777777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Plan maestro de saneamiento optimo (1)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69" w:author="Rodriguez Vera, Maria" w:date="2018-11-13T16:07:00Z">
              <w:tcPr>
                <w:tcW w:w="54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ABE964E" w14:textId="195E11EB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095FB92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170.000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70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C990482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SBCC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71" w:author="Rodriguez Vera, Maria" w:date="2018-11-13T16:07:00Z">
              <w:tcPr>
                <w:tcW w:w="33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54E9E5B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72" w:author="Rodriguez Vera, Maria" w:date="2018-11-13T16:07:00Z">
              <w:tcPr>
                <w:tcW w:w="35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41DEC91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73" w:author="Rodriguez Vera, Maria" w:date="2018-11-13T16:07:00Z">
              <w:tcPr>
                <w:tcW w:w="43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B09328B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74" w:author="Rodriguez Vera, Maria" w:date="2018-11-13T16:07:00Z">
              <w:tcPr>
                <w:tcW w:w="5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AE4DD5C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75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90CC441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01/09/2020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76" w:author="Rodriguez Vera, Maria" w:date="2018-11-13T16:07:00Z">
              <w:tcPr>
                <w:tcW w:w="447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9D19D12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01/12/2021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777" w:author="Rodriguez Vera, Maria" w:date="2018-11-13T16:07:00Z">
              <w:tcPr>
                <w:tcW w:w="464" w:type="pct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983A2DE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5E18F663" w14:textId="77777777" w:rsidTr="001016D6">
        <w:tblPrEx>
          <w:tblW w:w="5000" w:type="pct"/>
          <w:tblPrExChange w:id="778" w:author="Rodriguez Vera, Maria" w:date="2018-11-13T16:07:00Z">
            <w:tblPrEx>
              <w:tblW w:w="5000" w:type="pct"/>
            </w:tblPrEx>
          </w:tblPrExChange>
        </w:tblPrEx>
        <w:trPr>
          <w:trHeight w:val="930"/>
          <w:trPrChange w:id="779" w:author="Rodriguez Vera, Maria" w:date="2018-11-13T16:07:00Z">
            <w:trPr>
              <w:trHeight w:val="930"/>
            </w:trPr>
          </w:trPrChange>
        </w:trPr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80" w:author="Rodriguez Vera, Maria" w:date="2018-11-13T16:07:00Z">
              <w:tcPr>
                <w:tcW w:w="1041" w:type="pct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54EE75A" w14:textId="7777777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Planes maestros de saneamiento optimo (3)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81" w:author="Rodriguez Vera, Maria" w:date="2018-11-13T16:07:00Z">
              <w:tcPr>
                <w:tcW w:w="54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F0E52FE" w14:textId="1198C018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095FB92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400.000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82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392B84E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SBCC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83" w:author="Rodriguez Vera, Maria" w:date="2018-11-13T16:07:00Z">
              <w:tcPr>
                <w:tcW w:w="33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EB586F7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84" w:author="Rodriguez Vera, Maria" w:date="2018-11-13T16:07:00Z">
              <w:tcPr>
                <w:tcW w:w="35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5078AAB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85" w:author="Rodriguez Vera, Maria" w:date="2018-11-13T16:07:00Z">
              <w:tcPr>
                <w:tcW w:w="43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D5FB343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86" w:author="Rodriguez Vera, Maria" w:date="2018-11-13T16:07:00Z">
              <w:tcPr>
                <w:tcW w:w="51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B6CF5F9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87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E2502C3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01/03/2023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88" w:author="Rodriguez Vera, Maria" w:date="2018-11-13T16:07:00Z">
              <w:tcPr>
                <w:tcW w:w="447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CE7BA3F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01/09/2024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789" w:author="Rodriguez Vera, Maria" w:date="2018-11-13T16:07:00Z">
              <w:tcPr>
                <w:tcW w:w="464" w:type="pct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0E0E0B2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18D38D6A" w14:textId="77777777" w:rsidTr="001016D6">
        <w:tblPrEx>
          <w:tblW w:w="5000" w:type="pct"/>
          <w:tblPrExChange w:id="790" w:author="Rodriguez Vera, Maria" w:date="2018-11-13T16:07:00Z">
            <w:tblPrEx>
              <w:tblW w:w="5000" w:type="pct"/>
            </w:tblPrEx>
          </w:tblPrExChange>
        </w:tblPrEx>
        <w:trPr>
          <w:trHeight w:val="525"/>
          <w:trPrChange w:id="791" w:author="Rodriguez Vera, Maria" w:date="2018-11-13T16:07:00Z">
            <w:trPr>
              <w:trHeight w:val="525"/>
            </w:trPr>
          </w:trPrChange>
        </w:trPr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92" w:author="Rodriguez Vera, Maria" w:date="2018-11-13T16:07:00Z">
              <w:tcPr>
                <w:tcW w:w="1041" w:type="pct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EB1191D" w14:textId="7777777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Auditoria</w:t>
            </w:r>
          </w:p>
        </w:tc>
        <w:tc>
          <w:tcPr>
            <w:tcW w:w="5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93" w:author="Rodriguez Vera, Maria" w:date="2018-11-13T16:07:00Z">
              <w:tcPr>
                <w:tcW w:w="543" w:type="pct"/>
                <w:tcBorders>
                  <w:top w:val="nil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B1D75FA" w14:textId="78B553BB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095FB92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500.000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94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443EF2E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SBCC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95" w:author="Rodriguez Vera, Maria" w:date="2018-11-13T16:07:00Z">
              <w:tcPr>
                <w:tcW w:w="336" w:type="pct"/>
                <w:tcBorders>
                  <w:top w:val="nil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D3B9F30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96" w:author="Rodriguez Vera, Maria" w:date="2018-11-13T16:07:00Z">
              <w:tcPr>
                <w:tcW w:w="359" w:type="pct"/>
                <w:tcBorders>
                  <w:top w:val="nil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356C85C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97" w:author="Rodriguez Vera, Maria" w:date="2018-11-13T16:07:00Z">
              <w:tcPr>
                <w:tcW w:w="430" w:type="pct"/>
                <w:tcBorders>
                  <w:top w:val="nil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35135B0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98" w:author="Rodriguez Vera, Maria" w:date="2018-11-13T16:07:00Z">
              <w:tcPr>
                <w:tcW w:w="516" w:type="pct"/>
                <w:tcBorders>
                  <w:top w:val="nil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D854042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99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BFEFAF8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01/11/2019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800" w:author="Rodriguez Vera, Maria" w:date="2018-11-13T16:07:00Z">
              <w:tcPr>
                <w:tcW w:w="447" w:type="pct"/>
                <w:tcBorders>
                  <w:top w:val="nil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FEEE883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31/12/2024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801" w:author="Rodriguez Vera, Maria" w:date="2018-11-13T16:07:00Z">
              <w:tcPr>
                <w:tcW w:w="464" w:type="pct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B5AE36C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3170F53A" w14:textId="77777777" w:rsidTr="001016D6">
        <w:tblPrEx>
          <w:tblW w:w="5000" w:type="pct"/>
          <w:tblPrExChange w:id="802" w:author="Rodriguez Vera, Maria" w:date="2018-11-13T16:07:00Z">
            <w:tblPrEx>
              <w:tblW w:w="5000" w:type="pct"/>
            </w:tblPrEx>
          </w:tblPrExChange>
        </w:tblPrEx>
        <w:trPr>
          <w:trHeight w:val="795"/>
          <w:trPrChange w:id="803" w:author="Rodriguez Vera, Maria" w:date="2018-11-13T16:07:00Z">
            <w:trPr>
              <w:trHeight w:val="795"/>
            </w:trPr>
          </w:trPrChange>
        </w:trPr>
        <w:tc>
          <w:tcPr>
            <w:tcW w:w="10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  <w:tcPrChange w:id="804" w:author="Rodriguez Vera, Maria" w:date="2018-11-13T16:07:00Z">
              <w:tcPr>
                <w:tcW w:w="1041" w:type="pct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FFFFFF" w:themeFill="background1"/>
                <w:hideMark/>
              </w:tcPr>
            </w:tcPrChange>
          </w:tcPr>
          <w:p w14:paraId="06E4D3A2" w14:textId="77777777" w:rsidR="00AA632B" w:rsidRPr="00AA632B" w:rsidRDefault="00AA632B" w:rsidP="00AA63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/>
              </w:rPr>
              <w:t>Sub Total Servicios de Consultoría - Firmas Consultoras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  <w:tcPrChange w:id="805" w:author="Rodriguez Vera, Maria" w:date="2018-11-13T16:07:00Z">
              <w:tcPr>
                <w:tcW w:w="54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hideMark/>
              </w:tcPr>
            </w:tcPrChange>
          </w:tcPr>
          <w:p w14:paraId="1397A334" w14:textId="18AD947C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val="es-ES"/>
              </w:rPr>
            </w:pPr>
            <w:r w:rsidRPr="095FB92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val="es-ES"/>
              </w:rPr>
              <w:t>7.</w:t>
            </w:r>
            <w:del w:id="806" w:author="Rodriguez Vera, Maria" w:date="2018-11-13T16:11:00Z">
              <w:r w:rsidRPr="095FB929" w:rsidDel="00C74FBD">
                <w:rPr>
                  <w:rFonts w:ascii="Arial" w:eastAsia="Times New Roman" w:hAnsi="Arial" w:cs="Arial"/>
                  <w:b/>
                  <w:bCs/>
                  <w:color w:val="000000" w:themeColor="text1"/>
                  <w:sz w:val="18"/>
                  <w:szCs w:val="18"/>
                  <w:lang w:val="es-ES"/>
                </w:rPr>
                <w:delText>248</w:delText>
              </w:r>
            </w:del>
            <w:ins w:id="807" w:author="Rodriguez Vera, Maria" w:date="2018-11-13T16:14:00Z">
              <w:r w:rsidR="00B12278">
                <w:rPr>
                  <w:rFonts w:ascii="Arial" w:eastAsia="Times New Roman" w:hAnsi="Arial" w:cs="Arial"/>
                  <w:b/>
                  <w:bCs/>
                  <w:color w:val="000000" w:themeColor="text1"/>
                  <w:sz w:val="18"/>
                  <w:szCs w:val="18"/>
                  <w:lang w:val="es-ES"/>
                </w:rPr>
                <w:t>4</w:t>
              </w:r>
            </w:ins>
            <w:ins w:id="808" w:author="Rodriguez Vera, Maria" w:date="2018-11-13T16:11:00Z">
              <w:r w:rsidR="00C74FBD" w:rsidRPr="095FB929">
                <w:rPr>
                  <w:rFonts w:ascii="Arial" w:eastAsia="Times New Roman" w:hAnsi="Arial" w:cs="Arial"/>
                  <w:b/>
                  <w:bCs/>
                  <w:color w:val="000000" w:themeColor="text1"/>
                  <w:sz w:val="18"/>
                  <w:szCs w:val="18"/>
                  <w:lang w:val="es-ES"/>
                </w:rPr>
                <w:t>48</w:t>
              </w:r>
            </w:ins>
            <w:r w:rsidRPr="095FB92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val="es-ES"/>
              </w:rPr>
              <w:t>.000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  <w:tcPrChange w:id="809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3B5CC1F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  <w:tcPrChange w:id="810" w:author="Rodriguez Vera, Maria" w:date="2018-11-13T16:07:00Z">
              <w:tcPr>
                <w:tcW w:w="336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70899317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  <w:tcPrChange w:id="811" w:author="Rodriguez Vera, Maria" w:date="2018-11-13T16:07:00Z">
              <w:tcPr>
                <w:tcW w:w="359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68DCD74F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  <w:tcPrChange w:id="812" w:author="Rodriguez Vera, Maria" w:date="2018-11-13T16:07:00Z">
              <w:tcPr>
                <w:tcW w:w="430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7B3CD893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  <w:tcPrChange w:id="813" w:author="Rodriguez Vera, Maria" w:date="2018-11-13T16:07:00Z">
              <w:tcPr>
                <w:tcW w:w="516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684D684D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  <w:tcPrChange w:id="814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7CA73733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  <w:tcPrChange w:id="815" w:author="Rodriguez Vera, Maria" w:date="2018-11-13T16:07:00Z">
              <w:tcPr>
                <w:tcW w:w="447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35FD889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  <w:tcPrChange w:id="816" w:author="Rodriguez Vera, Maria" w:date="2018-11-13T16:07:00Z">
              <w:tcPr>
                <w:tcW w:w="464" w:type="pct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FFFFFF" w:themeFill="background1"/>
                <w:hideMark/>
              </w:tcPr>
            </w:tcPrChange>
          </w:tcPr>
          <w:p w14:paraId="5A6D62B7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</w:tr>
      <w:tr w:rsidR="00AA632B" w:rsidRPr="00AA632B" w14:paraId="51E994B8" w14:textId="77777777" w:rsidTr="001016D6">
        <w:tblPrEx>
          <w:tblW w:w="5000" w:type="pct"/>
          <w:tblPrExChange w:id="817" w:author="Rodriguez Vera, Maria" w:date="2018-11-13T16:07:00Z">
            <w:tblPrEx>
              <w:tblW w:w="5000" w:type="pct"/>
            </w:tblPrEx>
          </w:tblPrExChange>
        </w:tblPrEx>
        <w:trPr>
          <w:trHeight w:val="90"/>
          <w:trPrChange w:id="818" w:author="Rodriguez Vera, Maria" w:date="2018-11-13T16:07:00Z">
            <w:trPr>
              <w:trHeight w:val="90"/>
            </w:trPr>
          </w:trPrChange>
        </w:trPr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hideMark/>
            <w:tcPrChange w:id="819" w:author="Rodriguez Vera, Maria" w:date="2018-11-13T16:07:00Z">
              <w:tcPr>
                <w:tcW w:w="1041" w:type="pct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557C7761" w14:textId="7777777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hideMark/>
            <w:tcPrChange w:id="820" w:author="Rodriguez Vera, Maria" w:date="2018-11-13T16:07:00Z">
              <w:tcPr>
                <w:tcW w:w="543" w:type="pct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22FC9EC1" w14:textId="77777777" w:rsidR="00AA632B" w:rsidRPr="00AA632B" w:rsidRDefault="00AA632B" w:rsidP="00AA63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hideMark/>
            <w:tcPrChange w:id="821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506315C6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hideMark/>
            <w:tcPrChange w:id="822" w:author="Rodriguez Vera, Maria" w:date="2018-11-13T16:07:00Z">
              <w:tcPr>
                <w:tcW w:w="336" w:type="pct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04472799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hideMark/>
            <w:tcPrChange w:id="823" w:author="Rodriguez Vera, Maria" w:date="2018-11-13T16:07:00Z">
              <w:tcPr>
                <w:tcW w:w="359" w:type="pct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38C6C3D1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hideMark/>
            <w:tcPrChange w:id="824" w:author="Rodriguez Vera, Maria" w:date="2018-11-13T16:07:00Z">
              <w:tcPr>
                <w:tcW w:w="430" w:type="pct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3C52FB59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hideMark/>
            <w:tcPrChange w:id="825" w:author="Rodriguez Vera, Maria" w:date="2018-11-13T16:07:00Z">
              <w:tcPr>
                <w:tcW w:w="516" w:type="pct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568157AD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hideMark/>
            <w:tcPrChange w:id="826" w:author="Rodriguez Vera, Maria" w:date="2018-11-13T16:07:00Z">
              <w:tcPr>
                <w:tcW w:w="433" w:type="pct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3B0D7997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hideMark/>
            <w:tcPrChange w:id="827" w:author="Rodriguez Vera, Maria" w:date="2018-11-13T16:07:00Z">
              <w:tcPr>
                <w:tcW w:w="447" w:type="pct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FFFFFF" w:themeFill="background1"/>
                <w:hideMark/>
              </w:tcPr>
            </w:tcPrChange>
          </w:tcPr>
          <w:p w14:paraId="0EFE655C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  <w:tcPrChange w:id="828" w:author="Rodriguez Vera, Maria" w:date="2018-11-13T16:07:00Z">
              <w:tcPr>
                <w:tcW w:w="464" w:type="pct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FFFFFF" w:themeFill="background1"/>
                <w:hideMark/>
              </w:tcPr>
            </w:tcPrChange>
          </w:tcPr>
          <w:p w14:paraId="5083232F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</w:tr>
    </w:tbl>
    <w:p w14:paraId="79E219DE" w14:textId="77777777" w:rsidR="00AA632B" w:rsidRDefault="00AA632B">
      <w:r>
        <w:br w:type="page"/>
      </w:r>
    </w:p>
    <w:tbl>
      <w:tblPr>
        <w:tblW w:w="5002" w:type="pct"/>
        <w:tblInd w:w="-5" w:type="dxa"/>
        <w:tblLook w:val="04A0" w:firstRow="1" w:lastRow="0" w:firstColumn="1" w:lastColumn="0" w:noHBand="0" w:noVBand="1"/>
      </w:tblPr>
      <w:tblGrid>
        <w:gridCol w:w="2924"/>
        <w:gridCol w:w="2218"/>
        <w:gridCol w:w="1174"/>
        <w:gridCol w:w="894"/>
        <w:gridCol w:w="961"/>
        <w:gridCol w:w="1165"/>
        <w:gridCol w:w="1413"/>
        <w:gridCol w:w="1174"/>
        <w:gridCol w:w="1215"/>
        <w:gridCol w:w="1258"/>
      </w:tblGrid>
      <w:tr w:rsidR="00AA632B" w:rsidRPr="00AA632B" w14:paraId="298A0419" w14:textId="77777777" w:rsidTr="3BFE1C19">
        <w:trPr>
          <w:trHeight w:val="585"/>
        </w:trPr>
        <w:tc>
          <w:tcPr>
            <w:tcW w:w="5000" w:type="pct"/>
            <w:gridSpan w:val="1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08FB3E19" w14:textId="0867317C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lastRenderedPageBreak/>
              <w:t>5. SERVICIOS DE CONSULTORIA INDIVIDUAL</w:t>
            </w:r>
          </w:p>
        </w:tc>
      </w:tr>
      <w:tr w:rsidR="00AA632B" w:rsidRPr="00AA632B" w14:paraId="476DE84F" w14:textId="77777777" w:rsidTr="3BFE1C19">
        <w:trPr>
          <w:trHeight w:val="1470"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C03B5" w14:textId="728F2344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Consultores Internacionales de apoyo a la Unidad Departamental Rural (experto social, supervisión de trabajos, cambo de comportamiento)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6FB50" w14:textId="2946FB74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095FB92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236.000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40D9E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CCII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B5345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6550E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9F5DD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A2230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E4B80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1/09/19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352F3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31/12/24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2323B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75BB8BA4" w14:textId="77777777" w:rsidTr="3BFE1C19">
        <w:trPr>
          <w:trHeight w:val="1380"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607AC" w14:textId="34821F79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Consultores Nacionales de apoyo a la Unidad Departamental Rural (experto social, supervisión de trabajos, cambo de comportamiento)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13DAE" w14:textId="5A77DC18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095FB92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487.000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8212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CCIN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C2F5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08DC5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B99C0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65D1F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F7090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1/09/19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E195A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31/12/25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F981D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4E8021FB" w14:textId="77777777" w:rsidTr="3BFE1C19">
        <w:trPr>
          <w:trHeight w:val="960"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8FD34" w14:textId="44169791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Consultores internacionales para la realización de estudios geotécnicos y estructurales de los tanques de Bel Air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679A7" w14:textId="26910C1F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095FB92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70.000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B343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CCII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B0901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521E9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2CA79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E7433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CA643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1/09/19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33B18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1/09/20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EF0FE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329C1977" w14:textId="77777777" w:rsidTr="3BFE1C19">
        <w:trPr>
          <w:trHeight w:val="960"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46EA1" w14:textId="5E11DC0E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Arquitectos para diseño de los edificios CTE Cabo Haitiano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4E52A" w14:textId="47551F89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095FB92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80.000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84B75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CCII/CCIN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3A11F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8DF07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0F54C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F31DC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8A92C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1/11/20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FE89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31/12/21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7A9DA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13E01EF3" w14:textId="77777777" w:rsidTr="3BFE1C19">
        <w:trPr>
          <w:trHeight w:val="1695"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89BB14" w14:textId="7777777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Consultores nacionales para la conformación de la unidad de supervisión de las obras en medio urbano (supervisores senior y supervisores junior)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AC7BB" w14:textId="1CEF62CB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095FB92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1.095.000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D2621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CCIN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C879F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BAB1E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054E5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5BB78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5C21D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12/06/19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48C02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31/12/25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BE86A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1071B4DC" w14:textId="77777777" w:rsidTr="3BFE1C19">
        <w:trPr>
          <w:trHeight w:val="1215"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100E3F" w14:textId="7777777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Consultor internacional para coordinar la unidad de supervisión de las obras en medio urbano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F42AE" w14:textId="4035DFFD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095FB92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594.000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DE519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CCII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AF2C2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FCDEC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BC196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E4BB8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B9C7A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4/11/19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A481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31/12/25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99478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2234E5" w:rsidRPr="002234E5" w14:paraId="74A8EAE0" w14:textId="77777777" w:rsidTr="3BFE1C19">
        <w:trPr>
          <w:trHeight w:val="1215"/>
          <w:ins w:id="829" w:author="Rodriguez Vera, Maria" w:date="2018-11-13T16:11:00Z"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789B00" w14:textId="14DE647C" w:rsidR="002234E5" w:rsidRPr="00AA632B" w:rsidRDefault="002234E5" w:rsidP="00AA632B">
            <w:pPr>
              <w:spacing w:after="0" w:line="240" w:lineRule="auto"/>
              <w:rPr>
                <w:ins w:id="830" w:author="Rodriguez Vera, Maria" w:date="2018-11-13T16:11:00Z"/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ins w:id="831" w:author="Rodriguez Vera, Maria" w:date="2018-11-13T16:11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"/>
                </w:rPr>
                <w:t xml:space="preserve">Consultores nacionales para </w:t>
              </w:r>
            </w:ins>
            <w:ins w:id="832" w:author="Rodriguez Vera, Maria" w:date="2018-11-13T16:12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"/>
                </w:rPr>
                <w:t xml:space="preserve">reforzar el departamento </w:t>
              </w:r>
              <w:r w:rsidR="00CB4B35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"/>
                </w:rPr>
                <w:t>hidrogeológico</w:t>
              </w:r>
            </w:ins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F4CF5" w14:textId="0D453C26" w:rsidR="002234E5" w:rsidRPr="095FB929" w:rsidRDefault="00B12278" w:rsidP="095FB929">
            <w:pPr>
              <w:spacing w:after="0" w:line="240" w:lineRule="auto"/>
              <w:jc w:val="right"/>
              <w:rPr>
                <w:ins w:id="833" w:author="Rodriguez Vera, Maria" w:date="2018-11-13T16:11:00Z"/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ins w:id="834" w:author="Rodriguez Vera, Maria" w:date="2018-11-13T16:14:00Z">
              <w:r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s-ES"/>
                </w:rPr>
                <w:t>3</w:t>
              </w:r>
            </w:ins>
            <w:ins w:id="835" w:author="Rodriguez Vera, Maria" w:date="2018-11-13T16:12:00Z">
              <w:r w:rsidR="00CB4B35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s-ES"/>
                </w:rPr>
                <w:t>00.000</w:t>
              </w:r>
            </w:ins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81372" w14:textId="6A2E9417" w:rsidR="002234E5" w:rsidRPr="00AA632B" w:rsidRDefault="00CB4B35" w:rsidP="00AA632B">
            <w:pPr>
              <w:spacing w:after="0" w:line="240" w:lineRule="auto"/>
              <w:jc w:val="center"/>
              <w:rPr>
                <w:ins w:id="836" w:author="Rodriguez Vera, Maria" w:date="2018-11-13T16:11:00Z"/>
                <w:rFonts w:ascii="Arial" w:eastAsia="Times New Roman" w:hAnsi="Arial" w:cs="Arial"/>
                <w:sz w:val="18"/>
                <w:szCs w:val="18"/>
                <w:lang w:val="es-ES"/>
              </w:rPr>
            </w:pPr>
            <w:ins w:id="837" w:author="Rodriguez Vera, Maria" w:date="2018-11-13T16:12:00Z">
              <w:r>
                <w:rPr>
                  <w:rFonts w:ascii="Arial" w:eastAsia="Times New Roman" w:hAnsi="Arial" w:cs="Arial"/>
                  <w:sz w:val="18"/>
                  <w:szCs w:val="18"/>
                  <w:lang w:val="es-ES"/>
                </w:rPr>
                <w:t>CCIN</w:t>
              </w:r>
            </w:ins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EB7FB" w14:textId="2CC886F1" w:rsidR="002234E5" w:rsidRPr="00AA632B" w:rsidRDefault="00CB4B35" w:rsidP="00AA632B">
            <w:pPr>
              <w:spacing w:after="0" w:line="240" w:lineRule="auto"/>
              <w:jc w:val="center"/>
              <w:rPr>
                <w:ins w:id="838" w:author="Rodriguez Vera, Maria" w:date="2018-11-13T16:11:00Z"/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ins w:id="839" w:author="Rodriguez Vera, Maria" w:date="2018-11-13T16:12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"/>
                </w:rPr>
                <w:t>exante</w:t>
              </w:r>
            </w:ins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50188" w14:textId="040883C1" w:rsidR="002234E5" w:rsidRPr="00AA632B" w:rsidRDefault="00CB4B35" w:rsidP="00AA632B">
            <w:pPr>
              <w:spacing w:after="0" w:line="240" w:lineRule="auto"/>
              <w:jc w:val="center"/>
              <w:rPr>
                <w:ins w:id="840" w:author="Rodriguez Vera, Maria" w:date="2018-11-13T16:11:00Z"/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ins w:id="841" w:author="Rodriguez Vera, Maria" w:date="2018-11-13T16:12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"/>
                </w:rPr>
                <w:t>100%</w:t>
              </w:r>
            </w:ins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8A715" w14:textId="306E83A8" w:rsidR="002234E5" w:rsidRPr="00AA632B" w:rsidRDefault="00C310F5" w:rsidP="00AA632B">
            <w:pPr>
              <w:spacing w:after="0" w:line="240" w:lineRule="auto"/>
              <w:jc w:val="center"/>
              <w:rPr>
                <w:ins w:id="842" w:author="Rodriguez Vera, Maria" w:date="2018-11-13T16:11:00Z"/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ins w:id="843" w:author="Rodriguez Vera, Maria" w:date="2018-11-13T16:22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"/>
                </w:rPr>
                <w:t>0%</w:t>
              </w:r>
            </w:ins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EA0F5" w14:textId="745EC836" w:rsidR="002234E5" w:rsidRPr="00AA632B" w:rsidRDefault="00C310F5" w:rsidP="00AA632B">
            <w:pPr>
              <w:spacing w:after="0" w:line="240" w:lineRule="auto"/>
              <w:jc w:val="center"/>
              <w:rPr>
                <w:ins w:id="844" w:author="Rodriguez Vera, Maria" w:date="2018-11-13T16:11:00Z"/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ins w:id="845" w:author="Rodriguez Vera, Maria" w:date="2018-11-13T16:22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"/>
                </w:rPr>
                <w:t>No</w:t>
              </w:r>
            </w:ins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17FB0" w14:textId="5063309E" w:rsidR="002234E5" w:rsidRPr="00AA632B" w:rsidRDefault="00FD462D" w:rsidP="00AA632B">
            <w:pPr>
              <w:spacing w:after="0" w:line="240" w:lineRule="auto"/>
              <w:jc w:val="center"/>
              <w:rPr>
                <w:ins w:id="846" w:author="Rodriguez Vera, Maria" w:date="2018-11-13T16:11:00Z"/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ins w:id="847" w:author="Rodriguez Vera, Maria" w:date="2018-11-13T16:29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"/>
                </w:rPr>
                <w:t>07/10/201</w:t>
              </w:r>
            </w:ins>
            <w:ins w:id="848" w:author="Rodriguez Vera, Maria" w:date="2018-11-13T16:32:00Z">
              <w:r w:rsidR="00A81162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"/>
                </w:rPr>
                <w:t>9</w:t>
              </w:r>
            </w:ins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C74FA" w14:textId="63C30F7E" w:rsidR="002234E5" w:rsidRPr="00AA632B" w:rsidRDefault="00461370" w:rsidP="00AA632B">
            <w:pPr>
              <w:spacing w:after="0" w:line="240" w:lineRule="auto"/>
              <w:jc w:val="center"/>
              <w:rPr>
                <w:ins w:id="849" w:author="Rodriguez Vera, Maria" w:date="2018-11-13T16:11:00Z"/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ins w:id="850" w:author="Rodriguez Vera, Maria" w:date="2018-11-13T16:29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"/>
                </w:rPr>
                <w:t>31/01/20</w:t>
              </w:r>
            </w:ins>
            <w:ins w:id="851" w:author="Rodriguez Vera, Maria" w:date="2018-11-13T16:32:00Z">
              <w:r w:rsidR="00A81162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"/>
                </w:rPr>
                <w:t>20</w:t>
              </w:r>
            </w:ins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808632" w14:textId="41D27007" w:rsidR="002234E5" w:rsidRPr="00AA632B" w:rsidRDefault="00461370" w:rsidP="00AA632B">
            <w:pPr>
              <w:spacing w:after="0" w:line="240" w:lineRule="auto"/>
              <w:jc w:val="center"/>
              <w:rPr>
                <w:ins w:id="852" w:author="Rodriguez Vera, Maria" w:date="2018-11-13T16:11:00Z"/>
                <w:rFonts w:ascii="Arial" w:eastAsia="Times New Roman" w:hAnsi="Arial" w:cs="Arial"/>
                <w:sz w:val="18"/>
                <w:szCs w:val="18"/>
                <w:lang w:val="es-ES"/>
              </w:rPr>
            </w:pPr>
            <w:ins w:id="853" w:author="Rodriguez Vera, Maria" w:date="2018-11-13T16:29:00Z">
              <w:r>
                <w:rPr>
                  <w:rFonts w:ascii="Arial" w:eastAsia="Times New Roman" w:hAnsi="Arial" w:cs="Arial"/>
                  <w:sz w:val="18"/>
                  <w:szCs w:val="18"/>
                  <w:lang w:val="es-ES"/>
                </w:rPr>
                <w:t>Pendiente</w:t>
              </w:r>
            </w:ins>
          </w:p>
        </w:tc>
      </w:tr>
      <w:tr w:rsidR="00AA632B" w:rsidRPr="00AA632B" w14:paraId="54E91571" w14:textId="77777777" w:rsidTr="3BFE1C19">
        <w:trPr>
          <w:trHeight w:val="930"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419BC" w14:textId="7777777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Consultor para la realización de la evaluación intermedia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C3BE1" w14:textId="49BC69CC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095FB92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60.000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206DF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CCII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E74A7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DE3C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79969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4EBA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9F989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1/08/22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6A695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1/10/23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1633F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73A16F7A" w14:textId="77777777" w:rsidTr="3BFE1C19">
        <w:trPr>
          <w:trHeight w:val="840"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87AAD" w14:textId="7777777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lastRenderedPageBreak/>
              <w:t>Consultor para evaluación final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70488" w14:textId="35365DB3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095FB92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90.000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5AC67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CCII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39A7A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9F080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C03A0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3E74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BE9C7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1/06/25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45B78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31/12/25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6052D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246E7F5F" w14:textId="77777777" w:rsidTr="3BFE1C19">
        <w:trPr>
          <w:trHeight w:val="840"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E9D40" w14:textId="7777777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Consultores apoyo para los proyectos piloto condominial (experto en componente social)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35286" w14:textId="0AD0A444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095FB92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90.000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1DA50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CCI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0FDAA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02AFD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E09A5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4E1B3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35317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31/01/20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762A2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1/12/22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FD36B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AA632B" w:rsidRPr="00AA632B" w14:paraId="3273F0C4" w14:textId="77777777" w:rsidTr="3BFE1C19">
        <w:trPr>
          <w:trHeight w:val="1125"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92EA3" w14:textId="066D8B78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Consultores apoyo para los proyectos piloto condominial (experto en componente de </w:t>
            </w:r>
            <w:r w:rsidR="003378C2"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ingeniería</w:t>
            </w: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)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EF5DC" w14:textId="65AEF09B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095FB92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60.000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AE02D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CCI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6DD5C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exante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70969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0C5B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D6BF2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30FC8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31/01/20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6902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1/12/22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66D81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Pendiente</w:t>
            </w:r>
          </w:p>
        </w:tc>
      </w:tr>
      <w:tr w:rsidR="00562C08" w:rsidRPr="00AA632B" w14:paraId="7543E428" w14:textId="77777777" w:rsidTr="3BFE1C19">
        <w:trPr>
          <w:trHeight w:val="308"/>
        </w:trPr>
        <w:tc>
          <w:tcPr>
            <w:tcW w:w="104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24E84F45" w14:textId="77777777" w:rsidR="00AA632B" w:rsidRPr="00AA632B" w:rsidRDefault="00AA632B" w:rsidP="00AA63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/>
              </w:rPr>
              <w:t>Sub Total Servicios de Consultoría Individual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F35C927" w14:textId="61635A02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val="es-ES"/>
              </w:rPr>
            </w:pPr>
            <w:del w:id="854" w:author="Rodriguez Vera, Maria" w:date="2018-11-13T16:15:00Z">
              <w:r w:rsidRPr="095FB929" w:rsidDel="00562C08">
                <w:rPr>
                  <w:rFonts w:ascii="Arial" w:eastAsia="Times New Roman" w:hAnsi="Arial" w:cs="Arial"/>
                  <w:b/>
                  <w:bCs/>
                  <w:color w:val="000000" w:themeColor="text1"/>
                  <w:sz w:val="18"/>
                  <w:szCs w:val="18"/>
                  <w:lang w:val="es-ES"/>
                </w:rPr>
                <w:delText>2.862.000</w:delText>
              </w:r>
            </w:del>
            <w:ins w:id="855" w:author="Rodriguez Vera, Maria" w:date="2018-11-13T16:15:00Z">
              <w:r w:rsidR="00562C08">
                <w:rPr>
                  <w:rFonts w:ascii="Arial" w:eastAsia="Times New Roman" w:hAnsi="Arial" w:cs="Arial"/>
                  <w:b/>
                  <w:bCs/>
                  <w:color w:val="000000" w:themeColor="text1"/>
                  <w:sz w:val="18"/>
                  <w:szCs w:val="18"/>
                  <w:lang w:val="es-ES"/>
                </w:rPr>
                <w:t>3.162.000</w:t>
              </w:r>
            </w:ins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4D72DB1F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4A4D1B23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0B16F69E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0AFFCA4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11FF556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0B7BAA22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223A94CC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14:paraId="3C6B23A9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</w:tr>
      <w:tr w:rsidR="00562C08" w:rsidRPr="00AA632B" w14:paraId="1EB37EED" w14:textId="77777777" w:rsidTr="3BFE1C19">
        <w:trPr>
          <w:trHeight w:val="308"/>
        </w:trPr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hideMark/>
          </w:tcPr>
          <w:p w14:paraId="4894C399" w14:textId="7777777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hideMark/>
          </w:tcPr>
          <w:p w14:paraId="0E20A22C" w14:textId="77777777" w:rsidR="00AA632B" w:rsidRPr="00AA632B" w:rsidRDefault="00AA632B" w:rsidP="00AA63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hideMark/>
          </w:tcPr>
          <w:p w14:paraId="14FA2071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hideMark/>
          </w:tcPr>
          <w:p w14:paraId="5ABB5A3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hideMark/>
          </w:tcPr>
          <w:p w14:paraId="60805DD9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hideMark/>
          </w:tcPr>
          <w:p w14:paraId="379D2952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hideMark/>
          </w:tcPr>
          <w:p w14:paraId="23470050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hideMark/>
          </w:tcPr>
          <w:p w14:paraId="75E3C883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hideMark/>
          </w:tcPr>
          <w:p w14:paraId="3E90466C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14:paraId="3FEA6863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</w:tr>
      <w:tr w:rsidR="00AA632B" w:rsidRPr="00AA632B" w14:paraId="4503FF3B" w14:textId="77777777" w:rsidTr="3BFE1C19">
        <w:trPr>
          <w:trHeight w:val="555"/>
        </w:trPr>
        <w:tc>
          <w:tcPr>
            <w:tcW w:w="5000" w:type="pct"/>
            <w:gridSpan w:val="10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6718FF38" w14:textId="7777777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 xml:space="preserve">7. GASTOS OPERATIVOS DEL PROGRAMA   </w:t>
            </w:r>
          </w:p>
        </w:tc>
      </w:tr>
      <w:tr w:rsidR="00562C08" w:rsidRPr="00AA632B" w14:paraId="41087B64" w14:textId="77777777" w:rsidTr="3BFE1C19">
        <w:trPr>
          <w:trHeight w:val="2430"/>
        </w:trPr>
        <w:tc>
          <w:tcPr>
            <w:tcW w:w="104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56345E3" w14:textId="7777777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Costos operativos de la UTE/MEF y UCP/DCT-MICT (por </w:t>
            </w:r>
            <w:proofErr w:type="gramStart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ejemplo</w:t>
            </w:r>
            <w:proofErr w:type="gramEnd"/>
            <w:r w:rsidRPr="00AA632B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 papelería, material de escritorio, tóner, servicio de electricidad, servicio de agua potable, servicio de internet, servicio de telefonía, viáticos y pasajes para realizar viajes por parte de su personal, entre otros)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CEBF0" w14:textId="49F1EBFE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val="es-ES"/>
              </w:rPr>
            </w:pPr>
            <w:r w:rsidRPr="095FB92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val="es-ES"/>
              </w:rPr>
              <w:t>3.590.427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73FAD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NB-SABS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A6A0A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72BF01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100%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1633C6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0%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D056D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No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560B60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FF477A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5F8D8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Previsto</w:t>
            </w:r>
          </w:p>
        </w:tc>
      </w:tr>
      <w:tr w:rsidR="00562C08" w:rsidRPr="00AA632B" w14:paraId="67A38F02" w14:textId="77777777" w:rsidTr="3BFE1C19">
        <w:trPr>
          <w:trHeight w:val="360"/>
        </w:trPr>
        <w:tc>
          <w:tcPr>
            <w:tcW w:w="1041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7D728E28" w14:textId="77777777" w:rsidR="00AA632B" w:rsidRPr="00AA632B" w:rsidRDefault="00AA632B" w:rsidP="00AA63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Sub Total Gastos Operativos del Programa</w:t>
            </w:r>
          </w:p>
        </w:tc>
        <w:tc>
          <w:tcPr>
            <w:tcW w:w="54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EC484C6" w14:textId="4EEEAC9A" w:rsidR="00AA632B" w:rsidRPr="00AA632B" w:rsidRDefault="095FB929" w:rsidP="095FB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val="es-ES"/>
              </w:rPr>
            </w:pPr>
            <w:r w:rsidRPr="095FB92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val="es-ES"/>
              </w:rPr>
              <w:t>3.590.427</w:t>
            </w:r>
          </w:p>
        </w:tc>
        <w:tc>
          <w:tcPr>
            <w:tcW w:w="43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44267DAA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33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13AFC58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35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59391BDD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43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7EEECEFD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51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2A87BAB8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43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3412F398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 </w:t>
            </w:r>
          </w:p>
        </w:tc>
        <w:tc>
          <w:tcPr>
            <w:tcW w:w="44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5617E463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 </w:t>
            </w:r>
          </w:p>
        </w:tc>
        <w:tc>
          <w:tcPr>
            <w:tcW w:w="464" w:type="pct"/>
            <w:tcBorders>
              <w:top w:val="single" w:sz="8" w:space="0" w:color="auto"/>
              <w:left w:val="nil"/>
            </w:tcBorders>
            <w:shd w:val="clear" w:color="auto" w:fill="FFFFFF" w:themeFill="background1"/>
            <w:hideMark/>
          </w:tcPr>
          <w:p w14:paraId="6DA17F75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</w:tr>
      <w:tr w:rsidR="00562C08" w:rsidRPr="00AA632B" w14:paraId="3FE99DE7" w14:textId="77777777" w:rsidTr="3BFE1C19">
        <w:trPr>
          <w:trHeight w:val="465"/>
        </w:trPr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08B221F6" w14:textId="7777777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34CD92DD" w14:textId="77777777" w:rsidR="00AA632B" w:rsidRPr="00AA632B" w:rsidRDefault="00AA632B" w:rsidP="00AA63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4D88007A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75871A2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5B02BE67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134F61D8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67694893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4D12169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49F90A2D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</w:tcBorders>
            <w:shd w:val="clear" w:color="auto" w:fill="FFFFFF" w:themeFill="background1"/>
            <w:hideMark/>
          </w:tcPr>
          <w:p w14:paraId="72083517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</w:tr>
      <w:tr w:rsidR="00562C08" w:rsidRPr="00AA632B" w14:paraId="1F189935" w14:textId="77777777" w:rsidTr="3BFE1C19">
        <w:trPr>
          <w:trHeight w:val="1065"/>
        </w:trPr>
        <w:tc>
          <w:tcPr>
            <w:tcW w:w="10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005B8C26" w14:textId="7777777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</w:pPr>
            <w:proofErr w:type="gramStart"/>
            <w:r w:rsidRPr="00AA632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TOTAL</w:t>
            </w:r>
            <w:proofErr w:type="gramEnd"/>
            <w:r w:rsidRPr="00AA632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 xml:space="preserve"> PLAN DE ADQUISICIONES INICIAL DEL PROGRAMA</w:t>
            </w:r>
          </w:p>
        </w:tc>
        <w:tc>
          <w:tcPr>
            <w:tcW w:w="5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C507D" w14:textId="6C31714C" w:rsidR="00AA632B" w:rsidRPr="00AA632B" w:rsidRDefault="3BFE1C19" w:rsidP="3BFE1C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val="es-ES"/>
              </w:rPr>
            </w:pPr>
            <w:del w:id="856" w:author="Rodriguez Vera, Maria" w:date="2018-11-13T16:15:00Z">
              <w:r w:rsidRPr="3BFE1C19" w:rsidDel="00562C08">
                <w:rPr>
                  <w:rFonts w:ascii="Arial" w:eastAsia="Times New Roman" w:hAnsi="Arial" w:cs="Arial"/>
                  <w:b/>
                  <w:bCs/>
                  <w:color w:val="000000" w:themeColor="text1"/>
                  <w:sz w:val="18"/>
                  <w:szCs w:val="18"/>
                  <w:lang w:val="es-ES"/>
                </w:rPr>
                <w:delText>120.553.000</w:delText>
              </w:r>
            </w:del>
            <w:ins w:id="857" w:author="Rodriguez Vera, Maria" w:date="2018-11-13T16:15:00Z">
              <w:r w:rsidR="00562C08">
                <w:rPr>
                  <w:rFonts w:ascii="Arial" w:eastAsia="Times New Roman" w:hAnsi="Arial" w:cs="Arial"/>
                  <w:b/>
                  <w:bCs/>
                  <w:color w:val="000000" w:themeColor="text1"/>
                  <w:sz w:val="18"/>
                  <w:szCs w:val="18"/>
                  <w:lang w:val="es-ES"/>
                </w:rPr>
                <w:t>115.128.000</w:t>
              </w:r>
            </w:ins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048BE95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 xml:space="preserve"> 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1C3FC9A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6BE4256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FF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C03D3C4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color w:val="FF0000"/>
                <w:sz w:val="18"/>
                <w:szCs w:val="18"/>
                <w:lang w:val="es-ES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9DFEDC2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EB0E000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28E4681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473388EC" w14:textId="77777777" w:rsidR="00AA632B" w:rsidRPr="00AA632B" w:rsidRDefault="00AA632B" w:rsidP="00AA6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</w:tr>
      <w:tr w:rsidR="00AA632B" w:rsidRPr="00AA632B" w14:paraId="3E453596" w14:textId="77777777" w:rsidTr="3BFE1C19">
        <w:trPr>
          <w:trHeight w:val="25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A4712" w14:textId="7777777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</w:tr>
      <w:tr w:rsidR="00AA632B" w:rsidRPr="0022309C" w14:paraId="3C1B3858" w14:textId="77777777" w:rsidTr="3BFE1C19">
        <w:trPr>
          <w:trHeight w:val="88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5903E" w14:textId="7777777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Bienes y Obras:</w:t>
            </w: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 xml:space="preserve"> LPI: Licitación Pública Internacional; LIL: Licitación Internacional Limitada; LPN: Licitación Pública Nacional; CP: Comparación de Precios; CD: Contratación Directa; AD: Administración Directa; CAE: Contrataciones a través de Agencias Especializadas; AC: Agencias de Contrataciones; AI: Agencias de Inspección; CPIF: Contrataciones en Préstamos a Intermediarios Financieros; CPO/COT/CPOT: Construcción-propiedad-operación/ Construcción-operación- transferencia/ Construcción-propiedad-operación-transferencia (del inglés BOO/BOT/BOOT); CBD: Contratación Basada en Desempeño; CPGB: Contrataciones con </w:t>
            </w:r>
            <w:proofErr w:type="spellStart"/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Prestamos</w:t>
            </w:r>
            <w:proofErr w:type="spellEnd"/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 xml:space="preserve"> Garantizados por el Banco; PSC: Participación de la Comunidad en las Contrataciones.</w:t>
            </w:r>
          </w:p>
        </w:tc>
      </w:tr>
      <w:tr w:rsidR="00AA632B" w:rsidRPr="0022309C" w14:paraId="645D4EDB" w14:textId="77777777" w:rsidTr="3BFE1C19">
        <w:trPr>
          <w:trHeight w:val="60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D6D0C" w14:textId="7777777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Firmas Consultoras:</w:t>
            </w: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 xml:space="preserve"> SBCC: Selección Basada en la Calidad y el Costo; SBC: Selección Basada en la Calidad; SBPF: Selección Basada en Presupuesto Fijo; SBMC: Selección Basada en el Menor Costo; SCC: Selección Basada en las Calificaciones de los Consultores; SD: Selección Directa</w:t>
            </w:r>
          </w:p>
        </w:tc>
      </w:tr>
      <w:tr w:rsidR="00AA632B" w:rsidRPr="0022309C" w14:paraId="283D4611" w14:textId="77777777" w:rsidTr="3BFE1C19">
        <w:trPr>
          <w:trHeight w:val="39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71E2B" w14:textId="77777777" w:rsidR="00AA632B" w:rsidRPr="00AA632B" w:rsidRDefault="00AA632B" w:rsidP="00AA6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</w:pPr>
            <w:r w:rsidRPr="00AA632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lastRenderedPageBreak/>
              <w:t>Consultores Individuales:</w:t>
            </w:r>
            <w:r w:rsidRPr="00AA632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 xml:space="preserve"> CCIN: Selección basada en la Comparación de Calificaciones Consultor Individual Nacional; CCII: Selección basada en la Comparación de Calificaciones Consultor Individual Internacional.</w:t>
            </w:r>
          </w:p>
        </w:tc>
      </w:tr>
    </w:tbl>
    <w:p w14:paraId="2AA08694" w14:textId="77777777" w:rsidR="004F71C5" w:rsidRPr="003378C2" w:rsidRDefault="004F71C5">
      <w:pPr>
        <w:rPr>
          <w:lang w:val="es-ES"/>
        </w:rPr>
      </w:pPr>
    </w:p>
    <w:sectPr w:rsidR="004F71C5" w:rsidRPr="003378C2" w:rsidSect="00AA632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bena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driguez Vera, Maria">
    <w15:presenceInfo w15:providerId="AD" w15:userId="S::MRODRIGUEZV@iadb.org::740525bf-62e0-44e8-8df2-7024fc0723d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32B"/>
    <w:rsid w:val="000E3DA0"/>
    <w:rsid w:val="001016D6"/>
    <w:rsid w:val="00182EB2"/>
    <w:rsid w:val="0022309C"/>
    <w:rsid w:val="002234E5"/>
    <w:rsid w:val="00265B87"/>
    <w:rsid w:val="003378C2"/>
    <w:rsid w:val="00461370"/>
    <w:rsid w:val="004B2550"/>
    <w:rsid w:val="004F71C5"/>
    <w:rsid w:val="00562C08"/>
    <w:rsid w:val="006019D3"/>
    <w:rsid w:val="00812832"/>
    <w:rsid w:val="00A81162"/>
    <w:rsid w:val="00AA632B"/>
    <w:rsid w:val="00B12278"/>
    <w:rsid w:val="00C150D4"/>
    <w:rsid w:val="00C310F5"/>
    <w:rsid w:val="00C74FBD"/>
    <w:rsid w:val="00CB4B35"/>
    <w:rsid w:val="00CC60E4"/>
    <w:rsid w:val="00CC7382"/>
    <w:rsid w:val="00CE0EF3"/>
    <w:rsid w:val="00DF171D"/>
    <w:rsid w:val="00E7005B"/>
    <w:rsid w:val="00E9067C"/>
    <w:rsid w:val="00F245F3"/>
    <w:rsid w:val="00FD462D"/>
    <w:rsid w:val="095FB929"/>
    <w:rsid w:val="3AEDAC6A"/>
    <w:rsid w:val="3BFE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B2604"/>
  <w15:chartTrackingRefBased/>
  <w15:docId w15:val="{C8D253F3-E11E-4140-8749-1BF2D5F21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A632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A632B"/>
    <w:rPr>
      <w:color w:val="800080"/>
      <w:u w:val="single"/>
    </w:rPr>
  </w:style>
  <w:style w:type="paragraph" w:customStyle="1" w:styleId="msonormal0">
    <w:name w:val="msonormal"/>
    <w:basedOn w:val="Normal"/>
    <w:rsid w:val="00AA6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AA632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font6">
    <w:name w:val="font6"/>
    <w:basedOn w:val="Normal"/>
    <w:rsid w:val="00AA632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font7">
    <w:name w:val="font7"/>
    <w:basedOn w:val="Normal"/>
    <w:rsid w:val="00AA632B"/>
    <w:pPr>
      <w:spacing w:before="100" w:beforeAutospacing="1" w:after="100" w:afterAutospacing="1" w:line="240" w:lineRule="auto"/>
    </w:pPr>
    <w:rPr>
      <w:rFonts w:ascii="Verbena" w:eastAsia="Times New Roman" w:hAnsi="Verbena" w:cs="Times New Roman"/>
    </w:rPr>
  </w:style>
  <w:style w:type="paragraph" w:customStyle="1" w:styleId="xl72">
    <w:name w:val="xl72"/>
    <w:basedOn w:val="Normal"/>
    <w:rsid w:val="00AA632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73">
    <w:name w:val="xl73"/>
    <w:basedOn w:val="Normal"/>
    <w:rsid w:val="00AA632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74">
    <w:name w:val="xl74"/>
    <w:basedOn w:val="Normal"/>
    <w:rsid w:val="00AA632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5">
    <w:name w:val="xl75"/>
    <w:basedOn w:val="Normal"/>
    <w:rsid w:val="00AA632B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76">
    <w:name w:val="xl76"/>
    <w:basedOn w:val="Normal"/>
    <w:rsid w:val="00AA632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sz w:val="20"/>
      <w:szCs w:val="20"/>
    </w:rPr>
  </w:style>
  <w:style w:type="paragraph" w:customStyle="1" w:styleId="xl77">
    <w:name w:val="xl77"/>
    <w:basedOn w:val="Normal"/>
    <w:rsid w:val="00AA632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78">
    <w:name w:val="xl78"/>
    <w:basedOn w:val="Normal"/>
    <w:rsid w:val="00AA632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FF0000"/>
      <w:sz w:val="20"/>
      <w:szCs w:val="20"/>
    </w:rPr>
  </w:style>
  <w:style w:type="paragraph" w:customStyle="1" w:styleId="xl79">
    <w:name w:val="xl79"/>
    <w:basedOn w:val="Normal"/>
    <w:rsid w:val="00AA632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80">
    <w:name w:val="xl80"/>
    <w:basedOn w:val="Normal"/>
    <w:rsid w:val="00AA632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1">
    <w:name w:val="xl81"/>
    <w:basedOn w:val="Normal"/>
    <w:rsid w:val="00AA632B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82">
    <w:name w:val="xl82"/>
    <w:basedOn w:val="Normal"/>
    <w:rsid w:val="00AA632B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Verdana" w:eastAsia="Times New Roman" w:hAnsi="Verdana" w:cs="Times New Roman"/>
      <w:sz w:val="20"/>
      <w:szCs w:val="20"/>
    </w:rPr>
  </w:style>
  <w:style w:type="paragraph" w:customStyle="1" w:styleId="xl83">
    <w:name w:val="xl83"/>
    <w:basedOn w:val="Normal"/>
    <w:rsid w:val="00AA632B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Verdana" w:eastAsia="Times New Roman" w:hAnsi="Verdana" w:cs="Times New Roman"/>
      <w:b/>
      <w:bCs/>
      <w:sz w:val="20"/>
      <w:szCs w:val="20"/>
    </w:rPr>
  </w:style>
  <w:style w:type="paragraph" w:customStyle="1" w:styleId="xl84">
    <w:name w:val="xl84"/>
    <w:basedOn w:val="Normal"/>
    <w:rsid w:val="00AA632B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Verdana" w:eastAsia="Times New Roman" w:hAnsi="Verdana" w:cs="Times New Roman"/>
      <w:sz w:val="20"/>
      <w:szCs w:val="20"/>
    </w:rPr>
  </w:style>
  <w:style w:type="paragraph" w:customStyle="1" w:styleId="xl85">
    <w:name w:val="xl85"/>
    <w:basedOn w:val="Normal"/>
    <w:rsid w:val="00AA632B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Verdana" w:eastAsia="Times New Roman" w:hAnsi="Verdana" w:cs="Times New Roman"/>
      <w:sz w:val="20"/>
      <w:szCs w:val="20"/>
    </w:rPr>
  </w:style>
  <w:style w:type="paragraph" w:customStyle="1" w:styleId="xl86">
    <w:name w:val="xl86"/>
    <w:basedOn w:val="Normal"/>
    <w:rsid w:val="00AA632B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Verdana" w:eastAsia="Times New Roman" w:hAnsi="Verdana" w:cs="Times New Roman"/>
      <w:sz w:val="20"/>
      <w:szCs w:val="20"/>
    </w:rPr>
  </w:style>
  <w:style w:type="paragraph" w:customStyle="1" w:styleId="xl87">
    <w:name w:val="xl87"/>
    <w:basedOn w:val="Normal"/>
    <w:rsid w:val="00AA632B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Verdana" w:eastAsia="Times New Roman" w:hAnsi="Verdana" w:cs="Times New Roman"/>
      <w:sz w:val="20"/>
      <w:szCs w:val="20"/>
    </w:rPr>
  </w:style>
  <w:style w:type="paragraph" w:customStyle="1" w:styleId="xl88">
    <w:name w:val="xl88"/>
    <w:basedOn w:val="Normal"/>
    <w:rsid w:val="00AA632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0"/>
      <w:szCs w:val="20"/>
    </w:rPr>
  </w:style>
  <w:style w:type="paragraph" w:customStyle="1" w:styleId="xl89">
    <w:name w:val="xl89"/>
    <w:basedOn w:val="Normal"/>
    <w:rsid w:val="00AA632B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Verdana" w:eastAsia="Times New Roman" w:hAnsi="Verdana" w:cs="Times New Roman"/>
      <w:sz w:val="20"/>
      <w:szCs w:val="20"/>
    </w:rPr>
  </w:style>
  <w:style w:type="paragraph" w:customStyle="1" w:styleId="xl90">
    <w:name w:val="xl90"/>
    <w:basedOn w:val="Normal"/>
    <w:rsid w:val="00AA632B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Verdana" w:eastAsia="Times New Roman" w:hAnsi="Verdana" w:cs="Times New Roman"/>
      <w:sz w:val="20"/>
      <w:szCs w:val="20"/>
    </w:rPr>
  </w:style>
  <w:style w:type="paragraph" w:customStyle="1" w:styleId="xl91">
    <w:name w:val="xl91"/>
    <w:basedOn w:val="Normal"/>
    <w:rsid w:val="00AA632B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Verdana" w:eastAsia="Times New Roman" w:hAnsi="Verdana" w:cs="Times New Roman"/>
      <w:b/>
      <w:bCs/>
      <w:sz w:val="20"/>
      <w:szCs w:val="20"/>
    </w:rPr>
  </w:style>
  <w:style w:type="paragraph" w:customStyle="1" w:styleId="xl92">
    <w:name w:val="xl92"/>
    <w:basedOn w:val="Normal"/>
    <w:rsid w:val="00AA632B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Verdana" w:eastAsia="Times New Roman" w:hAnsi="Verdana" w:cs="Times New Roman"/>
      <w:sz w:val="20"/>
      <w:szCs w:val="20"/>
    </w:rPr>
  </w:style>
  <w:style w:type="paragraph" w:customStyle="1" w:styleId="xl93">
    <w:name w:val="xl93"/>
    <w:basedOn w:val="Normal"/>
    <w:rsid w:val="00AA632B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Verdana" w:eastAsia="Times New Roman" w:hAnsi="Verdana" w:cs="Times New Roman"/>
      <w:sz w:val="20"/>
      <w:szCs w:val="20"/>
    </w:rPr>
  </w:style>
  <w:style w:type="paragraph" w:customStyle="1" w:styleId="xl94">
    <w:name w:val="xl94"/>
    <w:basedOn w:val="Normal"/>
    <w:rsid w:val="00AA632B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Verdana" w:eastAsia="Times New Roman" w:hAnsi="Verdana" w:cs="Times New Roman"/>
      <w:sz w:val="20"/>
      <w:szCs w:val="20"/>
    </w:rPr>
  </w:style>
  <w:style w:type="paragraph" w:customStyle="1" w:styleId="xl95">
    <w:name w:val="xl95"/>
    <w:basedOn w:val="Normal"/>
    <w:rsid w:val="00AA632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Verdana" w:eastAsia="Times New Roman" w:hAnsi="Verdana" w:cs="Times New Roman"/>
      <w:b/>
      <w:bCs/>
      <w:sz w:val="20"/>
      <w:szCs w:val="20"/>
    </w:rPr>
  </w:style>
  <w:style w:type="paragraph" w:customStyle="1" w:styleId="xl96">
    <w:name w:val="xl96"/>
    <w:basedOn w:val="Normal"/>
    <w:rsid w:val="00AA632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Verdana" w:eastAsia="Times New Roman" w:hAnsi="Verdana" w:cs="Times New Roman"/>
      <w:sz w:val="20"/>
      <w:szCs w:val="20"/>
    </w:rPr>
  </w:style>
  <w:style w:type="paragraph" w:customStyle="1" w:styleId="xl97">
    <w:name w:val="xl97"/>
    <w:basedOn w:val="Normal"/>
    <w:rsid w:val="00AA632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Verdana" w:eastAsia="Times New Roman" w:hAnsi="Verdana" w:cs="Times New Roman"/>
      <w:sz w:val="20"/>
      <w:szCs w:val="20"/>
    </w:rPr>
  </w:style>
  <w:style w:type="paragraph" w:customStyle="1" w:styleId="xl98">
    <w:name w:val="xl98"/>
    <w:basedOn w:val="Normal"/>
    <w:rsid w:val="00AA632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Verdana" w:eastAsia="Times New Roman" w:hAnsi="Verdana" w:cs="Times New Roman"/>
      <w:sz w:val="20"/>
      <w:szCs w:val="20"/>
    </w:rPr>
  </w:style>
  <w:style w:type="paragraph" w:customStyle="1" w:styleId="xl99">
    <w:name w:val="xl99"/>
    <w:basedOn w:val="Normal"/>
    <w:rsid w:val="00AA632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Verdana" w:eastAsia="Times New Roman" w:hAnsi="Verdana" w:cs="Times New Roman"/>
      <w:b/>
      <w:bCs/>
      <w:sz w:val="20"/>
      <w:szCs w:val="20"/>
    </w:rPr>
  </w:style>
  <w:style w:type="paragraph" w:customStyle="1" w:styleId="xl100">
    <w:name w:val="xl100"/>
    <w:basedOn w:val="Normal"/>
    <w:rsid w:val="00AA632B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Verdana" w:eastAsia="Times New Roman" w:hAnsi="Verdana" w:cs="Times New Roman"/>
      <w:sz w:val="20"/>
      <w:szCs w:val="20"/>
    </w:rPr>
  </w:style>
  <w:style w:type="paragraph" w:customStyle="1" w:styleId="xl101">
    <w:name w:val="xl101"/>
    <w:basedOn w:val="Normal"/>
    <w:rsid w:val="00AA632B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sz w:val="20"/>
      <w:szCs w:val="20"/>
    </w:rPr>
  </w:style>
  <w:style w:type="paragraph" w:customStyle="1" w:styleId="xl102">
    <w:name w:val="xl102"/>
    <w:basedOn w:val="Normal"/>
    <w:rsid w:val="00AA6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03">
    <w:name w:val="xl103"/>
    <w:basedOn w:val="Normal"/>
    <w:rsid w:val="00AA6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04">
    <w:name w:val="xl104"/>
    <w:basedOn w:val="Normal"/>
    <w:rsid w:val="00AA6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05">
    <w:name w:val="xl105"/>
    <w:basedOn w:val="Normal"/>
    <w:rsid w:val="00AA6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06">
    <w:name w:val="xl106"/>
    <w:basedOn w:val="Normal"/>
    <w:rsid w:val="00AA6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07">
    <w:name w:val="xl107"/>
    <w:basedOn w:val="Normal"/>
    <w:rsid w:val="00AA6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08">
    <w:name w:val="xl108"/>
    <w:basedOn w:val="Normal"/>
    <w:rsid w:val="00AA632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09">
    <w:name w:val="xl109"/>
    <w:basedOn w:val="Normal"/>
    <w:rsid w:val="00AA6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10">
    <w:name w:val="xl110"/>
    <w:basedOn w:val="Normal"/>
    <w:rsid w:val="00AA63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11">
    <w:name w:val="xl111"/>
    <w:basedOn w:val="Normal"/>
    <w:rsid w:val="00AA63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12">
    <w:name w:val="xl112"/>
    <w:basedOn w:val="Normal"/>
    <w:rsid w:val="00AA6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13">
    <w:name w:val="xl113"/>
    <w:basedOn w:val="Normal"/>
    <w:rsid w:val="00AA6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14">
    <w:name w:val="xl114"/>
    <w:basedOn w:val="Normal"/>
    <w:rsid w:val="00AA63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15">
    <w:name w:val="xl115"/>
    <w:basedOn w:val="Normal"/>
    <w:rsid w:val="00AA632B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Verdana" w:eastAsia="Times New Roman" w:hAnsi="Verdana" w:cs="Times New Roman"/>
      <w:sz w:val="20"/>
      <w:szCs w:val="20"/>
    </w:rPr>
  </w:style>
  <w:style w:type="paragraph" w:customStyle="1" w:styleId="xl116">
    <w:name w:val="xl116"/>
    <w:basedOn w:val="Normal"/>
    <w:rsid w:val="00AA632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Verdana" w:eastAsia="Times New Roman" w:hAnsi="Verdana" w:cs="Times New Roman"/>
      <w:b/>
      <w:bCs/>
      <w:sz w:val="20"/>
      <w:szCs w:val="20"/>
    </w:rPr>
  </w:style>
  <w:style w:type="paragraph" w:customStyle="1" w:styleId="xl117">
    <w:name w:val="xl117"/>
    <w:basedOn w:val="Normal"/>
    <w:rsid w:val="00AA6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Verdana" w:eastAsia="Times New Roman" w:hAnsi="Verdana" w:cs="Times New Roman"/>
      <w:b/>
      <w:bCs/>
      <w:sz w:val="20"/>
      <w:szCs w:val="20"/>
    </w:rPr>
  </w:style>
  <w:style w:type="paragraph" w:customStyle="1" w:styleId="xl118">
    <w:name w:val="xl118"/>
    <w:basedOn w:val="Normal"/>
    <w:rsid w:val="00AA632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Verdana" w:eastAsia="Times New Roman" w:hAnsi="Verdana" w:cs="Times New Roman"/>
      <w:sz w:val="20"/>
      <w:szCs w:val="20"/>
    </w:rPr>
  </w:style>
  <w:style w:type="paragraph" w:customStyle="1" w:styleId="xl119">
    <w:name w:val="xl119"/>
    <w:basedOn w:val="Normal"/>
    <w:rsid w:val="00AA632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Verdana" w:eastAsia="Times New Roman" w:hAnsi="Verdana" w:cs="Times New Roman"/>
      <w:sz w:val="20"/>
      <w:szCs w:val="20"/>
    </w:rPr>
  </w:style>
  <w:style w:type="paragraph" w:customStyle="1" w:styleId="xl120">
    <w:name w:val="xl120"/>
    <w:basedOn w:val="Normal"/>
    <w:rsid w:val="00AA632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Verdana" w:eastAsia="Times New Roman" w:hAnsi="Verdana" w:cs="Times New Roman"/>
      <w:b/>
      <w:bCs/>
      <w:sz w:val="20"/>
      <w:szCs w:val="20"/>
    </w:rPr>
  </w:style>
  <w:style w:type="paragraph" w:customStyle="1" w:styleId="xl121">
    <w:name w:val="xl121"/>
    <w:basedOn w:val="Normal"/>
    <w:rsid w:val="00AA6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22">
    <w:name w:val="xl122"/>
    <w:basedOn w:val="Normal"/>
    <w:rsid w:val="00AA6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23">
    <w:name w:val="xl123"/>
    <w:basedOn w:val="Normal"/>
    <w:rsid w:val="00AA632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Verdana" w:eastAsia="Times New Roman" w:hAnsi="Verdana" w:cs="Times New Roman"/>
      <w:b/>
      <w:bCs/>
      <w:sz w:val="20"/>
      <w:szCs w:val="20"/>
    </w:rPr>
  </w:style>
  <w:style w:type="paragraph" w:customStyle="1" w:styleId="xl124">
    <w:name w:val="xl124"/>
    <w:basedOn w:val="Normal"/>
    <w:rsid w:val="00AA632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b/>
      <w:bCs/>
      <w:sz w:val="28"/>
      <w:szCs w:val="28"/>
    </w:rPr>
  </w:style>
  <w:style w:type="paragraph" w:customStyle="1" w:styleId="xl125">
    <w:name w:val="xl125"/>
    <w:basedOn w:val="Normal"/>
    <w:rsid w:val="00AA63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26">
    <w:name w:val="xl126"/>
    <w:basedOn w:val="Normal"/>
    <w:rsid w:val="00AA63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27">
    <w:name w:val="xl127"/>
    <w:basedOn w:val="Normal"/>
    <w:rsid w:val="00AA63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28">
    <w:name w:val="xl128"/>
    <w:basedOn w:val="Normal"/>
    <w:rsid w:val="00AA63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29">
    <w:name w:val="xl129"/>
    <w:basedOn w:val="Normal"/>
    <w:rsid w:val="00AA632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30">
    <w:name w:val="xl130"/>
    <w:basedOn w:val="Normal"/>
    <w:rsid w:val="00AA6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31">
    <w:name w:val="xl131"/>
    <w:basedOn w:val="Normal"/>
    <w:rsid w:val="00AA6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Normal"/>
    <w:rsid w:val="00AA6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Normal"/>
    <w:rsid w:val="00AA63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Normal"/>
    <w:rsid w:val="00AA632B"/>
    <w:pP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35">
    <w:name w:val="xl135"/>
    <w:basedOn w:val="Normal"/>
    <w:rsid w:val="00AA63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AA632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37">
    <w:name w:val="xl137"/>
    <w:basedOn w:val="Normal"/>
    <w:rsid w:val="00AA632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38">
    <w:name w:val="xl138"/>
    <w:basedOn w:val="Normal"/>
    <w:rsid w:val="00AA6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39">
    <w:name w:val="xl139"/>
    <w:basedOn w:val="Normal"/>
    <w:rsid w:val="00AA6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40">
    <w:name w:val="xl140"/>
    <w:basedOn w:val="Normal"/>
    <w:rsid w:val="00AA63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41">
    <w:name w:val="xl141"/>
    <w:basedOn w:val="Normal"/>
    <w:rsid w:val="00AA63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42">
    <w:name w:val="xl142"/>
    <w:basedOn w:val="Normal"/>
    <w:rsid w:val="00AA63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43">
    <w:name w:val="xl143"/>
    <w:basedOn w:val="Normal"/>
    <w:rsid w:val="00AA6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44">
    <w:name w:val="xl144"/>
    <w:basedOn w:val="Normal"/>
    <w:rsid w:val="00AA6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45">
    <w:name w:val="xl145"/>
    <w:basedOn w:val="Normal"/>
    <w:rsid w:val="00AA6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46">
    <w:name w:val="xl146"/>
    <w:basedOn w:val="Normal"/>
    <w:rsid w:val="00AA63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47">
    <w:name w:val="xl147"/>
    <w:basedOn w:val="Normal"/>
    <w:rsid w:val="00AA632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48">
    <w:name w:val="xl148"/>
    <w:basedOn w:val="Normal"/>
    <w:rsid w:val="00AA63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49">
    <w:name w:val="xl149"/>
    <w:basedOn w:val="Normal"/>
    <w:rsid w:val="00AA63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50">
    <w:name w:val="xl150"/>
    <w:basedOn w:val="Normal"/>
    <w:rsid w:val="00AA63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51">
    <w:name w:val="xl151"/>
    <w:basedOn w:val="Normal"/>
    <w:rsid w:val="00AA63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52">
    <w:name w:val="xl152"/>
    <w:basedOn w:val="Normal"/>
    <w:rsid w:val="00AA63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53">
    <w:name w:val="xl153"/>
    <w:basedOn w:val="Normal"/>
    <w:rsid w:val="00AA63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54">
    <w:name w:val="xl154"/>
    <w:basedOn w:val="Normal"/>
    <w:rsid w:val="00AA63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55">
    <w:name w:val="xl155"/>
    <w:basedOn w:val="Normal"/>
    <w:rsid w:val="00AA63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56">
    <w:name w:val="xl156"/>
    <w:basedOn w:val="Normal"/>
    <w:rsid w:val="00AA6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57">
    <w:name w:val="xl157"/>
    <w:basedOn w:val="Normal"/>
    <w:rsid w:val="00AA6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58">
    <w:name w:val="xl158"/>
    <w:basedOn w:val="Normal"/>
    <w:rsid w:val="00AA63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59">
    <w:name w:val="xl159"/>
    <w:basedOn w:val="Normal"/>
    <w:rsid w:val="00AA6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60">
    <w:name w:val="xl160"/>
    <w:basedOn w:val="Normal"/>
    <w:rsid w:val="00AA6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61">
    <w:name w:val="xl161"/>
    <w:basedOn w:val="Normal"/>
    <w:rsid w:val="00AA6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62">
    <w:name w:val="xl162"/>
    <w:basedOn w:val="Normal"/>
    <w:rsid w:val="00AA6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63">
    <w:name w:val="xl163"/>
    <w:basedOn w:val="Normal"/>
    <w:rsid w:val="00AA632B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64">
    <w:name w:val="xl164"/>
    <w:basedOn w:val="Normal"/>
    <w:rsid w:val="00AA632B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65">
    <w:name w:val="xl165"/>
    <w:basedOn w:val="Normal"/>
    <w:rsid w:val="00AA632B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66">
    <w:name w:val="xl166"/>
    <w:basedOn w:val="Normal"/>
    <w:rsid w:val="00AA632B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67">
    <w:name w:val="xl167"/>
    <w:basedOn w:val="Normal"/>
    <w:rsid w:val="00AA632B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68">
    <w:name w:val="xl168"/>
    <w:basedOn w:val="Normal"/>
    <w:rsid w:val="00AA632B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69">
    <w:name w:val="xl169"/>
    <w:basedOn w:val="Normal"/>
    <w:rsid w:val="00AA632B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Verdana" w:eastAsia="Times New Roman" w:hAnsi="Verdana" w:cs="Times New Roman"/>
      <w:b/>
      <w:bCs/>
      <w:sz w:val="20"/>
      <w:szCs w:val="20"/>
    </w:rPr>
  </w:style>
  <w:style w:type="paragraph" w:customStyle="1" w:styleId="xl170">
    <w:name w:val="xl170"/>
    <w:basedOn w:val="Normal"/>
    <w:rsid w:val="00AA632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Verdana" w:eastAsia="Times New Roman" w:hAnsi="Verdana" w:cs="Times New Roman"/>
      <w:b/>
      <w:bCs/>
      <w:sz w:val="20"/>
      <w:szCs w:val="20"/>
    </w:rPr>
  </w:style>
  <w:style w:type="paragraph" w:customStyle="1" w:styleId="xl171">
    <w:name w:val="xl171"/>
    <w:basedOn w:val="Normal"/>
    <w:rsid w:val="00AA632B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172">
    <w:name w:val="xl172"/>
    <w:basedOn w:val="Normal"/>
    <w:rsid w:val="00AA632B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173">
    <w:name w:val="xl173"/>
    <w:basedOn w:val="Normal"/>
    <w:rsid w:val="00AA632B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174">
    <w:name w:val="xl174"/>
    <w:basedOn w:val="Normal"/>
    <w:rsid w:val="00AA632B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Verdana" w:eastAsia="Times New Roman" w:hAnsi="Verdana" w:cs="Times New Roman"/>
      <w:b/>
      <w:bCs/>
      <w:sz w:val="20"/>
      <w:szCs w:val="20"/>
    </w:rPr>
  </w:style>
  <w:style w:type="paragraph" w:customStyle="1" w:styleId="xl175">
    <w:name w:val="xl175"/>
    <w:basedOn w:val="Normal"/>
    <w:rsid w:val="00AA632B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Verdana" w:eastAsia="Times New Roman" w:hAnsi="Verdana" w:cs="Times New Roman"/>
      <w:b/>
      <w:bCs/>
      <w:sz w:val="20"/>
      <w:szCs w:val="20"/>
    </w:rPr>
  </w:style>
  <w:style w:type="paragraph" w:customStyle="1" w:styleId="xl176">
    <w:name w:val="xl176"/>
    <w:basedOn w:val="Normal"/>
    <w:rsid w:val="00AA632B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Verdana" w:eastAsia="Times New Roman" w:hAnsi="Verdana" w:cs="Times New Roman"/>
      <w:b/>
      <w:bCs/>
      <w:sz w:val="20"/>
      <w:szCs w:val="20"/>
    </w:rPr>
  </w:style>
  <w:style w:type="paragraph" w:customStyle="1" w:styleId="xl177">
    <w:name w:val="xl177"/>
    <w:basedOn w:val="Normal"/>
    <w:rsid w:val="00AA632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32"/>
      <w:szCs w:val="32"/>
    </w:rPr>
  </w:style>
  <w:style w:type="paragraph" w:customStyle="1" w:styleId="xl178">
    <w:name w:val="xl178"/>
    <w:basedOn w:val="Normal"/>
    <w:rsid w:val="00AA632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color w:val="FFFFFF"/>
      <w:sz w:val="20"/>
      <w:szCs w:val="20"/>
    </w:rPr>
  </w:style>
  <w:style w:type="paragraph" w:customStyle="1" w:styleId="xl179">
    <w:name w:val="xl179"/>
    <w:basedOn w:val="Normal"/>
    <w:rsid w:val="00AA632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color w:val="FFFFFF"/>
      <w:sz w:val="20"/>
      <w:szCs w:val="20"/>
    </w:rPr>
  </w:style>
  <w:style w:type="paragraph" w:customStyle="1" w:styleId="xl180">
    <w:name w:val="xl180"/>
    <w:basedOn w:val="Normal"/>
    <w:rsid w:val="00AA632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color w:val="FFFFFF"/>
      <w:sz w:val="20"/>
      <w:szCs w:val="20"/>
    </w:rPr>
  </w:style>
  <w:style w:type="paragraph" w:customStyle="1" w:styleId="xl181">
    <w:name w:val="xl181"/>
    <w:basedOn w:val="Normal"/>
    <w:rsid w:val="00AA632B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color w:val="FFFFFF"/>
      <w:sz w:val="20"/>
      <w:szCs w:val="20"/>
    </w:rPr>
  </w:style>
  <w:style w:type="paragraph" w:customStyle="1" w:styleId="xl182">
    <w:name w:val="xl182"/>
    <w:basedOn w:val="Normal"/>
    <w:rsid w:val="00AA632B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color w:val="FFFFFF"/>
      <w:sz w:val="20"/>
      <w:szCs w:val="20"/>
    </w:rPr>
  </w:style>
  <w:style w:type="paragraph" w:customStyle="1" w:styleId="xl183">
    <w:name w:val="xl183"/>
    <w:basedOn w:val="Normal"/>
    <w:rsid w:val="00AA632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31869B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color w:val="FFFFFF"/>
      <w:sz w:val="20"/>
      <w:szCs w:val="20"/>
    </w:rPr>
  </w:style>
  <w:style w:type="paragraph" w:customStyle="1" w:styleId="xl184">
    <w:name w:val="xl184"/>
    <w:basedOn w:val="Normal"/>
    <w:rsid w:val="00AA632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85">
    <w:name w:val="xl185"/>
    <w:basedOn w:val="Normal"/>
    <w:rsid w:val="00AA632B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color w:val="FFFFFF"/>
      <w:sz w:val="20"/>
      <w:szCs w:val="20"/>
    </w:rPr>
  </w:style>
  <w:style w:type="paragraph" w:customStyle="1" w:styleId="xl186">
    <w:name w:val="xl186"/>
    <w:basedOn w:val="Normal"/>
    <w:rsid w:val="00AA632B"/>
    <w:pPr>
      <w:pBdr>
        <w:left w:val="single" w:sz="8" w:space="0" w:color="auto"/>
      </w:pBdr>
      <w:shd w:val="clear" w:color="000000" w:fill="31869B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color w:val="FFFFFF"/>
      <w:sz w:val="20"/>
      <w:szCs w:val="20"/>
    </w:rPr>
  </w:style>
  <w:style w:type="paragraph" w:customStyle="1" w:styleId="xl187">
    <w:name w:val="xl187"/>
    <w:basedOn w:val="Normal"/>
    <w:rsid w:val="00AA632B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color w:val="FFFFFF"/>
      <w:sz w:val="20"/>
      <w:szCs w:val="20"/>
    </w:rPr>
  </w:style>
  <w:style w:type="paragraph" w:customStyle="1" w:styleId="xl188">
    <w:name w:val="xl188"/>
    <w:basedOn w:val="Normal"/>
    <w:rsid w:val="00AA632B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color w:val="FFFFFF"/>
      <w:sz w:val="20"/>
      <w:szCs w:val="20"/>
    </w:rPr>
  </w:style>
  <w:style w:type="paragraph" w:customStyle="1" w:styleId="xl189">
    <w:name w:val="xl189"/>
    <w:basedOn w:val="Normal"/>
    <w:rsid w:val="00AA632B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color w:val="FFFFFF"/>
      <w:sz w:val="20"/>
      <w:szCs w:val="20"/>
    </w:rPr>
  </w:style>
  <w:style w:type="paragraph" w:customStyle="1" w:styleId="xl190">
    <w:name w:val="xl190"/>
    <w:basedOn w:val="Normal"/>
    <w:rsid w:val="00AA632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color w:val="FFFFFF"/>
      <w:sz w:val="20"/>
      <w:szCs w:val="20"/>
    </w:rPr>
  </w:style>
  <w:style w:type="paragraph" w:customStyle="1" w:styleId="xl191">
    <w:name w:val="xl191"/>
    <w:basedOn w:val="Normal"/>
    <w:rsid w:val="00AA632B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31869B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color w:val="FFFFFF"/>
      <w:sz w:val="20"/>
      <w:szCs w:val="20"/>
    </w:rPr>
  </w:style>
  <w:style w:type="paragraph" w:customStyle="1" w:styleId="xl192">
    <w:name w:val="xl192"/>
    <w:basedOn w:val="Normal"/>
    <w:rsid w:val="00AA632B"/>
    <w:pPr>
      <w:pBdr>
        <w:top w:val="single" w:sz="8" w:space="0" w:color="auto"/>
        <w:lef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193">
    <w:name w:val="xl193"/>
    <w:basedOn w:val="Normal"/>
    <w:rsid w:val="00AA632B"/>
    <w:pPr>
      <w:pBdr>
        <w:top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194">
    <w:name w:val="xl194"/>
    <w:basedOn w:val="Normal"/>
    <w:rsid w:val="00AA632B"/>
    <w:pPr>
      <w:pBdr>
        <w:top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195">
    <w:name w:val="xl195"/>
    <w:basedOn w:val="Normal"/>
    <w:rsid w:val="00AA63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96">
    <w:name w:val="xl196"/>
    <w:basedOn w:val="Normal"/>
    <w:rsid w:val="00AA63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97">
    <w:name w:val="xl197"/>
    <w:basedOn w:val="Normal"/>
    <w:rsid w:val="00AA632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198">
    <w:name w:val="xl198"/>
    <w:basedOn w:val="Normal"/>
    <w:rsid w:val="00AA632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Normal"/>
    <w:rsid w:val="00AA632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200">
    <w:name w:val="xl200"/>
    <w:basedOn w:val="Normal"/>
    <w:rsid w:val="00AA632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201">
    <w:name w:val="xl201"/>
    <w:basedOn w:val="Normal"/>
    <w:rsid w:val="00AA632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202">
    <w:name w:val="xl202"/>
    <w:basedOn w:val="Normal"/>
    <w:rsid w:val="00AA632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203">
    <w:name w:val="xl203"/>
    <w:basedOn w:val="Normal"/>
    <w:rsid w:val="00AA632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204">
    <w:name w:val="xl204"/>
    <w:basedOn w:val="Normal"/>
    <w:rsid w:val="00AA632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205">
    <w:name w:val="xl205"/>
    <w:basedOn w:val="Normal"/>
    <w:rsid w:val="00AA632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206">
    <w:name w:val="xl206"/>
    <w:basedOn w:val="Normal"/>
    <w:rsid w:val="00AA632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207">
    <w:name w:val="xl207"/>
    <w:basedOn w:val="Normal"/>
    <w:rsid w:val="00AA632B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208">
    <w:name w:val="xl208"/>
    <w:basedOn w:val="Normal"/>
    <w:rsid w:val="00AA632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209">
    <w:name w:val="xl209"/>
    <w:basedOn w:val="Normal"/>
    <w:rsid w:val="00AA632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210">
    <w:name w:val="xl210"/>
    <w:basedOn w:val="Normal"/>
    <w:rsid w:val="00AA632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211">
    <w:name w:val="xl211"/>
    <w:basedOn w:val="Normal"/>
    <w:rsid w:val="00AA632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212">
    <w:name w:val="xl212"/>
    <w:basedOn w:val="Normal"/>
    <w:rsid w:val="00AA632B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213">
    <w:name w:val="xl213"/>
    <w:basedOn w:val="Normal"/>
    <w:rsid w:val="00AA632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214">
    <w:name w:val="xl214"/>
    <w:basedOn w:val="Normal"/>
    <w:rsid w:val="00AA632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215">
    <w:name w:val="xl215"/>
    <w:basedOn w:val="Normal"/>
    <w:rsid w:val="00AA632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Verdana" w:eastAsia="Times New Roman" w:hAnsi="Verdana" w:cs="Times New Roman"/>
      <w:b/>
      <w:bCs/>
      <w:sz w:val="20"/>
      <w:szCs w:val="20"/>
    </w:rPr>
  </w:style>
  <w:style w:type="paragraph" w:customStyle="1" w:styleId="xl216">
    <w:name w:val="xl216"/>
    <w:basedOn w:val="Normal"/>
    <w:rsid w:val="00AA632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Verdana" w:eastAsia="Times New Roman" w:hAnsi="Verdana" w:cs="Times New Roman"/>
      <w:b/>
      <w:bCs/>
      <w:sz w:val="20"/>
      <w:szCs w:val="20"/>
    </w:rPr>
  </w:style>
  <w:style w:type="paragraph" w:customStyle="1" w:styleId="xl217">
    <w:name w:val="xl217"/>
    <w:basedOn w:val="Normal"/>
    <w:rsid w:val="00AA632B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Verdana" w:eastAsia="Times New Roman" w:hAnsi="Verdana" w:cs="Times New Roman"/>
      <w:sz w:val="20"/>
      <w:szCs w:val="20"/>
    </w:rPr>
  </w:style>
  <w:style w:type="paragraph" w:customStyle="1" w:styleId="xl218">
    <w:name w:val="xl218"/>
    <w:basedOn w:val="Normal"/>
    <w:rsid w:val="00AA632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219">
    <w:name w:val="xl219"/>
    <w:basedOn w:val="Normal"/>
    <w:rsid w:val="00AA632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bena" w:eastAsia="Times New Roman" w:hAnsi="Verbena" w:cs="Times New Roman"/>
      <w:sz w:val="16"/>
      <w:szCs w:val="16"/>
    </w:rPr>
  </w:style>
  <w:style w:type="paragraph" w:customStyle="1" w:styleId="xl220">
    <w:name w:val="xl220"/>
    <w:basedOn w:val="Normal"/>
    <w:rsid w:val="00AA632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221">
    <w:name w:val="xl221"/>
    <w:basedOn w:val="Normal"/>
    <w:rsid w:val="00AA632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222">
    <w:name w:val="xl222"/>
    <w:basedOn w:val="Normal"/>
    <w:rsid w:val="00AA632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223">
    <w:name w:val="xl223"/>
    <w:basedOn w:val="Normal"/>
    <w:rsid w:val="00AA632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224">
    <w:name w:val="xl224"/>
    <w:basedOn w:val="Normal"/>
    <w:rsid w:val="00AA632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225">
    <w:name w:val="xl225"/>
    <w:basedOn w:val="Normal"/>
    <w:rsid w:val="00AA632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226">
    <w:name w:val="xl226"/>
    <w:basedOn w:val="Normal"/>
    <w:rsid w:val="00AA632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27">
    <w:name w:val="xl227"/>
    <w:basedOn w:val="Normal"/>
    <w:rsid w:val="00AA632B"/>
    <w:pPr>
      <w:pBdr>
        <w:top w:val="single" w:sz="8" w:space="0" w:color="auto"/>
        <w:bottom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28">
    <w:name w:val="xl228"/>
    <w:basedOn w:val="Normal"/>
    <w:rsid w:val="00AA632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29">
    <w:name w:val="xl229"/>
    <w:basedOn w:val="Normal"/>
    <w:rsid w:val="00AA632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230">
    <w:name w:val="xl230"/>
    <w:basedOn w:val="Normal"/>
    <w:rsid w:val="00AA632B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231">
    <w:name w:val="xl231"/>
    <w:basedOn w:val="Normal"/>
    <w:rsid w:val="00AA63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232">
    <w:name w:val="xl232"/>
    <w:basedOn w:val="Normal"/>
    <w:rsid w:val="00AA63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233">
    <w:name w:val="xl233"/>
    <w:basedOn w:val="Normal"/>
    <w:rsid w:val="00AA63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234">
    <w:name w:val="xl234"/>
    <w:basedOn w:val="Normal"/>
    <w:rsid w:val="00AA632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Verdana" w:eastAsia="Times New Roman" w:hAnsi="Verdana" w:cs="Times New Roman"/>
      <w:b/>
      <w:bCs/>
      <w:sz w:val="20"/>
      <w:szCs w:val="20"/>
    </w:rPr>
  </w:style>
  <w:style w:type="paragraph" w:customStyle="1" w:styleId="xl235">
    <w:name w:val="xl235"/>
    <w:basedOn w:val="Normal"/>
    <w:rsid w:val="00AA632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236">
    <w:name w:val="xl236"/>
    <w:basedOn w:val="Normal"/>
    <w:rsid w:val="00AA632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Normal"/>
    <w:rsid w:val="00AA632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238">
    <w:name w:val="xl238"/>
    <w:basedOn w:val="Normal"/>
    <w:rsid w:val="00AA632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239">
    <w:name w:val="xl239"/>
    <w:basedOn w:val="Normal"/>
    <w:rsid w:val="00AA632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240">
    <w:name w:val="xl240"/>
    <w:basedOn w:val="Normal"/>
    <w:rsid w:val="00AA632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241">
    <w:name w:val="xl241"/>
    <w:basedOn w:val="Normal"/>
    <w:rsid w:val="00AA632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242">
    <w:name w:val="xl242"/>
    <w:basedOn w:val="Normal"/>
    <w:rsid w:val="00AA632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243">
    <w:name w:val="xl243"/>
    <w:basedOn w:val="Normal"/>
    <w:rsid w:val="00AA632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244">
    <w:name w:val="xl244"/>
    <w:basedOn w:val="Normal"/>
    <w:rsid w:val="00AA632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245">
    <w:name w:val="xl245"/>
    <w:basedOn w:val="Normal"/>
    <w:rsid w:val="00AA632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246">
    <w:name w:val="xl246"/>
    <w:basedOn w:val="Normal"/>
    <w:rsid w:val="00AA632B"/>
    <w:pPr>
      <w:pBdr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b/>
      <w:bCs/>
      <w:sz w:val="20"/>
      <w:szCs w:val="20"/>
    </w:rPr>
  </w:style>
  <w:style w:type="paragraph" w:customStyle="1" w:styleId="xl247">
    <w:name w:val="xl247"/>
    <w:basedOn w:val="Normal"/>
    <w:rsid w:val="00AA63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248">
    <w:name w:val="xl248"/>
    <w:basedOn w:val="Normal"/>
    <w:rsid w:val="00AA632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xl249">
    <w:name w:val="xl249"/>
    <w:basedOn w:val="Normal"/>
    <w:rsid w:val="00AA632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sz w:val="20"/>
      <w:szCs w:val="20"/>
    </w:rPr>
  </w:style>
  <w:style w:type="paragraph" w:customStyle="1" w:styleId="xl250">
    <w:name w:val="xl250"/>
    <w:basedOn w:val="Normal"/>
    <w:rsid w:val="00AA632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6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7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microsoft.com/office/2011/relationships/people" Target="people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5FA0FCDC4B7A704DB8CCF74BBB13A646" ma:contentTypeVersion="667" ma:contentTypeDescription="A content type to manage public (operations) IDB documents" ma:contentTypeScope="" ma:versionID="1eb170e7dd10e726d98fa9bba2b6f8fa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afd2a3c3b6fe1c8fd7997da0d4367e91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HA-L1135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Haiti</TermName>
          <TermId xmlns="http://schemas.microsoft.com/office/infopath/2007/PartnerControls">77a11ace-c854-4e9c-9e19-c924bca0dd43</TermId>
        </TermInfo>
      </Terms>
    </ic46d7e087fd4a108fb86518ca413cc6>
    <IDBDocs_x0020_Number xmlns="cdc7663a-08f0-4737-9e8c-148ce897a09c" xsi:nil="true"/>
    <Division_x0020_or_x0020_Unit xmlns="cdc7663a-08f0-4737-9e8c-148ce897a09c">INE/WSA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Cartin Barrios, Irene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SUPPLY URBAN</TermName>
          <TermId xmlns="http://schemas.microsoft.com/office/infopath/2007/PartnerControls">28df1b5d-8f50-49f8-b50a-8bcbae67d2a4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251</Value>
      <Value>101</Value>
      <Value>83</Value>
      <Value>1</Value>
      <Value>42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HA-L1135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AND SANITATION</TermName>
          <TermId xmlns="http://schemas.microsoft.com/office/infopath/2007/PartnerControls">ba6b63cd-e402-47cb-9357-08149f7ce046</TermId>
        </TermInfo>
      </Terms>
    </nddeef1749674d76abdbe4b239a70bc6>
    <Record_x0020_Number xmlns="cdc7663a-08f0-4737-9e8c-148ce897a09c">R0002900235</Record_x0020_Number>
    <_dlc_DocId xmlns="cdc7663a-08f0-4737-9e8c-148ce897a09c">EZSHARE-761198370-24</_dlc_DocId>
    <_dlc_DocIdUrl xmlns="cdc7663a-08f0-4737-9e8c-148ce897a09c">
      <Url>https://idbg.sharepoint.com/teams/EZ-HA-LON/HA-L1135/_layouts/15/DocIdRedir.aspx?ID=EZSHARE-761198370-24</Url>
      <Description>EZSHARE-761198370-24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260B896B-D9EC-4B53-9A62-12F01BBF03D2}"/>
</file>

<file path=customXml/itemProps2.xml><?xml version="1.0" encoding="utf-8"?>
<ds:datastoreItem xmlns:ds="http://schemas.openxmlformats.org/officeDocument/2006/customXml" ds:itemID="{B4C3A1B0-6CA6-413B-B50E-559093DE947B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cdc7663a-08f0-4737-9e8c-148ce897a09c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412DCF4-F7D3-4DC0-B19D-E38D5454C3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78E10D-1B58-40BA-8B30-77236B00C07E}"/>
</file>

<file path=customXml/itemProps5.xml><?xml version="1.0" encoding="utf-8"?>
<ds:datastoreItem xmlns:ds="http://schemas.openxmlformats.org/officeDocument/2006/customXml" ds:itemID="{76AECAEB-3CF2-4CF3-B529-6AF28EE7F52D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B511F677-F507-466F-8AC4-F6BAEE0507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2096</Words>
  <Characters>11951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Rodriguez Vera, Maria</dc:creator>
  <cp:keywords/>
  <dc:description/>
  <cp:lastModifiedBy>Rodriguez Vera, Maria</cp:lastModifiedBy>
  <cp:revision>30</cp:revision>
  <dcterms:created xsi:type="dcterms:W3CDTF">2018-10-15T11:10:00Z</dcterms:created>
  <dcterms:modified xsi:type="dcterms:W3CDTF">2018-11-13T21:33:00Z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101;#WATER SUPPLY URBAN|28df1b5d-8f50-49f8-b50a-8bcbae67d2a4</vt:lpwstr>
  </property>
  <property fmtid="{D5CDD505-2E9C-101B-9397-08002B2CF9AE}" pid="7" name="Fund IDB">
    <vt:lpwstr>251;#ORC|c028a4b2-ad8b-4cf4-9cac-a2ae6a778e23</vt:lpwstr>
  </property>
  <property fmtid="{D5CDD505-2E9C-101B-9397-08002B2CF9AE}" pid="8" name="Country">
    <vt:lpwstr>42;#Haiti|77a11ace-c854-4e9c-9e19-c924bca0dd43</vt:lpwstr>
  </property>
  <property fmtid="{D5CDD505-2E9C-101B-9397-08002B2CF9AE}" pid="9" name="Sector IDB">
    <vt:lpwstr>83;#WATER AND SANITATION|ba6b63cd-e402-47cb-9357-08149f7ce046</vt:lpwstr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9f9fa297-a31e-4247-ab76-77bdcf235ce3</vt:lpwstr>
  </property>
  <property fmtid="{D5CDD505-2E9C-101B-9397-08002B2CF9AE}" pid="12" name="ContentTypeId">
    <vt:lpwstr>0x0101001A458A224826124E8B45B1D613300CFC005FA0FCDC4B7A704DB8CCF74BBB13A646</vt:lpwstr>
  </property>
</Properties>
</file>