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3D09B" w14:textId="5F3C0C4D" w:rsidR="00BD5DE0" w:rsidRPr="00046FC9" w:rsidRDefault="00BD5DE0" w:rsidP="00EA5C9F">
      <w:pPr>
        <w:jc w:val="center"/>
        <w:rPr>
          <w:rFonts w:ascii="Calibri" w:hAnsi="Calibri" w:cs="Calibri"/>
          <w:b/>
          <w:lang w:val="es-ES_tradnl"/>
        </w:rPr>
      </w:pPr>
      <w:r w:rsidRPr="00046FC9">
        <w:rPr>
          <w:rFonts w:ascii="Calibri" w:hAnsi="Calibri" w:cs="Calibri"/>
          <w:b/>
          <w:lang w:val="es-ES_tradnl"/>
        </w:rPr>
        <w:t>Términos de referencia</w:t>
      </w:r>
    </w:p>
    <w:p w14:paraId="725684C1" w14:textId="5D17B12E" w:rsidR="00BD5DE0" w:rsidRPr="00046FC9" w:rsidRDefault="00BD5DE0" w:rsidP="00EA5C9F">
      <w:pPr>
        <w:jc w:val="center"/>
        <w:rPr>
          <w:rFonts w:ascii="Calibri" w:hAnsi="Calibri" w:cs="Calibri"/>
          <w:b/>
          <w:lang w:val="es-ES_tradnl"/>
        </w:rPr>
      </w:pPr>
      <w:r w:rsidRPr="00046FC9">
        <w:rPr>
          <w:rFonts w:ascii="Calibri" w:hAnsi="Calibri" w:cs="Calibri"/>
          <w:b/>
          <w:lang w:val="es-ES_tradnl"/>
        </w:rPr>
        <w:t xml:space="preserve">Evaluación </w:t>
      </w:r>
      <w:r w:rsidR="0088375C" w:rsidRPr="00046FC9">
        <w:rPr>
          <w:rFonts w:ascii="Calibri" w:hAnsi="Calibri" w:cs="Calibri"/>
          <w:b/>
          <w:lang w:val="es-ES_tradnl"/>
        </w:rPr>
        <w:t>expost</w:t>
      </w:r>
    </w:p>
    <w:p w14:paraId="3E17F99E" w14:textId="77777777" w:rsidR="001668FC" w:rsidRPr="00046FC9" w:rsidRDefault="001668FC" w:rsidP="001668FC">
      <w:pPr>
        <w:jc w:val="center"/>
        <w:rPr>
          <w:rFonts w:ascii="Calibri" w:hAnsi="Calibri" w:cs="Calibri"/>
          <w:b/>
          <w:lang w:val="es-ES_tradnl"/>
        </w:rPr>
      </w:pPr>
      <w:r w:rsidRPr="00046FC9">
        <w:rPr>
          <w:rFonts w:ascii="Calibri" w:hAnsi="Calibri" w:cs="Calibri"/>
          <w:b/>
          <w:lang w:val="es-ES_tradnl"/>
        </w:rPr>
        <w:t xml:space="preserve">Programa de Agua y Saneamiento Rural </w:t>
      </w:r>
      <w:r w:rsidRPr="00046FC9">
        <w:rPr>
          <w:rFonts w:ascii="Calibri" w:hAnsi="Calibri" w:cs="Calibri"/>
          <w:b/>
          <w:lang w:val="es-ES"/>
        </w:rPr>
        <w:t>(GRT/WS-12850-HO / HO-X1017)</w:t>
      </w:r>
    </w:p>
    <w:p w14:paraId="30D7FD8A" w14:textId="77777777" w:rsidR="007F039A" w:rsidRPr="00046FC9" w:rsidRDefault="007F039A" w:rsidP="007F039A">
      <w:pPr>
        <w:jc w:val="center"/>
        <w:rPr>
          <w:rFonts w:ascii="Calibri" w:hAnsi="Calibri" w:cs="Calibri"/>
          <w:lang w:val="es-ES_tradnl"/>
        </w:rPr>
      </w:pPr>
    </w:p>
    <w:p w14:paraId="74AEFE03" w14:textId="6EAA81D5" w:rsidR="00BD5DE0" w:rsidRPr="00046FC9" w:rsidRDefault="00DC26EE" w:rsidP="00471B35">
      <w:pPr>
        <w:pStyle w:val="ListParagraph"/>
        <w:numPr>
          <w:ilvl w:val="0"/>
          <w:numId w:val="2"/>
        </w:numPr>
        <w:rPr>
          <w:rFonts w:ascii="Calibri" w:hAnsi="Calibri" w:cs="Calibri"/>
          <w:b/>
          <w:lang w:val="es-ES_tradnl"/>
        </w:rPr>
      </w:pPr>
      <w:r w:rsidRPr="00046FC9">
        <w:rPr>
          <w:rFonts w:ascii="Calibri" w:hAnsi="Calibri" w:cs="Calibri"/>
          <w:b/>
          <w:lang w:val="es-ES_tradnl"/>
        </w:rPr>
        <w:t>ANTECEDENTES</w:t>
      </w:r>
    </w:p>
    <w:p w14:paraId="37B72220" w14:textId="63A8A6DA" w:rsidR="00383606" w:rsidRPr="00046FC9" w:rsidRDefault="00383606" w:rsidP="00A76747">
      <w:pPr>
        <w:rPr>
          <w:rFonts w:ascii="Calibri" w:hAnsi="Calibri" w:cs="Calibri"/>
          <w:bCs/>
          <w:lang w:val="es-ES_tradnl"/>
        </w:rPr>
      </w:pPr>
      <w:r w:rsidRPr="00046FC9">
        <w:rPr>
          <w:rFonts w:ascii="Calibri" w:hAnsi="Calibri" w:cs="Calibri"/>
          <w:bCs/>
          <w:lang w:val="es-ES_tradnl"/>
        </w:rPr>
        <w:t>El Fondo Español de Cooperación para Agua y Saneamiento en América Latina y el Caribe (FECASALC) representa la alianza entre el Gobierno de España y el BID para impulsar el sector de Agua y Saneamiento (</w:t>
      </w:r>
      <w:proofErr w:type="spellStart"/>
      <w:r w:rsidRPr="00046FC9">
        <w:rPr>
          <w:rFonts w:ascii="Calibri" w:hAnsi="Calibri" w:cs="Calibri"/>
          <w:bCs/>
          <w:lang w:val="es-ES_tradnl"/>
        </w:rPr>
        <w:t>AyS</w:t>
      </w:r>
      <w:proofErr w:type="spellEnd"/>
      <w:r w:rsidRPr="00046FC9">
        <w:rPr>
          <w:rFonts w:ascii="Calibri" w:hAnsi="Calibri" w:cs="Calibri"/>
          <w:bCs/>
          <w:lang w:val="es-ES_tradnl"/>
        </w:rPr>
        <w:t xml:space="preserve">) en la región de ALC. Hasta la fecha se han aprobado 20 operaciones y siete cooperaciones técnicas complementarias que han supuesto US$ 570 millones de donación del Gobierno de España a los países de ALC, los cuales apalancaron recursos adicionales para conformar una cartera de US$ 1.494 millones. Los programas del FECASALC están sirviendo para realizar inversiones clave y reforzar las instituciones del sector, con el objetivo de garantizar </w:t>
      </w:r>
      <w:proofErr w:type="spellStart"/>
      <w:r w:rsidRPr="00046FC9">
        <w:rPr>
          <w:rFonts w:ascii="Calibri" w:hAnsi="Calibri" w:cs="Calibri"/>
          <w:bCs/>
          <w:lang w:val="es-ES_tradnl"/>
        </w:rPr>
        <w:t>AyS</w:t>
      </w:r>
      <w:proofErr w:type="spellEnd"/>
      <w:r w:rsidRPr="00046FC9">
        <w:rPr>
          <w:rFonts w:ascii="Calibri" w:hAnsi="Calibri" w:cs="Calibri"/>
          <w:bCs/>
          <w:lang w:val="es-ES_tradnl"/>
        </w:rPr>
        <w:t xml:space="preserve"> a poblaciones que carecían de un servicio adecuado.</w:t>
      </w:r>
      <w:r w:rsidR="0094787A" w:rsidRPr="00046FC9">
        <w:rPr>
          <w:rFonts w:ascii="Calibri" w:hAnsi="Calibri" w:cs="Calibri"/>
          <w:lang w:val="es-ES"/>
        </w:rPr>
        <w:t xml:space="preserve"> </w:t>
      </w:r>
      <w:r w:rsidR="0094787A" w:rsidRPr="00046FC9">
        <w:rPr>
          <w:rFonts w:ascii="Calibri" w:hAnsi="Calibri" w:cs="Calibri"/>
          <w:bCs/>
          <w:lang w:val="es-ES_tradnl"/>
        </w:rPr>
        <w:t>El apoyo a los países para hacer efectivos los derechos humanos al agua y al saneamiento ha sido la piedra angular de los programas</w:t>
      </w:r>
      <w:r w:rsidR="00861890">
        <w:rPr>
          <w:rFonts w:ascii="Calibri" w:hAnsi="Calibri" w:cs="Calibri"/>
          <w:bCs/>
          <w:lang w:val="es-ES_tradnl"/>
        </w:rPr>
        <w:t xml:space="preserve">, </w:t>
      </w:r>
      <w:r w:rsidR="000F1AF4">
        <w:rPr>
          <w:rFonts w:ascii="Calibri" w:hAnsi="Calibri" w:cs="Calibri"/>
          <w:bCs/>
          <w:lang w:val="es-ES_tradnl"/>
        </w:rPr>
        <w:t>enfatizando</w:t>
      </w:r>
      <w:r w:rsidR="0094787A" w:rsidRPr="00046FC9">
        <w:rPr>
          <w:rFonts w:ascii="Calibri" w:hAnsi="Calibri" w:cs="Calibri"/>
          <w:bCs/>
          <w:lang w:val="es-ES_tradnl"/>
        </w:rPr>
        <w:t xml:space="preserve"> priorizar las poblaciones necesitadas y desarrollar estrategias eficaces para garantizar los servicios de forma sostenible.</w:t>
      </w:r>
    </w:p>
    <w:p w14:paraId="7720C65E" w14:textId="4A4894D1" w:rsidR="00DC26EE" w:rsidRPr="00046FC9" w:rsidRDefault="00DC26EE" w:rsidP="00DC26EE">
      <w:pPr>
        <w:rPr>
          <w:rFonts w:ascii="Calibri" w:hAnsi="Calibri" w:cs="Calibri"/>
          <w:bCs/>
          <w:lang w:val="es-ES_tradnl"/>
        </w:rPr>
      </w:pPr>
      <w:r w:rsidRPr="00046FC9">
        <w:rPr>
          <w:rFonts w:ascii="Calibri" w:hAnsi="Calibri" w:cs="Calibri"/>
          <w:bCs/>
          <w:lang w:val="es-ES_tradnl"/>
        </w:rPr>
        <w:t xml:space="preserve">El BID y la AECID han acordado llevar a cabo evaluaciones expost de </w:t>
      </w:r>
      <w:r w:rsidR="00826AEE">
        <w:rPr>
          <w:rFonts w:ascii="Calibri" w:hAnsi="Calibri" w:cs="Calibri"/>
          <w:bCs/>
          <w:lang w:val="es-ES_tradnl"/>
        </w:rPr>
        <w:t>un conjunto</w:t>
      </w:r>
      <w:r w:rsidRPr="00046FC9">
        <w:rPr>
          <w:rFonts w:ascii="Calibri" w:hAnsi="Calibri" w:cs="Calibri"/>
          <w:bCs/>
          <w:lang w:val="es-ES_tradnl"/>
        </w:rPr>
        <w:t xml:space="preserve"> de programas de la cartera rural del FECASALC. El objetivo de estas evaluaciones es verificar la vigencia de los resultados una vez transcurridos al menos tres años desde la finalización de las intervenciones</w:t>
      </w:r>
      <w:r w:rsidR="00CA3466">
        <w:rPr>
          <w:rFonts w:ascii="Calibri" w:hAnsi="Calibri" w:cs="Calibri"/>
          <w:bCs/>
          <w:lang w:val="es-ES_tradnl"/>
        </w:rPr>
        <w:t>,</w:t>
      </w:r>
      <w:r w:rsidRPr="00046FC9">
        <w:rPr>
          <w:rFonts w:ascii="Calibri" w:hAnsi="Calibri" w:cs="Calibri"/>
          <w:bCs/>
          <w:lang w:val="es-ES_tradnl"/>
        </w:rPr>
        <w:t xml:space="preserve"> y el aprendizaje y obtención de lecciones aprendidas con relación a aspectos ligados a la sostenibilidad. Estos objetivos son coincidentes con los establecidos en la política de evaluación expost de las operaciones del BID (GN-2254-5), </w:t>
      </w:r>
      <w:r w:rsidR="00CA3466">
        <w:rPr>
          <w:rFonts w:ascii="Calibri" w:hAnsi="Calibri" w:cs="Calibri"/>
          <w:bCs/>
          <w:lang w:val="es-ES_tradnl"/>
        </w:rPr>
        <w:t>en tanto</w:t>
      </w:r>
      <w:r w:rsidR="00CA3466" w:rsidRPr="00046FC9">
        <w:rPr>
          <w:rFonts w:ascii="Calibri" w:hAnsi="Calibri" w:cs="Calibri"/>
          <w:bCs/>
          <w:lang w:val="es-ES_tradnl"/>
        </w:rPr>
        <w:t xml:space="preserve"> </w:t>
      </w:r>
      <w:r w:rsidRPr="00046FC9">
        <w:rPr>
          <w:rFonts w:ascii="Calibri" w:hAnsi="Calibri" w:cs="Calibri"/>
          <w:bCs/>
          <w:lang w:val="es-ES_tradnl"/>
        </w:rPr>
        <w:t>la realización de este tipo de evaluaciones permite analizar la efectividad en el cumplimiento de los objetivos de los proyectos unos años después de la finalización de la intervención</w:t>
      </w:r>
      <w:r w:rsidR="00992218" w:rsidRPr="00046FC9">
        <w:rPr>
          <w:rFonts w:ascii="Calibri" w:hAnsi="Calibri" w:cs="Calibri"/>
          <w:bCs/>
          <w:lang w:val="es-ES_tradnl"/>
        </w:rPr>
        <w:t>,</w:t>
      </w:r>
      <w:r w:rsidRPr="00046FC9">
        <w:rPr>
          <w:rFonts w:ascii="Calibri" w:hAnsi="Calibri" w:cs="Calibri"/>
          <w:bCs/>
          <w:lang w:val="es-ES_tradnl"/>
        </w:rPr>
        <w:t xml:space="preserve"> con el propósito de aprovechar lecciones aprendidas, evaluar de forma independiente los resultados e impacto de los programas, y proporcionar elementos que alimenten el proceso de toma de decisiones para futuros programas. La Política indica que la evaluación expost deberá ser realizada al menos dos años después de la conclusión de la intervención. </w:t>
      </w:r>
    </w:p>
    <w:p w14:paraId="7854225B" w14:textId="6676D915" w:rsidR="00DC26EE" w:rsidRPr="00046FC9" w:rsidRDefault="00B662BE" w:rsidP="00DC26EE">
      <w:pPr>
        <w:rPr>
          <w:rFonts w:ascii="Calibri" w:hAnsi="Calibri" w:cs="Calibri"/>
          <w:bCs/>
          <w:lang w:val="es-ES_tradnl"/>
        </w:rPr>
      </w:pPr>
      <w:r w:rsidRPr="00046FC9">
        <w:rPr>
          <w:rFonts w:ascii="Calibri" w:hAnsi="Calibri" w:cs="Calibri"/>
          <w:bCs/>
          <w:lang w:val="es-ES_tradnl"/>
        </w:rPr>
        <w:t>En agosto de 2011 se aprobó el Programa de Agua y Saneamiento Rural (GRT/WS-12850-HO / HO-X1017), cuyo contrato se hizo efectivo en octubre de 2011 y el primer desembolso se llevó a cabo en mayo de 2012</w:t>
      </w:r>
      <w:r w:rsidR="00383606" w:rsidRPr="00046FC9">
        <w:rPr>
          <w:rFonts w:ascii="Calibri" w:hAnsi="Calibri" w:cs="Calibri"/>
          <w:bCs/>
          <w:lang w:val="es-ES_tradnl"/>
        </w:rPr>
        <w:t>.</w:t>
      </w:r>
      <w:r w:rsidR="00265E35" w:rsidRPr="00046FC9">
        <w:rPr>
          <w:rFonts w:ascii="Calibri" w:hAnsi="Calibri" w:cs="Calibri"/>
          <w:lang w:val="es-ES"/>
        </w:rPr>
        <w:t xml:space="preserve"> </w:t>
      </w:r>
      <w:r w:rsidR="00DC26EE" w:rsidRPr="00046FC9">
        <w:rPr>
          <w:rFonts w:ascii="Calibri" w:hAnsi="Calibri" w:cs="Calibri"/>
          <w:bCs/>
          <w:lang w:val="es-ES_tradnl"/>
        </w:rPr>
        <w:t xml:space="preserve">El Programa hace parte de la cartera del FECASALC y </w:t>
      </w:r>
      <w:r w:rsidR="009B3CAA" w:rsidRPr="00046FC9">
        <w:rPr>
          <w:rFonts w:ascii="Calibri" w:hAnsi="Calibri" w:cs="Calibri"/>
          <w:bCs/>
          <w:lang w:val="es-ES_tradnl"/>
        </w:rPr>
        <w:t xml:space="preserve">finalizó </w:t>
      </w:r>
      <w:r w:rsidRPr="00046FC9">
        <w:rPr>
          <w:rFonts w:ascii="Calibri" w:hAnsi="Calibri" w:cs="Calibri"/>
          <w:bCs/>
          <w:lang w:val="es-ES_tradnl"/>
        </w:rPr>
        <w:t>el 13 de octubre de 2017</w:t>
      </w:r>
      <w:r w:rsidR="009B3CAA" w:rsidRPr="00046FC9">
        <w:rPr>
          <w:rFonts w:ascii="Calibri" w:hAnsi="Calibri" w:cs="Calibri"/>
          <w:bCs/>
          <w:lang w:val="es-ES_tradnl"/>
        </w:rPr>
        <w:t>.</w:t>
      </w:r>
    </w:p>
    <w:p w14:paraId="2D18B75E" w14:textId="3B8DDE20" w:rsidR="00DC26EE" w:rsidRPr="00046FC9" w:rsidRDefault="00DC26EE" w:rsidP="00DC26EE">
      <w:pPr>
        <w:tabs>
          <w:tab w:val="left" w:pos="706"/>
        </w:tabs>
        <w:rPr>
          <w:rFonts w:ascii="Calibri" w:hAnsi="Calibri" w:cs="Calibri"/>
          <w:lang w:val="es-PY" w:eastAsia="es-BO"/>
        </w:rPr>
      </w:pPr>
      <w:r w:rsidRPr="00046FC9">
        <w:rPr>
          <w:rFonts w:ascii="Calibri" w:hAnsi="Calibri" w:cs="Calibri"/>
          <w:lang w:val="es-ES_tradnl" w:eastAsia="es-BO"/>
        </w:rPr>
        <w:t xml:space="preserve">En este contexto, </w:t>
      </w:r>
      <w:r w:rsidRPr="00046FC9">
        <w:rPr>
          <w:rFonts w:ascii="Calibri" w:hAnsi="Calibri" w:cs="Calibri"/>
          <w:lang w:val="es-PY" w:eastAsia="es-BO"/>
        </w:rPr>
        <w:t xml:space="preserve">el BID quiere contratar una firma consultora para la evaluación expost del Programa </w:t>
      </w:r>
      <w:r w:rsidR="00B662BE" w:rsidRPr="00046FC9">
        <w:rPr>
          <w:rFonts w:ascii="Calibri" w:hAnsi="Calibri" w:cs="Calibri"/>
          <w:bCs/>
          <w:lang w:val="es-ES_tradnl"/>
        </w:rPr>
        <w:t>HO-X1017</w:t>
      </w:r>
      <w:r w:rsidR="0027045E">
        <w:rPr>
          <w:rFonts w:ascii="Calibri" w:hAnsi="Calibri" w:cs="Calibri"/>
          <w:bCs/>
          <w:lang w:val="es-ES_tradnl"/>
        </w:rPr>
        <w:t>,</w:t>
      </w:r>
      <w:r w:rsidR="00B662BE" w:rsidRPr="00046FC9">
        <w:rPr>
          <w:rFonts w:ascii="Calibri" w:hAnsi="Calibri" w:cs="Calibri"/>
          <w:bCs/>
          <w:lang w:val="es-ES_tradnl"/>
        </w:rPr>
        <w:t xml:space="preserve"> </w:t>
      </w:r>
      <w:r w:rsidRPr="00046FC9">
        <w:rPr>
          <w:rFonts w:ascii="Calibri" w:hAnsi="Calibri" w:cs="Calibri"/>
          <w:lang w:val="es-PY" w:eastAsia="es-BO"/>
        </w:rPr>
        <w:t>para verificar los resultados obtenidos por el proyecto unos años después su ejecución</w:t>
      </w:r>
      <w:r w:rsidR="002742F8" w:rsidRPr="00046FC9">
        <w:rPr>
          <w:rFonts w:ascii="Calibri" w:hAnsi="Calibri" w:cs="Calibri"/>
          <w:lang w:val="es-PY" w:eastAsia="es-BO"/>
        </w:rPr>
        <w:t>, con</w:t>
      </w:r>
      <w:r w:rsidRPr="00046FC9">
        <w:rPr>
          <w:rFonts w:ascii="Calibri" w:hAnsi="Calibri" w:cs="Calibri"/>
          <w:lang w:val="es-PY" w:eastAsia="es-BO"/>
        </w:rPr>
        <w:t xml:space="preserve"> </w:t>
      </w:r>
      <w:r w:rsidR="002742F8" w:rsidRPr="00046FC9">
        <w:rPr>
          <w:rFonts w:ascii="Calibri" w:hAnsi="Calibri" w:cs="Calibri"/>
          <w:lang w:val="es-PY" w:eastAsia="es-BO"/>
        </w:rPr>
        <w:t xml:space="preserve">énfasis </w:t>
      </w:r>
      <w:r w:rsidRPr="00046FC9">
        <w:rPr>
          <w:rFonts w:ascii="Calibri" w:hAnsi="Calibri" w:cs="Calibri"/>
          <w:lang w:val="es-PY" w:eastAsia="es-BO"/>
        </w:rPr>
        <w:t xml:space="preserve">en cómo están funcionando los servicios y cómo se está garantizando su sostenibilidad. </w:t>
      </w:r>
    </w:p>
    <w:p w14:paraId="532ECFF7" w14:textId="4BDF7B93" w:rsidR="00CA3466" w:rsidRDefault="00CA3466">
      <w:pPr>
        <w:spacing w:after="0" w:line="240" w:lineRule="auto"/>
        <w:jc w:val="left"/>
        <w:rPr>
          <w:rFonts w:ascii="Calibri" w:hAnsi="Calibri" w:cs="Calibri"/>
          <w:lang w:val="es-PY" w:eastAsia="es-BO"/>
        </w:rPr>
      </w:pPr>
      <w:r>
        <w:rPr>
          <w:rFonts w:ascii="Calibri" w:hAnsi="Calibri" w:cs="Calibri"/>
          <w:lang w:val="es-PY" w:eastAsia="es-BO"/>
        </w:rPr>
        <w:br w:type="page"/>
      </w:r>
    </w:p>
    <w:p w14:paraId="4EE0508C" w14:textId="55E1F434" w:rsidR="00A76747" w:rsidRPr="00046FC9" w:rsidRDefault="00A76747" w:rsidP="00471B35">
      <w:pPr>
        <w:pStyle w:val="ListParagraph"/>
        <w:numPr>
          <w:ilvl w:val="0"/>
          <w:numId w:val="2"/>
        </w:numPr>
        <w:rPr>
          <w:rFonts w:ascii="Calibri" w:hAnsi="Calibri" w:cs="Calibri"/>
          <w:b/>
          <w:lang w:val="es-ES_tradnl"/>
        </w:rPr>
      </w:pPr>
      <w:r w:rsidRPr="00046FC9">
        <w:rPr>
          <w:rFonts w:ascii="Calibri" w:hAnsi="Calibri" w:cs="Calibri"/>
          <w:b/>
          <w:lang w:val="es-ES_tradnl"/>
        </w:rPr>
        <w:lastRenderedPageBreak/>
        <w:t xml:space="preserve">DESCRIPCIÓN DEL PROGRAMA </w:t>
      </w:r>
      <w:r w:rsidR="00B662BE" w:rsidRPr="00046FC9">
        <w:rPr>
          <w:rFonts w:ascii="Calibri" w:hAnsi="Calibri" w:cs="Calibri"/>
          <w:b/>
          <w:lang w:val="es-ES_tradnl"/>
        </w:rPr>
        <w:t>HO-X1017</w:t>
      </w:r>
    </w:p>
    <w:p w14:paraId="29B93357" w14:textId="2A1BEF00" w:rsidR="00A76747" w:rsidRPr="00046FC9" w:rsidRDefault="00A76747" w:rsidP="00A76747">
      <w:pPr>
        <w:rPr>
          <w:rFonts w:ascii="Calibri" w:hAnsi="Calibri" w:cs="Calibri"/>
          <w:bCs/>
          <w:lang w:val="es-ES_tradnl"/>
        </w:rPr>
      </w:pPr>
      <w:r w:rsidRPr="00046FC9">
        <w:rPr>
          <w:rFonts w:ascii="Calibri" w:hAnsi="Calibri" w:cs="Calibri"/>
          <w:bCs/>
          <w:lang w:val="es-ES_tradnl"/>
        </w:rPr>
        <w:t xml:space="preserve">El </w:t>
      </w:r>
      <w:r w:rsidR="00B662BE" w:rsidRPr="00046FC9">
        <w:rPr>
          <w:rFonts w:ascii="Calibri" w:hAnsi="Calibri" w:cs="Calibri"/>
          <w:bCs/>
          <w:lang w:val="es-ES_tradnl"/>
        </w:rPr>
        <w:t>Programa de Agua y Saneamiento Rural (HO-X1017)</w:t>
      </w:r>
      <w:r w:rsidRPr="00046FC9">
        <w:rPr>
          <w:rFonts w:ascii="Calibri" w:hAnsi="Calibri" w:cs="Calibri"/>
          <w:bCs/>
          <w:lang w:val="es-ES_tradnl"/>
        </w:rPr>
        <w:t>, fue ejecutado por</w:t>
      </w:r>
      <w:r w:rsidR="00B662BE" w:rsidRPr="00046FC9">
        <w:rPr>
          <w:rFonts w:ascii="Calibri" w:hAnsi="Calibri" w:cs="Calibri"/>
          <w:bCs/>
          <w:lang w:val="es-ES_tradnl"/>
        </w:rPr>
        <w:t xml:space="preserve"> el </w:t>
      </w:r>
      <w:r w:rsidR="00637E47" w:rsidRPr="00046FC9">
        <w:rPr>
          <w:rFonts w:ascii="Calibri" w:hAnsi="Calibri" w:cs="Calibri"/>
          <w:bCs/>
          <w:lang w:val="es-ES_tradnl"/>
        </w:rPr>
        <w:t>Servicio Nacional Autónomo de Acueductos y Alcantarillado (</w:t>
      </w:r>
      <w:r w:rsidR="00B662BE" w:rsidRPr="00046FC9">
        <w:rPr>
          <w:rFonts w:ascii="Calibri" w:hAnsi="Calibri" w:cs="Calibri"/>
          <w:bCs/>
          <w:lang w:val="es-ES_tradnl"/>
        </w:rPr>
        <w:t>SANAA</w:t>
      </w:r>
      <w:r w:rsidR="00637E47" w:rsidRPr="00046FC9">
        <w:rPr>
          <w:rFonts w:ascii="Calibri" w:hAnsi="Calibri" w:cs="Calibri"/>
          <w:bCs/>
          <w:lang w:val="es-ES_tradnl"/>
        </w:rPr>
        <w:t>)</w:t>
      </w:r>
      <w:r w:rsidR="00B662BE" w:rsidRPr="00046FC9">
        <w:rPr>
          <w:rFonts w:ascii="Calibri" w:hAnsi="Calibri" w:cs="Calibri"/>
          <w:bCs/>
          <w:lang w:val="es-ES_tradnl"/>
        </w:rPr>
        <w:t>, aunque una parte de los proyectos los subcontrató a través de ONG y empresas.</w:t>
      </w:r>
      <w:r w:rsidRPr="00046FC9">
        <w:rPr>
          <w:rFonts w:ascii="Calibri" w:hAnsi="Calibri" w:cs="Calibri"/>
          <w:bCs/>
          <w:lang w:val="es-ES_tradnl"/>
        </w:rPr>
        <w:t xml:space="preserve"> </w:t>
      </w:r>
    </w:p>
    <w:p w14:paraId="10F21490" w14:textId="700DE6B3" w:rsidR="00B662BE" w:rsidRPr="00046FC9" w:rsidRDefault="00B662BE" w:rsidP="00B662BE">
      <w:pPr>
        <w:rPr>
          <w:rFonts w:ascii="Calibri" w:hAnsi="Calibri" w:cs="Calibri"/>
          <w:bCs/>
          <w:lang w:val="es-ES_tradnl"/>
        </w:rPr>
      </w:pPr>
      <w:r w:rsidRPr="00046FC9">
        <w:rPr>
          <w:rFonts w:ascii="Calibri" w:hAnsi="Calibri" w:cs="Calibri"/>
          <w:bCs/>
          <w:lang w:val="es-ES_tradnl"/>
        </w:rPr>
        <w:t xml:space="preserve">El objetivo del Programa fue </w:t>
      </w:r>
      <w:r w:rsidR="008E258E">
        <w:rPr>
          <w:rFonts w:ascii="Calibri" w:hAnsi="Calibri" w:cs="Calibri"/>
          <w:bCs/>
          <w:lang w:val="es-ES_tradnl"/>
        </w:rPr>
        <w:t xml:space="preserve">contribuir a la </w:t>
      </w:r>
      <w:r w:rsidRPr="00046FC9">
        <w:rPr>
          <w:rFonts w:ascii="Calibri" w:hAnsi="Calibri" w:cs="Calibri"/>
          <w:bCs/>
          <w:lang w:val="es-ES_tradnl"/>
        </w:rPr>
        <w:t xml:space="preserve">mejora </w:t>
      </w:r>
      <w:r w:rsidR="00BB3E85">
        <w:rPr>
          <w:rFonts w:ascii="Calibri" w:hAnsi="Calibri" w:cs="Calibri"/>
          <w:bCs/>
          <w:lang w:val="es-ES_tradnl"/>
        </w:rPr>
        <w:t xml:space="preserve">y </w:t>
      </w:r>
      <w:r w:rsidRPr="00046FC9">
        <w:rPr>
          <w:rFonts w:ascii="Calibri" w:hAnsi="Calibri" w:cs="Calibri"/>
          <w:bCs/>
          <w:lang w:val="es-ES_tradnl"/>
        </w:rPr>
        <w:t>e</w:t>
      </w:r>
      <w:r w:rsidR="00BB3E85">
        <w:rPr>
          <w:rFonts w:ascii="Calibri" w:hAnsi="Calibri" w:cs="Calibri"/>
          <w:bCs/>
          <w:lang w:val="es-ES_tradnl"/>
        </w:rPr>
        <w:t>l</w:t>
      </w:r>
      <w:r w:rsidRPr="00046FC9">
        <w:rPr>
          <w:rFonts w:ascii="Calibri" w:hAnsi="Calibri" w:cs="Calibri"/>
          <w:bCs/>
          <w:lang w:val="es-ES_tradnl"/>
        </w:rPr>
        <w:t xml:space="preserve"> </w:t>
      </w:r>
      <w:r w:rsidR="00BB3E85" w:rsidRPr="00046FC9">
        <w:rPr>
          <w:rFonts w:ascii="Calibri" w:hAnsi="Calibri" w:cs="Calibri"/>
          <w:bCs/>
          <w:lang w:val="es-ES_tradnl"/>
        </w:rPr>
        <w:t>increment</w:t>
      </w:r>
      <w:r w:rsidR="00BB3E85">
        <w:rPr>
          <w:rFonts w:ascii="Calibri" w:hAnsi="Calibri" w:cs="Calibri"/>
          <w:bCs/>
          <w:lang w:val="es-ES_tradnl"/>
        </w:rPr>
        <w:t>o</w:t>
      </w:r>
      <w:r w:rsidR="00BB3E85" w:rsidRPr="00046FC9">
        <w:rPr>
          <w:rFonts w:ascii="Calibri" w:hAnsi="Calibri" w:cs="Calibri"/>
          <w:bCs/>
          <w:lang w:val="es-ES_tradnl"/>
        </w:rPr>
        <w:t xml:space="preserve"> </w:t>
      </w:r>
      <w:r w:rsidR="00BB3E85">
        <w:rPr>
          <w:rFonts w:ascii="Calibri" w:hAnsi="Calibri" w:cs="Calibri"/>
          <w:bCs/>
          <w:lang w:val="es-ES_tradnl"/>
        </w:rPr>
        <w:t>d</w:t>
      </w:r>
      <w:r w:rsidRPr="00046FC9">
        <w:rPr>
          <w:rFonts w:ascii="Calibri" w:hAnsi="Calibri" w:cs="Calibri"/>
          <w:bCs/>
          <w:lang w:val="es-ES_tradnl"/>
        </w:rPr>
        <w:t>el acceso a servicios de agua potable y saneamiento en comunidades rurales menores a 2.000 habitantes.</w:t>
      </w:r>
    </w:p>
    <w:p w14:paraId="324B9301" w14:textId="6EFF7E65" w:rsidR="009B3CAA" w:rsidRPr="00046FC9" w:rsidRDefault="009B3CAA" w:rsidP="00B662BE">
      <w:pPr>
        <w:rPr>
          <w:rFonts w:ascii="Calibri" w:hAnsi="Calibri" w:cs="Calibri"/>
          <w:bCs/>
          <w:lang w:val="es-ES_tradnl"/>
        </w:rPr>
      </w:pPr>
      <w:r w:rsidRPr="00046FC9">
        <w:rPr>
          <w:rFonts w:ascii="Calibri" w:hAnsi="Calibri" w:cs="Calibri"/>
          <w:bCs/>
          <w:lang w:val="es-ES_tradnl"/>
        </w:rPr>
        <w:t xml:space="preserve">El Programa contó con </w:t>
      </w:r>
      <w:r w:rsidR="00B662BE" w:rsidRPr="00046FC9">
        <w:rPr>
          <w:rFonts w:ascii="Calibri" w:hAnsi="Calibri" w:cs="Calibri"/>
          <w:bCs/>
          <w:lang w:val="es-ES_tradnl"/>
        </w:rPr>
        <w:t>dos</w:t>
      </w:r>
      <w:r w:rsidRPr="00046FC9">
        <w:rPr>
          <w:rFonts w:ascii="Calibri" w:hAnsi="Calibri" w:cs="Calibri"/>
          <w:bCs/>
          <w:lang w:val="es-ES_tradnl"/>
        </w:rPr>
        <w:t xml:space="preserve"> componentes: (i) </w:t>
      </w:r>
      <w:r w:rsidR="00B662BE" w:rsidRPr="00046FC9">
        <w:rPr>
          <w:rFonts w:ascii="Calibri" w:hAnsi="Calibri" w:cs="Calibri"/>
          <w:bCs/>
          <w:lang w:val="es-ES_tradnl"/>
        </w:rPr>
        <w:t>Proyectos de Agua y Saneamiento</w:t>
      </w:r>
      <w:r w:rsidRPr="00046FC9">
        <w:rPr>
          <w:rFonts w:ascii="Calibri" w:hAnsi="Calibri" w:cs="Calibri"/>
          <w:bCs/>
          <w:lang w:val="es-ES_tradnl"/>
        </w:rPr>
        <w:t xml:space="preserve"> y; (ii) </w:t>
      </w:r>
      <w:r w:rsidR="00B662BE" w:rsidRPr="00046FC9">
        <w:rPr>
          <w:rFonts w:ascii="Calibri" w:hAnsi="Calibri" w:cs="Calibri"/>
          <w:bCs/>
          <w:lang w:val="es-ES_tradnl"/>
        </w:rPr>
        <w:t xml:space="preserve">Fortalecimiento institucional, que </w:t>
      </w:r>
      <w:r w:rsidR="007E7B80" w:rsidRPr="00046FC9">
        <w:rPr>
          <w:rFonts w:ascii="Calibri" w:hAnsi="Calibri" w:cs="Calibri"/>
          <w:bCs/>
          <w:lang w:val="es-ES_tradnl"/>
        </w:rPr>
        <w:t xml:space="preserve">incluyó </w:t>
      </w:r>
      <w:r w:rsidR="00B662BE" w:rsidRPr="00046FC9">
        <w:rPr>
          <w:rFonts w:ascii="Calibri" w:hAnsi="Calibri" w:cs="Calibri"/>
          <w:bCs/>
          <w:lang w:val="es-ES_tradnl"/>
        </w:rPr>
        <w:t xml:space="preserve">el refuerzo del SANAA, </w:t>
      </w:r>
      <w:r w:rsidR="009535C5">
        <w:rPr>
          <w:rFonts w:ascii="Calibri" w:hAnsi="Calibri" w:cs="Calibri"/>
          <w:bCs/>
          <w:lang w:val="es-ES_tradnl"/>
        </w:rPr>
        <w:t>d</w:t>
      </w:r>
      <w:r w:rsidR="00B662BE" w:rsidRPr="00046FC9">
        <w:rPr>
          <w:rFonts w:ascii="Calibri" w:hAnsi="Calibri" w:cs="Calibri"/>
          <w:bCs/>
          <w:lang w:val="es-ES_tradnl"/>
        </w:rPr>
        <w:t xml:space="preserve">el </w:t>
      </w:r>
      <w:r w:rsidR="00637E47" w:rsidRPr="00046FC9">
        <w:rPr>
          <w:rFonts w:ascii="Calibri" w:hAnsi="Calibri" w:cs="Calibri"/>
          <w:bCs/>
          <w:lang w:val="es-ES_tradnl"/>
        </w:rPr>
        <w:t>Ente Regulador de los Servicios de Agua Potable y Saneamiento (</w:t>
      </w:r>
      <w:r w:rsidR="00B662BE" w:rsidRPr="00046FC9">
        <w:rPr>
          <w:rFonts w:ascii="Calibri" w:hAnsi="Calibri" w:cs="Calibri"/>
          <w:bCs/>
          <w:lang w:val="es-ES_tradnl"/>
        </w:rPr>
        <w:t>ERSAPS</w:t>
      </w:r>
      <w:r w:rsidR="00637E47" w:rsidRPr="00046FC9">
        <w:rPr>
          <w:rFonts w:ascii="Calibri" w:hAnsi="Calibri" w:cs="Calibri"/>
          <w:bCs/>
          <w:lang w:val="es-ES_tradnl"/>
        </w:rPr>
        <w:t>)</w:t>
      </w:r>
      <w:r w:rsidR="00B662BE" w:rsidRPr="00046FC9">
        <w:rPr>
          <w:rFonts w:ascii="Calibri" w:hAnsi="Calibri" w:cs="Calibri"/>
          <w:bCs/>
          <w:lang w:val="es-ES_tradnl"/>
        </w:rPr>
        <w:t xml:space="preserve"> y </w:t>
      </w:r>
      <w:r w:rsidR="009535C5">
        <w:rPr>
          <w:rFonts w:ascii="Calibri" w:hAnsi="Calibri" w:cs="Calibri"/>
          <w:bCs/>
          <w:lang w:val="es-ES_tradnl"/>
        </w:rPr>
        <w:t xml:space="preserve">de </w:t>
      </w:r>
      <w:r w:rsidR="00B662BE" w:rsidRPr="00046FC9">
        <w:rPr>
          <w:rFonts w:ascii="Calibri" w:hAnsi="Calibri" w:cs="Calibri"/>
          <w:bCs/>
          <w:lang w:val="es-ES_tradnl"/>
        </w:rPr>
        <w:t>las Asociaciones de Juntas de Agua y Saneamiento Municipal (AJAM)</w:t>
      </w:r>
      <w:r w:rsidRPr="00046FC9">
        <w:rPr>
          <w:rFonts w:ascii="Calibri" w:hAnsi="Calibri" w:cs="Calibri"/>
          <w:bCs/>
          <w:lang w:val="es-ES_tradnl"/>
        </w:rPr>
        <w:t xml:space="preserve">. </w:t>
      </w:r>
    </w:p>
    <w:p w14:paraId="6C7324C9" w14:textId="77777777" w:rsidR="00B662BE" w:rsidRPr="00046FC9" w:rsidRDefault="00B662BE" w:rsidP="00B662BE">
      <w:pPr>
        <w:spacing w:before="120" w:after="0"/>
        <w:rPr>
          <w:rFonts w:ascii="Calibri" w:hAnsi="Calibri" w:cs="Calibri"/>
          <w:bCs/>
          <w:lang w:val="es-ES_tradnl"/>
        </w:rPr>
      </w:pPr>
      <w:bookmarkStart w:id="0" w:name="_Hlk89772577"/>
      <w:r w:rsidRPr="00046FC9">
        <w:rPr>
          <w:rFonts w:ascii="Calibri" w:hAnsi="Calibri" w:cs="Calibri"/>
          <w:bCs/>
          <w:lang w:val="es-ES_tradnl"/>
        </w:rPr>
        <w:t>El presupuesto del Programa fue de USD 27.500.000, de los cuales:</w:t>
      </w:r>
    </w:p>
    <w:p w14:paraId="18571FBE" w14:textId="14C086F2" w:rsidR="00B662BE" w:rsidRPr="00046FC9" w:rsidRDefault="00B662BE" w:rsidP="00471B35">
      <w:pPr>
        <w:pStyle w:val="ListParagraph"/>
        <w:numPr>
          <w:ilvl w:val="0"/>
          <w:numId w:val="4"/>
        </w:numPr>
        <w:spacing w:after="0"/>
        <w:ind w:left="763"/>
        <w:contextualSpacing w:val="0"/>
        <w:rPr>
          <w:rFonts w:ascii="Calibri" w:hAnsi="Calibri" w:cs="Calibri"/>
          <w:bCs/>
          <w:lang w:val="es-ES_tradnl"/>
        </w:rPr>
      </w:pPr>
      <w:bookmarkStart w:id="1" w:name="_Hlk75147993"/>
      <w:r w:rsidRPr="00046FC9">
        <w:rPr>
          <w:rFonts w:ascii="Calibri" w:hAnsi="Calibri" w:cs="Calibri"/>
          <w:bCs/>
          <w:lang w:val="es-ES_tradnl"/>
        </w:rPr>
        <w:t xml:space="preserve">USD 25 millones </w:t>
      </w:r>
      <w:bookmarkEnd w:id="1"/>
      <w:r w:rsidRPr="00046FC9">
        <w:rPr>
          <w:rFonts w:ascii="Calibri" w:hAnsi="Calibri" w:cs="Calibri"/>
          <w:bCs/>
          <w:lang w:val="es-ES_tradnl"/>
        </w:rPr>
        <w:t xml:space="preserve">procedieron de una donación del Gobierno de España a través del FECASALC mediante el Convenio de Financiamiento no Reembolsable GRT/WS-12850-HO (HO-X1017), </w:t>
      </w:r>
    </w:p>
    <w:p w14:paraId="61698514" w14:textId="77777777" w:rsidR="00B662BE" w:rsidRPr="00046FC9" w:rsidRDefault="00B662BE" w:rsidP="00471B35">
      <w:pPr>
        <w:pStyle w:val="ListParagraph"/>
        <w:numPr>
          <w:ilvl w:val="0"/>
          <w:numId w:val="4"/>
        </w:numPr>
        <w:spacing w:before="120" w:after="0"/>
        <w:rPr>
          <w:rFonts w:ascii="Calibri" w:hAnsi="Calibri" w:cs="Calibri"/>
          <w:bCs/>
          <w:lang w:val="es-ES_tradnl"/>
        </w:rPr>
      </w:pPr>
      <w:r w:rsidRPr="00046FC9">
        <w:rPr>
          <w:rFonts w:ascii="Calibri" w:hAnsi="Calibri" w:cs="Calibri"/>
          <w:bCs/>
          <w:lang w:val="es-ES_tradnl"/>
        </w:rPr>
        <w:t>Una contrapartida de USD 2.500.000 que puso el Gobierno de Honduras.</w:t>
      </w:r>
    </w:p>
    <w:p w14:paraId="581F5549" w14:textId="243DEDA1" w:rsidR="00B662BE" w:rsidRPr="00046FC9" w:rsidRDefault="00B662BE" w:rsidP="009D49FD">
      <w:pPr>
        <w:spacing w:before="120"/>
        <w:rPr>
          <w:rFonts w:ascii="Calibri" w:hAnsi="Calibri" w:cs="Calibri"/>
          <w:bCs/>
          <w:lang w:val="es-ES_tradnl"/>
        </w:rPr>
      </w:pPr>
      <w:r w:rsidRPr="00046FC9">
        <w:rPr>
          <w:rFonts w:ascii="Calibri" w:hAnsi="Calibri" w:cs="Calibri"/>
          <w:bCs/>
          <w:lang w:val="es-ES_tradnl"/>
        </w:rPr>
        <w:t xml:space="preserve">El Programa </w:t>
      </w:r>
      <w:r w:rsidR="002B7EAF">
        <w:rPr>
          <w:rFonts w:ascii="Calibri" w:hAnsi="Calibri" w:cs="Calibri"/>
          <w:bCs/>
          <w:lang w:val="es-ES_tradnl"/>
        </w:rPr>
        <w:t>permitió</w:t>
      </w:r>
      <w:r w:rsidR="002B7EAF" w:rsidRPr="00046FC9">
        <w:rPr>
          <w:rFonts w:ascii="Calibri" w:hAnsi="Calibri" w:cs="Calibri"/>
          <w:bCs/>
          <w:lang w:val="es-ES_tradnl"/>
        </w:rPr>
        <w:t xml:space="preserve"> </w:t>
      </w:r>
      <w:r w:rsidRPr="00046FC9">
        <w:rPr>
          <w:rFonts w:ascii="Calibri" w:hAnsi="Calibri" w:cs="Calibri"/>
          <w:bCs/>
          <w:lang w:val="es-ES_tradnl"/>
        </w:rPr>
        <w:t xml:space="preserve">dotar de acceso a servicios adecuados de agua a más de 13.782 hogares (55.128 habitantes) y acceso a saneamiento a más de 28.252 personas. Asimismo, se apoyó a las oficinas regionales del SANAA, a los municipios y a las juntas de agua para la gestión de los servicios. El </w:t>
      </w:r>
      <w:r w:rsidR="007F3FC2">
        <w:rPr>
          <w:rFonts w:ascii="Calibri" w:hAnsi="Calibri" w:cs="Calibri"/>
          <w:bCs/>
          <w:lang w:val="es-ES_tradnl"/>
        </w:rPr>
        <w:t>P</w:t>
      </w:r>
      <w:r w:rsidR="007F3FC2" w:rsidRPr="00046FC9">
        <w:rPr>
          <w:rFonts w:ascii="Calibri" w:hAnsi="Calibri" w:cs="Calibri"/>
          <w:bCs/>
          <w:lang w:val="es-ES_tradnl"/>
        </w:rPr>
        <w:t xml:space="preserve">rograma </w:t>
      </w:r>
      <w:r w:rsidRPr="00046FC9">
        <w:rPr>
          <w:rFonts w:ascii="Calibri" w:hAnsi="Calibri" w:cs="Calibri"/>
          <w:bCs/>
          <w:lang w:val="es-ES_tradnl"/>
        </w:rPr>
        <w:t>desarrolló diversas actividades de desarrollo comunitario para capacitar a los usuarios en higiene y en el valor social y económico de los servicios de APS</w:t>
      </w:r>
      <w:r w:rsidR="00D62580" w:rsidRPr="00046FC9">
        <w:rPr>
          <w:rFonts w:ascii="Calibri" w:hAnsi="Calibri" w:cs="Calibri"/>
          <w:bCs/>
          <w:lang w:val="es-ES_tradnl"/>
        </w:rPr>
        <w:t>, con más de 12.000 personas capacitadas</w:t>
      </w:r>
      <w:r w:rsidRPr="00046FC9">
        <w:rPr>
          <w:rFonts w:ascii="Calibri" w:hAnsi="Calibri" w:cs="Calibri"/>
          <w:bCs/>
          <w:lang w:val="es-ES_tradnl"/>
        </w:rPr>
        <w:t xml:space="preserve">. Finalmente, el Programa </w:t>
      </w:r>
      <w:r w:rsidR="00416565" w:rsidRPr="00046FC9">
        <w:rPr>
          <w:rFonts w:ascii="Calibri" w:hAnsi="Calibri" w:cs="Calibri"/>
          <w:bCs/>
          <w:lang w:val="es-ES_tradnl"/>
        </w:rPr>
        <w:t xml:space="preserve">reforzó </w:t>
      </w:r>
      <w:r w:rsidRPr="00046FC9">
        <w:rPr>
          <w:rFonts w:ascii="Calibri" w:hAnsi="Calibri" w:cs="Calibri"/>
          <w:bCs/>
          <w:lang w:val="es-ES_tradnl"/>
        </w:rPr>
        <w:t xml:space="preserve">la normativa técnica, fortaleció las capacidades de regulación y </w:t>
      </w:r>
      <w:r w:rsidR="00426AAC" w:rsidRPr="00046FC9">
        <w:rPr>
          <w:rFonts w:ascii="Calibri" w:hAnsi="Calibri" w:cs="Calibri"/>
          <w:bCs/>
          <w:lang w:val="es-ES_tradnl"/>
        </w:rPr>
        <w:t>desarroll</w:t>
      </w:r>
      <w:r w:rsidR="00426AAC">
        <w:rPr>
          <w:rFonts w:ascii="Calibri" w:hAnsi="Calibri" w:cs="Calibri"/>
          <w:bCs/>
          <w:lang w:val="es-ES_tradnl"/>
        </w:rPr>
        <w:t>ó</w:t>
      </w:r>
      <w:r w:rsidR="00426AAC" w:rsidRPr="00046FC9">
        <w:rPr>
          <w:rFonts w:ascii="Calibri" w:hAnsi="Calibri" w:cs="Calibri"/>
          <w:bCs/>
          <w:lang w:val="es-ES_tradnl"/>
        </w:rPr>
        <w:t xml:space="preserve"> </w:t>
      </w:r>
      <w:r w:rsidRPr="00046FC9">
        <w:rPr>
          <w:rFonts w:ascii="Calibri" w:hAnsi="Calibri" w:cs="Calibri"/>
          <w:bCs/>
          <w:lang w:val="es-ES_tradnl"/>
        </w:rPr>
        <w:t>diversos manuales para ejecutar proyectos, conformar juntas y concienciar en temas como la protección de fuentes o el uso racional del agua.</w:t>
      </w:r>
    </w:p>
    <w:p w14:paraId="35304063" w14:textId="6E9EAB52" w:rsidR="00EC7683" w:rsidRPr="00046FC9" w:rsidRDefault="00EC7683" w:rsidP="009D49FD">
      <w:pPr>
        <w:spacing w:before="120"/>
        <w:rPr>
          <w:rFonts w:ascii="Calibri" w:hAnsi="Calibri" w:cs="Calibri"/>
          <w:bCs/>
          <w:lang w:val="es-ES_tradnl"/>
        </w:rPr>
      </w:pPr>
      <w:r w:rsidRPr="00046FC9">
        <w:rPr>
          <w:rFonts w:ascii="Calibri" w:hAnsi="Calibri" w:cs="Calibri"/>
          <w:bCs/>
          <w:lang w:val="es-ES_tradnl"/>
        </w:rPr>
        <w:t>L</w:t>
      </w:r>
      <w:r w:rsidR="003A60AA" w:rsidRPr="00046FC9">
        <w:rPr>
          <w:rFonts w:ascii="Calibri" w:hAnsi="Calibri" w:cs="Calibri"/>
          <w:bCs/>
          <w:lang w:val="es-ES_tradnl"/>
        </w:rPr>
        <w:t>a</w:t>
      </w:r>
      <w:r w:rsidRPr="00046FC9">
        <w:rPr>
          <w:rFonts w:ascii="Calibri" w:hAnsi="Calibri" w:cs="Calibri"/>
          <w:bCs/>
          <w:lang w:val="es-ES_tradnl"/>
        </w:rPr>
        <w:t xml:space="preserve">s principales </w:t>
      </w:r>
      <w:r w:rsidR="00A76747" w:rsidRPr="00046FC9">
        <w:rPr>
          <w:rFonts w:ascii="Calibri" w:hAnsi="Calibri" w:cs="Calibri"/>
          <w:bCs/>
          <w:lang w:val="es-ES_tradnl"/>
        </w:rPr>
        <w:t>resultados y productos</w:t>
      </w:r>
      <w:r w:rsidRPr="00046FC9">
        <w:rPr>
          <w:rFonts w:ascii="Calibri" w:hAnsi="Calibri" w:cs="Calibri"/>
          <w:bCs/>
          <w:lang w:val="es-ES_tradnl"/>
        </w:rPr>
        <w:t xml:space="preserve"> fueron los siguientes:</w:t>
      </w:r>
    </w:p>
    <w:p w14:paraId="6A0C0B5C" w14:textId="760BA7BA" w:rsidR="00B662BE" w:rsidRPr="00046FC9" w:rsidRDefault="00D71559" w:rsidP="00471B35">
      <w:pPr>
        <w:pStyle w:val="ListParagraph"/>
        <w:numPr>
          <w:ilvl w:val="0"/>
          <w:numId w:val="5"/>
        </w:numPr>
        <w:rPr>
          <w:rFonts w:ascii="Calibri" w:hAnsi="Calibri" w:cs="Calibri"/>
          <w:bCs/>
          <w:u w:val="single"/>
          <w:lang w:val="es-ES_tradnl"/>
        </w:rPr>
      </w:pPr>
      <w:r w:rsidRPr="00046FC9">
        <w:rPr>
          <w:rFonts w:ascii="Calibri" w:hAnsi="Calibri" w:cs="Calibri"/>
          <w:bCs/>
          <w:u w:val="single"/>
          <w:lang w:val="es-ES_tradnl"/>
        </w:rPr>
        <w:t>Servicios de agua potable</w:t>
      </w:r>
      <w:r w:rsidR="00B662BE" w:rsidRPr="00046FC9">
        <w:rPr>
          <w:rFonts w:ascii="Calibri" w:hAnsi="Calibri" w:cs="Calibri"/>
          <w:bCs/>
          <w:u w:val="single"/>
          <w:lang w:val="es-ES_tradnl"/>
        </w:rPr>
        <w:t>:</w:t>
      </w:r>
      <w:r w:rsidRPr="00046FC9">
        <w:rPr>
          <w:rFonts w:ascii="Calibri" w:hAnsi="Calibri" w:cs="Calibri"/>
          <w:bCs/>
          <w:u w:val="single"/>
          <w:lang w:val="es-ES_tradnl"/>
        </w:rPr>
        <w:t xml:space="preserve"> </w:t>
      </w:r>
    </w:p>
    <w:p w14:paraId="5672C81D" w14:textId="4D90A83D"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 xml:space="preserve">76 sistemas de agua potable </w:t>
      </w:r>
      <w:r w:rsidR="006C3495" w:rsidRPr="00046FC9">
        <w:rPr>
          <w:rFonts w:ascii="Calibri" w:hAnsi="Calibri" w:cs="Calibri"/>
          <w:bCs/>
          <w:lang w:val="es-ES_tradnl"/>
        </w:rPr>
        <w:t xml:space="preserve">en comunidades rurales </w:t>
      </w:r>
      <w:r w:rsidRPr="00046FC9">
        <w:rPr>
          <w:rFonts w:ascii="Calibri" w:hAnsi="Calibri" w:cs="Calibri"/>
          <w:bCs/>
          <w:lang w:val="es-ES_tradnl"/>
        </w:rPr>
        <w:t>(59 nuevos + 17 rehabilitados) – 13.782 hogares – 55.128 personas</w:t>
      </w:r>
    </w:p>
    <w:p w14:paraId="0C73D2A9" w14:textId="70796603"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 xml:space="preserve">Rehabilitación de </w:t>
      </w:r>
      <w:r w:rsidR="00740CAF">
        <w:rPr>
          <w:rFonts w:ascii="Calibri" w:hAnsi="Calibri" w:cs="Calibri"/>
          <w:bCs/>
          <w:lang w:val="es-ES_tradnl"/>
        </w:rPr>
        <w:t>P</w:t>
      </w:r>
      <w:r w:rsidR="00740CAF" w:rsidRPr="00046FC9">
        <w:rPr>
          <w:rFonts w:ascii="Calibri" w:hAnsi="Calibri" w:cs="Calibri"/>
          <w:bCs/>
          <w:lang w:val="es-ES_tradnl"/>
        </w:rPr>
        <w:t xml:space="preserve">lanta </w:t>
      </w:r>
      <w:r w:rsidRPr="00046FC9">
        <w:rPr>
          <w:rFonts w:ascii="Calibri" w:hAnsi="Calibri" w:cs="Calibri"/>
          <w:bCs/>
          <w:lang w:val="es-ES_tradnl"/>
        </w:rPr>
        <w:t xml:space="preserve">de </w:t>
      </w:r>
      <w:proofErr w:type="spellStart"/>
      <w:r w:rsidR="00740CAF">
        <w:rPr>
          <w:rFonts w:ascii="Calibri" w:hAnsi="Calibri" w:cs="Calibri"/>
          <w:bCs/>
          <w:lang w:val="es-ES_tradnl"/>
        </w:rPr>
        <w:t>De</w:t>
      </w:r>
      <w:r w:rsidR="00740CAF" w:rsidRPr="00046FC9">
        <w:rPr>
          <w:rFonts w:ascii="Calibri" w:hAnsi="Calibri" w:cs="Calibri"/>
          <w:bCs/>
          <w:lang w:val="es-ES_tradnl"/>
        </w:rPr>
        <w:t>esalación</w:t>
      </w:r>
      <w:proofErr w:type="spellEnd"/>
      <w:r w:rsidR="00740CAF" w:rsidRPr="00046FC9">
        <w:rPr>
          <w:rFonts w:ascii="Calibri" w:hAnsi="Calibri" w:cs="Calibri"/>
          <w:bCs/>
          <w:lang w:val="es-ES_tradnl"/>
        </w:rPr>
        <w:t xml:space="preserve"> </w:t>
      </w:r>
      <w:r w:rsidR="00740CAF">
        <w:rPr>
          <w:rFonts w:ascii="Calibri" w:hAnsi="Calibri" w:cs="Calibri"/>
          <w:bCs/>
          <w:lang w:val="es-ES_tradnl"/>
        </w:rPr>
        <w:t>Amapala</w:t>
      </w:r>
      <w:r w:rsidRPr="00046FC9">
        <w:rPr>
          <w:rFonts w:ascii="Calibri" w:hAnsi="Calibri" w:cs="Calibri"/>
          <w:bCs/>
          <w:lang w:val="es-ES_tradnl"/>
        </w:rPr>
        <w:t>– 2.189 hogares</w:t>
      </w:r>
    </w:p>
    <w:p w14:paraId="2965A788" w14:textId="382E7A10" w:rsidR="00B662BE" w:rsidRPr="00046FC9" w:rsidRDefault="00B662BE" w:rsidP="00471B35">
      <w:pPr>
        <w:pStyle w:val="ListParagraph"/>
        <w:numPr>
          <w:ilvl w:val="0"/>
          <w:numId w:val="5"/>
        </w:numPr>
        <w:rPr>
          <w:rFonts w:ascii="Calibri" w:hAnsi="Calibri" w:cs="Calibri"/>
          <w:bCs/>
          <w:u w:val="single"/>
          <w:lang w:val="es-ES_tradnl"/>
        </w:rPr>
      </w:pPr>
      <w:r w:rsidRPr="00046FC9">
        <w:rPr>
          <w:rFonts w:ascii="Calibri" w:hAnsi="Calibri" w:cs="Calibri"/>
          <w:bCs/>
          <w:u w:val="single"/>
          <w:lang w:val="es-ES_tradnl"/>
        </w:rPr>
        <w:t xml:space="preserve">Servicios de saneamiento: </w:t>
      </w:r>
    </w:p>
    <w:p w14:paraId="24DED738" w14:textId="7C4B68B6"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5.174 unidades de saneamiento (4.</w:t>
      </w:r>
      <w:r w:rsidR="00807A12" w:rsidRPr="00046FC9">
        <w:rPr>
          <w:rFonts w:ascii="Calibri" w:hAnsi="Calibri" w:cs="Calibri"/>
          <w:bCs/>
          <w:lang w:val="es-ES_tradnl"/>
        </w:rPr>
        <w:t>9</w:t>
      </w:r>
      <w:r w:rsidR="00807A12">
        <w:rPr>
          <w:rFonts w:ascii="Calibri" w:hAnsi="Calibri" w:cs="Calibri"/>
          <w:bCs/>
          <w:lang w:val="es-ES_tradnl"/>
        </w:rPr>
        <w:t>4</w:t>
      </w:r>
      <w:r w:rsidR="00807A12" w:rsidRPr="00046FC9">
        <w:rPr>
          <w:rFonts w:ascii="Calibri" w:hAnsi="Calibri" w:cs="Calibri"/>
          <w:bCs/>
          <w:lang w:val="es-ES_tradnl"/>
        </w:rPr>
        <w:t xml:space="preserve">8 </w:t>
      </w:r>
      <w:r w:rsidRPr="00046FC9">
        <w:rPr>
          <w:rFonts w:ascii="Calibri" w:hAnsi="Calibri" w:cs="Calibri"/>
          <w:bCs/>
          <w:lang w:val="es-ES_tradnl"/>
        </w:rPr>
        <w:t>en hogares + 85 módulos escolares) - 4.960 hogares,</w:t>
      </w:r>
    </w:p>
    <w:p w14:paraId="13F333F2" w14:textId="455FB2DD" w:rsidR="00B662BE" w:rsidRPr="00046FC9" w:rsidRDefault="00C92ACA" w:rsidP="00471B35">
      <w:pPr>
        <w:pStyle w:val="ListParagraph"/>
        <w:numPr>
          <w:ilvl w:val="1"/>
          <w:numId w:val="5"/>
        </w:numPr>
        <w:rPr>
          <w:rFonts w:ascii="Calibri" w:hAnsi="Calibri" w:cs="Calibri"/>
          <w:bCs/>
          <w:lang w:val="es-ES_tradnl"/>
        </w:rPr>
      </w:pPr>
      <w:r>
        <w:rPr>
          <w:rFonts w:ascii="Calibri" w:hAnsi="Calibri" w:cs="Calibri"/>
          <w:bCs/>
          <w:lang w:val="es-ES_tradnl"/>
        </w:rPr>
        <w:t>6</w:t>
      </w:r>
      <w:r w:rsidRPr="00046FC9">
        <w:rPr>
          <w:rFonts w:ascii="Calibri" w:hAnsi="Calibri" w:cs="Calibri"/>
          <w:bCs/>
          <w:lang w:val="es-ES_tradnl"/>
        </w:rPr>
        <w:t xml:space="preserve"> </w:t>
      </w:r>
      <w:r w:rsidR="00B662BE" w:rsidRPr="00046FC9">
        <w:rPr>
          <w:rFonts w:ascii="Calibri" w:hAnsi="Calibri" w:cs="Calibri"/>
          <w:bCs/>
          <w:lang w:val="es-ES_tradnl"/>
        </w:rPr>
        <w:t xml:space="preserve">sistemas de alcantarillado con PTAR – </w:t>
      </w:r>
      <w:commentRangeStart w:id="2"/>
      <w:commentRangeStart w:id="3"/>
      <w:r w:rsidR="00615D77">
        <w:rPr>
          <w:rFonts w:ascii="Calibri" w:hAnsi="Calibri" w:cs="Calibri"/>
          <w:bCs/>
          <w:lang w:val="es-ES_tradnl"/>
        </w:rPr>
        <w:t>2.189</w:t>
      </w:r>
      <w:r w:rsidR="00B662BE" w:rsidRPr="00046FC9">
        <w:rPr>
          <w:rFonts w:ascii="Calibri" w:hAnsi="Calibri" w:cs="Calibri"/>
          <w:bCs/>
          <w:lang w:val="es-ES_tradnl"/>
        </w:rPr>
        <w:t xml:space="preserve"> hogares</w:t>
      </w:r>
      <w:commentRangeEnd w:id="2"/>
      <w:r w:rsidR="00B50927" w:rsidRPr="00046FC9">
        <w:rPr>
          <w:rStyle w:val="CommentReference"/>
          <w:rFonts w:ascii="Calibri" w:hAnsi="Calibri" w:cs="Calibri"/>
        </w:rPr>
        <w:commentReference w:id="2"/>
      </w:r>
      <w:commentRangeEnd w:id="3"/>
      <w:r>
        <w:rPr>
          <w:rStyle w:val="CommentReference"/>
        </w:rPr>
        <w:commentReference w:id="3"/>
      </w:r>
    </w:p>
    <w:p w14:paraId="1B0DF1E6" w14:textId="6A0D9C70" w:rsidR="00B662BE" w:rsidRPr="00046FC9" w:rsidRDefault="00B662BE" w:rsidP="00471B35">
      <w:pPr>
        <w:pStyle w:val="ListParagraph"/>
        <w:numPr>
          <w:ilvl w:val="0"/>
          <w:numId w:val="5"/>
        </w:numPr>
        <w:rPr>
          <w:rFonts w:ascii="Calibri" w:hAnsi="Calibri" w:cs="Calibri"/>
          <w:bCs/>
          <w:u w:val="single"/>
          <w:lang w:val="es-ES_tradnl"/>
        </w:rPr>
      </w:pPr>
      <w:r w:rsidRPr="00046FC9">
        <w:rPr>
          <w:rFonts w:ascii="Calibri" w:hAnsi="Calibri" w:cs="Calibri"/>
          <w:bCs/>
          <w:u w:val="single"/>
          <w:lang w:val="es-ES_tradnl"/>
        </w:rPr>
        <w:t>Refuerzo y capacidades:</w:t>
      </w:r>
    </w:p>
    <w:p w14:paraId="5CCAE35B" w14:textId="77777777" w:rsidR="00B662BE" w:rsidRPr="00046FC9" w:rsidRDefault="00B662BE" w:rsidP="00471B35">
      <w:pPr>
        <w:pStyle w:val="ListParagraph"/>
        <w:numPr>
          <w:ilvl w:val="1"/>
          <w:numId w:val="5"/>
        </w:numPr>
        <w:rPr>
          <w:rFonts w:ascii="Calibri" w:hAnsi="Calibri" w:cs="Calibri"/>
          <w:bCs/>
          <w:lang w:val="es-ES_tradnl"/>
        </w:rPr>
      </w:pPr>
      <w:bookmarkStart w:id="4" w:name="_Hlk96076149"/>
      <w:r w:rsidRPr="00046FC9">
        <w:rPr>
          <w:rFonts w:ascii="Calibri" w:hAnsi="Calibri" w:cs="Calibri"/>
          <w:bCs/>
          <w:lang w:val="es-ES_tradnl"/>
        </w:rPr>
        <w:t xml:space="preserve">80 </w:t>
      </w:r>
      <w:proofErr w:type="gramStart"/>
      <w:r w:rsidRPr="00046FC9">
        <w:rPr>
          <w:rFonts w:ascii="Calibri" w:hAnsi="Calibri" w:cs="Calibri"/>
          <w:bCs/>
          <w:lang w:val="es-ES_tradnl"/>
        </w:rPr>
        <w:t>Juntas</w:t>
      </w:r>
      <w:proofErr w:type="gramEnd"/>
      <w:r w:rsidRPr="00046FC9">
        <w:rPr>
          <w:rFonts w:ascii="Calibri" w:hAnsi="Calibri" w:cs="Calibri"/>
          <w:bCs/>
          <w:lang w:val="es-ES_tradnl"/>
        </w:rPr>
        <w:t xml:space="preserve"> de agua fortalecidas </w:t>
      </w:r>
    </w:p>
    <w:bookmarkEnd w:id="4"/>
    <w:p w14:paraId="6E80F193" w14:textId="77777777"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89 municipios fortalecidos / 28 municipios con mayor apoyo</w:t>
      </w:r>
    </w:p>
    <w:p w14:paraId="63C0743C" w14:textId="77777777"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20 oficinas regionales del SANAA fortalecidas</w:t>
      </w:r>
    </w:p>
    <w:p w14:paraId="693807EC" w14:textId="77777777"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70 bancos de cloro</w:t>
      </w:r>
    </w:p>
    <w:p w14:paraId="2594D8AE" w14:textId="2E359EE4" w:rsidR="00B662BE" w:rsidRPr="00046FC9" w:rsidRDefault="003172B7" w:rsidP="00471B35">
      <w:pPr>
        <w:pStyle w:val="ListParagraph"/>
        <w:numPr>
          <w:ilvl w:val="1"/>
          <w:numId w:val="5"/>
        </w:numPr>
        <w:rPr>
          <w:rFonts w:ascii="Calibri" w:hAnsi="Calibri" w:cs="Calibri"/>
          <w:bCs/>
          <w:lang w:val="es-ES_tradnl"/>
        </w:rPr>
      </w:pPr>
      <w:commentRangeStart w:id="5"/>
      <w:commentRangeEnd w:id="5"/>
      <w:r>
        <w:rPr>
          <w:rStyle w:val="CommentReference"/>
        </w:rPr>
        <w:commentReference w:id="5"/>
      </w:r>
      <w:r>
        <w:rPr>
          <w:rFonts w:ascii="Calibri" w:hAnsi="Calibri" w:cs="Calibri"/>
          <w:bCs/>
          <w:lang w:val="es-ES_tradnl"/>
        </w:rPr>
        <w:t>826</w:t>
      </w:r>
      <w:r w:rsidR="00B662BE" w:rsidRPr="00046FC9">
        <w:rPr>
          <w:rFonts w:ascii="Calibri" w:hAnsi="Calibri" w:cs="Calibri"/>
          <w:bCs/>
          <w:lang w:val="es-ES_tradnl"/>
        </w:rPr>
        <w:t xml:space="preserve"> talleres de capacitación </w:t>
      </w:r>
    </w:p>
    <w:p w14:paraId="5A494CEC" w14:textId="4016E029"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 xml:space="preserve">Apoyo </w:t>
      </w:r>
      <w:r w:rsidR="002D7A2E" w:rsidRPr="00046FC9">
        <w:rPr>
          <w:rFonts w:ascii="Calibri" w:hAnsi="Calibri" w:cs="Calibri"/>
          <w:bCs/>
          <w:lang w:val="es-ES_tradnl"/>
        </w:rPr>
        <w:t xml:space="preserve">al Sistema </w:t>
      </w:r>
      <w:r w:rsidRPr="00046FC9">
        <w:rPr>
          <w:rFonts w:ascii="Calibri" w:hAnsi="Calibri" w:cs="Calibri"/>
          <w:bCs/>
          <w:lang w:val="es-ES_tradnl"/>
        </w:rPr>
        <w:t xml:space="preserve">de </w:t>
      </w:r>
      <w:r w:rsidR="002D7A2E" w:rsidRPr="00046FC9">
        <w:rPr>
          <w:rFonts w:ascii="Calibri" w:hAnsi="Calibri" w:cs="Calibri"/>
          <w:bCs/>
          <w:lang w:val="es-ES_tradnl"/>
        </w:rPr>
        <w:t>Información de Agua y Saneamiento Rural (</w:t>
      </w:r>
      <w:r w:rsidRPr="00046FC9">
        <w:rPr>
          <w:rFonts w:ascii="Calibri" w:hAnsi="Calibri" w:cs="Calibri"/>
          <w:bCs/>
          <w:lang w:val="es-ES_tradnl"/>
        </w:rPr>
        <w:t>SIASAR</w:t>
      </w:r>
      <w:r w:rsidR="002D7A2E" w:rsidRPr="00046FC9">
        <w:rPr>
          <w:rFonts w:ascii="Calibri" w:hAnsi="Calibri" w:cs="Calibri"/>
          <w:bCs/>
          <w:lang w:val="es-ES_tradnl"/>
        </w:rPr>
        <w:t>)</w:t>
      </w:r>
    </w:p>
    <w:p w14:paraId="4918DF0A" w14:textId="77777777"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t>Normas de diseño y construcción</w:t>
      </w:r>
    </w:p>
    <w:p w14:paraId="5A314C49" w14:textId="43F75DB6" w:rsidR="00B662BE" w:rsidRPr="00046FC9" w:rsidRDefault="00B662BE" w:rsidP="00471B35">
      <w:pPr>
        <w:pStyle w:val="ListParagraph"/>
        <w:numPr>
          <w:ilvl w:val="1"/>
          <w:numId w:val="5"/>
        </w:numPr>
        <w:rPr>
          <w:rFonts w:ascii="Calibri" w:hAnsi="Calibri" w:cs="Calibri"/>
          <w:bCs/>
          <w:lang w:val="es-ES_tradnl"/>
        </w:rPr>
      </w:pPr>
      <w:r w:rsidRPr="00046FC9">
        <w:rPr>
          <w:rFonts w:ascii="Calibri" w:hAnsi="Calibri" w:cs="Calibri"/>
          <w:bCs/>
          <w:lang w:val="es-ES_tradnl"/>
        </w:rPr>
        <w:lastRenderedPageBreak/>
        <w:t>Metodología para ejecución de proyectos, conformación de juntas y desarrollo comunitario</w:t>
      </w:r>
    </w:p>
    <w:p w14:paraId="35620104" w14:textId="77777777" w:rsidR="00BD3E86" w:rsidRPr="00046FC9" w:rsidRDefault="00BD3E86" w:rsidP="00BD3E86">
      <w:pPr>
        <w:pStyle w:val="ListParagraph"/>
        <w:ind w:left="1540"/>
        <w:rPr>
          <w:rFonts w:ascii="Calibri" w:hAnsi="Calibri" w:cs="Calibri"/>
          <w:bCs/>
          <w:lang w:val="es-ES_tradnl"/>
        </w:rPr>
      </w:pPr>
    </w:p>
    <w:bookmarkEnd w:id="0"/>
    <w:p w14:paraId="058E5E9B" w14:textId="537295C5" w:rsidR="00A76747" w:rsidRPr="00046FC9" w:rsidRDefault="00A76747" w:rsidP="00471B35">
      <w:pPr>
        <w:pStyle w:val="ListParagraph"/>
        <w:numPr>
          <w:ilvl w:val="0"/>
          <w:numId w:val="2"/>
        </w:numPr>
        <w:rPr>
          <w:rFonts w:ascii="Calibri" w:hAnsi="Calibri" w:cs="Calibri"/>
          <w:b/>
          <w:lang w:val="es-ES_tradnl"/>
        </w:rPr>
      </w:pPr>
      <w:r w:rsidRPr="00046FC9">
        <w:rPr>
          <w:rFonts w:ascii="Calibri" w:hAnsi="Calibri" w:cs="Calibri"/>
          <w:b/>
          <w:lang w:val="es-ES_tradnl"/>
        </w:rPr>
        <w:t>OBJETIVO Y ALCANCE DE LA CONSULTORÍA</w:t>
      </w:r>
    </w:p>
    <w:p w14:paraId="64BE865D" w14:textId="0E6A58E5" w:rsidR="00F87538" w:rsidRPr="00046FC9" w:rsidRDefault="00A76747" w:rsidP="00A76747">
      <w:pPr>
        <w:rPr>
          <w:rFonts w:ascii="Calibri" w:hAnsi="Calibri" w:cs="Calibri"/>
          <w:lang w:val="es-ES_tradnl"/>
        </w:rPr>
      </w:pPr>
      <w:r w:rsidRPr="00046FC9">
        <w:rPr>
          <w:rFonts w:ascii="Calibri" w:hAnsi="Calibri" w:cs="Calibri"/>
          <w:lang w:val="es-ES_tradnl"/>
        </w:rPr>
        <w:t xml:space="preserve">El objetivo de la consultoría es realizar la evaluación expost del </w:t>
      </w:r>
      <w:r w:rsidR="00B662BE" w:rsidRPr="00046FC9">
        <w:rPr>
          <w:rFonts w:ascii="Calibri" w:hAnsi="Calibri" w:cs="Calibri"/>
          <w:lang w:val="es-ES_tradnl"/>
        </w:rPr>
        <w:t>Programa de Agua y Saneamiento Rural (HO-X1017)</w:t>
      </w:r>
      <w:r w:rsidRPr="00046FC9">
        <w:rPr>
          <w:rFonts w:ascii="Calibri" w:hAnsi="Calibri" w:cs="Calibri"/>
          <w:lang w:val="es-ES_tradnl"/>
        </w:rPr>
        <w:t xml:space="preserve">, proporcionando un análisis completo y sistemático, incluyendo medidas cuantitativas y cualitativas, de la efectividad y la continuidad de los resultados previstos y conseguidos en el Programa, los retos en la sostenibilidad de los resultados, y la contribución del Programa en el sector a nivel local y nacional, proporcionando aprendizajes y recomendaciones. </w:t>
      </w:r>
    </w:p>
    <w:p w14:paraId="25442D9D" w14:textId="12970279" w:rsidR="001F5909" w:rsidRPr="00046FC9" w:rsidRDefault="00A76747" w:rsidP="00A76747">
      <w:pPr>
        <w:rPr>
          <w:rFonts w:ascii="Calibri" w:hAnsi="Calibri" w:cs="Calibri"/>
          <w:lang w:val="es-ES_tradnl"/>
        </w:rPr>
      </w:pPr>
      <w:r w:rsidRPr="00046FC9">
        <w:rPr>
          <w:rFonts w:ascii="Calibri" w:hAnsi="Calibri" w:cs="Calibri"/>
          <w:lang w:val="es-ES_tradnl"/>
        </w:rPr>
        <w:t xml:space="preserve">De manera general, </w:t>
      </w:r>
      <w:r w:rsidR="001F5909" w:rsidRPr="00046FC9">
        <w:rPr>
          <w:rFonts w:ascii="Calibri" w:hAnsi="Calibri" w:cs="Calibri"/>
          <w:lang w:val="es-ES_tradnl"/>
        </w:rPr>
        <w:t xml:space="preserve">la evaluación deberá </w:t>
      </w:r>
      <w:r w:rsidR="00167103" w:rsidRPr="00046FC9">
        <w:rPr>
          <w:rFonts w:ascii="Calibri" w:hAnsi="Calibri" w:cs="Calibri"/>
          <w:lang w:val="es-ES_tradnl"/>
        </w:rPr>
        <w:t>co</w:t>
      </w:r>
      <w:r w:rsidR="008116FA" w:rsidRPr="00046FC9">
        <w:rPr>
          <w:rFonts w:ascii="Calibri" w:hAnsi="Calibri" w:cs="Calibri"/>
          <w:lang w:val="es-ES_tradnl"/>
        </w:rPr>
        <w:t xml:space="preserve">nsiderar los </w:t>
      </w:r>
      <w:r w:rsidR="004C1923">
        <w:rPr>
          <w:rFonts w:ascii="Calibri" w:hAnsi="Calibri" w:cs="Calibri"/>
          <w:lang w:val="es-ES_tradnl"/>
        </w:rPr>
        <w:t xml:space="preserve">siguientes </w:t>
      </w:r>
      <w:r w:rsidR="008116FA" w:rsidRPr="00046FC9">
        <w:rPr>
          <w:rFonts w:ascii="Calibri" w:hAnsi="Calibri" w:cs="Calibri"/>
          <w:lang w:val="es-ES_tradnl"/>
        </w:rPr>
        <w:t>aspectos</w:t>
      </w:r>
      <w:r w:rsidR="001F5909" w:rsidRPr="00046FC9">
        <w:rPr>
          <w:rFonts w:ascii="Calibri" w:hAnsi="Calibri" w:cs="Calibri"/>
          <w:lang w:val="es-ES_tradnl"/>
        </w:rPr>
        <w:t>:</w:t>
      </w:r>
    </w:p>
    <w:p w14:paraId="79195191" w14:textId="77777777" w:rsidR="001F5909"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 xml:space="preserve">¿Cuáles fueron los principales resultados atribuibles al Programa? ¿Qué indicadores no se lograron y por qué? ¿Cuáles fueron los supuestos y por qué no se cumplieron, si fue el caso? </w:t>
      </w:r>
    </w:p>
    <w:p w14:paraId="5B5B2388" w14:textId="6DE88A12" w:rsidR="001F5909"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 xml:space="preserve">¿Los resultados conseguidos al final del Programa lograron cerrar las brechas y/o resolver </w:t>
      </w:r>
      <w:r w:rsidR="00DE330A" w:rsidRPr="00046FC9">
        <w:rPr>
          <w:rFonts w:ascii="Calibri" w:hAnsi="Calibri" w:cs="Calibri"/>
          <w:lang w:val="es-ES_tradnl"/>
        </w:rPr>
        <w:t xml:space="preserve">completamente </w:t>
      </w:r>
      <w:r w:rsidRPr="00046FC9">
        <w:rPr>
          <w:rFonts w:ascii="Calibri" w:hAnsi="Calibri" w:cs="Calibri"/>
          <w:lang w:val="es-ES_tradnl"/>
        </w:rPr>
        <w:t xml:space="preserve">la situación problemática y sus causas, de acuerdo con la situación explicada en la propuesta de préstamo del Programa? </w:t>
      </w:r>
    </w:p>
    <w:p w14:paraId="526EFBFC" w14:textId="77777777" w:rsidR="001F5909"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¿Existen resultados destacados en temas de género y poblaciones vulnerables? ¿Qué consiguió el Programa y cómo han evolucionado a lo largo del tiempo tras la finalización del Programa?</w:t>
      </w:r>
    </w:p>
    <w:p w14:paraId="06C5DBC0" w14:textId="39AA586F" w:rsidR="001F5909"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 xml:space="preserve">¿Qué actores están involucrados </w:t>
      </w:r>
      <w:r w:rsidR="00AC0A25">
        <w:rPr>
          <w:rFonts w:ascii="Calibri" w:hAnsi="Calibri" w:cs="Calibri"/>
          <w:lang w:val="es-ES_tradnl"/>
        </w:rPr>
        <w:t xml:space="preserve">actualmente </w:t>
      </w:r>
      <w:r w:rsidRPr="00046FC9">
        <w:rPr>
          <w:rFonts w:ascii="Calibri" w:hAnsi="Calibri" w:cs="Calibri"/>
          <w:lang w:val="es-ES_tradnl"/>
        </w:rPr>
        <w:t>en el mantenimiento de los resultados del Programa? ¿Cuál es su desempeño? ¿Cómo influyen en la continuidad de los resultados del Programa?</w:t>
      </w:r>
    </w:p>
    <w:p w14:paraId="5560348E" w14:textId="683F855C" w:rsidR="001F5909"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¿Qué se realizó a nivel de capacitación del personal</w:t>
      </w:r>
      <w:r w:rsidR="0073524C" w:rsidRPr="00046FC9">
        <w:rPr>
          <w:rFonts w:ascii="Calibri" w:hAnsi="Calibri" w:cs="Calibri"/>
          <w:lang w:val="es-ES_tradnl"/>
        </w:rPr>
        <w:t xml:space="preserve"> y consolidación de competencias funcionales</w:t>
      </w:r>
      <w:r w:rsidRPr="00046FC9">
        <w:rPr>
          <w:rFonts w:ascii="Calibri" w:hAnsi="Calibri" w:cs="Calibri"/>
          <w:lang w:val="es-ES_tradnl"/>
        </w:rPr>
        <w:t>?</w:t>
      </w:r>
      <w:r w:rsidRPr="00046FC9">
        <w:rPr>
          <w:rFonts w:ascii="Calibri" w:hAnsi="Calibri" w:cs="Calibri"/>
          <w:lang w:val="es-ES"/>
        </w:rPr>
        <w:t xml:space="preserve"> </w:t>
      </w:r>
      <w:r w:rsidRPr="00046FC9">
        <w:rPr>
          <w:rFonts w:ascii="Calibri" w:hAnsi="Calibri" w:cs="Calibri"/>
          <w:lang w:val="es-ES_tradnl"/>
        </w:rPr>
        <w:t>¿Cuál es el impacto de la capacitación en las personas e instituciones que participaron?</w:t>
      </w:r>
      <w:r w:rsidR="00101B35" w:rsidRPr="00046FC9">
        <w:rPr>
          <w:rFonts w:ascii="Calibri" w:hAnsi="Calibri" w:cs="Calibri"/>
          <w:lang w:val="es-ES_tradnl"/>
        </w:rPr>
        <w:t xml:space="preserve"> ¿Se mantienen dichas capacidades en las entidades beneficiadas?</w:t>
      </w:r>
    </w:p>
    <w:p w14:paraId="6A46E930" w14:textId="3D50A832" w:rsidR="001F5909"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 xml:space="preserve">¿Cuáles fueron los factores críticos para la sostenibilidad </w:t>
      </w:r>
      <w:r w:rsidR="001473D5" w:rsidRPr="00046FC9">
        <w:rPr>
          <w:rFonts w:ascii="Calibri" w:hAnsi="Calibri" w:cs="Calibri"/>
          <w:lang w:val="es-ES_tradnl"/>
        </w:rPr>
        <w:t xml:space="preserve">identificados </w:t>
      </w:r>
      <w:r w:rsidRPr="00046FC9">
        <w:rPr>
          <w:rFonts w:ascii="Calibri" w:hAnsi="Calibri" w:cs="Calibri"/>
          <w:lang w:val="es-ES_tradnl"/>
        </w:rPr>
        <w:t>en la evaluación final y/o PCR del Programa (a nivel financiero, técnico, institucional, ambiental y social)? ¿Se materializaron estos riesgos? ¿Qué se ha hecho para mitigar estos riesgos?</w:t>
      </w:r>
      <w:r w:rsidR="001473D5" w:rsidRPr="00046FC9">
        <w:rPr>
          <w:rFonts w:ascii="Calibri" w:hAnsi="Calibri" w:cs="Calibri"/>
          <w:lang w:val="es-ES_tradnl"/>
        </w:rPr>
        <w:t xml:space="preserve"> ¿Han surgido nuevos riesgos</w:t>
      </w:r>
      <w:r w:rsidR="002D7937" w:rsidRPr="00046FC9">
        <w:rPr>
          <w:rFonts w:ascii="Calibri" w:hAnsi="Calibri" w:cs="Calibri"/>
          <w:lang w:val="es-ES_tradnl"/>
        </w:rPr>
        <w:t xml:space="preserve"> y, de ser el caso, cuál es su análisis de impacto?</w:t>
      </w:r>
    </w:p>
    <w:p w14:paraId="65A83B7D" w14:textId="392CB36F" w:rsidR="001F5909" w:rsidRPr="00046FC9" w:rsidRDefault="001F5909" w:rsidP="00471B35">
      <w:pPr>
        <w:pStyle w:val="ListParagraph"/>
        <w:numPr>
          <w:ilvl w:val="0"/>
          <w:numId w:val="6"/>
        </w:numPr>
        <w:spacing w:before="120"/>
        <w:rPr>
          <w:rFonts w:ascii="Calibri" w:hAnsi="Calibri" w:cs="Calibri"/>
          <w:bCs/>
          <w:lang w:val="es-ES_tradnl"/>
        </w:rPr>
      </w:pPr>
      <w:r w:rsidRPr="00046FC9">
        <w:rPr>
          <w:rFonts w:ascii="Calibri" w:hAnsi="Calibri" w:cs="Calibri"/>
          <w:bCs/>
          <w:lang w:val="es-ES_tradnl"/>
        </w:rPr>
        <w:t xml:space="preserve">¿Cuáles son los recursos económicos y técnicos </w:t>
      </w:r>
      <w:r w:rsidR="003F7BEC" w:rsidRPr="00046FC9">
        <w:rPr>
          <w:rFonts w:ascii="Calibri" w:hAnsi="Calibri" w:cs="Calibri"/>
          <w:bCs/>
          <w:lang w:val="es-ES_tradnl"/>
        </w:rPr>
        <w:t xml:space="preserve">aplicados </w:t>
      </w:r>
      <w:r w:rsidR="00F4074F">
        <w:rPr>
          <w:rFonts w:ascii="Calibri" w:hAnsi="Calibri" w:cs="Calibri"/>
          <w:bCs/>
          <w:lang w:val="es-ES_tradnl"/>
        </w:rPr>
        <w:t xml:space="preserve">actualmente </w:t>
      </w:r>
      <w:r w:rsidRPr="00046FC9">
        <w:rPr>
          <w:rFonts w:ascii="Calibri" w:hAnsi="Calibri" w:cs="Calibri"/>
          <w:bCs/>
          <w:lang w:val="es-ES_tradnl"/>
        </w:rPr>
        <w:t>para el mantenimiento de los resultados alcanzados por proyecto?</w:t>
      </w:r>
    </w:p>
    <w:p w14:paraId="58E6E7CE" w14:textId="0E71B66C" w:rsidR="0022241F" w:rsidRPr="00046FC9" w:rsidRDefault="0022241F" w:rsidP="00471B35">
      <w:pPr>
        <w:pStyle w:val="ListParagraph"/>
        <w:numPr>
          <w:ilvl w:val="0"/>
          <w:numId w:val="6"/>
        </w:numPr>
        <w:spacing w:before="120"/>
        <w:rPr>
          <w:rFonts w:ascii="Calibri" w:hAnsi="Calibri" w:cs="Calibri"/>
          <w:bCs/>
          <w:lang w:val="es-ES_tradnl"/>
        </w:rPr>
      </w:pPr>
      <w:r w:rsidRPr="00046FC9">
        <w:rPr>
          <w:rFonts w:ascii="Calibri" w:hAnsi="Calibri" w:cs="Calibri"/>
          <w:bCs/>
          <w:lang w:val="es-ES_tradnl"/>
        </w:rPr>
        <w:t>¿Qué factores específicos (tipo de sistema</w:t>
      </w:r>
      <w:r w:rsidRPr="00046FC9">
        <w:rPr>
          <w:rStyle w:val="FootnoteReference"/>
          <w:rFonts w:ascii="Calibri" w:hAnsi="Calibri" w:cs="Calibri"/>
          <w:bCs/>
          <w:lang w:val="es-ES_tradnl"/>
        </w:rPr>
        <w:footnoteReference w:id="2"/>
      </w:r>
      <w:r w:rsidRPr="00046FC9">
        <w:rPr>
          <w:rFonts w:ascii="Calibri" w:hAnsi="Calibri" w:cs="Calibri"/>
          <w:bCs/>
          <w:lang w:val="es-ES_tradnl"/>
        </w:rPr>
        <w:t xml:space="preserve"> o esquema de implementación</w:t>
      </w:r>
      <w:r w:rsidR="002C3F8A" w:rsidRPr="00046FC9">
        <w:rPr>
          <w:rStyle w:val="FootnoteReference"/>
          <w:rFonts w:ascii="Calibri" w:hAnsi="Calibri" w:cs="Calibri"/>
          <w:bCs/>
          <w:lang w:val="es-ES_tradnl"/>
        </w:rPr>
        <w:footnoteReference w:id="3"/>
      </w:r>
      <w:r w:rsidRPr="00046FC9">
        <w:rPr>
          <w:rFonts w:ascii="Calibri" w:hAnsi="Calibri" w:cs="Calibri"/>
          <w:bCs/>
          <w:lang w:val="es-ES_tradnl"/>
        </w:rPr>
        <w:t xml:space="preserve">) han influido en </w:t>
      </w:r>
      <w:r w:rsidR="003F7BEC" w:rsidRPr="00046FC9">
        <w:rPr>
          <w:rFonts w:ascii="Calibri" w:hAnsi="Calibri" w:cs="Calibri"/>
          <w:bCs/>
          <w:lang w:val="es-ES_tradnl"/>
        </w:rPr>
        <w:t>las condiciones de</w:t>
      </w:r>
      <w:r w:rsidRPr="00046FC9">
        <w:rPr>
          <w:rFonts w:ascii="Calibri" w:hAnsi="Calibri" w:cs="Calibri"/>
          <w:bCs/>
          <w:lang w:val="es-ES_tradnl"/>
        </w:rPr>
        <w:t xml:space="preserve"> sostenibilidad de los servicios?</w:t>
      </w:r>
    </w:p>
    <w:p w14:paraId="572F19A5" w14:textId="5216CA49" w:rsidR="00A76747" w:rsidRPr="00046FC9" w:rsidRDefault="001F5909" w:rsidP="00A76747">
      <w:pPr>
        <w:rPr>
          <w:rFonts w:ascii="Calibri" w:hAnsi="Calibri" w:cs="Calibri"/>
          <w:lang w:val="es-ES_tradnl"/>
        </w:rPr>
      </w:pPr>
      <w:r w:rsidRPr="00046FC9">
        <w:rPr>
          <w:rFonts w:ascii="Calibri" w:hAnsi="Calibri" w:cs="Calibri"/>
          <w:lang w:val="es-ES_tradnl"/>
        </w:rPr>
        <w:t xml:space="preserve">Para ello, </w:t>
      </w:r>
      <w:r w:rsidR="00742FD5">
        <w:rPr>
          <w:rFonts w:ascii="Calibri" w:hAnsi="Calibri" w:cs="Calibri"/>
          <w:lang w:val="es-ES_tradnl"/>
        </w:rPr>
        <w:t xml:space="preserve">entre otras que pueda sugerir la firma consultora, </w:t>
      </w:r>
      <w:r w:rsidRPr="00046FC9">
        <w:rPr>
          <w:rFonts w:ascii="Calibri" w:hAnsi="Calibri" w:cs="Calibri"/>
          <w:lang w:val="es-ES_tradnl"/>
        </w:rPr>
        <w:t xml:space="preserve">se analizarán de manera precisa las siguientes cuestiones: </w:t>
      </w:r>
    </w:p>
    <w:p w14:paraId="44F7B093" w14:textId="61F30914" w:rsidR="00A76747" w:rsidRPr="00046FC9" w:rsidRDefault="00A76747" w:rsidP="00471B35">
      <w:pPr>
        <w:pStyle w:val="ListParagraph"/>
        <w:numPr>
          <w:ilvl w:val="0"/>
          <w:numId w:val="6"/>
        </w:numPr>
        <w:rPr>
          <w:rFonts w:ascii="Calibri" w:hAnsi="Calibri" w:cs="Calibri"/>
          <w:lang w:val="es-ES_tradnl"/>
        </w:rPr>
      </w:pPr>
      <w:r w:rsidRPr="00046FC9">
        <w:rPr>
          <w:rFonts w:ascii="Calibri" w:hAnsi="Calibri" w:cs="Calibri"/>
          <w:lang w:val="es-ES_tradnl"/>
        </w:rPr>
        <w:t>Funcionamiento de los sistemas construidos / ampliados / rehabilitados.</w:t>
      </w:r>
      <w:r w:rsidR="0022241F" w:rsidRPr="00046FC9">
        <w:rPr>
          <w:rFonts w:ascii="Calibri" w:hAnsi="Calibri" w:cs="Calibri"/>
          <w:lang w:val="es-ES_tradnl"/>
        </w:rPr>
        <w:t xml:space="preserve"> </w:t>
      </w:r>
    </w:p>
    <w:p w14:paraId="31501DDE" w14:textId="6FF89F61" w:rsidR="002406B3" w:rsidRPr="00046FC9" w:rsidRDefault="002406B3" w:rsidP="00471B35">
      <w:pPr>
        <w:pStyle w:val="ListParagraph"/>
        <w:numPr>
          <w:ilvl w:val="0"/>
          <w:numId w:val="6"/>
        </w:numPr>
        <w:rPr>
          <w:rFonts w:ascii="Calibri" w:hAnsi="Calibri" w:cs="Calibri"/>
          <w:lang w:val="es-ES_tradnl"/>
        </w:rPr>
      </w:pPr>
      <w:r w:rsidRPr="00046FC9">
        <w:rPr>
          <w:rFonts w:ascii="Calibri" w:hAnsi="Calibri" w:cs="Calibri"/>
          <w:lang w:val="es-ES_tradnl"/>
        </w:rPr>
        <w:t>Protección de fuentes (mantenimiento de los perímetros de protección de los pozos).</w:t>
      </w:r>
    </w:p>
    <w:p w14:paraId="054CE4D5" w14:textId="77777777" w:rsidR="00DE7129" w:rsidRPr="00046FC9" w:rsidRDefault="00DE7129" w:rsidP="00471B35">
      <w:pPr>
        <w:pStyle w:val="ListParagraph"/>
        <w:numPr>
          <w:ilvl w:val="0"/>
          <w:numId w:val="6"/>
        </w:numPr>
        <w:rPr>
          <w:rFonts w:ascii="Calibri" w:hAnsi="Calibri" w:cs="Calibri"/>
          <w:lang w:val="es-ES_tradnl"/>
        </w:rPr>
      </w:pPr>
      <w:r w:rsidRPr="00046FC9">
        <w:rPr>
          <w:rFonts w:ascii="Calibri" w:hAnsi="Calibri" w:cs="Calibri"/>
          <w:lang w:val="es-ES_tradnl"/>
        </w:rPr>
        <w:t>Gestión de los sistemas (Operación, mantenimiento y administración) – funcionamiento de Juntas de agua, asociaciones de juntas, Unidades Municipales y oficinas regionales del SANAA.</w:t>
      </w:r>
    </w:p>
    <w:p w14:paraId="75B6BE88" w14:textId="0A704F98" w:rsidR="00A76747" w:rsidRPr="00046FC9" w:rsidRDefault="00DE7129" w:rsidP="00471B35">
      <w:pPr>
        <w:pStyle w:val="ListParagraph"/>
        <w:numPr>
          <w:ilvl w:val="0"/>
          <w:numId w:val="6"/>
        </w:numPr>
        <w:rPr>
          <w:rFonts w:ascii="Calibri" w:hAnsi="Calibri" w:cs="Calibri"/>
          <w:lang w:val="es-ES_tradnl"/>
        </w:rPr>
      </w:pPr>
      <w:r w:rsidRPr="00046FC9">
        <w:rPr>
          <w:rFonts w:ascii="Calibri" w:hAnsi="Calibri" w:cs="Calibri"/>
          <w:lang w:val="es-ES_tradnl"/>
        </w:rPr>
        <w:lastRenderedPageBreak/>
        <w:t>Acceso de los hogares a los servicios de agua (cantidad, continuidad, calidad) y saneamiento (calidad de servicio y uso de instalaciones) – percepción de los usuarios respecto a tarifa y pago de servicios</w:t>
      </w:r>
      <w:r w:rsidR="002406B3" w:rsidRPr="00046FC9">
        <w:rPr>
          <w:rFonts w:ascii="Calibri" w:hAnsi="Calibri" w:cs="Calibri"/>
          <w:lang w:val="es-ES_tradnl"/>
        </w:rPr>
        <w:t>, sistema de subsidios,</w:t>
      </w:r>
      <w:r w:rsidR="00A76747" w:rsidRPr="00046FC9">
        <w:rPr>
          <w:rFonts w:ascii="Calibri" w:hAnsi="Calibri" w:cs="Calibri"/>
          <w:lang w:val="es-ES_tradnl"/>
        </w:rPr>
        <w:t xml:space="preserve"> uso racional de agua y vinculación con salud e higiene.</w:t>
      </w:r>
    </w:p>
    <w:p w14:paraId="01C7F04E" w14:textId="77777777" w:rsidR="00A76747" w:rsidRPr="00046FC9" w:rsidRDefault="00A76747" w:rsidP="00471B35">
      <w:pPr>
        <w:pStyle w:val="ListParagraph"/>
        <w:numPr>
          <w:ilvl w:val="0"/>
          <w:numId w:val="6"/>
        </w:numPr>
        <w:rPr>
          <w:rFonts w:ascii="Calibri" w:hAnsi="Calibri" w:cs="Calibri"/>
          <w:lang w:val="es-ES_tradnl"/>
        </w:rPr>
      </w:pPr>
      <w:r w:rsidRPr="00046FC9">
        <w:rPr>
          <w:rFonts w:ascii="Calibri" w:hAnsi="Calibri" w:cs="Calibri"/>
          <w:lang w:val="es-ES_tradnl"/>
        </w:rPr>
        <w:t>Uso que se le está dando a las herramientas realizadas con el Programa (guías, planes, propuestas de normas sectoriales) fuera del mismo.</w:t>
      </w:r>
    </w:p>
    <w:p w14:paraId="6E5A8E44" w14:textId="77777777" w:rsidR="00A76747" w:rsidRPr="00046FC9" w:rsidRDefault="00A76747" w:rsidP="00471B35">
      <w:pPr>
        <w:pStyle w:val="ListParagraph"/>
        <w:numPr>
          <w:ilvl w:val="0"/>
          <w:numId w:val="6"/>
        </w:numPr>
        <w:rPr>
          <w:rFonts w:ascii="Calibri" w:hAnsi="Calibri" w:cs="Calibri"/>
          <w:lang w:val="es-ES_tradnl"/>
        </w:rPr>
      </w:pPr>
      <w:r w:rsidRPr="00046FC9">
        <w:rPr>
          <w:rFonts w:ascii="Calibri" w:hAnsi="Calibri" w:cs="Calibri"/>
          <w:lang w:val="es-ES_tradnl"/>
        </w:rPr>
        <w:t>Impacto del Programa en el desarrollo del sector.</w:t>
      </w:r>
    </w:p>
    <w:p w14:paraId="2310ADCF" w14:textId="77777777" w:rsidR="00A76747" w:rsidRPr="00046FC9" w:rsidRDefault="00A76747" w:rsidP="00471B35">
      <w:pPr>
        <w:pStyle w:val="ListParagraph"/>
        <w:numPr>
          <w:ilvl w:val="0"/>
          <w:numId w:val="6"/>
        </w:numPr>
        <w:rPr>
          <w:rFonts w:ascii="Calibri" w:hAnsi="Calibri" w:cs="Calibri"/>
          <w:lang w:val="es-ES_tradnl"/>
        </w:rPr>
      </w:pPr>
      <w:r w:rsidRPr="00046FC9">
        <w:rPr>
          <w:rFonts w:ascii="Calibri" w:hAnsi="Calibri" w:cs="Calibri"/>
          <w:lang w:val="es-ES_tradnl"/>
        </w:rPr>
        <w:t>Insumos dados por el Programa para el desarrollo de nuevas operaciones.</w:t>
      </w:r>
    </w:p>
    <w:p w14:paraId="51E8A65B" w14:textId="2A948BCC" w:rsidR="00A76747" w:rsidRPr="00046FC9" w:rsidRDefault="00A76747" w:rsidP="00471B35">
      <w:pPr>
        <w:pStyle w:val="ListParagraph"/>
        <w:numPr>
          <w:ilvl w:val="0"/>
          <w:numId w:val="6"/>
        </w:numPr>
        <w:rPr>
          <w:rFonts w:ascii="Calibri" w:hAnsi="Calibri" w:cs="Calibri"/>
          <w:lang w:val="es-ES_tradnl"/>
        </w:rPr>
      </w:pPr>
      <w:r w:rsidRPr="00046FC9">
        <w:rPr>
          <w:rFonts w:ascii="Calibri" w:hAnsi="Calibri" w:cs="Calibri"/>
          <w:lang w:val="es-ES_tradnl"/>
        </w:rPr>
        <w:t>Cómo siguen funcionando las instituciones que fueron reforzadas y qué elementos del Programa han sido clave para ello.</w:t>
      </w:r>
    </w:p>
    <w:p w14:paraId="1FC3D931" w14:textId="2F418280" w:rsidR="00DE7129" w:rsidRPr="00046FC9" w:rsidRDefault="00DE7129" w:rsidP="00471B35">
      <w:pPr>
        <w:pStyle w:val="ListParagraph"/>
        <w:numPr>
          <w:ilvl w:val="0"/>
          <w:numId w:val="6"/>
        </w:numPr>
        <w:rPr>
          <w:rFonts w:ascii="Calibri" w:hAnsi="Calibri" w:cs="Calibri"/>
          <w:lang w:val="es-ES_tradnl"/>
        </w:rPr>
      </w:pPr>
      <w:r w:rsidRPr="00046FC9">
        <w:rPr>
          <w:rFonts w:ascii="Calibri" w:hAnsi="Calibri" w:cs="Calibri"/>
          <w:lang w:val="es-ES_tradnl"/>
        </w:rPr>
        <w:t xml:space="preserve">Comparativo de funcionamiento de </w:t>
      </w:r>
      <w:r w:rsidR="003E40E2">
        <w:rPr>
          <w:rFonts w:ascii="Calibri" w:hAnsi="Calibri" w:cs="Calibri"/>
          <w:lang w:val="es-ES_tradnl"/>
        </w:rPr>
        <w:t xml:space="preserve">los </w:t>
      </w:r>
      <w:r w:rsidRPr="00046FC9">
        <w:rPr>
          <w:rFonts w:ascii="Calibri" w:hAnsi="Calibri" w:cs="Calibri"/>
          <w:lang w:val="es-ES_tradnl"/>
        </w:rPr>
        <w:t xml:space="preserve">sistemas ejecutados </w:t>
      </w:r>
      <w:r w:rsidR="003E40E2">
        <w:rPr>
          <w:rFonts w:ascii="Calibri" w:hAnsi="Calibri" w:cs="Calibri"/>
          <w:lang w:val="es-ES_tradnl"/>
        </w:rPr>
        <w:t xml:space="preserve">a través de </w:t>
      </w:r>
      <w:r w:rsidRPr="00046FC9">
        <w:rPr>
          <w:rFonts w:ascii="Calibri" w:hAnsi="Calibri" w:cs="Calibri"/>
          <w:lang w:val="es-ES_tradnl"/>
        </w:rPr>
        <w:t xml:space="preserve">ONG </w:t>
      </w:r>
      <w:r w:rsidR="003E40E2">
        <w:rPr>
          <w:rFonts w:ascii="Calibri" w:hAnsi="Calibri" w:cs="Calibri"/>
          <w:lang w:val="es-ES_tradnl"/>
        </w:rPr>
        <w:t xml:space="preserve">con relación a los ejecutados </w:t>
      </w:r>
      <w:r w:rsidRPr="00046FC9">
        <w:rPr>
          <w:rFonts w:ascii="Calibri" w:hAnsi="Calibri" w:cs="Calibri"/>
          <w:lang w:val="es-ES_tradnl"/>
        </w:rPr>
        <w:t>a través de empresas constructoras.</w:t>
      </w:r>
    </w:p>
    <w:p w14:paraId="6542C7D3" w14:textId="6A6E2A01" w:rsidR="00A76747" w:rsidRPr="00046FC9" w:rsidRDefault="001F5909" w:rsidP="00471B35">
      <w:pPr>
        <w:pStyle w:val="ListParagraph"/>
        <w:numPr>
          <w:ilvl w:val="0"/>
          <w:numId w:val="6"/>
        </w:numPr>
        <w:rPr>
          <w:rFonts w:ascii="Calibri" w:hAnsi="Calibri" w:cs="Calibri"/>
          <w:lang w:val="es-ES_tradnl"/>
        </w:rPr>
      </w:pPr>
      <w:r w:rsidRPr="00046FC9">
        <w:rPr>
          <w:rFonts w:ascii="Calibri" w:hAnsi="Calibri" w:cs="Calibri"/>
          <w:lang w:val="es-ES_tradnl"/>
        </w:rPr>
        <w:t>Número</w:t>
      </w:r>
      <w:r w:rsidR="00A76747" w:rsidRPr="00046FC9">
        <w:rPr>
          <w:rFonts w:ascii="Calibri" w:hAnsi="Calibri" w:cs="Calibri"/>
          <w:lang w:val="es-ES_tradnl"/>
        </w:rPr>
        <w:t xml:space="preserve"> de mujeres que participan </w:t>
      </w:r>
      <w:r w:rsidR="0089177A" w:rsidRPr="00046FC9">
        <w:rPr>
          <w:rFonts w:ascii="Calibri" w:hAnsi="Calibri" w:cs="Calibri"/>
          <w:lang w:val="es-ES_tradnl"/>
        </w:rPr>
        <w:t xml:space="preserve">en </w:t>
      </w:r>
      <w:r w:rsidR="00DE7129" w:rsidRPr="00046FC9">
        <w:rPr>
          <w:rFonts w:ascii="Calibri" w:hAnsi="Calibri" w:cs="Calibri"/>
          <w:lang w:val="es-ES_tradnl"/>
        </w:rPr>
        <w:t xml:space="preserve">Juntas de </w:t>
      </w:r>
      <w:r w:rsidR="002C3F8A" w:rsidRPr="00046FC9">
        <w:rPr>
          <w:rFonts w:ascii="Calibri" w:hAnsi="Calibri" w:cs="Calibri"/>
          <w:lang w:val="es-ES_tradnl"/>
        </w:rPr>
        <w:t>agua, municipios y oficinas regionales del SANAA</w:t>
      </w:r>
    </w:p>
    <w:p w14:paraId="60B97268" w14:textId="096B3C80" w:rsidR="001F5909" w:rsidRPr="00046FC9" w:rsidRDefault="001F5909" w:rsidP="001F5909">
      <w:pPr>
        <w:rPr>
          <w:rFonts w:ascii="Calibri" w:hAnsi="Calibri" w:cs="Calibri"/>
          <w:lang w:val="es-ES_tradnl"/>
        </w:rPr>
      </w:pPr>
      <w:r w:rsidRPr="00046FC9">
        <w:rPr>
          <w:rFonts w:ascii="Calibri" w:hAnsi="Calibri" w:cs="Calibri"/>
          <w:lang w:val="es-ES_tradnl"/>
        </w:rPr>
        <w:t xml:space="preserve">En el </w:t>
      </w:r>
      <w:r w:rsidR="00D716B1">
        <w:rPr>
          <w:rFonts w:ascii="Calibri" w:hAnsi="Calibri" w:cs="Calibri"/>
          <w:lang w:val="es-ES_tradnl"/>
        </w:rPr>
        <w:t>A</w:t>
      </w:r>
      <w:r w:rsidR="00D716B1" w:rsidRPr="00046FC9">
        <w:rPr>
          <w:rFonts w:ascii="Calibri" w:hAnsi="Calibri" w:cs="Calibri"/>
          <w:lang w:val="es-ES_tradnl"/>
        </w:rPr>
        <w:t xml:space="preserve">nexo </w:t>
      </w:r>
      <w:r w:rsidRPr="00046FC9">
        <w:rPr>
          <w:rFonts w:ascii="Calibri" w:hAnsi="Calibri" w:cs="Calibri"/>
          <w:lang w:val="es-ES_tradnl"/>
        </w:rPr>
        <w:t xml:space="preserve">1 </w:t>
      </w:r>
      <w:r w:rsidR="001C4122" w:rsidRPr="00046FC9">
        <w:rPr>
          <w:rFonts w:ascii="Calibri" w:hAnsi="Calibri" w:cs="Calibri"/>
          <w:lang w:val="es-ES_tradnl"/>
        </w:rPr>
        <w:t xml:space="preserve">se presenta </w:t>
      </w:r>
      <w:r w:rsidRPr="00046FC9">
        <w:rPr>
          <w:rFonts w:ascii="Calibri" w:hAnsi="Calibri" w:cs="Calibri"/>
          <w:lang w:val="es-ES_tradnl"/>
        </w:rPr>
        <w:t xml:space="preserve">la </w:t>
      </w:r>
      <w:r w:rsidR="00D716B1">
        <w:rPr>
          <w:rFonts w:ascii="Calibri" w:hAnsi="Calibri" w:cs="Calibri"/>
          <w:lang w:val="es-ES_tradnl"/>
        </w:rPr>
        <w:t>M</w:t>
      </w:r>
      <w:r w:rsidR="00D716B1" w:rsidRPr="00046FC9">
        <w:rPr>
          <w:rFonts w:ascii="Calibri" w:hAnsi="Calibri" w:cs="Calibri"/>
          <w:lang w:val="es-ES_tradnl"/>
        </w:rPr>
        <w:t xml:space="preserve">atriz </w:t>
      </w:r>
      <w:r w:rsidRPr="00046FC9">
        <w:rPr>
          <w:rFonts w:ascii="Calibri" w:hAnsi="Calibri" w:cs="Calibri"/>
          <w:lang w:val="es-ES_tradnl"/>
        </w:rPr>
        <w:t xml:space="preserve">de </w:t>
      </w:r>
      <w:r w:rsidR="00D716B1">
        <w:rPr>
          <w:rFonts w:ascii="Calibri" w:hAnsi="Calibri" w:cs="Calibri"/>
          <w:lang w:val="es-ES_tradnl"/>
        </w:rPr>
        <w:t>R</w:t>
      </w:r>
      <w:r w:rsidR="00D716B1" w:rsidRPr="00046FC9">
        <w:rPr>
          <w:rFonts w:ascii="Calibri" w:hAnsi="Calibri" w:cs="Calibri"/>
          <w:lang w:val="es-ES_tradnl"/>
        </w:rPr>
        <w:t xml:space="preserve">esultados </w:t>
      </w:r>
      <w:r w:rsidRPr="00046FC9">
        <w:rPr>
          <w:rFonts w:ascii="Calibri" w:hAnsi="Calibri" w:cs="Calibri"/>
          <w:lang w:val="es-ES_tradnl"/>
        </w:rPr>
        <w:t xml:space="preserve">alcanzados por el </w:t>
      </w:r>
      <w:r w:rsidR="004B77AA" w:rsidRPr="00046FC9">
        <w:rPr>
          <w:rFonts w:ascii="Calibri" w:hAnsi="Calibri" w:cs="Calibri"/>
          <w:lang w:val="es-ES_tradnl"/>
        </w:rPr>
        <w:t xml:space="preserve">Programa </w:t>
      </w:r>
      <w:r w:rsidRPr="00046FC9">
        <w:rPr>
          <w:rFonts w:ascii="Calibri" w:hAnsi="Calibri" w:cs="Calibri"/>
          <w:lang w:val="es-ES_tradnl"/>
        </w:rPr>
        <w:t xml:space="preserve">que hace parte del </w:t>
      </w:r>
      <w:r w:rsidR="006579B4" w:rsidRPr="00046FC9">
        <w:rPr>
          <w:rFonts w:ascii="Calibri" w:hAnsi="Calibri" w:cs="Calibri"/>
          <w:lang w:val="es-ES_tradnl"/>
        </w:rPr>
        <w:t xml:space="preserve">Reporte </w:t>
      </w:r>
      <w:r w:rsidRPr="00046FC9">
        <w:rPr>
          <w:rFonts w:ascii="Calibri" w:hAnsi="Calibri" w:cs="Calibri"/>
          <w:lang w:val="es-ES_tradnl"/>
        </w:rPr>
        <w:t xml:space="preserve">de Conclusión del Proyecto (PCR - Project </w:t>
      </w:r>
      <w:proofErr w:type="spellStart"/>
      <w:r w:rsidR="00293DD0" w:rsidRPr="00046FC9">
        <w:rPr>
          <w:rFonts w:ascii="Calibri" w:hAnsi="Calibri" w:cs="Calibri"/>
          <w:lang w:val="es-ES_tradnl"/>
        </w:rPr>
        <w:t>Completion</w:t>
      </w:r>
      <w:proofErr w:type="spellEnd"/>
      <w:r w:rsidR="00293DD0" w:rsidRPr="00046FC9">
        <w:rPr>
          <w:rFonts w:ascii="Calibri" w:hAnsi="Calibri" w:cs="Calibri"/>
          <w:lang w:val="es-ES_tradnl"/>
        </w:rPr>
        <w:t xml:space="preserve"> </w:t>
      </w:r>
      <w:proofErr w:type="spellStart"/>
      <w:r w:rsidRPr="00046FC9">
        <w:rPr>
          <w:rFonts w:ascii="Calibri" w:hAnsi="Calibri" w:cs="Calibri"/>
          <w:lang w:val="es-ES_tradnl"/>
        </w:rPr>
        <w:t>Report</w:t>
      </w:r>
      <w:proofErr w:type="spellEnd"/>
      <w:r w:rsidRPr="00046FC9">
        <w:rPr>
          <w:rFonts w:ascii="Calibri" w:hAnsi="Calibri" w:cs="Calibri"/>
          <w:lang w:val="es-ES_tradnl"/>
        </w:rPr>
        <w:t xml:space="preserve"> - en inglés), que servirá como referencia para la presente evaluación.</w:t>
      </w:r>
    </w:p>
    <w:p w14:paraId="64AB1E17" w14:textId="03359DD2" w:rsidR="001F5909" w:rsidRPr="00046FC9" w:rsidRDefault="001F5909" w:rsidP="001F5909">
      <w:pPr>
        <w:rPr>
          <w:rFonts w:ascii="Calibri" w:hAnsi="Calibri" w:cs="Calibri"/>
          <w:lang w:val="es-ES_tradnl"/>
        </w:rPr>
      </w:pPr>
      <w:r w:rsidRPr="00046FC9">
        <w:rPr>
          <w:rFonts w:ascii="Calibri" w:hAnsi="Calibri" w:cs="Calibri"/>
          <w:lang w:val="es-ES_tradnl"/>
        </w:rPr>
        <w:t xml:space="preserve">La evaluación se focalizará en el análisis de los informes y las herramientas generadas en el </w:t>
      </w:r>
      <w:r w:rsidR="007A3391" w:rsidRPr="00046FC9">
        <w:rPr>
          <w:rFonts w:ascii="Calibri" w:hAnsi="Calibri" w:cs="Calibri"/>
          <w:lang w:val="es-ES_tradnl"/>
        </w:rPr>
        <w:t>Programa</w:t>
      </w:r>
      <w:r w:rsidRPr="00046FC9">
        <w:rPr>
          <w:rFonts w:ascii="Calibri" w:hAnsi="Calibri" w:cs="Calibri"/>
          <w:lang w:val="es-ES_tradnl"/>
        </w:rPr>
        <w:t xml:space="preserve">, entrevistas a actores clave, visitas de campo en la zona de intervención y encuestas a la población beneficiaria. </w:t>
      </w:r>
      <w:commentRangeStart w:id="6"/>
      <w:commentRangeEnd w:id="6"/>
      <w:r w:rsidR="00834F01">
        <w:rPr>
          <w:rStyle w:val="CommentReference"/>
        </w:rPr>
        <w:commentReference w:id="6"/>
      </w:r>
    </w:p>
    <w:p w14:paraId="05B2264D" w14:textId="77777777" w:rsidR="0084066C" w:rsidRPr="00046FC9" w:rsidRDefault="0084066C" w:rsidP="0084066C">
      <w:pPr>
        <w:rPr>
          <w:rFonts w:ascii="Calibri" w:hAnsi="Calibri" w:cs="Calibri"/>
          <w:lang w:val="es-ES_tradnl"/>
        </w:rPr>
      </w:pPr>
    </w:p>
    <w:p w14:paraId="1E73F8DE" w14:textId="38FAC205" w:rsidR="0084066C" w:rsidRPr="00046FC9" w:rsidRDefault="00C97284" w:rsidP="00471B35">
      <w:pPr>
        <w:pStyle w:val="ListParagraph"/>
        <w:numPr>
          <w:ilvl w:val="0"/>
          <w:numId w:val="2"/>
        </w:numPr>
        <w:rPr>
          <w:rFonts w:ascii="Calibri" w:hAnsi="Calibri" w:cs="Calibri"/>
          <w:b/>
          <w:lang w:val="es-ES_tradnl"/>
        </w:rPr>
      </w:pPr>
      <w:r>
        <w:rPr>
          <w:rFonts w:ascii="Calibri" w:hAnsi="Calibri" w:cs="Calibri"/>
          <w:b/>
          <w:lang w:val="es-ES_tradnl"/>
        </w:rPr>
        <w:t xml:space="preserve">ALCANDE DE LAS </w:t>
      </w:r>
      <w:r w:rsidR="00A7108B" w:rsidRPr="00046FC9">
        <w:rPr>
          <w:rFonts w:ascii="Calibri" w:hAnsi="Calibri" w:cs="Calibri"/>
          <w:b/>
          <w:lang w:val="es-ES_tradnl"/>
        </w:rPr>
        <w:t>ACTIVIDADES</w:t>
      </w:r>
    </w:p>
    <w:p w14:paraId="59CDB7BA" w14:textId="77777777" w:rsidR="00AF64D5" w:rsidRPr="00046FC9" w:rsidRDefault="00AF64D5" w:rsidP="00173E44">
      <w:pPr>
        <w:pStyle w:val="ListParagraph"/>
        <w:tabs>
          <w:tab w:val="left" w:pos="567"/>
        </w:tabs>
        <w:autoSpaceDE w:val="0"/>
        <w:autoSpaceDN w:val="0"/>
        <w:adjustRightInd w:val="0"/>
        <w:spacing w:after="0" w:line="240" w:lineRule="auto"/>
        <w:ind w:left="360"/>
        <w:rPr>
          <w:rFonts w:ascii="Calibri" w:hAnsi="Calibri" w:cs="Calibri"/>
          <w:bCs/>
          <w:sz w:val="24"/>
          <w:szCs w:val="24"/>
          <w:lang w:val="es-419" w:eastAsia="es-BO"/>
        </w:rPr>
      </w:pPr>
    </w:p>
    <w:p w14:paraId="6FED3622" w14:textId="5C91F484" w:rsidR="00AF64D5" w:rsidRPr="00046FC9" w:rsidRDefault="00AF64D5" w:rsidP="00173E44">
      <w:pPr>
        <w:tabs>
          <w:tab w:val="left" w:pos="567"/>
        </w:tabs>
        <w:autoSpaceDE w:val="0"/>
        <w:autoSpaceDN w:val="0"/>
        <w:adjustRightInd w:val="0"/>
        <w:spacing w:after="0" w:line="240" w:lineRule="auto"/>
        <w:rPr>
          <w:rFonts w:ascii="Calibri" w:hAnsi="Calibri" w:cs="Calibri"/>
          <w:lang w:val="es-ES_tradnl"/>
        </w:rPr>
      </w:pPr>
      <w:r w:rsidRPr="00046FC9">
        <w:rPr>
          <w:rFonts w:ascii="Calibri" w:hAnsi="Calibri" w:cs="Calibri"/>
          <w:lang w:val="es-ES_tradnl"/>
        </w:rPr>
        <w:t xml:space="preserve">Para el desarrollo del trabajo de consultoría, la firma consultora deberá presentar, en forma explícita </w:t>
      </w:r>
      <w:r w:rsidR="00C73C1E" w:rsidRPr="00046FC9">
        <w:rPr>
          <w:rFonts w:ascii="Calibri" w:hAnsi="Calibri" w:cs="Calibri"/>
          <w:lang w:val="es-ES_tradnl"/>
        </w:rPr>
        <w:t xml:space="preserve">y detallada </w:t>
      </w:r>
      <w:r w:rsidRPr="00046FC9">
        <w:rPr>
          <w:rFonts w:ascii="Calibri" w:hAnsi="Calibri" w:cs="Calibri"/>
          <w:lang w:val="es-ES_tradnl"/>
        </w:rPr>
        <w:t xml:space="preserve">para cada uno de los aspectos requeridos, la metodología </w:t>
      </w:r>
      <w:r w:rsidR="0056615B" w:rsidRPr="00046FC9">
        <w:rPr>
          <w:rFonts w:ascii="Calibri" w:hAnsi="Calibri" w:cs="Calibri"/>
          <w:lang w:val="es-ES_tradnl"/>
        </w:rPr>
        <w:t xml:space="preserve">– enfoque técnico y conceptual - </w:t>
      </w:r>
      <w:r w:rsidRPr="00046FC9">
        <w:rPr>
          <w:rFonts w:ascii="Calibri" w:hAnsi="Calibri" w:cs="Calibri"/>
          <w:lang w:val="es-ES_tradnl"/>
        </w:rPr>
        <w:t>a seguir y el plan de trabajo que se llevará a cabo, además de un cronograma que posibilite el cumplimiento de los objetivos y alcances de la consultoría.</w:t>
      </w:r>
      <w:r w:rsidR="002C7068" w:rsidRPr="00046FC9">
        <w:rPr>
          <w:rFonts w:ascii="Calibri" w:hAnsi="Calibri" w:cs="Calibri"/>
          <w:lang w:val="es-ES_tradnl"/>
        </w:rPr>
        <w:t xml:space="preserve"> La </w:t>
      </w:r>
      <w:r w:rsidRPr="00046FC9">
        <w:rPr>
          <w:rFonts w:ascii="Calibri" w:hAnsi="Calibri" w:cs="Calibri"/>
          <w:lang w:val="es-ES_tradnl"/>
        </w:rPr>
        <w:t xml:space="preserve">Metodología </w:t>
      </w:r>
      <w:r w:rsidR="002C7068" w:rsidRPr="00046FC9">
        <w:rPr>
          <w:rFonts w:ascii="Calibri" w:hAnsi="Calibri" w:cs="Calibri"/>
          <w:lang w:val="es-ES_tradnl"/>
        </w:rPr>
        <w:t xml:space="preserve">propuesta </w:t>
      </w:r>
      <w:r w:rsidRPr="00046FC9">
        <w:rPr>
          <w:rFonts w:ascii="Calibri" w:hAnsi="Calibri" w:cs="Calibri"/>
          <w:lang w:val="es-ES_tradnl"/>
        </w:rPr>
        <w:t>deberá evaluar y medir todos los aspectos resaltados en el alcance</w:t>
      </w:r>
      <w:r w:rsidR="002C7068" w:rsidRPr="00046FC9">
        <w:rPr>
          <w:rFonts w:ascii="Calibri" w:hAnsi="Calibri" w:cs="Calibri"/>
          <w:lang w:val="es-ES_tradnl"/>
        </w:rPr>
        <w:t xml:space="preserve"> indicado en el acápite previo</w:t>
      </w:r>
      <w:r w:rsidRPr="00046FC9">
        <w:rPr>
          <w:rFonts w:ascii="Calibri" w:hAnsi="Calibri" w:cs="Calibri"/>
          <w:lang w:val="es-ES_tradnl"/>
        </w:rPr>
        <w:t xml:space="preserve">. </w:t>
      </w:r>
    </w:p>
    <w:p w14:paraId="7A429AD4" w14:textId="77777777" w:rsidR="00AF64D5" w:rsidRPr="00046FC9" w:rsidRDefault="00AF64D5" w:rsidP="00173E44">
      <w:pPr>
        <w:tabs>
          <w:tab w:val="left" w:pos="567"/>
        </w:tabs>
        <w:autoSpaceDE w:val="0"/>
        <w:autoSpaceDN w:val="0"/>
        <w:adjustRightInd w:val="0"/>
        <w:spacing w:after="0" w:line="240" w:lineRule="auto"/>
        <w:rPr>
          <w:rFonts w:ascii="Calibri" w:hAnsi="Calibri" w:cs="Calibri"/>
          <w:lang w:val="es-ES_tradnl"/>
        </w:rPr>
      </w:pPr>
    </w:p>
    <w:p w14:paraId="683AA72E" w14:textId="0188E5E9" w:rsidR="00AF64D5" w:rsidRPr="00046FC9" w:rsidRDefault="00AF64D5" w:rsidP="00173E44">
      <w:pPr>
        <w:tabs>
          <w:tab w:val="left" w:pos="567"/>
        </w:tabs>
        <w:autoSpaceDE w:val="0"/>
        <w:autoSpaceDN w:val="0"/>
        <w:adjustRightInd w:val="0"/>
        <w:spacing w:after="0" w:line="240" w:lineRule="auto"/>
        <w:rPr>
          <w:rFonts w:ascii="Calibri" w:hAnsi="Calibri" w:cs="Calibri"/>
          <w:lang w:val="es-ES_tradnl"/>
        </w:rPr>
      </w:pPr>
      <w:r w:rsidRPr="00046FC9">
        <w:rPr>
          <w:rFonts w:ascii="Calibri" w:hAnsi="Calibri" w:cs="Calibri"/>
          <w:lang w:val="es-ES_tradnl"/>
        </w:rPr>
        <w:t>Las siguientes actividades que realizará la consultora están orientadas al cumplimiento del objetivo de la consultoría siendo las mismas enunciativas y no limitativas</w:t>
      </w:r>
      <w:r w:rsidR="00A3513D" w:rsidRPr="00046FC9">
        <w:rPr>
          <w:rFonts w:ascii="Calibri" w:hAnsi="Calibri" w:cs="Calibri"/>
          <w:lang w:val="es-ES_tradnl"/>
        </w:rPr>
        <w:t>:</w:t>
      </w:r>
    </w:p>
    <w:p w14:paraId="7BE8C347" w14:textId="77777777" w:rsidR="00271052" w:rsidRPr="00046FC9" w:rsidRDefault="00271052" w:rsidP="00173E44">
      <w:pPr>
        <w:tabs>
          <w:tab w:val="left" w:pos="567"/>
        </w:tabs>
        <w:autoSpaceDE w:val="0"/>
        <w:autoSpaceDN w:val="0"/>
        <w:adjustRightInd w:val="0"/>
        <w:spacing w:after="0" w:line="240" w:lineRule="auto"/>
        <w:rPr>
          <w:rFonts w:ascii="Calibri" w:hAnsi="Calibri" w:cs="Calibri"/>
          <w:lang w:val="es-ES_tradnl"/>
        </w:rPr>
      </w:pPr>
    </w:p>
    <w:p w14:paraId="7BC13B8C" w14:textId="73C91E4C" w:rsidR="00DF1C12" w:rsidRPr="00046FC9" w:rsidRDefault="00DF1C12" w:rsidP="00271052">
      <w:pPr>
        <w:pStyle w:val="ListParagraph"/>
        <w:numPr>
          <w:ilvl w:val="1"/>
          <w:numId w:val="2"/>
        </w:numPr>
        <w:rPr>
          <w:rFonts w:ascii="Calibri" w:hAnsi="Calibri" w:cs="Calibri"/>
          <w:b/>
          <w:lang w:val="es-ES_tradnl"/>
        </w:rPr>
      </w:pPr>
      <w:r w:rsidRPr="00046FC9">
        <w:rPr>
          <w:rFonts w:ascii="Calibri" w:hAnsi="Calibri" w:cs="Calibri"/>
          <w:b/>
          <w:lang w:val="es-ES_tradnl"/>
        </w:rPr>
        <w:t>Plan de Trabajo</w:t>
      </w:r>
      <w:r w:rsidR="0020260D" w:rsidRPr="00046FC9">
        <w:rPr>
          <w:rFonts w:ascii="Calibri" w:hAnsi="Calibri" w:cs="Calibri"/>
          <w:b/>
          <w:lang w:val="es-ES_tradnl"/>
        </w:rPr>
        <w:t xml:space="preserve"> y Metodología</w:t>
      </w:r>
    </w:p>
    <w:p w14:paraId="6BDA92A9" w14:textId="06F21562" w:rsidR="006F7D59" w:rsidRPr="00EA6510" w:rsidRDefault="00DF1C12" w:rsidP="00512AC0">
      <w:pPr>
        <w:tabs>
          <w:tab w:val="left" w:pos="567"/>
        </w:tabs>
        <w:autoSpaceDE w:val="0"/>
        <w:autoSpaceDN w:val="0"/>
        <w:adjustRightInd w:val="0"/>
        <w:spacing w:line="240" w:lineRule="auto"/>
        <w:rPr>
          <w:rFonts w:ascii="Calibri" w:hAnsi="Calibri" w:cs="Calibri"/>
          <w:lang w:val="es-419"/>
        </w:rPr>
      </w:pPr>
      <w:r w:rsidRPr="00046FC9">
        <w:rPr>
          <w:rFonts w:ascii="Calibri" w:hAnsi="Calibri" w:cs="Calibri"/>
          <w:lang w:val="es-ES_tradnl"/>
        </w:rPr>
        <w:t xml:space="preserve">El plan de trabajo a ser presentado </w:t>
      </w:r>
      <w:r w:rsidR="00271052" w:rsidRPr="00046FC9">
        <w:rPr>
          <w:rFonts w:ascii="Calibri" w:hAnsi="Calibri" w:cs="Calibri"/>
          <w:lang w:val="es-ES_tradnl"/>
        </w:rPr>
        <w:t xml:space="preserve">por la </w:t>
      </w:r>
      <w:r w:rsidRPr="00046FC9">
        <w:rPr>
          <w:rFonts w:ascii="Calibri" w:hAnsi="Calibri" w:cs="Calibri"/>
          <w:lang w:val="es-ES_tradnl"/>
        </w:rPr>
        <w:t xml:space="preserve">consultora deberá </w:t>
      </w:r>
      <w:r w:rsidR="007F6463" w:rsidRPr="00046FC9">
        <w:rPr>
          <w:rFonts w:ascii="Calibri" w:hAnsi="Calibri" w:cs="Calibri"/>
          <w:lang w:val="es-ES_tradnl"/>
        </w:rPr>
        <w:t xml:space="preserve">precisar la manera cómo </w:t>
      </w:r>
      <w:r w:rsidR="00EE6B98" w:rsidRPr="00046FC9">
        <w:rPr>
          <w:rFonts w:ascii="Calibri" w:hAnsi="Calibri" w:cs="Calibri"/>
          <w:lang w:val="es-ES_tradnl"/>
        </w:rPr>
        <w:t xml:space="preserve">la firma consultora </w:t>
      </w:r>
      <w:r w:rsidR="00271052" w:rsidRPr="00046FC9">
        <w:rPr>
          <w:rFonts w:ascii="Calibri" w:hAnsi="Calibri" w:cs="Calibri"/>
          <w:lang w:val="es-ES_tradnl"/>
        </w:rPr>
        <w:t xml:space="preserve">prevé realizar </w:t>
      </w:r>
      <w:r w:rsidR="00EE6B98" w:rsidRPr="00046FC9">
        <w:rPr>
          <w:rFonts w:ascii="Calibri" w:hAnsi="Calibri" w:cs="Calibri"/>
          <w:lang w:val="es-ES_tradnl"/>
        </w:rPr>
        <w:t xml:space="preserve">las actividades previstas, </w:t>
      </w:r>
      <w:r w:rsidR="004F3B99" w:rsidRPr="00046FC9">
        <w:rPr>
          <w:rFonts w:ascii="Calibri" w:hAnsi="Calibri" w:cs="Calibri"/>
          <w:lang w:val="es-ES_tradnl"/>
        </w:rPr>
        <w:t xml:space="preserve">incluyendo la calendarización de </w:t>
      </w:r>
      <w:r w:rsidRPr="00046FC9">
        <w:rPr>
          <w:rFonts w:ascii="Calibri" w:hAnsi="Calibri" w:cs="Calibri"/>
          <w:lang w:val="es-ES_tradnl"/>
        </w:rPr>
        <w:t>entrevistas</w:t>
      </w:r>
      <w:r w:rsidR="006A4CC8" w:rsidRPr="00046FC9">
        <w:rPr>
          <w:rFonts w:ascii="Calibri" w:hAnsi="Calibri" w:cs="Calibri"/>
          <w:lang w:val="es-ES_tradnl"/>
        </w:rPr>
        <w:t xml:space="preserve"> a actores relevantes</w:t>
      </w:r>
      <w:r w:rsidRPr="00046FC9">
        <w:rPr>
          <w:rFonts w:ascii="Calibri" w:hAnsi="Calibri" w:cs="Calibri"/>
          <w:lang w:val="es-ES_tradnl"/>
        </w:rPr>
        <w:t>, visitas de campo</w:t>
      </w:r>
      <w:r w:rsidR="00591820" w:rsidRPr="00046FC9">
        <w:rPr>
          <w:rFonts w:ascii="Calibri" w:hAnsi="Calibri" w:cs="Calibri"/>
          <w:lang w:val="es-ES_tradnl"/>
        </w:rPr>
        <w:t>, encuestas a beneficiarios</w:t>
      </w:r>
      <w:r w:rsidRPr="00046FC9">
        <w:rPr>
          <w:rFonts w:ascii="Calibri" w:hAnsi="Calibri" w:cs="Calibri"/>
          <w:lang w:val="es-ES_tradnl"/>
        </w:rPr>
        <w:t xml:space="preserve"> y entregas de productos</w:t>
      </w:r>
      <w:r w:rsidR="004F3B99" w:rsidRPr="00046FC9">
        <w:rPr>
          <w:rFonts w:ascii="Calibri" w:hAnsi="Calibri" w:cs="Calibri"/>
          <w:lang w:val="es-ES_tradnl"/>
        </w:rPr>
        <w:t>, y demás aspectos relevantes</w:t>
      </w:r>
      <w:r w:rsidRPr="00046FC9">
        <w:rPr>
          <w:rFonts w:ascii="Calibri" w:hAnsi="Calibri" w:cs="Calibri"/>
          <w:lang w:val="es-ES_tradnl"/>
        </w:rPr>
        <w:t xml:space="preserve">. </w:t>
      </w:r>
      <w:r w:rsidR="008E6BA0" w:rsidRPr="00046FC9">
        <w:rPr>
          <w:rFonts w:ascii="Calibri" w:hAnsi="Calibri" w:cs="Calibri"/>
          <w:lang w:val="es-ES_tradnl"/>
        </w:rPr>
        <w:t xml:space="preserve">Adicionalmente, </w:t>
      </w:r>
      <w:r w:rsidRPr="00046FC9">
        <w:rPr>
          <w:rFonts w:ascii="Calibri" w:hAnsi="Calibri" w:cs="Calibri"/>
          <w:lang w:val="es-ES_tradnl"/>
        </w:rPr>
        <w:t xml:space="preserve">incluirá en forma explícita la metodología </w:t>
      </w:r>
      <w:r w:rsidR="00271052" w:rsidRPr="00046FC9">
        <w:rPr>
          <w:rFonts w:ascii="Calibri" w:hAnsi="Calibri" w:cs="Calibri"/>
          <w:lang w:val="es-ES_tradnl"/>
        </w:rPr>
        <w:t>a</w:t>
      </w:r>
      <w:r w:rsidRPr="00046FC9">
        <w:rPr>
          <w:rFonts w:ascii="Calibri" w:hAnsi="Calibri" w:cs="Calibri"/>
          <w:lang w:val="es-ES_tradnl"/>
        </w:rPr>
        <w:t xml:space="preserve"> desarrollar para asegurar el logro de los objetivos y resultados previstos</w:t>
      </w:r>
      <w:r w:rsidR="00EA6510" w:rsidRPr="00EA6510">
        <w:rPr>
          <w:rFonts w:ascii="Calibri" w:hAnsi="Calibri" w:cs="Calibri"/>
          <w:lang w:val="es-ES_tradnl"/>
        </w:rPr>
        <w:t xml:space="preserve"> </w:t>
      </w:r>
      <w:r w:rsidR="00EA6510" w:rsidRPr="00EA6510">
        <w:rPr>
          <w:rFonts w:ascii="Calibri" w:hAnsi="Calibri" w:cs="Calibri"/>
          <w:lang w:val="es-419"/>
        </w:rPr>
        <w:t>(</w:t>
      </w:r>
      <w:r w:rsidR="00EA6510" w:rsidRPr="00EA6510">
        <w:rPr>
          <w:rFonts w:ascii="Calibri" w:hAnsi="Calibri" w:cs="Calibri"/>
          <w:b/>
          <w:bCs/>
          <w:u w:val="single"/>
          <w:lang w:val="es-419"/>
        </w:rPr>
        <w:t>no se acepta una copia de los Términos de Referencia, sino el entendimiento del consultor al respecto de éstos</w:t>
      </w:r>
      <w:r w:rsidR="00EA6510" w:rsidRPr="00EA6510">
        <w:rPr>
          <w:rFonts w:ascii="Calibri" w:hAnsi="Calibri" w:cs="Calibri"/>
          <w:lang w:val="es-419"/>
        </w:rPr>
        <w:t>)</w:t>
      </w:r>
      <w:r w:rsidR="00C2498F">
        <w:rPr>
          <w:rFonts w:ascii="Calibri" w:hAnsi="Calibri" w:cs="Calibri"/>
          <w:lang w:val="es-419"/>
        </w:rPr>
        <w:t>.</w:t>
      </w:r>
    </w:p>
    <w:p w14:paraId="55FFD50A" w14:textId="41B36F39" w:rsidR="00DF1C12" w:rsidRDefault="00DF1C12" w:rsidP="00512AC0">
      <w:pPr>
        <w:tabs>
          <w:tab w:val="left" w:pos="567"/>
        </w:tabs>
        <w:autoSpaceDE w:val="0"/>
        <w:autoSpaceDN w:val="0"/>
        <w:adjustRightInd w:val="0"/>
        <w:spacing w:after="0" w:line="240" w:lineRule="auto"/>
        <w:rPr>
          <w:rFonts w:ascii="Calibri" w:hAnsi="Calibri" w:cs="Calibri"/>
          <w:lang w:val="es-ES_tradnl"/>
        </w:rPr>
      </w:pPr>
      <w:r w:rsidRPr="00046FC9">
        <w:rPr>
          <w:rFonts w:ascii="Calibri" w:hAnsi="Calibri" w:cs="Calibri"/>
          <w:lang w:val="es-ES_tradnl"/>
        </w:rPr>
        <w:t xml:space="preserve">La metodología </w:t>
      </w:r>
      <w:r w:rsidR="008A6B64" w:rsidRPr="00046FC9">
        <w:rPr>
          <w:rFonts w:ascii="Calibri" w:hAnsi="Calibri" w:cs="Calibri"/>
          <w:lang w:val="es-ES_tradnl"/>
        </w:rPr>
        <w:t>por</w:t>
      </w:r>
      <w:r w:rsidRPr="00046FC9">
        <w:rPr>
          <w:rFonts w:ascii="Calibri" w:hAnsi="Calibri" w:cs="Calibri"/>
          <w:lang w:val="es-ES_tradnl"/>
        </w:rPr>
        <w:t xml:space="preserve"> proponer debe contar con las siguientes características:</w:t>
      </w:r>
    </w:p>
    <w:p w14:paraId="1BBEA8CA" w14:textId="77777777" w:rsidR="00EA6510" w:rsidRPr="00046FC9" w:rsidRDefault="00EA6510" w:rsidP="00512AC0">
      <w:pPr>
        <w:tabs>
          <w:tab w:val="left" w:pos="567"/>
        </w:tabs>
        <w:autoSpaceDE w:val="0"/>
        <w:autoSpaceDN w:val="0"/>
        <w:adjustRightInd w:val="0"/>
        <w:spacing w:after="0" w:line="240" w:lineRule="auto"/>
        <w:rPr>
          <w:rFonts w:ascii="Calibri" w:hAnsi="Calibri" w:cs="Calibri"/>
          <w:lang w:val="es-ES_tradnl"/>
        </w:rPr>
      </w:pPr>
    </w:p>
    <w:p w14:paraId="529CB9F3" w14:textId="102B02BB" w:rsidR="00DF1C12" w:rsidRPr="00046FC9" w:rsidRDefault="007E5C59" w:rsidP="00512AC0">
      <w:pPr>
        <w:pStyle w:val="ListParagraph"/>
        <w:numPr>
          <w:ilvl w:val="0"/>
          <w:numId w:val="6"/>
        </w:numPr>
        <w:rPr>
          <w:rFonts w:ascii="Calibri" w:hAnsi="Calibri" w:cs="Calibri"/>
          <w:lang w:val="es-ES_tradnl"/>
        </w:rPr>
      </w:pPr>
      <w:r>
        <w:rPr>
          <w:rFonts w:ascii="Calibri" w:hAnsi="Calibri" w:cs="Calibri"/>
          <w:lang w:val="es-ES_tradnl"/>
        </w:rPr>
        <w:t>A</w:t>
      </w:r>
      <w:r w:rsidR="00DF1C12" w:rsidRPr="00046FC9">
        <w:rPr>
          <w:rFonts w:ascii="Calibri" w:hAnsi="Calibri" w:cs="Calibri"/>
          <w:lang w:val="es-ES_tradnl"/>
        </w:rPr>
        <w:t>segurar un planteamiento coherente entre los objetivos, los niveles de análisis y las preguntas de evaluación.</w:t>
      </w:r>
    </w:p>
    <w:p w14:paraId="63A031DB" w14:textId="5D148744" w:rsidR="00DF1C12" w:rsidRPr="00425D58" w:rsidRDefault="007E5C59" w:rsidP="00425D58">
      <w:pPr>
        <w:pStyle w:val="ListParagraph"/>
        <w:numPr>
          <w:ilvl w:val="0"/>
          <w:numId w:val="6"/>
        </w:numPr>
        <w:rPr>
          <w:rFonts w:ascii="Calibri" w:hAnsi="Calibri" w:cs="Calibri"/>
          <w:lang w:val="es-ES_tradnl"/>
        </w:rPr>
      </w:pPr>
      <w:r w:rsidRPr="00425D58">
        <w:rPr>
          <w:rFonts w:ascii="Calibri" w:hAnsi="Calibri" w:cs="Calibri"/>
          <w:lang w:val="es-ES_tradnl"/>
        </w:rPr>
        <w:lastRenderedPageBreak/>
        <w:t>P</w:t>
      </w:r>
      <w:r w:rsidR="00DF1C12" w:rsidRPr="009B7211">
        <w:rPr>
          <w:rFonts w:ascii="Calibri" w:hAnsi="Calibri" w:cs="Calibri"/>
          <w:lang w:val="es-ES_tradnl"/>
        </w:rPr>
        <w:t>roponer la utilización de metodologías que aseguren la complementariedad entre las técnicas y la triangulación de los datos, dotando a la revisión de mayor rigor y credibil</w:t>
      </w:r>
      <w:r w:rsidR="00DF1C12" w:rsidRPr="00740CAF">
        <w:rPr>
          <w:rFonts w:ascii="Calibri" w:hAnsi="Calibri" w:cs="Calibri"/>
          <w:lang w:val="es-ES_tradnl"/>
        </w:rPr>
        <w:t>idad en sus hallazgos.</w:t>
      </w:r>
      <w:r w:rsidR="00425D58" w:rsidRPr="009550BC">
        <w:rPr>
          <w:rFonts w:ascii="Calibri" w:hAnsi="Calibri" w:cs="Calibri"/>
          <w:lang w:val="es-ES_tradnl"/>
        </w:rPr>
        <w:t xml:space="preserve"> </w:t>
      </w:r>
      <w:r w:rsidR="00DF1C12" w:rsidRPr="00425D58">
        <w:rPr>
          <w:rFonts w:ascii="Calibri" w:hAnsi="Calibri" w:cs="Calibri"/>
          <w:lang w:val="es-ES_tradnl"/>
        </w:rPr>
        <w:t>Las técnicas propuestas deberán ser coherentes con el planteamiento metodológico y apropiadas a la naturaleza de la información de la que se espera disponer para responder a las diferentes preguntas de evaluación.</w:t>
      </w:r>
    </w:p>
    <w:p w14:paraId="56F18362" w14:textId="7796128B" w:rsidR="00222CC6" w:rsidRPr="00046FC9" w:rsidRDefault="00425D58" w:rsidP="00512AC0">
      <w:pPr>
        <w:pStyle w:val="ListParagraph"/>
        <w:numPr>
          <w:ilvl w:val="0"/>
          <w:numId w:val="6"/>
        </w:numPr>
        <w:rPr>
          <w:rFonts w:ascii="Calibri" w:hAnsi="Calibri" w:cs="Calibri"/>
          <w:lang w:val="es-ES_tradnl"/>
        </w:rPr>
      </w:pPr>
      <w:r>
        <w:rPr>
          <w:rFonts w:ascii="Calibri" w:hAnsi="Calibri" w:cs="Calibri"/>
          <w:lang w:val="es-ES_tradnl"/>
        </w:rPr>
        <w:t>R</w:t>
      </w:r>
      <w:r w:rsidR="00222CC6" w:rsidRPr="00046FC9">
        <w:rPr>
          <w:rFonts w:ascii="Calibri" w:hAnsi="Calibri" w:cs="Calibri"/>
          <w:lang w:val="es-ES_tradnl"/>
        </w:rPr>
        <w:t>ecoger claramente los aspectos que permitirán asegurar un adecuado abordaje en la evaluación de los enfoques de género, derechos humanos, medio ambiente y diversidad cultural, de acuerdo con lo contemplado en las políticas del Banco y de la AECID.</w:t>
      </w:r>
    </w:p>
    <w:p w14:paraId="69466F01" w14:textId="17478A89" w:rsidR="00F33013" w:rsidRPr="00046FC9" w:rsidRDefault="006C0417" w:rsidP="00512AC0">
      <w:pPr>
        <w:pStyle w:val="ListParagraph"/>
        <w:numPr>
          <w:ilvl w:val="0"/>
          <w:numId w:val="6"/>
        </w:numPr>
        <w:rPr>
          <w:rFonts w:ascii="Calibri" w:hAnsi="Calibri" w:cs="Calibri"/>
          <w:lang w:val="es-ES_tradnl"/>
        </w:rPr>
      </w:pPr>
      <w:r w:rsidRPr="00046FC9">
        <w:rPr>
          <w:rFonts w:ascii="Calibri" w:hAnsi="Calibri" w:cs="Calibri"/>
          <w:lang w:val="es-ES_tradnl"/>
        </w:rPr>
        <w:t>Descri</w:t>
      </w:r>
      <w:r>
        <w:rPr>
          <w:rFonts w:ascii="Calibri" w:hAnsi="Calibri" w:cs="Calibri"/>
          <w:lang w:val="es-ES_tradnl"/>
        </w:rPr>
        <w:t>bir</w:t>
      </w:r>
      <w:r w:rsidRPr="00046FC9">
        <w:rPr>
          <w:rFonts w:ascii="Calibri" w:hAnsi="Calibri" w:cs="Calibri"/>
          <w:lang w:val="es-ES_tradnl"/>
        </w:rPr>
        <w:t xml:space="preserve"> </w:t>
      </w:r>
      <w:r w:rsidR="00F33013" w:rsidRPr="00046FC9">
        <w:rPr>
          <w:rFonts w:ascii="Calibri" w:hAnsi="Calibri" w:cs="Calibri"/>
          <w:lang w:val="es-ES_tradnl"/>
        </w:rPr>
        <w:t>la forma cómo se seleccionará la muestra de los hogares beneficiados, de forma que permita validar la representatividad de los resultados obtenidos durante la evaluación de la totalidad del Programa.</w:t>
      </w:r>
    </w:p>
    <w:p w14:paraId="6F95C499" w14:textId="77777777" w:rsidR="00DF1C12" w:rsidRPr="00046FC9" w:rsidRDefault="00DF1C12" w:rsidP="00173E44">
      <w:pPr>
        <w:pStyle w:val="ListParagraph"/>
        <w:ind w:left="792"/>
        <w:rPr>
          <w:rFonts w:ascii="Calibri" w:hAnsi="Calibri" w:cs="Calibri"/>
          <w:bCs/>
          <w:lang w:val="es-ES_tradnl"/>
        </w:rPr>
      </w:pPr>
    </w:p>
    <w:p w14:paraId="60FBDC48" w14:textId="596392E9" w:rsidR="0084066C" w:rsidRPr="00046FC9" w:rsidRDefault="0084066C" w:rsidP="00471B35">
      <w:pPr>
        <w:pStyle w:val="ListParagraph"/>
        <w:numPr>
          <w:ilvl w:val="1"/>
          <w:numId w:val="2"/>
        </w:numPr>
        <w:rPr>
          <w:rFonts w:ascii="Calibri" w:hAnsi="Calibri" w:cs="Calibri"/>
          <w:b/>
          <w:lang w:val="es-ES_tradnl"/>
        </w:rPr>
      </w:pPr>
      <w:bookmarkStart w:id="7" w:name="_Hlk96593331"/>
      <w:r w:rsidRPr="00046FC9">
        <w:rPr>
          <w:rFonts w:ascii="Calibri" w:hAnsi="Calibri" w:cs="Calibri"/>
          <w:b/>
          <w:lang w:val="es-ES_tradnl"/>
        </w:rPr>
        <w:t xml:space="preserve">Análisis de la información existente del Programa. </w:t>
      </w:r>
    </w:p>
    <w:p w14:paraId="6BB0C77B" w14:textId="2E9A76F2" w:rsidR="0084066C" w:rsidRPr="00046FC9" w:rsidRDefault="0084066C" w:rsidP="00512AC0">
      <w:pPr>
        <w:tabs>
          <w:tab w:val="left" w:pos="567"/>
        </w:tabs>
        <w:autoSpaceDE w:val="0"/>
        <w:autoSpaceDN w:val="0"/>
        <w:adjustRightInd w:val="0"/>
        <w:spacing w:after="0" w:line="240" w:lineRule="auto"/>
        <w:rPr>
          <w:rFonts w:ascii="Calibri" w:hAnsi="Calibri" w:cs="Calibri"/>
          <w:lang w:val="es-ES_tradnl"/>
        </w:rPr>
      </w:pPr>
      <w:r w:rsidRPr="00046FC9">
        <w:rPr>
          <w:rFonts w:ascii="Calibri" w:hAnsi="Calibri" w:cs="Calibri"/>
          <w:lang w:val="es-ES_tradnl"/>
        </w:rPr>
        <w:t xml:space="preserve">Desde el BID se suministrará documentación general relativa al </w:t>
      </w:r>
      <w:r w:rsidR="009D0818" w:rsidRPr="00046FC9">
        <w:rPr>
          <w:rFonts w:ascii="Calibri" w:hAnsi="Calibri" w:cs="Calibri"/>
          <w:lang w:val="es-ES_tradnl"/>
        </w:rPr>
        <w:t xml:space="preserve">Programa </w:t>
      </w:r>
      <w:r w:rsidRPr="00046FC9">
        <w:rPr>
          <w:rFonts w:ascii="Calibri" w:hAnsi="Calibri" w:cs="Calibri"/>
          <w:lang w:val="es-ES_tradnl"/>
        </w:rPr>
        <w:t>y se estará a disposición de atender a las dudas y requerimientos que puedan surgir</w:t>
      </w:r>
      <w:r w:rsidR="004F1ADD" w:rsidRPr="00046FC9">
        <w:rPr>
          <w:rFonts w:ascii="Calibri" w:hAnsi="Calibri" w:cs="Calibri"/>
          <w:lang w:val="es-ES_tradnl"/>
        </w:rPr>
        <w:t>; es responsabilidad de la firma consultora complementar</w:t>
      </w:r>
      <w:r w:rsidR="00042A0E" w:rsidRPr="00046FC9">
        <w:rPr>
          <w:rFonts w:ascii="Calibri" w:hAnsi="Calibri" w:cs="Calibri"/>
          <w:lang w:val="es-ES_tradnl"/>
        </w:rPr>
        <w:t xml:space="preserve"> dicha información, con otras que pueda identificar como relevantes </w:t>
      </w:r>
      <w:r w:rsidR="007264DA" w:rsidRPr="00046FC9">
        <w:rPr>
          <w:rFonts w:ascii="Calibri" w:hAnsi="Calibri" w:cs="Calibri"/>
          <w:lang w:val="es-ES_tradnl"/>
        </w:rPr>
        <w:t xml:space="preserve">para </w:t>
      </w:r>
      <w:r w:rsidR="003C4800" w:rsidRPr="00046FC9">
        <w:rPr>
          <w:rFonts w:ascii="Calibri" w:hAnsi="Calibri" w:cs="Calibri"/>
          <w:lang w:val="es-ES_tradnl"/>
        </w:rPr>
        <w:t>el propósito</w:t>
      </w:r>
      <w:r w:rsidR="0061704B" w:rsidRPr="00046FC9">
        <w:rPr>
          <w:rFonts w:ascii="Calibri" w:hAnsi="Calibri" w:cs="Calibri"/>
          <w:lang w:val="es-ES_tradnl"/>
        </w:rPr>
        <w:t xml:space="preserve"> (ver Anexo </w:t>
      </w:r>
      <w:r w:rsidR="00DB51F5">
        <w:rPr>
          <w:rFonts w:ascii="Calibri" w:hAnsi="Calibri" w:cs="Calibri"/>
          <w:lang w:val="es-ES_tradnl"/>
        </w:rPr>
        <w:t>2</w:t>
      </w:r>
      <w:r w:rsidR="0061704B" w:rsidRPr="00046FC9">
        <w:rPr>
          <w:rFonts w:ascii="Calibri" w:hAnsi="Calibri" w:cs="Calibri"/>
          <w:lang w:val="es-ES_tradnl"/>
        </w:rPr>
        <w:t>)</w:t>
      </w:r>
      <w:r w:rsidRPr="00046FC9">
        <w:rPr>
          <w:rFonts w:ascii="Calibri" w:hAnsi="Calibri" w:cs="Calibri"/>
          <w:lang w:val="es-ES_tradnl"/>
        </w:rPr>
        <w:t xml:space="preserve">. </w:t>
      </w:r>
      <w:r w:rsidR="00795A82" w:rsidRPr="00046FC9">
        <w:rPr>
          <w:rFonts w:ascii="Calibri" w:hAnsi="Calibri" w:cs="Calibri"/>
          <w:lang w:val="es-ES_tradnl"/>
        </w:rPr>
        <w:t xml:space="preserve">La </w:t>
      </w:r>
      <w:r w:rsidRPr="00046FC9">
        <w:rPr>
          <w:rFonts w:ascii="Calibri" w:hAnsi="Calibri" w:cs="Calibri"/>
          <w:lang w:val="es-ES_tradnl"/>
        </w:rPr>
        <w:t xml:space="preserve">documentación </w:t>
      </w:r>
      <w:r w:rsidR="00795A82" w:rsidRPr="00046FC9">
        <w:rPr>
          <w:rFonts w:ascii="Calibri" w:hAnsi="Calibri" w:cs="Calibri"/>
          <w:lang w:val="es-ES_tradnl"/>
        </w:rPr>
        <w:t xml:space="preserve">que </w:t>
      </w:r>
      <w:r w:rsidRPr="00046FC9">
        <w:rPr>
          <w:rFonts w:ascii="Calibri" w:hAnsi="Calibri" w:cs="Calibri"/>
          <w:lang w:val="es-ES_tradnl"/>
        </w:rPr>
        <w:t xml:space="preserve">se </w:t>
      </w:r>
      <w:r w:rsidR="00487DF2" w:rsidRPr="00046FC9">
        <w:rPr>
          <w:rFonts w:ascii="Calibri" w:hAnsi="Calibri" w:cs="Calibri"/>
          <w:lang w:val="es-ES_tradnl"/>
        </w:rPr>
        <w:t xml:space="preserve">pondrá a disposición de </w:t>
      </w:r>
      <w:r w:rsidRPr="00046FC9">
        <w:rPr>
          <w:rFonts w:ascii="Calibri" w:hAnsi="Calibri" w:cs="Calibri"/>
          <w:lang w:val="es-ES_tradnl"/>
        </w:rPr>
        <w:t xml:space="preserve">la </w:t>
      </w:r>
      <w:r w:rsidR="00487DF2" w:rsidRPr="00046FC9">
        <w:rPr>
          <w:rFonts w:ascii="Calibri" w:hAnsi="Calibri" w:cs="Calibri"/>
          <w:lang w:val="es-ES_tradnl"/>
        </w:rPr>
        <w:t xml:space="preserve">firma </w:t>
      </w:r>
      <w:r w:rsidRPr="00046FC9">
        <w:rPr>
          <w:rFonts w:ascii="Calibri" w:hAnsi="Calibri" w:cs="Calibri"/>
          <w:lang w:val="es-ES_tradnl"/>
        </w:rPr>
        <w:t>consultora al comenzar la evaluación incluirá:</w:t>
      </w:r>
    </w:p>
    <w:p w14:paraId="77E1B4B6" w14:textId="77777777" w:rsidR="0084066C" w:rsidRPr="00046FC9" w:rsidRDefault="0084066C" w:rsidP="00512AC0">
      <w:pPr>
        <w:pStyle w:val="ListParagraph"/>
        <w:numPr>
          <w:ilvl w:val="0"/>
          <w:numId w:val="6"/>
        </w:numPr>
        <w:rPr>
          <w:rFonts w:ascii="Calibri" w:hAnsi="Calibri" w:cs="Calibri"/>
          <w:lang w:val="es-ES_tradnl"/>
        </w:rPr>
      </w:pPr>
      <w:r w:rsidRPr="00046FC9">
        <w:rPr>
          <w:rFonts w:ascii="Calibri" w:hAnsi="Calibri" w:cs="Calibri"/>
          <w:lang w:val="es-ES_tradnl"/>
        </w:rPr>
        <w:t>Documento de Desarrollo de la Operación (POD).</w:t>
      </w:r>
    </w:p>
    <w:p w14:paraId="28DEB436" w14:textId="0F965506" w:rsidR="0084066C" w:rsidRPr="00046FC9" w:rsidRDefault="0084066C"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Informe de evaluación final del </w:t>
      </w:r>
      <w:r w:rsidR="0089177A" w:rsidRPr="00046FC9">
        <w:rPr>
          <w:rFonts w:ascii="Calibri" w:hAnsi="Calibri" w:cs="Calibri"/>
          <w:lang w:val="es-ES_tradnl"/>
        </w:rPr>
        <w:t>P</w:t>
      </w:r>
      <w:r w:rsidRPr="00046FC9">
        <w:rPr>
          <w:rFonts w:ascii="Calibri" w:hAnsi="Calibri" w:cs="Calibri"/>
          <w:lang w:val="es-ES_tradnl"/>
        </w:rPr>
        <w:t>rograma</w:t>
      </w:r>
      <w:r w:rsidR="0089177A" w:rsidRPr="00046FC9">
        <w:rPr>
          <w:rFonts w:ascii="Calibri" w:hAnsi="Calibri" w:cs="Calibri"/>
          <w:lang w:val="es-ES_tradnl"/>
        </w:rPr>
        <w:t>.</w:t>
      </w:r>
    </w:p>
    <w:p w14:paraId="02B44C78" w14:textId="52008351" w:rsidR="0084066C" w:rsidRPr="00046FC9" w:rsidRDefault="0084066C" w:rsidP="00512AC0">
      <w:pPr>
        <w:pStyle w:val="ListParagraph"/>
        <w:numPr>
          <w:ilvl w:val="0"/>
          <w:numId w:val="6"/>
        </w:numPr>
        <w:rPr>
          <w:rFonts w:ascii="Calibri" w:hAnsi="Calibri" w:cs="Calibri"/>
          <w:lang w:val="es-ES_tradnl"/>
        </w:rPr>
      </w:pPr>
      <w:r w:rsidRPr="00046FC9">
        <w:rPr>
          <w:rFonts w:ascii="Calibri" w:hAnsi="Calibri" w:cs="Calibri"/>
          <w:lang w:val="es-ES_tradnl"/>
        </w:rPr>
        <w:t>Reporte de Finalización del Programa (PCR)</w:t>
      </w:r>
      <w:r w:rsidR="0089177A" w:rsidRPr="00046FC9">
        <w:rPr>
          <w:rFonts w:ascii="Calibri" w:hAnsi="Calibri" w:cs="Calibri"/>
          <w:lang w:val="es-ES_tradnl"/>
        </w:rPr>
        <w:t>.</w:t>
      </w:r>
    </w:p>
    <w:p w14:paraId="2EF2DBC1" w14:textId="5E5E7DB6" w:rsidR="0084066C" w:rsidRPr="00046FC9" w:rsidRDefault="0084066C"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Estrategias, guías </w:t>
      </w:r>
      <w:r w:rsidR="002B5546" w:rsidRPr="00046FC9">
        <w:rPr>
          <w:rFonts w:ascii="Calibri" w:hAnsi="Calibri" w:cs="Calibri"/>
          <w:lang w:val="es-ES_tradnl"/>
        </w:rPr>
        <w:t>y</w:t>
      </w:r>
      <w:r w:rsidRPr="00046FC9">
        <w:rPr>
          <w:rFonts w:ascii="Calibri" w:hAnsi="Calibri" w:cs="Calibri"/>
          <w:lang w:val="es-ES_tradnl"/>
        </w:rPr>
        <w:t xml:space="preserve"> productos de conocimiento</w:t>
      </w:r>
      <w:r w:rsidR="002B5546" w:rsidRPr="00046FC9">
        <w:rPr>
          <w:rFonts w:ascii="Calibri" w:hAnsi="Calibri" w:cs="Calibri"/>
          <w:lang w:val="es-ES_tradnl"/>
        </w:rPr>
        <w:t xml:space="preserve"> </w:t>
      </w:r>
      <w:r w:rsidRPr="00046FC9">
        <w:rPr>
          <w:rFonts w:ascii="Calibri" w:hAnsi="Calibri" w:cs="Calibri"/>
          <w:lang w:val="es-ES_tradnl"/>
        </w:rPr>
        <w:t xml:space="preserve">relacionados con el </w:t>
      </w:r>
      <w:r w:rsidR="002B5546" w:rsidRPr="00046FC9">
        <w:rPr>
          <w:rFonts w:ascii="Calibri" w:hAnsi="Calibri" w:cs="Calibri"/>
          <w:lang w:val="es-ES_tradnl"/>
        </w:rPr>
        <w:t>P</w:t>
      </w:r>
      <w:r w:rsidRPr="00046FC9">
        <w:rPr>
          <w:rFonts w:ascii="Calibri" w:hAnsi="Calibri" w:cs="Calibri"/>
          <w:lang w:val="es-ES_tradnl"/>
        </w:rPr>
        <w:t>rograma.</w:t>
      </w:r>
    </w:p>
    <w:p w14:paraId="59E64AB2" w14:textId="7A83FBA2" w:rsidR="0084066C" w:rsidRPr="00046FC9" w:rsidRDefault="0084066C" w:rsidP="00512AC0">
      <w:pPr>
        <w:pStyle w:val="ListParagraph"/>
        <w:numPr>
          <w:ilvl w:val="0"/>
          <w:numId w:val="6"/>
        </w:numPr>
        <w:rPr>
          <w:rFonts w:ascii="Calibri" w:hAnsi="Calibri" w:cs="Calibri"/>
          <w:lang w:val="es-ES_tradnl"/>
        </w:rPr>
      </w:pPr>
      <w:r w:rsidRPr="00046FC9">
        <w:rPr>
          <w:rFonts w:ascii="Calibri" w:hAnsi="Calibri" w:cs="Calibri"/>
          <w:lang w:val="es-ES_tradnl"/>
        </w:rPr>
        <w:t>Materiales de comunicación relacionados con el Programa (por ej. Publicaciones, blogs, videos, entre otros).</w:t>
      </w:r>
    </w:p>
    <w:p w14:paraId="47CA7A38" w14:textId="76DF2344" w:rsidR="00603156" w:rsidRPr="00046FC9" w:rsidRDefault="00271052" w:rsidP="00C91D24">
      <w:pPr>
        <w:rPr>
          <w:rFonts w:ascii="Calibri" w:hAnsi="Calibri" w:cs="Calibri"/>
          <w:lang w:val="es-ES_tradnl"/>
        </w:rPr>
      </w:pPr>
      <w:bookmarkStart w:id="8" w:name="_Hlk96692638"/>
      <w:r w:rsidRPr="00046FC9">
        <w:rPr>
          <w:rFonts w:ascii="Calibri" w:hAnsi="Calibri" w:cs="Calibri"/>
          <w:lang w:val="es-ES_tradnl"/>
        </w:rPr>
        <w:t xml:space="preserve">Además de estos documentos de carácter general, se </w:t>
      </w:r>
      <w:r w:rsidR="00603156" w:rsidRPr="00046FC9">
        <w:rPr>
          <w:rFonts w:ascii="Calibri" w:hAnsi="Calibri" w:cs="Calibri"/>
          <w:lang w:val="es-ES_tradnl"/>
        </w:rPr>
        <w:t>suministrará</w:t>
      </w:r>
      <w:r w:rsidRPr="00046FC9">
        <w:rPr>
          <w:rFonts w:ascii="Calibri" w:hAnsi="Calibri" w:cs="Calibri"/>
          <w:lang w:val="es-ES_tradnl"/>
        </w:rPr>
        <w:t xml:space="preserve"> información</w:t>
      </w:r>
      <w:r w:rsidR="00603156" w:rsidRPr="00046FC9">
        <w:rPr>
          <w:rFonts w:ascii="Calibri" w:hAnsi="Calibri" w:cs="Calibri"/>
          <w:lang w:val="es-ES_tradnl"/>
        </w:rPr>
        <w:t xml:space="preserve"> con relación a la línea de base que servirá de referencia para poder realizar análisis:</w:t>
      </w:r>
    </w:p>
    <w:bookmarkEnd w:id="8"/>
    <w:p w14:paraId="030C032E" w14:textId="77777777" w:rsidR="00603156" w:rsidRPr="00046FC9" w:rsidRDefault="00603156" w:rsidP="00512AC0">
      <w:pPr>
        <w:pStyle w:val="ListParagraph"/>
        <w:numPr>
          <w:ilvl w:val="0"/>
          <w:numId w:val="6"/>
        </w:numPr>
        <w:rPr>
          <w:rFonts w:ascii="Calibri" w:hAnsi="Calibri" w:cs="Calibri"/>
          <w:lang w:val="es-ES_tradnl"/>
        </w:rPr>
      </w:pPr>
      <w:commentRangeStart w:id="9"/>
      <w:r w:rsidRPr="00046FC9">
        <w:rPr>
          <w:rFonts w:ascii="Calibri" w:hAnsi="Calibri" w:cs="Calibri"/>
          <w:lang w:val="es-ES_tradnl"/>
        </w:rPr>
        <w:t>Listado de comunidades donde se desarrollaron los proyectos, ubicación geográfica / piso ecológico, población (personas y número de hogares).</w:t>
      </w:r>
    </w:p>
    <w:p w14:paraId="7EE2B182"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Parámetros de diseño definidos para cada proyecto.</w:t>
      </w:r>
    </w:p>
    <w:p w14:paraId="59C0B21A" w14:textId="77777777" w:rsidR="00603156" w:rsidRPr="00046FC9" w:rsidRDefault="00603156" w:rsidP="00512AC0">
      <w:pPr>
        <w:pStyle w:val="ListParagraph"/>
        <w:numPr>
          <w:ilvl w:val="1"/>
          <w:numId w:val="6"/>
        </w:numPr>
        <w:rPr>
          <w:rFonts w:ascii="Calibri" w:hAnsi="Calibri" w:cs="Calibri"/>
          <w:lang w:val="es-ES_tradnl"/>
        </w:rPr>
      </w:pPr>
      <w:r w:rsidRPr="00046FC9">
        <w:rPr>
          <w:rFonts w:ascii="Calibri" w:hAnsi="Calibri" w:cs="Calibri"/>
          <w:lang w:val="es-ES_tradnl"/>
        </w:rPr>
        <w:t>Para la parte de agua: m3/d, l/</w:t>
      </w:r>
      <w:proofErr w:type="spellStart"/>
      <w:r w:rsidRPr="00046FC9">
        <w:rPr>
          <w:rFonts w:ascii="Calibri" w:hAnsi="Calibri" w:cs="Calibri"/>
          <w:lang w:val="es-ES_tradnl"/>
        </w:rPr>
        <w:t>hab</w:t>
      </w:r>
      <w:proofErr w:type="spellEnd"/>
      <w:r w:rsidRPr="00046FC9">
        <w:rPr>
          <w:rFonts w:ascii="Calibri" w:hAnsi="Calibri" w:cs="Calibri"/>
          <w:lang w:val="es-ES_tradnl"/>
        </w:rPr>
        <w:t>/d, horas de servicio y calidad de agua</w:t>
      </w:r>
    </w:p>
    <w:p w14:paraId="507D732D" w14:textId="77777777" w:rsidR="00603156" w:rsidRPr="00046FC9" w:rsidRDefault="00603156" w:rsidP="00512AC0">
      <w:pPr>
        <w:pStyle w:val="ListParagraph"/>
        <w:numPr>
          <w:ilvl w:val="1"/>
          <w:numId w:val="6"/>
        </w:numPr>
        <w:rPr>
          <w:rFonts w:ascii="Calibri" w:hAnsi="Calibri" w:cs="Calibri"/>
          <w:lang w:val="es-ES_tradnl"/>
        </w:rPr>
      </w:pPr>
      <w:r w:rsidRPr="00046FC9">
        <w:rPr>
          <w:rFonts w:ascii="Calibri" w:hAnsi="Calibri" w:cs="Calibri"/>
          <w:lang w:val="es-ES_tradnl"/>
        </w:rPr>
        <w:t xml:space="preserve">Saneamiento individual: tipo de solución </w:t>
      </w:r>
    </w:p>
    <w:p w14:paraId="77B8561E" w14:textId="77777777" w:rsidR="00603156" w:rsidRPr="00046FC9" w:rsidRDefault="00603156" w:rsidP="00512AC0">
      <w:pPr>
        <w:pStyle w:val="ListParagraph"/>
        <w:numPr>
          <w:ilvl w:val="1"/>
          <w:numId w:val="6"/>
        </w:numPr>
        <w:rPr>
          <w:rFonts w:ascii="Calibri" w:hAnsi="Calibri" w:cs="Calibri"/>
          <w:lang w:val="es-ES_tradnl"/>
        </w:rPr>
      </w:pPr>
      <w:r w:rsidRPr="00046FC9">
        <w:rPr>
          <w:rFonts w:ascii="Calibri" w:hAnsi="Calibri" w:cs="Calibri"/>
          <w:lang w:val="es-ES_tradnl"/>
        </w:rPr>
        <w:t>Saneamiento colectivo: número de conexiones, capacidad de tratamiento de aguas residuales (m3/d), parámetros de cumplimiento para las aguas residuales tratadas.</w:t>
      </w:r>
    </w:p>
    <w:p w14:paraId="75CCB5C1" w14:textId="77777777" w:rsidR="00603156" w:rsidRPr="00046FC9" w:rsidRDefault="00603156" w:rsidP="00512AC0">
      <w:pPr>
        <w:pStyle w:val="ListParagraph"/>
        <w:numPr>
          <w:ilvl w:val="1"/>
          <w:numId w:val="6"/>
        </w:numPr>
        <w:rPr>
          <w:rFonts w:ascii="Calibri" w:hAnsi="Calibri" w:cs="Calibri"/>
          <w:lang w:val="es-ES_tradnl"/>
        </w:rPr>
      </w:pPr>
      <w:r w:rsidRPr="00046FC9">
        <w:rPr>
          <w:rFonts w:ascii="Calibri" w:hAnsi="Calibri" w:cs="Calibri"/>
          <w:lang w:val="es-ES_tradnl"/>
        </w:rPr>
        <w:t>Coste y duración de cada proyecto</w:t>
      </w:r>
    </w:p>
    <w:p w14:paraId="4965ACDE"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Listado de Juntas de agua: año conformación / número de miembros / número de mujeres que lo componen / personas de contacto. Municipio y oficina regional de SANAA responsable de dar apoyo.</w:t>
      </w:r>
    </w:p>
    <w:p w14:paraId="5669D2FF"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Listado de Oficinas Municipales y Regionales reforzadas: personas que los conformaron, persona actual de contacto, definición de responsabilidades del personal, aspectos de sostenibilidad financiera.</w:t>
      </w:r>
    </w:p>
    <w:p w14:paraId="34D06EDB"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Listado de bancos de cloro</w:t>
      </w:r>
    </w:p>
    <w:p w14:paraId="1812D2F0" w14:textId="77777777" w:rsidR="00603156" w:rsidRPr="00046FC9" w:rsidRDefault="00603156" w:rsidP="00512AC0">
      <w:pPr>
        <w:rPr>
          <w:rFonts w:ascii="Calibri" w:hAnsi="Calibri" w:cs="Calibri"/>
          <w:lang w:val="es-ES_tradnl"/>
        </w:rPr>
      </w:pPr>
      <w:bookmarkStart w:id="10" w:name="_Hlk96692914"/>
      <w:r w:rsidRPr="00046FC9">
        <w:rPr>
          <w:rFonts w:ascii="Calibri" w:hAnsi="Calibri" w:cs="Calibri"/>
          <w:lang w:val="es-ES_tradnl"/>
        </w:rPr>
        <w:lastRenderedPageBreak/>
        <w:t>Al comenzar la evaluación, el BID suministrará los contactos de las personas a contactar:</w:t>
      </w:r>
    </w:p>
    <w:p w14:paraId="2532F8F0"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Personal del BID responsable del diseño, ejecución y supervisión técnica del Programa. </w:t>
      </w:r>
    </w:p>
    <w:p w14:paraId="2F84C80F"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Personal de la OTC de la AECID en Honduras.</w:t>
      </w:r>
    </w:p>
    <w:p w14:paraId="13FBBC1F"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Personal de SANAA vinculadas con el Programa durante su ejecución</w:t>
      </w:r>
    </w:p>
    <w:p w14:paraId="3B6CAE7B"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Autoridades gubernamentales (locales, municipales, nacionales) vinculadas al Programa.</w:t>
      </w:r>
    </w:p>
    <w:p w14:paraId="536E6785"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Consultores, actores de la sociedad civil y organizaciones vinculadas con el programa o el sector, según corresponda</w:t>
      </w:r>
    </w:p>
    <w:p w14:paraId="4D86340E" w14:textId="77777777" w:rsidR="00603156" w:rsidRPr="00046FC9" w:rsidRDefault="00603156" w:rsidP="00512AC0">
      <w:pPr>
        <w:pStyle w:val="ListParagraph"/>
        <w:numPr>
          <w:ilvl w:val="0"/>
          <w:numId w:val="6"/>
        </w:numPr>
        <w:rPr>
          <w:rFonts w:ascii="Calibri" w:hAnsi="Calibri" w:cs="Calibri"/>
          <w:lang w:val="es-ES_tradnl"/>
        </w:rPr>
      </w:pPr>
      <w:r w:rsidRPr="00046FC9">
        <w:rPr>
          <w:rFonts w:ascii="Calibri" w:hAnsi="Calibri" w:cs="Calibri"/>
          <w:lang w:val="es-ES_tradnl"/>
        </w:rPr>
        <w:t>Otros actores relevantes, como por ejemplo las ONG participantes de manera directa en el Programa</w:t>
      </w:r>
      <w:commentRangeEnd w:id="9"/>
      <w:r w:rsidR="009B7211">
        <w:rPr>
          <w:rStyle w:val="CommentReference"/>
        </w:rPr>
        <w:commentReference w:id="9"/>
      </w:r>
    </w:p>
    <w:p w14:paraId="0D52245D" w14:textId="77777777" w:rsidR="00AD434B" w:rsidRPr="00046FC9" w:rsidRDefault="00AD434B" w:rsidP="00512AC0">
      <w:pPr>
        <w:pStyle w:val="ListParagraph"/>
        <w:numPr>
          <w:ilvl w:val="1"/>
          <w:numId w:val="2"/>
        </w:numPr>
        <w:spacing w:before="240"/>
        <w:contextualSpacing w:val="0"/>
        <w:rPr>
          <w:rFonts w:ascii="Calibri" w:hAnsi="Calibri" w:cs="Calibri"/>
          <w:b/>
          <w:lang w:val="es-ES_tradnl"/>
        </w:rPr>
      </w:pPr>
      <w:bookmarkStart w:id="11" w:name="_Hlk96694160"/>
      <w:bookmarkEnd w:id="10"/>
      <w:r w:rsidRPr="00046FC9">
        <w:rPr>
          <w:rFonts w:ascii="Calibri" w:hAnsi="Calibri" w:cs="Calibri"/>
          <w:b/>
          <w:lang w:val="es-ES_tradnl"/>
        </w:rPr>
        <w:t>Visitas de campo</w:t>
      </w:r>
    </w:p>
    <w:p w14:paraId="2349CC65" w14:textId="58BF57C5" w:rsidR="00AD434B" w:rsidRPr="00046FC9" w:rsidRDefault="00AD434B" w:rsidP="00AD434B">
      <w:pPr>
        <w:tabs>
          <w:tab w:val="left" w:pos="567"/>
        </w:tabs>
        <w:autoSpaceDE w:val="0"/>
        <w:autoSpaceDN w:val="0"/>
        <w:adjustRightInd w:val="0"/>
        <w:spacing w:line="240" w:lineRule="auto"/>
        <w:ind w:left="142"/>
        <w:rPr>
          <w:rFonts w:ascii="Calibri" w:hAnsi="Calibri" w:cs="Calibri"/>
          <w:lang w:val="es-419"/>
        </w:rPr>
      </w:pPr>
      <w:r w:rsidRPr="00046FC9">
        <w:rPr>
          <w:rFonts w:ascii="Calibri" w:hAnsi="Calibri" w:cs="Calibri"/>
          <w:lang w:val="es-419" w:eastAsia="es-BO"/>
        </w:rPr>
        <w:t xml:space="preserve">La firma consultora deberá realizar visitas </w:t>
      </w:r>
      <w:r w:rsidR="00D33710">
        <w:rPr>
          <w:rFonts w:ascii="Calibri" w:hAnsi="Calibri" w:cs="Calibri"/>
          <w:lang w:val="es-419" w:eastAsia="es-BO"/>
        </w:rPr>
        <w:t xml:space="preserve">programadas </w:t>
      </w:r>
      <w:r w:rsidRPr="00046FC9">
        <w:rPr>
          <w:rFonts w:ascii="Calibri" w:hAnsi="Calibri" w:cs="Calibri"/>
          <w:lang w:val="es-419" w:eastAsia="es-BO"/>
        </w:rPr>
        <w:t xml:space="preserve">a las áreas de intervención del Programa, considerando la </w:t>
      </w:r>
      <w:r w:rsidR="00935FA0" w:rsidRPr="00046FC9">
        <w:rPr>
          <w:rFonts w:ascii="Calibri" w:hAnsi="Calibri" w:cs="Calibri"/>
          <w:lang w:val="es-419" w:eastAsia="es-BO"/>
        </w:rPr>
        <w:t xml:space="preserve">inspección de </w:t>
      </w:r>
      <w:r w:rsidR="0018359C">
        <w:rPr>
          <w:rFonts w:ascii="Calibri" w:hAnsi="Calibri" w:cs="Calibri"/>
          <w:lang w:val="es-419" w:eastAsia="es-BO"/>
        </w:rPr>
        <w:t xml:space="preserve">los </w:t>
      </w:r>
      <w:r w:rsidR="00935FA0" w:rsidRPr="00046FC9">
        <w:rPr>
          <w:rFonts w:ascii="Calibri" w:hAnsi="Calibri" w:cs="Calibri"/>
          <w:lang w:val="es-419" w:eastAsia="es-BO"/>
        </w:rPr>
        <w:t xml:space="preserve">sistemas, la </w:t>
      </w:r>
      <w:r w:rsidRPr="00046FC9">
        <w:rPr>
          <w:rFonts w:ascii="Calibri" w:hAnsi="Calibri" w:cs="Calibri"/>
          <w:lang w:val="es-419" w:eastAsia="es-BO"/>
        </w:rPr>
        <w:t xml:space="preserve">realización de </w:t>
      </w:r>
      <w:r w:rsidRPr="00046FC9">
        <w:rPr>
          <w:rFonts w:ascii="Calibri" w:hAnsi="Calibri" w:cs="Calibri"/>
          <w:lang w:val="es-419"/>
        </w:rPr>
        <w:t>entrevistas</w:t>
      </w:r>
      <w:r w:rsidR="00644D21" w:rsidRPr="00046FC9">
        <w:rPr>
          <w:rFonts w:ascii="Calibri" w:hAnsi="Calibri" w:cs="Calibri"/>
          <w:lang w:val="es-419"/>
        </w:rPr>
        <w:t xml:space="preserve"> </w:t>
      </w:r>
      <w:r w:rsidR="00263F7D" w:rsidRPr="00046FC9">
        <w:rPr>
          <w:rFonts w:ascii="Calibri" w:hAnsi="Calibri" w:cs="Calibri"/>
          <w:lang w:val="es-419"/>
        </w:rPr>
        <w:t xml:space="preserve">a los actores locales </w:t>
      </w:r>
      <w:r w:rsidR="00A34F61" w:rsidRPr="00046FC9">
        <w:rPr>
          <w:rFonts w:ascii="Calibri" w:hAnsi="Calibri" w:cs="Calibri"/>
          <w:lang w:val="es-419"/>
        </w:rPr>
        <w:t xml:space="preserve">y de encuestas a una </w:t>
      </w:r>
      <w:r w:rsidR="00263F7D" w:rsidRPr="00046FC9">
        <w:rPr>
          <w:rFonts w:ascii="Calibri" w:hAnsi="Calibri" w:cs="Calibri"/>
          <w:lang w:val="es-419"/>
        </w:rPr>
        <w:t>m</w:t>
      </w:r>
      <w:r w:rsidR="00A34F61" w:rsidRPr="00046FC9">
        <w:rPr>
          <w:rFonts w:ascii="Calibri" w:hAnsi="Calibri" w:cs="Calibri"/>
          <w:lang w:val="es-ES_tradnl"/>
        </w:rPr>
        <w:t>uestra representativa de los hogares beneficiarios del Programa, incluyendo mujeres beneficiadas y población vulnerable</w:t>
      </w:r>
      <w:r w:rsidRPr="00046FC9">
        <w:rPr>
          <w:rFonts w:ascii="Calibri" w:hAnsi="Calibri" w:cs="Calibri"/>
          <w:lang w:val="es-419"/>
        </w:rPr>
        <w:t>.</w:t>
      </w:r>
    </w:p>
    <w:p w14:paraId="6132FE0B" w14:textId="6CDC7D48" w:rsidR="00AD434B" w:rsidRPr="00046FC9" w:rsidRDefault="00AD434B" w:rsidP="00AD434B">
      <w:pPr>
        <w:tabs>
          <w:tab w:val="left" w:pos="567"/>
        </w:tabs>
        <w:autoSpaceDE w:val="0"/>
        <w:autoSpaceDN w:val="0"/>
        <w:adjustRightInd w:val="0"/>
        <w:spacing w:line="240" w:lineRule="auto"/>
        <w:ind w:left="142"/>
        <w:rPr>
          <w:rFonts w:ascii="Calibri" w:hAnsi="Calibri" w:cs="Calibri"/>
          <w:lang w:val="es-419" w:eastAsia="es-BO"/>
        </w:rPr>
      </w:pPr>
      <w:r w:rsidRPr="00046FC9">
        <w:rPr>
          <w:rFonts w:ascii="Calibri" w:hAnsi="Calibri" w:cs="Calibri"/>
          <w:lang w:val="es-419" w:eastAsia="es-BO"/>
        </w:rPr>
        <w:t xml:space="preserve">Los instrumentos propuestos y diseñados por la firma consultora para la recolección de información de campo, cronograma y trabajo de gabinete, es decir plan de trabajo, deberán ser aprobados por </w:t>
      </w:r>
      <w:r w:rsidR="00396D28" w:rsidRPr="00046FC9">
        <w:rPr>
          <w:rFonts w:ascii="Calibri" w:hAnsi="Calibri" w:cs="Calibri"/>
          <w:lang w:val="es-419" w:eastAsia="es-BO"/>
        </w:rPr>
        <w:t>el BID y la AECID</w:t>
      </w:r>
      <w:r w:rsidRPr="00046FC9">
        <w:rPr>
          <w:rFonts w:ascii="Calibri" w:hAnsi="Calibri" w:cs="Calibri"/>
          <w:lang w:val="es-419" w:eastAsia="es-BO"/>
        </w:rPr>
        <w:t xml:space="preserve"> antes de su implementación.  </w:t>
      </w:r>
    </w:p>
    <w:p w14:paraId="61BF26C5" w14:textId="10EFB3CA" w:rsidR="005D265A" w:rsidRPr="00046FC9" w:rsidRDefault="005D265A" w:rsidP="00AD434B">
      <w:pPr>
        <w:tabs>
          <w:tab w:val="left" w:pos="567"/>
        </w:tabs>
        <w:autoSpaceDE w:val="0"/>
        <w:autoSpaceDN w:val="0"/>
        <w:adjustRightInd w:val="0"/>
        <w:spacing w:line="240" w:lineRule="auto"/>
        <w:ind w:left="142"/>
        <w:rPr>
          <w:rFonts w:ascii="Calibri" w:hAnsi="Calibri" w:cs="Calibri"/>
          <w:lang w:val="es-419" w:eastAsia="es-BO"/>
        </w:rPr>
      </w:pPr>
      <w:r w:rsidRPr="00046FC9">
        <w:rPr>
          <w:rFonts w:ascii="Calibri" w:hAnsi="Calibri" w:cs="Calibri"/>
          <w:lang w:val="es-419" w:eastAsia="es-BO"/>
        </w:rPr>
        <w:t>Con relación a las encuestas de los hogares, la firma será responsable de:</w:t>
      </w:r>
    </w:p>
    <w:p w14:paraId="2358E928" w14:textId="64FBB4AB" w:rsidR="005D265A" w:rsidRPr="00046FC9" w:rsidRDefault="005D265A" w:rsidP="005D265A">
      <w:pPr>
        <w:pStyle w:val="ListParagraph"/>
        <w:numPr>
          <w:ilvl w:val="0"/>
          <w:numId w:val="6"/>
        </w:numPr>
        <w:rPr>
          <w:rFonts w:ascii="Calibri" w:hAnsi="Calibri" w:cs="Calibri"/>
          <w:lang w:val="es-ES_tradnl"/>
        </w:rPr>
      </w:pPr>
      <w:r w:rsidRPr="00046FC9">
        <w:rPr>
          <w:rFonts w:ascii="Calibri" w:hAnsi="Calibri" w:cs="Calibri"/>
          <w:lang w:val="es-ES_tradnl"/>
        </w:rPr>
        <w:t>Proponer y desarrollar los mecanismos de captura de datos necesarios en función a los cuestionarios que se definan para el efecto, independientemente de la tecnología de recolección de la información (cuestionarios físicos o electrónicos). Los programas de trabajo finales serán aprobados por el BID y deberán considerar flujos, chequeos de rangos y consistencia, y reportar violaciones que surjan de estos chequeos a fin de que los errores puedan ser subsanados a la brevedad posible en campo. En el caso de cuestionarios electrónicos, se deberá precisar el mecanismo para identificar y subsanar errores antes de la encuesta final, y la propuesta deberá mencionar los mecanismos a aplicar para detectar errores en terreno.</w:t>
      </w:r>
    </w:p>
    <w:p w14:paraId="274EE861" w14:textId="5501F3D5" w:rsidR="00E40A35" w:rsidRPr="00046FC9" w:rsidRDefault="00E40A35"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Proponer cómo se va a realizar la selección de los hogares teniendo en cuenta la muestra mínima definida. </w:t>
      </w:r>
    </w:p>
    <w:p w14:paraId="24F56E03" w14:textId="77777777" w:rsidR="005D265A" w:rsidRPr="00046FC9" w:rsidRDefault="005D265A" w:rsidP="00512AC0">
      <w:pPr>
        <w:pStyle w:val="ListParagraph"/>
        <w:numPr>
          <w:ilvl w:val="0"/>
          <w:numId w:val="6"/>
        </w:numPr>
        <w:rPr>
          <w:rFonts w:ascii="Calibri" w:hAnsi="Calibri" w:cs="Calibri"/>
          <w:lang w:val="es-ES_tradnl"/>
        </w:rPr>
      </w:pPr>
      <w:r w:rsidRPr="00046FC9">
        <w:rPr>
          <w:rFonts w:ascii="Calibri" w:hAnsi="Calibri" w:cs="Calibri"/>
          <w:lang w:val="es-ES_tradnl"/>
        </w:rPr>
        <w:t>La firma será responsable de preseleccionar y capacitar al personal de campo apto para el desarrollo de la encuesta, tomando en cuenta personal de reemplazo.</w:t>
      </w:r>
    </w:p>
    <w:p w14:paraId="768A31B1" w14:textId="3F97111C" w:rsidR="005D265A" w:rsidRPr="00046FC9" w:rsidRDefault="005D265A" w:rsidP="00512AC0">
      <w:pPr>
        <w:pStyle w:val="ListParagraph"/>
        <w:numPr>
          <w:ilvl w:val="0"/>
          <w:numId w:val="6"/>
        </w:numPr>
        <w:rPr>
          <w:rFonts w:ascii="Calibri" w:hAnsi="Calibri" w:cs="Calibri"/>
          <w:lang w:val="es-ES_tradnl"/>
        </w:rPr>
      </w:pPr>
      <w:r w:rsidRPr="00046FC9">
        <w:rPr>
          <w:rFonts w:ascii="Calibri" w:hAnsi="Calibri" w:cs="Calibri"/>
          <w:lang w:val="es-ES_tradnl"/>
        </w:rPr>
        <w:t>Se deberá llevar a cabo todo el trabajo de campo necesario para recolectar la información y datos del cuestionario final aprobado por el BID. La persona entrevistada en cada hogar deberá ser el/la jefe/jefa del hogar, o la persona designada como jefe/a de hogar. Se deberán aplicar todos los controles de calidad estándar en encuestas incluyendo revisitas aleatorias de supervisión, validación de respuestas, etc. Asimismo, los encuestadores deberán estar debidamente identificados y se deberá habilitar un número telefónico de contacto a fin de atender las consultas en el caso de alguna inquietud por parte de los usuarios. Una vez iniciado el trabajo se deberá compartir en línea la base de datos de las encuestas realizadas, para verificación del equipo de supervisión del Banco.</w:t>
      </w:r>
    </w:p>
    <w:p w14:paraId="2EA153E1" w14:textId="77777777" w:rsidR="005D265A" w:rsidRPr="00046FC9" w:rsidRDefault="005D265A" w:rsidP="00512AC0">
      <w:pPr>
        <w:pStyle w:val="ListParagraph"/>
        <w:numPr>
          <w:ilvl w:val="0"/>
          <w:numId w:val="6"/>
        </w:numPr>
        <w:rPr>
          <w:rFonts w:ascii="Calibri" w:hAnsi="Calibri" w:cs="Calibri"/>
          <w:lang w:val="es-ES_tradnl"/>
        </w:rPr>
      </w:pPr>
      <w:r w:rsidRPr="00046FC9">
        <w:rPr>
          <w:rFonts w:ascii="Calibri" w:hAnsi="Calibri" w:cs="Calibri"/>
          <w:lang w:val="es-ES_tradnl"/>
        </w:rPr>
        <w:lastRenderedPageBreak/>
        <w:t>Se deberá digitalizar la información y los datos recolectados a nivel de vivienda, en una base de datos integrada y depurada. La base de datos deberá contener identificadores geográficos, nombres de variables, etiquetas de variables y códigos asignados, entre otros, de acuerdo con estándares de calidad para encuestas a hogares.</w:t>
      </w:r>
    </w:p>
    <w:p w14:paraId="63F8A156" w14:textId="7E1BACE3" w:rsidR="005D265A" w:rsidRPr="00046FC9" w:rsidRDefault="005D265A" w:rsidP="00512AC0">
      <w:pPr>
        <w:pStyle w:val="ListParagraph"/>
        <w:numPr>
          <w:ilvl w:val="0"/>
          <w:numId w:val="6"/>
        </w:numPr>
        <w:rPr>
          <w:rFonts w:ascii="Calibri" w:hAnsi="Calibri" w:cs="Calibri"/>
          <w:lang w:val="es-ES_tradnl"/>
        </w:rPr>
      </w:pPr>
      <w:r w:rsidRPr="00046FC9">
        <w:rPr>
          <w:rFonts w:ascii="Calibri" w:hAnsi="Calibri" w:cs="Calibri"/>
          <w:b/>
          <w:bCs/>
          <w:u w:val="single"/>
          <w:lang w:val="es-ES_tradnl"/>
        </w:rPr>
        <w:t>Logística.</w:t>
      </w:r>
      <w:r w:rsidRPr="00046FC9">
        <w:rPr>
          <w:rFonts w:ascii="Calibri" w:hAnsi="Calibri" w:cs="Calibri"/>
          <w:lang w:val="es-ES_tradnl"/>
        </w:rPr>
        <w:t xml:space="preserve"> La firma deberá ser autosuficiente en términos de transporte, equipamiento y software necesarios para el relevamiento, codificación y construcción de las Bases de Datos con los resultados de la Encuesta para la realización de los servicios. La firma será responsable y autónoma para recabar la información necesaria para cumplir con el trabajo encomendado. La firma deberá cumplir los Protocolos de prevención y actuación COVID-19 establecidos por las autoridades sanitarias del país. En caso de no existir un protocolo específico para encuestadores se deberá elaborar un protocolo para su aplicación, buscando salvaguardar la salud de residentes, encuestadores y personal de la firma</w:t>
      </w:r>
    </w:p>
    <w:p w14:paraId="7C48C8CB" w14:textId="04DE1FC5" w:rsidR="00AD434B" w:rsidRPr="00046FC9" w:rsidRDefault="00AD434B" w:rsidP="00471B35">
      <w:pPr>
        <w:pStyle w:val="ListParagraph"/>
        <w:numPr>
          <w:ilvl w:val="1"/>
          <w:numId w:val="2"/>
        </w:numPr>
        <w:tabs>
          <w:tab w:val="left" w:pos="567"/>
        </w:tabs>
        <w:autoSpaceDE w:val="0"/>
        <w:autoSpaceDN w:val="0"/>
        <w:adjustRightInd w:val="0"/>
        <w:spacing w:after="200" w:line="240" w:lineRule="auto"/>
        <w:rPr>
          <w:rFonts w:ascii="Calibri" w:hAnsi="Calibri" w:cs="Calibri"/>
          <w:b/>
          <w:lang w:eastAsia="es-BO"/>
        </w:rPr>
      </w:pPr>
      <w:proofErr w:type="spellStart"/>
      <w:r w:rsidRPr="00046FC9">
        <w:rPr>
          <w:rFonts w:ascii="Calibri" w:hAnsi="Calibri" w:cs="Calibri"/>
          <w:b/>
          <w:lang w:eastAsia="es-BO"/>
        </w:rPr>
        <w:t>Entrevistas</w:t>
      </w:r>
      <w:proofErr w:type="spellEnd"/>
      <w:r w:rsidRPr="00046FC9">
        <w:rPr>
          <w:rFonts w:ascii="Calibri" w:hAnsi="Calibri" w:cs="Calibri"/>
          <w:b/>
          <w:lang w:eastAsia="es-BO"/>
        </w:rPr>
        <w:t xml:space="preserve"> y </w:t>
      </w:r>
      <w:proofErr w:type="spellStart"/>
      <w:r w:rsidRPr="00046FC9">
        <w:rPr>
          <w:rFonts w:ascii="Calibri" w:hAnsi="Calibri" w:cs="Calibri"/>
          <w:b/>
          <w:lang w:eastAsia="es-BO"/>
        </w:rPr>
        <w:t>consultas</w:t>
      </w:r>
      <w:proofErr w:type="spellEnd"/>
    </w:p>
    <w:p w14:paraId="0F4BFF59" w14:textId="67BF57EF" w:rsidR="00AD434B" w:rsidRPr="00046FC9" w:rsidRDefault="00AD434B" w:rsidP="00AD434B">
      <w:pPr>
        <w:tabs>
          <w:tab w:val="left" w:pos="567"/>
        </w:tabs>
        <w:autoSpaceDE w:val="0"/>
        <w:autoSpaceDN w:val="0"/>
        <w:adjustRightInd w:val="0"/>
        <w:spacing w:line="240" w:lineRule="auto"/>
        <w:ind w:left="142"/>
        <w:rPr>
          <w:rFonts w:ascii="Calibri" w:hAnsi="Calibri" w:cs="Calibri"/>
          <w:lang w:val="es-419" w:eastAsia="es-BO"/>
        </w:rPr>
      </w:pPr>
      <w:r w:rsidRPr="00046FC9">
        <w:rPr>
          <w:rFonts w:ascii="Calibri" w:hAnsi="Calibri" w:cs="Calibri"/>
          <w:lang w:val="es-419" w:eastAsia="es-BO"/>
        </w:rPr>
        <w:t xml:space="preserve">La firma consultora deberá llevar a cabo diferentes reuniones y entrevistas con los actores vinculados directa o indirectamente al Programa, con el objeto de obtener información relacionada a la ejecución y </w:t>
      </w:r>
      <w:r w:rsidR="0020515B">
        <w:rPr>
          <w:rFonts w:ascii="Calibri" w:hAnsi="Calibri" w:cs="Calibri"/>
          <w:lang w:val="es-419" w:eastAsia="es-BO"/>
        </w:rPr>
        <w:t>los</w:t>
      </w:r>
      <w:r w:rsidR="0020515B" w:rsidRPr="00046FC9">
        <w:rPr>
          <w:rFonts w:ascii="Calibri" w:hAnsi="Calibri" w:cs="Calibri"/>
          <w:lang w:val="es-419" w:eastAsia="es-BO"/>
        </w:rPr>
        <w:t xml:space="preserve"> </w:t>
      </w:r>
      <w:r w:rsidRPr="00046FC9">
        <w:rPr>
          <w:rFonts w:ascii="Calibri" w:hAnsi="Calibri" w:cs="Calibri"/>
          <w:lang w:val="es-419" w:eastAsia="es-BO"/>
        </w:rPr>
        <w:t xml:space="preserve">resultados del Programa, </w:t>
      </w:r>
      <w:r w:rsidRPr="00046FC9">
        <w:rPr>
          <w:rFonts w:ascii="Calibri" w:hAnsi="Calibri" w:cs="Calibri"/>
          <w:lang w:val="es-ES_tradnl"/>
        </w:rPr>
        <w:t>que incluirán al menos:</w:t>
      </w:r>
    </w:p>
    <w:p w14:paraId="718FA683" w14:textId="534060B3" w:rsidR="00AD434B" w:rsidRPr="00046FC9" w:rsidRDefault="00AD434B"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Personal de la Unidad Ejecutora </w:t>
      </w:r>
      <w:r w:rsidR="00C31B6F" w:rsidRPr="00046FC9">
        <w:rPr>
          <w:rFonts w:ascii="Calibri" w:hAnsi="Calibri" w:cs="Calibri"/>
          <w:lang w:val="es-ES_tradnl"/>
        </w:rPr>
        <w:t>- SANAA</w:t>
      </w:r>
      <w:r w:rsidRPr="00046FC9">
        <w:rPr>
          <w:rFonts w:ascii="Calibri" w:hAnsi="Calibri" w:cs="Calibri"/>
          <w:lang w:val="es-ES_tradnl"/>
        </w:rPr>
        <w:t xml:space="preserve"> vinculado directa o indirectamente al Programa.</w:t>
      </w:r>
    </w:p>
    <w:p w14:paraId="2EF3DDBC" w14:textId="398F63BB" w:rsidR="00AD434B" w:rsidRPr="00046FC9" w:rsidRDefault="00AD434B"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Autoridades </w:t>
      </w:r>
      <w:r w:rsidR="006A1A83" w:rsidRPr="00046FC9">
        <w:rPr>
          <w:rFonts w:ascii="Calibri" w:hAnsi="Calibri" w:cs="Calibri"/>
          <w:lang w:val="es-ES_tradnl"/>
        </w:rPr>
        <w:t xml:space="preserve">y dependencia </w:t>
      </w:r>
      <w:r w:rsidRPr="00046FC9">
        <w:rPr>
          <w:rFonts w:ascii="Calibri" w:hAnsi="Calibri" w:cs="Calibri"/>
          <w:lang w:val="es-ES_tradnl"/>
        </w:rPr>
        <w:t>municipales</w:t>
      </w:r>
      <w:r w:rsidR="00A11C7E">
        <w:rPr>
          <w:rFonts w:ascii="Calibri" w:hAnsi="Calibri" w:cs="Calibri"/>
          <w:lang w:val="es-ES_tradnl"/>
        </w:rPr>
        <w:t>, regionales</w:t>
      </w:r>
      <w:r w:rsidR="00E74CEC" w:rsidRPr="00046FC9">
        <w:rPr>
          <w:rFonts w:ascii="Calibri" w:hAnsi="Calibri" w:cs="Calibri"/>
          <w:lang w:val="es-ES_tradnl"/>
        </w:rPr>
        <w:t xml:space="preserve"> y</w:t>
      </w:r>
      <w:r w:rsidRPr="00046FC9">
        <w:rPr>
          <w:rFonts w:ascii="Calibri" w:hAnsi="Calibri" w:cs="Calibri"/>
          <w:lang w:val="es-ES_tradnl"/>
        </w:rPr>
        <w:t xml:space="preserve"> nacionales vinculadas al Programa.</w:t>
      </w:r>
    </w:p>
    <w:p w14:paraId="5C8E4FBC" w14:textId="75B0945D" w:rsidR="00AD434B" w:rsidRPr="00046FC9" w:rsidRDefault="00AD434B" w:rsidP="00512AC0">
      <w:pPr>
        <w:pStyle w:val="ListParagraph"/>
        <w:numPr>
          <w:ilvl w:val="0"/>
          <w:numId w:val="6"/>
        </w:numPr>
        <w:rPr>
          <w:rFonts w:ascii="Calibri" w:hAnsi="Calibri" w:cs="Calibri"/>
          <w:lang w:val="es-ES_tradnl"/>
        </w:rPr>
      </w:pPr>
      <w:r w:rsidRPr="00046FC9">
        <w:rPr>
          <w:rFonts w:ascii="Calibri" w:hAnsi="Calibri" w:cs="Calibri"/>
          <w:lang w:val="es-ES_tradnl"/>
        </w:rPr>
        <w:t>Prestador</w:t>
      </w:r>
      <w:r w:rsidR="007040DE" w:rsidRPr="00046FC9">
        <w:rPr>
          <w:rFonts w:ascii="Calibri" w:hAnsi="Calibri" w:cs="Calibri"/>
          <w:lang w:val="es-ES_tradnl"/>
        </w:rPr>
        <w:t>es</w:t>
      </w:r>
      <w:r w:rsidRPr="00046FC9">
        <w:rPr>
          <w:rFonts w:ascii="Calibri" w:hAnsi="Calibri" w:cs="Calibri"/>
          <w:lang w:val="es-ES_tradnl"/>
        </w:rPr>
        <w:t xml:space="preserve"> de los servicios de agua potable y saneamiento (</w:t>
      </w:r>
      <w:r w:rsidR="007040DE" w:rsidRPr="00046FC9">
        <w:rPr>
          <w:rFonts w:ascii="Calibri" w:hAnsi="Calibri" w:cs="Calibri"/>
          <w:lang w:val="es-ES_tradnl"/>
        </w:rPr>
        <w:t xml:space="preserve">Juntas de </w:t>
      </w:r>
      <w:r w:rsidR="00AB48DA" w:rsidRPr="00046FC9">
        <w:rPr>
          <w:rFonts w:ascii="Calibri" w:hAnsi="Calibri" w:cs="Calibri"/>
          <w:lang w:val="es-ES_tradnl"/>
        </w:rPr>
        <w:t>Saneamiento</w:t>
      </w:r>
      <w:r w:rsidRPr="00046FC9">
        <w:rPr>
          <w:rFonts w:ascii="Calibri" w:hAnsi="Calibri" w:cs="Calibri"/>
          <w:lang w:val="es-ES_tradnl"/>
        </w:rPr>
        <w:t xml:space="preserve">) </w:t>
      </w:r>
      <w:r w:rsidR="00AB48DA" w:rsidRPr="00046FC9">
        <w:rPr>
          <w:rFonts w:ascii="Calibri" w:hAnsi="Calibri" w:cs="Calibri"/>
          <w:lang w:val="es-ES_tradnl"/>
        </w:rPr>
        <w:t xml:space="preserve">de las comunidades beneficiadas </w:t>
      </w:r>
      <w:r w:rsidR="008B6AD1" w:rsidRPr="00046FC9">
        <w:rPr>
          <w:rFonts w:ascii="Calibri" w:hAnsi="Calibri" w:cs="Calibri"/>
          <w:lang w:val="es-ES_tradnl"/>
        </w:rPr>
        <w:t>con las intervenciones</w:t>
      </w:r>
      <w:r w:rsidRPr="00046FC9">
        <w:rPr>
          <w:rFonts w:ascii="Calibri" w:hAnsi="Calibri" w:cs="Calibri"/>
          <w:lang w:val="es-ES_tradnl"/>
        </w:rPr>
        <w:t xml:space="preserve"> del Programa.</w:t>
      </w:r>
    </w:p>
    <w:p w14:paraId="5A95C25A" w14:textId="3008001F" w:rsidR="00AD434B" w:rsidRPr="00046FC9" w:rsidRDefault="00AD434B" w:rsidP="00512AC0">
      <w:pPr>
        <w:pStyle w:val="ListParagraph"/>
        <w:numPr>
          <w:ilvl w:val="0"/>
          <w:numId w:val="6"/>
        </w:numPr>
        <w:rPr>
          <w:rFonts w:ascii="Calibri" w:hAnsi="Calibri" w:cs="Calibri"/>
          <w:lang w:val="es-ES_tradnl"/>
        </w:rPr>
      </w:pPr>
      <w:r w:rsidRPr="00046FC9">
        <w:rPr>
          <w:rFonts w:ascii="Calibri" w:hAnsi="Calibri" w:cs="Calibri"/>
          <w:lang w:val="es-ES_tradnl"/>
        </w:rPr>
        <w:t xml:space="preserve">Especialistas Sectoriales del BID responsables del diseño, ejecución y </w:t>
      </w:r>
      <w:r w:rsidR="00650E77" w:rsidRPr="00046FC9">
        <w:rPr>
          <w:rFonts w:ascii="Calibri" w:hAnsi="Calibri" w:cs="Calibri"/>
          <w:lang w:val="es-ES_tradnl"/>
        </w:rPr>
        <w:t xml:space="preserve">supervisión </w:t>
      </w:r>
      <w:r w:rsidR="00607D3E" w:rsidRPr="00046FC9">
        <w:rPr>
          <w:rFonts w:ascii="Calibri" w:hAnsi="Calibri" w:cs="Calibri"/>
          <w:lang w:val="es-ES_tradnl"/>
        </w:rPr>
        <w:t>técnica del Programa</w:t>
      </w:r>
      <w:r w:rsidRPr="00046FC9">
        <w:rPr>
          <w:rFonts w:ascii="Calibri" w:hAnsi="Calibri" w:cs="Calibri"/>
          <w:lang w:val="es-ES_tradnl"/>
        </w:rPr>
        <w:t xml:space="preserve">. </w:t>
      </w:r>
    </w:p>
    <w:p w14:paraId="4B03A0E8" w14:textId="0F5032F1" w:rsidR="00AD434B" w:rsidRPr="00046FC9" w:rsidRDefault="00AD434B" w:rsidP="00512AC0">
      <w:pPr>
        <w:pStyle w:val="ListParagraph"/>
        <w:numPr>
          <w:ilvl w:val="0"/>
          <w:numId w:val="6"/>
        </w:numPr>
        <w:rPr>
          <w:rFonts w:ascii="Calibri" w:hAnsi="Calibri" w:cs="Calibri"/>
          <w:lang w:val="es-ES_tradnl"/>
        </w:rPr>
      </w:pPr>
      <w:bookmarkStart w:id="12" w:name="_Hlk484697534"/>
      <w:r w:rsidRPr="00046FC9">
        <w:rPr>
          <w:rFonts w:ascii="Calibri" w:hAnsi="Calibri" w:cs="Calibri"/>
          <w:lang w:val="es-ES_tradnl"/>
        </w:rPr>
        <w:t>Muestra representativa de los hogares beneficiarios del Programa, incluyendo mujeres beneficiadas</w:t>
      </w:r>
      <w:r w:rsidR="00A11C7E">
        <w:rPr>
          <w:rFonts w:ascii="Calibri" w:hAnsi="Calibri" w:cs="Calibri"/>
          <w:lang w:val="es-ES_tradnl"/>
        </w:rPr>
        <w:t>, minorías étnicas</w:t>
      </w:r>
      <w:r w:rsidRPr="00046FC9">
        <w:rPr>
          <w:rFonts w:ascii="Calibri" w:hAnsi="Calibri" w:cs="Calibri"/>
          <w:lang w:val="es-ES_tradnl"/>
        </w:rPr>
        <w:t xml:space="preserve"> y población vulnerable; </w:t>
      </w:r>
    </w:p>
    <w:p w14:paraId="7F3503A8" w14:textId="48EAB09D" w:rsidR="00AD434B" w:rsidRPr="00046FC9" w:rsidRDefault="0037258B" w:rsidP="00512AC0">
      <w:pPr>
        <w:pStyle w:val="ListParagraph"/>
        <w:numPr>
          <w:ilvl w:val="0"/>
          <w:numId w:val="6"/>
        </w:numPr>
        <w:rPr>
          <w:rFonts w:ascii="Calibri" w:hAnsi="Calibri" w:cs="Calibri"/>
          <w:lang w:val="es-ES_tradnl"/>
        </w:rPr>
      </w:pPr>
      <w:r w:rsidRPr="00046FC9">
        <w:rPr>
          <w:rFonts w:ascii="Calibri" w:hAnsi="Calibri" w:cs="Calibri"/>
          <w:lang w:val="es-ES_tradnl"/>
        </w:rPr>
        <w:t>O</w:t>
      </w:r>
      <w:r w:rsidR="00AD434B" w:rsidRPr="00046FC9">
        <w:rPr>
          <w:rFonts w:ascii="Calibri" w:hAnsi="Calibri" w:cs="Calibri"/>
          <w:lang w:val="es-ES_tradnl"/>
        </w:rPr>
        <w:t xml:space="preserve">tros actores relevantes – por ejemplo, referentes comunitarios y de la sociedad civil </w:t>
      </w:r>
      <w:r w:rsidR="001E3ABF" w:rsidRPr="00046FC9">
        <w:rPr>
          <w:rFonts w:ascii="Calibri" w:hAnsi="Calibri" w:cs="Calibri"/>
          <w:lang w:val="es-ES_tradnl"/>
        </w:rPr>
        <w:t>(</w:t>
      </w:r>
      <w:proofErr w:type="spellStart"/>
      <w:r w:rsidR="001E3ABF" w:rsidRPr="00046FC9">
        <w:rPr>
          <w:rFonts w:ascii="Calibri" w:hAnsi="Calibri" w:cs="Calibri"/>
          <w:lang w:val="es-ES_tradnl"/>
        </w:rPr>
        <w:t>ONGs</w:t>
      </w:r>
      <w:proofErr w:type="spellEnd"/>
      <w:r w:rsidR="001E3ABF" w:rsidRPr="00046FC9">
        <w:rPr>
          <w:rFonts w:ascii="Calibri" w:hAnsi="Calibri" w:cs="Calibri"/>
          <w:lang w:val="es-ES_tradnl"/>
        </w:rPr>
        <w:t>)</w:t>
      </w:r>
      <w:r w:rsidR="001A256C" w:rsidRPr="00046FC9">
        <w:rPr>
          <w:rFonts w:ascii="Calibri" w:hAnsi="Calibri" w:cs="Calibri"/>
          <w:lang w:val="es-ES_tradnl"/>
        </w:rPr>
        <w:t xml:space="preserve"> </w:t>
      </w:r>
      <w:r w:rsidR="00AD434B" w:rsidRPr="00046FC9">
        <w:rPr>
          <w:rFonts w:ascii="Calibri" w:hAnsi="Calibri" w:cs="Calibri"/>
          <w:lang w:val="es-ES_tradnl"/>
        </w:rPr>
        <w:t xml:space="preserve">– relacionados con </w:t>
      </w:r>
      <w:r w:rsidR="001E3ABF" w:rsidRPr="00046FC9">
        <w:rPr>
          <w:rFonts w:ascii="Calibri" w:hAnsi="Calibri" w:cs="Calibri"/>
          <w:lang w:val="es-ES_tradnl"/>
        </w:rPr>
        <w:t>el Proyecto</w:t>
      </w:r>
    </w:p>
    <w:p w14:paraId="2FDA33E7" w14:textId="5A297E41" w:rsidR="00AD434B" w:rsidRPr="00046FC9" w:rsidRDefault="00AD434B" w:rsidP="00AD434B">
      <w:pPr>
        <w:tabs>
          <w:tab w:val="left" w:pos="567"/>
        </w:tabs>
        <w:autoSpaceDE w:val="0"/>
        <w:autoSpaceDN w:val="0"/>
        <w:adjustRightInd w:val="0"/>
        <w:spacing w:line="240" w:lineRule="auto"/>
        <w:ind w:left="142"/>
        <w:rPr>
          <w:rFonts w:ascii="Calibri" w:hAnsi="Calibri" w:cs="Calibri"/>
          <w:lang w:val="es-419" w:eastAsia="es-BO"/>
        </w:rPr>
      </w:pPr>
      <w:bookmarkStart w:id="13" w:name="_Hlk484697582"/>
      <w:bookmarkEnd w:id="12"/>
      <w:r w:rsidRPr="00046FC9">
        <w:rPr>
          <w:rFonts w:ascii="Calibri" w:hAnsi="Calibri" w:cs="Calibri"/>
          <w:lang w:val="es-ES_tradnl"/>
        </w:rPr>
        <w:t>Estas entrevistas podrán llevarse a cabo vía telefónica o teleconferencia, si no es posible reunirse de manera personal</w:t>
      </w:r>
      <w:bookmarkEnd w:id="13"/>
      <w:r w:rsidR="008B6AD1" w:rsidRPr="00046FC9">
        <w:rPr>
          <w:rFonts w:ascii="Calibri" w:hAnsi="Calibri" w:cs="Calibri"/>
          <w:lang w:val="es-ES_tradnl"/>
        </w:rPr>
        <w:t>;</w:t>
      </w:r>
      <w:r w:rsidR="00555FA4" w:rsidRPr="00046FC9">
        <w:rPr>
          <w:rFonts w:ascii="Calibri" w:hAnsi="Calibri" w:cs="Calibri"/>
          <w:lang w:val="es-ES_tradnl"/>
        </w:rPr>
        <w:t xml:space="preserve"> </w:t>
      </w:r>
      <w:r w:rsidRPr="00046FC9">
        <w:rPr>
          <w:rFonts w:ascii="Calibri" w:hAnsi="Calibri" w:cs="Calibri"/>
          <w:lang w:val="es-ES_tradnl"/>
        </w:rPr>
        <w:t xml:space="preserve">todas las entrevistas deberán ser sistematizadas para tener un respaldo de la información recabada. </w:t>
      </w:r>
    </w:p>
    <w:p w14:paraId="683D9FB3" w14:textId="22E70424" w:rsidR="00C91D24" w:rsidRPr="00046FC9" w:rsidRDefault="00C91D24" w:rsidP="00AE2968">
      <w:pPr>
        <w:pStyle w:val="ListParagraph"/>
        <w:ind w:left="142"/>
        <w:rPr>
          <w:rFonts w:ascii="Calibri" w:hAnsi="Calibri" w:cs="Calibri"/>
          <w:lang w:val="es-ES_tradnl"/>
        </w:rPr>
      </w:pPr>
    </w:p>
    <w:p w14:paraId="1396A356" w14:textId="5C267BA3" w:rsidR="00AE2968" w:rsidRPr="00046FC9" w:rsidRDefault="00AE2968" w:rsidP="00075A2A">
      <w:pPr>
        <w:pStyle w:val="ListParagraph"/>
        <w:ind w:left="142"/>
        <w:rPr>
          <w:rFonts w:ascii="Calibri" w:hAnsi="Calibri" w:cs="Calibri"/>
          <w:b/>
          <w:bCs/>
          <w:lang w:val="es-ES_tradnl"/>
        </w:rPr>
      </w:pPr>
      <w:r w:rsidRPr="00046FC9">
        <w:rPr>
          <w:rFonts w:ascii="Calibri" w:hAnsi="Calibri" w:cs="Calibri"/>
          <w:b/>
          <w:bCs/>
          <w:lang w:val="es-ES_tradnl"/>
        </w:rPr>
        <w:t xml:space="preserve">Nota: los modelos de encuesta y de formatos de entrevista y relevamiento de información que plantee utilizar la firma consultora deben ser incorporados en la propuesta metodológica y, en todo caso, contar con la aprobación del </w:t>
      </w:r>
      <w:r w:rsidR="004A7F83">
        <w:rPr>
          <w:rFonts w:ascii="Calibri" w:hAnsi="Calibri" w:cs="Calibri"/>
          <w:b/>
          <w:bCs/>
          <w:lang w:val="es-ES_tradnl"/>
        </w:rPr>
        <w:t>C</w:t>
      </w:r>
      <w:r w:rsidR="004A7F83" w:rsidRPr="00046FC9">
        <w:rPr>
          <w:rFonts w:ascii="Calibri" w:hAnsi="Calibri" w:cs="Calibri"/>
          <w:b/>
          <w:bCs/>
          <w:lang w:val="es-ES_tradnl"/>
        </w:rPr>
        <w:t xml:space="preserve">omité </w:t>
      </w:r>
      <w:r w:rsidR="00935FA0" w:rsidRPr="00046FC9">
        <w:rPr>
          <w:rFonts w:ascii="Calibri" w:hAnsi="Calibri" w:cs="Calibri"/>
          <w:b/>
          <w:bCs/>
          <w:lang w:val="es-ES_tradnl"/>
        </w:rPr>
        <w:t xml:space="preserve">de </w:t>
      </w:r>
      <w:r w:rsidR="004A7F83">
        <w:rPr>
          <w:rFonts w:ascii="Calibri" w:hAnsi="Calibri" w:cs="Calibri"/>
          <w:b/>
          <w:bCs/>
          <w:lang w:val="es-ES_tradnl"/>
        </w:rPr>
        <w:t>S</w:t>
      </w:r>
      <w:r w:rsidR="004A7F83" w:rsidRPr="00046FC9">
        <w:rPr>
          <w:rFonts w:ascii="Calibri" w:hAnsi="Calibri" w:cs="Calibri"/>
          <w:b/>
          <w:bCs/>
          <w:lang w:val="es-ES_tradnl"/>
        </w:rPr>
        <w:t>eguimiento</w:t>
      </w:r>
      <w:r w:rsidRPr="00046FC9">
        <w:rPr>
          <w:rFonts w:ascii="Calibri" w:hAnsi="Calibri" w:cs="Calibri"/>
          <w:b/>
          <w:bCs/>
          <w:lang w:val="es-ES_tradnl"/>
        </w:rPr>
        <w:t>, previo a su aplicación en terreno</w:t>
      </w:r>
    </w:p>
    <w:bookmarkEnd w:id="11"/>
    <w:p w14:paraId="7D7323BD" w14:textId="466C946F" w:rsidR="001B0768" w:rsidRPr="00046FC9" w:rsidRDefault="001B0768" w:rsidP="00471B35">
      <w:pPr>
        <w:pStyle w:val="ListParagraph"/>
        <w:numPr>
          <w:ilvl w:val="0"/>
          <w:numId w:val="2"/>
        </w:numPr>
        <w:rPr>
          <w:rFonts w:ascii="Calibri" w:hAnsi="Calibri" w:cs="Calibri"/>
          <w:b/>
          <w:lang w:val="es-ES_tradnl"/>
        </w:rPr>
      </w:pPr>
      <w:r w:rsidRPr="00046FC9">
        <w:rPr>
          <w:rFonts w:ascii="Calibri" w:hAnsi="Calibri" w:cs="Calibri"/>
          <w:b/>
          <w:lang w:val="es-ES_tradnl"/>
        </w:rPr>
        <w:t>FASES DE</w:t>
      </w:r>
      <w:r w:rsidR="00E90AA2" w:rsidRPr="00046FC9">
        <w:rPr>
          <w:rFonts w:ascii="Calibri" w:hAnsi="Calibri" w:cs="Calibri"/>
          <w:b/>
          <w:lang w:val="es-ES_tradnl"/>
        </w:rPr>
        <w:t>L PROCESO DE</w:t>
      </w:r>
      <w:r w:rsidRPr="00046FC9">
        <w:rPr>
          <w:rFonts w:ascii="Calibri" w:hAnsi="Calibri" w:cs="Calibri"/>
          <w:b/>
          <w:lang w:val="es-ES_tradnl"/>
        </w:rPr>
        <w:t xml:space="preserve"> EVALUACIÓN  </w:t>
      </w:r>
    </w:p>
    <w:p w14:paraId="452EFC00" w14:textId="730AA11D" w:rsidR="001B0768" w:rsidRPr="00046FC9" w:rsidRDefault="001B0768" w:rsidP="001B0768">
      <w:pPr>
        <w:rPr>
          <w:rFonts w:ascii="Calibri" w:hAnsi="Calibri" w:cs="Calibri"/>
          <w:lang w:val="es-ES_tradnl"/>
        </w:rPr>
      </w:pPr>
      <w:r w:rsidRPr="00046FC9">
        <w:rPr>
          <w:rFonts w:ascii="Calibri" w:hAnsi="Calibri" w:cs="Calibri"/>
          <w:lang w:val="es-ES_tradnl"/>
        </w:rPr>
        <w:t xml:space="preserve">La consultoría </w:t>
      </w:r>
      <w:r w:rsidR="002D1898" w:rsidRPr="00046FC9">
        <w:rPr>
          <w:rFonts w:ascii="Calibri" w:hAnsi="Calibri" w:cs="Calibri"/>
          <w:lang w:val="es-ES_tradnl"/>
        </w:rPr>
        <w:t xml:space="preserve">se desarrollará considerando </w:t>
      </w:r>
      <w:r w:rsidRPr="00046FC9">
        <w:rPr>
          <w:rFonts w:ascii="Calibri" w:hAnsi="Calibri" w:cs="Calibri"/>
          <w:lang w:val="es-ES_tradnl"/>
        </w:rPr>
        <w:t>tres fases:</w:t>
      </w:r>
    </w:p>
    <w:p w14:paraId="36866D08" w14:textId="743AC8BC" w:rsidR="001B0768" w:rsidRPr="00046FC9" w:rsidRDefault="001B0768" w:rsidP="001B0768">
      <w:pPr>
        <w:ind w:left="446"/>
        <w:rPr>
          <w:rFonts w:ascii="Calibri" w:hAnsi="Calibri" w:cs="Calibri"/>
          <w:lang w:val="es-ES_tradnl"/>
        </w:rPr>
      </w:pPr>
      <w:r w:rsidRPr="00F61DD7">
        <w:rPr>
          <w:rFonts w:ascii="Calibri" w:hAnsi="Calibri" w:cs="Calibri"/>
          <w:b/>
          <w:bCs/>
          <w:lang w:val="es-ES_tradnl"/>
        </w:rPr>
        <w:t xml:space="preserve">Fase I. Revisión </w:t>
      </w:r>
      <w:r w:rsidR="00243640" w:rsidRPr="00F61DD7">
        <w:rPr>
          <w:rFonts w:ascii="Calibri" w:hAnsi="Calibri" w:cs="Calibri"/>
          <w:b/>
          <w:bCs/>
          <w:lang w:val="es-ES_tradnl"/>
        </w:rPr>
        <w:t xml:space="preserve">y análisis </w:t>
      </w:r>
      <w:r w:rsidRPr="00F61DD7">
        <w:rPr>
          <w:rFonts w:ascii="Calibri" w:hAnsi="Calibri" w:cs="Calibri"/>
          <w:b/>
          <w:bCs/>
          <w:lang w:val="es-ES_tradnl"/>
        </w:rPr>
        <w:t>de información</w:t>
      </w:r>
      <w:r w:rsidRPr="00046FC9">
        <w:rPr>
          <w:rFonts w:ascii="Calibri" w:hAnsi="Calibri" w:cs="Calibri"/>
          <w:lang w:val="es-ES_tradnl"/>
        </w:rPr>
        <w:t xml:space="preserve"> secundaria, entrevistas (vía teleconferencia, teléfono, presenciales cuando sea posible) a los actores relevantes asociados con el diseño y ejecución del programa.</w:t>
      </w:r>
    </w:p>
    <w:p w14:paraId="5E11AE5C" w14:textId="7804E97B" w:rsidR="001B0768" w:rsidRPr="00046FC9" w:rsidRDefault="001B0768" w:rsidP="001B0768">
      <w:pPr>
        <w:ind w:left="446"/>
        <w:rPr>
          <w:rFonts w:ascii="Calibri" w:hAnsi="Calibri" w:cs="Calibri"/>
          <w:lang w:val="es-ES_tradnl"/>
        </w:rPr>
      </w:pPr>
      <w:r w:rsidRPr="00F61DD7">
        <w:rPr>
          <w:rFonts w:ascii="Calibri" w:hAnsi="Calibri" w:cs="Calibri"/>
          <w:b/>
          <w:bCs/>
          <w:lang w:val="es-ES_tradnl"/>
        </w:rPr>
        <w:lastRenderedPageBreak/>
        <w:t>Fase II. Visita de campo</w:t>
      </w:r>
      <w:r w:rsidRPr="00046FC9">
        <w:rPr>
          <w:rFonts w:ascii="Calibri" w:hAnsi="Calibri" w:cs="Calibri"/>
          <w:lang w:val="es-ES_tradnl"/>
        </w:rPr>
        <w:t xml:space="preserve"> a las comunidades del programa, grupos de discusión con beneficiarios, encuestas a nivel hogar, entrevistas a los prestadores del servicio</w:t>
      </w:r>
      <w:r w:rsidR="00E90AA2" w:rsidRPr="00046FC9">
        <w:rPr>
          <w:rFonts w:ascii="Calibri" w:hAnsi="Calibri" w:cs="Calibri"/>
          <w:lang w:val="es-ES_tradnl"/>
        </w:rPr>
        <w:t xml:space="preserve">, </w:t>
      </w:r>
      <w:r w:rsidRPr="00046FC9">
        <w:rPr>
          <w:rFonts w:ascii="Calibri" w:hAnsi="Calibri" w:cs="Calibri"/>
          <w:lang w:val="es-ES_tradnl"/>
        </w:rPr>
        <w:t xml:space="preserve">análisis del estado de las instalaciones, entrevistas a </w:t>
      </w:r>
      <w:r w:rsidR="005057D5" w:rsidRPr="00046FC9">
        <w:rPr>
          <w:rFonts w:ascii="Calibri" w:hAnsi="Calibri" w:cs="Calibri"/>
          <w:lang w:val="es-ES_tradnl"/>
        </w:rPr>
        <w:t xml:space="preserve">oficinas municipales, </w:t>
      </w:r>
      <w:r w:rsidRPr="00046FC9">
        <w:rPr>
          <w:rFonts w:ascii="Calibri" w:hAnsi="Calibri" w:cs="Calibri"/>
          <w:lang w:val="es-ES_tradnl"/>
        </w:rPr>
        <w:t xml:space="preserve">direcciones regionales </w:t>
      </w:r>
      <w:r w:rsidR="005057D5" w:rsidRPr="00046FC9">
        <w:rPr>
          <w:rFonts w:ascii="Calibri" w:hAnsi="Calibri" w:cs="Calibri"/>
          <w:lang w:val="es-ES_tradnl"/>
        </w:rPr>
        <w:t>SANAA y responsables de bancos de cloro</w:t>
      </w:r>
      <w:r w:rsidRPr="00046FC9">
        <w:rPr>
          <w:rFonts w:ascii="Calibri" w:hAnsi="Calibri" w:cs="Calibri"/>
          <w:lang w:val="es-ES_tradnl"/>
        </w:rPr>
        <w:t>.</w:t>
      </w:r>
    </w:p>
    <w:p w14:paraId="675AF32F" w14:textId="008BB0D6" w:rsidR="001B0768" w:rsidRPr="00046FC9" w:rsidRDefault="001B0768" w:rsidP="001B0768">
      <w:pPr>
        <w:ind w:left="446"/>
        <w:rPr>
          <w:rFonts w:ascii="Calibri" w:hAnsi="Calibri" w:cs="Calibri"/>
          <w:lang w:val="es-ES_tradnl"/>
        </w:rPr>
      </w:pPr>
      <w:r w:rsidRPr="00F61DD7">
        <w:rPr>
          <w:rFonts w:ascii="Calibri" w:hAnsi="Calibri" w:cs="Calibri"/>
          <w:b/>
          <w:bCs/>
          <w:lang w:val="es-ES_tradnl"/>
        </w:rPr>
        <w:t xml:space="preserve">Fase III. Análisis </w:t>
      </w:r>
      <w:r w:rsidR="000A2E23" w:rsidRPr="00F61DD7">
        <w:rPr>
          <w:rFonts w:ascii="Calibri" w:hAnsi="Calibri" w:cs="Calibri"/>
          <w:b/>
          <w:bCs/>
          <w:lang w:val="es-ES_tradnl"/>
        </w:rPr>
        <w:t xml:space="preserve">integral </w:t>
      </w:r>
      <w:r w:rsidRPr="00F61DD7">
        <w:rPr>
          <w:rFonts w:ascii="Calibri" w:hAnsi="Calibri" w:cs="Calibri"/>
          <w:b/>
          <w:bCs/>
          <w:lang w:val="es-ES_tradnl"/>
        </w:rPr>
        <w:t>de la información</w:t>
      </w:r>
      <w:r w:rsidRPr="00046FC9">
        <w:rPr>
          <w:rFonts w:ascii="Calibri" w:hAnsi="Calibri" w:cs="Calibri"/>
          <w:lang w:val="es-ES_tradnl"/>
        </w:rPr>
        <w:t>, desarrollo de conclusiones y elaboración de informe final.</w:t>
      </w:r>
    </w:p>
    <w:p w14:paraId="29E90BC6" w14:textId="77777777" w:rsidR="005057D5" w:rsidRPr="00046FC9" w:rsidRDefault="005057D5" w:rsidP="005057D5">
      <w:pPr>
        <w:contextualSpacing/>
        <w:rPr>
          <w:rFonts w:ascii="Calibri" w:hAnsi="Calibri" w:cs="Calibri"/>
          <w:lang w:val="es-ES_tradnl"/>
        </w:rPr>
      </w:pPr>
    </w:p>
    <w:p w14:paraId="1D7DF6CE" w14:textId="3AD1164E" w:rsidR="001B0768" w:rsidRPr="00046FC9" w:rsidRDefault="001B0768" w:rsidP="00471B35">
      <w:pPr>
        <w:pStyle w:val="ListParagraph"/>
        <w:numPr>
          <w:ilvl w:val="1"/>
          <w:numId w:val="2"/>
        </w:numPr>
        <w:contextualSpacing w:val="0"/>
        <w:rPr>
          <w:rFonts w:ascii="Calibri" w:hAnsi="Calibri" w:cs="Calibri"/>
          <w:b/>
          <w:lang w:val="es-ES_tradnl"/>
        </w:rPr>
      </w:pPr>
      <w:r w:rsidRPr="00046FC9">
        <w:rPr>
          <w:rFonts w:ascii="Calibri" w:hAnsi="Calibri" w:cs="Calibri"/>
          <w:b/>
          <w:lang w:val="es-ES_tradnl"/>
        </w:rPr>
        <w:t xml:space="preserve">FASE I. Análisis de información y entrevistas a responsables de ejecución y seguimiento del </w:t>
      </w:r>
      <w:r w:rsidR="00695A6A" w:rsidRPr="00046FC9">
        <w:rPr>
          <w:rFonts w:ascii="Calibri" w:hAnsi="Calibri" w:cs="Calibri"/>
          <w:b/>
          <w:lang w:val="es-ES_tradnl"/>
        </w:rPr>
        <w:t>Programa</w:t>
      </w:r>
    </w:p>
    <w:p w14:paraId="22282A64" w14:textId="10AF8F94" w:rsidR="005B2372" w:rsidRPr="00046FC9" w:rsidRDefault="00935FA0" w:rsidP="00471B35">
      <w:pPr>
        <w:numPr>
          <w:ilvl w:val="0"/>
          <w:numId w:val="9"/>
        </w:numPr>
        <w:contextualSpacing/>
        <w:rPr>
          <w:rFonts w:ascii="Calibri" w:hAnsi="Calibri" w:cs="Calibri"/>
          <w:lang w:val="es-ES_tradnl"/>
        </w:rPr>
      </w:pPr>
      <w:r w:rsidRPr="00046FC9">
        <w:rPr>
          <w:rFonts w:ascii="Calibri" w:hAnsi="Calibri" w:cs="Calibri"/>
          <w:lang w:val="es-ES_tradnl"/>
        </w:rPr>
        <w:t xml:space="preserve">Taller de inicio con el </w:t>
      </w:r>
      <w:r w:rsidR="003B7802">
        <w:rPr>
          <w:rFonts w:ascii="Calibri" w:hAnsi="Calibri" w:cs="Calibri"/>
          <w:lang w:val="es-ES_tradnl"/>
        </w:rPr>
        <w:t>C</w:t>
      </w:r>
      <w:r w:rsidR="003B7802" w:rsidRPr="00046FC9">
        <w:rPr>
          <w:rFonts w:ascii="Calibri" w:hAnsi="Calibri" w:cs="Calibri"/>
          <w:lang w:val="es-ES_tradnl"/>
        </w:rPr>
        <w:t xml:space="preserve">omité </w:t>
      </w:r>
      <w:r w:rsidRPr="00046FC9">
        <w:rPr>
          <w:rFonts w:ascii="Calibri" w:hAnsi="Calibri" w:cs="Calibri"/>
          <w:lang w:val="es-ES_tradnl"/>
        </w:rPr>
        <w:t xml:space="preserve">de </w:t>
      </w:r>
      <w:r w:rsidR="003B7802">
        <w:rPr>
          <w:rFonts w:ascii="Calibri" w:hAnsi="Calibri" w:cs="Calibri"/>
          <w:lang w:val="es-ES_tradnl"/>
        </w:rPr>
        <w:t>S</w:t>
      </w:r>
      <w:r w:rsidR="003B7802" w:rsidRPr="00046FC9">
        <w:rPr>
          <w:rFonts w:ascii="Calibri" w:hAnsi="Calibri" w:cs="Calibri"/>
          <w:lang w:val="es-ES_tradnl"/>
        </w:rPr>
        <w:t xml:space="preserve">eguimiento </w:t>
      </w:r>
      <w:r w:rsidRPr="00046FC9">
        <w:rPr>
          <w:rFonts w:ascii="Calibri" w:hAnsi="Calibri" w:cs="Calibri"/>
          <w:lang w:val="es-ES_tradnl"/>
        </w:rPr>
        <w:t xml:space="preserve">de </w:t>
      </w:r>
      <w:r w:rsidR="005B2372" w:rsidRPr="00046FC9">
        <w:rPr>
          <w:rFonts w:ascii="Calibri" w:hAnsi="Calibri" w:cs="Calibri"/>
          <w:lang w:val="es-ES_tradnl"/>
        </w:rPr>
        <w:t xml:space="preserve">la evaluación (el </w:t>
      </w:r>
      <w:r w:rsidR="003B7802">
        <w:rPr>
          <w:rFonts w:ascii="Calibri" w:hAnsi="Calibri" w:cs="Calibri"/>
          <w:lang w:val="es-ES_tradnl"/>
        </w:rPr>
        <w:t>C</w:t>
      </w:r>
      <w:r w:rsidR="003B7802" w:rsidRPr="00046FC9">
        <w:rPr>
          <w:rFonts w:ascii="Calibri" w:hAnsi="Calibri" w:cs="Calibri"/>
          <w:lang w:val="es-ES_tradnl"/>
        </w:rPr>
        <w:t xml:space="preserve">omité </w:t>
      </w:r>
      <w:r w:rsidR="005B2372" w:rsidRPr="00046FC9">
        <w:rPr>
          <w:rFonts w:ascii="Calibri" w:hAnsi="Calibri" w:cs="Calibri"/>
          <w:lang w:val="es-ES_tradnl"/>
        </w:rPr>
        <w:t xml:space="preserve">de </w:t>
      </w:r>
      <w:r w:rsidR="003B7802">
        <w:rPr>
          <w:rFonts w:ascii="Calibri" w:hAnsi="Calibri" w:cs="Calibri"/>
          <w:lang w:val="es-ES_tradnl"/>
        </w:rPr>
        <w:t>S</w:t>
      </w:r>
      <w:r w:rsidR="003B7802" w:rsidRPr="00046FC9">
        <w:rPr>
          <w:rFonts w:ascii="Calibri" w:hAnsi="Calibri" w:cs="Calibri"/>
          <w:lang w:val="es-ES_tradnl"/>
        </w:rPr>
        <w:t xml:space="preserve">eguimiento </w:t>
      </w:r>
      <w:r w:rsidR="005B2372" w:rsidRPr="00046FC9">
        <w:rPr>
          <w:rFonts w:ascii="Calibri" w:hAnsi="Calibri" w:cs="Calibri"/>
          <w:lang w:val="es-ES_tradnl"/>
        </w:rPr>
        <w:t>se establece en el apartado 9).</w:t>
      </w:r>
    </w:p>
    <w:p w14:paraId="0471F902" w14:textId="6F7E0DD0" w:rsidR="001B0768" w:rsidRPr="00046FC9" w:rsidRDefault="001B0768" w:rsidP="00471B35">
      <w:pPr>
        <w:numPr>
          <w:ilvl w:val="0"/>
          <w:numId w:val="9"/>
        </w:numPr>
        <w:contextualSpacing/>
        <w:rPr>
          <w:rFonts w:ascii="Calibri" w:hAnsi="Calibri" w:cs="Calibri"/>
          <w:lang w:val="es-ES_tradnl"/>
        </w:rPr>
      </w:pPr>
      <w:r w:rsidRPr="00046FC9">
        <w:rPr>
          <w:rFonts w:ascii="Calibri" w:hAnsi="Calibri" w:cs="Calibri"/>
          <w:lang w:val="es-ES_tradnl"/>
        </w:rPr>
        <w:t xml:space="preserve">Análisis de documentación del </w:t>
      </w:r>
      <w:r w:rsidR="0022621E" w:rsidRPr="00046FC9">
        <w:rPr>
          <w:rFonts w:ascii="Calibri" w:hAnsi="Calibri" w:cs="Calibri"/>
          <w:lang w:val="es-ES_tradnl"/>
        </w:rPr>
        <w:t xml:space="preserve">Programa </w:t>
      </w:r>
      <w:r w:rsidRPr="00046FC9">
        <w:rPr>
          <w:rFonts w:ascii="Calibri" w:hAnsi="Calibri" w:cs="Calibri"/>
          <w:lang w:val="es-ES_tradnl"/>
        </w:rPr>
        <w:t xml:space="preserve">(ver apartado </w:t>
      </w:r>
      <w:r w:rsidRPr="00046FC9">
        <w:rPr>
          <w:rFonts w:ascii="Calibri" w:hAnsi="Calibri" w:cs="Calibri"/>
          <w:highlight w:val="yellow"/>
          <w:lang w:val="es-ES_tradnl"/>
        </w:rPr>
        <w:t>4.</w:t>
      </w:r>
      <w:r w:rsidR="00935FA0" w:rsidRPr="00046FC9">
        <w:rPr>
          <w:rFonts w:ascii="Calibri" w:hAnsi="Calibri" w:cs="Calibri"/>
          <w:highlight w:val="yellow"/>
          <w:lang w:val="es-ES_tradnl"/>
        </w:rPr>
        <w:t>2</w:t>
      </w:r>
      <w:r w:rsidRPr="00046FC9">
        <w:rPr>
          <w:rFonts w:ascii="Calibri" w:hAnsi="Calibri" w:cs="Calibri"/>
          <w:lang w:val="es-ES_tradnl"/>
        </w:rPr>
        <w:t>)</w:t>
      </w:r>
    </w:p>
    <w:p w14:paraId="454D4701" w14:textId="3A23D78A" w:rsidR="001B0768" w:rsidRPr="00046FC9" w:rsidRDefault="001B0768" w:rsidP="00471B35">
      <w:pPr>
        <w:numPr>
          <w:ilvl w:val="0"/>
          <w:numId w:val="9"/>
        </w:numPr>
        <w:contextualSpacing/>
        <w:rPr>
          <w:rFonts w:ascii="Calibri" w:hAnsi="Calibri" w:cs="Calibri"/>
          <w:lang w:val="es-ES_tradnl"/>
        </w:rPr>
      </w:pPr>
      <w:r w:rsidRPr="00046FC9">
        <w:rPr>
          <w:rFonts w:ascii="Calibri" w:hAnsi="Calibri" w:cs="Calibri"/>
          <w:lang w:val="es-ES_tradnl"/>
        </w:rPr>
        <w:t>Entrevista</w:t>
      </w:r>
      <w:r w:rsidR="00935FA0" w:rsidRPr="00046FC9">
        <w:rPr>
          <w:rFonts w:ascii="Calibri" w:hAnsi="Calibri" w:cs="Calibri"/>
          <w:lang w:val="es-ES_tradnl"/>
        </w:rPr>
        <w:t xml:space="preserve"> con </w:t>
      </w:r>
      <w:r w:rsidR="00F2052E" w:rsidRPr="00046FC9">
        <w:rPr>
          <w:rFonts w:ascii="Calibri" w:hAnsi="Calibri" w:cs="Calibri"/>
          <w:lang w:val="es-ES_tradnl"/>
        </w:rPr>
        <w:t>responsabl</w:t>
      </w:r>
      <w:r w:rsidR="00F2052E">
        <w:rPr>
          <w:rFonts w:ascii="Calibri" w:hAnsi="Calibri" w:cs="Calibri"/>
          <w:lang w:val="es-ES_tradnl"/>
        </w:rPr>
        <w:t>es</w:t>
      </w:r>
      <w:r w:rsidR="00F2052E" w:rsidRPr="00046FC9">
        <w:rPr>
          <w:rFonts w:ascii="Calibri" w:hAnsi="Calibri" w:cs="Calibri"/>
          <w:lang w:val="es-ES_tradnl"/>
        </w:rPr>
        <w:t xml:space="preserve"> </w:t>
      </w:r>
      <w:r w:rsidR="00935FA0" w:rsidRPr="00046FC9">
        <w:rPr>
          <w:rFonts w:ascii="Calibri" w:hAnsi="Calibri" w:cs="Calibri"/>
          <w:lang w:val="es-ES_tradnl"/>
        </w:rPr>
        <w:t xml:space="preserve">de instituciones (ver apartado </w:t>
      </w:r>
      <w:r w:rsidR="00935FA0" w:rsidRPr="00046FC9">
        <w:rPr>
          <w:rFonts w:ascii="Calibri" w:hAnsi="Calibri" w:cs="Calibri"/>
          <w:highlight w:val="yellow"/>
          <w:lang w:val="es-ES_tradnl"/>
        </w:rPr>
        <w:t>4.</w:t>
      </w:r>
      <w:r w:rsidR="005A37E5" w:rsidRPr="00046FC9">
        <w:rPr>
          <w:rFonts w:ascii="Calibri" w:hAnsi="Calibri" w:cs="Calibri"/>
          <w:lang w:val="es-ES_tradnl"/>
        </w:rPr>
        <w:t>4</w:t>
      </w:r>
      <w:r w:rsidR="00935FA0" w:rsidRPr="00046FC9">
        <w:rPr>
          <w:rFonts w:ascii="Calibri" w:hAnsi="Calibri" w:cs="Calibri"/>
          <w:lang w:val="es-ES_tradnl"/>
        </w:rPr>
        <w:t>)</w:t>
      </w:r>
      <w:r w:rsidRPr="00046FC9">
        <w:rPr>
          <w:rFonts w:ascii="Calibri" w:hAnsi="Calibri" w:cs="Calibri"/>
          <w:lang w:val="es-ES_tradnl"/>
        </w:rPr>
        <w:t>.</w:t>
      </w:r>
    </w:p>
    <w:p w14:paraId="140D5303" w14:textId="77777777" w:rsidR="005B2372" w:rsidRPr="00046FC9" w:rsidRDefault="005B2372" w:rsidP="00512AC0">
      <w:pPr>
        <w:ind w:left="720"/>
        <w:contextualSpacing/>
        <w:rPr>
          <w:rFonts w:ascii="Calibri" w:hAnsi="Calibri" w:cs="Calibri"/>
          <w:lang w:val="es-ES_tradnl"/>
        </w:rPr>
      </w:pPr>
    </w:p>
    <w:p w14:paraId="3E951607" w14:textId="77777777" w:rsidR="00FA68DC" w:rsidRPr="00046FC9" w:rsidRDefault="00FA68DC" w:rsidP="00471B35">
      <w:pPr>
        <w:pStyle w:val="ListParagraph"/>
        <w:numPr>
          <w:ilvl w:val="1"/>
          <w:numId w:val="2"/>
        </w:numPr>
        <w:contextualSpacing w:val="0"/>
        <w:rPr>
          <w:rFonts w:ascii="Calibri" w:hAnsi="Calibri" w:cs="Calibri"/>
          <w:b/>
          <w:lang w:val="es-ES_tradnl"/>
        </w:rPr>
      </w:pPr>
      <w:r w:rsidRPr="00046FC9">
        <w:rPr>
          <w:rFonts w:ascii="Calibri" w:hAnsi="Calibri" w:cs="Calibri"/>
          <w:b/>
          <w:lang w:val="es-ES_tradnl"/>
        </w:rPr>
        <w:t>FASE II. Trabajo de campo</w:t>
      </w:r>
    </w:p>
    <w:p w14:paraId="787AEC79" w14:textId="0C109A82" w:rsidR="00FA68DC" w:rsidRPr="00046FC9" w:rsidRDefault="00FA68DC" w:rsidP="00FA68DC">
      <w:pPr>
        <w:rPr>
          <w:rFonts w:ascii="Calibri" w:hAnsi="Calibri" w:cs="Calibri"/>
          <w:lang w:val="es-ES_tradnl"/>
        </w:rPr>
      </w:pPr>
      <w:r w:rsidRPr="00046FC9">
        <w:rPr>
          <w:rFonts w:ascii="Calibri" w:hAnsi="Calibri" w:cs="Calibri"/>
          <w:lang w:val="es-ES_tradnl"/>
        </w:rPr>
        <w:t xml:space="preserve">Durante el trabajo de campo el consultor o consultora </w:t>
      </w:r>
      <w:commentRangeStart w:id="14"/>
      <w:r w:rsidRPr="00046FC9">
        <w:rPr>
          <w:rFonts w:ascii="Calibri" w:hAnsi="Calibri" w:cs="Calibri"/>
          <w:highlight w:val="cyan"/>
          <w:lang w:val="es-ES_tradnl"/>
        </w:rPr>
        <w:t xml:space="preserve">visitará </w:t>
      </w:r>
      <w:r w:rsidR="00E36381" w:rsidRPr="00046FC9">
        <w:rPr>
          <w:rFonts w:ascii="Calibri" w:hAnsi="Calibri" w:cs="Calibri"/>
          <w:highlight w:val="cyan"/>
          <w:lang w:val="es-ES_tradnl"/>
        </w:rPr>
        <w:t>el conjunto</w:t>
      </w:r>
      <w:r w:rsidRPr="00046FC9">
        <w:rPr>
          <w:rFonts w:ascii="Calibri" w:hAnsi="Calibri" w:cs="Calibri"/>
          <w:highlight w:val="cyan"/>
          <w:lang w:val="es-ES_tradnl"/>
        </w:rPr>
        <w:t xml:space="preserve"> de los sistemas construidos</w:t>
      </w:r>
      <w:r w:rsidRPr="00046FC9">
        <w:rPr>
          <w:rFonts w:ascii="Calibri" w:hAnsi="Calibri" w:cs="Calibri"/>
          <w:lang w:val="es-ES_tradnl"/>
        </w:rPr>
        <w:t xml:space="preserve"> </w:t>
      </w:r>
      <w:commentRangeEnd w:id="14"/>
      <w:r w:rsidR="001D592C">
        <w:rPr>
          <w:rStyle w:val="CommentReference"/>
        </w:rPr>
        <w:commentReference w:id="14"/>
      </w:r>
      <w:r w:rsidRPr="00046FC9">
        <w:rPr>
          <w:rFonts w:ascii="Calibri" w:hAnsi="Calibri" w:cs="Calibri"/>
          <w:lang w:val="es-ES_tradnl"/>
        </w:rPr>
        <w:t xml:space="preserve">por el </w:t>
      </w:r>
      <w:r w:rsidR="00E36381" w:rsidRPr="00046FC9">
        <w:rPr>
          <w:rFonts w:ascii="Calibri" w:hAnsi="Calibri" w:cs="Calibri"/>
          <w:lang w:val="es-ES_tradnl"/>
        </w:rPr>
        <w:t>P</w:t>
      </w:r>
      <w:r w:rsidRPr="00046FC9">
        <w:rPr>
          <w:rFonts w:ascii="Calibri" w:hAnsi="Calibri" w:cs="Calibri"/>
          <w:lang w:val="es-ES_tradnl"/>
        </w:rPr>
        <w:t xml:space="preserve">rograma, entrevistará </w:t>
      </w:r>
      <w:r w:rsidR="00E155EA">
        <w:rPr>
          <w:rFonts w:ascii="Calibri" w:hAnsi="Calibri" w:cs="Calibri"/>
          <w:lang w:val="es-ES_tradnl"/>
        </w:rPr>
        <w:t xml:space="preserve">a </w:t>
      </w:r>
      <w:r w:rsidRPr="00046FC9">
        <w:rPr>
          <w:rFonts w:ascii="Calibri" w:hAnsi="Calibri" w:cs="Calibri"/>
          <w:lang w:val="es-ES_tradnl"/>
        </w:rPr>
        <w:t>los operadores (</w:t>
      </w:r>
      <w:r w:rsidR="00165EF2" w:rsidRPr="00046FC9">
        <w:rPr>
          <w:rFonts w:ascii="Calibri" w:hAnsi="Calibri" w:cs="Calibri"/>
          <w:lang w:val="es-ES_tradnl"/>
        </w:rPr>
        <w:t>Juntas y operadores urbanos</w:t>
      </w:r>
      <w:r w:rsidRPr="00046FC9">
        <w:rPr>
          <w:rFonts w:ascii="Calibri" w:hAnsi="Calibri" w:cs="Calibri"/>
          <w:lang w:val="es-ES_tradnl"/>
        </w:rPr>
        <w:t xml:space="preserve">), </w:t>
      </w:r>
      <w:commentRangeStart w:id="15"/>
      <w:r w:rsidR="00D636C9" w:rsidRPr="00046FC9">
        <w:rPr>
          <w:rFonts w:ascii="Calibri" w:hAnsi="Calibri" w:cs="Calibri"/>
          <w:lang w:val="es-ES_tradnl"/>
        </w:rPr>
        <w:t>realizará</w:t>
      </w:r>
      <w:r w:rsidRPr="00046FC9">
        <w:rPr>
          <w:rFonts w:ascii="Calibri" w:hAnsi="Calibri" w:cs="Calibri"/>
          <w:lang w:val="es-ES_tradnl"/>
        </w:rPr>
        <w:t xml:space="preserve"> grupos de discusión con los beneficiarios</w:t>
      </w:r>
      <w:commentRangeEnd w:id="15"/>
      <w:r w:rsidR="00B76E70">
        <w:rPr>
          <w:rStyle w:val="CommentReference"/>
        </w:rPr>
        <w:commentReference w:id="15"/>
      </w:r>
      <w:r w:rsidRPr="00046FC9">
        <w:rPr>
          <w:rFonts w:ascii="Calibri" w:hAnsi="Calibri" w:cs="Calibri"/>
          <w:lang w:val="es-ES_tradnl"/>
        </w:rPr>
        <w:t xml:space="preserve"> y realizará encuestas a una muestra representativa de hogares para obtener información primaria. </w:t>
      </w:r>
    </w:p>
    <w:p w14:paraId="1ECEC74F" w14:textId="3026ACF8" w:rsidR="00FA68DC" w:rsidRPr="00046FC9" w:rsidRDefault="00FA68DC" w:rsidP="00471B35">
      <w:pPr>
        <w:pStyle w:val="ListParagraph"/>
        <w:numPr>
          <w:ilvl w:val="2"/>
          <w:numId w:val="2"/>
        </w:numPr>
        <w:contextualSpacing w:val="0"/>
        <w:rPr>
          <w:rFonts w:ascii="Calibri" w:hAnsi="Calibri" w:cs="Calibri"/>
          <w:b/>
          <w:lang w:val="es-ES_tradnl"/>
        </w:rPr>
      </w:pPr>
      <w:bookmarkStart w:id="16" w:name="_Hlk97566356"/>
      <w:r w:rsidRPr="00046FC9">
        <w:rPr>
          <w:rFonts w:ascii="Calibri" w:hAnsi="Calibri" w:cs="Calibri"/>
          <w:b/>
          <w:lang w:val="es-ES_tradnl"/>
        </w:rPr>
        <w:t xml:space="preserve">Visita </w:t>
      </w:r>
      <w:r w:rsidR="00D636C9" w:rsidRPr="00046FC9">
        <w:rPr>
          <w:rFonts w:ascii="Calibri" w:hAnsi="Calibri" w:cs="Calibri"/>
          <w:b/>
          <w:lang w:val="es-ES_tradnl"/>
        </w:rPr>
        <w:t>a</w:t>
      </w:r>
      <w:r w:rsidRPr="00046FC9">
        <w:rPr>
          <w:rFonts w:ascii="Calibri" w:hAnsi="Calibri" w:cs="Calibri"/>
          <w:b/>
          <w:lang w:val="es-ES_tradnl"/>
        </w:rPr>
        <w:t xml:space="preserve"> comunidades beneficiarias </w:t>
      </w:r>
    </w:p>
    <w:p w14:paraId="7DC0E428" w14:textId="4AEC45BA" w:rsidR="00FA68DC" w:rsidRPr="00046FC9" w:rsidRDefault="00FA68DC" w:rsidP="00471B35">
      <w:pPr>
        <w:numPr>
          <w:ilvl w:val="0"/>
          <w:numId w:val="9"/>
        </w:numPr>
        <w:rPr>
          <w:rFonts w:ascii="Calibri" w:hAnsi="Calibri" w:cs="Calibri"/>
          <w:lang w:val="es-ES_tradnl"/>
        </w:rPr>
      </w:pPr>
      <w:r w:rsidRPr="00046FC9">
        <w:rPr>
          <w:rFonts w:ascii="Calibri" w:hAnsi="Calibri" w:cs="Calibri"/>
          <w:lang w:val="es-ES_tradnl"/>
        </w:rPr>
        <w:t>Inspección de sistemas de agua</w:t>
      </w:r>
      <w:r w:rsidR="00B50927" w:rsidRPr="00046FC9">
        <w:rPr>
          <w:rFonts w:ascii="Calibri" w:hAnsi="Calibri" w:cs="Calibri"/>
          <w:lang w:val="es-ES_tradnl"/>
        </w:rPr>
        <w:t xml:space="preserve"> y saneamiento</w:t>
      </w:r>
      <w:r w:rsidR="005B2372" w:rsidRPr="00046FC9">
        <w:rPr>
          <w:rFonts w:ascii="Calibri" w:hAnsi="Calibri" w:cs="Calibri"/>
          <w:lang w:val="es-ES_tradnl"/>
        </w:rPr>
        <w:t xml:space="preserve"> – 76 sistemas</w:t>
      </w:r>
      <w:r w:rsidR="00501DAB" w:rsidRPr="00046FC9">
        <w:rPr>
          <w:rFonts w:ascii="Calibri" w:hAnsi="Calibri" w:cs="Calibri"/>
          <w:lang w:val="es-ES_tradnl"/>
        </w:rPr>
        <w:t xml:space="preserve"> de agua rurales y 6 sistemas de pequeñas ciudades</w:t>
      </w:r>
      <w:r w:rsidR="00B50927" w:rsidRPr="00046FC9">
        <w:rPr>
          <w:rFonts w:ascii="Calibri" w:hAnsi="Calibri" w:cs="Calibri"/>
          <w:lang w:val="es-ES_tradnl"/>
        </w:rPr>
        <w:t xml:space="preserve"> (</w:t>
      </w:r>
      <w:commentRangeStart w:id="17"/>
      <w:r w:rsidR="008C7C25" w:rsidRPr="00046FC9">
        <w:rPr>
          <w:rFonts w:ascii="Calibri" w:hAnsi="Calibri" w:cs="Calibri"/>
          <w:lang w:val="es-ES_tradnl"/>
        </w:rPr>
        <w:t>5</w:t>
      </w:r>
      <w:r w:rsidR="00B50927" w:rsidRPr="00046FC9">
        <w:rPr>
          <w:rFonts w:ascii="Calibri" w:hAnsi="Calibri" w:cs="Calibri"/>
          <w:lang w:val="es-ES_tradnl"/>
        </w:rPr>
        <w:t xml:space="preserve"> de saneamiento </w:t>
      </w:r>
      <w:commentRangeEnd w:id="17"/>
      <w:r w:rsidR="00C16FD8">
        <w:rPr>
          <w:rStyle w:val="CommentReference"/>
        </w:rPr>
        <w:commentReference w:id="17"/>
      </w:r>
      <w:r w:rsidR="00B50927" w:rsidRPr="00046FC9">
        <w:rPr>
          <w:rFonts w:ascii="Calibri" w:hAnsi="Calibri" w:cs="Calibri"/>
          <w:lang w:val="es-ES_tradnl"/>
        </w:rPr>
        <w:t>+ 1 desaladora)</w:t>
      </w:r>
    </w:p>
    <w:p w14:paraId="6BFDD727" w14:textId="5EE899BB" w:rsidR="00FA68DC" w:rsidRPr="00046FC9" w:rsidRDefault="00FA68DC" w:rsidP="00471B35">
      <w:pPr>
        <w:numPr>
          <w:ilvl w:val="1"/>
          <w:numId w:val="9"/>
        </w:numPr>
        <w:rPr>
          <w:rFonts w:ascii="Calibri" w:hAnsi="Calibri" w:cs="Calibri"/>
          <w:lang w:val="es-ES_tradnl"/>
        </w:rPr>
      </w:pPr>
      <w:r w:rsidRPr="00046FC9">
        <w:rPr>
          <w:rFonts w:ascii="Calibri" w:hAnsi="Calibri" w:cs="Calibri"/>
          <w:lang w:val="es-ES_tradnl"/>
        </w:rPr>
        <w:t xml:space="preserve">Ver aspectos a evaluar en sección </w:t>
      </w:r>
      <w:r w:rsidR="00501DAB" w:rsidRPr="00046FC9">
        <w:rPr>
          <w:rFonts w:ascii="Calibri" w:hAnsi="Calibri" w:cs="Calibri"/>
          <w:highlight w:val="yellow"/>
          <w:lang w:val="es-ES_tradnl"/>
        </w:rPr>
        <w:t>2</w:t>
      </w:r>
      <w:r w:rsidRPr="00046FC9">
        <w:rPr>
          <w:rFonts w:ascii="Calibri" w:hAnsi="Calibri" w:cs="Calibri"/>
          <w:highlight w:val="yellow"/>
          <w:lang w:val="es-ES_tradnl"/>
        </w:rPr>
        <w:t>.1.</w:t>
      </w:r>
      <w:r w:rsidR="00501DAB" w:rsidRPr="00046FC9">
        <w:rPr>
          <w:rFonts w:ascii="Calibri" w:hAnsi="Calibri" w:cs="Calibri"/>
          <w:lang w:val="es-ES_tradnl"/>
        </w:rPr>
        <w:t xml:space="preserve"> </w:t>
      </w:r>
      <w:r w:rsidR="00ED508F" w:rsidRPr="00046FC9">
        <w:rPr>
          <w:rFonts w:ascii="Calibri" w:hAnsi="Calibri" w:cs="Calibri"/>
          <w:lang w:val="es-ES_tradnl"/>
        </w:rPr>
        <w:t xml:space="preserve">y </w:t>
      </w:r>
      <w:r w:rsidR="00ED508F" w:rsidRPr="00046FC9">
        <w:rPr>
          <w:rFonts w:ascii="Calibri" w:hAnsi="Calibri" w:cs="Calibri"/>
          <w:highlight w:val="yellow"/>
          <w:lang w:val="es-ES_tradnl"/>
        </w:rPr>
        <w:t>2.4</w:t>
      </w:r>
      <w:r w:rsidR="00ED508F" w:rsidRPr="00046FC9">
        <w:rPr>
          <w:rFonts w:ascii="Calibri" w:hAnsi="Calibri" w:cs="Calibri"/>
          <w:lang w:val="es-ES_tradnl"/>
        </w:rPr>
        <w:t xml:space="preserve"> </w:t>
      </w:r>
      <w:r w:rsidR="00501DAB" w:rsidRPr="00046FC9">
        <w:rPr>
          <w:rFonts w:ascii="Calibri" w:hAnsi="Calibri" w:cs="Calibri"/>
          <w:lang w:val="es-ES_tradnl"/>
        </w:rPr>
        <w:t xml:space="preserve">de Anexo </w:t>
      </w:r>
      <w:r w:rsidR="00C31C54">
        <w:rPr>
          <w:rFonts w:ascii="Calibri" w:hAnsi="Calibri" w:cs="Calibri"/>
          <w:lang w:val="es-ES_tradnl"/>
        </w:rPr>
        <w:t>2</w:t>
      </w:r>
      <w:r w:rsidR="00C31C54" w:rsidRPr="00046FC9">
        <w:rPr>
          <w:rFonts w:ascii="Calibri" w:hAnsi="Calibri" w:cs="Calibri"/>
          <w:lang w:val="es-ES_tradnl"/>
        </w:rPr>
        <w:t xml:space="preserve"> </w:t>
      </w:r>
    </w:p>
    <w:p w14:paraId="0433E07E" w14:textId="721C7A49" w:rsidR="00FA68DC" w:rsidRPr="00046FC9" w:rsidRDefault="00FA68DC" w:rsidP="00471B35">
      <w:pPr>
        <w:pStyle w:val="ListParagraph"/>
        <w:numPr>
          <w:ilvl w:val="1"/>
          <w:numId w:val="9"/>
        </w:numPr>
        <w:rPr>
          <w:rFonts w:ascii="Calibri" w:hAnsi="Calibri" w:cs="Calibri"/>
          <w:lang w:val="es-ES_tradnl"/>
        </w:rPr>
      </w:pPr>
      <w:r w:rsidRPr="00046FC9">
        <w:rPr>
          <w:rFonts w:ascii="Calibri" w:hAnsi="Calibri" w:cs="Calibri"/>
          <w:lang w:val="es-ES_tradnl"/>
        </w:rPr>
        <w:t>Re</w:t>
      </w:r>
      <w:r w:rsidR="00B36B91">
        <w:rPr>
          <w:rFonts w:ascii="Calibri" w:hAnsi="Calibri" w:cs="Calibri"/>
          <w:lang w:val="es-ES_tradnl"/>
        </w:rPr>
        <w:t xml:space="preserve">levamiento fotográfico del estado operativo </w:t>
      </w:r>
      <w:r w:rsidR="00C31C54">
        <w:rPr>
          <w:rFonts w:ascii="Calibri" w:hAnsi="Calibri" w:cs="Calibri"/>
          <w:lang w:val="es-ES_tradnl"/>
        </w:rPr>
        <w:t xml:space="preserve">de </w:t>
      </w:r>
      <w:r w:rsidRPr="00046FC9">
        <w:rPr>
          <w:rFonts w:ascii="Calibri" w:hAnsi="Calibri" w:cs="Calibri"/>
          <w:lang w:val="es-ES_tradnl"/>
        </w:rPr>
        <w:t>cada sistema, dando la información de fecha y localidad</w:t>
      </w:r>
      <w:r w:rsidR="00E33F0D" w:rsidRPr="00046FC9">
        <w:rPr>
          <w:rFonts w:ascii="Calibri" w:hAnsi="Calibri" w:cs="Calibri"/>
          <w:lang w:val="es-ES_tradnl"/>
        </w:rPr>
        <w:t>.</w:t>
      </w:r>
    </w:p>
    <w:p w14:paraId="0B1CB252" w14:textId="4B590E68" w:rsidR="00E33F0D" w:rsidRPr="00046FC9" w:rsidRDefault="00E33F0D" w:rsidP="00471B35">
      <w:pPr>
        <w:numPr>
          <w:ilvl w:val="0"/>
          <w:numId w:val="9"/>
        </w:numPr>
        <w:rPr>
          <w:rFonts w:ascii="Calibri" w:hAnsi="Calibri" w:cs="Calibri"/>
          <w:lang w:val="es-ES_tradnl"/>
        </w:rPr>
      </w:pPr>
      <w:r w:rsidRPr="00046FC9">
        <w:rPr>
          <w:rFonts w:ascii="Calibri" w:hAnsi="Calibri" w:cs="Calibri"/>
          <w:lang w:val="es-ES_tradnl"/>
        </w:rPr>
        <w:t>Inspección en escuelas</w:t>
      </w:r>
      <w:r w:rsidR="00501DAB" w:rsidRPr="00046FC9">
        <w:rPr>
          <w:rFonts w:ascii="Calibri" w:hAnsi="Calibri" w:cs="Calibri"/>
          <w:lang w:val="es-ES_tradnl"/>
        </w:rPr>
        <w:t xml:space="preserve"> – visita de las 85 escuelas donde se construyeron los módulos sanitarios. </w:t>
      </w:r>
      <w:r w:rsidRPr="00046FC9">
        <w:rPr>
          <w:rFonts w:ascii="Calibri" w:hAnsi="Calibri" w:cs="Calibri"/>
          <w:lang w:val="es-ES_tradnl"/>
        </w:rPr>
        <w:t xml:space="preserve"> </w:t>
      </w:r>
    </w:p>
    <w:p w14:paraId="66F1A936" w14:textId="498C2919" w:rsidR="00E33F0D" w:rsidRPr="00046FC9" w:rsidRDefault="00E33F0D" w:rsidP="00471B35">
      <w:pPr>
        <w:numPr>
          <w:ilvl w:val="1"/>
          <w:numId w:val="9"/>
        </w:numPr>
        <w:rPr>
          <w:rFonts w:ascii="Calibri" w:hAnsi="Calibri" w:cs="Calibri"/>
          <w:lang w:val="es-ES_tradnl"/>
        </w:rPr>
      </w:pPr>
      <w:r w:rsidRPr="00046FC9">
        <w:rPr>
          <w:rFonts w:ascii="Calibri" w:hAnsi="Calibri" w:cs="Calibri"/>
          <w:lang w:val="es-ES_tradnl"/>
        </w:rPr>
        <w:t xml:space="preserve">Ver aspectos a evaluar en sección </w:t>
      </w:r>
      <w:r w:rsidR="00501DAB" w:rsidRPr="00046FC9">
        <w:rPr>
          <w:rFonts w:ascii="Calibri" w:hAnsi="Calibri" w:cs="Calibri"/>
          <w:highlight w:val="yellow"/>
          <w:lang w:val="es-ES_tradnl"/>
        </w:rPr>
        <w:t>2</w:t>
      </w:r>
      <w:r w:rsidRPr="00046FC9">
        <w:rPr>
          <w:rFonts w:ascii="Calibri" w:hAnsi="Calibri" w:cs="Calibri"/>
          <w:highlight w:val="yellow"/>
          <w:lang w:val="es-ES_tradnl"/>
        </w:rPr>
        <w:t>.2.</w:t>
      </w:r>
      <w:r w:rsidRPr="00046FC9">
        <w:rPr>
          <w:rFonts w:ascii="Calibri" w:hAnsi="Calibri" w:cs="Calibri"/>
          <w:lang w:val="es-ES_tradnl"/>
        </w:rPr>
        <w:t xml:space="preserve"> </w:t>
      </w:r>
      <w:r w:rsidR="00ED508F" w:rsidRPr="00046FC9">
        <w:rPr>
          <w:rFonts w:ascii="Calibri" w:hAnsi="Calibri" w:cs="Calibri"/>
          <w:lang w:val="es-ES_tradnl"/>
        </w:rPr>
        <w:t xml:space="preserve">de Anexo </w:t>
      </w:r>
      <w:r w:rsidR="00C31C54">
        <w:rPr>
          <w:rFonts w:ascii="Calibri" w:hAnsi="Calibri" w:cs="Calibri"/>
          <w:lang w:val="es-ES_tradnl"/>
        </w:rPr>
        <w:t>2</w:t>
      </w:r>
    </w:p>
    <w:p w14:paraId="5FF56A03" w14:textId="352FEE65" w:rsidR="00E33F0D" w:rsidRPr="00046FC9" w:rsidRDefault="000C75E3" w:rsidP="00471B35">
      <w:pPr>
        <w:pStyle w:val="ListParagraph"/>
        <w:numPr>
          <w:ilvl w:val="1"/>
          <w:numId w:val="9"/>
        </w:numPr>
        <w:rPr>
          <w:rFonts w:ascii="Calibri" w:hAnsi="Calibri" w:cs="Calibri"/>
          <w:lang w:val="es-ES_tradnl"/>
        </w:rPr>
      </w:pPr>
      <w:r>
        <w:rPr>
          <w:rFonts w:ascii="Calibri" w:hAnsi="Calibri" w:cs="Calibri"/>
          <w:lang w:val="es-ES_tradnl"/>
        </w:rPr>
        <w:t>Relevamiento topográfico</w:t>
      </w:r>
      <w:r w:rsidR="00E33F0D" w:rsidRPr="00046FC9">
        <w:rPr>
          <w:rFonts w:ascii="Calibri" w:hAnsi="Calibri" w:cs="Calibri"/>
          <w:lang w:val="es-ES_tradnl"/>
        </w:rPr>
        <w:t xml:space="preserve"> las instalaciones hidrosanitarias en cada escuela, dando la información de fecha y localidad.</w:t>
      </w:r>
    </w:p>
    <w:p w14:paraId="5537F5D9" w14:textId="0AD955C3" w:rsidR="00FA68DC" w:rsidRPr="00046FC9" w:rsidRDefault="00FA68DC" w:rsidP="00471B35">
      <w:pPr>
        <w:numPr>
          <w:ilvl w:val="0"/>
          <w:numId w:val="9"/>
        </w:numPr>
        <w:rPr>
          <w:rFonts w:ascii="Calibri" w:hAnsi="Calibri" w:cs="Calibri"/>
          <w:lang w:val="es-ES_tradnl"/>
        </w:rPr>
      </w:pPr>
      <w:r w:rsidRPr="00046FC9">
        <w:rPr>
          <w:rFonts w:ascii="Calibri" w:hAnsi="Calibri" w:cs="Calibri"/>
          <w:lang w:val="es-ES_tradnl"/>
        </w:rPr>
        <w:t xml:space="preserve">Registro de indicadores de servicio. Ver sección </w:t>
      </w:r>
      <w:r w:rsidR="00ED508F" w:rsidRPr="00046FC9">
        <w:rPr>
          <w:rFonts w:ascii="Calibri" w:hAnsi="Calibri" w:cs="Calibri"/>
          <w:highlight w:val="yellow"/>
          <w:lang w:val="es-ES_tradnl"/>
        </w:rPr>
        <w:t>2</w:t>
      </w:r>
      <w:r w:rsidRPr="00046FC9">
        <w:rPr>
          <w:rFonts w:ascii="Calibri" w:hAnsi="Calibri" w:cs="Calibri"/>
          <w:highlight w:val="yellow"/>
          <w:lang w:val="es-ES_tradnl"/>
        </w:rPr>
        <w:t>.</w:t>
      </w:r>
      <w:r w:rsidR="00E33F0D" w:rsidRPr="00046FC9">
        <w:rPr>
          <w:rFonts w:ascii="Calibri" w:hAnsi="Calibri" w:cs="Calibri"/>
          <w:highlight w:val="yellow"/>
          <w:lang w:val="es-ES_tradnl"/>
        </w:rPr>
        <w:t>3</w:t>
      </w:r>
      <w:r w:rsidR="00ED508F" w:rsidRPr="00046FC9">
        <w:rPr>
          <w:rFonts w:ascii="Calibri" w:hAnsi="Calibri" w:cs="Calibri"/>
          <w:lang w:val="es-ES_tradnl"/>
        </w:rPr>
        <w:t xml:space="preserve"> y </w:t>
      </w:r>
      <w:r w:rsidR="00ED508F" w:rsidRPr="00046FC9">
        <w:rPr>
          <w:rFonts w:ascii="Calibri" w:hAnsi="Calibri" w:cs="Calibri"/>
          <w:highlight w:val="yellow"/>
          <w:lang w:val="es-ES_tradnl"/>
        </w:rPr>
        <w:t>2.4.</w:t>
      </w:r>
      <w:r w:rsidR="00ED508F" w:rsidRPr="00046FC9">
        <w:rPr>
          <w:rFonts w:ascii="Calibri" w:hAnsi="Calibri" w:cs="Calibri"/>
          <w:lang w:val="es-ES_tradnl"/>
        </w:rPr>
        <w:t xml:space="preserve"> de Anexo </w:t>
      </w:r>
      <w:r w:rsidR="00070734">
        <w:rPr>
          <w:rFonts w:ascii="Calibri" w:hAnsi="Calibri" w:cs="Calibri"/>
          <w:lang w:val="es-ES_tradnl"/>
        </w:rPr>
        <w:t>2</w:t>
      </w:r>
    </w:p>
    <w:p w14:paraId="5EDF68E3" w14:textId="74B24646" w:rsidR="00FA68DC" w:rsidRPr="00046FC9" w:rsidRDefault="00FA68DC" w:rsidP="00471B35">
      <w:pPr>
        <w:numPr>
          <w:ilvl w:val="0"/>
          <w:numId w:val="9"/>
        </w:numPr>
        <w:rPr>
          <w:rFonts w:ascii="Calibri" w:hAnsi="Calibri" w:cs="Calibri"/>
          <w:lang w:val="es-ES_tradnl"/>
        </w:rPr>
      </w:pPr>
      <w:r w:rsidRPr="00046FC9">
        <w:rPr>
          <w:rFonts w:ascii="Calibri" w:hAnsi="Calibri" w:cs="Calibri"/>
          <w:lang w:val="es-ES_tradnl"/>
        </w:rPr>
        <w:t>Encuesta al prestador</w:t>
      </w:r>
      <w:r w:rsidR="00ED508F" w:rsidRPr="00046FC9">
        <w:rPr>
          <w:rFonts w:ascii="Calibri" w:hAnsi="Calibri" w:cs="Calibri"/>
          <w:lang w:val="es-ES_tradnl"/>
        </w:rPr>
        <w:t xml:space="preserve"> – 80 Juntas y 6 operadores urbanos.</w:t>
      </w:r>
    </w:p>
    <w:p w14:paraId="3BC7AB40" w14:textId="4EBBCEBD" w:rsidR="00FA68DC" w:rsidRPr="00046FC9" w:rsidRDefault="00FA68DC" w:rsidP="00471B35">
      <w:pPr>
        <w:numPr>
          <w:ilvl w:val="1"/>
          <w:numId w:val="9"/>
        </w:numPr>
        <w:rPr>
          <w:rFonts w:ascii="Calibri" w:hAnsi="Calibri" w:cs="Calibri"/>
          <w:lang w:val="es-ES_tradnl"/>
        </w:rPr>
      </w:pPr>
      <w:r w:rsidRPr="00046FC9">
        <w:rPr>
          <w:rFonts w:ascii="Calibri" w:hAnsi="Calibri" w:cs="Calibri"/>
          <w:lang w:val="es-ES_tradnl"/>
        </w:rPr>
        <w:t>Ver secci</w:t>
      </w:r>
      <w:r w:rsidR="00D636C9" w:rsidRPr="00046FC9">
        <w:rPr>
          <w:rFonts w:ascii="Calibri" w:hAnsi="Calibri" w:cs="Calibri"/>
          <w:lang w:val="es-ES_tradnl"/>
        </w:rPr>
        <w:t>o</w:t>
      </w:r>
      <w:r w:rsidRPr="00046FC9">
        <w:rPr>
          <w:rFonts w:ascii="Calibri" w:hAnsi="Calibri" w:cs="Calibri"/>
          <w:lang w:val="es-ES_tradnl"/>
        </w:rPr>
        <w:t>n</w:t>
      </w:r>
      <w:r w:rsidR="00D636C9" w:rsidRPr="00046FC9">
        <w:rPr>
          <w:rFonts w:ascii="Calibri" w:hAnsi="Calibri" w:cs="Calibri"/>
          <w:lang w:val="es-ES_tradnl"/>
        </w:rPr>
        <w:t>es</w:t>
      </w:r>
      <w:r w:rsidRPr="00046FC9">
        <w:rPr>
          <w:rFonts w:ascii="Calibri" w:hAnsi="Calibri" w:cs="Calibri"/>
          <w:lang w:val="es-ES_tradnl"/>
        </w:rPr>
        <w:t xml:space="preserve"> </w:t>
      </w:r>
      <w:r w:rsidR="00ED508F" w:rsidRPr="00046FC9">
        <w:rPr>
          <w:rFonts w:ascii="Calibri" w:hAnsi="Calibri" w:cs="Calibri"/>
          <w:highlight w:val="yellow"/>
          <w:lang w:val="es-ES_tradnl"/>
        </w:rPr>
        <w:t>2</w:t>
      </w:r>
      <w:r w:rsidRPr="00046FC9">
        <w:rPr>
          <w:rFonts w:ascii="Calibri" w:hAnsi="Calibri" w:cs="Calibri"/>
          <w:highlight w:val="yellow"/>
          <w:lang w:val="es-ES_tradnl"/>
        </w:rPr>
        <w:t>.</w:t>
      </w:r>
      <w:r w:rsidR="00E33F0D" w:rsidRPr="00046FC9">
        <w:rPr>
          <w:rFonts w:ascii="Calibri" w:hAnsi="Calibri" w:cs="Calibri"/>
          <w:highlight w:val="yellow"/>
          <w:lang w:val="es-ES_tradnl"/>
        </w:rPr>
        <w:t>3</w:t>
      </w:r>
      <w:r w:rsidR="00D636C9" w:rsidRPr="00046FC9">
        <w:rPr>
          <w:rFonts w:ascii="Calibri" w:hAnsi="Calibri" w:cs="Calibri"/>
          <w:highlight w:val="yellow"/>
          <w:lang w:val="es-ES_tradnl"/>
        </w:rPr>
        <w:t xml:space="preserve"> y </w:t>
      </w:r>
      <w:r w:rsidR="00ED508F" w:rsidRPr="00046FC9">
        <w:rPr>
          <w:rFonts w:ascii="Calibri" w:hAnsi="Calibri" w:cs="Calibri"/>
          <w:highlight w:val="yellow"/>
          <w:lang w:val="es-ES_tradnl"/>
        </w:rPr>
        <w:t>2</w:t>
      </w:r>
      <w:r w:rsidR="00D636C9" w:rsidRPr="00046FC9">
        <w:rPr>
          <w:rFonts w:ascii="Calibri" w:hAnsi="Calibri" w:cs="Calibri"/>
          <w:highlight w:val="yellow"/>
          <w:lang w:val="es-ES_tradnl"/>
        </w:rPr>
        <w:t>.4.</w:t>
      </w:r>
      <w:r w:rsidR="00ED508F" w:rsidRPr="00046FC9">
        <w:rPr>
          <w:rFonts w:ascii="Calibri" w:hAnsi="Calibri" w:cs="Calibri"/>
          <w:lang w:val="es-ES_tradnl"/>
        </w:rPr>
        <w:t xml:space="preserve"> de Anexo </w:t>
      </w:r>
      <w:r w:rsidR="00070734">
        <w:rPr>
          <w:rFonts w:ascii="Calibri" w:hAnsi="Calibri" w:cs="Calibri"/>
          <w:lang w:val="es-ES_tradnl"/>
        </w:rPr>
        <w:t>2</w:t>
      </w:r>
    </w:p>
    <w:p w14:paraId="76018778" w14:textId="1F7AAEC3" w:rsidR="00FA68DC" w:rsidRPr="00046FC9" w:rsidRDefault="00FA68DC" w:rsidP="00471B35">
      <w:pPr>
        <w:numPr>
          <w:ilvl w:val="1"/>
          <w:numId w:val="9"/>
        </w:numPr>
        <w:rPr>
          <w:rFonts w:ascii="Calibri" w:hAnsi="Calibri" w:cs="Calibri"/>
          <w:lang w:val="es-ES_tradnl"/>
        </w:rPr>
      </w:pPr>
      <w:r w:rsidRPr="00046FC9">
        <w:rPr>
          <w:rFonts w:ascii="Calibri" w:hAnsi="Calibri" w:cs="Calibri"/>
          <w:lang w:val="es-ES_tradnl"/>
        </w:rPr>
        <w:t xml:space="preserve">Grabación en video del testimonio de al menos </w:t>
      </w:r>
      <w:r w:rsidR="00E33F0D" w:rsidRPr="00046FC9">
        <w:rPr>
          <w:rFonts w:ascii="Calibri" w:hAnsi="Calibri" w:cs="Calibri"/>
          <w:lang w:val="es-ES_tradnl"/>
        </w:rPr>
        <w:t>5</w:t>
      </w:r>
      <w:r w:rsidRPr="00046FC9">
        <w:rPr>
          <w:rFonts w:ascii="Calibri" w:hAnsi="Calibri" w:cs="Calibri"/>
          <w:lang w:val="es-ES_tradnl"/>
        </w:rPr>
        <w:t xml:space="preserve"> </w:t>
      </w:r>
      <w:r w:rsidR="00D636C9" w:rsidRPr="00046FC9">
        <w:rPr>
          <w:rFonts w:ascii="Calibri" w:hAnsi="Calibri" w:cs="Calibri"/>
          <w:lang w:val="es-ES_tradnl"/>
        </w:rPr>
        <w:t>Juntas</w:t>
      </w:r>
      <w:r w:rsidRPr="00046FC9">
        <w:rPr>
          <w:rFonts w:ascii="Calibri" w:hAnsi="Calibri" w:cs="Calibri"/>
          <w:lang w:val="es-ES_tradnl"/>
        </w:rPr>
        <w:t xml:space="preserve"> </w:t>
      </w:r>
      <w:r w:rsidR="00D636C9" w:rsidRPr="00046FC9">
        <w:rPr>
          <w:rFonts w:ascii="Calibri" w:hAnsi="Calibri" w:cs="Calibri"/>
          <w:lang w:val="es-ES_tradnl"/>
        </w:rPr>
        <w:t xml:space="preserve">y 1 operador urbano </w:t>
      </w:r>
      <w:r w:rsidRPr="00046FC9">
        <w:rPr>
          <w:rFonts w:ascii="Calibri" w:hAnsi="Calibri" w:cs="Calibri"/>
          <w:lang w:val="es-ES_tradnl"/>
        </w:rPr>
        <w:t xml:space="preserve">explicando </w:t>
      </w:r>
      <w:r w:rsidR="00D636C9" w:rsidRPr="00046FC9">
        <w:rPr>
          <w:rFonts w:ascii="Calibri" w:hAnsi="Calibri" w:cs="Calibri"/>
          <w:lang w:val="es-ES_tradnl"/>
        </w:rPr>
        <w:t>cómo</w:t>
      </w:r>
      <w:r w:rsidRPr="00046FC9">
        <w:rPr>
          <w:rFonts w:ascii="Calibri" w:hAnsi="Calibri" w:cs="Calibri"/>
          <w:lang w:val="es-ES_tradnl"/>
        </w:rPr>
        <w:t xml:space="preserve"> el Programa ha supuesto una mejora para la comunidad.</w:t>
      </w:r>
      <w:r w:rsidR="00D636C9" w:rsidRPr="00046FC9">
        <w:rPr>
          <w:rFonts w:ascii="Calibri" w:hAnsi="Calibri" w:cs="Calibri"/>
          <w:lang w:val="es-ES_tradnl"/>
        </w:rPr>
        <w:t xml:space="preserve"> Uno de los testimonios será en uno de los sistemas con bombeo solar y se mencionaran las ventajas de esta solución.</w:t>
      </w:r>
    </w:p>
    <w:p w14:paraId="33B702E7" w14:textId="1279F771" w:rsidR="00FA68DC" w:rsidRPr="00046FC9" w:rsidRDefault="00FA68DC" w:rsidP="00471B35">
      <w:pPr>
        <w:numPr>
          <w:ilvl w:val="0"/>
          <w:numId w:val="9"/>
        </w:numPr>
        <w:rPr>
          <w:rFonts w:ascii="Calibri" w:hAnsi="Calibri" w:cs="Calibri"/>
          <w:lang w:val="es-ES_tradnl"/>
        </w:rPr>
      </w:pPr>
      <w:r w:rsidRPr="00046FC9">
        <w:rPr>
          <w:rFonts w:ascii="Calibri" w:hAnsi="Calibri" w:cs="Calibri"/>
          <w:lang w:val="es-ES_tradnl"/>
        </w:rPr>
        <w:lastRenderedPageBreak/>
        <w:t xml:space="preserve">Dinámicas de grupo con población beneficiaria. </w:t>
      </w:r>
      <w:r w:rsidR="00ED508F" w:rsidRPr="00046FC9">
        <w:rPr>
          <w:rFonts w:ascii="Calibri" w:hAnsi="Calibri" w:cs="Calibri"/>
          <w:lang w:val="es-ES_tradnl"/>
        </w:rPr>
        <w:t xml:space="preserve">Realizar dinámica de grupo en al menos una muestra de </w:t>
      </w:r>
      <w:r w:rsidR="007F5950" w:rsidRPr="00046FC9">
        <w:rPr>
          <w:rFonts w:ascii="Calibri" w:hAnsi="Calibri" w:cs="Calibri"/>
          <w:lang w:val="es-ES_tradnl"/>
        </w:rPr>
        <w:t xml:space="preserve">64 </w:t>
      </w:r>
      <w:r w:rsidR="00ED508F" w:rsidRPr="00046FC9">
        <w:rPr>
          <w:rFonts w:ascii="Calibri" w:hAnsi="Calibri" w:cs="Calibri"/>
          <w:lang w:val="es-ES_tradnl"/>
        </w:rPr>
        <w:t>comunidades</w:t>
      </w:r>
      <w:r w:rsidR="007F5950" w:rsidRPr="00046FC9">
        <w:rPr>
          <w:rFonts w:ascii="Calibri" w:hAnsi="Calibri" w:cs="Calibri"/>
          <w:lang w:val="es-ES_tradnl"/>
        </w:rPr>
        <w:t xml:space="preserve"> rurales</w:t>
      </w:r>
      <w:r w:rsidR="003D22AF" w:rsidRPr="00046FC9">
        <w:rPr>
          <w:rFonts w:ascii="Calibri" w:hAnsi="Calibri" w:cs="Calibri"/>
          <w:lang w:val="es-ES_tradnl"/>
        </w:rPr>
        <w:t xml:space="preserve">. </w:t>
      </w:r>
      <w:r w:rsidRPr="00046FC9">
        <w:rPr>
          <w:rFonts w:ascii="Calibri" w:hAnsi="Calibri" w:cs="Calibri"/>
          <w:lang w:val="es-ES_tradnl"/>
        </w:rPr>
        <w:t xml:space="preserve">Ver sección </w:t>
      </w:r>
      <w:r w:rsidR="00ED508F" w:rsidRPr="00046FC9">
        <w:rPr>
          <w:rFonts w:ascii="Calibri" w:hAnsi="Calibri" w:cs="Calibri"/>
          <w:highlight w:val="yellow"/>
          <w:lang w:val="es-ES_tradnl"/>
        </w:rPr>
        <w:t>2</w:t>
      </w:r>
      <w:r w:rsidRPr="00046FC9">
        <w:rPr>
          <w:rFonts w:ascii="Calibri" w:hAnsi="Calibri" w:cs="Calibri"/>
          <w:highlight w:val="yellow"/>
          <w:lang w:val="es-ES_tradnl"/>
        </w:rPr>
        <w:t>.</w:t>
      </w:r>
      <w:r w:rsidR="00E33F0D" w:rsidRPr="00046FC9">
        <w:rPr>
          <w:rFonts w:ascii="Calibri" w:hAnsi="Calibri" w:cs="Calibri"/>
          <w:highlight w:val="yellow"/>
          <w:lang w:val="es-ES_tradnl"/>
        </w:rPr>
        <w:t>5</w:t>
      </w:r>
      <w:r w:rsidRPr="00046FC9">
        <w:rPr>
          <w:rFonts w:ascii="Calibri" w:hAnsi="Calibri" w:cs="Calibri"/>
          <w:highlight w:val="yellow"/>
          <w:lang w:val="es-ES_tradnl"/>
        </w:rPr>
        <w:t>.</w:t>
      </w:r>
      <w:r w:rsidR="00ED508F" w:rsidRPr="00046FC9">
        <w:rPr>
          <w:rFonts w:ascii="Calibri" w:hAnsi="Calibri" w:cs="Calibri"/>
          <w:lang w:val="es-ES_tradnl"/>
        </w:rPr>
        <w:t xml:space="preserve"> de anexo 1.</w:t>
      </w:r>
    </w:p>
    <w:p w14:paraId="24A882A3" w14:textId="66372AFC" w:rsidR="00E31A6C" w:rsidRPr="00046FC9" w:rsidRDefault="00FA68DC" w:rsidP="00512AC0">
      <w:pPr>
        <w:numPr>
          <w:ilvl w:val="0"/>
          <w:numId w:val="9"/>
        </w:numPr>
        <w:rPr>
          <w:rFonts w:ascii="Calibri" w:hAnsi="Calibri" w:cs="Calibri"/>
          <w:lang w:val="es-ES_tradnl"/>
        </w:rPr>
      </w:pPr>
      <w:r w:rsidRPr="00046FC9">
        <w:rPr>
          <w:rFonts w:ascii="Calibri" w:hAnsi="Calibri" w:cs="Calibri"/>
          <w:lang w:val="es-ES_tradnl"/>
        </w:rPr>
        <w:t>Inspección y entrevistas en hogares</w:t>
      </w:r>
      <w:r w:rsidR="00E31A6C" w:rsidRPr="00046FC9">
        <w:rPr>
          <w:rFonts w:ascii="Calibri" w:hAnsi="Calibri" w:cs="Calibri"/>
          <w:lang w:val="es-ES_tradnl"/>
        </w:rPr>
        <w:t xml:space="preserve"> – </w:t>
      </w:r>
      <w:commentRangeStart w:id="18"/>
      <w:r w:rsidR="00E31A6C" w:rsidRPr="00046FC9">
        <w:rPr>
          <w:rFonts w:ascii="Calibri" w:hAnsi="Calibri" w:cs="Calibri"/>
          <w:lang w:val="es-ES_tradnl"/>
        </w:rPr>
        <w:t xml:space="preserve">encuesta a </w:t>
      </w:r>
      <w:r w:rsidR="00B46A83" w:rsidRPr="00046FC9">
        <w:rPr>
          <w:rFonts w:ascii="Calibri" w:hAnsi="Calibri" w:cs="Calibri"/>
          <w:lang w:val="es-ES_tradnl"/>
        </w:rPr>
        <w:t>1.135</w:t>
      </w:r>
      <w:r w:rsidR="00E31A6C" w:rsidRPr="00046FC9">
        <w:rPr>
          <w:rFonts w:ascii="Calibri" w:hAnsi="Calibri" w:cs="Calibri"/>
          <w:lang w:val="es-ES_tradnl"/>
        </w:rPr>
        <w:t xml:space="preserve"> hogares: (i) s</w:t>
      </w:r>
      <w:r w:rsidR="003D22AF" w:rsidRPr="00046FC9">
        <w:rPr>
          <w:rFonts w:ascii="Calibri" w:hAnsi="Calibri" w:cs="Calibri"/>
          <w:lang w:val="es-ES_tradnl"/>
        </w:rPr>
        <w:t xml:space="preserve">elección de muestra de </w:t>
      </w:r>
      <w:r w:rsidR="006C3495" w:rsidRPr="00046FC9">
        <w:rPr>
          <w:rFonts w:ascii="Calibri" w:hAnsi="Calibri" w:cs="Calibri"/>
          <w:lang w:val="es-ES_tradnl"/>
        </w:rPr>
        <w:t>64</w:t>
      </w:r>
      <w:r w:rsidR="003D22AF" w:rsidRPr="00046FC9">
        <w:rPr>
          <w:rFonts w:ascii="Calibri" w:hAnsi="Calibri" w:cs="Calibri"/>
          <w:lang w:val="es-ES_tradnl"/>
        </w:rPr>
        <w:t xml:space="preserve"> comunidades rurales para realizar la visita de hogares</w:t>
      </w:r>
      <w:r w:rsidR="00E31A6C" w:rsidRPr="00046FC9">
        <w:rPr>
          <w:rFonts w:ascii="Calibri" w:hAnsi="Calibri" w:cs="Calibri"/>
          <w:lang w:val="es-ES_tradnl"/>
        </w:rPr>
        <w:t>, (a)</w:t>
      </w:r>
      <w:r w:rsidR="000A152C">
        <w:rPr>
          <w:rFonts w:ascii="Calibri" w:hAnsi="Calibri" w:cs="Calibri"/>
          <w:lang w:val="es-ES_tradnl"/>
        </w:rPr>
        <w:t xml:space="preserve"> </w:t>
      </w:r>
      <w:r w:rsidR="003D22AF" w:rsidRPr="00046FC9">
        <w:rPr>
          <w:rFonts w:ascii="Calibri" w:hAnsi="Calibri" w:cs="Calibri"/>
          <w:lang w:val="es-ES_tradnl"/>
        </w:rPr>
        <w:t>visita de muestra de 370 hogares donde se hayan construido baños con el Programa</w:t>
      </w:r>
      <w:r w:rsidR="00E31A6C" w:rsidRPr="00046FC9">
        <w:rPr>
          <w:rFonts w:ascii="Calibri" w:hAnsi="Calibri" w:cs="Calibri"/>
          <w:lang w:val="es-ES_tradnl"/>
        </w:rPr>
        <w:t xml:space="preserve">, b) </w:t>
      </w:r>
      <w:r w:rsidR="003D22AF" w:rsidRPr="00046FC9">
        <w:rPr>
          <w:rFonts w:ascii="Calibri" w:hAnsi="Calibri" w:cs="Calibri"/>
          <w:lang w:val="es-ES_tradnl"/>
        </w:rPr>
        <w:t>visita de muestra de 38</w:t>
      </w:r>
      <w:r w:rsidR="00EF3C2F" w:rsidRPr="00046FC9">
        <w:rPr>
          <w:rFonts w:ascii="Calibri" w:hAnsi="Calibri" w:cs="Calibri"/>
          <w:lang w:val="es-ES_tradnl"/>
        </w:rPr>
        <w:t>3</w:t>
      </w:r>
      <w:r w:rsidR="003D22AF" w:rsidRPr="00046FC9">
        <w:rPr>
          <w:rFonts w:ascii="Calibri" w:hAnsi="Calibri" w:cs="Calibri"/>
          <w:lang w:val="es-ES_tradnl"/>
        </w:rPr>
        <w:t xml:space="preserve"> </w:t>
      </w:r>
      <w:commentRangeEnd w:id="18"/>
      <w:r w:rsidR="00516C76">
        <w:rPr>
          <w:rStyle w:val="CommentReference"/>
        </w:rPr>
        <w:commentReference w:id="18"/>
      </w:r>
      <w:r w:rsidR="003D22AF" w:rsidRPr="00046FC9">
        <w:rPr>
          <w:rFonts w:ascii="Calibri" w:hAnsi="Calibri" w:cs="Calibri"/>
          <w:lang w:val="es-ES_tradnl"/>
        </w:rPr>
        <w:t>hogares donde NO se hayan construido baños con el Programa</w:t>
      </w:r>
      <w:r w:rsidR="00E31A6C" w:rsidRPr="00046FC9">
        <w:rPr>
          <w:rFonts w:ascii="Calibri" w:hAnsi="Calibri" w:cs="Calibri"/>
          <w:lang w:val="es-ES_tradnl"/>
        </w:rPr>
        <w:t>; ii)</w:t>
      </w:r>
      <w:commentRangeStart w:id="19"/>
      <w:r w:rsidR="00E31A6C" w:rsidRPr="00046FC9">
        <w:rPr>
          <w:rFonts w:ascii="Calibri" w:hAnsi="Calibri" w:cs="Calibri"/>
          <w:lang w:val="es-ES_tradnl"/>
        </w:rPr>
        <w:t xml:space="preserve"> selección de muestra de </w:t>
      </w:r>
      <w:r w:rsidR="00B50927" w:rsidRPr="00046FC9">
        <w:rPr>
          <w:rFonts w:ascii="Calibri" w:hAnsi="Calibri" w:cs="Calibri"/>
          <w:lang w:val="es-ES_tradnl"/>
        </w:rPr>
        <w:t>3</w:t>
      </w:r>
      <w:r w:rsidR="00B46A83" w:rsidRPr="00046FC9">
        <w:rPr>
          <w:rFonts w:ascii="Calibri" w:hAnsi="Calibri" w:cs="Calibri"/>
          <w:lang w:val="es-ES_tradnl"/>
        </w:rPr>
        <w:t>83</w:t>
      </w:r>
      <w:r w:rsidR="00B50927" w:rsidRPr="00046FC9">
        <w:rPr>
          <w:rFonts w:ascii="Calibri" w:hAnsi="Calibri" w:cs="Calibri"/>
          <w:lang w:val="es-ES_tradnl"/>
        </w:rPr>
        <w:t xml:space="preserve"> </w:t>
      </w:r>
      <w:r w:rsidR="00E31A6C" w:rsidRPr="00046FC9">
        <w:rPr>
          <w:rFonts w:ascii="Calibri" w:hAnsi="Calibri" w:cs="Calibri"/>
          <w:lang w:val="es-ES_tradnl"/>
        </w:rPr>
        <w:t xml:space="preserve">hogares de </w:t>
      </w:r>
      <w:proofErr w:type="gramStart"/>
      <w:r w:rsidR="00B50927" w:rsidRPr="00046FC9">
        <w:rPr>
          <w:rFonts w:ascii="Calibri" w:hAnsi="Calibri" w:cs="Calibri"/>
          <w:lang w:val="es-ES_tradnl"/>
        </w:rPr>
        <w:t>la ciudad</w:t>
      </w:r>
      <w:r w:rsidR="00EF3C2F" w:rsidRPr="00046FC9">
        <w:rPr>
          <w:rFonts w:ascii="Calibri" w:hAnsi="Calibri" w:cs="Calibri"/>
          <w:lang w:val="es-ES_tradnl"/>
        </w:rPr>
        <w:t>es</w:t>
      </w:r>
      <w:proofErr w:type="gramEnd"/>
      <w:r w:rsidR="00B50927" w:rsidRPr="00046FC9">
        <w:rPr>
          <w:rFonts w:ascii="Calibri" w:hAnsi="Calibri" w:cs="Calibri"/>
          <w:lang w:val="es-ES_tradnl"/>
        </w:rPr>
        <w:t xml:space="preserve"> donde se hizo alcantarillado + PTAR</w:t>
      </w:r>
      <w:r w:rsidR="00E31A6C" w:rsidRPr="00046FC9">
        <w:rPr>
          <w:rFonts w:ascii="Calibri" w:hAnsi="Calibri" w:cs="Calibri"/>
          <w:lang w:val="es-ES_tradnl"/>
        </w:rPr>
        <w:t>.</w:t>
      </w:r>
      <w:commentRangeEnd w:id="19"/>
      <w:r w:rsidR="00B50927" w:rsidRPr="00046FC9">
        <w:rPr>
          <w:rStyle w:val="CommentReference"/>
          <w:rFonts w:ascii="Calibri" w:hAnsi="Calibri" w:cs="Calibri"/>
        </w:rPr>
        <w:commentReference w:id="19"/>
      </w:r>
    </w:p>
    <w:p w14:paraId="3876DC9A" w14:textId="15F70BA5" w:rsidR="00FA68DC" w:rsidRPr="00046FC9" w:rsidRDefault="00FA68DC" w:rsidP="00471B35">
      <w:pPr>
        <w:numPr>
          <w:ilvl w:val="1"/>
          <w:numId w:val="9"/>
        </w:numPr>
        <w:rPr>
          <w:rFonts w:ascii="Calibri" w:hAnsi="Calibri" w:cs="Calibri"/>
          <w:lang w:val="es-ES_tradnl"/>
        </w:rPr>
      </w:pPr>
      <w:r w:rsidRPr="00046FC9">
        <w:rPr>
          <w:rFonts w:ascii="Calibri" w:hAnsi="Calibri" w:cs="Calibri"/>
          <w:lang w:val="es-ES_tradnl"/>
        </w:rPr>
        <w:t xml:space="preserve">Ver sección </w:t>
      </w:r>
      <w:r w:rsidR="00E31A6C" w:rsidRPr="00046FC9">
        <w:rPr>
          <w:rFonts w:ascii="Calibri" w:hAnsi="Calibri" w:cs="Calibri"/>
          <w:highlight w:val="yellow"/>
          <w:lang w:val="es-ES_tradnl"/>
        </w:rPr>
        <w:t>2</w:t>
      </w:r>
      <w:r w:rsidRPr="00046FC9">
        <w:rPr>
          <w:rFonts w:ascii="Calibri" w:hAnsi="Calibri" w:cs="Calibri"/>
          <w:highlight w:val="yellow"/>
          <w:lang w:val="es-ES_tradnl"/>
        </w:rPr>
        <w:t>.</w:t>
      </w:r>
      <w:r w:rsidR="00E33F0D" w:rsidRPr="00046FC9">
        <w:rPr>
          <w:rFonts w:ascii="Calibri" w:hAnsi="Calibri" w:cs="Calibri"/>
          <w:highlight w:val="yellow"/>
          <w:lang w:val="es-ES_tradnl"/>
        </w:rPr>
        <w:t>6</w:t>
      </w:r>
      <w:r w:rsidRPr="00046FC9">
        <w:rPr>
          <w:rFonts w:ascii="Calibri" w:hAnsi="Calibri" w:cs="Calibri"/>
          <w:highlight w:val="yellow"/>
          <w:lang w:val="es-ES_tradnl"/>
        </w:rPr>
        <w:t>.</w:t>
      </w:r>
      <w:r w:rsidR="00E31A6C" w:rsidRPr="00046FC9">
        <w:rPr>
          <w:rFonts w:ascii="Calibri" w:hAnsi="Calibri" w:cs="Calibri"/>
          <w:lang w:val="es-ES_tradnl"/>
        </w:rPr>
        <w:t xml:space="preserve"> de Anexo </w:t>
      </w:r>
      <w:r w:rsidR="00B83304">
        <w:rPr>
          <w:rFonts w:ascii="Calibri" w:hAnsi="Calibri" w:cs="Calibri"/>
          <w:lang w:val="es-ES_tradnl"/>
        </w:rPr>
        <w:t>2</w:t>
      </w:r>
      <w:r w:rsidR="00E31A6C" w:rsidRPr="00046FC9">
        <w:rPr>
          <w:rFonts w:ascii="Calibri" w:hAnsi="Calibri" w:cs="Calibri"/>
          <w:lang w:val="es-ES_tradnl"/>
        </w:rPr>
        <w:t>.</w:t>
      </w:r>
    </w:p>
    <w:p w14:paraId="42F9DCEE" w14:textId="41866A65" w:rsidR="00FA68DC" w:rsidRPr="00046FC9" w:rsidRDefault="006A2EB4" w:rsidP="00471B35">
      <w:pPr>
        <w:numPr>
          <w:ilvl w:val="1"/>
          <w:numId w:val="9"/>
        </w:numPr>
        <w:rPr>
          <w:rFonts w:ascii="Calibri" w:hAnsi="Calibri" w:cs="Calibri"/>
          <w:lang w:val="es-ES_tradnl"/>
        </w:rPr>
      </w:pPr>
      <w:r>
        <w:rPr>
          <w:rFonts w:ascii="Calibri" w:hAnsi="Calibri" w:cs="Calibri"/>
          <w:lang w:val="es-ES_tradnl"/>
        </w:rPr>
        <w:t>Relevamiento fotográfico</w:t>
      </w:r>
      <w:r w:rsidR="00FA68DC" w:rsidRPr="00046FC9">
        <w:rPr>
          <w:rFonts w:ascii="Calibri" w:hAnsi="Calibri" w:cs="Calibri"/>
          <w:lang w:val="es-ES_tradnl"/>
        </w:rPr>
        <w:t xml:space="preserve"> de beneficiarios </w:t>
      </w:r>
      <w:r w:rsidR="00D636C9" w:rsidRPr="00046FC9">
        <w:rPr>
          <w:rFonts w:ascii="Calibri" w:hAnsi="Calibri" w:cs="Calibri"/>
          <w:lang w:val="es-ES_tradnl"/>
        </w:rPr>
        <w:t xml:space="preserve">(35 rurales y 5 urbanos) </w:t>
      </w:r>
      <w:r w:rsidR="00FA68DC" w:rsidRPr="00046FC9">
        <w:rPr>
          <w:rFonts w:ascii="Calibri" w:hAnsi="Calibri" w:cs="Calibri"/>
          <w:lang w:val="es-ES_tradnl"/>
        </w:rPr>
        <w:t>donde se vean como disfrutan de los servicios obtenidos.</w:t>
      </w:r>
    </w:p>
    <w:p w14:paraId="069D8043" w14:textId="5FD280D6" w:rsidR="00FA68DC" w:rsidRPr="00046FC9" w:rsidRDefault="00FA68DC" w:rsidP="00471B35">
      <w:pPr>
        <w:numPr>
          <w:ilvl w:val="1"/>
          <w:numId w:val="9"/>
        </w:numPr>
        <w:rPr>
          <w:rFonts w:ascii="Calibri" w:hAnsi="Calibri" w:cs="Calibri"/>
          <w:lang w:val="es-ES_tradnl"/>
        </w:rPr>
      </w:pPr>
      <w:r w:rsidRPr="00046FC9">
        <w:rPr>
          <w:rFonts w:ascii="Calibri" w:hAnsi="Calibri" w:cs="Calibri"/>
          <w:lang w:val="es-ES_tradnl"/>
        </w:rPr>
        <w:t xml:space="preserve">Grabación en video de testimonio de al menos 10 hogares </w:t>
      </w:r>
      <w:r w:rsidR="00D636C9" w:rsidRPr="00046FC9">
        <w:rPr>
          <w:rFonts w:ascii="Calibri" w:hAnsi="Calibri" w:cs="Calibri"/>
          <w:lang w:val="es-ES_tradnl"/>
        </w:rPr>
        <w:t xml:space="preserve">(9 rurales y 1 urbano) </w:t>
      </w:r>
      <w:r w:rsidRPr="00046FC9">
        <w:rPr>
          <w:rFonts w:ascii="Calibri" w:hAnsi="Calibri" w:cs="Calibri"/>
          <w:lang w:val="es-ES_tradnl"/>
        </w:rPr>
        <w:t xml:space="preserve">explicando </w:t>
      </w:r>
      <w:r w:rsidR="00D22DF0" w:rsidRPr="00046FC9">
        <w:rPr>
          <w:rFonts w:ascii="Calibri" w:hAnsi="Calibri" w:cs="Calibri"/>
          <w:lang w:val="es-ES_tradnl"/>
        </w:rPr>
        <w:t>c</w:t>
      </w:r>
      <w:r w:rsidR="00D22DF0">
        <w:rPr>
          <w:rFonts w:ascii="Calibri" w:hAnsi="Calibri" w:cs="Calibri"/>
          <w:lang w:val="es-ES_tradnl"/>
        </w:rPr>
        <w:t>ó</w:t>
      </w:r>
      <w:r w:rsidR="00D22DF0" w:rsidRPr="00046FC9">
        <w:rPr>
          <w:rFonts w:ascii="Calibri" w:hAnsi="Calibri" w:cs="Calibri"/>
          <w:lang w:val="es-ES_tradnl"/>
        </w:rPr>
        <w:t xml:space="preserve">mo </w:t>
      </w:r>
      <w:r w:rsidRPr="00046FC9">
        <w:rPr>
          <w:rFonts w:ascii="Calibri" w:hAnsi="Calibri" w:cs="Calibri"/>
          <w:lang w:val="es-ES_tradnl"/>
        </w:rPr>
        <w:t xml:space="preserve">el </w:t>
      </w:r>
      <w:r w:rsidR="00D22DF0">
        <w:rPr>
          <w:rFonts w:ascii="Calibri" w:hAnsi="Calibri" w:cs="Calibri"/>
          <w:lang w:val="es-ES_tradnl"/>
        </w:rPr>
        <w:t>P</w:t>
      </w:r>
      <w:r w:rsidR="00D22DF0" w:rsidRPr="00046FC9">
        <w:rPr>
          <w:rFonts w:ascii="Calibri" w:hAnsi="Calibri" w:cs="Calibri"/>
          <w:lang w:val="es-ES_tradnl"/>
        </w:rPr>
        <w:t xml:space="preserve">rograma </w:t>
      </w:r>
      <w:r w:rsidRPr="00046FC9">
        <w:rPr>
          <w:rFonts w:ascii="Calibri" w:hAnsi="Calibri" w:cs="Calibri"/>
          <w:lang w:val="es-ES_tradnl"/>
        </w:rPr>
        <w:t>les ha mejorado sus vidas – al menos 1 minuto de duración cada video.</w:t>
      </w:r>
    </w:p>
    <w:p w14:paraId="6E01CB88" w14:textId="001BAF6E" w:rsidR="000C699F" w:rsidRPr="00046FC9" w:rsidRDefault="000C699F" w:rsidP="00471B35">
      <w:pPr>
        <w:pStyle w:val="ListParagraph"/>
        <w:numPr>
          <w:ilvl w:val="2"/>
          <w:numId w:val="2"/>
        </w:numPr>
        <w:contextualSpacing w:val="0"/>
        <w:rPr>
          <w:rFonts w:ascii="Calibri" w:hAnsi="Calibri" w:cs="Calibri"/>
          <w:b/>
          <w:lang w:val="es-ES_tradnl"/>
        </w:rPr>
      </w:pPr>
      <w:bookmarkStart w:id="20" w:name="_Hlk97568842"/>
      <w:bookmarkEnd w:id="16"/>
      <w:r w:rsidRPr="00046FC9">
        <w:rPr>
          <w:rFonts w:ascii="Calibri" w:hAnsi="Calibri" w:cs="Calibri"/>
          <w:b/>
          <w:lang w:val="es-ES_tradnl"/>
        </w:rPr>
        <w:t xml:space="preserve">Discusión con las oficinas </w:t>
      </w:r>
      <w:r w:rsidR="00D636C9" w:rsidRPr="00046FC9">
        <w:rPr>
          <w:rFonts w:ascii="Calibri" w:hAnsi="Calibri" w:cs="Calibri"/>
          <w:b/>
          <w:lang w:val="es-ES_tradnl"/>
        </w:rPr>
        <w:t>municipales</w:t>
      </w:r>
      <w:r w:rsidR="00E31A6C" w:rsidRPr="00046FC9">
        <w:rPr>
          <w:rFonts w:ascii="Calibri" w:hAnsi="Calibri" w:cs="Calibri"/>
          <w:b/>
          <w:lang w:val="es-ES_tradnl"/>
        </w:rPr>
        <w:t xml:space="preserve"> – </w:t>
      </w:r>
      <w:r w:rsidR="00907053" w:rsidRPr="00046FC9">
        <w:rPr>
          <w:rFonts w:ascii="Calibri" w:hAnsi="Calibri" w:cs="Calibri"/>
          <w:b/>
          <w:lang w:val="es-ES_tradnl"/>
        </w:rPr>
        <w:t>2</w:t>
      </w:r>
      <w:r w:rsidR="00A55FBB" w:rsidRPr="00046FC9">
        <w:rPr>
          <w:rFonts w:ascii="Calibri" w:hAnsi="Calibri" w:cs="Calibri"/>
          <w:b/>
          <w:lang w:val="es-ES_tradnl"/>
        </w:rPr>
        <w:t>8</w:t>
      </w:r>
      <w:r w:rsidR="00907053" w:rsidRPr="00046FC9">
        <w:rPr>
          <w:rFonts w:ascii="Calibri" w:hAnsi="Calibri" w:cs="Calibri"/>
          <w:b/>
          <w:lang w:val="es-ES_tradnl"/>
        </w:rPr>
        <w:t xml:space="preserve"> </w:t>
      </w:r>
      <w:r w:rsidR="00E31A6C" w:rsidRPr="00046FC9">
        <w:rPr>
          <w:rFonts w:ascii="Calibri" w:hAnsi="Calibri" w:cs="Calibri"/>
          <w:b/>
          <w:lang w:val="es-ES_tradnl"/>
        </w:rPr>
        <w:t>oficinas municipales</w:t>
      </w:r>
    </w:p>
    <w:p w14:paraId="55EA2002" w14:textId="29A57C38" w:rsidR="000C699F" w:rsidRPr="00046FC9" w:rsidRDefault="000C699F" w:rsidP="00471B35">
      <w:pPr>
        <w:numPr>
          <w:ilvl w:val="0"/>
          <w:numId w:val="9"/>
        </w:numPr>
        <w:rPr>
          <w:rFonts w:ascii="Calibri" w:hAnsi="Calibri" w:cs="Calibri"/>
          <w:lang w:val="es-ES_tradnl"/>
        </w:rPr>
      </w:pPr>
      <w:r w:rsidRPr="00046FC9">
        <w:rPr>
          <w:rFonts w:ascii="Calibri" w:hAnsi="Calibri" w:cs="Calibri"/>
          <w:lang w:val="es-ES_tradnl"/>
        </w:rPr>
        <w:t xml:space="preserve">Ver aspectos a abordar en sección </w:t>
      </w:r>
      <w:r w:rsidR="00E31A6C" w:rsidRPr="00046FC9">
        <w:rPr>
          <w:rFonts w:ascii="Calibri" w:hAnsi="Calibri" w:cs="Calibri"/>
          <w:highlight w:val="yellow"/>
          <w:lang w:val="es-ES_tradnl"/>
        </w:rPr>
        <w:t>2</w:t>
      </w:r>
      <w:r w:rsidRPr="00046FC9">
        <w:rPr>
          <w:rFonts w:ascii="Calibri" w:hAnsi="Calibri" w:cs="Calibri"/>
          <w:highlight w:val="yellow"/>
          <w:lang w:val="es-ES_tradnl"/>
        </w:rPr>
        <w:t>.</w:t>
      </w:r>
      <w:r w:rsidR="00E33F0D" w:rsidRPr="00046FC9">
        <w:rPr>
          <w:rFonts w:ascii="Calibri" w:hAnsi="Calibri" w:cs="Calibri"/>
          <w:highlight w:val="yellow"/>
          <w:lang w:val="es-ES_tradnl"/>
        </w:rPr>
        <w:t>7</w:t>
      </w:r>
      <w:r w:rsidRPr="00046FC9">
        <w:rPr>
          <w:rFonts w:ascii="Calibri" w:hAnsi="Calibri" w:cs="Calibri"/>
          <w:highlight w:val="yellow"/>
          <w:lang w:val="es-ES_tradnl"/>
        </w:rPr>
        <w:t>.</w:t>
      </w:r>
      <w:r w:rsidR="00E31A6C" w:rsidRPr="00046FC9">
        <w:rPr>
          <w:rFonts w:ascii="Calibri" w:hAnsi="Calibri" w:cs="Calibri"/>
          <w:lang w:val="es-ES_tradnl"/>
        </w:rPr>
        <w:t xml:space="preserve"> de Anexo </w:t>
      </w:r>
      <w:r w:rsidR="0041283B">
        <w:rPr>
          <w:rFonts w:ascii="Calibri" w:hAnsi="Calibri" w:cs="Calibri"/>
          <w:lang w:val="es-ES_tradnl"/>
        </w:rPr>
        <w:t>2</w:t>
      </w:r>
      <w:r w:rsidR="00E31A6C" w:rsidRPr="00046FC9">
        <w:rPr>
          <w:rFonts w:ascii="Calibri" w:hAnsi="Calibri" w:cs="Calibri"/>
          <w:lang w:val="es-ES_tradnl"/>
        </w:rPr>
        <w:t>.</w:t>
      </w:r>
    </w:p>
    <w:p w14:paraId="11DAD375" w14:textId="4125CC67" w:rsidR="000C699F" w:rsidRPr="00046FC9" w:rsidRDefault="000C699F" w:rsidP="00471B35">
      <w:pPr>
        <w:pStyle w:val="ListParagraph"/>
        <w:numPr>
          <w:ilvl w:val="0"/>
          <w:numId w:val="9"/>
        </w:numPr>
        <w:contextualSpacing w:val="0"/>
        <w:rPr>
          <w:rFonts w:ascii="Calibri" w:hAnsi="Calibri" w:cs="Calibri"/>
          <w:lang w:val="es-ES_tradnl"/>
        </w:rPr>
      </w:pPr>
      <w:bookmarkStart w:id="21" w:name="_Hlk89687821"/>
      <w:r w:rsidRPr="00046FC9">
        <w:rPr>
          <w:rFonts w:ascii="Calibri" w:hAnsi="Calibri" w:cs="Calibri"/>
          <w:lang w:val="es-ES_tradnl"/>
        </w:rPr>
        <w:t>Imágenes: Grabación de video de al menos 1</w:t>
      </w:r>
      <w:r w:rsidR="00635C0F" w:rsidRPr="00046FC9">
        <w:rPr>
          <w:rFonts w:ascii="Calibri" w:hAnsi="Calibri" w:cs="Calibri"/>
          <w:lang w:val="es-ES_tradnl"/>
        </w:rPr>
        <w:t xml:space="preserve"> </w:t>
      </w:r>
      <w:r w:rsidRPr="00046FC9">
        <w:rPr>
          <w:rFonts w:ascii="Calibri" w:hAnsi="Calibri" w:cs="Calibri"/>
          <w:lang w:val="es-ES_tradnl"/>
        </w:rPr>
        <w:t xml:space="preserve">testimonio de las oficinas </w:t>
      </w:r>
      <w:r w:rsidR="00907053" w:rsidRPr="00046FC9">
        <w:rPr>
          <w:rFonts w:ascii="Calibri" w:hAnsi="Calibri" w:cs="Calibri"/>
          <w:lang w:val="es-ES_tradnl"/>
        </w:rPr>
        <w:t xml:space="preserve">municipales </w:t>
      </w:r>
      <w:r w:rsidRPr="00046FC9">
        <w:rPr>
          <w:rFonts w:ascii="Calibri" w:hAnsi="Calibri" w:cs="Calibri"/>
          <w:lang w:val="es-ES_tradnl"/>
        </w:rPr>
        <w:t>explicando el impacto de la intervención y su papel en el apoyo en la provisión de servicios. Al menos 2 minutos de grabación de cada video.</w:t>
      </w:r>
    </w:p>
    <w:p w14:paraId="75DCE4A1" w14:textId="0C8007A3" w:rsidR="00D636C9" w:rsidRPr="00046FC9" w:rsidRDefault="00D636C9" w:rsidP="00471B35">
      <w:pPr>
        <w:pStyle w:val="ListParagraph"/>
        <w:numPr>
          <w:ilvl w:val="2"/>
          <w:numId w:val="2"/>
        </w:numPr>
        <w:contextualSpacing w:val="0"/>
        <w:rPr>
          <w:rFonts w:ascii="Calibri" w:hAnsi="Calibri" w:cs="Calibri"/>
          <w:b/>
          <w:lang w:val="es-ES_tradnl"/>
        </w:rPr>
      </w:pPr>
      <w:r w:rsidRPr="00046FC9">
        <w:rPr>
          <w:rFonts w:ascii="Calibri" w:hAnsi="Calibri" w:cs="Calibri"/>
          <w:b/>
          <w:lang w:val="es-ES_tradnl"/>
        </w:rPr>
        <w:t>Discusión con las oficinas regionales del SANAA</w:t>
      </w:r>
      <w:r w:rsidR="00E31A6C" w:rsidRPr="00046FC9">
        <w:rPr>
          <w:rFonts w:ascii="Calibri" w:hAnsi="Calibri" w:cs="Calibri"/>
          <w:b/>
          <w:lang w:val="es-ES_tradnl"/>
        </w:rPr>
        <w:t xml:space="preserve"> – 20 oficinas regionales</w:t>
      </w:r>
    </w:p>
    <w:p w14:paraId="363BF9A3" w14:textId="4C9B2817" w:rsidR="00D636C9" w:rsidRPr="00046FC9" w:rsidRDefault="00D636C9" w:rsidP="00471B35">
      <w:pPr>
        <w:numPr>
          <w:ilvl w:val="0"/>
          <w:numId w:val="9"/>
        </w:numPr>
        <w:rPr>
          <w:rFonts w:ascii="Calibri" w:hAnsi="Calibri" w:cs="Calibri"/>
          <w:lang w:val="es-ES_tradnl"/>
        </w:rPr>
      </w:pPr>
      <w:r w:rsidRPr="00046FC9">
        <w:rPr>
          <w:rFonts w:ascii="Calibri" w:hAnsi="Calibri" w:cs="Calibri"/>
          <w:lang w:val="es-ES_tradnl"/>
        </w:rPr>
        <w:t xml:space="preserve">Ver aspectos a abordar en sección </w:t>
      </w:r>
      <w:r w:rsidR="00E31A6C" w:rsidRPr="00046FC9">
        <w:rPr>
          <w:rFonts w:ascii="Calibri" w:hAnsi="Calibri" w:cs="Calibri"/>
          <w:highlight w:val="yellow"/>
          <w:lang w:val="es-ES_tradnl"/>
        </w:rPr>
        <w:t>2</w:t>
      </w:r>
      <w:r w:rsidRPr="00046FC9">
        <w:rPr>
          <w:rFonts w:ascii="Calibri" w:hAnsi="Calibri" w:cs="Calibri"/>
          <w:highlight w:val="yellow"/>
          <w:lang w:val="es-ES_tradnl"/>
        </w:rPr>
        <w:t>.8.</w:t>
      </w:r>
      <w:r w:rsidR="00E31A6C" w:rsidRPr="00046FC9">
        <w:rPr>
          <w:rFonts w:ascii="Calibri" w:hAnsi="Calibri" w:cs="Calibri"/>
          <w:lang w:val="es-ES_tradnl"/>
        </w:rPr>
        <w:t xml:space="preserve"> de Anexo </w:t>
      </w:r>
      <w:r w:rsidR="00BE28E5">
        <w:rPr>
          <w:rFonts w:ascii="Calibri" w:hAnsi="Calibri" w:cs="Calibri"/>
          <w:lang w:val="es-ES_tradnl"/>
        </w:rPr>
        <w:t>2</w:t>
      </w:r>
    </w:p>
    <w:p w14:paraId="35E4B383" w14:textId="77777777" w:rsidR="00D636C9" w:rsidRPr="00046FC9" w:rsidRDefault="00D636C9" w:rsidP="00471B35">
      <w:pPr>
        <w:pStyle w:val="ListParagraph"/>
        <w:numPr>
          <w:ilvl w:val="0"/>
          <w:numId w:val="9"/>
        </w:numPr>
        <w:contextualSpacing w:val="0"/>
        <w:rPr>
          <w:rFonts w:ascii="Calibri" w:hAnsi="Calibri" w:cs="Calibri"/>
          <w:lang w:val="es-ES_tradnl"/>
        </w:rPr>
      </w:pPr>
      <w:r w:rsidRPr="00046FC9">
        <w:rPr>
          <w:rFonts w:ascii="Calibri" w:hAnsi="Calibri" w:cs="Calibri"/>
          <w:lang w:val="es-ES_tradnl"/>
        </w:rPr>
        <w:t>Imágenes: Grabación de video de al menos 1 testimonio de las oficinas regionales explicando el impacto de la intervención y su papel en el apoyo en la provisión de servicios. Al menos 2 minutos de grabación de cada video.</w:t>
      </w:r>
    </w:p>
    <w:bookmarkEnd w:id="20"/>
    <w:p w14:paraId="6E58C974" w14:textId="449FB363" w:rsidR="00D636C9" w:rsidRPr="00046FC9" w:rsidRDefault="00D636C9" w:rsidP="00471B35">
      <w:pPr>
        <w:pStyle w:val="ListParagraph"/>
        <w:numPr>
          <w:ilvl w:val="2"/>
          <w:numId w:val="2"/>
        </w:numPr>
        <w:contextualSpacing w:val="0"/>
        <w:rPr>
          <w:rFonts w:ascii="Calibri" w:hAnsi="Calibri" w:cs="Calibri"/>
          <w:b/>
          <w:lang w:val="es-ES_tradnl"/>
        </w:rPr>
      </w:pPr>
      <w:r w:rsidRPr="00046FC9">
        <w:rPr>
          <w:rFonts w:ascii="Calibri" w:hAnsi="Calibri" w:cs="Calibri"/>
          <w:b/>
          <w:lang w:val="es-ES_tradnl"/>
        </w:rPr>
        <w:t xml:space="preserve">Discusión </w:t>
      </w:r>
      <w:r w:rsidR="003F780B" w:rsidRPr="00046FC9">
        <w:rPr>
          <w:rFonts w:ascii="Calibri" w:hAnsi="Calibri" w:cs="Calibri"/>
          <w:b/>
          <w:lang w:val="es-ES_tradnl"/>
        </w:rPr>
        <w:t>responsables banco de cloro</w:t>
      </w:r>
      <w:r w:rsidR="00E31A6C" w:rsidRPr="00046FC9">
        <w:rPr>
          <w:rFonts w:ascii="Calibri" w:hAnsi="Calibri" w:cs="Calibri"/>
          <w:b/>
          <w:lang w:val="es-ES_tradnl"/>
        </w:rPr>
        <w:t xml:space="preserve"> – muestra de 60 bancos de cloro</w:t>
      </w:r>
    </w:p>
    <w:p w14:paraId="5F356000" w14:textId="775DD996" w:rsidR="00D636C9" w:rsidRPr="00046FC9" w:rsidRDefault="00D636C9" w:rsidP="00471B35">
      <w:pPr>
        <w:numPr>
          <w:ilvl w:val="0"/>
          <w:numId w:val="9"/>
        </w:numPr>
        <w:rPr>
          <w:rFonts w:ascii="Calibri" w:hAnsi="Calibri" w:cs="Calibri"/>
          <w:lang w:val="es-ES_tradnl"/>
        </w:rPr>
      </w:pPr>
      <w:r w:rsidRPr="00046FC9">
        <w:rPr>
          <w:rFonts w:ascii="Calibri" w:hAnsi="Calibri" w:cs="Calibri"/>
          <w:lang w:val="es-ES_tradnl"/>
        </w:rPr>
        <w:t xml:space="preserve">Ver aspectos a abordar en sección </w:t>
      </w:r>
      <w:r w:rsidR="00E31A6C" w:rsidRPr="00046FC9">
        <w:rPr>
          <w:rFonts w:ascii="Calibri" w:hAnsi="Calibri" w:cs="Calibri"/>
          <w:highlight w:val="yellow"/>
          <w:lang w:val="es-ES_tradnl"/>
        </w:rPr>
        <w:t>2</w:t>
      </w:r>
      <w:r w:rsidRPr="00046FC9">
        <w:rPr>
          <w:rFonts w:ascii="Calibri" w:hAnsi="Calibri" w:cs="Calibri"/>
          <w:highlight w:val="yellow"/>
          <w:lang w:val="es-ES_tradnl"/>
        </w:rPr>
        <w:t>.9.</w:t>
      </w:r>
      <w:r w:rsidR="00E31A6C" w:rsidRPr="00046FC9">
        <w:rPr>
          <w:rFonts w:ascii="Calibri" w:hAnsi="Calibri" w:cs="Calibri"/>
          <w:lang w:val="es-ES_tradnl"/>
        </w:rPr>
        <w:t xml:space="preserve"> de Anexo </w:t>
      </w:r>
      <w:r w:rsidR="00BE28E5">
        <w:rPr>
          <w:rFonts w:ascii="Calibri" w:hAnsi="Calibri" w:cs="Calibri"/>
          <w:lang w:val="es-ES_tradnl"/>
        </w:rPr>
        <w:t>2</w:t>
      </w:r>
      <w:r w:rsidR="00E31A6C" w:rsidRPr="00046FC9">
        <w:rPr>
          <w:rFonts w:ascii="Calibri" w:hAnsi="Calibri" w:cs="Calibri"/>
          <w:lang w:val="es-ES_tradnl"/>
        </w:rPr>
        <w:t>.</w:t>
      </w:r>
    </w:p>
    <w:p w14:paraId="1DB0B964" w14:textId="0960D9CA" w:rsidR="00D636C9" w:rsidRPr="00046FC9" w:rsidRDefault="00D636C9" w:rsidP="00471B35">
      <w:pPr>
        <w:pStyle w:val="ListParagraph"/>
        <w:numPr>
          <w:ilvl w:val="0"/>
          <w:numId w:val="9"/>
        </w:numPr>
        <w:contextualSpacing w:val="0"/>
        <w:rPr>
          <w:rFonts w:ascii="Calibri" w:hAnsi="Calibri" w:cs="Calibri"/>
          <w:lang w:val="es-ES_tradnl"/>
        </w:rPr>
      </w:pPr>
      <w:r w:rsidRPr="00046FC9">
        <w:rPr>
          <w:rFonts w:ascii="Calibri" w:hAnsi="Calibri" w:cs="Calibri"/>
          <w:lang w:val="es-ES_tradnl"/>
        </w:rPr>
        <w:t>Imágenes: Grabación de video de al menos 1 testimonio de una persona responsable de un banco de cloro explicando el impacto de la intervención y su papel en el apoyo en la provisión de servicios. Al menos 1 minuto de grabación de cada video.</w:t>
      </w:r>
    </w:p>
    <w:p w14:paraId="1C1277F5" w14:textId="4D327CB2" w:rsidR="002451DE" w:rsidRPr="00046FC9" w:rsidRDefault="002451DE" w:rsidP="002451DE">
      <w:pPr>
        <w:rPr>
          <w:rFonts w:ascii="Calibri" w:hAnsi="Calibri" w:cs="Calibri"/>
          <w:lang w:val="es-ES_tradnl"/>
        </w:rPr>
      </w:pPr>
      <w:bookmarkStart w:id="22" w:name="_Hlk97569332"/>
      <w:r w:rsidRPr="00046FC9">
        <w:rPr>
          <w:rFonts w:ascii="Calibri" w:hAnsi="Calibri" w:cs="Calibri"/>
          <w:lang w:val="es-ES_tradnl"/>
        </w:rPr>
        <w:t xml:space="preserve">El </w:t>
      </w:r>
      <w:r w:rsidR="00A9475E" w:rsidRPr="00046FC9">
        <w:rPr>
          <w:rFonts w:ascii="Calibri" w:hAnsi="Calibri" w:cs="Calibri"/>
          <w:lang w:val="es-ES_tradnl"/>
        </w:rPr>
        <w:t xml:space="preserve">material audio visual de soporte al </w:t>
      </w:r>
      <w:r w:rsidRPr="00046FC9">
        <w:rPr>
          <w:rFonts w:ascii="Calibri" w:hAnsi="Calibri" w:cs="Calibri"/>
          <w:lang w:val="es-ES_tradnl"/>
        </w:rPr>
        <w:t xml:space="preserve">trabajo de campo </w:t>
      </w:r>
      <w:r w:rsidR="00A9475E" w:rsidRPr="00046FC9">
        <w:rPr>
          <w:rFonts w:ascii="Calibri" w:hAnsi="Calibri" w:cs="Calibri"/>
          <w:lang w:val="es-ES_tradnl"/>
        </w:rPr>
        <w:t>deberá cumplir con las siguientes especificaciones y requisito</w:t>
      </w:r>
      <w:r w:rsidR="00F01C00" w:rsidRPr="00046FC9">
        <w:rPr>
          <w:rFonts w:ascii="Calibri" w:hAnsi="Calibri" w:cs="Calibri"/>
          <w:lang w:val="es-ES_tradnl"/>
        </w:rPr>
        <w:t xml:space="preserve">s: </w:t>
      </w:r>
    </w:p>
    <w:p w14:paraId="0B90BE0F" w14:textId="77777777" w:rsidR="002451DE" w:rsidRPr="00046FC9" w:rsidRDefault="002451DE" w:rsidP="00471B35">
      <w:pPr>
        <w:numPr>
          <w:ilvl w:val="0"/>
          <w:numId w:val="9"/>
        </w:numPr>
        <w:contextualSpacing/>
        <w:rPr>
          <w:rFonts w:ascii="Calibri" w:hAnsi="Calibri" w:cs="Calibri"/>
          <w:lang w:val="es-ES_tradnl"/>
        </w:rPr>
      </w:pPr>
      <w:r w:rsidRPr="00046FC9">
        <w:rPr>
          <w:rFonts w:ascii="Calibri" w:hAnsi="Calibri" w:cs="Calibri"/>
          <w:lang w:val="es-ES_tradnl"/>
        </w:rPr>
        <w:t>Fotografías</w:t>
      </w:r>
    </w:p>
    <w:p w14:paraId="4AD806F0" w14:textId="683A346C"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t>Las fotografías deben tener encuadre horizontal (de preferencia), profundidad de campo definida o limitada, además de enfoque selectivo. Se recomienda también entregar versiones verticales.</w:t>
      </w:r>
    </w:p>
    <w:p w14:paraId="5C8EF596" w14:textId="77777777"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lastRenderedPageBreak/>
        <w:t>Las fotografías deben ser entregadas en formato RAW y JPEG de alta resolución (al menos 500 psi)</w:t>
      </w:r>
    </w:p>
    <w:p w14:paraId="73705182" w14:textId="77777777"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t xml:space="preserve">Se debe entregar </w:t>
      </w:r>
      <w:commentRangeStart w:id="23"/>
      <w:r w:rsidRPr="00046FC9">
        <w:rPr>
          <w:rFonts w:ascii="Calibri" w:hAnsi="Calibri" w:cs="Calibri"/>
          <w:lang w:val="es-ES_tradnl"/>
        </w:rPr>
        <w:t xml:space="preserve">las cartas de autorización de uso de imagen </w:t>
      </w:r>
      <w:commentRangeEnd w:id="23"/>
      <w:r w:rsidR="00D423FA">
        <w:rPr>
          <w:rStyle w:val="CommentReference"/>
        </w:rPr>
        <w:commentReference w:id="23"/>
      </w:r>
      <w:r w:rsidRPr="00046FC9">
        <w:rPr>
          <w:rFonts w:ascii="Calibri" w:hAnsi="Calibri" w:cs="Calibri"/>
          <w:lang w:val="es-ES_tradnl"/>
        </w:rPr>
        <w:t>de las personas fotografiadas.</w:t>
      </w:r>
    </w:p>
    <w:p w14:paraId="36F3D626" w14:textId="77777777" w:rsidR="002451DE" w:rsidRPr="00046FC9" w:rsidRDefault="002451DE" w:rsidP="00471B35">
      <w:pPr>
        <w:numPr>
          <w:ilvl w:val="0"/>
          <w:numId w:val="9"/>
        </w:numPr>
        <w:contextualSpacing/>
        <w:rPr>
          <w:rFonts w:ascii="Calibri" w:hAnsi="Calibri" w:cs="Calibri"/>
          <w:lang w:val="es-ES_tradnl"/>
        </w:rPr>
      </w:pPr>
      <w:r w:rsidRPr="00046FC9">
        <w:rPr>
          <w:rFonts w:ascii="Calibri" w:hAnsi="Calibri" w:cs="Calibri"/>
          <w:lang w:val="es-ES_tradnl"/>
        </w:rPr>
        <w:t> Videos</w:t>
      </w:r>
    </w:p>
    <w:p w14:paraId="436B3543" w14:textId="77777777"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t xml:space="preserve">Los videos se deben entregar en una versión en alta definición 1920 x 1080 </w:t>
      </w:r>
      <w:proofErr w:type="spellStart"/>
      <w:r w:rsidRPr="00046FC9">
        <w:rPr>
          <w:rFonts w:ascii="Calibri" w:hAnsi="Calibri" w:cs="Calibri"/>
          <w:lang w:val="es-ES_tradnl"/>
        </w:rPr>
        <w:t>avi</w:t>
      </w:r>
      <w:proofErr w:type="spellEnd"/>
      <w:r w:rsidRPr="00046FC9">
        <w:rPr>
          <w:rFonts w:ascii="Calibri" w:hAnsi="Calibri" w:cs="Calibri"/>
          <w:lang w:val="es-ES_tradnl"/>
        </w:rPr>
        <w:t>/ mp4 </w:t>
      </w:r>
    </w:p>
    <w:p w14:paraId="02E733CB" w14:textId="77777777"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t>Los videos deben tener su versión en definición estándar en formato mp4 para medios digitales</w:t>
      </w:r>
    </w:p>
    <w:p w14:paraId="7ABAAE29" w14:textId="77777777"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t>Se debe entregar las cartas de autorización que certifiquen el derecho al uso de imágenes, de todas las personas que dieron su testimonio.</w:t>
      </w:r>
    </w:p>
    <w:p w14:paraId="66B85CAC" w14:textId="1BF9FA1D" w:rsidR="002451DE" w:rsidRPr="00046FC9" w:rsidRDefault="002451DE" w:rsidP="00471B35">
      <w:pPr>
        <w:numPr>
          <w:ilvl w:val="1"/>
          <w:numId w:val="9"/>
        </w:numPr>
        <w:contextualSpacing/>
        <w:rPr>
          <w:rFonts w:ascii="Calibri" w:hAnsi="Calibri" w:cs="Calibri"/>
          <w:lang w:val="es-ES_tradnl"/>
        </w:rPr>
      </w:pPr>
      <w:r w:rsidRPr="00046FC9">
        <w:rPr>
          <w:rFonts w:ascii="Calibri" w:hAnsi="Calibri" w:cs="Calibri"/>
          <w:lang w:val="es-ES_tradnl"/>
        </w:rPr>
        <w:t>Productos de audio - deben ser entregadas en formato mp3, sonorizadas y con las voces definidas.</w:t>
      </w:r>
    </w:p>
    <w:bookmarkEnd w:id="22"/>
    <w:p w14:paraId="5F864B0D" w14:textId="77777777" w:rsidR="002451DE" w:rsidRPr="00046FC9" w:rsidRDefault="002451DE" w:rsidP="002451DE">
      <w:pPr>
        <w:rPr>
          <w:rFonts w:ascii="Calibri" w:hAnsi="Calibri" w:cs="Calibri"/>
          <w:lang w:val="es-ES_tradnl"/>
        </w:rPr>
      </w:pPr>
    </w:p>
    <w:p w14:paraId="71B1A6EA" w14:textId="77777777" w:rsidR="000C699F" w:rsidRPr="00046FC9" w:rsidRDefault="000C699F" w:rsidP="00471B35">
      <w:pPr>
        <w:pStyle w:val="ListParagraph"/>
        <w:numPr>
          <w:ilvl w:val="1"/>
          <w:numId w:val="2"/>
        </w:numPr>
        <w:contextualSpacing w:val="0"/>
        <w:rPr>
          <w:rFonts w:ascii="Calibri" w:hAnsi="Calibri" w:cs="Calibri"/>
          <w:b/>
          <w:lang w:val="es-ES_tradnl"/>
        </w:rPr>
      </w:pPr>
      <w:bookmarkStart w:id="24" w:name="_Hlk97569535"/>
      <w:bookmarkEnd w:id="21"/>
      <w:r w:rsidRPr="00046FC9">
        <w:rPr>
          <w:rFonts w:ascii="Calibri" w:hAnsi="Calibri" w:cs="Calibri"/>
          <w:b/>
          <w:lang w:val="es-ES_tradnl"/>
        </w:rPr>
        <w:t xml:space="preserve">FASE III - Análisis de información, conclusiones y redacción de informe. </w:t>
      </w:r>
    </w:p>
    <w:p w14:paraId="475D474F" w14:textId="77777777" w:rsidR="000C699F" w:rsidRPr="00046FC9" w:rsidRDefault="000C699F" w:rsidP="00471B35">
      <w:pPr>
        <w:pStyle w:val="ListParagraph"/>
        <w:numPr>
          <w:ilvl w:val="2"/>
          <w:numId w:val="2"/>
        </w:numPr>
        <w:contextualSpacing w:val="0"/>
        <w:rPr>
          <w:rFonts w:ascii="Calibri" w:hAnsi="Calibri" w:cs="Calibri"/>
          <w:b/>
          <w:lang w:val="es-ES_tradnl"/>
        </w:rPr>
      </w:pPr>
      <w:r w:rsidRPr="00046FC9">
        <w:rPr>
          <w:rFonts w:ascii="Calibri" w:hAnsi="Calibri" w:cs="Calibri"/>
          <w:b/>
          <w:lang w:val="es-ES_tradnl"/>
        </w:rPr>
        <w:t xml:space="preserve">Análisis de información </w:t>
      </w:r>
    </w:p>
    <w:p w14:paraId="7B5DDA14" w14:textId="77777777"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Estado de los sistemas (disgregado por tipo de sistema)</w:t>
      </w:r>
    </w:p>
    <w:p w14:paraId="5A8428C6" w14:textId="77777777"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Pertinencia y sostenibilidad de los sistemas de bombeo solar.</w:t>
      </w:r>
    </w:p>
    <w:p w14:paraId="1B1D2958" w14:textId="77777777"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Calidad de provisión de servicio en comunidad y en escuelas</w:t>
      </w:r>
    </w:p>
    <w:p w14:paraId="48C7E0A5" w14:textId="77777777"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Gestión de los sistemas y sostenibilidad</w:t>
      </w:r>
    </w:p>
    <w:p w14:paraId="37020551" w14:textId="77777777"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Recepción de servicios en hogares – percepción de beneficiarios</w:t>
      </w:r>
    </w:p>
    <w:p w14:paraId="6392B310" w14:textId="77777777"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 xml:space="preserve">Seguimiento de acciones de educación de salud, higiene y </w:t>
      </w:r>
      <w:commentRangeStart w:id="25"/>
      <w:r w:rsidRPr="00046FC9">
        <w:rPr>
          <w:rFonts w:ascii="Calibri" w:hAnsi="Calibri" w:cs="Calibri"/>
          <w:lang w:val="es-ES_tradnl"/>
        </w:rPr>
        <w:t>so responsable</w:t>
      </w:r>
      <w:commentRangeEnd w:id="25"/>
      <w:r w:rsidR="003F04F0">
        <w:rPr>
          <w:rStyle w:val="CommentReference"/>
        </w:rPr>
        <w:commentReference w:id="25"/>
      </w:r>
      <w:r w:rsidRPr="00046FC9">
        <w:rPr>
          <w:rFonts w:ascii="Calibri" w:hAnsi="Calibri" w:cs="Calibri"/>
          <w:lang w:val="es-ES_tradnl"/>
        </w:rPr>
        <w:t xml:space="preserve"> de agua en escuelas</w:t>
      </w:r>
    </w:p>
    <w:p w14:paraId="0DEC6753" w14:textId="4E6B40FB" w:rsidR="00635C0F" w:rsidRPr="00046FC9" w:rsidRDefault="00635C0F" w:rsidP="00471B35">
      <w:pPr>
        <w:pStyle w:val="ListParagraph"/>
        <w:numPr>
          <w:ilvl w:val="0"/>
          <w:numId w:val="10"/>
        </w:numPr>
        <w:rPr>
          <w:rFonts w:ascii="Calibri" w:hAnsi="Calibri" w:cs="Calibri"/>
          <w:lang w:val="es-ES_tradnl"/>
        </w:rPr>
      </w:pPr>
      <w:r w:rsidRPr="00046FC9">
        <w:rPr>
          <w:rFonts w:ascii="Calibri" w:hAnsi="Calibri" w:cs="Calibri"/>
          <w:lang w:val="es-ES_tradnl"/>
        </w:rPr>
        <w:t xml:space="preserve">Capacidades de </w:t>
      </w:r>
      <w:r w:rsidR="00D636C9" w:rsidRPr="00046FC9">
        <w:rPr>
          <w:rFonts w:ascii="Calibri" w:hAnsi="Calibri" w:cs="Calibri"/>
          <w:lang w:val="es-ES_tradnl"/>
        </w:rPr>
        <w:t>SANAA</w:t>
      </w:r>
    </w:p>
    <w:p w14:paraId="03A8BF92" w14:textId="718777A6" w:rsidR="00D636C9" w:rsidRPr="00046FC9" w:rsidRDefault="00D636C9" w:rsidP="00471B35">
      <w:pPr>
        <w:pStyle w:val="ListParagraph"/>
        <w:numPr>
          <w:ilvl w:val="0"/>
          <w:numId w:val="10"/>
        </w:numPr>
        <w:rPr>
          <w:rFonts w:ascii="Calibri" w:hAnsi="Calibri" w:cs="Calibri"/>
          <w:lang w:val="es-ES_tradnl"/>
        </w:rPr>
      </w:pPr>
      <w:r w:rsidRPr="00046FC9">
        <w:rPr>
          <w:rFonts w:ascii="Calibri" w:hAnsi="Calibri" w:cs="Calibri"/>
          <w:lang w:val="es-ES_tradnl"/>
        </w:rPr>
        <w:t>Uso del SIASAR</w:t>
      </w:r>
    </w:p>
    <w:p w14:paraId="41448DF4" w14:textId="033853DA" w:rsidR="00635C0F" w:rsidRPr="00046FC9" w:rsidRDefault="00635C0F" w:rsidP="00471B35">
      <w:pPr>
        <w:pStyle w:val="ListParagraph"/>
        <w:numPr>
          <w:ilvl w:val="0"/>
          <w:numId w:val="10"/>
        </w:numPr>
        <w:contextualSpacing w:val="0"/>
        <w:rPr>
          <w:rFonts w:ascii="Calibri" w:hAnsi="Calibri" w:cs="Calibri"/>
          <w:lang w:val="es-ES_tradnl"/>
        </w:rPr>
      </w:pPr>
      <w:r w:rsidRPr="00046FC9">
        <w:rPr>
          <w:rFonts w:ascii="Calibri" w:hAnsi="Calibri" w:cs="Calibri"/>
          <w:lang w:val="es-ES_tradnl"/>
        </w:rPr>
        <w:t>Impacto en desarrollo del sector y cimientos para posteriores intervenciones.</w:t>
      </w:r>
    </w:p>
    <w:p w14:paraId="6B4503DF" w14:textId="7D37DFE4" w:rsidR="005D320D" w:rsidRPr="00046FC9" w:rsidRDefault="005D320D" w:rsidP="00471B35">
      <w:pPr>
        <w:pStyle w:val="ListParagraph"/>
        <w:numPr>
          <w:ilvl w:val="0"/>
          <w:numId w:val="10"/>
        </w:numPr>
        <w:rPr>
          <w:rFonts w:ascii="Calibri" w:hAnsi="Calibri" w:cs="Calibri"/>
          <w:lang w:val="es-ES_tradnl"/>
        </w:rPr>
      </w:pPr>
      <w:r w:rsidRPr="00046FC9">
        <w:rPr>
          <w:rFonts w:ascii="Calibri" w:hAnsi="Calibri" w:cs="Calibri"/>
          <w:lang w:val="es-ES_tradnl"/>
        </w:rPr>
        <w:t>Esquema de ejecución - Comparativo de sistemas construidos ONG respecto al otro esquema de ejecución:</w:t>
      </w:r>
    </w:p>
    <w:p w14:paraId="51B27E2B" w14:textId="77777777" w:rsidR="005D320D" w:rsidRPr="00046FC9" w:rsidRDefault="005D320D" w:rsidP="00471B35">
      <w:pPr>
        <w:pStyle w:val="ListParagraph"/>
        <w:numPr>
          <w:ilvl w:val="1"/>
          <w:numId w:val="10"/>
        </w:numPr>
        <w:rPr>
          <w:rFonts w:ascii="Calibri" w:hAnsi="Calibri" w:cs="Calibri"/>
          <w:lang w:val="es-ES_tradnl"/>
        </w:rPr>
      </w:pPr>
      <w:r w:rsidRPr="00046FC9">
        <w:rPr>
          <w:rFonts w:ascii="Calibri" w:hAnsi="Calibri" w:cs="Calibri"/>
          <w:lang w:val="es-ES_tradnl"/>
        </w:rPr>
        <w:t>Costes y tiempos de ejecución</w:t>
      </w:r>
    </w:p>
    <w:p w14:paraId="479F10B6" w14:textId="77777777" w:rsidR="005D320D" w:rsidRPr="00046FC9" w:rsidRDefault="005D320D" w:rsidP="00471B35">
      <w:pPr>
        <w:pStyle w:val="ListParagraph"/>
        <w:numPr>
          <w:ilvl w:val="1"/>
          <w:numId w:val="10"/>
        </w:numPr>
        <w:rPr>
          <w:rFonts w:ascii="Calibri" w:hAnsi="Calibri" w:cs="Calibri"/>
          <w:lang w:val="es-ES_tradnl"/>
        </w:rPr>
      </w:pPr>
      <w:r w:rsidRPr="00046FC9">
        <w:rPr>
          <w:rFonts w:ascii="Calibri" w:hAnsi="Calibri" w:cs="Calibri"/>
          <w:lang w:val="es-ES_tradnl"/>
        </w:rPr>
        <w:t xml:space="preserve">Supervisión durante construcción </w:t>
      </w:r>
    </w:p>
    <w:p w14:paraId="3C50EED5" w14:textId="77777777" w:rsidR="005D320D" w:rsidRPr="00FD6390" w:rsidRDefault="005D320D" w:rsidP="00471B35">
      <w:pPr>
        <w:pStyle w:val="ListParagraph"/>
        <w:numPr>
          <w:ilvl w:val="1"/>
          <w:numId w:val="10"/>
        </w:numPr>
        <w:rPr>
          <w:rFonts w:ascii="Calibri" w:hAnsi="Calibri" w:cs="Calibri"/>
          <w:lang w:val="es-ES_tradnl"/>
        </w:rPr>
      </w:pPr>
      <w:r w:rsidRPr="00FD6390">
        <w:rPr>
          <w:rFonts w:ascii="Calibri" w:hAnsi="Calibri" w:cs="Calibri"/>
          <w:lang w:val="es-ES_tradnl"/>
        </w:rPr>
        <w:t>Calidad de construcción</w:t>
      </w:r>
    </w:p>
    <w:p w14:paraId="07E73D9F" w14:textId="77777777" w:rsidR="005D320D" w:rsidRPr="00046FC9" w:rsidRDefault="005D320D" w:rsidP="00471B35">
      <w:pPr>
        <w:pStyle w:val="ListParagraph"/>
        <w:numPr>
          <w:ilvl w:val="1"/>
          <w:numId w:val="10"/>
        </w:numPr>
        <w:rPr>
          <w:rFonts w:ascii="Calibri" w:hAnsi="Calibri" w:cs="Calibri"/>
          <w:lang w:val="es-ES_tradnl"/>
        </w:rPr>
      </w:pPr>
      <w:r w:rsidRPr="00046FC9">
        <w:rPr>
          <w:rFonts w:ascii="Calibri" w:hAnsi="Calibri" w:cs="Calibri"/>
          <w:lang w:val="es-ES_tradnl"/>
        </w:rPr>
        <w:t>Desarrollo comunitario</w:t>
      </w:r>
    </w:p>
    <w:p w14:paraId="4D33A0E0" w14:textId="77777777" w:rsidR="005D320D" w:rsidRPr="00FD6390" w:rsidRDefault="005D320D" w:rsidP="00471B35">
      <w:pPr>
        <w:pStyle w:val="ListParagraph"/>
        <w:numPr>
          <w:ilvl w:val="1"/>
          <w:numId w:val="10"/>
        </w:numPr>
        <w:rPr>
          <w:rFonts w:ascii="Calibri" w:hAnsi="Calibri" w:cs="Calibri"/>
          <w:lang w:val="es-ES_tradnl"/>
        </w:rPr>
      </w:pPr>
      <w:r w:rsidRPr="00FD6390">
        <w:rPr>
          <w:rFonts w:ascii="Calibri" w:hAnsi="Calibri" w:cs="Calibri"/>
          <w:lang w:val="es-ES_tradnl"/>
        </w:rPr>
        <w:t>Funcionamiento de sistemas post construcción</w:t>
      </w:r>
    </w:p>
    <w:p w14:paraId="50AFA058" w14:textId="77777777" w:rsidR="005D320D" w:rsidRPr="00046FC9" w:rsidRDefault="005D320D" w:rsidP="00471B35">
      <w:pPr>
        <w:pStyle w:val="ListParagraph"/>
        <w:numPr>
          <w:ilvl w:val="1"/>
          <w:numId w:val="10"/>
        </w:numPr>
        <w:rPr>
          <w:rFonts w:ascii="Calibri" w:hAnsi="Calibri" w:cs="Calibri"/>
          <w:lang w:val="es-ES_tradnl"/>
        </w:rPr>
      </w:pPr>
      <w:r w:rsidRPr="00046FC9">
        <w:rPr>
          <w:rFonts w:ascii="Calibri" w:hAnsi="Calibri" w:cs="Calibri"/>
          <w:lang w:val="es-ES_tradnl"/>
        </w:rPr>
        <w:t>Percepción sobre hábitos (higiene, uso de baños, uso racional del agua, pago de servicios).</w:t>
      </w:r>
    </w:p>
    <w:p w14:paraId="39A88068" w14:textId="77777777" w:rsidR="005D320D" w:rsidRPr="00046FC9" w:rsidRDefault="005D320D" w:rsidP="005D320D">
      <w:pPr>
        <w:pStyle w:val="ListParagraph"/>
        <w:contextualSpacing w:val="0"/>
        <w:rPr>
          <w:rFonts w:ascii="Calibri" w:hAnsi="Calibri" w:cs="Calibri"/>
          <w:lang w:val="es-ES_tradnl"/>
        </w:rPr>
      </w:pPr>
    </w:p>
    <w:p w14:paraId="66BDB33F" w14:textId="4E49F730" w:rsidR="000C699F" w:rsidRPr="00046FC9" w:rsidRDefault="000C699F" w:rsidP="00471B35">
      <w:pPr>
        <w:pStyle w:val="ListParagraph"/>
        <w:numPr>
          <w:ilvl w:val="2"/>
          <w:numId w:val="2"/>
        </w:numPr>
        <w:contextualSpacing w:val="0"/>
        <w:rPr>
          <w:rFonts w:ascii="Calibri" w:hAnsi="Calibri" w:cs="Calibri"/>
          <w:b/>
          <w:lang w:val="es-ES_tradnl"/>
        </w:rPr>
      </w:pPr>
      <w:r w:rsidRPr="00046FC9">
        <w:rPr>
          <w:rFonts w:ascii="Calibri" w:hAnsi="Calibri" w:cs="Calibri"/>
          <w:b/>
          <w:lang w:val="es-ES_tradnl"/>
        </w:rPr>
        <w:t xml:space="preserve">Presentación de resultados de evaluación a equipo </w:t>
      </w:r>
      <w:r w:rsidR="000C59CC" w:rsidRPr="00046FC9">
        <w:rPr>
          <w:rFonts w:ascii="Calibri" w:hAnsi="Calibri" w:cs="Calibri"/>
          <w:b/>
          <w:lang w:val="es-ES_tradnl"/>
        </w:rPr>
        <w:t>de seguimiento de la evaluación (</w:t>
      </w:r>
      <w:r w:rsidRPr="00046FC9">
        <w:rPr>
          <w:rFonts w:ascii="Calibri" w:hAnsi="Calibri" w:cs="Calibri"/>
          <w:b/>
          <w:lang w:val="es-ES_tradnl"/>
        </w:rPr>
        <w:t>BID y AECID</w:t>
      </w:r>
      <w:r w:rsidR="000C59CC" w:rsidRPr="00046FC9">
        <w:rPr>
          <w:rFonts w:ascii="Calibri" w:hAnsi="Calibri" w:cs="Calibri"/>
          <w:b/>
          <w:lang w:val="es-ES_tradnl"/>
        </w:rPr>
        <w:t>)</w:t>
      </w:r>
      <w:r w:rsidRPr="00046FC9">
        <w:rPr>
          <w:rFonts w:ascii="Calibri" w:hAnsi="Calibri" w:cs="Calibri"/>
          <w:b/>
          <w:lang w:val="es-ES_tradnl"/>
        </w:rPr>
        <w:t xml:space="preserve"> – recogida de últimos insumos.</w:t>
      </w:r>
    </w:p>
    <w:p w14:paraId="069CC083" w14:textId="77777777" w:rsidR="000C59CC" w:rsidRPr="00046FC9" w:rsidRDefault="000C59CC" w:rsidP="00512AC0">
      <w:pPr>
        <w:pStyle w:val="ListParagraph"/>
        <w:ind w:left="1224"/>
        <w:contextualSpacing w:val="0"/>
        <w:rPr>
          <w:rFonts w:ascii="Calibri" w:hAnsi="Calibri" w:cs="Calibri"/>
          <w:b/>
          <w:lang w:val="es-ES_tradnl"/>
        </w:rPr>
      </w:pPr>
    </w:p>
    <w:p w14:paraId="1692594C" w14:textId="77777777" w:rsidR="000C699F" w:rsidRPr="00046FC9" w:rsidRDefault="000C699F" w:rsidP="00471B35">
      <w:pPr>
        <w:pStyle w:val="ListParagraph"/>
        <w:numPr>
          <w:ilvl w:val="2"/>
          <w:numId w:val="2"/>
        </w:numPr>
        <w:contextualSpacing w:val="0"/>
        <w:rPr>
          <w:rFonts w:ascii="Calibri" w:hAnsi="Calibri" w:cs="Calibri"/>
          <w:b/>
          <w:lang w:val="es-ES_tradnl"/>
        </w:rPr>
      </w:pPr>
      <w:r w:rsidRPr="00046FC9">
        <w:rPr>
          <w:rFonts w:ascii="Calibri" w:hAnsi="Calibri" w:cs="Calibri"/>
          <w:b/>
          <w:lang w:val="es-ES_tradnl"/>
        </w:rPr>
        <w:t>Conclusiones de la evaluación expost: lecciones aprendidas y recomendaciones</w:t>
      </w:r>
    </w:p>
    <w:p w14:paraId="0778712F" w14:textId="77777777" w:rsidR="000C699F" w:rsidRPr="00046FC9" w:rsidRDefault="000C699F" w:rsidP="00471B35">
      <w:pPr>
        <w:numPr>
          <w:ilvl w:val="0"/>
          <w:numId w:val="8"/>
        </w:numPr>
        <w:contextualSpacing/>
        <w:rPr>
          <w:rFonts w:ascii="Calibri" w:hAnsi="Calibri" w:cs="Calibri"/>
          <w:lang w:val="es-ES_tradnl"/>
        </w:rPr>
      </w:pPr>
      <w:r w:rsidRPr="00046FC9">
        <w:rPr>
          <w:rFonts w:ascii="Calibri" w:hAnsi="Calibri" w:cs="Calibri"/>
          <w:lang w:val="es-ES_tradnl"/>
        </w:rPr>
        <w:lastRenderedPageBreak/>
        <w:t>Valoración de si los servicios apoyados con el Programa siguen proveyéndose de manera correcta unos años después de la finalización de los proyectos, que las herramientas elaboradas siguen siendo válidas para su uso y si el refuerzo de las instituciones ha permitido continuar con el desarrollo del sector. Identificación de claves de éxito y aspectos a valorar.</w:t>
      </w:r>
    </w:p>
    <w:p w14:paraId="329AD0DF" w14:textId="5EE79242" w:rsidR="000C699F" w:rsidRPr="00046FC9" w:rsidRDefault="000C699F" w:rsidP="00471B35">
      <w:pPr>
        <w:numPr>
          <w:ilvl w:val="0"/>
          <w:numId w:val="8"/>
        </w:numPr>
        <w:contextualSpacing/>
        <w:rPr>
          <w:rFonts w:ascii="Calibri" w:hAnsi="Calibri" w:cs="Calibri"/>
          <w:lang w:val="es-ES_tradnl"/>
        </w:rPr>
      </w:pPr>
      <w:r w:rsidRPr="00046FC9">
        <w:rPr>
          <w:rFonts w:ascii="Calibri" w:hAnsi="Calibri" w:cs="Calibri"/>
          <w:lang w:val="es-ES_tradnl"/>
        </w:rPr>
        <w:t xml:space="preserve">¿Cuáles fueron los factores de éxito para mantener/mejorar los resultados conseguidos al final del </w:t>
      </w:r>
      <w:r w:rsidR="00823B9D" w:rsidRPr="00046FC9">
        <w:rPr>
          <w:rFonts w:ascii="Calibri" w:hAnsi="Calibri" w:cs="Calibri"/>
          <w:lang w:val="es-ES_tradnl"/>
        </w:rPr>
        <w:t>P</w:t>
      </w:r>
      <w:r w:rsidRPr="00046FC9">
        <w:rPr>
          <w:rFonts w:ascii="Calibri" w:hAnsi="Calibri" w:cs="Calibri"/>
          <w:lang w:val="es-ES_tradnl"/>
        </w:rPr>
        <w:t>rograma? ¿Cuáles fueron los factores que limitaron el mantenimiento de los resultados tras la finalización del Programa? ¿Se podrían haber evitado/minimizado? ¿Cómo? ¿Quién tendría la responsabilidad?</w:t>
      </w:r>
    </w:p>
    <w:p w14:paraId="784BC8B6" w14:textId="577CEDDE" w:rsidR="000C699F" w:rsidRPr="00046FC9" w:rsidRDefault="000C699F" w:rsidP="00471B35">
      <w:pPr>
        <w:numPr>
          <w:ilvl w:val="0"/>
          <w:numId w:val="8"/>
        </w:numPr>
        <w:contextualSpacing/>
        <w:rPr>
          <w:rFonts w:ascii="Calibri" w:hAnsi="Calibri" w:cs="Calibri"/>
          <w:lang w:val="es-ES_tradnl"/>
        </w:rPr>
      </w:pPr>
      <w:r w:rsidRPr="00046FC9">
        <w:rPr>
          <w:rFonts w:ascii="Calibri" w:hAnsi="Calibri" w:cs="Calibri"/>
          <w:lang w:val="es-ES_tradnl"/>
        </w:rPr>
        <w:t xml:space="preserve">Conclusiones y recomendaciones de la evaluación, dirigidas a los actores específicos con participación en el mantenimiento/mejora/empeoramiento de los resultados conseguidos al final del </w:t>
      </w:r>
      <w:r w:rsidR="003A3651" w:rsidRPr="00046FC9">
        <w:rPr>
          <w:rFonts w:ascii="Calibri" w:hAnsi="Calibri" w:cs="Calibri"/>
          <w:lang w:val="es-ES_tradnl"/>
        </w:rPr>
        <w:t>P</w:t>
      </w:r>
      <w:r w:rsidRPr="00046FC9">
        <w:rPr>
          <w:rFonts w:ascii="Calibri" w:hAnsi="Calibri" w:cs="Calibri"/>
          <w:lang w:val="es-ES_tradnl"/>
        </w:rPr>
        <w:t>rograma. Especificar aspectos institucionales, de gestión, ambientales, sociales, tecnológico</w:t>
      </w:r>
      <w:r w:rsidR="003A3651" w:rsidRPr="00046FC9">
        <w:rPr>
          <w:rFonts w:ascii="Calibri" w:hAnsi="Calibri" w:cs="Calibri"/>
          <w:lang w:val="es-ES_tradnl"/>
        </w:rPr>
        <w:t>s</w:t>
      </w:r>
      <w:r w:rsidRPr="00046FC9">
        <w:rPr>
          <w:rFonts w:ascii="Calibri" w:hAnsi="Calibri" w:cs="Calibri"/>
          <w:lang w:val="es-ES_tradnl"/>
        </w:rPr>
        <w:t>, legales, entre otros.</w:t>
      </w:r>
    </w:p>
    <w:p w14:paraId="0E5FD5D2" w14:textId="712B9978" w:rsidR="000C699F" w:rsidRPr="00046FC9" w:rsidRDefault="000C699F" w:rsidP="00471B35">
      <w:pPr>
        <w:numPr>
          <w:ilvl w:val="0"/>
          <w:numId w:val="8"/>
        </w:numPr>
        <w:contextualSpacing/>
        <w:rPr>
          <w:rFonts w:ascii="Calibri" w:hAnsi="Calibri" w:cs="Calibri"/>
          <w:lang w:val="es-ES_tradnl"/>
        </w:rPr>
      </w:pPr>
      <w:r w:rsidRPr="00046FC9">
        <w:rPr>
          <w:rFonts w:ascii="Calibri" w:hAnsi="Calibri" w:cs="Calibri"/>
          <w:lang w:val="es-ES_tradnl"/>
        </w:rPr>
        <w:t xml:space="preserve">Puesta en común de </w:t>
      </w:r>
      <w:ins w:id="26" w:author="Manjarres, Jose Francisco" w:date="2022-06-05T16:51:00Z">
        <w:r w:rsidR="006B7CB6">
          <w:rPr>
            <w:rFonts w:ascii="Calibri" w:hAnsi="Calibri" w:cs="Calibri"/>
            <w:lang w:val="es-ES_tradnl"/>
          </w:rPr>
          <w:t xml:space="preserve">las </w:t>
        </w:r>
      </w:ins>
      <w:proofErr w:type="gramStart"/>
      <w:r w:rsidRPr="00046FC9">
        <w:rPr>
          <w:rFonts w:ascii="Calibri" w:hAnsi="Calibri" w:cs="Calibri"/>
          <w:lang w:val="es-ES_tradnl"/>
        </w:rPr>
        <w:t>conclusiones finales</w:t>
      </w:r>
      <w:proofErr w:type="gramEnd"/>
      <w:r w:rsidRPr="00046FC9">
        <w:rPr>
          <w:rFonts w:ascii="Calibri" w:hAnsi="Calibri" w:cs="Calibri"/>
          <w:lang w:val="es-ES_tradnl"/>
        </w:rPr>
        <w:t>.</w:t>
      </w:r>
    </w:p>
    <w:bookmarkEnd w:id="7"/>
    <w:bookmarkEnd w:id="24"/>
    <w:p w14:paraId="78B55E71" w14:textId="77777777" w:rsidR="00A76747" w:rsidRPr="00046FC9" w:rsidRDefault="00A76747" w:rsidP="00D45D93">
      <w:pPr>
        <w:rPr>
          <w:rFonts w:ascii="Calibri" w:hAnsi="Calibri" w:cs="Calibri"/>
          <w:bCs/>
          <w:lang w:val="es-ES_tradnl"/>
        </w:rPr>
      </w:pPr>
    </w:p>
    <w:p w14:paraId="12A17B80" w14:textId="77777777" w:rsidR="003A3651" w:rsidRPr="00046FC9" w:rsidRDefault="003A3651" w:rsidP="00471B35">
      <w:pPr>
        <w:pStyle w:val="ListParagraph"/>
        <w:numPr>
          <w:ilvl w:val="0"/>
          <w:numId w:val="2"/>
        </w:numPr>
        <w:contextualSpacing w:val="0"/>
        <w:rPr>
          <w:rFonts w:ascii="Calibri" w:hAnsi="Calibri" w:cs="Calibri"/>
          <w:b/>
          <w:lang w:val="es-ES_tradnl"/>
        </w:rPr>
      </w:pPr>
      <w:bookmarkStart w:id="27" w:name="_Hlk97570116"/>
      <w:r w:rsidRPr="00046FC9">
        <w:rPr>
          <w:rFonts w:ascii="Calibri" w:hAnsi="Calibri" w:cs="Calibri"/>
          <w:b/>
          <w:lang w:val="es-ES_tradnl"/>
        </w:rPr>
        <w:t>PRODUCTOS E INFORMES</w:t>
      </w:r>
    </w:p>
    <w:p w14:paraId="580BAA13" w14:textId="77777777" w:rsidR="003A3651" w:rsidRPr="00046FC9" w:rsidRDefault="003A3651" w:rsidP="003A3651">
      <w:pPr>
        <w:rPr>
          <w:rFonts w:ascii="Calibri" w:hAnsi="Calibri" w:cs="Calibri"/>
          <w:lang w:val="es-ES_tradnl"/>
        </w:rPr>
      </w:pPr>
      <w:r w:rsidRPr="00046FC9">
        <w:rPr>
          <w:rFonts w:ascii="Calibri" w:hAnsi="Calibri" w:cs="Calibri"/>
          <w:lang w:val="es-ES_tradnl"/>
        </w:rPr>
        <w:t>El consultor o consultora deberá entregar los siguientes productos:</w:t>
      </w:r>
    </w:p>
    <w:p w14:paraId="0CEB430E" w14:textId="4F772300" w:rsidR="004C7C34" w:rsidRPr="00046FC9" w:rsidRDefault="003A3651" w:rsidP="00B83794">
      <w:pPr>
        <w:pStyle w:val="ListParagraph"/>
        <w:numPr>
          <w:ilvl w:val="0"/>
          <w:numId w:val="12"/>
        </w:numPr>
        <w:rPr>
          <w:rFonts w:ascii="Calibri" w:hAnsi="Calibri" w:cs="Calibri"/>
          <w:lang w:val="es-ES_tradnl"/>
        </w:rPr>
      </w:pPr>
      <w:r w:rsidRPr="007C3990">
        <w:rPr>
          <w:rFonts w:ascii="Calibri" w:hAnsi="Calibri" w:cs="Calibri"/>
          <w:b/>
          <w:bCs/>
          <w:lang w:val="es-ES_tradnl"/>
        </w:rPr>
        <w:t xml:space="preserve">PRODUCTO 1: Metodología y </w:t>
      </w:r>
      <w:r w:rsidR="00695A6A" w:rsidRPr="007C3990">
        <w:rPr>
          <w:rFonts w:ascii="Calibri" w:hAnsi="Calibri" w:cs="Calibri"/>
          <w:b/>
          <w:bCs/>
          <w:lang w:val="es-ES_tradnl"/>
        </w:rPr>
        <w:t xml:space="preserve">Plan </w:t>
      </w:r>
      <w:r w:rsidRPr="007C3990">
        <w:rPr>
          <w:rFonts w:ascii="Calibri" w:hAnsi="Calibri" w:cs="Calibri"/>
          <w:b/>
          <w:bCs/>
          <w:lang w:val="es-ES_tradnl"/>
        </w:rPr>
        <w:t xml:space="preserve">de </w:t>
      </w:r>
      <w:r w:rsidR="00695A6A" w:rsidRPr="007C3990">
        <w:rPr>
          <w:rFonts w:ascii="Calibri" w:hAnsi="Calibri" w:cs="Calibri"/>
          <w:b/>
          <w:bCs/>
          <w:lang w:val="es-ES_tradnl"/>
        </w:rPr>
        <w:t>Trabajo</w:t>
      </w:r>
      <w:r w:rsidR="00695A6A" w:rsidRPr="00046FC9">
        <w:rPr>
          <w:rFonts w:ascii="Calibri" w:hAnsi="Calibri" w:cs="Calibri"/>
          <w:lang w:val="es-ES_tradnl"/>
        </w:rPr>
        <w:t xml:space="preserve"> </w:t>
      </w:r>
      <w:r w:rsidRPr="00046FC9">
        <w:rPr>
          <w:rFonts w:ascii="Calibri" w:hAnsi="Calibri" w:cs="Calibri"/>
          <w:lang w:val="es-ES_tradnl"/>
        </w:rPr>
        <w:t>con un cronograma de actividades establecido</w:t>
      </w:r>
      <w:r w:rsidR="007C3990">
        <w:rPr>
          <w:rFonts w:ascii="Calibri" w:hAnsi="Calibri" w:cs="Calibri"/>
          <w:lang w:val="es-ES_tradnl"/>
        </w:rPr>
        <w:t>,</w:t>
      </w:r>
      <w:r w:rsidRPr="00046FC9">
        <w:rPr>
          <w:rFonts w:ascii="Calibri" w:hAnsi="Calibri" w:cs="Calibri"/>
          <w:lang w:val="es-ES_tradnl"/>
        </w:rPr>
        <w:t xml:space="preserve"> a los </w:t>
      </w:r>
      <w:r w:rsidRPr="00046FC9">
        <w:rPr>
          <w:rFonts w:ascii="Calibri" w:hAnsi="Calibri" w:cs="Calibri"/>
          <w:highlight w:val="cyan"/>
          <w:lang w:val="es-ES_tradnl"/>
        </w:rPr>
        <w:t>15 días</w:t>
      </w:r>
      <w:r w:rsidRPr="00046FC9">
        <w:rPr>
          <w:rFonts w:ascii="Calibri" w:hAnsi="Calibri" w:cs="Calibri"/>
          <w:lang w:val="es-ES_tradnl"/>
        </w:rPr>
        <w:t xml:space="preserve"> de haber suscrito el contrato.</w:t>
      </w:r>
      <w:r w:rsidR="004C7C34" w:rsidRPr="00046FC9">
        <w:rPr>
          <w:rFonts w:ascii="Calibri" w:hAnsi="Calibri" w:cs="Calibri"/>
          <w:lang w:val="es-ES_tradnl"/>
        </w:rPr>
        <w:t xml:space="preserve"> </w:t>
      </w:r>
      <w:r w:rsidR="00B915EB" w:rsidRPr="00046FC9">
        <w:rPr>
          <w:rFonts w:ascii="Calibri" w:hAnsi="Calibri" w:cs="Calibri"/>
          <w:lang w:val="es-ES_tradnl"/>
        </w:rPr>
        <w:t>El</w:t>
      </w:r>
      <w:r w:rsidR="004C7C34" w:rsidRPr="00046FC9">
        <w:rPr>
          <w:rFonts w:ascii="Calibri" w:hAnsi="Calibri" w:cs="Calibri"/>
          <w:lang w:val="es-ES_tradnl"/>
        </w:rPr>
        <w:t xml:space="preserve"> </w:t>
      </w:r>
      <w:r w:rsidR="004C7C34" w:rsidRPr="00046FC9">
        <w:rPr>
          <w:rFonts w:ascii="Calibri" w:hAnsi="Calibri" w:cs="Calibri"/>
          <w:b/>
          <w:bCs/>
          <w:lang w:val="es-ES_tradnl"/>
        </w:rPr>
        <w:t>Plan de Trabajo</w:t>
      </w:r>
      <w:r w:rsidR="004C7C34" w:rsidRPr="00046FC9">
        <w:rPr>
          <w:rFonts w:ascii="Calibri" w:hAnsi="Calibri" w:cs="Calibri"/>
          <w:lang w:val="es-ES_tradnl"/>
        </w:rPr>
        <w:t xml:space="preserve"> </w:t>
      </w:r>
      <w:r w:rsidR="00B915EB" w:rsidRPr="00046FC9">
        <w:rPr>
          <w:rFonts w:ascii="Calibri" w:hAnsi="Calibri" w:cs="Calibri"/>
          <w:lang w:val="es-ES_tradnl"/>
        </w:rPr>
        <w:t>deberá precisar</w:t>
      </w:r>
      <w:r w:rsidR="004C7C34" w:rsidRPr="00046FC9">
        <w:rPr>
          <w:rFonts w:ascii="Calibri" w:hAnsi="Calibri" w:cs="Calibri"/>
          <w:lang w:val="es-ES_tradnl"/>
        </w:rPr>
        <w:t xml:space="preserve"> los aspectos metodológicos y de cronograma</w:t>
      </w:r>
      <w:r w:rsidR="00617EA2" w:rsidRPr="00046FC9">
        <w:rPr>
          <w:rFonts w:ascii="Calibri" w:hAnsi="Calibri" w:cs="Calibri"/>
          <w:lang w:val="es-ES_tradnl"/>
        </w:rPr>
        <w:t xml:space="preserve"> propuestos en la oferta técnica</w:t>
      </w:r>
      <w:r w:rsidR="004C7C34" w:rsidRPr="00046FC9">
        <w:rPr>
          <w:rFonts w:ascii="Calibri" w:hAnsi="Calibri" w:cs="Calibri"/>
          <w:lang w:val="es-ES_tradnl"/>
        </w:rPr>
        <w:t>, incluyendo, de ser el caso, las recomendaciones y decisiones derivadas del proceso de negociación de oferta</w:t>
      </w:r>
      <w:r w:rsidR="00C657CF" w:rsidRPr="00046FC9">
        <w:rPr>
          <w:rFonts w:ascii="Calibri" w:hAnsi="Calibri" w:cs="Calibri"/>
          <w:lang w:val="es-ES_tradnl"/>
        </w:rPr>
        <w:t xml:space="preserve">; así mismo, </w:t>
      </w:r>
      <w:r w:rsidR="00B915EB" w:rsidRPr="00046FC9">
        <w:rPr>
          <w:rFonts w:ascii="Calibri" w:hAnsi="Calibri" w:cs="Calibri"/>
          <w:lang w:val="es-ES_tradnl"/>
        </w:rPr>
        <w:t>incluirá el detalle de las actividades específicas para cada una de las fases de la consultoría y el cronograma asociado</w:t>
      </w:r>
      <w:r w:rsidR="004A130C" w:rsidRPr="00046FC9">
        <w:rPr>
          <w:rStyle w:val="FootnoteReference"/>
          <w:rFonts w:ascii="Calibri" w:hAnsi="Calibri" w:cs="Calibri"/>
          <w:lang w:val="es-ES_tradnl"/>
        </w:rPr>
        <w:footnoteReference w:id="4"/>
      </w:r>
      <w:r w:rsidR="00B915EB" w:rsidRPr="00046FC9">
        <w:rPr>
          <w:rFonts w:ascii="Calibri" w:hAnsi="Calibri" w:cs="Calibri"/>
          <w:lang w:val="es-ES_tradnl"/>
        </w:rPr>
        <w:t xml:space="preserve">. Adicionalmente incluirá una propuesta de encuesta </w:t>
      </w:r>
      <w:r w:rsidR="002977C1">
        <w:rPr>
          <w:rFonts w:ascii="Calibri" w:hAnsi="Calibri" w:cs="Calibri"/>
          <w:lang w:val="es-ES_tradnl"/>
        </w:rPr>
        <w:t xml:space="preserve">para </w:t>
      </w:r>
      <w:r w:rsidR="00806E39" w:rsidRPr="00046FC9">
        <w:rPr>
          <w:rFonts w:ascii="Calibri" w:hAnsi="Calibri" w:cs="Calibri"/>
          <w:lang w:val="es-ES_tradnl"/>
        </w:rPr>
        <w:t>el</w:t>
      </w:r>
      <w:r w:rsidR="00B915EB" w:rsidRPr="00046FC9">
        <w:rPr>
          <w:rFonts w:ascii="Calibri" w:hAnsi="Calibri" w:cs="Calibri"/>
          <w:lang w:val="es-ES_tradnl"/>
        </w:rPr>
        <w:t xml:space="preserve"> SANAA, y para las instituciones nacionales que fueron </w:t>
      </w:r>
      <w:r w:rsidR="00CC56BA" w:rsidRPr="00046FC9">
        <w:rPr>
          <w:rFonts w:ascii="Calibri" w:hAnsi="Calibri" w:cs="Calibri"/>
          <w:lang w:val="es-ES_tradnl"/>
        </w:rPr>
        <w:t>fortalecidas en el marco del Programa</w:t>
      </w:r>
      <w:r w:rsidR="00B915EB" w:rsidRPr="00046FC9">
        <w:rPr>
          <w:rFonts w:ascii="Calibri" w:hAnsi="Calibri" w:cs="Calibri"/>
          <w:lang w:val="es-ES_tradnl"/>
        </w:rPr>
        <w:t xml:space="preserve">. </w:t>
      </w:r>
    </w:p>
    <w:p w14:paraId="5B9C8489" w14:textId="65098AE5" w:rsidR="003A3651" w:rsidRDefault="003A3651" w:rsidP="00B83794">
      <w:pPr>
        <w:numPr>
          <w:ilvl w:val="0"/>
          <w:numId w:val="8"/>
        </w:numPr>
        <w:contextualSpacing/>
        <w:rPr>
          <w:rFonts w:ascii="Calibri" w:hAnsi="Calibri" w:cs="Calibri"/>
          <w:lang w:val="es-ES_tradnl"/>
        </w:rPr>
      </w:pPr>
      <w:r w:rsidRPr="005317EA">
        <w:rPr>
          <w:rFonts w:ascii="Calibri" w:hAnsi="Calibri" w:cs="Calibri"/>
          <w:b/>
          <w:bCs/>
          <w:lang w:val="es-ES_tradnl"/>
        </w:rPr>
        <w:t>PRODUCTO 2: Informe de la FASE I de la evaluación expost</w:t>
      </w:r>
      <w:r w:rsidRPr="00046FC9">
        <w:rPr>
          <w:rFonts w:ascii="Calibri" w:hAnsi="Calibri" w:cs="Calibri"/>
          <w:lang w:val="es-ES_tradnl"/>
        </w:rPr>
        <w:t xml:space="preserve"> a los </w:t>
      </w:r>
      <w:r w:rsidR="005A37E5" w:rsidRPr="00046FC9">
        <w:rPr>
          <w:rFonts w:ascii="Calibri" w:hAnsi="Calibri" w:cs="Calibri"/>
          <w:highlight w:val="cyan"/>
          <w:lang w:val="es-ES_tradnl"/>
        </w:rPr>
        <w:t>45</w:t>
      </w:r>
      <w:r w:rsidRPr="00046FC9">
        <w:rPr>
          <w:rFonts w:ascii="Calibri" w:hAnsi="Calibri" w:cs="Calibri"/>
          <w:highlight w:val="cyan"/>
          <w:lang w:val="es-ES_tradnl"/>
        </w:rPr>
        <w:t xml:space="preserve"> días</w:t>
      </w:r>
      <w:r w:rsidRPr="00046FC9">
        <w:rPr>
          <w:rFonts w:ascii="Calibri" w:hAnsi="Calibri" w:cs="Calibri"/>
          <w:lang w:val="es-ES_tradnl"/>
        </w:rPr>
        <w:t xml:space="preserve"> de </w:t>
      </w:r>
      <w:r w:rsidR="00166F0B" w:rsidRPr="00046FC9">
        <w:rPr>
          <w:rFonts w:ascii="Calibri" w:hAnsi="Calibri" w:cs="Calibri"/>
          <w:lang w:val="es-ES_tradnl"/>
        </w:rPr>
        <w:t>la aprob</w:t>
      </w:r>
      <w:r w:rsidR="0028019E" w:rsidRPr="00046FC9">
        <w:rPr>
          <w:rFonts w:ascii="Calibri" w:hAnsi="Calibri" w:cs="Calibri"/>
          <w:lang w:val="es-ES_tradnl"/>
        </w:rPr>
        <w:t>ación del Prod</w:t>
      </w:r>
      <w:r w:rsidR="008B00E6" w:rsidRPr="00046FC9">
        <w:rPr>
          <w:rFonts w:ascii="Calibri" w:hAnsi="Calibri" w:cs="Calibri"/>
          <w:lang w:val="es-ES_tradnl"/>
        </w:rPr>
        <w:t>u</w:t>
      </w:r>
      <w:r w:rsidR="0028019E" w:rsidRPr="00046FC9">
        <w:rPr>
          <w:rFonts w:ascii="Calibri" w:hAnsi="Calibri" w:cs="Calibri"/>
          <w:lang w:val="es-ES_tradnl"/>
        </w:rPr>
        <w:t>cto</w:t>
      </w:r>
      <w:r w:rsidR="008B00E6" w:rsidRPr="00046FC9">
        <w:rPr>
          <w:rFonts w:ascii="Calibri" w:hAnsi="Calibri" w:cs="Calibri"/>
          <w:lang w:val="es-ES_tradnl"/>
        </w:rPr>
        <w:t xml:space="preserve"> 1</w:t>
      </w:r>
      <w:r w:rsidRPr="00046FC9">
        <w:rPr>
          <w:rFonts w:ascii="Calibri" w:hAnsi="Calibri" w:cs="Calibri"/>
          <w:lang w:val="es-ES_tradnl"/>
        </w:rPr>
        <w:t xml:space="preserve">. Incluirá </w:t>
      </w:r>
      <w:r w:rsidR="0089172F" w:rsidRPr="00046FC9">
        <w:rPr>
          <w:rFonts w:ascii="Calibri" w:hAnsi="Calibri" w:cs="Calibri"/>
          <w:lang w:val="es-ES_tradnl"/>
        </w:rPr>
        <w:t>una de</w:t>
      </w:r>
      <w:r w:rsidR="003C3A21" w:rsidRPr="00046FC9">
        <w:rPr>
          <w:rFonts w:ascii="Calibri" w:hAnsi="Calibri" w:cs="Calibri"/>
          <w:lang w:val="es-ES_tradnl"/>
        </w:rPr>
        <w:t>s</w:t>
      </w:r>
      <w:r w:rsidR="0089172F" w:rsidRPr="00046FC9">
        <w:rPr>
          <w:rFonts w:ascii="Calibri" w:hAnsi="Calibri" w:cs="Calibri"/>
          <w:lang w:val="es-ES_tradnl"/>
        </w:rPr>
        <w:t xml:space="preserve">cripción </w:t>
      </w:r>
      <w:r w:rsidRPr="00046FC9">
        <w:rPr>
          <w:rFonts w:ascii="Calibri" w:hAnsi="Calibri" w:cs="Calibri"/>
          <w:lang w:val="es-ES_tradnl"/>
        </w:rPr>
        <w:t>sobre el trabajo realizado</w:t>
      </w:r>
      <w:r w:rsidR="003C3A21" w:rsidRPr="00046FC9">
        <w:rPr>
          <w:rFonts w:ascii="Calibri" w:hAnsi="Calibri" w:cs="Calibri"/>
          <w:lang w:val="es-ES_tradnl"/>
        </w:rPr>
        <w:t xml:space="preserve"> y los resultados y hallazgos relevantes de</w:t>
      </w:r>
      <w:r w:rsidR="00692C7F" w:rsidRPr="00046FC9">
        <w:rPr>
          <w:rFonts w:ascii="Calibri" w:hAnsi="Calibri" w:cs="Calibri"/>
          <w:lang w:val="es-ES_tradnl"/>
        </w:rPr>
        <w:t>rivados del análisis de la información secundaria revisa</w:t>
      </w:r>
      <w:r w:rsidR="00A0068A" w:rsidRPr="00046FC9">
        <w:rPr>
          <w:rFonts w:ascii="Calibri" w:hAnsi="Calibri" w:cs="Calibri"/>
          <w:lang w:val="es-ES_tradnl"/>
        </w:rPr>
        <w:t>da</w:t>
      </w:r>
      <w:r w:rsidR="00E77B13" w:rsidRPr="00046FC9">
        <w:rPr>
          <w:rFonts w:ascii="Calibri" w:hAnsi="Calibri" w:cs="Calibri"/>
          <w:lang w:val="es-ES_tradnl"/>
        </w:rPr>
        <w:t xml:space="preserve"> y </w:t>
      </w:r>
      <w:r w:rsidR="00AA3886" w:rsidRPr="00046FC9">
        <w:rPr>
          <w:rFonts w:ascii="Calibri" w:hAnsi="Calibri" w:cs="Calibri"/>
          <w:lang w:val="es-ES_tradnl"/>
        </w:rPr>
        <w:t>de las encuestas a los actores institucionales; adicionalmente</w:t>
      </w:r>
      <w:r w:rsidR="001E64CA" w:rsidRPr="00046FC9">
        <w:rPr>
          <w:rFonts w:ascii="Calibri" w:hAnsi="Calibri" w:cs="Calibri"/>
          <w:lang w:val="es-ES_tradnl"/>
        </w:rPr>
        <w:t xml:space="preserve"> incluirá</w:t>
      </w:r>
      <w:r w:rsidRPr="00046FC9">
        <w:rPr>
          <w:rFonts w:ascii="Calibri" w:hAnsi="Calibri" w:cs="Calibri"/>
          <w:lang w:val="es-ES_tradnl"/>
        </w:rPr>
        <w:t xml:space="preserve"> </w:t>
      </w:r>
      <w:r w:rsidR="001E64CA" w:rsidRPr="00046FC9">
        <w:rPr>
          <w:rFonts w:ascii="Calibri" w:hAnsi="Calibri" w:cs="Calibri"/>
          <w:lang w:val="es-ES_tradnl"/>
        </w:rPr>
        <w:t xml:space="preserve">la </w:t>
      </w:r>
      <w:r w:rsidRPr="00046FC9">
        <w:rPr>
          <w:rFonts w:ascii="Calibri" w:hAnsi="Calibri" w:cs="Calibri"/>
          <w:lang w:val="es-ES_tradnl"/>
        </w:rPr>
        <w:t xml:space="preserve">propuesta </w:t>
      </w:r>
      <w:r w:rsidR="00FE6793" w:rsidRPr="00046FC9">
        <w:rPr>
          <w:rFonts w:ascii="Calibri" w:hAnsi="Calibri" w:cs="Calibri"/>
          <w:lang w:val="es-ES_tradnl"/>
        </w:rPr>
        <w:t xml:space="preserve">de formularios </w:t>
      </w:r>
      <w:r w:rsidR="0036122F">
        <w:rPr>
          <w:rFonts w:ascii="Calibri" w:hAnsi="Calibri" w:cs="Calibri"/>
          <w:lang w:val="es-ES_tradnl"/>
        </w:rPr>
        <w:t xml:space="preserve">y de cronograma </w:t>
      </w:r>
      <w:r w:rsidR="00180D06">
        <w:rPr>
          <w:rFonts w:ascii="Calibri" w:hAnsi="Calibri" w:cs="Calibri"/>
          <w:lang w:val="es-ES_tradnl"/>
        </w:rPr>
        <w:t xml:space="preserve">detallado </w:t>
      </w:r>
      <w:r w:rsidR="0036122F">
        <w:rPr>
          <w:rFonts w:ascii="Calibri" w:hAnsi="Calibri" w:cs="Calibri"/>
          <w:lang w:val="es-ES_tradnl"/>
        </w:rPr>
        <w:t xml:space="preserve">de </w:t>
      </w:r>
      <w:r w:rsidR="00180D06">
        <w:rPr>
          <w:rFonts w:ascii="Calibri" w:hAnsi="Calibri" w:cs="Calibri"/>
          <w:lang w:val="es-ES_tradnl"/>
        </w:rPr>
        <w:t xml:space="preserve">trabajo de campo </w:t>
      </w:r>
      <w:r w:rsidR="00FE6793" w:rsidRPr="00046FC9">
        <w:rPr>
          <w:rFonts w:ascii="Calibri" w:hAnsi="Calibri" w:cs="Calibri"/>
          <w:lang w:val="es-ES_tradnl"/>
        </w:rPr>
        <w:t xml:space="preserve">para el relevamiento de la información </w:t>
      </w:r>
      <w:r w:rsidR="004B2A8F" w:rsidRPr="00046FC9">
        <w:rPr>
          <w:rFonts w:ascii="Calibri" w:hAnsi="Calibri" w:cs="Calibri"/>
          <w:lang w:val="es-ES_tradnl"/>
        </w:rPr>
        <w:t xml:space="preserve">respecto del estado funcional y operativo de los sistemas, </w:t>
      </w:r>
      <w:r w:rsidR="00F270AF" w:rsidRPr="00046FC9">
        <w:rPr>
          <w:rFonts w:ascii="Calibri" w:hAnsi="Calibri" w:cs="Calibri"/>
          <w:lang w:val="es-ES_tradnl"/>
        </w:rPr>
        <w:t xml:space="preserve">así como para la realización </w:t>
      </w:r>
      <w:r w:rsidRPr="00046FC9">
        <w:rPr>
          <w:rFonts w:ascii="Calibri" w:hAnsi="Calibri" w:cs="Calibri"/>
          <w:lang w:val="es-ES_tradnl"/>
        </w:rPr>
        <w:t xml:space="preserve">de encuestas a </w:t>
      </w:r>
      <w:r w:rsidR="00F270AF" w:rsidRPr="00046FC9">
        <w:rPr>
          <w:rFonts w:ascii="Calibri" w:hAnsi="Calibri" w:cs="Calibri"/>
          <w:lang w:val="es-ES_tradnl"/>
        </w:rPr>
        <w:t xml:space="preserve">hogares beneficiados </w:t>
      </w:r>
      <w:r w:rsidRPr="00046FC9">
        <w:rPr>
          <w:rFonts w:ascii="Calibri" w:hAnsi="Calibri" w:cs="Calibri"/>
          <w:lang w:val="es-ES_tradnl"/>
        </w:rPr>
        <w:t xml:space="preserve">y </w:t>
      </w:r>
      <w:r w:rsidR="009607BF" w:rsidRPr="00046FC9">
        <w:rPr>
          <w:rFonts w:ascii="Calibri" w:hAnsi="Calibri" w:cs="Calibri"/>
          <w:lang w:val="es-ES_tradnl"/>
        </w:rPr>
        <w:t xml:space="preserve">a las oficinas regionales </w:t>
      </w:r>
      <w:r w:rsidR="00C42F3A" w:rsidRPr="00046FC9">
        <w:rPr>
          <w:rFonts w:ascii="Calibri" w:hAnsi="Calibri" w:cs="Calibri"/>
          <w:lang w:val="es-ES_tradnl"/>
        </w:rPr>
        <w:t xml:space="preserve">del SANAA </w:t>
      </w:r>
      <w:r w:rsidR="009607BF" w:rsidRPr="00046FC9">
        <w:rPr>
          <w:rFonts w:ascii="Calibri" w:hAnsi="Calibri" w:cs="Calibri"/>
          <w:lang w:val="es-ES_tradnl"/>
        </w:rPr>
        <w:t xml:space="preserve">y </w:t>
      </w:r>
      <w:r w:rsidR="00C42F3A" w:rsidRPr="00046FC9">
        <w:rPr>
          <w:rFonts w:ascii="Calibri" w:hAnsi="Calibri" w:cs="Calibri"/>
          <w:lang w:val="es-ES_tradnl"/>
        </w:rPr>
        <w:t xml:space="preserve">a las dependencias </w:t>
      </w:r>
      <w:r w:rsidR="009607BF" w:rsidRPr="00046FC9">
        <w:rPr>
          <w:rFonts w:ascii="Calibri" w:hAnsi="Calibri" w:cs="Calibri"/>
          <w:lang w:val="es-ES_tradnl"/>
        </w:rPr>
        <w:t>municipales</w:t>
      </w:r>
      <w:r w:rsidR="00C42F3A" w:rsidRPr="00046FC9">
        <w:rPr>
          <w:rFonts w:ascii="Calibri" w:hAnsi="Calibri" w:cs="Calibri"/>
          <w:lang w:val="es-ES_tradnl"/>
        </w:rPr>
        <w:t xml:space="preserve"> pertinentes</w:t>
      </w:r>
      <w:r w:rsidRPr="00046FC9">
        <w:rPr>
          <w:rFonts w:ascii="Calibri" w:hAnsi="Calibri" w:cs="Calibri"/>
          <w:lang w:val="es-ES_tradnl"/>
        </w:rPr>
        <w:t>.</w:t>
      </w:r>
    </w:p>
    <w:p w14:paraId="3A22598B" w14:textId="77777777" w:rsidR="00F10434" w:rsidRPr="00046FC9" w:rsidRDefault="00F10434" w:rsidP="00F10434">
      <w:pPr>
        <w:ind w:left="720"/>
        <w:contextualSpacing/>
        <w:rPr>
          <w:rFonts w:ascii="Calibri" w:hAnsi="Calibri" w:cs="Calibri"/>
          <w:lang w:val="es-ES_tradnl"/>
        </w:rPr>
      </w:pPr>
    </w:p>
    <w:p w14:paraId="74C6BFB1" w14:textId="6D2DAC27" w:rsidR="00F9486E" w:rsidRDefault="00F9486E" w:rsidP="00471B35">
      <w:pPr>
        <w:numPr>
          <w:ilvl w:val="0"/>
          <w:numId w:val="8"/>
        </w:numPr>
        <w:contextualSpacing/>
        <w:rPr>
          <w:rFonts w:ascii="Calibri" w:hAnsi="Calibri" w:cs="Calibri"/>
          <w:lang w:val="es-ES_tradnl"/>
        </w:rPr>
      </w:pPr>
      <w:r w:rsidRPr="0069669B">
        <w:rPr>
          <w:rFonts w:ascii="Calibri" w:hAnsi="Calibri" w:cs="Calibri"/>
          <w:b/>
          <w:bCs/>
          <w:lang w:val="es-ES_tradnl"/>
        </w:rPr>
        <w:t xml:space="preserve">PRODUCTO </w:t>
      </w:r>
      <w:r w:rsidR="00932BC7" w:rsidRPr="0069669B">
        <w:rPr>
          <w:rFonts w:ascii="Calibri" w:hAnsi="Calibri" w:cs="Calibri"/>
          <w:b/>
          <w:bCs/>
          <w:lang w:val="es-ES_tradnl"/>
        </w:rPr>
        <w:t>3</w:t>
      </w:r>
      <w:r w:rsidRPr="0069669B">
        <w:rPr>
          <w:rFonts w:ascii="Calibri" w:hAnsi="Calibri" w:cs="Calibri"/>
          <w:b/>
          <w:bCs/>
          <w:lang w:val="es-ES_tradnl"/>
        </w:rPr>
        <w:t xml:space="preserve">: </w:t>
      </w:r>
      <w:r w:rsidR="00A362E4" w:rsidRPr="0069669B">
        <w:rPr>
          <w:rFonts w:ascii="Calibri" w:hAnsi="Calibri" w:cs="Calibri"/>
          <w:b/>
          <w:bCs/>
          <w:lang w:val="es-ES_tradnl"/>
        </w:rPr>
        <w:t>Informe de la FASE II de la evaluación expost</w:t>
      </w:r>
      <w:r w:rsidR="00CB682F" w:rsidRPr="00046FC9">
        <w:rPr>
          <w:rFonts w:ascii="Calibri" w:hAnsi="Calibri" w:cs="Calibri"/>
          <w:lang w:val="es-ES_tradnl"/>
        </w:rPr>
        <w:t xml:space="preserve">, a los </w:t>
      </w:r>
      <w:del w:id="28" w:author="Manjarres, Jose Francisco" w:date="2022-06-05T16:49:00Z">
        <w:r w:rsidR="005A37E5" w:rsidRPr="00046FC9" w:rsidDel="00D12CC3">
          <w:rPr>
            <w:rFonts w:ascii="Calibri" w:hAnsi="Calibri" w:cs="Calibri"/>
            <w:highlight w:val="cyan"/>
            <w:lang w:val="es-ES_tradnl"/>
          </w:rPr>
          <w:delText>75</w:delText>
        </w:r>
        <w:r w:rsidR="00CB682F" w:rsidRPr="00046FC9" w:rsidDel="00D12CC3">
          <w:rPr>
            <w:rFonts w:ascii="Calibri" w:hAnsi="Calibri" w:cs="Calibri"/>
            <w:highlight w:val="cyan"/>
            <w:lang w:val="es-ES_tradnl"/>
          </w:rPr>
          <w:delText xml:space="preserve"> </w:delText>
        </w:r>
      </w:del>
      <w:ins w:id="29" w:author="Manjarres, Jose Francisco" w:date="2022-06-05T16:49:00Z">
        <w:r w:rsidR="00D12CC3">
          <w:rPr>
            <w:rFonts w:ascii="Calibri" w:hAnsi="Calibri" w:cs="Calibri"/>
            <w:highlight w:val="cyan"/>
            <w:lang w:val="es-ES_tradnl"/>
          </w:rPr>
          <w:t>60</w:t>
        </w:r>
        <w:r w:rsidR="00D12CC3" w:rsidRPr="00046FC9">
          <w:rPr>
            <w:rFonts w:ascii="Calibri" w:hAnsi="Calibri" w:cs="Calibri"/>
            <w:highlight w:val="cyan"/>
            <w:lang w:val="es-ES_tradnl"/>
          </w:rPr>
          <w:t xml:space="preserve"> </w:t>
        </w:r>
      </w:ins>
      <w:r w:rsidR="00CB682F" w:rsidRPr="00046FC9">
        <w:rPr>
          <w:rFonts w:ascii="Calibri" w:hAnsi="Calibri" w:cs="Calibri"/>
          <w:highlight w:val="cyan"/>
          <w:lang w:val="es-ES_tradnl"/>
        </w:rPr>
        <w:t>días</w:t>
      </w:r>
      <w:r w:rsidR="00CB682F" w:rsidRPr="00046FC9">
        <w:rPr>
          <w:rFonts w:ascii="Calibri" w:hAnsi="Calibri" w:cs="Calibri"/>
          <w:lang w:val="es-ES_tradnl"/>
        </w:rPr>
        <w:t xml:space="preserve"> de </w:t>
      </w:r>
      <w:r w:rsidR="004E58BB" w:rsidRPr="00046FC9">
        <w:rPr>
          <w:rFonts w:ascii="Calibri" w:hAnsi="Calibri" w:cs="Calibri"/>
          <w:lang w:val="es-ES_tradnl"/>
        </w:rPr>
        <w:t>la aprobación del Producto 2</w:t>
      </w:r>
      <w:r w:rsidR="00C55A61" w:rsidRPr="00046FC9">
        <w:rPr>
          <w:rFonts w:ascii="Calibri" w:hAnsi="Calibri" w:cs="Calibri"/>
          <w:lang w:val="es-ES_tradnl"/>
        </w:rPr>
        <w:t xml:space="preserve">. </w:t>
      </w:r>
      <w:r w:rsidR="00086F95" w:rsidRPr="00046FC9">
        <w:rPr>
          <w:rFonts w:ascii="Calibri" w:hAnsi="Calibri" w:cs="Calibri"/>
          <w:lang w:val="es-ES_tradnl"/>
        </w:rPr>
        <w:t xml:space="preserve">Incluirá una descripción sobre el trabajo realizado y los resultados y hallazgos </w:t>
      </w:r>
      <w:r w:rsidR="00086F95" w:rsidRPr="00046FC9">
        <w:rPr>
          <w:rFonts w:ascii="Calibri" w:hAnsi="Calibri" w:cs="Calibri"/>
          <w:lang w:val="es-ES_tradnl"/>
        </w:rPr>
        <w:lastRenderedPageBreak/>
        <w:t>relevantes derivados de</w:t>
      </w:r>
      <w:r w:rsidR="000C59CC" w:rsidRPr="00046FC9">
        <w:rPr>
          <w:rFonts w:ascii="Calibri" w:hAnsi="Calibri" w:cs="Calibri"/>
          <w:lang w:val="es-ES_tradnl"/>
        </w:rPr>
        <w:t xml:space="preserve"> </w:t>
      </w:r>
      <w:r w:rsidR="00086F95" w:rsidRPr="00046FC9">
        <w:rPr>
          <w:rFonts w:ascii="Calibri" w:hAnsi="Calibri" w:cs="Calibri"/>
          <w:lang w:val="es-ES_tradnl"/>
        </w:rPr>
        <w:t xml:space="preserve">análisis de la información de campo </w:t>
      </w:r>
      <w:r w:rsidR="000C59CC" w:rsidRPr="00046FC9">
        <w:rPr>
          <w:rFonts w:ascii="Calibri" w:hAnsi="Calibri" w:cs="Calibri"/>
          <w:lang w:val="es-ES_tradnl"/>
        </w:rPr>
        <w:t>referente a</w:t>
      </w:r>
      <w:r w:rsidR="00D91364">
        <w:rPr>
          <w:rFonts w:ascii="Calibri" w:hAnsi="Calibri" w:cs="Calibri"/>
          <w:lang w:val="es-ES_tradnl"/>
        </w:rPr>
        <w:t xml:space="preserve"> por lo menos e</w:t>
      </w:r>
      <w:r w:rsidR="000C59CC" w:rsidRPr="00046FC9">
        <w:rPr>
          <w:rFonts w:ascii="Calibri" w:hAnsi="Calibri" w:cs="Calibri"/>
          <w:lang w:val="es-ES_tradnl"/>
        </w:rPr>
        <w:t>l 50% de las comunidades objetivo.</w:t>
      </w:r>
    </w:p>
    <w:p w14:paraId="5E8903E5" w14:textId="77777777" w:rsidR="00F10434" w:rsidRPr="00046FC9" w:rsidRDefault="00F10434" w:rsidP="00F10434">
      <w:pPr>
        <w:contextualSpacing/>
        <w:rPr>
          <w:rFonts w:ascii="Calibri" w:hAnsi="Calibri" w:cs="Calibri"/>
          <w:lang w:val="es-ES_tradnl"/>
        </w:rPr>
      </w:pPr>
    </w:p>
    <w:p w14:paraId="1E955469" w14:textId="0AF4D557" w:rsidR="003A3651" w:rsidRDefault="003A3651" w:rsidP="00471B35">
      <w:pPr>
        <w:numPr>
          <w:ilvl w:val="0"/>
          <w:numId w:val="8"/>
        </w:numPr>
        <w:contextualSpacing/>
        <w:rPr>
          <w:rFonts w:ascii="Calibri" w:hAnsi="Calibri" w:cs="Calibri"/>
          <w:lang w:val="es-ES_tradnl"/>
        </w:rPr>
      </w:pPr>
      <w:r w:rsidRPr="00610F1A">
        <w:rPr>
          <w:rFonts w:ascii="Calibri" w:hAnsi="Calibri" w:cs="Calibri"/>
          <w:b/>
          <w:bCs/>
          <w:lang w:val="es-ES_tradnl"/>
        </w:rPr>
        <w:t xml:space="preserve">PRODUCTO </w:t>
      </w:r>
      <w:r w:rsidR="00D746C8" w:rsidRPr="00610F1A">
        <w:rPr>
          <w:rFonts w:ascii="Calibri" w:hAnsi="Calibri" w:cs="Calibri"/>
          <w:b/>
          <w:bCs/>
          <w:lang w:val="es-ES_tradnl"/>
        </w:rPr>
        <w:t>4</w:t>
      </w:r>
      <w:r w:rsidRPr="00610F1A">
        <w:rPr>
          <w:rFonts w:ascii="Calibri" w:hAnsi="Calibri" w:cs="Calibri"/>
          <w:b/>
          <w:bCs/>
          <w:lang w:val="es-ES_tradnl"/>
        </w:rPr>
        <w:t>: Informe preliminar de la consultoría</w:t>
      </w:r>
      <w:r w:rsidR="00086F95" w:rsidRPr="00046FC9">
        <w:rPr>
          <w:rFonts w:ascii="Calibri" w:hAnsi="Calibri" w:cs="Calibri"/>
          <w:lang w:val="es-ES_tradnl"/>
        </w:rPr>
        <w:t xml:space="preserve">, con los resultados de la Fase III de la evaluación </w:t>
      </w:r>
      <w:r w:rsidR="008C04E3" w:rsidRPr="00046FC9">
        <w:rPr>
          <w:rFonts w:ascii="Calibri" w:hAnsi="Calibri" w:cs="Calibri"/>
          <w:lang w:val="es-ES_tradnl"/>
        </w:rPr>
        <w:t>expost,</w:t>
      </w:r>
      <w:r w:rsidRPr="00046FC9">
        <w:rPr>
          <w:rFonts w:ascii="Calibri" w:hAnsi="Calibri" w:cs="Calibri"/>
          <w:lang w:val="es-ES_tradnl"/>
        </w:rPr>
        <w:t xml:space="preserve"> </w:t>
      </w:r>
      <w:r w:rsidR="00442455">
        <w:rPr>
          <w:rFonts w:ascii="Calibri" w:hAnsi="Calibri" w:cs="Calibri"/>
          <w:lang w:val="es-ES_tradnl"/>
        </w:rPr>
        <w:t xml:space="preserve">incorporando </w:t>
      </w:r>
      <w:r w:rsidR="00B86B71">
        <w:rPr>
          <w:rFonts w:ascii="Calibri" w:hAnsi="Calibri" w:cs="Calibri"/>
          <w:lang w:val="es-ES_tradnl"/>
        </w:rPr>
        <w:t xml:space="preserve">la descripción </w:t>
      </w:r>
      <w:r w:rsidR="00B86B71" w:rsidRPr="00046FC9">
        <w:rPr>
          <w:rFonts w:ascii="Calibri" w:hAnsi="Calibri" w:cs="Calibri"/>
          <w:lang w:val="es-ES_tradnl"/>
        </w:rPr>
        <w:t>sobre el trabajo realizado y los resultados y hallazgos relevantes derivados de análisis de la información de campo referente a</w:t>
      </w:r>
      <w:r w:rsidR="00B86B71">
        <w:rPr>
          <w:rFonts w:ascii="Calibri" w:hAnsi="Calibri" w:cs="Calibri"/>
          <w:lang w:val="es-ES_tradnl"/>
        </w:rPr>
        <w:t xml:space="preserve"> la totalidad</w:t>
      </w:r>
      <w:r w:rsidR="0098731B">
        <w:rPr>
          <w:rFonts w:ascii="Calibri" w:hAnsi="Calibri" w:cs="Calibri"/>
          <w:lang w:val="es-ES_tradnl"/>
        </w:rPr>
        <w:t xml:space="preserve"> </w:t>
      </w:r>
      <w:r w:rsidR="00B86B71" w:rsidRPr="00046FC9">
        <w:rPr>
          <w:rFonts w:ascii="Calibri" w:hAnsi="Calibri" w:cs="Calibri"/>
          <w:lang w:val="es-ES_tradnl"/>
        </w:rPr>
        <w:t>de las comunidades objetivo</w:t>
      </w:r>
      <w:r w:rsidR="00EE0299">
        <w:rPr>
          <w:rFonts w:ascii="Calibri" w:hAnsi="Calibri" w:cs="Calibri"/>
          <w:lang w:val="es-ES_tradnl"/>
        </w:rPr>
        <w:t>,</w:t>
      </w:r>
      <w:r w:rsidR="00B86B71" w:rsidRPr="00046FC9">
        <w:rPr>
          <w:rFonts w:ascii="Calibri" w:hAnsi="Calibri" w:cs="Calibri"/>
          <w:lang w:val="es-ES_tradnl"/>
        </w:rPr>
        <w:t xml:space="preserve"> </w:t>
      </w:r>
      <w:r w:rsidRPr="00046FC9">
        <w:rPr>
          <w:rFonts w:ascii="Calibri" w:hAnsi="Calibri" w:cs="Calibri"/>
          <w:lang w:val="es-ES_tradnl"/>
        </w:rPr>
        <w:t xml:space="preserve">a los </w:t>
      </w:r>
      <w:del w:id="30" w:author="Manjarres, Jose Francisco" w:date="2022-06-05T16:50:00Z">
        <w:r w:rsidR="005A37E5" w:rsidRPr="00046FC9" w:rsidDel="00D12CC3">
          <w:rPr>
            <w:rFonts w:ascii="Calibri" w:hAnsi="Calibri" w:cs="Calibri"/>
            <w:highlight w:val="cyan"/>
            <w:lang w:val="es-ES_tradnl"/>
          </w:rPr>
          <w:delText>75</w:delText>
        </w:r>
        <w:r w:rsidR="005246E8" w:rsidRPr="00046FC9" w:rsidDel="00D12CC3">
          <w:rPr>
            <w:rFonts w:ascii="Calibri" w:hAnsi="Calibri" w:cs="Calibri"/>
            <w:highlight w:val="cyan"/>
            <w:lang w:val="es-ES_tradnl"/>
          </w:rPr>
          <w:delText xml:space="preserve"> </w:delText>
        </w:r>
      </w:del>
      <w:ins w:id="31" w:author="Manjarres, Jose Francisco" w:date="2022-06-05T16:50:00Z">
        <w:r w:rsidR="00D12CC3">
          <w:rPr>
            <w:rFonts w:ascii="Calibri" w:hAnsi="Calibri" w:cs="Calibri"/>
            <w:highlight w:val="cyan"/>
            <w:lang w:val="es-ES_tradnl"/>
          </w:rPr>
          <w:t>60</w:t>
        </w:r>
        <w:r w:rsidR="00D12CC3" w:rsidRPr="00046FC9">
          <w:rPr>
            <w:rFonts w:ascii="Calibri" w:hAnsi="Calibri" w:cs="Calibri"/>
            <w:highlight w:val="cyan"/>
            <w:lang w:val="es-ES_tradnl"/>
          </w:rPr>
          <w:t xml:space="preserve"> </w:t>
        </w:r>
      </w:ins>
      <w:r w:rsidRPr="00046FC9">
        <w:rPr>
          <w:rFonts w:ascii="Calibri" w:hAnsi="Calibri" w:cs="Calibri"/>
          <w:highlight w:val="cyan"/>
          <w:lang w:val="es-ES_tradnl"/>
        </w:rPr>
        <w:t>días</w:t>
      </w:r>
      <w:r w:rsidRPr="00046FC9">
        <w:rPr>
          <w:rFonts w:ascii="Calibri" w:hAnsi="Calibri" w:cs="Calibri"/>
          <w:lang w:val="es-ES_tradnl"/>
        </w:rPr>
        <w:t xml:space="preserve"> de </w:t>
      </w:r>
      <w:r w:rsidR="005246E8" w:rsidRPr="00046FC9">
        <w:rPr>
          <w:rFonts w:ascii="Calibri" w:hAnsi="Calibri" w:cs="Calibri"/>
          <w:lang w:val="es-ES_tradnl"/>
        </w:rPr>
        <w:t xml:space="preserve">la aprobación del </w:t>
      </w:r>
      <w:r w:rsidR="00AE23B0" w:rsidRPr="00046FC9">
        <w:rPr>
          <w:rFonts w:ascii="Calibri" w:hAnsi="Calibri" w:cs="Calibri"/>
          <w:lang w:val="es-ES_tradnl"/>
        </w:rPr>
        <w:t>Producto 3</w:t>
      </w:r>
      <w:r w:rsidR="00FA4497" w:rsidRPr="00046FC9">
        <w:rPr>
          <w:rFonts w:ascii="Calibri" w:hAnsi="Calibri" w:cs="Calibri"/>
          <w:lang w:val="es-ES_tradnl"/>
        </w:rPr>
        <w:t xml:space="preserve">; incluye la </w:t>
      </w:r>
      <w:r w:rsidRPr="00046FC9">
        <w:rPr>
          <w:rFonts w:ascii="Calibri" w:hAnsi="Calibri" w:cs="Calibri"/>
          <w:lang w:val="es-ES_tradnl"/>
        </w:rPr>
        <w:t>presentación de resultados</w:t>
      </w:r>
      <w:r w:rsidR="003C4B11" w:rsidRPr="00046FC9">
        <w:rPr>
          <w:rFonts w:ascii="Calibri" w:hAnsi="Calibri" w:cs="Calibri"/>
          <w:lang w:val="es-ES_tradnl"/>
        </w:rPr>
        <w:t>, mediante un Taller a ser organizado por la firma consultora,</w:t>
      </w:r>
      <w:r w:rsidRPr="00046FC9">
        <w:rPr>
          <w:rFonts w:ascii="Calibri" w:hAnsi="Calibri" w:cs="Calibri"/>
          <w:lang w:val="es-ES_tradnl"/>
        </w:rPr>
        <w:t xml:space="preserve"> a AECID</w:t>
      </w:r>
      <w:r w:rsidR="000876CB" w:rsidRPr="00046FC9">
        <w:rPr>
          <w:rFonts w:ascii="Calibri" w:hAnsi="Calibri" w:cs="Calibri"/>
          <w:lang w:val="es-ES_tradnl"/>
        </w:rPr>
        <w:t xml:space="preserve">, </w:t>
      </w:r>
      <w:r w:rsidRPr="00046FC9">
        <w:rPr>
          <w:rFonts w:ascii="Calibri" w:hAnsi="Calibri" w:cs="Calibri"/>
          <w:lang w:val="es-ES_tradnl"/>
        </w:rPr>
        <w:t>BID</w:t>
      </w:r>
      <w:r w:rsidR="000876CB" w:rsidRPr="00046FC9">
        <w:rPr>
          <w:rFonts w:ascii="Calibri" w:hAnsi="Calibri" w:cs="Calibri"/>
          <w:lang w:val="es-ES_tradnl"/>
        </w:rPr>
        <w:t xml:space="preserve"> y </w:t>
      </w:r>
      <w:r w:rsidR="00877E17" w:rsidRPr="00046FC9">
        <w:rPr>
          <w:rFonts w:ascii="Calibri" w:hAnsi="Calibri" w:cs="Calibri"/>
          <w:lang w:val="es-ES_tradnl"/>
        </w:rPr>
        <w:t>demás</w:t>
      </w:r>
      <w:r w:rsidR="000876CB" w:rsidRPr="00046FC9">
        <w:rPr>
          <w:rFonts w:ascii="Calibri" w:hAnsi="Calibri" w:cs="Calibri"/>
          <w:lang w:val="es-ES_tradnl"/>
        </w:rPr>
        <w:t xml:space="preserve"> actores relevantes</w:t>
      </w:r>
      <w:r w:rsidR="00E2458C" w:rsidRPr="00046FC9">
        <w:rPr>
          <w:rFonts w:ascii="Calibri" w:hAnsi="Calibri" w:cs="Calibri"/>
          <w:lang w:val="es-ES_tradnl"/>
        </w:rPr>
        <w:t xml:space="preserve"> relacionados </w:t>
      </w:r>
      <w:r w:rsidR="000D23CF" w:rsidRPr="00046FC9">
        <w:rPr>
          <w:rFonts w:ascii="Calibri" w:hAnsi="Calibri" w:cs="Calibri"/>
          <w:lang w:val="es-ES_tradnl"/>
        </w:rPr>
        <w:t>con la ejecución del Programa</w:t>
      </w:r>
      <w:r w:rsidRPr="00046FC9">
        <w:rPr>
          <w:rFonts w:ascii="Calibri" w:hAnsi="Calibri" w:cs="Calibri"/>
          <w:lang w:val="es-ES_tradnl"/>
        </w:rPr>
        <w:t>.</w:t>
      </w:r>
    </w:p>
    <w:p w14:paraId="77BFC538" w14:textId="77777777" w:rsidR="00F10434" w:rsidRPr="00046FC9" w:rsidRDefault="00F10434" w:rsidP="00F10434">
      <w:pPr>
        <w:contextualSpacing/>
        <w:rPr>
          <w:rFonts w:ascii="Calibri" w:hAnsi="Calibri" w:cs="Calibri"/>
          <w:lang w:val="es-ES_tradnl"/>
        </w:rPr>
      </w:pPr>
    </w:p>
    <w:p w14:paraId="61D41569" w14:textId="35DDAE19" w:rsidR="003A3651" w:rsidRPr="00046FC9" w:rsidRDefault="003A3651" w:rsidP="00471B35">
      <w:pPr>
        <w:numPr>
          <w:ilvl w:val="0"/>
          <w:numId w:val="8"/>
        </w:numPr>
        <w:rPr>
          <w:rFonts w:ascii="Calibri" w:hAnsi="Calibri" w:cs="Calibri"/>
          <w:lang w:val="es-ES_tradnl"/>
        </w:rPr>
      </w:pPr>
      <w:r w:rsidRPr="008A0848">
        <w:rPr>
          <w:rFonts w:ascii="Calibri" w:hAnsi="Calibri" w:cs="Calibri"/>
          <w:b/>
          <w:bCs/>
          <w:lang w:val="es-ES_tradnl"/>
        </w:rPr>
        <w:t xml:space="preserve">PRODUCTO </w:t>
      </w:r>
      <w:r w:rsidR="00D746C8" w:rsidRPr="008A0848">
        <w:rPr>
          <w:rFonts w:ascii="Calibri" w:hAnsi="Calibri" w:cs="Calibri"/>
          <w:b/>
          <w:bCs/>
          <w:lang w:val="es-ES_tradnl"/>
        </w:rPr>
        <w:t>5</w:t>
      </w:r>
      <w:r w:rsidRPr="008A0848">
        <w:rPr>
          <w:rFonts w:ascii="Calibri" w:hAnsi="Calibri" w:cs="Calibri"/>
          <w:b/>
          <w:bCs/>
          <w:lang w:val="es-ES_tradnl"/>
        </w:rPr>
        <w:t>: Informe final de consultoría</w:t>
      </w:r>
      <w:r w:rsidRPr="00046FC9">
        <w:rPr>
          <w:rFonts w:ascii="Calibri" w:hAnsi="Calibri" w:cs="Calibri"/>
          <w:lang w:val="es-ES_tradnl"/>
        </w:rPr>
        <w:t xml:space="preserve"> a </w:t>
      </w:r>
      <w:r w:rsidRPr="00046FC9">
        <w:rPr>
          <w:rFonts w:ascii="Calibri" w:hAnsi="Calibri" w:cs="Calibri"/>
          <w:highlight w:val="cyan"/>
          <w:lang w:val="es-ES_tradnl"/>
        </w:rPr>
        <w:t>30 días</w:t>
      </w:r>
      <w:r w:rsidRPr="00046FC9">
        <w:rPr>
          <w:rFonts w:ascii="Calibri" w:hAnsi="Calibri" w:cs="Calibri"/>
          <w:lang w:val="es-ES_tradnl"/>
        </w:rPr>
        <w:t xml:space="preserve"> de haber recibido los comentarios por parte del BID </w:t>
      </w:r>
      <w:r w:rsidR="008C04E3" w:rsidRPr="00046FC9">
        <w:rPr>
          <w:rFonts w:ascii="Calibri" w:hAnsi="Calibri" w:cs="Calibri"/>
          <w:lang w:val="es-ES_tradnl"/>
        </w:rPr>
        <w:t xml:space="preserve">y de la AECID </w:t>
      </w:r>
      <w:r w:rsidRPr="00046FC9">
        <w:rPr>
          <w:rFonts w:ascii="Calibri" w:hAnsi="Calibri" w:cs="Calibri"/>
          <w:lang w:val="es-ES_tradnl"/>
        </w:rPr>
        <w:t>al informe preliminar de consultoría</w:t>
      </w:r>
      <w:r w:rsidR="004D73BE">
        <w:rPr>
          <w:rFonts w:ascii="Calibri" w:hAnsi="Calibri" w:cs="Calibri"/>
          <w:lang w:val="es-ES_tradnl"/>
        </w:rPr>
        <w:t>, así como los aportes que pudieran realizarse durante el Taller de presentación de resultados.</w:t>
      </w:r>
      <w:r w:rsidRPr="00046FC9">
        <w:rPr>
          <w:rFonts w:ascii="Calibri" w:hAnsi="Calibri" w:cs="Calibri"/>
          <w:lang w:val="es-ES_tradnl"/>
        </w:rPr>
        <w:t xml:space="preserve"> </w:t>
      </w:r>
    </w:p>
    <w:p w14:paraId="46C1AFA6" w14:textId="77777777" w:rsidR="00D819E5" w:rsidRPr="00046FC9" w:rsidRDefault="00D819E5" w:rsidP="00D819E5">
      <w:pPr>
        <w:rPr>
          <w:rFonts w:ascii="Calibri" w:hAnsi="Calibri" w:cs="Calibri"/>
          <w:lang w:val="es-ES_tradnl"/>
        </w:rPr>
      </w:pPr>
      <w:r w:rsidRPr="00046FC9">
        <w:rPr>
          <w:rFonts w:ascii="Calibri" w:hAnsi="Calibri" w:cs="Calibri"/>
          <w:lang w:val="es-ES_tradnl"/>
        </w:rPr>
        <w:t xml:space="preserve">Todo informe deberá ser entregado en forma digital, editable (Word y/o Excel) y </w:t>
      </w:r>
      <w:proofErr w:type="spellStart"/>
      <w:r w:rsidRPr="00046FC9">
        <w:rPr>
          <w:rFonts w:ascii="Calibri" w:hAnsi="Calibri" w:cs="Calibri"/>
          <w:lang w:val="es-ES_tradnl"/>
        </w:rPr>
        <w:t>pdf</w:t>
      </w:r>
      <w:proofErr w:type="spellEnd"/>
      <w:r w:rsidRPr="00046FC9">
        <w:rPr>
          <w:rFonts w:ascii="Calibri" w:hAnsi="Calibri" w:cs="Calibri"/>
          <w:lang w:val="es-ES_tradnl"/>
        </w:rPr>
        <w:t xml:space="preserve">, que incluya la portada, el documento principal y los anexos. Los informes deberán ser presentados en idioma español. </w:t>
      </w:r>
    </w:p>
    <w:p w14:paraId="4F9315BE" w14:textId="6B877D89" w:rsidR="00B77B51" w:rsidRPr="00046FC9" w:rsidRDefault="00B77B51" w:rsidP="00B77B51">
      <w:pPr>
        <w:rPr>
          <w:rFonts w:ascii="Calibri" w:hAnsi="Calibri" w:cs="Calibri"/>
          <w:lang w:val="es-ES_tradnl"/>
        </w:rPr>
      </w:pPr>
      <w:r w:rsidRPr="00046FC9">
        <w:rPr>
          <w:rFonts w:ascii="Calibri" w:hAnsi="Calibri" w:cs="Calibri"/>
          <w:lang w:val="es-ES_tradnl"/>
        </w:rPr>
        <w:t xml:space="preserve">El </w:t>
      </w:r>
      <w:r w:rsidR="00075619">
        <w:rPr>
          <w:rFonts w:ascii="Calibri" w:hAnsi="Calibri" w:cs="Calibri"/>
          <w:lang w:val="es-ES_tradnl"/>
        </w:rPr>
        <w:t>I</w:t>
      </w:r>
      <w:r w:rsidR="00075619" w:rsidRPr="00046FC9">
        <w:rPr>
          <w:rFonts w:ascii="Calibri" w:hAnsi="Calibri" w:cs="Calibri"/>
          <w:lang w:val="es-ES_tradnl"/>
        </w:rPr>
        <w:t xml:space="preserve">nforme </w:t>
      </w:r>
      <w:r w:rsidR="00075619">
        <w:rPr>
          <w:rFonts w:ascii="Calibri" w:hAnsi="Calibri" w:cs="Calibri"/>
          <w:lang w:val="es-ES_tradnl"/>
        </w:rPr>
        <w:t>F</w:t>
      </w:r>
      <w:r w:rsidR="00075619" w:rsidRPr="00046FC9">
        <w:rPr>
          <w:rFonts w:ascii="Calibri" w:hAnsi="Calibri" w:cs="Calibri"/>
          <w:lang w:val="es-ES_tradnl"/>
        </w:rPr>
        <w:t xml:space="preserve">inal </w:t>
      </w:r>
      <w:r w:rsidRPr="00046FC9">
        <w:rPr>
          <w:rFonts w:ascii="Calibri" w:hAnsi="Calibri" w:cs="Calibri"/>
          <w:lang w:val="es-ES_tradnl"/>
        </w:rPr>
        <w:t xml:space="preserve">incluirá </w:t>
      </w:r>
      <w:r w:rsidR="00780F92">
        <w:rPr>
          <w:rFonts w:ascii="Calibri" w:hAnsi="Calibri" w:cs="Calibri"/>
          <w:lang w:val="es-ES_tradnl"/>
        </w:rPr>
        <w:t xml:space="preserve">todos </w:t>
      </w:r>
      <w:r w:rsidRPr="00046FC9">
        <w:rPr>
          <w:rFonts w:ascii="Calibri" w:hAnsi="Calibri" w:cs="Calibri"/>
          <w:lang w:val="es-ES_tradnl"/>
        </w:rPr>
        <w:t>los documentos anexos necesarios que soporten el informe. Los anexos incluirán</w:t>
      </w:r>
      <w:r w:rsidR="00780F92">
        <w:rPr>
          <w:rFonts w:ascii="Calibri" w:hAnsi="Calibri" w:cs="Calibri"/>
          <w:lang w:val="es-ES_tradnl"/>
        </w:rPr>
        <w:t>, adicionalmente,</w:t>
      </w:r>
      <w:r w:rsidRPr="00046FC9">
        <w:rPr>
          <w:rFonts w:ascii="Calibri" w:hAnsi="Calibri" w:cs="Calibri"/>
          <w:lang w:val="es-ES_tradnl"/>
        </w:rPr>
        <w:t xml:space="preserve"> el material gráfico disponible resultado del trabajo de campo (ej. fotografías, materiales de capacitación, entre otros).</w:t>
      </w:r>
    </w:p>
    <w:p w14:paraId="58B5FBE1" w14:textId="2795D7E5" w:rsidR="00B77B51" w:rsidRPr="00046FC9" w:rsidRDefault="00B77B51" w:rsidP="00B77B51">
      <w:pPr>
        <w:rPr>
          <w:rFonts w:ascii="Calibri" w:hAnsi="Calibri" w:cs="Calibri"/>
          <w:lang w:val="es-ES_tradnl"/>
        </w:rPr>
      </w:pPr>
      <w:r w:rsidRPr="00046FC9">
        <w:rPr>
          <w:rFonts w:ascii="Calibri" w:hAnsi="Calibri" w:cs="Calibri"/>
          <w:lang w:val="es-ES_tradnl"/>
        </w:rPr>
        <w:t xml:space="preserve">Durante la consultoría el </w:t>
      </w:r>
      <w:r w:rsidR="00D778DE">
        <w:rPr>
          <w:rFonts w:ascii="Calibri" w:hAnsi="Calibri" w:cs="Calibri"/>
          <w:lang w:val="es-ES_tradnl"/>
        </w:rPr>
        <w:t>C</w:t>
      </w:r>
      <w:r w:rsidR="00D778DE" w:rsidRPr="00046FC9">
        <w:rPr>
          <w:rFonts w:ascii="Calibri" w:hAnsi="Calibri" w:cs="Calibri"/>
          <w:lang w:val="es-ES_tradnl"/>
        </w:rPr>
        <w:t xml:space="preserve">omité </w:t>
      </w:r>
      <w:r w:rsidR="000C59CC" w:rsidRPr="00046FC9">
        <w:rPr>
          <w:rFonts w:ascii="Calibri" w:hAnsi="Calibri" w:cs="Calibri"/>
          <w:lang w:val="es-ES_tradnl"/>
        </w:rPr>
        <w:t xml:space="preserve">de </w:t>
      </w:r>
      <w:r w:rsidR="00D778DE">
        <w:rPr>
          <w:rFonts w:ascii="Calibri" w:hAnsi="Calibri" w:cs="Calibri"/>
          <w:lang w:val="es-ES_tradnl"/>
        </w:rPr>
        <w:t>S</w:t>
      </w:r>
      <w:r w:rsidR="00D778DE" w:rsidRPr="00046FC9">
        <w:rPr>
          <w:rFonts w:ascii="Calibri" w:hAnsi="Calibri" w:cs="Calibri"/>
          <w:lang w:val="es-ES_tradnl"/>
        </w:rPr>
        <w:t xml:space="preserve">eguimiento </w:t>
      </w:r>
      <w:r w:rsidRPr="00046FC9">
        <w:rPr>
          <w:rFonts w:ascii="Calibri" w:hAnsi="Calibri" w:cs="Calibri"/>
          <w:lang w:val="es-ES_tradnl"/>
        </w:rPr>
        <w:t xml:space="preserve">Banco y la AECID realizarán un acompañamiento para verificar que los contenidos </w:t>
      </w:r>
      <w:r w:rsidR="00A80C59" w:rsidRPr="00046FC9">
        <w:rPr>
          <w:rFonts w:ascii="Calibri" w:hAnsi="Calibri" w:cs="Calibri"/>
          <w:lang w:val="es-ES_tradnl"/>
        </w:rPr>
        <w:t xml:space="preserve">y calidad de los informes </w:t>
      </w:r>
      <w:r w:rsidRPr="00046FC9">
        <w:rPr>
          <w:rFonts w:ascii="Calibri" w:hAnsi="Calibri" w:cs="Calibri"/>
          <w:lang w:val="es-ES_tradnl"/>
        </w:rPr>
        <w:t xml:space="preserve">se ajustan a los términos de referencia </w:t>
      </w:r>
      <w:r w:rsidR="00573975" w:rsidRPr="00046FC9">
        <w:rPr>
          <w:rFonts w:ascii="Calibri" w:hAnsi="Calibri" w:cs="Calibri"/>
          <w:lang w:val="es-ES_tradnl"/>
        </w:rPr>
        <w:t xml:space="preserve">y a la expectativa de resultados </w:t>
      </w:r>
      <w:r w:rsidRPr="00046FC9">
        <w:rPr>
          <w:rFonts w:ascii="Calibri" w:hAnsi="Calibri" w:cs="Calibri"/>
          <w:lang w:val="es-ES_tradnl"/>
        </w:rPr>
        <w:t xml:space="preserve">definidos en este documento. El Banco y la AECID podrán solicitar </w:t>
      </w:r>
      <w:r w:rsidR="00044503" w:rsidRPr="00046FC9">
        <w:rPr>
          <w:rFonts w:ascii="Calibri" w:hAnsi="Calibri" w:cs="Calibri"/>
          <w:lang w:val="es-ES_tradnl"/>
        </w:rPr>
        <w:t>la firma</w:t>
      </w:r>
      <w:r w:rsidRPr="00046FC9">
        <w:rPr>
          <w:rFonts w:ascii="Calibri" w:hAnsi="Calibri" w:cs="Calibri"/>
          <w:lang w:val="es-ES_tradnl"/>
        </w:rPr>
        <w:t xml:space="preserve"> consultora reuniones de seguimiento, especialmente tras la visita de campo y </w:t>
      </w:r>
      <w:r w:rsidR="00044503" w:rsidRPr="00046FC9">
        <w:rPr>
          <w:rFonts w:ascii="Calibri" w:hAnsi="Calibri" w:cs="Calibri"/>
          <w:lang w:val="es-ES_tradnl"/>
        </w:rPr>
        <w:t xml:space="preserve">relevamiento </w:t>
      </w:r>
      <w:r w:rsidRPr="00046FC9">
        <w:rPr>
          <w:rFonts w:ascii="Calibri" w:hAnsi="Calibri" w:cs="Calibri"/>
          <w:lang w:val="es-ES_tradnl"/>
        </w:rPr>
        <w:t>de información.</w:t>
      </w:r>
    </w:p>
    <w:p w14:paraId="6A4BC509" w14:textId="10D13436" w:rsidR="00B77B51" w:rsidRPr="00046FC9" w:rsidRDefault="00C86A07" w:rsidP="00471B35">
      <w:pPr>
        <w:pStyle w:val="ListParagraph"/>
        <w:numPr>
          <w:ilvl w:val="0"/>
          <w:numId w:val="2"/>
        </w:numPr>
        <w:contextualSpacing w:val="0"/>
        <w:rPr>
          <w:rFonts w:ascii="Calibri" w:hAnsi="Calibri" w:cs="Calibri"/>
          <w:b/>
          <w:lang w:val="es-ES_tradnl"/>
        </w:rPr>
      </w:pPr>
      <w:r w:rsidRPr="00046FC9">
        <w:rPr>
          <w:rFonts w:ascii="Calibri" w:hAnsi="Calibri" w:cs="Calibri"/>
          <w:b/>
          <w:lang w:val="es-ES_tradnl"/>
        </w:rPr>
        <w:t xml:space="preserve">PLAZO CONTRACTUAL Y </w:t>
      </w:r>
      <w:r w:rsidR="00B77B51" w:rsidRPr="00046FC9">
        <w:rPr>
          <w:rFonts w:ascii="Calibri" w:hAnsi="Calibri" w:cs="Calibri"/>
          <w:b/>
          <w:lang w:val="es-ES_tradnl"/>
        </w:rPr>
        <w:t>FORMA DE PAGO</w:t>
      </w:r>
    </w:p>
    <w:p w14:paraId="02A8A884" w14:textId="12140EF9" w:rsidR="000C59CC" w:rsidRPr="00046FC9" w:rsidRDefault="000C59CC" w:rsidP="000C59CC">
      <w:pPr>
        <w:rPr>
          <w:rFonts w:ascii="Calibri" w:hAnsi="Calibri" w:cs="Calibri"/>
          <w:lang w:val="es-ES_tradnl"/>
        </w:rPr>
      </w:pPr>
      <w:r w:rsidRPr="00046FC9">
        <w:rPr>
          <w:rFonts w:ascii="Calibri" w:hAnsi="Calibri" w:cs="Calibri"/>
          <w:lang w:val="es-ES_tradnl"/>
        </w:rPr>
        <w:t xml:space="preserve">La consultoría tendrá una duración de </w:t>
      </w:r>
      <w:r w:rsidR="005A37E5" w:rsidRPr="00046FC9">
        <w:rPr>
          <w:rFonts w:ascii="Calibri" w:hAnsi="Calibri" w:cs="Calibri"/>
          <w:lang w:val="es-ES_tradnl"/>
        </w:rPr>
        <w:t>9</w:t>
      </w:r>
      <w:r w:rsidRPr="00046FC9">
        <w:rPr>
          <w:rFonts w:ascii="Calibri" w:hAnsi="Calibri" w:cs="Calibri"/>
          <w:lang w:val="es-ES_tradnl"/>
        </w:rPr>
        <w:t xml:space="preserve"> meses.</w:t>
      </w:r>
    </w:p>
    <w:p w14:paraId="67D800B9" w14:textId="3B3C2346" w:rsidR="000C59CC" w:rsidRPr="00046FC9" w:rsidRDefault="000C59CC" w:rsidP="00512AC0">
      <w:pPr>
        <w:rPr>
          <w:rFonts w:ascii="Calibri" w:hAnsi="Calibri" w:cs="Calibri"/>
          <w:lang w:val="es-ES_tradnl"/>
        </w:rPr>
      </w:pPr>
      <w:r w:rsidRPr="00046FC9">
        <w:rPr>
          <w:rFonts w:ascii="Calibri" w:hAnsi="Calibri" w:cs="Calibri"/>
          <w:lang w:val="es-ES_tradnl"/>
        </w:rPr>
        <w:t>El calendario de pagos serán el siguiente:</w:t>
      </w:r>
    </w:p>
    <w:p w14:paraId="77D2E107" w14:textId="4EC2433F" w:rsidR="00B77B51" w:rsidRPr="00046FC9" w:rsidRDefault="00B77B51" w:rsidP="00471B35">
      <w:pPr>
        <w:numPr>
          <w:ilvl w:val="0"/>
          <w:numId w:val="8"/>
        </w:numPr>
        <w:rPr>
          <w:rFonts w:ascii="Calibri" w:hAnsi="Calibri" w:cs="Calibri"/>
          <w:lang w:val="es-ES_tradnl"/>
        </w:rPr>
      </w:pPr>
      <w:r w:rsidRPr="00046FC9">
        <w:rPr>
          <w:rFonts w:ascii="Calibri" w:hAnsi="Calibri" w:cs="Calibri"/>
          <w:lang w:val="es-ES_tradnl"/>
        </w:rPr>
        <w:t xml:space="preserve">Primer pago: </w:t>
      </w:r>
      <w:r w:rsidR="00652620" w:rsidRPr="00046FC9">
        <w:rPr>
          <w:rFonts w:ascii="Calibri" w:hAnsi="Calibri" w:cs="Calibri"/>
          <w:highlight w:val="cyan"/>
          <w:lang w:val="es-ES_tradnl"/>
        </w:rPr>
        <w:t>1</w:t>
      </w:r>
      <w:r w:rsidR="00652620">
        <w:rPr>
          <w:rFonts w:ascii="Calibri" w:hAnsi="Calibri" w:cs="Calibri"/>
          <w:highlight w:val="cyan"/>
          <w:lang w:val="es-ES_tradnl"/>
        </w:rPr>
        <w:t>0</w:t>
      </w:r>
      <w:r w:rsidRPr="00046FC9">
        <w:rPr>
          <w:rFonts w:ascii="Calibri" w:hAnsi="Calibri" w:cs="Calibri"/>
          <w:highlight w:val="cyan"/>
          <w:lang w:val="es-ES_tradnl"/>
        </w:rPr>
        <w:t>%</w:t>
      </w:r>
      <w:r w:rsidRPr="00046FC9">
        <w:rPr>
          <w:rFonts w:ascii="Calibri" w:hAnsi="Calibri" w:cs="Calibri"/>
          <w:lang w:val="es-ES_tradnl"/>
        </w:rPr>
        <w:t xml:space="preserve"> del monto total, contra aprobación del producto 1 por el BID. Metodología y plan de trabajo</w:t>
      </w:r>
      <w:r w:rsidR="00927BB2">
        <w:rPr>
          <w:rFonts w:ascii="Calibri" w:hAnsi="Calibri" w:cs="Calibri"/>
          <w:lang w:val="es-ES_tradnl"/>
        </w:rPr>
        <w:t xml:space="preserve">, </w:t>
      </w:r>
      <w:r w:rsidR="008660DB">
        <w:rPr>
          <w:rFonts w:ascii="Calibri" w:hAnsi="Calibri" w:cs="Calibri"/>
          <w:lang w:val="es-ES_tradnl"/>
        </w:rPr>
        <w:t xml:space="preserve">y propuesta de encuesta </w:t>
      </w:r>
      <w:r w:rsidR="0068267D">
        <w:rPr>
          <w:rFonts w:ascii="Calibri" w:hAnsi="Calibri" w:cs="Calibri"/>
          <w:lang w:val="es-ES_tradnl"/>
        </w:rPr>
        <w:t>a actores institucionales</w:t>
      </w:r>
      <w:r w:rsidR="00BF0C1E">
        <w:rPr>
          <w:rFonts w:ascii="Calibri" w:hAnsi="Calibri" w:cs="Calibri"/>
          <w:lang w:val="es-ES_tradnl"/>
        </w:rPr>
        <w:t>.</w:t>
      </w:r>
      <w:r w:rsidRPr="00046FC9">
        <w:rPr>
          <w:rFonts w:ascii="Calibri" w:hAnsi="Calibri" w:cs="Calibri"/>
          <w:lang w:val="es-ES_tradnl"/>
        </w:rPr>
        <w:t xml:space="preserve"> </w:t>
      </w:r>
    </w:p>
    <w:p w14:paraId="700FC5EC" w14:textId="5890EECC" w:rsidR="00B77B51" w:rsidRPr="00046FC9" w:rsidRDefault="00B77B51" w:rsidP="00471B35">
      <w:pPr>
        <w:numPr>
          <w:ilvl w:val="0"/>
          <w:numId w:val="8"/>
        </w:numPr>
        <w:rPr>
          <w:rFonts w:ascii="Calibri" w:hAnsi="Calibri" w:cs="Calibri"/>
          <w:lang w:val="es-ES_tradnl"/>
        </w:rPr>
      </w:pPr>
      <w:r w:rsidRPr="00046FC9">
        <w:rPr>
          <w:rFonts w:ascii="Calibri" w:hAnsi="Calibri" w:cs="Calibri"/>
          <w:lang w:val="es-ES_tradnl"/>
        </w:rPr>
        <w:t xml:space="preserve">Segundo pago: </w:t>
      </w:r>
      <w:r w:rsidR="00652620" w:rsidRPr="00046FC9">
        <w:rPr>
          <w:rFonts w:ascii="Calibri" w:hAnsi="Calibri" w:cs="Calibri"/>
          <w:highlight w:val="cyan"/>
          <w:lang w:val="es-ES_tradnl"/>
        </w:rPr>
        <w:t>2</w:t>
      </w:r>
      <w:r w:rsidR="00652620">
        <w:rPr>
          <w:rFonts w:ascii="Calibri" w:hAnsi="Calibri" w:cs="Calibri"/>
          <w:highlight w:val="cyan"/>
          <w:lang w:val="es-ES_tradnl"/>
        </w:rPr>
        <w:t>5</w:t>
      </w:r>
      <w:r w:rsidRPr="00046FC9">
        <w:rPr>
          <w:rFonts w:ascii="Calibri" w:hAnsi="Calibri" w:cs="Calibri"/>
          <w:highlight w:val="cyan"/>
          <w:lang w:val="es-ES_tradnl"/>
        </w:rPr>
        <w:t>%</w:t>
      </w:r>
      <w:r w:rsidRPr="00046FC9">
        <w:rPr>
          <w:rFonts w:ascii="Calibri" w:hAnsi="Calibri" w:cs="Calibri"/>
          <w:lang w:val="es-ES_tradnl"/>
        </w:rPr>
        <w:t xml:space="preserve"> del monto total, contra aprobación del producto 2 por BID. Informe de Fase I y propuesta de </w:t>
      </w:r>
      <w:r w:rsidR="00E50500">
        <w:rPr>
          <w:rFonts w:ascii="Calibri" w:hAnsi="Calibri" w:cs="Calibri"/>
          <w:lang w:val="es-ES_tradnl"/>
        </w:rPr>
        <w:t>formularios para el relevamiento de información, encuestas a beneficiarios y a actores locales.</w:t>
      </w:r>
      <w:r w:rsidR="00E50500" w:rsidRPr="00046FC9">
        <w:rPr>
          <w:rFonts w:ascii="Calibri" w:hAnsi="Calibri" w:cs="Calibri"/>
          <w:lang w:val="es-ES_tradnl"/>
        </w:rPr>
        <w:t xml:space="preserve"> </w:t>
      </w:r>
    </w:p>
    <w:p w14:paraId="2828DCA8" w14:textId="024F070E" w:rsidR="00B77B51" w:rsidRPr="00046FC9" w:rsidRDefault="00B77B51" w:rsidP="00471B35">
      <w:pPr>
        <w:numPr>
          <w:ilvl w:val="0"/>
          <w:numId w:val="8"/>
        </w:numPr>
        <w:rPr>
          <w:rFonts w:ascii="Calibri" w:hAnsi="Calibri" w:cs="Calibri"/>
          <w:lang w:val="es-ES_tradnl"/>
        </w:rPr>
      </w:pPr>
      <w:r w:rsidRPr="00046FC9">
        <w:rPr>
          <w:rFonts w:ascii="Calibri" w:hAnsi="Calibri" w:cs="Calibri"/>
          <w:lang w:val="es-ES_tradnl"/>
        </w:rPr>
        <w:t xml:space="preserve">Tercer pago: </w:t>
      </w:r>
      <w:r w:rsidR="005A37E5" w:rsidRPr="00046FC9">
        <w:rPr>
          <w:rFonts w:ascii="Calibri" w:hAnsi="Calibri" w:cs="Calibri"/>
          <w:highlight w:val="cyan"/>
          <w:lang w:val="es-ES_tradnl"/>
        </w:rPr>
        <w:t>25</w:t>
      </w:r>
      <w:r w:rsidRPr="00046FC9">
        <w:rPr>
          <w:rFonts w:ascii="Calibri" w:hAnsi="Calibri" w:cs="Calibri"/>
          <w:highlight w:val="cyan"/>
          <w:lang w:val="es-ES_tradnl"/>
        </w:rPr>
        <w:t>%</w:t>
      </w:r>
      <w:r w:rsidRPr="00046FC9">
        <w:rPr>
          <w:rFonts w:ascii="Calibri" w:hAnsi="Calibri" w:cs="Calibri"/>
          <w:lang w:val="es-ES_tradnl"/>
        </w:rPr>
        <w:t xml:space="preserve"> del monto total, contra aprobación del producto 3 por BID. </w:t>
      </w:r>
      <w:r w:rsidR="00223607" w:rsidRPr="00046FC9">
        <w:rPr>
          <w:rFonts w:ascii="Calibri" w:hAnsi="Calibri" w:cs="Calibri"/>
          <w:lang w:val="es-ES_tradnl"/>
        </w:rPr>
        <w:t>Informe de campo de 50% de comunidades beneficiarias.</w:t>
      </w:r>
    </w:p>
    <w:p w14:paraId="42A5DE7D" w14:textId="03326129" w:rsidR="00B77B51" w:rsidRPr="00046FC9" w:rsidRDefault="00B77B51" w:rsidP="00471B35">
      <w:pPr>
        <w:numPr>
          <w:ilvl w:val="0"/>
          <w:numId w:val="8"/>
        </w:numPr>
        <w:rPr>
          <w:rFonts w:ascii="Calibri" w:hAnsi="Calibri" w:cs="Calibri"/>
          <w:lang w:val="es-ES_tradnl"/>
        </w:rPr>
      </w:pPr>
      <w:bookmarkStart w:id="32" w:name="_Hlk96591511"/>
      <w:r w:rsidRPr="00046FC9">
        <w:rPr>
          <w:rFonts w:ascii="Calibri" w:hAnsi="Calibri" w:cs="Calibri"/>
          <w:lang w:val="es-ES_tradnl"/>
        </w:rPr>
        <w:t xml:space="preserve">Cuarto pago: </w:t>
      </w:r>
      <w:r w:rsidR="00223607" w:rsidRPr="00046FC9">
        <w:rPr>
          <w:rFonts w:ascii="Calibri" w:hAnsi="Calibri" w:cs="Calibri"/>
          <w:highlight w:val="cyan"/>
          <w:lang w:val="es-ES_tradnl"/>
        </w:rPr>
        <w:t>20</w:t>
      </w:r>
      <w:r w:rsidRPr="00046FC9">
        <w:rPr>
          <w:rFonts w:ascii="Calibri" w:hAnsi="Calibri" w:cs="Calibri"/>
          <w:highlight w:val="cyan"/>
          <w:lang w:val="es-ES_tradnl"/>
        </w:rPr>
        <w:t>%</w:t>
      </w:r>
      <w:r w:rsidRPr="00046FC9">
        <w:rPr>
          <w:rFonts w:ascii="Calibri" w:hAnsi="Calibri" w:cs="Calibri"/>
          <w:lang w:val="es-ES_tradnl"/>
        </w:rPr>
        <w:t xml:space="preserve"> del monto total, contra aprobación del producto 4 por BID. </w:t>
      </w:r>
      <w:r w:rsidR="00223607" w:rsidRPr="00046FC9">
        <w:rPr>
          <w:rFonts w:ascii="Calibri" w:hAnsi="Calibri" w:cs="Calibri"/>
          <w:lang w:val="es-ES_tradnl"/>
        </w:rPr>
        <w:t>Informe preliminar de la consultoría</w:t>
      </w:r>
    </w:p>
    <w:bookmarkEnd w:id="32"/>
    <w:p w14:paraId="6CBD6D39" w14:textId="5B0A9AD1" w:rsidR="00223607" w:rsidRPr="00046FC9" w:rsidRDefault="00223607" w:rsidP="00223607">
      <w:pPr>
        <w:pStyle w:val="ListParagraph"/>
        <w:numPr>
          <w:ilvl w:val="0"/>
          <w:numId w:val="8"/>
        </w:numPr>
        <w:rPr>
          <w:rFonts w:ascii="Calibri" w:hAnsi="Calibri" w:cs="Calibri"/>
          <w:lang w:val="es-ES_tradnl"/>
        </w:rPr>
      </w:pPr>
      <w:r w:rsidRPr="00046FC9">
        <w:rPr>
          <w:rFonts w:ascii="Calibri" w:hAnsi="Calibri" w:cs="Calibri"/>
          <w:lang w:val="es-ES_tradnl"/>
        </w:rPr>
        <w:t xml:space="preserve">Quinto pago: </w:t>
      </w:r>
      <w:r w:rsidRPr="002E4A89">
        <w:rPr>
          <w:rFonts w:ascii="Calibri" w:hAnsi="Calibri" w:cs="Calibri"/>
          <w:highlight w:val="cyan"/>
          <w:lang w:val="es-ES_tradnl"/>
        </w:rPr>
        <w:t>20%</w:t>
      </w:r>
      <w:r w:rsidRPr="00046FC9">
        <w:rPr>
          <w:rFonts w:ascii="Calibri" w:hAnsi="Calibri" w:cs="Calibri"/>
          <w:lang w:val="es-ES_tradnl"/>
        </w:rPr>
        <w:t xml:space="preserve"> del monto total, contra aprobación del producto 5 por BID. Informe final de la consultoría</w:t>
      </w:r>
    </w:p>
    <w:bookmarkEnd w:id="27"/>
    <w:p w14:paraId="7AD59872" w14:textId="77777777" w:rsidR="002442D0" w:rsidRPr="00046FC9" w:rsidRDefault="002442D0" w:rsidP="00512AC0">
      <w:pPr>
        <w:ind w:left="720"/>
        <w:rPr>
          <w:rFonts w:ascii="Calibri" w:hAnsi="Calibri" w:cs="Calibri"/>
          <w:lang w:val="es-ES_tradnl"/>
        </w:rPr>
      </w:pPr>
    </w:p>
    <w:p w14:paraId="1DCBAC4A" w14:textId="39AE72A1" w:rsidR="00B77B51" w:rsidRPr="00046FC9" w:rsidRDefault="00B77B51" w:rsidP="00471B35">
      <w:pPr>
        <w:pStyle w:val="ListParagraph"/>
        <w:numPr>
          <w:ilvl w:val="0"/>
          <w:numId w:val="2"/>
        </w:numPr>
        <w:contextualSpacing w:val="0"/>
        <w:rPr>
          <w:rFonts w:ascii="Calibri" w:hAnsi="Calibri" w:cs="Calibri"/>
          <w:b/>
          <w:lang w:val="es-ES_tradnl"/>
        </w:rPr>
      </w:pPr>
      <w:bookmarkStart w:id="33" w:name="_Hlk97571077"/>
      <w:r w:rsidRPr="00046FC9">
        <w:rPr>
          <w:rFonts w:ascii="Calibri" w:hAnsi="Calibri" w:cs="Calibri"/>
          <w:b/>
          <w:lang w:val="es-ES_tradnl"/>
        </w:rPr>
        <w:t>GESTIÓN Y COORDINACIÓN DE LA CONSULTORÍA</w:t>
      </w:r>
    </w:p>
    <w:p w14:paraId="299D5592" w14:textId="45CF1A48" w:rsidR="00B77B51" w:rsidRPr="00046FC9" w:rsidRDefault="00903CED" w:rsidP="00471B35">
      <w:pPr>
        <w:pStyle w:val="ListParagraph"/>
        <w:numPr>
          <w:ilvl w:val="0"/>
          <w:numId w:val="8"/>
        </w:numPr>
        <w:rPr>
          <w:rFonts w:ascii="Calibri" w:hAnsi="Calibri" w:cs="Calibri"/>
          <w:lang w:val="es-ES_tradnl"/>
        </w:rPr>
      </w:pPr>
      <w:r w:rsidRPr="00046FC9">
        <w:rPr>
          <w:rFonts w:ascii="Calibri" w:hAnsi="Calibri" w:cs="Calibri"/>
          <w:lang w:val="es-ES_tradnl"/>
        </w:rPr>
        <w:t xml:space="preserve">El contrato se gestionará desde el BID y el punto focal será </w:t>
      </w:r>
      <w:r w:rsidR="008F21C2">
        <w:rPr>
          <w:rFonts w:ascii="Calibri" w:hAnsi="Calibri" w:cs="Calibri"/>
          <w:lang w:val="es-ES_tradnl"/>
        </w:rPr>
        <w:t>el especialista sectorial (WSA/CHO) designado en el país.</w:t>
      </w:r>
      <w:r w:rsidRPr="00046FC9">
        <w:rPr>
          <w:rFonts w:ascii="Calibri" w:hAnsi="Calibri" w:cs="Calibri"/>
          <w:lang w:val="es-ES_tradnl"/>
        </w:rPr>
        <w:t xml:space="preserve"> </w:t>
      </w:r>
    </w:p>
    <w:p w14:paraId="13E88ED8" w14:textId="55762DC8" w:rsidR="00B77B51" w:rsidRPr="00046FC9" w:rsidRDefault="00B77B51" w:rsidP="00471B35">
      <w:pPr>
        <w:numPr>
          <w:ilvl w:val="0"/>
          <w:numId w:val="8"/>
        </w:numPr>
        <w:rPr>
          <w:rFonts w:ascii="Calibri" w:hAnsi="Calibri" w:cs="Calibri"/>
          <w:lang w:val="es-ES_tradnl"/>
        </w:rPr>
      </w:pPr>
      <w:r w:rsidRPr="00046FC9">
        <w:rPr>
          <w:rFonts w:ascii="Calibri" w:hAnsi="Calibri" w:cs="Calibri"/>
          <w:lang w:val="es-ES_tradnl"/>
        </w:rPr>
        <w:t xml:space="preserve">Se creará un </w:t>
      </w:r>
      <w:r w:rsidR="008F21C2">
        <w:rPr>
          <w:rFonts w:ascii="Calibri" w:hAnsi="Calibri" w:cs="Calibri"/>
          <w:lang w:val="es-ES_tradnl"/>
        </w:rPr>
        <w:t>C</w:t>
      </w:r>
      <w:r w:rsidR="008F21C2" w:rsidRPr="00046FC9">
        <w:rPr>
          <w:rFonts w:ascii="Calibri" w:hAnsi="Calibri" w:cs="Calibri"/>
          <w:lang w:val="es-ES_tradnl"/>
        </w:rPr>
        <w:t xml:space="preserve">omité </w:t>
      </w:r>
      <w:r w:rsidRPr="00046FC9">
        <w:rPr>
          <w:rFonts w:ascii="Calibri" w:hAnsi="Calibri" w:cs="Calibri"/>
          <w:lang w:val="es-ES_tradnl"/>
        </w:rPr>
        <w:t xml:space="preserve">de </w:t>
      </w:r>
      <w:r w:rsidR="008F21C2">
        <w:rPr>
          <w:rFonts w:ascii="Calibri" w:hAnsi="Calibri" w:cs="Calibri"/>
          <w:lang w:val="es-ES_tradnl"/>
        </w:rPr>
        <w:t>S</w:t>
      </w:r>
      <w:r w:rsidR="008F21C2" w:rsidRPr="00046FC9">
        <w:rPr>
          <w:rFonts w:ascii="Calibri" w:hAnsi="Calibri" w:cs="Calibri"/>
          <w:lang w:val="es-ES_tradnl"/>
        </w:rPr>
        <w:t xml:space="preserve">eguimiento </w:t>
      </w:r>
      <w:r w:rsidRPr="00046FC9">
        <w:rPr>
          <w:rFonts w:ascii="Calibri" w:hAnsi="Calibri" w:cs="Calibri"/>
          <w:lang w:val="es-ES_tradnl"/>
        </w:rPr>
        <w:t xml:space="preserve">integrado por BID, AECID y </w:t>
      </w:r>
      <w:r w:rsidR="00903CED" w:rsidRPr="00046FC9">
        <w:rPr>
          <w:rFonts w:ascii="Calibri" w:hAnsi="Calibri" w:cs="Calibri"/>
          <w:lang w:val="es-ES_tradnl"/>
        </w:rPr>
        <w:t>SANAA</w:t>
      </w:r>
      <w:r w:rsidR="008E700C">
        <w:rPr>
          <w:rFonts w:ascii="Calibri" w:hAnsi="Calibri" w:cs="Calibri"/>
          <w:lang w:val="es-ES_tradnl"/>
        </w:rPr>
        <w:t xml:space="preserve">, el cual </w:t>
      </w:r>
      <w:r w:rsidRPr="00046FC9">
        <w:rPr>
          <w:rFonts w:ascii="Calibri" w:hAnsi="Calibri" w:cs="Calibri"/>
          <w:lang w:val="es-ES_tradnl"/>
        </w:rPr>
        <w:t xml:space="preserve">dará comentarios sobre los productos 1, 2, </w:t>
      </w:r>
      <w:proofErr w:type="gramStart"/>
      <w:r w:rsidRPr="00046FC9">
        <w:rPr>
          <w:rFonts w:ascii="Calibri" w:hAnsi="Calibri" w:cs="Calibri"/>
          <w:lang w:val="es-ES_tradnl"/>
        </w:rPr>
        <w:t xml:space="preserve">3 </w:t>
      </w:r>
      <w:r w:rsidR="00806E39" w:rsidRPr="00046FC9">
        <w:rPr>
          <w:rFonts w:ascii="Calibri" w:hAnsi="Calibri" w:cs="Calibri"/>
          <w:lang w:val="es-ES_tradnl"/>
        </w:rPr>
        <w:t>,</w:t>
      </w:r>
      <w:proofErr w:type="gramEnd"/>
      <w:r w:rsidR="00806E39" w:rsidRPr="00046FC9">
        <w:rPr>
          <w:rFonts w:ascii="Calibri" w:hAnsi="Calibri" w:cs="Calibri"/>
          <w:lang w:val="es-ES_tradnl"/>
        </w:rPr>
        <w:t xml:space="preserve"> </w:t>
      </w:r>
      <w:r w:rsidRPr="00046FC9">
        <w:rPr>
          <w:rFonts w:ascii="Calibri" w:hAnsi="Calibri" w:cs="Calibri"/>
          <w:lang w:val="es-ES_tradnl"/>
        </w:rPr>
        <w:t>4</w:t>
      </w:r>
      <w:r w:rsidR="00806E39" w:rsidRPr="00046FC9">
        <w:rPr>
          <w:rFonts w:ascii="Calibri" w:hAnsi="Calibri" w:cs="Calibri"/>
          <w:lang w:val="es-ES_tradnl"/>
        </w:rPr>
        <w:t xml:space="preserve"> y 5</w:t>
      </w:r>
      <w:r w:rsidRPr="00046FC9">
        <w:rPr>
          <w:rFonts w:ascii="Calibri" w:hAnsi="Calibri" w:cs="Calibri"/>
          <w:lang w:val="es-ES_tradnl"/>
        </w:rPr>
        <w:t xml:space="preserve"> que serán considerados para las aprobaciones a los productos. </w:t>
      </w:r>
    </w:p>
    <w:p w14:paraId="54FBBF66" w14:textId="10E08472" w:rsidR="00B77B51" w:rsidRPr="00046FC9" w:rsidRDefault="00B77B51" w:rsidP="00471B35">
      <w:pPr>
        <w:pStyle w:val="ListParagraph"/>
        <w:numPr>
          <w:ilvl w:val="0"/>
          <w:numId w:val="2"/>
        </w:numPr>
        <w:contextualSpacing w:val="0"/>
        <w:rPr>
          <w:rFonts w:ascii="Calibri" w:hAnsi="Calibri" w:cs="Calibri"/>
          <w:b/>
          <w:lang w:val="es-ES_tradnl"/>
        </w:rPr>
      </w:pPr>
      <w:r w:rsidRPr="00046FC9">
        <w:rPr>
          <w:rFonts w:ascii="Calibri" w:hAnsi="Calibri" w:cs="Calibri"/>
          <w:b/>
          <w:lang w:val="es-ES_tradnl"/>
        </w:rPr>
        <w:t>PERFIL DEL CONSULTOR / EQUIPO CONSULTOR</w:t>
      </w:r>
    </w:p>
    <w:p w14:paraId="253A5ABF" w14:textId="3EC624CE" w:rsidR="00052A89" w:rsidRPr="00046FC9" w:rsidRDefault="00052A89" w:rsidP="00B77B51">
      <w:pPr>
        <w:rPr>
          <w:rFonts w:ascii="Calibri" w:hAnsi="Calibri" w:cs="Calibri"/>
          <w:lang w:val="es-419"/>
        </w:rPr>
      </w:pPr>
      <w:r w:rsidRPr="00046FC9">
        <w:rPr>
          <w:rFonts w:ascii="Calibri" w:hAnsi="Calibri" w:cs="Calibri"/>
          <w:lang w:val="es-419"/>
        </w:rPr>
        <w:t xml:space="preserve">La firma deberá demostrar experiencia en </w:t>
      </w:r>
      <w:r w:rsidR="001D45E0" w:rsidRPr="00046FC9">
        <w:rPr>
          <w:rFonts w:ascii="Calibri" w:hAnsi="Calibri" w:cs="Calibri"/>
          <w:lang w:val="es-419" w:eastAsia="es-BO"/>
        </w:rPr>
        <w:t xml:space="preserve">experiencia específica </w:t>
      </w:r>
      <w:r w:rsidR="001D45E0" w:rsidRPr="00046FC9">
        <w:rPr>
          <w:rFonts w:ascii="Calibri" w:hAnsi="Calibri" w:cs="Calibri"/>
          <w:lang w:val="es-ES_tradnl" w:eastAsia="es-BO"/>
        </w:rPr>
        <w:t xml:space="preserve">en </w:t>
      </w:r>
      <w:r w:rsidR="00476050" w:rsidRPr="00046FC9">
        <w:rPr>
          <w:rFonts w:ascii="Calibri" w:hAnsi="Calibri" w:cs="Calibri"/>
          <w:highlight w:val="cyan"/>
          <w:lang w:val="es-ES_tradnl" w:eastAsia="es-BO"/>
        </w:rPr>
        <w:t xml:space="preserve">al menos tres (3) </w:t>
      </w:r>
      <w:r w:rsidR="005B583B" w:rsidRPr="00046FC9">
        <w:rPr>
          <w:rFonts w:ascii="Calibri" w:hAnsi="Calibri" w:cs="Calibri"/>
          <w:highlight w:val="cyan"/>
          <w:lang w:val="es-ES_tradnl" w:eastAsia="es-BO"/>
        </w:rPr>
        <w:t>trabajos</w:t>
      </w:r>
      <w:r w:rsidR="005B583B" w:rsidRPr="00046FC9">
        <w:rPr>
          <w:rFonts w:ascii="Calibri" w:hAnsi="Calibri" w:cs="Calibri"/>
          <w:lang w:val="es-ES_tradnl" w:eastAsia="es-BO"/>
        </w:rPr>
        <w:t xml:space="preserve"> </w:t>
      </w:r>
      <w:r w:rsidR="001D45E0" w:rsidRPr="00046FC9">
        <w:rPr>
          <w:rFonts w:ascii="Calibri" w:hAnsi="Calibri" w:cs="Calibri"/>
          <w:lang w:val="es-ES_tradnl" w:eastAsia="es-BO"/>
        </w:rPr>
        <w:t xml:space="preserve">de evaluación de </w:t>
      </w:r>
      <w:r w:rsidR="001364BF" w:rsidRPr="00046FC9">
        <w:rPr>
          <w:rFonts w:ascii="Calibri" w:hAnsi="Calibri" w:cs="Calibri"/>
          <w:lang w:val="es-ES_tradnl" w:eastAsia="es-BO"/>
        </w:rPr>
        <w:t xml:space="preserve">programas y </w:t>
      </w:r>
      <w:r w:rsidR="001D45E0" w:rsidRPr="00046FC9">
        <w:rPr>
          <w:rFonts w:ascii="Calibri" w:hAnsi="Calibri" w:cs="Calibri"/>
          <w:lang w:val="es-ES_tradnl" w:eastAsia="es-BO"/>
        </w:rPr>
        <w:t>proyectos financiados por organismos multilaterales, donde se evaluaron métricas de gestión, desempeño técnico, financiero, socio ambiental</w:t>
      </w:r>
      <w:r w:rsidRPr="00046FC9">
        <w:rPr>
          <w:rFonts w:ascii="Calibri" w:hAnsi="Calibri" w:cs="Calibri"/>
          <w:lang w:val="es-419"/>
        </w:rPr>
        <w:t>.</w:t>
      </w:r>
    </w:p>
    <w:p w14:paraId="4161C4BB" w14:textId="3D5EBB10" w:rsidR="00052A89" w:rsidRPr="00046FC9" w:rsidRDefault="00052A89" w:rsidP="00B77B51">
      <w:pPr>
        <w:rPr>
          <w:rFonts w:ascii="Calibri" w:hAnsi="Calibri" w:cs="Calibri"/>
          <w:lang w:val="es-419"/>
        </w:rPr>
      </w:pPr>
      <w:r w:rsidRPr="00046FC9">
        <w:rPr>
          <w:rFonts w:ascii="Calibri" w:hAnsi="Calibri" w:cs="Calibri"/>
          <w:lang w:val="es-419"/>
        </w:rPr>
        <w:t xml:space="preserve">El equipo de la firma deberá incluir especialistas calificados, competentes y con experiencia demostrada en </w:t>
      </w:r>
      <w:r w:rsidR="00E3554D" w:rsidRPr="00046FC9">
        <w:rPr>
          <w:rFonts w:ascii="Calibri" w:hAnsi="Calibri" w:cs="Calibri"/>
          <w:lang w:val="es-419"/>
        </w:rPr>
        <w:t>trabajos similares al objeto de la presente consultoría</w:t>
      </w:r>
      <w:r w:rsidRPr="00046FC9">
        <w:rPr>
          <w:rFonts w:ascii="Calibri" w:hAnsi="Calibri" w:cs="Calibri"/>
          <w:lang w:val="es-419"/>
        </w:rPr>
        <w:t>. Para llevar a cabo la adecuada ejecución de las diferentes actividades, se deberá asegurar</w:t>
      </w:r>
      <w:r w:rsidR="00DB2C07" w:rsidRPr="00046FC9">
        <w:rPr>
          <w:rFonts w:ascii="Calibri" w:hAnsi="Calibri" w:cs="Calibri"/>
          <w:lang w:val="es-419"/>
        </w:rPr>
        <w:t>, como mínimo,</w:t>
      </w:r>
      <w:r w:rsidRPr="00046FC9">
        <w:rPr>
          <w:rFonts w:ascii="Calibri" w:hAnsi="Calibri" w:cs="Calibri"/>
          <w:lang w:val="es-419"/>
        </w:rPr>
        <w:t xml:space="preserve"> la participación del </w:t>
      </w:r>
      <w:r w:rsidR="00DB2C07" w:rsidRPr="00046FC9">
        <w:rPr>
          <w:rFonts w:ascii="Calibri" w:hAnsi="Calibri" w:cs="Calibri"/>
          <w:lang w:val="es-419"/>
        </w:rPr>
        <w:t xml:space="preserve">siguiente </w:t>
      </w:r>
      <w:r w:rsidRPr="00046FC9">
        <w:rPr>
          <w:rFonts w:ascii="Calibri" w:hAnsi="Calibri" w:cs="Calibri"/>
          <w:lang w:val="es-419"/>
        </w:rPr>
        <w:t xml:space="preserve">personal </w:t>
      </w:r>
      <w:r w:rsidR="00DB2C07" w:rsidRPr="00046FC9">
        <w:rPr>
          <w:rFonts w:ascii="Calibri" w:hAnsi="Calibri" w:cs="Calibri"/>
          <w:lang w:val="es-419"/>
        </w:rPr>
        <w:t>clave</w:t>
      </w:r>
      <w:r w:rsidRPr="00046FC9">
        <w:rPr>
          <w:rFonts w:ascii="Calibri" w:hAnsi="Calibri" w:cs="Calibri"/>
          <w:lang w:val="es-419"/>
        </w:rPr>
        <w:t xml:space="preserve">: </w:t>
      </w:r>
      <w:r w:rsidR="0016261F" w:rsidRPr="00046FC9">
        <w:rPr>
          <w:rFonts w:ascii="Calibri" w:hAnsi="Calibri" w:cs="Calibri"/>
          <w:lang w:val="es-419"/>
        </w:rPr>
        <w:t>Coordinador de equipo</w:t>
      </w:r>
      <w:r w:rsidRPr="00046FC9">
        <w:rPr>
          <w:rFonts w:ascii="Calibri" w:hAnsi="Calibri" w:cs="Calibri"/>
          <w:lang w:val="es-419"/>
        </w:rPr>
        <w:t xml:space="preserve">, Especialista </w:t>
      </w:r>
      <w:r w:rsidR="0016261F" w:rsidRPr="00046FC9">
        <w:rPr>
          <w:rFonts w:ascii="Calibri" w:hAnsi="Calibri" w:cs="Calibri"/>
          <w:lang w:val="es-419"/>
        </w:rPr>
        <w:t xml:space="preserve">Técnico, </w:t>
      </w:r>
      <w:r w:rsidR="00812F31" w:rsidRPr="00046FC9">
        <w:rPr>
          <w:rFonts w:ascii="Calibri" w:hAnsi="Calibri" w:cs="Calibri"/>
          <w:lang w:val="es-419"/>
        </w:rPr>
        <w:t>Especialista Social, Especialista en recopilación y análisis de datos</w:t>
      </w:r>
      <w:r w:rsidRPr="00046FC9">
        <w:rPr>
          <w:rFonts w:ascii="Calibri" w:hAnsi="Calibri" w:cs="Calibri"/>
          <w:lang w:val="es-419"/>
        </w:rPr>
        <w:t xml:space="preserve">. </w:t>
      </w:r>
    </w:p>
    <w:p w14:paraId="48A6F803" w14:textId="07499AD1" w:rsidR="007A6FC8" w:rsidRPr="00046FC9" w:rsidRDefault="007A6FC8" w:rsidP="007A6FC8">
      <w:pPr>
        <w:spacing w:before="120"/>
        <w:rPr>
          <w:rFonts w:ascii="Calibri" w:hAnsi="Calibri" w:cs="Calibri"/>
          <w:lang w:val="es-419"/>
        </w:rPr>
      </w:pPr>
      <w:r w:rsidRPr="00046FC9">
        <w:rPr>
          <w:rFonts w:ascii="Calibri" w:hAnsi="Calibri" w:cs="Calibri"/>
          <w:lang w:val="es-419"/>
        </w:rPr>
        <w:t xml:space="preserve">Adicionalmente al equipo clave mínimo, la firma consultora deberá </w:t>
      </w:r>
      <w:r w:rsidR="00235E64" w:rsidRPr="00046FC9">
        <w:rPr>
          <w:rFonts w:ascii="Calibri" w:hAnsi="Calibri" w:cs="Calibri"/>
          <w:lang w:val="es-419"/>
        </w:rPr>
        <w:t xml:space="preserve">considerar y </w:t>
      </w:r>
      <w:r w:rsidRPr="00046FC9">
        <w:rPr>
          <w:rFonts w:ascii="Calibri" w:hAnsi="Calibri" w:cs="Calibri"/>
          <w:lang w:val="es-419"/>
        </w:rPr>
        <w:t>proveer todos los recursos humanos</w:t>
      </w:r>
      <w:r w:rsidR="0002652B" w:rsidRPr="00046FC9">
        <w:rPr>
          <w:rFonts w:ascii="Calibri" w:hAnsi="Calibri" w:cs="Calibri"/>
          <w:lang w:val="es-419"/>
        </w:rPr>
        <w:t xml:space="preserve"> - técnicos, </w:t>
      </w:r>
      <w:r w:rsidR="00F278F6" w:rsidRPr="00046FC9">
        <w:rPr>
          <w:rFonts w:ascii="Calibri" w:hAnsi="Calibri" w:cs="Calibri"/>
          <w:lang w:val="es-419"/>
        </w:rPr>
        <w:t>administrativos y de logística</w:t>
      </w:r>
      <w:r w:rsidR="0002652B" w:rsidRPr="00046FC9">
        <w:rPr>
          <w:rFonts w:ascii="Calibri" w:hAnsi="Calibri" w:cs="Calibri"/>
          <w:lang w:val="es-419"/>
        </w:rPr>
        <w:t xml:space="preserve"> - </w:t>
      </w:r>
      <w:r w:rsidRPr="00046FC9">
        <w:rPr>
          <w:rFonts w:ascii="Calibri" w:hAnsi="Calibri" w:cs="Calibri"/>
          <w:lang w:val="es-419"/>
        </w:rPr>
        <w:t>que considere necesario</w:t>
      </w:r>
      <w:r w:rsidR="00235E64" w:rsidRPr="00046FC9">
        <w:rPr>
          <w:rFonts w:ascii="Calibri" w:hAnsi="Calibri" w:cs="Calibri"/>
          <w:lang w:val="es-419"/>
        </w:rPr>
        <w:t>s</w:t>
      </w:r>
      <w:r w:rsidRPr="00046FC9">
        <w:rPr>
          <w:rFonts w:ascii="Calibri" w:hAnsi="Calibri" w:cs="Calibri"/>
          <w:lang w:val="es-419"/>
        </w:rPr>
        <w:t xml:space="preserve"> para el adecuado cumplimiento de los objetivos </w:t>
      </w:r>
      <w:r w:rsidR="00A16D05" w:rsidRPr="00046FC9">
        <w:rPr>
          <w:rFonts w:ascii="Calibri" w:hAnsi="Calibri" w:cs="Calibri"/>
          <w:lang w:val="es-419"/>
        </w:rPr>
        <w:t xml:space="preserve">y expectativas de resultado </w:t>
      </w:r>
      <w:r w:rsidRPr="00046FC9">
        <w:rPr>
          <w:rFonts w:ascii="Calibri" w:hAnsi="Calibri" w:cs="Calibri"/>
          <w:lang w:val="es-419"/>
        </w:rPr>
        <w:t>de la consultoría en tiempo y forma.</w:t>
      </w:r>
    </w:p>
    <w:bookmarkEnd w:id="33"/>
    <w:p w14:paraId="6E0BC57D" w14:textId="77777777" w:rsidR="005A68FD" w:rsidRPr="00046FC9" w:rsidRDefault="005A68FD" w:rsidP="00CC2C6E">
      <w:pPr>
        <w:spacing w:after="0"/>
        <w:rPr>
          <w:rFonts w:ascii="Calibri" w:hAnsi="Calibri" w:cs="Calibri"/>
          <w:lang w:val="es-ES_tradnl"/>
        </w:rPr>
      </w:pPr>
    </w:p>
    <w:p w14:paraId="4571ED2C" w14:textId="06E43139" w:rsidR="00A16D05" w:rsidRPr="00046FC9" w:rsidRDefault="00A16D05" w:rsidP="00471B35">
      <w:pPr>
        <w:pStyle w:val="ListParagraph"/>
        <w:numPr>
          <w:ilvl w:val="0"/>
          <w:numId w:val="2"/>
        </w:numPr>
        <w:contextualSpacing w:val="0"/>
        <w:rPr>
          <w:rFonts w:ascii="Calibri" w:hAnsi="Calibri" w:cs="Calibri"/>
          <w:b/>
          <w:lang w:val="es-ES_tradnl"/>
        </w:rPr>
      </w:pPr>
      <w:bookmarkStart w:id="34" w:name="_Hlk97571285"/>
      <w:r w:rsidRPr="00046FC9">
        <w:rPr>
          <w:rFonts w:ascii="Calibri" w:hAnsi="Calibri" w:cs="Calibri"/>
          <w:b/>
          <w:lang w:val="es-ES_tradnl"/>
        </w:rPr>
        <w:t>CRITERIOS DE EVALUACIÓN Y CALIFICACIÓN</w:t>
      </w:r>
    </w:p>
    <w:p w14:paraId="3809D314" w14:textId="6CBD8F77" w:rsidR="0070075F" w:rsidRPr="007F021D" w:rsidRDefault="0070075F" w:rsidP="00471B35">
      <w:pPr>
        <w:pStyle w:val="ListParagraph"/>
        <w:numPr>
          <w:ilvl w:val="1"/>
          <w:numId w:val="2"/>
        </w:numPr>
        <w:rPr>
          <w:rFonts w:ascii="Calibri" w:hAnsi="Calibri" w:cs="Calibri"/>
          <w:b/>
          <w:bCs/>
          <w:lang w:val="es-419"/>
        </w:rPr>
      </w:pPr>
      <w:r w:rsidRPr="007F021D">
        <w:rPr>
          <w:rFonts w:ascii="Calibri" w:hAnsi="Calibri" w:cs="Calibri"/>
          <w:b/>
          <w:bCs/>
          <w:lang w:val="es-419"/>
        </w:rPr>
        <w:t>Propuesta Técnica</w:t>
      </w:r>
      <w:r w:rsidR="00BC0C95" w:rsidRPr="007F021D">
        <w:rPr>
          <w:rFonts w:ascii="Calibri" w:hAnsi="Calibri" w:cs="Calibri"/>
          <w:b/>
          <w:bCs/>
          <w:lang w:val="es-419"/>
        </w:rPr>
        <w:t xml:space="preserve"> (</w:t>
      </w:r>
      <w:r w:rsidR="00AC1378" w:rsidRPr="007F021D">
        <w:rPr>
          <w:rFonts w:ascii="Calibri" w:hAnsi="Calibri" w:cs="Calibri"/>
          <w:b/>
          <w:bCs/>
          <w:lang w:val="es-419"/>
        </w:rPr>
        <w:t>70%</w:t>
      </w:r>
      <w:r w:rsidR="00BC0C95" w:rsidRPr="007F021D">
        <w:rPr>
          <w:rFonts w:ascii="Calibri" w:hAnsi="Calibri" w:cs="Calibri"/>
          <w:b/>
          <w:bCs/>
          <w:lang w:val="es-419"/>
        </w:rPr>
        <w:t>)</w:t>
      </w:r>
    </w:p>
    <w:p w14:paraId="7B411465" w14:textId="608DB947" w:rsidR="00F138C8" w:rsidRPr="00046FC9" w:rsidRDefault="00F50661" w:rsidP="00607367">
      <w:pPr>
        <w:rPr>
          <w:rFonts w:ascii="Calibri" w:hAnsi="Calibri" w:cs="Calibri"/>
          <w:lang w:val="es-419"/>
        </w:rPr>
      </w:pPr>
      <w:r w:rsidRPr="00046FC9">
        <w:rPr>
          <w:rFonts w:ascii="Calibri" w:hAnsi="Calibri" w:cs="Calibri"/>
          <w:lang w:val="es-419"/>
        </w:rPr>
        <w:t>Los criterios y subcriterios, y el sistema de puntos que se asignarán a la evaluación de las Propuestas Técnicas serán los siguientes:</w:t>
      </w:r>
    </w:p>
    <w:tbl>
      <w:tblPr>
        <w:tblStyle w:val="TableGrid"/>
        <w:tblW w:w="0" w:type="auto"/>
        <w:tblLook w:val="04A0" w:firstRow="1" w:lastRow="0" w:firstColumn="1" w:lastColumn="0" w:noHBand="0" w:noVBand="1"/>
      </w:tblPr>
      <w:tblGrid>
        <w:gridCol w:w="5215"/>
        <w:gridCol w:w="1800"/>
        <w:gridCol w:w="2335"/>
      </w:tblGrid>
      <w:tr w:rsidR="00E60D8F" w:rsidRPr="00046FC9" w14:paraId="1B224604" w14:textId="77777777" w:rsidTr="00427925">
        <w:tc>
          <w:tcPr>
            <w:tcW w:w="5215" w:type="dxa"/>
          </w:tcPr>
          <w:p w14:paraId="1D92E391" w14:textId="77E6C9D1" w:rsidR="00BD38A1" w:rsidRPr="00046FC9" w:rsidRDefault="00BD38A1" w:rsidP="00D672ED">
            <w:pPr>
              <w:jc w:val="center"/>
              <w:rPr>
                <w:rFonts w:ascii="Calibri" w:hAnsi="Calibri" w:cs="Calibri"/>
                <w:b/>
                <w:lang w:val="es-419"/>
              </w:rPr>
            </w:pPr>
            <w:r w:rsidRPr="00046FC9">
              <w:rPr>
                <w:rFonts w:ascii="Calibri" w:hAnsi="Calibri" w:cs="Calibri"/>
                <w:b/>
                <w:lang w:val="es-419"/>
              </w:rPr>
              <w:t>Elemento o criterio de evaluación</w:t>
            </w:r>
          </w:p>
        </w:tc>
        <w:tc>
          <w:tcPr>
            <w:tcW w:w="1800" w:type="dxa"/>
          </w:tcPr>
          <w:p w14:paraId="2730E754" w14:textId="6C8AF2A0" w:rsidR="00BD38A1" w:rsidRPr="00046FC9" w:rsidRDefault="00BD38A1" w:rsidP="00D672ED">
            <w:pPr>
              <w:jc w:val="center"/>
              <w:rPr>
                <w:rFonts w:ascii="Calibri" w:hAnsi="Calibri" w:cs="Calibri"/>
                <w:b/>
                <w:lang w:val="es-419"/>
              </w:rPr>
            </w:pPr>
            <w:r w:rsidRPr="00046FC9">
              <w:rPr>
                <w:rFonts w:ascii="Calibri" w:hAnsi="Calibri" w:cs="Calibri"/>
                <w:b/>
                <w:lang w:val="es-419"/>
              </w:rPr>
              <w:t>Puntaje máximo subcriterio</w:t>
            </w:r>
          </w:p>
        </w:tc>
        <w:tc>
          <w:tcPr>
            <w:tcW w:w="2335" w:type="dxa"/>
          </w:tcPr>
          <w:p w14:paraId="1A273718" w14:textId="638DA442" w:rsidR="00BD38A1" w:rsidRPr="00046FC9" w:rsidRDefault="00BD38A1" w:rsidP="00D672ED">
            <w:pPr>
              <w:jc w:val="center"/>
              <w:rPr>
                <w:rFonts w:ascii="Calibri" w:hAnsi="Calibri" w:cs="Calibri"/>
                <w:b/>
                <w:lang w:val="es-419"/>
              </w:rPr>
            </w:pPr>
            <w:r w:rsidRPr="00046FC9">
              <w:rPr>
                <w:rFonts w:ascii="Calibri" w:hAnsi="Calibri" w:cs="Calibri"/>
                <w:b/>
                <w:lang w:val="es-419"/>
              </w:rPr>
              <w:t>Puntaje Máximo Criterio</w:t>
            </w:r>
          </w:p>
        </w:tc>
      </w:tr>
      <w:tr w:rsidR="00EC2960" w:rsidRPr="00046FC9" w14:paraId="1FCA672C" w14:textId="77777777" w:rsidTr="00427925">
        <w:tc>
          <w:tcPr>
            <w:tcW w:w="5215" w:type="dxa"/>
          </w:tcPr>
          <w:p w14:paraId="5FF2433E" w14:textId="66BAABFC" w:rsidR="00BD38A1" w:rsidRPr="00046FC9" w:rsidRDefault="00BD3926" w:rsidP="00471B35">
            <w:pPr>
              <w:pStyle w:val="ListParagraph"/>
              <w:numPr>
                <w:ilvl w:val="0"/>
                <w:numId w:val="15"/>
              </w:numPr>
              <w:rPr>
                <w:rFonts w:ascii="Calibri" w:hAnsi="Calibri" w:cs="Calibri"/>
                <w:b/>
                <w:lang w:val="es-419"/>
              </w:rPr>
            </w:pPr>
            <w:r w:rsidRPr="00046FC9">
              <w:rPr>
                <w:rFonts w:ascii="Calibri" w:hAnsi="Calibri" w:cs="Calibri"/>
                <w:b/>
                <w:lang w:val="es-419"/>
              </w:rPr>
              <w:t>Enfoque, metodología y plan de trabajo</w:t>
            </w:r>
          </w:p>
        </w:tc>
        <w:tc>
          <w:tcPr>
            <w:tcW w:w="1800" w:type="dxa"/>
          </w:tcPr>
          <w:p w14:paraId="6C0A7A50" w14:textId="77777777" w:rsidR="00BD38A1" w:rsidRPr="00046FC9" w:rsidRDefault="00BD38A1" w:rsidP="00607367">
            <w:pPr>
              <w:rPr>
                <w:rFonts w:ascii="Calibri" w:hAnsi="Calibri" w:cs="Calibri"/>
                <w:b/>
                <w:lang w:val="es-419"/>
              </w:rPr>
            </w:pPr>
          </w:p>
        </w:tc>
        <w:tc>
          <w:tcPr>
            <w:tcW w:w="2335" w:type="dxa"/>
          </w:tcPr>
          <w:p w14:paraId="69033244" w14:textId="4A1CDFC0" w:rsidR="00BD38A1" w:rsidRPr="00046FC9" w:rsidRDefault="00BD3926" w:rsidP="00D672ED">
            <w:pPr>
              <w:jc w:val="center"/>
              <w:rPr>
                <w:rFonts w:ascii="Calibri" w:hAnsi="Calibri" w:cs="Calibri"/>
                <w:b/>
                <w:lang w:val="es-419"/>
              </w:rPr>
            </w:pPr>
            <w:r w:rsidRPr="00046FC9">
              <w:rPr>
                <w:rFonts w:ascii="Calibri" w:hAnsi="Calibri" w:cs="Calibri"/>
                <w:b/>
                <w:lang w:val="es-419"/>
              </w:rPr>
              <w:t>30</w:t>
            </w:r>
          </w:p>
        </w:tc>
      </w:tr>
      <w:tr w:rsidR="00EC2960" w:rsidRPr="00046FC9" w14:paraId="33155842" w14:textId="77777777" w:rsidTr="00427925">
        <w:tc>
          <w:tcPr>
            <w:tcW w:w="5215" w:type="dxa"/>
          </w:tcPr>
          <w:p w14:paraId="7E3CE993" w14:textId="6829A0B7" w:rsidR="00BD38A1" w:rsidRPr="00046FC9" w:rsidRDefault="002C1279" w:rsidP="00D672ED">
            <w:pPr>
              <w:ind w:left="720"/>
              <w:rPr>
                <w:rFonts w:ascii="Calibri" w:hAnsi="Calibri" w:cs="Calibri"/>
                <w:bCs/>
                <w:lang w:val="es-419"/>
              </w:rPr>
            </w:pPr>
            <w:r w:rsidRPr="00046FC9">
              <w:rPr>
                <w:rFonts w:ascii="Calibri" w:hAnsi="Calibri" w:cs="Calibri"/>
                <w:bCs/>
                <w:lang w:val="es-419"/>
              </w:rPr>
              <w:t>A.1. Enfoque Técnico y Metodológico</w:t>
            </w:r>
          </w:p>
        </w:tc>
        <w:tc>
          <w:tcPr>
            <w:tcW w:w="1800" w:type="dxa"/>
          </w:tcPr>
          <w:p w14:paraId="01D9A976" w14:textId="4A358681" w:rsidR="00BD38A1" w:rsidRPr="00046FC9" w:rsidRDefault="002C1279" w:rsidP="001D7885">
            <w:pPr>
              <w:jc w:val="center"/>
              <w:rPr>
                <w:rFonts w:ascii="Calibri" w:hAnsi="Calibri" w:cs="Calibri"/>
                <w:bCs/>
                <w:lang w:val="es-419"/>
              </w:rPr>
            </w:pPr>
            <w:r w:rsidRPr="00046FC9">
              <w:rPr>
                <w:rFonts w:ascii="Calibri" w:hAnsi="Calibri" w:cs="Calibri"/>
                <w:bCs/>
                <w:lang w:val="es-419"/>
              </w:rPr>
              <w:t>15</w:t>
            </w:r>
          </w:p>
        </w:tc>
        <w:tc>
          <w:tcPr>
            <w:tcW w:w="2335" w:type="dxa"/>
          </w:tcPr>
          <w:p w14:paraId="1646CD7D" w14:textId="77777777" w:rsidR="00BD38A1" w:rsidRPr="00046FC9" w:rsidRDefault="00BD38A1" w:rsidP="00607367">
            <w:pPr>
              <w:rPr>
                <w:rFonts w:ascii="Calibri" w:hAnsi="Calibri" w:cs="Calibri"/>
                <w:b/>
                <w:lang w:val="es-419"/>
              </w:rPr>
            </w:pPr>
          </w:p>
        </w:tc>
      </w:tr>
      <w:tr w:rsidR="00EC2960" w:rsidRPr="00046FC9" w14:paraId="74E76677" w14:textId="77777777" w:rsidTr="00427925">
        <w:tc>
          <w:tcPr>
            <w:tcW w:w="5215" w:type="dxa"/>
          </w:tcPr>
          <w:p w14:paraId="18986076" w14:textId="3EF69087" w:rsidR="002C1279" w:rsidRPr="00046FC9" w:rsidRDefault="002C1279" w:rsidP="002C1279">
            <w:pPr>
              <w:ind w:left="720"/>
              <w:rPr>
                <w:rFonts w:ascii="Calibri" w:hAnsi="Calibri" w:cs="Calibri"/>
                <w:bCs/>
                <w:lang w:val="es-419"/>
              </w:rPr>
            </w:pPr>
            <w:r w:rsidRPr="00046FC9">
              <w:rPr>
                <w:rFonts w:ascii="Calibri" w:hAnsi="Calibri" w:cs="Calibri"/>
                <w:bCs/>
                <w:lang w:val="es-419"/>
              </w:rPr>
              <w:t>A.2. Plan de Trabajo</w:t>
            </w:r>
          </w:p>
        </w:tc>
        <w:tc>
          <w:tcPr>
            <w:tcW w:w="1800" w:type="dxa"/>
          </w:tcPr>
          <w:p w14:paraId="28B94D49" w14:textId="469D22FD" w:rsidR="002C1279" w:rsidRPr="00046FC9" w:rsidRDefault="002C1279" w:rsidP="001D7885">
            <w:pPr>
              <w:jc w:val="center"/>
              <w:rPr>
                <w:rFonts w:ascii="Calibri" w:hAnsi="Calibri" w:cs="Calibri"/>
                <w:bCs/>
                <w:lang w:val="es-419"/>
              </w:rPr>
            </w:pPr>
            <w:r w:rsidRPr="00046FC9">
              <w:rPr>
                <w:rFonts w:ascii="Calibri" w:hAnsi="Calibri" w:cs="Calibri"/>
                <w:bCs/>
                <w:lang w:val="es-419"/>
              </w:rPr>
              <w:t>15</w:t>
            </w:r>
          </w:p>
        </w:tc>
        <w:tc>
          <w:tcPr>
            <w:tcW w:w="2335" w:type="dxa"/>
          </w:tcPr>
          <w:p w14:paraId="67D6A8C2" w14:textId="77777777" w:rsidR="002C1279" w:rsidRPr="00046FC9" w:rsidRDefault="002C1279" w:rsidP="00607367">
            <w:pPr>
              <w:rPr>
                <w:rFonts w:ascii="Calibri" w:hAnsi="Calibri" w:cs="Calibri"/>
                <w:b/>
                <w:lang w:val="es-419"/>
              </w:rPr>
            </w:pPr>
          </w:p>
        </w:tc>
      </w:tr>
      <w:tr w:rsidR="00E60D8F" w:rsidRPr="00046FC9" w14:paraId="733F566B" w14:textId="77777777" w:rsidTr="00427925">
        <w:tc>
          <w:tcPr>
            <w:tcW w:w="5215" w:type="dxa"/>
          </w:tcPr>
          <w:p w14:paraId="5B01109A" w14:textId="7531F14E" w:rsidR="00F07A94" w:rsidRPr="00046FC9" w:rsidRDefault="00F07A94" w:rsidP="00471B35">
            <w:pPr>
              <w:pStyle w:val="ListParagraph"/>
              <w:numPr>
                <w:ilvl w:val="0"/>
                <w:numId w:val="15"/>
              </w:numPr>
              <w:rPr>
                <w:rFonts w:ascii="Calibri" w:hAnsi="Calibri" w:cs="Calibri"/>
                <w:b/>
                <w:lang w:val="es-419"/>
              </w:rPr>
            </w:pPr>
            <w:r w:rsidRPr="00046FC9">
              <w:rPr>
                <w:rFonts w:ascii="Calibri" w:hAnsi="Calibri" w:cs="Calibri"/>
                <w:b/>
                <w:lang w:val="es-419"/>
              </w:rPr>
              <w:t>Calificaciones del personal clave</w:t>
            </w:r>
          </w:p>
        </w:tc>
        <w:tc>
          <w:tcPr>
            <w:tcW w:w="1800" w:type="dxa"/>
          </w:tcPr>
          <w:p w14:paraId="52E6D93F" w14:textId="77777777" w:rsidR="00F07A94" w:rsidRPr="00046FC9" w:rsidRDefault="00F07A94" w:rsidP="00D672ED">
            <w:pPr>
              <w:jc w:val="center"/>
              <w:rPr>
                <w:rFonts w:ascii="Calibri" w:hAnsi="Calibri" w:cs="Calibri"/>
                <w:b/>
                <w:lang w:val="es-419"/>
              </w:rPr>
            </w:pPr>
          </w:p>
        </w:tc>
        <w:tc>
          <w:tcPr>
            <w:tcW w:w="2335" w:type="dxa"/>
          </w:tcPr>
          <w:p w14:paraId="7D291A41" w14:textId="4368C547" w:rsidR="00F07A94" w:rsidRPr="00046FC9" w:rsidRDefault="00D672ED" w:rsidP="00D672ED">
            <w:pPr>
              <w:jc w:val="center"/>
              <w:rPr>
                <w:rFonts w:ascii="Calibri" w:hAnsi="Calibri" w:cs="Calibri"/>
                <w:b/>
                <w:lang w:val="es-419"/>
              </w:rPr>
            </w:pPr>
            <w:r w:rsidRPr="00046FC9">
              <w:rPr>
                <w:rFonts w:ascii="Calibri" w:hAnsi="Calibri" w:cs="Calibri"/>
                <w:b/>
                <w:lang w:val="es-419"/>
              </w:rPr>
              <w:t>70</w:t>
            </w:r>
          </w:p>
        </w:tc>
      </w:tr>
      <w:tr w:rsidR="00E60D8F" w:rsidRPr="007F021D" w14:paraId="7B3B65BA" w14:textId="77777777" w:rsidTr="00427925">
        <w:tc>
          <w:tcPr>
            <w:tcW w:w="5215" w:type="dxa"/>
          </w:tcPr>
          <w:p w14:paraId="7FEFB919" w14:textId="3DF7DD62" w:rsidR="00F07A94" w:rsidRPr="007F021D" w:rsidRDefault="00F07A94" w:rsidP="001D7885">
            <w:pPr>
              <w:pStyle w:val="ListParagraph"/>
              <w:ind w:left="360"/>
              <w:rPr>
                <w:rFonts w:ascii="Calibri" w:hAnsi="Calibri" w:cs="Calibri"/>
                <w:bCs/>
                <w:lang w:val="es-419"/>
              </w:rPr>
            </w:pPr>
            <w:r w:rsidRPr="007F021D">
              <w:rPr>
                <w:rFonts w:ascii="Calibri" w:hAnsi="Calibri" w:cs="Calibri"/>
                <w:bCs/>
                <w:lang w:val="es-419"/>
              </w:rPr>
              <w:t>B.1. Coordinador de equipo</w:t>
            </w:r>
          </w:p>
        </w:tc>
        <w:tc>
          <w:tcPr>
            <w:tcW w:w="1800" w:type="dxa"/>
          </w:tcPr>
          <w:p w14:paraId="2A9D0213" w14:textId="00E54BED" w:rsidR="00F07A94" w:rsidRPr="007F021D" w:rsidRDefault="001D7885" w:rsidP="00D672ED">
            <w:pPr>
              <w:jc w:val="center"/>
              <w:rPr>
                <w:rFonts w:ascii="Calibri" w:hAnsi="Calibri" w:cs="Calibri"/>
                <w:bCs/>
                <w:lang w:val="es-419"/>
              </w:rPr>
            </w:pPr>
            <w:r w:rsidRPr="007F021D">
              <w:rPr>
                <w:rFonts w:ascii="Calibri" w:hAnsi="Calibri" w:cs="Calibri"/>
                <w:bCs/>
                <w:lang w:val="es-419"/>
              </w:rPr>
              <w:t>25</w:t>
            </w:r>
          </w:p>
        </w:tc>
        <w:tc>
          <w:tcPr>
            <w:tcW w:w="2335" w:type="dxa"/>
          </w:tcPr>
          <w:p w14:paraId="64654E78" w14:textId="77777777" w:rsidR="00F07A94" w:rsidRPr="007F021D" w:rsidRDefault="00F07A94" w:rsidP="001D7885">
            <w:pPr>
              <w:jc w:val="center"/>
              <w:rPr>
                <w:rFonts w:ascii="Calibri" w:hAnsi="Calibri" w:cs="Calibri"/>
                <w:b/>
                <w:lang w:val="es-419"/>
              </w:rPr>
            </w:pPr>
          </w:p>
        </w:tc>
      </w:tr>
      <w:tr w:rsidR="00E60D8F" w:rsidRPr="007F021D" w14:paraId="7390D56C" w14:textId="77777777" w:rsidTr="00427925">
        <w:tc>
          <w:tcPr>
            <w:tcW w:w="5215" w:type="dxa"/>
          </w:tcPr>
          <w:p w14:paraId="72FEDC5F" w14:textId="7B07446F" w:rsidR="00F07A94" w:rsidRPr="007F021D" w:rsidRDefault="00F07A94" w:rsidP="001D7885">
            <w:pPr>
              <w:pStyle w:val="ListParagraph"/>
              <w:ind w:left="360"/>
              <w:rPr>
                <w:rFonts w:ascii="Calibri" w:hAnsi="Calibri" w:cs="Calibri"/>
                <w:bCs/>
                <w:lang w:val="es-419"/>
              </w:rPr>
            </w:pPr>
            <w:r w:rsidRPr="007F021D">
              <w:rPr>
                <w:rFonts w:ascii="Calibri" w:hAnsi="Calibri" w:cs="Calibri"/>
                <w:bCs/>
                <w:lang w:val="es-419"/>
              </w:rPr>
              <w:t>B.2. Especialista Técnico</w:t>
            </w:r>
          </w:p>
        </w:tc>
        <w:tc>
          <w:tcPr>
            <w:tcW w:w="1800" w:type="dxa"/>
          </w:tcPr>
          <w:p w14:paraId="365925F1" w14:textId="5565A23F" w:rsidR="00F07A94" w:rsidRPr="007F021D" w:rsidRDefault="001D7885" w:rsidP="00D672ED">
            <w:pPr>
              <w:jc w:val="center"/>
              <w:rPr>
                <w:rFonts w:ascii="Calibri" w:hAnsi="Calibri" w:cs="Calibri"/>
                <w:bCs/>
                <w:lang w:val="es-419"/>
              </w:rPr>
            </w:pPr>
            <w:r w:rsidRPr="007F021D">
              <w:rPr>
                <w:rFonts w:ascii="Calibri" w:hAnsi="Calibri" w:cs="Calibri"/>
                <w:bCs/>
                <w:lang w:val="es-419"/>
              </w:rPr>
              <w:t>15</w:t>
            </w:r>
          </w:p>
        </w:tc>
        <w:tc>
          <w:tcPr>
            <w:tcW w:w="2335" w:type="dxa"/>
          </w:tcPr>
          <w:p w14:paraId="15116B17" w14:textId="77777777" w:rsidR="00F07A94" w:rsidRPr="007F021D" w:rsidRDefault="00F07A94" w:rsidP="001D7885">
            <w:pPr>
              <w:jc w:val="center"/>
              <w:rPr>
                <w:rFonts w:ascii="Calibri" w:hAnsi="Calibri" w:cs="Calibri"/>
                <w:b/>
                <w:lang w:val="es-419"/>
              </w:rPr>
            </w:pPr>
          </w:p>
        </w:tc>
      </w:tr>
      <w:tr w:rsidR="00E60D8F" w:rsidRPr="007F021D" w14:paraId="4826CD3D" w14:textId="77777777" w:rsidTr="00427925">
        <w:tc>
          <w:tcPr>
            <w:tcW w:w="5215" w:type="dxa"/>
          </w:tcPr>
          <w:p w14:paraId="5FCF5846" w14:textId="043D83D1" w:rsidR="00F07A94" w:rsidRPr="007F021D" w:rsidRDefault="00F07A94" w:rsidP="001D7885">
            <w:pPr>
              <w:pStyle w:val="ListParagraph"/>
              <w:ind w:left="360"/>
              <w:rPr>
                <w:rFonts w:ascii="Calibri" w:hAnsi="Calibri" w:cs="Calibri"/>
                <w:bCs/>
                <w:lang w:val="es-419"/>
              </w:rPr>
            </w:pPr>
            <w:r w:rsidRPr="007F021D">
              <w:rPr>
                <w:rFonts w:ascii="Calibri" w:hAnsi="Calibri" w:cs="Calibri"/>
                <w:bCs/>
                <w:lang w:val="es-419"/>
              </w:rPr>
              <w:t>B.3. Especialista Social</w:t>
            </w:r>
          </w:p>
        </w:tc>
        <w:tc>
          <w:tcPr>
            <w:tcW w:w="1800" w:type="dxa"/>
          </w:tcPr>
          <w:p w14:paraId="307A514B" w14:textId="17C5BA6E" w:rsidR="00F07A94" w:rsidRPr="007F021D" w:rsidRDefault="001D7885" w:rsidP="00D672ED">
            <w:pPr>
              <w:jc w:val="center"/>
              <w:rPr>
                <w:rFonts w:ascii="Calibri" w:hAnsi="Calibri" w:cs="Calibri"/>
                <w:bCs/>
                <w:lang w:val="es-419"/>
              </w:rPr>
            </w:pPr>
            <w:r w:rsidRPr="007F021D">
              <w:rPr>
                <w:rFonts w:ascii="Calibri" w:hAnsi="Calibri" w:cs="Calibri"/>
                <w:bCs/>
                <w:lang w:val="es-419"/>
              </w:rPr>
              <w:t>15</w:t>
            </w:r>
          </w:p>
        </w:tc>
        <w:tc>
          <w:tcPr>
            <w:tcW w:w="2335" w:type="dxa"/>
          </w:tcPr>
          <w:p w14:paraId="5F8D86A2" w14:textId="77777777" w:rsidR="00F07A94" w:rsidRPr="007F021D" w:rsidRDefault="00F07A94" w:rsidP="00D672ED">
            <w:pPr>
              <w:jc w:val="center"/>
              <w:rPr>
                <w:rFonts w:ascii="Calibri" w:hAnsi="Calibri" w:cs="Calibri"/>
                <w:b/>
                <w:lang w:val="es-419"/>
              </w:rPr>
            </w:pPr>
          </w:p>
        </w:tc>
      </w:tr>
      <w:tr w:rsidR="00E60D8F" w:rsidRPr="00046FC9" w14:paraId="524D73F7" w14:textId="77777777" w:rsidTr="00427925">
        <w:tc>
          <w:tcPr>
            <w:tcW w:w="5215" w:type="dxa"/>
          </w:tcPr>
          <w:p w14:paraId="30B44B46" w14:textId="56AD7FE8" w:rsidR="00F07A94" w:rsidRPr="007F021D" w:rsidRDefault="00F07A94" w:rsidP="001D7885">
            <w:pPr>
              <w:pStyle w:val="ListParagraph"/>
              <w:ind w:left="360"/>
              <w:rPr>
                <w:rFonts w:ascii="Calibri" w:hAnsi="Calibri" w:cs="Calibri"/>
                <w:bCs/>
                <w:lang w:val="es-419"/>
              </w:rPr>
            </w:pPr>
            <w:r w:rsidRPr="007F021D">
              <w:rPr>
                <w:rFonts w:ascii="Calibri" w:hAnsi="Calibri" w:cs="Calibri"/>
                <w:bCs/>
                <w:lang w:val="es-419"/>
              </w:rPr>
              <w:t>B.4. Especialista en recopilación y análisis de datos</w:t>
            </w:r>
          </w:p>
        </w:tc>
        <w:tc>
          <w:tcPr>
            <w:tcW w:w="1800" w:type="dxa"/>
          </w:tcPr>
          <w:p w14:paraId="0FB89586" w14:textId="543C1794" w:rsidR="00F07A94" w:rsidRPr="007F021D" w:rsidRDefault="001D7885" w:rsidP="002C1279">
            <w:pPr>
              <w:jc w:val="center"/>
              <w:rPr>
                <w:rFonts w:ascii="Calibri" w:hAnsi="Calibri" w:cs="Calibri"/>
                <w:bCs/>
                <w:lang w:val="es-419"/>
              </w:rPr>
            </w:pPr>
            <w:r w:rsidRPr="007F021D">
              <w:rPr>
                <w:rFonts w:ascii="Calibri" w:hAnsi="Calibri" w:cs="Calibri"/>
                <w:bCs/>
                <w:lang w:val="es-419"/>
              </w:rPr>
              <w:t>15</w:t>
            </w:r>
          </w:p>
        </w:tc>
        <w:tc>
          <w:tcPr>
            <w:tcW w:w="2335" w:type="dxa"/>
          </w:tcPr>
          <w:p w14:paraId="374CE808" w14:textId="77777777" w:rsidR="00F07A94" w:rsidRPr="00046FC9" w:rsidRDefault="00F07A94" w:rsidP="00607367">
            <w:pPr>
              <w:rPr>
                <w:rFonts w:ascii="Calibri" w:hAnsi="Calibri" w:cs="Calibri"/>
                <w:b/>
                <w:lang w:val="es-419"/>
              </w:rPr>
            </w:pPr>
          </w:p>
        </w:tc>
      </w:tr>
    </w:tbl>
    <w:p w14:paraId="493B58BB" w14:textId="17899B4E" w:rsidR="00DE5615" w:rsidRPr="00046FC9" w:rsidRDefault="00DE5615" w:rsidP="00607367">
      <w:pPr>
        <w:rPr>
          <w:rFonts w:ascii="Calibri" w:hAnsi="Calibri" w:cs="Calibri"/>
          <w:b/>
          <w:lang w:val="es-419"/>
        </w:rPr>
      </w:pPr>
    </w:p>
    <w:p w14:paraId="48F9AE46" w14:textId="0A9D8E2A" w:rsidR="00DE5615" w:rsidRPr="00046FC9" w:rsidRDefault="00AF223C" w:rsidP="005D265A">
      <w:pPr>
        <w:pStyle w:val="ListParagraph"/>
        <w:numPr>
          <w:ilvl w:val="2"/>
          <w:numId w:val="2"/>
        </w:numPr>
        <w:rPr>
          <w:rFonts w:ascii="Calibri" w:hAnsi="Calibri" w:cs="Calibri"/>
          <w:b/>
          <w:bCs/>
          <w:lang w:val="es-419"/>
        </w:rPr>
      </w:pPr>
      <w:r w:rsidRPr="00046FC9">
        <w:rPr>
          <w:rFonts w:ascii="Calibri" w:hAnsi="Calibri" w:cs="Calibri"/>
          <w:b/>
          <w:bCs/>
          <w:lang w:val="es-419"/>
        </w:rPr>
        <w:t>Enfoque, metodología y plan de trabajo</w:t>
      </w:r>
      <w:r w:rsidR="00534F39" w:rsidRPr="00046FC9">
        <w:rPr>
          <w:rFonts w:ascii="Calibri" w:hAnsi="Calibri" w:cs="Calibri"/>
          <w:b/>
          <w:bCs/>
          <w:lang w:val="es-419"/>
        </w:rPr>
        <w:t xml:space="preserve"> (</w:t>
      </w:r>
      <w:r w:rsidR="009C09FD" w:rsidRPr="00046FC9">
        <w:rPr>
          <w:rFonts w:ascii="Calibri" w:hAnsi="Calibri" w:cs="Calibri"/>
          <w:b/>
          <w:bCs/>
          <w:lang w:val="es-419"/>
        </w:rPr>
        <w:t xml:space="preserve">máximo </w:t>
      </w:r>
      <w:r w:rsidR="00534F39" w:rsidRPr="00046FC9">
        <w:rPr>
          <w:rFonts w:ascii="Calibri" w:hAnsi="Calibri" w:cs="Calibri"/>
          <w:b/>
          <w:bCs/>
          <w:lang w:val="es-419"/>
        </w:rPr>
        <w:t>30 puntos</w:t>
      </w:r>
      <w:r w:rsidR="009C09FD" w:rsidRPr="00046FC9">
        <w:rPr>
          <w:rFonts w:ascii="Calibri" w:hAnsi="Calibri" w:cs="Calibri"/>
          <w:b/>
          <w:bCs/>
          <w:lang w:val="es-419"/>
        </w:rPr>
        <w:t>)</w:t>
      </w:r>
    </w:p>
    <w:p w14:paraId="596398C7" w14:textId="77777777" w:rsidR="00D95B30" w:rsidRPr="00046FC9" w:rsidRDefault="00D95B30" w:rsidP="00512AC0">
      <w:pPr>
        <w:pStyle w:val="ListParagraph"/>
        <w:ind w:left="1224"/>
        <w:rPr>
          <w:rFonts w:ascii="Calibri" w:hAnsi="Calibri" w:cs="Calibri"/>
          <w:b/>
          <w:bCs/>
          <w:lang w:val="es-419"/>
        </w:rPr>
      </w:pPr>
    </w:p>
    <w:p w14:paraId="584E6CC3" w14:textId="684CBF15" w:rsidR="00DE5615" w:rsidRPr="00046FC9" w:rsidRDefault="002C5A63" w:rsidP="00512AC0">
      <w:pPr>
        <w:pStyle w:val="ListParagraph"/>
        <w:numPr>
          <w:ilvl w:val="3"/>
          <w:numId w:val="2"/>
        </w:numPr>
        <w:rPr>
          <w:rFonts w:ascii="Calibri" w:hAnsi="Calibri" w:cs="Calibri"/>
          <w:b/>
          <w:bCs/>
          <w:lang w:val="es-419"/>
        </w:rPr>
      </w:pPr>
      <w:r w:rsidRPr="00046FC9">
        <w:rPr>
          <w:rFonts w:ascii="Calibri" w:hAnsi="Calibri" w:cs="Calibri"/>
          <w:b/>
          <w:bCs/>
          <w:lang w:val="es-419"/>
        </w:rPr>
        <w:t xml:space="preserve">A.1. </w:t>
      </w:r>
      <w:r w:rsidR="00AF223C" w:rsidRPr="00046FC9">
        <w:rPr>
          <w:rFonts w:ascii="Calibri" w:hAnsi="Calibri" w:cs="Calibri"/>
          <w:b/>
          <w:bCs/>
          <w:lang w:val="es-419"/>
        </w:rPr>
        <w:t>Enfoque Técnico y Metodológico</w:t>
      </w:r>
      <w:r w:rsidR="009C09FD" w:rsidRPr="00046FC9">
        <w:rPr>
          <w:rFonts w:ascii="Calibri" w:hAnsi="Calibri" w:cs="Calibri"/>
          <w:b/>
          <w:bCs/>
          <w:lang w:val="es-419"/>
        </w:rPr>
        <w:t xml:space="preserve"> (máximo 15 puntos)</w:t>
      </w:r>
    </w:p>
    <w:p w14:paraId="645C1AD3" w14:textId="13E71CA0" w:rsidR="00DE5615" w:rsidRPr="00046FC9" w:rsidRDefault="00083FEF" w:rsidP="00607367">
      <w:pPr>
        <w:rPr>
          <w:rFonts w:ascii="Calibri" w:hAnsi="Calibri" w:cs="Calibri"/>
          <w:bCs/>
          <w:lang w:val="es-419"/>
        </w:rPr>
      </w:pPr>
      <w:r w:rsidRPr="00046FC9">
        <w:rPr>
          <w:rFonts w:ascii="Calibri" w:hAnsi="Calibri" w:cs="Calibri"/>
          <w:bCs/>
          <w:lang w:val="es-419"/>
        </w:rPr>
        <w:t>Consiste en la descripción del enfoque que usará la firma consultora para cumplir con sus obligaciones c</w:t>
      </w:r>
      <w:r w:rsidR="00204588" w:rsidRPr="00046FC9">
        <w:rPr>
          <w:rFonts w:ascii="Calibri" w:hAnsi="Calibri" w:cs="Calibri"/>
          <w:bCs/>
          <w:lang w:val="es-419"/>
        </w:rPr>
        <w:t xml:space="preserve">ontractuales; </w:t>
      </w:r>
      <w:r w:rsidR="00204588" w:rsidRPr="00427925">
        <w:rPr>
          <w:rFonts w:ascii="Calibri" w:hAnsi="Calibri" w:cs="Calibri"/>
          <w:b/>
          <w:lang w:val="es-419"/>
        </w:rPr>
        <w:t>NO se acepta una copia de los Términos de Referencia, sino el entendimiento del consultor respecto de éstos.</w:t>
      </w:r>
      <w:r w:rsidR="00204588" w:rsidRPr="00046FC9">
        <w:rPr>
          <w:rFonts w:ascii="Calibri" w:hAnsi="Calibri" w:cs="Calibri"/>
          <w:bCs/>
          <w:lang w:val="es-419"/>
        </w:rPr>
        <w:t xml:space="preserve"> Contemplará los métodos, procedimientos y estrategias, los que se deberán </w:t>
      </w:r>
      <w:r w:rsidR="006128CF" w:rsidRPr="00046FC9">
        <w:rPr>
          <w:rFonts w:ascii="Calibri" w:hAnsi="Calibri" w:cs="Calibri"/>
          <w:bCs/>
          <w:lang w:val="es-419"/>
        </w:rPr>
        <w:t xml:space="preserve">describir en forma detallada y con la secuencia lógica de los procesos a seguir, </w:t>
      </w:r>
      <w:r w:rsidR="00541658" w:rsidRPr="00046FC9">
        <w:rPr>
          <w:rFonts w:ascii="Calibri" w:hAnsi="Calibri" w:cs="Calibri"/>
          <w:bCs/>
          <w:lang w:val="es-419"/>
        </w:rPr>
        <w:t>así</w:t>
      </w:r>
      <w:r w:rsidR="006128CF" w:rsidRPr="00046FC9">
        <w:rPr>
          <w:rFonts w:ascii="Calibri" w:hAnsi="Calibri" w:cs="Calibri"/>
          <w:bCs/>
          <w:lang w:val="es-419"/>
        </w:rPr>
        <w:t xml:space="preserve"> como las estrategias o planteamientos para asegurar </w:t>
      </w:r>
      <w:r w:rsidR="00E41974" w:rsidRPr="00046FC9">
        <w:rPr>
          <w:rFonts w:ascii="Calibri" w:hAnsi="Calibri" w:cs="Calibri"/>
          <w:bCs/>
          <w:lang w:val="es-419"/>
        </w:rPr>
        <w:t xml:space="preserve">el cumplimiento </w:t>
      </w:r>
      <w:r w:rsidR="00FB203C" w:rsidRPr="00046FC9">
        <w:rPr>
          <w:rFonts w:ascii="Calibri" w:hAnsi="Calibri" w:cs="Calibri"/>
          <w:bCs/>
          <w:lang w:val="es-419"/>
        </w:rPr>
        <w:t xml:space="preserve">de las obligaciones contractuales y las expectativas de resultado asociadas. </w:t>
      </w:r>
      <w:r w:rsidR="00E96962" w:rsidRPr="00046FC9">
        <w:rPr>
          <w:rFonts w:ascii="Calibri" w:hAnsi="Calibri" w:cs="Calibri"/>
          <w:bCs/>
          <w:lang w:val="es-419"/>
        </w:rPr>
        <w:t xml:space="preserve">Se espera que el documento contentivo de este </w:t>
      </w:r>
      <w:r w:rsidR="00731D2F" w:rsidRPr="00046FC9">
        <w:rPr>
          <w:rFonts w:ascii="Calibri" w:hAnsi="Calibri" w:cs="Calibri"/>
          <w:bCs/>
          <w:lang w:val="es-419"/>
        </w:rPr>
        <w:t xml:space="preserve">enfoque técnico y metodológico </w:t>
      </w:r>
      <w:r w:rsidR="00E96962" w:rsidRPr="00046FC9">
        <w:rPr>
          <w:rFonts w:ascii="Calibri" w:hAnsi="Calibri" w:cs="Calibri"/>
          <w:bCs/>
          <w:lang w:val="es-419"/>
        </w:rPr>
        <w:t xml:space="preserve">no supere las </w:t>
      </w:r>
      <w:r w:rsidR="00445D3D" w:rsidRPr="00046FC9">
        <w:rPr>
          <w:rFonts w:ascii="Calibri" w:hAnsi="Calibri" w:cs="Calibri"/>
          <w:bCs/>
          <w:lang w:val="es-419"/>
        </w:rPr>
        <w:t>diez</w:t>
      </w:r>
      <w:r w:rsidR="00E96962" w:rsidRPr="00046FC9">
        <w:rPr>
          <w:rFonts w:ascii="Calibri" w:hAnsi="Calibri" w:cs="Calibri"/>
          <w:bCs/>
          <w:lang w:val="es-419"/>
        </w:rPr>
        <w:t xml:space="preserve"> (1</w:t>
      </w:r>
      <w:r w:rsidR="00445D3D" w:rsidRPr="00046FC9">
        <w:rPr>
          <w:rFonts w:ascii="Calibri" w:hAnsi="Calibri" w:cs="Calibri"/>
          <w:bCs/>
          <w:lang w:val="es-419"/>
        </w:rPr>
        <w:t>0</w:t>
      </w:r>
      <w:r w:rsidR="00E96962" w:rsidRPr="00046FC9">
        <w:rPr>
          <w:rFonts w:ascii="Calibri" w:hAnsi="Calibri" w:cs="Calibri"/>
          <w:bCs/>
          <w:lang w:val="es-419"/>
        </w:rPr>
        <w:t>) páginas</w:t>
      </w:r>
    </w:p>
    <w:p w14:paraId="7561FA2E" w14:textId="34C732F4" w:rsidR="003B7015" w:rsidRPr="00046FC9" w:rsidRDefault="003B7015" w:rsidP="00607367">
      <w:pPr>
        <w:rPr>
          <w:rFonts w:ascii="Calibri" w:hAnsi="Calibri" w:cs="Calibri"/>
          <w:bCs/>
          <w:lang w:val="es-419"/>
        </w:rPr>
      </w:pPr>
      <w:r w:rsidRPr="00046FC9">
        <w:rPr>
          <w:rFonts w:ascii="Calibri" w:hAnsi="Calibri" w:cs="Calibri"/>
          <w:bCs/>
          <w:lang w:val="es-419"/>
        </w:rPr>
        <w:t>El enfoque de la propuesta del estudio se calificará teniendo en cuenta la comprensión de los objetivos del trabajo y la importancia de lograrlos de forma coherente y basada en un adecuado conocimiento del tema. Se entiende que el enfoque es coherente cuando la propuesta presente de manera consecuente las actividades a desarrollar con una relación lógica en función del objeto de la consultoría.</w:t>
      </w:r>
    </w:p>
    <w:p w14:paraId="58FA8F9C" w14:textId="00F39C89" w:rsidR="00B81EE6" w:rsidRPr="00046FC9" w:rsidRDefault="00C72AA5"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La aproximación conceptual y metodológica se calificará de acuerdo con su relevancia, entendiendo por</w:t>
      </w:r>
      <w:r w:rsidR="00EE7447" w:rsidRPr="00046FC9">
        <w:rPr>
          <w:rFonts w:ascii="Calibri" w:hAnsi="Calibri" w:cs="Calibri"/>
          <w:bCs/>
          <w:lang w:val="es-419"/>
        </w:rPr>
        <w:t xml:space="preserve"> </w:t>
      </w:r>
      <w:r w:rsidRPr="00046FC9">
        <w:rPr>
          <w:rFonts w:ascii="Calibri" w:hAnsi="Calibri" w:cs="Calibri"/>
          <w:bCs/>
          <w:lang w:val="es-419"/>
        </w:rPr>
        <w:t xml:space="preserve">esta </w:t>
      </w:r>
      <w:r w:rsidR="00EE7447" w:rsidRPr="00046FC9">
        <w:rPr>
          <w:rFonts w:ascii="Calibri" w:hAnsi="Calibri" w:cs="Calibri"/>
          <w:bCs/>
          <w:lang w:val="es-419"/>
        </w:rPr>
        <w:t>que</w:t>
      </w:r>
      <w:r w:rsidRPr="00046FC9">
        <w:rPr>
          <w:rFonts w:ascii="Calibri" w:hAnsi="Calibri" w:cs="Calibri"/>
          <w:bCs/>
          <w:lang w:val="es-419"/>
        </w:rPr>
        <w:t xml:space="preserve"> se observa un conocimiento notable previo del Consultor y se evidencian sus aportes frente a los objetivos planteados en los términos de referencia.</w:t>
      </w:r>
    </w:p>
    <w:p w14:paraId="1CC8ED3E" w14:textId="4FD05FBC" w:rsidR="006F73A8" w:rsidRPr="00046FC9" w:rsidRDefault="006F73A8" w:rsidP="00EE7447">
      <w:pPr>
        <w:autoSpaceDE w:val="0"/>
        <w:autoSpaceDN w:val="0"/>
        <w:adjustRightInd w:val="0"/>
        <w:spacing w:after="0" w:line="240" w:lineRule="auto"/>
        <w:rPr>
          <w:rFonts w:ascii="Calibri" w:hAnsi="Calibri" w:cs="Calibri"/>
          <w:bCs/>
          <w:lang w:val="es-419"/>
        </w:rPr>
      </w:pPr>
    </w:p>
    <w:tbl>
      <w:tblPr>
        <w:tblStyle w:val="TableGrid"/>
        <w:tblW w:w="0" w:type="auto"/>
        <w:tblLook w:val="04A0" w:firstRow="1" w:lastRow="0" w:firstColumn="1" w:lastColumn="0" w:noHBand="0" w:noVBand="1"/>
      </w:tblPr>
      <w:tblGrid>
        <w:gridCol w:w="1345"/>
        <w:gridCol w:w="1170"/>
        <w:gridCol w:w="6835"/>
      </w:tblGrid>
      <w:tr w:rsidR="00E60D8F" w:rsidRPr="00C6446E" w14:paraId="4DFCE993" w14:textId="77777777" w:rsidTr="007028A5">
        <w:tc>
          <w:tcPr>
            <w:tcW w:w="1345" w:type="dxa"/>
          </w:tcPr>
          <w:p w14:paraId="39662014" w14:textId="5A94CAC3" w:rsidR="006F73A8" w:rsidRPr="00046FC9" w:rsidRDefault="00534F39"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Insuficiente</w:t>
            </w:r>
          </w:p>
        </w:tc>
        <w:tc>
          <w:tcPr>
            <w:tcW w:w="1170" w:type="dxa"/>
          </w:tcPr>
          <w:p w14:paraId="1DE971C4" w14:textId="732AB846" w:rsidR="006F73A8" w:rsidRPr="00046FC9" w:rsidRDefault="009C09FD"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0 puntos</w:t>
            </w:r>
          </w:p>
        </w:tc>
        <w:tc>
          <w:tcPr>
            <w:tcW w:w="6835" w:type="dxa"/>
          </w:tcPr>
          <w:p w14:paraId="1FBE1F28" w14:textId="61E5ABC3" w:rsidR="006F73A8" w:rsidRPr="00046FC9" w:rsidRDefault="007028A5"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No se detalla la metodología ni se menciona la secuencia lógica de los procesos a seguir, ni las estrategias o planteamientos para asegurar las obligaciones contractuales y las expectativas de resultados de la consultoría.</w:t>
            </w:r>
          </w:p>
        </w:tc>
      </w:tr>
      <w:tr w:rsidR="00E60D8F" w:rsidRPr="00C6446E" w14:paraId="091D2033" w14:textId="77777777" w:rsidTr="007028A5">
        <w:tc>
          <w:tcPr>
            <w:tcW w:w="1345" w:type="dxa"/>
          </w:tcPr>
          <w:p w14:paraId="2463FD42" w14:textId="0B01EB69" w:rsidR="006F73A8" w:rsidRPr="00046FC9" w:rsidRDefault="00534F39"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Adecuada</w:t>
            </w:r>
          </w:p>
        </w:tc>
        <w:tc>
          <w:tcPr>
            <w:tcW w:w="1170" w:type="dxa"/>
          </w:tcPr>
          <w:p w14:paraId="2AF79895" w14:textId="2B8E5D79" w:rsidR="006F73A8" w:rsidRPr="00046FC9" w:rsidRDefault="00C808D8"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5</w:t>
            </w:r>
            <w:r w:rsidR="007028A5" w:rsidRPr="00046FC9">
              <w:rPr>
                <w:rFonts w:ascii="Calibri" w:hAnsi="Calibri" w:cs="Calibri"/>
                <w:bCs/>
                <w:lang w:val="es-419"/>
              </w:rPr>
              <w:t xml:space="preserve"> puntos</w:t>
            </w:r>
          </w:p>
        </w:tc>
        <w:tc>
          <w:tcPr>
            <w:tcW w:w="6835" w:type="dxa"/>
          </w:tcPr>
          <w:p w14:paraId="77A54A2B" w14:textId="6FB8BDBA" w:rsidR="006F73A8" w:rsidRPr="00046FC9" w:rsidRDefault="007028A5"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Se presenta la metodología, pero no se detalla en la secuencia lógica de los procesos a seguir, ni las estrategias o planteamientos para asegurar las obligaciones contractuales y las expectativas de resultados de la consultoría.</w:t>
            </w:r>
          </w:p>
        </w:tc>
      </w:tr>
      <w:tr w:rsidR="00E60D8F" w:rsidRPr="00C6446E" w14:paraId="3BF6EFD7" w14:textId="77777777" w:rsidTr="007028A5">
        <w:tc>
          <w:tcPr>
            <w:tcW w:w="1345" w:type="dxa"/>
          </w:tcPr>
          <w:p w14:paraId="7EF63F3A" w14:textId="3A832E03" w:rsidR="006F73A8" w:rsidRPr="00046FC9" w:rsidRDefault="00534F39"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Buena</w:t>
            </w:r>
          </w:p>
        </w:tc>
        <w:tc>
          <w:tcPr>
            <w:tcW w:w="1170" w:type="dxa"/>
          </w:tcPr>
          <w:p w14:paraId="47E49E17" w14:textId="3477BF57" w:rsidR="006F73A8" w:rsidRPr="00046FC9" w:rsidRDefault="007028A5"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1</w:t>
            </w:r>
            <w:r w:rsidR="00C808D8" w:rsidRPr="00046FC9">
              <w:rPr>
                <w:rFonts w:ascii="Calibri" w:hAnsi="Calibri" w:cs="Calibri"/>
                <w:bCs/>
                <w:lang w:val="es-419"/>
              </w:rPr>
              <w:t>0</w:t>
            </w:r>
            <w:r w:rsidRPr="00046FC9">
              <w:rPr>
                <w:rFonts w:ascii="Calibri" w:hAnsi="Calibri" w:cs="Calibri"/>
                <w:bCs/>
                <w:lang w:val="es-419"/>
              </w:rPr>
              <w:t xml:space="preserve"> puntos</w:t>
            </w:r>
          </w:p>
        </w:tc>
        <w:tc>
          <w:tcPr>
            <w:tcW w:w="6835" w:type="dxa"/>
          </w:tcPr>
          <w:p w14:paraId="2891A250" w14:textId="409EBC4D" w:rsidR="006F73A8" w:rsidRPr="00046FC9" w:rsidRDefault="007028A5"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Se presenta la metodología y se detalla la secuencia lógica de los procesos a seguir, ni las estrategias o planteamientos para asegurar las obligaciones contractuales y las expectativas de resultados de la consultoría.</w:t>
            </w:r>
          </w:p>
        </w:tc>
      </w:tr>
      <w:tr w:rsidR="00E60D8F" w:rsidRPr="00C6446E" w14:paraId="46314A06" w14:textId="77777777" w:rsidTr="007028A5">
        <w:tc>
          <w:tcPr>
            <w:tcW w:w="1345" w:type="dxa"/>
          </w:tcPr>
          <w:p w14:paraId="71E3DBC6" w14:textId="02629CBF" w:rsidR="00C808D8" w:rsidRPr="00046FC9" w:rsidRDefault="00C808D8"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Muy buena</w:t>
            </w:r>
          </w:p>
        </w:tc>
        <w:tc>
          <w:tcPr>
            <w:tcW w:w="1170" w:type="dxa"/>
          </w:tcPr>
          <w:p w14:paraId="4D731C69" w14:textId="09A4E286" w:rsidR="00C808D8" w:rsidRPr="00046FC9" w:rsidRDefault="00C808D8"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15 puntos</w:t>
            </w:r>
          </w:p>
        </w:tc>
        <w:tc>
          <w:tcPr>
            <w:tcW w:w="6835" w:type="dxa"/>
          </w:tcPr>
          <w:p w14:paraId="5415CE1F" w14:textId="7AEBE079" w:rsidR="00C808D8" w:rsidRPr="00046FC9" w:rsidRDefault="003866AE" w:rsidP="00EE7447">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La metodología se describe en forma detallada y con la secuencia lógica de los procesos a seguir, así como las estrategias, protocolos</w:t>
            </w:r>
            <w:r w:rsidR="0039672D" w:rsidRPr="00046FC9">
              <w:rPr>
                <w:rFonts w:ascii="Calibri" w:hAnsi="Calibri" w:cs="Calibri"/>
                <w:bCs/>
                <w:lang w:val="es-419"/>
              </w:rPr>
              <w:t>,</w:t>
            </w:r>
            <w:r w:rsidRPr="00046FC9">
              <w:rPr>
                <w:rFonts w:ascii="Calibri" w:hAnsi="Calibri" w:cs="Calibri"/>
                <w:bCs/>
                <w:lang w:val="es-419"/>
              </w:rPr>
              <w:t xml:space="preserve"> actividades</w:t>
            </w:r>
            <w:r w:rsidR="0039672D" w:rsidRPr="00046FC9">
              <w:rPr>
                <w:rFonts w:ascii="Calibri" w:hAnsi="Calibri" w:cs="Calibri"/>
                <w:bCs/>
                <w:lang w:val="es-419"/>
              </w:rPr>
              <w:t xml:space="preserve"> y/o planteamientos adicionales que resulten pertinentes para asegurar </w:t>
            </w:r>
            <w:r w:rsidR="00A43AF4" w:rsidRPr="00046FC9">
              <w:rPr>
                <w:rFonts w:ascii="Calibri" w:hAnsi="Calibri" w:cs="Calibri"/>
                <w:bCs/>
                <w:lang w:val="es-419"/>
              </w:rPr>
              <w:t>el cumplimiento y las obligaciones contractuales y las expectativas de resultados de la consultoría. Incluye la descripción de metodologías que permitan la utilización eficiente de los recursos disponibles como nuevas tecnologías, procedimientos, etc.</w:t>
            </w:r>
          </w:p>
        </w:tc>
      </w:tr>
    </w:tbl>
    <w:p w14:paraId="6E2C49EF" w14:textId="77777777" w:rsidR="00D95B30" w:rsidRPr="00046FC9" w:rsidRDefault="00D95B30" w:rsidP="00512AC0">
      <w:pPr>
        <w:pStyle w:val="ListParagraph"/>
        <w:ind w:left="1728"/>
        <w:rPr>
          <w:rFonts w:ascii="Calibri" w:hAnsi="Calibri" w:cs="Calibri"/>
          <w:b/>
          <w:bCs/>
          <w:lang w:val="es-419"/>
        </w:rPr>
      </w:pPr>
    </w:p>
    <w:p w14:paraId="4D500ACD" w14:textId="3A0F0B2B" w:rsidR="00C808D8" w:rsidRPr="00046FC9" w:rsidRDefault="00A43AF4" w:rsidP="00512AC0">
      <w:pPr>
        <w:pStyle w:val="ListParagraph"/>
        <w:numPr>
          <w:ilvl w:val="3"/>
          <w:numId w:val="2"/>
        </w:numPr>
        <w:rPr>
          <w:rFonts w:ascii="Calibri" w:hAnsi="Calibri" w:cs="Calibri"/>
          <w:b/>
          <w:bCs/>
          <w:lang w:val="es-419"/>
        </w:rPr>
      </w:pPr>
      <w:r w:rsidRPr="00046FC9">
        <w:rPr>
          <w:rFonts w:ascii="Calibri" w:hAnsi="Calibri" w:cs="Calibri"/>
          <w:b/>
          <w:bCs/>
          <w:lang w:val="es-419"/>
        </w:rPr>
        <w:t>A.2. Plan de Trabajo</w:t>
      </w:r>
      <w:r w:rsidR="006C657F" w:rsidRPr="00046FC9">
        <w:rPr>
          <w:rFonts w:ascii="Calibri" w:hAnsi="Calibri" w:cs="Calibri"/>
          <w:b/>
          <w:bCs/>
          <w:lang w:val="es-419"/>
        </w:rPr>
        <w:t xml:space="preserve"> y organización del personal</w:t>
      </w:r>
    </w:p>
    <w:p w14:paraId="7773B1F2" w14:textId="29BF922A" w:rsidR="00A443E2" w:rsidRPr="00046FC9" w:rsidRDefault="00A443E2" w:rsidP="00A443E2">
      <w:pPr>
        <w:rPr>
          <w:rFonts w:ascii="Calibri" w:hAnsi="Calibri" w:cs="Calibri"/>
          <w:bCs/>
          <w:lang w:val="es-419"/>
        </w:rPr>
      </w:pPr>
      <w:r w:rsidRPr="00046FC9">
        <w:rPr>
          <w:rFonts w:ascii="Calibri" w:hAnsi="Calibri" w:cs="Calibri"/>
          <w:bCs/>
          <w:lang w:val="es-419"/>
        </w:rPr>
        <w:t xml:space="preserve">Tiene por objeto presentar detalladamente la manera cómo la firma consultora desarrollará las diferentes actividades propias del objeto contractual. Deberá ser suficientemente detallado, describiendo las actividades y tareas a realizar para el cumplimiento de las obligaciones a cargo del a firma consultora, así </w:t>
      </w:r>
      <w:r w:rsidRPr="00046FC9">
        <w:rPr>
          <w:rFonts w:ascii="Calibri" w:hAnsi="Calibri" w:cs="Calibri"/>
          <w:bCs/>
          <w:lang w:val="es-419"/>
        </w:rPr>
        <w:lastRenderedPageBreak/>
        <w:t>como la organización del personal. Deberá reflejar un plan de entrega de informes, y discriminar las actividades requeridas para asegurar un adecuado cumplimiento de los objetivos y productos de la consultoría. Deberá presentar el cronograma del proyecto diferenciando etapas y actividades, acorde con la metodología propuesta. La unidad mínima de programación es por semana. Se espera que el documento contentivo de este plan de trabajo y organización del personal</w:t>
      </w:r>
      <w:r w:rsidR="00D04652">
        <w:rPr>
          <w:rFonts w:ascii="Calibri" w:hAnsi="Calibri" w:cs="Calibri"/>
          <w:bCs/>
          <w:lang w:val="es-419"/>
        </w:rPr>
        <w:t>, incluyendo la definición de dedicaciones, roles y aportes de cada profesional,</w:t>
      </w:r>
      <w:r w:rsidRPr="00046FC9">
        <w:rPr>
          <w:rFonts w:ascii="Calibri" w:hAnsi="Calibri" w:cs="Calibri"/>
          <w:bCs/>
          <w:lang w:val="es-419"/>
        </w:rPr>
        <w:t xml:space="preserve"> </w:t>
      </w:r>
      <w:r w:rsidR="00237E10">
        <w:rPr>
          <w:rFonts w:ascii="Calibri" w:hAnsi="Calibri" w:cs="Calibri"/>
          <w:bCs/>
          <w:lang w:val="es-419"/>
        </w:rPr>
        <w:t xml:space="preserve">con relación a los productos esperados, </w:t>
      </w:r>
      <w:r w:rsidRPr="00046FC9">
        <w:rPr>
          <w:rFonts w:ascii="Calibri" w:hAnsi="Calibri" w:cs="Calibri"/>
          <w:bCs/>
          <w:lang w:val="es-419"/>
        </w:rPr>
        <w:t>no supere las diez (10) páginas.</w:t>
      </w:r>
    </w:p>
    <w:p w14:paraId="2C7E8BF3" w14:textId="28995183" w:rsidR="00A443E2" w:rsidRPr="00046FC9" w:rsidRDefault="00A443E2" w:rsidP="00A443E2">
      <w:pPr>
        <w:rPr>
          <w:rFonts w:ascii="Calibri" w:hAnsi="Calibri" w:cs="Calibri"/>
          <w:bCs/>
          <w:lang w:val="es-419"/>
        </w:rPr>
      </w:pPr>
      <w:r w:rsidRPr="00046FC9">
        <w:rPr>
          <w:rFonts w:ascii="Calibri" w:hAnsi="Calibri" w:cs="Calibri"/>
          <w:bCs/>
          <w:lang w:val="es-419"/>
        </w:rPr>
        <w:t xml:space="preserve">El Plan de Trabajo se calificará de acuerdo con su viabilidad, entendiendo por ello que existe correspondencia entre la propuesta, los recursos, el tiempo y el personal previstos para </w:t>
      </w:r>
      <w:r w:rsidR="00237E10">
        <w:rPr>
          <w:rFonts w:ascii="Calibri" w:hAnsi="Calibri" w:cs="Calibri"/>
          <w:bCs/>
          <w:lang w:val="es-419"/>
        </w:rPr>
        <w:t>su</w:t>
      </w:r>
      <w:r w:rsidR="00237E10" w:rsidRPr="00046FC9">
        <w:rPr>
          <w:rFonts w:ascii="Calibri" w:hAnsi="Calibri" w:cs="Calibri"/>
          <w:bCs/>
          <w:lang w:val="es-419"/>
        </w:rPr>
        <w:t xml:space="preserve"> </w:t>
      </w:r>
      <w:r w:rsidRPr="00046FC9">
        <w:rPr>
          <w:rFonts w:ascii="Calibri" w:hAnsi="Calibri" w:cs="Calibri"/>
          <w:bCs/>
          <w:lang w:val="es-419"/>
        </w:rPr>
        <w:t>desarrollo, así como la adecuada distribución de roles y responsabilidades entre los integrantes del equipo de trabajo.</w:t>
      </w:r>
    </w:p>
    <w:tbl>
      <w:tblPr>
        <w:tblStyle w:val="TableGrid"/>
        <w:tblW w:w="0" w:type="auto"/>
        <w:tblLook w:val="04A0" w:firstRow="1" w:lastRow="0" w:firstColumn="1" w:lastColumn="0" w:noHBand="0" w:noVBand="1"/>
      </w:tblPr>
      <w:tblGrid>
        <w:gridCol w:w="1345"/>
        <w:gridCol w:w="1170"/>
        <w:gridCol w:w="6835"/>
      </w:tblGrid>
      <w:tr w:rsidR="00E60D8F" w:rsidRPr="00C6446E" w14:paraId="6A7B824E" w14:textId="77777777" w:rsidTr="0073031C">
        <w:tc>
          <w:tcPr>
            <w:tcW w:w="1345" w:type="dxa"/>
          </w:tcPr>
          <w:p w14:paraId="45172DFB" w14:textId="77777777" w:rsidR="007D22E5" w:rsidRPr="00046FC9" w:rsidRDefault="007D22E5"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Insuficiente</w:t>
            </w:r>
          </w:p>
        </w:tc>
        <w:tc>
          <w:tcPr>
            <w:tcW w:w="1170" w:type="dxa"/>
          </w:tcPr>
          <w:p w14:paraId="254BC23D" w14:textId="77777777" w:rsidR="007D22E5" w:rsidRPr="00046FC9" w:rsidRDefault="007D22E5"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0 puntos</w:t>
            </w:r>
          </w:p>
        </w:tc>
        <w:tc>
          <w:tcPr>
            <w:tcW w:w="6835" w:type="dxa"/>
          </w:tcPr>
          <w:p w14:paraId="66675FA5" w14:textId="733CF196" w:rsidR="007D22E5" w:rsidRPr="00046FC9" w:rsidRDefault="007D22E5"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 xml:space="preserve">No se </w:t>
            </w:r>
            <w:r w:rsidR="00173753">
              <w:rPr>
                <w:rFonts w:ascii="Calibri" w:hAnsi="Calibri" w:cs="Calibri"/>
                <w:bCs/>
                <w:lang w:val="es-419"/>
              </w:rPr>
              <w:t xml:space="preserve">presenta el Plan de Trabajo. Se menciona el Plan de Trabajo, pero no describe </w:t>
            </w:r>
            <w:r w:rsidR="00786F43">
              <w:rPr>
                <w:rFonts w:ascii="Calibri" w:hAnsi="Calibri" w:cs="Calibri"/>
                <w:bCs/>
                <w:lang w:val="es-419"/>
              </w:rPr>
              <w:t>las actividades y tareas a realizar o no incluye el plan de entrega de los informes o la organización del personal</w:t>
            </w:r>
            <w:r w:rsidRPr="00046FC9">
              <w:rPr>
                <w:rFonts w:ascii="Calibri" w:hAnsi="Calibri" w:cs="Calibri"/>
                <w:bCs/>
                <w:lang w:val="es-419"/>
              </w:rPr>
              <w:t>.</w:t>
            </w:r>
          </w:p>
        </w:tc>
      </w:tr>
      <w:tr w:rsidR="00E60D8F" w:rsidRPr="00C6446E" w14:paraId="4256AD33" w14:textId="77777777" w:rsidTr="0073031C">
        <w:tc>
          <w:tcPr>
            <w:tcW w:w="1345" w:type="dxa"/>
          </w:tcPr>
          <w:p w14:paraId="29455669" w14:textId="35B7DD5A" w:rsidR="007D22E5" w:rsidRPr="00046FC9" w:rsidRDefault="007D22E5"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Suficiente</w:t>
            </w:r>
          </w:p>
        </w:tc>
        <w:tc>
          <w:tcPr>
            <w:tcW w:w="1170" w:type="dxa"/>
          </w:tcPr>
          <w:p w14:paraId="6410C1B3" w14:textId="7D36B7F2" w:rsidR="007D22E5" w:rsidRPr="00046FC9" w:rsidRDefault="007B0556"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8</w:t>
            </w:r>
            <w:r w:rsidR="007D22E5" w:rsidRPr="00046FC9">
              <w:rPr>
                <w:rFonts w:ascii="Calibri" w:hAnsi="Calibri" w:cs="Calibri"/>
                <w:bCs/>
                <w:lang w:val="es-419"/>
              </w:rPr>
              <w:t xml:space="preserve"> puntos</w:t>
            </w:r>
          </w:p>
        </w:tc>
        <w:tc>
          <w:tcPr>
            <w:tcW w:w="6835" w:type="dxa"/>
          </w:tcPr>
          <w:p w14:paraId="63915D44" w14:textId="71657DBB" w:rsidR="007D22E5" w:rsidRPr="00046FC9" w:rsidRDefault="00786F43" w:rsidP="0073031C">
            <w:pPr>
              <w:autoSpaceDE w:val="0"/>
              <w:autoSpaceDN w:val="0"/>
              <w:adjustRightInd w:val="0"/>
              <w:spacing w:after="0" w:line="240" w:lineRule="auto"/>
              <w:rPr>
                <w:rFonts w:ascii="Calibri" w:hAnsi="Calibri" w:cs="Calibri"/>
                <w:bCs/>
                <w:lang w:val="es-419"/>
              </w:rPr>
            </w:pPr>
            <w:r>
              <w:rPr>
                <w:rFonts w:ascii="Calibri" w:hAnsi="Calibri" w:cs="Calibri"/>
                <w:bCs/>
                <w:lang w:val="es-419"/>
              </w:rPr>
              <w:t>Presenta el Plan de Traba</w:t>
            </w:r>
            <w:r w:rsidR="002C7EEA">
              <w:rPr>
                <w:rFonts w:ascii="Calibri" w:hAnsi="Calibri" w:cs="Calibri"/>
                <w:bCs/>
                <w:lang w:val="es-419"/>
              </w:rPr>
              <w:t>j</w:t>
            </w:r>
            <w:r>
              <w:rPr>
                <w:rFonts w:ascii="Calibri" w:hAnsi="Calibri" w:cs="Calibri"/>
                <w:bCs/>
                <w:lang w:val="es-419"/>
              </w:rPr>
              <w:t xml:space="preserve">o </w:t>
            </w:r>
            <w:r w:rsidR="002C7EEA">
              <w:rPr>
                <w:rFonts w:ascii="Calibri" w:hAnsi="Calibri" w:cs="Calibri"/>
                <w:bCs/>
                <w:lang w:val="es-419"/>
              </w:rPr>
              <w:t xml:space="preserve">y la organización del personal, razonablemente </w:t>
            </w:r>
            <w:r w:rsidR="0082177A">
              <w:rPr>
                <w:rFonts w:ascii="Calibri" w:hAnsi="Calibri" w:cs="Calibri"/>
                <w:bCs/>
                <w:lang w:val="es-419"/>
              </w:rPr>
              <w:t>completo, pero la descripción de las actividades y tareas es escueta. El contenido puede merecer observaciones menores</w:t>
            </w:r>
            <w:r w:rsidR="007D22E5" w:rsidRPr="00046FC9">
              <w:rPr>
                <w:rFonts w:ascii="Calibri" w:hAnsi="Calibri" w:cs="Calibri"/>
                <w:bCs/>
                <w:lang w:val="es-419"/>
              </w:rPr>
              <w:t>.</w:t>
            </w:r>
          </w:p>
        </w:tc>
      </w:tr>
      <w:tr w:rsidR="00E60D8F" w:rsidRPr="00C6446E" w14:paraId="0C5FC81C" w14:textId="77777777" w:rsidTr="0073031C">
        <w:tc>
          <w:tcPr>
            <w:tcW w:w="1345" w:type="dxa"/>
          </w:tcPr>
          <w:p w14:paraId="4325A65F" w14:textId="77777777" w:rsidR="007D22E5" w:rsidRPr="00046FC9" w:rsidRDefault="007D22E5"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Buena</w:t>
            </w:r>
          </w:p>
        </w:tc>
        <w:tc>
          <w:tcPr>
            <w:tcW w:w="1170" w:type="dxa"/>
          </w:tcPr>
          <w:p w14:paraId="166C5B36" w14:textId="1EC1E05E" w:rsidR="007D22E5" w:rsidRPr="00046FC9" w:rsidRDefault="007D22E5" w:rsidP="0073031C">
            <w:pPr>
              <w:autoSpaceDE w:val="0"/>
              <w:autoSpaceDN w:val="0"/>
              <w:adjustRightInd w:val="0"/>
              <w:spacing w:after="0" w:line="240" w:lineRule="auto"/>
              <w:rPr>
                <w:rFonts w:ascii="Calibri" w:hAnsi="Calibri" w:cs="Calibri"/>
                <w:bCs/>
                <w:lang w:val="es-419"/>
              </w:rPr>
            </w:pPr>
            <w:r w:rsidRPr="00046FC9">
              <w:rPr>
                <w:rFonts w:ascii="Calibri" w:hAnsi="Calibri" w:cs="Calibri"/>
                <w:bCs/>
                <w:lang w:val="es-419"/>
              </w:rPr>
              <w:t>1</w:t>
            </w:r>
            <w:r w:rsidR="007B0556" w:rsidRPr="00046FC9">
              <w:rPr>
                <w:rFonts w:ascii="Calibri" w:hAnsi="Calibri" w:cs="Calibri"/>
                <w:bCs/>
                <w:lang w:val="es-419"/>
              </w:rPr>
              <w:t>5</w:t>
            </w:r>
            <w:r w:rsidRPr="00046FC9">
              <w:rPr>
                <w:rFonts w:ascii="Calibri" w:hAnsi="Calibri" w:cs="Calibri"/>
                <w:bCs/>
                <w:lang w:val="es-419"/>
              </w:rPr>
              <w:t xml:space="preserve"> puntos</w:t>
            </w:r>
          </w:p>
        </w:tc>
        <w:tc>
          <w:tcPr>
            <w:tcW w:w="6835" w:type="dxa"/>
          </w:tcPr>
          <w:p w14:paraId="55F3F225" w14:textId="29E0A458" w:rsidR="007D22E5" w:rsidRPr="00046FC9" w:rsidRDefault="0082177A" w:rsidP="0073031C">
            <w:pPr>
              <w:autoSpaceDE w:val="0"/>
              <w:autoSpaceDN w:val="0"/>
              <w:adjustRightInd w:val="0"/>
              <w:spacing w:after="0" w:line="240" w:lineRule="auto"/>
              <w:rPr>
                <w:rFonts w:ascii="Calibri" w:hAnsi="Calibri" w:cs="Calibri"/>
                <w:bCs/>
                <w:lang w:val="es-419"/>
              </w:rPr>
            </w:pPr>
            <w:r>
              <w:rPr>
                <w:rFonts w:ascii="Calibri" w:hAnsi="Calibri" w:cs="Calibri"/>
                <w:bCs/>
                <w:lang w:val="es-419"/>
              </w:rPr>
              <w:t xml:space="preserve">Presenta </w:t>
            </w:r>
            <w:r w:rsidR="001B7080">
              <w:rPr>
                <w:rFonts w:ascii="Calibri" w:hAnsi="Calibri" w:cs="Calibri"/>
                <w:bCs/>
                <w:lang w:val="es-419"/>
              </w:rPr>
              <w:t>el Plan de Trabajo y la organización del personal con definición de etapas y actividades acordes con la metodología propuesta y el contenido con buen nivel de detalle, y presenta metodologías que permitan la utilización eficiente de los recursos disponibles</w:t>
            </w:r>
            <w:r w:rsidR="00A00699">
              <w:rPr>
                <w:rFonts w:ascii="Calibri" w:hAnsi="Calibri" w:cs="Calibri"/>
                <w:bCs/>
                <w:lang w:val="es-419"/>
              </w:rPr>
              <w:t>, tales como nuevas tecnologías, procedimientos, etc</w:t>
            </w:r>
            <w:r w:rsidR="007D22E5" w:rsidRPr="00046FC9">
              <w:rPr>
                <w:rFonts w:ascii="Calibri" w:hAnsi="Calibri" w:cs="Calibri"/>
                <w:bCs/>
                <w:lang w:val="es-419"/>
              </w:rPr>
              <w:t>.</w:t>
            </w:r>
          </w:p>
        </w:tc>
      </w:tr>
    </w:tbl>
    <w:p w14:paraId="21865EB2" w14:textId="2A0D9D36" w:rsidR="00083A29" w:rsidRPr="00046FC9" w:rsidRDefault="00083A29" w:rsidP="00607367">
      <w:pPr>
        <w:rPr>
          <w:rFonts w:ascii="Calibri" w:hAnsi="Calibri" w:cs="Calibri"/>
          <w:b/>
          <w:lang w:val="es-419"/>
        </w:rPr>
      </w:pPr>
    </w:p>
    <w:p w14:paraId="260746EC" w14:textId="59B922FF" w:rsidR="000A5591" w:rsidRPr="00046FC9" w:rsidRDefault="00BB3C21" w:rsidP="00512AC0">
      <w:pPr>
        <w:pStyle w:val="ListParagraph"/>
        <w:numPr>
          <w:ilvl w:val="2"/>
          <w:numId w:val="2"/>
        </w:numPr>
        <w:rPr>
          <w:rFonts w:ascii="Calibri" w:hAnsi="Calibri" w:cs="Calibri"/>
          <w:b/>
          <w:bCs/>
          <w:lang w:val="es-419"/>
        </w:rPr>
      </w:pPr>
      <w:r w:rsidRPr="00046FC9">
        <w:rPr>
          <w:rFonts w:ascii="Calibri" w:hAnsi="Calibri" w:cs="Calibri"/>
          <w:b/>
          <w:bCs/>
          <w:lang w:val="es-419"/>
        </w:rPr>
        <w:t xml:space="preserve">Calificaciones del personal profesional clave mínimo </w:t>
      </w:r>
      <w:r w:rsidR="00FE221F" w:rsidRPr="00046FC9">
        <w:rPr>
          <w:rFonts w:ascii="Calibri" w:hAnsi="Calibri" w:cs="Calibri"/>
          <w:b/>
          <w:bCs/>
          <w:lang w:val="es-419"/>
        </w:rPr>
        <w:t xml:space="preserve">evaluable y competencia para el trabajo (máximo </w:t>
      </w:r>
      <w:r w:rsidR="00FA568B" w:rsidRPr="00046FC9">
        <w:rPr>
          <w:rFonts w:ascii="Calibri" w:hAnsi="Calibri" w:cs="Calibri"/>
          <w:b/>
          <w:bCs/>
          <w:lang w:val="es-419"/>
        </w:rPr>
        <w:t xml:space="preserve">70 </w:t>
      </w:r>
      <w:r w:rsidR="00FE221F" w:rsidRPr="00046FC9">
        <w:rPr>
          <w:rFonts w:ascii="Calibri" w:hAnsi="Calibri" w:cs="Calibri"/>
          <w:b/>
          <w:bCs/>
          <w:lang w:val="es-419"/>
        </w:rPr>
        <w:t>puntos</w:t>
      </w:r>
      <w:r w:rsidR="00FA568B" w:rsidRPr="00046FC9">
        <w:rPr>
          <w:rFonts w:ascii="Calibri" w:hAnsi="Calibri" w:cs="Calibri"/>
          <w:b/>
          <w:bCs/>
          <w:lang w:val="es-419"/>
        </w:rPr>
        <w:t>)</w:t>
      </w:r>
    </w:p>
    <w:p w14:paraId="04F0D0BB" w14:textId="5E091407" w:rsidR="008C0716" w:rsidRPr="00046FC9" w:rsidRDefault="00F930CD" w:rsidP="00AC6B36">
      <w:pPr>
        <w:pStyle w:val="ListParagraph"/>
        <w:spacing w:before="120"/>
        <w:ind w:left="0"/>
        <w:rPr>
          <w:rFonts w:ascii="Calibri" w:hAnsi="Calibri" w:cs="Calibri"/>
          <w:lang w:val="es-419"/>
        </w:rPr>
      </w:pPr>
      <w:r w:rsidRPr="00046FC9">
        <w:rPr>
          <w:rFonts w:ascii="Calibri" w:hAnsi="Calibri" w:cs="Calibri"/>
          <w:lang w:val="es-419"/>
        </w:rPr>
        <w:t xml:space="preserve">La firma consultora presentará un equipo mínimo de </w:t>
      </w:r>
      <w:r w:rsidR="001571C9" w:rsidRPr="00046FC9">
        <w:rPr>
          <w:rFonts w:ascii="Calibri" w:hAnsi="Calibri" w:cs="Calibri"/>
          <w:lang w:val="es-419"/>
        </w:rPr>
        <w:t>especialistas que aseguren la comunicación fluida en el idioma español entre el consultor</w:t>
      </w:r>
      <w:r w:rsidR="00AC6B36" w:rsidRPr="00046FC9">
        <w:rPr>
          <w:rFonts w:ascii="Calibri" w:hAnsi="Calibri" w:cs="Calibri"/>
          <w:lang w:val="es-419"/>
        </w:rPr>
        <w:t xml:space="preserve"> y el Banco, así como en la interacción con los demás actores relevantes relacionados con la ejecución del Programa.</w:t>
      </w:r>
    </w:p>
    <w:p w14:paraId="4F80F5A1" w14:textId="0AA359DE" w:rsidR="008C0716" w:rsidRPr="00046FC9" w:rsidRDefault="008C0716" w:rsidP="004755AC">
      <w:pPr>
        <w:pStyle w:val="ListParagraph"/>
        <w:spacing w:before="120"/>
        <w:rPr>
          <w:rFonts w:ascii="Calibri" w:hAnsi="Calibri" w:cs="Calibri"/>
          <w:b/>
          <w:bCs/>
          <w:lang w:val="es-419"/>
        </w:rPr>
      </w:pPr>
    </w:p>
    <w:p w14:paraId="43B0632F" w14:textId="7832CA1F" w:rsidR="00BE4C1E" w:rsidRPr="00046FC9" w:rsidRDefault="00BE4C1E" w:rsidP="004755AC">
      <w:pPr>
        <w:pStyle w:val="ListParagraph"/>
        <w:spacing w:before="120"/>
        <w:rPr>
          <w:rFonts w:ascii="Calibri" w:hAnsi="Calibri" w:cs="Calibri"/>
          <w:b/>
          <w:bCs/>
          <w:lang w:val="es-419"/>
        </w:rPr>
      </w:pPr>
      <w:r w:rsidRPr="00046FC9">
        <w:rPr>
          <w:rFonts w:ascii="Calibri" w:hAnsi="Calibri" w:cs="Calibri"/>
          <w:b/>
          <w:bCs/>
          <w:lang w:val="es-419"/>
        </w:rPr>
        <w:t>Requisitos del personal clave, y que representan los mínimos exigidos para ser objeto de evaluación y asignación de puntaje:</w:t>
      </w:r>
    </w:p>
    <w:tbl>
      <w:tblPr>
        <w:tblStyle w:val="TableGrid"/>
        <w:tblW w:w="0" w:type="auto"/>
        <w:tblLook w:val="04A0" w:firstRow="1" w:lastRow="0" w:firstColumn="1" w:lastColumn="0" w:noHBand="0" w:noVBand="1"/>
      </w:tblPr>
      <w:tblGrid>
        <w:gridCol w:w="2155"/>
        <w:gridCol w:w="2700"/>
        <w:gridCol w:w="4495"/>
      </w:tblGrid>
      <w:tr w:rsidR="00EC2960" w:rsidRPr="00046FC9" w14:paraId="48736333" w14:textId="77777777" w:rsidTr="0073031C">
        <w:tc>
          <w:tcPr>
            <w:tcW w:w="2155" w:type="dxa"/>
          </w:tcPr>
          <w:p w14:paraId="60D9E534" w14:textId="77777777" w:rsidR="00BE4C1E" w:rsidRPr="00046FC9" w:rsidRDefault="00BE4C1E" w:rsidP="0073031C">
            <w:pPr>
              <w:jc w:val="center"/>
              <w:rPr>
                <w:rFonts w:ascii="Calibri" w:hAnsi="Calibri" w:cs="Calibri"/>
                <w:b/>
                <w:bCs/>
                <w:lang w:val="es-419"/>
              </w:rPr>
            </w:pPr>
            <w:r w:rsidRPr="00046FC9">
              <w:rPr>
                <w:rFonts w:ascii="Calibri" w:hAnsi="Calibri" w:cs="Calibri"/>
                <w:b/>
                <w:bCs/>
                <w:lang w:val="es-419"/>
              </w:rPr>
              <w:t>Rol</w:t>
            </w:r>
          </w:p>
        </w:tc>
        <w:tc>
          <w:tcPr>
            <w:tcW w:w="2700" w:type="dxa"/>
          </w:tcPr>
          <w:p w14:paraId="223AE1A5" w14:textId="77777777" w:rsidR="00BE4C1E" w:rsidRPr="00046FC9" w:rsidRDefault="00BE4C1E" w:rsidP="0073031C">
            <w:pPr>
              <w:jc w:val="center"/>
              <w:rPr>
                <w:rFonts w:ascii="Calibri" w:hAnsi="Calibri" w:cs="Calibri"/>
                <w:b/>
                <w:bCs/>
                <w:lang w:val="es-419"/>
              </w:rPr>
            </w:pPr>
            <w:r w:rsidRPr="00046FC9">
              <w:rPr>
                <w:rFonts w:ascii="Calibri" w:hAnsi="Calibri" w:cs="Calibri"/>
                <w:b/>
                <w:bCs/>
                <w:lang w:val="es-419"/>
              </w:rPr>
              <w:t>Perfil profesional</w:t>
            </w:r>
          </w:p>
        </w:tc>
        <w:tc>
          <w:tcPr>
            <w:tcW w:w="4495" w:type="dxa"/>
          </w:tcPr>
          <w:p w14:paraId="47EF440B" w14:textId="77777777" w:rsidR="00BE4C1E" w:rsidRPr="00046FC9" w:rsidRDefault="00BE4C1E" w:rsidP="0073031C">
            <w:pPr>
              <w:jc w:val="center"/>
              <w:rPr>
                <w:rFonts w:ascii="Calibri" w:hAnsi="Calibri" w:cs="Calibri"/>
                <w:b/>
                <w:bCs/>
                <w:lang w:val="es-419"/>
              </w:rPr>
            </w:pPr>
            <w:r w:rsidRPr="00046FC9">
              <w:rPr>
                <w:rFonts w:ascii="Calibri" w:hAnsi="Calibri" w:cs="Calibri"/>
                <w:b/>
                <w:bCs/>
                <w:lang w:val="es-419"/>
              </w:rPr>
              <w:t>Experiencia</w:t>
            </w:r>
          </w:p>
        </w:tc>
      </w:tr>
      <w:tr w:rsidR="00E60D8F" w:rsidRPr="005B7295" w14:paraId="4AF41F52" w14:textId="77777777" w:rsidTr="0073031C">
        <w:tc>
          <w:tcPr>
            <w:tcW w:w="2155" w:type="dxa"/>
          </w:tcPr>
          <w:p w14:paraId="71D4507D" w14:textId="77777777" w:rsidR="00BE4C1E" w:rsidRPr="00046FC9" w:rsidRDefault="00BE4C1E" w:rsidP="0073031C">
            <w:pPr>
              <w:rPr>
                <w:rFonts w:ascii="Calibri" w:hAnsi="Calibri" w:cs="Calibri"/>
                <w:lang w:val="es-419"/>
              </w:rPr>
            </w:pPr>
            <w:r w:rsidRPr="00046FC9">
              <w:rPr>
                <w:rFonts w:ascii="Calibri" w:hAnsi="Calibri" w:cs="Calibri"/>
                <w:lang w:val="es-419"/>
              </w:rPr>
              <w:t>Coordinador de equipo</w:t>
            </w:r>
          </w:p>
        </w:tc>
        <w:tc>
          <w:tcPr>
            <w:tcW w:w="2700" w:type="dxa"/>
          </w:tcPr>
          <w:p w14:paraId="7920CD08" w14:textId="77777777" w:rsidR="00BE4C1E" w:rsidRPr="00046FC9" w:rsidRDefault="00BE4C1E" w:rsidP="0073031C">
            <w:pPr>
              <w:rPr>
                <w:rFonts w:ascii="Calibri" w:hAnsi="Calibri" w:cs="Calibri"/>
                <w:lang w:val="es-419"/>
              </w:rPr>
            </w:pPr>
            <w:r w:rsidRPr="00046FC9">
              <w:rPr>
                <w:rFonts w:ascii="Calibri" w:hAnsi="Calibri" w:cs="Calibri"/>
                <w:lang w:val="es-419"/>
              </w:rPr>
              <w:t>Profesional en ciencias económicas, ingeniería civil o sanitaria, o áreas afines; preferiblemente con estudios de postgrado a nivel de especialización o maestría.</w:t>
            </w:r>
          </w:p>
        </w:tc>
        <w:tc>
          <w:tcPr>
            <w:tcW w:w="4495" w:type="dxa"/>
          </w:tcPr>
          <w:p w14:paraId="7A66B565" w14:textId="1288E928" w:rsidR="00BE4C1E" w:rsidRPr="00046FC9" w:rsidRDefault="00BE4C1E" w:rsidP="0073031C">
            <w:pPr>
              <w:rPr>
                <w:rFonts w:ascii="Calibri" w:hAnsi="Calibri" w:cs="Calibri"/>
                <w:lang w:val="es-419"/>
              </w:rPr>
            </w:pPr>
            <w:r w:rsidRPr="00046FC9">
              <w:rPr>
                <w:rFonts w:ascii="Calibri" w:hAnsi="Calibri" w:cs="Calibri"/>
                <w:u w:val="single"/>
                <w:lang w:val="es-419"/>
              </w:rPr>
              <w:t>General</w:t>
            </w:r>
            <w:r w:rsidRPr="00046FC9">
              <w:rPr>
                <w:rFonts w:ascii="Calibri" w:hAnsi="Calibri" w:cs="Calibri"/>
                <w:lang w:val="es-419"/>
              </w:rPr>
              <w:t>: Mínimo diez (10) años de experiencia relevante, a partir de la obtención del título profesional</w:t>
            </w:r>
            <w:r w:rsidR="007E36AE">
              <w:rPr>
                <w:rFonts w:ascii="Calibri" w:hAnsi="Calibri" w:cs="Calibri"/>
                <w:lang w:val="es-419"/>
              </w:rPr>
              <w:t>.</w:t>
            </w:r>
          </w:p>
          <w:p w14:paraId="5149EFE2" w14:textId="77777777" w:rsidR="00BE4C1E" w:rsidRPr="00046FC9" w:rsidRDefault="00BE4C1E" w:rsidP="0073031C">
            <w:pPr>
              <w:rPr>
                <w:rFonts w:ascii="Calibri" w:eastAsiaTheme="minorEastAsia" w:hAnsi="Calibri" w:cs="Calibri"/>
                <w:color w:val="000000"/>
                <w:lang w:val="es-419"/>
              </w:rPr>
            </w:pPr>
            <w:r w:rsidRPr="00046FC9">
              <w:rPr>
                <w:rFonts w:ascii="Calibri" w:eastAsiaTheme="minorEastAsia" w:hAnsi="Calibri" w:cs="Calibri"/>
                <w:color w:val="000000"/>
                <w:u w:val="single"/>
                <w:lang w:val="es-419"/>
              </w:rPr>
              <w:t>Específica</w:t>
            </w:r>
            <w:r w:rsidRPr="00046FC9">
              <w:rPr>
                <w:rFonts w:ascii="Calibri" w:eastAsiaTheme="minorEastAsia" w:hAnsi="Calibri" w:cs="Calibri"/>
                <w:color w:val="000000"/>
                <w:lang w:val="es-419"/>
              </w:rPr>
              <w:t xml:space="preserve">: Participación en calidad de </w:t>
            </w:r>
            <w:proofErr w:type="gramStart"/>
            <w:r w:rsidRPr="00046FC9">
              <w:rPr>
                <w:rFonts w:ascii="Calibri" w:eastAsiaTheme="minorEastAsia" w:hAnsi="Calibri" w:cs="Calibri"/>
                <w:color w:val="000000"/>
                <w:lang w:val="es-419"/>
              </w:rPr>
              <w:t>Director</w:t>
            </w:r>
            <w:proofErr w:type="gramEnd"/>
            <w:r w:rsidRPr="00046FC9">
              <w:rPr>
                <w:rFonts w:ascii="Calibri" w:eastAsiaTheme="minorEastAsia" w:hAnsi="Calibri" w:cs="Calibri"/>
                <w:color w:val="000000"/>
                <w:lang w:val="es-419"/>
              </w:rPr>
              <w:t xml:space="preserve"> o Consultor y/o Asesor en al menos dos (2) proyectos ejecutados y finalizados que estén directamente relacionados con los servicios de consultoría solicitados en esta invitación, particularmente en evaluación integral de </w:t>
            </w:r>
            <w:r w:rsidRPr="00046FC9">
              <w:rPr>
                <w:rFonts w:ascii="Calibri" w:eastAsiaTheme="minorEastAsia" w:hAnsi="Calibri" w:cs="Calibri"/>
                <w:color w:val="000000"/>
                <w:lang w:val="es-419"/>
              </w:rPr>
              <w:lastRenderedPageBreak/>
              <w:t>proyectos de inversión pública, evaluación de impacto de políticas públicas, evaluación de resultados, o actividades similares.</w:t>
            </w:r>
          </w:p>
          <w:p w14:paraId="22F89B0E" w14:textId="77777777" w:rsidR="00BE4C1E" w:rsidRPr="00046FC9" w:rsidRDefault="00BE4C1E" w:rsidP="0073031C">
            <w:pPr>
              <w:rPr>
                <w:rFonts w:ascii="Calibri" w:hAnsi="Calibri" w:cs="Calibri"/>
                <w:lang w:val="es-419"/>
              </w:rPr>
            </w:pPr>
          </w:p>
        </w:tc>
      </w:tr>
      <w:tr w:rsidR="00E60D8F" w:rsidRPr="00C6446E" w14:paraId="3E248C48" w14:textId="77777777" w:rsidTr="0073031C">
        <w:tc>
          <w:tcPr>
            <w:tcW w:w="2155" w:type="dxa"/>
          </w:tcPr>
          <w:p w14:paraId="474B6AE6" w14:textId="77777777" w:rsidR="00BE4C1E" w:rsidRPr="00046FC9" w:rsidRDefault="00BE4C1E" w:rsidP="0073031C">
            <w:pPr>
              <w:rPr>
                <w:rFonts w:ascii="Calibri" w:hAnsi="Calibri" w:cs="Calibri"/>
                <w:lang w:val="es-419"/>
              </w:rPr>
            </w:pPr>
            <w:r w:rsidRPr="00046FC9">
              <w:rPr>
                <w:rFonts w:ascii="Calibri" w:hAnsi="Calibri" w:cs="Calibri"/>
                <w:lang w:val="es-419"/>
              </w:rPr>
              <w:lastRenderedPageBreak/>
              <w:t>Especialista Técnico</w:t>
            </w:r>
          </w:p>
        </w:tc>
        <w:tc>
          <w:tcPr>
            <w:tcW w:w="2700" w:type="dxa"/>
          </w:tcPr>
          <w:p w14:paraId="3350C469" w14:textId="77777777" w:rsidR="00BE4C1E" w:rsidRPr="00046FC9" w:rsidRDefault="00BE4C1E" w:rsidP="0073031C">
            <w:pPr>
              <w:rPr>
                <w:rFonts w:ascii="Calibri" w:hAnsi="Calibri" w:cs="Calibri"/>
                <w:lang w:val="es-419"/>
              </w:rPr>
            </w:pPr>
            <w:r w:rsidRPr="00046FC9">
              <w:rPr>
                <w:rFonts w:ascii="Calibri" w:hAnsi="Calibri" w:cs="Calibri"/>
                <w:lang w:val="es-419"/>
              </w:rPr>
              <w:t>Profesional en ingeniería civil o sanitaria, o áreas afines</w:t>
            </w:r>
          </w:p>
        </w:tc>
        <w:tc>
          <w:tcPr>
            <w:tcW w:w="4495" w:type="dxa"/>
          </w:tcPr>
          <w:p w14:paraId="3C8BB53B" w14:textId="079FA4FB" w:rsidR="00BE4C1E" w:rsidRPr="00046FC9" w:rsidRDefault="00BE4C1E" w:rsidP="0073031C">
            <w:pPr>
              <w:rPr>
                <w:rFonts w:ascii="Calibri" w:hAnsi="Calibri" w:cs="Calibri"/>
                <w:lang w:val="es-419"/>
              </w:rPr>
            </w:pPr>
            <w:r w:rsidRPr="00046FC9">
              <w:rPr>
                <w:rFonts w:ascii="Calibri" w:hAnsi="Calibri" w:cs="Calibri"/>
                <w:u w:val="single"/>
                <w:lang w:val="es-419"/>
              </w:rPr>
              <w:t>General</w:t>
            </w:r>
            <w:r w:rsidRPr="00046FC9">
              <w:rPr>
                <w:rFonts w:ascii="Calibri" w:hAnsi="Calibri" w:cs="Calibri"/>
                <w:lang w:val="es-419"/>
              </w:rPr>
              <w:t>: Mínimo cinco (5) años de experiencia relevante, a partir de la obtención del título profesional</w:t>
            </w:r>
            <w:r w:rsidR="007E36AE">
              <w:rPr>
                <w:rFonts w:ascii="Calibri" w:hAnsi="Calibri" w:cs="Calibri"/>
                <w:lang w:val="es-419"/>
              </w:rPr>
              <w:t>.</w:t>
            </w:r>
          </w:p>
          <w:p w14:paraId="56B45E0A" w14:textId="77777777" w:rsidR="00BE4C1E" w:rsidRPr="00046FC9" w:rsidRDefault="00BE4C1E" w:rsidP="0073031C">
            <w:pPr>
              <w:rPr>
                <w:rFonts w:ascii="Calibri" w:eastAsiaTheme="minorEastAsia" w:hAnsi="Calibri" w:cs="Calibri"/>
                <w:color w:val="000000"/>
                <w:lang w:val="es-419"/>
              </w:rPr>
            </w:pPr>
            <w:r w:rsidRPr="00046FC9">
              <w:rPr>
                <w:rFonts w:ascii="Calibri" w:eastAsiaTheme="minorEastAsia" w:hAnsi="Calibri" w:cs="Calibri"/>
                <w:color w:val="000000"/>
                <w:u w:val="single"/>
                <w:lang w:val="es-419"/>
              </w:rPr>
              <w:t>Específica</w:t>
            </w:r>
            <w:r w:rsidRPr="00046FC9">
              <w:rPr>
                <w:rFonts w:ascii="Calibri" w:eastAsiaTheme="minorEastAsia" w:hAnsi="Calibri" w:cs="Calibri"/>
                <w:color w:val="000000"/>
                <w:lang w:val="es-419"/>
              </w:rPr>
              <w:t>: Participación en calidad de asesor, director o consultor, en aspectos técnicos de ingeniería (diseño, construcción, supervisión), en al menos dos (2) proyectos ejecutados y finalizados que estén directamente relacionados con los servicios de consultoría solicitados en esta invitación, particularmente en diagnóstico y evaluación técnica, operativa y funcional de sistemas de agua potable y saneamiento.</w:t>
            </w:r>
          </w:p>
          <w:p w14:paraId="73D6455A" w14:textId="77777777" w:rsidR="00BE4C1E" w:rsidRPr="00046FC9" w:rsidRDefault="00BE4C1E" w:rsidP="001C3DFE">
            <w:pPr>
              <w:rPr>
                <w:rFonts w:ascii="Calibri" w:hAnsi="Calibri" w:cs="Calibri"/>
                <w:lang w:val="es-419"/>
              </w:rPr>
            </w:pPr>
          </w:p>
        </w:tc>
      </w:tr>
      <w:tr w:rsidR="00E60D8F" w:rsidRPr="00C6446E" w14:paraId="58C47568" w14:textId="77777777" w:rsidTr="0073031C">
        <w:tc>
          <w:tcPr>
            <w:tcW w:w="2155" w:type="dxa"/>
          </w:tcPr>
          <w:p w14:paraId="01BC9E5F" w14:textId="77777777" w:rsidR="00BE4C1E" w:rsidRPr="00046FC9" w:rsidRDefault="00BE4C1E" w:rsidP="0073031C">
            <w:pPr>
              <w:rPr>
                <w:rFonts w:ascii="Calibri" w:hAnsi="Calibri" w:cs="Calibri"/>
                <w:lang w:val="es-419"/>
              </w:rPr>
            </w:pPr>
            <w:r w:rsidRPr="00046FC9">
              <w:rPr>
                <w:rFonts w:ascii="Calibri" w:hAnsi="Calibri" w:cs="Calibri"/>
                <w:lang w:val="es-419"/>
              </w:rPr>
              <w:t>Especialista social</w:t>
            </w:r>
          </w:p>
        </w:tc>
        <w:tc>
          <w:tcPr>
            <w:tcW w:w="2700" w:type="dxa"/>
          </w:tcPr>
          <w:p w14:paraId="3C1456E3" w14:textId="77777777" w:rsidR="00BE4C1E" w:rsidRPr="00046FC9" w:rsidRDefault="00BE4C1E" w:rsidP="0073031C">
            <w:pPr>
              <w:rPr>
                <w:rFonts w:ascii="Calibri" w:hAnsi="Calibri" w:cs="Calibri"/>
                <w:lang w:val="es-419"/>
              </w:rPr>
            </w:pPr>
            <w:r w:rsidRPr="00046FC9">
              <w:rPr>
                <w:rFonts w:ascii="Calibri" w:hAnsi="Calibri" w:cs="Calibri"/>
                <w:lang w:val="es-419"/>
              </w:rPr>
              <w:t>Profesional en Trabajo social, Psicología, Sociología, Antropología, Comunicación Social, o áreas afines de las Ciencias Sociales</w:t>
            </w:r>
          </w:p>
        </w:tc>
        <w:tc>
          <w:tcPr>
            <w:tcW w:w="4495" w:type="dxa"/>
          </w:tcPr>
          <w:p w14:paraId="73561B08" w14:textId="74F8CB64" w:rsidR="00BE4C1E" w:rsidRPr="00046FC9" w:rsidRDefault="00BE4C1E" w:rsidP="0073031C">
            <w:pPr>
              <w:rPr>
                <w:rFonts w:ascii="Calibri" w:hAnsi="Calibri" w:cs="Calibri"/>
                <w:lang w:val="es-419"/>
              </w:rPr>
            </w:pPr>
            <w:r w:rsidRPr="00046FC9">
              <w:rPr>
                <w:rFonts w:ascii="Calibri" w:hAnsi="Calibri" w:cs="Calibri"/>
                <w:u w:val="single"/>
                <w:lang w:val="es-419"/>
              </w:rPr>
              <w:t>General</w:t>
            </w:r>
            <w:r w:rsidRPr="00046FC9">
              <w:rPr>
                <w:rFonts w:ascii="Calibri" w:hAnsi="Calibri" w:cs="Calibri"/>
                <w:lang w:val="es-419"/>
              </w:rPr>
              <w:t>: Mínimo cinco (5) años de experiencia relevante, a partir de la obtención del título profesional</w:t>
            </w:r>
            <w:r w:rsidR="007E36AE">
              <w:rPr>
                <w:rFonts w:ascii="Calibri" w:hAnsi="Calibri" w:cs="Calibri"/>
                <w:lang w:val="es-419"/>
              </w:rPr>
              <w:t>.</w:t>
            </w:r>
          </w:p>
          <w:p w14:paraId="4957E736" w14:textId="1103570D" w:rsidR="00BE4C1E" w:rsidRPr="00046FC9" w:rsidRDefault="00BE4C1E" w:rsidP="0073031C">
            <w:pPr>
              <w:rPr>
                <w:rFonts w:ascii="Calibri" w:eastAsiaTheme="minorEastAsia" w:hAnsi="Calibri" w:cs="Calibri"/>
                <w:color w:val="000000"/>
                <w:lang w:val="es-419"/>
              </w:rPr>
            </w:pPr>
            <w:r w:rsidRPr="00046FC9">
              <w:rPr>
                <w:rFonts w:ascii="Calibri" w:eastAsiaTheme="minorEastAsia" w:hAnsi="Calibri" w:cs="Calibri"/>
                <w:color w:val="000000"/>
                <w:u w:val="single"/>
                <w:lang w:val="es-419"/>
              </w:rPr>
              <w:t>Específica</w:t>
            </w:r>
            <w:r w:rsidRPr="00046FC9">
              <w:rPr>
                <w:rFonts w:ascii="Calibri" w:eastAsiaTheme="minorEastAsia" w:hAnsi="Calibri" w:cs="Calibri"/>
                <w:color w:val="000000"/>
                <w:lang w:val="es-419"/>
              </w:rPr>
              <w:t xml:space="preserve">: Participación como especialista y/o asesor social en al menos dos (2) proyectos </w:t>
            </w:r>
            <w:r w:rsidR="00526EBD">
              <w:rPr>
                <w:rFonts w:ascii="Calibri" w:eastAsiaTheme="minorEastAsia" w:hAnsi="Calibri" w:cs="Calibri"/>
                <w:color w:val="000000"/>
                <w:lang w:val="es-419"/>
              </w:rPr>
              <w:t>de creación y/o fortalecimiento de organizaciones prestadoras de los servicios de agua y saneamiento</w:t>
            </w:r>
            <w:r w:rsidRPr="00046FC9">
              <w:rPr>
                <w:rFonts w:ascii="Calibri" w:eastAsiaTheme="minorEastAsia" w:hAnsi="Calibri" w:cs="Calibri"/>
                <w:color w:val="000000"/>
                <w:lang w:val="es-419"/>
              </w:rPr>
              <w:t>, preferiblemente para pequeñas ciudades o comunidades rurales</w:t>
            </w:r>
            <w:r w:rsidR="00C4486B">
              <w:rPr>
                <w:rFonts w:ascii="Calibri" w:eastAsiaTheme="minorEastAsia" w:hAnsi="Calibri" w:cs="Calibri"/>
                <w:color w:val="000000"/>
                <w:lang w:val="es-419"/>
              </w:rPr>
              <w:t>.</w:t>
            </w:r>
          </w:p>
          <w:p w14:paraId="4C4DCC45" w14:textId="0203BE27" w:rsidR="00BE4C1E" w:rsidRPr="00046FC9" w:rsidRDefault="00BE4C1E" w:rsidP="0073031C">
            <w:pPr>
              <w:rPr>
                <w:rFonts w:ascii="Calibri" w:hAnsi="Calibri" w:cs="Calibri"/>
                <w:lang w:val="es-419"/>
              </w:rPr>
            </w:pPr>
          </w:p>
        </w:tc>
      </w:tr>
      <w:tr w:rsidR="00EC2960" w:rsidRPr="00C6446E" w14:paraId="36C6C0F4" w14:textId="77777777" w:rsidTr="0073031C">
        <w:tc>
          <w:tcPr>
            <w:tcW w:w="2155" w:type="dxa"/>
          </w:tcPr>
          <w:p w14:paraId="739AAD5A" w14:textId="77777777" w:rsidR="00BE4C1E" w:rsidRPr="00046FC9" w:rsidRDefault="00BE4C1E" w:rsidP="0073031C">
            <w:pPr>
              <w:rPr>
                <w:rFonts w:ascii="Calibri" w:hAnsi="Calibri" w:cs="Calibri"/>
                <w:lang w:val="es-419"/>
              </w:rPr>
            </w:pPr>
            <w:r w:rsidRPr="00046FC9">
              <w:rPr>
                <w:rFonts w:ascii="Calibri" w:hAnsi="Calibri" w:cs="Calibri"/>
                <w:lang w:val="es-419"/>
              </w:rPr>
              <w:t>Especialista en recopilación y análisis de datos</w:t>
            </w:r>
          </w:p>
        </w:tc>
        <w:tc>
          <w:tcPr>
            <w:tcW w:w="2700" w:type="dxa"/>
          </w:tcPr>
          <w:p w14:paraId="0FF94617" w14:textId="44742282" w:rsidR="00BE4C1E" w:rsidRPr="00046FC9" w:rsidRDefault="00735456" w:rsidP="0073031C">
            <w:pPr>
              <w:rPr>
                <w:rFonts w:ascii="Calibri" w:hAnsi="Calibri" w:cs="Calibri"/>
                <w:lang w:val="es-419"/>
              </w:rPr>
            </w:pPr>
            <w:r w:rsidRPr="00766633">
              <w:rPr>
                <w:rFonts w:ascii="Calibri" w:hAnsi="Calibri" w:cs="Calibri"/>
                <w:lang w:val="es-419"/>
              </w:rPr>
              <w:t>Profesional en economía, estadística, econometría o ciencias afines</w:t>
            </w:r>
            <w:r w:rsidR="00100F0C" w:rsidRPr="00766633">
              <w:rPr>
                <w:rFonts w:ascii="Calibri" w:hAnsi="Calibri" w:cs="Calibri"/>
                <w:lang w:val="es-419"/>
              </w:rPr>
              <w:t xml:space="preserve"> relacionadas con el análisis de datos</w:t>
            </w:r>
            <w:r w:rsidR="006B293F" w:rsidRPr="00766633">
              <w:rPr>
                <w:rFonts w:ascii="Calibri" w:hAnsi="Calibri" w:cs="Calibri"/>
                <w:lang w:val="es-419"/>
              </w:rPr>
              <w:t>.</w:t>
            </w:r>
          </w:p>
        </w:tc>
        <w:tc>
          <w:tcPr>
            <w:tcW w:w="4495" w:type="dxa"/>
          </w:tcPr>
          <w:p w14:paraId="7114BDE3" w14:textId="77777777" w:rsidR="00325CB0" w:rsidRPr="00046FC9" w:rsidRDefault="00325CB0" w:rsidP="00325CB0">
            <w:pPr>
              <w:rPr>
                <w:rFonts w:ascii="Calibri" w:hAnsi="Calibri" w:cs="Calibri"/>
                <w:lang w:val="es-419"/>
              </w:rPr>
            </w:pPr>
            <w:r w:rsidRPr="00046FC9">
              <w:rPr>
                <w:rFonts w:ascii="Calibri" w:hAnsi="Calibri" w:cs="Calibri"/>
                <w:u w:val="single"/>
                <w:lang w:val="es-419"/>
              </w:rPr>
              <w:t>General</w:t>
            </w:r>
            <w:r w:rsidRPr="00046FC9">
              <w:rPr>
                <w:rFonts w:ascii="Calibri" w:hAnsi="Calibri" w:cs="Calibri"/>
                <w:lang w:val="es-419"/>
              </w:rPr>
              <w:t>: Mínimo cinco (5) años de experiencia relevante, a partir de la obtención del título profesional</w:t>
            </w:r>
            <w:r>
              <w:rPr>
                <w:rFonts w:ascii="Calibri" w:hAnsi="Calibri" w:cs="Calibri"/>
                <w:lang w:val="es-419"/>
              </w:rPr>
              <w:t>.</w:t>
            </w:r>
          </w:p>
          <w:p w14:paraId="43C5ACC5" w14:textId="32B66F18" w:rsidR="00325CB0" w:rsidRPr="00046FC9" w:rsidRDefault="00325CB0" w:rsidP="00325CB0">
            <w:pPr>
              <w:rPr>
                <w:rFonts w:ascii="Calibri" w:eastAsiaTheme="minorEastAsia" w:hAnsi="Calibri" w:cs="Calibri"/>
                <w:color w:val="000000"/>
                <w:lang w:val="es-419"/>
              </w:rPr>
            </w:pPr>
            <w:r w:rsidRPr="00046FC9">
              <w:rPr>
                <w:rFonts w:ascii="Calibri" w:eastAsiaTheme="minorEastAsia" w:hAnsi="Calibri" w:cs="Calibri"/>
                <w:color w:val="000000"/>
                <w:u w:val="single"/>
                <w:lang w:val="es-419"/>
              </w:rPr>
              <w:t>Específica</w:t>
            </w:r>
            <w:r w:rsidRPr="00046FC9">
              <w:rPr>
                <w:rFonts w:ascii="Calibri" w:eastAsiaTheme="minorEastAsia" w:hAnsi="Calibri" w:cs="Calibri"/>
                <w:color w:val="000000"/>
                <w:lang w:val="es-419"/>
              </w:rPr>
              <w:t xml:space="preserve">: Participación como especialista y/o asesor </w:t>
            </w:r>
            <w:r w:rsidR="00EB206A">
              <w:rPr>
                <w:rFonts w:ascii="Calibri" w:eastAsiaTheme="minorEastAsia" w:hAnsi="Calibri" w:cs="Calibri"/>
                <w:color w:val="000000"/>
                <w:lang w:val="es-419"/>
              </w:rPr>
              <w:t xml:space="preserve">en recopilación y análisis de datos, para la evaluación de </w:t>
            </w:r>
            <w:r w:rsidR="00C532E8">
              <w:rPr>
                <w:rFonts w:ascii="Calibri" w:eastAsiaTheme="minorEastAsia" w:hAnsi="Calibri" w:cs="Calibri"/>
                <w:color w:val="000000"/>
                <w:lang w:val="es-419"/>
              </w:rPr>
              <w:t xml:space="preserve">proyectos y </w:t>
            </w:r>
            <w:r w:rsidR="00EB206A">
              <w:rPr>
                <w:rFonts w:ascii="Calibri" w:eastAsiaTheme="minorEastAsia" w:hAnsi="Calibri" w:cs="Calibri"/>
                <w:color w:val="000000"/>
                <w:lang w:val="es-419"/>
              </w:rPr>
              <w:t xml:space="preserve">programas </w:t>
            </w:r>
            <w:r w:rsidR="00C532E8">
              <w:rPr>
                <w:rFonts w:ascii="Calibri" w:eastAsiaTheme="minorEastAsia" w:hAnsi="Calibri" w:cs="Calibri"/>
                <w:color w:val="000000"/>
                <w:lang w:val="es-419"/>
              </w:rPr>
              <w:t>de infraestructura</w:t>
            </w:r>
            <w:r w:rsidR="002D4EAA">
              <w:rPr>
                <w:rFonts w:ascii="Calibri" w:eastAsiaTheme="minorEastAsia" w:hAnsi="Calibri" w:cs="Calibri"/>
                <w:color w:val="000000"/>
                <w:lang w:val="es-419"/>
              </w:rPr>
              <w:t xml:space="preserve"> social y/o productiva</w:t>
            </w:r>
            <w:r w:rsidR="00C532E8">
              <w:rPr>
                <w:rFonts w:ascii="Calibri" w:eastAsiaTheme="minorEastAsia" w:hAnsi="Calibri" w:cs="Calibri"/>
                <w:color w:val="000000"/>
                <w:lang w:val="es-419"/>
              </w:rPr>
              <w:t xml:space="preserve">, </w:t>
            </w:r>
            <w:r w:rsidRPr="00046FC9">
              <w:rPr>
                <w:rFonts w:ascii="Calibri" w:eastAsiaTheme="minorEastAsia" w:hAnsi="Calibri" w:cs="Calibri"/>
                <w:color w:val="000000"/>
                <w:lang w:val="es-419"/>
              </w:rPr>
              <w:t>preferiblemente para pequeñas ciudades o comunidades rurales</w:t>
            </w:r>
            <w:r>
              <w:rPr>
                <w:rFonts w:ascii="Calibri" w:eastAsiaTheme="minorEastAsia" w:hAnsi="Calibri" w:cs="Calibri"/>
                <w:color w:val="000000"/>
                <w:lang w:val="es-419"/>
              </w:rPr>
              <w:t>.</w:t>
            </w:r>
          </w:p>
          <w:p w14:paraId="6902A583" w14:textId="05ADDD32" w:rsidR="00BE4C1E" w:rsidRPr="00046FC9" w:rsidRDefault="00BE4C1E" w:rsidP="0073031C">
            <w:pPr>
              <w:rPr>
                <w:rFonts w:ascii="Calibri" w:hAnsi="Calibri" w:cs="Calibri"/>
                <w:lang w:val="es-419"/>
              </w:rPr>
            </w:pPr>
          </w:p>
        </w:tc>
      </w:tr>
    </w:tbl>
    <w:p w14:paraId="4DD37E4F" w14:textId="29CFA761" w:rsidR="00BE4C1E" w:rsidRPr="00046FC9" w:rsidRDefault="00BE4C1E" w:rsidP="00CB739B">
      <w:pPr>
        <w:pStyle w:val="ListParagraph"/>
        <w:ind w:left="0"/>
        <w:rPr>
          <w:rFonts w:ascii="Calibri" w:hAnsi="Calibri" w:cs="Calibri"/>
          <w:lang w:val="es-419"/>
        </w:rPr>
      </w:pPr>
    </w:p>
    <w:p w14:paraId="1E550DC8" w14:textId="2109A5B5" w:rsidR="00CB739B" w:rsidRPr="00046FC9" w:rsidRDefault="00216C35" w:rsidP="00CB739B">
      <w:pPr>
        <w:pStyle w:val="ListParagraph"/>
        <w:ind w:left="0"/>
        <w:rPr>
          <w:rFonts w:ascii="Calibri" w:hAnsi="Calibri" w:cs="Calibri"/>
          <w:lang w:val="es-419"/>
        </w:rPr>
      </w:pPr>
      <w:r w:rsidRPr="00046FC9">
        <w:rPr>
          <w:rFonts w:ascii="Calibri" w:hAnsi="Calibri" w:cs="Calibri"/>
          <w:lang w:val="es-419"/>
        </w:rPr>
        <w:t>Los setenta (70) puntos se otorgarán de la siguiente manera, de acuerdo con las Calificaciones Generales y la experiencia especí</w:t>
      </w:r>
      <w:r w:rsidR="00115CD2" w:rsidRPr="00046FC9">
        <w:rPr>
          <w:rFonts w:ascii="Calibri" w:hAnsi="Calibri" w:cs="Calibri"/>
          <w:lang w:val="es-419"/>
        </w:rPr>
        <w:t>fica del personal profesional clave:</w:t>
      </w:r>
    </w:p>
    <w:p w14:paraId="0A26CC1A" w14:textId="54F02A41" w:rsidR="00045F9D" w:rsidRPr="00046FC9" w:rsidRDefault="00045F9D" w:rsidP="00CB739B">
      <w:pPr>
        <w:pStyle w:val="ListParagraph"/>
        <w:ind w:left="0"/>
        <w:rPr>
          <w:rFonts w:ascii="Calibri" w:hAnsi="Calibri" w:cs="Calibri"/>
          <w:lang w:val="es-419"/>
        </w:rPr>
      </w:pPr>
    </w:p>
    <w:tbl>
      <w:tblPr>
        <w:tblStyle w:val="TableGrid"/>
        <w:tblW w:w="0" w:type="auto"/>
        <w:tblLook w:val="04A0" w:firstRow="1" w:lastRow="0" w:firstColumn="1" w:lastColumn="0" w:noHBand="0" w:noVBand="1"/>
      </w:tblPr>
      <w:tblGrid>
        <w:gridCol w:w="2337"/>
        <w:gridCol w:w="1438"/>
        <w:gridCol w:w="2520"/>
        <w:gridCol w:w="3055"/>
      </w:tblGrid>
      <w:tr w:rsidR="00EC2960" w:rsidRPr="00046FC9" w14:paraId="3B05D598" w14:textId="77777777" w:rsidTr="00160795">
        <w:tc>
          <w:tcPr>
            <w:tcW w:w="2337" w:type="dxa"/>
          </w:tcPr>
          <w:p w14:paraId="712C4765" w14:textId="190C539C" w:rsidR="00921473" w:rsidRPr="00046FC9" w:rsidRDefault="00921473" w:rsidP="00CB739B">
            <w:pPr>
              <w:pStyle w:val="ListParagraph"/>
              <w:ind w:left="0"/>
              <w:rPr>
                <w:rFonts w:ascii="Calibri" w:hAnsi="Calibri" w:cs="Calibri"/>
                <w:b/>
                <w:bCs/>
                <w:lang w:val="es-419"/>
              </w:rPr>
            </w:pPr>
            <w:r w:rsidRPr="00046FC9">
              <w:rPr>
                <w:rFonts w:ascii="Calibri" w:hAnsi="Calibri" w:cs="Calibri"/>
                <w:b/>
                <w:bCs/>
                <w:lang w:val="es-419"/>
              </w:rPr>
              <w:t>Profesional</w:t>
            </w:r>
          </w:p>
        </w:tc>
        <w:tc>
          <w:tcPr>
            <w:tcW w:w="1438" w:type="dxa"/>
          </w:tcPr>
          <w:p w14:paraId="4ABBCE93" w14:textId="32D01E62" w:rsidR="00921473" w:rsidRPr="00046FC9" w:rsidRDefault="00921473" w:rsidP="00CB739B">
            <w:pPr>
              <w:pStyle w:val="ListParagraph"/>
              <w:ind w:left="0"/>
              <w:rPr>
                <w:rFonts w:ascii="Calibri" w:hAnsi="Calibri" w:cs="Calibri"/>
                <w:b/>
                <w:bCs/>
                <w:lang w:val="es-419"/>
              </w:rPr>
            </w:pPr>
            <w:r w:rsidRPr="00046FC9">
              <w:rPr>
                <w:rFonts w:ascii="Calibri" w:hAnsi="Calibri" w:cs="Calibri"/>
                <w:b/>
                <w:bCs/>
                <w:lang w:val="es-419"/>
              </w:rPr>
              <w:t>Puntaje Máximo</w:t>
            </w:r>
          </w:p>
        </w:tc>
        <w:tc>
          <w:tcPr>
            <w:tcW w:w="2520" w:type="dxa"/>
          </w:tcPr>
          <w:p w14:paraId="21F0B200" w14:textId="27907DDC" w:rsidR="00921473" w:rsidRPr="00046FC9" w:rsidRDefault="00921473" w:rsidP="00CB739B">
            <w:pPr>
              <w:pStyle w:val="ListParagraph"/>
              <w:ind w:left="0"/>
              <w:rPr>
                <w:rFonts w:ascii="Calibri" w:hAnsi="Calibri" w:cs="Calibri"/>
                <w:b/>
                <w:bCs/>
                <w:lang w:val="es-419"/>
              </w:rPr>
            </w:pPr>
            <w:r w:rsidRPr="00046FC9">
              <w:rPr>
                <w:rFonts w:ascii="Calibri" w:hAnsi="Calibri" w:cs="Calibri"/>
                <w:b/>
                <w:bCs/>
                <w:lang w:val="es-419"/>
              </w:rPr>
              <w:t>Formación Académica</w:t>
            </w:r>
          </w:p>
        </w:tc>
        <w:tc>
          <w:tcPr>
            <w:tcW w:w="3055" w:type="dxa"/>
          </w:tcPr>
          <w:p w14:paraId="29E96040" w14:textId="55EBF1BC" w:rsidR="00921473" w:rsidRPr="00046FC9" w:rsidRDefault="00921473" w:rsidP="00CB739B">
            <w:pPr>
              <w:pStyle w:val="ListParagraph"/>
              <w:ind w:left="0"/>
              <w:rPr>
                <w:rFonts w:ascii="Calibri" w:hAnsi="Calibri" w:cs="Calibri"/>
                <w:b/>
                <w:bCs/>
                <w:lang w:val="es-419"/>
              </w:rPr>
            </w:pPr>
            <w:r w:rsidRPr="00046FC9">
              <w:rPr>
                <w:rFonts w:ascii="Calibri" w:hAnsi="Calibri" w:cs="Calibri"/>
                <w:b/>
                <w:bCs/>
                <w:lang w:val="es-419"/>
              </w:rPr>
              <w:t>Experiencia Específica</w:t>
            </w:r>
          </w:p>
        </w:tc>
      </w:tr>
      <w:tr w:rsidR="00EC2960" w:rsidRPr="00C6446E" w14:paraId="74C5FACD" w14:textId="77777777" w:rsidTr="00160795">
        <w:tc>
          <w:tcPr>
            <w:tcW w:w="2337" w:type="dxa"/>
          </w:tcPr>
          <w:p w14:paraId="1845519F" w14:textId="45651AAA" w:rsidR="00921473" w:rsidRPr="00046FC9" w:rsidRDefault="00921473" w:rsidP="00CB739B">
            <w:pPr>
              <w:pStyle w:val="ListParagraph"/>
              <w:ind w:left="0"/>
              <w:rPr>
                <w:rFonts w:ascii="Calibri" w:hAnsi="Calibri" w:cs="Calibri"/>
                <w:lang w:val="es-419"/>
              </w:rPr>
            </w:pPr>
            <w:r w:rsidRPr="00046FC9">
              <w:rPr>
                <w:rFonts w:ascii="Calibri" w:hAnsi="Calibri" w:cs="Calibri"/>
                <w:lang w:val="es-419"/>
              </w:rPr>
              <w:t>Coordinador de equipo</w:t>
            </w:r>
          </w:p>
        </w:tc>
        <w:tc>
          <w:tcPr>
            <w:tcW w:w="1438" w:type="dxa"/>
          </w:tcPr>
          <w:p w14:paraId="3658F6A3" w14:textId="5E45CB79" w:rsidR="00921473" w:rsidRPr="00046FC9" w:rsidRDefault="006F2996" w:rsidP="00CB739B">
            <w:pPr>
              <w:pStyle w:val="ListParagraph"/>
              <w:ind w:left="0"/>
              <w:rPr>
                <w:rFonts w:ascii="Calibri" w:hAnsi="Calibri" w:cs="Calibri"/>
                <w:lang w:val="es-419"/>
              </w:rPr>
            </w:pPr>
            <w:r w:rsidRPr="00046FC9">
              <w:rPr>
                <w:rFonts w:ascii="Calibri" w:hAnsi="Calibri" w:cs="Calibri"/>
                <w:lang w:val="es-419"/>
              </w:rPr>
              <w:t>25 puntos</w:t>
            </w:r>
          </w:p>
        </w:tc>
        <w:tc>
          <w:tcPr>
            <w:tcW w:w="2520" w:type="dxa"/>
          </w:tcPr>
          <w:p w14:paraId="56C18DF3" w14:textId="77777777" w:rsidR="00921473" w:rsidRPr="00046FC9" w:rsidRDefault="004438AB" w:rsidP="00CB739B">
            <w:pPr>
              <w:pStyle w:val="ListParagraph"/>
              <w:ind w:left="0"/>
              <w:rPr>
                <w:rFonts w:ascii="Calibri" w:hAnsi="Calibri" w:cs="Calibri"/>
                <w:lang w:val="es-419"/>
              </w:rPr>
            </w:pPr>
            <w:r w:rsidRPr="00046FC9">
              <w:rPr>
                <w:rFonts w:ascii="Calibri" w:hAnsi="Calibri" w:cs="Calibri"/>
                <w:lang w:val="es-419"/>
              </w:rPr>
              <w:t xml:space="preserve">Especialización: </w:t>
            </w:r>
            <w:r w:rsidR="00160795" w:rsidRPr="00046FC9">
              <w:rPr>
                <w:rFonts w:ascii="Calibri" w:hAnsi="Calibri" w:cs="Calibri"/>
                <w:lang w:val="es-419"/>
              </w:rPr>
              <w:t>5 puntos</w:t>
            </w:r>
          </w:p>
          <w:p w14:paraId="03E36A8E" w14:textId="07987A33" w:rsidR="00160795" w:rsidRPr="00046FC9" w:rsidRDefault="00160795" w:rsidP="00CB739B">
            <w:pPr>
              <w:pStyle w:val="ListParagraph"/>
              <w:ind w:left="0"/>
              <w:rPr>
                <w:rFonts w:ascii="Calibri" w:hAnsi="Calibri" w:cs="Calibri"/>
                <w:lang w:val="es-419"/>
              </w:rPr>
            </w:pPr>
            <w:r w:rsidRPr="00046FC9">
              <w:rPr>
                <w:rFonts w:ascii="Calibri" w:hAnsi="Calibri" w:cs="Calibri"/>
                <w:lang w:val="es-419"/>
              </w:rPr>
              <w:t>Maestría</w:t>
            </w:r>
            <w:r w:rsidR="00471B35" w:rsidRPr="00046FC9">
              <w:rPr>
                <w:rFonts w:ascii="Calibri" w:hAnsi="Calibri" w:cs="Calibri"/>
                <w:lang w:val="es-419"/>
              </w:rPr>
              <w:t>:</w:t>
            </w:r>
            <w:r w:rsidRPr="00046FC9">
              <w:rPr>
                <w:rFonts w:ascii="Calibri" w:hAnsi="Calibri" w:cs="Calibri"/>
                <w:lang w:val="es-419"/>
              </w:rPr>
              <w:t xml:space="preserve"> 10 puntos</w:t>
            </w:r>
          </w:p>
          <w:p w14:paraId="41B4F6F9" w14:textId="77777777" w:rsidR="00160795" w:rsidRPr="00046FC9" w:rsidRDefault="00160795" w:rsidP="00CB739B">
            <w:pPr>
              <w:pStyle w:val="ListParagraph"/>
              <w:ind w:left="0"/>
              <w:rPr>
                <w:rFonts w:ascii="Calibri" w:hAnsi="Calibri" w:cs="Calibri"/>
                <w:lang w:val="es-419"/>
              </w:rPr>
            </w:pPr>
          </w:p>
          <w:p w14:paraId="0DFA95B2" w14:textId="74410A8A" w:rsidR="00160795" w:rsidRPr="00046FC9" w:rsidRDefault="00160795" w:rsidP="00CB739B">
            <w:pPr>
              <w:pStyle w:val="ListParagraph"/>
              <w:ind w:left="0"/>
              <w:rPr>
                <w:rFonts w:ascii="Calibri" w:hAnsi="Calibri" w:cs="Calibri"/>
                <w:lang w:val="es-419"/>
              </w:rPr>
            </w:pPr>
            <w:r w:rsidRPr="00046FC9">
              <w:rPr>
                <w:rFonts w:ascii="Calibri" w:hAnsi="Calibri" w:cs="Calibri"/>
                <w:lang w:val="es-419"/>
              </w:rPr>
              <w:t>(*) Solo se podrá acreditar una u otra</w:t>
            </w:r>
          </w:p>
        </w:tc>
        <w:tc>
          <w:tcPr>
            <w:tcW w:w="3055" w:type="dxa"/>
          </w:tcPr>
          <w:p w14:paraId="614D9645" w14:textId="77FC8827" w:rsidR="00921473" w:rsidRPr="00046FC9" w:rsidRDefault="00B24BC9" w:rsidP="00CB739B">
            <w:pPr>
              <w:pStyle w:val="ListParagraph"/>
              <w:ind w:left="0"/>
              <w:rPr>
                <w:rFonts w:ascii="Calibri" w:hAnsi="Calibri" w:cs="Calibri"/>
                <w:lang w:val="es-419"/>
              </w:rPr>
            </w:pPr>
            <w:r w:rsidRPr="00046FC9">
              <w:rPr>
                <w:rFonts w:ascii="Calibri" w:hAnsi="Calibri" w:cs="Calibri"/>
                <w:lang w:val="es-419"/>
              </w:rPr>
              <w:t>Cinco</w:t>
            </w:r>
            <w:r w:rsidR="00160795" w:rsidRPr="00046FC9">
              <w:rPr>
                <w:rFonts w:ascii="Calibri" w:hAnsi="Calibri" w:cs="Calibri"/>
                <w:lang w:val="es-419"/>
              </w:rPr>
              <w:t xml:space="preserve"> (</w:t>
            </w:r>
            <w:r w:rsidRPr="00046FC9">
              <w:rPr>
                <w:rFonts w:ascii="Calibri" w:hAnsi="Calibri" w:cs="Calibri"/>
                <w:lang w:val="es-419"/>
              </w:rPr>
              <w:t>5</w:t>
            </w:r>
            <w:r w:rsidR="00160795" w:rsidRPr="00046FC9">
              <w:rPr>
                <w:rFonts w:ascii="Calibri" w:hAnsi="Calibri" w:cs="Calibri"/>
                <w:lang w:val="es-419"/>
              </w:rPr>
              <w:t xml:space="preserve">) puntos por cada experiencia </w:t>
            </w:r>
            <w:r w:rsidRPr="00046FC9">
              <w:rPr>
                <w:rFonts w:ascii="Calibri" w:hAnsi="Calibri" w:cs="Calibri"/>
                <w:lang w:val="es-419"/>
              </w:rPr>
              <w:t xml:space="preserve">adicional a la mínima requerida, hasta un máximo de </w:t>
            </w:r>
            <w:r w:rsidR="00711005" w:rsidRPr="00046FC9">
              <w:rPr>
                <w:rFonts w:ascii="Calibri" w:hAnsi="Calibri" w:cs="Calibri"/>
                <w:lang w:val="es-419"/>
              </w:rPr>
              <w:t>quince (</w:t>
            </w:r>
            <w:r w:rsidRPr="00046FC9">
              <w:rPr>
                <w:rFonts w:ascii="Calibri" w:hAnsi="Calibri" w:cs="Calibri"/>
                <w:lang w:val="es-419"/>
              </w:rPr>
              <w:t>15</w:t>
            </w:r>
            <w:r w:rsidR="00711005" w:rsidRPr="00046FC9">
              <w:rPr>
                <w:rFonts w:ascii="Calibri" w:hAnsi="Calibri" w:cs="Calibri"/>
                <w:lang w:val="es-419"/>
              </w:rPr>
              <w:t>)</w:t>
            </w:r>
            <w:r w:rsidRPr="00046FC9">
              <w:rPr>
                <w:rFonts w:ascii="Calibri" w:hAnsi="Calibri" w:cs="Calibri"/>
                <w:lang w:val="es-419"/>
              </w:rPr>
              <w:t xml:space="preserve"> puntos</w:t>
            </w:r>
          </w:p>
        </w:tc>
      </w:tr>
      <w:tr w:rsidR="00EC2960" w:rsidRPr="00C6446E" w14:paraId="2BE844E6" w14:textId="77777777" w:rsidTr="00160795">
        <w:tc>
          <w:tcPr>
            <w:tcW w:w="2337" w:type="dxa"/>
          </w:tcPr>
          <w:p w14:paraId="7B732B4E" w14:textId="40A2CB7D"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Especialista Técnico</w:t>
            </w:r>
          </w:p>
        </w:tc>
        <w:tc>
          <w:tcPr>
            <w:tcW w:w="1438" w:type="dxa"/>
          </w:tcPr>
          <w:p w14:paraId="0C513A90" w14:textId="7CD410D6"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15 puntos</w:t>
            </w:r>
          </w:p>
        </w:tc>
        <w:tc>
          <w:tcPr>
            <w:tcW w:w="2520" w:type="dxa"/>
          </w:tcPr>
          <w:p w14:paraId="1F4077AE" w14:textId="667D0DD2"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xml:space="preserve">Especialización: </w:t>
            </w:r>
            <w:r w:rsidR="00471B35" w:rsidRPr="00046FC9">
              <w:rPr>
                <w:rFonts w:ascii="Calibri" w:hAnsi="Calibri" w:cs="Calibri"/>
                <w:lang w:val="es-419"/>
              </w:rPr>
              <w:t>2</w:t>
            </w:r>
            <w:r w:rsidRPr="00046FC9">
              <w:rPr>
                <w:rFonts w:ascii="Calibri" w:hAnsi="Calibri" w:cs="Calibri"/>
                <w:lang w:val="es-419"/>
              </w:rPr>
              <w:t xml:space="preserve"> puntos</w:t>
            </w:r>
          </w:p>
          <w:p w14:paraId="073C0B0E" w14:textId="0C407297"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xml:space="preserve">Maestría </w:t>
            </w:r>
            <w:r w:rsidR="00471B35" w:rsidRPr="00046FC9">
              <w:rPr>
                <w:rFonts w:ascii="Calibri" w:hAnsi="Calibri" w:cs="Calibri"/>
                <w:lang w:val="es-419"/>
              </w:rPr>
              <w:t>5:</w:t>
            </w:r>
            <w:r w:rsidRPr="00046FC9">
              <w:rPr>
                <w:rFonts w:ascii="Calibri" w:hAnsi="Calibri" w:cs="Calibri"/>
                <w:lang w:val="es-419"/>
              </w:rPr>
              <w:t xml:space="preserve"> puntos</w:t>
            </w:r>
          </w:p>
          <w:p w14:paraId="2580DE72" w14:textId="77777777" w:rsidR="00B24BC9" w:rsidRPr="00046FC9" w:rsidRDefault="00B24BC9" w:rsidP="00B24BC9">
            <w:pPr>
              <w:pStyle w:val="ListParagraph"/>
              <w:ind w:left="0"/>
              <w:rPr>
                <w:rFonts w:ascii="Calibri" w:hAnsi="Calibri" w:cs="Calibri"/>
                <w:lang w:val="es-419"/>
              </w:rPr>
            </w:pPr>
          </w:p>
          <w:p w14:paraId="23405718" w14:textId="5BE28465"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Solo se podrá acreditar una u otra</w:t>
            </w:r>
          </w:p>
        </w:tc>
        <w:tc>
          <w:tcPr>
            <w:tcW w:w="3055" w:type="dxa"/>
          </w:tcPr>
          <w:p w14:paraId="7659F0B5" w14:textId="27ED3911"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xml:space="preserve">Cinco (5) puntos por cada experiencia adicional a la mínima requerida, hasta un máximo de </w:t>
            </w:r>
            <w:r w:rsidR="00711005" w:rsidRPr="00046FC9">
              <w:rPr>
                <w:rFonts w:ascii="Calibri" w:hAnsi="Calibri" w:cs="Calibri"/>
                <w:lang w:val="es-419"/>
              </w:rPr>
              <w:t>diez (</w:t>
            </w:r>
            <w:r w:rsidRPr="00046FC9">
              <w:rPr>
                <w:rFonts w:ascii="Calibri" w:hAnsi="Calibri" w:cs="Calibri"/>
                <w:lang w:val="es-419"/>
              </w:rPr>
              <w:t>1</w:t>
            </w:r>
            <w:r w:rsidR="00711005" w:rsidRPr="00046FC9">
              <w:rPr>
                <w:rFonts w:ascii="Calibri" w:hAnsi="Calibri" w:cs="Calibri"/>
                <w:lang w:val="es-419"/>
              </w:rPr>
              <w:t>0)</w:t>
            </w:r>
            <w:r w:rsidRPr="00046FC9">
              <w:rPr>
                <w:rFonts w:ascii="Calibri" w:hAnsi="Calibri" w:cs="Calibri"/>
                <w:lang w:val="es-419"/>
              </w:rPr>
              <w:t xml:space="preserve"> puntos</w:t>
            </w:r>
          </w:p>
        </w:tc>
      </w:tr>
      <w:tr w:rsidR="00EC2960" w:rsidRPr="00C6446E" w14:paraId="1BC081A8" w14:textId="77777777" w:rsidTr="00160795">
        <w:tc>
          <w:tcPr>
            <w:tcW w:w="2337" w:type="dxa"/>
          </w:tcPr>
          <w:p w14:paraId="4F578552" w14:textId="76DB6BCF"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Especialista Social</w:t>
            </w:r>
          </w:p>
        </w:tc>
        <w:tc>
          <w:tcPr>
            <w:tcW w:w="1438" w:type="dxa"/>
          </w:tcPr>
          <w:p w14:paraId="6BA27945" w14:textId="3EABB57D"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15 puntos</w:t>
            </w:r>
          </w:p>
        </w:tc>
        <w:tc>
          <w:tcPr>
            <w:tcW w:w="2520" w:type="dxa"/>
          </w:tcPr>
          <w:p w14:paraId="04E4AAE3" w14:textId="3628CA2A"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xml:space="preserve">Especialización: </w:t>
            </w:r>
            <w:r w:rsidR="00471B35" w:rsidRPr="00046FC9">
              <w:rPr>
                <w:rFonts w:ascii="Calibri" w:hAnsi="Calibri" w:cs="Calibri"/>
                <w:lang w:val="es-419"/>
              </w:rPr>
              <w:t>2</w:t>
            </w:r>
            <w:r w:rsidRPr="00046FC9">
              <w:rPr>
                <w:rFonts w:ascii="Calibri" w:hAnsi="Calibri" w:cs="Calibri"/>
                <w:lang w:val="es-419"/>
              </w:rPr>
              <w:t xml:space="preserve"> puntos</w:t>
            </w:r>
          </w:p>
          <w:p w14:paraId="537C804F" w14:textId="15755FF5"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Maestría</w:t>
            </w:r>
            <w:r w:rsidR="00471B35" w:rsidRPr="00046FC9">
              <w:rPr>
                <w:rFonts w:ascii="Calibri" w:hAnsi="Calibri" w:cs="Calibri"/>
                <w:lang w:val="es-419"/>
              </w:rPr>
              <w:t>:</w:t>
            </w:r>
            <w:r w:rsidRPr="00046FC9">
              <w:rPr>
                <w:rFonts w:ascii="Calibri" w:hAnsi="Calibri" w:cs="Calibri"/>
                <w:lang w:val="es-419"/>
              </w:rPr>
              <w:t xml:space="preserve"> </w:t>
            </w:r>
            <w:r w:rsidR="00471B35" w:rsidRPr="00046FC9">
              <w:rPr>
                <w:rFonts w:ascii="Calibri" w:hAnsi="Calibri" w:cs="Calibri"/>
                <w:lang w:val="es-419"/>
              </w:rPr>
              <w:t>5</w:t>
            </w:r>
            <w:r w:rsidRPr="00046FC9">
              <w:rPr>
                <w:rFonts w:ascii="Calibri" w:hAnsi="Calibri" w:cs="Calibri"/>
                <w:lang w:val="es-419"/>
              </w:rPr>
              <w:t xml:space="preserve"> puntos</w:t>
            </w:r>
          </w:p>
          <w:p w14:paraId="6A53393A" w14:textId="77777777" w:rsidR="00B24BC9" w:rsidRPr="00046FC9" w:rsidRDefault="00B24BC9" w:rsidP="00B24BC9">
            <w:pPr>
              <w:pStyle w:val="ListParagraph"/>
              <w:ind w:left="0"/>
              <w:rPr>
                <w:rFonts w:ascii="Calibri" w:hAnsi="Calibri" w:cs="Calibri"/>
                <w:lang w:val="es-419"/>
              </w:rPr>
            </w:pPr>
          </w:p>
          <w:p w14:paraId="53134E24" w14:textId="15C760CE"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Solo se podrá acreditar una u otra</w:t>
            </w:r>
          </w:p>
        </w:tc>
        <w:tc>
          <w:tcPr>
            <w:tcW w:w="3055" w:type="dxa"/>
          </w:tcPr>
          <w:p w14:paraId="26A9A182" w14:textId="55AD81AD"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xml:space="preserve">Cinco (5) puntos por cada experiencia adicional a la mínima requerida, hasta un máximo de </w:t>
            </w:r>
            <w:r w:rsidR="00711005" w:rsidRPr="00046FC9">
              <w:rPr>
                <w:rFonts w:ascii="Calibri" w:hAnsi="Calibri" w:cs="Calibri"/>
                <w:lang w:val="es-419"/>
              </w:rPr>
              <w:t>diez (</w:t>
            </w:r>
            <w:r w:rsidRPr="00046FC9">
              <w:rPr>
                <w:rFonts w:ascii="Calibri" w:hAnsi="Calibri" w:cs="Calibri"/>
                <w:lang w:val="es-419"/>
              </w:rPr>
              <w:t>1</w:t>
            </w:r>
            <w:r w:rsidR="00711005" w:rsidRPr="00046FC9">
              <w:rPr>
                <w:rFonts w:ascii="Calibri" w:hAnsi="Calibri" w:cs="Calibri"/>
                <w:lang w:val="es-419"/>
              </w:rPr>
              <w:t>0)</w:t>
            </w:r>
            <w:r w:rsidRPr="00046FC9">
              <w:rPr>
                <w:rFonts w:ascii="Calibri" w:hAnsi="Calibri" w:cs="Calibri"/>
                <w:lang w:val="es-419"/>
              </w:rPr>
              <w:t xml:space="preserve"> puntos</w:t>
            </w:r>
          </w:p>
        </w:tc>
      </w:tr>
      <w:tr w:rsidR="00EC2960" w:rsidRPr="00C6446E" w14:paraId="4FA5604D" w14:textId="77777777" w:rsidTr="00160795">
        <w:tc>
          <w:tcPr>
            <w:tcW w:w="2337" w:type="dxa"/>
          </w:tcPr>
          <w:p w14:paraId="74767604" w14:textId="6D005AEB" w:rsidR="00B24BC9" w:rsidRPr="00046FC9" w:rsidRDefault="00B24BC9" w:rsidP="00B24BC9">
            <w:pPr>
              <w:pStyle w:val="ListParagraph"/>
              <w:ind w:left="0"/>
              <w:jc w:val="left"/>
              <w:rPr>
                <w:rFonts w:ascii="Calibri" w:hAnsi="Calibri" w:cs="Calibri"/>
                <w:lang w:val="es-419"/>
              </w:rPr>
            </w:pPr>
            <w:r w:rsidRPr="00046FC9">
              <w:rPr>
                <w:rFonts w:ascii="Calibri" w:hAnsi="Calibri" w:cs="Calibri"/>
                <w:lang w:val="es-419"/>
              </w:rPr>
              <w:t>Especialista en recopilación y análisis de datos</w:t>
            </w:r>
          </w:p>
        </w:tc>
        <w:tc>
          <w:tcPr>
            <w:tcW w:w="1438" w:type="dxa"/>
          </w:tcPr>
          <w:p w14:paraId="7F9A5E40" w14:textId="4863CECE"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15 puntos</w:t>
            </w:r>
          </w:p>
        </w:tc>
        <w:tc>
          <w:tcPr>
            <w:tcW w:w="2520" w:type="dxa"/>
          </w:tcPr>
          <w:p w14:paraId="05712425" w14:textId="3AC5D13E"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xml:space="preserve">Especialización: </w:t>
            </w:r>
            <w:r w:rsidR="00471B35" w:rsidRPr="00046FC9">
              <w:rPr>
                <w:rFonts w:ascii="Calibri" w:hAnsi="Calibri" w:cs="Calibri"/>
                <w:lang w:val="es-419"/>
              </w:rPr>
              <w:t>2</w:t>
            </w:r>
            <w:r w:rsidRPr="00046FC9">
              <w:rPr>
                <w:rFonts w:ascii="Calibri" w:hAnsi="Calibri" w:cs="Calibri"/>
                <w:lang w:val="es-419"/>
              </w:rPr>
              <w:t xml:space="preserve"> puntos</w:t>
            </w:r>
          </w:p>
          <w:p w14:paraId="60845D68" w14:textId="2E1CD2E5"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Maestría</w:t>
            </w:r>
            <w:r w:rsidR="00471B35" w:rsidRPr="00046FC9">
              <w:rPr>
                <w:rFonts w:ascii="Calibri" w:hAnsi="Calibri" w:cs="Calibri"/>
                <w:lang w:val="es-419"/>
              </w:rPr>
              <w:t>:</w:t>
            </w:r>
            <w:r w:rsidRPr="00046FC9">
              <w:rPr>
                <w:rFonts w:ascii="Calibri" w:hAnsi="Calibri" w:cs="Calibri"/>
                <w:lang w:val="es-419"/>
              </w:rPr>
              <w:t xml:space="preserve"> </w:t>
            </w:r>
            <w:r w:rsidR="00471B35" w:rsidRPr="00046FC9">
              <w:rPr>
                <w:rFonts w:ascii="Calibri" w:hAnsi="Calibri" w:cs="Calibri"/>
                <w:lang w:val="es-419"/>
              </w:rPr>
              <w:t>5</w:t>
            </w:r>
            <w:r w:rsidRPr="00046FC9">
              <w:rPr>
                <w:rFonts w:ascii="Calibri" w:hAnsi="Calibri" w:cs="Calibri"/>
                <w:lang w:val="es-419"/>
              </w:rPr>
              <w:t xml:space="preserve"> puntos</w:t>
            </w:r>
          </w:p>
          <w:p w14:paraId="510040F0" w14:textId="77777777" w:rsidR="00B24BC9" w:rsidRPr="00046FC9" w:rsidRDefault="00B24BC9" w:rsidP="00B24BC9">
            <w:pPr>
              <w:pStyle w:val="ListParagraph"/>
              <w:ind w:left="0"/>
              <w:rPr>
                <w:rFonts w:ascii="Calibri" w:hAnsi="Calibri" w:cs="Calibri"/>
                <w:lang w:val="es-419"/>
              </w:rPr>
            </w:pPr>
          </w:p>
          <w:p w14:paraId="601EC58B" w14:textId="11C80F15" w:rsidR="00B24BC9" w:rsidRPr="00046FC9" w:rsidRDefault="00B24BC9" w:rsidP="00B24BC9">
            <w:pPr>
              <w:pStyle w:val="ListParagraph"/>
              <w:ind w:left="0"/>
              <w:rPr>
                <w:rFonts w:ascii="Calibri" w:hAnsi="Calibri" w:cs="Calibri"/>
                <w:lang w:val="es-419"/>
              </w:rPr>
            </w:pPr>
            <w:r w:rsidRPr="00046FC9">
              <w:rPr>
                <w:rFonts w:ascii="Calibri" w:hAnsi="Calibri" w:cs="Calibri"/>
                <w:lang w:val="es-419"/>
              </w:rPr>
              <w:t>(*) Solo se podrá acreditar una u otra</w:t>
            </w:r>
          </w:p>
        </w:tc>
        <w:tc>
          <w:tcPr>
            <w:tcW w:w="3055" w:type="dxa"/>
          </w:tcPr>
          <w:p w14:paraId="178D4EEC" w14:textId="37C6D854" w:rsidR="00B24BC9" w:rsidRPr="00046FC9" w:rsidRDefault="00711005" w:rsidP="00B24BC9">
            <w:pPr>
              <w:pStyle w:val="ListParagraph"/>
              <w:ind w:left="0"/>
              <w:rPr>
                <w:rFonts w:ascii="Calibri" w:hAnsi="Calibri" w:cs="Calibri"/>
                <w:lang w:val="es-419"/>
              </w:rPr>
            </w:pPr>
            <w:r w:rsidRPr="00046FC9">
              <w:rPr>
                <w:rFonts w:ascii="Calibri" w:hAnsi="Calibri" w:cs="Calibri"/>
                <w:lang w:val="es-419"/>
              </w:rPr>
              <w:t>Cinco (5)</w:t>
            </w:r>
            <w:r w:rsidR="00B24BC9" w:rsidRPr="00046FC9">
              <w:rPr>
                <w:rFonts w:ascii="Calibri" w:hAnsi="Calibri" w:cs="Calibri"/>
                <w:lang w:val="es-419"/>
              </w:rPr>
              <w:t xml:space="preserve"> puntos por cada experiencia adicional a la mínima requerida, hasta un máximo de </w:t>
            </w:r>
            <w:r w:rsidRPr="00046FC9">
              <w:rPr>
                <w:rFonts w:ascii="Calibri" w:hAnsi="Calibri" w:cs="Calibri"/>
                <w:lang w:val="es-419"/>
              </w:rPr>
              <w:t>diez (10)</w:t>
            </w:r>
            <w:r w:rsidR="00B24BC9" w:rsidRPr="00046FC9">
              <w:rPr>
                <w:rFonts w:ascii="Calibri" w:hAnsi="Calibri" w:cs="Calibri"/>
                <w:lang w:val="es-419"/>
              </w:rPr>
              <w:t xml:space="preserve"> puntos</w:t>
            </w:r>
          </w:p>
        </w:tc>
      </w:tr>
    </w:tbl>
    <w:p w14:paraId="1C91F0D6" w14:textId="77777777" w:rsidR="00045F9D" w:rsidRPr="00046FC9" w:rsidRDefault="00045F9D" w:rsidP="00CB739B">
      <w:pPr>
        <w:pStyle w:val="ListParagraph"/>
        <w:ind w:left="0"/>
        <w:rPr>
          <w:rFonts w:ascii="Calibri" w:hAnsi="Calibri" w:cs="Calibri"/>
          <w:lang w:val="es-419"/>
        </w:rPr>
      </w:pPr>
    </w:p>
    <w:p w14:paraId="45A1769D" w14:textId="5FCF729C" w:rsidR="00BE4C1E" w:rsidRDefault="00BE4C1E" w:rsidP="00512AC0">
      <w:pPr>
        <w:pStyle w:val="ListParagraph"/>
        <w:ind w:left="0"/>
        <w:rPr>
          <w:rFonts w:ascii="Calibri" w:hAnsi="Calibri" w:cs="Calibri"/>
          <w:lang w:val="es-419"/>
        </w:rPr>
      </w:pPr>
      <w:r w:rsidRPr="00046FC9">
        <w:rPr>
          <w:rFonts w:ascii="Calibri" w:hAnsi="Calibri" w:cs="Calibri"/>
          <w:lang w:val="es-419"/>
        </w:rPr>
        <w:t>Nota 1. Para efectos de contabilizar la experiencia se deberán relacionar los trabajos y períodos de actividad profesional de manera que se acredite una experiencia profesional general efectiva. Por lo tanto, NO es suficiente para acreditar la experiencia general, el tiempo transcurrido desde la fecha de aprobación del pensum académico, puesto que este no demuestra experiencia profesional.</w:t>
      </w:r>
    </w:p>
    <w:p w14:paraId="346CA509" w14:textId="77777777" w:rsidR="00765F43" w:rsidRPr="00046FC9" w:rsidRDefault="00765F43" w:rsidP="00512AC0">
      <w:pPr>
        <w:pStyle w:val="ListParagraph"/>
        <w:ind w:left="0"/>
        <w:rPr>
          <w:rFonts w:ascii="Calibri" w:hAnsi="Calibri" w:cs="Calibri"/>
          <w:lang w:val="es-419"/>
        </w:rPr>
      </w:pPr>
    </w:p>
    <w:p w14:paraId="5E503DAC" w14:textId="3D964AA1" w:rsidR="00BE4C1E" w:rsidRDefault="00BE4C1E" w:rsidP="00512AC0">
      <w:pPr>
        <w:pStyle w:val="ListParagraph"/>
        <w:ind w:left="0"/>
        <w:rPr>
          <w:rFonts w:ascii="Calibri" w:hAnsi="Calibri" w:cs="Calibri"/>
          <w:lang w:val="es-419"/>
        </w:rPr>
      </w:pPr>
      <w:r w:rsidRPr="00046FC9">
        <w:rPr>
          <w:rFonts w:ascii="Calibri" w:hAnsi="Calibri" w:cs="Calibri"/>
          <w:lang w:val="es-419"/>
        </w:rPr>
        <w:t>Nota 2. Para soportar la experiencia y la formación profesional deberán allegarse, entre otros documentos, copia simple del título profesional y, cuando se requiera, de postgrado (especialización, maestría o doctorado), así como las certificaciones emitidas por empleadores y/o contratantes.</w:t>
      </w:r>
    </w:p>
    <w:p w14:paraId="49B9CA32" w14:textId="77777777" w:rsidR="00765F43" w:rsidRPr="00046FC9" w:rsidRDefault="00765F43" w:rsidP="00512AC0">
      <w:pPr>
        <w:pStyle w:val="ListParagraph"/>
        <w:ind w:left="0"/>
        <w:rPr>
          <w:rFonts w:ascii="Calibri" w:hAnsi="Calibri" w:cs="Calibri"/>
          <w:lang w:val="es-419"/>
        </w:rPr>
      </w:pPr>
    </w:p>
    <w:p w14:paraId="475AEB1E" w14:textId="365CB92F" w:rsidR="00BE4C1E" w:rsidRDefault="00BE4C1E" w:rsidP="00512AC0">
      <w:pPr>
        <w:pStyle w:val="ListParagraph"/>
        <w:ind w:left="0"/>
        <w:rPr>
          <w:rFonts w:ascii="Calibri" w:hAnsi="Calibri" w:cs="Calibri"/>
          <w:lang w:val="es-419"/>
        </w:rPr>
      </w:pPr>
      <w:r w:rsidRPr="00046FC9">
        <w:rPr>
          <w:rFonts w:ascii="Calibri" w:hAnsi="Calibri" w:cs="Calibri"/>
          <w:lang w:val="es-419"/>
        </w:rPr>
        <w:t xml:space="preserve">Nota 3. Cada una de las experiencias relacionadas deben estar claramente delimitadas, es decir, se debe establecer la fecha de inicio (día/mes/año) y la fecha de terminación (día/mes/año) de los trabajos relacionados de manera cronológica, primero con la experiencia más reciente. En los casos que no se determine la información del día de manera exacta, se tomará el </w:t>
      </w:r>
      <w:r w:rsidR="00ED3393">
        <w:rPr>
          <w:rFonts w:ascii="Calibri" w:hAnsi="Calibri" w:cs="Calibri"/>
          <w:lang w:val="es-419"/>
        </w:rPr>
        <w:t>último</w:t>
      </w:r>
      <w:r w:rsidR="00ED3393" w:rsidRPr="00046FC9">
        <w:rPr>
          <w:rFonts w:ascii="Calibri" w:hAnsi="Calibri" w:cs="Calibri"/>
          <w:lang w:val="es-419"/>
        </w:rPr>
        <w:t xml:space="preserve"> </w:t>
      </w:r>
      <w:r w:rsidRPr="00046FC9">
        <w:rPr>
          <w:rFonts w:ascii="Calibri" w:hAnsi="Calibri" w:cs="Calibri"/>
          <w:lang w:val="es-419"/>
        </w:rPr>
        <w:t xml:space="preserve">día de cada mes como fecha de </w:t>
      </w:r>
      <w:r w:rsidRPr="00046FC9">
        <w:rPr>
          <w:rFonts w:ascii="Calibri" w:hAnsi="Calibri" w:cs="Calibri"/>
          <w:lang w:val="es-419"/>
        </w:rPr>
        <w:lastRenderedPageBreak/>
        <w:t>inicio y el primer día de cada mes como fecha de terminación.</w:t>
      </w:r>
      <w:r w:rsidR="00057BF2">
        <w:rPr>
          <w:rFonts w:ascii="Calibri" w:hAnsi="Calibri" w:cs="Calibri"/>
          <w:lang w:val="es-419"/>
        </w:rPr>
        <w:t xml:space="preserve"> Solo se considerarán experiencias </w:t>
      </w:r>
      <w:r w:rsidR="00122404">
        <w:rPr>
          <w:rFonts w:ascii="Calibri" w:hAnsi="Calibri" w:cs="Calibri"/>
          <w:lang w:val="es-419"/>
        </w:rPr>
        <w:t xml:space="preserve">profesionales asociadas a proyectos con una </w:t>
      </w:r>
      <w:r w:rsidR="00432032">
        <w:rPr>
          <w:rFonts w:ascii="Calibri" w:hAnsi="Calibri" w:cs="Calibri"/>
          <w:lang w:val="es-419"/>
        </w:rPr>
        <w:t xml:space="preserve">participación del profesional de al menos </w:t>
      </w:r>
      <w:r w:rsidR="00122404">
        <w:rPr>
          <w:rFonts w:ascii="Calibri" w:hAnsi="Calibri" w:cs="Calibri"/>
          <w:lang w:val="es-419"/>
        </w:rPr>
        <w:t>seis (6) meses</w:t>
      </w:r>
      <w:r w:rsidR="00C15F89">
        <w:rPr>
          <w:rFonts w:ascii="Calibri" w:hAnsi="Calibri" w:cs="Calibri"/>
          <w:lang w:val="es-419"/>
        </w:rPr>
        <w:t>.</w:t>
      </w:r>
    </w:p>
    <w:p w14:paraId="3888754A" w14:textId="77777777" w:rsidR="00765F43" w:rsidRPr="00046FC9" w:rsidRDefault="00765F43" w:rsidP="00512AC0">
      <w:pPr>
        <w:pStyle w:val="ListParagraph"/>
        <w:ind w:left="0"/>
        <w:rPr>
          <w:rFonts w:ascii="Calibri" w:hAnsi="Calibri" w:cs="Calibri"/>
          <w:lang w:val="es-419"/>
        </w:rPr>
      </w:pPr>
    </w:p>
    <w:p w14:paraId="05FAAC81" w14:textId="6608583F" w:rsidR="00BE4C1E" w:rsidRDefault="00BE4C1E" w:rsidP="00512AC0">
      <w:pPr>
        <w:pStyle w:val="ListParagraph"/>
        <w:ind w:left="0"/>
        <w:rPr>
          <w:rFonts w:ascii="Calibri" w:hAnsi="Calibri" w:cs="Calibri"/>
          <w:lang w:val="es-419"/>
        </w:rPr>
      </w:pPr>
      <w:r w:rsidRPr="00046FC9">
        <w:rPr>
          <w:rFonts w:ascii="Calibri" w:hAnsi="Calibri" w:cs="Calibri"/>
          <w:lang w:val="es-419"/>
        </w:rPr>
        <w:t>Nota 4. Para la verificación de la experiencia no se tendrá en cuenta la experiencia simultánea, es decir que no se contará más de una vez el tiempo de experiencia válida para una misma persona.</w:t>
      </w:r>
    </w:p>
    <w:p w14:paraId="692E43D9" w14:textId="77777777" w:rsidR="00765F43" w:rsidRPr="00046FC9" w:rsidRDefault="00765F43" w:rsidP="00512AC0">
      <w:pPr>
        <w:pStyle w:val="ListParagraph"/>
        <w:ind w:left="0"/>
        <w:rPr>
          <w:rFonts w:ascii="Calibri" w:hAnsi="Calibri" w:cs="Calibri"/>
          <w:lang w:val="es-419"/>
        </w:rPr>
      </w:pPr>
    </w:p>
    <w:p w14:paraId="7CB872BA" w14:textId="77777777" w:rsidR="00BE4C1E" w:rsidRPr="00046FC9" w:rsidRDefault="00BE4C1E" w:rsidP="00512AC0">
      <w:pPr>
        <w:pStyle w:val="ListParagraph"/>
        <w:ind w:left="0"/>
        <w:rPr>
          <w:rFonts w:ascii="Calibri" w:hAnsi="Calibri" w:cs="Calibri"/>
          <w:lang w:val="es-419"/>
        </w:rPr>
      </w:pPr>
      <w:r w:rsidRPr="00046FC9">
        <w:rPr>
          <w:rFonts w:ascii="Calibri" w:hAnsi="Calibri" w:cs="Calibri"/>
          <w:lang w:val="es-419"/>
        </w:rPr>
        <w:t>Nota 5. Si a pesar de que uno o varios de los profesionales propuestos no satisfacen las exigencias mínimas establecidas (calificación cero (0)), el oferente supera el puntaje mínimo requerido y su oferta resultare como la mejor evaluada, durante la etapa de negociación el contratante exigirá el reemplazo de los profesionales a que hubiere lugar, como condición sine qua non para la suscripción del contrato.</w:t>
      </w:r>
    </w:p>
    <w:p w14:paraId="161286A2" w14:textId="77324A69" w:rsidR="00083FEF" w:rsidRPr="00046FC9" w:rsidRDefault="006D3C86" w:rsidP="00607367">
      <w:pPr>
        <w:rPr>
          <w:rFonts w:ascii="Calibri" w:hAnsi="Calibri" w:cs="Calibri"/>
          <w:b/>
          <w:lang w:val="es-419"/>
        </w:rPr>
      </w:pPr>
      <w:proofErr w:type="gramStart"/>
      <w:r w:rsidRPr="00046FC9">
        <w:rPr>
          <w:rFonts w:ascii="Calibri" w:hAnsi="Calibri" w:cs="Calibri"/>
          <w:b/>
          <w:lang w:val="es-419"/>
        </w:rPr>
        <w:t>Total</w:t>
      </w:r>
      <w:proofErr w:type="gramEnd"/>
      <w:r w:rsidRPr="00046FC9">
        <w:rPr>
          <w:rFonts w:ascii="Calibri" w:hAnsi="Calibri" w:cs="Calibri"/>
          <w:b/>
          <w:lang w:val="es-419"/>
        </w:rPr>
        <w:t xml:space="preserve"> de puntos para </w:t>
      </w:r>
      <w:r w:rsidR="00605F32" w:rsidRPr="00046FC9">
        <w:rPr>
          <w:rFonts w:ascii="Calibri" w:hAnsi="Calibri" w:cs="Calibri"/>
          <w:b/>
          <w:lang w:val="es-419"/>
        </w:rPr>
        <w:t>los dos criterios aplicables: 100 puntos</w:t>
      </w:r>
    </w:p>
    <w:p w14:paraId="5F5D82EC" w14:textId="5B0FA827" w:rsidR="00605F32" w:rsidRPr="00046FC9" w:rsidRDefault="00605F32" w:rsidP="00607367">
      <w:pPr>
        <w:rPr>
          <w:rFonts w:ascii="Calibri" w:hAnsi="Calibri" w:cs="Calibri"/>
          <w:bCs/>
          <w:lang w:val="es-419"/>
        </w:rPr>
      </w:pPr>
      <w:r w:rsidRPr="00046FC9">
        <w:rPr>
          <w:rFonts w:ascii="Calibri" w:hAnsi="Calibri" w:cs="Calibri"/>
          <w:bCs/>
          <w:lang w:val="es-419"/>
        </w:rPr>
        <w:t>Nota 6. Será rechazada la oferta que no alcance un puntaje técnico (P</w:t>
      </w:r>
      <w:r w:rsidR="00F86F6E" w:rsidRPr="00046FC9">
        <w:rPr>
          <w:rFonts w:ascii="Calibri" w:hAnsi="Calibri" w:cs="Calibri"/>
          <w:bCs/>
          <w:lang w:val="es-419"/>
        </w:rPr>
        <w:t>T</w:t>
      </w:r>
      <w:r w:rsidRPr="00046FC9">
        <w:rPr>
          <w:rFonts w:ascii="Calibri" w:hAnsi="Calibri" w:cs="Calibri"/>
          <w:bCs/>
          <w:lang w:val="es-419"/>
        </w:rPr>
        <w:t>) mínimo de setenta (70) puntos</w:t>
      </w:r>
    </w:p>
    <w:p w14:paraId="0FA28814" w14:textId="0C6FA6FE" w:rsidR="006D3C86" w:rsidRPr="00046FC9" w:rsidRDefault="006D3C86" w:rsidP="00607367">
      <w:pPr>
        <w:rPr>
          <w:rFonts w:ascii="Calibri" w:hAnsi="Calibri" w:cs="Calibri"/>
          <w:b/>
          <w:lang w:val="es-419"/>
        </w:rPr>
      </w:pPr>
    </w:p>
    <w:p w14:paraId="02733625" w14:textId="26162E71" w:rsidR="00DE5615" w:rsidRPr="00046FC9" w:rsidRDefault="005D39E2" w:rsidP="00471B35">
      <w:pPr>
        <w:pStyle w:val="ListParagraph"/>
        <w:numPr>
          <w:ilvl w:val="1"/>
          <w:numId w:val="2"/>
        </w:numPr>
        <w:rPr>
          <w:rFonts w:ascii="Calibri" w:hAnsi="Calibri" w:cs="Calibri"/>
          <w:b/>
          <w:bCs/>
          <w:lang w:val="es-419"/>
        </w:rPr>
      </w:pPr>
      <w:r w:rsidRPr="00046FC9">
        <w:rPr>
          <w:rFonts w:ascii="Calibri" w:hAnsi="Calibri" w:cs="Calibri"/>
          <w:b/>
          <w:bCs/>
          <w:lang w:val="es-419"/>
        </w:rPr>
        <w:t>Propuesta Económica (</w:t>
      </w:r>
      <w:r w:rsidR="00803765" w:rsidRPr="00046FC9">
        <w:rPr>
          <w:rFonts w:ascii="Calibri" w:hAnsi="Calibri" w:cs="Calibri"/>
          <w:b/>
          <w:bCs/>
          <w:lang w:val="es-419"/>
        </w:rPr>
        <w:t>3</w:t>
      </w:r>
      <w:r w:rsidRPr="00046FC9">
        <w:rPr>
          <w:rFonts w:ascii="Calibri" w:hAnsi="Calibri" w:cs="Calibri"/>
          <w:b/>
          <w:bCs/>
          <w:lang w:val="es-419"/>
        </w:rPr>
        <w:t>0%)</w:t>
      </w:r>
    </w:p>
    <w:p w14:paraId="7C8A490B" w14:textId="1E38FF64" w:rsidR="00DE5615" w:rsidRPr="00046FC9" w:rsidRDefault="00E56736" w:rsidP="00607367">
      <w:pPr>
        <w:rPr>
          <w:rFonts w:ascii="Calibri" w:hAnsi="Calibri" w:cs="Calibri"/>
          <w:bCs/>
          <w:lang w:val="es-419"/>
        </w:rPr>
      </w:pPr>
      <w:r w:rsidRPr="00046FC9">
        <w:rPr>
          <w:rFonts w:ascii="Calibri" w:hAnsi="Calibri" w:cs="Calibri"/>
          <w:bCs/>
          <w:lang w:val="es-419"/>
        </w:rPr>
        <w:t xml:space="preserve">Las propuestas económicas se </w:t>
      </w:r>
      <w:r w:rsidR="00B26799" w:rsidRPr="00046FC9">
        <w:rPr>
          <w:rFonts w:ascii="Calibri" w:hAnsi="Calibri" w:cs="Calibri"/>
          <w:bCs/>
          <w:lang w:val="es-419"/>
        </w:rPr>
        <w:t>puntuarán</w:t>
      </w:r>
      <w:r w:rsidRPr="00046FC9">
        <w:rPr>
          <w:rFonts w:ascii="Calibri" w:hAnsi="Calibri" w:cs="Calibri"/>
          <w:bCs/>
          <w:lang w:val="es-419"/>
        </w:rPr>
        <w:t xml:space="preserve"> de</w:t>
      </w:r>
      <w:r w:rsidR="007F1286" w:rsidRPr="00046FC9">
        <w:rPr>
          <w:rFonts w:ascii="Calibri" w:hAnsi="Calibri" w:cs="Calibri"/>
          <w:bCs/>
          <w:lang w:val="es-419"/>
        </w:rPr>
        <w:t xml:space="preserve"> </w:t>
      </w:r>
      <w:r w:rsidRPr="00046FC9">
        <w:rPr>
          <w:rFonts w:ascii="Calibri" w:hAnsi="Calibri" w:cs="Calibri"/>
          <w:bCs/>
          <w:lang w:val="es-419"/>
        </w:rPr>
        <w:t>acuerdo con la siguiente fórmula:</w:t>
      </w:r>
    </w:p>
    <w:p w14:paraId="2DD10AEC" w14:textId="7851ED57" w:rsidR="00D95547" w:rsidRPr="00195FEB" w:rsidRDefault="00D95547" w:rsidP="00F04FB0">
      <w:pPr>
        <w:jc w:val="center"/>
        <w:rPr>
          <w:rFonts w:ascii="Calibri" w:hAnsi="Calibri" w:cs="Calibri"/>
          <w:b/>
          <w:lang w:val="es-419"/>
        </w:rPr>
      </w:pPr>
      <w:r w:rsidRPr="00C6446E">
        <w:rPr>
          <w:rFonts w:ascii="Calibri" w:hAnsi="Calibri" w:cs="Calibri"/>
          <w:b/>
          <w:lang w:val="es-419"/>
        </w:rPr>
        <w:t xml:space="preserve">Puntaje </w:t>
      </w:r>
      <w:r w:rsidR="00F86F6E" w:rsidRPr="00C6446E">
        <w:rPr>
          <w:rFonts w:ascii="Calibri" w:hAnsi="Calibri" w:cs="Calibri"/>
          <w:b/>
          <w:lang w:val="es-419"/>
        </w:rPr>
        <w:t>Económico</w:t>
      </w:r>
      <w:r w:rsidR="009A4ECD" w:rsidRPr="00C6446E">
        <w:rPr>
          <w:rFonts w:ascii="Calibri" w:hAnsi="Calibri" w:cs="Calibri"/>
          <w:b/>
          <w:lang w:val="es-419"/>
        </w:rPr>
        <w:t xml:space="preserve"> </w:t>
      </w:r>
      <w:r w:rsidR="00F86F6E" w:rsidRPr="00C6446E">
        <w:rPr>
          <w:rFonts w:ascii="Calibri" w:hAnsi="Calibri" w:cs="Calibri"/>
          <w:b/>
          <w:lang w:val="es-419"/>
        </w:rPr>
        <w:t xml:space="preserve">(PE) </w:t>
      </w:r>
      <w:r w:rsidRPr="00C6446E">
        <w:rPr>
          <w:rFonts w:ascii="Calibri" w:hAnsi="Calibri" w:cs="Calibri"/>
          <w:b/>
          <w:vertAlign w:val="subscript"/>
          <w:lang w:val="es-419"/>
        </w:rPr>
        <w:t>i-ésima</w:t>
      </w:r>
      <w:r w:rsidRPr="00C6446E">
        <w:rPr>
          <w:rFonts w:ascii="Calibri" w:hAnsi="Calibri" w:cs="Calibri"/>
          <w:b/>
          <w:lang w:val="es-419"/>
        </w:rPr>
        <w:t xml:space="preserve"> =</w:t>
      </w:r>
      <w:r w:rsidR="00373C1D" w:rsidRPr="00C6446E">
        <w:rPr>
          <w:rFonts w:ascii="Calibri" w:hAnsi="Calibri" w:cs="Calibri"/>
          <w:b/>
          <w:lang w:val="es-419"/>
        </w:rPr>
        <w:t xml:space="preserve"> </w:t>
      </w:r>
      <w:r w:rsidR="00C6446E">
        <w:rPr>
          <w:rFonts w:ascii="Calibri" w:hAnsi="Calibri" w:cs="Calibri"/>
          <w:b/>
          <w:lang w:val="es-419"/>
        </w:rPr>
        <w:t>(</w:t>
      </w:r>
      <w:r w:rsidR="00373C1D" w:rsidRPr="00C6446E">
        <w:rPr>
          <w:rFonts w:ascii="Calibri" w:hAnsi="Calibri" w:cs="Calibri"/>
          <w:b/>
          <w:lang w:val="es-419"/>
        </w:rPr>
        <w:t>1</w:t>
      </w:r>
      <w:r w:rsidR="00195FEB" w:rsidRPr="00C6446E">
        <w:rPr>
          <w:rFonts w:ascii="Calibri" w:hAnsi="Calibri" w:cs="Calibri"/>
          <w:b/>
          <w:lang w:val="es-419"/>
        </w:rPr>
        <w:t xml:space="preserve"> - </w:t>
      </w:r>
      <w:r w:rsidR="006B69B7" w:rsidRPr="00C6446E">
        <w:rPr>
          <w:rFonts w:ascii="Calibri" w:hAnsi="Calibri" w:cs="Calibri"/>
          <w:b/>
          <w:lang w:val="es-419"/>
        </w:rPr>
        <w:t>(</w:t>
      </w:r>
      <w:r w:rsidRPr="00C6446E">
        <w:rPr>
          <w:rFonts w:ascii="Calibri" w:hAnsi="Calibri" w:cs="Calibri"/>
          <w:b/>
          <w:lang w:val="es-419"/>
        </w:rPr>
        <w:t xml:space="preserve">(Valor </w:t>
      </w:r>
      <w:r w:rsidRPr="00C6446E">
        <w:rPr>
          <w:rFonts w:ascii="Calibri" w:hAnsi="Calibri" w:cs="Calibri"/>
          <w:b/>
          <w:vertAlign w:val="subscript"/>
          <w:lang w:val="es-419"/>
        </w:rPr>
        <w:t>i-ésima</w:t>
      </w:r>
      <w:r w:rsidRPr="00C6446E">
        <w:rPr>
          <w:rFonts w:ascii="Calibri" w:hAnsi="Calibri" w:cs="Calibri"/>
          <w:b/>
          <w:lang w:val="es-419"/>
        </w:rPr>
        <w:t xml:space="preserve"> </w:t>
      </w:r>
      <w:r w:rsidR="00B9609C" w:rsidRPr="00C6446E">
        <w:rPr>
          <w:rFonts w:ascii="Calibri" w:hAnsi="Calibri" w:cs="Calibri"/>
          <w:b/>
          <w:lang w:val="es-419"/>
        </w:rPr>
        <w:t xml:space="preserve">– Valor oferta más baja) / Valor </w:t>
      </w:r>
      <w:r w:rsidR="00B9609C" w:rsidRPr="00C6446E">
        <w:rPr>
          <w:rFonts w:ascii="Calibri" w:hAnsi="Calibri" w:cs="Calibri"/>
          <w:b/>
          <w:vertAlign w:val="subscript"/>
          <w:lang w:val="es-419"/>
        </w:rPr>
        <w:t>i-ésima</w:t>
      </w:r>
      <w:proofErr w:type="gramStart"/>
      <w:r w:rsidR="006B69B7" w:rsidRPr="00C6446E">
        <w:rPr>
          <w:rFonts w:ascii="Calibri" w:hAnsi="Calibri" w:cs="Calibri"/>
          <w:b/>
          <w:lang w:val="es-419"/>
        </w:rPr>
        <w:t>)</w:t>
      </w:r>
      <w:r w:rsidR="00C6446E">
        <w:rPr>
          <w:rFonts w:ascii="Calibri" w:hAnsi="Calibri" w:cs="Calibri"/>
          <w:b/>
          <w:lang w:val="es-419"/>
        </w:rPr>
        <w:t>)</w:t>
      </w:r>
      <w:r w:rsidR="008745BC" w:rsidRPr="00C6446E">
        <w:rPr>
          <w:rFonts w:ascii="Calibri" w:hAnsi="Calibri" w:cs="Calibri"/>
          <w:b/>
          <w:lang w:val="es-419"/>
        </w:rPr>
        <w:t>*</w:t>
      </w:r>
      <w:proofErr w:type="gramEnd"/>
      <w:r w:rsidR="008745BC" w:rsidRPr="00C6446E">
        <w:rPr>
          <w:rFonts w:ascii="Calibri" w:hAnsi="Calibri" w:cs="Calibri"/>
          <w:b/>
          <w:lang w:val="es-419"/>
        </w:rPr>
        <w:t>100</w:t>
      </w:r>
    </w:p>
    <w:p w14:paraId="4F5912BB" w14:textId="72D6C42D" w:rsidR="00E56736" w:rsidRPr="00046FC9" w:rsidRDefault="00E56736" w:rsidP="00607367">
      <w:pPr>
        <w:rPr>
          <w:rFonts w:ascii="Calibri" w:hAnsi="Calibri" w:cs="Calibri"/>
          <w:b/>
          <w:lang w:val="es-419"/>
        </w:rPr>
      </w:pPr>
    </w:p>
    <w:p w14:paraId="3430E00B" w14:textId="29F8EA15" w:rsidR="00F04FB0" w:rsidRPr="00046FC9" w:rsidRDefault="00881013" w:rsidP="00881013">
      <w:pPr>
        <w:pStyle w:val="ListParagraph"/>
        <w:numPr>
          <w:ilvl w:val="1"/>
          <w:numId w:val="2"/>
        </w:numPr>
        <w:rPr>
          <w:rFonts w:ascii="Calibri" w:hAnsi="Calibri" w:cs="Calibri"/>
          <w:b/>
          <w:lang w:val="es-419"/>
        </w:rPr>
      </w:pPr>
      <w:r w:rsidRPr="00046FC9">
        <w:rPr>
          <w:rFonts w:ascii="Calibri" w:hAnsi="Calibri" w:cs="Calibri"/>
          <w:b/>
          <w:lang w:val="es-419"/>
        </w:rPr>
        <w:t>Evaluación combinada:</w:t>
      </w:r>
    </w:p>
    <w:p w14:paraId="4D38E272" w14:textId="5A23D66E" w:rsidR="00881013" w:rsidRPr="00046FC9" w:rsidRDefault="00881013" w:rsidP="00026EB2">
      <w:pPr>
        <w:pStyle w:val="ListParagraph"/>
        <w:ind w:left="0"/>
        <w:rPr>
          <w:rFonts w:ascii="Calibri" w:hAnsi="Calibri" w:cs="Calibri"/>
          <w:bCs/>
          <w:lang w:val="es-419"/>
        </w:rPr>
      </w:pPr>
    </w:p>
    <w:p w14:paraId="2BE6123A" w14:textId="4720B343" w:rsidR="00026EB2" w:rsidRPr="00046FC9" w:rsidRDefault="007F1286" w:rsidP="00026EB2">
      <w:pPr>
        <w:pStyle w:val="ListParagraph"/>
        <w:ind w:left="0"/>
        <w:rPr>
          <w:rFonts w:ascii="Calibri" w:hAnsi="Calibri" w:cs="Calibri"/>
          <w:bCs/>
          <w:lang w:val="es-419"/>
        </w:rPr>
      </w:pPr>
      <w:r w:rsidRPr="00046FC9">
        <w:rPr>
          <w:rFonts w:ascii="Calibri" w:hAnsi="Calibri" w:cs="Calibri"/>
          <w:bCs/>
          <w:lang w:val="es-419"/>
        </w:rPr>
        <w:t>El puntaje combinado de las propuestas se establecerá de acuerdo con la siguiente fórmula:</w:t>
      </w:r>
    </w:p>
    <w:p w14:paraId="4C89E9FB" w14:textId="1874F688" w:rsidR="007F1286" w:rsidRPr="00046FC9" w:rsidRDefault="007F1286" w:rsidP="00026EB2">
      <w:pPr>
        <w:pStyle w:val="ListParagraph"/>
        <w:ind w:left="0"/>
        <w:rPr>
          <w:rFonts w:ascii="Calibri" w:hAnsi="Calibri" w:cs="Calibri"/>
          <w:bCs/>
          <w:lang w:val="es-419"/>
        </w:rPr>
      </w:pPr>
    </w:p>
    <w:p w14:paraId="5A22708F" w14:textId="696FC892" w:rsidR="007F1286" w:rsidRPr="00046FC9" w:rsidRDefault="002D3FC8" w:rsidP="00B65F6E">
      <w:pPr>
        <w:pStyle w:val="ListParagraph"/>
        <w:rPr>
          <w:rFonts w:ascii="Calibri" w:hAnsi="Calibri" w:cs="Calibri"/>
          <w:bCs/>
          <w:lang w:val="es-419"/>
        </w:rPr>
      </w:pPr>
      <w:r w:rsidRPr="00046FC9">
        <w:rPr>
          <w:rFonts w:ascii="Calibri" w:hAnsi="Calibri" w:cs="Calibri"/>
          <w:bCs/>
          <w:lang w:val="es-419"/>
        </w:rPr>
        <w:t>Puntaje Combinado = 0.7*PT + 0.3*</w:t>
      </w:r>
      <w:r w:rsidR="00B65F6E" w:rsidRPr="00046FC9">
        <w:rPr>
          <w:rFonts w:ascii="Calibri" w:hAnsi="Calibri" w:cs="Calibri"/>
          <w:bCs/>
          <w:lang w:val="es-419"/>
        </w:rPr>
        <w:t>PE</w:t>
      </w:r>
    </w:p>
    <w:bookmarkEnd w:id="34"/>
    <w:p w14:paraId="50A43821" w14:textId="77777777" w:rsidR="00B65F6E" w:rsidRPr="00046FC9" w:rsidRDefault="00B65F6E" w:rsidP="00B65F6E">
      <w:pPr>
        <w:pStyle w:val="ListParagraph"/>
        <w:ind w:left="0"/>
        <w:rPr>
          <w:rFonts w:ascii="Calibri" w:hAnsi="Calibri" w:cs="Calibri"/>
          <w:bCs/>
          <w:lang w:val="es-419"/>
        </w:rPr>
      </w:pPr>
    </w:p>
    <w:p w14:paraId="17601F7F" w14:textId="205058F8" w:rsidR="00CC2C6E" w:rsidRPr="00046FC9" w:rsidRDefault="00EC5E7E" w:rsidP="00471B35">
      <w:pPr>
        <w:pStyle w:val="ListParagraph"/>
        <w:numPr>
          <w:ilvl w:val="0"/>
          <w:numId w:val="2"/>
        </w:numPr>
        <w:contextualSpacing w:val="0"/>
        <w:rPr>
          <w:rFonts w:ascii="Calibri" w:hAnsi="Calibri" w:cs="Calibri"/>
          <w:b/>
          <w:lang w:val="es-ES_tradnl"/>
        </w:rPr>
      </w:pPr>
      <w:bookmarkStart w:id="35" w:name="_Hlk97571640"/>
      <w:r w:rsidRPr="00046FC9">
        <w:rPr>
          <w:rFonts w:ascii="Calibri" w:hAnsi="Calibri" w:cs="Calibri"/>
          <w:b/>
          <w:lang w:val="es-ES_tradnl"/>
        </w:rPr>
        <w:t>CARACTERÍSTICAS DE LA CONSULTORÍA</w:t>
      </w:r>
    </w:p>
    <w:p w14:paraId="5DA504FB" w14:textId="3B80DF8A" w:rsidR="00CC2C6E" w:rsidRPr="00046FC9" w:rsidRDefault="00CC2C6E" w:rsidP="00B77B51">
      <w:pPr>
        <w:rPr>
          <w:rFonts w:ascii="Calibri" w:hAnsi="Calibri" w:cs="Calibri"/>
          <w:lang w:val="es-ES_tradnl"/>
        </w:rPr>
      </w:pPr>
      <w:r w:rsidRPr="00046FC9">
        <w:rPr>
          <w:rFonts w:ascii="Calibri" w:hAnsi="Calibri" w:cs="Calibri"/>
          <w:lang w:val="es-ES_tradnl"/>
        </w:rPr>
        <w:t xml:space="preserve">Categoría de consultoría y modalidad: </w:t>
      </w:r>
      <w:r w:rsidR="00772CE4">
        <w:rPr>
          <w:rFonts w:ascii="Calibri" w:hAnsi="Calibri" w:cs="Calibri"/>
          <w:lang w:val="es-ES_tradnl"/>
        </w:rPr>
        <w:t>Selección Basada en Calidad y Costo (SBCC)</w:t>
      </w:r>
      <w:r w:rsidR="00772CE4" w:rsidRPr="00046FC9" w:rsidDel="00772CE4">
        <w:rPr>
          <w:rFonts w:ascii="Calibri" w:hAnsi="Calibri" w:cs="Calibri"/>
          <w:highlight w:val="cyan"/>
          <w:lang w:val="es-ES_tradnl"/>
        </w:rPr>
        <w:t xml:space="preserve"> </w:t>
      </w:r>
    </w:p>
    <w:p w14:paraId="1EBCF3B7" w14:textId="2E22F858" w:rsidR="00CC2C6E" w:rsidRPr="00046FC9" w:rsidRDefault="00CC2C6E" w:rsidP="00B77B51">
      <w:pPr>
        <w:rPr>
          <w:rFonts w:ascii="Calibri" w:hAnsi="Calibri" w:cs="Calibri"/>
          <w:lang w:val="es-ES_tradnl"/>
        </w:rPr>
      </w:pPr>
      <w:r w:rsidRPr="00046FC9">
        <w:rPr>
          <w:rFonts w:ascii="Calibri" w:hAnsi="Calibri" w:cs="Calibri"/>
          <w:lang w:val="es-ES_tradnl"/>
        </w:rPr>
        <w:t xml:space="preserve">Duración del contrato: </w:t>
      </w:r>
      <w:r w:rsidR="00D95B30" w:rsidRPr="00046FC9">
        <w:rPr>
          <w:rFonts w:ascii="Calibri" w:hAnsi="Calibri" w:cs="Calibri"/>
          <w:highlight w:val="cyan"/>
          <w:lang w:val="es-ES_tradnl"/>
        </w:rPr>
        <w:t>2</w:t>
      </w:r>
      <w:r w:rsidR="00437C25" w:rsidRPr="00046FC9">
        <w:rPr>
          <w:rFonts w:ascii="Calibri" w:hAnsi="Calibri" w:cs="Calibri"/>
          <w:highlight w:val="cyan"/>
          <w:lang w:val="es-ES_tradnl"/>
        </w:rPr>
        <w:t>7</w:t>
      </w:r>
      <w:r w:rsidR="00D95B30" w:rsidRPr="00046FC9">
        <w:rPr>
          <w:rFonts w:ascii="Calibri" w:hAnsi="Calibri" w:cs="Calibri"/>
          <w:highlight w:val="cyan"/>
          <w:lang w:val="es-ES_tradnl"/>
        </w:rPr>
        <w:t xml:space="preserve">0 </w:t>
      </w:r>
      <w:r w:rsidRPr="00046FC9">
        <w:rPr>
          <w:rFonts w:ascii="Calibri" w:hAnsi="Calibri" w:cs="Calibri"/>
          <w:highlight w:val="cyan"/>
          <w:lang w:val="es-ES_tradnl"/>
        </w:rPr>
        <w:t>días a partir de la firma del contrato</w:t>
      </w:r>
    </w:p>
    <w:p w14:paraId="423822EF" w14:textId="102A4657" w:rsidR="00234AC4" w:rsidRDefault="00234AC4">
      <w:pPr>
        <w:spacing w:after="0" w:line="240" w:lineRule="auto"/>
        <w:jc w:val="left"/>
        <w:rPr>
          <w:rFonts w:ascii="Calibri" w:hAnsi="Calibri" w:cs="Calibri"/>
          <w:szCs w:val="24"/>
          <w:lang w:val="es-ES_tradnl"/>
        </w:rPr>
      </w:pPr>
      <w:r>
        <w:rPr>
          <w:rFonts w:ascii="Calibri" w:hAnsi="Calibri" w:cs="Calibri"/>
          <w:szCs w:val="24"/>
          <w:lang w:val="es-ES_tradnl"/>
        </w:rPr>
        <w:br w:type="page"/>
      </w:r>
    </w:p>
    <w:p w14:paraId="40D92310" w14:textId="6B3A0785" w:rsidR="008E514A" w:rsidRPr="00E97B48" w:rsidRDefault="007E1BCB" w:rsidP="00E97B48">
      <w:pPr>
        <w:spacing w:after="0" w:line="240" w:lineRule="auto"/>
        <w:jc w:val="center"/>
        <w:rPr>
          <w:rFonts w:ascii="Calibri" w:hAnsi="Calibri" w:cs="Calibri"/>
          <w:b/>
          <w:bCs/>
          <w:szCs w:val="24"/>
          <w:lang w:val="es-419"/>
        </w:rPr>
      </w:pPr>
      <w:r w:rsidRPr="00E97B48">
        <w:rPr>
          <w:rFonts w:ascii="Calibri" w:hAnsi="Calibri" w:cs="Calibri"/>
          <w:b/>
          <w:bCs/>
          <w:szCs w:val="24"/>
          <w:lang w:val="pt-BR"/>
        </w:rPr>
        <w:lastRenderedPageBreak/>
        <w:t xml:space="preserve">ANEXO 1. </w:t>
      </w:r>
      <w:r w:rsidRPr="00E97B48">
        <w:rPr>
          <w:rFonts w:ascii="Calibri" w:hAnsi="Calibri" w:cs="Calibri"/>
          <w:b/>
          <w:bCs/>
          <w:szCs w:val="24"/>
          <w:lang w:val="es-419"/>
        </w:rPr>
        <w:t>MATRIZ DE RESULTADOS ALCANZADOS POR EL PROGRAMA HO-X1007</w:t>
      </w:r>
    </w:p>
    <w:p w14:paraId="2C3F5BD9" w14:textId="15B36847" w:rsidR="007E1BCB" w:rsidRDefault="007E1BCB">
      <w:pPr>
        <w:spacing w:after="0" w:line="240" w:lineRule="auto"/>
        <w:jc w:val="left"/>
        <w:rPr>
          <w:rFonts w:ascii="Calibri" w:hAnsi="Calibri" w:cs="Calibri"/>
          <w:szCs w:val="24"/>
          <w:lang w:val="es-419"/>
        </w:rPr>
      </w:pPr>
    </w:p>
    <w:p w14:paraId="1EB43A78" w14:textId="1C9649B6" w:rsidR="007E1BCB" w:rsidRPr="00DD0EC5" w:rsidRDefault="00E97B48" w:rsidP="00E97B48">
      <w:pPr>
        <w:spacing w:after="0" w:line="240" w:lineRule="auto"/>
        <w:jc w:val="right"/>
        <w:rPr>
          <w:rFonts w:ascii="Calibri" w:hAnsi="Calibri" w:cs="Calibri"/>
          <w:szCs w:val="24"/>
          <w:lang w:val="es-419"/>
        </w:rPr>
      </w:pPr>
      <w:r>
        <w:rPr>
          <w:noProof/>
        </w:rPr>
        <w:drawing>
          <wp:inline distT="0" distB="0" distL="0" distR="0" wp14:anchorId="4C968A82" wp14:editId="464C6A54">
            <wp:extent cx="4467225" cy="6734175"/>
            <wp:effectExtent l="0" t="0" r="9525"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4467225" cy="6734175"/>
                    </a:xfrm>
                    <a:prstGeom prst="rect">
                      <a:avLst/>
                    </a:prstGeom>
                  </pic:spPr>
                </pic:pic>
              </a:graphicData>
            </a:graphic>
          </wp:inline>
        </w:drawing>
      </w:r>
    </w:p>
    <w:p w14:paraId="25E34CF3" w14:textId="42CE91D4" w:rsidR="007E1BCB" w:rsidRPr="00DD0EC5" w:rsidRDefault="007E1BCB">
      <w:pPr>
        <w:spacing w:after="0" w:line="240" w:lineRule="auto"/>
        <w:jc w:val="left"/>
        <w:rPr>
          <w:rFonts w:ascii="Calibri" w:hAnsi="Calibri" w:cs="Calibri"/>
          <w:szCs w:val="24"/>
          <w:lang w:val="es-419"/>
        </w:rPr>
      </w:pPr>
    </w:p>
    <w:p w14:paraId="09BD3A70" w14:textId="4DE20632" w:rsidR="007E1BCB" w:rsidRDefault="004911B9">
      <w:pPr>
        <w:spacing w:after="0" w:line="240" w:lineRule="auto"/>
        <w:jc w:val="left"/>
        <w:rPr>
          <w:rFonts w:ascii="Calibri" w:hAnsi="Calibri" w:cs="Calibri"/>
          <w:szCs w:val="24"/>
          <w:lang w:val="es-419"/>
        </w:rPr>
      </w:pPr>
      <w:r>
        <w:rPr>
          <w:rFonts w:ascii="Calibri" w:hAnsi="Calibri" w:cs="Calibri"/>
          <w:szCs w:val="24"/>
          <w:lang w:val="es-419"/>
        </w:rPr>
        <w:t xml:space="preserve">Fuente: </w:t>
      </w:r>
      <w:hyperlink r:id="rId13" w:history="1">
        <w:r w:rsidR="006B7CB6" w:rsidRPr="006D656E">
          <w:rPr>
            <w:rStyle w:val="Hyperlink"/>
            <w:rFonts w:ascii="Calibri" w:hAnsi="Calibri" w:cs="Calibri"/>
            <w:szCs w:val="24"/>
            <w:lang w:val="es-419"/>
          </w:rPr>
          <w:t>https://www.iadb.org/Document.cfm?id=EZSHARE-868369899-14</w:t>
        </w:r>
      </w:hyperlink>
    </w:p>
    <w:p w14:paraId="51A06A6E" w14:textId="77777777" w:rsidR="007E1BCB" w:rsidRPr="00DD0EC5" w:rsidRDefault="007E1BCB">
      <w:pPr>
        <w:spacing w:after="0" w:line="240" w:lineRule="auto"/>
        <w:jc w:val="left"/>
        <w:rPr>
          <w:rFonts w:ascii="Calibri" w:hAnsi="Calibri" w:cs="Calibri"/>
          <w:szCs w:val="24"/>
          <w:lang w:val="es-419"/>
        </w:rPr>
      </w:pPr>
    </w:p>
    <w:p w14:paraId="0CD2E5FA" w14:textId="77777777" w:rsidR="00E97B48" w:rsidRDefault="00E97B48">
      <w:pPr>
        <w:spacing w:after="0" w:line="240" w:lineRule="auto"/>
        <w:jc w:val="left"/>
        <w:rPr>
          <w:rFonts w:ascii="Calibri" w:hAnsi="Calibri" w:cs="Calibri"/>
          <w:b/>
          <w:bCs/>
          <w:szCs w:val="24"/>
          <w:lang w:val="es-419"/>
        </w:rPr>
      </w:pPr>
      <w:bookmarkStart w:id="36" w:name="_Hlk96588360"/>
      <w:r>
        <w:rPr>
          <w:rFonts w:ascii="Calibri" w:hAnsi="Calibri" w:cs="Calibri"/>
          <w:b/>
          <w:bCs/>
          <w:szCs w:val="24"/>
          <w:lang w:val="es-419"/>
        </w:rPr>
        <w:br w:type="page"/>
      </w:r>
    </w:p>
    <w:p w14:paraId="1398C271" w14:textId="5A0C7817" w:rsidR="00090A1B" w:rsidRPr="00046FC9" w:rsidRDefault="008E514A" w:rsidP="007904AD">
      <w:pPr>
        <w:jc w:val="center"/>
        <w:rPr>
          <w:rFonts w:ascii="Calibri" w:hAnsi="Calibri" w:cs="Calibri"/>
          <w:b/>
          <w:bCs/>
          <w:szCs w:val="24"/>
          <w:lang w:val="es-419"/>
        </w:rPr>
      </w:pPr>
      <w:r w:rsidRPr="00046FC9">
        <w:rPr>
          <w:rFonts w:ascii="Calibri" w:hAnsi="Calibri" w:cs="Calibri"/>
          <w:b/>
          <w:bCs/>
          <w:szCs w:val="24"/>
          <w:lang w:val="es-419"/>
        </w:rPr>
        <w:lastRenderedPageBreak/>
        <w:t xml:space="preserve">Anexo </w:t>
      </w:r>
      <w:r w:rsidR="00DB51F5">
        <w:rPr>
          <w:rFonts w:ascii="Calibri" w:hAnsi="Calibri" w:cs="Calibri"/>
          <w:b/>
          <w:bCs/>
          <w:szCs w:val="24"/>
          <w:lang w:val="es-419"/>
        </w:rPr>
        <w:t>2</w:t>
      </w:r>
      <w:r w:rsidR="007904AD" w:rsidRPr="00046FC9">
        <w:rPr>
          <w:rFonts w:ascii="Calibri" w:hAnsi="Calibri" w:cs="Calibri"/>
          <w:b/>
          <w:bCs/>
          <w:szCs w:val="24"/>
          <w:lang w:val="es-419"/>
        </w:rPr>
        <w:t>. Guía indicativa para el relevamiento de información</w:t>
      </w:r>
    </w:p>
    <w:p w14:paraId="22E33D0E" w14:textId="463BEBB6" w:rsidR="001735B6" w:rsidRPr="00046FC9" w:rsidRDefault="001735B6" w:rsidP="00512AC0">
      <w:pPr>
        <w:pStyle w:val="ListParagraph"/>
        <w:ind w:left="1512"/>
        <w:rPr>
          <w:rFonts w:ascii="Calibri" w:hAnsi="Calibri" w:cs="Calibri"/>
          <w:lang w:val="es-ES_tradnl"/>
        </w:rPr>
      </w:pPr>
      <w:bookmarkStart w:id="37" w:name="_Hlk96585305"/>
      <w:bookmarkEnd w:id="35"/>
    </w:p>
    <w:p w14:paraId="69A60205" w14:textId="77777777" w:rsidR="007904AD" w:rsidRPr="00046FC9" w:rsidRDefault="007904AD" w:rsidP="00512AC0">
      <w:pPr>
        <w:pStyle w:val="ListParagraph"/>
        <w:numPr>
          <w:ilvl w:val="0"/>
          <w:numId w:val="17"/>
        </w:numPr>
        <w:rPr>
          <w:rFonts w:ascii="Calibri" w:hAnsi="Calibri" w:cs="Calibri"/>
          <w:bCs/>
          <w:u w:val="single"/>
          <w:lang w:val="es-ES_tradnl"/>
        </w:rPr>
      </w:pPr>
      <w:bookmarkStart w:id="38" w:name="_Hlk97571722"/>
      <w:r w:rsidRPr="00046FC9">
        <w:rPr>
          <w:rFonts w:ascii="Calibri" w:hAnsi="Calibri" w:cs="Calibri"/>
          <w:b/>
          <w:u w:val="single"/>
          <w:lang w:val="es-ES_tradnl"/>
        </w:rPr>
        <w:t>Entrevistas a actores relevantes asociados con el diseño y ejecución del programa</w:t>
      </w:r>
      <w:r w:rsidRPr="00046FC9">
        <w:rPr>
          <w:rFonts w:ascii="Calibri" w:hAnsi="Calibri" w:cs="Calibri"/>
          <w:bCs/>
          <w:u w:val="single"/>
          <w:lang w:val="es-ES_tradnl"/>
        </w:rPr>
        <w:t xml:space="preserve">. </w:t>
      </w:r>
    </w:p>
    <w:bookmarkEnd w:id="37"/>
    <w:p w14:paraId="5AAA2409" w14:textId="77777777" w:rsidR="007904AD" w:rsidRPr="00046FC9" w:rsidRDefault="007904AD" w:rsidP="00512AC0">
      <w:pPr>
        <w:rPr>
          <w:rFonts w:ascii="Calibri" w:hAnsi="Calibri" w:cs="Calibri"/>
          <w:lang w:val="es-ES_tradnl"/>
        </w:rPr>
      </w:pPr>
      <w:r w:rsidRPr="00046FC9">
        <w:rPr>
          <w:rFonts w:ascii="Calibri" w:hAnsi="Calibri" w:cs="Calibri"/>
          <w:lang w:val="es-ES_tradnl"/>
        </w:rPr>
        <w:t xml:space="preserve">Las entrevistas a los actores clave ahondarán en las siguientes cuestiones: </w:t>
      </w:r>
    </w:p>
    <w:p w14:paraId="4C354589"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 xml:space="preserve">¿Cómo se valora pasados unos años la contribución del Programa en el sector, a nivel local, regional y/o nacional? ¿Cuál es la percepción del rol del FCAS en el desarrollo del sector a través de este Programa? </w:t>
      </w:r>
    </w:p>
    <w:p w14:paraId="32B97190"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 xml:space="preserve">¿Existe un seguimiento documentado de cómo se están proveyendo los servicios en las comunidades apoyadas por el Programa y de cómo se están gestionando los sistemas?  </w:t>
      </w:r>
    </w:p>
    <w:p w14:paraId="0F465E28"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 xml:space="preserve">¿Qué resultados/impactos indirectos (positivos o negativos) ocurrieron como consecuencia del Programa? ¿Por qué ocurrieron? ¿Qué influenció en su concreción y para que se mantuvieran o no en el tiempo? </w:t>
      </w:r>
    </w:p>
    <w:p w14:paraId="1996EAE4" w14:textId="77777777" w:rsidR="007904AD" w:rsidRPr="00046FC9" w:rsidRDefault="007904AD" w:rsidP="00512AC0">
      <w:pPr>
        <w:numPr>
          <w:ilvl w:val="0"/>
          <w:numId w:val="8"/>
        </w:numPr>
        <w:rPr>
          <w:rFonts w:ascii="Calibri" w:hAnsi="Calibri" w:cs="Calibri"/>
          <w:b/>
          <w:bCs/>
          <w:lang w:val="es-ES_tradnl"/>
        </w:rPr>
      </w:pPr>
      <w:r w:rsidRPr="00046FC9">
        <w:rPr>
          <w:rFonts w:ascii="Calibri" w:hAnsi="Calibri" w:cs="Calibri"/>
          <w:b/>
          <w:bCs/>
          <w:lang w:val="es-ES_tradnl"/>
        </w:rPr>
        <w:t>Actualmente, ¿Cuáles son los retos para la sostenibilidad a largo plazo? ¿Qué actores están implicados y cómo? ¿Cuál es el rol de la población en mantener estos resultados?</w:t>
      </w:r>
    </w:p>
    <w:p w14:paraId="4DBDF5CF" w14:textId="52419560"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 xml:space="preserve">El Programa ejecutó una parte de los proyectos </w:t>
      </w:r>
      <w:del w:id="39" w:author="Manjarres, Jose Francisco" w:date="2022-06-05T16:52:00Z">
        <w:r w:rsidRPr="00046FC9" w:rsidDel="006B7CB6">
          <w:rPr>
            <w:rFonts w:ascii="Calibri" w:hAnsi="Calibri" w:cs="Calibri"/>
            <w:lang w:val="es-ES_tradnl"/>
          </w:rPr>
          <w:delText>via</w:delText>
        </w:r>
      </w:del>
      <w:ins w:id="40" w:author="Manjarres, Jose Francisco" w:date="2022-06-05T16:52:00Z">
        <w:r w:rsidR="006B7CB6" w:rsidRPr="00046FC9">
          <w:rPr>
            <w:rFonts w:ascii="Calibri" w:hAnsi="Calibri" w:cs="Calibri"/>
            <w:lang w:val="es-ES_tradnl"/>
          </w:rPr>
          <w:t>vía</w:t>
        </w:r>
      </w:ins>
      <w:r w:rsidRPr="00046FC9">
        <w:rPr>
          <w:rFonts w:ascii="Calibri" w:hAnsi="Calibri" w:cs="Calibri"/>
          <w:lang w:val="es-ES_tradnl"/>
        </w:rPr>
        <w:t xml:space="preserve"> ONG. Valoración de este esquema de ejecución. </w:t>
      </w:r>
    </w:p>
    <w:p w14:paraId="0B8BDCE5"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¿Se ha continuado con las actividades de fortalecimiento a los operadores de los sistemas para mantener la sostenibilidad de los sistemas y asegurar su gestión adecuada?</w:t>
      </w:r>
    </w:p>
    <w:p w14:paraId="0FA5F6BD"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¿Cuáles son las condiciones necesarias para la continuación de los resultados del Programa (previstos y/o conseguidos)? ¿Cuáles son los riesgos relevantes identificados para que no se mantengan/mejoren los resultados a largo plazo? ¿Qué medidas de mitigación deberían definirse?</w:t>
      </w:r>
    </w:p>
    <w:p w14:paraId="6CF77751" w14:textId="0CB40328"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¿Cuál fueron las herramientas desarrolladas por el Programa</w:t>
      </w:r>
      <w:r w:rsidR="001735B6" w:rsidRPr="00046FC9">
        <w:rPr>
          <w:rFonts w:ascii="Calibri" w:hAnsi="Calibri" w:cs="Calibri"/>
          <w:lang w:val="es-ES_tradnl"/>
        </w:rPr>
        <w:t xml:space="preserve"> (manuales, materiales de capacitación y sensibilización, etc</w:t>
      </w:r>
      <w:ins w:id="41" w:author="Manjarres, Jose Francisco" w:date="2022-06-05T16:52:00Z">
        <w:r w:rsidR="006B7CB6">
          <w:rPr>
            <w:rFonts w:ascii="Calibri" w:hAnsi="Calibri" w:cs="Calibri"/>
            <w:lang w:val="es-ES_tradnl"/>
          </w:rPr>
          <w:t>.</w:t>
        </w:r>
      </w:ins>
      <w:r w:rsidR="001735B6" w:rsidRPr="00046FC9">
        <w:rPr>
          <w:rFonts w:ascii="Calibri" w:hAnsi="Calibri" w:cs="Calibri"/>
          <w:lang w:val="es-ES_tradnl"/>
        </w:rPr>
        <w:t>)</w:t>
      </w:r>
      <w:r w:rsidRPr="00046FC9">
        <w:rPr>
          <w:rFonts w:ascii="Calibri" w:hAnsi="Calibri" w:cs="Calibri"/>
          <w:lang w:val="es-ES_tradnl"/>
        </w:rPr>
        <w:t xml:space="preserve"> y qué uso se ha dado de ellas a la finalización de este? </w:t>
      </w:r>
    </w:p>
    <w:p w14:paraId="6CA94347"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 xml:space="preserve">¿Qué aspectos de capacitación y fortalecimiento institucional desarrollados o apoyados por el Programa han tenido un mayor impacto en el desempeño de las instituciones sectoriales? </w:t>
      </w:r>
    </w:p>
    <w:p w14:paraId="3486E784" w14:textId="204E81BE"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 xml:space="preserve">¿Ha existido apalancamiento de fondos de otros organismos para continuar con </w:t>
      </w:r>
      <w:r w:rsidR="001735B6" w:rsidRPr="00046FC9">
        <w:rPr>
          <w:rFonts w:ascii="Calibri" w:hAnsi="Calibri" w:cs="Calibri"/>
          <w:lang w:val="es-ES_tradnl"/>
        </w:rPr>
        <w:t>los objetivos d</w:t>
      </w:r>
      <w:r w:rsidRPr="00046FC9">
        <w:rPr>
          <w:rFonts w:ascii="Calibri" w:hAnsi="Calibri" w:cs="Calibri"/>
          <w:lang w:val="es-ES_tradnl"/>
        </w:rPr>
        <w:t xml:space="preserve">el Programa o fortalecerlo? ¿Ha habido fases posteriores? </w:t>
      </w:r>
    </w:p>
    <w:p w14:paraId="366C7C02"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¿Se han replicado los resultados del Programa en otra zona? ¿Cómo se replicó? ¿Cuál fue la influencia del Programa (lecciones aprendidas) en la réplica? ¿Cuáles fueron los factores de éxito para la replicabilidad del Programa?</w:t>
      </w:r>
    </w:p>
    <w:p w14:paraId="7ADE3662" w14:textId="77777777" w:rsidR="007904AD" w:rsidRPr="00046FC9" w:rsidRDefault="007904AD" w:rsidP="00512AC0">
      <w:pPr>
        <w:numPr>
          <w:ilvl w:val="0"/>
          <w:numId w:val="8"/>
        </w:numPr>
        <w:rPr>
          <w:rFonts w:ascii="Calibri" w:hAnsi="Calibri" w:cs="Calibri"/>
          <w:lang w:val="es-ES_tradnl"/>
        </w:rPr>
      </w:pPr>
      <w:r w:rsidRPr="00046FC9">
        <w:rPr>
          <w:rFonts w:ascii="Calibri" w:hAnsi="Calibri" w:cs="Calibri"/>
          <w:lang w:val="es-ES_tradnl"/>
        </w:rPr>
        <w:t>¿El Programa facilitó la coordinación entre sectores o entre organismos dentro del sector? ¿Han existido alianzas nuevas a partir del Programa?</w:t>
      </w:r>
    </w:p>
    <w:p w14:paraId="39D94FC1" w14:textId="72EBE109" w:rsidR="007904AD" w:rsidRPr="00046FC9" w:rsidRDefault="007904AD" w:rsidP="00287B02">
      <w:pPr>
        <w:numPr>
          <w:ilvl w:val="0"/>
          <w:numId w:val="8"/>
        </w:numPr>
        <w:rPr>
          <w:rFonts w:ascii="Calibri" w:hAnsi="Calibri" w:cs="Calibri"/>
          <w:lang w:val="es-ES_tradnl"/>
        </w:rPr>
      </w:pPr>
      <w:r w:rsidRPr="00046FC9">
        <w:rPr>
          <w:rFonts w:ascii="Calibri" w:hAnsi="Calibri" w:cs="Calibri"/>
          <w:lang w:val="es-ES_tradnl"/>
        </w:rPr>
        <w:t xml:space="preserve">¿Se han implementado las recomendaciones realizadas en el PCR? </w:t>
      </w:r>
    </w:p>
    <w:bookmarkEnd w:id="38"/>
    <w:p w14:paraId="2A1C0161" w14:textId="77777777" w:rsidR="00287B02" w:rsidRPr="00046FC9" w:rsidRDefault="00287B02" w:rsidP="00512AC0">
      <w:pPr>
        <w:rPr>
          <w:rFonts w:ascii="Calibri" w:hAnsi="Calibri" w:cs="Calibri"/>
          <w:lang w:val="es-ES_tradnl"/>
        </w:rPr>
      </w:pPr>
    </w:p>
    <w:p w14:paraId="60D56638" w14:textId="77777777" w:rsidR="007904AD" w:rsidRPr="00046FC9" w:rsidRDefault="007904AD" w:rsidP="00512AC0">
      <w:pPr>
        <w:pStyle w:val="ListParagraph"/>
        <w:numPr>
          <w:ilvl w:val="0"/>
          <w:numId w:val="17"/>
        </w:numPr>
        <w:rPr>
          <w:rFonts w:ascii="Calibri" w:hAnsi="Calibri" w:cs="Calibri"/>
          <w:b/>
          <w:u w:val="single"/>
          <w:lang w:val="es-ES_tradnl"/>
        </w:rPr>
      </w:pPr>
      <w:bookmarkStart w:id="42" w:name="_Hlk97572084"/>
      <w:r w:rsidRPr="00046FC9">
        <w:rPr>
          <w:rFonts w:ascii="Calibri" w:hAnsi="Calibri" w:cs="Calibri"/>
          <w:b/>
          <w:u w:val="single"/>
          <w:lang w:val="es-ES_tradnl"/>
        </w:rPr>
        <w:lastRenderedPageBreak/>
        <w:t>Inspección y encuestas de terreno</w:t>
      </w:r>
    </w:p>
    <w:p w14:paraId="75BF5AA4" w14:textId="77777777" w:rsidR="007904AD" w:rsidRPr="00046FC9" w:rsidRDefault="007904AD" w:rsidP="007904AD">
      <w:pPr>
        <w:ind w:left="360"/>
        <w:rPr>
          <w:rFonts w:ascii="Calibri" w:hAnsi="Calibri" w:cs="Calibri"/>
          <w:lang w:val="es-ES_tradnl"/>
        </w:rPr>
      </w:pPr>
      <w:r w:rsidRPr="00046FC9">
        <w:rPr>
          <w:rFonts w:ascii="Calibri" w:hAnsi="Calibri" w:cs="Calibri"/>
          <w:lang w:val="es-ES_tradnl"/>
        </w:rPr>
        <w:t xml:space="preserve">Durante el trabajo de campo el consultor o consultora visitará </w:t>
      </w:r>
      <w:r w:rsidRPr="00046FC9">
        <w:rPr>
          <w:rFonts w:ascii="Calibri" w:hAnsi="Calibri" w:cs="Calibri"/>
          <w:highlight w:val="cyan"/>
          <w:lang w:val="es-ES_tradnl"/>
        </w:rPr>
        <w:t>el conjunto de los</w:t>
      </w:r>
      <w:r w:rsidRPr="00046FC9">
        <w:rPr>
          <w:rFonts w:ascii="Calibri" w:hAnsi="Calibri" w:cs="Calibri"/>
          <w:lang w:val="es-ES_tradnl"/>
        </w:rPr>
        <w:t xml:space="preserve"> sistemas construidos por el Programa, se entrevistará con los prestadores de los servicios (prestadores), tendrá encuentros con grupos de beneficiarios y realizará, en cada caso, encuestas a una muestra representativa de hogares. </w:t>
      </w:r>
    </w:p>
    <w:p w14:paraId="49053FC9" w14:textId="77777777" w:rsidR="007904AD" w:rsidRPr="00046FC9" w:rsidRDefault="007904AD" w:rsidP="007904AD">
      <w:pPr>
        <w:ind w:left="360"/>
        <w:rPr>
          <w:rFonts w:ascii="Calibri" w:hAnsi="Calibri" w:cs="Calibri"/>
          <w:lang w:val="es-ES_tradnl"/>
        </w:rPr>
      </w:pPr>
      <w:r w:rsidRPr="00046FC9">
        <w:rPr>
          <w:rFonts w:ascii="Calibri" w:hAnsi="Calibri" w:cs="Calibri"/>
          <w:lang w:val="es-ES_tradnl"/>
        </w:rPr>
        <w:t>Muestra de comunidades a visitar:</w:t>
      </w:r>
    </w:p>
    <w:p w14:paraId="696CE5BF" w14:textId="77777777" w:rsidR="007904AD" w:rsidRPr="00046FC9" w:rsidRDefault="007904AD" w:rsidP="00512AC0">
      <w:pPr>
        <w:ind w:left="720"/>
        <w:rPr>
          <w:rFonts w:ascii="Calibri" w:hAnsi="Calibri" w:cs="Calibri"/>
          <w:b/>
          <w:highlight w:val="cyan"/>
          <w:u w:val="single"/>
          <w:lang w:val="es-ES_tradnl"/>
        </w:rPr>
      </w:pPr>
      <w:r w:rsidRPr="00046FC9">
        <w:rPr>
          <w:rFonts w:ascii="Calibri" w:hAnsi="Calibri" w:cs="Calibri"/>
          <w:b/>
          <w:highlight w:val="cyan"/>
          <w:u w:val="single"/>
          <w:lang w:val="es-ES_tradnl"/>
        </w:rPr>
        <w:t xml:space="preserve">Muestra de 100% de comunidades (76 sistemas) </w:t>
      </w:r>
    </w:p>
    <w:p w14:paraId="11B6C787" w14:textId="77777777" w:rsidR="007904AD" w:rsidRPr="00046FC9" w:rsidRDefault="007904AD" w:rsidP="00512AC0">
      <w:pPr>
        <w:ind w:left="720"/>
        <w:rPr>
          <w:rFonts w:ascii="Calibri" w:hAnsi="Calibri" w:cs="Calibri"/>
          <w:b/>
          <w:u w:val="single"/>
          <w:lang w:val="es-ES_tradnl"/>
        </w:rPr>
      </w:pPr>
      <w:r w:rsidRPr="00046FC9">
        <w:rPr>
          <w:rFonts w:ascii="Calibri" w:hAnsi="Calibri" w:cs="Calibri"/>
          <w:b/>
          <w:highlight w:val="cyan"/>
          <w:u w:val="single"/>
          <w:lang w:val="es-ES_tradnl"/>
        </w:rPr>
        <w:t>Muestra de 100% de escuelas beneficiarias (85 escuelas)</w:t>
      </w:r>
      <w:r w:rsidRPr="00046FC9">
        <w:rPr>
          <w:rFonts w:ascii="Calibri" w:hAnsi="Calibri" w:cs="Calibri"/>
          <w:b/>
          <w:u w:val="single"/>
          <w:lang w:val="es-ES_tradnl"/>
        </w:rPr>
        <w:t xml:space="preserve"> </w:t>
      </w:r>
    </w:p>
    <w:p w14:paraId="2C11322D" w14:textId="77777777" w:rsidR="007904AD" w:rsidRPr="00046FC9" w:rsidRDefault="007904AD" w:rsidP="00512AC0">
      <w:pPr>
        <w:spacing w:after="240"/>
        <w:ind w:left="720"/>
        <w:rPr>
          <w:rFonts w:ascii="Calibri" w:hAnsi="Calibri" w:cs="Calibri"/>
          <w:b/>
          <w:u w:val="single"/>
          <w:lang w:val="es-ES_tradnl"/>
        </w:rPr>
      </w:pPr>
      <w:r w:rsidRPr="00046FC9">
        <w:rPr>
          <w:rFonts w:ascii="Calibri" w:hAnsi="Calibri" w:cs="Calibri"/>
          <w:b/>
          <w:highlight w:val="cyan"/>
          <w:u w:val="single"/>
          <w:lang w:val="es-ES_tradnl"/>
        </w:rPr>
        <w:t>Muestra de 100% de pequeñas ciudades (6)</w:t>
      </w:r>
    </w:p>
    <w:p w14:paraId="2ABEC1AA" w14:textId="390C5AB8" w:rsidR="007904AD" w:rsidRPr="00046FC9" w:rsidRDefault="007904AD" w:rsidP="00512AC0">
      <w:pPr>
        <w:pStyle w:val="ListParagraph"/>
        <w:numPr>
          <w:ilvl w:val="1"/>
          <w:numId w:val="17"/>
        </w:numPr>
        <w:contextualSpacing w:val="0"/>
        <w:rPr>
          <w:rFonts w:ascii="Calibri" w:hAnsi="Calibri" w:cs="Calibri"/>
          <w:b/>
          <w:u w:val="single"/>
          <w:lang w:val="es-ES_tradnl"/>
        </w:rPr>
      </w:pPr>
      <w:r w:rsidRPr="00046FC9">
        <w:rPr>
          <w:rFonts w:ascii="Calibri" w:hAnsi="Calibri" w:cs="Calibri"/>
          <w:b/>
          <w:u w:val="single"/>
          <w:lang w:val="es-ES_tradnl"/>
        </w:rPr>
        <w:t xml:space="preserve"> Inspección de sistemas de agua construidos </w:t>
      </w:r>
      <w:del w:id="43" w:author="Manjarres, Jose Francisco" w:date="2022-06-05T16:52:00Z">
        <w:r w:rsidR="00437C25" w:rsidRPr="00046FC9" w:rsidDel="006B7CB6">
          <w:rPr>
            <w:rFonts w:ascii="Calibri" w:hAnsi="Calibri" w:cs="Calibri"/>
            <w:b/>
            <w:u w:val="single"/>
            <w:lang w:val="es-ES_tradnl"/>
          </w:rPr>
          <w:delText xml:space="preserve"> </w:delText>
        </w:r>
      </w:del>
      <w:r w:rsidR="00437C25" w:rsidRPr="00046FC9">
        <w:rPr>
          <w:rFonts w:ascii="Calibri" w:hAnsi="Calibri" w:cs="Calibri"/>
          <w:b/>
          <w:u w:val="single"/>
          <w:lang w:val="es-ES_tradnl"/>
        </w:rPr>
        <w:t xml:space="preserve">(76 rurales y desaladora de </w:t>
      </w:r>
      <w:proofErr w:type="spellStart"/>
      <w:r w:rsidR="00437C25" w:rsidRPr="00046FC9">
        <w:rPr>
          <w:rFonts w:ascii="Calibri" w:hAnsi="Calibri" w:cs="Calibri"/>
          <w:b/>
          <w:u w:val="single"/>
          <w:lang w:val="es-ES_tradnl"/>
        </w:rPr>
        <w:t>Ampala</w:t>
      </w:r>
      <w:proofErr w:type="spellEnd"/>
      <w:r w:rsidR="00437C25" w:rsidRPr="00046FC9">
        <w:rPr>
          <w:rFonts w:ascii="Calibri" w:hAnsi="Calibri" w:cs="Calibri"/>
          <w:b/>
          <w:u w:val="single"/>
          <w:lang w:val="es-ES_tradnl"/>
        </w:rPr>
        <w:t>)</w:t>
      </w:r>
    </w:p>
    <w:p w14:paraId="73185E03"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Estado de la infraestructura.</w:t>
      </w:r>
    </w:p>
    <w:p w14:paraId="08DB8F55" w14:textId="11753F8C" w:rsidR="007904AD" w:rsidRPr="00046FC9" w:rsidRDefault="001735B6"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 xml:space="preserve">Constatar </w:t>
      </w:r>
      <w:r w:rsidR="007904AD" w:rsidRPr="00046FC9">
        <w:rPr>
          <w:rFonts w:ascii="Calibri" w:hAnsi="Calibri" w:cs="Calibri"/>
          <w:lang w:val="es-ES_tradnl"/>
        </w:rPr>
        <w:t>si se construyó a través de ONG.</w:t>
      </w:r>
    </w:p>
    <w:p w14:paraId="6A165544" w14:textId="5A139694" w:rsidR="007904AD" w:rsidRPr="00046FC9" w:rsidRDefault="001735B6"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Constatar t</w:t>
      </w:r>
      <w:r w:rsidR="007904AD" w:rsidRPr="00046FC9">
        <w:rPr>
          <w:rFonts w:ascii="Calibri" w:hAnsi="Calibri" w:cs="Calibri"/>
          <w:lang w:val="es-ES_tradnl"/>
        </w:rPr>
        <w:t>ipo de sistema.</w:t>
      </w:r>
    </w:p>
    <w:p w14:paraId="75D2040A"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Comprobación de funcionamiento: captación, bombeos, tratamiento, distribución.</w:t>
      </w:r>
    </w:p>
    <w:p w14:paraId="14F1FAE2"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Protección de fuentes (mantenimiento de los perímetros de protección de los pozos).</w:t>
      </w:r>
    </w:p>
    <w:p w14:paraId="22325E56"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 xml:space="preserve">Calidad de agua: </w:t>
      </w:r>
    </w:p>
    <w:p w14:paraId="0159BF7F" w14:textId="2A010C54" w:rsidR="007904AD" w:rsidRPr="00046FC9" w:rsidRDefault="007904AD" w:rsidP="00471B35">
      <w:pPr>
        <w:pStyle w:val="ListParagraph"/>
        <w:numPr>
          <w:ilvl w:val="2"/>
          <w:numId w:val="7"/>
        </w:numPr>
        <w:rPr>
          <w:rFonts w:ascii="Calibri" w:hAnsi="Calibri" w:cs="Calibri"/>
          <w:lang w:val="es-ES_tradnl"/>
        </w:rPr>
      </w:pPr>
      <w:r w:rsidRPr="00046FC9">
        <w:rPr>
          <w:rFonts w:ascii="Calibri" w:hAnsi="Calibri" w:cs="Calibri"/>
          <w:lang w:val="es-ES_tradnl"/>
        </w:rPr>
        <w:t>Análisis in</w:t>
      </w:r>
      <w:ins w:id="44" w:author="Manjarres, Jose Francisco" w:date="2022-06-05T16:52:00Z">
        <w:r w:rsidR="006B7CB6">
          <w:rPr>
            <w:rFonts w:ascii="Calibri" w:hAnsi="Calibri" w:cs="Calibri"/>
            <w:lang w:val="es-ES_tradnl"/>
          </w:rPr>
          <w:t xml:space="preserve"> </w:t>
        </w:r>
      </w:ins>
      <w:r w:rsidRPr="00046FC9">
        <w:rPr>
          <w:rFonts w:ascii="Calibri" w:hAnsi="Calibri" w:cs="Calibri"/>
          <w:lang w:val="es-ES_tradnl"/>
        </w:rPr>
        <w:t>situ relativos a olor, color, sabor, cloro residual y presencia/no presencia de coliformes.</w:t>
      </w:r>
    </w:p>
    <w:p w14:paraId="6B140BBA" w14:textId="275D4C92" w:rsidR="007904AD" w:rsidRPr="00046FC9" w:rsidRDefault="007904AD" w:rsidP="00471B35">
      <w:pPr>
        <w:pStyle w:val="ListParagraph"/>
        <w:numPr>
          <w:ilvl w:val="0"/>
          <w:numId w:val="7"/>
        </w:numPr>
        <w:ind w:left="1512"/>
        <w:contextualSpacing w:val="0"/>
        <w:rPr>
          <w:rFonts w:ascii="Calibri" w:hAnsi="Calibri" w:cs="Calibri"/>
          <w:lang w:val="es-ES_tradnl"/>
        </w:rPr>
      </w:pPr>
      <w:r w:rsidRPr="00046FC9">
        <w:rPr>
          <w:rFonts w:ascii="Calibri" w:hAnsi="Calibri" w:cs="Calibri"/>
          <w:lang w:val="es-ES_tradnl"/>
        </w:rPr>
        <w:t xml:space="preserve">Verificación </w:t>
      </w:r>
      <w:r w:rsidR="001735B6" w:rsidRPr="00046FC9">
        <w:rPr>
          <w:rFonts w:ascii="Calibri" w:hAnsi="Calibri" w:cs="Calibri"/>
          <w:lang w:val="es-ES_tradnl"/>
        </w:rPr>
        <w:t>si los</w:t>
      </w:r>
      <w:r w:rsidRPr="00046FC9">
        <w:rPr>
          <w:rFonts w:ascii="Calibri" w:hAnsi="Calibri" w:cs="Calibri"/>
          <w:lang w:val="es-ES_tradnl"/>
        </w:rPr>
        <w:t xml:space="preserve"> </w:t>
      </w:r>
      <w:r w:rsidR="001735B6" w:rsidRPr="00046FC9">
        <w:rPr>
          <w:rFonts w:ascii="Calibri" w:hAnsi="Calibri" w:cs="Calibri"/>
          <w:lang w:val="es-ES_tradnl"/>
        </w:rPr>
        <w:t xml:space="preserve">sistemas garantizan el servicio </w:t>
      </w:r>
      <w:r w:rsidRPr="00046FC9">
        <w:rPr>
          <w:rFonts w:ascii="Calibri" w:hAnsi="Calibri" w:cs="Calibri"/>
          <w:lang w:val="es-ES_tradnl"/>
        </w:rPr>
        <w:t xml:space="preserve">en escuelas y centros de salud, </w:t>
      </w:r>
      <w:r w:rsidR="001735B6" w:rsidRPr="00046FC9">
        <w:rPr>
          <w:rFonts w:ascii="Calibri" w:hAnsi="Calibri" w:cs="Calibri"/>
          <w:lang w:val="es-ES_tradnl"/>
        </w:rPr>
        <w:t xml:space="preserve">identificar centros, ubicación, </w:t>
      </w:r>
      <w:r w:rsidR="00437C25" w:rsidRPr="00046FC9">
        <w:rPr>
          <w:rFonts w:ascii="Calibri" w:hAnsi="Calibri" w:cs="Calibri"/>
          <w:lang w:val="es-ES_tradnl"/>
        </w:rPr>
        <w:t>número</w:t>
      </w:r>
      <w:r w:rsidR="001735B6" w:rsidRPr="00046FC9">
        <w:rPr>
          <w:rFonts w:ascii="Calibri" w:hAnsi="Calibri" w:cs="Calibri"/>
          <w:lang w:val="es-ES_tradnl"/>
        </w:rPr>
        <w:t xml:space="preserve"> de alumnos / pacientes</w:t>
      </w:r>
      <w:r w:rsidRPr="00046FC9">
        <w:rPr>
          <w:rFonts w:ascii="Calibri" w:hAnsi="Calibri" w:cs="Calibri"/>
          <w:lang w:val="es-ES_tradnl"/>
        </w:rPr>
        <w:t>.</w:t>
      </w:r>
    </w:p>
    <w:p w14:paraId="1E0D4E3D" w14:textId="77777777" w:rsidR="007904AD" w:rsidRPr="00046FC9" w:rsidRDefault="007904AD" w:rsidP="00512AC0">
      <w:pPr>
        <w:pStyle w:val="ListParagraph"/>
        <w:numPr>
          <w:ilvl w:val="1"/>
          <w:numId w:val="17"/>
        </w:numPr>
        <w:contextualSpacing w:val="0"/>
        <w:rPr>
          <w:rFonts w:ascii="Calibri" w:hAnsi="Calibri" w:cs="Calibri"/>
          <w:b/>
          <w:u w:val="single"/>
          <w:lang w:val="es-ES_tradnl"/>
        </w:rPr>
      </w:pPr>
      <w:r w:rsidRPr="00046FC9">
        <w:rPr>
          <w:rFonts w:ascii="Calibri" w:hAnsi="Calibri" w:cs="Calibri"/>
          <w:b/>
          <w:u w:val="single"/>
          <w:lang w:val="es-ES_tradnl"/>
        </w:rPr>
        <w:t>Infraestructura en escuelas (visita a 85 escuelas donde se construyeron módulos sanitarios)</w:t>
      </w:r>
    </w:p>
    <w:p w14:paraId="7F7F35B9"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Número de alumnos</w:t>
      </w:r>
    </w:p>
    <w:p w14:paraId="4E3D09EB"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Estado sanitario general de las escuelas</w:t>
      </w:r>
    </w:p>
    <w:p w14:paraId="16B26533"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Existencia de depósitos de almacenamiento de agua. tipo, estado y uso</w:t>
      </w:r>
    </w:p>
    <w:p w14:paraId="54E10D6C"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Calidad de agua en grifo y depósito de almacenamiento: olor, color, sabor y cloro residual (positivo o negativo).</w:t>
      </w:r>
    </w:p>
    <w:p w14:paraId="58CCD567"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Si hay contador, verificar estado.</w:t>
      </w:r>
    </w:p>
    <w:p w14:paraId="4523C335"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 xml:space="preserve">Baños: año de construcción, tipo, disgregación por sexo, ratio baño/ alumno y ratio baño/alumna, estado y uso de los baños </w:t>
      </w:r>
    </w:p>
    <w:p w14:paraId="0804AC96" w14:textId="42D689BE" w:rsidR="007904AD" w:rsidRPr="00046FC9" w:rsidRDefault="007904AD" w:rsidP="00471B35">
      <w:pPr>
        <w:pStyle w:val="ListParagraph"/>
        <w:numPr>
          <w:ilvl w:val="0"/>
          <w:numId w:val="7"/>
        </w:numPr>
        <w:ind w:left="1512"/>
        <w:contextualSpacing w:val="0"/>
        <w:rPr>
          <w:rFonts w:ascii="Calibri" w:hAnsi="Calibri" w:cs="Calibri"/>
          <w:lang w:val="es-ES_tradnl"/>
        </w:rPr>
      </w:pPr>
      <w:r w:rsidRPr="00046FC9">
        <w:rPr>
          <w:rFonts w:ascii="Calibri" w:hAnsi="Calibri" w:cs="Calibri"/>
          <w:lang w:val="es-ES_tradnl"/>
        </w:rPr>
        <w:t>Otras instalaciones higiénicas (lavado de manos, etc</w:t>
      </w:r>
      <w:ins w:id="45" w:author="Manjarres, Jose Francisco" w:date="2022-06-05T16:52:00Z">
        <w:r w:rsidR="0071032C">
          <w:rPr>
            <w:rFonts w:ascii="Calibri" w:hAnsi="Calibri" w:cs="Calibri"/>
            <w:lang w:val="es-ES_tradnl"/>
          </w:rPr>
          <w:t>.</w:t>
        </w:r>
      </w:ins>
      <w:r w:rsidRPr="00046FC9">
        <w:rPr>
          <w:rFonts w:ascii="Calibri" w:hAnsi="Calibri" w:cs="Calibri"/>
          <w:lang w:val="es-ES_tradnl"/>
        </w:rPr>
        <w:t>): tipo, estado y uso</w:t>
      </w:r>
    </w:p>
    <w:p w14:paraId="365DB249" w14:textId="77777777" w:rsidR="007904AD" w:rsidRPr="00046FC9" w:rsidRDefault="007904AD" w:rsidP="00512AC0">
      <w:pPr>
        <w:pStyle w:val="ListParagraph"/>
        <w:numPr>
          <w:ilvl w:val="1"/>
          <w:numId w:val="17"/>
        </w:numPr>
        <w:contextualSpacing w:val="0"/>
        <w:rPr>
          <w:rFonts w:ascii="Calibri" w:hAnsi="Calibri" w:cs="Calibri"/>
          <w:b/>
          <w:u w:val="single"/>
          <w:lang w:val="es-ES_tradnl"/>
        </w:rPr>
      </w:pPr>
      <w:r w:rsidRPr="00046FC9">
        <w:rPr>
          <w:rFonts w:ascii="Calibri" w:hAnsi="Calibri" w:cs="Calibri"/>
          <w:b/>
          <w:u w:val="single"/>
          <w:lang w:val="es-ES_tradnl"/>
        </w:rPr>
        <w:t xml:space="preserve">- Encuesta a Juntas de agua (80 Juntas) </w:t>
      </w:r>
    </w:p>
    <w:p w14:paraId="5588DEFE" w14:textId="10251C1D" w:rsidR="001F0BD7" w:rsidRPr="00046FC9" w:rsidRDefault="001F0BD7"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¿Está la Junta legalmente conformada?</w:t>
      </w:r>
    </w:p>
    <w:p w14:paraId="7AB43B61" w14:textId="549B813C" w:rsidR="001F0BD7" w:rsidRPr="00046FC9" w:rsidRDefault="001F0BD7"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¿Reporta o ha reportado al SIASAR?</w:t>
      </w:r>
    </w:p>
    <w:p w14:paraId="438D7269" w14:textId="1F9B86A6"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¿Han existido ampliaciones / reparaciones desde la puesta en marcha? ¿Cuáles son las principales reparaciones que se ha realizado en el sistema?</w:t>
      </w:r>
    </w:p>
    <w:p w14:paraId="246B0275"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 xml:space="preserve">Registros de servicio: </w:t>
      </w:r>
    </w:p>
    <w:p w14:paraId="384A13F4"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lastRenderedPageBreak/>
        <w:t>Agua: número de conexiones activas, número de hogares sin conectar, volumen suministrado, calidad de agua, horas de servicio, dotación media l/</w:t>
      </w:r>
      <w:proofErr w:type="spellStart"/>
      <w:r w:rsidRPr="00046FC9">
        <w:rPr>
          <w:rFonts w:ascii="Calibri" w:hAnsi="Calibri" w:cs="Calibri"/>
          <w:lang w:val="es-ES_tradnl"/>
        </w:rPr>
        <w:t>hab</w:t>
      </w:r>
      <w:proofErr w:type="spellEnd"/>
      <w:r w:rsidRPr="00046FC9">
        <w:rPr>
          <w:rFonts w:ascii="Calibri" w:hAnsi="Calibri" w:cs="Calibri"/>
          <w:lang w:val="es-ES_tradnl"/>
        </w:rPr>
        <w:t>/d, existencia de macro medición</w:t>
      </w:r>
    </w:p>
    <w:p w14:paraId="0CEC3C21"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Revisión de analíticas realizadas para fisicoquímico y bacteriológico</w:t>
      </w:r>
    </w:p>
    <w:p w14:paraId="5DCB7236"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Saneamiento: ¿Hay seguimiento de coberturas de saneamiento? ¿Se da algún tipo de apoyo?</w:t>
      </w:r>
    </w:p>
    <w:p w14:paraId="60E9729B"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Prestador de servicios</w:t>
      </w:r>
    </w:p>
    <w:p w14:paraId="76DEA136"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Número de personas que lo conforman / ocupación / salario</w:t>
      </w:r>
    </w:p>
    <w:p w14:paraId="55DB8CF3"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Número de mujeres en el prestador / posición que ocupan</w:t>
      </w:r>
    </w:p>
    <w:p w14:paraId="62BB3BB0"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¿Cuál es la participación comunitaria en la gestión?</w:t>
      </w:r>
    </w:p>
    <w:p w14:paraId="43EDC0FA"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¿Qué tipo de apoyo reciben para la gestión, operación y mantenimiento del sistema? ¿Por parte de quién? ¿Cómo podría mejorarse este apoyo?</w:t>
      </w:r>
    </w:p>
    <w:p w14:paraId="13112232"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Gestión del servicio</w:t>
      </w:r>
    </w:p>
    <w:p w14:paraId="135996CF"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Costos de operación y mantenimiento.</w:t>
      </w:r>
    </w:p>
    <w:p w14:paraId="6EFB30FA"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Indicadores de facturación (monto de tarifa, ingresos vía tarifa, nivel de mora, cortes de conexión)</w:t>
      </w:r>
    </w:p>
    <w:p w14:paraId="3592E659"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Existencia de subvención. ¿Los ingresos cubren los costos de operación, mantenimiento y reposición del sistema?</w:t>
      </w:r>
    </w:p>
    <w:p w14:paraId="5F9BC42A" w14:textId="77777777" w:rsidR="007904AD" w:rsidRPr="00046FC9" w:rsidRDefault="007904AD" w:rsidP="00471B35">
      <w:pPr>
        <w:pStyle w:val="ListParagraph"/>
        <w:numPr>
          <w:ilvl w:val="2"/>
          <w:numId w:val="3"/>
        </w:numPr>
        <w:contextualSpacing w:val="0"/>
        <w:rPr>
          <w:rFonts w:ascii="Calibri" w:hAnsi="Calibri" w:cs="Calibri"/>
          <w:lang w:val="es-ES_tradnl"/>
        </w:rPr>
      </w:pPr>
      <w:r w:rsidRPr="00046FC9">
        <w:rPr>
          <w:rFonts w:ascii="Calibri" w:hAnsi="Calibri" w:cs="Calibri"/>
          <w:lang w:val="es-ES_tradnl"/>
        </w:rPr>
        <w:t>El prestador ¿mantiene un balance financiero positivo para la gestión del sistema?</w:t>
      </w:r>
    </w:p>
    <w:p w14:paraId="75C1654F" w14:textId="77777777" w:rsidR="007904AD" w:rsidRPr="00046FC9" w:rsidRDefault="007904AD" w:rsidP="00471B35">
      <w:pPr>
        <w:pStyle w:val="ListParagraph"/>
        <w:numPr>
          <w:ilvl w:val="2"/>
          <w:numId w:val="3"/>
        </w:numPr>
        <w:contextualSpacing w:val="0"/>
        <w:rPr>
          <w:rFonts w:ascii="Calibri" w:hAnsi="Calibri" w:cs="Calibri"/>
          <w:lang w:val="es-ES_tradnl"/>
        </w:rPr>
      </w:pPr>
      <w:r w:rsidRPr="00046FC9">
        <w:rPr>
          <w:rFonts w:ascii="Calibri" w:hAnsi="Calibri" w:cs="Calibri"/>
          <w:lang w:val="es-ES_tradnl"/>
        </w:rPr>
        <w:t>Apoyo a las soluciones individuales de saneamiento.</w:t>
      </w:r>
    </w:p>
    <w:p w14:paraId="175870AD" w14:textId="648DD35A" w:rsidR="007904AD" w:rsidRPr="00F91C81" w:rsidRDefault="007904AD" w:rsidP="00512AC0">
      <w:pPr>
        <w:pStyle w:val="ListParagraph"/>
        <w:numPr>
          <w:ilvl w:val="1"/>
          <w:numId w:val="17"/>
        </w:numPr>
        <w:contextualSpacing w:val="0"/>
        <w:rPr>
          <w:rFonts w:ascii="Calibri" w:hAnsi="Calibri" w:cs="Calibri"/>
          <w:b/>
          <w:color w:val="000000" w:themeColor="text1"/>
          <w:u w:val="single"/>
          <w:lang w:val="es-ES_tradnl"/>
        </w:rPr>
      </w:pPr>
      <w:r w:rsidRPr="00F91C81">
        <w:rPr>
          <w:rFonts w:ascii="Calibri" w:hAnsi="Calibri" w:cs="Calibri"/>
          <w:b/>
          <w:color w:val="000000" w:themeColor="text1"/>
          <w:u w:val="single"/>
          <w:lang w:val="es-ES_tradnl"/>
        </w:rPr>
        <w:t xml:space="preserve">– Inspección de sistemas </w:t>
      </w:r>
      <w:r w:rsidR="00437C25" w:rsidRPr="00F91C81">
        <w:rPr>
          <w:rFonts w:ascii="Calibri" w:hAnsi="Calibri" w:cs="Calibri"/>
          <w:b/>
          <w:color w:val="000000" w:themeColor="text1"/>
          <w:u w:val="single"/>
          <w:lang w:val="es-ES_tradnl"/>
        </w:rPr>
        <w:t xml:space="preserve">de saneamiento </w:t>
      </w:r>
      <w:commentRangeStart w:id="46"/>
      <w:r w:rsidRPr="00F91C81">
        <w:rPr>
          <w:rFonts w:ascii="Calibri" w:hAnsi="Calibri" w:cs="Calibri"/>
          <w:b/>
          <w:color w:val="000000" w:themeColor="text1"/>
          <w:u w:val="single"/>
          <w:lang w:val="es-ES_tradnl"/>
        </w:rPr>
        <w:t>urbanos (</w:t>
      </w:r>
      <w:r w:rsidR="00437C25" w:rsidRPr="00F91C81">
        <w:rPr>
          <w:rFonts w:ascii="Calibri" w:hAnsi="Calibri" w:cs="Calibri"/>
          <w:b/>
          <w:color w:val="000000" w:themeColor="text1"/>
          <w:u w:val="single"/>
          <w:lang w:val="es-ES_tradnl"/>
        </w:rPr>
        <w:t>5</w:t>
      </w:r>
      <w:r w:rsidRPr="00F91C81">
        <w:rPr>
          <w:rFonts w:ascii="Calibri" w:hAnsi="Calibri" w:cs="Calibri"/>
          <w:b/>
          <w:color w:val="000000" w:themeColor="text1"/>
          <w:u w:val="single"/>
          <w:lang w:val="es-ES_tradnl"/>
        </w:rPr>
        <w:t xml:space="preserve"> sistemas) </w:t>
      </w:r>
      <w:commentRangeEnd w:id="46"/>
      <w:r w:rsidR="0071032C" w:rsidRPr="00F91C81">
        <w:rPr>
          <w:rStyle w:val="CommentReference"/>
          <w:color w:val="000000" w:themeColor="text1"/>
        </w:rPr>
        <w:commentReference w:id="46"/>
      </w:r>
    </w:p>
    <w:p w14:paraId="36E762C2"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Infraestructura</w:t>
      </w:r>
    </w:p>
    <w:p w14:paraId="65C47202"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Estado de infraestructura.</w:t>
      </w:r>
    </w:p>
    <w:p w14:paraId="5EED3C3B"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Saneamiento: número de conexiones activas, m3/día de agua residual tratada, parámetros de calidad de efluente tratado</w:t>
      </w:r>
    </w:p>
    <w:p w14:paraId="4E2C90D4"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verificación de si se llevaron los servicios a escuelas y centros de salud y compilación de datos de servicio y de número de estudiantes / capacidad de pacientes en centro de salud.</w:t>
      </w:r>
    </w:p>
    <w:p w14:paraId="1EBCF65A"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Prestador de servicios</w:t>
      </w:r>
    </w:p>
    <w:p w14:paraId="3BBD2FE2" w14:textId="46AC83B5" w:rsidR="001F0BD7" w:rsidRPr="00046FC9" w:rsidRDefault="001F0BD7" w:rsidP="00471B35">
      <w:pPr>
        <w:pStyle w:val="ListParagraph"/>
        <w:numPr>
          <w:ilvl w:val="2"/>
          <w:numId w:val="3"/>
        </w:numPr>
        <w:rPr>
          <w:rFonts w:ascii="Calibri" w:hAnsi="Calibri" w:cs="Calibri"/>
          <w:lang w:val="es-ES_tradnl"/>
        </w:rPr>
      </w:pPr>
      <w:r w:rsidRPr="00046FC9">
        <w:rPr>
          <w:rFonts w:ascii="Calibri" w:hAnsi="Calibri" w:cs="Calibri"/>
          <w:lang w:val="es-ES_tradnl"/>
        </w:rPr>
        <w:t>¿Está el prestador legalmente conformado?</w:t>
      </w:r>
    </w:p>
    <w:p w14:paraId="52438C4C" w14:textId="0822D7CB"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Número de personas que lo conforman / ocupación / salario</w:t>
      </w:r>
    </w:p>
    <w:p w14:paraId="046A22E5"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Número de mujeres en el prestador / posición que ocupan</w:t>
      </w:r>
    </w:p>
    <w:p w14:paraId="76C95227"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Mecanismos de participación comunitaria en la gestión y evaluación de su efectividad</w:t>
      </w:r>
    </w:p>
    <w:p w14:paraId="24618D64"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¿Qué tipo de apoyo – y por parte de quién - reciben para la gestión, operación y mantenimiento del sistema? ¿Por parte de quién? ¿Cómo podría mejorarse este apoyo?</w:t>
      </w:r>
    </w:p>
    <w:p w14:paraId="4D7A0C78"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Gestión del servicio</w:t>
      </w:r>
    </w:p>
    <w:p w14:paraId="5E3D3AF2"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Costos de operación y mantenimiento.</w:t>
      </w:r>
    </w:p>
    <w:p w14:paraId="6E0B5092"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lastRenderedPageBreak/>
        <w:t xml:space="preserve">Indicadores de facturación (Monto de tarifa, Ingresos </w:t>
      </w:r>
      <w:proofErr w:type="spellStart"/>
      <w:r w:rsidRPr="00046FC9">
        <w:rPr>
          <w:rFonts w:ascii="Calibri" w:hAnsi="Calibri" w:cs="Calibri"/>
          <w:lang w:val="es-ES_tradnl"/>
        </w:rPr>
        <w:t>via</w:t>
      </w:r>
      <w:proofErr w:type="spellEnd"/>
      <w:r w:rsidRPr="00046FC9">
        <w:rPr>
          <w:rFonts w:ascii="Calibri" w:hAnsi="Calibri" w:cs="Calibri"/>
          <w:lang w:val="es-ES_tradnl"/>
        </w:rPr>
        <w:t xml:space="preserve"> tarifa, Nivel de mora, cortes de conexión)</w:t>
      </w:r>
    </w:p>
    <w:p w14:paraId="431ED824"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¿Los ingresos cubren los costos de operación, mantenimiento y reposición del sistema?</w:t>
      </w:r>
    </w:p>
    <w:p w14:paraId="1156B486"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El prestador ¿mantiene un balance financiero positivo para la gestión del sistema?</w:t>
      </w:r>
    </w:p>
    <w:p w14:paraId="46582B2E" w14:textId="77777777" w:rsidR="007904AD" w:rsidRPr="00046FC9" w:rsidRDefault="007904AD" w:rsidP="00471B35">
      <w:pPr>
        <w:pStyle w:val="ListParagraph"/>
        <w:numPr>
          <w:ilvl w:val="2"/>
          <w:numId w:val="3"/>
        </w:numPr>
        <w:contextualSpacing w:val="0"/>
        <w:rPr>
          <w:rFonts w:ascii="Calibri" w:hAnsi="Calibri" w:cs="Calibri"/>
          <w:lang w:val="es-ES_tradnl"/>
        </w:rPr>
      </w:pPr>
      <w:r w:rsidRPr="00046FC9">
        <w:rPr>
          <w:rFonts w:ascii="Calibri" w:hAnsi="Calibri" w:cs="Calibri"/>
          <w:lang w:val="es-ES_tradnl"/>
        </w:rPr>
        <w:t>¿Se da algún apoyo al saneamiento?</w:t>
      </w:r>
    </w:p>
    <w:p w14:paraId="3F7D6DE2" w14:textId="77777777" w:rsidR="007904AD" w:rsidRPr="00046FC9" w:rsidRDefault="007904AD" w:rsidP="00512AC0">
      <w:pPr>
        <w:pStyle w:val="ListParagraph"/>
        <w:numPr>
          <w:ilvl w:val="1"/>
          <w:numId w:val="17"/>
        </w:numPr>
        <w:contextualSpacing w:val="0"/>
        <w:rPr>
          <w:rFonts w:ascii="Calibri" w:hAnsi="Calibri" w:cs="Calibri"/>
          <w:b/>
          <w:u w:val="single"/>
          <w:lang w:val="es-ES_tradnl"/>
        </w:rPr>
      </w:pPr>
      <w:r w:rsidRPr="00046FC9">
        <w:rPr>
          <w:rFonts w:ascii="Calibri" w:hAnsi="Calibri" w:cs="Calibri"/>
          <w:b/>
          <w:u w:val="single"/>
          <w:lang w:val="es-ES_tradnl"/>
        </w:rPr>
        <w:t>Discusión con grupo de beneficiarios</w:t>
      </w:r>
    </w:p>
    <w:p w14:paraId="49ED5FB4" w14:textId="58B12A72" w:rsidR="007904AD" w:rsidRPr="00046FC9" w:rsidRDefault="007904AD" w:rsidP="007904AD">
      <w:pPr>
        <w:ind w:left="720"/>
        <w:rPr>
          <w:rFonts w:ascii="Calibri" w:hAnsi="Calibri" w:cs="Calibri"/>
          <w:bCs/>
          <w:lang w:val="es-ES_tradnl"/>
        </w:rPr>
      </w:pPr>
      <w:r w:rsidRPr="00046FC9">
        <w:rPr>
          <w:rFonts w:ascii="Calibri" w:hAnsi="Calibri" w:cs="Calibri"/>
          <w:bCs/>
          <w:lang w:val="es-ES_tradnl"/>
        </w:rPr>
        <w:t xml:space="preserve">Se realizará una dinámica de grupo </w:t>
      </w:r>
      <w:r w:rsidR="001F0BD7" w:rsidRPr="00046FC9">
        <w:rPr>
          <w:rFonts w:ascii="Calibri" w:hAnsi="Calibri" w:cs="Calibri"/>
          <w:bCs/>
          <w:lang w:val="es-ES_tradnl"/>
        </w:rPr>
        <w:t xml:space="preserve">al menos en 180 comunidades </w:t>
      </w:r>
      <w:r w:rsidR="006B32DE" w:rsidRPr="00046FC9">
        <w:rPr>
          <w:rFonts w:ascii="Calibri" w:hAnsi="Calibri" w:cs="Calibri"/>
          <w:bCs/>
          <w:lang w:val="es-ES_tradnl"/>
        </w:rPr>
        <w:t xml:space="preserve">rurales </w:t>
      </w:r>
      <w:r w:rsidRPr="00046FC9">
        <w:rPr>
          <w:rFonts w:ascii="Calibri" w:hAnsi="Calibri" w:cs="Calibri"/>
          <w:bCs/>
          <w:lang w:val="es-ES_tradnl"/>
        </w:rPr>
        <w:t xml:space="preserve">para tener la percepción de los beneficiarios sobre el servicio que están recibiendo gracias al sistema construido con el proyecto, así como el impacto que está teniendo en sus vidas. </w:t>
      </w:r>
    </w:p>
    <w:p w14:paraId="327D45BF" w14:textId="212C9E7E" w:rsidR="007904AD" w:rsidRPr="00046FC9" w:rsidRDefault="007904AD" w:rsidP="00512AC0">
      <w:pPr>
        <w:pStyle w:val="ListParagraph"/>
        <w:numPr>
          <w:ilvl w:val="1"/>
          <w:numId w:val="17"/>
        </w:numPr>
        <w:contextualSpacing w:val="0"/>
        <w:rPr>
          <w:rFonts w:ascii="Calibri" w:hAnsi="Calibri" w:cs="Calibri"/>
          <w:b/>
          <w:u w:val="single"/>
          <w:lang w:val="es-ES_tradnl"/>
        </w:rPr>
      </w:pPr>
      <w:r w:rsidRPr="00046FC9">
        <w:rPr>
          <w:rFonts w:ascii="Calibri" w:hAnsi="Calibri" w:cs="Calibri"/>
          <w:b/>
          <w:u w:val="single"/>
          <w:lang w:val="es-ES_tradnl"/>
        </w:rPr>
        <w:t>Visitas a hogares</w:t>
      </w:r>
      <w:r w:rsidR="001F0BD7" w:rsidRPr="00046FC9">
        <w:rPr>
          <w:rFonts w:ascii="Calibri" w:hAnsi="Calibri" w:cs="Calibri"/>
          <w:b/>
          <w:u w:val="single"/>
          <w:lang w:val="es-ES_tradnl"/>
        </w:rPr>
        <w:t xml:space="preserve"> (</w:t>
      </w:r>
      <w:r w:rsidR="006B32DE" w:rsidRPr="00046FC9">
        <w:rPr>
          <w:rFonts w:ascii="Calibri" w:hAnsi="Calibri" w:cs="Calibri"/>
          <w:b/>
          <w:u w:val="single"/>
          <w:lang w:val="es-ES_tradnl"/>
        </w:rPr>
        <w:t>1.135</w:t>
      </w:r>
      <w:r w:rsidR="008C7C25" w:rsidRPr="00046FC9">
        <w:rPr>
          <w:rFonts w:ascii="Calibri" w:hAnsi="Calibri" w:cs="Calibri"/>
          <w:b/>
          <w:u w:val="single"/>
          <w:lang w:val="es-ES_tradnl"/>
        </w:rPr>
        <w:t xml:space="preserve"> </w:t>
      </w:r>
      <w:r w:rsidR="001F0BD7" w:rsidRPr="00046FC9">
        <w:rPr>
          <w:rFonts w:ascii="Calibri" w:hAnsi="Calibri" w:cs="Calibri"/>
          <w:b/>
          <w:u w:val="single"/>
          <w:lang w:val="es-ES_tradnl"/>
        </w:rPr>
        <w:t>hogares)</w:t>
      </w:r>
    </w:p>
    <w:p w14:paraId="7DA9E597" w14:textId="485A8C2A" w:rsidR="001F0BD7" w:rsidRPr="00046FC9" w:rsidRDefault="001F0BD7" w:rsidP="00512AC0">
      <w:pPr>
        <w:ind w:left="792"/>
        <w:rPr>
          <w:rFonts w:ascii="Calibri" w:hAnsi="Calibri" w:cs="Calibri"/>
          <w:b/>
          <w:highlight w:val="cyan"/>
          <w:lang w:val="es-ES_tradnl"/>
        </w:rPr>
      </w:pPr>
      <w:r w:rsidRPr="00046FC9">
        <w:rPr>
          <w:rFonts w:ascii="Calibri" w:hAnsi="Calibri" w:cs="Calibri"/>
          <w:b/>
          <w:highlight w:val="cyan"/>
          <w:lang w:val="es-ES_tradnl"/>
        </w:rPr>
        <w:t xml:space="preserve">Selección de muestra de </w:t>
      </w:r>
      <w:r w:rsidR="00CD51EF" w:rsidRPr="00046FC9">
        <w:rPr>
          <w:rFonts w:ascii="Calibri" w:hAnsi="Calibri" w:cs="Calibri"/>
          <w:b/>
          <w:highlight w:val="cyan"/>
          <w:lang w:val="es-ES_tradnl"/>
        </w:rPr>
        <w:t xml:space="preserve">64 </w:t>
      </w:r>
      <w:r w:rsidRPr="00046FC9">
        <w:rPr>
          <w:rFonts w:ascii="Calibri" w:hAnsi="Calibri" w:cs="Calibri"/>
          <w:b/>
          <w:highlight w:val="cyan"/>
          <w:lang w:val="es-ES_tradnl"/>
        </w:rPr>
        <w:t xml:space="preserve">comunidades rurales para realizar la visita de hogares, </w:t>
      </w:r>
    </w:p>
    <w:p w14:paraId="4A20FDDD" w14:textId="77777777" w:rsidR="001F0BD7" w:rsidRPr="00046FC9" w:rsidRDefault="001F0BD7" w:rsidP="00512AC0">
      <w:pPr>
        <w:ind w:left="1512"/>
        <w:rPr>
          <w:rFonts w:ascii="Calibri" w:hAnsi="Calibri" w:cs="Calibri"/>
          <w:b/>
          <w:highlight w:val="cyan"/>
          <w:lang w:val="es-ES_tradnl"/>
        </w:rPr>
      </w:pPr>
      <w:r w:rsidRPr="00046FC9">
        <w:rPr>
          <w:rFonts w:ascii="Calibri" w:hAnsi="Calibri" w:cs="Calibri"/>
          <w:b/>
          <w:highlight w:val="cyan"/>
          <w:lang w:val="es-ES_tradnl"/>
        </w:rPr>
        <w:t>visita de muestra de 370 hogares donde se hayan construido baños con el Programa</w:t>
      </w:r>
    </w:p>
    <w:p w14:paraId="62791346" w14:textId="2FDD9A86" w:rsidR="001F0BD7" w:rsidRPr="00046FC9" w:rsidRDefault="001F0BD7" w:rsidP="00512AC0">
      <w:pPr>
        <w:ind w:left="1512"/>
        <w:rPr>
          <w:rFonts w:ascii="Calibri" w:hAnsi="Calibri" w:cs="Calibri"/>
          <w:b/>
          <w:highlight w:val="cyan"/>
          <w:lang w:val="es-ES_tradnl"/>
        </w:rPr>
      </w:pPr>
      <w:r w:rsidRPr="00046FC9">
        <w:rPr>
          <w:rFonts w:ascii="Calibri" w:hAnsi="Calibri" w:cs="Calibri"/>
          <w:b/>
          <w:highlight w:val="cyan"/>
          <w:lang w:val="es-ES_tradnl"/>
        </w:rPr>
        <w:t>visita de muestra de 38</w:t>
      </w:r>
      <w:r w:rsidR="006B32DE" w:rsidRPr="00046FC9">
        <w:rPr>
          <w:rFonts w:ascii="Calibri" w:hAnsi="Calibri" w:cs="Calibri"/>
          <w:b/>
          <w:highlight w:val="cyan"/>
          <w:lang w:val="es-ES_tradnl"/>
        </w:rPr>
        <w:t>3</w:t>
      </w:r>
      <w:r w:rsidRPr="00046FC9">
        <w:rPr>
          <w:rFonts w:ascii="Calibri" w:hAnsi="Calibri" w:cs="Calibri"/>
          <w:b/>
          <w:highlight w:val="cyan"/>
          <w:lang w:val="es-ES_tradnl"/>
        </w:rPr>
        <w:t xml:space="preserve"> hogares donde NO se hayan construido baños con el Programa;</w:t>
      </w:r>
    </w:p>
    <w:p w14:paraId="41921851" w14:textId="659506A4" w:rsidR="001F0BD7" w:rsidRPr="00046FC9" w:rsidRDefault="001F0BD7" w:rsidP="00512AC0">
      <w:pPr>
        <w:ind w:left="864"/>
        <w:rPr>
          <w:rFonts w:ascii="Calibri" w:hAnsi="Calibri" w:cs="Calibri"/>
          <w:b/>
          <w:color w:val="FF0000"/>
          <w:highlight w:val="cyan"/>
          <w:u w:val="single"/>
          <w:lang w:val="es-ES_tradnl"/>
        </w:rPr>
      </w:pPr>
      <w:r w:rsidRPr="00046FC9">
        <w:rPr>
          <w:rFonts w:ascii="Calibri" w:hAnsi="Calibri" w:cs="Calibri"/>
          <w:b/>
          <w:color w:val="FF0000"/>
          <w:highlight w:val="cyan"/>
          <w:lang w:val="es-ES_tradnl"/>
        </w:rPr>
        <w:t xml:space="preserve">Selección de muestra de </w:t>
      </w:r>
      <w:r w:rsidR="008C7C25" w:rsidRPr="00046FC9">
        <w:rPr>
          <w:rFonts w:ascii="Calibri" w:hAnsi="Calibri" w:cs="Calibri"/>
          <w:b/>
          <w:color w:val="FF0000"/>
          <w:highlight w:val="cyan"/>
          <w:lang w:val="es-ES_tradnl"/>
        </w:rPr>
        <w:t>3</w:t>
      </w:r>
      <w:r w:rsidR="006B32DE" w:rsidRPr="00046FC9">
        <w:rPr>
          <w:rFonts w:ascii="Calibri" w:hAnsi="Calibri" w:cs="Calibri"/>
          <w:b/>
          <w:color w:val="FF0000"/>
          <w:highlight w:val="cyan"/>
          <w:lang w:val="es-ES_tradnl"/>
        </w:rPr>
        <w:t>83</w:t>
      </w:r>
      <w:r w:rsidR="008C7C25" w:rsidRPr="00046FC9">
        <w:rPr>
          <w:rFonts w:ascii="Calibri" w:hAnsi="Calibri" w:cs="Calibri"/>
          <w:b/>
          <w:color w:val="FF0000"/>
          <w:highlight w:val="cyan"/>
          <w:lang w:val="es-ES_tradnl"/>
        </w:rPr>
        <w:t xml:space="preserve"> </w:t>
      </w:r>
      <w:r w:rsidRPr="00046FC9">
        <w:rPr>
          <w:rFonts w:ascii="Calibri" w:hAnsi="Calibri" w:cs="Calibri"/>
          <w:b/>
          <w:color w:val="FF0000"/>
          <w:highlight w:val="cyan"/>
          <w:lang w:val="es-ES_tradnl"/>
        </w:rPr>
        <w:t>hogares de la</w:t>
      </w:r>
      <w:r w:rsidR="006B32DE" w:rsidRPr="00046FC9">
        <w:rPr>
          <w:rFonts w:ascii="Calibri" w:hAnsi="Calibri" w:cs="Calibri"/>
          <w:b/>
          <w:color w:val="FF0000"/>
          <w:highlight w:val="cyan"/>
          <w:lang w:val="es-ES_tradnl"/>
        </w:rPr>
        <w:t>s</w:t>
      </w:r>
      <w:r w:rsidR="008C7C25" w:rsidRPr="00046FC9">
        <w:rPr>
          <w:rFonts w:ascii="Calibri" w:hAnsi="Calibri" w:cs="Calibri"/>
          <w:b/>
          <w:color w:val="FF0000"/>
          <w:highlight w:val="cyan"/>
          <w:lang w:val="es-ES_tradnl"/>
        </w:rPr>
        <w:t xml:space="preserve"> ciudad</w:t>
      </w:r>
      <w:r w:rsidR="006B32DE" w:rsidRPr="00046FC9">
        <w:rPr>
          <w:rFonts w:ascii="Calibri" w:hAnsi="Calibri" w:cs="Calibri"/>
          <w:b/>
          <w:color w:val="FF0000"/>
          <w:highlight w:val="cyan"/>
          <w:lang w:val="es-ES_tradnl"/>
        </w:rPr>
        <w:t>es</w:t>
      </w:r>
      <w:r w:rsidR="008C7C25" w:rsidRPr="00046FC9">
        <w:rPr>
          <w:rFonts w:ascii="Calibri" w:hAnsi="Calibri" w:cs="Calibri"/>
          <w:b/>
          <w:color w:val="FF0000"/>
          <w:highlight w:val="cyan"/>
          <w:lang w:val="es-ES_tradnl"/>
        </w:rPr>
        <w:t xml:space="preserve"> donde se realizó alcantarillado + PTAR</w:t>
      </w:r>
      <w:r w:rsidRPr="00046FC9">
        <w:rPr>
          <w:rFonts w:ascii="Calibri" w:hAnsi="Calibri" w:cs="Calibri"/>
          <w:color w:val="FF0000"/>
          <w:highlight w:val="cyan"/>
          <w:lang w:val="es-ES_tradnl"/>
        </w:rPr>
        <w:t>.</w:t>
      </w:r>
    </w:p>
    <w:p w14:paraId="3F0A1625" w14:textId="77777777" w:rsidR="007904AD" w:rsidRPr="00046FC9" w:rsidRDefault="007904AD" w:rsidP="00471B35">
      <w:pPr>
        <w:pStyle w:val="ListParagraph"/>
        <w:numPr>
          <w:ilvl w:val="0"/>
          <w:numId w:val="7"/>
        </w:numPr>
        <w:ind w:left="1512"/>
        <w:rPr>
          <w:rFonts w:ascii="Calibri" w:hAnsi="Calibri" w:cs="Calibri"/>
          <w:u w:val="single"/>
          <w:lang w:val="es-ES_tradnl"/>
        </w:rPr>
      </w:pPr>
      <w:r w:rsidRPr="00046FC9">
        <w:rPr>
          <w:rFonts w:ascii="Calibri" w:hAnsi="Calibri" w:cs="Calibri"/>
          <w:u w:val="single"/>
          <w:lang w:val="es-ES_tradnl"/>
        </w:rPr>
        <w:t xml:space="preserve">Inspección de hogar </w:t>
      </w:r>
    </w:p>
    <w:p w14:paraId="01005CB1"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 xml:space="preserve">Baños: año de construcción, tipo, estado y uso de los baños </w:t>
      </w:r>
    </w:p>
    <w:p w14:paraId="05F09E36"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Otras instalaciones higiénicas en el hogar.</w:t>
      </w:r>
    </w:p>
    <w:p w14:paraId="7AF24206"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Existencia de depósitos de almacenamiento de agua.</w:t>
      </w:r>
    </w:p>
    <w:p w14:paraId="3ADBE5A9"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Verificación de conexión al alcantarillado</w:t>
      </w:r>
      <w:r w:rsidRPr="00046FC9">
        <w:rPr>
          <w:rFonts w:ascii="Calibri" w:hAnsi="Calibri" w:cs="Calibri"/>
          <w:lang w:val="es-ES"/>
        </w:rPr>
        <w:t xml:space="preserve"> </w:t>
      </w:r>
      <w:r w:rsidRPr="00046FC9">
        <w:rPr>
          <w:rFonts w:ascii="Calibri" w:hAnsi="Calibri" w:cs="Calibri"/>
          <w:lang w:val="es-ES_tradnl"/>
        </w:rPr>
        <w:t>(en el caso de saneamiento colectivo).</w:t>
      </w:r>
    </w:p>
    <w:p w14:paraId="21065A31"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Existencia de contador, verificar estado.</w:t>
      </w:r>
    </w:p>
    <w:p w14:paraId="0BBEBC75"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Calidad de agua en grifo y depósito de almacenamiento: olor, color, sabor y cloro residual (positivo o negativo).</w:t>
      </w:r>
    </w:p>
    <w:p w14:paraId="3E4707D3" w14:textId="77777777" w:rsidR="007904AD" w:rsidRPr="00046FC9" w:rsidRDefault="007904AD" w:rsidP="00471B35">
      <w:pPr>
        <w:pStyle w:val="ListParagraph"/>
        <w:numPr>
          <w:ilvl w:val="0"/>
          <w:numId w:val="7"/>
        </w:numPr>
        <w:ind w:left="1512"/>
        <w:rPr>
          <w:rFonts w:ascii="Calibri" w:hAnsi="Calibri" w:cs="Calibri"/>
          <w:u w:val="single"/>
          <w:lang w:val="es-ES_tradnl"/>
        </w:rPr>
      </w:pPr>
      <w:r w:rsidRPr="00046FC9">
        <w:rPr>
          <w:rFonts w:ascii="Calibri" w:hAnsi="Calibri" w:cs="Calibri"/>
          <w:u w:val="single"/>
          <w:lang w:val="es-ES_tradnl"/>
        </w:rPr>
        <w:t xml:space="preserve">Encuesta a responsables de hogar </w:t>
      </w:r>
    </w:p>
    <w:p w14:paraId="4603F3C2"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¿Cuáles son las características actuales del servicio (disponibilidad, accesibilidad, calidad)?</w:t>
      </w:r>
      <w:r w:rsidRPr="00046FC9">
        <w:rPr>
          <w:rFonts w:ascii="Calibri" w:hAnsi="Calibri" w:cs="Calibri"/>
          <w:lang w:val="es-ES"/>
        </w:rPr>
        <w:t xml:space="preserve"> </w:t>
      </w:r>
      <w:r w:rsidRPr="00046FC9">
        <w:rPr>
          <w:rFonts w:ascii="Calibri" w:hAnsi="Calibri" w:cs="Calibri"/>
          <w:lang w:val="es-ES_tradnl"/>
        </w:rPr>
        <w:t>¿Han cambiado estas características desde la finalización del programa?</w:t>
      </w:r>
    </w:p>
    <w:p w14:paraId="20AB259B"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 xml:space="preserve">Si no recibe el servicio, explicar por qué. </w:t>
      </w:r>
    </w:p>
    <w:p w14:paraId="60CE73C3"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¿Cuál es la valoración/percepción de los usuarios del servicio?</w:t>
      </w:r>
    </w:p>
    <w:p w14:paraId="6B3BF27A"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¿Cuál es el consumo medio?</w:t>
      </w:r>
    </w:p>
    <w:p w14:paraId="75D22F13" w14:textId="77777777" w:rsidR="007904AD" w:rsidRPr="00046FC9" w:rsidRDefault="007904AD" w:rsidP="00471B35">
      <w:pPr>
        <w:pStyle w:val="ListParagraph"/>
        <w:numPr>
          <w:ilvl w:val="2"/>
          <w:numId w:val="3"/>
        </w:numPr>
        <w:rPr>
          <w:rFonts w:ascii="Calibri" w:hAnsi="Calibri" w:cs="Calibri"/>
          <w:lang w:val="es-ES_tradnl"/>
        </w:rPr>
      </w:pPr>
      <w:r w:rsidRPr="00046FC9">
        <w:rPr>
          <w:rFonts w:ascii="Calibri" w:hAnsi="Calibri" w:cs="Calibri"/>
          <w:lang w:val="es-ES_tradnl"/>
        </w:rPr>
        <w:t>¿Cómo se realiza el pago del servicio? ¿Cuál es la tarifa?</w:t>
      </w:r>
    </w:p>
    <w:p w14:paraId="1B64D661" w14:textId="4A52DC0A" w:rsidR="007904AD" w:rsidRPr="00046FC9" w:rsidRDefault="007904AD" w:rsidP="00471B35">
      <w:pPr>
        <w:pStyle w:val="ListParagraph"/>
        <w:numPr>
          <w:ilvl w:val="2"/>
          <w:numId w:val="3"/>
        </w:numPr>
        <w:contextualSpacing w:val="0"/>
        <w:rPr>
          <w:rFonts w:ascii="Calibri" w:hAnsi="Calibri" w:cs="Calibri"/>
          <w:lang w:val="es-ES_tradnl"/>
        </w:rPr>
      </w:pPr>
      <w:r w:rsidRPr="00046FC9">
        <w:rPr>
          <w:rFonts w:ascii="Calibri" w:hAnsi="Calibri" w:cs="Calibri"/>
          <w:lang w:val="es-ES_tradnl"/>
        </w:rPr>
        <w:t xml:space="preserve">Señalar en que aspectos consideran que el servicio de agua y saneamiento ha mejorado su vida: salud, tiempo de acarreo, condiciones higiénicas. </w:t>
      </w:r>
    </w:p>
    <w:p w14:paraId="67D048FE" w14:textId="77777777" w:rsidR="00E7295C" w:rsidRPr="00046FC9" w:rsidRDefault="00E7295C" w:rsidP="00512AC0">
      <w:pPr>
        <w:rPr>
          <w:rFonts w:ascii="Calibri" w:hAnsi="Calibri" w:cs="Calibri"/>
          <w:lang w:val="es-ES_tradnl"/>
        </w:rPr>
      </w:pPr>
    </w:p>
    <w:p w14:paraId="0680FF10" w14:textId="77777777" w:rsidR="007904AD" w:rsidRPr="00046FC9" w:rsidRDefault="007904AD" w:rsidP="00512AC0">
      <w:pPr>
        <w:pStyle w:val="ListParagraph"/>
        <w:numPr>
          <w:ilvl w:val="1"/>
          <w:numId w:val="17"/>
        </w:numPr>
        <w:contextualSpacing w:val="0"/>
        <w:rPr>
          <w:rFonts w:ascii="Calibri" w:hAnsi="Calibri" w:cs="Calibri"/>
          <w:b/>
          <w:u w:val="single"/>
          <w:lang w:val="es-ES_tradnl"/>
        </w:rPr>
      </w:pPr>
      <w:r w:rsidRPr="00046FC9">
        <w:rPr>
          <w:rFonts w:ascii="Calibri" w:hAnsi="Calibri" w:cs="Calibri"/>
          <w:b/>
          <w:u w:val="single"/>
          <w:lang w:val="es-ES_tradnl"/>
        </w:rPr>
        <w:t xml:space="preserve">Visita a Oficinas Municipales   </w:t>
      </w:r>
    </w:p>
    <w:p w14:paraId="1DC5C8A7" w14:textId="2B67E4B8" w:rsidR="007904AD" w:rsidRPr="00046FC9" w:rsidRDefault="007904AD" w:rsidP="00E7295C">
      <w:pPr>
        <w:ind w:left="1440"/>
        <w:rPr>
          <w:rFonts w:ascii="Calibri" w:hAnsi="Calibri" w:cs="Calibri"/>
          <w:b/>
          <w:u w:val="single"/>
          <w:lang w:val="es-ES_tradnl"/>
        </w:rPr>
      </w:pPr>
      <w:r w:rsidRPr="00046FC9">
        <w:rPr>
          <w:rFonts w:ascii="Calibri" w:hAnsi="Calibri" w:cs="Calibri"/>
          <w:b/>
          <w:highlight w:val="cyan"/>
          <w:u w:val="single"/>
          <w:lang w:val="es-ES_tradnl"/>
        </w:rPr>
        <w:t xml:space="preserve">Entrevista a las </w:t>
      </w:r>
      <w:r w:rsidR="008C7C25" w:rsidRPr="00046FC9">
        <w:rPr>
          <w:rFonts w:ascii="Calibri" w:hAnsi="Calibri" w:cs="Calibri"/>
          <w:b/>
          <w:highlight w:val="cyan"/>
          <w:u w:val="single"/>
          <w:lang w:val="es-ES_tradnl"/>
        </w:rPr>
        <w:t>2</w:t>
      </w:r>
      <w:r w:rsidR="00A55FBB" w:rsidRPr="00046FC9">
        <w:rPr>
          <w:rFonts w:ascii="Calibri" w:hAnsi="Calibri" w:cs="Calibri"/>
          <w:b/>
          <w:highlight w:val="cyan"/>
          <w:u w:val="single"/>
          <w:lang w:val="es-ES_tradnl"/>
        </w:rPr>
        <w:t>8</w:t>
      </w:r>
      <w:r w:rsidR="008C7C25" w:rsidRPr="00046FC9">
        <w:rPr>
          <w:rFonts w:ascii="Calibri" w:hAnsi="Calibri" w:cs="Calibri"/>
          <w:b/>
          <w:highlight w:val="cyan"/>
          <w:u w:val="single"/>
          <w:lang w:val="es-ES_tradnl"/>
        </w:rPr>
        <w:t xml:space="preserve"> </w:t>
      </w:r>
      <w:r w:rsidRPr="00046FC9">
        <w:rPr>
          <w:rFonts w:ascii="Calibri" w:hAnsi="Calibri" w:cs="Calibri"/>
          <w:b/>
          <w:highlight w:val="cyan"/>
          <w:u w:val="single"/>
          <w:lang w:val="es-ES_tradnl"/>
        </w:rPr>
        <w:t>oficinas municipales apoyadas con el Programa</w:t>
      </w:r>
      <w:r w:rsidRPr="00046FC9">
        <w:rPr>
          <w:rFonts w:ascii="Calibri" w:hAnsi="Calibri" w:cs="Calibri"/>
          <w:b/>
          <w:u w:val="single"/>
          <w:lang w:val="es-ES_tradnl"/>
        </w:rPr>
        <w:t xml:space="preserve"> </w:t>
      </w:r>
    </w:p>
    <w:p w14:paraId="47AF7F37" w14:textId="5B36DBF9" w:rsidR="007904AD" w:rsidRPr="00046FC9" w:rsidRDefault="007904AD" w:rsidP="007904AD">
      <w:pPr>
        <w:ind w:left="720"/>
        <w:rPr>
          <w:rFonts w:ascii="Calibri" w:hAnsi="Calibri" w:cs="Calibri"/>
          <w:bCs/>
          <w:lang w:val="es-ES_tradnl"/>
        </w:rPr>
      </w:pPr>
      <w:r w:rsidRPr="00046FC9">
        <w:rPr>
          <w:rFonts w:ascii="Calibri" w:hAnsi="Calibri" w:cs="Calibri"/>
          <w:bCs/>
          <w:lang w:val="es-ES_tradnl"/>
        </w:rPr>
        <w:lastRenderedPageBreak/>
        <w:t xml:space="preserve">Se tendrá una entrevista con el responsable de la oficina </w:t>
      </w:r>
      <w:r w:rsidR="006B32DE" w:rsidRPr="00046FC9">
        <w:rPr>
          <w:rFonts w:ascii="Calibri" w:hAnsi="Calibri" w:cs="Calibri"/>
          <w:bCs/>
          <w:lang w:val="es-ES_tradnl"/>
        </w:rPr>
        <w:t>municipal</w:t>
      </w:r>
      <w:r w:rsidRPr="00046FC9">
        <w:rPr>
          <w:rFonts w:ascii="Calibri" w:hAnsi="Calibri" w:cs="Calibri"/>
          <w:bCs/>
          <w:lang w:val="es-ES_tradnl"/>
        </w:rPr>
        <w:t xml:space="preserve"> y al menos 2 de sus otros miembros. Se abordarán las siguientes cuestiones:</w:t>
      </w:r>
    </w:p>
    <w:p w14:paraId="32B044F0"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Estructura, personas que la conforman, responsabilidades, número de mujeres</w:t>
      </w:r>
    </w:p>
    <w:p w14:paraId="2F516A81"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¿Estaban estas personas al finalizar el programa?</w:t>
      </w:r>
    </w:p>
    <w:p w14:paraId="616F9CFF"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¿Cómo está financiado el personal de las oficinas regionales? ¿Por los presupuestos municipales?</w:t>
      </w:r>
    </w:p>
    <w:p w14:paraId="11E6BD14"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 xml:space="preserve">Valoración del apoyo dado a la oficina municipal con el Programa. </w:t>
      </w:r>
    </w:p>
    <w:p w14:paraId="5BF064F5"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 xml:space="preserve">Financiamiento disponible para apoyar los servicios rurales </w:t>
      </w:r>
    </w:p>
    <w:p w14:paraId="305DE9CA"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Apoyos específicos que han dado a los operadores durante los últimos dos años.</w:t>
      </w:r>
    </w:p>
    <w:p w14:paraId="1DDEBB9C"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Percepción sobre los principales problemas que tienen los servicios de agua rurales.</w:t>
      </w:r>
    </w:p>
    <w:p w14:paraId="04CFFF41" w14:textId="77777777" w:rsidR="007904AD" w:rsidRPr="00046FC9" w:rsidRDefault="007904AD" w:rsidP="00471B35">
      <w:pPr>
        <w:pStyle w:val="ListParagraph"/>
        <w:numPr>
          <w:ilvl w:val="0"/>
          <w:numId w:val="7"/>
        </w:numPr>
        <w:ind w:left="1512"/>
        <w:contextualSpacing w:val="0"/>
        <w:rPr>
          <w:rFonts w:ascii="Calibri" w:hAnsi="Calibri" w:cs="Calibri"/>
          <w:lang w:val="es-ES_tradnl"/>
        </w:rPr>
      </w:pPr>
      <w:r w:rsidRPr="00046FC9">
        <w:rPr>
          <w:rFonts w:ascii="Calibri" w:hAnsi="Calibri" w:cs="Calibri"/>
          <w:lang w:val="es-ES_tradnl"/>
        </w:rPr>
        <w:t>Principales problemas a los que se enfrenta la oficina municipal.</w:t>
      </w:r>
    </w:p>
    <w:p w14:paraId="3A802134" w14:textId="77777777" w:rsidR="007904AD" w:rsidRPr="00046FC9" w:rsidRDefault="007904AD" w:rsidP="00512AC0">
      <w:pPr>
        <w:pStyle w:val="ListParagraph"/>
        <w:numPr>
          <w:ilvl w:val="1"/>
          <w:numId w:val="17"/>
        </w:numPr>
        <w:rPr>
          <w:rFonts w:ascii="Calibri" w:hAnsi="Calibri" w:cs="Calibri"/>
          <w:b/>
          <w:u w:val="single"/>
          <w:lang w:val="es-ES_tradnl"/>
        </w:rPr>
      </w:pPr>
      <w:r w:rsidRPr="00046FC9">
        <w:rPr>
          <w:rFonts w:ascii="Calibri" w:hAnsi="Calibri" w:cs="Calibri"/>
          <w:b/>
          <w:u w:val="single"/>
          <w:lang w:val="es-ES_tradnl"/>
        </w:rPr>
        <w:t>Visita a Oficinas regionales de SANAA</w:t>
      </w:r>
    </w:p>
    <w:p w14:paraId="60869165" w14:textId="77777777" w:rsidR="007904AD" w:rsidRPr="00046FC9" w:rsidRDefault="007904AD" w:rsidP="007904AD">
      <w:pPr>
        <w:ind w:left="1440"/>
        <w:rPr>
          <w:rFonts w:ascii="Calibri" w:hAnsi="Calibri" w:cs="Calibri"/>
          <w:b/>
          <w:u w:val="single"/>
          <w:lang w:val="es-ES_tradnl"/>
        </w:rPr>
      </w:pPr>
      <w:r w:rsidRPr="00046FC9">
        <w:rPr>
          <w:rFonts w:ascii="Calibri" w:hAnsi="Calibri" w:cs="Calibri"/>
          <w:b/>
          <w:highlight w:val="cyan"/>
          <w:u w:val="single"/>
          <w:lang w:val="es-ES_tradnl"/>
        </w:rPr>
        <w:t>Entrevista a las 20 oficinas regionales apoyadas con el Programa</w:t>
      </w:r>
      <w:r w:rsidRPr="00046FC9">
        <w:rPr>
          <w:rFonts w:ascii="Calibri" w:hAnsi="Calibri" w:cs="Calibri"/>
          <w:b/>
          <w:u w:val="single"/>
          <w:lang w:val="es-ES_tradnl"/>
        </w:rPr>
        <w:t xml:space="preserve"> </w:t>
      </w:r>
    </w:p>
    <w:p w14:paraId="2584B0CD" w14:textId="77777777" w:rsidR="007904AD" w:rsidRPr="00046FC9" w:rsidRDefault="007904AD" w:rsidP="007904AD">
      <w:pPr>
        <w:ind w:left="720"/>
        <w:rPr>
          <w:rFonts w:ascii="Calibri" w:hAnsi="Calibri" w:cs="Calibri"/>
          <w:bCs/>
          <w:lang w:val="es-ES_tradnl"/>
        </w:rPr>
      </w:pPr>
      <w:r w:rsidRPr="00046FC9">
        <w:rPr>
          <w:rFonts w:ascii="Calibri" w:hAnsi="Calibri" w:cs="Calibri"/>
          <w:bCs/>
          <w:lang w:val="es-ES_tradnl"/>
        </w:rPr>
        <w:t>Se tendrá una entrevista con el responsable de la oficina regional y al menos 2 de sus otros miembros. Se abordarán las siguientes cuestiones:</w:t>
      </w:r>
    </w:p>
    <w:p w14:paraId="6E7F6B88"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personas que la conforman, responsabilidades, número de mujeres</w:t>
      </w:r>
    </w:p>
    <w:p w14:paraId="294D300D"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¿Cómo se financia la oficina?</w:t>
      </w:r>
    </w:p>
    <w:p w14:paraId="11392F14"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Apoyos específicos que se han dado a las Juntas de agua y operadores durante los últimos dos años.</w:t>
      </w:r>
    </w:p>
    <w:p w14:paraId="59CFC943"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Principales problemas que tienen las Juntas de agua.</w:t>
      </w:r>
    </w:p>
    <w:p w14:paraId="1368F59F"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Principales problemas a los que se enfrenta las oficinas regionales</w:t>
      </w:r>
    </w:p>
    <w:p w14:paraId="3CA385EA" w14:textId="77777777" w:rsidR="007904AD" w:rsidRPr="00046FC9" w:rsidRDefault="007904AD" w:rsidP="00471B35">
      <w:pPr>
        <w:pStyle w:val="ListParagraph"/>
        <w:numPr>
          <w:ilvl w:val="0"/>
          <w:numId w:val="7"/>
        </w:numPr>
        <w:ind w:left="1512"/>
        <w:contextualSpacing w:val="0"/>
        <w:rPr>
          <w:rFonts w:ascii="Calibri" w:hAnsi="Calibri" w:cs="Calibri"/>
          <w:lang w:val="es-ES_tradnl"/>
        </w:rPr>
      </w:pPr>
      <w:r w:rsidRPr="00046FC9">
        <w:rPr>
          <w:rFonts w:ascii="Calibri" w:hAnsi="Calibri" w:cs="Calibri"/>
          <w:lang w:val="es-ES_tradnl"/>
        </w:rPr>
        <w:t>Conocimiento y uso de SIASAR (ver también con oficina central SANAA)</w:t>
      </w:r>
    </w:p>
    <w:p w14:paraId="685541D7" w14:textId="77777777" w:rsidR="007904AD" w:rsidRPr="00046FC9" w:rsidRDefault="007904AD" w:rsidP="00512AC0">
      <w:pPr>
        <w:pStyle w:val="ListParagraph"/>
        <w:numPr>
          <w:ilvl w:val="1"/>
          <w:numId w:val="17"/>
        </w:numPr>
        <w:rPr>
          <w:rFonts w:ascii="Calibri" w:hAnsi="Calibri" w:cs="Calibri"/>
          <w:b/>
          <w:u w:val="single"/>
          <w:lang w:val="es-ES_tradnl"/>
        </w:rPr>
      </w:pPr>
      <w:r w:rsidRPr="00046FC9">
        <w:rPr>
          <w:rFonts w:ascii="Calibri" w:hAnsi="Calibri" w:cs="Calibri"/>
          <w:b/>
          <w:u w:val="single"/>
          <w:lang w:val="es-ES_tradnl"/>
        </w:rPr>
        <w:t>Entrevista con responsables de bancos de cloro</w:t>
      </w:r>
    </w:p>
    <w:p w14:paraId="29CBBB29" w14:textId="2E6AB62A" w:rsidR="007904AD" w:rsidRPr="00046FC9" w:rsidRDefault="007904AD" w:rsidP="007904AD">
      <w:pPr>
        <w:ind w:left="1440"/>
        <w:rPr>
          <w:rFonts w:ascii="Calibri" w:hAnsi="Calibri" w:cs="Calibri"/>
          <w:b/>
          <w:u w:val="single"/>
          <w:lang w:val="es-ES_tradnl"/>
        </w:rPr>
      </w:pPr>
      <w:r w:rsidRPr="00046FC9">
        <w:rPr>
          <w:rFonts w:ascii="Calibri" w:hAnsi="Calibri" w:cs="Calibri"/>
          <w:b/>
          <w:highlight w:val="cyan"/>
          <w:u w:val="single"/>
          <w:lang w:val="es-ES_tradnl"/>
        </w:rPr>
        <w:t xml:space="preserve">Muestra de </w:t>
      </w:r>
      <w:r w:rsidR="00A266A5" w:rsidRPr="00046FC9">
        <w:rPr>
          <w:rFonts w:ascii="Calibri" w:hAnsi="Calibri" w:cs="Calibri"/>
          <w:b/>
          <w:highlight w:val="cyan"/>
          <w:u w:val="single"/>
          <w:lang w:val="es-ES_tradnl"/>
        </w:rPr>
        <w:t xml:space="preserve">60 </w:t>
      </w:r>
      <w:r w:rsidRPr="00046FC9">
        <w:rPr>
          <w:rFonts w:ascii="Calibri" w:hAnsi="Calibri" w:cs="Calibri"/>
          <w:b/>
          <w:highlight w:val="cyan"/>
          <w:u w:val="single"/>
          <w:lang w:val="es-ES_tradnl"/>
        </w:rPr>
        <w:t>bancos apoyados con el Programa</w:t>
      </w:r>
      <w:r w:rsidRPr="00046FC9">
        <w:rPr>
          <w:rFonts w:ascii="Calibri" w:hAnsi="Calibri" w:cs="Calibri"/>
          <w:b/>
          <w:u w:val="single"/>
          <w:lang w:val="es-ES_tradnl"/>
        </w:rPr>
        <w:t xml:space="preserve"> </w:t>
      </w:r>
    </w:p>
    <w:p w14:paraId="07D7D682"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¿Sigue operativo?</w:t>
      </w:r>
    </w:p>
    <w:p w14:paraId="7E4CFF0E"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¿Dispone de cloro en stock?</w:t>
      </w:r>
    </w:p>
    <w:p w14:paraId="6AE1C760" w14:textId="77777777" w:rsidR="007904AD" w:rsidRPr="00046FC9" w:rsidRDefault="007904AD" w:rsidP="00471B35">
      <w:pPr>
        <w:pStyle w:val="ListParagraph"/>
        <w:numPr>
          <w:ilvl w:val="0"/>
          <w:numId w:val="7"/>
        </w:numPr>
        <w:ind w:left="1512"/>
        <w:rPr>
          <w:rFonts w:ascii="Calibri" w:hAnsi="Calibri" w:cs="Calibri"/>
          <w:lang w:val="es-ES_tradnl"/>
        </w:rPr>
      </w:pPr>
      <w:r w:rsidRPr="00046FC9">
        <w:rPr>
          <w:rFonts w:ascii="Calibri" w:hAnsi="Calibri" w:cs="Calibri"/>
          <w:lang w:val="es-ES_tradnl"/>
        </w:rPr>
        <w:t>¿A cuántos sistemas apoya?</w:t>
      </w:r>
    </w:p>
    <w:p w14:paraId="6B391FAC" w14:textId="4EDB2BB8" w:rsidR="008E514A" w:rsidRPr="00046FC9" w:rsidRDefault="007904AD" w:rsidP="00512AC0">
      <w:pPr>
        <w:pStyle w:val="ListParagraph"/>
        <w:numPr>
          <w:ilvl w:val="0"/>
          <w:numId w:val="7"/>
        </w:numPr>
        <w:spacing w:after="240"/>
        <w:ind w:left="1512"/>
        <w:contextualSpacing w:val="0"/>
        <w:rPr>
          <w:rFonts w:ascii="Calibri" w:hAnsi="Calibri" w:cs="Calibri"/>
          <w:szCs w:val="24"/>
          <w:lang w:val="es-ES_tradnl"/>
        </w:rPr>
      </w:pPr>
      <w:r w:rsidRPr="00046FC9">
        <w:rPr>
          <w:rFonts w:ascii="Calibri" w:hAnsi="Calibri" w:cs="Calibri"/>
          <w:lang w:val="es-ES_tradnl"/>
        </w:rPr>
        <w:t>Compra y venta de cloro mensual.</w:t>
      </w:r>
    </w:p>
    <w:bookmarkEnd w:id="36"/>
    <w:bookmarkEnd w:id="42"/>
    <w:p w14:paraId="778B2189" w14:textId="4D51F217" w:rsidR="008E514A" w:rsidRPr="00046FC9" w:rsidRDefault="008E514A" w:rsidP="00EA5C9F">
      <w:pPr>
        <w:rPr>
          <w:rFonts w:ascii="Calibri" w:hAnsi="Calibri" w:cs="Calibri"/>
          <w:szCs w:val="24"/>
          <w:lang w:val="es-419"/>
        </w:rPr>
      </w:pPr>
    </w:p>
    <w:p w14:paraId="5BC13598" w14:textId="77777777" w:rsidR="008E514A" w:rsidRPr="00046FC9" w:rsidRDefault="008E514A" w:rsidP="00EA5C9F">
      <w:pPr>
        <w:rPr>
          <w:rFonts w:ascii="Calibri" w:hAnsi="Calibri" w:cs="Calibri"/>
          <w:lang w:val="es-419"/>
        </w:rPr>
      </w:pPr>
    </w:p>
    <w:sectPr w:rsidR="008E514A" w:rsidRPr="00046FC9" w:rsidSect="00625E8B">
      <w:footerReference w:type="default" r:id="rId14"/>
      <w:pgSz w:w="12240" w:h="15840"/>
      <w:pgMar w:top="1440" w:right="1440" w:bottom="1440" w:left="1440" w:header="619" w:footer="619"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Francisco Gonzalez Medina" w:date="2022-03-31T08:39:00Z" w:initials="FGM">
    <w:p w14:paraId="27BDD96A" w14:textId="003132FB" w:rsidR="00B50927" w:rsidRPr="00B50927" w:rsidRDefault="00B50927">
      <w:pPr>
        <w:pStyle w:val="CommentText"/>
        <w:rPr>
          <w:lang w:val="es-ES"/>
        </w:rPr>
      </w:pPr>
      <w:r>
        <w:rPr>
          <w:rStyle w:val="CommentReference"/>
        </w:rPr>
        <w:annotationRef/>
      </w:r>
      <w:r w:rsidRPr="00B50927">
        <w:rPr>
          <w:lang w:val="es-ES"/>
        </w:rPr>
        <w:t>Verificar – no coincide con n</w:t>
      </w:r>
      <w:r>
        <w:rPr>
          <w:lang w:val="es-ES"/>
        </w:rPr>
        <w:t xml:space="preserve">úmero de PCR </w:t>
      </w:r>
    </w:p>
  </w:comment>
  <w:comment w:id="3" w:author="Manjarres, Jose Francisco" w:date="2022-06-04T14:28:00Z" w:initials="MJF">
    <w:p w14:paraId="7A3F4184" w14:textId="6B9A3EAD" w:rsidR="00C92ACA" w:rsidRPr="00C92ACA" w:rsidRDefault="00C92ACA">
      <w:pPr>
        <w:pStyle w:val="CommentText"/>
        <w:rPr>
          <w:lang w:val="es-419"/>
        </w:rPr>
      </w:pPr>
      <w:r>
        <w:rPr>
          <w:rStyle w:val="CommentReference"/>
        </w:rPr>
        <w:annotationRef/>
      </w:r>
      <w:r w:rsidR="001B08D9">
        <w:rPr>
          <w:lang w:val="es-419"/>
        </w:rPr>
        <w:t>Propongo modificar, indicando el valor del PCR (</w:t>
      </w:r>
      <w:r w:rsidR="00C15F10">
        <w:rPr>
          <w:lang w:val="es-419"/>
        </w:rPr>
        <w:t>2.189) e indicando que este valor está asociado a hogares conectados a re</w:t>
      </w:r>
      <w:r w:rsidR="00615D77">
        <w:rPr>
          <w:lang w:val="es-419"/>
        </w:rPr>
        <w:t>d</w:t>
      </w:r>
      <w:r w:rsidR="00C15F10">
        <w:rPr>
          <w:lang w:val="es-419"/>
        </w:rPr>
        <w:t xml:space="preserve"> de alcantarillado </w:t>
      </w:r>
      <w:r w:rsidR="00615D77">
        <w:rPr>
          <w:lang w:val="es-419"/>
        </w:rPr>
        <w:t>que llega a una PTAR …</w:t>
      </w:r>
    </w:p>
  </w:comment>
  <w:comment w:id="5" w:author="Manjarres, Jose Francisco" w:date="2022-06-04T14:38:00Z" w:initials="MJF">
    <w:p w14:paraId="41970F79" w14:textId="6411531A" w:rsidR="003172B7" w:rsidRPr="003172B7" w:rsidRDefault="003172B7">
      <w:pPr>
        <w:pStyle w:val="CommentText"/>
        <w:rPr>
          <w:lang w:val="es-419"/>
        </w:rPr>
      </w:pPr>
      <w:r>
        <w:rPr>
          <w:rStyle w:val="CommentReference"/>
        </w:rPr>
        <w:annotationRef/>
      </w:r>
      <w:r w:rsidRPr="003172B7">
        <w:rPr>
          <w:lang w:val="es-419"/>
        </w:rPr>
        <w:t>De dónde sale esta c</w:t>
      </w:r>
      <w:r>
        <w:rPr>
          <w:lang w:val="es-419"/>
        </w:rPr>
        <w:t>ifra? Según el PCR la sumatoria de Talleres da solo 826 …</w:t>
      </w:r>
    </w:p>
  </w:comment>
  <w:comment w:id="6" w:author="Manjarres, Jose Francisco" w:date="2022-06-04T15:14:00Z" w:initials="MJF">
    <w:p w14:paraId="30945F8C" w14:textId="3CA1BF2D" w:rsidR="00834F01" w:rsidRPr="00834F01" w:rsidRDefault="00834F01">
      <w:pPr>
        <w:pStyle w:val="CommentText"/>
        <w:rPr>
          <w:lang w:val="es-419"/>
        </w:rPr>
      </w:pPr>
      <w:r>
        <w:rPr>
          <w:rStyle w:val="CommentReference"/>
        </w:rPr>
        <w:annotationRef/>
      </w:r>
      <w:r w:rsidRPr="00834F01">
        <w:rPr>
          <w:lang w:val="es-419"/>
        </w:rPr>
        <w:t xml:space="preserve">Requerimos </w:t>
      </w:r>
      <w:r w:rsidR="00A7707B">
        <w:rPr>
          <w:lang w:val="es-419"/>
        </w:rPr>
        <w:t xml:space="preserve">incluir como anexo </w:t>
      </w:r>
      <w:r w:rsidRPr="00834F01">
        <w:rPr>
          <w:lang w:val="es-419"/>
        </w:rPr>
        <w:t>el listado detallado d</w:t>
      </w:r>
      <w:r>
        <w:rPr>
          <w:lang w:val="es-419"/>
        </w:rPr>
        <w:t xml:space="preserve">e todas las intervenciones: sistemas de agua potable, sistemas de saneamiento (por redes y por soluciones individuales), </w:t>
      </w:r>
      <w:r w:rsidR="00DE57A7">
        <w:rPr>
          <w:lang w:val="es-419"/>
        </w:rPr>
        <w:t xml:space="preserve">JS, municipios y oficinas regionales de SANAA fortalecidas, </w:t>
      </w:r>
      <w:r w:rsidR="00A7707B">
        <w:rPr>
          <w:lang w:val="es-419"/>
        </w:rPr>
        <w:t>bancos de cloro ….</w:t>
      </w:r>
    </w:p>
  </w:comment>
  <w:comment w:id="9" w:author="Manjarres, Jose Francisco" w:date="2022-06-04T15:35:00Z" w:initials="MJF">
    <w:p w14:paraId="0A2E5B5A" w14:textId="35B14F18" w:rsidR="009B7211" w:rsidRDefault="009B7211">
      <w:pPr>
        <w:pStyle w:val="CommentText"/>
        <w:rPr>
          <w:lang w:val="es-419"/>
        </w:rPr>
      </w:pPr>
      <w:r>
        <w:rPr>
          <w:rStyle w:val="CommentReference"/>
        </w:rPr>
        <w:annotationRef/>
      </w:r>
      <w:r w:rsidRPr="009B7211">
        <w:rPr>
          <w:lang w:val="es-419"/>
        </w:rPr>
        <w:t>Si todo esto no l</w:t>
      </w:r>
      <w:r>
        <w:rPr>
          <w:lang w:val="es-419"/>
        </w:rPr>
        <w:t xml:space="preserve">o tenemos </w:t>
      </w:r>
      <w:r w:rsidR="00C95380">
        <w:rPr>
          <w:lang w:val="es-419"/>
        </w:rPr>
        <w:t xml:space="preserve">a la mano </w:t>
      </w:r>
      <w:r>
        <w:rPr>
          <w:lang w:val="es-419"/>
        </w:rPr>
        <w:t>ya, sugiero eliminarlo</w:t>
      </w:r>
      <w:r w:rsidR="003D52F1">
        <w:rPr>
          <w:lang w:val="es-419"/>
        </w:rPr>
        <w:t xml:space="preserve"> e irlo acopiando porque eso seguro lo van a requerir los interesados</w:t>
      </w:r>
      <w:r>
        <w:rPr>
          <w:lang w:val="es-419"/>
        </w:rPr>
        <w:t>.</w:t>
      </w:r>
    </w:p>
    <w:p w14:paraId="710986A6" w14:textId="31F5C677" w:rsidR="009B7211" w:rsidRDefault="003D52F1">
      <w:pPr>
        <w:pStyle w:val="CommentText"/>
        <w:rPr>
          <w:lang w:val="es-419"/>
        </w:rPr>
      </w:pPr>
      <w:r>
        <w:rPr>
          <w:lang w:val="es-419"/>
        </w:rPr>
        <w:t xml:space="preserve"> </w:t>
      </w:r>
    </w:p>
    <w:p w14:paraId="02959CCA" w14:textId="77777777" w:rsidR="009B7211" w:rsidRDefault="009B7211">
      <w:pPr>
        <w:pStyle w:val="CommentText"/>
        <w:rPr>
          <w:lang w:val="es-419"/>
        </w:rPr>
      </w:pPr>
      <w:r>
        <w:rPr>
          <w:lang w:val="es-419"/>
        </w:rPr>
        <w:t xml:space="preserve">Si lo tenemos, </w:t>
      </w:r>
      <w:r w:rsidR="003204FE">
        <w:rPr>
          <w:lang w:val="es-419"/>
        </w:rPr>
        <w:t>sugiero incluirlo como un anexo detallado …</w:t>
      </w:r>
      <w:r w:rsidR="00C95380">
        <w:rPr>
          <w:lang w:val="es-419"/>
        </w:rPr>
        <w:t xml:space="preserve"> Ver comentario previo</w:t>
      </w:r>
    </w:p>
    <w:p w14:paraId="55B561E6" w14:textId="00C9C7C8" w:rsidR="00192F77" w:rsidRPr="009B7211" w:rsidRDefault="00192F77">
      <w:pPr>
        <w:pStyle w:val="CommentText"/>
        <w:rPr>
          <w:lang w:val="es-419"/>
        </w:rPr>
      </w:pPr>
    </w:p>
  </w:comment>
  <w:comment w:id="14" w:author="Manjarres, Jose Francisco" w:date="2022-06-04T15:48:00Z" w:initials="MJF">
    <w:p w14:paraId="28D80AAC" w14:textId="6AF587F4" w:rsidR="001D592C" w:rsidRPr="001D592C" w:rsidRDefault="001D592C">
      <w:pPr>
        <w:pStyle w:val="CommentText"/>
        <w:rPr>
          <w:lang w:val="es-419"/>
        </w:rPr>
      </w:pPr>
      <w:r>
        <w:rPr>
          <w:rStyle w:val="CommentReference"/>
        </w:rPr>
        <w:annotationRef/>
      </w:r>
      <w:r w:rsidRPr="001D592C">
        <w:rPr>
          <w:lang w:val="es-419"/>
        </w:rPr>
        <w:t>Todos o una muestra re</w:t>
      </w:r>
      <w:r>
        <w:rPr>
          <w:lang w:val="es-419"/>
        </w:rPr>
        <w:t>presentativa?</w:t>
      </w:r>
    </w:p>
  </w:comment>
  <w:comment w:id="15" w:author="Manjarres, Jose Francisco" w:date="2022-06-04T16:05:00Z" w:initials="MJF">
    <w:p w14:paraId="1AD8D566" w14:textId="7860B7AD" w:rsidR="00B76E70" w:rsidRPr="00B14461" w:rsidRDefault="00B76E70">
      <w:pPr>
        <w:pStyle w:val="CommentText"/>
        <w:rPr>
          <w:lang w:val="es-419"/>
        </w:rPr>
      </w:pPr>
      <w:r>
        <w:rPr>
          <w:rStyle w:val="CommentReference"/>
        </w:rPr>
        <w:annotationRef/>
      </w:r>
      <w:r w:rsidRPr="00B14461">
        <w:rPr>
          <w:lang w:val="es-419"/>
        </w:rPr>
        <w:t xml:space="preserve">Esto qué </w:t>
      </w:r>
      <w:r w:rsidR="00B14461" w:rsidRPr="00B14461">
        <w:rPr>
          <w:lang w:val="es-419"/>
        </w:rPr>
        <w:t>pretende? No e</w:t>
      </w:r>
      <w:r w:rsidR="00B14461">
        <w:rPr>
          <w:lang w:val="es-419"/>
        </w:rPr>
        <w:t>s suficiente con las encuestas?</w:t>
      </w:r>
    </w:p>
  </w:comment>
  <w:comment w:id="17" w:author="Manjarres, Jose Francisco" w:date="2022-06-04T16:06:00Z" w:initials="MJF">
    <w:p w14:paraId="7CF72494" w14:textId="05127F95" w:rsidR="00C16FD8" w:rsidRPr="00C16FD8" w:rsidRDefault="00C16FD8">
      <w:pPr>
        <w:pStyle w:val="CommentText"/>
        <w:rPr>
          <w:lang w:val="es-419"/>
        </w:rPr>
      </w:pPr>
      <w:r>
        <w:rPr>
          <w:rStyle w:val="CommentReference"/>
        </w:rPr>
        <w:annotationRef/>
      </w:r>
      <w:r w:rsidRPr="00C16FD8">
        <w:rPr>
          <w:lang w:val="es-419"/>
        </w:rPr>
        <w:t>Pero el PCR dice q</w:t>
      </w:r>
      <w:r>
        <w:rPr>
          <w:lang w:val="es-419"/>
        </w:rPr>
        <w:t>ue son 6…??</w:t>
      </w:r>
    </w:p>
  </w:comment>
  <w:comment w:id="18" w:author="Manjarres, Jose Francisco" w:date="2022-06-04T15:54:00Z" w:initials="MJF">
    <w:p w14:paraId="45D145A0" w14:textId="2F6C9DB3" w:rsidR="00516C76" w:rsidRPr="00516C76" w:rsidRDefault="00516C76">
      <w:pPr>
        <w:pStyle w:val="CommentText"/>
        <w:rPr>
          <w:lang w:val="es-419"/>
        </w:rPr>
      </w:pPr>
      <w:r>
        <w:rPr>
          <w:rStyle w:val="CommentReference"/>
        </w:rPr>
        <w:annotationRef/>
      </w:r>
      <w:r w:rsidRPr="00516C76">
        <w:rPr>
          <w:lang w:val="es-419"/>
        </w:rPr>
        <w:t>Cómo se definieron estos n</w:t>
      </w:r>
      <w:r>
        <w:rPr>
          <w:lang w:val="es-419"/>
        </w:rPr>
        <w:t xml:space="preserve">úmeros? </w:t>
      </w:r>
    </w:p>
  </w:comment>
  <w:comment w:id="19" w:author="Francisco Gonzalez Medina" w:date="2022-03-31T08:42:00Z" w:initials="FGM">
    <w:p w14:paraId="3D6784C2" w14:textId="04678585" w:rsidR="00B50927" w:rsidRPr="00B50927" w:rsidRDefault="00B50927">
      <w:pPr>
        <w:pStyle w:val="CommentText"/>
        <w:rPr>
          <w:lang w:val="es-ES"/>
        </w:rPr>
      </w:pPr>
      <w:r>
        <w:rPr>
          <w:rStyle w:val="CommentReference"/>
        </w:rPr>
        <w:annotationRef/>
      </w:r>
      <w:r w:rsidRPr="00B50927">
        <w:rPr>
          <w:lang w:val="es-ES"/>
        </w:rPr>
        <w:t xml:space="preserve">Ojo, no </w:t>
      </w:r>
      <w:r>
        <w:rPr>
          <w:lang w:val="es-ES"/>
        </w:rPr>
        <w:t xml:space="preserve">hemos incluido hogares de la desaladora </w:t>
      </w:r>
      <w:r w:rsidR="00EF3C2F">
        <w:rPr>
          <w:lang w:val="es-ES"/>
        </w:rPr>
        <w:t xml:space="preserve">y hay que comprobar que los hogares de </w:t>
      </w:r>
      <w:r w:rsidR="00EF3C2F">
        <w:rPr>
          <w:lang w:val="es-ES"/>
        </w:rPr>
        <w:t>saneamito urbano son correctos</w:t>
      </w:r>
    </w:p>
  </w:comment>
  <w:comment w:id="23" w:author="Manjarres, Jose Francisco" w:date="2022-06-04T16:11:00Z" w:initials="MJF">
    <w:p w14:paraId="6FCE5259" w14:textId="5AF41980" w:rsidR="00D423FA" w:rsidRPr="00B44ED8" w:rsidRDefault="00D423FA">
      <w:pPr>
        <w:pStyle w:val="CommentText"/>
        <w:rPr>
          <w:lang w:val="es-419"/>
        </w:rPr>
      </w:pPr>
      <w:r>
        <w:rPr>
          <w:rStyle w:val="CommentReference"/>
        </w:rPr>
        <w:annotationRef/>
      </w:r>
      <w:r w:rsidRPr="00B44ED8">
        <w:rPr>
          <w:lang w:val="es-419"/>
        </w:rPr>
        <w:t>Hay modelo de carta</w:t>
      </w:r>
      <w:r w:rsidR="00B44ED8" w:rsidRPr="00B44ED8">
        <w:rPr>
          <w:lang w:val="es-419"/>
        </w:rPr>
        <w:t xml:space="preserve"> de autorización</w:t>
      </w:r>
      <w:r w:rsidRPr="00B44ED8">
        <w:rPr>
          <w:lang w:val="es-419"/>
        </w:rPr>
        <w:t>?</w:t>
      </w:r>
    </w:p>
  </w:comment>
  <w:comment w:id="25" w:author="Manjarres, Jose Francisco" w:date="2022-06-04T16:12:00Z" w:initials="MJF">
    <w:p w14:paraId="190D5933" w14:textId="032E0DFB" w:rsidR="003F04F0" w:rsidRPr="00E402EF" w:rsidRDefault="003F04F0">
      <w:pPr>
        <w:pStyle w:val="CommentText"/>
        <w:rPr>
          <w:lang w:val="es-419"/>
        </w:rPr>
      </w:pPr>
      <w:r>
        <w:rPr>
          <w:rStyle w:val="CommentReference"/>
        </w:rPr>
        <w:annotationRef/>
      </w:r>
      <w:r w:rsidRPr="00E402EF">
        <w:rPr>
          <w:lang w:val="es-419"/>
        </w:rPr>
        <w:t>Parece incompleto …</w:t>
      </w:r>
    </w:p>
  </w:comment>
  <w:comment w:id="46" w:author="Manjarres, Jose Francisco" w:date="2022-06-05T16:53:00Z" w:initials="MJF">
    <w:p w14:paraId="3B6F1491" w14:textId="75F7765A" w:rsidR="0071032C" w:rsidRPr="0071032C" w:rsidRDefault="0071032C">
      <w:pPr>
        <w:pStyle w:val="CommentText"/>
        <w:rPr>
          <w:lang w:val="es-419"/>
        </w:rPr>
      </w:pPr>
      <w:r>
        <w:rPr>
          <w:rStyle w:val="CommentReference"/>
        </w:rPr>
        <w:annotationRef/>
      </w:r>
      <w:r w:rsidRPr="0071032C">
        <w:rPr>
          <w:lang w:val="es-419"/>
        </w:rPr>
        <w:t>Pero el PCR dice que s</w:t>
      </w:r>
      <w:r>
        <w:rPr>
          <w:lang w:val="es-419"/>
        </w:rPr>
        <w:t>on seis (6)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BDD96A" w15:done="0"/>
  <w15:commentEx w15:paraId="7A3F4184" w15:paraIdParent="27BDD96A" w15:done="0"/>
  <w15:commentEx w15:paraId="41970F79" w15:done="0"/>
  <w15:commentEx w15:paraId="30945F8C" w15:done="0"/>
  <w15:commentEx w15:paraId="55B561E6" w15:done="0"/>
  <w15:commentEx w15:paraId="28D80AAC" w15:done="0"/>
  <w15:commentEx w15:paraId="1AD8D566" w15:done="0"/>
  <w15:commentEx w15:paraId="7CF72494" w15:done="0"/>
  <w15:commentEx w15:paraId="45D145A0" w15:done="0"/>
  <w15:commentEx w15:paraId="3D6784C2" w15:done="0"/>
  <w15:commentEx w15:paraId="6FCE5259" w15:done="0"/>
  <w15:commentEx w15:paraId="190D5933" w15:done="0"/>
  <w15:commentEx w15:paraId="3B6F14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0034C" w16cex:dateUtc="2022-03-31T14:39:00Z"/>
  <w16cex:commentExtensible w16cex:durableId="2645EA78" w16cex:dateUtc="2022-06-04T20:28:00Z"/>
  <w16cex:commentExtensible w16cex:durableId="2645ECF6" w16cex:dateUtc="2022-06-04T20:38:00Z"/>
  <w16cex:commentExtensible w16cex:durableId="2645F566" w16cex:dateUtc="2022-06-04T21:14:00Z"/>
  <w16cex:commentExtensible w16cex:durableId="2645FA24" w16cex:dateUtc="2022-06-04T21:35:00Z"/>
  <w16cex:commentExtensible w16cex:durableId="2645FD62" w16cex:dateUtc="2022-06-04T21:48:00Z"/>
  <w16cex:commentExtensible w16cex:durableId="2646013D" w16cex:dateUtc="2022-06-04T22:05:00Z"/>
  <w16cex:commentExtensible w16cex:durableId="26460184" w16cex:dateUtc="2022-06-04T22:06:00Z"/>
  <w16cex:commentExtensible w16cex:durableId="2645FEB0" w16cex:dateUtc="2022-06-04T21:54:00Z"/>
  <w16cex:commentExtensible w16cex:durableId="25F003F9" w16cex:dateUtc="2022-03-31T14:42:00Z"/>
  <w16cex:commentExtensible w16cex:durableId="264602AB" w16cex:dateUtc="2022-06-04T22:11:00Z"/>
  <w16cex:commentExtensible w16cex:durableId="26460301" w16cex:dateUtc="2022-06-04T22:12:00Z"/>
  <w16cex:commentExtensible w16cex:durableId="26475E22" w16cex:dateUtc="2022-06-05T2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BDD96A" w16cid:durableId="25F0034C"/>
  <w16cid:commentId w16cid:paraId="7A3F4184" w16cid:durableId="2645EA78"/>
  <w16cid:commentId w16cid:paraId="41970F79" w16cid:durableId="2645ECF6"/>
  <w16cid:commentId w16cid:paraId="30945F8C" w16cid:durableId="2645F566"/>
  <w16cid:commentId w16cid:paraId="55B561E6" w16cid:durableId="2645FA24"/>
  <w16cid:commentId w16cid:paraId="28D80AAC" w16cid:durableId="2645FD62"/>
  <w16cid:commentId w16cid:paraId="1AD8D566" w16cid:durableId="2646013D"/>
  <w16cid:commentId w16cid:paraId="7CF72494" w16cid:durableId="26460184"/>
  <w16cid:commentId w16cid:paraId="45D145A0" w16cid:durableId="2645FEB0"/>
  <w16cid:commentId w16cid:paraId="3D6784C2" w16cid:durableId="25F003F9"/>
  <w16cid:commentId w16cid:paraId="6FCE5259" w16cid:durableId="264602AB"/>
  <w16cid:commentId w16cid:paraId="190D5933" w16cid:durableId="26460301"/>
  <w16cid:commentId w16cid:paraId="3B6F1491" w16cid:durableId="26475E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93EC4" w14:textId="77777777" w:rsidR="00493DA7" w:rsidRDefault="00493DA7" w:rsidP="009513C0">
      <w:pPr>
        <w:spacing w:after="0" w:line="240" w:lineRule="auto"/>
      </w:pPr>
      <w:r>
        <w:separator/>
      </w:r>
    </w:p>
  </w:endnote>
  <w:endnote w:type="continuationSeparator" w:id="0">
    <w:p w14:paraId="752554DD" w14:textId="77777777" w:rsidR="00493DA7" w:rsidRDefault="00493DA7" w:rsidP="009513C0">
      <w:pPr>
        <w:spacing w:after="0" w:line="240" w:lineRule="auto"/>
      </w:pPr>
      <w:r>
        <w:continuationSeparator/>
      </w:r>
    </w:p>
  </w:endnote>
  <w:endnote w:type="continuationNotice" w:id="1">
    <w:p w14:paraId="04CA93A6" w14:textId="77777777" w:rsidR="00493DA7" w:rsidRDefault="00493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Times New Roman"/>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rPr>
      <w:id w:val="1819841633"/>
      <w:docPartObj>
        <w:docPartGallery w:val="Page Numbers (Bottom of Page)"/>
        <w:docPartUnique/>
      </w:docPartObj>
    </w:sdtPr>
    <w:sdtEndPr>
      <w:rPr>
        <w:noProof/>
      </w:rPr>
    </w:sdtEndPr>
    <w:sdtContent>
      <w:p w14:paraId="2F12D44B" w14:textId="14EF4572" w:rsidR="00D45D93" w:rsidRPr="00054A79" w:rsidRDefault="00D45D93" w:rsidP="00054A79">
        <w:pPr>
          <w:pStyle w:val="Footer"/>
          <w:jc w:val="center"/>
          <w:rPr>
            <w:rFonts w:ascii="Calibri Light" w:hAnsi="Calibri Light" w:cs="Calibri Light"/>
          </w:rPr>
        </w:pPr>
        <w:r w:rsidRPr="00054A79">
          <w:rPr>
            <w:rFonts w:ascii="Calibri Light" w:hAnsi="Calibri Light" w:cs="Calibri Light"/>
          </w:rPr>
          <w:fldChar w:fldCharType="begin"/>
        </w:r>
        <w:r w:rsidRPr="00054A79">
          <w:rPr>
            <w:rFonts w:ascii="Calibri Light" w:hAnsi="Calibri Light" w:cs="Calibri Light"/>
          </w:rPr>
          <w:instrText xml:space="preserve"> PAGE   \* MERGEFORMAT </w:instrText>
        </w:r>
        <w:r w:rsidRPr="00054A79">
          <w:rPr>
            <w:rFonts w:ascii="Calibri Light" w:hAnsi="Calibri Light" w:cs="Calibri Light"/>
          </w:rPr>
          <w:fldChar w:fldCharType="separate"/>
        </w:r>
        <w:r>
          <w:rPr>
            <w:rFonts w:ascii="Calibri Light" w:hAnsi="Calibri Light" w:cs="Calibri Light"/>
            <w:noProof/>
          </w:rPr>
          <w:t>20</w:t>
        </w:r>
        <w:r w:rsidRPr="00054A79">
          <w:rPr>
            <w:rFonts w:ascii="Calibri Light" w:hAnsi="Calibri Light" w:cs="Calibri Light"/>
            <w:noProof/>
          </w:rPr>
          <w:fldChar w:fldCharType="end"/>
        </w:r>
      </w:p>
    </w:sdtContent>
  </w:sdt>
  <w:p w14:paraId="00671DF0" w14:textId="77777777" w:rsidR="00D45D93" w:rsidRPr="00054A79" w:rsidRDefault="00D45D93">
    <w:pPr>
      <w:pStyle w:val="Footer"/>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6898C" w14:textId="77777777" w:rsidR="00493DA7" w:rsidRDefault="00493DA7" w:rsidP="009513C0">
      <w:pPr>
        <w:spacing w:after="0" w:line="240" w:lineRule="auto"/>
      </w:pPr>
      <w:r>
        <w:separator/>
      </w:r>
    </w:p>
  </w:footnote>
  <w:footnote w:type="continuationSeparator" w:id="0">
    <w:p w14:paraId="0E941CBC" w14:textId="77777777" w:rsidR="00493DA7" w:rsidRDefault="00493DA7" w:rsidP="009513C0">
      <w:pPr>
        <w:spacing w:after="0" w:line="240" w:lineRule="auto"/>
      </w:pPr>
      <w:r>
        <w:continuationSeparator/>
      </w:r>
    </w:p>
  </w:footnote>
  <w:footnote w:type="continuationNotice" w:id="1">
    <w:p w14:paraId="38A64184" w14:textId="77777777" w:rsidR="00493DA7" w:rsidRDefault="00493DA7">
      <w:pPr>
        <w:spacing w:after="0" w:line="240" w:lineRule="auto"/>
      </w:pPr>
    </w:p>
  </w:footnote>
  <w:footnote w:id="2">
    <w:p w14:paraId="1125CB12" w14:textId="559C11E8" w:rsidR="0022241F" w:rsidRPr="003D66BE" w:rsidRDefault="0022241F" w:rsidP="004A130C">
      <w:pPr>
        <w:pStyle w:val="FootnoteText"/>
        <w:rPr>
          <w:rFonts w:asciiTheme="majorHAnsi" w:hAnsiTheme="majorHAnsi" w:cstheme="majorHAnsi"/>
          <w:lang w:val="es-ES"/>
        </w:rPr>
      </w:pPr>
      <w:r w:rsidRPr="003D66BE">
        <w:rPr>
          <w:rStyle w:val="FootnoteReference"/>
          <w:rFonts w:asciiTheme="majorHAnsi" w:hAnsiTheme="majorHAnsi" w:cstheme="majorHAnsi"/>
        </w:rPr>
        <w:footnoteRef/>
      </w:r>
      <w:r w:rsidRPr="003D66BE">
        <w:rPr>
          <w:rFonts w:asciiTheme="majorHAnsi" w:hAnsiTheme="majorHAnsi" w:cstheme="majorHAnsi"/>
          <w:lang w:val="es-ES"/>
        </w:rPr>
        <w:t xml:space="preserve"> Evaluar si los sistemas solares están ofreciendo una mayor garantía en la provisión de los servicios</w:t>
      </w:r>
    </w:p>
  </w:footnote>
  <w:footnote w:id="3">
    <w:p w14:paraId="55F39D59" w14:textId="626C0F90" w:rsidR="002C3F8A" w:rsidRPr="003D66BE" w:rsidRDefault="002C3F8A" w:rsidP="004A130C">
      <w:pPr>
        <w:pStyle w:val="FootnoteText"/>
        <w:rPr>
          <w:rFonts w:asciiTheme="majorHAnsi" w:hAnsiTheme="majorHAnsi" w:cstheme="majorHAnsi"/>
          <w:lang w:val="es-ES"/>
        </w:rPr>
      </w:pPr>
      <w:r w:rsidRPr="003D66BE">
        <w:rPr>
          <w:rStyle w:val="FootnoteReference"/>
          <w:rFonts w:asciiTheme="majorHAnsi" w:hAnsiTheme="majorHAnsi" w:cstheme="majorHAnsi"/>
        </w:rPr>
        <w:footnoteRef/>
      </w:r>
      <w:r w:rsidRPr="003D66BE">
        <w:rPr>
          <w:rFonts w:asciiTheme="majorHAnsi" w:hAnsiTheme="majorHAnsi" w:cstheme="majorHAnsi"/>
          <w:lang w:val="es-ES"/>
        </w:rPr>
        <w:t xml:space="preserve"> Evaluar si la ejecución a través de ONG está ofreciendo una mayor garantía en la provisión de los servicios</w:t>
      </w:r>
    </w:p>
  </w:footnote>
  <w:footnote w:id="4">
    <w:p w14:paraId="755C0DDE" w14:textId="24653F66" w:rsidR="004A130C" w:rsidRPr="00E557EE" w:rsidRDefault="004A130C" w:rsidP="004A130C">
      <w:pPr>
        <w:pStyle w:val="Paragraph"/>
        <w:numPr>
          <w:ilvl w:val="0"/>
          <w:numId w:val="0"/>
        </w:numPr>
        <w:spacing w:before="0" w:after="240"/>
        <w:rPr>
          <w:rFonts w:asciiTheme="majorHAnsi" w:hAnsiTheme="majorHAnsi" w:cstheme="majorHAnsi"/>
          <w:sz w:val="18"/>
          <w:szCs w:val="18"/>
        </w:rPr>
      </w:pPr>
      <w:r w:rsidRPr="00E557EE">
        <w:rPr>
          <w:rStyle w:val="FootnoteReference"/>
          <w:rFonts w:asciiTheme="majorHAnsi" w:hAnsiTheme="majorHAnsi" w:cstheme="majorHAnsi"/>
          <w:sz w:val="18"/>
          <w:szCs w:val="18"/>
        </w:rPr>
        <w:footnoteRef/>
      </w:r>
      <w:r w:rsidRPr="00E557EE">
        <w:rPr>
          <w:rFonts w:asciiTheme="majorHAnsi" w:hAnsiTheme="majorHAnsi" w:cstheme="majorHAnsi"/>
          <w:sz w:val="18"/>
          <w:szCs w:val="18"/>
        </w:rPr>
        <w:t xml:space="preserve"> </w:t>
      </w:r>
      <w:r w:rsidR="00AF14E6" w:rsidRPr="00E557EE">
        <w:rPr>
          <w:rFonts w:asciiTheme="majorHAnsi" w:hAnsiTheme="majorHAnsi" w:cstheme="majorHAnsi"/>
          <w:sz w:val="18"/>
          <w:szCs w:val="18"/>
        </w:rPr>
        <w:t>La firma consultora</w:t>
      </w:r>
      <w:r w:rsidRPr="00E557EE">
        <w:rPr>
          <w:rFonts w:asciiTheme="majorHAnsi" w:hAnsiTheme="majorHAnsi" w:cstheme="majorHAnsi"/>
          <w:sz w:val="18"/>
          <w:szCs w:val="18"/>
        </w:rPr>
        <w:t xml:space="preserve"> deberá presentar los ajustes que</w:t>
      </w:r>
      <w:r w:rsidR="00570A5F" w:rsidRPr="00E557EE">
        <w:rPr>
          <w:rFonts w:asciiTheme="majorHAnsi" w:hAnsiTheme="majorHAnsi" w:cstheme="majorHAnsi"/>
          <w:sz w:val="18"/>
          <w:szCs w:val="18"/>
        </w:rPr>
        <w:t>, durante la etapa de negociación,</w:t>
      </w:r>
      <w:r w:rsidRPr="00E557EE">
        <w:rPr>
          <w:rFonts w:asciiTheme="majorHAnsi" w:hAnsiTheme="majorHAnsi" w:cstheme="majorHAnsi"/>
          <w:sz w:val="18"/>
          <w:szCs w:val="18"/>
        </w:rPr>
        <w:t xml:space="preserve"> hayan sido acordados a la </w:t>
      </w:r>
      <w:r w:rsidR="00570A5F" w:rsidRPr="00E557EE">
        <w:rPr>
          <w:rFonts w:asciiTheme="majorHAnsi" w:hAnsiTheme="majorHAnsi" w:cstheme="majorHAnsi"/>
          <w:sz w:val="18"/>
          <w:szCs w:val="18"/>
        </w:rPr>
        <w:t>M</w:t>
      </w:r>
      <w:r w:rsidRPr="00E557EE">
        <w:rPr>
          <w:rFonts w:asciiTheme="majorHAnsi" w:hAnsiTheme="majorHAnsi" w:cstheme="majorHAnsi"/>
          <w:sz w:val="18"/>
          <w:szCs w:val="18"/>
        </w:rPr>
        <w:t>etodología y Plan de trabajo y presentar una Programación Detallada de la ejecución de todas las actividades contempladas en las Fases I</w:t>
      </w:r>
      <w:r w:rsidR="00610C4A" w:rsidRPr="00E557EE">
        <w:rPr>
          <w:rFonts w:asciiTheme="majorHAnsi" w:hAnsiTheme="majorHAnsi" w:cstheme="majorHAnsi"/>
          <w:sz w:val="18"/>
          <w:szCs w:val="18"/>
        </w:rPr>
        <w:t>, II</w:t>
      </w:r>
      <w:r w:rsidRPr="00E557EE">
        <w:rPr>
          <w:rFonts w:asciiTheme="majorHAnsi" w:hAnsiTheme="majorHAnsi" w:cstheme="majorHAnsi"/>
          <w:sz w:val="18"/>
          <w:szCs w:val="18"/>
        </w:rPr>
        <w:t xml:space="preserve"> y II</w:t>
      </w:r>
      <w:r w:rsidR="00610C4A" w:rsidRPr="00E557EE">
        <w:rPr>
          <w:rFonts w:asciiTheme="majorHAnsi" w:hAnsiTheme="majorHAnsi" w:cstheme="majorHAnsi"/>
          <w:sz w:val="18"/>
          <w:szCs w:val="18"/>
        </w:rPr>
        <w:t>I</w:t>
      </w:r>
      <w:r w:rsidRPr="00E557EE">
        <w:rPr>
          <w:rFonts w:asciiTheme="majorHAnsi" w:hAnsiTheme="majorHAnsi" w:cstheme="majorHAnsi"/>
          <w:sz w:val="18"/>
          <w:szCs w:val="18"/>
        </w:rPr>
        <w:t xml:space="preserve">, definiendo la secuencia de actividades más adecuadas para lograr el alcance previsto en el plazo de ejecución y valor del contrato. Lo anterior deberá ser representado en un diagrama de Gantt, identificando actividades asociadas a entregables concretos, duración, relaciones de precedencia entre actividades, organización por capítulos </w:t>
      </w:r>
      <w:r w:rsidRPr="00E557EE">
        <w:rPr>
          <w:rFonts w:asciiTheme="majorHAnsi" w:hAnsiTheme="majorHAnsi" w:cstheme="majorHAnsi"/>
          <w:sz w:val="18"/>
          <w:szCs w:val="18"/>
          <w:lang w:val="es-CO"/>
        </w:rPr>
        <w:t>y definición de ruta(s) crítica(s).</w:t>
      </w:r>
    </w:p>
    <w:p w14:paraId="5FD24C4D" w14:textId="678CE98B" w:rsidR="004A130C" w:rsidRPr="008369B2" w:rsidRDefault="004A130C" w:rsidP="004A130C">
      <w:pPr>
        <w:pStyle w:val="FootnoteText"/>
        <w:rPr>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01C"/>
    <w:multiLevelType w:val="hybridMultilevel"/>
    <w:tmpl w:val="A08CB8C4"/>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1D8686B"/>
    <w:multiLevelType w:val="hybridMultilevel"/>
    <w:tmpl w:val="34D2C682"/>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09E70809"/>
    <w:multiLevelType w:val="hybridMultilevel"/>
    <w:tmpl w:val="C87CDCA6"/>
    <w:lvl w:ilvl="0" w:tplc="CA5E3006">
      <w:numFmt w:val="bullet"/>
      <w:lvlText w:val="-"/>
      <w:lvlJc w:val="left"/>
      <w:pPr>
        <w:ind w:left="502" w:hanging="360"/>
      </w:pPr>
      <w:rPr>
        <w:rFonts w:ascii="Calibri" w:eastAsiaTheme="minorEastAsia" w:hAnsi="Calibri" w:cs="Calibri" w:hint="default"/>
      </w:rPr>
    </w:lvl>
    <w:lvl w:ilvl="1" w:tplc="3C0A0003" w:tentative="1">
      <w:start w:val="1"/>
      <w:numFmt w:val="bullet"/>
      <w:lvlText w:val="o"/>
      <w:lvlJc w:val="left"/>
      <w:pPr>
        <w:ind w:left="1222" w:hanging="360"/>
      </w:pPr>
      <w:rPr>
        <w:rFonts w:ascii="Courier New" w:hAnsi="Courier New" w:cs="Courier New" w:hint="default"/>
      </w:rPr>
    </w:lvl>
    <w:lvl w:ilvl="2" w:tplc="3C0A0005" w:tentative="1">
      <w:start w:val="1"/>
      <w:numFmt w:val="bullet"/>
      <w:lvlText w:val=""/>
      <w:lvlJc w:val="left"/>
      <w:pPr>
        <w:ind w:left="1942" w:hanging="360"/>
      </w:pPr>
      <w:rPr>
        <w:rFonts w:ascii="Wingdings" w:hAnsi="Wingdings" w:hint="default"/>
      </w:rPr>
    </w:lvl>
    <w:lvl w:ilvl="3" w:tplc="3C0A0001" w:tentative="1">
      <w:start w:val="1"/>
      <w:numFmt w:val="bullet"/>
      <w:lvlText w:val=""/>
      <w:lvlJc w:val="left"/>
      <w:pPr>
        <w:ind w:left="2662" w:hanging="360"/>
      </w:pPr>
      <w:rPr>
        <w:rFonts w:ascii="Symbol" w:hAnsi="Symbol" w:hint="default"/>
      </w:rPr>
    </w:lvl>
    <w:lvl w:ilvl="4" w:tplc="3C0A0003" w:tentative="1">
      <w:start w:val="1"/>
      <w:numFmt w:val="bullet"/>
      <w:lvlText w:val="o"/>
      <w:lvlJc w:val="left"/>
      <w:pPr>
        <w:ind w:left="3382" w:hanging="360"/>
      </w:pPr>
      <w:rPr>
        <w:rFonts w:ascii="Courier New" w:hAnsi="Courier New" w:cs="Courier New" w:hint="default"/>
      </w:rPr>
    </w:lvl>
    <w:lvl w:ilvl="5" w:tplc="3C0A0005" w:tentative="1">
      <w:start w:val="1"/>
      <w:numFmt w:val="bullet"/>
      <w:lvlText w:val=""/>
      <w:lvlJc w:val="left"/>
      <w:pPr>
        <w:ind w:left="4102" w:hanging="360"/>
      </w:pPr>
      <w:rPr>
        <w:rFonts w:ascii="Wingdings" w:hAnsi="Wingdings" w:hint="default"/>
      </w:rPr>
    </w:lvl>
    <w:lvl w:ilvl="6" w:tplc="3C0A0001" w:tentative="1">
      <w:start w:val="1"/>
      <w:numFmt w:val="bullet"/>
      <w:lvlText w:val=""/>
      <w:lvlJc w:val="left"/>
      <w:pPr>
        <w:ind w:left="4822" w:hanging="360"/>
      </w:pPr>
      <w:rPr>
        <w:rFonts w:ascii="Symbol" w:hAnsi="Symbol" w:hint="default"/>
      </w:rPr>
    </w:lvl>
    <w:lvl w:ilvl="7" w:tplc="3C0A0003" w:tentative="1">
      <w:start w:val="1"/>
      <w:numFmt w:val="bullet"/>
      <w:lvlText w:val="o"/>
      <w:lvlJc w:val="left"/>
      <w:pPr>
        <w:ind w:left="5542" w:hanging="360"/>
      </w:pPr>
      <w:rPr>
        <w:rFonts w:ascii="Courier New" w:hAnsi="Courier New" w:cs="Courier New" w:hint="default"/>
      </w:rPr>
    </w:lvl>
    <w:lvl w:ilvl="8" w:tplc="3C0A0005" w:tentative="1">
      <w:start w:val="1"/>
      <w:numFmt w:val="bullet"/>
      <w:lvlText w:val=""/>
      <w:lvlJc w:val="left"/>
      <w:pPr>
        <w:ind w:left="6262" w:hanging="360"/>
      </w:pPr>
      <w:rPr>
        <w:rFonts w:ascii="Wingdings" w:hAnsi="Wingdings" w:hint="default"/>
      </w:rPr>
    </w:lvl>
  </w:abstractNum>
  <w:abstractNum w:abstractNumId="3" w15:restartNumberingAfterBreak="0">
    <w:nsid w:val="0DAB7FC9"/>
    <w:multiLevelType w:val="multilevel"/>
    <w:tmpl w:val="742E8DF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rPr>
    </w:lvl>
    <w:lvl w:ilvl="2">
      <w:start w:val="1"/>
      <w:numFmt w:val="lowerLetter"/>
      <w:pStyle w:val="subpar"/>
      <w:lvlText w:val="%3."/>
      <w:lvlJc w:val="left"/>
      <w:pPr>
        <w:tabs>
          <w:tab w:val="num" w:pos="1152"/>
        </w:tabs>
        <w:ind w:left="1152" w:hanging="432"/>
      </w:pPr>
      <w:rPr>
        <w:rFonts w:ascii="Calibri" w:hAnsi="Calibri" w:cs="Calibri" w:hint="default"/>
        <w:sz w:val="22"/>
        <w:szCs w:val="22"/>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17D632D4"/>
    <w:multiLevelType w:val="multilevel"/>
    <w:tmpl w:val="6F4AD0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A80E57"/>
    <w:multiLevelType w:val="multilevel"/>
    <w:tmpl w:val="258A780C"/>
    <w:lvl w:ilvl="0">
      <w:start w:val="1"/>
      <w:numFmt w:val="upperRoman"/>
      <w:lvlText w:val="%1."/>
      <w:lvlJc w:val="left"/>
      <w:pPr>
        <w:ind w:left="-720" w:firstLine="0"/>
      </w:pPr>
      <w:rPr>
        <w:rFonts w:hint="default"/>
      </w:rPr>
    </w:lvl>
    <w:lvl w:ilvl="1">
      <w:start w:val="1"/>
      <w:numFmt w:val="upperLetter"/>
      <w:pStyle w:val="Heading2"/>
      <w:lvlText w:val="%2."/>
      <w:lvlJc w:val="left"/>
      <w:pPr>
        <w:ind w:left="0" w:firstLine="0"/>
      </w:pPr>
      <w:rPr>
        <w:rFonts w:hint="default"/>
      </w:rPr>
    </w:lvl>
    <w:lvl w:ilvl="2">
      <w:start w:val="1"/>
      <w:numFmt w:val="decimal"/>
      <w:lvlText w:val="%3."/>
      <w:lvlJc w:val="left"/>
      <w:pPr>
        <w:ind w:left="720" w:firstLine="0"/>
      </w:pPr>
      <w:rPr>
        <w:rFonts w:ascii="Times New Roman" w:hAnsi="Times New Roman" w:hint="default"/>
        <w:b/>
        <w:bCs/>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firstLine="0"/>
      </w:pPr>
      <w:rPr>
        <w:rFonts w:hint="default"/>
      </w:rPr>
    </w:lvl>
    <w:lvl w:ilvl="4">
      <w:start w:val="1"/>
      <w:numFmt w:val="decimal"/>
      <w:lvlText w:val="(%5)"/>
      <w:lvlJc w:val="left"/>
      <w:pPr>
        <w:ind w:left="2160" w:firstLine="0"/>
      </w:pPr>
      <w:rPr>
        <w:rFonts w:hint="default"/>
      </w:rPr>
    </w:lvl>
    <w:lvl w:ilvl="5">
      <w:start w:val="1"/>
      <w:numFmt w:val="lowerLetter"/>
      <w:lvlText w:val="(%6)"/>
      <w:lvlJc w:val="left"/>
      <w:pPr>
        <w:ind w:left="2880" w:firstLine="0"/>
      </w:pPr>
      <w:rPr>
        <w:rFonts w:hint="default"/>
      </w:rPr>
    </w:lvl>
    <w:lvl w:ilvl="6">
      <w:start w:val="1"/>
      <w:numFmt w:val="lowerRoman"/>
      <w:lvlText w:val="(%7)"/>
      <w:lvlJc w:val="left"/>
      <w:pPr>
        <w:ind w:left="360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5040" w:firstLine="0"/>
      </w:pPr>
      <w:rPr>
        <w:rFonts w:hint="default"/>
      </w:rPr>
    </w:lvl>
  </w:abstractNum>
  <w:abstractNum w:abstractNumId="6" w15:restartNumberingAfterBreak="0">
    <w:nsid w:val="425627F1"/>
    <w:multiLevelType w:val="hybridMultilevel"/>
    <w:tmpl w:val="03727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D2353A"/>
    <w:multiLevelType w:val="hybridMultilevel"/>
    <w:tmpl w:val="43DCD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E1F76"/>
    <w:multiLevelType w:val="hybridMultilevel"/>
    <w:tmpl w:val="21342A22"/>
    <w:lvl w:ilvl="0" w:tplc="580A0015">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5A6B0E95"/>
    <w:multiLevelType w:val="hybridMultilevel"/>
    <w:tmpl w:val="4E466B3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64833C49"/>
    <w:multiLevelType w:val="hybridMultilevel"/>
    <w:tmpl w:val="912E083A"/>
    <w:lvl w:ilvl="0" w:tplc="580A0015">
      <w:start w:val="1"/>
      <w:numFmt w:val="upp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1" w15:restartNumberingAfterBreak="0">
    <w:nsid w:val="658448DD"/>
    <w:multiLevelType w:val="multilevel"/>
    <w:tmpl w:val="6F4AD0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09E2766"/>
    <w:multiLevelType w:val="hybridMultilevel"/>
    <w:tmpl w:val="3FD4F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622185"/>
    <w:multiLevelType w:val="hybridMultilevel"/>
    <w:tmpl w:val="C212CC90"/>
    <w:lvl w:ilvl="0" w:tplc="0A96569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9C0C24"/>
    <w:multiLevelType w:val="hybridMultilevel"/>
    <w:tmpl w:val="E2D4609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7E056099"/>
    <w:multiLevelType w:val="hybridMultilevel"/>
    <w:tmpl w:val="51EAF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ED0254"/>
    <w:multiLevelType w:val="hybridMultilevel"/>
    <w:tmpl w:val="FEA6A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9196386">
    <w:abstractNumId w:val="5"/>
  </w:num>
  <w:num w:numId="2" w16cid:durableId="232548723">
    <w:abstractNumId w:val="4"/>
  </w:num>
  <w:num w:numId="3" w16cid:durableId="966279478">
    <w:abstractNumId w:val="13"/>
  </w:num>
  <w:num w:numId="4" w16cid:durableId="1706179899">
    <w:abstractNumId w:val="9"/>
  </w:num>
  <w:num w:numId="5" w16cid:durableId="665207748">
    <w:abstractNumId w:val="0"/>
  </w:num>
  <w:num w:numId="6" w16cid:durableId="734744226">
    <w:abstractNumId w:val="12"/>
  </w:num>
  <w:num w:numId="7" w16cid:durableId="828058899">
    <w:abstractNumId w:val="16"/>
  </w:num>
  <w:num w:numId="8" w16cid:durableId="2005472769">
    <w:abstractNumId w:val="6"/>
  </w:num>
  <w:num w:numId="9" w16cid:durableId="1335566697">
    <w:abstractNumId w:val="7"/>
  </w:num>
  <w:num w:numId="10" w16cid:durableId="306209813">
    <w:abstractNumId w:val="15"/>
  </w:num>
  <w:num w:numId="11" w16cid:durableId="1160194888">
    <w:abstractNumId w:val="2"/>
  </w:num>
  <w:num w:numId="12" w16cid:durableId="1604340474">
    <w:abstractNumId w:val="14"/>
  </w:num>
  <w:num w:numId="13" w16cid:durableId="1465584232">
    <w:abstractNumId w:val="3"/>
  </w:num>
  <w:num w:numId="14" w16cid:durableId="1973709179">
    <w:abstractNumId w:val="1"/>
  </w:num>
  <w:num w:numId="15" w16cid:durableId="1114859553">
    <w:abstractNumId w:val="10"/>
  </w:num>
  <w:num w:numId="16" w16cid:durableId="1518617545">
    <w:abstractNumId w:val="8"/>
  </w:num>
  <w:num w:numId="17" w16cid:durableId="874538045">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isco Gonzalez Medina">
    <w15:presenceInfo w15:providerId="AD" w15:userId="S::FGONZALEZ@IADB.ORG::5b292583-6886-4566-949e-e613ff56ef7e"/>
  </w15:person>
  <w15:person w15:author="Manjarres, Jose Francisco">
    <w15:presenceInfo w15:providerId="AD" w15:userId="S::jmanjarres@iadb.org::060da00e-e4c5-4706-804d-4e7daf0810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B3"/>
    <w:rsid w:val="00000298"/>
    <w:rsid w:val="000051FA"/>
    <w:rsid w:val="00011AEB"/>
    <w:rsid w:val="00013B6F"/>
    <w:rsid w:val="000140B0"/>
    <w:rsid w:val="0002056A"/>
    <w:rsid w:val="00021B4A"/>
    <w:rsid w:val="0002652B"/>
    <w:rsid w:val="00026EB2"/>
    <w:rsid w:val="00033340"/>
    <w:rsid w:val="000419CD"/>
    <w:rsid w:val="00042A0E"/>
    <w:rsid w:val="00044503"/>
    <w:rsid w:val="00045F9D"/>
    <w:rsid w:val="00046FC9"/>
    <w:rsid w:val="000501BC"/>
    <w:rsid w:val="0005094F"/>
    <w:rsid w:val="00052A89"/>
    <w:rsid w:val="0005442C"/>
    <w:rsid w:val="00054A79"/>
    <w:rsid w:val="00056CC0"/>
    <w:rsid w:val="00057BF2"/>
    <w:rsid w:val="00057F6D"/>
    <w:rsid w:val="000642E1"/>
    <w:rsid w:val="00064FDC"/>
    <w:rsid w:val="00065393"/>
    <w:rsid w:val="00066D75"/>
    <w:rsid w:val="00070034"/>
    <w:rsid w:val="00070734"/>
    <w:rsid w:val="00070DF8"/>
    <w:rsid w:val="00071191"/>
    <w:rsid w:val="000720BE"/>
    <w:rsid w:val="00072BBC"/>
    <w:rsid w:val="00075619"/>
    <w:rsid w:val="00075A2A"/>
    <w:rsid w:val="00077265"/>
    <w:rsid w:val="000816AB"/>
    <w:rsid w:val="00083A29"/>
    <w:rsid w:val="00083FEF"/>
    <w:rsid w:val="00085EA1"/>
    <w:rsid w:val="0008677E"/>
    <w:rsid w:val="00086F95"/>
    <w:rsid w:val="000876CB"/>
    <w:rsid w:val="00090A1B"/>
    <w:rsid w:val="00090C24"/>
    <w:rsid w:val="00090FDC"/>
    <w:rsid w:val="0009145E"/>
    <w:rsid w:val="000917F4"/>
    <w:rsid w:val="00091E63"/>
    <w:rsid w:val="00094F0A"/>
    <w:rsid w:val="00094F71"/>
    <w:rsid w:val="000962D4"/>
    <w:rsid w:val="00096928"/>
    <w:rsid w:val="000A059B"/>
    <w:rsid w:val="000A0FFC"/>
    <w:rsid w:val="000A152C"/>
    <w:rsid w:val="000A23B2"/>
    <w:rsid w:val="000A2E23"/>
    <w:rsid w:val="000A3A74"/>
    <w:rsid w:val="000A5591"/>
    <w:rsid w:val="000B6332"/>
    <w:rsid w:val="000B7437"/>
    <w:rsid w:val="000C53E7"/>
    <w:rsid w:val="000C59CC"/>
    <w:rsid w:val="000C699F"/>
    <w:rsid w:val="000C72B6"/>
    <w:rsid w:val="000C75E3"/>
    <w:rsid w:val="000D05E9"/>
    <w:rsid w:val="000D2141"/>
    <w:rsid w:val="000D23CF"/>
    <w:rsid w:val="000D53CF"/>
    <w:rsid w:val="000D6476"/>
    <w:rsid w:val="000D731D"/>
    <w:rsid w:val="000E0225"/>
    <w:rsid w:val="000E3531"/>
    <w:rsid w:val="000E4EB1"/>
    <w:rsid w:val="000E5DE2"/>
    <w:rsid w:val="000F1681"/>
    <w:rsid w:val="000F1892"/>
    <w:rsid w:val="000F1AF4"/>
    <w:rsid w:val="000F3AE3"/>
    <w:rsid w:val="000F4080"/>
    <w:rsid w:val="000F738B"/>
    <w:rsid w:val="00100F0C"/>
    <w:rsid w:val="00101B35"/>
    <w:rsid w:val="00101EBC"/>
    <w:rsid w:val="00104F32"/>
    <w:rsid w:val="00107E04"/>
    <w:rsid w:val="00110CEC"/>
    <w:rsid w:val="00111210"/>
    <w:rsid w:val="001133F9"/>
    <w:rsid w:val="001135A5"/>
    <w:rsid w:val="00115CD2"/>
    <w:rsid w:val="00122404"/>
    <w:rsid w:val="00124433"/>
    <w:rsid w:val="00125ACF"/>
    <w:rsid w:val="0012698E"/>
    <w:rsid w:val="001327E4"/>
    <w:rsid w:val="001364BF"/>
    <w:rsid w:val="001402FD"/>
    <w:rsid w:val="001430F7"/>
    <w:rsid w:val="001469F5"/>
    <w:rsid w:val="001473D5"/>
    <w:rsid w:val="00152787"/>
    <w:rsid w:val="0015371F"/>
    <w:rsid w:val="001571C9"/>
    <w:rsid w:val="00160795"/>
    <w:rsid w:val="0016261F"/>
    <w:rsid w:val="00165EF2"/>
    <w:rsid w:val="001668FC"/>
    <w:rsid w:val="00166F0B"/>
    <w:rsid w:val="00167103"/>
    <w:rsid w:val="001735B6"/>
    <w:rsid w:val="00173753"/>
    <w:rsid w:val="00173CD5"/>
    <w:rsid w:val="00173E44"/>
    <w:rsid w:val="00180D06"/>
    <w:rsid w:val="00182385"/>
    <w:rsid w:val="00182507"/>
    <w:rsid w:val="0018359C"/>
    <w:rsid w:val="00186D31"/>
    <w:rsid w:val="00192F77"/>
    <w:rsid w:val="001931FD"/>
    <w:rsid w:val="00194A44"/>
    <w:rsid w:val="00195FEB"/>
    <w:rsid w:val="001A256C"/>
    <w:rsid w:val="001A3308"/>
    <w:rsid w:val="001A3DF9"/>
    <w:rsid w:val="001A4AE4"/>
    <w:rsid w:val="001A6D5A"/>
    <w:rsid w:val="001B0768"/>
    <w:rsid w:val="001B08D9"/>
    <w:rsid w:val="001B588D"/>
    <w:rsid w:val="001B5C12"/>
    <w:rsid w:val="001B7080"/>
    <w:rsid w:val="001B74EB"/>
    <w:rsid w:val="001C0C8C"/>
    <w:rsid w:val="001C2C87"/>
    <w:rsid w:val="001C3837"/>
    <w:rsid w:val="001C3DFE"/>
    <w:rsid w:val="001C4122"/>
    <w:rsid w:val="001C5D58"/>
    <w:rsid w:val="001C7057"/>
    <w:rsid w:val="001D3B3B"/>
    <w:rsid w:val="001D4110"/>
    <w:rsid w:val="001D45E0"/>
    <w:rsid w:val="001D592C"/>
    <w:rsid w:val="001D68D7"/>
    <w:rsid w:val="001D7885"/>
    <w:rsid w:val="001E201E"/>
    <w:rsid w:val="001E2E97"/>
    <w:rsid w:val="001E3ABF"/>
    <w:rsid w:val="001E4C8B"/>
    <w:rsid w:val="001E55CF"/>
    <w:rsid w:val="001E5A04"/>
    <w:rsid w:val="001E64CA"/>
    <w:rsid w:val="001E6A9F"/>
    <w:rsid w:val="001F01FB"/>
    <w:rsid w:val="001F0BD7"/>
    <w:rsid w:val="001F0F28"/>
    <w:rsid w:val="001F226F"/>
    <w:rsid w:val="001F3834"/>
    <w:rsid w:val="001F38AF"/>
    <w:rsid w:val="001F4B62"/>
    <w:rsid w:val="001F5909"/>
    <w:rsid w:val="0020260D"/>
    <w:rsid w:val="00204588"/>
    <w:rsid w:val="00204AD8"/>
    <w:rsid w:val="00204FB5"/>
    <w:rsid w:val="0020515B"/>
    <w:rsid w:val="00210B27"/>
    <w:rsid w:val="00212D0A"/>
    <w:rsid w:val="00213014"/>
    <w:rsid w:val="00215BD5"/>
    <w:rsid w:val="00216C35"/>
    <w:rsid w:val="00220C6C"/>
    <w:rsid w:val="0022194F"/>
    <w:rsid w:val="0022241F"/>
    <w:rsid w:val="00222CC6"/>
    <w:rsid w:val="00223550"/>
    <w:rsid w:val="00223607"/>
    <w:rsid w:val="00224761"/>
    <w:rsid w:val="0022621E"/>
    <w:rsid w:val="00232DCA"/>
    <w:rsid w:val="00234AC4"/>
    <w:rsid w:val="00234ECB"/>
    <w:rsid w:val="00235E64"/>
    <w:rsid w:val="00237E10"/>
    <w:rsid w:val="00237F6B"/>
    <w:rsid w:val="002406B3"/>
    <w:rsid w:val="002425AB"/>
    <w:rsid w:val="00243640"/>
    <w:rsid w:val="002442D0"/>
    <w:rsid w:val="002451DE"/>
    <w:rsid w:val="0024525C"/>
    <w:rsid w:val="002454E7"/>
    <w:rsid w:val="00252286"/>
    <w:rsid w:val="00252DFA"/>
    <w:rsid w:val="0025451D"/>
    <w:rsid w:val="00254AB1"/>
    <w:rsid w:val="00257C72"/>
    <w:rsid w:val="00261663"/>
    <w:rsid w:val="00263F7D"/>
    <w:rsid w:val="00265E35"/>
    <w:rsid w:val="0027045E"/>
    <w:rsid w:val="00271052"/>
    <w:rsid w:val="00271A3A"/>
    <w:rsid w:val="00273D45"/>
    <w:rsid w:val="002742F8"/>
    <w:rsid w:val="002744F3"/>
    <w:rsid w:val="00275EA0"/>
    <w:rsid w:val="00276BCD"/>
    <w:rsid w:val="0028019E"/>
    <w:rsid w:val="0028167E"/>
    <w:rsid w:val="00281F9B"/>
    <w:rsid w:val="0028213A"/>
    <w:rsid w:val="00282B44"/>
    <w:rsid w:val="002866E3"/>
    <w:rsid w:val="00286B60"/>
    <w:rsid w:val="00287B02"/>
    <w:rsid w:val="00290AF6"/>
    <w:rsid w:val="00293DD0"/>
    <w:rsid w:val="00295ACF"/>
    <w:rsid w:val="0029689C"/>
    <w:rsid w:val="00296AAA"/>
    <w:rsid w:val="002977C1"/>
    <w:rsid w:val="002A0BE2"/>
    <w:rsid w:val="002A3ACE"/>
    <w:rsid w:val="002B5546"/>
    <w:rsid w:val="002B7EAF"/>
    <w:rsid w:val="002C1279"/>
    <w:rsid w:val="002C38E8"/>
    <w:rsid w:val="002C39AA"/>
    <w:rsid w:val="002C3F8A"/>
    <w:rsid w:val="002C5A63"/>
    <w:rsid w:val="002C7068"/>
    <w:rsid w:val="002C74F5"/>
    <w:rsid w:val="002C7EEA"/>
    <w:rsid w:val="002D1898"/>
    <w:rsid w:val="002D3FC8"/>
    <w:rsid w:val="002D4250"/>
    <w:rsid w:val="002D4EAA"/>
    <w:rsid w:val="002D552D"/>
    <w:rsid w:val="002D5E5B"/>
    <w:rsid w:val="002D77FC"/>
    <w:rsid w:val="002D7937"/>
    <w:rsid w:val="002D7A2E"/>
    <w:rsid w:val="002E03E9"/>
    <w:rsid w:val="002E1196"/>
    <w:rsid w:val="002E258F"/>
    <w:rsid w:val="002E4A89"/>
    <w:rsid w:val="002F31F7"/>
    <w:rsid w:val="002F7D23"/>
    <w:rsid w:val="00300E76"/>
    <w:rsid w:val="00302F51"/>
    <w:rsid w:val="00303B1E"/>
    <w:rsid w:val="0030530A"/>
    <w:rsid w:val="00310C4C"/>
    <w:rsid w:val="003115A9"/>
    <w:rsid w:val="003119A8"/>
    <w:rsid w:val="00313B2E"/>
    <w:rsid w:val="003172B7"/>
    <w:rsid w:val="003174DA"/>
    <w:rsid w:val="00317B4A"/>
    <w:rsid w:val="00317F92"/>
    <w:rsid w:val="003204FE"/>
    <w:rsid w:val="00320A47"/>
    <w:rsid w:val="003241F2"/>
    <w:rsid w:val="003257CA"/>
    <w:rsid w:val="00325CB0"/>
    <w:rsid w:val="00325D39"/>
    <w:rsid w:val="003264C3"/>
    <w:rsid w:val="0032792F"/>
    <w:rsid w:val="00330CDD"/>
    <w:rsid w:val="0033204A"/>
    <w:rsid w:val="00335A69"/>
    <w:rsid w:val="00335E06"/>
    <w:rsid w:val="003402EC"/>
    <w:rsid w:val="00342FA2"/>
    <w:rsid w:val="00343345"/>
    <w:rsid w:val="003445E8"/>
    <w:rsid w:val="00344E7D"/>
    <w:rsid w:val="003470F5"/>
    <w:rsid w:val="003479DB"/>
    <w:rsid w:val="00357868"/>
    <w:rsid w:val="00357DEC"/>
    <w:rsid w:val="00360117"/>
    <w:rsid w:val="00360EE0"/>
    <w:rsid w:val="0036122F"/>
    <w:rsid w:val="003621A8"/>
    <w:rsid w:val="00364897"/>
    <w:rsid w:val="00364E5E"/>
    <w:rsid w:val="0036594F"/>
    <w:rsid w:val="00365C45"/>
    <w:rsid w:val="00366FE2"/>
    <w:rsid w:val="0036732C"/>
    <w:rsid w:val="003706F5"/>
    <w:rsid w:val="00370C94"/>
    <w:rsid w:val="0037258B"/>
    <w:rsid w:val="00373C1D"/>
    <w:rsid w:val="00380F7C"/>
    <w:rsid w:val="00381BA3"/>
    <w:rsid w:val="003822A8"/>
    <w:rsid w:val="00383606"/>
    <w:rsid w:val="003861C8"/>
    <w:rsid w:val="003866AE"/>
    <w:rsid w:val="003902AE"/>
    <w:rsid w:val="003915D3"/>
    <w:rsid w:val="00393279"/>
    <w:rsid w:val="00393730"/>
    <w:rsid w:val="0039620B"/>
    <w:rsid w:val="00396418"/>
    <w:rsid w:val="0039672D"/>
    <w:rsid w:val="00396B04"/>
    <w:rsid w:val="00396B3B"/>
    <w:rsid w:val="00396D28"/>
    <w:rsid w:val="003A1165"/>
    <w:rsid w:val="003A3651"/>
    <w:rsid w:val="003A60AA"/>
    <w:rsid w:val="003B0CC8"/>
    <w:rsid w:val="003B65AA"/>
    <w:rsid w:val="003B7015"/>
    <w:rsid w:val="003B7802"/>
    <w:rsid w:val="003C3A21"/>
    <w:rsid w:val="003C4800"/>
    <w:rsid w:val="003C4B11"/>
    <w:rsid w:val="003C5899"/>
    <w:rsid w:val="003C7F43"/>
    <w:rsid w:val="003D22AF"/>
    <w:rsid w:val="003D3944"/>
    <w:rsid w:val="003D52F1"/>
    <w:rsid w:val="003D66BE"/>
    <w:rsid w:val="003D72CA"/>
    <w:rsid w:val="003E048E"/>
    <w:rsid w:val="003E0D8E"/>
    <w:rsid w:val="003E108A"/>
    <w:rsid w:val="003E1A36"/>
    <w:rsid w:val="003E40E2"/>
    <w:rsid w:val="003F0093"/>
    <w:rsid w:val="003F04F0"/>
    <w:rsid w:val="003F0C28"/>
    <w:rsid w:val="003F1AA4"/>
    <w:rsid w:val="003F1C44"/>
    <w:rsid w:val="003F26F2"/>
    <w:rsid w:val="003F3262"/>
    <w:rsid w:val="003F3ABE"/>
    <w:rsid w:val="003F3E92"/>
    <w:rsid w:val="003F540A"/>
    <w:rsid w:val="003F6F46"/>
    <w:rsid w:val="003F780B"/>
    <w:rsid w:val="003F7BEC"/>
    <w:rsid w:val="00400EF8"/>
    <w:rsid w:val="0040134E"/>
    <w:rsid w:val="00402C4C"/>
    <w:rsid w:val="0040450D"/>
    <w:rsid w:val="00406990"/>
    <w:rsid w:val="00410635"/>
    <w:rsid w:val="0041283B"/>
    <w:rsid w:val="004137A3"/>
    <w:rsid w:val="00415802"/>
    <w:rsid w:val="00416565"/>
    <w:rsid w:val="004219DD"/>
    <w:rsid w:val="00422FD1"/>
    <w:rsid w:val="00425D58"/>
    <w:rsid w:val="00426AAC"/>
    <w:rsid w:val="004277A2"/>
    <w:rsid w:val="00427925"/>
    <w:rsid w:val="00430181"/>
    <w:rsid w:val="00432032"/>
    <w:rsid w:val="0043217B"/>
    <w:rsid w:val="004346F5"/>
    <w:rsid w:val="00434CED"/>
    <w:rsid w:val="00436269"/>
    <w:rsid w:val="00436E7C"/>
    <w:rsid w:val="00437C25"/>
    <w:rsid w:val="00442455"/>
    <w:rsid w:val="004438AB"/>
    <w:rsid w:val="00445D3D"/>
    <w:rsid w:val="00451446"/>
    <w:rsid w:val="004577DB"/>
    <w:rsid w:val="004639C2"/>
    <w:rsid w:val="00471B35"/>
    <w:rsid w:val="004733A4"/>
    <w:rsid w:val="004755AC"/>
    <w:rsid w:val="00476050"/>
    <w:rsid w:val="00476559"/>
    <w:rsid w:val="00482071"/>
    <w:rsid w:val="00485E08"/>
    <w:rsid w:val="00487DF2"/>
    <w:rsid w:val="00490261"/>
    <w:rsid w:val="004911B9"/>
    <w:rsid w:val="00491ED5"/>
    <w:rsid w:val="00492467"/>
    <w:rsid w:val="00493DA7"/>
    <w:rsid w:val="004A08EB"/>
    <w:rsid w:val="004A130C"/>
    <w:rsid w:val="004A1330"/>
    <w:rsid w:val="004A1984"/>
    <w:rsid w:val="004A295A"/>
    <w:rsid w:val="004A7F83"/>
    <w:rsid w:val="004B2A8F"/>
    <w:rsid w:val="004B48F5"/>
    <w:rsid w:val="004B6554"/>
    <w:rsid w:val="004B6BDF"/>
    <w:rsid w:val="004B77AA"/>
    <w:rsid w:val="004C1923"/>
    <w:rsid w:val="004C4501"/>
    <w:rsid w:val="004C6E3F"/>
    <w:rsid w:val="004C7C34"/>
    <w:rsid w:val="004C7F71"/>
    <w:rsid w:val="004D150E"/>
    <w:rsid w:val="004D1EE0"/>
    <w:rsid w:val="004D3946"/>
    <w:rsid w:val="004D73BE"/>
    <w:rsid w:val="004E21A8"/>
    <w:rsid w:val="004E2319"/>
    <w:rsid w:val="004E58BB"/>
    <w:rsid w:val="004E59B3"/>
    <w:rsid w:val="004F048D"/>
    <w:rsid w:val="004F1ADD"/>
    <w:rsid w:val="004F31BE"/>
    <w:rsid w:val="004F394A"/>
    <w:rsid w:val="004F3B99"/>
    <w:rsid w:val="0050036B"/>
    <w:rsid w:val="00501DAB"/>
    <w:rsid w:val="005057D5"/>
    <w:rsid w:val="005078EF"/>
    <w:rsid w:val="00507BC5"/>
    <w:rsid w:val="00512AC0"/>
    <w:rsid w:val="00515153"/>
    <w:rsid w:val="005163EA"/>
    <w:rsid w:val="005168FC"/>
    <w:rsid w:val="00516C76"/>
    <w:rsid w:val="005170DC"/>
    <w:rsid w:val="005173B3"/>
    <w:rsid w:val="005246E8"/>
    <w:rsid w:val="00525B50"/>
    <w:rsid w:val="00526EBD"/>
    <w:rsid w:val="005317EA"/>
    <w:rsid w:val="00531AF0"/>
    <w:rsid w:val="005322A7"/>
    <w:rsid w:val="005325DE"/>
    <w:rsid w:val="00534F39"/>
    <w:rsid w:val="00541625"/>
    <w:rsid w:val="00541658"/>
    <w:rsid w:val="00543F29"/>
    <w:rsid w:val="005513F1"/>
    <w:rsid w:val="00553291"/>
    <w:rsid w:val="00554D3C"/>
    <w:rsid w:val="00555FA4"/>
    <w:rsid w:val="005604D7"/>
    <w:rsid w:val="00563C5E"/>
    <w:rsid w:val="005642AE"/>
    <w:rsid w:val="00565869"/>
    <w:rsid w:val="00565ECA"/>
    <w:rsid w:val="0056615B"/>
    <w:rsid w:val="005674C5"/>
    <w:rsid w:val="00570A5F"/>
    <w:rsid w:val="005718F1"/>
    <w:rsid w:val="00572570"/>
    <w:rsid w:val="00572EDE"/>
    <w:rsid w:val="0057339C"/>
    <w:rsid w:val="00573975"/>
    <w:rsid w:val="005748BC"/>
    <w:rsid w:val="00576376"/>
    <w:rsid w:val="00581CFB"/>
    <w:rsid w:val="00581F37"/>
    <w:rsid w:val="00582637"/>
    <w:rsid w:val="00583C60"/>
    <w:rsid w:val="00585539"/>
    <w:rsid w:val="005856FD"/>
    <w:rsid w:val="00586102"/>
    <w:rsid w:val="0058737F"/>
    <w:rsid w:val="00590733"/>
    <w:rsid w:val="00591820"/>
    <w:rsid w:val="00593EE4"/>
    <w:rsid w:val="005A03C9"/>
    <w:rsid w:val="005A37E5"/>
    <w:rsid w:val="005A5DD4"/>
    <w:rsid w:val="005A68FD"/>
    <w:rsid w:val="005B2372"/>
    <w:rsid w:val="005B2DA7"/>
    <w:rsid w:val="005B3A7B"/>
    <w:rsid w:val="005B583B"/>
    <w:rsid w:val="005B6DAA"/>
    <w:rsid w:val="005B7295"/>
    <w:rsid w:val="005C06BD"/>
    <w:rsid w:val="005C141F"/>
    <w:rsid w:val="005C679D"/>
    <w:rsid w:val="005D265A"/>
    <w:rsid w:val="005D320D"/>
    <w:rsid w:val="005D39E2"/>
    <w:rsid w:val="005D5653"/>
    <w:rsid w:val="005D7EBC"/>
    <w:rsid w:val="005E416B"/>
    <w:rsid w:val="005E7656"/>
    <w:rsid w:val="005F01D0"/>
    <w:rsid w:val="005F2973"/>
    <w:rsid w:val="005F388F"/>
    <w:rsid w:val="005F5F97"/>
    <w:rsid w:val="005F75BF"/>
    <w:rsid w:val="0060185A"/>
    <w:rsid w:val="00603074"/>
    <w:rsid w:val="00603156"/>
    <w:rsid w:val="00604E56"/>
    <w:rsid w:val="00605F32"/>
    <w:rsid w:val="00606196"/>
    <w:rsid w:val="00607367"/>
    <w:rsid w:val="00607CF9"/>
    <w:rsid w:val="00607D3E"/>
    <w:rsid w:val="00610C4A"/>
    <w:rsid w:val="00610F1A"/>
    <w:rsid w:val="006128CF"/>
    <w:rsid w:val="00615116"/>
    <w:rsid w:val="00615D77"/>
    <w:rsid w:val="0061704B"/>
    <w:rsid w:val="00617844"/>
    <w:rsid w:val="00617EA2"/>
    <w:rsid w:val="00621D02"/>
    <w:rsid w:val="00625E8B"/>
    <w:rsid w:val="0062630B"/>
    <w:rsid w:val="0063058E"/>
    <w:rsid w:val="00635C0F"/>
    <w:rsid w:val="00637E47"/>
    <w:rsid w:val="00640EBE"/>
    <w:rsid w:val="00641427"/>
    <w:rsid w:val="006433D7"/>
    <w:rsid w:val="00643AD6"/>
    <w:rsid w:val="00644D21"/>
    <w:rsid w:val="00650E77"/>
    <w:rsid w:val="0065222A"/>
    <w:rsid w:val="00652620"/>
    <w:rsid w:val="006537DB"/>
    <w:rsid w:val="00654336"/>
    <w:rsid w:val="00655C39"/>
    <w:rsid w:val="00657274"/>
    <w:rsid w:val="006579B4"/>
    <w:rsid w:val="00662347"/>
    <w:rsid w:val="00667548"/>
    <w:rsid w:val="006732A4"/>
    <w:rsid w:val="00673DFD"/>
    <w:rsid w:val="0067737F"/>
    <w:rsid w:val="006818E8"/>
    <w:rsid w:val="0068267D"/>
    <w:rsid w:val="00683C99"/>
    <w:rsid w:val="00686598"/>
    <w:rsid w:val="006913AE"/>
    <w:rsid w:val="00692C7F"/>
    <w:rsid w:val="00695275"/>
    <w:rsid w:val="00695A6A"/>
    <w:rsid w:val="00696653"/>
    <w:rsid w:val="0069669B"/>
    <w:rsid w:val="006A1A83"/>
    <w:rsid w:val="006A2EB4"/>
    <w:rsid w:val="006A2F24"/>
    <w:rsid w:val="006A32DB"/>
    <w:rsid w:val="006A3763"/>
    <w:rsid w:val="006A3CE9"/>
    <w:rsid w:val="006A3F03"/>
    <w:rsid w:val="006A4CC8"/>
    <w:rsid w:val="006B16B2"/>
    <w:rsid w:val="006B293F"/>
    <w:rsid w:val="006B30C1"/>
    <w:rsid w:val="006B32DE"/>
    <w:rsid w:val="006B3D03"/>
    <w:rsid w:val="006B6617"/>
    <w:rsid w:val="006B69B7"/>
    <w:rsid w:val="006B7CB6"/>
    <w:rsid w:val="006C0417"/>
    <w:rsid w:val="006C0FF3"/>
    <w:rsid w:val="006C28B8"/>
    <w:rsid w:val="006C3495"/>
    <w:rsid w:val="006C657F"/>
    <w:rsid w:val="006C7303"/>
    <w:rsid w:val="006D1A70"/>
    <w:rsid w:val="006D2B96"/>
    <w:rsid w:val="006D3C86"/>
    <w:rsid w:val="006D46CE"/>
    <w:rsid w:val="006E1F87"/>
    <w:rsid w:val="006E6E29"/>
    <w:rsid w:val="006F0382"/>
    <w:rsid w:val="006F1643"/>
    <w:rsid w:val="006F2996"/>
    <w:rsid w:val="006F30D2"/>
    <w:rsid w:val="006F31BD"/>
    <w:rsid w:val="006F73A8"/>
    <w:rsid w:val="006F7D59"/>
    <w:rsid w:val="0070066E"/>
    <w:rsid w:val="0070075F"/>
    <w:rsid w:val="00700AB0"/>
    <w:rsid w:val="00700EC3"/>
    <w:rsid w:val="00701767"/>
    <w:rsid w:val="007028A5"/>
    <w:rsid w:val="007040DE"/>
    <w:rsid w:val="00704217"/>
    <w:rsid w:val="0071032C"/>
    <w:rsid w:val="00711005"/>
    <w:rsid w:val="00712E31"/>
    <w:rsid w:val="007152F3"/>
    <w:rsid w:val="00715425"/>
    <w:rsid w:val="00716F54"/>
    <w:rsid w:val="00721F1D"/>
    <w:rsid w:val="007264DA"/>
    <w:rsid w:val="00726CCD"/>
    <w:rsid w:val="00726EB0"/>
    <w:rsid w:val="00731D2F"/>
    <w:rsid w:val="00732571"/>
    <w:rsid w:val="00733513"/>
    <w:rsid w:val="00734721"/>
    <w:rsid w:val="0073524C"/>
    <w:rsid w:val="00735456"/>
    <w:rsid w:val="00735ED4"/>
    <w:rsid w:val="0073794A"/>
    <w:rsid w:val="00737E8B"/>
    <w:rsid w:val="007400D9"/>
    <w:rsid w:val="00740CAF"/>
    <w:rsid w:val="007418C4"/>
    <w:rsid w:val="00741D5B"/>
    <w:rsid w:val="0074243A"/>
    <w:rsid w:val="00742AC0"/>
    <w:rsid w:val="00742C38"/>
    <w:rsid w:val="00742FD5"/>
    <w:rsid w:val="00743ACC"/>
    <w:rsid w:val="0074545B"/>
    <w:rsid w:val="00750865"/>
    <w:rsid w:val="00752BB0"/>
    <w:rsid w:val="00765F43"/>
    <w:rsid w:val="00766633"/>
    <w:rsid w:val="00772195"/>
    <w:rsid w:val="00772CE4"/>
    <w:rsid w:val="0077318C"/>
    <w:rsid w:val="00773912"/>
    <w:rsid w:val="00775B48"/>
    <w:rsid w:val="00780466"/>
    <w:rsid w:val="00780F92"/>
    <w:rsid w:val="00781015"/>
    <w:rsid w:val="007816F4"/>
    <w:rsid w:val="00782BC3"/>
    <w:rsid w:val="00782FB8"/>
    <w:rsid w:val="00786AB3"/>
    <w:rsid w:val="00786F43"/>
    <w:rsid w:val="007904AD"/>
    <w:rsid w:val="00792964"/>
    <w:rsid w:val="00795A82"/>
    <w:rsid w:val="00796AD9"/>
    <w:rsid w:val="007A3391"/>
    <w:rsid w:val="007A35A3"/>
    <w:rsid w:val="007A4138"/>
    <w:rsid w:val="007A4D5E"/>
    <w:rsid w:val="007A6FC8"/>
    <w:rsid w:val="007B0556"/>
    <w:rsid w:val="007B213F"/>
    <w:rsid w:val="007B2B42"/>
    <w:rsid w:val="007B2CD5"/>
    <w:rsid w:val="007B31BD"/>
    <w:rsid w:val="007C3990"/>
    <w:rsid w:val="007C4932"/>
    <w:rsid w:val="007C5737"/>
    <w:rsid w:val="007C7F9E"/>
    <w:rsid w:val="007D0524"/>
    <w:rsid w:val="007D09A6"/>
    <w:rsid w:val="007D1871"/>
    <w:rsid w:val="007D22E5"/>
    <w:rsid w:val="007D2359"/>
    <w:rsid w:val="007D2AE6"/>
    <w:rsid w:val="007D380C"/>
    <w:rsid w:val="007D453F"/>
    <w:rsid w:val="007D5FC5"/>
    <w:rsid w:val="007D759D"/>
    <w:rsid w:val="007E0139"/>
    <w:rsid w:val="007E1BCB"/>
    <w:rsid w:val="007E2D41"/>
    <w:rsid w:val="007E346C"/>
    <w:rsid w:val="007E36AE"/>
    <w:rsid w:val="007E3FDE"/>
    <w:rsid w:val="007E5C59"/>
    <w:rsid w:val="007E729F"/>
    <w:rsid w:val="007E7B80"/>
    <w:rsid w:val="007F021D"/>
    <w:rsid w:val="007F039A"/>
    <w:rsid w:val="007F1286"/>
    <w:rsid w:val="007F2610"/>
    <w:rsid w:val="007F3FC2"/>
    <w:rsid w:val="007F5950"/>
    <w:rsid w:val="007F6463"/>
    <w:rsid w:val="007F7491"/>
    <w:rsid w:val="00800E49"/>
    <w:rsid w:val="00803765"/>
    <w:rsid w:val="00803EA5"/>
    <w:rsid w:val="00806E39"/>
    <w:rsid w:val="00807A12"/>
    <w:rsid w:val="008116FA"/>
    <w:rsid w:val="00812F31"/>
    <w:rsid w:val="00814E64"/>
    <w:rsid w:val="0081585B"/>
    <w:rsid w:val="00815DE3"/>
    <w:rsid w:val="008160E6"/>
    <w:rsid w:val="00817804"/>
    <w:rsid w:val="00817E60"/>
    <w:rsid w:val="00820FD8"/>
    <w:rsid w:val="0082177A"/>
    <w:rsid w:val="00823B9D"/>
    <w:rsid w:val="00825F17"/>
    <w:rsid w:val="0082657C"/>
    <w:rsid w:val="00826AEE"/>
    <w:rsid w:val="00833D73"/>
    <w:rsid w:val="008346F1"/>
    <w:rsid w:val="00834F01"/>
    <w:rsid w:val="0083589F"/>
    <w:rsid w:val="008369B2"/>
    <w:rsid w:val="00837287"/>
    <w:rsid w:val="0084066C"/>
    <w:rsid w:val="008473CE"/>
    <w:rsid w:val="00847490"/>
    <w:rsid w:val="00850B7D"/>
    <w:rsid w:val="00852423"/>
    <w:rsid w:val="00861890"/>
    <w:rsid w:val="008660DB"/>
    <w:rsid w:val="008675F6"/>
    <w:rsid w:val="00867F2D"/>
    <w:rsid w:val="008701A0"/>
    <w:rsid w:val="008716D6"/>
    <w:rsid w:val="00871D13"/>
    <w:rsid w:val="00871D3A"/>
    <w:rsid w:val="008745BC"/>
    <w:rsid w:val="00874C60"/>
    <w:rsid w:val="00875079"/>
    <w:rsid w:val="00876B92"/>
    <w:rsid w:val="00877E17"/>
    <w:rsid w:val="00880EF2"/>
    <w:rsid w:val="00881013"/>
    <w:rsid w:val="0088338F"/>
    <w:rsid w:val="00883505"/>
    <w:rsid w:val="0088375C"/>
    <w:rsid w:val="008837CD"/>
    <w:rsid w:val="00884C77"/>
    <w:rsid w:val="00890DF8"/>
    <w:rsid w:val="0089172F"/>
    <w:rsid w:val="0089177A"/>
    <w:rsid w:val="008A0848"/>
    <w:rsid w:val="008A3955"/>
    <w:rsid w:val="008A6B64"/>
    <w:rsid w:val="008B00E6"/>
    <w:rsid w:val="008B2CB0"/>
    <w:rsid w:val="008B390F"/>
    <w:rsid w:val="008B42A7"/>
    <w:rsid w:val="008B4D13"/>
    <w:rsid w:val="008B586A"/>
    <w:rsid w:val="008B6AD1"/>
    <w:rsid w:val="008B79C5"/>
    <w:rsid w:val="008C04E3"/>
    <w:rsid w:val="008C0716"/>
    <w:rsid w:val="008C1949"/>
    <w:rsid w:val="008C382B"/>
    <w:rsid w:val="008C7C25"/>
    <w:rsid w:val="008D218D"/>
    <w:rsid w:val="008D4FEE"/>
    <w:rsid w:val="008D7C37"/>
    <w:rsid w:val="008E0074"/>
    <w:rsid w:val="008E258E"/>
    <w:rsid w:val="008E514A"/>
    <w:rsid w:val="008E6BA0"/>
    <w:rsid w:val="008E6FAB"/>
    <w:rsid w:val="008E700C"/>
    <w:rsid w:val="008F21C2"/>
    <w:rsid w:val="008F4112"/>
    <w:rsid w:val="008F6EFD"/>
    <w:rsid w:val="008F7887"/>
    <w:rsid w:val="00902F70"/>
    <w:rsid w:val="00903CED"/>
    <w:rsid w:val="00907053"/>
    <w:rsid w:val="00910052"/>
    <w:rsid w:val="00910150"/>
    <w:rsid w:val="00910954"/>
    <w:rsid w:val="00912E5B"/>
    <w:rsid w:val="0091374A"/>
    <w:rsid w:val="00913894"/>
    <w:rsid w:val="00915DBF"/>
    <w:rsid w:val="00916872"/>
    <w:rsid w:val="00921473"/>
    <w:rsid w:val="00922EC9"/>
    <w:rsid w:val="00922F1B"/>
    <w:rsid w:val="0092432A"/>
    <w:rsid w:val="009270F3"/>
    <w:rsid w:val="0092780C"/>
    <w:rsid w:val="00927BB2"/>
    <w:rsid w:val="00932BC7"/>
    <w:rsid w:val="009352BA"/>
    <w:rsid w:val="00935FA0"/>
    <w:rsid w:val="0094787A"/>
    <w:rsid w:val="009513C0"/>
    <w:rsid w:val="0095162A"/>
    <w:rsid w:val="009535C5"/>
    <w:rsid w:val="009537BF"/>
    <w:rsid w:val="009550BC"/>
    <w:rsid w:val="009558F7"/>
    <w:rsid w:val="00956481"/>
    <w:rsid w:val="00957A0D"/>
    <w:rsid w:val="009607BF"/>
    <w:rsid w:val="00964C2D"/>
    <w:rsid w:val="00965D9A"/>
    <w:rsid w:val="0096618C"/>
    <w:rsid w:val="00970443"/>
    <w:rsid w:val="00971080"/>
    <w:rsid w:val="00971EDE"/>
    <w:rsid w:val="00971FC2"/>
    <w:rsid w:val="00976508"/>
    <w:rsid w:val="0097690B"/>
    <w:rsid w:val="0098395D"/>
    <w:rsid w:val="0098731B"/>
    <w:rsid w:val="00987992"/>
    <w:rsid w:val="00990D60"/>
    <w:rsid w:val="00992218"/>
    <w:rsid w:val="00993A71"/>
    <w:rsid w:val="00996C19"/>
    <w:rsid w:val="0099728C"/>
    <w:rsid w:val="0099741A"/>
    <w:rsid w:val="009975A6"/>
    <w:rsid w:val="00997E46"/>
    <w:rsid w:val="009A460E"/>
    <w:rsid w:val="009A4ECD"/>
    <w:rsid w:val="009B3273"/>
    <w:rsid w:val="009B3CAA"/>
    <w:rsid w:val="009B4B77"/>
    <w:rsid w:val="009B7211"/>
    <w:rsid w:val="009C09FD"/>
    <w:rsid w:val="009C3BF4"/>
    <w:rsid w:val="009C5C26"/>
    <w:rsid w:val="009C7707"/>
    <w:rsid w:val="009D0818"/>
    <w:rsid w:val="009D3472"/>
    <w:rsid w:val="009D42AC"/>
    <w:rsid w:val="009D49FD"/>
    <w:rsid w:val="009E0748"/>
    <w:rsid w:val="009E14B1"/>
    <w:rsid w:val="009E5B55"/>
    <w:rsid w:val="009F1443"/>
    <w:rsid w:val="009F2718"/>
    <w:rsid w:val="009F4C90"/>
    <w:rsid w:val="00A000D7"/>
    <w:rsid w:val="00A0068A"/>
    <w:rsid w:val="00A00699"/>
    <w:rsid w:val="00A012C2"/>
    <w:rsid w:val="00A01524"/>
    <w:rsid w:val="00A02602"/>
    <w:rsid w:val="00A10339"/>
    <w:rsid w:val="00A11C7E"/>
    <w:rsid w:val="00A16D05"/>
    <w:rsid w:val="00A20D19"/>
    <w:rsid w:val="00A23B9F"/>
    <w:rsid w:val="00A23EC5"/>
    <w:rsid w:val="00A24185"/>
    <w:rsid w:val="00A24BED"/>
    <w:rsid w:val="00A24CAA"/>
    <w:rsid w:val="00A2593C"/>
    <w:rsid w:val="00A25EC0"/>
    <w:rsid w:val="00A266A5"/>
    <w:rsid w:val="00A26BA7"/>
    <w:rsid w:val="00A27B6C"/>
    <w:rsid w:val="00A30490"/>
    <w:rsid w:val="00A34F61"/>
    <w:rsid w:val="00A3513D"/>
    <w:rsid w:val="00A362E4"/>
    <w:rsid w:val="00A41F94"/>
    <w:rsid w:val="00A429DA"/>
    <w:rsid w:val="00A43232"/>
    <w:rsid w:val="00A43AF4"/>
    <w:rsid w:val="00A443E2"/>
    <w:rsid w:val="00A47847"/>
    <w:rsid w:val="00A53CEA"/>
    <w:rsid w:val="00A558CE"/>
    <w:rsid w:val="00A55FBB"/>
    <w:rsid w:val="00A56DB9"/>
    <w:rsid w:val="00A57A25"/>
    <w:rsid w:val="00A6122A"/>
    <w:rsid w:val="00A62896"/>
    <w:rsid w:val="00A63C14"/>
    <w:rsid w:val="00A6457F"/>
    <w:rsid w:val="00A66734"/>
    <w:rsid w:val="00A67520"/>
    <w:rsid w:val="00A7108B"/>
    <w:rsid w:val="00A71874"/>
    <w:rsid w:val="00A72913"/>
    <w:rsid w:val="00A76628"/>
    <w:rsid w:val="00A76747"/>
    <w:rsid w:val="00A7707B"/>
    <w:rsid w:val="00A80C59"/>
    <w:rsid w:val="00A84C86"/>
    <w:rsid w:val="00A85B9D"/>
    <w:rsid w:val="00A86965"/>
    <w:rsid w:val="00A90682"/>
    <w:rsid w:val="00A9265C"/>
    <w:rsid w:val="00A9475E"/>
    <w:rsid w:val="00AA07BB"/>
    <w:rsid w:val="00AA207E"/>
    <w:rsid w:val="00AA2D97"/>
    <w:rsid w:val="00AA3886"/>
    <w:rsid w:val="00AA477B"/>
    <w:rsid w:val="00AA7CCF"/>
    <w:rsid w:val="00AB0323"/>
    <w:rsid w:val="00AB2649"/>
    <w:rsid w:val="00AB48DA"/>
    <w:rsid w:val="00AB77D4"/>
    <w:rsid w:val="00AB7DA1"/>
    <w:rsid w:val="00AC07BA"/>
    <w:rsid w:val="00AC0A25"/>
    <w:rsid w:val="00AC1378"/>
    <w:rsid w:val="00AC1824"/>
    <w:rsid w:val="00AC2AF9"/>
    <w:rsid w:val="00AC56E2"/>
    <w:rsid w:val="00AC6A03"/>
    <w:rsid w:val="00AC6B36"/>
    <w:rsid w:val="00AC6FF1"/>
    <w:rsid w:val="00AD2077"/>
    <w:rsid w:val="00AD347D"/>
    <w:rsid w:val="00AD434B"/>
    <w:rsid w:val="00AD6EC6"/>
    <w:rsid w:val="00AE23B0"/>
    <w:rsid w:val="00AE2637"/>
    <w:rsid w:val="00AE2968"/>
    <w:rsid w:val="00AF00C8"/>
    <w:rsid w:val="00AF14E6"/>
    <w:rsid w:val="00AF223C"/>
    <w:rsid w:val="00AF28DA"/>
    <w:rsid w:val="00AF488F"/>
    <w:rsid w:val="00AF64D5"/>
    <w:rsid w:val="00AF72AB"/>
    <w:rsid w:val="00B00138"/>
    <w:rsid w:val="00B001E4"/>
    <w:rsid w:val="00B00361"/>
    <w:rsid w:val="00B0058E"/>
    <w:rsid w:val="00B00B0E"/>
    <w:rsid w:val="00B01844"/>
    <w:rsid w:val="00B024CB"/>
    <w:rsid w:val="00B02812"/>
    <w:rsid w:val="00B10168"/>
    <w:rsid w:val="00B124E8"/>
    <w:rsid w:val="00B128C8"/>
    <w:rsid w:val="00B14461"/>
    <w:rsid w:val="00B15C28"/>
    <w:rsid w:val="00B23F21"/>
    <w:rsid w:val="00B24BC9"/>
    <w:rsid w:val="00B26799"/>
    <w:rsid w:val="00B26C3A"/>
    <w:rsid w:val="00B27FA6"/>
    <w:rsid w:val="00B324F3"/>
    <w:rsid w:val="00B36B91"/>
    <w:rsid w:val="00B44ED8"/>
    <w:rsid w:val="00B45BEB"/>
    <w:rsid w:val="00B46A83"/>
    <w:rsid w:val="00B50927"/>
    <w:rsid w:val="00B53BA2"/>
    <w:rsid w:val="00B65F6E"/>
    <w:rsid w:val="00B662BE"/>
    <w:rsid w:val="00B67811"/>
    <w:rsid w:val="00B7046B"/>
    <w:rsid w:val="00B76E70"/>
    <w:rsid w:val="00B77B51"/>
    <w:rsid w:val="00B80E8E"/>
    <w:rsid w:val="00B81EE6"/>
    <w:rsid w:val="00B83304"/>
    <w:rsid w:val="00B833E3"/>
    <w:rsid w:val="00B83794"/>
    <w:rsid w:val="00B86B71"/>
    <w:rsid w:val="00B91386"/>
    <w:rsid w:val="00B915EB"/>
    <w:rsid w:val="00B9209D"/>
    <w:rsid w:val="00B9609C"/>
    <w:rsid w:val="00BA662D"/>
    <w:rsid w:val="00BA7C62"/>
    <w:rsid w:val="00BB3B85"/>
    <w:rsid w:val="00BB3C21"/>
    <w:rsid w:val="00BB3E85"/>
    <w:rsid w:val="00BB41C4"/>
    <w:rsid w:val="00BB579A"/>
    <w:rsid w:val="00BB6812"/>
    <w:rsid w:val="00BC0C95"/>
    <w:rsid w:val="00BC18E7"/>
    <w:rsid w:val="00BC3831"/>
    <w:rsid w:val="00BD109E"/>
    <w:rsid w:val="00BD38A1"/>
    <w:rsid w:val="00BD3926"/>
    <w:rsid w:val="00BD3E86"/>
    <w:rsid w:val="00BD4041"/>
    <w:rsid w:val="00BD4F91"/>
    <w:rsid w:val="00BD5DE0"/>
    <w:rsid w:val="00BD65B9"/>
    <w:rsid w:val="00BE06B9"/>
    <w:rsid w:val="00BE1CBF"/>
    <w:rsid w:val="00BE237F"/>
    <w:rsid w:val="00BE28E5"/>
    <w:rsid w:val="00BE4024"/>
    <w:rsid w:val="00BE4C1E"/>
    <w:rsid w:val="00BE5F84"/>
    <w:rsid w:val="00BF01A7"/>
    <w:rsid w:val="00BF0C1E"/>
    <w:rsid w:val="00BF0F0F"/>
    <w:rsid w:val="00BF2612"/>
    <w:rsid w:val="00BF40EF"/>
    <w:rsid w:val="00BF64C8"/>
    <w:rsid w:val="00BF7B67"/>
    <w:rsid w:val="00C003C5"/>
    <w:rsid w:val="00C00DFE"/>
    <w:rsid w:val="00C0263E"/>
    <w:rsid w:val="00C0591B"/>
    <w:rsid w:val="00C05F57"/>
    <w:rsid w:val="00C12729"/>
    <w:rsid w:val="00C14D1C"/>
    <w:rsid w:val="00C15F10"/>
    <w:rsid w:val="00C15F89"/>
    <w:rsid w:val="00C162DE"/>
    <w:rsid w:val="00C16FD8"/>
    <w:rsid w:val="00C221F8"/>
    <w:rsid w:val="00C2498F"/>
    <w:rsid w:val="00C27BF9"/>
    <w:rsid w:val="00C31B6F"/>
    <w:rsid w:val="00C31C54"/>
    <w:rsid w:val="00C37C61"/>
    <w:rsid w:val="00C414F0"/>
    <w:rsid w:val="00C42F3A"/>
    <w:rsid w:val="00C43C3A"/>
    <w:rsid w:val="00C4486B"/>
    <w:rsid w:val="00C46675"/>
    <w:rsid w:val="00C47F75"/>
    <w:rsid w:val="00C516BC"/>
    <w:rsid w:val="00C52763"/>
    <w:rsid w:val="00C532E8"/>
    <w:rsid w:val="00C5396D"/>
    <w:rsid w:val="00C55982"/>
    <w:rsid w:val="00C55A61"/>
    <w:rsid w:val="00C56228"/>
    <w:rsid w:val="00C568FA"/>
    <w:rsid w:val="00C60902"/>
    <w:rsid w:val="00C61A99"/>
    <w:rsid w:val="00C62498"/>
    <w:rsid w:val="00C6446E"/>
    <w:rsid w:val="00C657CF"/>
    <w:rsid w:val="00C66263"/>
    <w:rsid w:val="00C70D1E"/>
    <w:rsid w:val="00C72801"/>
    <w:rsid w:val="00C72AA5"/>
    <w:rsid w:val="00C73C1E"/>
    <w:rsid w:val="00C762B7"/>
    <w:rsid w:val="00C76B8A"/>
    <w:rsid w:val="00C80662"/>
    <w:rsid w:val="00C808D8"/>
    <w:rsid w:val="00C838BB"/>
    <w:rsid w:val="00C8637E"/>
    <w:rsid w:val="00C86A07"/>
    <w:rsid w:val="00C91D24"/>
    <w:rsid w:val="00C92ACA"/>
    <w:rsid w:val="00C95380"/>
    <w:rsid w:val="00C96EA5"/>
    <w:rsid w:val="00C97284"/>
    <w:rsid w:val="00C97289"/>
    <w:rsid w:val="00C97AA5"/>
    <w:rsid w:val="00CA1042"/>
    <w:rsid w:val="00CA2650"/>
    <w:rsid w:val="00CA3466"/>
    <w:rsid w:val="00CA40B9"/>
    <w:rsid w:val="00CA7D51"/>
    <w:rsid w:val="00CB3579"/>
    <w:rsid w:val="00CB5E60"/>
    <w:rsid w:val="00CB6163"/>
    <w:rsid w:val="00CB682F"/>
    <w:rsid w:val="00CB6907"/>
    <w:rsid w:val="00CB739B"/>
    <w:rsid w:val="00CC13DC"/>
    <w:rsid w:val="00CC2C6E"/>
    <w:rsid w:val="00CC345A"/>
    <w:rsid w:val="00CC4C17"/>
    <w:rsid w:val="00CC56BA"/>
    <w:rsid w:val="00CC65F8"/>
    <w:rsid w:val="00CD2957"/>
    <w:rsid w:val="00CD2C02"/>
    <w:rsid w:val="00CD3DFE"/>
    <w:rsid w:val="00CD471D"/>
    <w:rsid w:val="00CD51EF"/>
    <w:rsid w:val="00CD65C8"/>
    <w:rsid w:val="00CE003F"/>
    <w:rsid w:val="00CE1C5F"/>
    <w:rsid w:val="00CE3EDB"/>
    <w:rsid w:val="00CF0EAF"/>
    <w:rsid w:val="00CF744F"/>
    <w:rsid w:val="00D0200D"/>
    <w:rsid w:val="00D04652"/>
    <w:rsid w:val="00D05F70"/>
    <w:rsid w:val="00D108F1"/>
    <w:rsid w:val="00D11BE7"/>
    <w:rsid w:val="00D11ECF"/>
    <w:rsid w:val="00D12CC3"/>
    <w:rsid w:val="00D1419D"/>
    <w:rsid w:val="00D15618"/>
    <w:rsid w:val="00D159A8"/>
    <w:rsid w:val="00D178EF"/>
    <w:rsid w:val="00D20105"/>
    <w:rsid w:val="00D22779"/>
    <w:rsid w:val="00D22DF0"/>
    <w:rsid w:val="00D23A32"/>
    <w:rsid w:val="00D26B0B"/>
    <w:rsid w:val="00D32666"/>
    <w:rsid w:val="00D33710"/>
    <w:rsid w:val="00D35FFF"/>
    <w:rsid w:val="00D418F3"/>
    <w:rsid w:val="00D423FA"/>
    <w:rsid w:val="00D45D93"/>
    <w:rsid w:val="00D46E4F"/>
    <w:rsid w:val="00D56EAF"/>
    <w:rsid w:val="00D5702B"/>
    <w:rsid w:val="00D62580"/>
    <w:rsid w:val="00D636C9"/>
    <w:rsid w:val="00D672ED"/>
    <w:rsid w:val="00D71559"/>
    <w:rsid w:val="00D716B1"/>
    <w:rsid w:val="00D746C8"/>
    <w:rsid w:val="00D752E4"/>
    <w:rsid w:val="00D778DE"/>
    <w:rsid w:val="00D819E5"/>
    <w:rsid w:val="00D909EC"/>
    <w:rsid w:val="00D91364"/>
    <w:rsid w:val="00D935B8"/>
    <w:rsid w:val="00D95547"/>
    <w:rsid w:val="00D95B30"/>
    <w:rsid w:val="00DA34C3"/>
    <w:rsid w:val="00DA47C9"/>
    <w:rsid w:val="00DA4CEA"/>
    <w:rsid w:val="00DA57DF"/>
    <w:rsid w:val="00DA63C5"/>
    <w:rsid w:val="00DA773B"/>
    <w:rsid w:val="00DA79F4"/>
    <w:rsid w:val="00DB0415"/>
    <w:rsid w:val="00DB2C07"/>
    <w:rsid w:val="00DB51F5"/>
    <w:rsid w:val="00DB5465"/>
    <w:rsid w:val="00DC26EE"/>
    <w:rsid w:val="00DC2BFA"/>
    <w:rsid w:val="00DD0EC5"/>
    <w:rsid w:val="00DD159B"/>
    <w:rsid w:val="00DE330A"/>
    <w:rsid w:val="00DE482E"/>
    <w:rsid w:val="00DE5074"/>
    <w:rsid w:val="00DE5615"/>
    <w:rsid w:val="00DE5718"/>
    <w:rsid w:val="00DE57A7"/>
    <w:rsid w:val="00DE57C7"/>
    <w:rsid w:val="00DE6468"/>
    <w:rsid w:val="00DE7129"/>
    <w:rsid w:val="00DE7F04"/>
    <w:rsid w:val="00DF1C12"/>
    <w:rsid w:val="00DF302F"/>
    <w:rsid w:val="00DF55F3"/>
    <w:rsid w:val="00DF57FB"/>
    <w:rsid w:val="00DF5EFD"/>
    <w:rsid w:val="00DF7B5D"/>
    <w:rsid w:val="00E015B5"/>
    <w:rsid w:val="00E0407E"/>
    <w:rsid w:val="00E05D06"/>
    <w:rsid w:val="00E07D87"/>
    <w:rsid w:val="00E125DD"/>
    <w:rsid w:val="00E12839"/>
    <w:rsid w:val="00E135C6"/>
    <w:rsid w:val="00E155EA"/>
    <w:rsid w:val="00E20CC1"/>
    <w:rsid w:val="00E2458C"/>
    <w:rsid w:val="00E2739B"/>
    <w:rsid w:val="00E3141A"/>
    <w:rsid w:val="00E3154E"/>
    <w:rsid w:val="00E31A6C"/>
    <w:rsid w:val="00E330F9"/>
    <w:rsid w:val="00E3362D"/>
    <w:rsid w:val="00E33F0D"/>
    <w:rsid w:val="00E352DD"/>
    <w:rsid w:val="00E35445"/>
    <w:rsid w:val="00E3554D"/>
    <w:rsid w:val="00E36381"/>
    <w:rsid w:val="00E375AE"/>
    <w:rsid w:val="00E402EF"/>
    <w:rsid w:val="00E40A35"/>
    <w:rsid w:val="00E40DCD"/>
    <w:rsid w:val="00E41974"/>
    <w:rsid w:val="00E4614C"/>
    <w:rsid w:val="00E50500"/>
    <w:rsid w:val="00E53BBC"/>
    <w:rsid w:val="00E557EE"/>
    <w:rsid w:val="00E56736"/>
    <w:rsid w:val="00E60D8F"/>
    <w:rsid w:val="00E60EC4"/>
    <w:rsid w:val="00E66D12"/>
    <w:rsid w:val="00E70D83"/>
    <w:rsid w:val="00E716E8"/>
    <w:rsid w:val="00E716F8"/>
    <w:rsid w:val="00E718B4"/>
    <w:rsid w:val="00E7191B"/>
    <w:rsid w:val="00E7295C"/>
    <w:rsid w:val="00E74AE1"/>
    <w:rsid w:val="00E74CEC"/>
    <w:rsid w:val="00E75D7C"/>
    <w:rsid w:val="00E77B13"/>
    <w:rsid w:val="00E800EB"/>
    <w:rsid w:val="00E8341D"/>
    <w:rsid w:val="00E8751A"/>
    <w:rsid w:val="00E90AA2"/>
    <w:rsid w:val="00E926D2"/>
    <w:rsid w:val="00E92976"/>
    <w:rsid w:val="00E96962"/>
    <w:rsid w:val="00E96F94"/>
    <w:rsid w:val="00E97B48"/>
    <w:rsid w:val="00EA5C9F"/>
    <w:rsid w:val="00EA5FDE"/>
    <w:rsid w:val="00EA6510"/>
    <w:rsid w:val="00EA6D66"/>
    <w:rsid w:val="00EB0236"/>
    <w:rsid w:val="00EB206A"/>
    <w:rsid w:val="00EB2246"/>
    <w:rsid w:val="00EB3491"/>
    <w:rsid w:val="00EB37F9"/>
    <w:rsid w:val="00EC0324"/>
    <w:rsid w:val="00EC2960"/>
    <w:rsid w:val="00EC3649"/>
    <w:rsid w:val="00EC45EF"/>
    <w:rsid w:val="00EC4D5E"/>
    <w:rsid w:val="00EC5E7E"/>
    <w:rsid w:val="00EC71D5"/>
    <w:rsid w:val="00EC7683"/>
    <w:rsid w:val="00EC7CE3"/>
    <w:rsid w:val="00ED0D55"/>
    <w:rsid w:val="00ED13C7"/>
    <w:rsid w:val="00ED2217"/>
    <w:rsid w:val="00ED3393"/>
    <w:rsid w:val="00ED3DB7"/>
    <w:rsid w:val="00ED40C1"/>
    <w:rsid w:val="00ED439A"/>
    <w:rsid w:val="00ED508F"/>
    <w:rsid w:val="00ED53C4"/>
    <w:rsid w:val="00ED542A"/>
    <w:rsid w:val="00EE0299"/>
    <w:rsid w:val="00EE13F1"/>
    <w:rsid w:val="00EE2B89"/>
    <w:rsid w:val="00EE32CA"/>
    <w:rsid w:val="00EE4BD6"/>
    <w:rsid w:val="00EE6B98"/>
    <w:rsid w:val="00EE7447"/>
    <w:rsid w:val="00EF3C2F"/>
    <w:rsid w:val="00EF3E3D"/>
    <w:rsid w:val="00EF4BBD"/>
    <w:rsid w:val="00EF552B"/>
    <w:rsid w:val="00EF5DE7"/>
    <w:rsid w:val="00EF6932"/>
    <w:rsid w:val="00EF6B19"/>
    <w:rsid w:val="00EF7084"/>
    <w:rsid w:val="00EF7446"/>
    <w:rsid w:val="00F01B15"/>
    <w:rsid w:val="00F01C00"/>
    <w:rsid w:val="00F04FB0"/>
    <w:rsid w:val="00F07A94"/>
    <w:rsid w:val="00F102DF"/>
    <w:rsid w:val="00F10434"/>
    <w:rsid w:val="00F10BDD"/>
    <w:rsid w:val="00F138C8"/>
    <w:rsid w:val="00F14649"/>
    <w:rsid w:val="00F2052E"/>
    <w:rsid w:val="00F210F9"/>
    <w:rsid w:val="00F222CA"/>
    <w:rsid w:val="00F24E11"/>
    <w:rsid w:val="00F24E42"/>
    <w:rsid w:val="00F25E2C"/>
    <w:rsid w:val="00F270AF"/>
    <w:rsid w:val="00F278F6"/>
    <w:rsid w:val="00F33013"/>
    <w:rsid w:val="00F347A4"/>
    <w:rsid w:val="00F362E4"/>
    <w:rsid w:val="00F367AE"/>
    <w:rsid w:val="00F36B2A"/>
    <w:rsid w:val="00F4074F"/>
    <w:rsid w:val="00F41A57"/>
    <w:rsid w:val="00F42F65"/>
    <w:rsid w:val="00F4354B"/>
    <w:rsid w:val="00F43F68"/>
    <w:rsid w:val="00F5039B"/>
    <w:rsid w:val="00F50661"/>
    <w:rsid w:val="00F51663"/>
    <w:rsid w:val="00F5375B"/>
    <w:rsid w:val="00F54971"/>
    <w:rsid w:val="00F61478"/>
    <w:rsid w:val="00F61DD7"/>
    <w:rsid w:val="00F61F0A"/>
    <w:rsid w:val="00F6486C"/>
    <w:rsid w:val="00F664E8"/>
    <w:rsid w:val="00F70E97"/>
    <w:rsid w:val="00F7162D"/>
    <w:rsid w:val="00F77087"/>
    <w:rsid w:val="00F77C8E"/>
    <w:rsid w:val="00F80682"/>
    <w:rsid w:val="00F8158D"/>
    <w:rsid w:val="00F82DA0"/>
    <w:rsid w:val="00F840AB"/>
    <w:rsid w:val="00F84D33"/>
    <w:rsid w:val="00F86702"/>
    <w:rsid w:val="00F86EB2"/>
    <w:rsid w:val="00F86F6E"/>
    <w:rsid w:val="00F87538"/>
    <w:rsid w:val="00F91C81"/>
    <w:rsid w:val="00F92102"/>
    <w:rsid w:val="00F930CD"/>
    <w:rsid w:val="00F93877"/>
    <w:rsid w:val="00F94114"/>
    <w:rsid w:val="00F9486E"/>
    <w:rsid w:val="00FA217E"/>
    <w:rsid w:val="00FA4419"/>
    <w:rsid w:val="00FA4497"/>
    <w:rsid w:val="00FA49B9"/>
    <w:rsid w:val="00FA568B"/>
    <w:rsid w:val="00FA66BB"/>
    <w:rsid w:val="00FA68DC"/>
    <w:rsid w:val="00FB203C"/>
    <w:rsid w:val="00FB3DB5"/>
    <w:rsid w:val="00FB421D"/>
    <w:rsid w:val="00FC5349"/>
    <w:rsid w:val="00FD2D9B"/>
    <w:rsid w:val="00FD4315"/>
    <w:rsid w:val="00FD6390"/>
    <w:rsid w:val="00FD6F69"/>
    <w:rsid w:val="00FE221F"/>
    <w:rsid w:val="00FE2C6F"/>
    <w:rsid w:val="00FE450E"/>
    <w:rsid w:val="00FE53B0"/>
    <w:rsid w:val="00FE6793"/>
    <w:rsid w:val="00FF4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73C810"/>
  <w14:defaultImageDpi w14:val="300"/>
  <w15:docId w15:val="{A83F46D9-2EAE-486A-863F-C3F16206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DF8"/>
    <w:pPr>
      <w:spacing w:after="120" w:line="276" w:lineRule="auto"/>
      <w:jc w:val="both"/>
    </w:pPr>
    <w:rPr>
      <w:rFonts w:ascii="Times New Roman" w:eastAsiaTheme="minorHAnsi" w:hAnsi="Times New Roman"/>
      <w:sz w:val="22"/>
      <w:szCs w:val="22"/>
    </w:rPr>
  </w:style>
  <w:style w:type="paragraph" w:styleId="Heading1">
    <w:name w:val="heading 1"/>
    <w:basedOn w:val="Normal"/>
    <w:next w:val="Normal"/>
    <w:link w:val="Heading1Char"/>
    <w:autoRedefine/>
    <w:uiPriority w:val="9"/>
    <w:qFormat/>
    <w:rsid w:val="001B74EB"/>
    <w:pPr>
      <w:keepNext/>
      <w:keepLines/>
      <w:tabs>
        <w:tab w:val="left" w:pos="284"/>
        <w:tab w:val="left" w:pos="567"/>
      </w:tabs>
      <w:spacing w:after="0"/>
      <w:ind w:left="720"/>
      <w:jc w:val="right"/>
      <w:outlineLvl w:val="0"/>
    </w:pPr>
    <w:rPr>
      <w:rFonts w:ascii="Arial Narrow" w:eastAsiaTheme="majorEastAsia" w:hAnsi="Arial Narrow" w:cs="Times New Roman"/>
      <w:spacing w:val="20"/>
      <w:sz w:val="40"/>
      <w:szCs w:val="40"/>
      <w:lang w:eastAsia="en-US"/>
    </w:rPr>
  </w:style>
  <w:style w:type="paragraph" w:styleId="Heading2">
    <w:name w:val="heading 2"/>
    <w:basedOn w:val="Normal"/>
    <w:next w:val="Normal"/>
    <w:link w:val="Heading2Char"/>
    <w:autoRedefine/>
    <w:uiPriority w:val="9"/>
    <w:unhideWhenUsed/>
    <w:qFormat/>
    <w:rsid w:val="001B74EB"/>
    <w:pPr>
      <w:keepNext/>
      <w:keepLines/>
      <w:numPr>
        <w:ilvl w:val="1"/>
        <w:numId w:val="1"/>
      </w:numPr>
      <w:tabs>
        <w:tab w:val="left" w:pos="426"/>
      </w:tabs>
      <w:spacing w:before="120"/>
      <w:outlineLvl w:val="1"/>
    </w:pPr>
    <w:rPr>
      <w:rFonts w:eastAsiaTheme="majorEastAsia" w:cs="Times New Roman"/>
      <w:b/>
      <w:bCs/>
      <w:sz w:val="24"/>
      <w:szCs w:val="24"/>
      <w:lang w:eastAsia="en-US"/>
    </w:rPr>
  </w:style>
  <w:style w:type="paragraph" w:styleId="Heading4">
    <w:name w:val="heading 4"/>
    <w:basedOn w:val="Normal"/>
    <w:next w:val="Normal"/>
    <w:link w:val="Heading4Char"/>
    <w:uiPriority w:val="9"/>
    <w:semiHidden/>
    <w:unhideWhenUsed/>
    <w:qFormat/>
    <w:rsid w:val="0058737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737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hesis">
    <w:name w:val="TableThesis"/>
    <w:basedOn w:val="Normal"/>
    <w:autoRedefine/>
    <w:qFormat/>
    <w:rsid w:val="00EB3491"/>
    <w:pPr>
      <w:tabs>
        <w:tab w:val="left" w:pos="284"/>
      </w:tabs>
      <w:spacing w:after="0"/>
      <w:contextualSpacing/>
      <w:jc w:val="left"/>
    </w:pPr>
    <w:rPr>
      <w:sz w:val="20"/>
      <w:lang w:eastAsia="en-US" w:bidi="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autoRedefine/>
    <w:uiPriority w:val="99"/>
    <w:unhideWhenUsed/>
    <w:qFormat/>
    <w:rsid w:val="004A130C"/>
    <w:pPr>
      <w:tabs>
        <w:tab w:val="left" w:pos="360"/>
      </w:tabs>
      <w:spacing w:after="0" w:line="240" w:lineRule="auto"/>
      <w:ind w:left="360" w:hanging="360"/>
    </w:pPr>
    <w:rPr>
      <w:sz w:val="20"/>
      <w:szCs w:val="24"/>
      <w:lang w:eastAsia="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A130C"/>
    <w:rPr>
      <w:rFonts w:ascii="Times New Roman" w:eastAsiaTheme="minorHAnsi" w:hAnsi="Times New Roman"/>
      <w:sz w:val="20"/>
      <w:lang w:eastAsia="en-US"/>
    </w:rPr>
  </w:style>
  <w:style w:type="character" w:customStyle="1" w:styleId="Heading1Char">
    <w:name w:val="Heading 1 Char"/>
    <w:basedOn w:val="DefaultParagraphFont"/>
    <w:link w:val="Heading1"/>
    <w:uiPriority w:val="9"/>
    <w:rsid w:val="001B74EB"/>
    <w:rPr>
      <w:rFonts w:ascii="Arial Narrow" w:eastAsiaTheme="majorEastAsia" w:hAnsi="Arial Narrow" w:cs="Times New Roman"/>
      <w:spacing w:val="20"/>
      <w:sz w:val="40"/>
      <w:szCs w:val="40"/>
      <w:lang w:eastAsia="en-US"/>
    </w:rPr>
  </w:style>
  <w:style w:type="paragraph" w:styleId="TOC1">
    <w:name w:val="toc 1"/>
    <w:basedOn w:val="Normal"/>
    <w:next w:val="Normal"/>
    <w:autoRedefine/>
    <w:uiPriority w:val="39"/>
    <w:unhideWhenUsed/>
    <w:qFormat/>
    <w:rsid w:val="000962D4"/>
    <w:pPr>
      <w:tabs>
        <w:tab w:val="left" w:pos="720"/>
        <w:tab w:val="right" w:leader="dot" w:pos="9004"/>
      </w:tabs>
      <w:spacing w:before="120" w:after="0"/>
      <w:jc w:val="left"/>
    </w:pPr>
    <w:rPr>
      <w:rFonts w:asciiTheme="minorHAnsi" w:hAnsiTheme="minorHAnsi"/>
      <w:b/>
      <w:sz w:val="24"/>
      <w:szCs w:val="24"/>
    </w:rPr>
  </w:style>
  <w:style w:type="paragraph" w:styleId="TOC2">
    <w:name w:val="toc 2"/>
    <w:basedOn w:val="Normal"/>
    <w:next w:val="Normal"/>
    <w:autoRedefine/>
    <w:uiPriority w:val="39"/>
    <w:unhideWhenUsed/>
    <w:qFormat/>
    <w:rsid w:val="001B74EB"/>
    <w:pPr>
      <w:spacing w:after="0"/>
      <w:ind w:left="220" w:firstLine="360"/>
      <w:jc w:val="left"/>
    </w:pPr>
    <w:rPr>
      <w:lang w:eastAsia="en-US"/>
    </w:rPr>
  </w:style>
  <w:style w:type="paragraph" w:styleId="BalloonText">
    <w:name w:val="Balloon Text"/>
    <w:basedOn w:val="Normal"/>
    <w:link w:val="BalloonTextChar"/>
    <w:uiPriority w:val="99"/>
    <w:semiHidden/>
    <w:unhideWhenUsed/>
    <w:rsid w:val="0064142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427"/>
    <w:rPr>
      <w:rFonts w:ascii="Lucida Grande" w:eastAsiaTheme="minorHAnsi" w:hAnsi="Lucida Grande" w:cs="Lucida Grande"/>
      <w:sz w:val="18"/>
      <w:szCs w:val="18"/>
    </w:rPr>
  </w:style>
  <w:style w:type="character" w:customStyle="1" w:styleId="Heading2Char">
    <w:name w:val="Heading 2 Char"/>
    <w:basedOn w:val="DefaultParagraphFont"/>
    <w:link w:val="Heading2"/>
    <w:uiPriority w:val="9"/>
    <w:rsid w:val="001B74EB"/>
    <w:rPr>
      <w:rFonts w:ascii="Times New Roman" w:eastAsiaTheme="majorEastAsia" w:hAnsi="Times New Roman" w:cs="Times New Roman"/>
      <w:b/>
      <w:bCs/>
      <w:lang w:eastAsia="en-US"/>
    </w:rPr>
  </w:style>
  <w:style w:type="paragraph" w:styleId="ListParagraph">
    <w:name w:val="List Paragraph"/>
    <w:aliases w:val="titulo 5"/>
    <w:basedOn w:val="Normal"/>
    <w:link w:val="ListParagraphChar"/>
    <w:uiPriority w:val="34"/>
    <w:qFormat/>
    <w:rsid w:val="00FE2C6F"/>
    <w:pPr>
      <w:ind w:left="720"/>
      <w:contextualSpacing/>
    </w:pPr>
  </w:style>
  <w:style w:type="paragraph" w:styleId="Footer">
    <w:name w:val="footer"/>
    <w:basedOn w:val="Normal"/>
    <w:link w:val="FooterChar"/>
    <w:uiPriority w:val="99"/>
    <w:unhideWhenUsed/>
    <w:rsid w:val="009513C0"/>
    <w:pPr>
      <w:tabs>
        <w:tab w:val="center" w:pos="4320"/>
        <w:tab w:val="right" w:pos="8640"/>
      </w:tabs>
      <w:spacing w:after="0" w:line="240" w:lineRule="auto"/>
    </w:pPr>
  </w:style>
  <w:style w:type="character" w:customStyle="1" w:styleId="FooterChar">
    <w:name w:val="Footer Char"/>
    <w:basedOn w:val="DefaultParagraphFont"/>
    <w:link w:val="Footer"/>
    <w:uiPriority w:val="99"/>
    <w:rsid w:val="009513C0"/>
    <w:rPr>
      <w:rFonts w:ascii="Times New Roman" w:eastAsiaTheme="minorHAnsi" w:hAnsi="Times New Roman"/>
      <w:sz w:val="22"/>
      <w:szCs w:val="22"/>
    </w:rPr>
  </w:style>
  <w:style w:type="character" w:styleId="PageNumber">
    <w:name w:val="page number"/>
    <w:basedOn w:val="DefaultParagraphFont"/>
    <w:uiPriority w:val="99"/>
    <w:semiHidden/>
    <w:unhideWhenUsed/>
    <w:rsid w:val="009513C0"/>
  </w:style>
  <w:style w:type="paragraph" w:styleId="Revision">
    <w:name w:val="Revision"/>
    <w:hidden/>
    <w:uiPriority w:val="99"/>
    <w:semiHidden/>
    <w:rsid w:val="00A30490"/>
    <w:rPr>
      <w:rFonts w:ascii="Times New Roman" w:eastAsiaTheme="minorHAnsi" w:hAnsi="Times New Roman"/>
      <w:sz w:val="22"/>
      <w:szCs w:val="22"/>
    </w:rPr>
  </w:style>
  <w:style w:type="character" w:styleId="CommentReference">
    <w:name w:val="annotation reference"/>
    <w:basedOn w:val="DefaultParagraphFont"/>
    <w:uiPriority w:val="99"/>
    <w:semiHidden/>
    <w:unhideWhenUsed/>
    <w:rsid w:val="00E800EB"/>
    <w:rPr>
      <w:sz w:val="16"/>
      <w:szCs w:val="16"/>
    </w:rPr>
  </w:style>
  <w:style w:type="paragraph" w:styleId="CommentText">
    <w:name w:val="annotation text"/>
    <w:basedOn w:val="Normal"/>
    <w:link w:val="CommentTextChar"/>
    <w:unhideWhenUsed/>
    <w:rsid w:val="00E800EB"/>
    <w:pPr>
      <w:spacing w:line="240" w:lineRule="auto"/>
    </w:pPr>
    <w:rPr>
      <w:sz w:val="20"/>
      <w:szCs w:val="20"/>
    </w:rPr>
  </w:style>
  <w:style w:type="character" w:customStyle="1" w:styleId="CommentTextChar">
    <w:name w:val="Comment Text Char"/>
    <w:basedOn w:val="DefaultParagraphFont"/>
    <w:link w:val="CommentText"/>
    <w:rsid w:val="00E800EB"/>
    <w:rPr>
      <w:rFonts w:ascii="Times New Roman" w:eastAsiaTheme="minorHAnsi" w:hAnsi="Times New Roman"/>
      <w:sz w:val="20"/>
      <w:szCs w:val="20"/>
    </w:rPr>
  </w:style>
  <w:style w:type="paragraph" w:styleId="CommentSubject">
    <w:name w:val="annotation subject"/>
    <w:basedOn w:val="CommentText"/>
    <w:next w:val="CommentText"/>
    <w:link w:val="CommentSubjectChar"/>
    <w:uiPriority w:val="99"/>
    <w:semiHidden/>
    <w:unhideWhenUsed/>
    <w:rsid w:val="00E800EB"/>
    <w:rPr>
      <w:b/>
      <w:bCs/>
    </w:rPr>
  </w:style>
  <w:style w:type="character" w:customStyle="1" w:styleId="CommentSubjectChar">
    <w:name w:val="Comment Subject Char"/>
    <w:basedOn w:val="CommentTextChar"/>
    <w:link w:val="CommentSubject"/>
    <w:uiPriority w:val="99"/>
    <w:semiHidden/>
    <w:rsid w:val="00E800EB"/>
    <w:rPr>
      <w:rFonts w:ascii="Times New Roman" w:eastAsiaTheme="minorHAnsi" w:hAnsi="Times New Roman"/>
      <w:b/>
      <w:bCs/>
      <w:sz w:val="20"/>
      <w:szCs w:val="20"/>
    </w:rPr>
  </w:style>
  <w:style w:type="paragraph" w:styleId="Header">
    <w:name w:val="header"/>
    <w:basedOn w:val="Normal"/>
    <w:link w:val="HeaderChar"/>
    <w:uiPriority w:val="99"/>
    <w:unhideWhenUsed/>
    <w:rsid w:val="00E800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0EB"/>
    <w:rPr>
      <w:rFonts w:ascii="Times New Roman" w:eastAsiaTheme="minorHAnsi" w:hAnsi="Times New Roman"/>
      <w:sz w:val="22"/>
      <w:szCs w:val="22"/>
    </w:rPr>
  </w:style>
  <w:style w:type="character" w:styleId="FootnoteReference">
    <w:name w:val="footnote reference"/>
    <w:aliases w:val="titulo 2,Style 24,pie pddes,referencia nota al pie,Fußnotenzeichen DISS,16 Point,Superscript 6 Point,ftref,FC,Footnote Reference.SES,Ref. de nota al pie.,Ref,de nota al pie,BVI fnr,Знак сноски 1,Footnote Referencefra,fr,SUPERS"/>
    <w:link w:val="BVIfnrCharCharCharCharCharCharChar"/>
    <w:uiPriority w:val="99"/>
    <w:qFormat/>
    <w:rsid w:val="006E1F87"/>
    <w:rPr>
      <w:vertAlign w:val="superscript"/>
    </w:rPr>
  </w:style>
  <w:style w:type="character" w:customStyle="1" w:styleId="Heading4Char">
    <w:name w:val="Heading 4 Char"/>
    <w:basedOn w:val="DefaultParagraphFont"/>
    <w:link w:val="Heading4"/>
    <w:uiPriority w:val="9"/>
    <w:semiHidden/>
    <w:rsid w:val="0058737F"/>
    <w:rPr>
      <w:rFonts w:asciiTheme="majorHAnsi" w:eastAsiaTheme="majorEastAsia" w:hAnsiTheme="majorHAnsi" w:cstheme="majorBidi"/>
      <w:i/>
      <w:iCs/>
      <w:color w:val="365F91" w:themeColor="accent1" w:themeShade="BF"/>
      <w:sz w:val="22"/>
      <w:szCs w:val="22"/>
    </w:rPr>
  </w:style>
  <w:style w:type="character" w:customStyle="1" w:styleId="Heading5Char">
    <w:name w:val="Heading 5 Char"/>
    <w:basedOn w:val="DefaultParagraphFont"/>
    <w:link w:val="Heading5"/>
    <w:uiPriority w:val="9"/>
    <w:semiHidden/>
    <w:rsid w:val="0058737F"/>
    <w:rPr>
      <w:rFonts w:asciiTheme="majorHAnsi" w:eastAsiaTheme="majorEastAsia" w:hAnsiTheme="majorHAnsi" w:cstheme="majorBidi"/>
      <w:color w:val="365F91" w:themeColor="accent1" w:themeShade="BF"/>
      <w:sz w:val="22"/>
      <w:szCs w:val="22"/>
    </w:rPr>
  </w:style>
  <w:style w:type="paragraph" w:customStyle="1" w:styleId="Default">
    <w:name w:val="Default"/>
    <w:link w:val="DefaultChar"/>
    <w:rsid w:val="0058737F"/>
    <w:pPr>
      <w:autoSpaceDE w:val="0"/>
      <w:autoSpaceDN w:val="0"/>
      <w:adjustRightInd w:val="0"/>
    </w:pPr>
    <w:rPr>
      <w:rFonts w:ascii="Times New Roman" w:eastAsiaTheme="minorHAnsi" w:hAnsi="Times New Roman" w:cs="Times New Roman"/>
      <w:color w:val="000000"/>
      <w:lang w:eastAsia="en-US"/>
    </w:rPr>
  </w:style>
  <w:style w:type="table" w:styleId="TableGrid">
    <w:name w:val="Table Grid"/>
    <w:basedOn w:val="TableNormal"/>
    <w:uiPriority w:val="59"/>
    <w:rsid w:val="0058737F"/>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locked/>
    <w:rsid w:val="008E6FAB"/>
    <w:rPr>
      <w:rFonts w:ascii="Times New Roman" w:eastAsiaTheme="minorHAnsi" w:hAnsi="Times New Roman" w:cs="Times New Roman"/>
      <w:color w:val="000000"/>
      <w:lang w:eastAsia="en-US"/>
    </w:rPr>
  </w:style>
  <w:style w:type="table" w:customStyle="1" w:styleId="TableGrid1">
    <w:name w:val="Table Grid1"/>
    <w:basedOn w:val="TableNormal"/>
    <w:uiPriority w:val="59"/>
    <w:rsid w:val="008E6FAB"/>
    <w:rPr>
      <w:rFonts w:ascii="Calibri" w:eastAsia="Times New Roman" w:hAnsi="Calibri"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EC0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EC0324"/>
    <w:rPr>
      <w:rFonts w:ascii="Courier New" w:eastAsia="Times New Roman" w:hAnsi="Courier New" w:cs="Courier New"/>
      <w:sz w:val="20"/>
      <w:szCs w:val="20"/>
      <w:lang w:eastAsia="en-US"/>
    </w:rPr>
  </w:style>
  <w:style w:type="paragraph" w:styleId="NormalWeb">
    <w:name w:val="Normal (Web)"/>
    <w:basedOn w:val="Normal"/>
    <w:uiPriority w:val="99"/>
    <w:semiHidden/>
    <w:unhideWhenUsed/>
    <w:rsid w:val="00D45D93"/>
    <w:pPr>
      <w:spacing w:before="100" w:beforeAutospacing="1" w:after="100" w:afterAutospacing="1" w:line="240" w:lineRule="auto"/>
      <w:jc w:val="left"/>
    </w:pPr>
    <w:rPr>
      <w:rFonts w:eastAsia="Times New Roman" w:cs="Times New Roman"/>
      <w:sz w:val="24"/>
      <w:szCs w:val="24"/>
      <w:lang w:eastAsia="en-US"/>
    </w:rPr>
  </w:style>
  <w:style w:type="character" w:customStyle="1" w:styleId="ListParagraphChar">
    <w:name w:val="List Paragraph Char"/>
    <w:aliases w:val="titulo 5 Char"/>
    <w:basedOn w:val="DefaultParagraphFont"/>
    <w:link w:val="ListParagraph"/>
    <w:uiPriority w:val="34"/>
    <w:locked/>
    <w:rsid w:val="00261663"/>
    <w:rPr>
      <w:rFonts w:ascii="Times New Roman" w:eastAsiaTheme="minorHAnsi" w:hAnsi="Times New Roman"/>
      <w:sz w:val="22"/>
      <w:szCs w:val="22"/>
    </w:rPr>
  </w:style>
  <w:style w:type="paragraph" w:customStyle="1" w:styleId="Chapter">
    <w:name w:val="Chapter"/>
    <w:basedOn w:val="Normal"/>
    <w:next w:val="Normal"/>
    <w:rsid w:val="004A130C"/>
    <w:pPr>
      <w:numPr>
        <w:numId w:val="13"/>
      </w:numPr>
      <w:tabs>
        <w:tab w:val="left" w:pos="1440"/>
      </w:tabs>
      <w:spacing w:after="240" w:line="240" w:lineRule="auto"/>
      <w:jc w:val="center"/>
    </w:pPr>
    <w:rPr>
      <w:rFonts w:eastAsia="Times New Roman" w:cs="Times New Roman"/>
      <w:b/>
      <w:smallCaps/>
      <w:sz w:val="24"/>
      <w:szCs w:val="20"/>
      <w:lang w:val="es-ES_tradnl" w:eastAsia="en-US"/>
    </w:rPr>
  </w:style>
  <w:style w:type="paragraph" w:customStyle="1" w:styleId="Paragraph">
    <w:name w:val="Paragraph"/>
    <w:aliases w:val="paragraph,p,PARAGRAPH,PG,pa,at"/>
    <w:basedOn w:val="BodyTextIndent"/>
    <w:link w:val="ParagraphChar"/>
    <w:rsid w:val="004A130C"/>
    <w:pPr>
      <w:numPr>
        <w:ilvl w:val="1"/>
        <w:numId w:val="13"/>
      </w:numPr>
      <w:spacing w:before="120" w:line="240" w:lineRule="auto"/>
      <w:outlineLvl w:val="1"/>
    </w:pPr>
    <w:rPr>
      <w:rFonts w:eastAsia="Times New Roman" w:cs="Times New Roman"/>
      <w:sz w:val="24"/>
      <w:szCs w:val="20"/>
      <w:lang w:val="es-ES_tradnl" w:eastAsia="en-US"/>
    </w:rPr>
  </w:style>
  <w:style w:type="paragraph" w:customStyle="1" w:styleId="subpar">
    <w:name w:val="subpar"/>
    <w:basedOn w:val="BodyTextIndent3"/>
    <w:rsid w:val="004A130C"/>
    <w:pPr>
      <w:numPr>
        <w:ilvl w:val="2"/>
        <w:numId w:val="13"/>
      </w:numPr>
      <w:tabs>
        <w:tab w:val="clear" w:pos="1152"/>
        <w:tab w:val="num" w:pos="360"/>
      </w:tabs>
      <w:spacing w:before="120" w:line="240" w:lineRule="auto"/>
      <w:ind w:left="360" w:firstLine="0"/>
      <w:outlineLvl w:val="2"/>
    </w:pPr>
    <w:rPr>
      <w:rFonts w:eastAsia="Times New Roman" w:cs="Times New Roman"/>
      <w:sz w:val="24"/>
      <w:szCs w:val="20"/>
      <w:lang w:val="es-ES_tradnl" w:eastAsia="en-US"/>
    </w:rPr>
  </w:style>
  <w:style w:type="paragraph" w:customStyle="1" w:styleId="SubSubPar">
    <w:name w:val="SubSubPar"/>
    <w:basedOn w:val="subpar"/>
    <w:rsid w:val="004A130C"/>
    <w:pPr>
      <w:numPr>
        <w:ilvl w:val="3"/>
      </w:numPr>
      <w:tabs>
        <w:tab w:val="clear" w:pos="1584"/>
        <w:tab w:val="left" w:pos="0"/>
        <w:tab w:val="num" w:pos="360"/>
      </w:tabs>
    </w:pPr>
  </w:style>
  <w:style w:type="character" w:customStyle="1" w:styleId="ParagraphChar">
    <w:name w:val="Paragraph Char"/>
    <w:link w:val="Paragraph"/>
    <w:locked/>
    <w:rsid w:val="004A130C"/>
    <w:rPr>
      <w:rFonts w:ascii="Times New Roman" w:eastAsia="Times New Roman" w:hAnsi="Times New Roman" w:cs="Times New Roman"/>
      <w:szCs w:val="20"/>
      <w:lang w:val="es-ES_tradnl" w:eastAsia="en-US"/>
    </w:rPr>
  </w:style>
  <w:style w:type="paragraph" w:styleId="BodyTextIndent">
    <w:name w:val="Body Text Indent"/>
    <w:basedOn w:val="Normal"/>
    <w:link w:val="BodyTextIndentChar"/>
    <w:uiPriority w:val="99"/>
    <w:semiHidden/>
    <w:unhideWhenUsed/>
    <w:rsid w:val="004A130C"/>
    <w:pPr>
      <w:ind w:left="360"/>
    </w:pPr>
  </w:style>
  <w:style w:type="character" w:customStyle="1" w:styleId="BodyTextIndentChar">
    <w:name w:val="Body Text Indent Char"/>
    <w:basedOn w:val="DefaultParagraphFont"/>
    <w:link w:val="BodyTextIndent"/>
    <w:uiPriority w:val="99"/>
    <w:semiHidden/>
    <w:rsid w:val="004A130C"/>
    <w:rPr>
      <w:rFonts w:ascii="Times New Roman" w:eastAsiaTheme="minorHAnsi" w:hAnsi="Times New Roman"/>
      <w:sz w:val="22"/>
      <w:szCs w:val="22"/>
    </w:rPr>
  </w:style>
  <w:style w:type="paragraph" w:styleId="BodyTextIndent3">
    <w:name w:val="Body Text Indent 3"/>
    <w:basedOn w:val="Normal"/>
    <w:link w:val="BodyTextIndent3Char"/>
    <w:uiPriority w:val="99"/>
    <w:semiHidden/>
    <w:unhideWhenUsed/>
    <w:rsid w:val="004A130C"/>
    <w:pPr>
      <w:ind w:left="360"/>
    </w:pPr>
    <w:rPr>
      <w:sz w:val="16"/>
      <w:szCs w:val="16"/>
    </w:rPr>
  </w:style>
  <w:style w:type="character" w:customStyle="1" w:styleId="BodyTextIndent3Char">
    <w:name w:val="Body Text Indent 3 Char"/>
    <w:basedOn w:val="DefaultParagraphFont"/>
    <w:link w:val="BodyTextIndent3"/>
    <w:uiPriority w:val="99"/>
    <w:semiHidden/>
    <w:rsid w:val="004A130C"/>
    <w:rPr>
      <w:rFonts w:ascii="Times New Roman" w:eastAsiaTheme="minorHAnsi" w:hAnsi="Times New Roman"/>
      <w:sz w:val="16"/>
      <w:szCs w:val="16"/>
    </w:r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uiPriority w:val="99"/>
    <w:rsid w:val="000F3AE3"/>
    <w:pPr>
      <w:spacing w:after="160" w:line="240" w:lineRule="exact"/>
      <w:jc w:val="left"/>
    </w:pPr>
    <w:rPr>
      <w:rFonts w:asciiTheme="minorHAnsi" w:eastAsiaTheme="minorEastAsia" w:hAnsiTheme="minorHAnsi"/>
      <w:sz w:val="24"/>
      <w:szCs w:val="24"/>
      <w:vertAlign w:val="superscript"/>
    </w:rPr>
  </w:style>
  <w:style w:type="character" w:styleId="Hyperlink">
    <w:name w:val="Hyperlink"/>
    <w:basedOn w:val="DefaultParagraphFont"/>
    <w:uiPriority w:val="99"/>
    <w:unhideWhenUsed/>
    <w:rsid w:val="006B7CB6"/>
    <w:rPr>
      <w:color w:val="0000FF" w:themeColor="hyperlink"/>
      <w:u w:val="single"/>
    </w:rPr>
  </w:style>
  <w:style w:type="character" w:styleId="UnresolvedMention">
    <w:name w:val="Unresolved Mention"/>
    <w:basedOn w:val="DefaultParagraphFont"/>
    <w:uiPriority w:val="99"/>
    <w:semiHidden/>
    <w:unhideWhenUsed/>
    <w:rsid w:val="006B7C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2825">
      <w:bodyDiv w:val="1"/>
      <w:marLeft w:val="0"/>
      <w:marRight w:val="0"/>
      <w:marTop w:val="0"/>
      <w:marBottom w:val="0"/>
      <w:divBdr>
        <w:top w:val="none" w:sz="0" w:space="0" w:color="auto"/>
        <w:left w:val="none" w:sz="0" w:space="0" w:color="auto"/>
        <w:bottom w:val="none" w:sz="0" w:space="0" w:color="auto"/>
        <w:right w:val="none" w:sz="0" w:space="0" w:color="auto"/>
      </w:divBdr>
    </w:div>
    <w:div w:id="245892701">
      <w:bodyDiv w:val="1"/>
      <w:marLeft w:val="0"/>
      <w:marRight w:val="0"/>
      <w:marTop w:val="0"/>
      <w:marBottom w:val="0"/>
      <w:divBdr>
        <w:top w:val="none" w:sz="0" w:space="0" w:color="auto"/>
        <w:left w:val="none" w:sz="0" w:space="0" w:color="auto"/>
        <w:bottom w:val="none" w:sz="0" w:space="0" w:color="auto"/>
        <w:right w:val="none" w:sz="0" w:space="0" w:color="auto"/>
      </w:divBdr>
    </w:div>
    <w:div w:id="572811291">
      <w:bodyDiv w:val="1"/>
      <w:marLeft w:val="0"/>
      <w:marRight w:val="0"/>
      <w:marTop w:val="0"/>
      <w:marBottom w:val="0"/>
      <w:divBdr>
        <w:top w:val="none" w:sz="0" w:space="0" w:color="auto"/>
        <w:left w:val="none" w:sz="0" w:space="0" w:color="auto"/>
        <w:bottom w:val="none" w:sz="0" w:space="0" w:color="auto"/>
        <w:right w:val="none" w:sz="0" w:space="0" w:color="auto"/>
      </w:divBdr>
    </w:div>
    <w:div w:id="703214537">
      <w:bodyDiv w:val="1"/>
      <w:marLeft w:val="0"/>
      <w:marRight w:val="0"/>
      <w:marTop w:val="0"/>
      <w:marBottom w:val="0"/>
      <w:divBdr>
        <w:top w:val="none" w:sz="0" w:space="0" w:color="auto"/>
        <w:left w:val="none" w:sz="0" w:space="0" w:color="auto"/>
        <w:bottom w:val="none" w:sz="0" w:space="0" w:color="auto"/>
        <w:right w:val="none" w:sz="0" w:space="0" w:color="auto"/>
      </w:divBdr>
    </w:div>
    <w:div w:id="748188015">
      <w:bodyDiv w:val="1"/>
      <w:marLeft w:val="0"/>
      <w:marRight w:val="0"/>
      <w:marTop w:val="0"/>
      <w:marBottom w:val="0"/>
      <w:divBdr>
        <w:top w:val="none" w:sz="0" w:space="0" w:color="auto"/>
        <w:left w:val="none" w:sz="0" w:space="0" w:color="auto"/>
        <w:bottom w:val="none" w:sz="0" w:space="0" w:color="auto"/>
        <w:right w:val="none" w:sz="0" w:space="0" w:color="auto"/>
      </w:divBdr>
    </w:div>
    <w:div w:id="794445400">
      <w:bodyDiv w:val="1"/>
      <w:marLeft w:val="0"/>
      <w:marRight w:val="0"/>
      <w:marTop w:val="0"/>
      <w:marBottom w:val="0"/>
      <w:divBdr>
        <w:top w:val="none" w:sz="0" w:space="0" w:color="auto"/>
        <w:left w:val="none" w:sz="0" w:space="0" w:color="auto"/>
        <w:bottom w:val="none" w:sz="0" w:space="0" w:color="auto"/>
        <w:right w:val="none" w:sz="0" w:space="0" w:color="auto"/>
      </w:divBdr>
    </w:div>
    <w:div w:id="1227112123">
      <w:bodyDiv w:val="1"/>
      <w:marLeft w:val="0"/>
      <w:marRight w:val="0"/>
      <w:marTop w:val="0"/>
      <w:marBottom w:val="0"/>
      <w:divBdr>
        <w:top w:val="none" w:sz="0" w:space="0" w:color="auto"/>
        <w:left w:val="none" w:sz="0" w:space="0" w:color="auto"/>
        <w:bottom w:val="none" w:sz="0" w:space="0" w:color="auto"/>
        <w:right w:val="none" w:sz="0" w:space="0" w:color="auto"/>
      </w:divBdr>
    </w:div>
    <w:div w:id="1427076675">
      <w:bodyDiv w:val="1"/>
      <w:marLeft w:val="0"/>
      <w:marRight w:val="0"/>
      <w:marTop w:val="0"/>
      <w:marBottom w:val="0"/>
      <w:divBdr>
        <w:top w:val="none" w:sz="0" w:space="0" w:color="auto"/>
        <w:left w:val="none" w:sz="0" w:space="0" w:color="auto"/>
        <w:bottom w:val="none" w:sz="0" w:space="0" w:color="auto"/>
        <w:right w:val="none" w:sz="0" w:space="0" w:color="auto"/>
      </w:divBdr>
    </w:div>
    <w:div w:id="1454255212">
      <w:bodyDiv w:val="1"/>
      <w:marLeft w:val="0"/>
      <w:marRight w:val="0"/>
      <w:marTop w:val="0"/>
      <w:marBottom w:val="0"/>
      <w:divBdr>
        <w:top w:val="none" w:sz="0" w:space="0" w:color="auto"/>
        <w:left w:val="none" w:sz="0" w:space="0" w:color="auto"/>
        <w:bottom w:val="none" w:sz="0" w:space="0" w:color="auto"/>
        <w:right w:val="none" w:sz="0" w:space="0" w:color="auto"/>
      </w:divBdr>
    </w:div>
    <w:div w:id="1467510438">
      <w:bodyDiv w:val="1"/>
      <w:marLeft w:val="0"/>
      <w:marRight w:val="0"/>
      <w:marTop w:val="0"/>
      <w:marBottom w:val="0"/>
      <w:divBdr>
        <w:top w:val="none" w:sz="0" w:space="0" w:color="auto"/>
        <w:left w:val="none" w:sz="0" w:space="0" w:color="auto"/>
        <w:bottom w:val="none" w:sz="0" w:space="0" w:color="auto"/>
        <w:right w:val="none" w:sz="0" w:space="0" w:color="auto"/>
      </w:divBdr>
      <w:divsChild>
        <w:div w:id="1566598994">
          <w:marLeft w:val="0"/>
          <w:marRight w:val="0"/>
          <w:marTop w:val="0"/>
          <w:marBottom w:val="0"/>
          <w:divBdr>
            <w:top w:val="none" w:sz="0" w:space="0" w:color="auto"/>
            <w:left w:val="none" w:sz="0" w:space="0" w:color="auto"/>
            <w:bottom w:val="none" w:sz="0" w:space="0" w:color="auto"/>
            <w:right w:val="none" w:sz="0" w:space="0" w:color="auto"/>
          </w:divBdr>
          <w:divsChild>
            <w:div w:id="1614945641">
              <w:marLeft w:val="0"/>
              <w:marRight w:val="0"/>
              <w:marTop w:val="0"/>
              <w:marBottom w:val="0"/>
              <w:divBdr>
                <w:top w:val="none" w:sz="0" w:space="0" w:color="auto"/>
                <w:left w:val="none" w:sz="0" w:space="0" w:color="auto"/>
                <w:bottom w:val="none" w:sz="0" w:space="0" w:color="auto"/>
                <w:right w:val="none" w:sz="0" w:space="0" w:color="auto"/>
              </w:divBdr>
              <w:divsChild>
                <w:div w:id="91805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2305">
      <w:bodyDiv w:val="1"/>
      <w:marLeft w:val="0"/>
      <w:marRight w:val="0"/>
      <w:marTop w:val="0"/>
      <w:marBottom w:val="0"/>
      <w:divBdr>
        <w:top w:val="none" w:sz="0" w:space="0" w:color="auto"/>
        <w:left w:val="none" w:sz="0" w:space="0" w:color="auto"/>
        <w:bottom w:val="none" w:sz="0" w:space="0" w:color="auto"/>
        <w:right w:val="none" w:sz="0" w:space="0" w:color="auto"/>
      </w:divBdr>
    </w:div>
    <w:div w:id="1888832053">
      <w:bodyDiv w:val="1"/>
      <w:marLeft w:val="0"/>
      <w:marRight w:val="0"/>
      <w:marTop w:val="0"/>
      <w:marBottom w:val="0"/>
      <w:divBdr>
        <w:top w:val="none" w:sz="0" w:space="0" w:color="auto"/>
        <w:left w:val="none" w:sz="0" w:space="0" w:color="auto"/>
        <w:bottom w:val="none" w:sz="0" w:space="0" w:color="auto"/>
        <w:right w:val="none" w:sz="0" w:space="0" w:color="auto"/>
      </w:divBdr>
    </w:div>
    <w:div w:id="1921400622">
      <w:bodyDiv w:val="1"/>
      <w:marLeft w:val="0"/>
      <w:marRight w:val="0"/>
      <w:marTop w:val="0"/>
      <w:marBottom w:val="0"/>
      <w:divBdr>
        <w:top w:val="none" w:sz="0" w:space="0" w:color="auto"/>
        <w:left w:val="none" w:sz="0" w:space="0" w:color="auto"/>
        <w:bottom w:val="none" w:sz="0" w:space="0" w:color="auto"/>
        <w:right w:val="none" w:sz="0" w:space="0" w:color="auto"/>
      </w:divBdr>
    </w:div>
    <w:div w:id="2003698406">
      <w:bodyDiv w:val="1"/>
      <w:marLeft w:val="0"/>
      <w:marRight w:val="0"/>
      <w:marTop w:val="0"/>
      <w:marBottom w:val="0"/>
      <w:divBdr>
        <w:top w:val="none" w:sz="0" w:space="0" w:color="auto"/>
        <w:left w:val="none" w:sz="0" w:space="0" w:color="auto"/>
        <w:bottom w:val="none" w:sz="0" w:space="0" w:color="auto"/>
        <w:right w:val="none" w:sz="0" w:space="0" w:color="auto"/>
      </w:divBdr>
    </w:div>
    <w:div w:id="2028290721">
      <w:bodyDiv w:val="1"/>
      <w:marLeft w:val="0"/>
      <w:marRight w:val="0"/>
      <w:marTop w:val="0"/>
      <w:marBottom w:val="0"/>
      <w:divBdr>
        <w:top w:val="none" w:sz="0" w:space="0" w:color="auto"/>
        <w:left w:val="none" w:sz="0" w:space="0" w:color="auto"/>
        <w:bottom w:val="none" w:sz="0" w:space="0" w:color="auto"/>
        <w:right w:val="none" w:sz="0" w:space="0" w:color="auto"/>
      </w:divBdr>
    </w:div>
    <w:div w:id="2092699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iadb.org/Document.cfm?id=EZSHARE-868369899-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464F1-DE23-4D40-A477-A0B079B3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8121</Words>
  <Characters>46291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LOURDES ALVAREZ</dc:creator>
  <cp:lastModifiedBy>IADB</cp:lastModifiedBy>
  <cp:revision>2</cp:revision>
  <cp:lastPrinted>2017-05-11T16:35:00Z</cp:lastPrinted>
  <dcterms:created xsi:type="dcterms:W3CDTF">2022-06-06T22:47:00Z</dcterms:created>
  <dcterms:modified xsi:type="dcterms:W3CDTF">2022-06-06T22:47:00Z</dcterms:modified>
</cp:coreProperties>
</file>