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B4D2D" w14:textId="77777777" w:rsidR="00A666C9" w:rsidRPr="002A28E0" w:rsidRDefault="00A666C9" w:rsidP="00A666C9">
      <w:pPr>
        <w:jc w:val="center"/>
        <w:rPr>
          <w:rFonts w:ascii="Arial" w:hAnsi="Arial" w:cs="Arial"/>
          <w:b/>
          <w:lang w:val="es-AR"/>
        </w:rPr>
      </w:pPr>
    </w:p>
    <w:p w14:paraId="659CB560" w14:textId="77777777" w:rsidR="00A666C9" w:rsidRPr="002A28E0" w:rsidRDefault="00D450FD" w:rsidP="00A666C9">
      <w:pPr>
        <w:jc w:val="center"/>
        <w:rPr>
          <w:rFonts w:ascii="Arial" w:hAnsi="Arial" w:cs="Arial"/>
          <w:b/>
          <w:sz w:val="28"/>
          <w:szCs w:val="28"/>
          <w:lang w:val="es-AR"/>
        </w:rPr>
      </w:pPr>
      <w:r w:rsidRPr="002A28E0">
        <w:rPr>
          <w:rFonts w:ascii="Arial" w:hAnsi="Arial" w:cs="Arial"/>
          <w:b/>
          <w:sz w:val="28"/>
          <w:szCs w:val="28"/>
          <w:lang w:val="es-AR"/>
        </w:rPr>
        <w:t>URUGUAY</w:t>
      </w:r>
    </w:p>
    <w:p w14:paraId="47E711CB" w14:textId="5DB7A548" w:rsidR="003D2B85" w:rsidRDefault="003D2B85" w:rsidP="00A666C9">
      <w:pPr>
        <w:jc w:val="center"/>
        <w:rPr>
          <w:ins w:id="0" w:author="Gonzalez, Melissa Maria Laura" w:date="2017-09-11T16:57:00Z"/>
          <w:rFonts w:ascii="Arial" w:hAnsi="Arial" w:cs="Arial"/>
          <w:b/>
          <w:lang w:val="es-AR"/>
        </w:rPr>
      </w:pPr>
    </w:p>
    <w:p w14:paraId="694CA3FB" w14:textId="77777777" w:rsidR="00A629F1" w:rsidRDefault="00A629F1" w:rsidP="00A666C9">
      <w:pPr>
        <w:jc w:val="center"/>
        <w:rPr>
          <w:rFonts w:ascii="Arial" w:hAnsi="Arial" w:cs="Arial"/>
          <w:b/>
          <w:lang w:val="es-AR"/>
        </w:rPr>
      </w:pPr>
    </w:p>
    <w:p w14:paraId="09FC1388" w14:textId="77777777" w:rsidR="00A629F1" w:rsidRDefault="00A629F1" w:rsidP="00A629F1">
      <w:pPr>
        <w:tabs>
          <w:tab w:val="left" w:pos="1440"/>
          <w:tab w:val="left" w:pos="3060"/>
        </w:tabs>
        <w:jc w:val="center"/>
        <w:rPr>
          <w:moveTo w:id="1" w:author="Gonzalez, Melissa Maria Laura" w:date="2017-09-11T16:57:00Z"/>
          <w:rFonts w:ascii="Arial" w:hAnsi="Arial" w:cs="Arial"/>
          <w:b/>
          <w:smallCaps/>
          <w:sz w:val="28"/>
          <w:szCs w:val="28"/>
        </w:rPr>
      </w:pPr>
      <w:moveToRangeStart w:id="2" w:author="Gonzalez, Melissa Maria Laura" w:date="2017-09-11T16:57:00Z" w:name="move492912365"/>
      <w:moveTo w:id="3" w:author="Gonzalez, Melissa Maria Laura" w:date="2017-09-11T16:57:00Z">
        <w:r>
          <w:rPr>
            <w:rFonts w:ascii="Arial" w:hAnsi="Arial" w:cs="Arial"/>
            <w:b/>
            <w:smallCaps/>
            <w:sz w:val="28"/>
            <w:szCs w:val="28"/>
          </w:rPr>
          <w:t>Proyecto para Gestión de Gobierno Electrónico en el Sector Salud II</w:t>
        </w:r>
      </w:moveTo>
    </w:p>
    <w:p w14:paraId="26860121" w14:textId="77777777" w:rsidR="00A629F1" w:rsidRDefault="00A629F1" w:rsidP="00A629F1">
      <w:pPr>
        <w:tabs>
          <w:tab w:val="left" w:pos="1440"/>
          <w:tab w:val="left" w:pos="3060"/>
        </w:tabs>
        <w:jc w:val="center"/>
        <w:rPr>
          <w:moveTo w:id="4" w:author="Gonzalez, Melissa Maria Laura" w:date="2017-09-11T16:57:00Z"/>
          <w:rFonts w:ascii="Arial" w:hAnsi="Arial" w:cs="Arial"/>
          <w:b/>
          <w:smallCaps/>
        </w:rPr>
      </w:pPr>
      <w:moveTo w:id="5" w:author="Gonzalez, Melissa Maria Laura" w:date="2017-09-11T16:57:00Z">
        <w:r>
          <w:rPr>
            <w:rFonts w:ascii="Arial" w:hAnsi="Arial" w:cs="Arial"/>
            <w:b/>
            <w:smallCaps/>
          </w:rPr>
          <w:t>(UR-L1143)</w:t>
        </w:r>
      </w:moveTo>
    </w:p>
    <w:moveToRangeEnd w:id="2"/>
    <w:p w14:paraId="06A2847F" w14:textId="5DB8A067" w:rsidR="00543239" w:rsidRDefault="00543239" w:rsidP="00A666C9">
      <w:pPr>
        <w:jc w:val="center"/>
        <w:rPr>
          <w:ins w:id="6" w:author="Gonzalez, Melissa Maria Laura" w:date="2017-09-11T16:57:00Z"/>
          <w:rFonts w:ascii="Arial" w:hAnsi="Arial" w:cs="Arial"/>
          <w:b/>
          <w:lang w:val="es-AR"/>
        </w:rPr>
      </w:pPr>
    </w:p>
    <w:p w14:paraId="0EEE74B9" w14:textId="0BD3EA35" w:rsidR="00A629F1" w:rsidRDefault="00A629F1" w:rsidP="00A666C9">
      <w:pPr>
        <w:jc w:val="center"/>
        <w:rPr>
          <w:ins w:id="7" w:author="Gonzalez, Melissa Maria Laura" w:date="2017-09-11T16:57:00Z"/>
          <w:rFonts w:ascii="Arial" w:hAnsi="Arial" w:cs="Arial"/>
          <w:b/>
          <w:lang w:val="es-AR"/>
        </w:rPr>
      </w:pPr>
    </w:p>
    <w:p w14:paraId="5BCCB112" w14:textId="77777777" w:rsidR="00A629F1" w:rsidRDefault="00A629F1" w:rsidP="00A666C9">
      <w:pPr>
        <w:jc w:val="center"/>
        <w:rPr>
          <w:rFonts w:ascii="Arial" w:hAnsi="Arial" w:cs="Arial"/>
          <w:b/>
          <w:lang w:val="es-AR"/>
        </w:rPr>
      </w:pPr>
    </w:p>
    <w:p w14:paraId="23C1B742" w14:textId="50505BF2" w:rsidR="00C50BD3" w:rsidRDefault="00C50BD3" w:rsidP="00C50BD3">
      <w:pPr>
        <w:tabs>
          <w:tab w:val="left" w:pos="1440"/>
          <w:tab w:val="left" w:pos="3060"/>
        </w:tabs>
        <w:jc w:val="center"/>
        <w:rPr>
          <w:rFonts w:ascii="Arial" w:hAnsi="Arial" w:cs="Arial"/>
          <w:b/>
          <w:smallCaps/>
          <w:sz w:val="28"/>
          <w:szCs w:val="28"/>
        </w:rPr>
      </w:pPr>
      <w:del w:id="8" w:author="Fernandez, Roberto" w:date="2017-07-26T13:36:00Z">
        <w:r w:rsidDel="00055C25">
          <w:rPr>
            <w:rFonts w:ascii="Arial" w:hAnsi="Arial" w:cs="Arial"/>
            <w:b/>
            <w:smallCaps/>
            <w:sz w:val="28"/>
            <w:szCs w:val="28"/>
          </w:rPr>
          <w:delText>L</w:delText>
        </w:r>
      </w:del>
      <w:ins w:id="9" w:author="Fernandez, Roberto" w:date="2017-07-26T13:35:00Z">
        <w:r w:rsidR="00055C25">
          <w:rPr>
            <w:rFonts w:ascii="Arial" w:hAnsi="Arial" w:cs="Arial"/>
            <w:b/>
            <w:smallCaps/>
            <w:sz w:val="28"/>
            <w:szCs w:val="28"/>
          </w:rPr>
          <w:t>Segu</w:t>
        </w:r>
      </w:ins>
      <w:ins w:id="10" w:author="Fernandez, Roberto" w:date="2017-07-26T13:36:00Z">
        <w:r w:rsidR="00055C25">
          <w:rPr>
            <w:rFonts w:ascii="Arial" w:hAnsi="Arial" w:cs="Arial"/>
            <w:b/>
            <w:smallCaps/>
            <w:sz w:val="28"/>
            <w:szCs w:val="28"/>
          </w:rPr>
          <w:t>nd</w:t>
        </w:r>
      </w:ins>
      <w:ins w:id="11" w:author="Gonzalez, Melissa Maria Laura" w:date="2017-09-11T16:56:00Z">
        <w:r w:rsidR="00A629F1">
          <w:rPr>
            <w:rFonts w:ascii="Arial" w:hAnsi="Arial" w:cs="Arial"/>
            <w:b/>
            <w:smallCaps/>
            <w:sz w:val="28"/>
            <w:szCs w:val="28"/>
          </w:rPr>
          <w:t>a</w:t>
        </w:r>
      </w:ins>
      <w:ins w:id="12" w:author="Fernandez, Roberto" w:date="2017-07-26T13:36:00Z">
        <w:del w:id="13" w:author="Gonzalez, Melissa Maria Laura" w:date="2017-09-11T16:56:00Z">
          <w:r w:rsidR="00055C25" w:rsidDel="00A629F1">
            <w:rPr>
              <w:rFonts w:ascii="Arial" w:hAnsi="Arial" w:cs="Arial"/>
              <w:b/>
              <w:smallCaps/>
              <w:sz w:val="28"/>
              <w:szCs w:val="28"/>
            </w:rPr>
            <w:delText>o</w:delText>
          </w:r>
        </w:del>
        <w:r w:rsidR="00055C25">
          <w:rPr>
            <w:rFonts w:ascii="Arial" w:hAnsi="Arial" w:cs="Arial"/>
            <w:b/>
            <w:smallCaps/>
            <w:sz w:val="28"/>
            <w:szCs w:val="28"/>
          </w:rPr>
          <w:t xml:space="preserve"> </w:t>
        </w:r>
        <w:del w:id="14" w:author="Gonzalez, Melissa Maria Laura" w:date="2017-09-11T16:56:00Z">
          <w:r w:rsidR="00055C25" w:rsidDel="00A629F1">
            <w:rPr>
              <w:rFonts w:ascii="Arial" w:hAnsi="Arial" w:cs="Arial"/>
              <w:b/>
              <w:smallCaps/>
              <w:sz w:val="28"/>
              <w:szCs w:val="28"/>
            </w:rPr>
            <w:delText xml:space="preserve">Préstamo </w:delText>
          </w:r>
        </w:del>
      </w:ins>
      <w:ins w:id="15" w:author="Gonzalez, Melissa Maria Laura" w:date="2017-09-11T16:56:00Z">
        <w:r w:rsidR="00A629F1">
          <w:rPr>
            <w:rFonts w:ascii="Arial" w:hAnsi="Arial" w:cs="Arial"/>
            <w:b/>
            <w:smallCaps/>
            <w:sz w:val="28"/>
            <w:szCs w:val="28"/>
          </w:rPr>
          <w:t xml:space="preserve">Operación </w:t>
        </w:r>
      </w:ins>
      <w:ins w:id="16" w:author="Fernandez, Roberto" w:date="2017-07-26T13:36:00Z">
        <w:r w:rsidR="00055C25">
          <w:rPr>
            <w:rFonts w:ascii="Arial" w:hAnsi="Arial" w:cs="Arial"/>
            <w:b/>
            <w:smallCaps/>
            <w:sz w:val="28"/>
            <w:szCs w:val="28"/>
          </w:rPr>
          <w:t>Individual baj</w:t>
        </w:r>
        <w:bookmarkStart w:id="17" w:name="_GoBack"/>
        <w:bookmarkEnd w:id="17"/>
        <w:r w:rsidR="00055C25">
          <w:rPr>
            <w:rFonts w:ascii="Arial" w:hAnsi="Arial" w:cs="Arial"/>
            <w:b/>
            <w:smallCaps/>
            <w:sz w:val="28"/>
            <w:szCs w:val="28"/>
          </w:rPr>
          <w:t>o la L</w:t>
        </w:r>
      </w:ins>
      <w:r>
        <w:rPr>
          <w:rFonts w:ascii="Arial" w:hAnsi="Arial" w:cs="Arial"/>
          <w:b/>
          <w:smallCaps/>
          <w:sz w:val="28"/>
          <w:szCs w:val="28"/>
        </w:rPr>
        <w:t>ínea de Crédito Condicional para Proyectos de Inversión para el Programa de Gobierno Electrónico en el Sector Salud</w:t>
      </w:r>
    </w:p>
    <w:p w14:paraId="59A01E84" w14:textId="77777777" w:rsidR="00C50BD3" w:rsidRDefault="00C50BD3" w:rsidP="00C50BD3">
      <w:pPr>
        <w:tabs>
          <w:tab w:val="left" w:pos="1440"/>
          <w:tab w:val="left" w:pos="3060"/>
        </w:tabs>
        <w:jc w:val="center"/>
        <w:rPr>
          <w:rFonts w:ascii="Arial" w:hAnsi="Arial" w:cs="Arial"/>
          <w:b/>
          <w:smallCaps/>
        </w:rPr>
      </w:pPr>
      <w:r>
        <w:rPr>
          <w:rFonts w:ascii="Arial" w:hAnsi="Arial" w:cs="Arial"/>
          <w:b/>
          <w:smallCaps/>
        </w:rPr>
        <w:t xml:space="preserve"> (UR-X1009)</w:t>
      </w:r>
    </w:p>
    <w:p w14:paraId="6EBF88FD" w14:textId="77777777" w:rsidR="00C50BD3" w:rsidRDefault="00C50BD3" w:rsidP="00C50BD3">
      <w:pPr>
        <w:tabs>
          <w:tab w:val="left" w:pos="1440"/>
          <w:tab w:val="left" w:pos="3060"/>
        </w:tabs>
        <w:jc w:val="center"/>
        <w:rPr>
          <w:rFonts w:ascii="Arial" w:hAnsi="Arial" w:cs="Arial"/>
          <w:smallCaps/>
        </w:rPr>
      </w:pPr>
    </w:p>
    <w:p w14:paraId="44F74659" w14:textId="77777777" w:rsidR="00C50BD3" w:rsidRDefault="00C50BD3" w:rsidP="00C50BD3">
      <w:pPr>
        <w:tabs>
          <w:tab w:val="left" w:pos="1440"/>
          <w:tab w:val="left" w:pos="3060"/>
        </w:tabs>
        <w:jc w:val="center"/>
        <w:rPr>
          <w:rFonts w:ascii="Arial" w:hAnsi="Arial" w:cs="Arial"/>
          <w:smallCaps/>
        </w:rPr>
      </w:pPr>
    </w:p>
    <w:p w14:paraId="5D52A8A9" w14:textId="77777777" w:rsidR="00C50BD3" w:rsidRDefault="00C50BD3" w:rsidP="00C50BD3">
      <w:pPr>
        <w:tabs>
          <w:tab w:val="left" w:pos="1440"/>
          <w:tab w:val="left" w:pos="3060"/>
        </w:tabs>
        <w:jc w:val="center"/>
        <w:rPr>
          <w:rFonts w:ascii="Arial" w:hAnsi="Arial" w:cs="Arial"/>
          <w:smallCaps/>
        </w:rPr>
      </w:pPr>
    </w:p>
    <w:p w14:paraId="471D3D8D" w14:textId="2F04B73F" w:rsidR="00C50BD3" w:rsidDel="00A629F1" w:rsidRDefault="00C50BD3" w:rsidP="00C50BD3">
      <w:pPr>
        <w:tabs>
          <w:tab w:val="left" w:pos="1440"/>
          <w:tab w:val="left" w:pos="3060"/>
        </w:tabs>
        <w:jc w:val="center"/>
        <w:rPr>
          <w:moveFrom w:id="18" w:author="Gonzalez, Melissa Maria Laura" w:date="2017-09-11T16:57:00Z"/>
          <w:rFonts w:ascii="Arial" w:hAnsi="Arial" w:cs="Arial"/>
          <w:b/>
          <w:smallCaps/>
          <w:sz w:val="28"/>
          <w:szCs w:val="28"/>
        </w:rPr>
      </w:pPr>
      <w:moveFromRangeStart w:id="19" w:author="Gonzalez, Melissa Maria Laura" w:date="2017-09-11T16:57:00Z" w:name="move492912365"/>
      <w:moveFrom w:id="20" w:author="Gonzalez, Melissa Maria Laura" w:date="2017-09-11T16:57:00Z">
        <w:r w:rsidDel="00A629F1">
          <w:rPr>
            <w:rFonts w:ascii="Arial" w:hAnsi="Arial" w:cs="Arial"/>
            <w:b/>
            <w:smallCaps/>
            <w:sz w:val="28"/>
            <w:szCs w:val="28"/>
          </w:rPr>
          <w:t>Proyecto para Gestión de Gobierno Electrónico en el Sector Salud II</w:t>
        </w:r>
      </w:moveFrom>
    </w:p>
    <w:p w14:paraId="47CF221D" w14:textId="2E0F7922" w:rsidR="00C50BD3" w:rsidDel="00A629F1" w:rsidRDefault="00C50BD3" w:rsidP="00C50BD3">
      <w:pPr>
        <w:tabs>
          <w:tab w:val="left" w:pos="1440"/>
          <w:tab w:val="left" w:pos="3060"/>
        </w:tabs>
        <w:jc w:val="center"/>
        <w:rPr>
          <w:moveFrom w:id="21" w:author="Gonzalez, Melissa Maria Laura" w:date="2017-09-11T16:57:00Z"/>
          <w:rFonts w:ascii="Arial" w:hAnsi="Arial" w:cs="Arial"/>
          <w:b/>
          <w:smallCaps/>
        </w:rPr>
      </w:pPr>
      <w:moveFrom w:id="22" w:author="Gonzalez, Melissa Maria Laura" w:date="2017-09-11T16:57:00Z">
        <w:r w:rsidDel="00A629F1">
          <w:rPr>
            <w:rFonts w:ascii="Arial" w:hAnsi="Arial" w:cs="Arial"/>
            <w:b/>
            <w:smallCaps/>
          </w:rPr>
          <w:t>(UR-L1143)</w:t>
        </w:r>
      </w:moveFrom>
    </w:p>
    <w:moveFromRangeEnd w:id="19"/>
    <w:p w14:paraId="705C8ED8" w14:textId="20926187" w:rsidR="00A666C9" w:rsidRPr="00C50BD3" w:rsidDel="00A629F1" w:rsidRDefault="00A666C9" w:rsidP="00A666C9">
      <w:pPr>
        <w:jc w:val="center"/>
        <w:rPr>
          <w:del w:id="23" w:author="Gonzalez, Melissa Maria Laura" w:date="2017-09-11T16:57:00Z"/>
          <w:rFonts w:ascii="Arial" w:hAnsi="Arial" w:cs="Arial"/>
          <w:b/>
        </w:rPr>
      </w:pPr>
    </w:p>
    <w:p w14:paraId="29E0EC48" w14:textId="2AB42A8C" w:rsidR="00A666C9" w:rsidRPr="002A28E0" w:rsidDel="00A629F1" w:rsidRDefault="00A666C9" w:rsidP="00A666C9">
      <w:pPr>
        <w:jc w:val="center"/>
        <w:rPr>
          <w:del w:id="24" w:author="Gonzalez, Melissa Maria Laura" w:date="2017-09-11T16:57:00Z"/>
          <w:rFonts w:ascii="Arial" w:hAnsi="Arial" w:cs="Arial"/>
          <w:b/>
          <w:lang w:val="es-AR"/>
        </w:rPr>
      </w:pPr>
    </w:p>
    <w:p w14:paraId="34D54AB7" w14:textId="5CD100AB" w:rsidR="00A666C9" w:rsidRPr="002A28E0" w:rsidDel="00A629F1" w:rsidRDefault="00A666C9" w:rsidP="00A666C9">
      <w:pPr>
        <w:jc w:val="center"/>
        <w:rPr>
          <w:del w:id="25" w:author="Gonzalez, Melissa Maria Laura" w:date="2017-09-11T16:57:00Z"/>
          <w:rFonts w:ascii="Arial" w:hAnsi="Arial" w:cs="Arial"/>
          <w:b/>
          <w:lang w:val="es-AR"/>
        </w:rPr>
      </w:pPr>
    </w:p>
    <w:p w14:paraId="75A03009" w14:textId="77777777" w:rsidR="00A666C9" w:rsidRPr="002A28E0" w:rsidRDefault="00A666C9" w:rsidP="00A666C9">
      <w:pPr>
        <w:jc w:val="center"/>
        <w:rPr>
          <w:rFonts w:ascii="Arial" w:hAnsi="Arial" w:cs="Arial"/>
          <w:b/>
          <w:smallCaps/>
          <w:sz w:val="28"/>
          <w:szCs w:val="28"/>
          <w:lang w:val="es-AR"/>
        </w:rPr>
      </w:pPr>
      <w:r w:rsidRPr="002A28E0">
        <w:rPr>
          <w:rFonts w:ascii="Arial" w:hAnsi="Arial" w:cs="Arial"/>
          <w:b/>
          <w:smallCaps/>
          <w:sz w:val="28"/>
          <w:szCs w:val="28"/>
          <w:lang w:val="es-AR"/>
        </w:rPr>
        <w:t>Análisis Costo-beneficio</w:t>
      </w:r>
    </w:p>
    <w:p w14:paraId="1D5FB625" w14:textId="77777777" w:rsidR="00A666C9" w:rsidRPr="002A28E0" w:rsidRDefault="00A666C9" w:rsidP="00A666C9">
      <w:pPr>
        <w:jc w:val="center"/>
        <w:rPr>
          <w:rFonts w:ascii="Arial" w:hAnsi="Arial" w:cs="Arial"/>
          <w:b/>
          <w:lang w:val="es-AR"/>
        </w:rPr>
      </w:pPr>
    </w:p>
    <w:p w14:paraId="7BDB5A11" w14:textId="77777777" w:rsidR="00A666C9" w:rsidRPr="002A28E0" w:rsidRDefault="00A666C9" w:rsidP="00A666C9">
      <w:pPr>
        <w:jc w:val="center"/>
        <w:rPr>
          <w:rFonts w:ascii="Arial" w:hAnsi="Arial" w:cs="Arial"/>
          <w:b/>
          <w:lang w:val="es-AR"/>
        </w:rPr>
      </w:pPr>
    </w:p>
    <w:p w14:paraId="291B39F6" w14:textId="77777777" w:rsidR="00A666C9" w:rsidRPr="002A28E0" w:rsidRDefault="00A666C9" w:rsidP="00A666C9">
      <w:pPr>
        <w:jc w:val="center"/>
        <w:rPr>
          <w:rFonts w:ascii="Arial" w:hAnsi="Arial" w:cs="Arial"/>
          <w:b/>
          <w:lang w:val="es-AR"/>
        </w:rPr>
      </w:pPr>
    </w:p>
    <w:p w14:paraId="148B488B" w14:textId="709F1E0F" w:rsidR="00A666C9" w:rsidRPr="002A28E0" w:rsidDel="00A629F1" w:rsidRDefault="001619AB" w:rsidP="00A666C9">
      <w:pPr>
        <w:jc w:val="center"/>
        <w:rPr>
          <w:del w:id="26" w:author="Gonzalez, Melissa Maria Laura" w:date="2017-09-11T16:57:00Z"/>
          <w:rFonts w:ascii="Arial" w:hAnsi="Arial" w:cs="Arial"/>
          <w:b/>
          <w:sz w:val="24"/>
          <w:szCs w:val="24"/>
          <w:lang w:val="es-AR"/>
        </w:rPr>
      </w:pPr>
      <w:del w:id="27" w:author="Gonzalez, Melissa Maria Laura" w:date="2017-09-11T16:57:00Z">
        <w:r w:rsidDel="00A629F1">
          <w:rPr>
            <w:rFonts w:ascii="Arial" w:hAnsi="Arial" w:cs="Arial"/>
            <w:b/>
            <w:sz w:val="24"/>
            <w:szCs w:val="24"/>
            <w:lang w:val="es-AR"/>
          </w:rPr>
          <w:delText xml:space="preserve">Junio </w:delText>
        </w:r>
        <w:r w:rsidR="008F44E1" w:rsidRPr="002A28E0" w:rsidDel="00A629F1">
          <w:rPr>
            <w:rFonts w:ascii="Arial" w:hAnsi="Arial" w:cs="Arial"/>
            <w:b/>
            <w:sz w:val="24"/>
            <w:szCs w:val="24"/>
            <w:lang w:val="es-AR"/>
          </w:rPr>
          <w:delText>2017</w:delText>
        </w:r>
      </w:del>
    </w:p>
    <w:p w14:paraId="3E6ABC7C" w14:textId="77777777" w:rsidR="00A666C9" w:rsidRPr="002A28E0" w:rsidRDefault="00A666C9" w:rsidP="00A666C9">
      <w:pPr>
        <w:jc w:val="center"/>
        <w:rPr>
          <w:rFonts w:ascii="Arial" w:hAnsi="Arial" w:cs="Arial"/>
          <w:b/>
          <w:lang w:val="es-AR"/>
        </w:rPr>
      </w:pPr>
    </w:p>
    <w:p w14:paraId="1FCDBF89" w14:textId="77777777" w:rsidR="00A666C9" w:rsidRPr="002A28E0" w:rsidRDefault="00A666C9" w:rsidP="00A666C9">
      <w:pPr>
        <w:jc w:val="center"/>
        <w:rPr>
          <w:rFonts w:ascii="Arial" w:hAnsi="Arial" w:cs="Arial"/>
          <w:b/>
          <w:lang w:val="es-AR"/>
        </w:rPr>
      </w:pPr>
    </w:p>
    <w:p w14:paraId="3339A01F" w14:textId="77777777" w:rsidR="001619AB" w:rsidRDefault="001619AB" w:rsidP="001619AB">
      <w:pPr>
        <w:rPr>
          <w:rFonts w:ascii="Arial" w:hAnsi="Arial" w:cs="Arial"/>
          <w:lang w:val="es-AR"/>
        </w:rPr>
      </w:pPr>
    </w:p>
    <w:p w14:paraId="44C08553" w14:textId="77777777" w:rsidR="001619AB" w:rsidRDefault="001619AB" w:rsidP="001619AB">
      <w:pPr>
        <w:rPr>
          <w:rFonts w:ascii="Arial" w:hAnsi="Arial" w:cs="Arial"/>
          <w:lang w:val="es-AR"/>
        </w:rPr>
      </w:pPr>
    </w:p>
    <w:p w14:paraId="28C7A69B" w14:textId="77777777" w:rsidR="001619AB" w:rsidRPr="001619AB" w:rsidRDefault="001619AB" w:rsidP="001619AB">
      <w:pPr>
        <w:rPr>
          <w:rFonts w:ascii="Arial" w:hAnsi="Arial" w:cs="Arial"/>
          <w:lang w:val="es-AR"/>
        </w:rPr>
      </w:pPr>
      <w:r>
        <w:rPr>
          <w:rFonts w:ascii="Arial" w:hAnsi="Arial" w:cs="Arial"/>
          <w:lang w:val="es-AR"/>
        </w:rPr>
        <w:t xml:space="preserve">Nota: </w:t>
      </w:r>
      <w:r w:rsidRPr="001619AB">
        <w:rPr>
          <w:rFonts w:ascii="Arial" w:hAnsi="Arial" w:cs="Arial"/>
          <w:lang w:val="es-AR"/>
        </w:rPr>
        <w:t>El análisis estuvo a cargo de Roberto Fernandez (ICS/CUR)</w:t>
      </w:r>
    </w:p>
    <w:p w14:paraId="0E4F5FE7" w14:textId="77777777" w:rsidR="00A666C9" w:rsidRPr="00543239" w:rsidRDefault="002B598A" w:rsidP="00543239">
      <w:pPr>
        <w:pStyle w:val="ListParagraph"/>
        <w:numPr>
          <w:ilvl w:val="0"/>
          <w:numId w:val="25"/>
        </w:numPr>
        <w:spacing w:line="240" w:lineRule="auto"/>
        <w:ind w:hanging="720"/>
        <w:contextualSpacing w:val="0"/>
        <w:rPr>
          <w:rFonts w:ascii="Arial" w:hAnsi="Arial" w:cs="Arial"/>
          <w:b/>
          <w:caps/>
          <w:lang w:val="es-AR"/>
        </w:rPr>
      </w:pPr>
      <w:r w:rsidRPr="00543239">
        <w:rPr>
          <w:rFonts w:ascii="Arial" w:hAnsi="Arial" w:cs="Arial"/>
          <w:b/>
          <w:lang w:val="es-AR"/>
        </w:rPr>
        <w:br w:type="page"/>
      </w:r>
      <w:r w:rsidR="00A666C9" w:rsidRPr="00543239">
        <w:rPr>
          <w:rFonts w:ascii="Arial" w:hAnsi="Arial" w:cs="Arial"/>
          <w:b/>
          <w:caps/>
          <w:lang w:val="es-AR"/>
        </w:rPr>
        <w:lastRenderedPageBreak/>
        <w:t>Introducción</w:t>
      </w:r>
    </w:p>
    <w:p w14:paraId="161EE15C" w14:textId="77777777" w:rsidR="008832A0" w:rsidRPr="00543239" w:rsidRDefault="00A666C9" w:rsidP="00543239">
      <w:pPr>
        <w:pStyle w:val="ListParagraph"/>
        <w:numPr>
          <w:ilvl w:val="1"/>
          <w:numId w:val="27"/>
        </w:numPr>
        <w:spacing w:before="120" w:line="240" w:lineRule="auto"/>
        <w:ind w:left="720" w:hanging="720"/>
        <w:contextualSpacing w:val="0"/>
        <w:jc w:val="both"/>
        <w:rPr>
          <w:lang w:val="es-AR"/>
        </w:rPr>
      </w:pPr>
      <w:r w:rsidRPr="00543239">
        <w:rPr>
          <w:rFonts w:ascii="Arial" w:hAnsi="Arial" w:cs="Arial"/>
          <w:lang w:val="es-AR"/>
        </w:rPr>
        <w:t xml:space="preserve">El gobierno uruguayo, con el apoyo del Banco Interamericano de Desarrollo, </w:t>
      </w:r>
      <w:r w:rsidR="00385866" w:rsidRPr="00543239">
        <w:rPr>
          <w:rFonts w:ascii="Arial" w:hAnsi="Arial" w:cs="Arial"/>
          <w:lang w:val="es-AR"/>
        </w:rPr>
        <w:t>comenzó en 2013</w:t>
      </w:r>
      <w:r w:rsidR="00C0558B" w:rsidRPr="00543239">
        <w:rPr>
          <w:rFonts w:ascii="Arial" w:hAnsi="Arial" w:cs="Arial"/>
          <w:lang w:val="es-AR"/>
        </w:rPr>
        <w:t xml:space="preserve"> </w:t>
      </w:r>
      <w:r w:rsidR="00385866" w:rsidRPr="00543239">
        <w:rPr>
          <w:rFonts w:ascii="Arial" w:hAnsi="Arial" w:cs="Arial"/>
          <w:lang w:val="es-AR"/>
        </w:rPr>
        <w:t xml:space="preserve">la </w:t>
      </w:r>
      <w:r w:rsidRPr="00543239">
        <w:rPr>
          <w:rFonts w:ascii="Arial" w:hAnsi="Arial" w:cs="Arial"/>
          <w:lang w:val="es-AR"/>
        </w:rPr>
        <w:t>implementa</w:t>
      </w:r>
      <w:r w:rsidR="00385866" w:rsidRPr="00543239">
        <w:rPr>
          <w:rFonts w:ascii="Arial" w:hAnsi="Arial" w:cs="Arial"/>
          <w:lang w:val="es-AR"/>
        </w:rPr>
        <w:t>ción</w:t>
      </w:r>
      <w:r w:rsidRPr="00543239">
        <w:rPr>
          <w:rFonts w:ascii="Arial" w:hAnsi="Arial" w:cs="Arial"/>
          <w:lang w:val="es-AR"/>
        </w:rPr>
        <w:t xml:space="preserve"> </w:t>
      </w:r>
      <w:r w:rsidR="00385866" w:rsidRPr="00543239">
        <w:rPr>
          <w:rFonts w:ascii="Arial" w:hAnsi="Arial" w:cs="Arial"/>
          <w:lang w:val="es-AR"/>
        </w:rPr>
        <w:t>d</w:t>
      </w:r>
      <w:r w:rsidRPr="00543239">
        <w:rPr>
          <w:rFonts w:ascii="Arial" w:hAnsi="Arial" w:cs="Arial"/>
          <w:lang w:val="es-AR"/>
        </w:rPr>
        <w:t xml:space="preserve">el Programa de </w:t>
      </w:r>
      <w:r w:rsidR="002B598A" w:rsidRPr="00543239">
        <w:rPr>
          <w:rFonts w:ascii="Arial" w:hAnsi="Arial" w:cs="Arial"/>
          <w:lang w:val="es-AR"/>
        </w:rPr>
        <w:t>Gestión de Gobierno Electrónico en el Sector Salud</w:t>
      </w:r>
      <w:r w:rsidR="008832A0" w:rsidRPr="00543239">
        <w:rPr>
          <w:rFonts w:ascii="Arial" w:hAnsi="Arial" w:cs="Arial"/>
          <w:lang w:val="es-AR"/>
        </w:rPr>
        <w:t>, bajo la modalidad de</w:t>
      </w:r>
      <w:r w:rsidR="00E32ADE" w:rsidRPr="00543239">
        <w:rPr>
          <w:rFonts w:ascii="Arial" w:hAnsi="Arial" w:cs="Arial"/>
          <w:lang w:val="es-AR"/>
        </w:rPr>
        <w:t xml:space="preserve"> </w:t>
      </w:r>
      <w:r w:rsidR="008832A0" w:rsidRPr="00543239">
        <w:rPr>
          <w:rFonts w:ascii="Arial" w:hAnsi="Arial" w:cs="Arial"/>
          <w:lang w:val="es-AR"/>
        </w:rPr>
        <w:t xml:space="preserve">Programa CCLIP (Línea de Crédito Condicional para Proyectos de Inversión). </w:t>
      </w:r>
    </w:p>
    <w:p w14:paraId="39B841FE" w14:textId="77777777" w:rsidR="00CF6EFA" w:rsidRPr="002A28E0" w:rsidRDefault="00385866"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El objetivo general del Programa de Gestión de Gobierno Electrónico en el Sector Salud financiado por la CCLIP (UR-X1009) es </w:t>
      </w:r>
      <w:r w:rsidR="00122D0A" w:rsidRPr="00122D0A">
        <w:rPr>
          <w:rFonts w:ascii="Arial" w:hAnsi="Arial" w:cs="Arial"/>
          <w:lang w:val="es-ES_tradnl"/>
        </w:rPr>
        <w:t xml:space="preserve">contribuir a una mejora en la calidad y eficiencia del sistema de salud, por medio de una mayor </w:t>
      </w:r>
      <w:r w:rsidR="00122D0A" w:rsidRPr="00122D0A">
        <w:rPr>
          <w:rFonts w:ascii="Arial" w:hAnsi="Arial" w:cs="Arial"/>
          <w:lang w:val="es-CO"/>
        </w:rPr>
        <w:t>capacidad de gestión y monitoreo de los servicios de salud y del avance hacia un modelo de atención centrado en la prevención.</w:t>
      </w:r>
    </w:p>
    <w:p w14:paraId="6CC87042" w14:textId="77777777" w:rsidR="00CF6EFA" w:rsidRPr="002A28E0" w:rsidRDefault="00CF6EFA"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El objetivo general de</w:t>
      </w:r>
      <w:r w:rsidR="00385866" w:rsidRPr="002A28E0">
        <w:rPr>
          <w:rFonts w:ascii="Arial" w:hAnsi="Arial" w:cs="Arial"/>
          <w:lang w:val="es-AR"/>
        </w:rPr>
        <w:t xml:space="preserve"> </w:t>
      </w:r>
      <w:r w:rsidRPr="002A28E0">
        <w:rPr>
          <w:rFonts w:ascii="Arial" w:hAnsi="Arial" w:cs="Arial"/>
          <w:lang w:val="es-AR"/>
        </w:rPr>
        <w:t>l</w:t>
      </w:r>
      <w:r w:rsidR="00385866" w:rsidRPr="002A28E0">
        <w:rPr>
          <w:rFonts w:ascii="Arial" w:hAnsi="Arial" w:cs="Arial"/>
          <w:lang w:val="es-AR"/>
        </w:rPr>
        <w:t xml:space="preserve">a segunda operación individual bajo </w:t>
      </w:r>
      <w:r w:rsidRPr="002A28E0">
        <w:rPr>
          <w:rFonts w:ascii="Arial" w:hAnsi="Arial" w:cs="Arial"/>
          <w:lang w:val="es-AR"/>
        </w:rPr>
        <w:t xml:space="preserve">el Programa CCLIP es </w:t>
      </w:r>
      <w:r w:rsidR="00122D0A" w:rsidRPr="00122D0A">
        <w:rPr>
          <w:rFonts w:ascii="Arial" w:hAnsi="Arial" w:cs="Arial"/>
          <w:lang w:val="es-AR"/>
        </w:rPr>
        <w:t>mejorar la calidad de la prestación de los servicios de salud incrementando la eficiencia en el acceso a la información médica por parte de los distintos actores del sistema de salud, a través de: (</w:t>
      </w:r>
      <w:r w:rsidR="008D7247">
        <w:rPr>
          <w:rFonts w:ascii="Arial" w:hAnsi="Arial" w:cs="Arial"/>
          <w:lang w:val="es-AR"/>
        </w:rPr>
        <w:t>i) </w:t>
      </w:r>
      <w:r w:rsidR="00122D0A" w:rsidRPr="00122D0A">
        <w:rPr>
          <w:rFonts w:ascii="Arial" w:hAnsi="Arial" w:cs="Arial"/>
          <w:lang w:val="es-AR"/>
        </w:rPr>
        <w:t>consolidar la plataforma de Historia Clínica Electrónica Nacional; y (ii) facilitar una mayor producción e intercambio de información clínica en formato digital por parte de los prestadores de salud.</w:t>
      </w:r>
      <w:r w:rsidR="00122D0A">
        <w:rPr>
          <w:rFonts w:ascii="Arial" w:hAnsi="Arial" w:cs="Arial"/>
          <w:sz w:val="18"/>
          <w:szCs w:val="18"/>
        </w:rPr>
        <w:t xml:space="preserve"> </w:t>
      </w:r>
      <w:r w:rsidRPr="002A28E0">
        <w:rPr>
          <w:rFonts w:ascii="Arial" w:hAnsi="Arial" w:cs="Arial"/>
          <w:lang w:val="es-AR"/>
        </w:rPr>
        <w:t>E</w:t>
      </w:r>
      <w:r w:rsidR="00C0558B" w:rsidRPr="002A28E0">
        <w:rPr>
          <w:rFonts w:ascii="Arial" w:hAnsi="Arial" w:cs="Arial"/>
          <w:lang w:val="es-AR"/>
        </w:rPr>
        <w:t>l costo del Proyecto es de US$</w:t>
      </w:r>
      <w:r w:rsidRPr="002A28E0">
        <w:rPr>
          <w:rFonts w:ascii="Arial" w:hAnsi="Arial" w:cs="Arial"/>
          <w:lang w:val="es-AR"/>
        </w:rPr>
        <w:t>7 millones, con f</w:t>
      </w:r>
      <w:r w:rsidR="00C0558B" w:rsidRPr="002A28E0">
        <w:rPr>
          <w:rFonts w:ascii="Arial" w:hAnsi="Arial" w:cs="Arial"/>
          <w:lang w:val="es-AR"/>
        </w:rPr>
        <w:t>inanciamiento del Banco por US$</w:t>
      </w:r>
      <w:r w:rsidR="00B85040">
        <w:rPr>
          <w:rFonts w:ascii="Arial" w:hAnsi="Arial" w:cs="Arial"/>
          <w:lang w:val="es-AR"/>
        </w:rPr>
        <w:t>6 </w:t>
      </w:r>
      <w:r w:rsidRPr="002A28E0">
        <w:rPr>
          <w:rFonts w:ascii="Arial" w:hAnsi="Arial" w:cs="Arial"/>
          <w:lang w:val="es-AR"/>
        </w:rPr>
        <w:t>millones.</w:t>
      </w:r>
    </w:p>
    <w:p w14:paraId="60877CA6" w14:textId="77777777" w:rsidR="00A666C9" w:rsidRPr="002A28E0" w:rsidRDefault="00B336EF" w:rsidP="00543239">
      <w:pPr>
        <w:pStyle w:val="ListParagraph"/>
        <w:numPr>
          <w:ilvl w:val="1"/>
          <w:numId w:val="27"/>
        </w:numPr>
        <w:spacing w:before="120" w:line="240" w:lineRule="auto"/>
        <w:ind w:left="720" w:hanging="720"/>
        <w:contextualSpacing w:val="0"/>
        <w:jc w:val="both"/>
        <w:rPr>
          <w:rFonts w:ascii="Arial" w:hAnsi="Arial" w:cs="Arial"/>
        </w:rPr>
      </w:pPr>
      <w:r w:rsidRPr="00543239">
        <w:rPr>
          <w:rFonts w:ascii="Arial" w:hAnsi="Arial" w:cs="Arial"/>
          <w:lang w:val="es-AR"/>
        </w:rPr>
        <w:t xml:space="preserve">El proyecto se estructura en </w:t>
      </w:r>
      <w:r w:rsidR="00E20AD3" w:rsidRPr="00543239">
        <w:rPr>
          <w:rFonts w:ascii="Arial" w:hAnsi="Arial" w:cs="Arial"/>
          <w:lang w:val="es-AR"/>
        </w:rPr>
        <w:t xml:space="preserve">dos </w:t>
      </w:r>
      <w:r w:rsidRPr="00543239">
        <w:rPr>
          <w:rFonts w:ascii="Arial" w:hAnsi="Arial" w:cs="Arial"/>
          <w:lang w:val="es-AR"/>
        </w:rPr>
        <w:t xml:space="preserve">componentes. </w:t>
      </w:r>
      <w:r w:rsidR="00E20568" w:rsidRPr="00543239">
        <w:rPr>
          <w:rFonts w:ascii="Arial" w:hAnsi="Arial" w:cs="Arial"/>
          <w:lang w:val="es-AR"/>
        </w:rPr>
        <w:t xml:space="preserve">El primer componente </w:t>
      </w:r>
      <w:r w:rsidR="00BA17D2" w:rsidRPr="00543239">
        <w:rPr>
          <w:rFonts w:ascii="Arial" w:hAnsi="Arial" w:cs="Arial"/>
          <w:lang w:val="es-AR"/>
        </w:rPr>
        <w:t>“</w:t>
      </w:r>
      <w:r w:rsidR="008811F4" w:rsidRPr="00543239">
        <w:rPr>
          <w:rFonts w:ascii="Arial" w:hAnsi="Arial" w:cs="Arial"/>
          <w:lang w:val="es-AR"/>
        </w:rPr>
        <w:t>Consolidación de la</w:t>
      </w:r>
      <w:r w:rsidR="008811F4" w:rsidRPr="002A28E0">
        <w:rPr>
          <w:rFonts w:ascii="Arial" w:hAnsi="Arial" w:cs="Arial"/>
          <w:b/>
          <w:spacing w:val="-6"/>
        </w:rPr>
        <w:t xml:space="preserve"> historia clínica electr</w:t>
      </w:r>
      <w:r w:rsidR="002A28E0">
        <w:rPr>
          <w:rFonts w:ascii="Arial" w:hAnsi="Arial" w:cs="Arial"/>
          <w:b/>
          <w:spacing w:val="-6"/>
        </w:rPr>
        <w:t>ónica nacional (HCEN)</w:t>
      </w:r>
      <w:r w:rsidR="00BA17D2" w:rsidRPr="002A28E0">
        <w:rPr>
          <w:rFonts w:ascii="Arial" w:hAnsi="Arial" w:cs="Arial"/>
        </w:rPr>
        <w:t xml:space="preserve">” </w:t>
      </w:r>
      <w:r w:rsidR="00E20AD3" w:rsidRPr="00E20AD3">
        <w:rPr>
          <w:rFonts w:ascii="Arial" w:hAnsi="Arial" w:cs="Arial"/>
        </w:rPr>
        <w:t>fortalecerá las herramientas tecnológicas y los marcos regulatorios y de gestión para la puesta en marcha de la HCEN; y generará información agregada y georreferenciada que facilite la gestión del sector por parte del MSP. Para ello se financiarán, entre otras, las siguientes actividades: (i) formulación de una propuesta de marco normativo y modelo de gobernanza de la HCEN; (ii) elaboración de modelos adicionales de conjuntos mínimos de datos clínicos a ser utilizados por los prestadores; (iii) ampliación de la capacidad de manejo de datos en la plataforma tecnológica de la HCEN; y (iv) formulación e implementación de una estrategia en materia de ciberseguridad.</w:t>
      </w:r>
      <w:r w:rsidR="008811F4" w:rsidRPr="002A28E0">
        <w:rPr>
          <w:rFonts w:ascii="Arial" w:hAnsi="Arial" w:cs="Arial"/>
        </w:rPr>
        <w:t xml:space="preserve"> </w:t>
      </w:r>
    </w:p>
    <w:p w14:paraId="48C5E311" w14:textId="77777777" w:rsidR="00BA4295" w:rsidRPr="002A28E0" w:rsidRDefault="00BA4295" w:rsidP="00543239">
      <w:pPr>
        <w:pStyle w:val="ListParagraph"/>
        <w:numPr>
          <w:ilvl w:val="1"/>
          <w:numId w:val="27"/>
        </w:numPr>
        <w:spacing w:before="120" w:line="240" w:lineRule="auto"/>
        <w:ind w:left="720" w:hanging="720"/>
        <w:contextualSpacing w:val="0"/>
        <w:jc w:val="both"/>
        <w:rPr>
          <w:rFonts w:ascii="Arial" w:hAnsi="Arial" w:cs="Arial"/>
        </w:rPr>
      </w:pPr>
      <w:r w:rsidRPr="002A28E0">
        <w:rPr>
          <w:rFonts w:ascii="Arial" w:hAnsi="Arial" w:cs="Arial"/>
        </w:rPr>
        <w:t>Este componente financiará:</w:t>
      </w:r>
      <w:r w:rsidR="008811F4" w:rsidRPr="002A28E0">
        <w:rPr>
          <w:rFonts w:ascii="Arial" w:hAnsi="Arial" w:cs="Arial"/>
        </w:rPr>
        <w:t xml:space="preserve"> </w:t>
      </w:r>
      <w:r w:rsidR="008811F4" w:rsidRPr="002A28E0">
        <w:rPr>
          <w:rFonts w:ascii="Arial" w:hAnsi="Arial" w:cs="Arial"/>
          <w:color w:val="000000" w:themeColor="text1"/>
        </w:rPr>
        <w:t>(i) desarrollo de versiones actualizadas de la plataforma tecnológica de la HCEN; (ii) formulación e implementación de una estrategia en materia de ciberseguridad; (iii) nuevas versiones de modelos de conjuntos mínimos de datos clínicos a ser registrados por los prestadores; (iv) desarrollo y puesta en marcha de un mód</w:t>
      </w:r>
      <w:r w:rsidR="00185E26">
        <w:rPr>
          <w:rFonts w:ascii="Arial" w:hAnsi="Arial" w:cs="Arial"/>
          <w:color w:val="000000" w:themeColor="text1"/>
        </w:rPr>
        <w:t>ulo de receta electrónica; (v) </w:t>
      </w:r>
      <w:r w:rsidR="008811F4" w:rsidRPr="002A28E0">
        <w:rPr>
          <w:rFonts w:ascii="Arial" w:hAnsi="Arial" w:cs="Arial"/>
          <w:color w:val="000000" w:themeColor="text1"/>
        </w:rPr>
        <w:t>desarrollo de un módulo para la gestión de la complementació</w:t>
      </w:r>
      <w:r w:rsidR="00185E26">
        <w:rPr>
          <w:rFonts w:ascii="Arial" w:hAnsi="Arial" w:cs="Arial"/>
          <w:color w:val="000000" w:themeColor="text1"/>
        </w:rPr>
        <w:t>n de servicios de salud; y (vi) </w:t>
      </w:r>
      <w:r w:rsidR="008811F4" w:rsidRPr="002A28E0">
        <w:rPr>
          <w:rFonts w:ascii="Arial" w:hAnsi="Arial" w:cs="Arial"/>
          <w:color w:val="000000" w:themeColor="text1"/>
        </w:rPr>
        <w:t>formulación de una propuesta de organización, marco regulatorio e inserción institucional para la sostenibilidad de la HCEN</w:t>
      </w:r>
      <w:r w:rsidRPr="002A28E0">
        <w:rPr>
          <w:rFonts w:ascii="Arial" w:hAnsi="Arial" w:cs="Arial"/>
        </w:rPr>
        <w:t>.</w:t>
      </w:r>
    </w:p>
    <w:p w14:paraId="6AA4D931" w14:textId="77777777" w:rsidR="00FC0954" w:rsidRPr="002A28E0" w:rsidRDefault="00E20568" w:rsidP="00543239">
      <w:pPr>
        <w:pStyle w:val="ListParagraph"/>
        <w:numPr>
          <w:ilvl w:val="1"/>
          <w:numId w:val="27"/>
        </w:numPr>
        <w:spacing w:before="120" w:line="240" w:lineRule="auto"/>
        <w:ind w:left="720" w:hanging="720"/>
        <w:contextualSpacing w:val="0"/>
        <w:jc w:val="both"/>
        <w:rPr>
          <w:rFonts w:ascii="Arial" w:hAnsi="Arial" w:cs="Arial"/>
        </w:rPr>
      </w:pPr>
      <w:r w:rsidRPr="002A28E0">
        <w:rPr>
          <w:rFonts w:ascii="Arial" w:hAnsi="Arial" w:cs="Arial"/>
        </w:rPr>
        <w:t xml:space="preserve">El segundo componente </w:t>
      </w:r>
      <w:r w:rsidR="00E20AD3" w:rsidRPr="00122D0A">
        <w:rPr>
          <w:rFonts w:ascii="Arial" w:hAnsi="Arial" w:cs="Arial"/>
          <w:b/>
        </w:rPr>
        <w:t>“Herramientas de gestión de información clínica digital para prestadores de salud”</w:t>
      </w:r>
      <w:r w:rsidR="00E20AD3" w:rsidRPr="00E20AD3">
        <w:rPr>
          <w:rFonts w:ascii="Arial" w:hAnsi="Arial" w:cs="Arial"/>
        </w:rPr>
        <w:t xml:space="preserve"> procura atender los factores determinantes relacionados con la escasa producción e intercambio de información clínica digital por parte de los prestadores de salud. Además, en este componente se incluirán acciones dirigidas a mitigar riesgos asociados con la adopción y uso de la HCEN por parte de los prestadores.  Para ello se financiarán, entre otras, las siguientes actividades: (i) la expansión de la utilización de la HCEO y herramientas de almacenamiento y transmisión de imágenes clínicas y sus diagnósticos a distancia en centros de salud públicos y privados, así como también el desarrollo e implementación de soluciones de salud digital para prestadores ; (ii) el desarrollo de nuevos instrumentos para la implementación de servicios de salud a distancia (telemedicina ); (iii) desarrollo y puesta en marcha de un sistema de prescripción, administración y control de medicamentos; (iv) implementación de un </w:t>
      </w:r>
      <w:r w:rsidR="00E20AD3" w:rsidRPr="00E20AD3">
        <w:rPr>
          <w:rFonts w:ascii="Arial" w:hAnsi="Arial" w:cs="Arial"/>
        </w:rPr>
        <w:lastRenderedPageBreak/>
        <w:t xml:space="preserve">sistema de gestión para el proyecto piloto de complementación de servicios de salud en el Departamento </w:t>
      </w:r>
      <w:r w:rsidR="00122D0A">
        <w:rPr>
          <w:rFonts w:ascii="Arial" w:hAnsi="Arial" w:cs="Arial"/>
        </w:rPr>
        <w:t xml:space="preserve">de Florida </w:t>
      </w:r>
      <w:r w:rsidR="00E20AD3" w:rsidRPr="00E20AD3">
        <w:rPr>
          <w:rFonts w:ascii="Arial" w:hAnsi="Arial" w:cs="Arial"/>
        </w:rPr>
        <w:t>y desarrollo de un módulo genérico para la gesti</w:t>
      </w:r>
      <w:r w:rsidR="00122D0A">
        <w:rPr>
          <w:rFonts w:ascii="Arial" w:hAnsi="Arial" w:cs="Arial"/>
        </w:rPr>
        <w:t>ón de la complementación; y (v) </w:t>
      </w:r>
      <w:r w:rsidR="00E20AD3" w:rsidRPr="00E20AD3">
        <w:rPr>
          <w:rFonts w:ascii="Arial" w:hAnsi="Arial" w:cs="Arial"/>
        </w:rPr>
        <w:t>acciones de mitigación para el riesgo de no adopción y uso de la HCEN por parte de los prestadores, acorde a lo identificado en la Matriz de Gestión y Evaluación de Riesgos (Apéndice Requerido 1) .</w:t>
      </w:r>
    </w:p>
    <w:p w14:paraId="512D1AB8" w14:textId="77777777" w:rsidR="00A666C9" w:rsidRPr="002A28E0" w:rsidRDefault="00A666C9"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En el presente documento se realiza un análisis preliminar de la viabilidad económica del </w:t>
      </w:r>
      <w:r w:rsidR="00BA4295" w:rsidRPr="002A28E0">
        <w:rPr>
          <w:rFonts w:ascii="Arial" w:hAnsi="Arial" w:cs="Arial"/>
          <w:lang w:val="es-AR"/>
        </w:rPr>
        <w:t>proyecto</w:t>
      </w:r>
      <w:r w:rsidRPr="002A28E0">
        <w:rPr>
          <w:rFonts w:ascii="Arial" w:hAnsi="Arial" w:cs="Arial"/>
          <w:lang w:val="es-AR"/>
        </w:rPr>
        <w:t xml:space="preserve">. Con dicho análisis se pretende evaluar </w:t>
      </w:r>
      <w:del w:id="28" w:author="Fernandez, Roberto" w:date="2017-07-24T22:35:00Z">
        <w:r w:rsidRPr="002A28E0" w:rsidDel="00D11882">
          <w:rPr>
            <w:rFonts w:ascii="Arial" w:hAnsi="Arial" w:cs="Arial"/>
            <w:lang w:val="es-AR"/>
          </w:rPr>
          <w:delText>el efecto</w:delText>
        </w:r>
      </w:del>
      <w:ins w:id="29" w:author="Fernandez, Roberto" w:date="2017-07-24T22:35:00Z">
        <w:r w:rsidR="00D11882">
          <w:rPr>
            <w:rFonts w:ascii="Arial" w:hAnsi="Arial" w:cs="Arial"/>
            <w:lang w:val="es-AR"/>
          </w:rPr>
          <w:t>los beneficios económicos</w:t>
        </w:r>
      </w:ins>
      <w:r w:rsidRPr="002A28E0">
        <w:rPr>
          <w:rFonts w:ascii="Arial" w:hAnsi="Arial" w:cs="Arial"/>
          <w:lang w:val="es-AR"/>
        </w:rPr>
        <w:t xml:space="preserve"> esperado</w:t>
      </w:r>
      <w:ins w:id="30" w:author="Fernandez, Roberto" w:date="2017-07-24T22:35:00Z">
        <w:r w:rsidR="00D11882">
          <w:rPr>
            <w:rFonts w:ascii="Arial" w:hAnsi="Arial" w:cs="Arial"/>
            <w:lang w:val="es-AR"/>
          </w:rPr>
          <w:t>s</w:t>
        </w:r>
      </w:ins>
      <w:r w:rsidRPr="002A28E0">
        <w:rPr>
          <w:rFonts w:ascii="Arial" w:hAnsi="Arial" w:cs="Arial"/>
          <w:lang w:val="es-AR"/>
        </w:rPr>
        <w:t xml:space="preserve"> de las inversiones previstas en el programa, las cuales totalizarán US</w:t>
      </w:r>
      <w:r w:rsidR="002A28E0">
        <w:rPr>
          <w:rFonts w:ascii="Arial" w:hAnsi="Arial" w:cs="Arial"/>
          <w:lang w:val="es-AR"/>
        </w:rPr>
        <w:t>$</w:t>
      </w:r>
      <w:r w:rsidR="00BA4295" w:rsidRPr="002A28E0">
        <w:rPr>
          <w:rFonts w:ascii="Arial" w:hAnsi="Arial" w:cs="Arial"/>
          <w:lang w:val="es-AR"/>
        </w:rPr>
        <w:t>7</w:t>
      </w:r>
      <w:r w:rsidRPr="002A28E0">
        <w:rPr>
          <w:rFonts w:ascii="Arial" w:hAnsi="Arial" w:cs="Arial"/>
          <w:lang w:val="es-AR"/>
        </w:rPr>
        <w:t xml:space="preserve"> millones en un periodo de </w:t>
      </w:r>
      <w:r w:rsidR="00D61ECC" w:rsidRPr="002A28E0">
        <w:rPr>
          <w:rFonts w:ascii="Arial" w:hAnsi="Arial" w:cs="Arial"/>
          <w:lang w:val="es-AR"/>
        </w:rPr>
        <w:t>3</w:t>
      </w:r>
      <w:r w:rsidRPr="002A28E0">
        <w:rPr>
          <w:rFonts w:ascii="Arial" w:hAnsi="Arial" w:cs="Arial"/>
          <w:lang w:val="es-AR"/>
        </w:rPr>
        <w:t xml:space="preserve"> a</w:t>
      </w:r>
      <w:r w:rsidR="00BA4295" w:rsidRPr="002A28E0">
        <w:rPr>
          <w:rFonts w:ascii="Arial" w:hAnsi="Arial" w:cs="Arial"/>
          <w:lang w:val="es-AR"/>
        </w:rPr>
        <w:t xml:space="preserve">ños, en el bienestar del país. </w:t>
      </w:r>
    </w:p>
    <w:p w14:paraId="4A66F097" w14:textId="77777777" w:rsidR="00C079B6" w:rsidRPr="002A28E0" w:rsidRDefault="00A666C9"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El ejercicio realizado conclu</w:t>
      </w:r>
      <w:r w:rsidR="00ED23F1" w:rsidRPr="002A28E0">
        <w:rPr>
          <w:rFonts w:ascii="Arial" w:hAnsi="Arial" w:cs="Arial"/>
          <w:lang w:val="es-AR"/>
        </w:rPr>
        <w:t>ye</w:t>
      </w:r>
      <w:r w:rsidRPr="002A28E0">
        <w:rPr>
          <w:rFonts w:ascii="Arial" w:hAnsi="Arial" w:cs="Arial"/>
          <w:lang w:val="es-AR"/>
        </w:rPr>
        <w:t xml:space="preserve"> que </w:t>
      </w:r>
      <w:r w:rsidR="004D638E" w:rsidRPr="002A28E0">
        <w:rPr>
          <w:rFonts w:ascii="Arial" w:hAnsi="Arial" w:cs="Arial"/>
          <w:lang w:val="es-AR"/>
        </w:rPr>
        <w:t xml:space="preserve">el proyecto </w:t>
      </w:r>
      <w:r w:rsidRPr="002A28E0">
        <w:rPr>
          <w:rFonts w:ascii="Arial" w:hAnsi="Arial" w:cs="Arial"/>
          <w:lang w:val="es-AR"/>
        </w:rPr>
        <w:t xml:space="preserve">generará </w:t>
      </w:r>
      <w:r w:rsidR="004D638E" w:rsidRPr="002A28E0">
        <w:rPr>
          <w:rFonts w:ascii="Arial" w:hAnsi="Arial" w:cs="Arial"/>
          <w:lang w:val="es-AR"/>
        </w:rPr>
        <w:t xml:space="preserve">un </w:t>
      </w:r>
      <w:r w:rsidRPr="002A28E0">
        <w:rPr>
          <w:rFonts w:ascii="Arial" w:hAnsi="Arial" w:cs="Arial"/>
          <w:lang w:val="es-AR"/>
        </w:rPr>
        <w:t>beneficio</w:t>
      </w:r>
      <w:r w:rsidR="004D638E" w:rsidRPr="002A28E0">
        <w:rPr>
          <w:rFonts w:ascii="Arial" w:hAnsi="Arial" w:cs="Arial"/>
          <w:lang w:val="es-AR"/>
        </w:rPr>
        <w:t xml:space="preserve"> económico neto p</w:t>
      </w:r>
      <w:r w:rsidR="00196E9D" w:rsidRPr="002A28E0">
        <w:rPr>
          <w:rFonts w:ascii="Arial" w:hAnsi="Arial" w:cs="Arial"/>
          <w:lang w:val="es-AR"/>
        </w:rPr>
        <w:t>ositivo</w:t>
      </w:r>
      <w:r w:rsidRPr="002A28E0">
        <w:rPr>
          <w:rFonts w:ascii="Arial" w:hAnsi="Arial" w:cs="Arial"/>
          <w:lang w:val="es-AR"/>
        </w:rPr>
        <w:t xml:space="preserve">, lo que permite </w:t>
      </w:r>
      <w:r w:rsidR="00ED23F1" w:rsidRPr="002A28E0">
        <w:rPr>
          <w:rFonts w:ascii="Arial" w:hAnsi="Arial" w:cs="Arial"/>
          <w:lang w:val="es-AR"/>
        </w:rPr>
        <w:t xml:space="preserve">afirmar </w:t>
      </w:r>
      <w:r w:rsidRPr="002A28E0">
        <w:rPr>
          <w:rFonts w:ascii="Arial" w:hAnsi="Arial" w:cs="Arial"/>
          <w:lang w:val="es-AR"/>
        </w:rPr>
        <w:t xml:space="preserve">que el programa es económicamente </w:t>
      </w:r>
      <w:del w:id="31" w:author="Fernandez, Roberto" w:date="2017-07-24T22:36:00Z">
        <w:r w:rsidRPr="002A28E0" w:rsidDel="00D11882">
          <w:rPr>
            <w:rFonts w:ascii="Arial" w:hAnsi="Arial" w:cs="Arial"/>
            <w:lang w:val="es-AR"/>
          </w:rPr>
          <w:delText>viable</w:delText>
        </w:r>
      </w:del>
      <w:ins w:id="32" w:author="Fernandez, Roberto" w:date="2017-07-24T22:36:00Z">
        <w:r w:rsidR="00D11882">
          <w:rPr>
            <w:rFonts w:ascii="Arial" w:hAnsi="Arial" w:cs="Arial"/>
            <w:lang w:val="es-AR"/>
          </w:rPr>
          <w:t>rentable</w:t>
        </w:r>
      </w:ins>
      <w:r w:rsidRPr="002A28E0">
        <w:rPr>
          <w:rFonts w:ascii="Arial" w:hAnsi="Arial" w:cs="Arial"/>
          <w:lang w:val="es-AR"/>
        </w:rPr>
        <w:t>.</w:t>
      </w:r>
      <w:r w:rsidR="00E20568" w:rsidRPr="002A28E0">
        <w:rPr>
          <w:rFonts w:ascii="Arial" w:hAnsi="Arial" w:cs="Arial"/>
          <w:lang w:val="es-AR"/>
        </w:rPr>
        <w:t xml:space="preserve"> Para este análisis, se consideraron los efectos que tendría el </w:t>
      </w:r>
      <w:r w:rsidR="004D638E" w:rsidRPr="002A28E0">
        <w:rPr>
          <w:rFonts w:ascii="Arial" w:hAnsi="Arial" w:cs="Arial"/>
          <w:lang w:val="es-AR"/>
        </w:rPr>
        <w:t>proyecto en el consumo de papel, el consumo de placas de acetato para radiografías y tomografías, así como el costo de los recursos humanos necesarios para manipular las historias clínicas en soporte papel.</w:t>
      </w:r>
      <w:ins w:id="33" w:author="Fernandez, Roberto" w:date="2017-07-24T22:36:00Z">
        <w:r w:rsidR="00D11882">
          <w:rPr>
            <w:rFonts w:ascii="Arial" w:hAnsi="Arial" w:cs="Arial"/>
            <w:lang w:val="es-AR"/>
          </w:rPr>
          <w:t xml:space="preserve"> </w:t>
        </w:r>
      </w:ins>
      <w:r w:rsidR="004D638E" w:rsidRPr="002A28E0">
        <w:rPr>
          <w:rFonts w:ascii="Arial" w:hAnsi="Arial" w:cs="Arial"/>
          <w:lang w:val="es-AR"/>
        </w:rPr>
        <w:t xml:space="preserve"> Los efectos positivos atribuidos al proyecto no pretenden capturar la totalidad de los </w:t>
      </w:r>
      <w:ins w:id="34" w:author="Fernandez, Roberto" w:date="2017-07-24T22:37:00Z">
        <w:r w:rsidR="00D11882">
          <w:rPr>
            <w:rFonts w:ascii="Arial" w:hAnsi="Arial" w:cs="Arial"/>
            <w:lang w:val="es-AR"/>
          </w:rPr>
          <w:t>beneficios</w:t>
        </w:r>
      </w:ins>
      <w:del w:id="35" w:author="Fernandez, Roberto" w:date="2017-07-24T22:38:00Z">
        <w:r w:rsidR="004D638E" w:rsidRPr="002A28E0" w:rsidDel="00D11882">
          <w:rPr>
            <w:rFonts w:ascii="Arial" w:hAnsi="Arial" w:cs="Arial"/>
            <w:lang w:val="es-AR"/>
          </w:rPr>
          <w:delText>ahorros</w:delText>
        </w:r>
      </w:del>
      <w:r w:rsidR="004D638E" w:rsidRPr="002A28E0">
        <w:rPr>
          <w:rFonts w:ascii="Arial" w:hAnsi="Arial" w:cs="Arial"/>
          <w:lang w:val="es-AR"/>
        </w:rPr>
        <w:t xml:space="preserve"> que se generarán como consecuencia de</w:t>
      </w:r>
      <w:ins w:id="36" w:author="Fernandez, Roberto" w:date="2017-07-24T22:38:00Z">
        <w:r w:rsidR="00D11882">
          <w:rPr>
            <w:rFonts w:ascii="Arial" w:hAnsi="Arial" w:cs="Arial"/>
            <w:lang w:val="es-AR"/>
          </w:rPr>
          <w:t xml:space="preserve"> </w:t>
        </w:r>
      </w:ins>
      <w:r w:rsidR="004D638E" w:rsidRPr="002A28E0">
        <w:rPr>
          <w:rFonts w:ascii="Arial" w:hAnsi="Arial" w:cs="Arial"/>
          <w:lang w:val="es-AR"/>
        </w:rPr>
        <w:t>l</w:t>
      </w:r>
      <w:ins w:id="37" w:author="Fernandez, Roberto" w:date="2017-07-24T22:39:00Z">
        <w:r w:rsidR="00D11882">
          <w:rPr>
            <w:rFonts w:ascii="Arial" w:hAnsi="Arial" w:cs="Arial"/>
            <w:lang w:val="es-AR"/>
          </w:rPr>
          <w:t xml:space="preserve">as mejoras en el servicio de salud atribuibles a la disponibilidad completa y oportuna de información clínica de los pacientes por parte del personal de salud. Las variables de beneficio que se han podido medir representan </w:t>
        </w:r>
      </w:ins>
      <w:ins w:id="38" w:author="Fernandez, Roberto" w:date="2017-07-24T22:40:00Z">
        <w:r w:rsidR="00D11882">
          <w:rPr>
            <w:rFonts w:ascii="Arial" w:hAnsi="Arial" w:cs="Arial"/>
            <w:lang w:val="es-AR"/>
          </w:rPr>
          <w:t xml:space="preserve">únicamente algunos de los ahorros de costos operativos </w:t>
        </w:r>
      </w:ins>
      <w:ins w:id="39" w:author="Fernandez, Roberto" w:date="2017-07-24T22:41:00Z">
        <w:r w:rsidR="007C2CBF">
          <w:rPr>
            <w:rFonts w:ascii="Arial" w:hAnsi="Arial" w:cs="Arial"/>
            <w:lang w:val="es-AR"/>
          </w:rPr>
          <w:t>que se estima se producirán como consecuencia del</w:t>
        </w:r>
      </w:ins>
      <w:r w:rsidR="004D638E" w:rsidRPr="002A28E0">
        <w:rPr>
          <w:rFonts w:ascii="Arial" w:hAnsi="Arial" w:cs="Arial"/>
          <w:lang w:val="es-AR"/>
        </w:rPr>
        <w:t xml:space="preserve"> cambio tecnológico </w:t>
      </w:r>
      <w:ins w:id="40" w:author="Fernandez, Roberto" w:date="2017-07-24T22:41:00Z">
        <w:r w:rsidR="007C2CBF">
          <w:rPr>
            <w:rFonts w:ascii="Arial" w:hAnsi="Arial" w:cs="Arial"/>
            <w:lang w:val="es-AR"/>
          </w:rPr>
          <w:t>en el manejo de la información.</w:t>
        </w:r>
      </w:ins>
      <w:del w:id="41" w:author="Fernandez, Roberto" w:date="2017-07-24T22:42:00Z">
        <w:r w:rsidR="00F33BF1" w:rsidRPr="002A28E0" w:rsidDel="007C2CBF">
          <w:rPr>
            <w:rFonts w:ascii="Arial" w:hAnsi="Arial" w:cs="Arial"/>
            <w:lang w:val="es-AR"/>
          </w:rPr>
          <w:delText>sino únicamente los vinculados con el adelantamiento en 2 años de la introducción de tales tecnologías en comparación con el cronograma de introducción en caso que el proyecto no existiera.</w:delText>
        </w:r>
      </w:del>
      <w:r w:rsidR="00F33BF1" w:rsidRPr="002A28E0">
        <w:rPr>
          <w:rFonts w:ascii="Arial" w:hAnsi="Arial" w:cs="Arial"/>
          <w:lang w:val="es-AR"/>
        </w:rPr>
        <w:t xml:space="preserve"> De cumplirse los supuestos con respecto a</w:t>
      </w:r>
      <w:ins w:id="42" w:author="Fernandez, Roberto" w:date="2017-07-24T22:42:00Z">
        <w:r w:rsidR="007C2CBF">
          <w:rPr>
            <w:rFonts w:ascii="Arial" w:hAnsi="Arial" w:cs="Arial"/>
            <w:lang w:val="es-AR"/>
          </w:rPr>
          <w:t xml:space="preserve"> </w:t>
        </w:r>
      </w:ins>
      <w:r w:rsidR="00F33BF1" w:rsidRPr="002A28E0">
        <w:rPr>
          <w:rFonts w:ascii="Arial" w:hAnsi="Arial" w:cs="Arial"/>
          <w:lang w:val="es-AR"/>
        </w:rPr>
        <w:t>l</w:t>
      </w:r>
      <w:ins w:id="43" w:author="Fernandez, Roberto" w:date="2017-07-24T22:42:00Z">
        <w:r w:rsidR="007C2CBF">
          <w:rPr>
            <w:rFonts w:ascii="Arial" w:hAnsi="Arial" w:cs="Arial"/>
            <w:lang w:val="es-AR"/>
          </w:rPr>
          <w:t>a</w:t>
        </w:r>
      </w:ins>
      <w:r w:rsidR="00F33BF1" w:rsidRPr="002A28E0">
        <w:rPr>
          <w:rFonts w:ascii="Arial" w:hAnsi="Arial" w:cs="Arial"/>
          <w:lang w:val="es-AR"/>
        </w:rPr>
        <w:t xml:space="preserve"> </w:t>
      </w:r>
      <w:del w:id="44" w:author="Fernandez, Roberto" w:date="2017-07-24T22:42:00Z">
        <w:r w:rsidR="00F33BF1" w:rsidRPr="002A28E0" w:rsidDel="007C2CBF">
          <w:rPr>
            <w:rFonts w:ascii="Arial" w:hAnsi="Arial" w:cs="Arial"/>
            <w:lang w:val="es-AR"/>
          </w:rPr>
          <w:delText>ritmo d</w:delText>
        </w:r>
      </w:del>
      <w:del w:id="45" w:author="Fernandez, Roberto" w:date="2017-07-24T22:43:00Z">
        <w:r w:rsidR="00F33BF1" w:rsidRPr="002A28E0" w:rsidDel="007C2CBF">
          <w:rPr>
            <w:rFonts w:ascii="Arial" w:hAnsi="Arial" w:cs="Arial"/>
            <w:lang w:val="es-AR"/>
          </w:rPr>
          <w:delText xml:space="preserve">e </w:delText>
        </w:r>
      </w:del>
      <w:r w:rsidR="00F33BF1" w:rsidRPr="002A28E0">
        <w:rPr>
          <w:rFonts w:ascii="Arial" w:hAnsi="Arial" w:cs="Arial"/>
          <w:lang w:val="es-AR"/>
        </w:rPr>
        <w:t>generación de los ahorros</w:t>
      </w:r>
      <w:ins w:id="46" w:author="Fernandez, Roberto" w:date="2017-07-24T22:43:00Z">
        <w:r w:rsidR="007C2CBF">
          <w:rPr>
            <w:rFonts w:ascii="Arial" w:hAnsi="Arial" w:cs="Arial"/>
            <w:lang w:val="es-AR"/>
          </w:rPr>
          <w:t xml:space="preserve"> operativos referidos</w:t>
        </w:r>
      </w:ins>
      <w:r w:rsidR="00F33BF1" w:rsidRPr="002A28E0">
        <w:rPr>
          <w:rFonts w:ascii="Arial" w:hAnsi="Arial" w:cs="Arial"/>
          <w:lang w:val="es-AR"/>
        </w:rPr>
        <w:t xml:space="preserve">, el proyecto </w:t>
      </w:r>
      <w:r w:rsidR="00E20568" w:rsidRPr="002A28E0">
        <w:rPr>
          <w:rFonts w:ascii="Arial" w:hAnsi="Arial" w:cs="Arial"/>
          <w:lang w:val="es-AR"/>
        </w:rPr>
        <w:t xml:space="preserve">tendría un </w:t>
      </w:r>
      <w:r w:rsidR="00196E9D" w:rsidRPr="002A28E0">
        <w:rPr>
          <w:rFonts w:ascii="Arial" w:hAnsi="Arial" w:cs="Arial"/>
          <w:lang w:val="es-AR"/>
        </w:rPr>
        <w:t xml:space="preserve">beneficio </w:t>
      </w:r>
      <w:r w:rsidR="00F33BF1" w:rsidRPr="002A28E0">
        <w:rPr>
          <w:rFonts w:ascii="Arial" w:hAnsi="Arial" w:cs="Arial"/>
          <w:lang w:val="es-AR"/>
        </w:rPr>
        <w:t>económico neto positivo equivalente a US$</w:t>
      </w:r>
      <w:r w:rsidR="00DE1B65" w:rsidRPr="002A28E0">
        <w:rPr>
          <w:rFonts w:ascii="Arial" w:hAnsi="Arial" w:cs="Arial"/>
          <w:lang w:val="es-AR"/>
        </w:rPr>
        <w:t>1</w:t>
      </w:r>
      <w:r w:rsidR="00F33BF1" w:rsidRPr="002A28E0">
        <w:rPr>
          <w:rFonts w:ascii="Arial" w:hAnsi="Arial" w:cs="Arial"/>
          <w:lang w:val="es-AR"/>
        </w:rPr>
        <w:t>,4</w:t>
      </w:r>
      <w:r w:rsidR="009042D0" w:rsidRPr="002A28E0">
        <w:rPr>
          <w:rFonts w:ascii="Arial" w:hAnsi="Arial" w:cs="Arial"/>
          <w:lang w:val="es-AR"/>
        </w:rPr>
        <w:t xml:space="preserve"> </w:t>
      </w:r>
      <w:r w:rsidR="00E20568" w:rsidRPr="002A28E0">
        <w:rPr>
          <w:rFonts w:ascii="Arial" w:hAnsi="Arial" w:cs="Arial"/>
          <w:lang w:val="es-AR"/>
        </w:rPr>
        <w:t xml:space="preserve">millones </w:t>
      </w:r>
      <w:r w:rsidR="00DE1B65" w:rsidRPr="002A28E0">
        <w:rPr>
          <w:rFonts w:ascii="Arial" w:hAnsi="Arial" w:cs="Arial"/>
          <w:lang w:val="es-AR"/>
        </w:rPr>
        <w:t xml:space="preserve">(a valor presente, calculado con una Tasa de Descuento de 12%), </w:t>
      </w:r>
      <w:r w:rsidR="00E20568" w:rsidRPr="002A28E0">
        <w:rPr>
          <w:rFonts w:ascii="Arial" w:hAnsi="Arial" w:cs="Arial"/>
          <w:lang w:val="es-AR"/>
        </w:rPr>
        <w:t>y por cada dólar invertido se generaría un beneficio social de US$</w:t>
      </w:r>
      <w:r w:rsidR="00DE1B65" w:rsidRPr="002A28E0">
        <w:rPr>
          <w:rFonts w:ascii="Arial" w:hAnsi="Arial" w:cs="Arial"/>
          <w:lang w:val="es-AR"/>
        </w:rPr>
        <w:t>0</w:t>
      </w:r>
      <w:r w:rsidR="009042D0" w:rsidRPr="002A28E0">
        <w:rPr>
          <w:rFonts w:ascii="Arial" w:hAnsi="Arial" w:cs="Arial"/>
          <w:lang w:val="es-AR"/>
        </w:rPr>
        <w:t>,</w:t>
      </w:r>
      <w:r w:rsidR="00F33BF1" w:rsidRPr="002A28E0">
        <w:rPr>
          <w:rFonts w:ascii="Arial" w:hAnsi="Arial" w:cs="Arial"/>
          <w:lang w:val="es-AR"/>
        </w:rPr>
        <w:t>1</w:t>
      </w:r>
      <w:r w:rsidR="00D35501" w:rsidRPr="002A28E0">
        <w:rPr>
          <w:rFonts w:ascii="Arial" w:hAnsi="Arial" w:cs="Arial"/>
          <w:lang w:val="es-AR"/>
        </w:rPr>
        <w:t>6</w:t>
      </w:r>
      <w:r w:rsidR="00DE1B65" w:rsidRPr="002A28E0">
        <w:rPr>
          <w:rFonts w:ascii="Arial" w:hAnsi="Arial" w:cs="Arial"/>
          <w:lang w:val="es-AR"/>
        </w:rPr>
        <w:t xml:space="preserve"> (por encima del capital invertido de US$14 millones)</w:t>
      </w:r>
      <w:r w:rsidR="00E20568" w:rsidRPr="002A28E0">
        <w:rPr>
          <w:rFonts w:ascii="Arial" w:hAnsi="Arial" w:cs="Arial"/>
          <w:lang w:val="es-AR"/>
        </w:rPr>
        <w:t>.</w:t>
      </w:r>
      <w:r w:rsidR="00DE1B65" w:rsidRPr="002A28E0">
        <w:rPr>
          <w:rFonts w:ascii="Arial" w:hAnsi="Arial" w:cs="Arial"/>
          <w:lang w:val="es-AR"/>
        </w:rPr>
        <w:t xml:space="preserve"> En tanto, la Tasa Interna de Retorno del Proyecto es de 40%.</w:t>
      </w:r>
    </w:p>
    <w:p w14:paraId="6A28B256" w14:textId="77777777" w:rsidR="00A666C9" w:rsidRPr="002A28E0" w:rsidRDefault="00A666C9" w:rsidP="00543239">
      <w:pPr>
        <w:pStyle w:val="ListParagraph"/>
        <w:numPr>
          <w:ilvl w:val="0"/>
          <w:numId w:val="25"/>
        </w:numPr>
        <w:spacing w:before="120" w:line="240" w:lineRule="auto"/>
        <w:ind w:hanging="720"/>
        <w:contextualSpacing w:val="0"/>
        <w:rPr>
          <w:rFonts w:ascii="Arial" w:hAnsi="Arial" w:cs="Arial"/>
          <w:b/>
          <w:caps/>
          <w:lang w:val="es-AR"/>
        </w:rPr>
      </w:pPr>
      <w:r w:rsidRPr="002A28E0">
        <w:rPr>
          <w:rFonts w:ascii="Arial" w:hAnsi="Arial" w:cs="Arial"/>
          <w:b/>
          <w:caps/>
          <w:lang w:val="es-AR"/>
        </w:rPr>
        <w:t>Beneficios y costos esperados del pro</w:t>
      </w:r>
      <w:r w:rsidR="00FF4B87" w:rsidRPr="002A28E0">
        <w:rPr>
          <w:rFonts w:ascii="Arial" w:hAnsi="Arial" w:cs="Arial"/>
          <w:b/>
          <w:caps/>
          <w:lang w:val="es-AR"/>
        </w:rPr>
        <w:t>YECTO</w:t>
      </w:r>
    </w:p>
    <w:p w14:paraId="364E7325" w14:textId="77777777" w:rsidR="003B4086" w:rsidRPr="002A28E0" w:rsidRDefault="005149AE"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El proyecto sentará las bases organizativas y tecnológicas para la implementación a mediano plazo de transformaciones sustantivas en la gestión de los servicios de salud </w:t>
      </w:r>
      <w:r w:rsidR="00C30553" w:rsidRPr="002A28E0">
        <w:rPr>
          <w:rFonts w:ascii="Arial" w:hAnsi="Arial" w:cs="Arial"/>
          <w:lang w:val="es-AR"/>
        </w:rPr>
        <w:t>a nivel asistencial (</w:t>
      </w:r>
      <w:r w:rsidRPr="002A28E0">
        <w:rPr>
          <w:rFonts w:ascii="Arial" w:hAnsi="Arial" w:cs="Arial"/>
          <w:lang w:val="es-AR"/>
        </w:rPr>
        <w:t xml:space="preserve">equipos </w:t>
      </w:r>
      <w:r w:rsidR="00C30553" w:rsidRPr="002A28E0">
        <w:rPr>
          <w:rFonts w:ascii="Arial" w:hAnsi="Arial" w:cs="Arial"/>
          <w:lang w:val="es-AR"/>
        </w:rPr>
        <w:t xml:space="preserve">médicos y técnicos </w:t>
      </w:r>
      <w:r w:rsidRPr="002A28E0">
        <w:rPr>
          <w:rFonts w:ascii="Arial" w:hAnsi="Arial" w:cs="Arial"/>
          <w:lang w:val="es-AR"/>
        </w:rPr>
        <w:t>de salud</w:t>
      </w:r>
      <w:r w:rsidR="00C30553" w:rsidRPr="002A28E0">
        <w:rPr>
          <w:rFonts w:ascii="Arial" w:hAnsi="Arial" w:cs="Arial"/>
          <w:lang w:val="es-AR"/>
        </w:rPr>
        <w:t>), a nivel de gestión de las entidades</w:t>
      </w:r>
      <w:r w:rsidRPr="002A28E0">
        <w:rPr>
          <w:rFonts w:ascii="Arial" w:hAnsi="Arial" w:cs="Arial"/>
          <w:lang w:val="es-AR"/>
        </w:rPr>
        <w:t xml:space="preserve"> prestador</w:t>
      </w:r>
      <w:r w:rsidR="00C30553" w:rsidRPr="002A28E0">
        <w:rPr>
          <w:rFonts w:ascii="Arial" w:hAnsi="Arial" w:cs="Arial"/>
          <w:lang w:val="es-AR"/>
        </w:rPr>
        <w:t>a</w:t>
      </w:r>
      <w:r w:rsidRPr="002A28E0">
        <w:rPr>
          <w:rFonts w:ascii="Arial" w:hAnsi="Arial" w:cs="Arial"/>
          <w:lang w:val="es-AR"/>
        </w:rPr>
        <w:t>s integrales</w:t>
      </w:r>
      <w:r w:rsidR="00C30553" w:rsidRPr="002A28E0">
        <w:rPr>
          <w:rFonts w:ascii="Arial" w:hAnsi="Arial" w:cs="Arial"/>
          <w:lang w:val="es-AR"/>
        </w:rPr>
        <w:t xml:space="preserve"> de servicios salud</w:t>
      </w:r>
      <w:r w:rsidRPr="002A28E0">
        <w:rPr>
          <w:rFonts w:ascii="Arial" w:hAnsi="Arial" w:cs="Arial"/>
          <w:lang w:val="es-AR"/>
        </w:rPr>
        <w:t xml:space="preserve">, así como </w:t>
      </w:r>
      <w:r w:rsidR="00C30553" w:rsidRPr="002A28E0">
        <w:rPr>
          <w:rFonts w:ascii="Arial" w:hAnsi="Arial" w:cs="Arial"/>
          <w:lang w:val="es-AR"/>
        </w:rPr>
        <w:t xml:space="preserve">también </w:t>
      </w:r>
      <w:r w:rsidRPr="002A28E0">
        <w:rPr>
          <w:rFonts w:ascii="Arial" w:hAnsi="Arial" w:cs="Arial"/>
          <w:lang w:val="es-AR"/>
        </w:rPr>
        <w:t xml:space="preserve">la gestión </w:t>
      </w:r>
      <w:r w:rsidR="00B623B5" w:rsidRPr="002A28E0">
        <w:rPr>
          <w:rFonts w:ascii="Arial" w:hAnsi="Arial" w:cs="Arial"/>
          <w:lang w:val="es-AR"/>
        </w:rPr>
        <w:t xml:space="preserve">y regulación </w:t>
      </w:r>
      <w:r w:rsidRPr="002A28E0">
        <w:rPr>
          <w:rFonts w:ascii="Arial" w:hAnsi="Arial" w:cs="Arial"/>
          <w:lang w:val="es-AR"/>
        </w:rPr>
        <w:t xml:space="preserve">del sistema por parte del </w:t>
      </w:r>
      <w:r w:rsidR="00C30553" w:rsidRPr="002A28E0">
        <w:rPr>
          <w:rFonts w:ascii="Arial" w:hAnsi="Arial" w:cs="Arial"/>
          <w:lang w:val="es-AR"/>
        </w:rPr>
        <w:t>Ministerio de Salud (</w:t>
      </w:r>
      <w:r w:rsidRPr="002A28E0">
        <w:rPr>
          <w:rFonts w:ascii="Arial" w:hAnsi="Arial" w:cs="Arial"/>
          <w:lang w:val="es-AR"/>
        </w:rPr>
        <w:t>MSP</w:t>
      </w:r>
      <w:r w:rsidR="00C30553" w:rsidRPr="002A28E0">
        <w:rPr>
          <w:rFonts w:ascii="Arial" w:hAnsi="Arial" w:cs="Arial"/>
          <w:lang w:val="es-AR"/>
        </w:rPr>
        <w:t>)</w:t>
      </w:r>
      <w:r w:rsidRPr="002A28E0">
        <w:rPr>
          <w:rFonts w:ascii="Arial" w:hAnsi="Arial" w:cs="Arial"/>
          <w:lang w:val="es-AR"/>
        </w:rPr>
        <w:t xml:space="preserve">, ente rector del sistema. Las transformaciones de mediano plazo involucran aspectos tales como: (i) mejoras en el ente rector que lo posibilitarán formular y monitorear políticas de salud con efectividad; (ii) </w:t>
      </w:r>
      <w:r w:rsidR="000A07AB" w:rsidRPr="002A28E0">
        <w:rPr>
          <w:rFonts w:ascii="Arial" w:hAnsi="Arial" w:cs="Arial"/>
          <w:lang w:val="es-AR"/>
        </w:rPr>
        <w:t>cambios</w:t>
      </w:r>
      <w:r w:rsidRPr="002A28E0">
        <w:rPr>
          <w:rFonts w:ascii="Arial" w:hAnsi="Arial" w:cs="Arial"/>
          <w:lang w:val="es-AR"/>
        </w:rPr>
        <w:t xml:space="preserve"> en </w:t>
      </w:r>
      <w:r w:rsidR="000A07AB" w:rsidRPr="002A28E0">
        <w:rPr>
          <w:rFonts w:ascii="Arial" w:hAnsi="Arial" w:cs="Arial"/>
          <w:lang w:val="es-AR"/>
        </w:rPr>
        <w:t xml:space="preserve">el gerenciamiento de </w:t>
      </w:r>
      <w:r w:rsidRPr="002A28E0">
        <w:rPr>
          <w:rFonts w:ascii="Arial" w:hAnsi="Arial" w:cs="Arial"/>
          <w:lang w:val="es-AR"/>
        </w:rPr>
        <w:t xml:space="preserve">los prestadores integrales que </w:t>
      </w:r>
      <w:r w:rsidR="000A07AB" w:rsidRPr="002A28E0">
        <w:rPr>
          <w:rFonts w:ascii="Arial" w:hAnsi="Arial" w:cs="Arial"/>
          <w:lang w:val="es-AR"/>
        </w:rPr>
        <w:t xml:space="preserve">asignarán los recursos humanos y tecnológicos </w:t>
      </w:r>
      <w:r w:rsidR="00EC0B1A" w:rsidRPr="002A28E0">
        <w:rPr>
          <w:rFonts w:ascii="Arial" w:hAnsi="Arial" w:cs="Arial"/>
          <w:lang w:val="es-AR"/>
        </w:rPr>
        <w:t xml:space="preserve">más eficientemente </w:t>
      </w:r>
      <w:r w:rsidR="000A07AB" w:rsidRPr="002A28E0">
        <w:rPr>
          <w:rFonts w:ascii="Arial" w:hAnsi="Arial" w:cs="Arial"/>
          <w:lang w:val="es-AR"/>
        </w:rPr>
        <w:t xml:space="preserve">apoyados en sistemas de información de la gestión; y (iii) </w:t>
      </w:r>
      <w:r w:rsidR="003B4086" w:rsidRPr="002A28E0">
        <w:rPr>
          <w:rFonts w:ascii="Arial" w:hAnsi="Arial" w:cs="Arial"/>
          <w:lang w:val="es-AR"/>
        </w:rPr>
        <w:t xml:space="preserve">mejoras en la atención de salud que brindan los médicos y equipo de salud en los distintos servicios que prestan. </w:t>
      </w:r>
      <w:r w:rsidRPr="002A28E0">
        <w:rPr>
          <w:rFonts w:ascii="Arial" w:hAnsi="Arial" w:cs="Arial"/>
          <w:lang w:val="es-AR"/>
        </w:rPr>
        <w:t xml:space="preserve">La maduración de estas transformaciones ocurrirá en un mediano a largo plazo, y requerirá de medidas, acciones e inversiones adicionales a </w:t>
      </w:r>
      <w:r w:rsidR="003B4086" w:rsidRPr="002A28E0">
        <w:rPr>
          <w:rFonts w:ascii="Arial" w:hAnsi="Arial" w:cs="Arial"/>
          <w:lang w:val="es-AR"/>
        </w:rPr>
        <w:t xml:space="preserve">las incluidas en este proyecto, que se implementarán con </w:t>
      </w:r>
      <w:r w:rsidR="00EC0B1A" w:rsidRPr="002A28E0">
        <w:rPr>
          <w:rFonts w:ascii="Arial" w:hAnsi="Arial" w:cs="Arial"/>
          <w:lang w:val="es-AR"/>
        </w:rPr>
        <w:t xml:space="preserve">inversiones de los prestadores y con </w:t>
      </w:r>
      <w:r w:rsidR="003B4086" w:rsidRPr="002A28E0">
        <w:rPr>
          <w:rFonts w:ascii="Arial" w:hAnsi="Arial" w:cs="Arial"/>
          <w:lang w:val="es-AR"/>
        </w:rPr>
        <w:t xml:space="preserve">el apoyo de proyectos </w:t>
      </w:r>
      <w:r w:rsidR="00EC0B1A" w:rsidRPr="002A28E0">
        <w:rPr>
          <w:rFonts w:ascii="Arial" w:hAnsi="Arial" w:cs="Arial"/>
          <w:lang w:val="es-AR"/>
        </w:rPr>
        <w:t xml:space="preserve">posteriores </w:t>
      </w:r>
      <w:r w:rsidR="003B4086" w:rsidRPr="002A28E0">
        <w:rPr>
          <w:rFonts w:ascii="Arial" w:hAnsi="Arial" w:cs="Arial"/>
          <w:lang w:val="es-AR"/>
        </w:rPr>
        <w:t xml:space="preserve">del Programa CCLIP. </w:t>
      </w:r>
    </w:p>
    <w:p w14:paraId="7AA42D7A" w14:textId="77777777" w:rsidR="008F6E30" w:rsidRPr="002A28E0" w:rsidRDefault="00E545C5"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Como resultado del Programa CCLIP se espera lograr múltiples cambios en el desempeño del ente rector y los prestadores integrales de servicios de salud que redundarán en beneficios para los ciudadanos en términos de calidad de atención y </w:t>
      </w:r>
      <w:r w:rsidRPr="002A28E0">
        <w:rPr>
          <w:rFonts w:ascii="Arial" w:hAnsi="Arial" w:cs="Arial"/>
          <w:lang w:val="es-AR"/>
        </w:rPr>
        <w:lastRenderedPageBreak/>
        <w:t xml:space="preserve">facilidad de acceso a los servicios, así como también reducción de costos del sistema. </w:t>
      </w:r>
      <w:r w:rsidR="008F6E30" w:rsidRPr="002A28E0">
        <w:rPr>
          <w:rFonts w:ascii="Arial" w:hAnsi="Arial" w:cs="Arial"/>
          <w:lang w:val="es-AR"/>
        </w:rPr>
        <w:t xml:space="preserve">Los </w:t>
      </w:r>
      <w:r w:rsidR="008F6E30" w:rsidRPr="002A28E0">
        <w:rPr>
          <w:rFonts w:ascii="Arial" w:hAnsi="Arial" w:cs="Arial"/>
          <w:b/>
          <w:lang w:val="es-AR"/>
        </w:rPr>
        <w:t>beneficios a mediano y largo plazo</w:t>
      </w:r>
      <w:r w:rsidR="008F6E30" w:rsidRPr="002A28E0">
        <w:rPr>
          <w:rFonts w:ascii="Arial" w:hAnsi="Arial" w:cs="Arial"/>
          <w:lang w:val="es-AR"/>
        </w:rPr>
        <w:t xml:space="preserve"> incluyen, entre otros, los siguientes:</w:t>
      </w:r>
    </w:p>
    <w:p w14:paraId="077195C3" w14:textId="77777777" w:rsidR="008F6E30" w:rsidRPr="002A28E0" w:rsidRDefault="008F6E30"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Ahorros en el tiempo requerido para llegar a un diagnóstico, en virtud de disponer en forma oportuna de los antecedentes de cada paciente</w:t>
      </w:r>
      <w:r w:rsidR="00F34D0A" w:rsidRPr="002A28E0">
        <w:rPr>
          <w:rFonts w:ascii="Arial" w:hAnsi="Arial" w:cs="Arial"/>
          <w:lang w:val="es-AR"/>
        </w:rPr>
        <w:t xml:space="preserve"> gracias a la HCE</w:t>
      </w:r>
      <w:r w:rsidRPr="002A28E0">
        <w:rPr>
          <w:rFonts w:ascii="Arial" w:hAnsi="Arial" w:cs="Arial"/>
          <w:lang w:val="es-AR"/>
        </w:rPr>
        <w:t>;</w:t>
      </w:r>
    </w:p>
    <w:p w14:paraId="2B8B17CF" w14:textId="77777777" w:rsidR="00E545C5" w:rsidRPr="002A28E0" w:rsidRDefault="00E545C5"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Ahorro de costos en compra de papel y formularios para recetas para medicamentos, prescripciones de estudios, impresión de resultados de estudios, y volcado en la HC en papel de los diagnósticos y otras indicaciones manuscritas del médico actuante</w:t>
      </w:r>
      <w:r w:rsidR="008C3E4A" w:rsidRPr="002A28E0">
        <w:rPr>
          <w:rFonts w:ascii="Arial" w:hAnsi="Arial" w:cs="Arial"/>
          <w:lang w:val="es-AR"/>
        </w:rPr>
        <w:t>, como consecuencia de la introducción de la HCE</w:t>
      </w:r>
      <w:r w:rsidRPr="002A28E0">
        <w:rPr>
          <w:rFonts w:ascii="Arial" w:hAnsi="Arial" w:cs="Arial"/>
          <w:lang w:val="es-AR"/>
        </w:rPr>
        <w:t>;</w:t>
      </w:r>
    </w:p>
    <w:p w14:paraId="121D1BFF" w14:textId="77777777" w:rsidR="00F34D0A" w:rsidRPr="002A28E0" w:rsidRDefault="00F34D0A"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Ahorro de costos de manipuleo de HC en papel: archivo de cada uno de los elementos adicionales en el archivo papel de la HC del paciente; retiro y traslado de la HC en papel a</w:t>
      </w:r>
      <w:r w:rsidR="004517AC" w:rsidRPr="002A28E0">
        <w:rPr>
          <w:rFonts w:ascii="Arial" w:hAnsi="Arial" w:cs="Arial"/>
          <w:lang w:val="es-AR"/>
        </w:rPr>
        <w:t xml:space="preserve"> cada uno de </w:t>
      </w:r>
      <w:r w:rsidRPr="002A28E0">
        <w:rPr>
          <w:rFonts w:ascii="Arial" w:hAnsi="Arial" w:cs="Arial"/>
          <w:lang w:val="es-AR"/>
        </w:rPr>
        <w:t>l</w:t>
      </w:r>
      <w:r w:rsidR="004517AC" w:rsidRPr="002A28E0">
        <w:rPr>
          <w:rFonts w:ascii="Arial" w:hAnsi="Arial" w:cs="Arial"/>
          <w:lang w:val="es-AR"/>
        </w:rPr>
        <w:t>os</w:t>
      </w:r>
      <w:r w:rsidRPr="002A28E0">
        <w:rPr>
          <w:rFonts w:ascii="Arial" w:hAnsi="Arial" w:cs="Arial"/>
          <w:lang w:val="es-AR"/>
        </w:rPr>
        <w:t xml:space="preserve"> lugar</w:t>
      </w:r>
      <w:r w:rsidR="004517AC" w:rsidRPr="002A28E0">
        <w:rPr>
          <w:rFonts w:ascii="Arial" w:hAnsi="Arial" w:cs="Arial"/>
          <w:lang w:val="es-AR"/>
        </w:rPr>
        <w:t>es donde se produce el contacto entre médico y paciente</w:t>
      </w:r>
      <w:r w:rsidRPr="002A28E0">
        <w:rPr>
          <w:rFonts w:ascii="Arial" w:hAnsi="Arial" w:cs="Arial"/>
          <w:lang w:val="es-AR"/>
        </w:rPr>
        <w:t>;</w:t>
      </w:r>
    </w:p>
    <w:p w14:paraId="01C7B72B" w14:textId="77777777" w:rsidR="008F6E30" w:rsidRPr="002A28E0" w:rsidRDefault="008F6E30"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 xml:space="preserve">Ahorro de costos y de </w:t>
      </w:r>
      <w:r w:rsidR="00E272E5" w:rsidRPr="002A28E0">
        <w:rPr>
          <w:rFonts w:ascii="Arial" w:hAnsi="Arial" w:cs="Arial"/>
          <w:lang w:val="es-AR"/>
        </w:rPr>
        <w:t xml:space="preserve">eliminación de </w:t>
      </w:r>
      <w:r w:rsidRPr="002A28E0">
        <w:rPr>
          <w:rFonts w:ascii="Arial" w:hAnsi="Arial" w:cs="Arial"/>
          <w:lang w:val="es-AR"/>
        </w:rPr>
        <w:t xml:space="preserve">radiaciones innecesarias a pacientes por estudios </w:t>
      </w:r>
      <w:r w:rsidR="00F34D0A" w:rsidRPr="002A28E0">
        <w:rPr>
          <w:rFonts w:ascii="Arial" w:hAnsi="Arial" w:cs="Arial"/>
          <w:lang w:val="es-AR"/>
        </w:rPr>
        <w:t xml:space="preserve">que </w:t>
      </w:r>
      <w:r w:rsidRPr="002A28E0">
        <w:rPr>
          <w:rFonts w:ascii="Arial" w:hAnsi="Arial" w:cs="Arial"/>
          <w:lang w:val="es-AR"/>
        </w:rPr>
        <w:t>en la actualidad se realizan innecesariamente por no disponerse de los antecedentes del paciente</w:t>
      </w:r>
      <w:r w:rsidR="00F34D0A" w:rsidRPr="002A28E0">
        <w:rPr>
          <w:rFonts w:ascii="Arial" w:hAnsi="Arial" w:cs="Arial"/>
          <w:lang w:val="es-AR"/>
        </w:rPr>
        <w:t xml:space="preserve"> en el lugar y momento de la atención de éste, dadas las restricciones a que la HC en papel pueda ser trasladada en plazos breves al lugar de atención</w:t>
      </w:r>
      <w:r w:rsidRPr="002A28E0">
        <w:rPr>
          <w:rFonts w:ascii="Arial" w:hAnsi="Arial" w:cs="Arial"/>
          <w:lang w:val="es-AR"/>
        </w:rPr>
        <w:t>;</w:t>
      </w:r>
    </w:p>
    <w:p w14:paraId="65CAA291" w14:textId="77777777" w:rsidR="008F6E30" w:rsidRPr="002A28E0" w:rsidRDefault="008F6E30"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Ahorros de costos en recursos humanos en los prestadores integrales por mejor organización de éstos, aprovechando la posibilidad de prestación a distancia de algunos servicios que permite complementar los recursos de un centro de salud con los de otros que disponen de capacidad ociosa</w:t>
      </w:r>
      <w:r w:rsidR="00F34D0A" w:rsidRPr="002A28E0">
        <w:rPr>
          <w:rFonts w:ascii="Arial" w:hAnsi="Arial" w:cs="Arial"/>
          <w:lang w:val="es-AR"/>
        </w:rPr>
        <w:t xml:space="preserve"> (telemedicina)</w:t>
      </w:r>
      <w:r w:rsidR="0088152C" w:rsidRPr="002A28E0">
        <w:rPr>
          <w:rFonts w:ascii="Arial" w:hAnsi="Arial" w:cs="Arial"/>
          <w:lang w:val="es-AR"/>
        </w:rPr>
        <w:t>.</w:t>
      </w:r>
    </w:p>
    <w:p w14:paraId="29CB8C7D" w14:textId="77777777" w:rsidR="00E272E5" w:rsidRPr="002A28E0" w:rsidRDefault="00F34D0A"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 xml:space="preserve">Ahorros de costos en los servicios de radiografías, tomografías computadas y mamografías, en virtud de la introducción de equipos de digitalización de imágenes, </w:t>
      </w:r>
      <w:r w:rsidR="00C50D2E" w:rsidRPr="002A28E0">
        <w:rPr>
          <w:rFonts w:ascii="Arial" w:hAnsi="Arial" w:cs="Arial"/>
          <w:lang w:val="es-AR"/>
        </w:rPr>
        <w:t xml:space="preserve">que eliminan </w:t>
      </w:r>
      <w:r w:rsidR="00E272E5" w:rsidRPr="002A28E0">
        <w:rPr>
          <w:rFonts w:ascii="Arial" w:hAnsi="Arial" w:cs="Arial"/>
          <w:lang w:val="es-AR"/>
        </w:rPr>
        <w:t>el revelado de i</w:t>
      </w:r>
      <w:r w:rsidR="00C50D2E" w:rsidRPr="002A28E0">
        <w:rPr>
          <w:rFonts w:ascii="Arial" w:hAnsi="Arial" w:cs="Arial"/>
          <w:lang w:val="es-AR"/>
        </w:rPr>
        <w:t>m</w:t>
      </w:r>
      <w:r w:rsidR="00E272E5" w:rsidRPr="002A28E0">
        <w:rPr>
          <w:rFonts w:ascii="Arial" w:hAnsi="Arial" w:cs="Arial"/>
          <w:lang w:val="es-AR"/>
        </w:rPr>
        <w:t xml:space="preserve">ágenes </w:t>
      </w:r>
      <w:r w:rsidR="00C50D2E" w:rsidRPr="002A28E0">
        <w:rPr>
          <w:rFonts w:ascii="Arial" w:hAnsi="Arial" w:cs="Arial"/>
          <w:lang w:val="es-AR"/>
        </w:rPr>
        <w:t>en placas de acetato, generándose ahorros en compras de placas para impresión, insumos químicos para revelado de imágenes y costos de archivo y manipuleo de imágenes</w:t>
      </w:r>
      <w:r w:rsidR="00E272E5" w:rsidRPr="002A28E0">
        <w:rPr>
          <w:rFonts w:ascii="Arial" w:hAnsi="Arial" w:cs="Arial"/>
          <w:lang w:val="es-AR"/>
        </w:rPr>
        <w:t>, gracias a la introducción de equipos de digitalización;</w:t>
      </w:r>
    </w:p>
    <w:p w14:paraId="00D972E7" w14:textId="77777777" w:rsidR="00F34D0A" w:rsidRPr="002A28E0" w:rsidRDefault="00E272E5"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Mejora en la calidad de los informes de interpretación de estudios en base a imágenes, gracias a la complementación de servicios de informe de imágenes entre distintos centros;</w:t>
      </w:r>
    </w:p>
    <w:p w14:paraId="3119B314" w14:textId="77777777" w:rsidR="0088152C" w:rsidRPr="002A28E0" w:rsidRDefault="0088152C"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Mayor facilidad de acceso de los pacientes al sistema</w:t>
      </w:r>
      <w:r w:rsidR="00E272E5" w:rsidRPr="002A28E0">
        <w:rPr>
          <w:rFonts w:ascii="Arial" w:hAnsi="Arial" w:cs="Arial"/>
          <w:lang w:val="es-AR"/>
        </w:rPr>
        <w:t>,</w:t>
      </w:r>
      <w:r w:rsidRPr="002A28E0">
        <w:rPr>
          <w:rFonts w:ascii="Arial" w:hAnsi="Arial" w:cs="Arial"/>
          <w:lang w:val="es-AR"/>
        </w:rPr>
        <w:t xml:space="preserve"> y ahorros de tiempos y costo de </w:t>
      </w:r>
      <w:r w:rsidR="00E272E5" w:rsidRPr="002A28E0">
        <w:rPr>
          <w:rFonts w:ascii="Arial" w:hAnsi="Arial" w:cs="Arial"/>
          <w:lang w:val="es-AR"/>
        </w:rPr>
        <w:t xml:space="preserve">parte de </w:t>
      </w:r>
      <w:r w:rsidRPr="002A28E0">
        <w:rPr>
          <w:rFonts w:ascii="Arial" w:hAnsi="Arial" w:cs="Arial"/>
          <w:lang w:val="es-AR"/>
        </w:rPr>
        <w:t xml:space="preserve">los pacientes, por </w:t>
      </w:r>
      <w:r w:rsidR="00C50D2E" w:rsidRPr="002A28E0">
        <w:rPr>
          <w:rFonts w:ascii="Arial" w:hAnsi="Arial" w:cs="Arial"/>
          <w:lang w:val="es-AR"/>
        </w:rPr>
        <w:t>las ventajas que ofrece la telemedicina para la complementación de servicios entre centros, lo que permite que los pacientes accedan localmente a servicios para cuya obtención actualmente necesitan trasladarse a centros o localidad de mayor porte.</w:t>
      </w:r>
    </w:p>
    <w:p w14:paraId="41F7D1B8" w14:textId="77777777" w:rsidR="00C50D2E" w:rsidRPr="002A28E0" w:rsidRDefault="00C50D2E" w:rsidP="006C4C7F">
      <w:pPr>
        <w:pStyle w:val="ListParagraph"/>
        <w:numPr>
          <w:ilvl w:val="0"/>
          <w:numId w:val="16"/>
        </w:numPr>
        <w:spacing w:before="120" w:line="240" w:lineRule="auto"/>
        <w:ind w:left="1440" w:hanging="720"/>
        <w:contextualSpacing w:val="0"/>
        <w:jc w:val="both"/>
        <w:rPr>
          <w:rFonts w:ascii="Arial" w:hAnsi="Arial" w:cs="Arial"/>
          <w:lang w:val="es-AR"/>
        </w:rPr>
      </w:pPr>
      <w:r w:rsidRPr="002A28E0">
        <w:rPr>
          <w:rFonts w:ascii="Arial" w:hAnsi="Arial" w:cs="Arial"/>
          <w:lang w:val="es-AR"/>
        </w:rPr>
        <w:t xml:space="preserve">Beneficios por reducción de episodios de epicrisis de enfermos crónicos </w:t>
      </w:r>
      <w:r w:rsidR="00E545C5" w:rsidRPr="002A28E0">
        <w:rPr>
          <w:rFonts w:ascii="Arial" w:hAnsi="Arial" w:cs="Arial"/>
          <w:lang w:val="es-AR"/>
        </w:rPr>
        <w:t>(cardiológicos, diabéticos, etc.)</w:t>
      </w:r>
      <w:r w:rsidRPr="002A28E0">
        <w:rPr>
          <w:rFonts w:ascii="Arial" w:hAnsi="Arial" w:cs="Arial"/>
          <w:lang w:val="es-AR"/>
        </w:rPr>
        <w:t>,</w:t>
      </w:r>
      <w:r w:rsidR="00E545C5" w:rsidRPr="002A28E0">
        <w:rPr>
          <w:rFonts w:ascii="Arial" w:hAnsi="Arial" w:cs="Arial"/>
          <w:lang w:val="es-AR"/>
        </w:rPr>
        <w:t xml:space="preserve"> </w:t>
      </w:r>
      <w:r w:rsidR="005D3FCB" w:rsidRPr="002A28E0">
        <w:rPr>
          <w:rFonts w:ascii="Arial" w:hAnsi="Arial" w:cs="Arial"/>
          <w:lang w:val="es-AR"/>
        </w:rPr>
        <w:t>derivados de la implementación de campañas de monitoreo de pacientes crónicos combinando la información que brinda la HCE y las posibilidades que ofrecen las TIC para la instrumentación de acciones de monitoreo. Como efecto de esto, se obtendrán beneficios por ahorro de recursos por concepto de</w:t>
      </w:r>
      <w:r w:rsidR="00E545C5" w:rsidRPr="002A28E0">
        <w:rPr>
          <w:rFonts w:ascii="Arial" w:hAnsi="Arial" w:cs="Arial"/>
          <w:lang w:val="es-AR"/>
        </w:rPr>
        <w:t xml:space="preserve"> </w:t>
      </w:r>
      <w:r w:rsidRPr="002A28E0">
        <w:rPr>
          <w:rFonts w:ascii="Arial" w:hAnsi="Arial" w:cs="Arial"/>
          <w:lang w:val="es-AR"/>
        </w:rPr>
        <w:t>reducción del número de internaciones</w:t>
      </w:r>
      <w:r w:rsidR="00E545C5" w:rsidRPr="002A28E0">
        <w:rPr>
          <w:rFonts w:ascii="Arial" w:hAnsi="Arial" w:cs="Arial"/>
          <w:lang w:val="es-AR"/>
        </w:rPr>
        <w:t>, evitándose así los</w:t>
      </w:r>
      <w:r w:rsidRPr="002A28E0">
        <w:rPr>
          <w:rFonts w:ascii="Arial" w:hAnsi="Arial" w:cs="Arial"/>
          <w:lang w:val="es-AR"/>
        </w:rPr>
        <w:t xml:space="preserve"> servicios de </w:t>
      </w:r>
      <w:r w:rsidR="00E545C5" w:rsidRPr="002A28E0">
        <w:rPr>
          <w:rFonts w:ascii="Arial" w:hAnsi="Arial" w:cs="Arial"/>
          <w:lang w:val="es-AR"/>
        </w:rPr>
        <w:t xml:space="preserve">mayor </w:t>
      </w:r>
      <w:r w:rsidRPr="002A28E0">
        <w:rPr>
          <w:rFonts w:ascii="Arial" w:hAnsi="Arial" w:cs="Arial"/>
          <w:lang w:val="es-AR"/>
        </w:rPr>
        <w:t>costo</w:t>
      </w:r>
      <w:r w:rsidR="00E545C5" w:rsidRPr="002A28E0">
        <w:rPr>
          <w:rFonts w:ascii="Arial" w:hAnsi="Arial" w:cs="Arial"/>
          <w:lang w:val="es-AR"/>
        </w:rPr>
        <w:t xml:space="preserve"> relativo, asociados a la hospitalización.</w:t>
      </w:r>
    </w:p>
    <w:p w14:paraId="5B3561D0" w14:textId="77777777" w:rsidR="005D3FCB" w:rsidRDefault="005D3FCB" w:rsidP="006C4C7F">
      <w:pPr>
        <w:pStyle w:val="ListParagraph"/>
        <w:numPr>
          <w:ilvl w:val="0"/>
          <w:numId w:val="16"/>
        </w:numPr>
        <w:spacing w:before="120" w:line="240" w:lineRule="auto"/>
        <w:ind w:left="1440" w:hanging="720"/>
        <w:contextualSpacing w:val="0"/>
        <w:jc w:val="both"/>
        <w:rPr>
          <w:ins w:id="47" w:author="Fernandez, Roberto" w:date="2017-07-25T21:46:00Z"/>
          <w:rFonts w:ascii="Arial" w:hAnsi="Arial" w:cs="Arial"/>
          <w:lang w:val="es-AR"/>
        </w:rPr>
      </w:pPr>
      <w:r w:rsidRPr="002A28E0">
        <w:rPr>
          <w:rFonts w:ascii="Arial" w:hAnsi="Arial" w:cs="Arial"/>
          <w:lang w:val="es-AR"/>
        </w:rPr>
        <w:lastRenderedPageBreak/>
        <w:t>Ahorros en los costos de los servicios en los prestadores integrales, por una mejor organización y asignación de los recursos, derivado del mejor conocimiento sobre la morbilidad que le posibilita la HCE.</w:t>
      </w:r>
    </w:p>
    <w:p w14:paraId="29F6422E" w14:textId="77777777" w:rsidR="0080002D" w:rsidRDefault="0080002D" w:rsidP="006C4C7F">
      <w:pPr>
        <w:pStyle w:val="ListParagraph"/>
        <w:numPr>
          <w:ilvl w:val="0"/>
          <w:numId w:val="16"/>
        </w:numPr>
        <w:spacing w:before="120" w:line="240" w:lineRule="auto"/>
        <w:ind w:left="1440" w:hanging="720"/>
        <w:contextualSpacing w:val="0"/>
        <w:jc w:val="both"/>
        <w:rPr>
          <w:ins w:id="48" w:author="Fernandez, Roberto" w:date="2017-07-25T21:49:00Z"/>
          <w:rFonts w:ascii="Arial" w:hAnsi="Arial" w:cs="Arial"/>
          <w:lang w:val="es-AR"/>
        </w:rPr>
      </w:pPr>
      <w:ins w:id="49" w:author="Fernandez, Roberto" w:date="2017-07-25T21:46:00Z">
        <w:r>
          <w:rPr>
            <w:rFonts w:ascii="Arial" w:hAnsi="Arial" w:cs="Arial"/>
            <w:lang w:val="es-AR"/>
          </w:rPr>
          <w:t xml:space="preserve">Ahorros de días de productividad perdidos por parte de pacientes </w:t>
        </w:r>
      </w:ins>
      <w:ins w:id="50" w:author="Fernandez, Roberto" w:date="2017-07-25T21:48:00Z">
        <w:r>
          <w:rPr>
            <w:rFonts w:ascii="Arial" w:hAnsi="Arial" w:cs="Arial"/>
            <w:lang w:val="es-AR"/>
          </w:rPr>
          <w:t xml:space="preserve">adultos económicamente activos </w:t>
        </w:r>
      </w:ins>
      <w:ins w:id="51" w:author="Fernandez, Roberto" w:date="2017-07-25T21:46:00Z">
        <w:r>
          <w:rPr>
            <w:rFonts w:ascii="Arial" w:hAnsi="Arial" w:cs="Arial"/>
            <w:lang w:val="es-AR"/>
          </w:rPr>
          <w:t>que evitan caer en episodios de hospitalizaci</w:t>
        </w:r>
      </w:ins>
      <w:ins w:id="52" w:author="Fernandez, Roberto" w:date="2017-07-25T21:47:00Z">
        <w:r>
          <w:rPr>
            <w:rFonts w:ascii="Arial" w:hAnsi="Arial" w:cs="Arial"/>
            <w:lang w:val="es-AR"/>
          </w:rPr>
          <w:t xml:space="preserve">ón, debido a un mejor monitoreo </w:t>
        </w:r>
      </w:ins>
      <w:ins w:id="53" w:author="Fernandez, Roberto" w:date="2017-07-25T21:48:00Z">
        <w:r>
          <w:rPr>
            <w:rFonts w:ascii="Arial" w:hAnsi="Arial" w:cs="Arial"/>
            <w:lang w:val="es-AR"/>
          </w:rPr>
          <w:t xml:space="preserve">y control que se hace posible gracias a la incorporación de aplicaciones de salud digital. </w:t>
        </w:r>
      </w:ins>
    </w:p>
    <w:p w14:paraId="67559B7A" w14:textId="77777777" w:rsidR="0080002D" w:rsidRPr="002A28E0" w:rsidRDefault="0080002D" w:rsidP="006C4C7F">
      <w:pPr>
        <w:pStyle w:val="ListParagraph"/>
        <w:numPr>
          <w:ilvl w:val="0"/>
          <w:numId w:val="16"/>
        </w:numPr>
        <w:spacing w:before="120" w:line="240" w:lineRule="auto"/>
        <w:ind w:left="1440" w:hanging="720"/>
        <w:contextualSpacing w:val="0"/>
        <w:jc w:val="both"/>
        <w:rPr>
          <w:rFonts w:ascii="Arial" w:hAnsi="Arial" w:cs="Arial"/>
          <w:lang w:val="es-AR"/>
        </w:rPr>
      </w:pPr>
      <w:ins w:id="54" w:author="Fernandez, Roberto" w:date="2017-07-25T21:49:00Z">
        <w:r>
          <w:rPr>
            <w:rFonts w:ascii="Arial" w:hAnsi="Arial" w:cs="Arial"/>
            <w:lang w:val="es-AR"/>
          </w:rPr>
          <w:t>Ahorro de elevados costos de hospitalización y cirugías por la misma razón del numeral anterior.</w:t>
        </w:r>
      </w:ins>
    </w:p>
    <w:p w14:paraId="5A3A7D12" w14:textId="77777777" w:rsidR="005D3FCB" w:rsidRPr="002A28E0" w:rsidRDefault="005D3FCB" w:rsidP="00C0558B">
      <w:pPr>
        <w:pStyle w:val="ListParagraph"/>
        <w:jc w:val="both"/>
        <w:rPr>
          <w:rFonts w:ascii="Arial" w:hAnsi="Arial" w:cs="Arial"/>
          <w:lang w:val="es-AR"/>
        </w:rPr>
      </w:pPr>
    </w:p>
    <w:p w14:paraId="10DD0F02" w14:textId="77777777" w:rsidR="0058418D" w:rsidRPr="002A28E0" w:rsidRDefault="008F6E30"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Las acciones que se instrumenta</w:t>
      </w:r>
      <w:r w:rsidR="008E0CD0" w:rsidRPr="002A28E0">
        <w:rPr>
          <w:rFonts w:ascii="Arial" w:hAnsi="Arial" w:cs="Arial"/>
          <w:lang w:val="es-AR"/>
        </w:rPr>
        <w:t>ro</w:t>
      </w:r>
      <w:r w:rsidRPr="002A28E0">
        <w:rPr>
          <w:rFonts w:ascii="Arial" w:hAnsi="Arial" w:cs="Arial"/>
          <w:lang w:val="es-AR"/>
        </w:rPr>
        <w:t xml:space="preserve">n </w:t>
      </w:r>
      <w:r w:rsidR="005D3FCB" w:rsidRPr="002A28E0">
        <w:rPr>
          <w:rFonts w:ascii="Arial" w:hAnsi="Arial" w:cs="Arial"/>
          <w:lang w:val="es-AR"/>
        </w:rPr>
        <w:t>por medio d</w:t>
      </w:r>
      <w:r w:rsidR="0058418D" w:rsidRPr="002A28E0">
        <w:rPr>
          <w:rFonts w:ascii="Arial" w:hAnsi="Arial" w:cs="Arial"/>
          <w:lang w:val="es-AR"/>
        </w:rPr>
        <w:t xml:space="preserve">el primer </w:t>
      </w:r>
      <w:r w:rsidR="008E0CD0" w:rsidRPr="002A28E0">
        <w:rPr>
          <w:rFonts w:ascii="Arial" w:hAnsi="Arial" w:cs="Arial"/>
          <w:lang w:val="es-AR"/>
        </w:rPr>
        <w:t>préstamo de inversión (</w:t>
      </w:r>
      <w:ins w:id="55" w:author="Fernandez, Roberto" w:date="2017-07-25T21:51:00Z">
        <w:r w:rsidR="0080002D">
          <w:rPr>
            <w:rFonts w:ascii="Arial" w:hAnsi="Arial" w:cs="Arial"/>
            <w:lang w:val="es-AR"/>
          </w:rPr>
          <w:t>próximo a finalizar su</w:t>
        </w:r>
      </w:ins>
      <w:del w:id="56" w:author="Fernandez, Roberto" w:date="2017-07-25T21:51:00Z">
        <w:r w:rsidR="008E0CD0" w:rsidRPr="002A28E0" w:rsidDel="0080002D">
          <w:rPr>
            <w:rFonts w:ascii="Arial" w:hAnsi="Arial" w:cs="Arial"/>
            <w:lang w:val="es-AR"/>
          </w:rPr>
          <w:delText>en estado avanzado de</w:delText>
        </w:r>
      </w:del>
      <w:r w:rsidR="008E0CD0" w:rsidRPr="002A28E0">
        <w:rPr>
          <w:rFonts w:ascii="Arial" w:hAnsi="Arial" w:cs="Arial"/>
          <w:lang w:val="es-AR"/>
        </w:rPr>
        <w:t xml:space="preserve"> implementación) </w:t>
      </w:r>
      <w:r w:rsidR="0058418D" w:rsidRPr="002A28E0">
        <w:rPr>
          <w:rFonts w:ascii="Arial" w:hAnsi="Arial" w:cs="Arial"/>
          <w:lang w:val="es-AR"/>
        </w:rPr>
        <w:t>sentar</w:t>
      </w:r>
      <w:r w:rsidR="00946901" w:rsidRPr="002A28E0">
        <w:rPr>
          <w:rFonts w:ascii="Arial" w:hAnsi="Arial" w:cs="Arial"/>
          <w:lang w:val="es-AR"/>
        </w:rPr>
        <w:t>on</w:t>
      </w:r>
      <w:r w:rsidR="0058418D" w:rsidRPr="002A28E0">
        <w:rPr>
          <w:rFonts w:ascii="Arial" w:hAnsi="Arial" w:cs="Arial"/>
          <w:lang w:val="es-AR"/>
        </w:rPr>
        <w:t xml:space="preserve"> las bases </w:t>
      </w:r>
      <w:r w:rsidR="00946901" w:rsidRPr="002A28E0">
        <w:rPr>
          <w:rFonts w:ascii="Arial" w:hAnsi="Arial" w:cs="Arial"/>
          <w:lang w:val="es-AR"/>
        </w:rPr>
        <w:t xml:space="preserve">de </w:t>
      </w:r>
      <w:r w:rsidR="0058418D" w:rsidRPr="002A28E0">
        <w:rPr>
          <w:rFonts w:ascii="Arial" w:hAnsi="Arial" w:cs="Arial"/>
          <w:lang w:val="es-AR"/>
        </w:rPr>
        <w:t xml:space="preserve">una historia clínica </w:t>
      </w:r>
      <w:r w:rsidR="005D3FCB" w:rsidRPr="002A28E0">
        <w:rPr>
          <w:rFonts w:ascii="Arial" w:hAnsi="Arial" w:cs="Arial"/>
          <w:lang w:val="es-AR"/>
        </w:rPr>
        <w:t xml:space="preserve">electrónica </w:t>
      </w:r>
      <w:r w:rsidR="0058418D" w:rsidRPr="002A28E0">
        <w:rPr>
          <w:rFonts w:ascii="Arial" w:hAnsi="Arial" w:cs="Arial"/>
          <w:lang w:val="es-AR"/>
        </w:rPr>
        <w:t xml:space="preserve">interoperable a nivel nacional así como el desarrollo e implantación de </w:t>
      </w:r>
      <w:r w:rsidR="00946901" w:rsidRPr="002A28E0">
        <w:rPr>
          <w:rFonts w:ascii="Arial" w:hAnsi="Arial" w:cs="Arial"/>
          <w:lang w:val="es-AR"/>
        </w:rPr>
        <w:t>sistemas</w:t>
      </w:r>
      <w:r w:rsidR="00E545C5" w:rsidRPr="002A28E0">
        <w:rPr>
          <w:rFonts w:ascii="Arial" w:hAnsi="Arial" w:cs="Arial"/>
          <w:lang w:val="es-AR"/>
        </w:rPr>
        <w:t xml:space="preserve"> de teleimagenología</w:t>
      </w:r>
      <w:r w:rsidR="00946901" w:rsidRPr="002A28E0">
        <w:rPr>
          <w:rFonts w:ascii="Arial" w:hAnsi="Arial" w:cs="Arial"/>
          <w:lang w:val="es-AR"/>
        </w:rPr>
        <w:t xml:space="preserve"> </w:t>
      </w:r>
      <w:r w:rsidR="00C0558B" w:rsidRPr="002A28E0">
        <w:rPr>
          <w:rFonts w:ascii="Arial" w:hAnsi="Arial" w:cs="Arial"/>
          <w:lang w:val="es-AR"/>
        </w:rPr>
        <w:t>(imágenes</w:t>
      </w:r>
      <w:r w:rsidR="00946901" w:rsidRPr="002A28E0">
        <w:rPr>
          <w:rFonts w:ascii="Arial" w:hAnsi="Arial" w:cs="Arial"/>
          <w:lang w:val="es-AR"/>
        </w:rPr>
        <w:t xml:space="preserve"> en soporte digital de radiografías, tomografías y mamografías) en </w:t>
      </w:r>
      <w:ins w:id="57" w:author="Fernandez, Roberto" w:date="2017-07-25T21:52:00Z">
        <w:r w:rsidR="0080002D">
          <w:rPr>
            <w:rFonts w:ascii="Arial" w:hAnsi="Arial" w:cs="Arial"/>
            <w:lang w:val="es-AR"/>
          </w:rPr>
          <w:t>más de 20</w:t>
        </w:r>
      </w:ins>
      <w:del w:id="58" w:author="Fernandez, Roberto" w:date="2017-07-25T21:52:00Z">
        <w:r w:rsidR="00946901" w:rsidRPr="002A28E0" w:rsidDel="0080002D">
          <w:rPr>
            <w:rFonts w:ascii="Arial" w:hAnsi="Arial" w:cs="Arial"/>
            <w:lang w:val="es-AR"/>
          </w:rPr>
          <w:delText>16</w:delText>
        </w:r>
      </w:del>
      <w:r w:rsidR="00946901" w:rsidRPr="002A28E0">
        <w:rPr>
          <w:rFonts w:ascii="Arial" w:hAnsi="Arial" w:cs="Arial"/>
          <w:lang w:val="es-AR"/>
        </w:rPr>
        <w:t xml:space="preserve"> centros de salud</w:t>
      </w:r>
      <w:del w:id="59" w:author="Fernandez, Roberto" w:date="2017-07-25T21:52:00Z">
        <w:r w:rsidR="00946901" w:rsidRPr="002A28E0" w:rsidDel="0080002D">
          <w:rPr>
            <w:rFonts w:ascii="Arial" w:hAnsi="Arial" w:cs="Arial"/>
            <w:lang w:val="es-AR"/>
          </w:rPr>
          <w:delText xml:space="preserve"> a diciembre de 2016</w:delText>
        </w:r>
      </w:del>
      <w:r w:rsidR="0058418D" w:rsidRPr="002A28E0">
        <w:rPr>
          <w:rFonts w:ascii="Arial" w:hAnsi="Arial" w:cs="Arial"/>
          <w:lang w:val="es-AR"/>
        </w:rPr>
        <w:t xml:space="preserve">. </w:t>
      </w:r>
      <w:r w:rsidR="00184D42" w:rsidRPr="002A28E0">
        <w:rPr>
          <w:rFonts w:ascii="Arial" w:hAnsi="Arial" w:cs="Arial"/>
          <w:lang w:val="es-AR"/>
        </w:rPr>
        <w:t>El primer proyecto del Programa CCLIP gener</w:t>
      </w:r>
      <w:r w:rsidR="00946901" w:rsidRPr="002A28E0">
        <w:rPr>
          <w:rFonts w:ascii="Arial" w:hAnsi="Arial" w:cs="Arial"/>
          <w:lang w:val="es-AR"/>
        </w:rPr>
        <w:t>ó</w:t>
      </w:r>
      <w:r w:rsidR="00184D42" w:rsidRPr="002A28E0">
        <w:rPr>
          <w:rFonts w:ascii="Arial" w:hAnsi="Arial" w:cs="Arial"/>
          <w:lang w:val="es-AR"/>
        </w:rPr>
        <w:t xml:space="preserve"> los estándares para que las HCE de todos los prestadores sean mutuamente comprensibles y transferibles; que los datos sean consolidables para todo el sistema y que los prestadores puedan intercambiar información y servicios. </w:t>
      </w:r>
    </w:p>
    <w:p w14:paraId="0B956FAF" w14:textId="77777777" w:rsidR="006A5292" w:rsidRPr="002A28E0" w:rsidRDefault="00184D42"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El primer proyecto</w:t>
      </w:r>
      <w:r w:rsidR="006A5292" w:rsidRPr="002A28E0">
        <w:rPr>
          <w:rFonts w:ascii="Arial" w:hAnsi="Arial" w:cs="Arial"/>
          <w:lang w:val="es-AR"/>
        </w:rPr>
        <w:t xml:space="preserve"> </w:t>
      </w:r>
      <w:del w:id="60" w:author="Fernandez, Roberto" w:date="2017-07-25T21:53:00Z">
        <w:r w:rsidR="006A5292" w:rsidRPr="002A28E0" w:rsidDel="005160F2">
          <w:rPr>
            <w:rFonts w:ascii="Arial" w:hAnsi="Arial" w:cs="Arial"/>
            <w:lang w:val="es-AR"/>
          </w:rPr>
          <w:delText xml:space="preserve">(UR-L1082) </w:delText>
        </w:r>
      </w:del>
      <w:r w:rsidR="006A5292" w:rsidRPr="002A28E0">
        <w:rPr>
          <w:rFonts w:ascii="Arial" w:hAnsi="Arial" w:cs="Arial"/>
          <w:lang w:val="es-AR"/>
        </w:rPr>
        <w:t xml:space="preserve">del programa CCLIP, </w:t>
      </w:r>
      <w:r w:rsidRPr="002A28E0">
        <w:rPr>
          <w:rFonts w:ascii="Arial" w:hAnsi="Arial" w:cs="Arial"/>
          <w:lang w:val="es-AR"/>
        </w:rPr>
        <w:t xml:space="preserve">aunque con un alcance </w:t>
      </w:r>
      <w:r w:rsidR="006A5292" w:rsidRPr="002A28E0">
        <w:rPr>
          <w:rFonts w:ascii="Arial" w:hAnsi="Arial" w:cs="Arial"/>
          <w:lang w:val="es-AR"/>
        </w:rPr>
        <w:t xml:space="preserve">fundacional y </w:t>
      </w:r>
      <w:r w:rsidRPr="002A28E0">
        <w:rPr>
          <w:rFonts w:ascii="Arial" w:hAnsi="Arial" w:cs="Arial"/>
          <w:lang w:val="es-AR"/>
        </w:rPr>
        <w:t>piloto, t</w:t>
      </w:r>
      <w:r w:rsidR="0090383B" w:rsidRPr="002A28E0">
        <w:rPr>
          <w:rFonts w:ascii="Arial" w:hAnsi="Arial" w:cs="Arial"/>
          <w:lang w:val="es-AR"/>
        </w:rPr>
        <w:t>uvo</w:t>
      </w:r>
      <w:r w:rsidRPr="002A28E0">
        <w:rPr>
          <w:rFonts w:ascii="Arial" w:hAnsi="Arial" w:cs="Arial"/>
          <w:lang w:val="es-AR"/>
        </w:rPr>
        <w:t xml:space="preserve"> el valor </w:t>
      </w:r>
      <w:r w:rsidR="006A5292" w:rsidRPr="002A28E0">
        <w:rPr>
          <w:rFonts w:ascii="Arial" w:hAnsi="Arial" w:cs="Arial"/>
          <w:lang w:val="es-AR"/>
        </w:rPr>
        <w:t xml:space="preserve">clave </w:t>
      </w:r>
      <w:r w:rsidRPr="002A28E0">
        <w:rPr>
          <w:rFonts w:ascii="Arial" w:hAnsi="Arial" w:cs="Arial"/>
          <w:lang w:val="es-AR"/>
        </w:rPr>
        <w:t xml:space="preserve">de señalizar el camino para los distintos prestadores, al proveerles de los estándares que se utilizarán en </w:t>
      </w:r>
      <w:r w:rsidR="005D3FCB" w:rsidRPr="002A28E0">
        <w:rPr>
          <w:rFonts w:ascii="Arial" w:hAnsi="Arial" w:cs="Arial"/>
          <w:lang w:val="es-AR"/>
        </w:rPr>
        <w:t>todo</w:t>
      </w:r>
      <w:r w:rsidRPr="002A28E0">
        <w:rPr>
          <w:rFonts w:ascii="Arial" w:hAnsi="Arial" w:cs="Arial"/>
          <w:lang w:val="es-AR"/>
        </w:rPr>
        <w:t xml:space="preserve"> el sistema</w:t>
      </w:r>
      <w:r w:rsidR="005D3FCB" w:rsidRPr="002A28E0">
        <w:rPr>
          <w:rFonts w:ascii="Arial" w:hAnsi="Arial" w:cs="Arial"/>
          <w:lang w:val="es-AR"/>
        </w:rPr>
        <w:t xml:space="preserve"> nacional de salud</w:t>
      </w:r>
      <w:r w:rsidRPr="002A28E0">
        <w:rPr>
          <w:rFonts w:ascii="Arial" w:hAnsi="Arial" w:cs="Arial"/>
          <w:lang w:val="es-AR"/>
        </w:rPr>
        <w:t xml:space="preserve">, brindándoles de ese modo una </w:t>
      </w:r>
      <w:r w:rsidR="00E07DF0" w:rsidRPr="002A28E0">
        <w:rPr>
          <w:rFonts w:ascii="Arial" w:hAnsi="Arial" w:cs="Arial"/>
          <w:lang w:val="es-AR"/>
        </w:rPr>
        <w:t xml:space="preserve">información </w:t>
      </w:r>
      <w:r w:rsidR="005D3FCB" w:rsidRPr="002A28E0">
        <w:rPr>
          <w:rFonts w:ascii="Arial" w:hAnsi="Arial" w:cs="Arial"/>
          <w:lang w:val="es-AR"/>
        </w:rPr>
        <w:t xml:space="preserve">valiosa </w:t>
      </w:r>
      <w:r w:rsidR="0090383B" w:rsidRPr="002A28E0">
        <w:rPr>
          <w:rFonts w:ascii="Arial" w:hAnsi="Arial" w:cs="Arial"/>
          <w:lang w:val="es-AR"/>
        </w:rPr>
        <w:t>para</w:t>
      </w:r>
      <w:r w:rsidR="005D3FCB" w:rsidRPr="002A28E0">
        <w:rPr>
          <w:rFonts w:ascii="Arial" w:hAnsi="Arial" w:cs="Arial"/>
          <w:lang w:val="es-AR"/>
        </w:rPr>
        <w:t xml:space="preserve"> </w:t>
      </w:r>
      <w:r w:rsidRPr="002A28E0">
        <w:rPr>
          <w:rFonts w:ascii="Arial" w:hAnsi="Arial" w:cs="Arial"/>
          <w:lang w:val="es-AR"/>
        </w:rPr>
        <w:t>avanzar en sus propios desarrollos tanto de HCE como de servicios de telemedicina</w:t>
      </w:r>
      <w:r w:rsidR="00E07DF0" w:rsidRPr="002A28E0">
        <w:rPr>
          <w:rFonts w:ascii="Arial" w:hAnsi="Arial" w:cs="Arial"/>
          <w:lang w:val="es-AR"/>
        </w:rPr>
        <w:t xml:space="preserve"> con menores riesgos de fracaso </w:t>
      </w:r>
      <w:r w:rsidR="005D3FCB" w:rsidRPr="002A28E0">
        <w:rPr>
          <w:rFonts w:ascii="Arial" w:hAnsi="Arial" w:cs="Arial"/>
          <w:lang w:val="es-AR"/>
        </w:rPr>
        <w:t>y</w:t>
      </w:r>
      <w:r w:rsidR="00E07DF0" w:rsidRPr="002A28E0">
        <w:rPr>
          <w:rFonts w:ascii="Arial" w:hAnsi="Arial" w:cs="Arial"/>
          <w:lang w:val="es-AR"/>
        </w:rPr>
        <w:t xml:space="preserve"> desperdicio de recursos.</w:t>
      </w:r>
      <w:r w:rsidR="005D3FCB" w:rsidRPr="002A28E0">
        <w:rPr>
          <w:rFonts w:ascii="Arial" w:hAnsi="Arial" w:cs="Arial"/>
          <w:lang w:val="es-AR"/>
        </w:rPr>
        <w:t xml:space="preserve"> </w:t>
      </w:r>
    </w:p>
    <w:p w14:paraId="7EEA49A3" w14:textId="77777777" w:rsidR="006A5292" w:rsidRPr="002A28E0" w:rsidRDefault="004F5D61"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Por lo tanto, </w:t>
      </w:r>
      <w:r w:rsidR="005D3FCB" w:rsidRPr="002A28E0">
        <w:rPr>
          <w:rFonts w:ascii="Arial" w:hAnsi="Arial" w:cs="Arial"/>
          <w:lang w:val="es-AR"/>
        </w:rPr>
        <w:t>se considera que el primer proyecto gener</w:t>
      </w:r>
      <w:r w:rsidR="0090383B" w:rsidRPr="002A28E0">
        <w:rPr>
          <w:rFonts w:ascii="Arial" w:hAnsi="Arial" w:cs="Arial"/>
          <w:lang w:val="es-AR"/>
        </w:rPr>
        <w:t>ó</w:t>
      </w:r>
      <w:r w:rsidR="005D3FCB" w:rsidRPr="002A28E0">
        <w:rPr>
          <w:rFonts w:ascii="Arial" w:hAnsi="Arial" w:cs="Arial"/>
          <w:lang w:val="es-AR"/>
        </w:rPr>
        <w:t xml:space="preserve"> </w:t>
      </w:r>
      <w:r w:rsidRPr="002A28E0">
        <w:rPr>
          <w:rFonts w:ascii="Arial" w:hAnsi="Arial" w:cs="Arial"/>
          <w:lang w:val="es-AR"/>
        </w:rPr>
        <w:t>beneficios</w:t>
      </w:r>
      <w:r w:rsidR="005D3FCB" w:rsidRPr="002A28E0">
        <w:rPr>
          <w:rFonts w:ascii="Arial" w:hAnsi="Arial" w:cs="Arial"/>
          <w:lang w:val="es-AR"/>
        </w:rPr>
        <w:t xml:space="preserve"> en dos ámbitos: </w:t>
      </w:r>
    </w:p>
    <w:p w14:paraId="7D17F3D6" w14:textId="77777777" w:rsidR="006A5292" w:rsidRPr="002A28E0" w:rsidRDefault="005D3FCB" w:rsidP="00B90CBD">
      <w:pPr>
        <w:pStyle w:val="ListParagraph"/>
        <w:numPr>
          <w:ilvl w:val="0"/>
          <w:numId w:val="17"/>
        </w:numPr>
        <w:spacing w:before="120" w:after="120" w:line="240" w:lineRule="auto"/>
        <w:contextualSpacing w:val="0"/>
        <w:jc w:val="both"/>
        <w:rPr>
          <w:rFonts w:ascii="Arial" w:hAnsi="Arial" w:cs="Arial"/>
          <w:lang w:val="es-AR"/>
        </w:rPr>
      </w:pPr>
      <w:r w:rsidRPr="002A28E0">
        <w:rPr>
          <w:rFonts w:ascii="Arial" w:hAnsi="Arial" w:cs="Arial"/>
          <w:lang w:val="es-AR"/>
        </w:rPr>
        <w:t>algunos efectos directos de carácter incipiente, en el sentido de los beneficios que obtendrán las instituciones que participen directamente en los pilotos del primer proyecto; y</w:t>
      </w:r>
    </w:p>
    <w:p w14:paraId="1AF2623D" w14:textId="77777777" w:rsidR="00F33BF1" w:rsidRPr="002A28E0" w:rsidRDefault="004F5D61" w:rsidP="00D829B0">
      <w:pPr>
        <w:pStyle w:val="ListParagraph"/>
        <w:numPr>
          <w:ilvl w:val="0"/>
          <w:numId w:val="17"/>
        </w:numPr>
        <w:spacing w:before="120" w:line="240" w:lineRule="auto"/>
        <w:contextualSpacing w:val="0"/>
        <w:jc w:val="both"/>
        <w:rPr>
          <w:rFonts w:ascii="Arial" w:hAnsi="Arial" w:cs="Arial"/>
          <w:lang w:val="es-AR"/>
        </w:rPr>
      </w:pPr>
      <w:r w:rsidRPr="002A28E0">
        <w:rPr>
          <w:rFonts w:ascii="Arial" w:hAnsi="Arial" w:cs="Arial"/>
          <w:lang w:val="es-AR"/>
        </w:rPr>
        <w:t>efectos indirectos por el adelantamiento en el tiempo de la implementación de HCE y aplicaciones de telemedicina en los distintos prestadores del sistema, con respecto al plazo de maduración que hubieran requerido en caso que no existiera el presente proyecto.</w:t>
      </w:r>
    </w:p>
    <w:p w14:paraId="5FAF7D9F" w14:textId="77777777" w:rsidR="00C0558B" w:rsidRPr="002A28E0" w:rsidRDefault="00C0558B" w:rsidP="00C0558B">
      <w:pPr>
        <w:pStyle w:val="ListParagraph"/>
        <w:ind w:left="1080"/>
        <w:jc w:val="both"/>
        <w:rPr>
          <w:rFonts w:ascii="Arial" w:hAnsi="Arial" w:cs="Arial"/>
          <w:lang w:val="es-AR"/>
        </w:rPr>
      </w:pPr>
    </w:p>
    <w:p w14:paraId="6A733731" w14:textId="77777777" w:rsidR="00A666C9" w:rsidRPr="002A28E0" w:rsidRDefault="00A666C9" w:rsidP="00543239">
      <w:pPr>
        <w:pStyle w:val="ListParagraph"/>
        <w:numPr>
          <w:ilvl w:val="0"/>
          <w:numId w:val="25"/>
        </w:numPr>
        <w:spacing w:line="240" w:lineRule="auto"/>
        <w:ind w:hanging="720"/>
        <w:contextualSpacing w:val="0"/>
        <w:rPr>
          <w:rFonts w:ascii="Arial" w:hAnsi="Arial" w:cs="Arial"/>
          <w:b/>
          <w:caps/>
          <w:lang w:val="es-AR"/>
        </w:rPr>
      </w:pPr>
      <w:r w:rsidRPr="002A28E0">
        <w:rPr>
          <w:rFonts w:ascii="Arial" w:hAnsi="Arial" w:cs="Arial"/>
          <w:b/>
          <w:caps/>
          <w:lang w:val="es-AR"/>
        </w:rPr>
        <w:t>Beneficios y costos cuantificables</w:t>
      </w:r>
    </w:p>
    <w:p w14:paraId="61194B5C" w14:textId="77777777" w:rsidR="008F08BF" w:rsidRPr="002A28E0" w:rsidRDefault="00A666C9"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La tabla 1 resume los beneficios y los costos del pro</w:t>
      </w:r>
      <w:r w:rsidR="000933E4" w:rsidRPr="002A28E0">
        <w:rPr>
          <w:rFonts w:ascii="Arial" w:hAnsi="Arial" w:cs="Arial"/>
          <w:lang w:val="es-AR"/>
        </w:rPr>
        <w:t>yecto y</w:t>
      </w:r>
      <w:r w:rsidRPr="002A28E0">
        <w:rPr>
          <w:rFonts w:ascii="Arial" w:hAnsi="Arial" w:cs="Arial"/>
          <w:lang w:val="es-AR"/>
        </w:rPr>
        <w:t xml:space="preserve"> muestra cuáles de ellos son cuantificables. Los beneficios cuantificables son</w:t>
      </w:r>
      <w:r w:rsidR="008F08BF" w:rsidRPr="002A28E0">
        <w:rPr>
          <w:rFonts w:ascii="Arial" w:hAnsi="Arial" w:cs="Arial"/>
          <w:lang w:val="es-AR"/>
        </w:rPr>
        <w:t>:</w:t>
      </w:r>
      <w:r w:rsidRPr="002A28E0">
        <w:rPr>
          <w:rFonts w:ascii="Arial" w:hAnsi="Arial" w:cs="Arial"/>
          <w:lang w:val="es-AR"/>
        </w:rPr>
        <w:t xml:space="preserve"> </w:t>
      </w:r>
      <w:r w:rsidR="008F08BF" w:rsidRPr="002A28E0">
        <w:rPr>
          <w:rFonts w:ascii="Arial" w:hAnsi="Arial" w:cs="Arial"/>
          <w:lang w:val="es-AR"/>
        </w:rPr>
        <w:t xml:space="preserve">(i) </w:t>
      </w:r>
      <w:r w:rsidR="000933E4" w:rsidRPr="002A28E0">
        <w:rPr>
          <w:rFonts w:ascii="Arial" w:hAnsi="Arial" w:cs="Arial"/>
          <w:lang w:val="es-AR"/>
        </w:rPr>
        <w:t>los</w:t>
      </w:r>
      <w:r w:rsidRPr="002A28E0">
        <w:rPr>
          <w:rFonts w:ascii="Arial" w:hAnsi="Arial" w:cs="Arial"/>
          <w:lang w:val="es-AR"/>
        </w:rPr>
        <w:t xml:space="preserve"> </w:t>
      </w:r>
      <w:r w:rsidR="000933E4" w:rsidRPr="002A28E0">
        <w:rPr>
          <w:rFonts w:ascii="Arial" w:hAnsi="Arial" w:cs="Arial"/>
          <w:lang w:val="es-AR"/>
        </w:rPr>
        <w:t>ahorros de costo en compras de papel gracias a la introducci</w:t>
      </w:r>
      <w:r w:rsidR="008F08BF" w:rsidRPr="002A28E0">
        <w:rPr>
          <w:rFonts w:ascii="Arial" w:hAnsi="Arial" w:cs="Arial"/>
          <w:lang w:val="es-AR"/>
        </w:rPr>
        <w:t>ón de la HCE; (ii) los</w:t>
      </w:r>
      <w:r w:rsidR="000933E4" w:rsidRPr="002A28E0">
        <w:rPr>
          <w:rFonts w:ascii="Arial" w:hAnsi="Arial" w:cs="Arial"/>
          <w:lang w:val="es-AR"/>
        </w:rPr>
        <w:t xml:space="preserve"> ahorros de </w:t>
      </w:r>
      <w:r w:rsidR="008F08BF" w:rsidRPr="002A28E0">
        <w:rPr>
          <w:rFonts w:ascii="Arial" w:hAnsi="Arial" w:cs="Arial"/>
          <w:lang w:val="es-AR"/>
        </w:rPr>
        <w:t xml:space="preserve">tiempo de </w:t>
      </w:r>
      <w:r w:rsidR="000933E4" w:rsidRPr="002A28E0">
        <w:rPr>
          <w:rFonts w:ascii="Arial" w:hAnsi="Arial" w:cs="Arial"/>
          <w:lang w:val="es-AR"/>
        </w:rPr>
        <w:t>recursos humanos dedicados a la manipulación y traslado de HC en papel</w:t>
      </w:r>
      <w:r w:rsidR="008F08BF" w:rsidRPr="002A28E0">
        <w:rPr>
          <w:rFonts w:ascii="Arial" w:hAnsi="Arial" w:cs="Arial"/>
          <w:lang w:val="es-AR"/>
        </w:rPr>
        <w:t>;</w:t>
      </w:r>
      <w:r w:rsidR="000933E4" w:rsidRPr="002A28E0">
        <w:rPr>
          <w:rFonts w:ascii="Arial" w:hAnsi="Arial" w:cs="Arial"/>
          <w:lang w:val="es-AR"/>
        </w:rPr>
        <w:t xml:space="preserve"> y </w:t>
      </w:r>
      <w:r w:rsidR="008F08BF" w:rsidRPr="002A28E0">
        <w:rPr>
          <w:rFonts w:ascii="Arial" w:hAnsi="Arial" w:cs="Arial"/>
          <w:lang w:val="es-AR"/>
        </w:rPr>
        <w:t xml:space="preserve">(iii) </w:t>
      </w:r>
      <w:r w:rsidR="000933E4" w:rsidRPr="002A28E0">
        <w:rPr>
          <w:rFonts w:ascii="Arial" w:hAnsi="Arial" w:cs="Arial"/>
          <w:lang w:val="es-AR"/>
        </w:rPr>
        <w:t xml:space="preserve">ahorros de costo de placas de acetato y productos químicos para revelado de radiografías, tomografías, mamografías. </w:t>
      </w:r>
    </w:p>
    <w:p w14:paraId="226CEC3A" w14:textId="77777777" w:rsidR="00F33BF1" w:rsidRPr="002A28E0" w:rsidRDefault="000933E4"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Cabe señalar que estos beneficios sólo alcanzarán al conjunto del sistema de salud en la medida que los prestadores integrales de salud realicen inversiones y cambios en las modalidades de gestión. Por lo tanto, el proyecto sólo p</w:t>
      </w:r>
      <w:r w:rsidR="002C7B08" w:rsidRPr="002A28E0">
        <w:rPr>
          <w:rFonts w:ascii="Arial" w:hAnsi="Arial" w:cs="Arial"/>
          <w:lang w:val="es-AR"/>
        </w:rPr>
        <w:t>uede</w:t>
      </w:r>
      <w:r w:rsidRPr="002A28E0">
        <w:rPr>
          <w:rFonts w:ascii="Arial" w:hAnsi="Arial" w:cs="Arial"/>
          <w:lang w:val="es-AR"/>
        </w:rPr>
        <w:t xml:space="preserve"> atribuirse una porción de los </w:t>
      </w:r>
      <w:r w:rsidRPr="002A28E0">
        <w:rPr>
          <w:rFonts w:ascii="Arial" w:hAnsi="Arial" w:cs="Arial"/>
          <w:lang w:val="es-AR"/>
        </w:rPr>
        <w:lastRenderedPageBreak/>
        <w:t xml:space="preserve">beneficios esperados. </w:t>
      </w:r>
      <w:r w:rsidR="002C7B08" w:rsidRPr="002A28E0">
        <w:rPr>
          <w:rFonts w:ascii="Arial" w:hAnsi="Arial" w:cs="Arial"/>
          <w:lang w:val="es-AR"/>
        </w:rPr>
        <w:t>A efectos de estimar dicha atribución parcial, la opción utilizada fue la de considerar que el impacto del proyecto es el de adelantar en el tiempo los ahorros que los prestadores integrales obtendrían de todos modos. En la medida que el proyecto facilita estándares y códigos comunes, le reduce los riesgos de fracaso a los prestadores y, en consecuencia, acelera la adopción de los nuevos instrumentos de gestión de la información.</w:t>
      </w:r>
    </w:p>
    <w:p w14:paraId="47AF44D0" w14:textId="77777777" w:rsidR="00A666C9" w:rsidRDefault="00A666C9" w:rsidP="00A666C9">
      <w:pPr>
        <w:jc w:val="both"/>
        <w:rPr>
          <w:ins w:id="61" w:author="Gonzalez, Melissa Maria Laura" w:date="2017-06-26T11:40:00Z"/>
          <w:rFonts w:ascii="Arial" w:hAnsi="Arial" w:cs="Arial"/>
          <w:lang w:val="es-AR"/>
        </w:rPr>
      </w:pPr>
    </w:p>
    <w:p w14:paraId="29EFADF0" w14:textId="77777777" w:rsidR="00122D0A" w:rsidRPr="002A28E0" w:rsidRDefault="00122D0A" w:rsidP="00A666C9">
      <w:pPr>
        <w:jc w:val="both"/>
        <w:rPr>
          <w:rFonts w:ascii="Arial" w:hAnsi="Arial" w:cs="Arial"/>
          <w:lang w:val="es-AR"/>
        </w:rPr>
      </w:pPr>
    </w:p>
    <w:p w14:paraId="6AF0A9E0" w14:textId="77777777" w:rsidR="00A666C9" w:rsidRPr="002A28E0" w:rsidRDefault="00D450FD" w:rsidP="00A666C9">
      <w:pPr>
        <w:jc w:val="center"/>
        <w:rPr>
          <w:rFonts w:ascii="Arial" w:hAnsi="Arial" w:cs="Arial"/>
          <w:b/>
          <w:lang w:val="es-AR"/>
        </w:rPr>
      </w:pPr>
      <w:r w:rsidRPr="002A28E0">
        <w:rPr>
          <w:rFonts w:ascii="Arial" w:hAnsi="Arial" w:cs="Arial"/>
          <w:b/>
          <w:lang w:val="es-AR"/>
        </w:rPr>
        <w:t>Cuadro</w:t>
      </w:r>
      <w:r w:rsidR="00A666C9" w:rsidRPr="002A28E0">
        <w:rPr>
          <w:rFonts w:ascii="Arial" w:hAnsi="Arial" w:cs="Arial"/>
          <w:b/>
          <w:lang w:val="es-AR"/>
        </w:rPr>
        <w:t xml:space="preserve"> 1: Resumen de beneficios cuantificables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03018" w:rsidRPr="002A28E0" w14:paraId="1BFD6397" w14:textId="77777777" w:rsidTr="00C03018">
        <w:trPr>
          <w:jc w:val="center"/>
        </w:trPr>
        <w:tc>
          <w:tcPr>
            <w:tcW w:w="10026" w:type="dxa"/>
          </w:tcPr>
          <w:p w14:paraId="2DB1E07A" w14:textId="77777777" w:rsidR="00C03018" w:rsidRPr="002A28E0" w:rsidRDefault="00C03018" w:rsidP="00002D8A">
            <w:pPr>
              <w:spacing w:after="120" w:line="240" w:lineRule="auto"/>
              <w:jc w:val="center"/>
              <w:rPr>
                <w:rFonts w:ascii="Arial" w:hAnsi="Arial" w:cs="Arial"/>
                <w:sz w:val="20"/>
                <w:szCs w:val="20"/>
                <w:lang w:val="es-AR"/>
              </w:rPr>
            </w:pPr>
            <w:r w:rsidRPr="002A28E0">
              <w:rPr>
                <w:rFonts w:ascii="Arial" w:hAnsi="Arial" w:cs="Arial"/>
                <w:sz w:val="20"/>
                <w:szCs w:val="20"/>
                <w:lang w:val="es-AR"/>
              </w:rPr>
              <w:t>Beneficios</w:t>
            </w:r>
          </w:p>
        </w:tc>
      </w:tr>
      <w:tr w:rsidR="00C03018" w:rsidRPr="002A28E0" w14:paraId="1AF2D29F" w14:textId="77777777" w:rsidTr="00C03018">
        <w:trPr>
          <w:jc w:val="center"/>
        </w:trPr>
        <w:tc>
          <w:tcPr>
            <w:tcW w:w="10026" w:type="dxa"/>
          </w:tcPr>
          <w:p w14:paraId="62E26554" w14:textId="77777777" w:rsidR="00C03018" w:rsidRPr="002A28E0" w:rsidRDefault="00C03018" w:rsidP="00002D8A">
            <w:pPr>
              <w:spacing w:after="120" w:line="240" w:lineRule="auto"/>
              <w:jc w:val="both"/>
              <w:rPr>
                <w:rFonts w:ascii="Arial" w:hAnsi="Arial" w:cs="Arial"/>
                <w:sz w:val="20"/>
                <w:szCs w:val="20"/>
                <w:lang w:val="es-AR"/>
              </w:rPr>
            </w:pPr>
            <w:r w:rsidRPr="002A28E0">
              <w:rPr>
                <w:rFonts w:ascii="Arial" w:hAnsi="Arial" w:cs="Arial"/>
                <w:sz w:val="20"/>
                <w:szCs w:val="20"/>
                <w:lang w:val="es-AR"/>
              </w:rPr>
              <w:t>Ahorro de papel por la sustitución de la HC en soporte papel por la HCE</w:t>
            </w:r>
          </w:p>
          <w:p w14:paraId="225640AD" w14:textId="77777777" w:rsidR="00C03018" w:rsidRPr="002A28E0" w:rsidRDefault="00C03018" w:rsidP="00002D8A">
            <w:pPr>
              <w:spacing w:after="120" w:line="240" w:lineRule="auto"/>
              <w:jc w:val="both"/>
              <w:rPr>
                <w:rFonts w:ascii="Arial" w:hAnsi="Arial" w:cs="Arial"/>
                <w:sz w:val="20"/>
                <w:szCs w:val="20"/>
                <w:lang w:val="es-AR"/>
              </w:rPr>
            </w:pPr>
            <w:r w:rsidRPr="002A28E0">
              <w:rPr>
                <w:rFonts w:ascii="Arial" w:hAnsi="Arial" w:cs="Arial"/>
                <w:sz w:val="20"/>
                <w:szCs w:val="20"/>
                <w:lang w:val="es-AR"/>
              </w:rPr>
              <w:t>Ahorro de recursos humanos para el manejo de HC en soporte papel</w:t>
            </w:r>
          </w:p>
          <w:p w14:paraId="61FBFBAC" w14:textId="77777777" w:rsidR="00C03018" w:rsidRPr="002A28E0" w:rsidRDefault="00C03018" w:rsidP="00002D8A">
            <w:pPr>
              <w:spacing w:after="120" w:line="240" w:lineRule="auto"/>
              <w:jc w:val="both"/>
              <w:rPr>
                <w:rFonts w:ascii="Arial" w:hAnsi="Arial" w:cs="Arial"/>
                <w:sz w:val="20"/>
                <w:szCs w:val="20"/>
                <w:lang w:val="es-AR"/>
              </w:rPr>
            </w:pPr>
            <w:r w:rsidRPr="002A28E0">
              <w:rPr>
                <w:rFonts w:ascii="Arial" w:hAnsi="Arial" w:cs="Arial"/>
                <w:sz w:val="20"/>
                <w:szCs w:val="20"/>
                <w:lang w:val="es-AR"/>
              </w:rPr>
              <w:t xml:space="preserve">Ahorro de placas de acetato </w:t>
            </w:r>
            <w:del w:id="62" w:author="Fernandez, Roberto" w:date="2017-07-26T00:10:00Z">
              <w:r w:rsidRPr="002A28E0" w:rsidDel="00AB0ABC">
                <w:rPr>
                  <w:rFonts w:ascii="Arial" w:hAnsi="Arial" w:cs="Arial"/>
                  <w:sz w:val="20"/>
                  <w:szCs w:val="20"/>
                  <w:lang w:val="es-AR"/>
                </w:rPr>
                <w:delText xml:space="preserve">y productos químicos reveladores </w:delText>
              </w:r>
            </w:del>
            <w:r w:rsidRPr="002A28E0">
              <w:rPr>
                <w:rFonts w:ascii="Arial" w:hAnsi="Arial" w:cs="Arial"/>
                <w:sz w:val="20"/>
                <w:szCs w:val="20"/>
                <w:lang w:val="es-AR"/>
              </w:rPr>
              <w:t>para radiografías</w:t>
            </w:r>
            <w:ins w:id="63" w:author="Fernandez, Roberto" w:date="2017-07-26T00:11:00Z">
              <w:r w:rsidR="00AB0ABC">
                <w:rPr>
                  <w:rFonts w:ascii="Arial" w:hAnsi="Arial" w:cs="Arial"/>
                  <w:sz w:val="20"/>
                  <w:szCs w:val="20"/>
                  <w:lang w:val="es-AR"/>
                </w:rPr>
                <w:t xml:space="preserve"> y</w:t>
              </w:r>
            </w:ins>
            <w:del w:id="64" w:author="Fernandez, Roberto" w:date="2017-07-26T00:11:00Z">
              <w:r w:rsidRPr="002A28E0" w:rsidDel="00AB0ABC">
                <w:rPr>
                  <w:rFonts w:ascii="Arial" w:hAnsi="Arial" w:cs="Arial"/>
                  <w:sz w:val="20"/>
                  <w:szCs w:val="20"/>
                  <w:lang w:val="es-AR"/>
                </w:rPr>
                <w:delText>,</w:delText>
              </w:r>
            </w:del>
            <w:r w:rsidRPr="002A28E0">
              <w:rPr>
                <w:rFonts w:ascii="Arial" w:hAnsi="Arial" w:cs="Arial"/>
                <w:sz w:val="20"/>
                <w:szCs w:val="20"/>
                <w:lang w:val="es-AR"/>
              </w:rPr>
              <w:t xml:space="preserve"> tomografías</w:t>
            </w:r>
            <w:del w:id="65" w:author="Fernandez, Roberto" w:date="2017-07-26T00:11:00Z">
              <w:r w:rsidRPr="002A28E0" w:rsidDel="00AB0ABC">
                <w:rPr>
                  <w:rFonts w:ascii="Arial" w:hAnsi="Arial" w:cs="Arial"/>
                  <w:sz w:val="20"/>
                  <w:szCs w:val="20"/>
                  <w:lang w:val="es-AR"/>
                </w:rPr>
                <w:delText xml:space="preserve"> y mamografías</w:delText>
              </w:r>
            </w:del>
          </w:p>
        </w:tc>
      </w:tr>
      <w:tr w:rsidR="00C03018" w:rsidRPr="002A28E0" w14:paraId="5FA85C59" w14:textId="77777777" w:rsidTr="00C03018">
        <w:trPr>
          <w:jc w:val="center"/>
        </w:trPr>
        <w:tc>
          <w:tcPr>
            <w:tcW w:w="10026" w:type="dxa"/>
          </w:tcPr>
          <w:p w14:paraId="7086EF22" w14:textId="77777777" w:rsidR="00C03018" w:rsidRDefault="00C03018" w:rsidP="00002D8A">
            <w:pPr>
              <w:spacing w:after="120" w:line="240" w:lineRule="auto"/>
              <w:jc w:val="both"/>
              <w:rPr>
                <w:ins w:id="66" w:author="Fernandez, Roberto" w:date="2017-07-26T00:13:00Z"/>
                <w:rFonts w:ascii="Arial" w:hAnsi="Arial" w:cs="Arial"/>
                <w:sz w:val="20"/>
                <w:szCs w:val="20"/>
                <w:lang w:val="es-AR"/>
              </w:rPr>
            </w:pPr>
            <w:r w:rsidRPr="002A28E0">
              <w:rPr>
                <w:rFonts w:ascii="Arial" w:hAnsi="Arial" w:cs="Arial"/>
                <w:sz w:val="20"/>
                <w:szCs w:val="20"/>
                <w:lang w:val="es-AR"/>
              </w:rPr>
              <w:t>Mejoras en efectividad de los diagnósticos</w:t>
            </w:r>
          </w:p>
          <w:p w14:paraId="0390CF3C" w14:textId="77777777" w:rsidR="00AB0ABC" w:rsidRPr="002A28E0" w:rsidRDefault="00AB0ABC" w:rsidP="00002D8A">
            <w:pPr>
              <w:spacing w:after="120" w:line="240" w:lineRule="auto"/>
              <w:jc w:val="both"/>
              <w:rPr>
                <w:rFonts w:ascii="Arial" w:hAnsi="Arial" w:cs="Arial"/>
                <w:sz w:val="20"/>
                <w:szCs w:val="20"/>
                <w:lang w:val="es-AR"/>
              </w:rPr>
            </w:pPr>
            <w:ins w:id="67" w:author="Fernandez, Roberto" w:date="2017-07-26T00:13:00Z">
              <w:r>
                <w:rPr>
                  <w:rFonts w:ascii="Arial" w:hAnsi="Arial" w:cs="Arial"/>
                  <w:sz w:val="20"/>
                  <w:szCs w:val="20"/>
                  <w:lang w:val="es-AR"/>
                </w:rPr>
                <w:t xml:space="preserve">Ahorros de años de vida saludable perdidos por </w:t>
              </w:r>
            </w:ins>
            <w:ins w:id="68" w:author="Fernandez, Roberto" w:date="2017-07-26T00:14:00Z">
              <w:r>
                <w:rPr>
                  <w:rFonts w:ascii="Arial" w:hAnsi="Arial" w:cs="Arial"/>
                  <w:sz w:val="20"/>
                  <w:szCs w:val="20"/>
                  <w:lang w:val="es-AR"/>
                </w:rPr>
                <w:t xml:space="preserve">causa de </w:t>
              </w:r>
            </w:ins>
            <w:ins w:id="69" w:author="Fernandez, Roberto" w:date="2017-07-26T00:13:00Z">
              <w:r>
                <w:rPr>
                  <w:rFonts w:ascii="Arial" w:hAnsi="Arial" w:cs="Arial"/>
                  <w:sz w:val="20"/>
                  <w:szCs w:val="20"/>
                  <w:lang w:val="es-AR"/>
                </w:rPr>
                <w:t>enfermedad</w:t>
              </w:r>
            </w:ins>
            <w:ins w:id="70" w:author="Fernandez, Roberto" w:date="2017-07-26T00:14:00Z">
              <w:r>
                <w:rPr>
                  <w:rFonts w:ascii="Arial" w:hAnsi="Arial" w:cs="Arial"/>
                  <w:sz w:val="20"/>
                  <w:szCs w:val="20"/>
                  <w:lang w:val="es-AR"/>
                </w:rPr>
                <w:t xml:space="preserve"> (DALYs: Disability Adjusted Life Years)</w:t>
              </w:r>
            </w:ins>
          </w:p>
          <w:p w14:paraId="656AE937" w14:textId="77777777" w:rsidR="00C03018" w:rsidRPr="002A28E0" w:rsidRDefault="00C03018" w:rsidP="00002D8A">
            <w:pPr>
              <w:spacing w:after="120" w:line="240" w:lineRule="auto"/>
              <w:jc w:val="both"/>
              <w:rPr>
                <w:rFonts w:ascii="Arial" w:hAnsi="Arial" w:cs="Arial"/>
                <w:sz w:val="20"/>
                <w:szCs w:val="20"/>
                <w:lang w:val="es-AR"/>
              </w:rPr>
            </w:pPr>
            <w:r w:rsidRPr="002A28E0">
              <w:rPr>
                <w:rFonts w:ascii="Arial" w:hAnsi="Arial" w:cs="Arial"/>
                <w:sz w:val="20"/>
                <w:szCs w:val="20"/>
                <w:lang w:val="es-AR"/>
              </w:rPr>
              <w:t>Ahorro por estudios evitados gracias a disponer de la HC en todo momento y lugar</w:t>
            </w:r>
          </w:p>
          <w:p w14:paraId="5181DA91" w14:textId="77777777" w:rsidR="00C03018" w:rsidRPr="002A28E0" w:rsidRDefault="00C03018" w:rsidP="00002D8A">
            <w:pPr>
              <w:spacing w:after="120" w:line="240" w:lineRule="auto"/>
              <w:jc w:val="both"/>
              <w:rPr>
                <w:rFonts w:ascii="Arial" w:hAnsi="Arial" w:cs="Arial"/>
                <w:sz w:val="20"/>
                <w:szCs w:val="20"/>
                <w:lang w:val="es-AR"/>
              </w:rPr>
            </w:pPr>
            <w:r w:rsidRPr="002A28E0">
              <w:rPr>
                <w:rFonts w:ascii="Arial" w:hAnsi="Arial" w:cs="Arial"/>
                <w:sz w:val="20"/>
                <w:szCs w:val="20"/>
                <w:lang w:val="es-AR"/>
              </w:rPr>
              <w:t>Ahorro de tiempo y costos de traslado de los pacientes</w:t>
            </w:r>
          </w:p>
          <w:p w14:paraId="7DAAC29D" w14:textId="77777777" w:rsidR="00C03018" w:rsidRPr="002A28E0" w:rsidRDefault="00C03018" w:rsidP="00002D8A">
            <w:pPr>
              <w:spacing w:after="120" w:line="240" w:lineRule="auto"/>
              <w:jc w:val="both"/>
              <w:rPr>
                <w:rFonts w:ascii="Arial" w:hAnsi="Arial" w:cs="Arial"/>
                <w:sz w:val="20"/>
                <w:szCs w:val="20"/>
                <w:lang w:val="es-AR"/>
              </w:rPr>
            </w:pPr>
            <w:r w:rsidRPr="002A28E0">
              <w:rPr>
                <w:rFonts w:ascii="Arial" w:hAnsi="Arial" w:cs="Arial"/>
                <w:sz w:val="20"/>
                <w:szCs w:val="20"/>
                <w:lang w:val="es-AR"/>
              </w:rPr>
              <w:t>Ahorros de costos por disminución de las internaciones fruto del mejor seguimiento de los enfermos crónicos</w:t>
            </w:r>
          </w:p>
          <w:p w14:paraId="1AF90E5A" w14:textId="77777777" w:rsidR="00AB0ABC" w:rsidRPr="002A28E0" w:rsidRDefault="00C03018" w:rsidP="001C22AB">
            <w:pPr>
              <w:spacing w:after="120" w:line="240" w:lineRule="auto"/>
              <w:jc w:val="both"/>
              <w:rPr>
                <w:rFonts w:ascii="Arial" w:hAnsi="Arial" w:cs="Arial"/>
                <w:sz w:val="20"/>
                <w:szCs w:val="20"/>
                <w:lang w:val="es-AR"/>
              </w:rPr>
            </w:pPr>
            <w:r w:rsidRPr="002A28E0">
              <w:rPr>
                <w:rFonts w:ascii="Arial" w:hAnsi="Arial" w:cs="Arial"/>
                <w:sz w:val="20"/>
                <w:szCs w:val="20"/>
                <w:lang w:val="es-AR"/>
              </w:rPr>
              <w:t>Ahorros de costos operativos de los prestadores integrales por mejor organización de los servicios</w:t>
            </w:r>
          </w:p>
        </w:tc>
      </w:tr>
    </w:tbl>
    <w:p w14:paraId="58EBB160" w14:textId="77777777" w:rsidR="00C079B6" w:rsidRPr="002A28E0" w:rsidRDefault="00C079B6" w:rsidP="00C079B6">
      <w:pPr>
        <w:pStyle w:val="ListParagraph"/>
        <w:rPr>
          <w:rFonts w:ascii="Arial" w:hAnsi="Arial" w:cs="Arial"/>
          <w:b/>
          <w:caps/>
          <w:lang w:val="es-AR"/>
        </w:rPr>
      </w:pPr>
    </w:p>
    <w:p w14:paraId="6500910E" w14:textId="77777777" w:rsidR="00237F95" w:rsidRPr="002A28E0" w:rsidRDefault="00D450FD" w:rsidP="00543239">
      <w:pPr>
        <w:pStyle w:val="ListParagraph"/>
        <w:numPr>
          <w:ilvl w:val="0"/>
          <w:numId w:val="25"/>
        </w:numPr>
        <w:spacing w:line="240" w:lineRule="auto"/>
        <w:ind w:hanging="720"/>
        <w:contextualSpacing w:val="0"/>
        <w:rPr>
          <w:rFonts w:ascii="Arial" w:hAnsi="Arial" w:cs="Arial"/>
          <w:b/>
          <w:caps/>
          <w:lang w:val="es-AR"/>
        </w:rPr>
      </w:pPr>
      <w:r w:rsidRPr="002A28E0">
        <w:rPr>
          <w:rFonts w:ascii="Arial" w:hAnsi="Arial" w:cs="Arial"/>
          <w:b/>
          <w:caps/>
          <w:lang w:val="es-AR"/>
        </w:rPr>
        <w:t>Cuantificación</w:t>
      </w:r>
      <w:r w:rsidR="00B8426C" w:rsidRPr="002A28E0">
        <w:rPr>
          <w:rFonts w:ascii="Arial" w:hAnsi="Arial" w:cs="Arial"/>
          <w:b/>
          <w:caps/>
          <w:lang w:val="es-AR"/>
        </w:rPr>
        <w:t xml:space="preserve"> de beneficios y costos</w:t>
      </w:r>
    </w:p>
    <w:p w14:paraId="61C9B67A" w14:textId="77777777" w:rsidR="001F7727" w:rsidRDefault="00B8426C" w:rsidP="00543239">
      <w:pPr>
        <w:pStyle w:val="ListParagraph"/>
        <w:numPr>
          <w:ilvl w:val="1"/>
          <w:numId w:val="27"/>
        </w:numPr>
        <w:spacing w:before="120" w:line="240" w:lineRule="auto"/>
        <w:ind w:left="720" w:hanging="720"/>
        <w:contextualSpacing w:val="0"/>
        <w:jc w:val="both"/>
        <w:rPr>
          <w:ins w:id="71" w:author="Fernandez, Roberto" w:date="2017-07-26T01:07:00Z"/>
          <w:rFonts w:ascii="Arial" w:hAnsi="Arial" w:cs="Arial"/>
          <w:lang w:val="es-AR"/>
        </w:rPr>
      </w:pPr>
      <w:r w:rsidRPr="002A28E0">
        <w:rPr>
          <w:rFonts w:ascii="Arial" w:hAnsi="Arial" w:cs="Arial"/>
          <w:color w:val="000000"/>
          <w:lang w:val="es-AR"/>
        </w:rPr>
        <w:t>Para la estimación de los potenciales beneficios de</w:t>
      </w:r>
      <w:r w:rsidR="001F7727" w:rsidRPr="002A28E0">
        <w:rPr>
          <w:rFonts w:ascii="Arial" w:hAnsi="Arial" w:cs="Arial"/>
          <w:color w:val="000000"/>
          <w:lang w:val="es-AR"/>
        </w:rPr>
        <w:t xml:space="preserve">l proyecto, </w:t>
      </w:r>
      <w:r w:rsidRPr="002A28E0">
        <w:rPr>
          <w:rFonts w:ascii="Arial" w:hAnsi="Arial" w:cs="Arial"/>
          <w:color w:val="000000"/>
          <w:lang w:val="es-AR"/>
        </w:rPr>
        <w:t xml:space="preserve">se </w:t>
      </w:r>
      <w:ins w:id="72" w:author="Fernandez, Roberto" w:date="2017-07-26T00:15:00Z">
        <w:r w:rsidR="00AB0ABC">
          <w:rPr>
            <w:rFonts w:ascii="Arial" w:hAnsi="Arial" w:cs="Arial"/>
            <w:color w:val="000000"/>
            <w:lang w:val="es-AR"/>
          </w:rPr>
          <w:t>estimaron</w:t>
        </w:r>
      </w:ins>
      <w:del w:id="73" w:author="Fernandez, Roberto" w:date="2017-07-26T00:15:00Z">
        <w:r w:rsidRPr="002A28E0" w:rsidDel="00AB0ABC">
          <w:rPr>
            <w:rFonts w:ascii="Arial" w:hAnsi="Arial" w:cs="Arial"/>
            <w:color w:val="000000"/>
            <w:lang w:val="es-AR"/>
          </w:rPr>
          <w:delText>consideraron</w:delText>
        </w:r>
      </w:del>
      <w:r w:rsidRPr="002A28E0">
        <w:rPr>
          <w:rFonts w:ascii="Arial" w:hAnsi="Arial" w:cs="Arial"/>
          <w:color w:val="000000"/>
          <w:lang w:val="es-AR"/>
        </w:rPr>
        <w:t xml:space="preserve"> l</w:t>
      </w:r>
      <w:r w:rsidR="001F7727" w:rsidRPr="002A28E0">
        <w:rPr>
          <w:rFonts w:ascii="Arial" w:hAnsi="Arial" w:cs="Arial"/>
          <w:color w:val="000000"/>
          <w:lang w:val="es-AR"/>
        </w:rPr>
        <w:t xml:space="preserve">os efectos que </w:t>
      </w:r>
      <w:ins w:id="74" w:author="Fernandez, Roberto" w:date="2017-07-26T00:15:00Z">
        <w:r w:rsidR="00AB0ABC">
          <w:rPr>
            <w:rFonts w:ascii="Arial" w:hAnsi="Arial" w:cs="Arial"/>
            <w:color w:val="000000"/>
            <w:lang w:val="es-AR"/>
          </w:rPr>
          <w:t xml:space="preserve">el proyecto </w:t>
        </w:r>
      </w:ins>
      <w:r w:rsidR="001F7727" w:rsidRPr="002A28E0">
        <w:rPr>
          <w:rFonts w:ascii="Arial" w:hAnsi="Arial" w:cs="Arial"/>
          <w:color w:val="000000"/>
          <w:lang w:val="es-AR"/>
        </w:rPr>
        <w:t>generar</w:t>
      </w:r>
      <w:del w:id="75" w:author="Fernandez, Roberto" w:date="2017-07-26T00:15:00Z">
        <w:r w:rsidR="001F7727" w:rsidRPr="002A28E0" w:rsidDel="00AB0ABC">
          <w:rPr>
            <w:rFonts w:ascii="Arial" w:hAnsi="Arial" w:cs="Arial"/>
            <w:color w:val="000000"/>
            <w:lang w:val="es-AR"/>
          </w:rPr>
          <w:delText>ía</w:delText>
        </w:r>
      </w:del>
      <w:ins w:id="76" w:author="Fernandez, Roberto" w:date="2017-07-26T00:16:00Z">
        <w:r w:rsidR="00A824EE">
          <w:rPr>
            <w:rFonts w:ascii="Arial" w:hAnsi="Arial" w:cs="Arial"/>
            <w:color w:val="000000"/>
            <w:lang w:val="es-AR"/>
          </w:rPr>
          <w:t>á</w:t>
        </w:r>
      </w:ins>
      <w:r w:rsidR="001F7727" w:rsidRPr="002A28E0">
        <w:rPr>
          <w:rFonts w:ascii="Arial" w:hAnsi="Arial" w:cs="Arial"/>
          <w:color w:val="000000"/>
          <w:lang w:val="es-AR"/>
        </w:rPr>
        <w:t xml:space="preserve"> en relación con: (i) ahorro de papel por sustituir la HC en formato papel por HCE; (ii) ahorro de recursos humanos para la manipulación y traslado de la HC en formato papel al ser sustituida por la HCE; y (iii) ahorro de </w:t>
      </w:r>
      <w:r w:rsidR="001F7727" w:rsidRPr="002A28E0">
        <w:rPr>
          <w:rFonts w:ascii="Arial" w:hAnsi="Arial" w:cs="Arial"/>
          <w:lang w:val="es-AR"/>
        </w:rPr>
        <w:t xml:space="preserve">placas de acetato </w:t>
      </w:r>
      <w:del w:id="77" w:author="Fernandez, Roberto" w:date="2017-07-26T00:16:00Z">
        <w:r w:rsidR="001F7727" w:rsidRPr="002A28E0" w:rsidDel="00A824EE">
          <w:rPr>
            <w:rFonts w:ascii="Arial" w:hAnsi="Arial" w:cs="Arial"/>
            <w:lang w:val="es-AR"/>
          </w:rPr>
          <w:delText xml:space="preserve">y productos químicos reveladores </w:delText>
        </w:r>
      </w:del>
      <w:r w:rsidR="001F7727" w:rsidRPr="002A28E0">
        <w:rPr>
          <w:rFonts w:ascii="Arial" w:hAnsi="Arial" w:cs="Arial"/>
          <w:lang w:val="es-AR"/>
        </w:rPr>
        <w:t>para radiografías</w:t>
      </w:r>
      <w:ins w:id="78" w:author="Fernandez, Roberto" w:date="2017-07-26T00:16:00Z">
        <w:r w:rsidR="00A824EE">
          <w:rPr>
            <w:rFonts w:ascii="Arial" w:hAnsi="Arial" w:cs="Arial"/>
            <w:lang w:val="es-AR"/>
          </w:rPr>
          <w:t xml:space="preserve"> y</w:t>
        </w:r>
      </w:ins>
      <w:del w:id="79" w:author="Fernandez, Roberto" w:date="2017-07-26T00:16:00Z">
        <w:r w:rsidR="001F7727" w:rsidRPr="002A28E0" w:rsidDel="00A824EE">
          <w:rPr>
            <w:rFonts w:ascii="Arial" w:hAnsi="Arial" w:cs="Arial"/>
            <w:lang w:val="es-AR"/>
          </w:rPr>
          <w:delText>,</w:delText>
        </w:r>
      </w:del>
      <w:r w:rsidR="001F7727" w:rsidRPr="002A28E0">
        <w:rPr>
          <w:rFonts w:ascii="Arial" w:hAnsi="Arial" w:cs="Arial"/>
          <w:lang w:val="es-AR"/>
        </w:rPr>
        <w:t xml:space="preserve"> tomografías</w:t>
      </w:r>
      <w:del w:id="80" w:author="Fernandez, Roberto" w:date="2017-07-26T00:16:00Z">
        <w:r w:rsidR="001F7727" w:rsidRPr="002A28E0" w:rsidDel="00A824EE">
          <w:rPr>
            <w:rFonts w:ascii="Arial" w:hAnsi="Arial" w:cs="Arial"/>
            <w:lang w:val="es-AR"/>
          </w:rPr>
          <w:delText xml:space="preserve"> y mamografías</w:delText>
        </w:r>
      </w:del>
      <w:r w:rsidR="001F7727" w:rsidRPr="002A28E0">
        <w:rPr>
          <w:rFonts w:ascii="Arial" w:hAnsi="Arial" w:cs="Arial"/>
          <w:lang w:val="es-AR"/>
        </w:rPr>
        <w:t xml:space="preserve">. </w:t>
      </w:r>
      <w:ins w:id="81" w:author="Fernandez, Roberto" w:date="2017-07-26T00:59:00Z">
        <w:r w:rsidR="002B791B">
          <w:rPr>
            <w:rFonts w:ascii="Arial" w:hAnsi="Arial" w:cs="Arial"/>
            <w:lang w:val="es-AR"/>
          </w:rPr>
          <w:t xml:space="preserve">Aunque los beneficios esperados </w:t>
        </w:r>
      </w:ins>
      <w:ins w:id="82" w:author="Fernandez, Roberto" w:date="2017-07-26T01:04:00Z">
        <w:r w:rsidR="002B791B">
          <w:rPr>
            <w:rFonts w:ascii="Arial" w:hAnsi="Arial" w:cs="Arial"/>
            <w:lang w:val="es-AR"/>
          </w:rPr>
          <w:t>que son c</w:t>
        </w:r>
      </w:ins>
      <w:ins w:id="83" w:author="Fernandez, Roberto" w:date="2017-07-26T01:05:00Z">
        <w:r w:rsidR="002B791B">
          <w:rPr>
            <w:rFonts w:ascii="Arial" w:hAnsi="Arial" w:cs="Arial"/>
            <w:lang w:val="es-AR"/>
          </w:rPr>
          <w:t>entral</w:t>
        </w:r>
      </w:ins>
      <w:ins w:id="84" w:author="Fernandez, Roberto" w:date="2017-07-26T01:04:00Z">
        <w:r w:rsidR="002B791B">
          <w:rPr>
            <w:rFonts w:ascii="Arial" w:hAnsi="Arial" w:cs="Arial"/>
            <w:lang w:val="es-AR"/>
          </w:rPr>
          <w:t xml:space="preserve">es en </w:t>
        </w:r>
      </w:ins>
      <w:ins w:id="85" w:author="Fernandez, Roberto" w:date="2017-07-26T01:01:00Z">
        <w:r w:rsidR="002B791B">
          <w:rPr>
            <w:rFonts w:ascii="Arial" w:hAnsi="Arial" w:cs="Arial"/>
            <w:lang w:val="es-AR"/>
          </w:rPr>
          <w:t>el proyecto</w:t>
        </w:r>
        <w:r w:rsidR="002B791B" w:rsidRPr="002B791B">
          <w:rPr>
            <w:rFonts w:ascii="Arial" w:hAnsi="Arial" w:cs="Arial"/>
            <w:lang w:val="es-AR"/>
          </w:rPr>
          <w:t xml:space="preserve"> </w:t>
        </w:r>
      </w:ins>
      <w:ins w:id="86" w:author="Fernandez, Roberto" w:date="2017-07-26T00:59:00Z">
        <w:r w:rsidR="002B791B">
          <w:rPr>
            <w:rFonts w:ascii="Arial" w:hAnsi="Arial" w:cs="Arial"/>
            <w:lang w:val="es-AR"/>
          </w:rPr>
          <w:t xml:space="preserve">dada </w:t>
        </w:r>
      </w:ins>
      <w:ins w:id="87" w:author="Fernandez, Roberto" w:date="2017-07-26T01:01:00Z">
        <w:r w:rsidR="002B791B">
          <w:rPr>
            <w:rFonts w:ascii="Arial" w:hAnsi="Arial" w:cs="Arial"/>
            <w:lang w:val="es-AR"/>
          </w:rPr>
          <w:t>su</w:t>
        </w:r>
      </w:ins>
      <w:ins w:id="88" w:author="Fernandez, Roberto" w:date="2017-07-26T00:59:00Z">
        <w:r w:rsidR="002B791B">
          <w:rPr>
            <w:rFonts w:ascii="Arial" w:hAnsi="Arial" w:cs="Arial"/>
            <w:lang w:val="es-AR"/>
          </w:rPr>
          <w:t xml:space="preserve"> naturaleza </w:t>
        </w:r>
      </w:ins>
      <w:ins w:id="89" w:author="Fernandez, Roberto" w:date="2017-07-26T01:01:00Z">
        <w:r w:rsidR="002B791B">
          <w:rPr>
            <w:rFonts w:ascii="Arial" w:hAnsi="Arial" w:cs="Arial"/>
            <w:lang w:val="es-AR"/>
          </w:rPr>
          <w:t>radican en un mejor estado de salud de la población, m</w:t>
        </w:r>
      </w:ins>
      <w:ins w:id="90" w:author="Fernandez, Roberto" w:date="2017-07-26T01:02:00Z">
        <w:r w:rsidR="002B791B">
          <w:rPr>
            <w:rFonts w:ascii="Arial" w:hAnsi="Arial" w:cs="Arial"/>
            <w:lang w:val="es-AR"/>
          </w:rPr>
          <w:t>ayor número de años de sobrevida ante enfermedades crónicas, menor cantidad de días de trabajo y disfrute perdidos a causa de episodios de hospitalización, cirugías y otras atenciones ante situaci</w:t>
        </w:r>
      </w:ins>
      <w:ins w:id="91" w:author="Fernandez, Roberto" w:date="2017-07-26T01:03:00Z">
        <w:r w:rsidR="002B791B">
          <w:rPr>
            <w:rFonts w:ascii="Arial" w:hAnsi="Arial" w:cs="Arial"/>
            <w:lang w:val="es-AR"/>
          </w:rPr>
          <w:t xml:space="preserve">ones de crisis, </w:t>
        </w:r>
      </w:ins>
      <w:ins w:id="92" w:author="Fernandez, Roberto" w:date="2017-07-26T01:04:00Z">
        <w:r w:rsidR="002B791B">
          <w:rPr>
            <w:rFonts w:ascii="Arial" w:hAnsi="Arial" w:cs="Arial"/>
            <w:lang w:val="es-AR"/>
          </w:rPr>
          <w:t xml:space="preserve">cabe reconocer que </w:t>
        </w:r>
      </w:ins>
      <w:ins w:id="93" w:author="Fernandez, Roberto" w:date="2017-07-26T01:00:00Z">
        <w:r w:rsidR="002B791B">
          <w:rPr>
            <w:rFonts w:ascii="Arial" w:hAnsi="Arial" w:cs="Arial"/>
            <w:lang w:val="es-AR"/>
          </w:rPr>
          <w:t>estos ahorros de costos operativos</w:t>
        </w:r>
      </w:ins>
      <w:ins w:id="94" w:author="Fernandez, Roberto" w:date="2017-07-26T01:04:00Z">
        <w:r w:rsidR="002B791B">
          <w:rPr>
            <w:rFonts w:ascii="Arial" w:hAnsi="Arial" w:cs="Arial"/>
            <w:lang w:val="es-AR"/>
          </w:rPr>
          <w:t xml:space="preserve"> constituyen beneficios de carácter complementario a los </w:t>
        </w:r>
      </w:ins>
      <w:ins w:id="95" w:author="Fernandez, Roberto" w:date="2017-07-26T01:05:00Z">
        <w:r w:rsidR="002B791B">
          <w:rPr>
            <w:rFonts w:ascii="Arial" w:hAnsi="Arial" w:cs="Arial"/>
            <w:lang w:val="es-AR"/>
          </w:rPr>
          <w:t>centrales antes mencionados, y pueden ayudar a las instituciones prestadoras de servicios a recuperar los costos de inversi</w:t>
        </w:r>
      </w:ins>
      <w:ins w:id="96" w:author="Fernandez, Roberto" w:date="2017-07-26T01:06:00Z">
        <w:r w:rsidR="002B791B">
          <w:rPr>
            <w:rFonts w:ascii="Arial" w:hAnsi="Arial" w:cs="Arial"/>
            <w:lang w:val="es-AR"/>
          </w:rPr>
          <w:t>ón y operación incurridos para la implementaci</w:t>
        </w:r>
      </w:ins>
      <w:ins w:id="97" w:author="Fernandez, Roberto" w:date="2017-07-26T01:07:00Z">
        <w:r w:rsidR="002B791B">
          <w:rPr>
            <w:rFonts w:ascii="Arial" w:hAnsi="Arial" w:cs="Arial"/>
            <w:lang w:val="es-AR"/>
          </w:rPr>
          <w:t xml:space="preserve">ón de aplicaciones de salud digital. </w:t>
        </w:r>
      </w:ins>
    </w:p>
    <w:p w14:paraId="126A51D8" w14:textId="77777777" w:rsidR="002B791B" w:rsidRPr="002A28E0" w:rsidRDefault="002B791B" w:rsidP="00543239">
      <w:pPr>
        <w:pStyle w:val="ListParagraph"/>
        <w:numPr>
          <w:ilvl w:val="1"/>
          <w:numId w:val="27"/>
        </w:numPr>
        <w:spacing w:before="120" w:line="240" w:lineRule="auto"/>
        <w:ind w:left="720" w:hanging="720"/>
        <w:contextualSpacing w:val="0"/>
        <w:jc w:val="both"/>
        <w:rPr>
          <w:rFonts w:ascii="Arial" w:hAnsi="Arial" w:cs="Arial"/>
          <w:lang w:val="es-AR"/>
        </w:rPr>
      </w:pPr>
      <w:ins w:id="98" w:author="Fernandez, Roberto" w:date="2017-07-26T01:07:00Z">
        <w:r>
          <w:rPr>
            <w:rFonts w:ascii="Arial" w:hAnsi="Arial" w:cs="Arial"/>
            <w:lang w:val="es-AR"/>
          </w:rPr>
          <w:t xml:space="preserve">Cabe mencionar que estos tres conceptos de beneficios de carácter complementario de los centrales, </w:t>
        </w:r>
      </w:ins>
      <w:ins w:id="99" w:author="Fernandez, Roberto" w:date="2017-07-26T01:08:00Z">
        <w:r>
          <w:rPr>
            <w:rFonts w:ascii="Arial" w:hAnsi="Arial" w:cs="Arial"/>
            <w:lang w:val="es-AR"/>
          </w:rPr>
          <w:t xml:space="preserve">fueron </w:t>
        </w:r>
        <w:r w:rsidR="00B32ABB">
          <w:rPr>
            <w:rFonts w:ascii="Arial" w:hAnsi="Arial" w:cs="Arial"/>
            <w:lang w:val="es-AR"/>
          </w:rPr>
          <w:t>utilizados en la evaluación costo-beneficio de la primera operación individual del programa CCLIP.</w:t>
        </w:r>
      </w:ins>
    </w:p>
    <w:p w14:paraId="13D2980C" w14:textId="77777777" w:rsidR="004627BD" w:rsidRPr="002A28E0" w:rsidRDefault="004F5D95"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lastRenderedPageBreak/>
        <w:t>De acuerdo con la Matriz de resultados</w:t>
      </w:r>
      <w:r w:rsidR="001F7727" w:rsidRPr="002A28E0">
        <w:rPr>
          <w:rFonts w:ascii="Arial" w:hAnsi="Arial" w:cs="Arial"/>
          <w:lang w:val="es-AR"/>
        </w:rPr>
        <w:t xml:space="preserve"> del proyecto, están previstos los siguientes efectos directos</w:t>
      </w:r>
      <w:r w:rsidRPr="002A28E0">
        <w:rPr>
          <w:rFonts w:ascii="Arial" w:hAnsi="Arial" w:cs="Arial"/>
          <w:lang w:val="es-AR"/>
        </w:rPr>
        <w:t>:</w:t>
      </w:r>
    </w:p>
    <w:p w14:paraId="111FD044" w14:textId="77777777" w:rsidR="00856B69" w:rsidDel="00B32ABB" w:rsidRDefault="00856B69">
      <w:pPr>
        <w:rPr>
          <w:del w:id="100" w:author="Fernandez, Roberto" w:date="2017-07-26T01:08:00Z"/>
          <w:rFonts w:ascii="Arial" w:hAnsi="Arial" w:cs="Arial"/>
          <w:lang w:val="es-UY"/>
        </w:rPr>
      </w:pPr>
      <w:del w:id="101" w:author="Fernandez, Roberto" w:date="2017-07-26T01:08:00Z">
        <w:r w:rsidDel="00B32ABB">
          <w:rPr>
            <w:rFonts w:ascii="Arial" w:hAnsi="Arial" w:cs="Arial"/>
            <w:lang w:val="es-UY"/>
          </w:rPr>
          <w:br w:type="page"/>
        </w:r>
      </w:del>
    </w:p>
    <w:p w14:paraId="0C857442" w14:textId="77777777" w:rsidR="00856B69" w:rsidRDefault="00856B69" w:rsidP="00926F4D">
      <w:pPr>
        <w:rPr>
          <w:rFonts w:ascii="Arial" w:hAnsi="Arial" w:cs="Arial"/>
          <w:lang w:val="es-UY"/>
        </w:rPr>
        <w:sectPr w:rsidR="00856B69" w:rsidSect="00856B69">
          <w:headerReference w:type="default" r:id="rId14"/>
          <w:footerReference w:type="default" r:id="rId15"/>
          <w:pgSz w:w="12240" w:h="15840"/>
          <w:pgMar w:top="1440" w:right="1440" w:bottom="1440" w:left="1440" w:header="720" w:footer="720" w:gutter="0"/>
          <w:cols w:space="720"/>
          <w:docGrid w:linePitch="360"/>
        </w:sectPr>
      </w:pPr>
    </w:p>
    <w:p w14:paraId="76C9BA40" w14:textId="77777777" w:rsidR="0090383B" w:rsidRDefault="0090383B" w:rsidP="00926F4D">
      <w:pPr>
        <w:rPr>
          <w:rFonts w:ascii="Arial" w:hAnsi="Arial" w:cs="Arial"/>
          <w:lang w:val="es-UY"/>
        </w:rPr>
      </w:pPr>
    </w:p>
    <w:tbl>
      <w:tblPr>
        <w:tblW w:w="124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47"/>
        <w:gridCol w:w="1350"/>
        <w:gridCol w:w="990"/>
        <w:gridCol w:w="900"/>
        <w:gridCol w:w="900"/>
        <w:gridCol w:w="900"/>
        <w:gridCol w:w="900"/>
        <w:gridCol w:w="810"/>
        <w:gridCol w:w="1530"/>
        <w:gridCol w:w="2160"/>
      </w:tblGrid>
      <w:tr w:rsidR="00214C4F" w:rsidRPr="00214C4F" w14:paraId="7C471984" w14:textId="77777777" w:rsidTr="00214C4F">
        <w:trPr>
          <w:tblHeader/>
          <w:ins w:id="102" w:author="Fernandez, Roberto" w:date="2017-07-26T15:29:00Z"/>
        </w:trPr>
        <w:tc>
          <w:tcPr>
            <w:tcW w:w="2047" w:type="dxa"/>
            <w:vMerge w:val="restart"/>
            <w:shd w:val="clear" w:color="auto" w:fill="BFBFBF"/>
            <w:vAlign w:val="center"/>
          </w:tcPr>
          <w:p w14:paraId="5587598E" w14:textId="77777777" w:rsidR="00214C4F" w:rsidRPr="00214C4F" w:rsidRDefault="00214C4F" w:rsidP="00214C4F">
            <w:pPr>
              <w:spacing w:after="0" w:line="240" w:lineRule="auto"/>
              <w:jc w:val="center"/>
              <w:rPr>
                <w:ins w:id="103" w:author="Fernandez, Roberto" w:date="2017-07-26T15:29:00Z"/>
                <w:rFonts w:ascii="Arial" w:eastAsia="Times" w:hAnsi="Arial" w:cs="Arial"/>
                <w:b/>
                <w:sz w:val="18"/>
                <w:szCs w:val="18"/>
                <w:lang w:val="es-CO" w:eastAsia="en-US"/>
              </w:rPr>
            </w:pPr>
            <w:ins w:id="104" w:author="Fernandez, Roberto" w:date="2017-07-26T15:29:00Z">
              <w:r w:rsidRPr="00214C4F">
                <w:rPr>
                  <w:rFonts w:ascii="Arial" w:eastAsia="Times" w:hAnsi="Arial" w:cs="Arial"/>
                  <w:b/>
                  <w:sz w:val="18"/>
                  <w:szCs w:val="18"/>
                  <w:lang w:val="es-CO" w:eastAsia="en-US"/>
                </w:rPr>
                <w:t>Indicadores</w:t>
              </w:r>
            </w:ins>
          </w:p>
        </w:tc>
        <w:tc>
          <w:tcPr>
            <w:tcW w:w="1350" w:type="dxa"/>
            <w:vMerge w:val="restart"/>
            <w:shd w:val="clear" w:color="auto" w:fill="BFBFBF"/>
            <w:vAlign w:val="center"/>
          </w:tcPr>
          <w:p w14:paraId="44837E84" w14:textId="77777777" w:rsidR="00214C4F" w:rsidRPr="00214C4F" w:rsidRDefault="00214C4F" w:rsidP="00214C4F">
            <w:pPr>
              <w:spacing w:after="0" w:line="240" w:lineRule="auto"/>
              <w:jc w:val="center"/>
              <w:rPr>
                <w:ins w:id="105" w:author="Fernandez, Roberto" w:date="2017-07-26T15:29:00Z"/>
                <w:rFonts w:ascii="Arial" w:eastAsia="Times" w:hAnsi="Arial" w:cs="Arial"/>
                <w:b/>
                <w:sz w:val="18"/>
                <w:szCs w:val="18"/>
                <w:lang w:val="es-CO" w:eastAsia="en-US"/>
              </w:rPr>
            </w:pPr>
            <w:ins w:id="106" w:author="Fernandez, Roberto" w:date="2017-07-26T15:29:00Z">
              <w:r w:rsidRPr="00214C4F">
                <w:rPr>
                  <w:rFonts w:ascii="Arial" w:eastAsia="Times" w:hAnsi="Arial" w:cs="Arial"/>
                  <w:b/>
                  <w:sz w:val="18"/>
                  <w:szCs w:val="18"/>
                  <w:lang w:val="es-CO" w:eastAsia="en-US"/>
                </w:rPr>
                <w:t>Unidad de medida</w:t>
              </w:r>
            </w:ins>
          </w:p>
        </w:tc>
        <w:tc>
          <w:tcPr>
            <w:tcW w:w="1890" w:type="dxa"/>
            <w:gridSpan w:val="2"/>
            <w:shd w:val="clear" w:color="auto" w:fill="BFBFBF"/>
            <w:vAlign w:val="center"/>
          </w:tcPr>
          <w:p w14:paraId="0399774E" w14:textId="77777777" w:rsidR="00214C4F" w:rsidRPr="00214C4F" w:rsidRDefault="00214C4F" w:rsidP="00214C4F">
            <w:pPr>
              <w:spacing w:after="0" w:line="240" w:lineRule="auto"/>
              <w:jc w:val="center"/>
              <w:rPr>
                <w:ins w:id="107" w:author="Fernandez, Roberto" w:date="2017-07-26T15:29:00Z"/>
                <w:rFonts w:ascii="Arial" w:eastAsia="Times" w:hAnsi="Arial" w:cs="Arial"/>
                <w:b/>
                <w:sz w:val="18"/>
                <w:szCs w:val="18"/>
                <w:lang w:val="es-CO" w:eastAsia="en-US"/>
              </w:rPr>
            </w:pPr>
            <w:ins w:id="108" w:author="Fernandez, Roberto" w:date="2017-07-26T15:29:00Z">
              <w:r w:rsidRPr="00214C4F">
                <w:rPr>
                  <w:rFonts w:ascii="Arial" w:eastAsia="Times" w:hAnsi="Arial" w:cs="Arial"/>
                  <w:b/>
                  <w:sz w:val="18"/>
                  <w:szCs w:val="18"/>
                  <w:lang w:val="es-CO" w:eastAsia="en-US"/>
                </w:rPr>
                <w:t>Línea de base</w:t>
              </w:r>
            </w:ins>
          </w:p>
        </w:tc>
        <w:tc>
          <w:tcPr>
            <w:tcW w:w="1800" w:type="dxa"/>
            <w:gridSpan w:val="2"/>
            <w:shd w:val="clear" w:color="auto" w:fill="BFBFBF"/>
            <w:vAlign w:val="center"/>
          </w:tcPr>
          <w:p w14:paraId="3182ADA6" w14:textId="77777777" w:rsidR="00214C4F" w:rsidRPr="00214C4F" w:rsidRDefault="00214C4F" w:rsidP="00214C4F">
            <w:pPr>
              <w:spacing w:after="0" w:line="240" w:lineRule="auto"/>
              <w:jc w:val="center"/>
              <w:rPr>
                <w:ins w:id="109" w:author="Fernandez, Roberto" w:date="2017-07-26T15:29:00Z"/>
                <w:rFonts w:ascii="Arial" w:eastAsia="Times" w:hAnsi="Arial" w:cs="Arial"/>
                <w:b/>
                <w:sz w:val="18"/>
                <w:szCs w:val="18"/>
                <w:lang w:val="es-CO" w:eastAsia="en-US"/>
              </w:rPr>
            </w:pPr>
            <w:ins w:id="110" w:author="Fernandez, Roberto" w:date="2017-07-26T15:29:00Z">
              <w:r w:rsidRPr="00214C4F">
                <w:rPr>
                  <w:rFonts w:ascii="Arial" w:eastAsia="Times" w:hAnsi="Arial" w:cs="Arial"/>
                  <w:b/>
                  <w:sz w:val="18"/>
                  <w:szCs w:val="18"/>
                  <w:lang w:val="es-CO" w:eastAsia="en-US"/>
                </w:rPr>
                <w:t>Mediciones intermedias</w:t>
              </w:r>
            </w:ins>
          </w:p>
        </w:tc>
        <w:tc>
          <w:tcPr>
            <w:tcW w:w="1710" w:type="dxa"/>
            <w:gridSpan w:val="2"/>
            <w:shd w:val="clear" w:color="auto" w:fill="BFBFBF"/>
            <w:vAlign w:val="center"/>
          </w:tcPr>
          <w:p w14:paraId="7D4C89A0" w14:textId="77777777" w:rsidR="00214C4F" w:rsidRPr="00214C4F" w:rsidRDefault="00214C4F" w:rsidP="00214C4F">
            <w:pPr>
              <w:spacing w:after="0" w:line="240" w:lineRule="auto"/>
              <w:jc w:val="center"/>
              <w:rPr>
                <w:ins w:id="111" w:author="Fernandez, Roberto" w:date="2017-07-26T15:29:00Z"/>
                <w:rFonts w:ascii="Arial" w:eastAsia="Times" w:hAnsi="Arial" w:cs="Arial"/>
                <w:b/>
                <w:sz w:val="18"/>
                <w:szCs w:val="18"/>
                <w:lang w:val="es-CO" w:eastAsia="en-US"/>
              </w:rPr>
            </w:pPr>
            <w:ins w:id="112" w:author="Fernandez, Roberto" w:date="2017-07-26T15:29:00Z">
              <w:r w:rsidRPr="00214C4F">
                <w:rPr>
                  <w:rFonts w:ascii="Arial" w:eastAsia="Times" w:hAnsi="Arial" w:cs="Arial"/>
                  <w:b/>
                  <w:sz w:val="18"/>
                  <w:szCs w:val="18"/>
                  <w:lang w:val="es-CO" w:eastAsia="en-US"/>
                </w:rPr>
                <w:t>Metas</w:t>
              </w:r>
            </w:ins>
          </w:p>
        </w:tc>
        <w:tc>
          <w:tcPr>
            <w:tcW w:w="1530" w:type="dxa"/>
            <w:vMerge w:val="restart"/>
            <w:shd w:val="clear" w:color="auto" w:fill="BFBFBF"/>
            <w:vAlign w:val="center"/>
          </w:tcPr>
          <w:p w14:paraId="7C48B489" w14:textId="77777777" w:rsidR="00214C4F" w:rsidRPr="00214C4F" w:rsidRDefault="00214C4F" w:rsidP="00214C4F">
            <w:pPr>
              <w:spacing w:after="0" w:line="240" w:lineRule="auto"/>
              <w:jc w:val="center"/>
              <w:rPr>
                <w:ins w:id="113" w:author="Fernandez, Roberto" w:date="2017-07-26T15:29:00Z"/>
                <w:rFonts w:ascii="Arial" w:eastAsia="Times" w:hAnsi="Arial" w:cs="Arial"/>
                <w:b/>
                <w:sz w:val="18"/>
                <w:szCs w:val="18"/>
                <w:lang w:val="es-CO" w:eastAsia="en-US"/>
              </w:rPr>
            </w:pPr>
            <w:ins w:id="114" w:author="Fernandez, Roberto" w:date="2017-07-26T15:29:00Z">
              <w:r w:rsidRPr="00214C4F">
                <w:rPr>
                  <w:rFonts w:ascii="Arial" w:eastAsia="Times" w:hAnsi="Arial" w:cs="Arial"/>
                  <w:b/>
                  <w:sz w:val="18"/>
                  <w:szCs w:val="18"/>
                  <w:lang w:val="es-CO" w:eastAsia="en-US"/>
                </w:rPr>
                <w:t>Fuente/ Medio de verificación</w:t>
              </w:r>
            </w:ins>
          </w:p>
        </w:tc>
        <w:tc>
          <w:tcPr>
            <w:tcW w:w="2160" w:type="dxa"/>
            <w:vMerge w:val="restart"/>
            <w:shd w:val="clear" w:color="auto" w:fill="BFBFBF"/>
            <w:vAlign w:val="center"/>
          </w:tcPr>
          <w:p w14:paraId="0C42DDE4" w14:textId="77777777" w:rsidR="00214C4F" w:rsidRPr="00214C4F" w:rsidRDefault="00214C4F" w:rsidP="00214C4F">
            <w:pPr>
              <w:spacing w:after="0" w:line="240" w:lineRule="auto"/>
              <w:jc w:val="center"/>
              <w:rPr>
                <w:ins w:id="115" w:author="Fernandez, Roberto" w:date="2017-07-26T15:29:00Z"/>
                <w:rFonts w:ascii="Arial" w:eastAsia="Times" w:hAnsi="Arial" w:cs="Arial"/>
                <w:b/>
                <w:sz w:val="18"/>
                <w:szCs w:val="18"/>
                <w:lang w:val="es-CO" w:eastAsia="en-US"/>
              </w:rPr>
            </w:pPr>
            <w:ins w:id="116" w:author="Fernandez, Roberto" w:date="2017-07-26T15:29:00Z">
              <w:r w:rsidRPr="00214C4F">
                <w:rPr>
                  <w:rFonts w:ascii="Arial" w:eastAsia="Times" w:hAnsi="Arial" w:cs="Arial"/>
                  <w:b/>
                  <w:sz w:val="18"/>
                  <w:szCs w:val="18"/>
                  <w:lang w:val="es-CO" w:eastAsia="en-US"/>
                </w:rPr>
                <w:t>Comentarios</w:t>
              </w:r>
            </w:ins>
          </w:p>
        </w:tc>
      </w:tr>
      <w:tr w:rsidR="00214C4F" w:rsidRPr="00214C4F" w14:paraId="3BEC9246" w14:textId="77777777" w:rsidTr="00214C4F">
        <w:trPr>
          <w:tblHeader/>
          <w:ins w:id="117" w:author="Fernandez, Roberto" w:date="2017-07-26T15:29:00Z"/>
        </w:trPr>
        <w:tc>
          <w:tcPr>
            <w:tcW w:w="2047" w:type="dxa"/>
            <w:vMerge/>
            <w:shd w:val="clear" w:color="auto" w:fill="BFBFBF"/>
          </w:tcPr>
          <w:p w14:paraId="4EAAC4CE" w14:textId="77777777" w:rsidR="00214C4F" w:rsidRPr="00214C4F" w:rsidRDefault="00214C4F" w:rsidP="00214C4F">
            <w:pPr>
              <w:spacing w:after="0" w:line="240" w:lineRule="auto"/>
              <w:rPr>
                <w:ins w:id="118" w:author="Fernandez, Roberto" w:date="2017-07-26T15:29:00Z"/>
                <w:rFonts w:ascii="Arial" w:eastAsia="Times" w:hAnsi="Arial" w:cs="Arial"/>
                <w:b/>
                <w:sz w:val="18"/>
                <w:szCs w:val="18"/>
                <w:lang w:val="es-CO" w:eastAsia="en-US"/>
              </w:rPr>
            </w:pPr>
          </w:p>
        </w:tc>
        <w:tc>
          <w:tcPr>
            <w:tcW w:w="1350" w:type="dxa"/>
            <w:vMerge/>
            <w:shd w:val="clear" w:color="auto" w:fill="BFBFBF"/>
          </w:tcPr>
          <w:p w14:paraId="084CE363" w14:textId="77777777" w:rsidR="00214C4F" w:rsidRPr="00214C4F" w:rsidRDefault="00214C4F" w:rsidP="00214C4F">
            <w:pPr>
              <w:spacing w:after="0" w:line="240" w:lineRule="auto"/>
              <w:rPr>
                <w:ins w:id="119" w:author="Fernandez, Roberto" w:date="2017-07-26T15:29:00Z"/>
                <w:rFonts w:ascii="Arial" w:eastAsia="Times" w:hAnsi="Arial" w:cs="Arial"/>
                <w:b/>
                <w:sz w:val="18"/>
                <w:szCs w:val="18"/>
                <w:lang w:val="es-CO" w:eastAsia="en-US"/>
              </w:rPr>
            </w:pPr>
          </w:p>
        </w:tc>
        <w:tc>
          <w:tcPr>
            <w:tcW w:w="990" w:type="dxa"/>
            <w:shd w:val="clear" w:color="auto" w:fill="BFBFBF"/>
          </w:tcPr>
          <w:p w14:paraId="08BC0A8F" w14:textId="77777777" w:rsidR="00214C4F" w:rsidRPr="00214C4F" w:rsidRDefault="00214C4F" w:rsidP="00214C4F">
            <w:pPr>
              <w:spacing w:after="0" w:line="240" w:lineRule="auto"/>
              <w:jc w:val="center"/>
              <w:rPr>
                <w:ins w:id="120" w:author="Fernandez, Roberto" w:date="2017-07-26T15:29:00Z"/>
                <w:rFonts w:ascii="Arial" w:eastAsia="Times" w:hAnsi="Arial" w:cs="Arial"/>
                <w:b/>
                <w:sz w:val="18"/>
                <w:szCs w:val="18"/>
                <w:lang w:val="es-CO" w:eastAsia="en-US"/>
              </w:rPr>
            </w:pPr>
            <w:ins w:id="121" w:author="Fernandez, Roberto" w:date="2017-07-26T15:29:00Z">
              <w:r w:rsidRPr="00214C4F">
                <w:rPr>
                  <w:rFonts w:ascii="Arial" w:eastAsia="Times" w:hAnsi="Arial" w:cs="Arial"/>
                  <w:b/>
                  <w:sz w:val="18"/>
                  <w:szCs w:val="18"/>
                  <w:lang w:val="es-CO" w:eastAsia="en-US"/>
                </w:rPr>
                <w:t>Valor</w:t>
              </w:r>
            </w:ins>
          </w:p>
        </w:tc>
        <w:tc>
          <w:tcPr>
            <w:tcW w:w="900" w:type="dxa"/>
            <w:shd w:val="clear" w:color="auto" w:fill="BFBFBF"/>
          </w:tcPr>
          <w:p w14:paraId="30EDCF44" w14:textId="77777777" w:rsidR="00214C4F" w:rsidRPr="00214C4F" w:rsidRDefault="00214C4F" w:rsidP="00214C4F">
            <w:pPr>
              <w:spacing w:after="0" w:line="240" w:lineRule="auto"/>
              <w:jc w:val="center"/>
              <w:rPr>
                <w:ins w:id="122" w:author="Fernandez, Roberto" w:date="2017-07-26T15:29:00Z"/>
                <w:rFonts w:ascii="Arial" w:eastAsia="Times" w:hAnsi="Arial" w:cs="Arial"/>
                <w:b/>
                <w:sz w:val="18"/>
                <w:szCs w:val="18"/>
                <w:lang w:val="es-CO" w:eastAsia="en-US"/>
              </w:rPr>
            </w:pPr>
            <w:ins w:id="123" w:author="Fernandez, Roberto" w:date="2017-07-26T15:29:00Z">
              <w:r w:rsidRPr="00214C4F">
                <w:rPr>
                  <w:rFonts w:ascii="Arial" w:eastAsia="Times" w:hAnsi="Arial" w:cs="Arial"/>
                  <w:b/>
                  <w:sz w:val="18"/>
                  <w:szCs w:val="18"/>
                  <w:lang w:val="es-CO" w:eastAsia="en-US"/>
                </w:rPr>
                <w:t>Año</w:t>
              </w:r>
            </w:ins>
          </w:p>
        </w:tc>
        <w:tc>
          <w:tcPr>
            <w:tcW w:w="900" w:type="dxa"/>
            <w:shd w:val="clear" w:color="auto" w:fill="BFBFBF"/>
          </w:tcPr>
          <w:p w14:paraId="2E3529D6" w14:textId="77777777" w:rsidR="00214C4F" w:rsidRPr="00214C4F" w:rsidRDefault="00214C4F" w:rsidP="00214C4F">
            <w:pPr>
              <w:spacing w:after="0" w:line="240" w:lineRule="auto"/>
              <w:jc w:val="center"/>
              <w:rPr>
                <w:ins w:id="124" w:author="Fernandez, Roberto" w:date="2017-07-26T15:29:00Z"/>
                <w:rFonts w:ascii="Arial" w:eastAsia="Times" w:hAnsi="Arial" w:cs="Arial"/>
                <w:b/>
                <w:sz w:val="18"/>
                <w:szCs w:val="18"/>
                <w:lang w:val="es-CO" w:eastAsia="en-US"/>
              </w:rPr>
            </w:pPr>
            <w:ins w:id="125" w:author="Fernandez, Roberto" w:date="2017-07-26T15:29:00Z">
              <w:r w:rsidRPr="00214C4F">
                <w:rPr>
                  <w:rFonts w:ascii="Arial" w:eastAsia="Times" w:hAnsi="Arial" w:cs="Arial"/>
                  <w:b/>
                  <w:sz w:val="18"/>
                  <w:szCs w:val="18"/>
                  <w:lang w:val="es-CO" w:eastAsia="en-US"/>
                </w:rPr>
                <w:t>Valor</w:t>
              </w:r>
            </w:ins>
          </w:p>
        </w:tc>
        <w:tc>
          <w:tcPr>
            <w:tcW w:w="900" w:type="dxa"/>
            <w:shd w:val="clear" w:color="auto" w:fill="BFBFBF"/>
          </w:tcPr>
          <w:p w14:paraId="4892D12E" w14:textId="77777777" w:rsidR="00214C4F" w:rsidRPr="00214C4F" w:rsidRDefault="00214C4F" w:rsidP="00214C4F">
            <w:pPr>
              <w:spacing w:after="0" w:line="240" w:lineRule="auto"/>
              <w:jc w:val="center"/>
              <w:rPr>
                <w:ins w:id="126" w:author="Fernandez, Roberto" w:date="2017-07-26T15:29:00Z"/>
                <w:rFonts w:ascii="Arial" w:eastAsia="Times" w:hAnsi="Arial" w:cs="Arial"/>
                <w:b/>
                <w:sz w:val="18"/>
                <w:szCs w:val="18"/>
                <w:lang w:val="es-CO" w:eastAsia="en-US"/>
              </w:rPr>
            </w:pPr>
            <w:ins w:id="127" w:author="Fernandez, Roberto" w:date="2017-07-26T15:29:00Z">
              <w:r w:rsidRPr="00214C4F">
                <w:rPr>
                  <w:rFonts w:ascii="Arial" w:eastAsia="Times" w:hAnsi="Arial" w:cs="Arial"/>
                  <w:b/>
                  <w:sz w:val="18"/>
                  <w:szCs w:val="18"/>
                  <w:lang w:val="es-CO" w:eastAsia="en-US"/>
                </w:rPr>
                <w:t>Año</w:t>
              </w:r>
            </w:ins>
          </w:p>
        </w:tc>
        <w:tc>
          <w:tcPr>
            <w:tcW w:w="900" w:type="dxa"/>
            <w:shd w:val="clear" w:color="auto" w:fill="BFBFBF"/>
          </w:tcPr>
          <w:p w14:paraId="436FB4C4" w14:textId="77777777" w:rsidR="00214C4F" w:rsidRPr="00214C4F" w:rsidRDefault="00214C4F" w:rsidP="00214C4F">
            <w:pPr>
              <w:spacing w:after="0" w:line="240" w:lineRule="auto"/>
              <w:jc w:val="center"/>
              <w:rPr>
                <w:ins w:id="128" w:author="Fernandez, Roberto" w:date="2017-07-26T15:29:00Z"/>
                <w:rFonts w:ascii="Arial" w:eastAsia="Times" w:hAnsi="Arial" w:cs="Arial"/>
                <w:b/>
                <w:sz w:val="18"/>
                <w:szCs w:val="18"/>
                <w:lang w:val="es-CO" w:eastAsia="en-US"/>
              </w:rPr>
            </w:pPr>
            <w:ins w:id="129" w:author="Fernandez, Roberto" w:date="2017-07-26T15:29:00Z">
              <w:r w:rsidRPr="00214C4F">
                <w:rPr>
                  <w:rFonts w:ascii="Arial" w:eastAsia="Times" w:hAnsi="Arial" w:cs="Arial"/>
                  <w:b/>
                  <w:sz w:val="18"/>
                  <w:szCs w:val="18"/>
                  <w:lang w:val="es-CO" w:eastAsia="en-US"/>
                </w:rPr>
                <w:t>Valor</w:t>
              </w:r>
            </w:ins>
          </w:p>
        </w:tc>
        <w:tc>
          <w:tcPr>
            <w:tcW w:w="810" w:type="dxa"/>
            <w:shd w:val="clear" w:color="auto" w:fill="BFBFBF"/>
          </w:tcPr>
          <w:p w14:paraId="2F76A1FD" w14:textId="77777777" w:rsidR="00214C4F" w:rsidRPr="00214C4F" w:rsidRDefault="00214C4F" w:rsidP="00214C4F">
            <w:pPr>
              <w:spacing w:after="0" w:line="240" w:lineRule="auto"/>
              <w:jc w:val="center"/>
              <w:rPr>
                <w:ins w:id="130" w:author="Fernandez, Roberto" w:date="2017-07-26T15:29:00Z"/>
                <w:rFonts w:ascii="Arial" w:eastAsia="Times" w:hAnsi="Arial" w:cs="Arial"/>
                <w:b/>
                <w:sz w:val="18"/>
                <w:szCs w:val="18"/>
                <w:lang w:val="es-CO" w:eastAsia="en-US"/>
              </w:rPr>
            </w:pPr>
            <w:ins w:id="131" w:author="Fernandez, Roberto" w:date="2017-07-26T15:29:00Z">
              <w:r w:rsidRPr="00214C4F">
                <w:rPr>
                  <w:rFonts w:ascii="Arial" w:eastAsia="Times" w:hAnsi="Arial" w:cs="Arial"/>
                  <w:b/>
                  <w:sz w:val="18"/>
                  <w:szCs w:val="18"/>
                  <w:lang w:val="es-CO" w:eastAsia="en-US"/>
                </w:rPr>
                <w:t>Año</w:t>
              </w:r>
            </w:ins>
          </w:p>
        </w:tc>
        <w:tc>
          <w:tcPr>
            <w:tcW w:w="1530" w:type="dxa"/>
            <w:vMerge/>
            <w:shd w:val="clear" w:color="auto" w:fill="BFBFBF"/>
          </w:tcPr>
          <w:p w14:paraId="75313821" w14:textId="77777777" w:rsidR="00214C4F" w:rsidRPr="00214C4F" w:rsidRDefault="00214C4F" w:rsidP="00214C4F">
            <w:pPr>
              <w:spacing w:after="0" w:line="240" w:lineRule="auto"/>
              <w:rPr>
                <w:ins w:id="132" w:author="Fernandez, Roberto" w:date="2017-07-26T15:29:00Z"/>
                <w:rFonts w:ascii="Arial" w:eastAsia="Times" w:hAnsi="Arial" w:cs="Arial"/>
                <w:b/>
                <w:sz w:val="18"/>
                <w:szCs w:val="18"/>
                <w:lang w:val="es-CO" w:eastAsia="en-US"/>
              </w:rPr>
            </w:pPr>
          </w:p>
        </w:tc>
        <w:tc>
          <w:tcPr>
            <w:tcW w:w="2160" w:type="dxa"/>
            <w:vMerge/>
            <w:shd w:val="clear" w:color="auto" w:fill="BFBFBF"/>
          </w:tcPr>
          <w:p w14:paraId="7C43464A" w14:textId="77777777" w:rsidR="00214C4F" w:rsidRPr="00214C4F" w:rsidRDefault="00214C4F" w:rsidP="00214C4F">
            <w:pPr>
              <w:spacing w:after="0" w:line="240" w:lineRule="auto"/>
              <w:rPr>
                <w:ins w:id="133" w:author="Fernandez, Roberto" w:date="2017-07-26T15:29:00Z"/>
                <w:rFonts w:ascii="Arial" w:eastAsia="Times" w:hAnsi="Arial" w:cs="Arial"/>
                <w:b/>
                <w:sz w:val="18"/>
                <w:szCs w:val="18"/>
                <w:lang w:val="es-CO" w:eastAsia="en-US"/>
              </w:rPr>
            </w:pPr>
          </w:p>
        </w:tc>
      </w:tr>
      <w:tr w:rsidR="00214C4F" w:rsidRPr="00214C4F" w14:paraId="0A9FF5C7" w14:textId="77777777" w:rsidTr="00214C4F">
        <w:trPr>
          <w:ins w:id="134" w:author="Fernandez, Roberto" w:date="2017-07-26T15:29:00Z"/>
        </w:trPr>
        <w:tc>
          <w:tcPr>
            <w:tcW w:w="12487" w:type="dxa"/>
            <w:gridSpan w:val="10"/>
            <w:shd w:val="clear" w:color="auto" w:fill="BFBFBF"/>
          </w:tcPr>
          <w:p w14:paraId="7DB457F9" w14:textId="77777777" w:rsidR="00214C4F" w:rsidRPr="00214C4F" w:rsidRDefault="00214C4F" w:rsidP="00214C4F">
            <w:pPr>
              <w:spacing w:after="0" w:line="240" w:lineRule="auto"/>
              <w:rPr>
                <w:ins w:id="135" w:author="Fernandez, Roberto" w:date="2017-07-26T15:29:00Z"/>
                <w:rFonts w:ascii="Arial" w:eastAsia="Times" w:hAnsi="Arial" w:cs="Arial"/>
                <w:b/>
                <w:sz w:val="18"/>
                <w:szCs w:val="18"/>
                <w:lang w:val="es-CO" w:eastAsia="en-US"/>
              </w:rPr>
            </w:pPr>
            <w:ins w:id="136" w:author="Fernandez, Roberto" w:date="2017-07-26T15:29:00Z">
              <w:r w:rsidRPr="00214C4F">
                <w:rPr>
                  <w:rFonts w:ascii="Arial" w:eastAsia="Times" w:hAnsi="Arial" w:cs="Arial"/>
                  <w:b/>
                  <w:sz w:val="20"/>
                  <w:szCs w:val="20"/>
                  <w:u w:val="single"/>
                  <w:lang w:val="es-CO" w:eastAsia="en-US"/>
                </w:rPr>
                <w:t>RESULTADO ESPERADO 1</w:t>
              </w:r>
              <w:r w:rsidRPr="00214C4F">
                <w:rPr>
                  <w:rFonts w:ascii="Arial" w:eastAsia="Times" w:hAnsi="Arial" w:cs="Arial"/>
                  <w:b/>
                  <w:sz w:val="20"/>
                  <w:szCs w:val="20"/>
                  <w:lang w:val="es-CO" w:eastAsia="en-US"/>
                </w:rPr>
                <w:t>:</w:t>
              </w:r>
              <w:r w:rsidRPr="00214C4F">
                <w:rPr>
                  <w:rFonts w:ascii="Arial" w:eastAsia="Times" w:hAnsi="Arial" w:cs="Arial"/>
                  <w:b/>
                  <w:sz w:val="18"/>
                  <w:szCs w:val="18"/>
                  <w:lang w:val="es-CO" w:eastAsia="en-US"/>
                </w:rPr>
                <w:t xml:space="preserve"> </w:t>
              </w:r>
              <w:r w:rsidRPr="00214C4F">
                <w:rPr>
                  <w:rFonts w:ascii="Arial" w:eastAsia="Times" w:hAnsi="Arial" w:cs="Arial"/>
                  <w:b/>
                  <w:sz w:val="20"/>
                  <w:szCs w:val="20"/>
                  <w:lang w:val="es-ES_tradnl" w:eastAsia="en-US"/>
                </w:rPr>
                <w:t>Los datos clínicos y eventos de salud de los ciudadanos están disponibles en la base de datos de la HCEN.</w:t>
              </w:r>
            </w:ins>
          </w:p>
        </w:tc>
      </w:tr>
      <w:tr w:rsidR="00214C4F" w:rsidRPr="00214C4F" w14:paraId="7C17F565" w14:textId="77777777" w:rsidTr="00516720">
        <w:trPr>
          <w:trHeight w:val="932"/>
          <w:ins w:id="137" w:author="Fernandez, Roberto" w:date="2017-07-26T15:29:00Z"/>
        </w:trPr>
        <w:tc>
          <w:tcPr>
            <w:tcW w:w="2047" w:type="dxa"/>
            <w:vAlign w:val="center"/>
          </w:tcPr>
          <w:p w14:paraId="35A492C2" w14:textId="77777777" w:rsidR="00214C4F" w:rsidRPr="00214C4F" w:rsidRDefault="00214C4F" w:rsidP="00214C4F">
            <w:pPr>
              <w:numPr>
                <w:ilvl w:val="1"/>
                <w:numId w:val="19"/>
              </w:numPr>
              <w:spacing w:after="0" w:line="240" w:lineRule="auto"/>
              <w:jc w:val="both"/>
              <w:rPr>
                <w:ins w:id="138" w:author="Fernandez, Roberto" w:date="2017-07-26T15:29:00Z"/>
                <w:rFonts w:ascii="Arial" w:eastAsia="Times" w:hAnsi="Arial" w:cs="Arial"/>
                <w:sz w:val="20"/>
                <w:szCs w:val="20"/>
                <w:lang w:val="es-CO" w:eastAsia="en-US"/>
              </w:rPr>
            </w:pPr>
            <w:ins w:id="139" w:author="Fernandez, Roberto" w:date="2017-07-26T15:29:00Z">
              <w:r w:rsidRPr="00214C4F">
                <w:rPr>
                  <w:rFonts w:ascii="Arial" w:eastAsia="Times" w:hAnsi="Arial" w:cs="Arial"/>
                  <w:sz w:val="20"/>
                  <w:szCs w:val="20"/>
                  <w:lang w:val="es-CO" w:eastAsia="en-US"/>
                </w:rPr>
                <w:t>Pacientes con datos clínicos en HCEN</w:t>
              </w:r>
            </w:ins>
          </w:p>
        </w:tc>
        <w:tc>
          <w:tcPr>
            <w:tcW w:w="1350" w:type="dxa"/>
            <w:vAlign w:val="center"/>
          </w:tcPr>
          <w:p w14:paraId="059EF08D" w14:textId="77777777" w:rsidR="00214C4F" w:rsidRPr="00214C4F" w:rsidRDefault="00214C4F" w:rsidP="00214C4F">
            <w:pPr>
              <w:spacing w:after="0" w:line="240" w:lineRule="auto"/>
              <w:jc w:val="center"/>
              <w:rPr>
                <w:ins w:id="140" w:author="Fernandez, Roberto" w:date="2017-07-26T15:29:00Z"/>
                <w:rFonts w:ascii="Arial" w:eastAsia="Times" w:hAnsi="Arial" w:cs="Arial"/>
                <w:sz w:val="20"/>
                <w:szCs w:val="20"/>
                <w:lang w:val="es-CO" w:eastAsia="en-US"/>
              </w:rPr>
            </w:pPr>
            <w:ins w:id="141" w:author="Fernandez, Roberto" w:date="2017-07-26T15:29:00Z">
              <w:r w:rsidRPr="00214C4F">
                <w:rPr>
                  <w:rFonts w:ascii="Arial" w:eastAsia="Times" w:hAnsi="Arial" w:cs="Arial"/>
                  <w:sz w:val="20"/>
                  <w:szCs w:val="20"/>
                  <w:lang w:val="es-CO" w:eastAsia="en-US"/>
                </w:rPr>
                <w:t>Porcentaje sobre población total nacional</w:t>
              </w:r>
            </w:ins>
          </w:p>
          <w:p w14:paraId="3D7EFD0E" w14:textId="77777777" w:rsidR="00214C4F" w:rsidRPr="00214C4F" w:rsidRDefault="00214C4F" w:rsidP="00214C4F">
            <w:pPr>
              <w:spacing w:after="0" w:line="240" w:lineRule="auto"/>
              <w:jc w:val="center"/>
              <w:rPr>
                <w:ins w:id="142" w:author="Fernandez, Roberto" w:date="2017-07-26T15:29:00Z"/>
                <w:rFonts w:ascii="Arial" w:eastAsia="Times" w:hAnsi="Arial" w:cs="Arial"/>
                <w:sz w:val="20"/>
                <w:szCs w:val="20"/>
                <w:lang w:val="es-CO" w:eastAsia="en-US"/>
              </w:rPr>
            </w:pPr>
          </w:p>
        </w:tc>
        <w:tc>
          <w:tcPr>
            <w:tcW w:w="990" w:type="dxa"/>
            <w:vAlign w:val="center"/>
          </w:tcPr>
          <w:p w14:paraId="4BBEE5E4" w14:textId="77777777" w:rsidR="00214C4F" w:rsidRPr="00214C4F" w:rsidRDefault="00214C4F" w:rsidP="00214C4F">
            <w:pPr>
              <w:spacing w:after="0" w:line="240" w:lineRule="auto"/>
              <w:jc w:val="center"/>
              <w:rPr>
                <w:ins w:id="143" w:author="Fernandez, Roberto" w:date="2017-07-26T15:29:00Z"/>
                <w:rFonts w:ascii="Arial" w:eastAsia="Times" w:hAnsi="Arial" w:cs="Arial"/>
                <w:sz w:val="20"/>
                <w:szCs w:val="20"/>
                <w:lang w:val="es-CO" w:eastAsia="en-US"/>
              </w:rPr>
            </w:pPr>
            <w:ins w:id="144" w:author="Fernandez, Roberto" w:date="2017-07-26T15:29:00Z">
              <w:r w:rsidRPr="00214C4F">
                <w:rPr>
                  <w:rFonts w:ascii="Arial" w:eastAsia="Times" w:hAnsi="Arial" w:cs="Arial"/>
                  <w:sz w:val="20"/>
                  <w:szCs w:val="20"/>
                  <w:lang w:val="es-CO" w:eastAsia="en-US"/>
                </w:rPr>
                <w:t>0</w:t>
              </w:r>
            </w:ins>
          </w:p>
        </w:tc>
        <w:tc>
          <w:tcPr>
            <w:tcW w:w="900" w:type="dxa"/>
            <w:vAlign w:val="center"/>
          </w:tcPr>
          <w:p w14:paraId="75863391" w14:textId="77777777" w:rsidR="00214C4F" w:rsidRPr="00214C4F" w:rsidRDefault="00214C4F" w:rsidP="00214C4F">
            <w:pPr>
              <w:spacing w:after="0" w:line="240" w:lineRule="auto"/>
              <w:jc w:val="center"/>
              <w:rPr>
                <w:ins w:id="145" w:author="Fernandez, Roberto" w:date="2017-07-26T15:29:00Z"/>
                <w:rFonts w:ascii="Arial" w:eastAsia="Times" w:hAnsi="Arial" w:cs="Arial"/>
                <w:sz w:val="20"/>
                <w:szCs w:val="20"/>
                <w:lang w:val="es-CO" w:eastAsia="en-US"/>
              </w:rPr>
            </w:pPr>
            <w:ins w:id="146" w:author="Fernandez, Roberto" w:date="2017-07-26T15:29:00Z">
              <w:r w:rsidRPr="00214C4F">
                <w:rPr>
                  <w:rFonts w:ascii="Arial" w:eastAsia="Times" w:hAnsi="Arial" w:cs="Arial"/>
                  <w:sz w:val="20"/>
                  <w:szCs w:val="20"/>
                  <w:lang w:val="es-CO" w:eastAsia="en-US"/>
                </w:rPr>
                <w:t xml:space="preserve">2017 </w:t>
              </w:r>
            </w:ins>
          </w:p>
        </w:tc>
        <w:tc>
          <w:tcPr>
            <w:tcW w:w="900" w:type="dxa"/>
            <w:vAlign w:val="center"/>
          </w:tcPr>
          <w:p w14:paraId="3875366A" w14:textId="77777777" w:rsidR="00214C4F" w:rsidRPr="00214C4F" w:rsidRDefault="00214C4F" w:rsidP="00214C4F">
            <w:pPr>
              <w:spacing w:after="0" w:line="240" w:lineRule="auto"/>
              <w:jc w:val="center"/>
              <w:rPr>
                <w:ins w:id="147" w:author="Fernandez, Roberto" w:date="2017-07-26T15:29:00Z"/>
                <w:rFonts w:ascii="Arial" w:eastAsia="Times" w:hAnsi="Arial" w:cs="Arial"/>
                <w:sz w:val="20"/>
                <w:szCs w:val="20"/>
                <w:lang w:val="es-CO" w:eastAsia="en-US"/>
              </w:rPr>
            </w:pPr>
          </w:p>
        </w:tc>
        <w:tc>
          <w:tcPr>
            <w:tcW w:w="900" w:type="dxa"/>
            <w:vAlign w:val="center"/>
          </w:tcPr>
          <w:p w14:paraId="03B55A5A" w14:textId="77777777" w:rsidR="00214C4F" w:rsidRPr="00214C4F" w:rsidRDefault="00214C4F" w:rsidP="00214C4F">
            <w:pPr>
              <w:spacing w:after="0" w:line="240" w:lineRule="auto"/>
              <w:jc w:val="center"/>
              <w:rPr>
                <w:ins w:id="148" w:author="Fernandez, Roberto" w:date="2017-07-26T15:29:00Z"/>
                <w:rFonts w:ascii="Arial" w:eastAsia="Times" w:hAnsi="Arial" w:cs="Arial"/>
                <w:sz w:val="20"/>
                <w:szCs w:val="20"/>
                <w:lang w:val="es-CO" w:eastAsia="en-US"/>
              </w:rPr>
            </w:pPr>
            <w:ins w:id="149" w:author="Fernandez, Roberto" w:date="2017-07-26T15:29:00Z">
              <w:r w:rsidRPr="00214C4F">
                <w:rPr>
                  <w:rFonts w:ascii="Arial" w:eastAsia="Times" w:hAnsi="Arial" w:cs="Arial"/>
                  <w:sz w:val="20"/>
                  <w:szCs w:val="20"/>
                  <w:lang w:val="es-CO" w:eastAsia="en-US"/>
                </w:rPr>
                <w:t>---</w:t>
              </w:r>
            </w:ins>
          </w:p>
        </w:tc>
        <w:tc>
          <w:tcPr>
            <w:tcW w:w="900" w:type="dxa"/>
            <w:vAlign w:val="center"/>
          </w:tcPr>
          <w:p w14:paraId="5F57DA01" w14:textId="77777777" w:rsidR="00214C4F" w:rsidRPr="00214C4F" w:rsidRDefault="00214C4F" w:rsidP="00214C4F">
            <w:pPr>
              <w:spacing w:after="0" w:line="240" w:lineRule="auto"/>
              <w:jc w:val="center"/>
              <w:rPr>
                <w:ins w:id="150" w:author="Fernandez, Roberto" w:date="2017-07-26T15:29:00Z"/>
                <w:rFonts w:ascii="Arial" w:eastAsia="Times" w:hAnsi="Arial" w:cs="Arial"/>
                <w:sz w:val="20"/>
                <w:szCs w:val="20"/>
                <w:lang w:val="es-CO" w:eastAsia="en-US"/>
              </w:rPr>
            </w:pPr>
            <w:ins w:id="151" w:author="Fernandez, Roberto" w:date="2017-07-26T15:29:00Z">
              <w:r w:rsidRPr="00214C4F">
                <w:rPr>
                  <w:rFonts w:ascii="Arial" w:eastAsia="Times" w:hAnsi="Arial" w:cs="Arial"/>
                  <w:sz w:val="20"/>
                  <w:szCs w:val="20"/>
                  <w:lang w:val="es-CO" w:eastAsia="en-US"/>
                </w:rPr>
                <w:t>80%</w:t>
              </w:r>
            </w:ins>
          </w:p>
        </w:tc>
        <w:tc>
          <w:tcPr>
            <w:tcW w:w="810" w:type="dxa"/>
            <w:vAlign w:val="center"/>
          </w:tcPr>
          <w:p w14:paraId="485331C1" w14:textId="77777777" w:rsidR="00214C4F" w:rsidRPr="00214C4F" w:rsidRDefault="00214C4F" w:rsidP="00214C4F">
            <w:pPr>
              <w:spacing w:after="0" w:line="240" w:lineRule="auto"/>
              <w:jc w:val="center"/>
              <w:rPr>
                <w:ins w:id="152" w:author="Fernandez, Roberto" w:date="2017-07-26T15:29:00Z"/>
                <w:rFonts w:ascii="Arial" w:eastAsia="Times" w:hAnsi="Arial" w:cs="Arial"/>
                <w:sz w:val="20"/>
                <w:szCs w:val="20"/>
                <w:lang w:val="es-CO" w:eastAsia="en-US"/>
              </w:rPr>
            </w:pPr>
            <w:ins w:id="153" w:author="Fernandez, Roberto" w:date="2017-07-26T15:29:00Z">
              <w:r w:rsidRPr="00214C4F">
                <w:rPr>
                  <w:rFonts w:ascii="Arial" w:eastAsia="Times" w:hAnsi="Arial" w:cs="Arial"/>
                  <w:sz w:val="20"/>
                  <w:szCs w:val="20"/>
                  <w:lang w:val="es-CO" w:eastAsia="en-US"/>
                </w:rPr>
                <w:t>2020</w:t>
              </w:r>
            </w:ins>
          </w:p>
        </w:tc>
        <w:tc>
          <w:tcPr>
            <w:tcW w:w="1530" w:type="dxa"/>
            <w:vAlign w:val="center"/>
          </w:tcPr>
          <w:p w14:paraId="3AA88757" w14:textId="77777777" w:rsidR="00214C4F" w:rsidRPr="00214C4F" w:rsidRDefault="00214C4F" w:rsidP="00214C4F">
            <w:pPr>
              <w:spacing w:after="0" w:line="240" w:lineRule="auto"/>
              <w:jc w:val="both"/>
              <w:rPr>
                <w:ins w:id="154" w:author="Fernandez, Roberto" w:date="2017-07-26T15:29:00Z"/>
                <w:rFonts w:ascii="Arial" w:eastAsia="Times" w:hAnsi="Arial" w:cs="Arial"/>
                <w:sz w:val="18"/>
                <w:szCs w:val="18"/>
                <w:lang w:val="es-CO" w:eastAsia="en-US"/>
              </w:rPr>
            </w:pPr>
            <w:ins w:id="155" w:author="Fernandez, Roberto" w:date="2017-07-26T15:29:00Z">
              <w:r w:rsidRPr="00214C4F">
                <w:rPr>
                  <w:rFonts w:ascii="Arial" w:eastAsia="Times" w:hAnsi="Arial" w:cs="Arial"/>
                  <w:sz w:val="18"/>
                  <w:szCs w:val="18"/>
                  <w:lang w:val="es-CO" w:eastAsia="en-US"/>
                </w:rPr>
                <w:t>AGESIC</w:t>
              </w:r>
            </w:ins>
          </w:p>
        </w:tc>
        <w:tc>
          <w:tcPr>
            <w:tcW w:w="2160" w:type="dxa"/>
            <w:vAlign w:val="center"/>
          </w:tcPr>
          <w:p w14:paraId="6E5CE05B" w14:textId="77777777" w:rsidR="00214C4F" w:rsidRPr="00214C4F" w:rsidRDefault="00214C4F" w:rsidP="00214C4F">
            <w:pPr>
              <w:spacing w:after="0" w:line="240" w:lineRule="auto"/>
              <w:ind w:left="-108"/>
              <w:jc w:val="both"/>
              <w:rPr>
                <w:ins w:id="156" w:author="Fernandez, Roberto" w:date="2017-07-26T15:29:00Z"/>
                <w:rFonts w:ascii="Arial" w:eastAsia="Times" w:hAnsi="Arial" w:cs="Arial"/>
                <w:sz w:val="20"/>
                <w:szCs w:val="20"/>
                <w:lang w:val="es-CO" w:eastAsia="en-US"/>
              </w:rPr>
            </w:pPr>
            <w:ins w:id="157" w:author="Fernandez, Roberto" w:date="2017-07-26T15:29:00Z">
              <w:r w:rsidRPr="00214C4F">
                <w:rPr>
                  <w:rFonts w:ascii="Arial" w:eastAsia="Times" w:hAnsi="Arial" w:cs="Arial"/>
                  <w:sz w:val="20"/>
                  <w:szCs w:val="20"/>
                  <w:lang w:val="es-CO" w:eastAsia="en-US"/>
                </w:rPr>
                <w:t>Por dato clínico en HCEN se entiende un registro que incluye: nombre de usuario, fecha de atención, tipo de asistencia (atención en consultorio, atención de emergencia, internación en hospital, radiografía, etc.), profesional médico actuante e institución prestadora de salud. La meta del indicador se estimó tomando en consideración la aprobación del marco legal y reglamentario hacia fines de 2017, y una adopción gradual por parte de las instituciones a partir de 2018.</w:t>
              </w:r>
            </w:ins>
          </w:p>
        </w:tc>
      </w:tr>
      <w:tr w:rsidR="00214C4F" w:rsidRPr="00214C4F" w14:paraId="0C37CD87" w14:textId="77777777" w:rsidTr="00214C4F">
        <w:trPr>
          <w:ins w:id="158" w:author="Fernandez, Roberto" w:date="2017-07-26T15:29:00Z"/>
        </w:trPr>
        <w:tc>
          <w:tcPr>
            <w:tcW w:w="12487" w:type="dxa"/>
            <w:gridSpan w:val="10"/>
            <w:shd w:val="clear" w:color="auto" w:fill="BFBFBF"/>
          </w:tcPr>
          <w:p w14:paraId="3E2E2B16" w14:textId="77777777" w:rsidR="00214C4F" w:rsidRPr="00214C4F" w:rsidRDefault="00214C4F" w:rsidP="00214C4F">
            <w:pPr>
              <w:spacing w:after="0" w:line="240" w:lineRule="auto"/>
              <w:rPr>
                <w:ins w:id="159" w:author="Fernandez, Roberto" w:date="2017-07-26T15:29:00Z"/>
                <w:rFonts w:ascii="Arial" w:eastAsia="Times" w:hAnsi="Arial" w:cs="Arial"/>
                <w:b/>
                <w:sz w:val="20"/>
                <w:szCs w:val="20"/>
                <w:lang w:val="es-CO" w:eastAsia="en-US"/>
              </w:rPr>
            </w:pPr>
            <w:ins w:id="160" w:author="Fernandez, Roberto" w:date="2017-07-26T15:29:00Z">
              <w:r w:rsidRPr="00214C4F">
                <w:rPr>
                  <w:rFonts w:ascii="Arial" w:eastAsia="Times" w:hAnsi="Arial" w:cs="Arial"/>
                  <w:b/>
                  <w:sz w:val="20"/>
                  <w:szCs w:val="20"/>
                  <w:u w:val="single"/>
                  <w:lang w:val="es-CO" w:eastAsia="en-US"/>
                </w:rPr>
                <w:t>RESULTADO ESPERADO 2</w:t>
              </w:r>
              <w:r w:rsidRPr="00214C4F">
                <w:rPr>
                  <w:rFonts w:ascii="Arial" w:eastAsia="Times" w:hAnsi="Arial" w:cs="Arial"/>
                  <w:b/>
                  <w:sz w:val="20"/>
                  <w:szCs w:val="20"/>
                  <w:lang w:val="es-CO" w:eastAsia="en-US"/>
                </w:rPr>
                <w:t>: Los prestadores integrales producen e intercambian información clínica en formato digital.</w:t>
              </w:r>
            </w:ins>
          </w:p>
        </w:tc>
      </w:tr>
      <w:tr w:rsidR="00214C4F" w:rsidRPr="00214C4F" w14:paraId="395E5DAE" w14:textId="77777777" w:rsidTr="00516720">
        <w:trPr>
          <w:trHeight w:val="725"/>
          <w:ins w:id="161" w:author="Fernandez, Roberto" w:date="2017-07-26T15:29:00Z"/>
        </w:trPr>
        <w:tc>
          <w:tcPr>
            <w:tcW w:w="2047" w:type="dxa"/>
            <w:vAlign w:val="center"/>
          </w:tcPr>
          <w:p w14:paraId="53D4620C" w14:textId="77777777" w:rsidR="00214C4F" w:rsidRPr="00214C4F" w:rsidRDefault="00214C4F" w:rsidP="00214C4F">
            <w:pPr>
              <w:numPr>
                <w:ilvl w:val="1"/>
                <w:numId w:val="20"/>
              </w:numPr>
              <w:spacing w:after="0" w:line="240" w:lineRule="auto"/>
              <w:jc w:val="both"/>
              <w:rPr>
                <w:ins w:id="162" w:author="Fernandez, Roberto" w:date="2017-07-26T15:29:00Z"/>
                <w:rFonts w:ascii="Arial" w:eastAsia="Times" w:hAnsi="Arial" w:cs="Arial"/>
                <w:sz w:val="20"/>
                <w:szCs w:val="20"/>
                <w:lang w:val="es-CO" w:eastAsia="en-US"/>
              </w:rPr>
            </w:pPr>
            <w:ins w:id="163" w:author="Fernandez, Roberto" w:date="2017-07-26T15:29:00Z">
              <w:r w:rsidRPr="00214C4F">
                <w:rPr>
                  <w:rFonts w:ascii="Arial" w:eastAsia="Times" w:hAnsi="Arial" w:cs="Arial"/>
                  <w:sz w:val="20"/>
                  <w:szCs w:val="20"/>
                  <w:lang w:val="es-CO" w:eastAsia="en-US"/>
                </w:rPr>
                <w:t>Imágenes analizadas en una institución distinta a la de la toma</w:t>
              </w:r>
            </w:ins>
          </w:p>
        </w:tc>
        <w:tc>
          <w:tcPr>
            <w:tcW w:w="1350" w:type="dxa"/>
            <w:vAlign w:val="center"/>
          </w:tcPr>
          <w:p w14:paraId="15C2546F" w14:textId="77777777" w:rsidR="00214C4F" w:rsidRPr="00214C4F" w:rsidRDefault="00214C4F" w:rsidP="00214C4F">
            <w:pPr>
              <w:spacing w:after="0" w:line="240" w:lineRule="auto"/>
              <w:jc w:val="center"/>
              <w:rPr>
                <w:ins w:id="164" w:author="Fernandez, Roberto" w:date="2017-07-26T15:29:00Z"/>
                <w:rFonts w:ascii="Arial" w:eastAsia="Times" w:hAnsi="Arial" w:cs="Arial"/>
                <w:sz w:val="20"/>
                <w:szCs w:val="20"/>
                <w:lang w:val="es-CO" w:eastAsia="en-US"/>
              </w:rPr>
            </w:pPr>
            <w:commentRangeStart w:id="165"/>
            <w:ins w:id="166" w:author="Fernandez, Roberto" w:date="2017-07-26T15:29:00Z">
              <w:r w:rsidRPr="00214C4F">
                <w:rPr>
                  <w:rFonts w:ascii="Arial" w:eastAsia="Times" w:hAnsi="Arial" w:cs="Arial"/>
                  <w:sz w:val="20"/>
                  <w:szCs w:val="20"/>
                  <w:lang w:val="es-CO" w:eastAsia="en-US"/>
                </w:rPr>
                <w:t>Número</w:t>
              </w:r>
              <w:commentRangeEnd w:id="165"/>
              <w:r w:rsidRPr="00214C4F">
                <w:rPr>
                  <w:rFonts w:ascii="Times" w:eastAsia="Times" w:hAnsi="Times" w:cs="Times New Roman"/>
                  <w:sz w:val="16"/>
                  <w:szCs w:val="16"/>
                  <w:lang w:val="es-ES_tradnl" w:eastAsia="en-US"/>
                </w:rPr>
                <w:commentReference w:id="165"/>
              </w:r>
              <w:r w:rsidRPr="00214C4F">
                <w:rPr>
                  <w:rFonts w:ascii="Arial" w:eastAsia="Times" w:hAnsi="Arial" w:cs="Arial"/>
                  <w:sz w:val="20"/>
                  <w:szCs w:val="20"/>
                  <w:lang w:val="es-CO" w:eastAsia="en-US"/>
                </w:rPr>
                <w:t xml:space="preserve"> de imágenes</w:t>
              </w:r>
            </w:ins>
          </w:p>
        </w:tc>
        <w:tc>
          <w:tcPr>
            <w:tcW w:w="990" w:type="dxa"/>
            <w:vAlign w:val="center"/>
          </w:tcPr>
          <w:p w14:paraId="5B2DD348" w14:textId="77777777" w:rsidR="00214C4F" w:rsidRPr="00214C4F" w:rsidRDefault="00214C4F" w:rsidP="00214C4F">
            <w:pPr>
              <w:spacing w:after="0" w:line="240" w:lineRule="auto"/>
              <w:jc w:val="center"/>
              <w:rPr>
                <w:ins w:id="167" w:author="Fernandez, Roberto" w:date="2017-07-26T15:29:00Z"/>
                <w:rFonts w:ascii="Arial" w:eastAsia="Times" w:hAnsi="Arial" w:cs="Arial"/>
                <w:sz w:val="20"/>
                <w:szCs w:val="20"/>
                <w:lang w:val="es-CO" w:eastAsia="en-US"/>
              </w:rPr>
            </w:pPr>
            <w:ins w:id="168" w:author="Fernandez, Roberto" w:date="2017-07-26T15:29:00Z">
              <w:r w:rsidRPr="00214C4F">
                <w:rPr>
                  <w:rFonts w:ascii="Arial" w:eastAsia="Times" w:hAnsi="Arial" w:cs="Arial"/>
                  <w:sz w:val="20"/>
                  <w:szCs w:val="20"/>
                  <w:lang w:val="es-CO" w:eastAsia="en-US"/>
                </w:rPr>
                <w:t>2.130</w:t>
              </w:r>
            </w:ins>
          </w:p>
        </w:tc>
        <w:tc>
          <w:tcPr>
            <w:tcW w:w="900" w:type="dxa"/>
            <w:vAlign w:val="center"/>
          </w:tcPr>
          <w:p w14:paraId="080F4A66" w14:textId="77777777" w:rsidR="00214C4F" w:rsidRPr="00214C4F" w:rsidRDefault="00214C4F" w:rsidP="00214C4F">
            <w:pPr>
              <w:spacing w:after="0" w:line="240" w:lineRule="auto"/>
              <w:jc w:val="center"/>
              <w:rPr>
                <w:ins w:id="169" w:author="Fernandez, Roberto" w:date="2017-07-26T15:29:00Z"/>
                <w:rFonts w:ascii="Arial" w:eastAsia="Times" w:hAnsi="Arial" w:cs="Arial"/>
                <w:sz w:val="20"/>
                <w:szCs w:val="20"/>
                <w:lang w:val="es-CO" w:eastAsia="en-US"/>
              </w:rPr>
            </w:pPr>
            <w:ins w:id="170" w:author="Fernandez, Roberto" w:date="2017-07-26T15:29:00Z">
              <w:r w:rsidRPr="00214C4F">
                <w:rPr>
                  <w:rFonts w:ascii="Arial" w:eastAsia="Times" w:hAnsi="Arial" w:cs="Arial"/>
                  <w:sz w:val="20"/>
                  <w:szCs w:val="20"/>
                  <w:lang w:val="es-CO" w:eastAsia="en-US"/>
                </w:rPr>
                <w:t>2017</w:t>
              </w:r>
            </w:ins>
          </w:p>
        </w:tc>
        <w:tc>
          <w:tcPr>
            <w:tcW w:w="900" w:type="dxa"/>
            <w:vAlign w:val="center"/>
          </w:tcPr>
          <w:p w14:paraId="4DA5EB58" w14:textId="77777777" w:rsidR="00214C4F" w:rsidRPr="00214C4F" w:rsidRDefault="00214C4F" w:rsidP="00214C4F">
            <w:pPr>
              <w:spacing w:after="0" w:line="240" w:lineRule="auto"/>
              <w:jc w:val="center"/>
              <w:rPr>
                <w:ins w:id="171" w:author="Fernandez, Roberto" w:date="2017-07-26T15:29:00Z"/>
                <w:rFonts w:ascii="Arial" w:eastAsia="Times" w:hAnsi="Arial" w:cs="Arial"/>
                <w:sz w:val="20"/>
                <w:szCs w:val="20"/>
                <w:lang w:val="es-CO" w:eastAsia="en-US"/>
              </w:rPr>
            </w:pPr>
          </w:p>
        </w:tc>
        <w:tc>
          <w:tcPr>
            <w:tcW w:w="900" w:type="dxa"/>
            <w:vAlign w:val="center"/>
          </w:tcPr>
          <w:p w14:paraId="714262F6" w14:textId="77777777" w:rsidR="00214C4F" w:rsidRPr="00214C4F" w:rsidRDefault="00214C4F" w:rsidP="00214C4F">
            <w:pPr>
              <w:spacing w:after="0" w:line="240" w:lineRule="auto"/>
              <w:jc w:val="center"/>
              <w:rPr>
                <w:ins w:id="172" w:author="Fernandez, Roberto" w:date="2017-07-26T15:29:00Z"/>
                <w:rFonts w:ascii="Arial" w:eastAsia="Times" w:hAnsi="Arial" w:cs="Arial"/>
                <w:sz w:val="20"/>
                <w:szCs w:val="20"/>
                <w:lang w:val="es-CO" w:eastAsia="en-US"/>
              </w:rPr>
            </w:pPr>
          </w:p>
        </w:tc>
        <w:tc>
          <w:tcPr>
            <w:tcW w:w="900" w:type="dxa"/>
            <w:vAlign w:val="center"/>
          </w:tcPr>
          <w:p w14:paraId="1ADB68F6" w14:textId="77777777" w:rsidR="00214C4F" w:rsidRPr="00214C4F" w:rsidRDefault="00214C4F" w:rsidP="00214C4F">
            <w:pPr>
              <w:spacing w:after="0" w:line="240" w:lineRule="auto"/>
              <w:jc w:val="center"/>
              <w:rPr>
                <w:ins w:id="173" w:author="Fernandez, Roberto" w:date="2017-07-26T15:29:00Z"/>
                <w:rFonts w:ascii="Arial" w:eastAsia="Times" w:hAnsi="Arial" w:cs="Arial"/>
                <w:sz w:val="20"/>
                <w:szCs w:val="20"/>
                <w:lang w:val="es-CO" w:eastAsia="en-US"/>
              </w:rPr>
            </w:pPr>
            <w:ins w:id="174" w:author="Fernandez, Roberto" w:date="2017-07-26T15:29:00Z">
              <w:r w:rsidRPr="00214C4F">
                <w:rPr>
                  <w:rFonts w:ascii="Arial" w:eastAsia="Times" w:hAnsi="Arial" w:cs="Arial"/>
                  <w:sz w:val="20"/>
                  <w:szCs w:val="20"/>
                  <w:lang w:val="es-CO" w:eastAsia="en-US"/>
                </w:rPr>
                <w:t>10.000</w:t>
              </w:r>
            </w:ins>
          </w:p>
        </w:tc>
        <w:tc>
          <w:tcPr>
            <w:tcW w:w="810" w:type="dxa"/>
            <w:vAlign w:val="center"/>
          </w:tcPr>
          <w:p w14:paraId="6E5666ED" w14:textId="77777777" w:rsidR="00214C4F" w:rsidRPr="00214C4F" w:rsidRDefault="00214C4F" w:rsidP="00214C4F">
            <w:pPr>
              <w:spacing w:after="0" w:line="240" w:lineRule="auto"/>
              <w:jc w:val="center"/>
              <w:rPr>
                <w:ins w:id="175" w:author="Fernandez, Roberto" w:date="2017-07-26T15:29:00Z"/>
                <w:rFonts w:ascii="Arial" w:eastAsia="Times" w:hAnsi="Arial" w:cs="Arial"/>
                <w:sz w:val="20"/>
                <w:szCs w:val="20"/>
                <w:lang w:val="es-CO" w:eastAsia="en-US"/>
              </w:rPr>
            </w:pPr>
            <w:ins w:id="176" w:author="Fernandez, Roberto" w:date="2017-07-26T15:29:00Z">
              <w:r w:rsidRPr="00214C4F">
                <w:rPr>
                  <w:rFonts w:ascii="Arial" w:eastAsia="Times" w:hAnsi="Arial" w:cs="Arial"/>
                  <w:sz w:val="20"/>
                  <w:szCs w:val="20"/>
                  <w:lang w:val="es-CO" w:eastAsia="en-US"/>
                </w:rPr>
                <w:t>2020</w:t>
              </w:r>
            </w:ins>
          </w:p>
        </w:tc>
        <w:tc>
          <w:tcPr>
            <w:tcW w:w="1530" w:type="dxa"/>
            <w:vAlign w:val="center"/>
          </w:tcPr>
          <w:p w14:paraId="03B78FD5" w14:textId="77777777" w:rsidR="00214C4F" w:rsidRPr="00214C4F" w:rsidRDefault="00214C4F" w:rsidP="00214C4F">
            <w:pPr>
              <w:spacing w:after="0" w:line="240" w:lineRule="auto"/>
              <w:jc w:val="both"/>
              <w:rPr>
                <w:ins w:id="177" w:author="Fernandez, Roberto" w:date="2017-07-26T15:29:00Z"/>
                <w:rFonts w:ascii="Arial" w:eastAsia="Times" w:hAnsi="Arial" w:cs="Arial"/>
                <w:sz w:val="18"/>
                <w:szCs w:val="18"/>
                <w:lang w:val="es-ES_tradnl" w:eastAsia="en-US"/>
              </w:rPr>
            </w:pPr>
            <w:ins w:id="178" w:author="Fernandez, Roberto" w:date="2017-07-26T15:29:00Z">
              <w:r w:rsidRPr="00214C4F">
                <w:rPr>
                  <w:rFonts w:ascii="Arial" w:eastAsia="Times" w:hAnsi="Arial" w:cs="Arial"/>
                  <w:sz w:val="18"/>
                  <w:szCs w:val="18"/>
                  <w:lang w:val="es-ES_tradnl" w:eastAsia="en-US"/>
                </w:rPr>
                <w:t>AGESIC</w:t>
              </w:r>
            </w:ins>
          </w:p>
        </w:tc>
        <w:tc>
          <w:tcPr>
            <w:tcW w:w="2160" w:type="dxa"/>
            <w:vAlign w:val="center"/>
          </w:tcPr>
          <w:p w14:paraId="34158A10" w14:textId="77777777" w:rsidR="00214C4F" w:rsidRPr="00214C4F" w:rsidRDefault="00214C4F" w:rsidP="00214C4F">
            <w:pPr>
              <w:spacing w:after="0" w:line="240" w:lineRule="auto"/>
              <w:ind w:left="-108"/>
              <w:jc w:val="both"/>
              <w:rPr>
                <w:ins w:id="179" w:author="Fernandez, Roberto" w:date="2017-07-26T15:29:00Z"/>
                <w:rFonts w:ascii="Arial" w:eastAsia="Arial Unicode MS" w:hAnsi="Arial" w:cs="Arial"/>
                <w:bCs/>
                <w:sz w:val="20"/>
                <w:szCs w:val="20"/>
                <w:lang w:val="es-CO" w:eastAsia="en-US"/>
              </w:rPr>
            </w:pPr>
            <w:ins w:id="180" w:author="Fernandez, Roberto" w:date="2017-07-26T15:29:00Z">
              <w:r w:rsidRPr="00214C4F">
                <w:rPr>
                  <w:rFonts w:ascii="Arial" w:eastAsia="Arial Unicode MS" w:hAnsi="Arial" w:cs="Arial"/>
                  <w:bCs/>
                  <w:sz w:val="20"/>
                  <w:szCs w:val="20"/>
                  <w:lang w:val="es-CO" w:eastAsia="en-US"/>
                </w:rPr>
                <w:t xml:space="preserve">El indicador refiere al uso en telemedicina del sistema de transmisión electrónica de estudios por imágenes. Por “imagen analizada” se entiende el informe que deriva </w:t>
              </w:r>
              <w:r w:rsidRPr="00214C4F">
                <w:rPr>
                  <w:rFonts w:ascii="Arial" w:eastAsia="Arial Unicode MS" w:hAnsi="Arial" w:cs="Arial"/>
                  <w:bCs/>
                  <w:sz w:val="20"/>
                  <w:szCs w:val="20"/>
                  <w:lang w:val="es-CO" w:eastAsia="en-US"/>
                </w:rPr>
                <w:lastRenderedPageBreak/>
                <w:t>del análisis de la imagen y que contiene la aproximación al diagnóstico clínico de la enfermedad que se obtiene de dicha imagen. El valor meta se estimó a partir del total de tomografías computadas realizadas en ASSE (67.000 tomografías/año). Dado que una parte de los hospitales y centros tienen capacidades propias de análisis de estudios por imágenes, el mercado potencial de este servicio es un sub-conjunto de dicho universo, estimado en 20% del universo (13.600 imágenes/año). Además, se prevé una adopción gradual, bajo convenio voluntario entre entidades, por lo que hasta el año 3 se estima una captación para los primeros años de un 20% del mercado potencial (2.600 imágenes/año).</w:t>
              </w:r>
            </w:ins>
          </w:p>
        </w:tc>
      </w:tr>
      <w:tr w:rsidR="00214C4F" w:rsidRPr="00214C4F" w14:paraId="1B82CFAD" w14:textId="77777777" w:rsidTr="00516720">
        <w:trPr>
          <w:trHeight w:val="864"/>
          <w:ins w:id="181" w:author="Fernandez, Roberto" w:date="2017-07-26T15:29:00Z"/>
        </w:trPr>
        <w:tc>
          <w:tcPr>
            <w:tcW w:w="2047" w:type="dxa"/>
            <w:vAlign w:val="center"/>
          </w:tcPr>
          <w:p w14:paraId="743CBC31" w14:textId="77777777" w:rsidR="00214C4F" w:rsidRPr="00214C4F" w:rsidRDefault="00214C4F" w:rsidP="00214C4F">
            <w:pPr>
              <w:numPr>
                <w:ilvl w:val="1"/>
                <w:numId w:val="20"/>
              </w:numPr>
              <w:spacing w:after="0" w:line="240" w:lineRule="auto"/>
              <w:jc w:val="both"/>
              <w:rPr>
                <w:ins w:id="182" w:author="Fernandez, Roberto" w:date="2017-07-26T15:29:00Z"/>
                <w:rFonts w:ascii="Arial" w:eastAsia="Times" w:hAnsi="Arial" w:cs="Arial"/>
                <w:sz w:val="20"/>
                <w:szCs w:val="20"/>
                <w:lang w:eastAsia="en-US"/>
              </w:rPr>
            </w:pPr>
            <w:ins w:id="183" w:author="Fernandez, Roberto" w:date="2017-07-26T15:29:00Z">
              <w:r w:rsidRPr="00214C4F">
                <w:rPr>
                  <w:rFonts w:ascii="Arial" w:eastAsia="Times" w:hAnsi="Arial" w:cs="Arial"/>
                  <w:sz w:val="20"/>
                  <w:szCs w:val="20"/>
                  <w:lang w:eastAsia="en-US"/>
                </w:rPr>
                <w:lastRenderedPageBreak/>
                <w:t xml:space="preserve">Consultas asistenciales de usuarios </w:t>
              </w:r>
              <w:r w:rsidRPr="00214C4F">
                <w:rPr>
                  <w:rFonts w:ascii="Arial" w:eastAsia="Times" w:hAnsi="Arial" w:cs="Arial"/>
                  <w:sz w:val="20"/>
                  <w:szCs w:val="20"/>
                  <w:lang w:eastAsia="en-US"/>
                </w:rPr>
                <w:lastRenderedPageBreak/>
                <w:t>pediátricos afiliados a la Administración de Servicios de Salud del Estado, atendidos en el servicio de emergencia del prestador complementario en Departamento Florida</w:t>
              </w:r>
            </w:ins>
          </w:p>
        </w:tc>
        <w:tc>
          <w:tcPr>
            <w:tcW w:w="1350" w:type="dxa"/>
            <w:vAlign w:val="center"/>
          </w:tcPr>
          <w:p w14:paraId="590C97CA" w14:textId="77777777" w:rsidR="00214C4F" w:rsidRPr="00214C4F" w:rsidRDefault="00214C4F" w:rsidP="00214C4F">
            <w:pPr>
              <w:spacing w:after="0" w:line="240" w:lineRule="auto"/>
              <w:jc w:val="center"/>
              <w:rPr>
                <w:ins w:id="184" w:author="Fernandez, Roberto" w:date="2017-07-26T15:29:00Z"/>
                <w:rFonts w:ascii="Arial" w:eastAsia="Times" w:hAnsi="Arial" w:cs="Arial"/>
                <w:sz w:val="20"/>
                <w:szCs w:val="20"/>
                <w:lang w:val="es-CO" w:eastAsia="en-US"/>
              </w:rPr>
            </w:pPr>
            <w:ins w:id="185" w:author="Fernandez, Roberto" w:date="2017-07-26T15:29:00Z">
              <w:r w:rsidRPr="00214C4F">
                <w:rPr>
                  <w:rFonts w:ascii="Arial" w:eastAsia="Times" w:hAnsi="Arial" w:cs="Arial"/>
                  <w:sz w:val="20"/>
                  <w:szCs w:val="20"/>
                  <w:lang w:val="es-CO" w:eastAsia="en-US"/>
                </w:rPr>
                <w:lastRenderedPageBreak/>
                <w:t>Consultas</w:t>
              </w:r>
            </w:ins>
          </w:p>
        </w:tc>
        <w:tc>
          <w:tcPr>
            <w:tcW w:w="990" w:type="dxa"/>
            <w:vAlign w:val="center"/>
          </w:tcPr>
          <w:p w14:paraId="5328011D" w14:textId="77777777" w:rsidR="00214C4F" w:rsidRPr="00214C4F" w:rsidRDefault="00214C4F" w:rsidP="00214C4F">
            <w:pPr>
              <w:spacing w:after="0" w:line="240" w:lineRule="auto"/>
              <w:jc w:val="center"/>
              <w:rPr>
                <w:ins w:id="186" w:author="Fernandez, Roberto" w:date="2017-07-26T15:29:00Z"/>
                <w:rFonts w:ascii="Arial" w:eastAsia="Times" w:hAnsi="Arial" w:cs="Arial"/>
                <w:sz w:val="20"/>
                <w:szCs w:val="20"/>
                <w:lang w:val="es-CO" w:eastAsia="en-US"/>
              </w:rPr>
            </w:pPr>
            <w:ins w:id="187" w:author="Fernandez, Roberto" w:date="2017-07-26T15:29:00Z">
              <w:r w:rsidRPr="00214C4F">
                <w:rPr>
                  <w:rFonts w:ascii="Arial" w:eastAsia="Times" w:hAnsi="Arial" w:cs="Arial"/>
                  <w:sz w:val="20"/>
                  <w:szCs w:val="20"/>
                  <w:lang w:val="es-CO" w:eastAsia="en-US"/>
                </w:rPr>
                <w:t>0</w:t>
              </w:r>
            </w:ins>
          </w:p>
        </w:tc>
        <w:tc>
          <w:tcPr>
            <w:tcW w:w="900" w:type="dxa"/>
            <w:vAlign w:val="center"/>
          </w:tcPr>
          <w:p w14:paraId="40BFA27B" w14:textId="77777777" w:rsidR="00214C4F" w:rsidRPr="00214C4F" w:rsidRDefault="00214C4F" w:rsidP="00214C4F">
            <w:pPr>
              <w:spacing w:after="0" w:line="240" w:lineRule="auto"/>
              <w:jc w:val="center"/>
              <w:rPr>
                <w:ins w:id="188" w:author="Fernandez, Roberto" w:date="2017-07-26T15:29:00Z"/>
                <w:rFonts w:ascii="Arial" w:eastAsia="Times" w:hAnsi="Arial" w:cs="Arial"/>
                <w:sz w:val="20"/>
                <w:szCs w:val="20"/>
                <w:lang w:val="es-CO" w:eastAsia="en-US"/>
              </w:rPr>
            </w:pPr>
            <w:ins w:id="189" w:author="Fernandez, Roberto" w:date="2017-07-26T15:29:00Z">
              <w:r w:rsidRPr="00214C4F">
                <w:rPr>
                  <w:rFonts w:ascii="Arial" w:eastAsia="Times" w:hAnsi="Arial" w:cs="Arial"/>
                  <w:sz w:val="20"/>
                  <w:szCs w:val="20"/>
                  <w:lang w:val="es-CO" w:eastAsia="en-US"/>
                </w:rPr>
                <w:t>2017</w:t>
              </w:r>
            </w:ins>
          </w:p>
        </w:tc>
        <w:tc>
          <w:tcPr>
            <w:tcW w:w="900" w:type="dxa"/>
            <w:vAlign w:val="center"/>
          </w:tcPr>
          <w:p w14:paraId="12C92692" w14:textId="77777777" w:rsidR="00214C4F" w:rsidRPr="00214C4F" w:rsidRDefault="00214C4F" w:rsidP="00214C4F">
            <w:pPr>
              <w:spacing w:after="0" w:line="240" w:lineRule="auto"/>
              <w:jc w:val="center"/>
              <w:rPr>
                <w:ins w:id="190" w:author="Fernandez, Roberto" w:date="2017-07-26T15:29:00Z"/>
                <w:rFonts w:ascii="Arial" w:eastAsia="Times" w:hAnsi="Arial" w:cs="Arial"/>
                <w:sz w:val="20"/>
                <w:szCs w:val="20"/>
                <w:lang w:val="es-CO" w:eastAsia="en-US"/>
              </w:rPr>
            </w:pPr>
            <w:ins w:id="191" w:author="Fernandez, Roberto" w:date="2017-07-26T15:29:00Z">
              <w:r w:rsidRPr="00214C4F">
                <w:rPr>
                  <w:rFonts w:ascii="Arial" w:eastAsia="Times" w:hAnsi="Arial" w:cs="Arial"/>
                  <w:sz w:val="20"/>
                  <w:szCs w:val="20"/>
                  <w:lang w:val="es-CO" w:eastAsia="en-US"/>
                </w:rPr>
                <w:t>4.000</w:t>
              </w:r>
            </w:ins>
          </w:p>
        </w:tc>
        <w:tc>
          <w:tcPr>
            <w:tcW w:w="900" w:type="dxa"/>
            <w:vAlign w:val="center"/>
          </w:tcPr>
          <w:p w14:paraId="49D9795E" w14:textId="77777777" w:rsidR="00214C4F" w:rsidRPr="00214C4F" w:rsidRDefault="00214C4F" w:rsidP="00214C4F">
            <w:pPr>
              <w:spacing w:after="0" w:line="240" w:lineRule="auto"/>
              <w:jc w:val="center"/>
              <w:rPr>
                <w:ins w:id="192" w:author="Fernandez, Roberto" w:date="2017-07-26T15:29:00Z"/>
                <w:rFonts w:ascii="Arial" w:eastAsia="Times" w:hAnsi="Arial" w:cs="Arial"/>
                <w:sz w:val="20"/>
                <w:szCs w:val="20"/>
                <w:lang w:val="es-CO" w:eastAsia="en-US"/>
              </w:rPr>
            </w:pPr>
            <w:ins w:id="193" w:author="Fernandez, Roberto" w:date="2017-07-26T15:29:00Z">
              <w:r w:rsidRPr="00214C4F">
                <w:rPr>
                  <w:rFonts w:ascii="Arial" w:eastAsia="Times" w:hAnsi="Arial" w:cs="Arial"/>
                  <w:sz w:val="20"/>
                  <w:szCs w:val="20"/>
                  <w:lang w:val="es-CO" w:eastAsia="en-US"/>
                </w:rPr>
                <w:t>2018</w:t>
              </w:r>
            </w:ins>
          </w:p>
        </w:tc>
        <w:tc>
          <w:tcPr>
            <w:tcW w:w="900" w:type="dxa"/>
            <w:vAlign w:val="center"/>
          </w:tcPr>
          <w:p w14:paraId="3711EC2E" w14:textId="77777777" w:rsidR="00214C4F" w:rsidRPr="00214C4F" w:rsidRDefault="00214C4F" w:rsidP="00214C4F">
            <w:pPr>
              <w:spacing w:after="0" w:line="240" w:lineRule="auto"/>
              <w:jc w:val="center"/>
              <w:rPr>
                <w:ins w:id="194" w:author="Fernandez, Roberto" w:date="2017-07-26T15:29:00Z"/>
                <w:rFonts w:ascii="Arial" w:eastAsia="Times" w:hAnsi="Arial" w:cs="Arial"/>
                <w:sz w:val="20"/>
                <w:szCs w:val="20"/>
                <w:lang w:val="es-CO" w:eastAsia="en-US"/>
              </w:rPr>
            </w:pPr>
            <w:ins w:id="195" w:author="Fernandez, Roberto" w:date="2017-07-26T15:29:00Z">
              <w:r w:rsidRPr="00214C4F">
                <w:rPr>
                  <w:rFonts w:ascii="Arial" w:eastAsia="Times" w:hAnsi="Arial" w:cs="Arial"/>
                  <w:sz w:val="20"/>
                  <w:szCs w:val="20"/>
                  <w:lang w:val="es-CO" w:eastAsia="en-US"/>
                </w:rPr>
                <w:t>13.200</w:t>
              </w:r>
            </w:ins>
          </w:p>
        </w:tc>
        <w:tc>
          <w:tcPr>
            <w:tcW w:w="810" w:type="dxa"/>
            <w:vAlign w:val="center"/>
          </w:tcPr>
          <w:p w14:paraId="459E832B" w14:textId="77777777" w:rsidR="00214C4F" w:rsidRPr="00214C4F" w:rsidRDefault="00214C4F" w:rsidP="00214C4F">
            <w:pPr>
              <w:spacing w:after="0" w:line="240" w:lineRule="auto"/>
              <w:jc w:val="center"/>
              <w:rPr>
                <w:ins w:id="196" w:author="Fernandez, Roberto" w:date="2017-07-26T15:29:00Z"/>
                <w:rFonts w:ascii="Arial" w:eastAsia="Times" w:hAnsi="Arial" w:cs="Arial"/>
                <w:sz w:val="20"/>
                <w:szCs w:val="20"/>
                <w:lang w:val="es-CO" w:eastAsia="en-US"/>
              </w:rPr>
            </w:pPr>
            <w:ins w:id="197" w:author="Fernandez, Roberto" w:date="2017-07-26T15:29:00Z">
              <w:r w:rsidRPr="00214C4F">
                <w:rPr>
                  <w:rFonts w:ascii="Arial" w:eastAsia="Times" w:hAnsi="Arial" w:cs="Arial"/>
                  <w:sz w:val="20"/>
                  <w:szCs w:val="20"/>
                  <w:lang w:val="es-CO" w:eastAsia="en-US"/>
                </w:rPr>
                <w:t>2020</w:t>
              </w:r>
            </w:ins>
          </w:p>
        </w:tc>
        <w:tc>
          <w:tcPr>
            <w:tcW w:w="1530" w:type="dxa"/>
            <w:vAlign w:val="center"/>
          </w:tcPr>
          <w:p w14:paraId="6D1AD605" w14:textId="77777777" w:rsidR="00214C4F" w:rsidRPr="00214C4F" w:rsidRDefault="00214C4F" w:rsidP="00214C4F">
            <w:pPr>
              <w:spacing w:after="0" w:line="240" w:lineRule="auto"/>
              <w:jc w:val="both"/>
              <w:rPr>
                <w:ins w:id="198" w:author="Fernandez, Roberto" w:date="2017-07-26T15:29:00Z"/>
                <w:rFonts w:ascii="Arial" w:eastAsia="Times" w:hAnsi="Arial" w:cs="Arial"/>
                <w:sz w:val="18"/>
                <w:szCs w:val="18"/>
                <w:lang w:val="es-ES_tradnl" w:eastAsia="en-US"/>
              </w:rPr>
            </w:pPr>
            <w:ins w:id="199" w:author="Fernandez, Roberto" w:date="2017-07-26T15:29:00Z">
              <w:r w:rsidRPr="00214C4F">
                <w:rPr>
                  <w:rFonts w:ascii="Arial" w:eastAsia="Times" w:hAnsi="Arial" w:cs="Arial"/>
                  <w:sz w:val="18"/>
                  <w:szCs w:val="18"/>
                  <w:lang w:val="es-ES_tradnl" w:eastAsia="en-US"/>
                </w:rPr>
                <w:t>AGESIC</w:t>
              </w:r>
            </w:ins>
          </w:p>
        </w:tc>
        <w:tc>
          <w:tcPr>
            <w:tcW w:w="2160" w:type="dxa"/>
            <w:vAlign w:val="center"/>
          </w:tcPr>
          <w:p w14:paraId="39917002" w14:textId="77777777" w:rsidR="00214C4F" w:rsidRPr="00214C4F" w:rsidRDefault="00214C4F" w:rsidP="00214C4F">
            <w:pPr>
              <w:spacing w:after="0" w:line="240" w:lineRule="auto"/>
              <w:ind w:left="-108"/>
              <w:jc w:val="both"/>
              <w:rPr>
                <w:ins w:id="200" w:author="Fernandez, Roberto" w:date="2017-07-26T15:29:00Z"/>
                <w:rFonts w:ascii="Arial" w:eastAsia="Arial Unicode MS" w:hAnsi="Arial" w:cs="Arial"/>
                <w:bCs/>
                <w:sz w:val="20"/>
                <w:szCs w:val="20"/>
                <w:lang w:val="es-CO" w:eastAsia="en-US"/>
              </w:rPr>
            </w:pPr>
            <w:ins w:id="201" w:author="Fernandez, Roberto" w:date="2017-07-26T15:29:00Z">
              <w:r w:rsidRPr="00214C4F">
                <w:rPr>
                  <w:rFonts w:ascii="Arial" w:eastAsia="Arial Unicode MS" w:hAnsi="Arial" w:cs="Arial"/>
                  <w:bCs/>
                  <w:sz w:val="20"/>
                  <w:szCs w:val="20"/>
                  <w:lang w:val="es-CO" w:eastAsia="en-US"/>
                </w:rPr>
                <w:t xml:space="preserve">Para la estimación del valor meta del Indicador, se consideró </w:t>
              </w:r>
              <w:r w:rsidRPr="00214C4F">
                <w:rPr>
                  <w:rFonts w:ascii="Arial" w:eastAsia="Arial Unicode MS" w:hAnsi="Arial" w:cs="Arial"/>
                  <w:bCs/>
                  <w:sz w:val="20"/>
                  <w:szCs w:val="20"/>
                  <w:lang w:val="es-CO" w:eastAsia="en-US"/>
                </w:rPr>
                <w:lastRenderedPageBreak/>
                <w:t>el universo de consultas médicas de emergencia anuales de usuarios pediátricos de ASSE (5.400 consultas) y una meta de cobertura de 80% del universo anualmente.</w:t>
              </w:r>
            </w:ins>
          </w:p>
        </w:tc>
      </w:tr>
      <w:tr w:rsidR="00214C4F" w:rsidRPr="00214C4F" w14:paraId="1919501F" w14:textId="77777777" w:rsidTr="00516720">
        <w:trPr>
          <w:trHeight w:val="864"/>
          <w:ins w:id="202" w:author="Fernandez, Roberto" w:date="2017-07-26T15:29:00Z"/>
        </w:trPr>
        <w:tc>
          <w:tcPr>
            <w:tcW w:w="2047" w:type="dxa"/>
            <w:vAlign w:val="center"/>
          </w:tcPr>
          <w:p w14:paraId="0465D640" w14:textId="77777777" w:rsidR="00214C4F" w:rsidRPr="00214C4F" w:rsidRDefault="00214C4F" w:rsidP="00214C4F">
            <w:pPr>
              <w:numPr>
                <w:ilvl w:val="1"/>
                <w:numId w:val="20"/>
              </w:numPr>
              <w:spacing w:after="0" w:line="240" w:lineRule="auto"/>
              <w:jc w:val="both"/>
              <w:rPr>
                <w:ins w:id="203" w:author="Fernandez, Roberto" w:date="2017-07-26T15:29:00Z"/>
                <w:rFonts w:ascii="Arial" w:eastAsia="Times" w:hAnsi="Arial" w:cs="Arial"/>
                <w:sz w:val="20"/>
                <w:szCs w:val="20"/>
                <w:lang w:eastAsia="en-US"/>
              </w:rPr>
            </w:pPr>
            <w:bookmarkStart w:id="204" w:name="_Hlk482979202"/>
            <w:ins w:id="205" w:author="Fernandez, Roberto" w:date="2017-07-26T15:29:00Z">
              <w:r w:rsidRPr="00214C4F">
                <w:rPr>
                  <w:rFonts w:ascii="Arial" w:eastAsia="Times" w:hAnsi="Arial" w:cs="Arial"/>
                  <w:sz w:val="20"/>
                  <w:szCs w:val="20"/>
                  <w:lang w:eastAsia="en-US"/>
                </w:rPr>
                <w:lastRenderedPageBreak/>
                <w:t>Cantidad de mujeres entre 40 y 74 años de edad que se benefician del almacenamiento de mamografías</w:t>
              </w:r>
              <w:bookmarkEnd w:id="204"/>
              <w:r w:rsidRPr="00214C4F">
                <w:rPr>
                  <w:rFonts w:ascii="Arial" w:eastAsia="Times" w:hAnsi="Arial" w:cs="Arial"/>
                  <w:sz w:val="20"/>
                  <w:szCs w:val="20"/>
                  <w:lang w:eastAsia="en-US"/>
                </w:rPr>
                <w:t xml:space="preserve"> en formato digital</w:t>
              </w:r>
            </w:ins>
          </w:p>
        </w:tc>
        <w:tc>
          <w:tcPr>
            <w:tcW w:w="1350" w:type="dxa"/>
            <w:vAlign w:val="center"/>
          </w:tcPr>
          <w:p w14:paraId="51D903C8" w14:textId="77777777" w:rsidR="00214C4F" w:rsidRPr="00214C4F" w:rsidRDefault="00214C4F" w:rsidP="00214C4F">
            <w:pPr>
              <w:spacing w:after="0" w:line="240" w:lineRule="auto"/>
              <w:jc w:val="center"/>
              <w:rPr>
                <w:ins w:id="206" w:author="Fernandez, Roberto" w:date="2017-07-26T15:29:00Z"/>
                <w:rFonts w:ascii="Arial" w:eastAsia="Times" w:hAnsi="Arial" w:cs="Arial"/>
                <w:sz w:val="20"/>
                <w:szCs w:val="20"/>
                <w:lang w:val="es-CO" w:eastAsia="en-US"/>
              </w:rPr>
            </w:pPr>
            <w:ins w:id="207" w:author="Fernandez, Roberto" w:date="2017-07-26T15:29:00Z">
              <w:r w:rsidRPr="00214C4F">
                <w:rPr>
                  <w:rFonts w:ascii="Arial" w:eastAsia="Times" w:hAnsi="Arial" w:cs="Arial"/>
                  <w:sz w:val="20"/>
                  <w:szCs w:val="20"/>
                  <w:lang w:val="es-CO" w:eastAsia="en-US"/>
                </w:rPr>
                <w:t>Personas</w:t>
              </w:r>
            </w:ins>
          </w:p>
        </w:tc>
        <w:tc>
          <w:tcPr>
            <w:tcW w:w="990" w:type="dxa"/>
            <w:vAlign w:val="center"/>
          </w:tcPr>
          <w:p w14:paraId="0D72E1C8" w14:textId="77777777" w:rsidR="00214C4F" w:rsidRPr="00214C4F" w:rsidRDefault="00214C4F" w:rsidP="00214C4F">
            <w:pPr>
              <w:spacing w:after="0" w:line="240" w:lineRule="auto"/>
              <w:jc w:val="center"/>
              <w:rPr>
                <w:ins w:id="208" w:author="Fernandez, Roberto" w:date="2017-07-26T15:29:00Z"/>
                <w:rFonts w:ascii="Arial" w:eastAsia="Times" w:hAnsi="Arial" w:cs="Arial"/>
                <w:sz w:val="20"/>
                <w:szCs w:val="20"/>
                <w:lang w:val="es-CO" w:eastAsia="en-US"/>
              </w:rPr>
            </w:pPr>
            <w:ins w:id="209" w:author="Fernandez, Roberto" w:date="2017-07-26T15:29:00Z">
              <w:r w:rsidRPr="00214C4F">
                <w:rPr>
                  <w:rFonts w:ascii="Arial" w:eastAsia="Times" w:hAnsi="Arial" w:cs="Arial"/>
                  <w:sz w:val="20"/>
                  <w:szCs w:val="20"/>
                  <w:lang w:val="es-CO" w:eastAsia="en-US"/>
                </w:rPr>
                <w:t>17.198</w:t>
              </w:r>
            </w:ins>
          </w:p>
        </w:tc>
        <w:tc>
          <w:tcPr>
            <w:tcW w:w="900" w:type="dxa"/>
            <w:vAlign w:val="center"/>
          </w:tcPr>
          <w:p w14:paraId="0B4C6C22" w14:textId="77777777" w:rsidR="00214C4F" w:rsidRPr="00214C4F" w:rsidRDefault="00214C4F" w:rsidP="00214C4F">
            <w:pPr>
              <w:spacing w:after="0" w:line="240" w:lineRule="auto"/>
              <w:jc w:val="center"/>
              <w:rPr>
                <w:ins w:id="210" w:author="Fernandez, Roberto" w:date="2017-07-26T15:29:00Z"/>
                <w:rFonts w:ascii="Arial" w:eastAsia="Times" w:hAnsi="Arial" w:cs="Arial"/>
                <w:sz w:val="20"/>
                <w:szCs w:val="20"/>
                <w:lang w:val="es-CO" w:eastAsia="en-US"/>
              </w:rPr>
            </w:pPr>
            <w:ins w:id="211" w:author="Fernandez, Roberto" w:date="2017-07-26T15:29:00Z">
              <w:r w:rsidRPr="00214C4F">
                <w:rPr>
                  <w:rFonts w:ascii="Arial" w:eastAsia="Times" w:hAnsi="Arial" w:cs="Arial"/>
                  <w:sz w:val="20"/>
                  <w:szCs w:val="20"/>
                  <w:lang w:val="es-CO" w:eastAsia="en-US"/>
                </w:rPr>
                <w:t>2017</w:t>
              </w:r>
            </w:ins>
          </w:p>
        </w:tc>
        <w:tc>
          <w:tcPr>
            <w:tcW w:w="900" w:type="dxa"/>
            <w:vAlign w:val="center"/>
          </w:tcPr>
          <w:p w14:paraId="0DDD09DB" w14:textId="77777777" w:rsidR="00214C4F" w:rsidRPr="00214C4F" w:rsidRDefault="00214C4F" w:rsidP="00214C4F">
            <w:pPr>
              <w:spacing w:after="0" w:line="240" w:lineRule="auto"/>
              <w:jc w:val="center"/>
              <w:rPr>
                <w:ins w:id="212" w:author="Fernandez, Roberto" w:date="2017-07-26T15:29:00Z"/>
                <w:rFonts w:ascii="Arial" w:eastAsia="Times" w:hAnsi="Arial" w:cs="Arial"/>
                <w:sz w:val="20"/>
                <w:szCs w:val="20"/>
                <w:lang w:val="es-CO" w:eastAsia="en-US"/>
              </w:rPr>
            </w:pPr>
            <w:ins w:id="213" w:author="Fernandez, Roberto" w:date="2017-07-26T15:29:00Z">
              <w:r w:rsidRPr="00214C4F">
                <w:rPr>
                  <w:rFonts w:ascii="Arial" w:eastAsia="Times" w:hAnsi="Arial" w:cs="Arial"/>
                  <w:sz w:val="20"/>
                  <w:szCs w:val="20"/>
                  <w:lang w:val="es-CO" w:eastAsia="en-US"/>
                </w:rPr>
                <w:t>27.000</w:t>
              </w:r>
            </w:ins>
          </w:p>
        </w:tc>
        <w:tc>
          <w:tcPr>
            <w:tcW w:w="900" w:type="dxa"/>
            <w:vAlign w:val="center"/>
          </w:tcPr>
          <w:p w14:paraId="73CFBE31" w14:textId="77777777" w:rsidR="00214C4F" w:rsidRPr="00214C4F" w:rsidRDefault="00214C4F" w:rsidP="00214C4F">
            <w:pPr>
              <w:spacing w:after="0" w:line="240" w:lineRule="auto"/>
              <w:jc w:val="center"/>
              <w:rPr>
                <w:ins w:id="214" w:author="Fernandez, Roberto" w:date="2017-07-26T15:29:00Z"/>
                <w:rFonts w:ascii="Arial" w:eastAsia="Times" w:hAnsi="Arial" w:cs="Arial"/>
                <w:sz w:val="20"/>
                <w:szCs w:val="20"/>
                <w:lang w:val="es-CO" w:eastAsia="en-US"/>
              </w:rPr>
            </w:pPr>
            <w:ins w:id="215" w:author="Fernandez, Roberto" w:date="2017-07-26T15:29:00Z">
              <w:r w:rsidRPr="00214C4F">
                <w:rPr>
                  <w:rFonts w:ascii="Arial" w:eastAsia="Times" w:hAnsi="Arial" w:cs="Arial"/>
                  <w:sz w:val="20"/>
                  <w:szCs w:val="20"/>
                  <w:lang w:val="es-CO" w:eastAsia="en-US"/>
                </w:rPr>
                <w:t>2018</w:t>
              </w:r>
            </w:ins>
          </w:p>
        </w:tc>
        <w:tc>
          <w:tcPr>
            <w:tcW w:w="900" w:type="dxa"/>
            <w:vAlign w:val="center"/>
          </w:tcPr>
          <w:p w14:paraId="03C06161" w14:textId="77777777" w:rsidR="00214C4F" w:rsidRPr="00214C4F" w:rsidRDefault="00214C4F" w:rsidP="00214C4F">
            <w:pPr>
              <w:spacing w:after="0" w:line="240" w:lineRule="auto"/>
              <w:jc w:val="center"/>
              <w:rPr>
                <w:ins w:id="216" w:author="Fernandez, Roberto" w:date="2017-07-26T15:29:00Z"/>
                <w:rFonts w:ascii="Arial" w:eastAsia="Times" w:hAnsi="Arial" w:cs="Arial"/>
                <w:sz w:val="20"/>
                <w:szCs w:val="20"/>
                <w:lang w:val="es-CO" w:eastAsia="en-US"/>
              </w:rPr>
            </w:pPr>
            <w:ins w:id="217" w:author="Fernandez, Roberto" w:date="2017-07-26T15:29:00Z">
              <w:r w:rsidRPr="00214C4F">
                <w:rPr>
                  <w:rFonts w:ascii="Arial" w:eastAsia="Times" w:hAnsi="Arial" w:cs="Arial"/>
                  <w:sz w:val="20"/>
                  <w:szCs w:val="20"/>
                  <w:lang w:val="es-CO" w:eastAsia="en-US"/>
                </w:rPr>
                <w:t>35.000</w:t>
              </w:r>
            </w:ins>
          </w:p>
        </w:tc>
        <w:tc>
          <w:tcPr>
            <w:tcW w:w="810" w:type="dxa"/>
            <w:vAlign w:val="center"/>
          </w:tcPr>
          <w:p w14:paraId="06647838" w14:textId="77777777" w:rsidR="00214C4F" w:rsidRPr="00214C4F" w:rsidRDefault="00214C4F" w:rsidP="00214C4F">
            <w:pPr>
              <w:spacing w:after="0" w:line="240" w:lineRule="auto"/>
              <w:jc w:val="center"/>
              <w:rPr>
                <w:ins w:id="218" w:author="Fernandez, Roberto" w:date="2017-07-26T15:29:00Z"/>
                <w:rFonts w:ascii="Arial" w:eastAsia="Times" w:hAnsi="Arial" w:cs="Arial"/>
                <w:sz w:val="20"/>
                <w:szCs w:val="20"/>
                <w:lang w:val="es-CO" w:eastAsia="en-US"/>
              </w:rPr>
            </w:pPr>
            <w:ins w:id="219" w:author="Fernandez, Roberto" w:date="2017-07-26T15:29:00Z">
              <w:r w:rsidRPr="00214C4F">
                <w:rPr>
                  <w:rFonts w:ascii="Arial" w:eastAsia="Times" w:hAnsi="Arial" w:cs="Arial"/>
                  <w:sz w:val="20"/>
                  <w:szCs w:val="20"/>
                  <w:lang w:val="es-CO" w:eastAsia="en-US"/>
                </w:rPr>
                <w:t>2020</w:t>
              </w:r>
            </w:ins>
          </w:p>
        </w:tc>
        <w:tc>
          <w:tcPr>
            <w:tcW w:w="1530" w:type="dxa"/>
            <w:vAlign w:val="center"/>
          </w:tcPr>
          <w:p w14:paraId="5764B5BD" w14:textId="77777777" w:rsidR="00214C4F" w:rsidRPr="00214C4F" w:rsidRDefault="00214C4F" w:rsidP="00214C4F">
            <w:pPr>
              <w:spacing w:after="0" w:line="240" w:lineRule="auto"/>
              <w:jc w:val="both"/>
              <w:rPr>
                <w:ins w:id="220" w:author="Fernandez, Roberto" w:date="2017-07-26T15:29:00Z"/>
                <w:rFonts w:ascii="Arial" w:eastAsia="Times" w:hAnsi="Arial" w:cs="Arial"/>
                <w:sz w:val="18"/>
                <w:szCs w:val="18"/>
                <w:lang w:val="es-ES_tradnl" w:eastAsia="en-US"/>
              </w:rPr>
            </w:pPr>
            <w:ins w:id="221" w:author="Fernandez, Roberto" w:date="2017-07-26T15:29:00Z">
              <w:r w:rsidRPr="00214C4F">
                <w:rPr>
                  <w:rFonts w:ascii="Arial" w:eastAsia="Times" w:hAnsi="Arial" w:cs="Arial"/>
                  <w:sz w:val="18"/>
                  <w:szCs w:val="18"/>
                  <w:lang w:val="es-ES_tradnl" w:eastAsia="en-US"/>
                </w:rPr>
                <w:t>Reportes de la Red Integrada de Imagenología (RIDI)</w:t>
              </w:r>
            </w:ins>
          </w:p>
        </w:tc>
        <w:tc>
          <w:tcPr>
            <w:tcW w:w="2160" w:type="dxa"/>
            <w:vAlign w:val="center"/>
          </w:tcPr>
          <w:p w14:paraId="4D9CF2BE" w14:textId="77777777" w:rsidR="00214C4F" w:rsidRPr="00214C4F" w:rsidRDefault="00214C4F" w:rsidP="00214C4F">
            <w:pPr>
              <w:spacing w:after="0" w:line="240" w:lineRule="auto"/>
              <w:jc w:val="both"/>
              <w:rPr>
                <w:ins w:id="222" w:author="Fernandez, Roberto" w:date="2017-07-26T15:29:00Z"/>
                <w:rFonts w:ascii="Arial" w:eastAsia="Arial Unicode MS" w:hAnsi="Arial" w:cs="Arial"/>
                <w:bCs/>
                <w:sz w:val="18"/>
                <w:szCs w:val="18"/>
                <w:lang w:val="es-CO" w:eastAsia="en-US"/>
              </w:rPr>
            </w:pPr>
            <w:ins w:id="223" w:author="Fernandez, Roberto" w:date="2017-07-26T15:29:00Z">
              <w:r w:rsidRPr="00214C4F">
                <w:rPr>
                  <w:rFonts w:ascii="Arial" w:eastAsia="Times" w:hAnsi="Arial" w:cs="Arial"/>
                  <w:sz w:val="18"/>
                  <w:szCs w:val="18"/>
                  <w:lang w:val="es-ES_tradnl" w:eastAsia="en-US"/>
                </w:rPr>
                <w:t>El indicador refiere al número de mujeres cuyas imágenes mamográficas fueron almacenadas en formato digital y pueden ser accedidas por un médico a distancia. El</w:t>
              </w:r>
              <w:r w:rsidRPr="00214C4F">
                <w:rPr>
                  <w:rFonts w:ascii="Arial" w:eastAsia="Arial Unicode MS" w:hAnsi="Arial" w:cs="Arial"/>
                  <w:bCs/>
                  <w:sz w:val="18"/>
                  <w:szCs w:val="18"/>
                  <w:lang w:val="es-CO" w:eastAsia="en-US"/>
                </w:rPr>
                <w:t xml:space="preserve"> indicador refiere al stock de personas. No se computará una misma persona más de una vez. Con base en las capacidades instaladas en los distintos centros de la Administración de Servicios de Salud del Estado, se entiende razonable esperar que la cantidad de mujeres incorporadas anualmente a este repositorio digital equivale a un 20% de las 31.000 mamografías del tramo etario (40-74) </w:t>
              </w:r>
              <w:r w:rsidRPr="00214C4F">
                <w:rPr>
                  <w:rFonts w:ascii="Arial" w:eastAsia="Arial Unicode MS" w:hAnsi="Arial" w:cs="Arial"/>
                  <w:bCs/>
                  <w:sz w:val="18"/>
                  <w:szCs w:val="18"/>
                  <w:lang w:val="es-CO" w:eastAsia="en-US"/>
                </w:rPr>
                <w:lastRenderedPageBreak/>
                <w:t>que se realizan anualmente en ASSE.</w:t>
              </w:r>
            </w:ins>
          </w:p>
        </w:tc>
      </w:tr>
      <w:tr w:rsidR="00214C4F" w:rsidRPr="00214C4F" w14:paraId="283F7E64" w14:textId="77777777" w:rsidTr="00516720">
        <w:trPr>
          <w:ins w:id="224" w:author="Fernandez, Roberto" w:date="2017-07-26T15:29:00Z"/>
        </w:trPr>
        <w:tc>
          <w:tcPr>
            <w:tcW w:w="2047" w:type="dxa"/>
            <w:vAlign w:val="center"/>
          </w:tcPr>
          <w:p w14:paraId="7B237AB8" w14:textId="77777777" w:rsidR="00214C4F" w:rsidRPr="00214C4F" w:rsidRDefault="00214C4F" w:rsidP="00214C4F">
            <w:pPr>
              <w:numPr>
                <w:ilvl w:val="1"/>
                <w:numId w:val="20"/>
              </w:numPr>
              <w:spacing w:after="0" w:line="240" w:lineRule="auto"/>
              <w:jc w:val="both"/>
              <w:rPr>
                <w:ins w:id="225" w:author="Fernandez, Roberto" w:date="2017-07-26T15:29:00Z"/>
                <w:rFonts w:ascii="Arial" w:eastAsia="Times" w:hAnsi="Arial" w:cs="Arial"/>
                <w:sz w:val="20"/>
                <w:szCs w:val="20"/>
                <w:lang w:val="es-CO" w:eastAsia="en-US"/>
              </w:rPr>
            </w:pPr>
            <w:ins w:id="226" w:author="Fernandez, Roberto" w:date="2017-07-26T15:29:00Z">
              <w:r w:rsidRPr="00214C4F">
                <w:rPr>
                  <w:rFonts w:ascii="Arial" w:eastAsia="Times" w:hAnsi="Arial" w:cs="Arial"/>
                  <w:sz w:val="20"/>
                  <w:szCs w:val="20"/>
                  <w:lang w:eastAsia="en-US"/>
                </w:rPr>
                <w:lastRenderedPageBreak/>
                <w:t>Médicos que realizan consultas de datos clínicos a la HCEN</w:t>
              </w:r>
            </w:ins>
          </w:p>
        </w:tc>
        <w:tc>
          <w:tcPr>
            <w:tcW w:w="1350" w:type="dxa"/>
            <w:vAlign w:val="center"/>
          </w:tcPr>
          <w:p w14:paraId="1B27CD4C" w14:textId="77777777" w:rsidR="00214C4F" w:rsidRPr="00214C4F" w:rsidRDefault="00214C4F" w:rsidP="00214C4F">
            <w:pPr>
              <w:spacing w:after="0" w:line="240" w:lineRule="auto"/>
              <w:jc w:val="center"/>
              <w:rPr>
                <w:ins w:id="227" w:author="Fernandez, Roberto" w:date="2017-07-26T15:29:00Z"/>
                <w:rFonts w:ascii="Arial" w:eastAsia="Times" w:hAnsi="Arial" w:cs="Arial"/>
                <w:sz w:val="20"/>
                <w:szCs w:val="20"/>
                <w:lang w:val="es-CO" w:eastAsia="en-US"/>
              </w:rPr>
            </w:pPr>
            <w:ins w:id="228" w:author="Fernandez, Roberto" w:date="2017-07-26T15:29:00Z">
              <w:r w:rsidRPr="00214C4F">
                <w:rPr>
                  <w:rFonts w:ascii="Arial" w:eastAsia="Times" w:hAnsi="Arial" w:cs="Arial"/>
                  <w:sz w:val="20"/>
                  <w:szCs w:val="20"/>
                  <w:lang w:val="es-CO" w:eastAsia="en-US"/>
                </w:rPr>
                <w:t>Porcentaje del total de médicos de los prestadores integrales</w:t>
              </w:r>
            </w:ins>
          </w:p>
        </w:tc>
        <w:tc>
          <w:tcPr>
            <w:tcW w:w="990" w:type="dxa"/>
            <w:vAlign w:val="center"/>
          </w:tcPr>
          <w:p w14:paraId="60FB982D" w14:textId="77777777" w:rsidR="00214C4F" w:rsidRPr="00214C4F" w:rsidRDefault="00214C4F" w:rsidP="00214C4F">
            <w:pPr>
              <w:spacing w:after="0" w:line="240" w:lineRule="auto"/>
              <w:jc w:val="center"/>
              <w:rPr>
                <w:ins w:id="229" w:author="Fernandez, Roberto" w:date="2017-07-26T15:29:00Z"/>
                <w:rFonts w:ascii="Arial" w:eastAsia="Times" w:hAnsi="Arial" w:cs="Arial"/>
                <w:sz w:val="20"/>
                <w:szCs w:val="20"/>
                <w:lang w:val="es-CO" w:eastAsia="en-US"/>
              </w:rPr>
            </w:pPr>
            <w:ins w:id="230" w:author="Fernandez, Roberto" w:date="2017-07-26T15:29:00Z">
              <w:r w:rsidRPr="00214C4F">
                <w:rPr>
                  <w:rFonts w:ascii="Arial" w:eastAsia="Times" w:hAnsi="Arial" w:cs="Arial"/>
                  <w:sz w:val="20"/>
                  <w:szCs w:val="20"/>
                  <w:lang w:val="es-CO" w:eastAsia="en-US"/>
                </w:rPr>
                <w:t>0</w:t>
              </w:r>
            </w:ins>
          </w:p>
        </w:tc>
        <w:tc>
          <w:tcPr>
            <w:tcW w:w="900" w:type="dxa"/>
            <w:vAlign w:val="center"/>
          </w:tcPr>
          <w:p w14:paraId="2F09DFB3" w14:textId="77777777" w:rsidR="00214C4F" w:rsidRPr="00214C4F" w:rsidRDefault="00214C4F" w:rsidP="00214C4F">
            <w:pPr>
              <w:spacing w:after="0" w:line="240" w:lineRule="auto"/>
              <w:jc w:val="center"/>
              <w:rPr>
                <w:ins w:id="231" w:author="Fernandez, Roberto" w:date="2017-07-26T15:29:00Z"/>
                <w:rFonts w:ascii="Arial" w:eastAsia="Times" w:hAnsi="Arial" w:cs="Arial"/>
                <w:sz w:val="20"/>
                <w:szCs w:val="20"/>
                <w:lang w:val="es-CO" w:eastAsia="en-US"/>
              </w:rPr>
            </w:pPr>
            <w:ins w:id="232" w:author="Fernandez, Roberto" w:date="2017-07-26T15:29:00Z">
              <w:r w:rsidRPr="00214C4F">
                <w:rPr>
                  <w:rFonts w:ascii="Arial" w:eastAsia="Times" w:hAnsi="Arial" w:cs="Arial"/>
                  <w:sz w:val="20"/>
                  <w:szCs w:val="20"/>
                  <w:lang w:val="es-CO" w:eastAsia="en-US"/>
                </w:rPr>
                <w:t>2017</w:t>
              </w:r>
            </w:ins>
          </w:p>
        </w:tc>
        <w:tc>
          <w:tcPr>
            <w:tcW w:w="900" w:type="dxa"/>
            <w:vAlign w:val="center"/>
          </w:tcPr>
          <w:p w14:paraId="28D79857" w14:textId="77777777" w:rsidR="00214C4F" w:rsidRPr="00214C4F" w:rsidRDefault="00214C4F" w:rsidP="00214C4F">
            <w:pPr>
              <w:spacing w:after="0" w:line="240" w:lineRule="auto"/>
              <w:jc w:val="center"/>
              <w:rPr>
                <w:ins w:id="233" w:author="Fernandez, Roberto" w:date="2017-07-26T15:29:00Z"/>
                <w:rFonts w:ascii="Arial" w:eastAsia="Times" w:hAnsi="Arial" w:cs="Arial"/>
                <w:sz w:val="20"/>
                <w:szCs w:val="20"/>
                <w:lang w:val="es-CO" w:eastAsia="en-US"/>
              </w:rPr>
            </w:pPr>
          </w:p>
        </w:tc>
        <w:tc>
          <w:tcPr>
            <w:tcW w:w="900" w:type="dxa"/>
            <w:vAlign w:val="center"/>
          </w:tcPr>
          <w:p w14:paraId="71FC11ED" w14:textId="77777777" w:rsidR="00214C4F" w:rsidRPr="00214C4F" w:rsidRDefault="00214C4F" w:rsidP="00214C4F">
            <w:pPr>
              <w:spacing w:after="0" w:line="240" w:lineRule="auto"/>
              <w:jc w:val="center"/>
              <w:rPr>
                <w:ins w:id="234" w:author="Fernandez, Roberto" w:date="2017-07-26T15:29:00Z"/>
                <w:rFonts w:ascii="Arial" w:eastAsia="Times" w:hAnsi="Arial" w:cs="Arial"/>
                <w:sz w:val="20"/>
                <w:szCs w:val="20"/>
                <w:lang w:val="es-CO" w:eastAsia="en-US"/>
              </w:rPr>
            </w:pPr>
          </w:p>
        </w:tc>
        <w:tc>
          <w:tcPr>
            <w:tcW w:w="900" w:type="dxa"/>
            <w:vAlign w:val="center"/>
          </w:tcPr>
          <w:p w14:paraId="6E48A682" w14:textId="77777777" w:rsidR="00214C4F" w:rsidRPr="00214C4F" w:rsidRDefault="00214C4F" w:rsidP="00214C4F">
            <w:pPr>
              <w:spacing w:after="0" w:line="240" w:lineRule="auto"/>
              <w:jc w:val="center"/>
              <w:rPr>
                <w:ins w:id="235" w:author="Fernandez, Roberto" w:date="2017-07-26T15:29:00Z"/>
                <w:rFonts w:ascii="Arial" w:eastAsia="Times" w:hAnsi="Arial" w:cs="Arial"/>
                <w:sz w:val="20"/>
                <w:szCs w:val="20"/>
                <w:lang w:val="es-CO" w:eastAsia="en-US"/>
              </w:rPr>
            </w:pPr>
            <w:ins w:id="236" w:author="Fernandez, Roberto" w:date="2017-07-26T15:29:00Z">
              <w:r w:rsidRPr="00214C4F">
                <w:rPr>
                  <w:rFonts w:ascii="Arial" w:eastAsia="Times" w:hAnsi="Arial" w:cs="Arial"/>
                  <w:sz w:val="20"/>
                  <w:szCs w:val="20"/>
                  <w:lang w:val="es-CO" w:eastAsia="en-US"/>
                </w:rPr>
                <w:t>30%</w:t>
              </w:r>
            </w:ins>
          </w:p>
        </w:tc>
        <w:tc>
          <w:tcPr>
            <w:tcW w:w="810" w:type="dxa"/>
            <w:vAlign w:val="center"/>
          </w:tcPr>
          <w:p w14:paraId="7428BB57" w14:textId="77777777" w:rsidR="00214C4F" w:rsidRPr="00214C4F" w:rsidRDefault="00214C4F" w:rsidP="00214C4F">
            <w:pPr>
              <w:spacing w:after="0" w:line="240" w:lineRule="auto"/>
              <w:jc w:val="center"/>
              <w:rPr>
                <w:ins w:id="237" w:author="Fernandez, Roberto" w:date="2017-07-26T15:29:00Z"/>
                <w:rFonts w:ascii="Arial" w:eastAsia="Times" w:hAnsi="Arial" w:cs="Arial"/>
                <w:sz w:val="20"/>
                <w:szCs w:val="20"/>
                <w:lang w:val="es-CO" w:eastAsia="en-US"/>
              </w:rPr>
            </w:pPr>
            <w:ins w:id="238" w:author="Fernandez, Roberto" w:date="2017-07-26T15:29:00Z">
              <w:r w:rsidRPr="00214C4F">
                <w:rPr>
                  <w:rFonts w:ascii="Arial" w:eastAsia="Times" w:hAnsi="Arial" w:cs="Arial"/>
                  <w:sz w:val="20"/>
                  <w:szCs w:val="20"/>
                  <w:lang w:val="es-CO" w:eastAsia="en-US"/>
                </w:rPr>
                <w:t>2020</w:t>
              </w:r>
            </w:ins>
          </w:p>
        </w:tc>
        <w:tc>
          <w:tcPr>
            <w:tcW w:w="1530" w:type="dxa"/>
            <w:vAlign w:val="center"/>
          </w:tcPr>
          <w:p w14:paraId="59A7EB05" w14:textId="77777777" w:rsidR="00214C4F" w:rsidRPr="00214C4F" w:rsidRDefault="00214C4F" w:rsidP="00214C4F">
            <w:pPr>
              <w:spacing w:after="0" w:line="240" w:lineRule="auto"/>
              <w:jc w:val="both"/>
              <w:rPr>
                <w:ins w:id="239" w:author="Fernandez, Roberto" w:date="2017-07-26T15:29:00Z"/>
                <w:rFonts w:ascii="Arial" w:eastAsia="Times" w:hAnsi="Arial" w:cs="Arial"/>
                <w:sz w:val="20"/>
                <w:szCs w:val="20"/>
                <w:lang w:val="es-CO" w:eastAsia="en-US"/>
              </w:rPr>
            </w:pPr>
            <w:ins w:id="240" w:author="Fernandez, Roberto" w:date="2017-07-26T15:29:00Z">
              <w:r w:rsidRPr="00214C4F">
                <w:rPr>
                  <w:rFonts w:ascii="Arial" w:eastAsia="Times" w:hAnsi="Arial" w:cs="Arial"/>
                  <w:sz w:val="18"/>
                  <w:szCs w:val="18"/>
                  <w:lang w:val="es-ES_tradnl" w:eastAsia="en-US"/>
                </w:rPr>
                <w:t>Reportes de la plataforma HCEN, a cargo de AGESIC</w:t>
              </w:r>
            </w:ins>
          </w:p>
        </w:tc>
        <w:tc>
          <w:tcPr>
            <w:tcW w:w="2160" w:type="dxa"/>
            <w:vAlign w:val="center"/>
          </w:tcPr>
          <w:p w14:paraId="19F006BF" w14:textId="77777777" w:rsidR="00214C4F" w:rsidRPr="00214C4F" w:rsidRDefault="00214C4F" w:rsidP="00214C4F">
            <w:pPr>
              <w:spacing w:after="0" w:line="240" w:lineRule="auto"/>
              <w:ind w:left="-108"/>
              <w:jc w:val="both"/>
              <w:rPr>
                <w:ins w:id="241" w:author="Fernandez, Roberto" w:date="2017-07-26T15:29:00Z"/>
                <w:rFonts w:ascii="Arial" w:eastAsia="Times" w:hAnsi="Arial" w:cs="Arial"/>
                <w:sz w:val="20"/>
                <w:szCs w:val="20"/>
                <w:lang w:val="es-CO" w:eastAsia="en-US"/>
              </w:rPr>
            </w:pPr>
            <w:ins w:id="242" w:author="Fernandez, Roberto" w:date="2017-07-26T15:29:00Z">
              <w:r w:rsidRPr="00214C4F">
                <w:rPr>
                  <w:rFonts w:ascii="Arial" w:eastAsia="Times" w:hAnsi="Arial" w:cs="Arial"/>
                  <w:sz w:val="20"/>
                  <w:szCs w:val="20"/>
                  <w:lang w:val="es-CO" w:eastAsia="en-US"/>
                </w:rPr>
                <w:t>Refiere a la cantidad de profesionales médicos que buscan información de sus pacientes en la plataforma de HCEN en el ámbito asistencial del paciente registrada por otros prestadores. Para el establecimiento de la meta se asumió una captación anual de 10% del total de 13.000 médicos a nivel nacional, alcanzando al 30% en 3 años. No disponiéndose de experiencias similares a nivel internacional, se adoptó un supuesto conservador.</w:t>
              </w:r>
            </w:ins>
          </w:p>
        </w:tc>
      </w:tr>
    </w:tbl>
    <w:p w14:paraId="0535A5F7" w14:textId="77777777" w:rsidR="00856B69" w:rsidRDefault="00856B69" w:rsidP="00926F4D">
      <w:pPr>
        <w:rPr>
          <w:rFonts w:ascii="Arial" w:hAnsi="Arial" w:cs="Arial"/>
          <w:lang w:val="es-UY"/>
        </w:rPr>
      </w:pPr>
    </w:p>
    <w:p w14:paraId="762C9AB7" w14:textId="77777777" w:rsidR="00856B69" w:rsidRDefault="00856B69" w:rsidP="00926F4D">
      <w:pPr>
        <w:rPr>
          <w:rFonts w:ascii="Arial" w:hAnsi="Arial" w:cs="Arial"/>
          <w:lang w:val="es-UY"/>
        </w:rPr>
        <w:sectPr w:rsidR="00856B69" w:rsidSect="00856B69">
          <w:pgSz w:w="15840" w:h="12240" w:orient="landscape"/>
          <w:pgMar w:top="1440" w:right="1440" w:bottom="1440" w:left="1440" w:header="720" w:footer="720" w:gutter="0"/>
          <w:cols w:space="720"/>
          <w:docGrid w:linePitch="360"/>
        </w:sectPr>
      </w:pPr>
      <w:r>
        <w:rPr>
          <w:rFonts w:ascii="Arial" w:hAnsi="Arial" w:cs="Arial"/>
          <w:lang w:val="es-UY"/>
        </w:rPr>
        <w:br w:type="page"/>
      </w:r>
    </w:p>
    <w:p w14:paraId="28386235" w14:textId="77777777" w:rsidR="009708CB" w:rsidRPr="002A28E0" w:rsidRDefault="001125BE">
      <w:pPr>
        <w:pStyle w:val="ListParagraph"/>
        <w:numPr>
          <w:ilvl w:val="0"/>
          <w:numId w:val="25"/>
        </w:numPr>
        <w:ind w:hanging="720"/>
        <w:contextualSpacing w:val="0"/>
        <w:rPr>
          <w:rFonts w:ascii="Arial" w:hAnsi="Arial" w:cs="Arial"/>
          <w:b/>
          <w:lang w:val="es-AR"/>
        </w:rPr>
        <w:pPrChange w:id="243" w:author="Fernandez, Roberto" w:date="2017-07-26T01:22:00Z">
          <w:pPr>
            <w:pStyle w:val="ListParagraph"/>
            <w:numPr>
              <w:numId w:val="25"/>
            </w:numPr>
            <w:ind w:hanging="720"/>
          </w:pPr>
        </w:pPrChange>
      </w:pPr>
      <w:r w:rsidRPr="002A28E0">
        <w:rPr>
          <w:rFonts w:ascii="Arial" w:hAnsi="Arial" w:cs="Arial"/>
          <w:b/>
          <w:lang w:val="es-AR"/>
        </w:rPr>
        <w:lastRenderedPageBreak/>
        <w:t>Ahorro de papel</w:t>
      </w:r>
    </w:p>
    <w:p w14:paraId="161C4B52" w14:textId="21546083" w:rsidR="00F54DE6" w:rsidRPr="002A28E0" w:rsidRDefault="001125BE">
      <w:pPr>
        <w:pStyle w:val="ListParagraph"/>
        <w:numPr>
          <w:ilvl w:val="1"/>
          <w:numId w:val="27"/>
        </w:numPr>
        <w:spacing w:before="240" w:line="240" w:lineRule="auto"/>
        <w:ind w:left="720" w:hanging="720"/>
        <w:contextualSpacing w:val="0"/>
        <w:jc w:val="both"/>
        <w:rPr>
          <w:rFonts w:ascii="Arial" w:hAnsi="Arial" w:cs="Arial"/>
          <w:lang w:val="es-AR"/>
        </w:rPr>
        <w:pPrChange w:id="244" w:author="Fernandez, Roberto" w:date="2017-07-26T01:09:00Z">
          <w:pPr>
            <w:pStyle w:val="ListParagraph"/>
            <w:numPr>
              <w:ilvl w:val="1"/>
              <w:numId w:val="27"/>
            </w:numPr>
            <w:spacing w:before="120" w:line="240" w:lineRule="auto"/>
            <w:ind w:left="360" w:hanging="720"/>
            <w:contextualSpacing w:val="0"/>
            <w:jc w:val="both"/>
          </w:pPr>
        </w:pPrChange>
      </w:pPr>
      <w:r w:rsidRPr="002A28E0">
        <w:rPr>
          <w:rFonts w:ascii="Arial" w:hAnsi="Arial" w:cs="Arial"/>
          <w:lang w:val="es-AR"/>
        </w:rPr>
        <w:t xml:space="preserve">Además de los beneficios que conlleva la introducción de la HCE para la gestión y prestación de servicios de salud, relacionados con la posibilidad de alcanzar un diagnóstico más rápidamente, con menor uso de estudios adicionales, y menores molestias, traslados e incertidumbre para los pacientes, </w:t>
      </w:r>
      <w:r w:rsidR="00E41ABE" w:rsidRPr="002A28E0">
        <w:rPr>
          <w:rFonts w:ascii="Arial" w:hAnsi="Arial" w:cs="Arial"/>
          <w:lang w:val="es-AR"/>
        </w:rPr>
        <w:t xml:space="preserve">existe un beneficio probablemente de cuantía </w:t>
      </w:r>
      <w:r w:rsidR="000B70E6" w:rsidRPr="002A28E0">
        <w:rPr>
          <w:rFonts w:ascii="Arial" w:hAnsi="Arial" w:cs="Arial"/>
          <w:lang w:val="es-AR"/>
        </w:rPr>
        <w:t xml:space="preserve">secundaria </w:t>
      </w:r>
      <w:r w:rsidR="00E41ABE" w:rsidRPr="002A28E0">
        <w:rPr>
          <w:rFonts w:ascii="Arial" w:hAnsi="Arial" w:cs="Arial"/>
          <w:lang w:val="es-AR"/>
        </w:rPr>
        <w:t xml:space="preserve">pero aun así no despreciable, relacionado con el ahorro de </w:t>
      </w:r>
      <w:r w:rsidR="000B70E6" w:rsidRPr="002A28E0">
        <w:rPr>
          <w:rFonts w:ascii="Arial" w:hAnsi="Arial" w:cs="Arial"/>
          <w:lang w:val="es-AR"/>
        </w:rPr>
        <w:t>gasto por c</w:t>
      </w:r>
      <w:r w:rsidR="00E41ABE" w:rsidRPr="002A28E0">
        <w:rPr>
          <w:rFonts w:ascii="Arial" w:hAnsi="Arial" w:cs="Arial"/>
          <w:lang w:val="es-AR"/>
        </w:rPr>
        <w:t xml:space="preserve">ompras de papel, formularios y libretas de prescripción en las cuales </w:t>
      </w:r>
      <w:ins w:id="245" w:author="Fernandez, Roberto" w:date="2017-07-26T01:10:00Z">
        <w:r w:rsidR="00B32ABB">
          <w:rPr>
            <w:rFonts w:ascii="Arial" w:hAnsi="Arial" w:cs="Arial"/>
            <w:lang w:val="es-AR"/>
          </w:rPr>
          <w:t xml:space="preserve">los médicos y otro personal de salud </w:t>
        </w:r>
      </w:ins>
      <w:r w:rsidR="00E41ABE" w:rsidRPr="002A28E0">
        <w:rPr>
          <w:rFonts w:ascii="Arial" w:hAnsi="Arial" w:cs="Arial"/>
          <w:lang w:val="es-AR"/>
        </w:rPr>
        <w:t>registra</w:t>
      </w:r>
      <w:ins w:id="246" w:author="Fernandez, Roberto" w:date="2017-07-26T11:53:00Z">
        <w:r w:rsidR="007E485E">
          <w:rPr>
            <w:rFonts w:ascii="Arial" w:hAnsi="Arial" w:cs="Arial"/>
            <w:lang w:val="es-AR"/>
          </w:rPr>
          <w:t>n</w:t>
        </w:r>
      </w:ins>
      <w:del w:id="247" w:author="Fernandez, Roberto" w:date="2017-07-26T01:10:00Z">
        <w:r w:rsidR="00E41ABE" w:rsidRPr="002A28E0" w:rsidDel="00B32ABB">
          <w:rPr>
            <w:rFonts w:ascii="Arial" w:hAnsi="Arial" w:cs="Arial"/>
            <w:lang w:val="es-AR"/>
          </w:rPr>
          <w:delText>r</w:delText>
        </w:r>
      </w:del>
      <w:r w:rsidR="00F54DE6" w:rsidRPr="002A28E0">
        <w:rPr>
          <w:rFonts w:ascii="Arial" w:hAnsi="Arial" w:cs="Arial"/>
          <w:lang w:val="es-AR"/>
        </w:rPr>
        <w:t xml:space="preserve"> los </w:t>
      </w:r>
      <w:del w:id="248" w:author="Fernandez, Roberto" w:date="2017-07-26T11:53:00Z">
        <w:r w:rsidR="00F54DE6" w:rsidRPr="002A28E0" w:rsidDel="007E485E">
          <w:rPr>
            <w:rFonts w:ascii="Arial" w:hAnsi="Arial" w:cs="Arial"/>
            <w:lang w:val="es-AR"/>
          </w:rPr>
          <w:delText xml:space="preserve">hechos </w:delText>
        </w:r>
      </w:del>
      <w:ins w:id="249" w:author="Fernandez, Roberto" w:date="2017-07-26T11:53:00Z">
        <w:r w:rsidR="007E485E">
          <w:rPr>
            <w:rFonts w:ascii="Arial" w:hAnsi="Arial" w:cs="Arial"/>
            <w:lang w:val="es-AR"/>
          </w:rPr>
          <w:t>actos</w:t>
        </w:r>
        <w:r w:rsidR="007E485E" w:rsidRPr="002A28E0">
          <w:rPr>
            <w:rFonts w:ascii="Arial" w:hAnsi="Arial" w:cs="Arial"/>
            <w:lang w:val="es-AR"/>
          </w:rPr>
          <w:t xml:space="preserve"> </w:t>
        </w:r>
      </w:ins>
      <w:r w:rsidR="00F54DE6" w:rsidRPr="002A28E0">
        <w:rPr>
          <w:rFonts w:ascii="Arial" w:hAnsi="Arial" w:cs="Arial"/>
          <w:lang w:val="es-AR"/>
        </w:rPr>
        <w:t>médicos.</w:t>
      </w:r>
    </w:p>
    <w:p w14:paraId="568247E1" w14:textId="77777777" w:rsidR="00DE633E" w:rsidRPr="002A28E0" w:rsidRDefault="00F54DE6"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A los efectos de estimar el ahorro de papel se tomó el número de consultas, prescripciones de medicamentos, de estudios de laboratorio y otros estudios, arribándose a que </w:t>
      </w:r>
      <w:r w:rsidR="000061E0" w:rsidRPr="002A28E0">
        <w:rPr>
          <w:rFonts w:ascii="Arial" w:hAnsi="Arial" w:cs="Arial"/>
          <w:lang w:val="es-AR"/>
        </w:rPr>
        <w:t>el sistema de salud consume 2</w:t>
      </w:r>
      <w:r w:rsidRPr="002A28E0">
        <w:rPr>
          <w:rFonts w:ascii="Arial" w:hAnsi="Arial" w:cs="Arial"/>
          <w:lang w:val="es-AR"/>
        </w:rPr>
        <w:t>5</w:t>
      </w:r>
      <w:r w:rsidR="000B70E6" w:rsidRPr="002A28E0">
        <w:rPr>
          <w:rFonts w:ascii="Arial" w:hAnsi="Arial" w:cs="Arial"/>
          <w:lang w:val="es-AR"/>
        </w:rPr>
        <w:t>,</w:t>
      </w:r>
      <w:r w:rsidRPr="002A28E0">
        <w:rPr>
          <w:rFonts w:ascii="Arial" w:hAnsi="Arial" w:cs="Arial"/>
          <w:lang w:val="es-AR"/>
        </w:rPr>
        <w:t xml:space="preserve">3 </w:t>
      </w:r>
      <w:r w:rsidR="000061E0" w:rsidRPr="002A28E0">
        <w:rPr>
          <w:rFonts w:ascii="Arial" w:hAnsi="Arial" w:cs="Arial"/>
          <w:lang w:val="es-AR"/>
        </w:rPr>
        <w:t xml:space="preserve">hojas, </w:t>
      </w:r>
      <w:r w:rsidRPr="002A28E0">
        <w:rPr>
          <w:rFonts w:ascii="Arial" w:hAnsi="Arial" w:cs="Arial"/>
          <w:lang w:val="es-AR"/>
        </w:rPr>
        <w:t>formularios</w:t>
      </w:r>
      <w:r w:rsidR="000061E0" w:rsidRPr="002A28E0">
        <w:rPr>
          <w:rFonts w:ascii="Arial" w:hAnsi="Arial" w:cs="Arial"/>
          <w:lang w:val="es-AR"/>
        </w:rPr>
        <w:t xml:space="preserve"> o prescripciones por paciente por año. Esto equivale a un consumo total de 81,5 millones de hojas y un costo </w:t>
      </w:r>
      <w:r w:rsidR="002845B8" w:rsidRPr="002A28E0">
        <w:rPr>
          <w:rFonts w:ascii="Arial" w:hAnsi="Arial" w:cs="Arial"/>
          <w:lang w:val="es-AR"/>
        </w:rPr>
        <w:t xml:space="preserve">anual </w:t>
      </w:r>
      <w:r w:rsidR="00DE633E" w:rsidRPr="002A28E0">
        <w:rPr>
          <w:rFonts w:ascii="Arial" w:hAnsi="Arial" w:cs="Arial"/>
          <w:lang w:val="es-AR"/>
        </w:rPr>
        <w:t xml:space="preserve">aproximado de US$ </w:t>
      </w:r>
      <w:r w:rsidR="002845B8" w:rsidRPr="002A28E0">
        <w:rPr>
          <w:rFonts w:ascii="Arial" w:hAnsi="Arial" w:cs="Arial"/>
          <w:lang w:val="es-AR"/>
        </w:rPr>
        <w:t>2</w:t>
      </w:r>
      <w:r w:rsidR="00DE633E" w:rsidRPr="002A28E0">
        <w:rPr>
          <w:rFonts w:ascii="Arial" w:hAnsi="Arial" w:cs="Arial"/>
          <w:lang w:val="es-AR"/>
        </w:rPr>
        <w:t>,</w:t>
      </w:r>
      <w:r w:rsidR="002845B8" w:rsidRPr="002A28E0">
        <w:rPr>
          <w:rFonts w:ascii="Arial" w:hAnsi="Arial" w:cs="Arial"/>
          <w:lang w:val="es-AR"/>
        </w:rPr>
        <w:t>2</w:t>
      </w:r>
      <w:r w:rsidR="00DE633E" w:rsidRPr="002A28E0">
        <w:rPr>
          <w:rFonts w:ascii="Arial" w:hAnsi="Arial" w:cs="Arial"/>
          <w:lang w:val="es-AR"/>
        </w:rPr>
        <w:t xml:space="preserve"> millones. </w:t>
      </w:r>
    </w:p>
    <w:p w14:paraId="5F0C5A54" w14:textId="31B5ECAD" w:rsidR="00CF12BB" w:rsidRPr="002A28E0" w:rsidRDefault="00DE633E"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Se considera que el ahorro de estos insumos depende en una primera instancia de la incorporación de sistemas de HCE por parte de los prestadores integrales de salud. No obstante, tal como se explicó antes, </w:t>
      </w:r>
      <w:r w:rsidR="00816E1D" w:rsidRPr="002A28E0">
        <w:rPr>
          <w:rFonts w:ascii="Arial" w:hAnsi="Arial" w:cs="Arial"/>
          <w:lang w:val="es-AR"/>
        </w:rPr>
        <w:t>los</w:t>
      </w:r>
      <w:r w:rsidRPr="002A28E0">
        <w:rPr>
          <w:rFonts w:ascii="Arial" w:hAnsi="Arial" w:cs="Arial"/>
          <w:lang w:val="es-AR"/>
        </w:rPr>
        <w:t xml:space="preserve"> proyecto</w:t>
      </w:r>
      <w:r w:rsidR="00816E1D" w:rsidRPr="002A28E0">
        <w:rPr>
          <w:rFonts w:ascii="Arial" w:hAnsi="Arial" w:cs="Arial"/>
          <w:lang w:val="es-AR"/>
        </w:rPr>
        <w:t>s</w:t>
      </w:r>
      <w:r w:rsidRPr="002A28E0">
        <w:rPr>
          <w:rFonts w:ascii="Arial" w:hAnsi="Arial" w:cs="Arial"/>
          <w:lang w:val="es-AR"/>
        </w:rPr>
        <w:t xml:space="preserve"> UR-L1082 </w:t>
      </w:r>
      <w:r w:rsidR="00816E1D" w:rsidRPr="002A28E0">
        <w:rPr>
          <w:rFonts w:ascii="Arial" w:hAnsi="Arial" w:cs="Arial"/>
          <w:lang w:val="es-AR"/>
        </w:rPr>
        <w:t xml:space="preserve">y UR-L1143 </w:t>
      </w:r>
      <w:r w:rsidRPr="002A28E0">
        <w:rPr>
          <w:rFonts w:ascii="Arial" w:hAnsi="Arial" w:cs="Arial"/>
          <w:lang w:val="es-AR"/>
        </w:rPr>
        <w:t>le brinda</w:t>
      </w:r>
      <w:r w:rsidR="00816E1D" w:rsidRPr="002A28E0">
        <w:rPr>
          <w:rFonts w:ascii="Arial" w:hAnsi="Arial" w:cs="Arial"/>
          <w:lang w:val="es-AR"/>
        </w:rPr>
        <w:t>n</w:t>
      </w:r>
      <w:r w:rsidRPr="002A28E0">
        <w:rPr>
          <w:rFonts w:ascii="Arial" w:hAnsi="Arial" w:cs="Arial"/>
          <w:lang w:val="es-AR"/>
        </w:rPr>
        <w:t xml:space="preserve"> a los prestadores terminologías y codificadores, así como un marco de contenidos estandarizados que le reducen el riesgo de incurrir en inversiones para proyectos que pudieran resultar eventualmente no rentables. Por esa razón, se ha considerado que el proyecto contribuirá a adelantar la incorporación de sistemas de HCE por parte de los prestadores </w:t>
      </w:r>
      <w:r w:rsidR="00CF12BB" w:rsidRPr="002A28E0">
        <w:rPr>
          <w:rFonts w:ascii="Arial" w:hAnsi="Arial" w:cs="Arial"/>
          <w:lang w:val="es-AR"/>
        </w:rPr>
        <w:t xml:space="preserve">y, en virtud de ello, </w:t>
      </w:r>
      <w:del w:id="250" w:author="Fernandez, Roberto" w:date="2017-07-26T01:11:00Z">
        <w:r w:rsidR="00CF12BB" w:rsidRPr="002A28E0" w:rsidDel="00B32ABB">
          <w:rPr>
            <w:rFonts w:ascii="Arial" w:hAnsi="Arial" w:cs="Arial"/>
            <w:lang w:val="es-AR"/>
          </w:rPr>
          <w:delText xml:space="preserve">sólo </w:delText>
        </w:r>
      </w:del>
      <w:r w:rsidR="00CF12BB" w:rsidRPr="002A28E0">
        <w:rPr>
          <w:rFonts w:ascii="Arial" w:hAnsi="Arial" w:cs="Arial"/>
          <w:lang w:val="es-AR"/>
        </w:rPr>
        <w:t>se computa como beneficio el valor presente del adelantamiento de dichos ahorros.</w:t>
      </w:r>
      <w:del w:id="251" w:author="Fernandez, Roberto" w:date="2017-07-26T11:54:00Z">
        <w:r w:rsidR="00CF12BB" w:rsidRPr="002A28E0" w:rsidDel="007E485E">
          <w:rPr>
            <w:rFonts w:ascii="Arial" w:hAnsi="Arial" w:cs="Arial"/>
            <w:lang w:val="es-AR"/>
          </w:rPr>
          <w:delText xml:space="preserve"> Los ahorros en sí mismos serían los beneficios atribuibles a los propios proyectos de implementación de sistemas de HCE en los prestadores.</w:delText>
        </w:r>
      </w:del>
    </w:p>
    <w:p w14:paraId="77F22F50" w14:textId="77777777" w:rsidR="002711AD" w:rsidRPr="002A28E0" w:rsidDel="00B32ABB" w:rsidRDefault="00CF12BB" w:rsidP="00543239">
      <w:pPr>
        <w:pStyle w:val="ListParagraph"/>
        <w:numPr>
          <w:ilvl w:val="1"/>
          <w:numId w:val="27"/>
        </w:numPr>
        <w:spacing w:before="120" w:line="240" w:lineRule="auto"/>
        <w:ind w:left="720" w:hanging="720"/>
        <w:contextualSpacing w:val="0"/>
        <w:jc w:val="both"/>
        <w:rPr>
          <w:del w:id="252" w:author="Fernandez, Roberto" w:date="2017-07-26T01:12:00Z"/>
          <w:rFonts w:ascii="Arial" w:hAnsi="Arial" w:cs="Arial"/>
          <w:lang w:val="es-AR"/>
        </w:rPr>
      </w:pPr>
      <w:del w:id="253" w:author="Fernandez, Roberto" w:date="2017-07-26T01:12:00Z">
        <w:r w:rsidRPr="002A28E0" w:rsidDel="00B32ABB">
          <w:rPr>
            <w:rFonts w:ascii="Arial" w:hAnsi="Arial" w:cs="Arial"/>
            <w:lang w:val="es-AR"/>
          </w:rPr>
          <w:delText xml:space="preserve">En oportunidad de realizarse el análisis costo-beneficio del primer préstamo de inversión bajo el CCLIP, se asumió que el proyecto provocaría un adelantamiento en la incorporación de sistemas de HCE </w:delText>
        </w:r>
        <w:r w:rsidR="00DE633E" w:rsidRPr="002A28E0" w:rsidDel="00B32ABB">
          <w:rPr>
            <w:rFonts w:ascii="Arial" w:hAnsi="Arial" w:cs="Arial"/>
            <w:lang w:val="es-AR"/>
          </w:rPr>
          <w:delText xml:space="preserve">en un promedio de </w:delText>
        </w:r>
        <w:r w:rsidR="00044A5F" w:rsidRPr="002A28E0" w:rsidDel="00B32ABB">
          <w:rPr>
            <w:rFonts w:ascii="Arial" w:hAnsi="Arial" w:cs="Arial"/>
            <w:lang w:val="es-AR"/>
          </w:rPr>
          <w:delText>2</w:delText>
        </w:r>
        <w:r w:rsidR="00DE633E" w:rsidRPr="002A28E0" w:rsidDel="00B32ABB">
          <w:rPr>
            <w:rFonts w:ascii="Arial" w:hAnsi="Arial" w:cs="Arial"/>
            <w:lang w:val="es-AR"/>
          </w:rPr>
          <w:delText xml:space="preserve"> años</w:delText>
        </w:r>
        <w:r w:rsidR="00816E1D" w:rsidRPr="002A28E0" w:rsidDel="00B32ABB">
          <w:rPr>
            <w:rFonts w:ascii="Arial" w:hAnsi="Arial" w:cs="Arial"/>
            <w:lang w:val="es-AR"/>
          </w:rPr>
          <w:delText xml:space="preserve"> (en comparación con la situación sin proyecto)</w:delText>
        </w:r>
        <w:r w:rsidR="00DE633E" w:rsidRPr="002A28E0" w:rsidDel="00B32ABB">
          <w:rPr>
            <w:rFonts w:ascii="Arial" w:hAnsi="Arial" w:cs="Arial"/>
            <w:lang w:val="es-AR"/>
          </w:rPr>
          <w:delText xml:space="preserve">. </w:delText>
        </w:r>
      </w:del>
    </w:p>
    <w:p w14:paraId="210E185C" w14:textId="77777777" w:rsidR="00B32ABB" w:rsidRDefault="00A43F24" w:rsidP="00543239">
      <w:pPr>
        <w:pStyle w:val="ListParagraph"/>
        <w:numPr>
          <w:ilvl w:val="1"/>
          <w:numId w:val="27"/>
        </w:numPr>
        <w:spacing w:before="120" w:line="240" w:lineRule="auto"/>
        <w:ind w:left="720" w:hanging="720"/>
        <w:contextualSpacing w:val="0"/>
        <w:jc w:val="both"/>
        <w:rPr>
          <w:ins w:id="254" w:author="Fernandez, Roberto" w:date="2017-07-26T01:17:00Z"/>
          <w:rFonts w:ascii="Arial" w:hAnsi="Arial" w:cs="Arial"/>
          <w:lang w:val="es-AR"/>
        </w:rPr>
      </w:pPr>
      <w:r w:rsidRPr="00543239">
        <w:rPr>
          <w:rFonts w:ascii="Arial" w:hAnsi="Arial" w:cs="Arial"/>
          <w:color w:val="000000"/>
          <w:lang w:val="es-AR"/>
        </w:rPr>
        <w:t>L</w:t>
      </w:r>
      <w:r w:rsidR="002711AD" w:rsidRPr="00543239">
        <w:rPr>
          <w:rFonts w:ascii="Arial" w:hAnsi="Arial" w:cs="Arial"/>
          <w:color w:val="000000"/>
          <w:lang w:val="es-AR"/>
        </w:rPr>
        <w:t>os relevamientos realizados en 2014 y 2016 acerca de la Utilización de las TICs en el Sector</w:t>
      </w:r>
      <w:r w:rsidR="002711AD" w:rsidRPr="002A28E0">
        <w:rPr>
          <w:rFonts w:ascii="Arial" w:hAnsi="Arial" w:cs="Arial"/>
          <w:lang w:val="es-AR"/>
        </w:rPr>
        <w:t xml:space="preserve"> Salud en Uruguay</w:t>
      </w:r>
      <w:r w:rsidR="002711AD" w:rsidRPr="002A28E0">
        <w:rPr>
          <w:rStyle w:val="FootnoteReference"/>
          <w:rFonts w:ascii="Arial" w:hAnsi="Arial" w:cs="Arial"/>
          <w:lang w:val="es-AR"/>
        </w:rPr>
        <w:footnoteReference w:id="1"/>
      </w:r>
      <w:r w:rsidR="002711AD" w:rsidRPr="002A28E0">
        <w:rPr>
          <w:rFonts w:ascii="Arial" w:hAnsi="Arial" w:cs="Arial"/>
          <w:lang w:val="es-AR"/>
        </w:rPr>
        <w:t xml:space="preserve"> muestran una evolución sumamente dinámica de la im</w:t>
      </w:r>
      <w:r w:rsidR="002F6EFC" w:rsidRPr="002A28E0">
        <w:rPr>
          <w:rFonts w:ascii="Arial" w:hAnsi="Arial" w:cs="Arial"/>
          <w:lang w:val="es-AR"/>
        </w:rPr>
        <w:t>plementación de sistemas de HCE</w:t>
      </w:r>
      <w:r w:rsidR="002711AD" w:rsidRPr="002A28E0">
        <w:rPr>
          <w:rFonts w:ascii="Arial" w:hAnsi="Arial" w:cs="Arial"/>
          <w:lang w:val="es-AR"/>
        </w:rPr>
        <w:t>.</w:t>
      </w:r>
      <w:r w:rsidR="00DE633E" w:rsidRPr="002A28E0">
        <w:rPr>
          <w:rFonts w:ascii="Arial" w:hAnsi="Arial" w:cs="Arial"/>
          <w:lang w:val="es-AR"/>
        </w:rPr>
        <w:t xml:space="preserve"> </w:t>
      </w:r>
      <w:r w:rsidR="002711AD" w:rsidRPr="002A28E0">
        <w:rPr>
          <w:rFonts w:ascii="Arial" w:hAnsi="Arial" w:cs="Arial"/>
          <w:lang w:val="es-AR"/>
        </w:rPr>
        <w:t>A continuación algunos resultados de dichos relevamientos</w:t>
      </w:r>
      <w:ins w:id="255" w:author="Fernandez, Roberto" w:date="2017-07-26T01:19:00Z">
        <w:r w:rsidR="00414E48">
          <w:rPr>
            <w:rFonts w:ascii="Arial" w:hAnsi="Arial" w:cs="Arial"/>
            <w:lang w:val="es-AR"/>
          </w:rPr>
          <w:t xml:space="preserve"> citados en el POD pag. 5</w:t>
        </w:r>
      </w:ins>
      <w:r w:rsidR="002711AD" w:rsidRPr="002A28E0">
        <w:rPr>
          <w:rFonts w:ascii="Arial" w:hAnsi="Arial" w:cs="Arial"/>
          <w:lang w:val="es-AR"/>
        </w:rPr>
        <w:t xml:space="preserve">: </w:t>
      </w:r>
    </w:p>
    <w:tbl>
      <w:tblPr>
        <w:tblStyle w:val="TableGrid1"/>
        <w:tblW w:w="0" w:type="auto"/>
        <w:tblInd w:w="720" w:type="dxa"/>
        <w:tblLook w:val="04A0" w:firstRow="1" w:lastRow="0" w:firstColumn="1" w:lastColumn="0" w:noHBand="0" w:noVBand="1"/>
      </w:tblPr>
      <w:tblGrid>
        <w:gridCol w:w="4158"/>
        <w:gridCol w:w="1890"/>
        <w:gridCol w:w="1862"/>
      </w:tblGrid>
      <w:tr w:rsidR="00B32ABB" w:rsidRPr="00B32ABB" w14:paraId="2BE5327A" w14:textId="77777777" w:rsidTr="005043E5">
        <w:trPr>
          <w:ins w:id="256" w:author="Fernandez, Roberto" w:date="2017-07-26T01:17:00Z"/>
        </w:trPr>
        <w:tc>
          <w:tcPr>
            <w:tcW w:w="4158" w:type="dxa"/>
          </w:tcPr>
          <w:p w14:paraId="34C9447C" w14:textId="1DE7CE19" w:rsidR="00B32ABB" w:rsidRPr="00414E48" w:rsidRDefault="00B32ABB" w:rsidP="00B32ABB">
            <w:pPr>
              <w:spacing w:before="100" w:beforeAutospacing="1" w:after="100" w:afterAutospacing="1"/>
              <w:jc w:val="center"/>
              <w:outlineLvl w:val="1"/>
              <w:rPr>
                <w:ins w:id="257" w:author="Fernandez, Roberto" w:date="2017-07-26T01:17:00Z"/>
                <w:rFonts w:ascii="Arial" w:eastAsia="Times New Roman" w:hAnsi="Arial" w:cs="Arial"/>
                <w:b/>
                <w:spacing w:val="-6"/>
                <w:sz w:val="18"/>
                <w:szCs w:val="18"/>
                <w:lang w:val="es-UY"/>
                <w:rPrChange w:id="258" w:author="Fernandez, Roberto" w:date="2017-07-26T01:20:00Z">
                  <w:rPr>
                    <w:ins w:id="259" w:author="Fernandez, Roberto" w:date="2017-07-26T01:17:00Z"/>
                    <w:rFonts w:ascii="Arial" w:eastAsia="Times New Roman" w:hAnsi="Arial" w:cs="Arial"/>
                    <w:b/>
                    <w:spacing w:val="-6"/>
                    <w:sz w:val="18"/>
                    <w:szCs w:val="18"/>
                  </w:rPr>
                </w:rPrChange>
              </w:rPr>
            </w:pPr>
            <w:ins w:id="260" w:author="Fernandez, Roberto" w:date="2017-07-26T01:17:00Z">
              <w:r w:rsidRPr="00414E48">
                <w:rPr>
                  <w:rFonts w:ascii="Arial" w:eastAsia="Times New Roman" w:hAnsi="Arial" w:cs="Arial"/>
                  <w:b/>
                  <w:spacing w:val="-6"/>
                  <w:sz w:val="18"/>
                  <w:szCs w:val="18"/>
                  <w:lang w:val="es-UY"/>
                  <w:rPrChange w:id="261" w:author="Fernandez, Roberto" w:date="2017-07-26T01:20:00Z">
                    <w:rPr>
                      <w:rFonts w:ascii="Arial" w:eastAsia="Times New Roman" w:hAnsi="Arial" w:cs="Arial"/>
                      <w:b/>
                      <w:spacing w:val="-6"/>
                      <w:sz w:val="18"/>
                      <w:szCs w:val="18"/>
                    </w:rPr>
                  </w:rPrChange>
                </w:rPr>
                <w:t xml:space="preserve">Indicadores a partir de Encuesta a Instituciones </w:t>
              </w:r>
            </w:ins>
            <w:ins w:id="262" w:author="Fernandez, Roberto" w:date="2017-07-26T01:29:00Z">
              <w:r w:rsidR="007D5CB7">
                <w:rPr>
                  <w:rFonts w:ascii="Arial" w:eastAsia="Times New Roman" w:hAnsi="Arial" w:cs="Arial"/>
                  <w:b/>
                  <w:spacing w:val="-6"/>
                  <w:sz w:val="18"/>
                  <w:szCs w:val="18"/>
                  <w:lang w:val="es-UY"/>
                </w:rPr>
                <w:t>P</w:t>
              </w:r>
            </w:ins>
            <w:ins w:id="263" w:author="Fernandez, Roberto" w:date="2017-07-26T01:17:00Z">
              <w:r w:rsidRPr="00414E48">
                <w:rPr>
                  <w:rFonts w:ascii="Arial" w:eastAsia="Times New Roman" w:hAnsi="Arial" w:cs="Arial"/>
                  <w:b/>
                  <w:spacing w:val="-6"/>
                  <w:sz w:val="18"/>
                  <w:szCs w:val="18"/>
                  <w:lang w:val="es-UY"/>
                  <w:rPrChange w:id="264" w:author="Fernandez, Roberto" w:date="2017-07-26T01:20:00Z">
                    <w:rPr>
                      <w:rFonts w:ascii="Arial" w:eastAsia="Times New Roman" w:hAnsi="Arial" w:cs="Arial"/>
                      <w:b/>
                      <w:spacing w:val="-6"/>
                      <w:sz w:val="18"/>
                      <w:szCs w:val="18"/>
                    </w:rPr>
                  </w:rPrChange>
                </w:rPr>
                <w:t>restadoras de Salud</w:t>
              </w:r>
            </w:ins>
          </w:p>
        </w:tc>
        <w:tc>
          <w:tcPr>
            <w:tcW w:w="1890" w:type="dxa"/>
          </w:tcPr>
          <w:p w14:paraId="28551254" w14:textId="77777777" w:rsidR="00B32ABB" w:rsidRPr="00B32ABB" w:rsidRDefault="00B32ABB" w:rsidP="00B32ABB">
            <w:pPr>
              <w:spacing w:before="100" w:beforeAutospacing="1"/>
              <w:jc w:val="center"/>
              <w:outlineLvl w:val="1"/>
              <w:rPr>
                <w:ins w:id="265" w:author="Fernandez, Roberto" w:date="2017-07-26T01:17:00Z"/>
                <w:rFonts w:ascii="Arial" w:eastAsia="Times New Roman" w:hAnsi="Arial" w:cs="Arial"/>
                <w:b/>
                <w:spacing w:val="-6"/>
                <w:sz w:val="18"/>
                <w:szCs w:val="18"/>
              </w:rPr>
            </w:pPr>
            <w:ins w:id="266" w:author="Fernandez, Roberto" w:date="2017-07-26T01:17:00Z">
              <w:r w:rsidRPr="00B32ABB">
                <w:rPr>
                  <w:rFonts w:ascii="Arial" w:eastAsia="Times New Roman" w:hAnsi="Arial" w:cs="Arial"/>
                  <w:b/>
                  <w:spacing w:val="-6"/>
                  <w:sz w:val="18"/>
                  <w:szCs w:val="18"/>
                </w:rPr>
                <w:t>Valor en 2014</w:t>
              </w:r>
            </w:ins>
          </w:p>
          <w:p w14:paraId="62ACECB7" w14:textId="77777777" w:rsidR="00B32ABB" w:rsidRPr="00B32ABB" w:rsidRDefault="00B32ABB" w:rsidP="00B32ABB">
            <w:pPr>
              <w:spacing w:after="100" w:afterAutospacing="1"/>
              <w:jc w:val="center"/>
              <w:outlineLvl w:val="1"/>
              <w:rPr>
                <w:ins w:id="267" w:author="Fernandez, Roberto" w:date="2017-07-26T01:17:00Z"/>
                <w:rFonts w:ascii="Arial" w:eastAsia="Times New Roman" w:hAnsi="Arial" w:cs="Arial"/>
                <w:b/>
                <w:spacing w:val="-6"/>
                <w:sz w:val="18"/>
                <w:szCs w:val="18"/>
              </w:rPr>
            </w:pPr>
            <w:ins w:id="268" w:author="Fernandez, Roberto" w:date="2017-07-26T01:17:00Z">
              <w:r w:rsidRPr="00B32ABB">
                <w:rPr>
                  <w:rFonts w:ascii="Arial" w:eastAsia="Times New Roman" w:hAnsi="Arial" w:cs="Arial"/>
                  <w:b/>
                  <w:spacing w:val="-6"/>
                  <w:sz w:val="18"/>
                  <w:szCs w:val="18"/>
                </w:rPr>
                <w:t>(%)</w:t>
              </w:r>
            </w:ins>
          </w:p>
        </w:tc>
        <w:tc>
          <w:tcPr>
            <w:tcW w:w="1862" w:type="dxa"/>
          </w:tcPr>
          <w:p w14:paraId="1F021E45" w14:textId="77777777" w:rsidR="00B32ABB" w:rsidRPr="00B32ABB" w:rsidRDefault="00B32ABB" w:rsidP="00B32ABB">
            <w:pPr>
              <w:spacing w:before="100" w:beforeAutospacing="1"/>
              <w:jc w:val="center"/>
              <w:outlineLvl w:val="1"/>
              <w:rPr>
                <w:ins w:id="269" w:author="Fernandez, Roberto" w:date="2017-07-26T01:17:00Z"/>
                <w:rFonts w:ascii="Arial" w:eastAsia="Times New Roman" w:hAnsi="Arial" w:cs="Arial"/>
                <w:b/>
                <w:spacing w:val="-6"/>
                <w:sz w:val="18"/>
                <w:szCs w:val="18"/>
              </w:rPr>
            </w:pPr>
            <w:ins w:id="270" w:author="Fernandez, Roberto" w:date="2017-07-26T01:17:00Z">
              <w:r w:rsidRPr="00B32ABB">
                <w:rPr>
                  <w:rFonts w:ascii="Arial" w:eastAsia="Times New Roman" w:hAnsi="Arial" w:cs="Arial"/>
                  <w:b/>
                  <w:spacing w:val="-6"/>
                  <w:sz w:val="18"/>
                  <w:szCs w:val="18"/>
                </w:rPr>
                <w:t>Valor en 2016</w:t>
              </w:r>
            </w:ins>
          </w:p>
          <w:p w14:paraId="2F500539" w14:textId="77777777" w:rsidR="00B32ABB" w:rsidRPr="00B32ABB" w:rsidRDefault="00B32ABB" w:rsidP="00B32ABB">
            <w:pPr>
              <w:spacing w:after="100" w:afterAutospacing="1"/>
              <w:jc w:val="center"/>
              <w:outlineLvl w:val="1"/>
              <w:rPr>
                <w:ins w:id="271" w:author="Fernandez, Roberto" w:date="2017-07-26T01:17:00Z"/>
                <w:rFonts w:ascii="Arial" w:eastAsia="Times New Roman" w:hAnsi="Arial" w:cs="Arial"/>
                <w:b/>
                <w:spacing w:val="-6"/>
                <w:sz w:val="18"/>
                <w:szCs w:val="18"/>
              </w:rPr>
            </w:pPr>
            <w:ins w:id="272" w:author="Fernandez, Roberto" w:date="2017-07-26T01:17:00Z">
              <w:r w:rsidRPr="00B32ABB">
                <w:rPr>
                  <w:rFonts w:ascii="Arial" w:eastAsia="Times New Roman" w:hAnsi="Arial" w:cs="Arial"/>
                  <w:b/>
                  <w:spacing w:val="-6"/>
                  <w:sz w:val="18"/>
                  <w:szCs w:val="18"/>
                </w:rPr>
                <w:t>(%)</w:t>
              </w:r>
            </w:ins>
          </w:p>
        </w:tc>
      </w:tr>
      <w:tr w:rsidR="00B32ABB" w:rsidRPr="00B32ABB" w14:paraId="36BDDBDE" w14:textId="77777777" w:rsidTr="005043E5">
        <w:trPr>
          <w:ins w:id="273" w:author="Fernandez, Roberto" w:date="2017-07-26T01:17:00Z"/>
        </w:trPr>
        <w:tc>
          <w:tcPr>
            <w:tcW w:w="4158" w:type="dxa"/>
          </w:tcPr>
          <w:p w14:paraId="12CE32D6" w14:textId="77777777" w:rsidR="00B32ABB" w:rsidRPr="00414E48" w:rsidRDefault="00B32ABB" w:rsidP="00B32ABB">
            <w:pPr>
              <w:spacing w:before="100" w:beforeAutospacing="1" w:after="100" w:afterAutospacing="1"/>
              <w:jc w:val="both"/>
              <w:outlineLvl w:val="1"/>
              <w:rPr>
                <w:ins w:id="274" w:author="Fernandez, Roberto" w:date="2017-07-26T01:17:00Z"/>
                <w:rFonts w:ascii="Arial" w:eastAsia="Times New Roman" w:hAnsi="Arial" w:cs="Arial"/>
                <w:spacing w:val="-6"/>
                <w:sz w:val="18"/>
                <w:szCs w:val="18"/>
                <w:lang w:val="es-UY"/>
                <w:rPrChange w:id="275" w:author="Fernandez, Roberto" w:date="2017-07-26T01:20:00Z">
                  <w:rPr>
                    <w:ins w:id="276" w:author="Fernandez, Roberto" w:date="2017-07-26T01:17:00Z"/>
                    <w:rFonts w:ascii="Arial" w:eastAsia="Times New Roman" w:hAnsi="Arial" w:cs="Arial"/>
                    <w:spacing w:val="-6"/>
                    <w:sz w:val="18"/>
                    <w:szCs w:val="18"/>
                  </w:rPr>
                </w:rPrChange>
              </w:rPr>
            </w:pPr>
            <w:ins w:id="277" w:author="Fernandez, Roberto" w:date="2017-07-26T01:17:00Z">
              <w:r w:rsidRPr="00414E48">
                <w:rPr>
                  <w:rFonts w:ascii="Arial" w:eastAsia="Times New Roman" w:hAnsi="Arial" w:cs="Arial"/>
                  <w:spacing w:val="-6"/>
                  <w:sz w:val="18"/>
                  <w:szCs w:val="18"/>
                  <w:lang w:val="es-UY"/>
                  <w:rPrChange w:id="278" w:author="Fernandez, Roberto" w:date="2017-07-26T01:20:00Z">
                    <w:rPr>
                      <w:rFonts w:ascii="Arial" w:eastAsia="Times New Roman" w:hAnsi="Arial" w:cs="Arial"/>
                      <w:spacing w:val="-6"/>
                      <w:sz w:val="18"/>
                      <w:szCs w:val="18"/>
                    </w:rPr>
                  </w:rPrChange>
                </w:rPr>
                <w:t>Disponen de profesionales médicos en su área de TI</w:t>
              </w:r>
            </w:ins>
          </w:p>
        </w:tc>
        <w:tc>
          <w:tcPr>
            <w:tcW w:w="1890" w:type="dxa"/>
          </w:tcPr>
          <w:p w14:paraId="0B80FE48" w14:textId="77777777" w:rsidR="00B32ABB" w:rsidRPr="00B32ABB" w:rsidRDefault="00B32ABB" w:rsidP="00B32ABB">
            <w:pPr>
              <w:spacing w:before="100" w:beforeAutospacing="1" w:after="100" w:afterAutospacing="1"/>
              <w:jc w:val="center"/>
              <w:outlineLvl w:val="1"/>
              <w:rPr>
                <w:ins w:id="279" w:author="Fernandez, Roberto" w:date="2017-07-26T01:17:00Z"/>
                <w:rFonts w:ascii="Arial" w:eastAsia="Times New Roman" w:hAnsi="Arial" w:cs="Arial"/>
                <w:spacing w:val="-6"/>
                <w:sz w:val="18"/>
                <w:szCs w:val="18"/>
              </w:rPr>
            </w:pPr>
            <w:ins w:id="280" w:author="Fernandez, Roberto" w:date="2017-07-26T01:17:00Z">
              <w:r w:rsidRPr="00B32ABB">
                <w:rPr>
                  <w:rFonts w:ascii="Arial" w:eastAsia="Times New Roman" w:hAnsi="Arial" w:cs="Arial"/>
                  <w:spacing w:val="-6"/>
                  <w:sz w:val="18"/>
                  <w:szCs w:val="18"/>
                </w:rPr>
                <w:t>9</w:t>
              </w:r>
            </w:ins>
          </w:p>
        </w:tc>
        <w:tc>
          <w:tcPr>
            <w:tcW w:w="1862" w:type="dxa"/>
          </w:tcPr>
          <w:p w14:paraId="6EA7CF05" w14:textId="77777777" w:rsidR="00B32ABB" w:rsidRPr="00B32ABB" w:rsidRDefault="00B32ABB" w:rsidP="00B32ABB">
            <w:pPr>
              <w:spacing w:before="100" w:beforeAutospacing="1" w:after="100" w:afterAutospacing="1"/>
              <w:jc w:val="center"/>
              <w:outlineLvl w:val="1"/>
              <w:rPr>
                <w:ins w:id="281" w:author="Fernandez, Roberto" w:date="2017-07-26T01:17:00Z"/>
                <w:rFonts w:ascii="Arial" w:eastAsia="Times New Roman" w:hAnsi="Arial" w:cs="Arial"/>
                <w:spacing w:val="-6"/>
                <w:sz w:val="18"/>
                <w:szCs w:val="18"/>
              </w:rPr>
            </w:pPr>
            <w:ins w:id="282" w:author="Fernandez, Roberto" w:date="2017-07-26T01:17:00Z">
              <w:r w:rsidRPr="00B32ABB">
                <w:rPr>
                  <w:rFonts w:ascii="Arial" w:eastAsia="Times New Roman" w:hAnsi="Arial" w:cs="Arial"/>
                  <w:spacing w:val="-6"/>
                  <w:sz w:val="18"/>
                  <w:szCs w:val="18"/>
                </w:rPr>
                <w:t>33</w:t>
              </w:r>
            </w:ins>
          </w:p>
        </w:tc>
      </w:tr>
      <w:tr w:rsidR="00B32ABB" w:rsidRPr="00B32ABB" w14:paraId="1FC3642B" w14:textId="77777777" w:rsidTr="005043E5">
        <w:trPr>
          <w:ins w:id="283" w:author="Fernandez, Roberto" w:date="2017-07-26T01:17:00Z"/>
        </w:trPr>
        <w:tc>
          <w:tcPr>
            <w:tcW w:w="4158" w:type="dxa"/>
          </w:tcPr>
          <w:p w14:paraId="2CA8A09A" w14:textId="77777777" w:rsidR="00B32ABB" w:rsidRPr="00414E48" w:rsidRDefault="00B32ABB" w:rsidP="00B32ABB">
            <w:pPr>
              <w:spacing w:before="100" w:beforeAutospacing="1" w:after="100" w:afterAutospacing="1"/>
              <w:jc w:val="both"/>
              <w:outlineLvl w:val="1"/>
              <w:rPr>
                <w:ins w:id="284" w:author="Fernandez, Roberto" w:date="2017-07-26T01:17:00Z"/>
                <w:rFonts w:ascii="Arial" w:eastAsia="Times New Roman" w:hAnsi="Arial" w:cs="Arial"/>
                <w:spacing w:val="-6"/>
                <w:sz w:val="18"/>
                <w:szCs w:val="18"/>
                <w:lang w:val="es-UY"/>
                <w:rPrChange w:id="285" w:author="Fernandez, Roberto" w:date="2017-07-26T01:20:00Z">
                  <w:rPr>
                    <w:ins w:id="286" w:author="Fernandez, Roberto" w:date="2017-07-26T01:17:00Z"/>
                    <w:rFonts w:ascii="Arial" w:eastAsia="Times New Roman" w:hAnsi="Arial" w:cs="Arial"/>
                    <w:spacing w:val="-6"/>
                    <w:sz w:val="18"/>
                    <w:szCs w:val="18"/>
                  </w:rPr>
                </w:rPrChange>
              </w:rPr>
            </w:pPr>
            <w:ins w:id="287" w:author="Fernandez, Roberto" w:date="2017-07-26T01:17:00Z">
              <w:r w:rsidRPr="00414E48">
                <w:rPr>
                  <w:rFonts w:ascii="Arial" w:eastAsia="Times New Roman" w:hAnsi="Arial" w:cs="Arial"/>
                  <w:spacing w:val="-6"/>
                  <w:sz w:val="18"/>
                  <w:szCs w:val="18"/>
                  <w:lang w:val="es-UY"/>
                  <w:rPrChange w:id="288" w:author="Fernandez, Roberto" w:date="2017-07-26T01:20:00Z">
                    <w:rPr>
                      <w:rFonts w:ascii="Arial" w:eastAsia="Times New Roman" w:hAnsi="Arial" w:cs="Arial"/>
                      <w:spacing w:val="-6"/>
                      <w:sz w:val="18"/>
                      <w:szCs w:val="18"/>
                    </w:rPr>
                  </w:rPrChange>
                </w:rPr>
                <w:t xml:space="preserve">Disponen de almacenamiento de (todos o casi todos) los registros clínicos de pacientes en forma </w:t>
              </w:r>
            </w:ins>
            <w:ins w:id="289" w:author="Fernandez, Roberto" w:date="2017-07-26T01:20:00Z">
              <w:r w:rsidR="00414E48">
                <w:rPr>
                  <w:rFonts w:ascii="Arial" w:eastAsia="Times New Roman" w:hAnsi="Arial" w:cs="Arial"/>
                  <w:spacing w:val="-6"/>
                  <w:sz w:val="18"/>
                  <w:szCs w:val="18"/>
                  <w:lang w:val="es-UY"/>
                </w:rPr>
                <w:t>electr</w:t>
              </w:r>
            </w:ins>
            <w:ins w:id="290" w:author="Fernandez, Roberto" w:date="2017-07-26T01:23:00Z">
              <w:r w:rsidR="00414E48">
                <w:rPr>
                  <w:rFonts w:ascii="Arial" w:eastAsia="Times New Roman" w:hAnsi="Arial" w:cs="Arial"/>
                  <w:spacing w:val="-6"/>
                  <w:sz w:val="18"/>
                  <w:szCs w:val="18"/>
                  <w:lang w:val="es-UY"/>
                </w:rPr>
                <w:t>ó</w:t>
              </w:r>
            </w:ins>
            <w:ins w:id="291" w:author="Fernandez, Roberto" w:date="2017-07-26T01:20:00Z">
              <w:r w:rsidR="00414E48" w:rsidRPr="00414E48">
                <w:rPr>
                  <w:rFonts w:ascii="Arial" w:eastAsia="Times New Roman" w:hAnsi="Arial" w:cs="Arial"/>
                  <w:spacing w:val="-6"/>
                  <w:sz w:val="18"/>
                  <w:szCs w:val="18"/>
                  <w:lang w:val="es-UY"/>
                  <w:rPrChange w:id="292" w:author="Fernandez, Roberto" w:date="2017-07-26T01:20:00Z">
                    <w:rPr>
                      <w:rFonts w:ascii="Arial" w:eastAsia="Times New Roman" w:hAnsi="Arial" w:cs="Arial"/>
                      <w:spacing w:val="-6"/>
                      <w:sz w:val="18"/>
                      <w:szCs w:val="18"/>
                    </w:rPr>
                  </w:rPrChange>
                </w:rPr>
                <w:t>nica</w:t>
              </w:r>
            </w:ins>
          </w:p>
        </w:tc>
        <w:tc>
          <w:tcPr>
            <w:tcW w:w="1890" w:type="dxa"/>
            <w:vAlign w:val="center"/>
          </w:tcPr>
          <w:p w14:paraId="5C25FC53" w14:textId="77777777" w:rsidR="00B32ABB" w:rsidRPr="00B32ABB" w:rsidRDefault="00B32ABB" w:rsidP="00B32ABB">
            <w:pPr>
              <w:spacing w:before="100" w:beforeAutospacing="1" w:after="100" w:afterAutospacing="1"/>
              <w:jc w:val="center"/>
              <w:outlineLvl w:val="1"/>
              <w:rPr>
                <w:ins w:id="293" w:author="Fernandez, Roberto" w:date="2017-07-26T01:17:00Z"/>
                <w:rFonts w:ascii="Arial" w:eastAsia="Times New Roman" w:hAnsi="Arial" w:cs="Arial"/>
                <w:spacing w:val="-6"/>
                <w:sz w:val="18"/>
                <w:szCs w:val="18"/>
              </w:rPr>
            </w:pPr>
            <w:ins w:id="294" w:author="Fernandez, Roberto" w:date="2017-07-26T01:17:00Z">
              <w:r w:rsidRPr="00B32ABB">
                <w:rPr>
                  <w:rFonts w:ascii="Arial" w:eastAsia="Times New Roman" w:hAnsi="Arial" w:cs="Arial"/>
                  <w:spacing w:val="-6"/>
                  <w:sz w:val="18"/>
                  <w:szCs w:val="18"/>
                </w:rPr>
                <w:t>28</w:t>
              </w:r>
            </w:ins>
          </w:p>
        </w:tc>
        <w:tc>
          <w:tcPr>
            <w:tcW w:w="1862" w:type="dxa"/>
            <w:vAlign w:val="center"/>
          </w:tcPr>
          <w:p w14:paraId="384DE7D3" w14:textId="77777777" w:rsidR="00B32ABB" w:rsidRPr="00B32ABB" w:rsidRDefault="00B32ABB" w:rsidP="00B32ABB">
            <w:pPr>
              <w:spacing w:before="100" w:beforeAutospacing="1" w:after="100" w:afterAutospacing="1"/>
              <w:jc w:val="center"/>
              <w:outlineLvl w:val="1"/>
              <w:rPr>
                <w:ins w:id="295" w:author="Fernandez, Roberto" w:date="2017-07-26T01:17:00Z"/>
                <w:rFonts w:ascii="Arial" w:eastAsia="Times New Roman" w:hAnsi="Arial" w:cs="Arial"/>
                <w:spacing w:val="-6"/>
                <w:sz w:val="18"/>
                <w:szCs w:val="18"/>
              </w:rPr>
            </w:pPr>
            <w:ins w:id="296" w:author="Fernandez, Roberto" w:date="2017-07-26T01:17:00Z">
              <w:r w:rsidRPr="00B32ABB">
                <w:rPr>
                  <w:rFonts w:ascii="Arial" w:eastAsia="Times New Roman" w:hAnsi="Arial" w:cs="Arial"/>
                  <w:spacing w:val="-6"/>
                  <w:sz w:val="18"/>
                  <w:szCs w:val="18"/>
                </w:rPr>
                <w:t>57</w:t>
              </w:r>
            </w:ins>
          </w:p>
        </w:tc>
      </w:tr>
      <w:tr w:rsidR="00B32ABB" w:rsidRPr="00B32ABB" w14:paraId="6647CCE2" w14:textId="77777777" w:rsidTr="005043E5">
        <w:trPr>
          <w:ins w:id="297" w:author="Fernandez, Roberto" w:date="2017-07-26T01:17:00Z"/>
        </w:trPr>
        <w:tc>
          <w:tcPr>
            <w:tcW w:w="4158" w:type="dxa"/>
          </w:tcPr>
          <w:p w14:paraId="25E68949" w14:textId="77777777" w:rsidR="00B32ABB" w:rsidRPr="00414E48" w:rsidRDefault="00B32ABB" w:rsidP="00B32ABB">
            <w:pPr>
              <w:spacing w:before="100" w:beforeAutospacing="1" w:after="100" w:afterAutospacing="1"/>
              <w:jc w:val="both"/>
              <w:outlineLvl w:val="1"/>
              <w:rPr>
                <w:ins w:id="298" w:author="Fernandez, Roberto" w:date="2017-07-26T01:17:00Z"/>
                <w:rFonts w:ascii="Arial" w:eastAsia="Times New Roman" w:hAnsi="Arial" w:cs="Arial"/>
                <w:spacing w:val="-6"/>
                <w:sz w:val="18"/>
                <w:szCs w:val="18"/>
                <w:lang w:val="es-UY"/>
                <w:rPrChange w:id="299" w:author="Fernandez, Roberto" w:date="2017-07-26T01:20:00Z">
                  <w:rPr>
                    <w:ins w:id="300" w:author="Fernandez, Roberto" w:date="2017-07-26T01:17:00Z"/>
                    <w:rFonts w:ascii="Arial" w:eastAsia="Times New Roman" w:hAnsi="Arial" w:cs="Arial"/>
                    <w:spacing w:val="-6"/>
                    <w:sz w:val="18"/>
                    <w:szCs w:val="18"/>
                  </w:rPr>
                </w:rPrChange>
              </w:rPr>
            </w:pPr>
            <w:ins w:id="301" w:author="Fernandez, Roberto" w:date="2017-07-26T01:17:00Z">
              <w:r w:rsidRPr="00414E48">
                <w:rPr>
                  <w:rFonts w:ascii="Arial" w:eastAsia="Times New Roman" w:hAnsi="Arial" w:cs="Arial"/>
                  <w:spacing w:val="-6"/>
                  <w:sz w:val="18"/>
                  <w:szCs w:val="18"/>
                  <w:lang w:val="es-UY"/>
                  <w:rPrChange w:id="302" w:author="Fernandez, Roberto" w:date="2017-07-26T01:20:00Z">
                    <w:rPr>
                      <w:rFonts w:ascii="Arial" w:eastAsia="Times New Roman" w:hAnsi="Arial" w:cs="Arial"/>
                      <w:spacing w:val="-6"/>
                      <w:sz w:val="18"/>
                      <w:szCs w:val="18"/>
                    </w:rPr>
                  </w:rPrChange>
                </w:rPr>
                <w:t>Disponen de imágenes de estudios radiológicos almacenados electrónicamente</w:t>
              </w:r>
            </w:ins>
          </w:p>
        </w:tc>
        <w:tc>
          <w:tcPr>
            <w:tcW w:w="1890" w:type="dxa"/>
            <w:vAlign w:val="center"/>
          </w:tcPr>
          <w:p w14:paraId="182D69D2" w14:textId="77777777" w:rsidR="00B32ABB" w:rsidRPr="00B32ABB" w:rsidRDefault="00B32ABB" w:rsidP="00B32ABB">
            <w:pPr>
              <w:spacing w:before="100" w:beforeAutospacing="1" w:after="100" w:afterAutospacing="1"/>
              <w:jc w:val="center"/>
              <w:outlineLvl w:val="1"/>
              <w:rPr>
                <w:ins w:id="303" w:author="Fernandez, Roberto" w:date="2017-07-26T01:17:00Z"/>
                <w:rFonts w:ascii="Arial" w:eastAsia="Times New Roman" w:hAnsi="Arial" w:cs="Arial"/>
                <w:spacing w:val="-6"/>
                <w:sz w:val="18"/>
                <w:szCs w:val="18"/>
              </w:rPr>
            </w:pPr>
            <w:ins w:id="304" w:author="Fernandez, Roberto" w:date="2017-07-26T01:17:00Z">
              <w:r w:rsidRPr="00B32ABB">
                <w:rPr>
                  <w:rFonts w:ascii="Arial" w:eastAsia="Times New Roman" w:hAnsi="Arial" w:cs="Arial"/>
                  <w:spacing w:val="-6"/>
                  <w:sz w:val="18"/>
                  <w:szCs w:val="18"/>
                </w:rPr>
                <w:t>30%</w:t>
              </w:r>
            </w:ins>
          </w:p>
        </w:tc>
        <w:tc>
          <w:tcPr>
            <w:tcW w:w="1862" w:type="dxa"/>
            <w:vAlign w:val="center"/>
          </w:tcPr>
          <w:p w14:paraId="21416EE3" w14:textId="77777777" w:rsidR="00B32ABB" w:rsidRPr="00B32ABB" w:rsidRDefault="00B32ABB" w:rsidP="00B32ABB">
            <w:pPr>
              <w:spacing w:before="100" w:beforeAutospacing="1" w:after="100" w:afterAutospacing="1"/>
              <w:jc w:val="center"/>
              <w:outlineLvl w:val="1"/>
              <w:rPr>
                <w:ins w:id="305" w:author="Fernandez, Roberto" w:date="2017-07-26T01:17:00Z"/>
                <w:rFonts w:ascii="Arial" w:eastAsia="Times New Roman" w:hAnsi="Arial" w:cs="Arial"/>
                <w:spacing w:val="-6"/>
                <w:sz w:val="18"/>
                <w:szCs w:val="18"/>
              </w:rPr>
            </w:pPr>
            <w:ins w:id="306" w:author="Fernandez, Roberto" w:date="2017-07-26T01:17:00Z">
              <w:r w:rsidRPr="00B32ABB">
                <w:rPr>
                  <w:rFonts w:ascii="Arial" w:eastAsia="Times New Roman" w:hAnsi="Arial" w:cs="Arial"/>
                  <w:spacing w:val="-6"/>
                  <w:sz w:val="18"/>
                  <w:szCs w:val="18"/>
                </w:rPr>
                <w:t>62%</w:t>
              </w:r>
            </w:ins>
          </w:p>
        </w:tc>
      </w:tr>
      <w:tr w:rsidR="00B32ABB" w:rsidRPr="00B32ABB" w14:paraId="77F67AA9" w14:textId="77777777" w:rsidTr="005043E5">
        <w:trPr>
          <w:ins w:id="307" w:author="Fernandez, Roberto" w:date="2017-07-26T01:17:00Z"/>
        </w:trPr>
        <w:tc>
          <w:tcPr>
            <w:tcW w:w="4158" w:type="dxa"/>
          </w:tcPr>
          <w:p w14:paraId="6B8BF2CF" w14:textId="77777777" w:rsidR="00B32ABB" w:rsidRPr="00414E48" w:rsidRDefault="00B32ABB" w:rsidP="00B32ABB">
            <w:pPr>
              <w:spacing w:before="100" w:beforeAutospacing="1" w:after="100" w:afterAutospacing="1"/>
              <w:jc w:val="both"/>
              <w:outlineLvl w:val="1"/>
              <w:rPr>
                <w:ins w:id="308" w:author="Fernandez, Roberto" w:date="2017-07-26T01:17:00Z"/>
                <w:rFonts w:ascii="Arial" w:eastAsia="Times New Roman" w:hAnsi="Arial" w:cs="Arial"/>
                <w:spacing w:val="-6"/>
                <w:sz w:val="18"/>
                <w:szCs w:val="18"/>
                <w:lang w:val="es-UY"/>
                <w:rPrChange w:id="309" w:author="Fernandez, Roberto" w:date="2017-07-26T01:20:00Z">
                  <w:rPr>
                    <w:ins w:id="310" w:author="Fernandez, Roberto" w:date="2017-07-26T01:17:00Z"/>
                    <w:rFonts w:ascii="Arial" w:eastAsia="Times New Roman" w:hAnsi="Arial" w:cs="Arial"/>
                    <w:spacing w:val="-6"/>
                    <w:sz w:val="18"/>
                    <w:szCs w:val="18"/>
                  </w:rPr>
                </w:rPrChange>
              </w:rPr>
            </w:pPr>
            <w:ins w:id="311" w:author="Fernandez, Roberto" w:date="2017-07-26T01:17:00Z">
              <w:r w:rsidRPr="00414E48">
                <w:rPr>
                  <w:rFonts w:ascii="Arial" w:eastAsia="Times New Roman" w:hAnsi="Arial" w:cs="Arial"/>
                  <w:spacing w:val="-6"/>
                  <w:sz w:val="18"/>
                  <w:szCs w:val="18"/>
                  <w:lang w:val="es-UY"/>
                  <w:rPrChange w:id="312" w:author="Fernandez, Roberto" w:date="2017-07-26T01:20:00Z">
                    <w:rPr>
                      <w:rFonts w:ascii="Arial" w:eastAsia="Times New Roman" w:hAnsi="Arial" w:cs="Arial"/>
                      <w:spacing w:val="-6"/>
                      <w:sz w:val="18"/>
                      <w:szCs w:val="18"/>
                    </w:rPr>
                  </w:rPrChange>
                </w:rPr>
                <w:t>Disponen de registro electrónico de motivos para solicitar consulta o atención</w:t>
              </w:r>
            </w:ins>
          </w:p>
        </w:tc>
        <w:tc>
          <w:tcPr>
            <w:tcW w:w="1890" w:type="dxa"/>
            <w:vAlign w:val="center"/>
          </w:tcPr>
          <w:p w14:paraId="72EEE0F0" w14:textId="77777777" w:rsidR="00B32ABB" w:rsidRPr="00B32ABB" w:rsidRDefault="00B32ABB" w:rsidP="00B32ABB">
            <w:pPr>
              <w:spacing w:before="100" w:beforeAutospacing="1" w:after="100" w:afterAutospacing="1"/>
              <w:jc w:val="center"/>
              <w:outlineLvl w:val="1"/>
              <w:rPr>
                <w:ins w:id="313" w:author="Fernandez, Roberto" w:date="2017-07-26T01:17:00Z"/>
                <w:rFonts w:ascii="Arial" w:eastAsia="Times New Roman" w:hAnsi="Arial" w:cs="Arial"/>
                <w:spacing w:val="-6"/>
                <w:sz w:val="18"/>
                <w:szCs w:val="18"/>
              </w:rPr>
            </w:pPr>
            <w:ins w:id="314" w:author="Fernandez, Roberto" w:date="2017-07-26T01:17:00Z">
              <w:r w:rsidRPr="00B32ABB">
                <w:rPr>
                  <w:rFonts w:ascii="Arial" w:eastAsia="Times New Roman" w:hAnsi="Arial" w:cs="Arial"/>
                  <w:spacing w:val="-6"/>
                  <w:sz w:val="18"/>
                  <w:szCs w:val="18"/>
                </w:rPr>
                <w:t>44</w:t>
              </w:r>
            </w:ins>
          </w:p>
        </w:tc>
        <w:tc>
          <w:tcPr>
            <w:tcW w:w="1862" w:type="dxa"/>
            <w:vAlign w:val="center"/>
          </w:tcPr>
          <w:p w14:paraId="51384D33" w14:textId="77777777" w:rsidR="00B32ABB" w:rsidRPr="00B32ABB" w:rsidRDefault="00B32ABB" w:rsidP="00B32ABB">
            <w:pPr>
              <w:spacing w:before="100" w:beforeAutospacing="1" w:after="100" w:afterAutospacing="1"/>
              <w:jc w:val="center"/>
              <w:outlineLvl w:val="1"/>
              <w:rPr>
                <w:ins w:id="315" w:author="Fernandez, Roberto" w:date="2017-07-26T01:17:00Z"/>
                <w:rFonts w:ascii="Arial" w:eastAsia="Times New Roman" w:hAnsi="Arial" w:cs="Arial"/>
                <w:spacing w:val="-6"/>
                <w:sz w:val="18"/>
                <w:szCs w:val="18"/>
              </w:rPr>
            </w:pPr>
            <w:ins w:id="316" w:author="Fernandez, Roberto" w:date="2017-07-26T01:17:00Z">
              <w:r w:rsidRPr="00B32ABB">
                <w:rPr>
                  <w:rFonts w:ascii="Arial" w:eastAsia="Times New Roman" w:hAnsi="Arial" w:cs="Arial"/>
                  <w:spacing w:val="-6"/>
                  <w:sz w:val="18"/>
                  <w:szCs w:val="18"/>
                </w:rPr>
                <w:t>67</w:t>
              </w:r>
            </w:ins>
          </w:p>
        </w:tc>
      </w:tr>
      <w:tr w:rsidR="00B32ABB" w:rsidRPr="00B32ABB" w14:paraId="25846C76" w14:textId="77777777" w:rsidTr="005043E5">
        <w:trPr>
          <w:ins w:id="317" w:author="Fernandez, Roberto" w:date="2017-07-26T01:17:00Z"/>
        </w:trPr>
        <w:tc>
          <w:tcPr>
            <w:tcW w:w="4158" w:type="dxa"/>
          </w:tcPr>
          <w:p w14:paraId="45CC9D21" w14:textId="77777777" w:rsidR="00B32ABB" w:rsidRPr="00414E48" w:rsidRDefault="00B32ABB" w:rsidP="00B32ABB">
            <w:pPr>
              <w:spacing w:before="100" w:beforeAutospacing="1" w:after="100" w:afterAutospacing="1"/>
              <w:jc w:val="both"/>
              <w:outlineLvl w:val="1"/>
              <w:rPr>
                <w:ins w:id="318" w:author="Fernandez, Roberto" w:date="2017-07-26T01:17:00Z"/>
                <w:rFonts w:ascii="Arial" w:eastAsia="Times New Roman" w:hAnsi="Arial" w:cs="Arial"/>
                <w:spacing w:val="-6"/>
                <w:sz w:val="18"/>
                <w:szCs w:val="18"/>
                <w:lang w:val="es-UY"/>
                <w:rPrChange w:id="319" w:author="Fernandez, Roberto" w:date="2017-07-26T01:20:00Z">
                  <w:rPr>
                    <w:ins w:id="320" w:author="Fernandez, Roberto" w:date="2017-07-26T01:17:00Z"/>
                    <w:rFonts w:ascii="Arial" w:eastAsia="Times New Roman" w:hAnsi="Arial" w:cs="Arial"/>
                    <w:spacing w:val="-6"/>
                    <w:sz w:val="18"/>
                    <w:szCs w:val="18"/>
                  </w:rPr>
                </w:rPrChange>
              </w:rPr>
            </w:pPr>
            <w:ins w:id="321" w:author="Fernandez, Roberto" w:date="2017-07-26T01:17:00Z">
              <w:r w:rsidRPr="00414E48">
                <w:rPr>
                  <w:rFonts w:ascii="Arial" w:eastAsia="Times New Roman" w:hAnsi="Arial" w:cs="Arial"/>
                  <w:spacing w:val="-6"/>
                  <w:sz w:val="18"/>
                  <w:szCs w:val="18"/>
                  <w:lang w:val="es-UY"/>
                  <w:rPrChange w:id="322" w:author="Fernandez, Roberto" w:date="2017-07-26T01:20:00Z">
                    <w:rPr>
                      <w:rFonts w:ascii="Arial" w:eastAsia="Times New Roman" w:hAnsi="Arial" w:cs="Arial"/>
                      <w:spacing w:val="-6"/>
                      <w:sz w:val="18"/>
                      <w:szCs w:val="18"/>
                    </w:rPr>
                  </w:rPrChange>
                </w:rPr>
                <w:t>Disponen de un sistema de HCE</w:t>
              </w:r>
            </w:ins>
          </w:p>
        </w:tc>
        <w:tc>
          <w:tcPr>
            <w:tcW w:w="1890" w:type="dxa"/>
            <w:vAlign w:val="center"/>
          </w:tcPr>
          <w:p w14:paraId="55B4DF04" w14:textId="77777777" w:rsidR="00B32ABB" w:rsidRPr="00B32ABB" w:rsidRDefault="00B32ABB" w:rsidP="00B32ABB">
            <w:pPr>
              <w:spacing w:before="100" w:beforeAutospacing="1" w:after="100" w:afterAutospacing="1"/>
              <w:jc w:val="center"/>
              <w:outlineLvl w:val="1"/>
              <w:rPr>
                <w:ins w:id="323" w:author="Fernandez, Roberto" w:date="2017-07-26T01:17:00Z"/>
                <w:rFonts w:ascii="Arial" w:eastAsia="Times New Roman" w:hAnsi="Arial" w:cs="Arial"/>
                <w:spacing w:val="-6"/>
                <w:sz w:val="18"/>
                <w:szCs w:val="18"/>
              </w:rPr>
            </w:pPr>
            <w:ins w:id="324" w:author="Fernandez, Roberto" w:date="2017-07-26T01:17:00Z">
              <w:r w:rsidRPr="00B32ABB">
                <w:rPr>
                  <w:rFonts w:ascii="Arial" w:eastAsia="Times New Roman" w:hAnsi="Arial" w:cs="Arial"/>
                  <w:spacing w:val="-6"/>
                  <w:sz w:val="18"/>
                  <w:szCs w:val="18"/>
                </w:rPr>
                <w:t>55</w:t>
              </w:r>
            </w:ins>
          </w:p>
        </w:tc>
        <w:tc>
          <w:tcPr>
            <w:tcW w:w="1862" w:type="dxa"/>
            <w:vAlign w:val="center"/>
          </w:tcPr>
          <w:p w14:paraId="16DC891A" w14:textId="77777777" w:rsidR="00B32ABB" w:rsidRPr="00B32ABB" w:rsidRDefault="00B32ABB" w:rsidP="00B32ABB">
            <w:pPr>
              <w:spacing w:before="100" w:beforeAutospacing="1" w:after="100" w:afterAutospacing="1"/>
              <w:jc w:val="center"/>
              <w:outlineLvl w:val="1"/>
              <w:rPr>
                <w:ins w:id="325" w:author="Fernandez, Roberto" w:date="2017-07-26T01:17:00Z"/>
                <w:rFonts w:ascii="Arial" w:eastAsia="Times New Roman" w:hAnsi="Arial" w:cs="Arial"/>
                <w:spacing w:val="-6"/>
                <w:sz w:val="18"/>
                <w:szCs w:val="18"/>
              </w:rPr>
            </w:pPr>
            <w:ins w:id="326" w:author="Fernandez, Roberto" w:date="2017-07-26T01:17:00Z">
              <w:r w:rsidRPr="00B32ABB">
                <w:rPr>
                  <w:rFonts w:ascii="Arial" w:eastAsia="Times New Roman" w:hAnsi="Arial" w:cs="Arial"/>
                  <w:spacing w:val="-6"/>
                  <w:sz w:val="18"/>
                  <w:szCs w:val="18"/>
                </w:rPr>
                <w:t>77</w:t>
              </w:r>
            </w:ins>
          </w:p>
        </w:tc>
      </w:tr>
      <w:tr w:rsidR="00B32ABB" w:rsidRPr="00B32ABB" w14:paraId="5C9225F4" w14:textId="77777777" w:rsidTr="005043E5">
        <w:trPr>
          <w:ins w:id="327" w:author="Fernandez, Roberto" w:date="2017-07-26T01:17:00Z"/>
        </w:trPr>
        <w:tc>
          <w:tcPr>
            <w:tcW w:w="4158" w:type="dxa"/>
          </w:tcPr>
          <w:p w14:paraId="64419F51" w14:textId="77777777" w:rsidR="00B32ABB" w:rsidRPr="00414E48" w:rsidRDefault="00B32ABB" w:rsidP="00B32ABB">
            <w:pPr>
              <w:spacing w:before="100" w:beforeAutospacing="1" w:after="100" w:afterAutospacing="1"/>
              <w:jc w:val="both"/>
              <w:outlineLvl w:val="1"/>
              <w:rPr>
                <w:ins w:id="328" w:author="Fernandez, Roberto" w:date="2017-07-26T01:17:00Z"/>
                <w:rFonts w:ascii="Arial" w:eastAsia="Times New Roman" w:hAnsi="Arial" w:cs="Arial"/>
                <w:spacing w:val="-6"/>
                <w:sz w:val="18"/>
                <w:szCs w:val="18"/>
                <w:lang w:val="es-UY"/>
                <w:rPrChange w:id="329" w:author="Fernandez, Roberto" w:date="2017-07-26T01:20:00Z">
                  <w:rPr>
                    <w:ins w:id="330" w:author="Fernandez, Roberto" w:date="2017-07-26T01:17:00Z"/>
                    <w:rFonts w:ascii="Arial" w:eastAsia="Times New Roman" w:hAnsi="Arial" w:cs="Arial"/>
                    <w:spacing w:val="-6"/>
                    <w:sz w:val="18"/>
                    <w:szCs w:val="18"/>
                  </w:rPr>
                </w:rPrChange>
              </w:rPr>
            </w:pPr>
            <w:ins w:id="331" w:author="Fernandez, Roberto" w:date="2017-07-26T01:17:00Z">
              <w:r w:rsidRPr="00414E48">
                <w:rPr>
                  <w:rFonts w:ascii="Arial" w:eastAsia="Times New Roman" w:hAnsi="Arial" w:cs="Arial"/>
                  <w:spacing w:val="-6"/>
                  <w:sz w:val="18"/>
                  <w:szCs w:val="18"/>
                  <w:lang w:val="es-UY"/>
                  <w:rPrChange w:id="332" w:author="Fernandez, Roberto" w:date="2017-07-26T01:20:00Z">
                    <w:rPr>
                      <w:rFonts w:ascii="Arial" w:eastAsia="Times New Roman" w:hAnsi="Arial" w:cs="Arial"/>
                      <w:spacing w:val="-6"/>
                      <w:sz w:val="18"/>
                      <w:szCs w:val="18"/>
                    </w:rPr>
                  </w:rPrChange>
                </w:rPr>
                <w:t xml:space="preserve">Disponen de capacidad para </w:t>
              </w:r>
              <w:commentRangeStart w:id="333"/>
              <w:r w:rsidRPr="00414E48">
                <w:rPr>
                  <w:rFonts w:ascii="Arial" w:eastAsia="Times New Roman" w:hAnsi="Arial" w:cs="Arial"/>
                  <w:spacing w:val="-6"/>
                  <w:sz w:val="18"/>
                  <w:szCs w:val="18"/>
                  <w:lang w:val="es-UY"/>
                  <w:rPrChange w:id="334" w:author="Fernandez, Roberto" w:date="2017-07-26T01:20:00Z">
                    <w:rPr>
                      <w:rFonts w:ascii="Arial" w:eastAsia="Times New Roman" w:hAnsi="Arial" w:cs="Arial"/>
                      <w:spacing w:val="-6"/>
                      <w:sz w:val="18"/>
                      <w:szCs w:val="18"/>
                    </w:rPr>
                  </w:rPrChange>
                </w:rPr>
                <w:t>interoperar</w:t>
              </w:r>
              <w:commentRangeEnd w:id="333"/>
              <w:r w:rsidRPr="00414E48">
                <w:rPr>
                  <w:rFonts w:ascii="Times New Roman" w:eastAsia="Times New Roman" w:hAnsi="Times New Roman" w:cs="Times New Roman"/>
                  <w:sz w:val="16"/>
                  <w:szCs w:val="16"/>
                  <w:lang w:val="es-UY"/>
                  <w:rPrChange w:id="335" w:author="Fernandez, Roberto" w:date="2017-07-26T01:20:00Z">
                    <w:rPr>
                      <w:rFonts w:ascii="Times New Roman" w:eastAsia="Times New Roman" w:hAnsi="Times New Roman" w:cs="Times New Roman"/>
                      <w:sz w:val="16"/>
                      <w:szCs w:val="16"/>
                      <w:lang w:val="es-ES_tradnl"/>
                    </w:rPr>
                  </w:rPrChange>
                </w:rPr>
                <w:commentReference w:id="333"/>
              </w:r>
              <w:r w:rsidRPr="00414E48">
                <w:rPr>
                  <w:rFonts w:ascii="Arial" w:eastAsia="Times New Roman" w:hAnsi="Arial" w:cs="Arial"/>
                  <w:spacing w:val="-6"/>
                  <w:sz w:val="18"/>
                  <w:szCs w:val="18"/>
                  <w:lang w:val="es-UY"/>
                  <w:rPrChange w:id="336" w:author="Fernandez, Roberto" w:date="2017-07-26T01:20:00Z">
                    <w:rPr>
                      <w:rFonts w:ascii="Arial" w:eastAsia="Times New Roman" w:hAnsi="Arial" w:cs="Arial"/>
                      <w:spacing w:val="-6"/>
                      <w:sz w:val="18"/>
                      <w:szCs w:val="18"/>
                    </w:rPr>
                  </w:rPrChange>
                </w:rPr>
                <w:t xml:space="preserve"> (intercambiar información)</w:t>
              </w:r>
            </w:ins>
          </w:p>
        </w:tc>
        <w:tc>
          <w:tcPr>
            <w:tcW w:w="1890" w:type="dxa"/>
            <w:vAlign w:val="center"/>
          </w:tcPr>
          <w:p w14:paraId="4489C5F6" w14:textId="77777777" w:rsidR="00B32ABB" w:rsidRPr="00B32ABB" w:rsidRDefault="00B32ABB" w:rsidP="00B32ABB">
            <w:pPr>
              <w:spacing w:before="100" w:beforeAutospacing="1" w:after="100" w:afterAutospacing="1"/>
              <w:jc w:val="center"/>
              <w:outlineLvl w:val="1"/>
              <w:rPr>
                <w:ins w:id="337" w:author="Fernandez, Roberto" w:date="2017-07-26T01:17:00Z"/>
                <w:rFonts w:ascii="Arial" w:eastAsia="Times New Roman" w:hAnsi="Arial" w:cs="Arial"/>
                <w:spacing w:val="-6"/>
                <w:sz w:val="18"/>
                <w:szCs w:val="18"/>
              </w:rPr>
            </w:pPr>
            <w:ins w:id="338" w:author="Fernandez, Roberto" w:date="2017-07-26T01:17:00Z">
              <w:r w:rsidRPr="00B32ABB">
                <w:rPr>
                  <w:rFonts w:ascii="Arial" w:eastAsia="Times New Roman" w:hAnsi="Arial" w:cs="Arial"/>
                  <w:spacing w:val="-6"/>
                  <w:sz w:val="18"/>
                  <w:szCs w:val="18"/>
                </w:rPr>
                <w:t>22</w:t>
              </w:r>
            </w:ins>
          </w:p>
        </w:tc>
        <w:tc>
          <w:tcPr>
            <w:tcW w:w="1862" w:type="dxa"/>
            <w:vAlign w:val="center"/>
          </w:tcPr>
          <w:p w14:paraId="747C388B" w14:textId="77777777" w:rsidR="00B32ABB" w:rsidRPr="00B32ABB" w:rsidRDefault="00B32ABB" w:rsidP="00B32ABB">
            <w:pPr>
              <w:spacing w:before="100" w:beforeAutospacing="1" w:after="100" w:afterAutospacing="1"/>
              <w:jc w:val="center"/>
              <w:outlineLvl w:val="1"/>
              <w:rPr>
                <w:ins w:id="339" w:author="Fernandez, Roberto" w:date="2017-07-26T01:17:00Z"/>
                <w:rFonts w:ascii="Arial" w:eastAsia="Times New Roman" w:hAnsi="Arial" w:cs="Arial"/>
                <w:spacing w:val="-6"/>
                <w:sz w:val="18"/>
                <w:szCs w:val="18"/>
              </w:rPr>
            </w:pPr>
            <w:ins w:id="340" w:author="Fernandez, Roberto" w:date="2017-07-26T01:17:00Z">
              <w:r w:rsidRPr="00B32ABB">
                <w:rPr>
                  <w:rFonts w:ascii="Arial" w:eastAsia="Times New Roman" w:hAnsi="Arial" w:cs="Arial"/>
                  <w:spacing w:val="-6"/>
                  <w:sz w:val="18"/>
                  <w:szCs w:val="18"/>
                </w:rPr>
                <w:t>48</w:t>
              </w:r>
            </w:ins>
          </w:p>
        </w:tc>
      </w:tr>
    </w:tbl>
    <w:p w14:paraId="6DC6EC69" w14:textId="77777777" w:rsidR="002711AD" w:rsidRDefault="002711AD">
      <w:pPr>
        <w:pStyle w:val="ListParagraph"/>
        <w:spacing w:before="120" w:line="240" w:lineRule="auto"/>
        <w:contextualSpacing w:val="0"/>
        <w:jc w:val="both"/>
        <w:rPr>
          <w:ins w:id="341" w:author="Fernandez, Roberto" w:date="2017-07-26T01:17:00Z"/>
          <w:rFonts w:ascii="Arial" w:hAnsi="Arial" w:cs="Arial"/>
          <w:lang w:val="es-AR"/>
        </w:rPr>
        <w:pPrChange w:id="342" w:author="Fernandez, Roberto" w:date="2017-07-26T01:17:00Z">
          <w:pPr>
            <w:pStyle w:val="ListParagraph"/>
            <w:numPr>
              <w:ilvl w:val="1"/>
              <w:numId w:val="27"/>
            </w:numPr>
            <w:spacing w:before="120" w:line="240" w:lineRule="auto"/>
            <w:ind w:left="360" w:hanging="720"/>
            <w:contextualSpacing w:val="0"/>
            <w:jc w:val="both"/>
          </w:pPr>
        </w:pPrChange>
      </w:pPr>
    </w:p>
    <w:p w14:paraId="03687222" w14:textId="77777777" w:rsidR="00B32ABB" w:rsidRPr="00414E48" w:rsidRDefault="00B32ABB">
      <w:pPr>
        <w:spacing w:before="120" w:line="240" w:lineRule="auto"/>
        <w:jc w:val="both"/>
        <w:rPr>
          <w:rFonts w:ascii="Arial" w:hAnsi="Arial" w:cs="Arial"/>
          <w:lang w:val="es-AR"/>
          <w:rPrChange w:id="343" w:author="Fernandez, Roberto" w:date="2017-07-26T01:22:00Z">
            <w:rPr>
              <w:lang w:val="es-AR"/>
            </w:rPr>
          </w:rPrChange>
        </w:rPr>
        <w:pPrChange w:id="344" w:author="Fernandez, Roberto" w:date="2017-07-26T01:22:00Z">
          <w:pPr>
            <w:pStyle w:val="ListParagraph"/>
            <w:numPr>
              <w:ilvl w:val="1"/>
              <w:numId w:val="27"/>
            </w:numPr>
            <w:spacing w:before="120" w:line="240" w:lineRule="auto"/>
            <w:ind w:left="360" w:hanging="720"/>
            <w:contextualSpacing w:val="0"/>
            <w:jc w:val="both"/>
          </w:pPr>
        </w:pPrChange>
      </w:pPr>
    </w:p>
    <w:tbl>
      <w:tblPr>
        <w:tblStyle w:val="TableGrid"/>
        <w:tblW w:w="0" w:type="auto"/>
        <w:tblLook w:val="04A0" w:firstRow="1" w:lastRow="0" w:firstColumn="1" w:lastColumn="0" w:noHBand="0" w:noVBand="1"/>
      </w:tblPr>
      <w:tblGrid>
        <w:gridCol w:w="6193"/>
        <w:gridCol w:w="1580"/>
        <w:gridCol w:w="1577"/>
      </w:tblGrid>
      <w:tr w:rsidR="002711AD" w:rsidRPr="002A28E0" w:rsidDel="00414E48" w14:paraId="5A848ABB" w14:textId="77777777" w:rsidTr="00C0558B">
        <w:trPr>
          <w:del w:id="345" w:author="Fernandez, Roberto" w:date="2017-07-26T01:21:00Z"/>
        </w:trPr>
        <w:tc>
          <w:tcPr>
            <w:tcW w:w="9175" w:type="dxa"/>
          </w:tcPr>
          <w:p w14:paraId="58EF2ABD" w14:textId="77777777" w:rsidR="002711AD" w:rsidRPr="002A28E0" w:rsidDel="00414E48" w:rsidRDefault="002711AD" w:rsidP="009708CB">
            <w:pPr>
              <w:jc w:val="both"/>
              <w:rPr>
                <w:del w:id="346" w:author="Fernandez, Roberto" w:date="2017-07-26T01:21:00Z"/>
                <w:rFonts w:ascii="Arial" w:hAnsi="Arial" w:cs="Arial"/>
                <w:b/>
                <w:sz w:val="20"/>
                <w:szCs w:val="20"/>
                <w:lang w:val="es-AR"/>
              </w:rPr>
            </w:pPr>
            <w:del w:id="347" w:author="Fernandez, Roberto" w:date="2017-07-26T01:18:00Z">
              <w:r w:rsidRPr="002A28E0" w:rsidDel="00B32ABB">
                <w:rPr>
                  <w:rFonts w:ascii="Arial" w:hAnsi="Arial" w:cs="Arial"/>
                  <w:b/>
                  <w:sz w:val="20"/>
                  <w:szCs w:val="20"/>
                  <w:lang w:val="es-AR"/>
                </w:rPr>
                <w:delText>Indicador</w:delText>
              </w:r>
              <w:r w:rsidR="00240364" w:rsidRPr="002A28E0" w:rsidDel="00B32ABB">
                <w:rPr>
                  <w:rFonts w:ascii="Arial" w:hAnsi="Arial" w:cs="Arial"/>
                  <w:b/>
                  <w:sz w:val="20"/>
                  <w:szCs w:val="20"/>
                  <w:lang w:val="es-AR"/>
                </w:rPr>
                <w:delText>es</w:delText>
              </w:r>
              <w:r w:rsidRPr="002A28E0" w:rsidDel="00B32ABB">
                <w:rPr>
                  <w:rFonts w:ascii="Arial" w:hAnsi="Arial" w:cs="Arial"/>
                  <w:b/>
                  <w:sz w:val="20"/>
                  <w:szCs w:val="20"/>
                  <w:lang w:val="es-AR"/>
                </w:rPr>
                <w:delText xml:space="preserve"> sobre implementaci</w:delText>
              </w:r>
              <w:r w:rsidR="00240364" w:rsidRPr="002A28E0" w:rsidDel="00B32ABB">
                <w:rPr>
                  <w:rFonts w:ascii="Arial" w:hAnsi="Arial" w:cs="Arial"/>
                  <w:b/>
                  <w:sz w:val="20"/>
                  <w:szCs w:val="20"/>
                  <w:lang w:val="es-AR"/>
                </w:rPr>
                <w:delText>ón</w:delText>
              </w:r>
              <w:r w:rsidRPr="002A28E0" w:rsidDel="00B32ABB">
                <w:rPr>
                  <w:rFonts w:ascii="Arial" w:hAnsi="Arial" w:cs="Arial"/>
                  <w:b/>
                  <w:sz w:val="20"/>
                  <w:szCs w:val="20"/>
                  <w:lang w:val="es-AR"/>
                </w:rPr>
                <w:delText xml:space="preserve"> de HCE en entidades prestadoras de servicios de salud</w:delText>
              </w:r>
            </w:del>
          </w:p>
        </w:tc>
        <w:tc>
          <w:tcPr>
            <w:tcW w:w="1890" w:type="dxa"/>
          </w:tcPr>
          <w:p w14:paraId="6A476AD3" w14:textId="77777777" w:rsidR="002711AD" w:rsidRPr="002A28E0" w:rsidDel="00414E48" w:rsidRDefault="002711AD" w:rsidP="009708CB">
            <w:pPr>
              <w:jc w:val="both"/>
              <w:rPr>
                <w:del w:id="348" w:author="Fernandez, Roberto" w:date="2017-07-26T01:21:00Z"/>
                <w:rFonts w:ascii="Arial" w:hAnsi="Arial" w:cs="Arial"/>
                <w:b/>
                <w:sz w:val="20"/>
                <w:szCs w:val="20"/>
                <w:lang w:val="es-AR"/>
              </w:rPr>
            </w:pPr>
            <w:del w:id="349" w:author="Fernandez, Roberto" w:date="2017-07-26T01:18:00Z">
              <w:r w:rsidRPr="002A28E0" w:rsidDel="00B32ABB">
                <w:rPr>
                  <w:rFonts w:ascii="Arial" w:hAnsi="Arial" w:cs="Arial"/>
                  <w:b/>
                  <w:sz w:val="20"/>
                  <w:szCs w:val="20"/>
                  <w:lang w:val="es-AR"/>
                </w:rPr>
                <w:delText>Situación en 2014</w:delText>
              </w:r>
            </w:del>
          </w:p>
        </w:tc>
        <w:tc>
          <w:tcPr>
            <w:tcW w:w="1885" w:type="dxa"/>
          </w:tcPr>
          <w:p w14:paraId="50DA1C82" w14:textId="77777777" w:rsidR="002711AD" w:rsidRPr="002A28E0" w:rsidDel="00414E48" w:rsidRDefault="002711AD" w:rsidP="009708CB">
            <w:pPr>
              <w:jc w:val="both"/>
              <w:rPr>
                <w:del w:id="350" w:author="Fernandez, Roberto" w:date="2017-07-26T01:21:00Z"/>
                <w:rFonts w:ascii="Arial" w:hAnsi="Arial" w:cs="Arial"/>
                <w:b/>
                <w:sz w:val="20"/>
                <w:szCs w:val="20"/>
                <w:lang w:val="es-AR"/>
              </w:rPr>
            </w:pPr>
            <w:del w:id="351" w:author="Fernandez, Roberto" w:date="2017-07-26T01:18:00Z">
              <w:r w:rsidRPr="002A28E0" w:rsidDel="00B32ABB">
                <w:rPr>
                  <w:rFonts w:ascii="Arial" w:hAnsi="Arial" w:cs="Arial"/>
                  <w:b/>
                  <w:sz w:val="20"/>
                  <w:szCs w:val="20"/>
                  <w:lang w:val="es-AR"/>
                </w:rPr>
                <w:delText>Situación en 2016</w:delText>
              </w:r>
            </w:del>
          </w:p>
        </w:tc>
      </w:tr>
      <w:tr w:rsidR="002711AD" w:rsidRPr="002A28E0" w:rsidDel="00414E48" w14:paraId="701C0B40" w14:textId="77777777" w:rsidTr="00C0558B">
        <w:trPr>
          <w:del w:id="352" w:author="Fernandez, Roberto" w:date="2017-07-26T01:21:00Z"/>
        </w:trPr>
        <w:tc>
          <w:tcPr>
            <w:tcW w:w="9175" w:type="dxa"/>
          </w:tcPr>
          <w:p w14:paraId="29CB0A2B" w14:textId="77777777" w:rsidR="002711AD" w:rsidRPr="002A28E0" w:rsidDel="00414E48" w:rsidRDefault="002711AD" w:rsidP="009708CB">
            <w:pPr>
              <w:jc w:val="both"/>
              <w:rPr>
                <w:del w:id="353" w:author="Fernandez, Roberto" w:date="2017-07-26T01:21:00Z"/>
                <w:rFonts w:ascii="Arial" w:hAnsi="Arial" w:cs="Arial"/>
                <w:sz w:val="20"/>
                <w:szCs w:val="20"/>
                <w:lang w:val="es-AR"/>
              </w:rPr>
            </w:pPr>
            <w:del w:id="354" w:author="Fernandez, Roberto" w:date="2017-07-26T01:18:00Z">
              <w:r w:rsidRPr="002A28E0" w:rsidDel="00B32ABB">
                <w:rPr>
                  <w:rFonts w:ascii="Arial" w:hAnsi="Arial" w:cs="Arial"/>
                  <w:sz w:val="20"/>
                  <w:szCs w:val="20"/>
                  <w:lang w:val="es-AR"/>
                </w:rPr>
                <w:delText>Porcentaje de prestadores integrales que disponen de algún sistema de HCE</w:delText>
              </w:r>
            </w:del>
          </w:p>
        </w:tc>
        <w:tc>
          <w:tcPr>
            <w:tcW w:w="1890" w:type="dxa"/>
          </w:tcPr>
          <w:p w14:paraId="6D51CC1D" w14:textId="77777777" w:rsidR="002711AD" w:rsidRPr="002A28E0" w:rsidDel="00414E48" w:rsidRDefault="00240364" w:rsidP="00C0558B">
            <w:pPr>
              <w:jc w:val="center"/>
              <w:rPr>
                <w:del w:id="355" w:author="Fernandez, Roberto" w:date="2017-07-26T01:21:00Z"/>
                <w:rFonts w:ascii="Arial" w:hAnsi="Arial" w:cs="Arial"/>
                <w:sz w:val="20"/>
                <w:szCs w:val="20"/>
                <w:lang w:val="es-AR"/>
              </w:rPr>
            </w:pPr>
            <w:del w:id="356" w:author="Fernandez, Roberto" w:date="2017-07-26T01:18:00Z">
              <w:r w:rsidRPr="002A28E0" w:rsidDel="00B32ABB">
                <w:rPr>
                  <w:rFonts w:ascii="Arial" w:hAnsi="Arial" w:cs="Arial"/>
                  <w:sz w:val="20"/>
                  <w:szCs w:val="20"/>
                  <w:lang w:val="es-AR"/>
                </w:rPr>
                <w:delText>67%</w:delText>
              </w:r>
            </w:del>
          </w:p>
        </w:tc>
        <w:tc>
          <w:tcPr>
            <w:tcW w:w="1885" w:type="dxa"/>
          </w:tcPr>
          <w:p w14:paraId="76107316" w14:textId="77777777" w:rsidR="002711AD" w:rsidRPr="002A28E0" w:rsidDel="00414E48" w:rsidRDefault="00240364" w:rsidP="00C0558B">
            <w:pPr>
              <w:jc w:val="center"/>
              <w:rPr>
                <w:del w:id="357" w:author="Fernandez, Roberto" w:date="2017-07-26T01:21:00Z"/>
                <w:rFonts w:ascii="Arial" w:hAnsi="Arial" w:cs="Arial"/>
                <w:sz w:val="20"/>
                <w:szCs w:val="20"/>
                <w:lang w:val="es-AR"/>
              </w:rPr>
            </w:pPr>
            <w:del w:id="358" w:author="Fernandez, Roberto" w:date="2017-07-26T01:18:00Z">
              <w:r w:rsidRPr="002A28E0" w:rsidDel="00B32ABB">
                <w:rPr>
                  <w:rFonts w:ascii="Arial" w:hAnsi="Arial" w:cs="Arial"/>
                  <w:sz w:val="20"/>
                  <w:szCs w:val="20"/>
                  <w:lang w:val="es-AR"/>
                </w:rPr>
                <w:delText>100%</w:delText>
              </w:r>
            </w:del>
          </w:p>
        </w:tc>
      </w:tr>
      <w:tr w:rsidR="002711AD" w:rsidRPr="002A28E0" w:rsidDel="00414E48" w14:paraId="5535855E" w14:textId="77777777" w:rsidTr="00C0558B">
        <w:trPr>
          <w:del w:id="359" w:author="Fernandez, Roberto" w:date="2017-07-26T01:21:00Z"/>
        </w:trPr>
        <w:tc>
          <w:tcPr>
            <w:tcW w:w="9175" w:type="dxa"/>
          </w:tcPr>
          <w:p w14:paraId="7EE8849E" w14:textId="77777777" w:rsidR="002711AD" w:rsidRPr="002A28E0" w:rsidDel="00414E48" w:rsidRDefault="00240364" w:rsidP="009708CB">
            <w:pPr>
              <w:jc w:val="both"/>
              <w:rPr>
                <w:del w:id="360" w:author="Fernandez, Roberto" w:date="2017-07-26T01:21:00Z"/>
                <w:rFonts w:ascii="Arial" w:hAnsi="Arial" w:cs="Arial"/>
                <w:sz w:val="20"/>
                <w:szCs w:val="20"/>
                <w:lang w:val="es-AR"/>
              </w:rPr>
            </w:pPr>
            <w:del w:id="361" w:author="Fernandez, Roberto" w:date="2017-07-26T01:18:00Z">
              <w:r w:rsidRPr="002A28E0" w:rsidDel="00B32ABB">
                <w:rPr>
                  <w:rFonts w:ascii="Arial" w:hAnsi="Arial" w:cs="Arial"/>
                  <w:sz w:val="20"/>
                  <w:szCs w:val="20"/>
                  <w:lang w:val="es-AR"/>
                </w:rPr>
                <w:delText>Porcentaje de prestadores integrales cuyo servicio de emergencia accede a la HCE del paciente</w:delText>
              </w:r>
            </w:del>
          </w:p>
        </w:tc>
        <w:tc>
          <w:tcPr>
            <w:tcW w:w="1890" w:type="dxa"/>
          </w:tcPr>
          <w:p w14:paraId="393490AB" w14:textId="77777777" w:rsidR="002711AD" w:rsidRPr="002A28E0" w:rsidDel="00414E48" w:rsidRDefault="00240364" w:rsidP="00C0558B">
            <w:pPr>
              <w:jc w:val="center"/>
              <w:rPr>
                <w:del w:id="362" w:author="Fernandez, Roberto" w:date="2017-07-26T01:21:00Z"/>
                <w:rFonts w:ascii="Arial" w:hAnsi="Arial" w:cs="Arial"/>
                <w:sz w:val="20"/>
                <w:szCs w:val="20"/>
                <w:lang w:val="es-AR"/>
              </w:rPr>
            </w:pPr>
            <w:del w:id="363" w:author="Fernandez, Roberto" w:date="2017-07-26T01:18:00Z">
              <w:r w:rsidRPr="002A28E0" w:rsidDel="00B32ABB">
                <w:rPr>
                  <w:rFonts w:ascii="Arial" w:hAnsi="Arial" w:cs="Arial"/>
                  <w:sz w:val="20"/>
                  <w:szCs w:val="20"/>
                  <w:lang w:val="es-AR"/>
                </w:rPr>
                <w:delText>62%</w:delText>
              </w:r>
            </w:del>
          </w:p>
        </w:tc>
        <w:tc>
          <w:tcPr>
            <w:tcW w:w="1885" w:type="dxa"/>
          </w:tcPr>
          <w:p w14:paraId="309EBFEC" w14:textId="77777777" w:rsidR="002711AD" w:rsidRPr="002A28E0" w:rsidDel="00414E48" w:rsidRDefault="00240364" w:rsidP="00C0558B">
            <w:pPr>
              <w:jc w:val="center"/>
              <w:rPr>
                <w:del w:id="364" w:author="Fernandez, Roberto" w:date="2017-07-26T01:21:00Z"/>
                <w:rFonts w:ascii="Arial" w:hAnsi="Arial" w:cs="Arial"/>
                <w:sz w:val="20"/>
                <w:szCs w:val="20"/>
                <w:lang w:val="es-AR"/>
              </w:rPr>
            </w:pPr>
            <w:del w:id="365" w:author="Fernandez, Roberto" w:date="2017-07-26T01:18:00Z">
              <w:r w:rsidRPr="002A28E0" w:rsidDel="00B32ABB">
                <w:rPr>
                  <w:rFonts w:ascii="Arial" w:hAnsi="Arial" w:cs="Arial"/>
                  <w:sz w:val="20"/>
                  <w:szCs w:val="20"/>
                  <w:lang w:val="es-AR"/>
                </w:rPr>
                <w:delText>93%</w:delText>
              </w:r>
            </w:del>
          </w:p>
        </w:tc>
      </w:tr>
      <w:tr w:rsidR="002711AD" w:rsidRPr="002A28E0" w:rsidDel="00414E48" w14:paraId="525A9BC9" w14:textId="77777777" w:rsidTr="00C0558B">
        <w:trPr>
          <w:del w:id="366" w:author="Fernandez, Roberto" w:date="2017-07-26T01:21:00Z"/>
        </w:trPr>
        <w:tc>
          <w:tcPr>
            <w:tcW w:w="9175" w:type="dxa"/>
          </w:tcPr>
          <w:p w14:paraId="014A4FAD" w14:textId="77777777" w:rsidR="002711AD" w:rsidRPr="002A28E0" w:rsidDel="00414E48" w:rsidRDefault="00240364" w:rsidP="009708CB">
            <w:pPr>
              <w:jc w:val="both"/>
              <w:rPr>
                <w:del w:id="367" w:author="Fernandez, Roberto" w:date="2017-07-26T01:21:00Z"/>
                <w:rFonts w:ascii="Arial" w:hAnsi="Arial" w:cs="Arial"/>
                <w:sz w:val="20"/>
                <w:szCs w:val="20"/>
                <w:lang w:val="es-AR"/>
              </w:rPr>
            </w:pPr>
            <w:del w:id="368" w:author="Fernandez, Roberto" w:date="2017-07-26T01:18:00Z">
              <w:r w:rsidRPr="002A28E0" w:rsidDel="00B32ABB">
                <w:rPr>
                  <w:rFonts w:ascii="Arial" w:hAnsi="Arial" w:cs="Arial"/>
                  <w:sz w:val="20"/>
                  <w:szCs w:val="20"/>
                  <w:lang w:val="es-AR"/>
                </w:rPr>
                <w:delText>Porcentaje de prestadores integrales cuyo servicio ambulatorio accede a la HCE del paciente</w:delText>
              </w:r>
            </w:del>
          </w:p>
        </w:tc>
        <w:tc>
          <w:tcPr>
            <w:tcW w:w="1890" w:type="dxa"/>
          </w:tcPr>
          <w:p w14:paraId="1ADF623D" w14:textId="77777777" w:rsidR="002711AD" w:rsidRPr="002A28E0" w:rsidDel="00414E48" w:rsidRDefault="00240364" w:rsidP="00C0558B">
            <w:pPr>
              <w:jc w:val="center"/>
              <w:rPr>
                <w:del w:id="369" w:author="Fernandez, Roberto" w:date="2017-07-26T01:21:00Z"/>
                <w:rFonts w:ascii="Arial" w:hAnsi="Arial" w:cs="Arial"/>
                <w:sz w:val="20"/>
                <w:szCs w:val="20"/>
                <w:lang w:val="es-AR"/>
              </w:rPr>
            </w:pPr>
            <w:del w:id="370" w:author="Fernandez, Roberto" w:date="2017-07-26T01:18:00Z">
              <w:r w:rsidRPr="002A28E0" w:rsidDel="00B32ABB">
                <w:rPr>
                  <w:rFonts w:ascii="Arial" w:hAnsi="Arial" w:cs="Arial"/>
                  <w:sz w:val="20"/>
                  <w:szCs w:val="20"/>
                  <w:lang w:val="es-AR"/>
                </w:rPr>
                <w:delText>54%</w:delText>
              </w:r>
            </w:del>
          </w:p>
        </w:tc>
        <w:tc>
          <w:tcPr>
            <w:tcW w:w="1885" w:type="dxa"/>
          </w:tcPr>
          <w:p w14:paraId="06C86F18" w14:textId="77777777" w:rsidR="002711AD" w:rsidRPr="002A28E0" w:rsidDel="00414E48" w:rsidRDefault="00240364" w:rsidP="00C0558B">
            <w:pPr>
              <w:jc w:val="center"/>
              <w:rPr>
                <w:del w:id="371" w:author="Fernandez, Roberto" w:date="2017-07-26T01:21:00Z"/>
                <w:rFonts w:ascii="Arial" w:hAnsi="Arial" w:cs="Arial"/>
                <w:sz w:val="20"/>
                <w:szCs w:val="20"/>
                <w:lang w:val="es-AR"/>
              </w:rPr>
            </w:pPr>
            <w:del w:id="372" w:author="Fernandez, Roberto" w:date="2017-07-26T01:18:00Z">
              <w:r w:rsidRPr="002A28E0" w:rsidDel="00B32ABB">
                <w:rPr>
                  <w:rFonts w:ascii="Arial" w:hAnsi="Arial" w:cs="Arial"/>
                  <w:sz w:val="20"/>
                  <w:szCs w:val="20"/>
                  <w:lang w:val="es-AR"/>
                </w:rPr>
                <w:delText>83%</w:delText>
              </w:r>
            </w:del>
          </w:p>
        </w:tc>
      </w:tr>
      <w:tr w:rsidR="002711AD" w:rsidRPr="002A28E0" w:rsidDel="00414E48" w14:paraId="0B2A522D" w14:textId="77777777" w:rsidTr="00C0558B">
        <w:trPr>
          <w:del w:id="373" w:author="Fernandez, Roberto" w:date="2017-07-26T01:21:00Z"/>
        </w:trPr>
        <w:tc>
          <w:tcPr>
            <w:tcW w:w="9175" w:type="dxa"/>
          </w:tcPr>
          <w:p w14:paraId="791748B8" w14:textId="77777777" w:rsidR="002711AD" w:rsidRPr="002A28E0" w:rsidDel="00414E48" w:rsidRDefault="00240364" w:rsidP="009708CB">
            <w:pPr>
              <w:jc w:val="both"/>
              <w:rPr>
                <w:del w:id="374" w:author="Fernandez, Roberto" w:date="2017-07-26T01:21:00Z"/>
                <w:rFonts w:ascii="Arial" w:hAnsi="Arial" w:cs="Arial"/>
                <w:sz w:val="20"/>
                <w:szCs w:val="20"/>
                <w:lang w:val="es-AR"/>
              </w:rPr>
            </w:pPr>
            <w:del w:id="375" w:author="Fernandez, Roberto" w:date="2017-07-26T01:18:00Z">
              <w:r w:rsidRPr="002A28E0" w:rsidDel="00B32ABB">
                <w:rPr>
                  <w:rFonts w:ascii="Arial" w:hAnsi="Arial" w:cs="Arial"/>
                  <w:sz w:val="20"/>
                  <w:szCs w:val="20"/>
                  <w:lang w:val="es-AR"/>
                </w:rPr>
                <w:delText>Porcentaje de prestadores integrales cuyo servicio de internación en hospital accede a HCE de paciente</w:delText>
              </w:r>
            </w:del>
          </w:p>
        </w:tc>
        <w:tc>
          <w:tcPr>
            <w:tcW w:w="1890" w:type="dxa"/>
          </w:tcPr>
          <w:p w14:paraId="0D4DA326" w14:textId="77777777" w:rsidR="002711AD" w:rsidRPr="002A28E0" w:rsidDel="00414E48" w:rsidRDefault="00240364" w:rsidP="00C0558B">
            <w:pPr>
              <w:jc w:val="center"/>
              <w:rPr>
                <w:del w:id="376" w:author="Fernandez, Roberto" w:date="2017-07-26T01:21:00Z"/>
                <w:rFonts w:ascii="Arial" w:hAnsi="Arial" w:cs="Arial"/>
                <w:sz w:val="20"/>
                <w:szCs w:val="20"/>
                <w:lang w:val="es-AR"/>
              </w:rPr>
            </w:pPr>
            <w:del w:id="377" w:author="Fernandez, Roberto" w:date="2017-07-26T01:18:00Z">
              <w:r w:rsidRPr="002A28E0" w:rsidDel="00B32ABB">
                <w:rPr>
                  <w:rFonts w:ascii="Arial" w:hAnsi="Arial" w:cs="Arial"/>
                  <w:sz w:val="20"/>
                  <w:szCs w:val="20"/>
                  <w:lang w:val="es-AR"/>
                </w:rPr>
                <w:delText>49%</w:delText>
              </w:r>
            </w:del>
          </w:p>
        </w:tc>
        <w:tc>
          <w:tcPr>
            <w:tcW w:w="1885" w:type="dxa"/>
          </w:tcPr>
          <w:p w14:paraId="76789648" w14:textId="77777777" w:rsidR="002711AD" w:rsidRPr="002A28E0" w:rsidDel="00414E48" w:rsidRDefault="00240364" w:rsidP="00C0558B">
            <w:pPr>
              <w:jc w:val="center"/>
              <w:rPr>
                <w:del w:id="378" w:author="Fernandez, Roberto" w:date="2017-07-26T01:21:00Z"/>
                <w:rFonts w:ascii="Arial" w:hAnsi="Arial" w:cs="Arial"/>
                <w:sz w:val="20"/>
                <w:szCs w:val="20"/>
                <w:lang w:val="es-AR"/>
              </w:rPr>
            </w:pPr>
            <w:del w:id="379" w:author="Fernandez, Roberto" w:date="2017-07-26T01:18:00Z">
              <w:r w:rsidRPr="002A28E0" w:rsidDel="00B32ABB">
                <w:rPr>
                  <w:rFonts w:ascii="Arial" w:hAnsi="Arial" w:cs="Arial"/>
                  <w:sz w:val="20"/>
                  <w:szCs w:val="20"/>
                  <w:lang w:val="es-AR"/>
                </w:rPr>
                <w:delText>78%</w:delText>
              </w:r>
            </w:del>
          </w:p>
        </w:tc>
      </w:tr>
      <w:tr w:rsidR="002711AD" w:rsidRPr="002A28E0" w:rsidDel="00414E48" w14:paraId="0562FB4C" w14:textId="77777777" w:rsidTr="00C0558B">
        <w:trPr>
          <w:del w:id="380" w:author="Fernandez, Roberto" w:date="2017-07-26T01:21:00Z"/>
        </w:trPr>
        <w:tc>
          <w:tcPr>
            <w:tcW w:w="9175" w:type="dxa"/>
          </w:tcPr>
          <w:p w14:paraId="719F524D" w14:textId="77777777" w:rsidR="002711AD" w:rsidRPr="002A28E0" w:rsidDel="00414E48" w:rsidRDefault="00240364" w:rsidP="009708CB">
            <w:pPr>
              <w:jc w:val="both"/>
              <w:rPr>
                <w:del w:id="381" w:author="Fernandez, Roberto" w:date="2017-07-26T01:21:00Z"/>
                <w:rFonts w:ascii="Arial" w:hAnsi="Arial" w:cs="Arial"/>
                <w:sz w:val="20"/>
                <w:szCs w:val="20"/>
                <w:lang w:val="es-AR"/>
              </w:rPr>
            </w:pPr>
            <w:del w:id="382" w:author="Fernandez, Roberto" w:date="2017-07-26T01:18:00Z">
              <w:r w:rsidRPr="002A28E0" w:rsidDel="00B32ABB">
                <w:rPr>
                  <w:rFonts w:ascii="Arial" w:hAnsi="Arial" w:cs="Arial"/>
                  <w:sz w:val="20"/>
                  <w:szCs w:val="20"/>
                  <w:lang w:val="es-AR"/>
                </w:rPr>
                <w:delText>Porcentaje de prestadores integrales cuyo servicio quirúrgico accede a la HCE del paciente</w:delText>
              </w:r>
            </w:del>
          </w:p>
        </w:tc>
        <w:tc>
          <w:tcPr>
            <w:tcW w:w="1890" w:type="dxa"/>
          </w:tcPr>
          <w:p w14:paraId="08253888" w14:textId="77777777" w:rsidR="002711AD" w:rsidRPr="002A28E0" w:rsidDel="00414E48" w:rsidRDefault="00240364" w:rsidP="00C0558B">
            <w:pPr>
              <w:jc w:val="center"/>
              <w:rPr>
                <w:del w:id="383" w:author="Fernandez, Roberto" w:date="2017-07-26T01:21:00Z"/>
                <w:rFonts w:ascii="Arial" w:hAnsi="Arial" w:cs="Arial"/>
                <w:sz w:val="20"/>
                <w:szCs w:val="20"/>
                <w:lang w:val="es-AR"/>
              </w:rPr>
            </w:pPr>
            <w:del w:id="384" w:author="Fernandez, Roberto" w:date="2017-07-26T01:18:00Z">
              <w:r w:rsidRPr="002A28E0" w:rsidDel="00B32ABB">
                <w:rPr>
                  <w:rFonts w:ascii="Arial" w:hAnsi="Arial" w:cs="Arial"/>
                  <w:sz w:val="20"/>
                  <w:szCs w:val="20"/>
                  <w:lang w:val="es-AR"/>
                </w:rPr>
                <w:delText>33%</w:delText>
              </w:r>
            </w:del>
          </w:p>
        </w:tc>
        <w:tc>
          <w:tcPr>
            <w:tcW w:w="1885" w:type="dxa"/>
          </w:tcPr>
          <w:p w14:paraId="16F663E5" w14:textId="77777777" w:rsidR="002711AD" w:rsidRPr="002A28E0" w:rsidDel="00414E48" w:rsidRDefault="00240364" w:rsidP="00C0558B">
            <w:pPr>
              <w:jc w:val="center"/>
              <w:rPr>
                <w:del w:id="385" w:author="Fernandez, Roberto" w:date="2017-07-26T01:21:00Z"/>
                <w:rFonts w:ascii="Arial" w:hAnsi="Arial" w:cs="Arial"/>
                <w:sz w:val="20"/>
                <w:szCs w:val="20"/>
                <w:lang w:val="es-AR"/>
              </w:rPr>
            </w:pPr>
            <w:del w:id="386" w:author="Fernandez, Roberto" w:date="2017-07-26T01:18:00Z">
              <w:r w:rsidRPr="002A28E0" w:rsidDel="00B32ABB">
                <w:rPr>
                  <w:rFonts w:ascii="Arial" w:hAnsi="Arial" w:cs="Arial"/>
                  <w:sz w:val="20"/>
                  <w:szCs w:val="20"/>
                  <w:lang w:val="es-AR"/>
                </w:rPr>
                <w:delText>63%</w:delText>
              </w:r>
            </w:del>
          </w:p>
        </w:tc>
      </w:tr>
    </w:tbl>
    <w:p w14:paraId="414F4171" w14:textId="77777777" w:rsidR="00F4001E" w:rsidRDefault="00F4001E" w:rsidP="009708CB">
      <w:pPr>
        <w:jc w:val="both"/>
        <w:rPr>
          <w:rFonts w:ascii="Arial" w:hAnsi="Arial" w:cs="Arial"/>
          <w:lang w:val="es-AR"/>
        </w:rPr>
        <w:sectPr w:rsidR="00F4001E" w:rsidSect="00856B69">
          <w:pgSz w:w="12240" w:h="15840"/>
          <w:pgMar w:top="1440" w:right="1440" w:bottom="1440" w:left="1440" w:header="720" w:footer="720" w:gutter="0"/>
          <w:cols w:space="720"/>
          <w:docGrid w:linePitch="360"/>
        </w:sectPr>
      </w:pPr>
    </w:p>
    <w:p w14:paraId="044C3E01" w14:textId="77777777" w:rsidR="00A81E7D" w:rsidRDefault="00414E48" w:rsidP="00543239">
      <w:pPr>
        <w:pStyle w:val="ListParagraph"/>
        <w:numPr>
          <w:ilvl w:val="1"/>
          <w:numId w:val="27"/>
        </w:numPr>
        <w:spacing w:before="120" w:line="240" w:lineRule="auto"/>
        <w:ind w:left="720" w:hanging="720"/>
        <w:contextualSpacing w:val="0"/>
        <w:jc w:val="both"/>
        <w:rPr>
          <w:ins w:id="387" w:author="Fernandez, Roberto" w:date="2017-07-26T12:46:00Z"/>
          <w:rFonts w:ascii="Arial" w:hAnsi="Arial" w:cs="Arial"/>
          <w:lang w:val="es-AR"/>
        </w:rPr>
      </w:pPr>
      <w:ins w:id="388" w:author="Fernandez, Roberto" w:date="2017-07-26T01:22:00Z">
        <w:r>
          <w:rPr>
            <w:rFonts w:ascii="Arial" w:hAnsi="Arial" w:cs="Arial"/>
            <w:lang w:val="es-AR"/>
          </w:rPr>
          <w:lastRenderedPageBreak/>
          <w:t xml:space="preserve">Tomando </w:t>
        </w:r>
      </w:ins>
      <w:ins w:id="389" w:author="Fernandez, Roberto" w:date="2017-07-26T01:25:00Z">
        <w:r>
          <w:rPr>
            <w:rFonts w:ascii="Arial" w:hAnsi="Arial" w:cs="Arial"/>
            <w:lang w:val="es-AR"/>
          </w:rPr>
          <w:t>como punto de partida el resultado de la encuesta consistente en</w:t>
        </w:r>
      </w:ins>
      <w:ins w:id="390" w:author="Fernandez, Roberto" w:date="2017-07-26T01:23:00Z">
        <w:r>
          <w:rPr>
            <w:rFonts w:ascii="Arial" w:hAnsi="Arial" w:cs="Arial"/>
            <w:lang w:val="es-AR"/>
          </w:rPr>
          <w:t xml:space="preserve"> que </w:t>
        </w:r>
      </w:ins>
      <w:ins w:id="391" w:author="Fernandez, Roberto" w:date="2017-07-26T01:26:00Z">
        <w:r>
          <w:rPr>
            <w:rFonts w:ascii="Arial" w:hAnsi="Arial" w:cs="Arial"/>
            <w:lang w:val="es-AR"/>
          </w:rPr>
          <w:t xml:space="preserve">un </w:t>
        </w:r>
      </w:ins>
      <w:ins w:id="392" w:author="Fernandez, Roberto" w:date="2017-07-26T01:55:00Z">
        <w:r w:rsidR="00F47801">
          <w:rPr>
            <w:rFonts w:ascii="Arial" w:hAnsi="Arial" w:cs="Arial"/>
            <w:lang w:val="es-AR"/>
          </w:rPr>
          <w:t>57%</w:t>
        </w:r>
      </w:ins>
      <w:ins w:id="393" w:author="Fernandez, Roberto" w:date="2017-07-26T01:23:00Z">
        <w:r>
          <w:rPr>
            <w:rFonts w:ascii="Arial" w:hAnsi="Arial" w:cs="Arial"/>
            <w:lang w:val="es-AR"/>
          </w:rPr>
          <w:t xml:space="preserve"> de los prestadores dispon</w:t>
        </w:r>
      </w:ins>
      <w:ins w:id="394" w:author="Fernandez, Roberto" w:date="2017-07-26T01:24:00Z">
        <w:r>
          <w:rPr>
            <w:rFonts w:ascii="Arial" w:hAnsi="Arial" w:cs="Arial"/>
            <w:lang w:val="es-AR"/>
          </w:rPr>
          <w:t xml:space="preserve">ían de registros clínicos </w:t>
        </w:r>
      </w:ins>
      <w:ins w:id="395" w:author="Fernandez, Roberto" w:date="2017-07-26T01:34:00Z">
        <w:r w:rsidR="007532B4">
          <w:rPr>
            <w:rFonts w:ascii="Arial" w:hAnsi="Arial" w:cs="Arial"/>
            <w:lang w:val="es-AR"/>
          </w:rPr>
          <w:t>en formato electrónico para</w:t>
        </w:r>
      </w:ins>
      <w:ins w:id="396" w:author="Fernandez, Roberto" w:date="2017-07-26T01:24:00Z">
        <w:r>
          <w:rPr>
            <w:rFonts w:ascii="Arial" w:hAnsi="Arial" w:cs="Arial"/>
            <w:lang w:val="es-AR"/>
          </w:rPr>
          <w:t xml:space="preserve"> una mayoría </w:t>
        </w:r>
      </w:ins>
      <w:ins w:id="397" w:author="Fernandez, Roberto" w:date="2017-07-26T11:55:00Z">
        <w:r w:rsidR="007E485E">
          <w:rPr>
            <w:rFonts w:ascii="Arial" w:hAnsi="Arial" w:cs="Arial"/>
            <w:lang w:val="es-AR"/>
          </w:rPr>
          <w:t>o todos</w:t>
        </w:r>
      </w:ins>
      <w:ins w:id="398" w:author="Fernandez, Roberto" w:date="2017-07-26T01:24:00Z">
        <w:r>
          <w:rPr>
            <w:rFonts w:ascii="Arial" w:hAnsi="Arial" w:cs="Arial"/>
            <w:lang w:val="es-AR"/>
          </w:rPr>
          <w:t xml:space="preserve"> </w:t>
        </w:r>
      </w:ins>
      <w:ins w:id="399" w:author="Fernandez, Roberto" w:date="2017-07-26T01:34:00Z">
        <w:r w:rsidR="007532B4">
          <w:rPr>
            <w:rFonts w:ascii="Arial" w:hAnsi="Arial" w:cs="Arial"/>
            <w:lang w:val="es-AR"/>
          </w:rPr>
          <w:t>sus usuarios</w:t>
        </w:r>
      </w:ins>
      <w:ins w:id="400" w:author="Fernandez, Roberto" w:date="2017-07-26T01:24:00Z">
        <w:r>
          <w:rPr>
            <w:rFonts w:ascii="Arial" w:hAnsi="Arial" w:cs="Arial"/>
            <w:lang w:val="es-AR"/>
          </w:rPr>
          <w:t xml:space="preserve"> en 201</w:t>
        </w:r>
      </w:ins>
      <w:ins w:id="401" w:author="Fernandez, Roberto" w:date="2017-07-26T01:55:00Z">
        <w:r w:rsidR="00F47801">
          <w:rPr>
            <w:rFonts w:ascii="Arial" w:hAnsi="Arial" w:cs="Arial"/>
            <w:lang w:val="es-AR"/>
          </w:rPr>
          <w:t>6</w:t>
        </w:r>
      </w:ins>
      <w:ins w:id="402" w:author="Fernandez, Roberto" w:date="2017-07-26T01:24:00Z">
        <w:r>
          <w:rPr>
            <w:rFonts w:ascii="Arial" w:hAnsi="Arial" w:cs="Arial"/>
            <w:lang w:val="es-AR"/>
          </w:rPr>
          <w:t xml:space="preserve">, </w:t>
        </w:r>
      </w:ins>
      <w:ins w:id="403" w:author="Fernandez, Roberto" w:date="2017-07-26T01:26:00Z">
        <w:r>
          <w:rPr>
            <w:rFonts w:ascii="Arial" w:hAnsi="Arial" w:cs="Arial"/>
            <w:lang w:val="es-AR"/>
          </w:rPr>
          <w:t xml:space="preserve">se ha </w:t>
        </w:r>
      </w:ins>
      <w:ins w:id="404" w:author="Fernandez, Roberto" w:date="2017-07-26T01:30:00Z">
        <w:r w:rsidR="007532B4">
          <w:rPr>
            <w:rFonts w:ascii="Arial" w:hAnsi="Arial" w:cs="Arial"/>
            <w:lang w:val="es-AR"/>
          </w:rPr>
          <w:t>e</w:t>
        </w:r>
      </w:ins>
      <w:ins w:id="405" w:author="Fernandez, Roberto" w:date="2017-07-26T01:26:00Z">
        <w:r w:rsidR="007532B4">
          <w:rPr>
            <w:rFonts w:ascii="Arial" w:hAnsi="Arial" w:cs="Arial"/>
            <w:lang w:val="es-AR"/>
          </w:rPr>
          <w:t>stimado</w:t>
        </w:r>
        <w:r>
          <w:rPr>
            <w:rFonts w:ascii="Arial" w:hAnsi="Arial" w:cs="Arial"/>
            <w:lang w:val="es-AR"/>
          </w:rPr>
          <w:t xml:space="preserve"> el porcentaje de historias clínicas de usuarios que se encuentran en formato electr</w:t>
        </w:r>
      </w:ins>
      <w:ins w:id="406" w:author="Fernandez, Roberto" w:date="2017-07-26T01:27:00Z">
        <w:r>
          <w:rPr>
            <w:rFonts w:ascii="Arial" w:hAnsi="Arial" w:cs="Arial"/>
            <w:lang w:val="es-AR"/>
          </w:rPr>
          <w:t>ónico</w:t>
        </w:r>
      </w:ins>
      <w:ins w:id="407" w:author="Fernandez, Roberto" w:date="2017-07-26T01:56:00Z">
        <w:r w:rsidR="00F47801">
          <w:rPr>
            <w:rFonts w:ascii="Arial" w:hAnsi="Arial" w:cs="Arial"/>
            <w:lang w:val="es-AR"/>
          </w:rPr>
          <w:t xml:space="preserve">, </w:t>
        </w:r>
      </w:ins>
      <w:ins w:id="408" w:author="Fernandez, Roberto" w:date="2017-07-26T01:31:00Z">
        <w:r w:rsidR="007532B4">
          <w:rPr>
            <w:rFonts w:ascii="Arial" w:hAnsi="Arial" w:cs="Arial"/>
            <w:lang w:val="es-AR"/>
          </w:rPr>
          <w:t>asumi</w:t>
        </w:r>
      </w:ins>
      <w:ins w:id="409" w:author="Fernandez, Roberto" w:date="2017-07-26T01:56:00Z">
        <w:r w:rsidR="00F47801">
          <w:rPr>
            <w:rFonts w:ascii="Arial" w:hAnsi="Arial" w:cs="Arial"/>
            <w:lang w:val="es-AR"/>
          </w:rPr>
          <w:t>endo</w:t>
        </w:r>
      </w:ins>
      <w:ins w:id="410" w:author="Fernandez, Roberto" w:date="2017-07-26T01:31:00Z">
        <w:r w:rsidR="007532B4">
          <w:rPr>
            <w:rFonts w:ascii="Arial" w:hAnsi="Arial" w:cs="Arial"/>
            <w:lang w:val="es-AR"/>
          </w:rPr>
          <w:t xml:space="preserve"> conservadoramente un porcentaje de digitalización de historias clínicas </w:t>
        </w:r>
      </w:ins>
      <w:ins w:id="411" w:author="Fernandez, Roberto" w:date="2017-07-26T01:32:00Z">
        <w:r w:rsidR="007532B4">
          <w:rPr>
            <w:rFonts w:ascii="Arial" w:hAnsi="Arial" w:cs="Arial"/>
            <w:lang w:val="es-AR"/>
          </w:rPr>
          <w:t>de usuarios equivalente al</w:t>
        </w:r>
      </w:ins>
      <w:ins w:id="412" w:author="Fernandez, Roberto" w:date="2017-07-26T01:31:00Z">
        <w:r w:rsidR="007532B4">
          <w:rPr>
            <w:rFonts w:ascii="Arial" w:hAnsi="Arial" w:cs="Arial"/>
            <w:lang w:val="es-AR"/>
          </w:rPr>
          <w:t xml:space="preserve"> </w:t>
        </w:r>
      </w:ins>
      <w:del w:id="413" w:author="Fernandez, Roberto" w:date="2017-07-26T01:30:00Z">
        <w:r w:rsidR="002F6EFC" w:rsidRPr="002A28E0" w:rsidDel="007532B4">
          <w:rPr>
            <w:rFonts w:ascii="Arial" w:hAnsi="Arial" w:cs="Arial"/>
            <w:lang w:val="es-AR"/>
          </w:rPr>
          <w:delText>Esto confirma que es fundado sostener que el proyecto ha dinamizado la incorporación de sistemas de HCE entre los prestadores de servicios de salud y por ello, es generador de beneficios asociados a menores costos operativos</w:delText>
        </w:r>
      </w:del>
      <w:ins w:id="414" w:author="Fernandez, Roberto" w:date="2017-07-26T01:31:00Z">
        <w:r w:rsidR="007532B4">
          <w:rPr>
            <w:rFonts w:ascii="Arial" w:hAnsi="Arial" w:cs="Arial"/>
            <w:lang w:val="es-AR"/>
          </w:rPr>
          <w:t xml:space="preserve">70% del </w:t>
        </w:r>
      </w:ins>
      <w:ins w:id="415" w:author="Fernandez, Roberto" w:date="2017-07-26T01:32:00Z">
        <w:r w:rsidR="007532B4">
          <w:rPr>
            <w:rFonts w:ascii="Arial" w:hAnsi="Arial" w:cs="Arial"/>
            <w:lang w:val="es-AR"/>
          </w:rPr>
          <w:t xml:space="preserve">porcentaje </w:t>
        </w:r>
      </w:ins>
      <w:ins w:id="416" w:author="Fernandez, Roberto" w:date="2017-07-26T01:33:00Z">
        <w:r w:rsidR="007532B4">
          <w:rPr>
            <w:rFonts w:ascii="Arial" w:hAnsi="Arial" w:cs="Arial"/>
            <w:lang w:val="es-AR"/>
          </w:rPr>
          <w:t>referente a la cantidad de prestadores con una mayoría de</w:t>
        </w:r>
      </w:ins>
      <w:ins w:id="417" w:author="Fernandez, Roberto" w:date="2017-07-26T11:56:00Z">
        <w:r w:rsidR="007E485E">
          <w:rPr>
            <w:rFonts w:ascii="Arial" w:hAnsi="Arial" w:cs="Arial"/>
            <w:lang w:val="es-AR"/>
          </w:rPr>
          <w:t>l</w:t>
        </w:r>
      </w:ins>
      <w:ins w:id="418" w:author="Fernandez, Roberto" w:date="2017-07-26T01:33:00Z">
        <w:r w:rsidR="007532B4">
          <w:rPr>
            <w:rFonts w:ascii="Arial" w:hAnsi="Arial" w:cs="Arial"/>
            <w:lang w:val="es-AR"/>
          </w:rPr>
          <w:t xml:space="preserve"> </w:t>
        </w:r>
      </w:ins>
      <w:ins w:id="419" w:author="Fernandez, Roberto" w:date="2017-07-26T01:31:00Z">
        <w:r w:rsidR="007532B4">
          <w:rPr>
            <w:rFonts w:ascii="Arial" w:hAnsi="Arial" w:cs="Arial"/>
            <w:lang w:val="es-AR"/>
          </w:rPr>
          <w:t xml:space="preserve">total de usuarios </w:t>
        </w:r>
      </w:ins>
      <w:ins w:id="420" w:author="Fernandez, Roberto" w:date="2017-07-26T11:56:00Z">
        <w:r w:rsidR="007E485E">
          <w:rPr>
            <w:rFonts w:ascii="Arial" w:hAnsi="Arial" w:cs="Arial"/>
            <w:lang w:val="es-AR"/>
          </w:rPr>
          <w:t>con HCE</w:t>
        </w:r>
      </w:ins>
      <w:ins w:id="421" w:author="Fernandez, Roberto" w:date="2017-07-26T01:34:00Z">
        <w:r w:rsidR="007532B4">
          <w:rPr>
            <w:rFonts w:ascii="Arial" w:hAnsi="Arial" w:cs="Arial"/>
            <w:lang w:val="es-AR"/>
          </w:rPr>
          <w:t xml:space="preserve">, es </w:t>
        </w:r>
      </w:ins>
      <w:ins w:id="422" w:author="Fernandez, Roberto" w:date="2017-07-26T01:35:00Z">
        <w:r w:rsidR="007532B4">
          <w:rPr>
            <w:rFonts w:ascii="Arial" w:hAnsi="Arial" w:cs="Arial"/>
            <w:lang w:val="es-AR"/>
          </w:rPr>
          <w:t xml:space="preserve">decir, </w:t>
        </w:r>
      </w:ins>
      <w:ins w:id="423" w:author="Fernandez, Roberto" w:date="2017-07-26T01:57:00Z">
        <w:r w:rsidR="00F47801">
          <w:rPr>
            <w:rFonts w:ascii="Arial" w:hAnsi="Arial" w:cs="Arial"/>
            <w:lang w:val="es-AR"/>
          </w:rPr>
          <w:t xml:space="preserve">40% (70% de 57%) </w:t>
        </w:r>
      </w:ins>
      <w:ins w:id="424" w:author="Fernandez, Roberto" w:date="2017-07-26T01:35:00Z">
        <w:r w:rsidR="007532B4">
          <w:rPr>
            <w:rFonts w:ascii="Arial" w:hAnsi="Arial" w:cs="Arial"/>
            <w:lang w:val="es-AR"/>
          </w:rPr>
          <w:t xml:space="preserve">de las historias clínicas </w:t>
        </w:r>
      </w:ins>
      <w:ins w:id="425" w:author="Fernandez, Roberto" w:date="2017-07-26T01:53:00Z">
        <w:r w:rsidR="00EF3A8C">
          <w:rPr>
            <w:rFonts w:ascii="Arial" w:hAnsi="Arial" w:cs="Arial"/>
            <w:lang w:val="es-AR"/>
          </w:rPr>
          <w:t xml:space="preserve">digitales </w:t>
        </w:r>
      </w:ins>
      <w:ins w:id="426" w:author="Fernandez, Roberto" w:date="2017-07-26T01:35:00Z">
        <w:r w:rsidR="007532B4">
          <w:rPr>
            <w:rFonts w:ascii="Arial" w:hAnsi="Arial" w:cs="Arial"/>
            <w:lang w:val="es-AR"/>
          </w:rPr>
          <w:t xml:space="preserve">de usuarios en 2016. </w:t>
        </w:r>
      </w:ins>
      <w:ins w:id="427" w:author="Fernandez, Roberto" w:date="2017-07-26T01:58:00Z">
        <w:r w:rsidR="00E45591">
          <w:rPr>
            <w:rFonts w:ascii="Arial" w:hAnsi="Arial" w:cs="Arial"/>
            <w:lang w:val="es-AR"/>
          </w:rPr>
          <w:t xml:space="preserve">A partir de 2017, se ha asumido </w:t>
        </w:r>
      </w:ins>
      <w:ins w:id="428" w:author="Fernandez, Roberto" w:date="2017-07-26T02:00:00Z">
        <w:r w:rsidR="00E45591">
          <w:rPr>
            <w:rFonts w:ascii="Arial" w:hAnsi="Arial" w:cs="Arial"/>
            <w:lang w:val="es-AR"/>
          </w:rPr>
          <w:t xml:space="preserve">que “con proyecto” se producirá </w:t>
        </w:r>
      </w:ins>
      <w:ins w:id="429" w:author="Fernandez, Roberto" w:date="2017-07-26T01:58:00Z">
        <w:r w:rsidR="00E45591">
          <w:rPr>
            <w:rFonts w:ascii="Arial" w:hAnsi="Arial" w:cs="Arial"/>
            <w:lang w:val="es-AR"/>
          </w:rPr>
          <w:t xml:space="preserve">un incremento anual </w:t>
        </w:r>
      </w:ins>
      <w:ins w:id="430" w:author="Fernandez, Roberto" w:date="2017-07-26T01:59:00Z">
        <w:r w:rsidR="00E45591">
          <w:rPr>
            <w:rFonts w:ascii="Arial" w:hAnsi="Arial" w:cs="Arial"/>
            <w:lang w:val="es-AR"/>
          </w:rPr>
          <w:t xml:space="preserve">de 25% </w:t>
        </w:r>
      </w:ins>
      <w:ins w:id="431" w:author="Fernandez, Roberto" w:date="2017-07-26T01:58:00Z">
        <w:r w:rsidR="00E45591">
          <w:rPr>
            <w:rFonts w:ascii="Arial" w:hAnsi="Arial" w:cs="Arial"/>
            <w:lang w:val="es-AR"/>
          </w:rPr>
          <w:t>del porcentaje de historias cl</w:t>
        </w:r>
      </w:ins>
      <w:ins w:id="432" w:author="Fernandez, Roberto" w:date="2017-07-26T01:59:00Z">
        <w:r w:rsidR="00E45591">
          <w:rPr>
            <w:rFonts w:ascii="Arial" w:hAnsi="Arial" w:cs="Arial"/>
            <w:lang w:val="es-AR"/>
          </w:rPr>
          <w:t>ínicas digitales. Este ritmo de digitalizaci</w:t>
        </w:r>
      </w:ins>
      <w:ins w:id="433" w:author="Fernandez, Roberto" w:date="2017-07-26T02:00:00Z">
        <w:r w:rsidR="00E45591">
          <w:rPr>
            <w:rFonts w:ascii="Arial" w:hAnsi="Arial" w:cs="Arial"/>
            <w:lang w:val="es-AR"/>
          </w:rPr>
          <w:t>ón es compatible con la meta de la Estrategia de gobierno digital Uruguay 2020, consistente en tener digitalizadas el 100% de las historias cl</w:t>
        </w:r>
      </w:ins>
      <w:ins w:id="434" w:author="Fernandez, Roberto" w:date="2017-07-26T02:01:00Z">
        <w:r w:rsidR="00E45591">
          <w:rPr>
            <w:rFonts w:ascii="Arial" w:hAnsi="Arial" w:cs="Arial"/>
            <w:lang w:val="es-AR"/>
          </w:rPr>
          <w:t>ínicas individuales para 2020.</w:t>
        </w:r>
      </w:ins>
      <w:ins w:id="435" w:author="Fernandez, Roberto" w:date="2017-07-26T12:45:00Z">
        <w:r w:rsidR="00A81E7D">
          <w:rPr>
            <w:rFonts w:ascii="Arial" w:hAnsi="Arial" w:cs="Arial"/>
            <w:lang w:val="es-AR"/>
          </w:rPr>
          <w:t xml:space="preserve"> </w:t>
        </w:r>
      </w:ins>
    </w:p>
    <w:p w14:paraId="7FEEBB45" w14:textId="55A2E6D3" w:rsidR="00F47801" w:rsidRDefault="00A81E7D" w:rsidP="00543239">
      <w:pPr>
        <w:pStyle w:val="ListParagraph"/>
        <w:numPr>
          <w:ilvl w:val="1"/>
          <w:numId w:val="27"/>
        </w:numPr>
        <w:spacing w:before="120" w:line="240" w:lineRule="auto"/>
        <w:ind w:left="720" w:hanging="720"/>
        <w:contextualSpacing w:val="0"/>
        <w:jc w:val="both"/>
        <w:rPr>
          <w:ins w:id="436" w:author="Fernandez, Roberto" w:date="2017-07-26T01:53:00Z"/>
          <w:rFonts w:ascii="Arial" w:hAnsi="Arial" w:cs="Arial"/>
          <w:lang w:val="es-AR"/>
        </w:rPr>
      </w:pPr>
      <w:ins w:id="437" w:author="Fernandez, Roberto" w:date="2017-07-26T12:46:00Z">
        <w:r>
          <w:rPr>
            <w:rFonts w:ascii="Arial" w:hAnsi="Arial" w:cs="Arial"/>
            <w:lang w:val="es-AR"/>
          </w:rPr>
          <w:t>Con un criterio conservador, s</w:t>
        </w:r>
      </w:ins>
      <w:ins w:id="438" w:author="Fernandez, Roberto" w:date="2017-07-26T12:45:00Z">
        <w:r>
          <w:rPr>
            <w:rFonts w:ascii="Arial" w:hAnsi="Arial" w:cs="Arial"/>
            <w:lang w:val="es-AR"/>
          </w:rPr>
          <w:t xml:space="preserve">e computan beneficios incrementales </w:t>
        </w:r>
      </w:ins>
      <w:ins w:id="439" w:author="Fernandez, Roberto" w:date="2017-07-26T12:47:00Z">
        <w:r>
          <w:rPr>
            <w:rFonts w:ascii="Arial" w:hAnsi="Arial" w:cs="Arial"/>
            <w:lang w:val="es-AR"/>
          </w:rPr>
          <w:t xml:space="preserve">por cada uno de las tres variables de ahorros </w:t>
        </w:r>
      </w:ins>
      <w:ins w:id="440" w:author="Fernandez, Roberto" w:date="2017-07-26T12:45:00Z">
        <w:r>
          <w:rPr>
            <w:rFonts w:ascii="Arial" w:hAnsi="Arial" w:cs="Arial"/>
            <w:lang w:val="es-AR"/>
          </w:rPr>
          <w:t>del proyecto</w:t>
        </w:r>
      </w:ins>
      <w:ins w:id="441" w:author="Fernandez, Roberto" w:date="2017-07-26T12:47:00Z">
        <w:r>
          <w:rPr>
            <w:rFonts w:ascii="Arial" w:hAnsi="Arial" w:cs="Arial"/>
            <w:lang w:val="es-AR"/>
          </w:rPr>
          <w:t>,</w:t>
        </w:r>
      </w:ins>
      <w:ins w:id="442" w:author="Fernandez, Roberto" w:date="2017-07-26T12:45:00Z">
        <w:r>
          <w:rPr>
            <w:rFonts w:ascii="Arial" w:hAnsi="Arial" w:cs="Arial"/>
            <w:lang w:val="es-AR"/>
          </w:rPr>
          <w:t xml:space="preserve"> solo hasta 2023</w:t>
        </w:r>
      </w:ins>
      <w:ins w:id="443" w:author="Fernandez, Roberto" w:date="2017-07-26T12:46:00Z">
        <w:r>
          <w:rPr>
            <w:rFonts w:ascii="Arial" w:hAnsi="Arial" w:cs="Arial"/>
            <w:lang w:val="es-AR"/>
          </w:rPr>
          <w:t>, es decir 3 años después de culminada su ejecución.</w:t>
        </w:r>
      </w:ins>
    </w:p>
    <w:p w14:paraId="188E53AF" w14:textId="067486D1" w:rsidR="002711AD" w:rsidRPr="002A28E0" w:rsidRDefault="00E45591" w:rsidP="00543239">
      <w:pPr>
        <w:pStyle w:val="ListParagraph"/>
        <w:numPr>
          <w:ilvl w:val="1"/>
          <w:numId w:val="27"/>
        </w:numPr>
        <w:spacing w:before="120" w:line="240" w:lineRule="auto"/>
        <w:ind w:left="720" w:hanging="720"/>
        <w:contextualSpacing w:val="0"/>
        <w:jc w:val="both"/>
        <w:rPr>
          <w:rFonts w:ascii="Arial" w:hAnsi="Arial" w:cs="Arial"/>
          <w:lang w:val="es-AR"/>
        </w:rPr>
      </w:pPr>
      <w:ins w:id="444" w:author="Fernandez, Roberto" w:date="2017-07-26T02:02:00Z">
        <w:r>
          <w:rPr>
            <w:rFonts w:ascii="Arial" w:hAnsi="Arial" w:cs="Arial"/>
            <w:lang w:val="es-AR"/>
          </w:rPr>
          <w:t xml:space="preserve">Para la situación sin proyecto, se </w:t>
        </w:r>
      </w:ins>
      <w:ins w:id="445" w:author="Fernandez, Roberto" w:date="2017-07-26T11:57:00Z">
        <w:r w:rsidR="007E485E">
          <w:rPr>
            <w:rFonts w:ascii="Arial" w:hAnsi="Arial" w:cs="Arial"/>
            <w:lang w:val="es-AR"/>
          </w:rPr>
          <w:t>consideró</w:t>
        </w:r>
      </w:ins>
      <w:ins w:id="446" w:author="Fernandez, Roberto" w:date="2017-07-26T02:02:00Z">
        <w:r>
          <w:rPr>
            <w:rFonts w:ascii="Arial" w:hAnsi="Arial" w:cs="Arial"/>
            <w:lang w:val="es-AR"/>
          </w:rPr>
          <w:t xml:space="preserve"> </w:t>
        </w:r>
      </w:ins>
      <w:ins w:id="447" w:author="Fernandez, Roberto" w:date="2017-07-26T11:57:00Z">
        <w:r w:rsidR="007E485E">
          <w:rPr>
            <w:rFonts w:ascii="Arial" w:hAnsi="Arial" w:cs="Arial"/>
            <w:lang w:val="es-AR"/>
          </w:rPr>
          <w:t xml:space="preserve">que la adopción de HCE de todos modos avanzaría pero a un ritmo menor: se asumió </w:t>
        </w:r>
      </w:ins>
      <w:ins w:id="448" w:author="Fernandez, Roberto" w:date="2017-07-26T02:02:00Z">
        <w:r>
          <w:rPr>
            <w:rFonts w:ascii="Arial" w:hAnsi="Arial" w:cs="Arial"/>
            <w:lang w:val="es-AR"/>
          </w:rPr>
          <w:t>una tasa de incremento del número de historias clínicas</w:t>
        </w:r>
      </w:ins>
      <w:ins w:id="449" w:author="Fernandez, Roberto" w:date="2017-07-26T11:58:00Z">
        <w:r w:rsidR="007E485E" w:rsidRPr="007E485E">
          <w:rPr>
            <w:rFonts w:ascii="Arial" w:hAnsi="Arial" w:cs="Arial"/>
            <w:lang w:val="es-AR"/>
          </w:rPr>
          <w:t xml:space="preserve"> </w:t>
        </w:r>
        <w:r w:rsidR="007E485E">
          <w:rPr>
            <w:rFonts w:ascii="Arial" w:hAnsi="Arial" w:cs="Arial"/>
            <w:lang w:val="es-AR"/>
          </w:rPr>
          <w:t>sin proyecto, de 15% anual</w:t>
        </w:r>
      </w:ins>
      <w:ins w:id="450" w:author="Fernandez, Roberto" w:date="2017-07-26T02:02:00Z">
        <w:r>
          <w:rPr>
            <w:rFonts w:ascii="Arial" w:hAnsi="Arial" w:cs="Arial"/>
            <w:lang w:val="es-AR"/>
          </w:rPr>
          <w:t xml:space="preserve">. </w:t>
        </w:r>
      </w:ins>
      <w:del w:id="451" w:author="Fernandez, Roberto" w:date="2017-07-26T01:31:00Z">
        <w:r w:rsidR="002F6EFC" w:rsidRPr="002A28E0" w:rsidDel="007532B4">
          <w:rPr>
            <w:rFonts w:ascii="Arial" w:hAnsi="Arial" w:cs="Arial"/>
            <w:lang w:val="es-AR"/>
          </w:rPr>
          <w:delText>.</w:delText>
        </w:r>
      </w:del>
    </w:p>
    <w:p w14:paraId="26F7B250" w14:textId="1B4FAD5A" w:rsidR="0033700E" w:rsidRDefault="002F6EFC" w:rsidP="00543239">
      <w:pPr>
        <w:pStyle w:val="ListParagraph"/>
        <w:numPr>
          <w:ilvl w:val="1"/>
          <w:numId w:val="27"/>
        </w:numPr>
        <w:spacing w:before="120" w:line="240" w:lineRule="auto"/>
        <w:ind w:left="720" w:hanging="720"/>
        <w:contextualSpacing w:val="0"/>
        <w:jc w:val="both"/>
        <w:rPr>
          <w:ins w:id="452" w:author="Fernandez, Roberto" w:date="2017-07-26T02:53:00Z"/>
          <w:rFonts w:ascii="Arial" w:hAnsi="Arial" w:cs="Arial"/>
          <w:lang w:val="es-AR"/>
        </w:rPr>
      </w:pPr>
      <w:r w:rsidRPr="002A28E0">
        <w:rPr>
          <w:rFonts w:ascii="Arial" w:hAnsi="Arial" w:cs="Arial"/>
          <w:lang w:val="es-AR"/>
        </w:rPr>
        <w:t xml:space="preserve">La actualización realizada del cálculo de beneficios por ahorro de consumo de papel arroja un valor presente de US$ </w:t>
      </w:r>
      <w:ins w:id="453" w:author="Fernandez, Roberto" w:date="2017-07-26T13:22:00Z">
        <w:r w:rsidR="00B17D40">
          <w:rPr>
            <w:rFonts w:ascii="Arial" w:hAnsi="Arial" w:cs="Arial"/>
            <w:lang w:val="es-AR"/>
          </w:rPr>
          <w:t>2,4</w:t>
        </w:r>
      </w:ins>
      <w:del w:id="454" w:author="Fernandez, Roberto" w:date="2017-07-26T02:09:00Z">
        <w:r w:rsidRPr="002A28E0" w:rsidDel="00A44CB1">
          <w:rPr>
            <w:rFonts w:ascii="Arial" w:hAnsi="Arial" w:cs="Arial"/>
            <w:lang w:val="es-AR"/>
          </w:rPr>
          <w:delText>2,</w:delText>
        </w:r>
        <w:r w:rsidR="00D35501" w:rsidRPr="002A28E0" w:rsidDel="00A44CB1">
          <w:rPr>
            <w:rFonts w:ascii="Arial" w:hAnsi="Arial" w:cs="Arial"/>
            <w:lang w:val="es-AR"/>
          </w:rPr>
          <w:delText>7</w:delText>
        </w:r>
      </w:del>
      <w:r w:rsidR="00D35501" w:rsidRPr="002A28E0">
        <w:rPr>
          <w:rFonts w:ascii="Arial" w:hAnsi="Arial" w:cs="Arial"/>
          <w:lang w:val="es-AR"/>
        </w:rPr>
        <w:t xml:space="preserve"> </w:t>
      </w:r>
      <w:r w:rsidRPr="002A28E0">
        <w:rPr>
          <w:rFonts w:ascii="Arial" w:hAnsi="Arial" w:cs="Arial"/>
          <w:lang w:val="es-AR"/>
        </w:rPr>
        <w:t>millones</w:t>
      </w:r>
      <w:ins w:id="455" w:author="Fernandez, Roberto" w:date="2017-07-26T02:09:00Z">
        <w:r w:rsidR="00A44CB1">
          <w:rPr>
            <w:rFonts w:ascii="Arial" w:hAnsi="Arial" w:cs="Arial"/>
            <w:lang w:val="es-AR"/>
          </w:rPr>
          <w:t xml:space="preserve"> para el proyecto UR-L1143 considerado individualmente y US$ US$ 3,</w:t>
        </w:r>
      </w:ins>
      <w:ins w:id="456" w:author="Fernandez, Roberto" w:date="2017-07-26T13:22:00Z">
        <w:r w:rsidR="00B17D40">
          <w:rPr>
            <w:rFonts w:ascii="Arial" w:hAnsi="Arial" w:cs="Arial"/>
            <w:lang w:val="es-AR"/>
          </w:rPr>
          <w:t>4</w:t>
        </w:r>
      </w:ins>
      <w:ins w:id="457" w:author="Fernandez, Roberto" w:date="2017-07-26T02:09:00Z">
        <w:r w:rsidR="00A44CB1">
          <w:rPr>
            <w:rFonts w:ascii="Arial" w:hAnsi="Arial" w:cs="Arial"/>
            <w:lang w:val="es-AR"/>
          </w:rPr>
          <w:t xml:space="preserve"> </w:t>
        </w:r>
      </w:ins>
      <w:ins w:id="458" w:author="Fernandez, Roberto" w:date="2017-07-26T02:18:00Z">
        <w:r w:rsidR="002132EA">
          <w:rPr>
            <w:rFonts w:ascii="Arial" w:hAnsi="Arial" w:cs="Arial"/>
            <w:lang w:val="es-AR"/>
          </w:rPr>
          <w:t xml:space="preserve">millones </w:t>
        </w:r>
      </w:ins>
      <w:ins w:id="459" w:author="Fernandez, Roberto" w:date="2017-07-26T02:09:00Z">
        <w:r w:rsidR="00A44CB1">
          <w:rPr>
            <w:rFonts w:ascii="Arial" w:hAnsi="Arial" w:cs="Arial"/>
            <w:lang w:val="es-AR"/>
          </w:rPr>
          <w:t>para los proyectos UR-L1082 y UR-L1143 considerados conjuntamente</w:t>
        </w:r>
      </w:ins>
      <w:ins w:id="460" w:author="Fernandez, Roberto" w:date="2017-07-26T02:52:00Z">
        <w:r w:rsidR="0033700E">
          <w:rPr>
            <w:rFonts w:ascii="Arial" w:hAnsi="Arial" w:cs="Arial"/>
            <w:lang w:val="es-AR"/>
          </w:rPr>
          <w:t>. La racionalidad de calcular el beneficio neto de ambas formas permite evitar el riesgo de incurrir en sesgos involuntarios en la asignaci</w:t>
        </w:r>
      </w:ins>
      <w:ins w:id="461" w:author="Fernandez, Roberto" w:date="2017-07-26T02:53:00Z">
        <w:r w:rsidR="0033700E">
          <w:rPr>
            <w:rFonts w:ascii="Arial" w:hAnsi="Arial" w:cs="Arial"/>
            <w:lang w:val="es-AR"/>
          </w:rPr>
          <w:t xml:space="preserve">ón de beneficios entre el primer y el segundo proyecto del CCLIP. </w:t>
        </w:r>
      </w:ins>
    </w:p>
    <w:p w14:paraId="7D48C489" w14:textId="77777777" w:rsidR="00B70D78" w:rsidRDefault="00B70D78">
      <w:pPr>
        <w:rPr>
          <w:ins w:id="462" w:author="Fernandez, Roberto" w:date="2017-07-26T13:56:00Z"/>
          <w:rFonts w:ascii="Arial" w:hAnsi="Arial" w:cs="Arial"/>
          <w:lang w:val="es-AR"/>
        </w:rPr>
      </w:pPr>
      <w:ins w:id="463" w:author="Fernandez, Roberto" w:date="2017-07-26T13:56:00Z">
        <w:r>
          <w:rPr>
            <w:rFonts w:ascii="Arial" w:hAnsi="Arial" w:cs="Arial"/>
            <w:lang w:val="es-AR"/>
          </w:rPr>
          <w:br w:type="page"/>
        </w:r>
      </w:ins>
    </w:p>
    <w:p w14:paraId="7D04F2A5" w14:textId="1CEAF86A" w:rsidR="00B70D78" w:rsidRDefault="0033700E">
      <w:pPr>
        <w:pStyle w:val="ListParagraph"/>
        <w:numPr>
          <w:ilvl w:val="1"/>
          <w:numId w:val="27"/>
        </w:numPr>
        <w:spacing w:before="120" w:line="240" w:lineRule="auto"/>
        <w:contextualSpacing w:val="0"/>
        <w:jc w:val="both"/>
        <w:rPr>
          <w:ins w:id="464" w:author="Fernandez, Roberto" w:date="2017-07-26T13:55:00Z"/>
          <w:rFonts w:ascii="Arial" w:hAnsi="Arial" w:cs="Arial"/>
          <w:lang w:val="es-AR"/>
        </w:rPr>
        <w:pPrChange w:id="465" w:author="Fernandez, Roberto" w:date="2017-07-26T13:55:00Z">
          <w:pPr>
            <w:jc w:val="both"/>
          </w:pPr>
        </w:pPrChange>
      </w:pPr>
      <w:ins w:id="466" w:author="Fernandez, Roberto" w:date="2017-07-26T02:53:00Z">
        <w:r w:rsidRPr="00B70D78">
          <w:rPr>
            <w:rFonts w:ascii="Arial" w:hAnsi="Arial" w:cs="Arial"/>
            <w:lang w:val="es-AR"/>
          </w:rPr>
          <w:lastRenderedPageBreak/>
          <w:t>Los ahorros por este concepto pueden ser visual</w:t>
        </w:r>
      </w:ins>
      <w:ins w:id="467" w:author="Fernandez, Roberto" w:date="2017-07-26T02:54:00Z">
        <w:r w:rsidRPr="00B70D78">
          <w:rPr>
            <w:rFonts w:ascii="Arial" w:hAnsi="Arial" w:cs="Arial"/>
            <w:lang w:val="es-AR"/>
          </w:rPr>
          <w:t xml:space="preserve">izados </w:t>
        </w:r>
      </w:ins>
      <w:del w:id="468" w:author="Fernandez, Roberto" w:date="2017-07-26T02:52:00Z">
        <w:r w:rsidR="002F6EFC" w:rsidRPr="00B70D78" w:rsidDel="0033700E">
          <w:rPr>
            <w:rFonts w:ascii="Arial" w:hAnsi="Arial" w:cs="Arial"/>
            <w:lang w:val="es-AR"/>
          </w:rPr>
          <w:delText xml:space="preserve">, </w:delText>
        </w:r>
      </w:del>
      <w:del w:id="469" w:author="Fernandez, Roberto" w:date="2017-07-26T02:54:00Z">
        <w:r w:rsidR="002F6EFC" w:rsidRPr="00B70D78" w:rsidDel="0033700E">
          <w:rPr>
            <w:rFonts w:ascii="Arial" w:hAnsi="Arial" w:cs="Arial"/>
            <w:lang w:val="es-AR"/>
          </w:rPr>
          <w:delText>s</w:delText>
        </w:r>
      </w:del>
      <w:ins w:id="470" w:author="Fernandez, Roberto" w:date="2017-07-26T02:54:00Z">
        <w:r w:rsidRPr="00B70D78">
          <w:rPr>
            <w:rFonts w:ascii="Arial" w:hAnsi="Arial" w:cs="Arial"/>
            <w:lang w:val="es-AR"/>
          </w:rPr>
          <w:t>s</w:t>
        </w:r>
      </w:ins>
      <w:r w:rsidR="002F6EFC" w:rsidRPr="00B70D78">
        <w:rPr>
          <w:rFonts w:ascii="Arial" w:hAnsi="Arial" w:cs="Arial"/>
          <w:lang w:val="es-AR"/>
        </w:rPr>
        <w:t>egún el detalle a continuación:</w:t>
      </w:r>
    </w:p>
    <w:p w14:paraId="272D2CEE" w14:textId="6302C9CF" w:rsidR="002711AD" w:rsidRPr="00B70D78" w:rsidDel="00B70D78" w:rsidRDefault="002F6EFC">
      <w:pPr>
        <w:spacing w:before="120" w:line="240" w:lineRule="auto"/>
        <w:ind w:left="360"/>
        <w:jc w:val="both"/>
        <w:rPr>
          <w:del w:id="471" w:author="Fernandez, Roberto" w:date="2017-07-26T13:55:00Z"/>
          <w:rFonts w:ascii="Arial" w:hAnsi="Arial" w:cs="Arial"/>
          <w:lang w:val="es-AR"/>
          <w:rPrChange w:id="472" w:author="Fernandez, Roberto" w:date="2017-07-26T13:55:00Z">
            <w:rPr>
              <w:del w:id="473" w:author="Fernandez, Roberto" w:date="2017-07-26T13:55:00Z"/>
              <w:lang w:val="es-AR"/>
            </w:rPr>
          </w:rPrChange>
        </w:rPr>
        <w:pPrChange w:id="474" w:author="Fernandez, Roberto" w:date="2017-07-26T13:55:00Z">
          <w:pPr>
            <w:pStyle w:val="ListParagraph"/>
            <w:numPr>
              <w:ilvl w:val="1"/>
              <w:numId w:val="27"/>
            </w:numPr>
            <w:spacing w:before="120" w:line="240" w:lineRule="auto"/>
            <w:ind w:left="360" w:hanging="720"/>
            <w:contextualSpacing w:val="0"/>
            <w:jc w:val="both"/>
          </w:pPr>
        </w:pPrChange>
      </w:pPr>
      <w:r w:rsidRPr="00B70D78">
        <w:rPr>
          <w:rFonts w:ascii="Arial" w:hAnsi="Arial" w:cs="Arial"/>
          <w:lang w:val="es-AR"/>
        </w:rPr>
        <w:t xml:space="preserve"> </w:t>
      </w:r>
    </w:p>
    <w:p w14:paraId="515DE53A" w14:textId="7CBEAACD" w:rsidR="00A44CB1" w:rsidRPr="00B70D78" w:rsidRDefault="00B70D78">
      <w:pPr>
        <w:rPr>
          <w:ins w:id="475" w:author="Fernandez, Roberto" w:date="2017-07-26T02:11:00Z"/>
          <w:lang w:val="es-AR"/>
        </w:rPr>
        <w:pPrChange w:id="476" w:author="Fernandez, Roberto" w:date="2017-07-26T13:55:00Z">
          <w:pPr>
            <w:jc w:val="both"/>
          </w:pPr>
        </w:pPrChange>
      </w:pPr>
      <w:ins w:id="477" w:author="Fernandez, Roberto" w:date="2017-07-26T13:53:00Z">
        <w:r w:rsidRPr="00B70D78">
          <w:rPr>
            <w:noProof/>
          </w:rPr>
          <w:lastRenderedPageBreak/>
          <w:drawing>
            <wp:inline distT="0" distB="0" distL="0" distR="0" wp14:anchorId="252ECCA5" wp14:editId="051D5A09">
              <wp:extent cx="8613836" cy="46135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633380" cy="4624021"/>
                      </a:xfrm>
                      <a:prstGeom prst="rect">
                        <a:avLst/>
                      </a:prstGeom>
                      <a:noFill/>
                      <a:ln>
                        <a:noFill/>
                      </a:ln>
                    </pic:spPr>
                  </pic:pic>
                </a:graphicData>
              </a:graphic>
            </wp:inline>
          </w:drawing>
        </w:r>
        <w:r w:rsidRPr="00B70D78" w:rsidDel="00A44CB1">
          <w:t xml:space="preserve"> </w:t>
        </w:r>
      </w:ins>
      <w:del w:id="478" w:author="Fernandez, Roberto" w:date="2017-07-26T02:11:00Z">
        <w:r w:rsidR="00D35501" w:rsidRPr="002A28E0" w:rsidDel="00A44CB1">
          <w:rPr>
            <w:noProof/>
            <w:lang w:val="en-US" w:eastAsia="en-US"/>
          </w:rPr>
          <w:lastRenderedPageBreak/>
          <w:drawing>
            <wp:inline distT="0" distB="0" distL="0" distR="0" wp14:anchorId="558870D9" wp14:editId="5BCE3FFF">
              <wp:extent cx="8229600" cy="28652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29600" cy="2865268"/>
                      </a:xfrm>
                      <a:prstGeom prst="rect">
                        <a:avLst/>
                      </a:prstGeom>
                      <a:noFill/>
                      <a:ln>
                        <a:noFill/>
                      </a:ln>
                    </pic:spPr>
                  </pic:pic>
                </a:graphicData>
              </a:graphic>
            </wp:inline>
          </w:drawing>
        </w:r>
      </w:del>
    </w:p>
    <w:p w14:paraId="05253E34" w14:textId="552A7779" w:rsidR="00B70D78" w:rsidRDefault="00B70D78">
      <w:pPr>
        <w:rPr>
          <w:ins w:id="479" w:author="Fernandez, Roberto" w:date="2017-07-26T13:56:00Z"/>
          <w:rFonts w:ascii="Arial" w:hAnsi="Arial" w:cs="Arial"/>
          <w:lang w:val="es-AR"/>
        </w:rPr>
      </w:pPr>
      <w:ins w:id="480" w:author="Fernandez, Roberto" w:date="2017-07-26T13:56:00Z">
        <w:r>
          <w:rPr>
            <w:rFonts w:ascii="Arial" w:hAnsi="Arial" w:cs="Arial"/>
            <w:lang w:val="es-AR"/>
          </w:rPr>
          <w:br w:type="page"/>
        </w:r>
      </w:ins>
    </w:p>
    <w:p w14:paraId="593649E7" w14:textId="77777777" w:rsidR="00A44CB1" w:rsidRPr="002A28E0" w:rsidRDefault="00A44CB1" w:rsidP="009708CB">
      <w:pPr>
        <w:jc w:val="both"/>
        <w:rPr>
          <w:rFonts w:ascii="Arial" w:hAnsi="Arial" w:cs="Arial"/>
          <w:lang w:val="es-AR"/>
        </w:rPr>
      </w:pPr>
    </w:p>
    <w:p w14:paraId="1A0B37C9" w14:textId="77777777" w:rsidR="003842CA" w:rsidRPr="002A28E0" w:rsidRDefault="001A7085" w:rsidP="00543239">
      <w:pPr>
        <w:pStyle w:val="ListParagraph"/>
        <w:numPr>
          <w:ilvl w:val="0"/>
          <w:numId w:val="25"/>
        </w:numPr>
        <w:spacing w:line="240" w:lineRule="auto"/>
        <w:ind w:hanging="720"/>
        <w:contextualSpacing w:val="0"/>
        <w:rPr>
          <w:rFonts w:ascii="Arial" w:hAnsi="Arial" w:cs="Arial"/>
          <w:b/>
          <w:lang w:val="es-AR"/>
        </w:rPr>
      </w:pPr>
      <w:r w:rsidRPr="002A28E0">
        <w:rPr>
          <w:rFonts w:ascii="Arial" w:hAnsi="Arial" w:cs="Arial"/>
          <w:b/>
          <w:lang w:val="es-AR"/>
        </w:rPr>
        <w:t>Ahorro de recursos humanos aplicados al manejo de HC en papel</w:t>
      </w:r>
    </w:p>
    <w:p w14:paraId="3B67CB2C" w14:textId="00CA333B" w:rsidR="003842CA" w:rsidRPr="002A28E0" w:rsidRDefault="008E31B5"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La introducción de la HCE implica también la reducción de los tiempos dedicados al manipuleo de las HC de papel por parte de los recursos humanos asignados a ello. Las tareas básicas de manipuleo tomadas en cuenta para la estimación del ahorro de tiempo son: (i) el retiro de la HC del archivo central para ser utilizada en la consulta médica, su traslado al consultorio y su devolución al archivo; (ii) el archivo e incorporación física a la HC de papel de los resultados de estudios de laboratorio; y (iii) el archivo e incorporación a la HC de los informes de radiografías y tomografías </w:t>
      </w:r>
      <w:del w:id="481" w:author="Fernandez, Roberto" w:date="2017-07-26T02:19:00Z">
        <w:r w:rsidRPr="002A28E0" w:rsidDel="00B300A8">
          <w:rPr>
            <w:rFonts w:ascii="Arial" w:hAnsi="Arial" w:cs="Arial"/>
            <w:lang w:val="es-AR"/>
          </w:rPr>
          <w:delText>computadas</w:delText>
        </w:r>
      </w:del>
      <w:r w:rsidRPr="002A28E0">
        <w:rPr>
          <w:rFonts w:ascii="Arial" w:hAnsi="Arial" w:cs="Arial"/>
          <w:lang w:val="es-AR"/>
        </w:rPr>
        <w:t>.</w:t>
      </w:r>
    </w:p>
    <w:p w14:paraId="17EA36D2" w14:textId="585DDEB4" w:rsidR="008E31B5" w:rsidRPr="002A28E0" w:rsidRDefault="008E31B5"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Tomando como punto de partida los datos estadísticos de número de consultas, estudios de laboratorio, radiografías y tomografías anuales por paciente, se estimó </w:t>
      </w:r>
      <w:r w:rsidR="002D3C8B" w:rsidRPr="002A28E0">
        <w:rPr>
          <w:rFonts w:ascii="Arial" w:hAnsi="Arial" w:cs="Arial"/>
          <w:lang w:val="es-AR"/>
        </w:rPr>
        <w:t xml:space="preserve">conservadoramente </w:t>
      </w:r>
      <w:r w:rsidRPr="002A28E0">
        <w:rPr>
          <w:rFonts w:ascii="Arial" w:hAnsi="Arial" w:cs="Arial"/>
          <w:lang w:val="es-AR"/>
        </w:rPr>
        <w:t xml:space="preserve">la cantidad de horas dedicadas al manipuleo de HC de papel en </w:t>
      </w:r>
      <w:r w:rsidR="002D3C8B" w:rsidRPr="002A28E0">
        <w:rPr>
          <w:rFonts w:ascii="Arial" w:hAnsi="Arial" w:cs="Arial"/>
          <w:lang w:val="es-AR"/>
        </w:rPr>
        <w:t xml:space="preserve">18 minutos por paciente por año, para atender las necesidades de archivo generadas por 6,1 consultas, 5,1 estudios de laboratorio y 0,8 radio/tomografías. Esto equivale a un total de 971.000 horas por año dedicadas a atender las tareas de archivo generadas por los 3.220.000 pacientes del sistema. El costo </w:t>
      </w:r>
      <w:ins w:id="482" w:author="Fernandez, Roberto" w:date="2017-07-26T02:24:00Z">
        <w:r w:rsidR="00B300A8">
          <w:rPr>
            <w:rFonts w:ascii="Arial" w:hAnsi="Arial" w:cs="Arial"/>
            <w:lang w:val="es-AR"/>
          </w:rPr>
          <w:t xml:space="preserve">anual </w:t>
        </w:r>
      </w:ins>
      <w:r w:rsidR="002D3C8B" w:rsidRPr="002A28E0">
        <w:rPr>
          <w:rFonts w:ascii="Arial" w:hAnsi="Arial" w:cs="Arial"/>
          <w:lang w:val="es-AR"/>
        </w:rPr>
        <w:t xml:space="preserve">de </w:t>
      </w:r>
      <w:ins w:id="483" w:author="Fernandez, Roberto" w:date="2017-07-26T02:24:00Z">
        <w:r w:rsidR="00B300A8">
          <w:rPr>
            <w:rFonts w:ascii="Arial" w:hAnsi="Arial" w:cs="Arial"/>
            <w:lang w:val="es-AR"/>
          </w:rPr>
          <w:t xml:space="preserve">los </w:t>
        </w:r>
      </w:ins>
      <w:r w:rsidR="002D3C8B" w:rsidRPr="002A28E0">
        <w:rPr>
          <w:rFonts w:ascii="Arial" w:hAnsi="Arial" w:cs="Arial"/>
          <w:lang w:val="es-AR"/>
        </w:rPr>
        <w:t>recurso</w:t>
      </w:r>
      <w:ins w:id="484" w:author="Fernandez, Roberto" w:date="2017-07-26T02:24:00Z">
        <w:r w:rsidR="00B300A8">
          <w:rPr>
            <w:rFonts w:ascii="Arial" w:hAnsi="Arial" w:cs="Arial"/>
            <w:lang w:val="es-AR"/>
          </w:rPr>
          <w:t>s</w:t>
        </w:r>
      </w:ins>
      <w:r w:rsidR="002D3C8B" w:rsidRPr="002A28E0">
        <w:rPr>
          <w:rFonts w:ascii="Arial" w:hAnsi="Arial" w:cs="Arial"/>
          <w:lang w:val="es-AR"/>
        </w:rPr>
        <w:t xml:space="preserve"> humano</w:t>
      </w:r>
      <w:ins w:id="485" w:author="Fernandez, Roberto" w:date="2017-07-26T02:24:00Z">
        <w:r w:rsidR="00B300A8">
          <w:rPr>
            <w:rFonts w:ascii="Arial" w:hAnsi="Arial" w:cs="Arial"/>
            <w:lang w:val="es-AR"/>
          </w:rPr>
          <w:t>s</w:t>
        </w:r>
      </w:ins>
      <w:r w:rsidR="002D3C8B" w:rsidRPr="002A28E0">
        <w:rPr>
          <w:rFonts w:ascii="Arial" w:hAnsi="Arial" w:cs="Arial"/>
          <w:lang w:val="es-AR"/>
        </w:rPr>
        <w:t xml:space="preserve"> </w:t>
      </w:r>
      <w:ins w:id="486" w:author="Fernandez, Roberto" w:date="2017-07-26T02:24:00Z">
        <w:r w:rsidR="00B300A8">
          <w:rPr>
            <w:rFonts w:ascii="Arial" w:hAnsi="Arial" w:cs="Arial"/>
            <w:lang w:val="es-AR"/>
          </w:rPr>
          <w:t xml:space="preserve">dedicados </w:t>
        </w:r>
      </w:ins>
      <w:del w:id="487" w:author="Fernandez, Roberto" w:date="2017-07-26T02:24:00Z">
        <w:r w:rsidR="002D3C8B" w:rsidRPr="002A28E0" w:rsidDel="00B300A8">
          <w:rPr>
            <w:rFonts w:ascii="Arial" w:hAnsi="Arial" w:cs="Arial"/>
            <w:lang w:val="es-AR"/>
          </w:rPr>
          <w:delText xml:space="preserve">asociado </w:delText>
        </w:r>
      </w:del>
      <w:r w:rsidR="002D3C8B" w:rsidRPr="002A28E0">
        <w:rPr>
          <w:rFonts w:ascii="Arial" w:hAnsi="Arial" w:cs="Arial"/>
          <w:lang w:val="es-AR"/>
        </w:rPr>
        <w:t>al manipuleo de la HC de pa</w:t>
      </w:r>
      <w:r w:rsidR="00C0558B" w:rsidRPr="002A28E0">
        <w:rPr>
          <w:rFonts w:ascii="Arial" w:hAnsi="Arial" w:cs="Arial"/>
          <w:lang w:val="es-AR"/>
        </w:rPr>
        <w:t xml:space="preserve">pel ronda </w:t>
      </w:r>
      <w:del w:id="488" w:author="Fernandez, Roberto" w:date="2017-07-26T02:25:00Z">
        <w:r w:rsidR="00C0558B" w:rsidRPr="002A28E0" w:rsidDel="00B300A8">
          <w:rPr>
            <w:rFonts w:ascii="Arial" w:hAnsi="Arial" w:cs="Arial"/>
            <w:lang w:val="es-AR"/>
          </w:rPr>
          <w:delText>un monto anual de</w:delText>
        </w:r>
      </w:del>
      <w:ins w:id="489" w:author="Fernandez, Roberto" w:date="2017-07-26T02:25:00Z">
        <w:r w:rsidR="00B300A8">
          <w:rPr>
            <w:rFonts w:ascii="Arial" w:hAnsi="Arial" w:cs="Arial"/>
            <w:lang w:val="es-AR"/>
          </w:rPr>
          <w:t>los</w:t>
        </w:r>
      </w:ins>
      <w:r w:rsidR="00C0558B" w:rsidRPr="002A28E0">
        <w:rPr>
          <w:rFonts w:ascii="Arial" w:hAnsi="Arial" w:cs="Arial"/>
          <w:lang w:val="es-AR"/>
        </w:rPr>
        <w:t xml:space="preserve"> US$</w:t>
      </w:r>
      <w:r w:rsidR="002F6EFC" w:rsidRPr="002A28E0">
        <w:rPr>
          <w:rFonts w:ascii="Arial" w:hAnsi="Arial" w:cs="Arial"/>
          <w:lang w:val="es-AR"/>
        </w:rPr>
        <w:t>6,0</w:t>
      </w:r>
      <w:r w:rsidR="002D3C8B" w:rsidRPr="002A28E0">
        <w:rPr>
          <w:rFonts w:ascii="Arial" w:hAnsi="Arial" w:cs="Arial"/>
          <w:lang w:val="es-AR"/>
        </w:rPr>
        <w:t xml:space="preserve"> millones</w:t>
      </w:r>
      <w:ins w:id="490" w:author="Fernandez, Roberto" w:date="2017-07-26T02:20:00Z">
        <w:r w:rsidR="00B300A8">
          <w:rPr>
            <w:rFonts w:ascii="Arial" w:hAnsi="Arial" w:cs="Arial"/>
            <w:lang w:val="es-AR"/>
          </w:rPr>
          <w:t xml:space="preserve"> en los 44 prestadores integrales que integran el sistema</w:t>
        </w:r>
      </w:ins>
      <w:r w:rsidR="002D3C8B" w:rsidRPr="002A28E0">
        <w:rPr>
          <w:rFonts w:ascii="Arial" w:hAnsi="Arial" w:cs="Arial"/>
          <w:lang w:val="es-AR"/>
        </w:rPr>
        <w:t>.</w:t>
      </w:r>
      <w:ins w:id="491" w:author="Fernandez, Roberto" w:date="2017-07-26T02:24:00Z">
        <w:r w:rsidR="00B300A8">
          <w:rPr>
            <w:rFonts w:ascii="Arial" w:hAnsi="Arial" w:cs="Arial"/>
            <w:lang w:val="es-AR"/>
          </w:rPr>
          <w:t xml:space="preserve"> </w:t>
        </w:r>
      </w:ins>
      <w:ins w:id="492" w:author="Fernandez, Roberto" w:date="2017-07-26T02:25:00Z">
        <w:r w:rsidR="00B300A8">
          <w:rPr>
            <w:rFonts w:ascii="Arial" w:hAnsi="Arial" w:cs="Arial"/>
            <w:lang w:val="es-AR"/>
          </w:rPr>
          <w:t xml:space="preserve">Este monto se corresponde con un universo de historias clínicas totalmente en formato papel. </w:t>
        </w:r>
      </w:ins>
    </w:p>
    <w:p w14:paraId="0F45D5FB" w14:textId="2FA77684" w:rsidR="002D3C8B" w:rsidRPr="002A28E0" w:rsidRDefault="00B300A8" w:rsidP="00543239">
      <w:pPr>
        <w:pStyle w:val="ListParagraph"/>
        <w:numPr>
          <w:ilvl w:val="1"/>
          <w:numId w:val="27"/>
        </w:numPr>
        <w:spacing w:before="120" w:line="240" w:lineRule="auto"/>
        <w:ind w:left="720" w:hanging="720"/>
        <w:contextualSpacing w:val="0"/>
        <w:jc w:val="both"/>
        <w:rPr>
          <w:rFonts w:ascii="Arial" w:hAnsi="Arial" w:cs="Arial"/>
          <w:lang w:val="es-AR"/>
        </w:rPr>
      </w:pPr>
      <w:ins w:id="493" w:author="Fernandez, Roberto" w:date="2017-07-26T02:21:00Z">
        <w:r>
          <w:rPr>
            <w:rFonts w:ascii="Arial" w:hAnsi="Arial" w:cs="Arial"/>
            <w:lang w:val="es-AR"/>
          </w:rPr>
          <w:t xml:space="preserve">Los supuestos acerca de la </w:t>
        </w:r>
      </w:ins>
      <w:ins w:id="494" w:author="Fernandez, Roberto" w:date="2017-07-26T02:22:00Z">
        <w:r>
          <w:rPr>
            <w:rFonts w:ascii="Arial" w:hAnsi="Arial" w:cs="Arial"/>
            <w:lang w:val="es-AR"/>
          </w:rPr>
          <w:t xml:space="preserve">velocidad de </w:t>
        </w:r>
      </w:ins>
      <w:ins w:id="495" w:author="Fernandez, Roberto" w:date="2017-07-26T02:21:00Z">
        <w:r>
          <w:rPr>
            <w:rFonts w:ascii="Arial" w:hAnsi="Arial" w:cs="Arial"/>
            <w:lang w:val="es-AR"/>
          </w:rPr>
          <w:t>sustitución de historias clínicas en formato papel por las de formato digital son los mismos que se utilizaron en el literal E. referente a la estimaci</w:t>
        </w:r>
      </w:ins>
      <w:ins w:id="496" w:author="Fernandez, Roberto" w:date="2017-07-26T02:22:00Z">
        <w:r>
          <w:rPr>
            <w:rFonts w:ascii="Arial" w:hAnsi="Arial" w:cs="Arial"/>
            <w:lang w:val="es-AR"/>
          </w:rPr>
          <w:t>ón del ahorro de gasto e</w:t>
        </w:r>
      </w:ins>
      <w:ins w:id="497" w:author="Fernandez, Roberto" w:date="2017-07-26T02:23:00Z">
        <w:r>
          <w:rPr>
            <w:rFonts w:ascii="Arial" w:hAnsi="Arial" w:cs="Arial"/>
            <w:lang w:val="es-AR"/>
          </w:rPr>
          <w:t>n</w:t>
        </w:r>
      </w:ins>
      <w:ins w:id="498" w:author="Fernandez, Roberto" w:date="2017-07-26T02:22:00Z">
        <w:r>
          <w:rPr>
            <w:rFonts w:ascii="Arial" w:hAnsi="Arial" w:cs="Arial"/>
            <w:lang w:val="es-AR"/>
          </w:rPr>
          <w:t xml:space="preserve"> papel.</w:t>
        </w:r>
      </w:ins>
      <w:ins w:id="499" w:author="Fernandez, Roberto" w:date="2017-07-26T02:23:00Z">
        <w:r>
          <w:rPr>
            <w:rFonts w:ascii="Arial" w:hAnsi="Arial" w:cs="Arial"/>
            <w:lang w:val="es-AR"/>
          </w:rPr>
          <w:t xml:space="preserve"> </w:t>
        </w:r>
      </w:ins>
      <w:ins w:id="500" w:author="Fernandez, Roberto" w:date="2017-07-26T12:43:00Z">
        <w:r w:rsidR="00643A6C">
          <w:rPr>
            <w:rFonts w:ascii="Arial" w:hAnsi="Arial" w:cs="Arial"/>
            <w:lang w:val="es-AR"/>
          </w:rPr>
          <w:t>El valor presente neto de l</w:t>
        </w:r>
      </w:ins>
      <w:ins w:id="501" w:author="Fernandez, Roberto" w:date="2017-07-26T02:26:00Z">
        <w:r>
          <w:rPr>
            <w:rFonts w:ascii="Arial" w:hAnsi="Arial" w:cs="Arial"/>
            <w:lang w:val="es-AR"/>
          </w:rPr>
          <w:t>os ahorros que se generan en este costo de recursos humanos por la sustitución de las historias en papel por historias cl</w:t>
        </w:r>
      </w:ins>
      <w:ins w:id="502" w:author="Fernandez, Roberto" w:date="2017-07-26T02:27:00Z">
        <w:r>
          <w:rPr>
            <w:rFonts w:ascii="Arial" w:hAnsi="Arial" w:cs="Arial"/>
            <w:lang w:val="es-AR"/>
          </w:rPr>
          <w:t xml:space="preserve">ínicas digitales, alcanzan a US$ </w:t>
        </w:r>
      </w:ins>
      <w:ins w:id="503" w:author="Fernandez, Roberto" w:date="2017-07-26T13:22:00Z">
        <w:r w:rsidR="00B17D40">
          <w:rPr>
            <w:rFonts w:ascii="Arial" w:hAnsi="Arial" w:cs="Arial"/>
            <w:lang w:val="es-AR"/>
          </w:rPr>
          <w:t>6,7</w:t>
        </w:r>
      </w:ins>
      <w:ins w:id="504" w:author="Fernandez, Roberto" w:date="2017-07-26T02:27:00Z">
        <w:r>
          <w:rPr>
            <w:rFonts w:ascii="Arial" w:hAnsi="Arial" w:cs="Arial"/>
            <w:lang w:val="es-AR"/>
          </w:rPr>
          <w:t xml:space="preserve"> millones </w:t>
        </w:r>
      </w:ins>
      <w:del w:id="505" w:author="Fernandez, Roberto" w:date="2017-07-26T02:23:00Z">
        <w:r w:rsidR="002D3C8B" w:rsidRPr="002A28E0" w:rsidDel="00B300A8">
          <w:rPr>
            <w:rFonts w:ascii="Arial" w:hAnsi="Arial" w:cs="Arial"/>
            <w:lang w:val="es-AR"/>
          </w:rPr>
          <w:delText xml:space="preserve">Tal como se planteó en la sección anterior para los ahorros de consumo de papel, se ha considerado que el proyecto contribuirá a adelantar la incorporación de sistemas de HCE por parte de los prestadores en un promedio de 2 años. Por ende, el beneficio atribuido al proyecto consiste en el valor presente neto del adelantamiento de este ahorro por parte de los distintos prestadores. Para el cálculo de este ahorro se supuso que la HCE es implantada a un ritmo de 20% al año. </w:delText>
        </w:r>
      </w:del>
      <w:del w:id="506" w:author="Fernandez, Roberto" w:date="2017-07-26T02:27:00Z">
        <w:r w:rsidR="002D3C8B" w:rsidRPr="002A28E0" w:rsidDel="00B300A8">
          <w:rPr>
            <w:rFonts w:ascii="Arial" w:hAnsi="Arial" w:cs="Arial"/>
            <w:lang w:val="es-AR"/>
          </w:rPr>
          <w:delText>El</w:delText>
        </w:r>
      </w:del>
      <w:del w:id="507" w:author="Fernandez, Roberto" w:date="2017-07-26T12:44:00Z">
        <w:r w:rsidR="002D3C8B" w:rsidRPr="002A28E0" w:rsidDel="00A81E7D">
          <w:rPr>
            <w:rFonts w:ascii="Arial" w:hAnsi="Arial" w:cs="Arial"/>
            <w:lang w:val="es-AR"/>
          </w:rPr>
          <w:delText xml:space="preserve"> valor presente</w:delText>
        </w:r>
      </w:del>
      <w:r w:rsidR="002D3C8B" w:rsidRPr="002A28E0">
        <w:rPr>
          <w:rFonts w:ascii="Arial" w:hAnsi="Arial" w:cs="Arial"/>
          <w:lang w:val="es-AR"/>
        </w:rPr>
        <w:t xml:space="preserve"> </w:t>
      </w:r>
      <w:ins w:id="508" w:author="Fernandez, Roberto" w:date="2017-07-26T02:28:00Z">
        <w:r>
          <w:rPr>
            <w:rFonts w:ascii="Arial" w:hAnsi="Arial" w:cs="Arial"/>
            <w:lang w:val="es-AR"/>
          </w:rPr>
          <w:t>para el proyecto UR-L1143 tomado individualmente, y US$ 9,</w:t>
        </w:r>
      </w:ins>
      <w:ins w:id="509" w:author="Fernandez, Roberto" w:date="2017-07-26T13:22:00Z">
        <w:r w:rsidR="00B17D40">
          <w:rPr>
            <w:rFonts w:ascii="Arial" w:hAnsi="Arial" w:cs="Arial"/>
            <w:lang w:val="es-AR"/>
          </w:rPr>
          <w:t>3</w:t>
        </w:r>
      </w:ins>
      <w:ins w:id="510" w:author="Fernandez, Roberto" w:date="2017-07-26T02:28:00Z">
        <w:r>
          <w:rPr>
            <w:rFonts w:ascii="Arial" w:hAnsi="Arial" w:cs="Arial"/>
            <w:lang w:val="es-AR"/>
          </w:rPr>
          <w:t xml:space="preserve"> millones para los proyectos UR-L1082 y UR-L1143 considerados conjuntamente. </w:t>
        </w:r>
      </w:ins>
      <w:del w:id="511" w:author="Fernandez, Roberto" w:date="2017-07-26T02:29:00Z">
        <w:r w:rsidR="002D3C8B" w:rsidRPr="002A28E0" w:rsidDel="00B300A8">
          <w:rPr>
            <w:rFonts w:ascii="Arial" w:hAnsi="Arial" w:cs="Arial"/>
            <w:lang w:val="es-AR"/>
          </w:rPr>
          <w:delText xml:space="preserve">neto de los ahorros </w:delText>
        </w:r>
        <w:r w:rsidR="005C7DA5" w:rsidRPr="002A28E0" w:rsidDel="00B300A8">
          <w:rPr>
            <w:rFonts w:ascii="Arial" w:hAnsi="Arial" w:cs="Arial"/>
            <w:lang w:val="es-AR"/>
          </w:rPr>
          <w:delText xml:space="preserve">de recursos humanos </w:delText>
        </w:r>
        <w:r w:rsidR="002D3C8B" w:rsidRPr="002A28E0" w:rsidDel="00B300A8">
          <w:rPr>
            <w:rFonts w:ascii="Arial" w:hAnsi="Arial" w:cs="Arial"/>
            <w:lang w:val="es-AR"/>
          </w:rPr>
          <w:delText>a generarse de 2014 a 2</w:delText>
        </w:r>
        <w:r w:rsidR="00C0558B" w:rsidRPr="002A28E0" w:rsidDel="00B300A8">
          <w:rPr>
            <w:rFonts w:ascii="Arial" w:hAnsi="Arial" w:cs="Arial"/>
            <w:lang w:val="es-AR"/>
          </w:rPr>
          <w:delText>020 por este concepto es de US$</w:delText>
        </w:r>
        <w:r w:rsidR="002F6EFC" w:rsidRPr="002A28E0" w:rsidDel="00B300A8">
          <w:rPr>
            <w:rFonts w:ascii="Arial" w:hAnsi="Arial" w:cs="Arial"/>
            <w:lang w:val="es-AR"/>
          </w:rPr>
          <w:delText>7</w:delText>
        </w:r>
        <w:r w:rsidR="002D3C8B" w:rsidRPr="002A28E0" w:rsidDel="00B300A8">
          <w:rPr>
            <w:rFonts w:ascii="Arial" w:hAnsi="Arial" w:cs="Arial"/>
            <w:lang w:val="es-AR"/>
          </w:rPr>
          <w:delText>,</w:delText>
        </w:r>
        <w:r w:rsidR="00D35501" w:rsidRPr="002A28E0" w:rsidDel="00B300A8">
          <w:rPr>
            <w:rFonts w:ascii="Arial" w:hAnsi="Arial" w:cs="Arial"/>
            <w:lang w:val="es-AR"/>
          </w:rPr>
          <w:delText>3</w:delText>
        </w:r>
        <w:r w:rsidR="002D3C8B" w:rsidRPr="002A28E0" w:rsidDel="00B300A8">
          <w:rPr>
            <w:rFonts w:ascii="Arial" w:hAnsi="Arial" w:cs="Arial"/>
            <w:lang w:val="es-AR"/>
          </w:rPr>
          <w:delText xml:space="preserve"> millones.</w:delText>
        </w:r>
        <w:r w:rsidR="002F6EFC" w:rsidRPr="002A28E0" w:rsidDel="00B300A8">
          <w:rPr>
            <w:rFonts w:ascii="Arial" w:hAnsi="Arial" w:cs="Arial"/>
            <w:lang w:val="es-AR"/>
          </w:rPr>
          <w:delText xml:space="preserve"> </w:delText>
        </w:r>
      </w:del>
    </w:p>
    <w:p w14:paraId="666B5609" w14:textId="77777777" w:rsidR="00B70D78" w:rsidRDefault="00B70D78">
      <w:pPr>
        <w:rPr>
          <w:ins w:id="512" w:author="Fernandez, Roberto" w:date="2017-07-26T13:56:00Z"/>
          <w:rFonts w:ascii="Arial" w:hAnsi="Arial" w:cs="Arial"/>
          <w:lang w:val="es-AR"/>
        </w:rPr>
      </w:pPr>
      <w:ins w:id="513" w:author="Fernandez, Roberto" w:date="2017-07-26T13:56:00Z">
        <w:r>
          <w:rPr>
            <w:rFonts w:ascii="Arial" w:hAnsi="Arial" w:cs="Arial"/>
            <w:lang w:val="es-AR"/>
          </w:rPr>
          <w:br w:type="page"/>
        </w:r>
      </w:ins>
    </w:p>
    <w:p w14:paraId="052EC0CC" w14:textId="2D81C4E5" w:rsidR="002F6EFC" w:rsidRPr="002A28E0" w:rsidRDefault="002F6EFC"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lastRenderedPageBreak/>
        <w:t>Para un detalle de este cálculo:</w:t>
      </w:r>
    </w:p>
    <w:p w14:paraId="6DA717F1" w14:textId="41342F13" w:rsidR="002F6EFC" w:rsidRPr="00B70D78" w:rsidRDefault="00B70D78">
      <w:pPr>
        <w:pStyle w:val="ListParagraph"/>
        <w:ind w:left="360"/>
        <w:jc w:val="both"/>
        <w:rPr>
          <w:rFonts w:ascii="Arial" w:hAnsi="Arial" w:cs="Arial"/>
          <w:lang w:val="es-AR"/>
        </w:rPr>
        <w:pPrChange w:id="514" w:author="Fernandez, Roberto" w:date="2017-07-26T13:57:00Z">
          <w:pPr>
            <w:pStyle w:val="ListParagraph"/>
            <w:numPr>
              <w:ilvl w:val="1"/>
              <w:numId w:val="27"/>
            </w:numPr>
            <w:ind w:left="360" w:hanging="360"/>
            <w:jc w:val="both"/>
          </w:pPr>
        </w:pPrChange>
      </w:pPr>
      <w:ins w:id="515" w:author="Fernandez, Roberto" w:date="2017-07-26T13:57:00Z">
        <w:r w:rsidRPr="00B70D78">
          <w:rPr>
            <w:noProof/>
          </w:rPr>
          <w:lastRenderedPageBreak/>
          <w:drawing>
            <wp:inline distT="0" distB="0" distL="0" distR="0" wp14:anchorId="32211203" wp14:editId="12B03073">
              <wp:extent cx="8090398" cy="4638029"/>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113995" cy="4651557"/>
                      </a:xfrm>
                      <a:prstGeom prst="rect">
                        <a:avLst/>
                      </a:prstGeom>
                      <a:noFill/>
                      <a:ln>
                        <a:noFill/>
                      </a:ln>
                    </pic:spPr>
                  </pic:pic>
                </a:graphicData>
              </a:graphic>
            </wp:inline>
          </w:drawing>
        </w:r>
        <w:r w:rsidRPr="00B70D78" w:rsidDel="00A31FE8">
          <w:t xml:space="preserve"> </w:t>
        </w:r>
      </w:ins>
      <w:del w:id="516" w:author="Fernandez, Roberto" w:date="2017-07-26T02:29:00Z">
        <w:r w:rsidR="00D35501" w:rsidRPr="002A28E0" w:rsidDel="00A31FE8">
          <w:rPr>
            <w:rFonts w:ascii="Arial" w:hAnsi="Arial" w:cs="Arial"/>
            <w:noProof/>
            <w:lang w:val="en-US" w:eastAsia="en-US"/>
          </w:rPr>
          <w:lastRenderedPageBreak/>
          <w:drawing>
            <wp:inline distT="0" distB="0" distL="0" distR="0" wp14:anchorId="281DFCE7" wp14:editId="6605F23D">
              <wp:extent cx="8229600" cy="326924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29600" cy="3269246"/>
                      </a:xfrm>
                      <a:prstGeom prst="rect">
                        <a:avLst/>
                      </a:prstGeom>
                      <a:noFill/>
                      <a:ln>
                        <a:noFill/>
                      </a:ln>
                    </pic:spPr>
                  </pic:pic>
                </a:graphicData>
              </a:graphic>
            </wp:inline>
          </w:drawing>
        </w:r>
      </w:del>
    </w:p>
    <w:p w14:paraId="3E4E5D7B" w14:textId="77777777" w:rsidR="00D35501" w:rsidRPr="002A28E0" w:rsidRDefault="00D35501">
      <w:pPr>
        <w:rPr>
          <w:rFonts w:ascii="Arial" w:hAnsi="Arial" w:cs="Arial"/>
          <w:lang w:val="es-AR"/>
        </w:rPr>
      </w:pPr>
      <w:r w:rsidRPr="002A28E0">
        <w:rPr>
          <w:rFonts w:ascii="Arial" w:hAnsi="Arial" w:cs="Arial"/>
          <w:lang w:val="es-AR"/>
        </w:rPr>
        <w:br w:type="page"/>
      </w:r>
    </w:p>
    <w:p w14:paraId="5F6504EF" w14:textId="77777777" w:rsidR="00D257E7" w:rsidRPr="002A28E0" w:rsidRDefault="001A7085" w:rsidP="00543239">
      <w:pPr>
        <w:pStyle w:val="ListParagraph"/>
        <w:numPr>
          <w:ilvl w:val="0"/>
          <w:numId w:val="25"/>
        </w:numPr>
        <w:spacing w:line="240" w:lineRule="auto"/>
        <w:ind w:hanging="720"/>
        <w:contextualSpacing w:val="0"/>
        <w:rPr>
          <w:rFonts w:ascii="Arial" w:hAnsi="Arial" w:cs="Arial"/>
          <w:b/>
          <w:lang w:val="es-AR"/>
        </w:rPr>
      </w:pPr>
      <w:r w:rsidRPr="002A28E0">
        <w:rPr>
          <w:rFonts w:ascii="Arial" w:hAnsi="Arial" w:cs="Arial"/>
          <w:b/>
          <w:lang w:val="es-AR"/>
        </w:rPr>
        <w:lastRenderedPageBreak/>
        <w:t xml:space="preserve">Ahorro de consumo de placas de </w:t>
      </w:r>
      <w:r w:rsidR="00027396" w:rsidRPr="002A28E0">
        <w:rPr>
          <w:rFonts w:ascii="Arial" w:hAnsi="Arial" w:cs="Arial"/>
          <w:b/>
          <w:lang w:val="es-AR"/>
        </w:rPr>
        <w:t>acetato</w:t>
      </w:r>
    </w:p>
    <w:p w14:paraId="417B2914" w14:textId="5AC7799F" w:rsidR="000B70E6" w:rsidRPr="002A28E0" w:rsidRDefault="00027396"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La introducción de imágenes digitales conlleva una serie d</w:t>
      </w:r>
      <w:del w:id="517" w:author="Fernandez, Roberto" w:date="2017-07-26T02:29:00Z">
        <w:r w:rsidR="0070100C" w:rsidDel="00A31FE8">
          <w:rPr>
            <w:rFonts w:ascii="Arial" w:hAnsi="Arial" w:cs="Arial"/>
            <w:lang w:val="es-AR"/>
          </w:rPr>
          <w:delText xml:space="preserve"> </w:delText>
        </w:r>
      </w:del>
      <w:r w:rsidRPr="002A28E0">
        <w:rPr>
          <w:rFonts w:ascii="Arial" w:hAnsi="Arial" w:cs="Arial"/>
          <w:lang w:val="es-AR"/>
        </w:rPr>
        <w:t>e beneficios provenientes especialmente de la mayor agilidad en obtener una interpretación del resultado, la mayor precisión del diagnóstico en virtud de ser realizado por personal especializado gracias a la posibilidad de interpretar las imágenes en centros de referencia mediante el envío de la imagen digital y la mejora en la calidad del diagnóstico debido a la disponibilidad de imágenes e informes de estudios anteriores del paciente. Asimismo, conlleva beneficios vinculados a</w:t>
      </w:r>
      <w:ins w:id="518" w:author="Fernandez, Roberto" w:date="2017-07-26T02:30:00Z">
        <w:r w:rsidR="00A31FE8">
          <w:rPr>
            <w:rFonts w:ascii="Arial" w:hAnsi="Arial" w:cs="Arial"/>
            <w:lang w:val="es-AR"/>
          </w:rPr>
          <w:t xml:space="preserve"> </w:t>
        </w:r>
      </w:ins>
      <w:r w:rsidRPr="002A28E0">
        <w:rPr>
          <w:rFonts w:ascii="Arial" w:hAnsi="Arial" w:cs="Arial"/>
          <w:lang w:val="es-AR"/>
        </w:rPr>
        <w:t>l</w:t>
      </w:r>
      <w:ins w:id="519" w:author="Fernandez, Roberto" w:date="2017-07-26T02:30:00Z">
        <w:r w:rsidR="00A31FE8">
          <w:rPr>
            <w:rFonts w:ascii="Arial" w:hAnsi="Arial" w:cs="Arial"/>
            <w:lang w:val="es-AR"/>
          </w:rPr>
          <w:t>a</w:t>
        </w:r>
      </w:ins>
      <w:r w:rsidRPr="002A28E0">
        <w:rPr>
          <w:rFonts w:ascii="Arial" w:hAnsi="Arial" w:cs="Arial"/>
          <w:lang w:val="es-AR"/>
        </w:rPr>
        <w:t xml:space="preserve"> </w:t>
      </w:r>
      <w:ins w:id="520" w:author="Fernandez, Roberto" w:date="2017-07-26T02:30:00Z">
        <w:r w:rsidR="00A31FE8">
          <w:rPr>
            <w:rFonts w:ascii="Arial" w:hAnsi="Arial" w:cs="Arial"/>
            <w:lang w:val="es-AR"/>
          </w:rPr>
          <w:t xml:space="preserve">sustitución </w:t>
        </w:r>
      </w:ins>
      <w:del w:id="521" w:author="Fernandez, Roberto" w:date="2017-07-26T02:30:00Z">
        <w:r w:rsidRPr="002A28E0" w:rsidDel="00A31FE8">
          <w:rPr>
            <w:rFonts w:ascii="Arial" w:hAnsi="Arial" w:cs="Arial"/>
            <w:lang w:val="es-AR"/>
          </w:rPr>
          <w:delText xml:space="preserve">costo operativo </w:delText>
        </w:r>
      </w:del>
      <w:r w:rsidRPr="002A28E0">
        <w:rPr>
          <w:rFonts w:ascii="Arial" w:hAnsi="Arial" w:cs="Arial"/>
          <w:lang w:val="es-AR"/>
        </w:rPr>
        <w:t xml:space="preserve">de </w:t>
      </w:r>
      <w:del w:id="522" w:author="Fernandez, Roberto" w:date="2017-07-26T02:30:00Z">
        <w:r w:rsidRPr="002A28E0" w:rsidDel="00A31FE8">
          <w:rPr>
            <w:rFonts w:ascii="Arial" w:hAnsi="Arial" w:cs="Arial"/>
            <w:lang w:val="es-AR"/>
          </w:rPr>
          <w:delText>la realización de</w:delText>
        </w:r>
      </w:del>
      <w:ins w:id="523" w:author="Fernandez, Roberto" w:date="2017-07-26T02:30:00Z">
        <w:r w:rsidR="00A31FE8">
          <w:rPr>
            <w:rFonts w:ascii="Arial" w:hAnsi="Arial" w:cs="Arial"/>
            <w:lang w:val="es-AR"/>
          </w:rPr>
          <w:t>los</w:t>
        </w:r>
      </w:ins>
      <w:r w:rsidRPr="002A28E0">
        <w:rPr>
          <w:rFonts w:ascii="Arial" w:hAnsi="Arial" w:cs="Arial"/>
          <w:lang w:val="es-AR"/>
        </w:rPr>
        <w:t xml:space="preserve"> estudios imagenológicos con la tecnología tradicional de placas de acetato </w:t>
      </w:r>
      <w:ins w:id="524" w:author="Fernandez, Roberto" w:date="2017-07-26T02:30:00Z">
        <w:r w:rsidR="00A31FE8">
          <w:rPr>
            <w:rFonts w:ascii="Arial" w:hAnsi="Arial" w:cs="Arial"/>
            <w:lang w:val="es-AR"/>
          </w:rPr>
          <w:t xml:space="preserve">por imágenes </w:t>
        </w:r>
      </w:ins>
      <w:del w:id="525" w:author="Fernandez, Roberto" w:date="2017-07-26T02:30:00Z">
        <w:r w:rsidRPr="002A28E0" w:rsidDel="00A31FE8">
          <w:rPr>
            <w:rFonts w:ascii="Arial" w:hAnsi="Arial" w:cs="Arial"/>
            <w:lang w:val="es-AR"/>
          </w:rPr>
          <w:delText>vis a vis l</w:delText>
        </w:r>
      </w:del>
      <w:del w:id="526" w:author="Fernandez, Roberto" w:date="2017-07-26T02:31:00Z">
        <w:r w:rsidRPr="002A28E0" w:rsidDel="00A31FE8">
          <w:rPr>
            <w:rFonts w:ascii="Arial" w:hAnsi="Arial" w:cs="Arial"/>
            <w:lang w:val="es-AR"/>
          </w:rPr>
          <w:delText xml:space="preserve">os archivos </w:delText>
        </w:r>
      </w:del>
      <w:r w:rsidRPr="002A28E0">
        <w:rPr>
          <w:rFonts w:ascii="Arial" w:hAnsi="Arial" w:cs="Arial"/>
          <w:lang w:val="es-AR"/>
        </w:rPr>
        <w:t>digital</w:t>
      </w:r>
      <w:ins w:id="527" w:author="Fernandez, Roberto" w:date="2017-07-26T02:31:00Z">
        <w:r w:rsidR="00A31FE8">
          <w:rPr>
            <w:rFonts w:ascii="Arial" w:hAnsi="Arial" w:cs="Arial"/>
            <w:lang w:val="es-AR"/>
          </w:rPr>
          <w:t>izadas</w:t>
        </w:r>
      </w:ins>
      <w:del w:id="528" w:author="Fernandez, Roberto" w:date="2017-07-26T02:31:00Z">
        <w:r w:rsidRPr="002A28E0" w:rsidDel="00A31FE8">
          <w:rPr>
            <w:rFonts w:ascii="Arial" w:hAnsi="Arial" w:cs="Arial"/>
            <w:lang w:val="es-AR"/>
          </w:rPr>
          <w:delText>es</w:delText>
        </w:r>
      </w:del>
      <w:r w:rsidRPr="002A28E0">
        <w:rPr>
          <w:rFonts w:ascii="Arial" w:hAnsi="Arial" w:cs="Arial"/>
          <w:lang w:val="es-AR"/>
        </w:rPr>
        <w:t xml:space="preserve">. </w:t>
      </w:r>
    </w:p>
    <w:p w14:paraId="7492A878" w14:textId="77777777" w:rsidR="00A31FE8" w:rsidRDefault="00027396" w:rsidP="00543239">
      <w:pPr>
        <w:pStyle w:val="ListParagraph"/>
        <w:numPr>
          <w:ilvl w:val="1"/>
          <w:numId w:val="27"/>
        </w:numPr>
        <w:spacing w:before="120" w:line="240" w:lineRule="auto"/>
        <w:ind w:left="720" w:hanging="720"/>
        <w:contextualSpacing w:val="0"/>
        <w:jc w:val="both"/>
        <w:rPr>
          <w:ins w:id="529" w:author="Fernandez, Roberto" w:date="2017-07-26T02:34:00Z"/>
          <w:rFonts w:ascii="Arial" w:hAnsi="Arial" w:cs="Arial"/>
          <w:lang w:val="es-AR"/>
        </w:rPr>
      </w:pPr>
      <w:r w:rsidRPr="002A28E0">
        <w:rPr>
          <w:rFonts w:ascii="Arial" w:hAnsi="Arial" w:cs="Arial"/>
          <w:lang w:val="es-AR"/>
        </w:rPr>
        <w:t>En el presente análisis</w:t>
      </w:r>
      <w:r w:rsidR="000B70E6" w:rsidRPr="002A28E0">
        <w:rPr>
          <w:rFonts w:ascii="Arial" w:hAnsi="Arial" w:cs="Arial"/>
          <w:lang w:val="es-AR"/>
        </w:rPr>
        <w:t xml:space="preserve"> económico</w:t>
      </w:r>
      <w:r w:rsidRPr="002A28E0">
        <w:rPr>
          <w:rFonts w:ascii="Arial" w:hAnsi="Arial" w:cs="Arial"/>
          <w:lang w:val="es-AR"/>
        </w:rPr>
        <w:t>, se ha estimado e</w:t>
      </w:r>
      <w:r w:rsidR="000B70E6" w:rsidRPr="002A28E0">
        <w:rPr>
          <w:rFonts w:ascii="Arial" w:hAnsi="Arial" w:cs="Arial"/>
          <w:lang w:val="es-AR"/>
        </w:rPr>
        <w:t>ste</w:t>
      </w:r>
      <w:r w:rsidRPr="002A28E0">
        <w:rPr>
          <w:rFonts w:ascii="Arial" w:hAnsi="Arial" w:cs="Arial"/>
          <w:lang w:val="es-AR"/>
        </w:rPr>
        <w:t xml:space="preserve"> beneficio </w:t>
      </w:r>
      <w:r w:rsidR="000B70E6" w:rsidRPr="002A28E0">
        <w:rPr>
          <w:rFonts w:ascii="Arial" w:hAnsi="Arial" w:cs="Arial"/>
          <w:lang w:val="es-AR"/>
        </w:rPr>
        <w:t xml:space="preserve">en forma </w:t>
      </w:r>
      <w:r w:rsidRPr="002A28E0">
        <w:rPr>
          <w:rFonts w:ascii="Arial" w:hAnsi="Arial" w:cs="Arial"/>
          <w:lang w:val="es-AR"/>
        </w:rPr>
        <w:t xml:space="preserve">conservadora por medio del ahorro </w:t>
      </w:r>
      <w:r w:rsidR="000B70E6" w:rsidRPr="002A28E0">
        <w:rPr>
          <w:rFonts w:ascii="Arial" w:hAnsi="Arial" w:cs="Arial"/>
          <w:lang w:val="es-AR"/>
        </w:rPr>
        <w:t xml:space="preserve">anual en compras de placas </w:t>
      </w:r>
      <w:r w:rsidRPr="002A28E0">
        <w:rPr>
          <w:rFonts w:ascii="Arial" w:hAnsi="Arial" w:cs="Arial"/>
          <w:lang w:val="es-AR"/>
        </w:rPr>
        <w:t>de acetatos</w:t>
      </w:r>
      <w:r w:rsidR="000B70E6" w:rsidRPr="002A28E0">
        <w:rPr>
          <w:rFonts w:ascii="Arial" w:hAnsi="Arial" w:cs="Arial"/>
          <w:lang w:val="es-AR"/>
        </w:rPr>
        <w:t>, gracias a la introducción de las imágenes digitales</w:t>
      </w:r>
      <w:r w:rsidRPr="002A28E0">
        <w:rPr>
          <w:rFonts w:ascii="Arial" w:hAnsi="Arial" w:cs="Arial"/>
          <w:lang w:val="es-AR"/>
        </w:rPr>
        <w:t xml:space="preserve">. </w:t>
      </w:r>
      <w:r w:rsidR="001B668C" w:rsidRPr="002A28E0">
        <w:rPr>
          <w:rFonts w:ascii="Arial" w:hAnsi="Arial" w:cs="Arial"/>
          <w:lang w:val="es-AR"/>
        </w:rPr>
        <w:t xml:space="preserve">El sistema de salud utiliza una cantidad de 1,6 millones de placas de acetato al año para radiografías y tomografías computarizadas, a un costo de US$ 1,2 millones al año. </w:t>
      </w:r>
    </w:p>
    <w:p w14:paraId="1FDD0B48" w14:textId="77777777" w:rsidR="00A81E7D" w:rsidRDefault="00A31FE8" w:rsidP="00543239">
      <w:pPr>
        <w:pStyle w:val="ListParagraph"/>
        <w:numPr>
          <w:ilvl w:val="1"/>
          <w:numId w:val="27"/>
        </w:numPr>
        <w:spacing w:before="120" w:line="240" w:lineRule="auto"/>
        <w:ind w:left="720" w:hanging="720"/>
        <w:contextualSpacing w:val="0"/>
        <w:jc w:val="both"/>
        <w:rPr>
          <w:ins w:id="530" w:author="Fernandez, Roberto" w:date="2017-07-26T12:47:00Z"/>
          <w:rFonts w:ascii="Arial" w:hAnsi="Arial" w:cs="Arial"/>
          <w:lang w:val="es-AR"/>
        </w:rPr>
      </w:pPr>
      <w:ins w:id="531" w:author="Fernandez, Roberto" w:date="2017-07-26T02:34:00Z">
        <w:r>
          <w:rPr>
            <w:rFonts w:ascii="Arial" w:hAnsi="Arial" w:cs="Arial"/>
            <w:lang w:val="es-AR"/>
          </w:rPr>
          <w:t>Con respecto al</w:t>
        </w:r>
      </w:ins>
      <w:ins w:id="532" w:author="Fernandez, Roberto" w:date="2017-07-26T02:35:00Z">
        <w:r>
          <w:rPr>
            <w:rFonts w:ascii="Arial" w:hAnsi="Arial" w:cs="Arial"/>
            <w:lang w:val="es-AR"/>
          </w:rPr>
          <w:t xml:space="preserve"> ritmo de </w:t>
        </w:r>
      </w:ins>
      <w:ins w:id="533" w:author="Fernandez, Roberto" w:date="2017-07-26T02:34:00Z">
        <w:r>
          <w:rPr>
            <w:rFonts w:ascii="Arial" w:hAnsi="Arial" w:cs="Arial"/>
            <w:lang w:val="es-AR"/>
          </w:rPr>
          <w:t xml:space="preserve">adopción de las imágenes </w:t>
        </w:r>
      </w:ins>
      <w:ins w:id="534" w:author="Fernandez, Roberto" w:date="2017-07-26T02:35:00Z">
        <w:r>
          <w:rPr>
            <w:rFonts w:ascii="Arial" w:hAnsi="Arial" w:cs="Arial"/>
            <w:lang w:val="es-AR"/>
          </w:rPr>
          <w:t xml:space="preserve">en formato </w:t>
        </w:r>
      </w:ins>
      <w:ins w:id="535" w:author="Fernandez, Roberto" w:date="2017-07-26T02:34:00Z">
        <w:r>
          <w:rPr>
            <w:rFonts w:ascii="Arial" w:hAnsi="Arial" w:cs="Arial"/>
            <w:lang w:val="es-AR"/>
          </w:rPr>
          <w:t>digital</w:t>
        </w:r>
      </w:ins>
      <w:ins w:id="536" w:author="Fernandez, Roberto" w:date="2017-07-26T02:35:00Z">
        <w:r>
          <w:rPr>
            <w:rFonts w:ascii="Arial" w:hAnsi="Arial" w:cs="Arial"/>
            <w:lang w:val="es-AR"/>
          </w:rPr>
          <w:t xml:space="preserve">, se realizaron los siguientes supuestos y estimaciones: </w:t>
        </w:r>
      </w:ins>
    </w:p>
    <w:p w14:paraId="0AB78636" w14:textId="1AB100AA" w:rsidR="00A81E7D" w:rsidRDefault="00A31FE8">
      <w:pPr>
        <w:pStyle w:val="ListParagraph"/>
        <w:numPr>
          <w:ilvl w:val="0"/>
          <w:numId w:val="28"/>
        </w:numPr>
        <w:spacing w:before="120" w:line="240" w:lineRule="auto"/>
        <w:contextualSpacing w:val="0"/>
        <w:jc w:val="both"/>
        <w:rPr>
          <w:ins w:id="537" w:author="Fernandez, Roberto" w:date="2017-07-26T12:48:00Z"/>
          <w:rFonts w:ascii="Arial" w:hAnsi="Arial" w:cs="Arial"/>
          <w:lang w:val="es-AR"/>
        </w:rPr>
        <w:pPrChange w:id="538" w:author="Fernandez, Roberto" w:date="2017-07-26T12:48:00Z">
          <w:pPr>
            <w:pStyle w:val="ListParagraph"/>
            <w:numPr>
              <w:ilvl w:val="1"/>
              <w:numId w:val="27"/>
            </w:numPr>
            <w:spacing w:before="120" w:line="240" w:lineRule="auto"/>
            <w:ind w:left="360" w:hanging="720"/>
            <w:contextualSpacing w:val="0"/>
            <w:jc w:val="both"/>
          </w:pPr>
        </w:pPrChange>
      </w:pPr>
      <w:ins w:id="539" w:author="Fernandez, Roberto" w:date="2017-07-26T02:35:00Z">
        <w:r>
          <w:rPr>
            <w:rFonts w:ascii="Arial" w:hAnsi="Arial" w:cs="Arial"/>
            <w:lang w:val="es-AR"/>
          </w:rPr>
          <w:t>con base en el resultado del relevamiento citado en el POD pag. 5 sobre adopci</w:t>
        </w:r>
      </w:ins>
      <w:ins w:id="540" w:author="Fernandez, Roberto" w:date="2017-07-26T02:36:00Z">
        <w:r>
          <w:rPr>
            <w:rFonts w:ascii="Arial" w:hAnsi="Arial" w:cs="Arial"/>
            <w:lang w:val="es-AR"/>
          </w:rPr>
          <w:t xml:space="preserve">ón de TICs por parte de los prestadores de salud, que informa que </w:t>
        </w:r>
      </w:ins>
      <w:ins w:id="541" w:author="Fernandez, Roberto" w:date="2017-07-26T02:39:00Z">
        <w:r>
          <w:rPr>
            <w:rFonts w:ascii="Arial" w:hAnsi="Arial" w:cs="Arial"/>
            <w:lang w:val="es-AR"/>
          </w:rPr>
          <w:t xml:space="preserve">en 2016 </w:t>
        </w:r>
      </w:ins>
      <w:ins w:id="542" w:author="Fernandez, Roberto" w:date="2017-07-26T02:36:00Z">
        <w:r>
          <w:rPr>
            <w:rFonts w:ascii="Arial" w:hAnsi="Arial" w:cs="Arial"/>
            <w:lang w:val="es-AR"/>
          </w:rPr>
          <w:t>62% de las instituciones relevadas informaron que dispon</w:t>
        </w:r>
      </w:ins>
      <w:ins w:id="543" w:author="Fernandez, Roberto" w:date="2017-07-26T02:39:00Z">
        <w:r>
          <w:rPr>
            <w:rFonts w:ascii="Arial" w:hAnsi="Arial" w:cs="Arial"/>
            <w:lang w:val="es-AR"/>
          </w:rPr>
          <w:t>ían</w:t>
        </w:r>
      </w:ins>
      <w:ins w:id="544" w:author="Fernandez, Roberto" w:date="2017-07-26T02:36:00Z">
        <w:r>
          <w:rPr>
            <w:rFonts w:ascii="Arial" w:hAnsi="Arial" w:cs="Arial"/>
            <w:lang w:val="es-AR"/>
          </w:rPr>
          <w:t xml:space="preserve"> de almacenamiento digital de im</w:t>
        </w:r>
      </w:ins>
      <w:ins w:id="545" w:author="Fernandez, Roberto" w:date="2017-07-26T02:37:00Z">
        <w:r>
          <w:rPr>
            <w:rFonts w:ascii="Arial" w:hAnsi="Arial" w:cs="Arial"/>
            <w:lang w:val="es-AR"/>
          </w:rPr>
          <w:t>ágenes en forma o bien total o bien mayoritaria</w:t>
        </w:r>
      </w:ins>
      <w:ins w:id="546" w:author="Fernandez, Roberto" w:date="2017-07-26T02:38:00Z">
        <w:r>
          <w:rPr>
            <w:rFonts w:ascii="Arial" w:hAnsi="Arial" w:cs="Arial"/>
            <w:lang w:val="es-AR"/>
          </w:rPr>
          <w:t>, se asumió un porcentaje de adopción de imágenes digitales equivalente a dos tercios del porcentaje de instituciones, es decir 41%</w:t>
        </w:r>
      </w:ins>
      <w:ins w:id="547" w:author="Fernandez, Roberto" w:date="2017-07-26T02:39:00Z">
        <w:r w:rsidR="004F1EFE">
          <w:rPr>
            <w:rStyle w:val="FootnoteReference"/>
            <w:rFonts w:ascii="Arial" w:hAnsi="Arial" w:cs="Arial"/>
            <w:lang w:val="es-AR"/>
          </w:rPr>
          <w:footnoteReference w:id="2"/>
        </w:r>
      </w:ins>
      <w:ins w:id="558" w:author="Fernandez, Roberto" w:date="2017-07-26T02:37:00Z">
        <w:r w:rsidR="004F1EFE">
          <w:rPr>
            <w:rFonts w:ascii="Arial" w:hAnsi="Arial" w:cs="Arial"/>
            <w:lang w:val="es-AR"/>
          </w:rPr>
          <w:t xml:space="preserve">; </w:t>
        </w:r>
      </w:ins>
    </w:p>
    <w:p w14:paraId="397FBDCA" w14:textId="53827503" w:rsidR="004F1EFE" w:rsidRDefault="004F1EFE">
      <w:pPr>
        <w:pStyle w:val="ListParagraph"/>
        <w:numPr>
          <w:ilvl w:val="0"/>
          <w:numId w:val="28"/>
        </w:numPr>
        <w:spacing w:before="120" w:line="240" w:lineRule="auto"/>
        <w:contextualSpacing w:val="0"/>
        <w:jc w:val="both"/>
        <w:rPr>
          <w:ins w:id="559" w:author="Fernandez, Roberto" w:date="2017-07-26T02:48:00Z"/>
          <w:rFonts w:ascii="Arial" w:hAnsi="Arial" w:cs="Arial"/>
          <w:lang w:val="es-AR"/>
        </w:rPr>
        <w:pPrChange w:id="560" w:author="Fernandez, Roberto" w:date="2017-07-26T12:48:00Z">
          <w:pPr>
            <w:pStyle w:val="ListParagraph"/>
            <w:numPr>
              <w:ilvl w:val="1"/>
              <w:numId w:val="27"/>
            </w:numPr>
            <w:spacing w:before="120" w:line="240" w:lineRule="auto"/>
            <w:ind w:left="360" w:hanging="720"/>
            <w:contextualSpacing w:val="0"/>
            <w:jc w:val="both"/>
          </w:pPr>
        </w:pPrChange>
      </w:pPr>
      <w:ins w:id="561" w:author="Fernandez, Roberto" w:date="2017-07-26T02:44:00Z">
        <w:r>
          <w:rPr>
            <w:rFonts w:ascii="Arial" w:hAnsi="Arial" w:cs="Arial"/>
            <w:lang w:val="es-AR"/>
          </w:rPr>
          <w:t xml:space="preserve">partiendo de la tasa adopción de imágenes digitales de 41% en 2016 (año de la última encuesta) se asumió un incremento con proyecto de: </w:t>
        </w:r>
      </w:ins>
      <w:ins w:id="562" w:author="Fernandez, Roberto" w:date="2017-07-26T14:29:00Z">
        <w:r w:rsidR="00EE4813">
          <w:rPr>
            <w:rFonts w:ascii="Arial" w:hAnsi="Arial" w:cs="Arial"/>
            <w:lang w:val="es-AR"/>
          </w:rPr>
          <w:t xml:space="preserve">30% en 2017, </w:t>
        </w:r>
      </w:ins>
      <w:ins w:id="563" w:author="Fernandez, Roberto" w:date="2017-07-26T02:44:00Z">
        <w:r>
          <w:rPr>
            <w:rFonts w:ascii="Arial" w:hAnsi="Arial" w:cs="Arial"/>
            <w:lang w:val="es-AR"/>
          </w:rPr>
          <w:t>25% en 2018, 20% en 2019, 15% en 2020</w:t>
        </w:r>
      </w:ins>
      <w:ins w:id="564" w:author="Fernandez, Roberto" w:date="2017-07-26T02:47:00Z">
        <w:r>
          <w:rPr>
            <w:rFonts w:ascii="Arial" w:hAnsi="Arial" w:cs="Arial"/>
            <w:lang w:val="es-AR"/>
          </w:rPr>
          <w:t xml:space="preserve"> y </w:t>
        </w:r>
      </w:ins>
      <w:ins w:id="565" w:author="Fernandez, Roberto" w:date="2017-07-26T14:26:00Z">
        <w:r w:rsidR="00CD7783">
          <w:rPr>
            <w:rFonts w:ascii="Arial" w:hAnsi="Arial" w:cs="Arial"/>
            <w:lang w:val="es-AR"/>
          </w:rPr>
          <w:t>años siguientes</w:t>
        </w:r>
      </w:ins>
      <w:ins w:id="566" w:author="Fernandez, Roberto" w:date="2017-07-26T02:44:00Z">
        <w:r>
          <w:rPr>
            <w:rFonts w:ascii="Arial" w:hAnsi="Arial" w:cs="Arial"/>
            <w:lang w:val="es-AR"/>
          </w:rPr>
          <w:t>, y sin proyecto 15% anual</w:t>
        </w:r>
      </w:ins>
      <w:ins w:id="567" w:author="Fernandez, Roberto" w:date="2017-07-26T02:47:00Z">
        <w:r>
          <w:rPr>
            <w:rFonts w:ascii="Arial" w:hAnsi="Arial" w:cs="Arial"/>
            <w:lang w:val="es-AR"/>
          </w:rPr>
          <w:t xml:space="preserve"> en toda la duración</w:t>
        </w:r>
      </w:ins>
      <w:del w:id="568" w:author="Fernandez, Roberto" w:date="2017-07-26T02:48:00Z">
        <w:r w:rsidR="001B668C" w:rsidRPr="002A28E0" w:rsidDel="004F1EFE">
          <w:rPr>
            <w:rFonts w:ascii="Arial" w:hAnsi="Arial" w:cs="Arial"/>
            <w:lang w:val="es-AR"/>
          </w:rPr>
          <w:delText>T</w:delText>
        </w:r>
        <w:r w:rsidR="00027396" w:rsidRPr="002A28E0" w:rsidDel="004F1EFE">
          <w:rPr>
            <w:rFonts w:ascii="Arial" w:hAnsi="Arial" w:cs="Arial"/>
            <w:lang w:val="es-AR"/>
          </w:rPr>
          <w:delText xml:space="preserve">omando en cuenta que la sustitución tecnológica requerirá inversiones por parte de los prestadores, se atribuye como beneficio del proyecto </w:delText>
        </w:r>
        <w:r w:rsidR="001B668C" w:rsidRPr="002A28E0" w:rsidDel="004F1EFE">
          <w:rPr>
            <w:rFonts w:ascii="Arial" w:hAnsi="Arial" w:cs="Arial"/>
            <w:lang w:val="es-AR"/>
          </w:rPr>
          <w:delText xml:space="preserve">únicamente </w:delText>
        </w:r>
        <w:r w:rsidR="00027396" w:rsidRPr="002A28E0" w:rsidDel="004F1EFE">
          <w:rPr>
            <w:rFonts w:ascii="Arial" w:hAnsi="Arial" w:cs="Arial"/>
            <w:lang w:val="es-AR"/>
          </w:rPr>
          <w:delText xml:space="preserve">el </w:delText>
        </w:r>
        <w:r w:rsidR="001B668C" w:rsidRPr="002A28E0" w:rsidDel="004F1EFE">
          <w:rPr>
            <w:rFonts w:ascii="Arial" w:hAnsi="Arial" w:cs="Arial"/>
            <w:lang w:val="es-AR"/>
          </w:rPr>
          <w:delText xml:space="preserve">beneficio de </w:delText>
        </w:r>
        <w:r w:rsidR="00027396" w:rsidRPr="002A28E0" w:rsidDel="004F1EFE">
          <w:rPr>
            <w:rFonts w:ascii="Arial" w:hAnsi="Arial" w:cs="Arial"/>
            <w:lang w:val="es-AR"/>
          </w:rPr>
          <w:delText>adelanta</w:delText>
        </w:r>
        <w:r w:rsidR="001B668C" w:rsidRPr="002A28E0" w:rsidDel="004F1EFE">
          <w:rPr>
            <w:rFonts w:ascii="Arial" w:hAnsi="Arial" w:cs="Arial"/>
            <w:lang w:val="es-AR"/>
          </w:rPr>
          <w:delText>r</w:delText>
        </w:r>
        <w:r w:rsidR="00027396" w:rsidRPr="002A28E0" w:rsidDel="004F1EFE">
          <w:rPr>
            <w:rFonts w:ascii="Arial" w:hAnsi="Arial" w:cs="Arial"/>
            <w:lang w:val="es-AR"/>
          </w:rPr>
          <w:delText xml:space="preserve"> </w:delText>
        </w:r>
        <w:r w:rsidR="000B70E6" w:rsidRPr="002A28E0" w:rsidDel="004F1EFE">
          <w:rPr>
            <w:rFonts w:ascii="Arial" w:hAnsi="Arial" w:cs="Arial"/>
            <w:lang w:val="es-AR"/>
          </w:rPr>
          <w:delText xml:space="preserve">en 2 años </w:delText>
        </w:r>
        <w:r w:rsidR="001B668C" w:rsidRPr="002A28E0" w:rsidDel="004F1EFE">
          <w:rPr>
            <w:rFonts w:ascii="Arial" w:hAnsi="Arial" w:cs="Arial"/>
            <w:lang w:val="es-AR"/>
          </w:rPr>
          <w:delText>l</w:delText>
        </w:r>
        <w:r w:rsidR="00027396" w:rsidRPr="002A28E0" w:rsidDel="004F1EFE">
          <w:rPr>
            <w:rFonts w:ascii="Arial" w:hAnsi="Arial" w:cs="Arial"/>
            <w:lang w:val="es-AR"/>
          </w:rPr>
          <w:delText>a sustitución tecnol</w:delText>
        </w:r>
        <w:r w:rsidR="000B70E6" w:rsidRPr="002A28E0" w:rsidDel="004F1EFE">
          <w:rPr>
            <w:rFonts w:ascii="Arial" w:hAnsi="Arial" w:cs="Arial"/>
            <w:lang w:val="es-AR"/>
          </w:rPr>
          <w:delText>ógica</w:delText>
        </w:r>
        <w:r w:rsidR="00027396" w:rsidRPr="002A28E0" w:rsidDel="004F1EFE">
          <w:rPr>
            <w:rFonts w:ascii="Arial" w:hAnsi="Arial" w:cs="Arial"/>
            <w:lang w:val="es-AR"/>
          </w:rPr>
          <w:delText xml:space="preserve"> y el consiguiente ahorro en consum</w:delText>
        </w:r>
        <w:r w:rsidR="000B70E6" w:rsidRPr="002A28E0" w:rsidDel="004F1EFE">
          <w:rPr>
            <w:rFonts w:ascii="Arial" w:hAnsi="Arial" w:cs="Arial"/>
            <w:lang w:val="es-AR"/>
          </w:rPr>
          <w:delText>o de placas de acetato</w:delText>
        </w:r>
      </w:del>
      <w:r w:rsidR="00027396" w:rsidRPr="002A28E0">
        <w:rPr>
          <w:rFonts w:ascii="Arial" w:hAnsi="Arial" w:cs="Arial"/>
          <w:lang w:val="es-AR"/>
        </w:rPr>
        <w:t xml:space="preserve">. </w:t>
      </w:r>
    </w:p>
    <w:p w14:paraId="16078BAD" w14:textId="1057609B" w:rsidR="0033700E" w:rsidRDefault="00027396">
      <w:pPr>
        <w:pStyle w:val="ListParagraph"/>
        <w:numPr>
          <w:ilvl w:val="1"/>
          <w:numId w:val="27"/>
        </w:numPr>
        <w:spacing w:before="120" w:line="240" w:lineRule="auto"/>
        <w:ind w:left="720" w:hanging="720"/>
        <w:contextualSpacing w:val="0"/>
        <w:jc w:val="both"/>
        <w:rPr>
          <w:ins w:id="569" w:author="Fernandez, Roberto" w:date="2017-07-26T02:55:00Z"/>
          <w:rFonts w:ascii="Arial" w:hAnsi="Arial" w:cs="Arial"/>
          <w:lang w:val="es-AR"/>
        </w:rPr>
        <w:pPrChange w:id="570" w:author="Fernandez, Roberto" w:date="2017-07-26T02:51:00Z">
          <w:pPr>
            <w:jc w:val="both"/>
          </w:pPr>
        </w:pPrChange>
      </w:pPr>
      <w:r w:rsidRPr="0033700E">
        <w:rPr>
          <w:rFonts w:ascii="Arial" w:hAnsi="Arial" w:cs="Arial"/>
          <w:lang w:val="es-AR"/>
        </w:rPr>
        <w:t xml:space="preserve">El valor presente neto de los ahorros </w:t>
      </w:r>
      <w:r w:rsidR="008E31B5" w:rsidRPr="0033700E">
        <w:rPr>
          <w:rFonts w:ascii="Arial" w:hAnsi="Arial" w:cs="Arial"/>
          <w:lang w:val="es-AR"/>
        </w:rPr>
        <w:t xml:space="preserve">en consumo de placas de acetato </w:t>
      </w:r>
      <w:r w:rsidR="000B70E6" w:rsidRPr="0033700E">
        <w:rPr>
          <w:rFonts w:ascii="Arial" w:hAnsi="Arial" w:cs="Arial"/>
          <w:lang w:val="es-AR"/>
        </w:rPr>
        <w:t>debidos a</w:t>
      </w:r>
      <w:ins w:id="571" w:author="Fernandez, Roberto" w:date="2017-07-26T02:48:00Z">
        <w:r w:rsidR="004F1EFE" w:rsidRPr="0033700E">
          <w:rPr>
            <w:rFonts w:ascii="Arial" w:hAnsi="Arial" w:cs="Arial"/>
            <w:lang w:val="es-AR"/>
          </w:rPr>
          <w:t xml:space="preserve"> </w:t>
        </w:r>
      </w:ins>
      <w:r w:rsidR="000B70E6" w:rsidRPr="0033700E">
        <w:rPr>
          <w:rFonts w:ascii="Arial" w:hAnsi="Arial" w:cs="Arial"/>
          <w:lang w:val="es-AR"/>
        </w:rPr>
        <w:t>l</w:t>
      </w:r>
      <w:ins w:id="572" w:author="Fernandez, Roberto" w:date="2017-07-26T02:49:00Z">
        <w:r w:rsidR="004F1EFE" w:rsidRPr="0033700E">
          <w:rPr>
            <w:rFonts w:ascii="Arial" w:hAnsi="Arial" w:cs="Arial"/>
            <w:lang w:val="es-AR"/>
          </w:rPr>
          <w:t xml:space="preserve">a digitalización de imágenes de radiografías y tomografías asciende a </w:t>
        </w:r>
        <w:r w:rsidR="00B17D40">
          <w:rPr>
            <w:rFonts w:ascii="Arial" w:hAnsi="Arial" w:cs="Arial"/>
            <w:lang w:val="es-AR"/>
          </w:rPr>
          <w:t>US$ 1,1</w:t>
        </w:r>
        <w:r w:rsidR="0033700E" w:rsidRPr="0033700E">
          <w:rPr>
            <w:rFonts w:ascii="Arial" w:hAnsi="Arial" w:cs="Arial"/>
            <w:lang w:val="es-AR"/>
          </w:rPr>
          <w:t xml:space="preserve"> millones considerando el proyecto UR-L1143 en forma individual, y US$</w:t>
        </w:r>
      </w:ins>
      <w:r w:rsidR="000B70E6" w:rsidRPr="0033700E">
        <w:rPr>
          <w:rFonts w:ascii="Arial" w:hAnsi="Arial" w:cs="Arial"/>
          <w:lang w:val="es-AR"/>
        </w:rPr>
        <w:t xml:space="preserve"> </w:t>
      </w:r>
      <w:ins w:id="573" w:author="Fernandez, Roberto" w:date="2017-07-26T02:51:00Z">
        <w:r w:rsidR="0033700E" w:rsidRPr="0033700E">
          <w:rPr>
            <w:rFonts w:ascii="Arial" w:hAnsi="Arial" w:cs="Arial"/>
            <w:lang w:val="es-AR"/>
          </w:rPr>
          <w:t xml:space="preserve">1,5 millones considerando ambos proyectos (UR-L1082 y UR-L1143) conjuntamente. </w:t>
        </w:r>
      </w:ins>
    </w:p>
    <w:p w14:paraId="675ABB56" w14:textId="77777777" w:rsidR="004E1A72" w:rsidRDefault="004E1A72">
      <w:pPr>
        <w:rPr>
          <w:ins w:id="574" w:author="Fernandez, Roberto" w:date="2017-07-26T13:58:00Z"/>
          <w:rFonts w:ascii="Arial" w:hAnsi="Arial" w:cs="Arial"/>
          <w:lang w:val="es-AR"/>
        </w:rPr>
      </w:pPr>
      <w:ins w:id="575" w:author="Fernandez, Roberto" w:date="2017-07-26T13:58:00Z">
        <w:r>
          <w:rPr>
            <w:rFonts w:ascii="Arial" w:hAnsi="Arial" w:cs="Arial"/>
            <w:lang w:val="es-AR"/>
          </w:rPr>
          <w:br w:type="page"/>
        </w:r>
      </w:ins>
    </w:p>
    <w:p w14:paraId="380B9B62" w14:textId="2EBB6D3E" w:rsidR="0033700E" w:rsidRDefault="0033700E">
      <w:pPr>
        <w:pStyle w:val="ListParagraph"/>
        <w:numPr>
          <w:ilvl w:val="1"/>
          <w:numId w:val="27"/>
        </w:numPr>
        <w:spacing w:before="120" w:line="240" w:lineRule="auto"/>
        <w:ind w:left="720" w:hanging="720"/>
        <w:contextualSpacing w:val="0"/>
        <w:jc w:val="both"/>
        <w:rPr>
          <w:ins w:id="576" w:author="Fernandez, Roberto" w:date="2017-07-26T02:55:00Z"/>
          <w:rFonts w:ascii="Arial" w:hAnsi="Arial" w:cs="Arial"/>
          <w:lang w:val="es-AR"/>
        </w:rPr>
        <w:pPrChange w:id="577" w:author="Fernandez, Roberto" w:date="2017-07-26T02:51:00Z">
          <w:pPr>
            <w:jc w:val="both"/>
          </w:pPr>
        </w:pPrChange>
      </w:pPr>
      <w:ins w:id="578" w:author="Fernandez, Roberto" w:date="2017-07-26T02:55:00Z">
        <w:r>
          <w:rPr>
            <w:rFonts w:ascii="Arial" w:hAnsi="Arial" w:cs="Arial"/>
            <w:lang w:val="es-AR"/>
          </w:rPr>
          <w:lastRenderedPageBreak/>
          <w:t>El detalle del cálculo de este beneficio se presenta a continuación:</w:t>
        </w:r>
      </w:ins>
    </w:p>
    <w:p w14:paraId="2CE3BF74" w14:textId="5E30F630" w:rsidR="00027396" w:rsidRPr="002A28E0" w:rsidDel="0033700E" w:rsidRDefault="004E1A72">
      <w:pPr>
        <w:pStyle w:val="ListParagraph"/>
        <w:numPr>
          <w:ilvl w:val="1"/>
          <w:numId w:val="27"/>
        </w:numPr>
        <w:spacing w:before="120" w:line="240" w:lineRule="auto"/>
        <w:contextualSpacing w:val="0"/>
        <w:jc w:val="both"/>
        <w:rPr>
          <w:del w:id="579" w:author="Fernandez, Roberto" w:date="2017-07-26T02:51:00Z"/>
          <w:rFonts w:ascii="Arial" w:hAnsi="Arial" w:cs="Arial"/>
          <w:lang w:val="es-AR"/>
        </w:rPr>
        <w:pPrChange w:id="580" w:author="Fernandez, Roberto" w:date="2017-07-26T02:55:00Z">
          <w:pPr>
            <w:pStyle w:val="ListParagraph"/>
            <w:numPr>
              <w:ilvl w:val="1"/>
              <w:numId w:val="27"/>
            </w:numPr>
            <w:spacing w:before="120" w:line="240" w:lineRule="auto"/>
            <w:ind w:left="360" w:hanging="720"/>
            <w:contextualSpacing w:val="0"/>
            <w:jc w:val="both"/>
          </w:pPr>
        </w:pPrChange>
      </w:pPr>
      <w:ins w:id="581" w:author="Fernandez, Roberto" w:date="2017-07-26T13:59:00Z">
        <w:r w:rsidRPr="004E1A72">
          <w:rPr>
            <w:noProof/>
          </w:rPr>
          <w:lastRenderedPageBreak/>
          <w:drawing>
            <wp:inline distT="0" distB="0" distL="0" distR="0" wp14:anchorId="2F52C715" wp14:editId="3D3AEC62">
              <wp:extent cx="8211819" cy="5637828"/>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25991" cy="5647558"/>
                      </a:xfrm>
                      <a:prstGeom prst="rect">
                        <a:avLst/>
                      </a:prstGeom>
                      <a:noFill/>
                      <a:ln>
                        <a:noFill/>
                      </a:ln>
                    </pic:spPr>
                  </pic:pic>
                </a:graphicData>
              </a:graphic>
            </wp:inline>
          </w:drawing>
        </w:r>
        <w:r w:rsidRPr="004E1A72" w:rsidDel="0033700E">
          <w:t xml:space="preserve"> </w:t>
        </w:r>
      </w:ins>
      <w:del w:id="582" w:author="Fernandez, Roberto" w:date="2017-07-26T02:51:00Z">
        <w:r w:rsidR="000B70E6" w:rsidRPr="002A28E0" w:rsidDel="0033700E">
          <w:rPr>
            <w:rFonts w:ascii="Arial" w:hAnsi="Arial" w:cs="Arial"/>
            <w:lang w:val="es-AR"/>
          </w:rPr>
          <w:delText>adelantamiento de la sustitución tecnológica</w:delText>
        </w:r>
        <w:r w:rsidR="00027396" w:rsidRPr="002A28E0" w:rsidDel="0033700E">
          <w:rPr>
            <w:rFonts w:ascii="Arial" w:hAnsi="Arial" w:cs="Arial"/>
            <w:lang w:val="es-AR"/>
          </w:rPr>
          <w:delText xml:space="preserve"> asciende a US$ </w:delText>
        </w:r>
        <w:r w:rsidR="008D3E9E" w:rsidRPr="002A28E0" w:rsidDel="0033700E">
          <w:rPr>
            <w:rFonts w:ascii="Arial" w:hAnsi="Arial" w:cs="Arial"/>
            <w:lang w:val="es-AR"/>
          </w:rPr>
          <w:delText>4</w:delText>
        </w:r>
        <w:r w:rsidR="00D35501" w:rsidRPr="002A28E0" w:rsidDel="0033700E">
          <w:rPr>
            <w:rFonts w:ascii="Arial" w:hAnsi="Arial" w:cs="Arial"/>
            <w:lang w:val="es-AR"/>
          </w:rPr>
          <w:delText>20</w:delText>
        </w:r>
        <w:r w:rsidR="00027396" w:rsidRPr="002A28E0" w:rsidDel="0033700E">
          <w:rPr>
            <w:rFonts w:ascii="Arial" w:hAnsi="Arial" w:cs="Arial"/>
            <w:lang w:val="es-AR"/>
          </w:rPr>
          <w:delText>.000.</w:delText>
        </w:r>
      </w:del>
    </w:p>
    <w:p w14:paraId="3834A127" w14:textId="746C5AFE" w:rsidR="002F6EFC" w:rsidRPr="0033700E" w:rsidRDefault="00D35501">
      <w:pPr>
        <w:pStyle w:val="ListParagraph"/>
        <w:spacing w:before="120" w:line="240" w:lineRule="auto"/>
        <w:contextualSpacing w:val="0"/>
        <w:jc w:val="both"/>
        <w:rPr>
          <w:rFonts w:ascii="Arial" w:hAnsi="Arial" w:cs="Arial"/>
          <w:lang w:val="es-AR"/>
        </w:rPr>
        <w:pPrChange w:id="583" w:author="Fernandez, Roberto" w:date="2017-07-26T02:55:00Z">
          <w:pPr>
            <w:jc w:val="both"/>
          </w:pPr>
        </w:pPrChange>
      </w:pPr>
      <w:del w:id="584" w:author="Fernandez, Roberto" w:date="2017-07-26T02:33:00Z">
        <w:r w:rsidRPr="002A28E0" w:rsidDel="00A31FE8">
          <w:rPr>
            <w:rFonts w:ascii="Arial" w:hAnsi="Arial" w:cs="Arial"/>
            <w:noProof/>
            <w:lang w:val="en-US" w:eastAsia="en-US"/>
          </w:rPr>
          <w:lastRenderedPageBreak/>
          <w:drawing>
            <wp:inline distT="0" distB="0" distL="0" distR="0" wp14:anchorId="29422DD9" wp14:editId="7BEBC4DF">
              <wp:extent cx="8228330" cy="243840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37199" cy="2441028"/>
                      </a:xfrm>
                      <a:prstGeom prst="rect">
                        <a:avLst/>
                      </a:prstGeom>
                      <a:noFill/>
                      <a:ln>
                        <a:noFill/>
                      </a:ln>
                    </pic:spPr>
                  </pic:pic>
                </a:graphicData>
              </a:graphic>
            </wp:inline>
          </w:drawing>
        </w:r>
      </w:del>
    </w:p>
    <w:p w14:paraId="5617311B" w14:textId="673752E6" w:rsidR="002F6EFC" w:rsidDel="004E1A72" w:rsidRDefault="002F6EFC" w:rsidP="00C079B6">
      <w:pPr>
        <w:jc w:val="both"/>
        <w:rPr>
          <w:del w:id="585" w:author="Fernandez, Roberto" w:date="2017-07-26T13:59:00Z"/>
          <w:rFonts w:ascii="Arial" w:hAnsi="Arial" w:cs="Arial"/>
          <w:lang w:val="es-AR"/>
        </w:rPr>
      </w:pPr>
    </w:p>
    <w:p w14:paraId="52C3ADC7" w14:textId="77777777" w:rsidR="00543239" w:rsidRPr="002A28E0" w:rsidRDefault="00543239" w:rsidP="00C079B6">
      <w:pPr>
        <w:jc w:val="both"/>
        <w:rPr>
          <w:rFonts w:ascii="Arial" w:hAnsi="Arial" w:cs="Arial"/>
          <w:lang w:val="es-AR"/>
        </w:rPr>
      </w:pPr>
    </w:p>
    <w:p w14:paraId="37EE8462" w14:textId="77777777" w:rsidR="005C7DA5" w:rsidRPr="002A28E0" w:rsidRDefault="005C7DA5" w:rsidP="00543239">
      <w:pPr>
        <w:pStyle w:val="ListParagraph"/>
        <w:numPr>
          <w:ilvl w:val="0"/>
          <w:numId w:val="25"/>
        </w:numPr>
        <w:spacing w:line="240" w:lineRule="auto"/>
        <w:ind w:hanging="720"/>
        <w:contextualSpacing w:val="0"/>
        <w:rPr>
          <w:rFonts w:ascii="Arial" w:hAnsi="Arial" w:cs="Arial"/>
          <w:b/>
          <w:lang w:val="es-AR"/>
        </w:rPr>
      </w:pPr>
      <w:r w:rsidRPr="002A28E0">
        <w:rPr>
          <w:rFonts w:ascii="Arial" w:hAnsi="Arial" w:cs="Arial"/>
          <w:b/>
          <w:lang w:val="es-AR"/>
        </w:rPr>
        <w:t>Costos del proyecto</w:t>
      </w:r>
    </w:p>
    <w:p w14:paraId="54597C51" w14:textId="77326DBC" w:rsidR="005C7DA5" w:rsidRDefault="0095791E" w:rsidP="00543239">
      <w:pPr>
        <w:pStyle w:val="ListParagraph"/>
        <w:numPr>
          <w:ilvl w:val="1"/>
          <w:numId w:val="27"/>
        </w:numPr>
        <w:spacing w:before="120" w:line="240" w:lineRule="auto"/>
        <w:ind w:left="720" w:hanging="720"/>
        <w:contextualSpacing w:val="0"/>
        <w:jc w:val="both"/>
        <w:rPr>
          <w:ins w:id="586" w:author="Fernandez, Roberto" w:date="2017-07-26T14:45:00Z"/>
          <w:rFonts w:ascii="Arial" w:hAnsi="Arial" w:cs="Arial"/>
          <w:lang w:val="es-AR"/>
        </w:rPr>
      </w:pPr>
      <w:del w:id="587" w:author="Fernandez, Roberto" w:date="2017-07-26T02:56:00Z">
        <w:r w:rsidRPr="002A28E0" w:rsidDel="0033700E">
          <w:rPr>
            <w:rFonts w:ascii="Arial" w:hAnsi="Arial" w:cs="Arial"/>
            <w:lang w:val="es-AR"/>
          </w:rPr>
          <w:delText xml:space="preserve">Tomando en consideración que los beneficios del segundo préstamo individual bajo la línea CCLIP son de la misma naturaleza que los del primero, </w:delText>
        </w:r>
        <w:r w:rsidR="008D3E9E" w:rsidRPr="002A28E0" w:rsidDel="0033700E">
          <w:rPr>
            <w:rFonts w:ascii="Arial" w:hAnsi="Arial" w:cs="Arial"/>
            <w:lang w:val="es-AR"/>
          </w:rPr>
          <w:delText xml:space="preserve">y que no es factible discriminar los beneficios que genera cada uno de estos 2 proyectos tan altamente imbricados, </w:delText>
        </w:r>
        <w:r w:rsidRPr="002A28E0" w:rsidDel="0033700E">
          <w:rPr>
            <w:rFonts w:ascii="Arial" w:hAnsi="Arial" w:cs="Arial"/>
            <w:lang w:val="es-AR"/>
          </w:rPr>
          <w:delText>se ha realizado un análisis costo-beneficio unificado para los 2 préstamos conjuntamente</w:delText>
        </w:r>
      </w:del>
      <w:ins w:id="588" w:author="Fernandez, Roberto" w:date="2017-07-26T02:56:00Z">
        <w:r w:rsidR="0033700E">
          <w:rPr>
            <w:rFonts w:ascii="Arial" w:hAnsi="Arial" w:cs="Arial"/>
            <w:lang w:val="es-AR"/>
          </w:rPr>
          <w:t>El valor presente neto de los costos del proye</w:t>
        </w:r>
      </w:ins>
      <w:ins w:id="589" w:author="Fernandez, Roberto" w:date="2017-07-26T02:57:00Z">
        <w:r w:rsidR="0033700E">
          <w:rPr>
            <w:rFonts w:ascii="Arial" w:hAnsi="Arial" w:cs="Arial"/>
            <w:lang w:val="es-AR"/>
          </w:rPr>
          <w:t>c</w:t>
        </w:r>
      </w:ins>
      <w:ins w:id="590" w:author="Fernandez, Roberto" w:date="2017-07-26T02:56:00Z">
        <w:r w:rsidR="0033700E">
          <w:rPr>
            <w:rFonts w:ascii="Arial" w:hAnsi="Arial" w:cs="Arial"/>
            <w:lang w:val="es-AR"/>
          </w:rPr>
          <w:t>to UR-L1143</w:t>
        </w:r>
      </w:ins>
      <w:ins w:id="591" w:author="Fernandez, Roberto" w:date="2017-07-26T03:03:00Z">
        <w:r w:rsidR="00D37FC5">
          <w:rPr>
            <w:rFonts w:ascii="Arial" w:hAnsi="Arial" w:cs="Arial"/>
            <w:lang w:val="es-AR"/>
          </w:rPr>
          <w:t xml:space="preserve"> </w:t>
        </w:r>
        <w:r w:rsidR="00312742">
          <w:rPr>
            <w:rFonts w:ascii="Arial" w:hAnsi="Arial" w:cs="Arial"/>
            <w:lang w:val="es-AR"/>
          </w:rPr>
          <w:t xml:space="preserve">analizado individualmente </w:t>
        </w:r>
        <w:r w:rsidR="00D37FC5">
          <w:rPr>
            <w:rFonts w:ascii="Arial" w:hAnsi="Arial" w:cs="Arial"/>
            <w:lang w:val="es-AR"/>
          </w:rPr>
          <w:t>ascienden a US$ 5,8 millones</w:t>
        </w:r>
        <w:r w:rsidR="00312742">
          <w:rPr>
            <w:rFonts w:ascii="Arial" w:hAnsi="Arial" w:cs="Arial"/>
            <w:lang w:val="es-AR"/>
          </w:rPr>
          <w:t xml:space="preserve">; mientras que los costos de los proyectos UR-L1082 y UR-L1143 considerados conjuntamente como un solo proyecto equivalen a un VPN de US$ </w:t>
        </w:r>
      </w:ins>
      <w:ins w:id="592" w:author="Fernandez, Roberto" w:date="2017-07-26T13:23:00Z">
        <w:r w:rsidR="00B17D40">
          <w:rPr>
            <w:rFonts w:ascii="Arial" w:hAnsi="Arial" w:cs="Arial"/>
            <w:lang w:val="es-AR"/>
          </w:rPr>
          <w:t>8</w:t>
        </w:r>
      </w:ins>
      <w:ins w:id="593" w:author="Fernandez, Roberto" w:date="2017-07-26T03:03:00Z">
        <w:r w:rsidR="00312742">
          <w:rPr>
            <w:rFonts w:ascii="Arial" w:hAnsi="Arial" w:cs="Arial"/>
            <w:lang w:val="es-AR"/>
          </w:rPr>
          <w:t>,</w:t>
        </w:r>
      </w:ins>
      <w:ins w:id="594" w:author="Fernandez, Roberto" w:date="2017-07-26T13:23:00Z">
        <w:r w:rsidR="00B17D40">
          <w:rPr>
            <w:rFonts w:ascii="Arial" w:hAnsi="Arial" w:cs="Arial"/>
            <w:lang w:val="es-AR"/>
          </w:rPr>
          <w:t>9</w:t>
        </w:r>
      </w:ins>
      <w:ins w:id="595" w:author="Fernandez, Roberto" w:date="2017-07-26T03:03:00Z">
        <w:r w:rsidR="00312742">
          <w:rPr>
            <w:rFonts w:ascii="Arial" w:hAnsi="Arial" w:cs="Arial"/>
            <w:lang w:val="es-AR"/>
          </w:rPr>
          <w:t xml:space="preserve"> millones</w:t>
        </w:r>
      </w:ins>
      <w:r w:rsidRPr="002A28E0">
        <w:rPr>
          <w:rFonts w:ascii="Arial" w:hAnsi="Arial" w:cs="Arial"/>
          <w:lang w:val="es-AR"/>
        </w:rPr>
        <w:t xml:space="preserve">. </w:t>
      </w:r>
      <w:r w:rsidR="00F250FC" w:rsidRPr="002A28E0">
        <w:rPr>
          <w:rFonts w:ascii="Arial" w:hAnsi="Arial" w:cs="Arial"/>
          <w:lang w:val="es-AR"/>
        </w:rPr>
        <w:t>Para el c</w:t>
      </w:r>
      <w:r w:rsidRPr="002A28E0">
        <w:rPr>
          <w:rFonts w:ascii="Arial" w:hAnsi="Arial" w:cs="Arial"/>
          <w:lang w:val="es-AR"/>
        </w:rPr>
        <w:t>ómputo</w:t>
      </w:r>
      <w:r w:rsidR="00F250FC" w:rsidRPr="002A28E0">
        <w:rPr>
          <w:rFonts w:ascii="Arial" w:hAnsi="Arial" w:cs="Arial"/>
          <w:lang w:val="es-AR"/>
        </w:rPr>
        <w:t xml:space="preserve"> de los costos se tom</w:t>
      </w:r>
      <w:r w:rsidR="008D3E9E" w:rsidRPr="002A28E0">
        <w:rPr>
          <w:rFonts w:ascii="Arial" w:hAnsi="Arial" w:cs="Arial"/>
          <w:lang w:val="es-AR"/>
        </w:rPr>
        <w:t>aron los desembolsos real</w:t>
      </w:r>
      <w:r w:rsidRPr="002A28E0">
        <w:rPr>
          <w:rFonts w:ascii="Arial" w:hAnsi="Arial" w:cs="Arial"/>
          <w:lang w:val="es-AR"/>
        </w:rPr>
        <w:t xml:space="preserve">es del primer préstamo y </w:t>
      </w:r>
      <w:r w:rsidR="00F250FC" w:rsidRPr="002A28E0">
        <w:rPr>
          <w:rFonts w:ascii="Arial" w:hAnsi="Arial" w:cs="Arial"/>
          <w:lang w:val="es-AR"/>
        </w:rPr>
        <w:t xml:space="preserve">el plan de desembolsos </w:t>
      </w:r>
      <w:r w:rsidRPr="002A28E0">
        <w:rPr>
          <w:rFonts w:ascii="Arial" w:hAnsi="Arial" w:cs="Arial"/>
          <w:lang w:val="es-AR"/>
        </w:rPr>
        <w:t xml:space="preserve">proyectado para </w:t>
      </w:r>
      <w:r w:rsidR="00F250FC" w:rsidRPr="002A28E0">
        <w:rPr>
          <w:rFonts w:ascii="Arial" w:hAnsi="Arial" w:cs="Arial"/>
          <w:lang w:val="es-AR"/>
        </w:rPr>
        <w:t xml:space="preserve">el </w:t>
      </w:r>
      <w:r w:rsidRPr="002A28E0">
        <w:rPr>
          <w:rFonts w:ascii="Arial" w:hAnsi="Arial" w:cs="Arial"/>
          <w:lang w:val="es-AR"/>
        </w:rPr>
        <w:t>segundo préstamo, de acuerdo con el correspondiente presupuesto detallado</w:t>
      </w:r>
      <w:ins w:id="596" w:author="Fernandez, Roberto" w:date="2017-07-26T03:05:00Z">
        <w:r w:rsidR="00312742">
          <w:rPr>
            <w:rFonts w:ascii="Arial" w:hAnsi="Arial" w:cs="Arial"/>
            <w:lang w:val="es-AR"/>
          </w:rPr>
          <w:t xml:space="preserve"> y plan de ejecución plurianual</w:t>
        </w:r>
      </w:ins>
      <w:del w:id="597" w:author="Fernandez, Roberto" w:date="2017-07-26T13:59:00Z">
        <w:r w:rsidRPr="002A28E0" w:rsidDel="004E1A72">
          <w:rPr>
            <w:rFonts w:ascii="Arial" w:hAnsi="Arial" w:cs="Arial"/>
            <w:lang w:val="es-AR"/>
          </w:rPr>
          <w:delText>,</w:delText>
        </w:r>
      </w:del>
      <w:del w:id="598" w:author="Fernandez, Roberto" w:date="2017-07-26T03:05:00Z">
        <w:r w:rsidRPr="002A28E0" w:rsidDel="00312742">
          <w:rPr>
            <w:rFonts w:ascii="Arial" w:hAnsi="Arial" w:cs="Arial"/>
            <w:lang w:val="es-AR"/>
          </w:rPr>
          <w:delText xml:space="preserve"> así como </w:delText>
        </w:r>
        <w:r w:rsidR="00F250FC" w:rsidRPr="002A28E0" w:rsidDel="00312742">
          <w:rPr>
            <w:rFonts w:ascii="Arial" w:hAnsi="Arial" w:cs="Arial"/>
            <w:lang w:val="es-AR"/>
          </w:rPr>
          <w:delText>las proyecciones financieras de utilización de los recursos de contrapartida local</w:delText>
        </w:r>
      </w:del>
      <w:r w:rsidRPr="002A28E0">
        <w:rPr>
          <w:rFonts w:ascii="Arial" w:hAnsi="Arial" w:cs="Arial"/>
          <w:lang w:val="es-AR"/>
        </w:rPr>
        <w:t>.</w:t>
      </w:r>
    </w:p>
    <w:p w14:paraId="64A8AE58" w14:textId="70B2683F" w:rsidR="00EE4813" w:rsidRDefault="00EE4813">
      <w:pPr>
        <w:pStyle w:val="ListParagraph"/>
        <w:spacing w:before="120" w:line="240" w:lineRule="auto"/>
        <w:contextualSpacing w:val="0"/>
        <w:jc w:val="both"/>
        <w:rPr>
          <w:ins w:id="599" w:author="Fernandez, Roberto" w:date="2017-07-26T14:57:00Z"/>
          <w:rFonts w:ascii="Arial" w:hAnsi="Arial" w:cs="Arial"/>
          <w:lang w:val="es-AR"/>
        </w:rPr>
        <w:pPrChange w:id="600" w:author="Fernandez, Roberto" w:date="2017-07-26T14:45:00Z">
          <w:pPr>
            <w:pStyle w:val="ListParagraph"/>
            <w:numPr>
              <w:ilvl w:val="1"/>
              <w:numId w:val="27"/>
            </w:numPr>
            <w:spacing w:before="120" w:line="240" w:lineRule="auto"/>
            <w:ind w:left="360" w:hanging="720"/>
            <w:contextualSpacing w:val="0"/>
            <w:jc w:val="both"/>
          </w:pPr>
        </w:pPrChange>
      </w:pPr>
    </w:p>
    <w:p w14:paraId="07563832" w14:textId="63218B5D" w:rsidR="00746B8E" w:rsidRDefault="00746B8E">
      <w:pPr>
        <w:pStyle w:val="ListParagraph"/>
        <w:spacing w:before="120" w:line="240" w:lineRule="auto"/>
        <w:contextualSpacing w:val="0"/>
        <w:jc w:val="both"/>
        <w:rPr>
          <w:ins w:id="601" w:author="Fernandez, Roberto" w:date="2017-07-26T14:45:00Z"/>
          <w:rFonts w:ascii="Arial" w:hAnsi="Arial" w:cs="Arial"/>
          <w:lang w:val="es-AR"/>
        </w:rPr>
        <w:pPrChange w:id="602" w:author="Fernandez, Roberto" w:date="2017-07-26T14:45:00Z">
          <w:pPr>
            <w:pStyle w:val="ListParagraph"/>
            <w:numPr>
              <w:ilvl w:val="1"/>
              <w:numId w:val="27"/>
            </w:numPr>
            <w:spacing w:before="120" w:line="240" w:lineRule="auto"/>
            <w:ind w:left="360" w:hanging="720"/>
            <w:contextualSpacing w:val="0"/>
            <w:jc w:val="both"/>
          </w:pPr>
        </w:pPrChange>
      </w:pPr>
      <w:ins w:id="603" w:author="Fernandez, Roberto" w:date="2017-07-26T14:57:00Z">
        <w:r w:rsidRPr="00746B8E">
          <w:rPr>
            <w:noProof/>
          </w:rPr>
          <w:lastRenderedPageBreak/>
          <w:drawing>
            <wp:inline distT="0" distB="0" distL="0" distR="0" wp14:anchorId="7DB0DB0A" wp14:editId="4E76CAC4">
              <wp:extent cx="7656692" cy="2294244"/>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669100" cy="2297962"/>
                      </a:xfrm>
                      <a:prstGeom prst="rect">
                        <a:avLst/>
                      </a:prstGeom>
                      <a:noFill/>
                      <a:ln>
                        <a:noFill/>
                      </a:ln>
                    </pic:spPr>
                  </pic:pic>
                </a:graphicData>
              </a:graphic>
            </wp:inline>
          </w:drawing>
        </w:r>
      </w:ins>
    </w:p>
    <w:p w14:paraId="2389929C" w14:textId="77777777" w:rsidR="00EE4813" w:rsidRPr="002A28E0" w:rsidRDefault="00EE4813">
      <w:pPr>
        <w:pStyle w:val="ListParagraph"/>
        <w:spacing w:before="120" w:line="240" w:lineRule="auto"/>
        <w:contextualSpacing w:val="0"/>
        <w:jc w:val="both"/>
        <w:rPr>
          <w:rFonts w:ascii="Arial" w:hAnsi="Arial" w:cs="Arial"/>
          <w:lang w:val="es-AR"/>
        </w:rPr>
        <w:pPrChange w:id="604" w:author="Fernandez, Roberto" w:date="2017-07-26T14:45:00Z">
          <w:pPr>
            <w:pStyle w:val="ListParagraph"/>
            <w:numPr>
              <w:ilvl w:val="1"/>
              <w:numId w:val="27"/>
            </w:numPr>
            <w:spacing w:before="120" w:line="240" w:lineRule="auto"/>
            <w:ind w:left="360" w:hanging="720"/>
            <w:contextualSpacing w:val="0"/>
            <w:jc w:val="both"/>
          </w:pPr>
        </w:pPrChange>
      </w:pPr>
    </w:p>
    <w:p w14:paraId="08030BAB" w14:textId="77777777" w:rsidR="00D35501" w:rsidRPr="002A28E0" w:rsidRDefault="00D35501">
      <w:pPr>
        <w:rPr>
          <w:rFonts w:ascii="Arial" w:hAnsi="Arial" w:cs="Arial"/>
          <w:b/>
          <w:lang w:val="es-AR"/>
        </w:rPr>
      </w:pPr>
      <w:r w:rsidRPr="002A28E0">
        <w:rPr>
          <w:rFonts w:ascii="Arial" w:hAnsi="Arial" w:cs="Arial"/>
          <w:b/>
          <w:lang w:val="es-AR"/>
        </w:rPr>
        <w:br w:type="page"/>
      </w:r>
    </w:p>
    <w:p w14:paraId="77E3433C" w14:textId="2D97EEE8" w:rsidR="00237F95" w:rsidRDefault="006B6E51" w:rsidP="00543239">
      <w:pPr>
        <w:pStyle w:val="ListParagraph"/>
        <w:numPr>
          <w:ilvl w:val="0"/>
          <w:numId w:val="25"/>
        </w:numPr>
        <w:spacing w:line="240" w:lineRule="auto"/>
        <w:ind w:hanging="720"/>
        <w:contextualSpacing w:val="0"/>
        <w:rPr>
          <w:ins w:id="605" w:author="Fernandez, Roberto" w:date="2017-07-26T14:12:00Z"/>
          <w:rFonts w:ascii="Arial" w:hAnsi="Arial" w:cs="Arial"/>
          <w:b/>
          <w:caps/>
          <w:lang w:val="es-AR"/>
        </w:rPr>
      </w:pPr>
      <w:r w:rsidRPr="002A28E0">
        <w:rPr>
          <w:rFonts w:ascii="Arial" w:hAnsi="Arial" w:cs="Arial"/>
          <w:b/>
          <w:caps/>
          <w:lang w:val="es-AR"/>
        </w:rPr>
        <w:lastRenderedPageBreak/>
        <w:t>Resultados</w:t>
      </w:r>
      <w:ins w:id="606" w:author="Fernandez, Roberto" w:date="2017-07-26T13:39:00Z">
        <w:r w:rsidR="00055C25">
          <w:rPr>
            <w:rFonts w:ascii="Arial" w:hAnsi="Arial" w:cs="Arial"/>
            <w:b/>
            <w:caps/>
            <w:lang w:val="es-AR"/>
          </w:rPr>
          <w:t xml:space="preserve"> del escenario básico</w:t>
        </w:r>
      </w:ins>
    </w:p>
    <w:p w14:paraId="78A93B95" w14:textId="77777777" w:rsidR="0009008B" w:rsidRPr="002A28E0" w:rsidRDefault="0009008B">
      <w:pPr>
        <w:pStyle w:val="ListParagraph"/>
        <w:spacing w:line="240" w:lineRule="auto"/>
        <w:contextualSpacing w:val="0"/>
        <w:rPr>
          <w:rFonts w:ascii="Arial" w:hAnsi="Arial" w:cs="Arial"/>
          <w:b/>
          <w:caps/>
          <w:lang w:val="es-AR"/>
        </w:rPr>
        <w:pPrChange w:id="607" w:author="Fernandez, Roberto" w:date="2017-07-26T14:12:00Z">
          <w:pPr>
            <w:pStyle w:val="ListParagraph"/>
            <w:numPr>
              <w:numId w:val="25"/>
            </w:numPr>
            <w:spacing w:line="240" w:lineRule="auto"/>
            <w:ind w:hanging="720"/>
            <w:contextualSpacing w:val="0"/>
          </w:pPr>
        </w:pPrChange>
      </w:pPr>
    </w:p>
    <w:p w14:paraId="649743C4" w14:textId="2CD07D5C" w:rsidR="00C079B6" w:rsidRPr="002A28E0" w:rsidRDefault="00C079B6"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El ejercicio realizado permite concluir que </w:t>
      </w:r>
      <w:ins w:id="608" w:author="Fernandez, Roberto" w:date="2017-07-26T03:06:00Z">
        <w:r w:rsidR="00312742">
          <w:rPr>
            <w:rFonts w:ascii="Arial" w:hAnsi="Arial" w:cs="Arial"/>
            <w:lang w:val="es-AR"/>
          </w:rPr>
          <w:t xml:space="preserve">el proyecto UR-L1143 </w:t>
        </w:r>
      </w:ins>
      <w:del w:id="609" w:author="Fernandez, Roberto" w:date="2017-07-26T03:06:00Z">
        <w:r w:rsidR="008D3E9E" w:rsidRPr="002A28E0" w:rsidDel="00312742">
          <w:rPr>
            <w:rFonts w:ascii="Arial" w:hAnsi="Arial" w:cs="Arial"/>
            <w:lang w:val="es-AR"/>
          </w:rPr>
          <w:delText>las dos primeras operaciones de préstamo bajo el programa CCLIP</w:delText>
        </w:r>
        <w:r w:rsidR="00DF79BD" w:rsidRPr="002A28E0" w:rsidDel="00312742">
          <w:rPr>
            <w:rFonts w:ascii="Arial" w:hAnsi="Arial" w:cs="Arial"/>
            <w:lang w:val="es-AR"/>
          </w:rPr>
          <w:delText xml:space="preserve"> </w:delText>
        </w:r>
      </w:del>
      <w:r w:rsidR="00A94B39" w:rsidRPr="002A28E0">
        <w:rPr>
          <w:rFonts w:ascii="Arial" w:hAnsi="Arial" w:cs="Arial"/>
          <w:lang w:val="es-AR"/>
        </w:rPr>
        <w:t>generará</w:t>
      </w:r>
      <w:del w:id="610" w:author="Fernandez, Roberto" w:date="2017-07-26T03:06:00Z">
        <w:r w:rsidR="008D3E9E" w:rsidRPr="002A28E0" w:rsidDel="00312742">
          <w:rPr>
            <w:rFonts w:ascii="Arial" w:hAnsi="Arial" w:cs="Arial"/>
            <w:lang w:val="es-AR"/>
          </w:rPr>
          <w:delText>n</w:delText>
        </w:r>
      </w:del>
      <w:r w:rsidRPr="002A28E0">
        <w:rPr>
          <w:rFonts w:ascii="Arial" w:hAnsi="Arial" w:cs="Arial"/>
          <w:lang w:val="es-AR"/>
        </w:rPr>
        <w:t xml:space="preserve"> </w:t>
      </w:r>
      <w:del w:id="611" w:author="Fernandez, Roberto" w:date="2017-07-26T03:06:00Z">
        <w:r w:rsidR="008D3E9E" w:rsidRPr="002A28E0" w:rsidDel="00312742">
          <w:rPr>
            <w:rFonts w:ascii="Arial" w:hAnsi="Arial" w:cs="Arial"/>
            <w:lang w:val="es-AR"/>
          </w:rPr>
          <w:delText xml:space="preserve">conjuntamente </w:delText>
        </w:r>
      </w:del>
      <w:r w:rsidRPr="002A28E0">
        <w:rPr>
          <w:rFonts w:ascii="Arial" w:hAnsi="Arial" w:cs="Arial"/>
          <w:lang w:val="es-AR"/>
        </w:rPr>
        <w:t xml:space="preserve">beneficios sociales superiores a los costos, </w:t>
      </w:r>
      <w:ins w:id="612" w:author="Fernandez, Roberto" w:date="2017-07-26T03:06:00Z">
        <w:r w:rsidR="00312742">
          <w:rPr>
            <w:rFonts w:ascii="Arial" w:hAnsi="Arial" w:cs="Arial"/>
            <w:lang w:val="es-AR"/>
          </w:rPr>
          <w:t xml:space="preserve">tanto en su consideración individual, como también en un análisis conjunto con UR-L1082. Ello </w:t>
        </w:r>
      </w:ins>
      <w:del w:id="613" w:author="Fernandez, Roberto" w:date="2017-07-26T03:07:00Z">
        <w:r w:rsidRPr="002A28E0" w:rsidDel="00312742">
          <w:rPr>
            <w:rFonts w:ascii="Arial" w:hAnsi="Arial" w:cs="Arial"/>
            <w:lang w:val="es-AR"/>
          </w:rPr>
          <w:delText xml:space="preserve">lo que </w:delText>
        </w:r>
      </w:del>
      <w:r w:rsidRPr="002A28E0">
        <w:rPr>
          <w:rFonts w:ascii="Arial" w:hAnsi="Arial" w:cs="Arial"/>
          <w:lang w:val="es-AR"/>
        </w:rPr>
        <w:t>permite concluir que el pro</w:t>
      </w:r>
      <w:ins w:id="614" w:author="Fernandez, Roberto" w:date="2017-07-26T03:07:00Z">
        <w:r w:rsidR="00312742">
          <w:rPr>
            <w:rFonts w:ascii="Arial" w:hAnsi="Arial" w:cs="Arial"/>
            <w:lang w:val="es-AR"/>
          </w:rPr>
          <w:t xml:space="preserve">yecto </w:t>
        </w:r>
      </w:ins>
      <w:del w:id="615" w:author="Fernandez, Roberto" w:date="2017-07-26T03:07:00Z">
        <w:r w:rsidRPr="002A28E0" w:rsidDel="00312742">
          <w:rPr>
            <w:rFonts w:ascii="Arial" w:hAnsi="Arial" w:cs="Arial"/>
            <w:lang w:val="es-AR"/>
          </w:rPr>
          <w:delText xml:space="preserve">grama </w:delText>
        </w:r>
        <w:r w:rsidR="008D3E9E" w:rsidRPr="002A28E0" w:rsidDel="00312742">
          <w:rPr>
            <w:rFonts w:ascii="Arial" w:hAnsi="Arial" w:cs="Arial"/>
            <w:lang w:val="es-AR"/>
          </w:rPr>
          <w:delText xml:space="preserve">compuesto por estas dos operaciones </w:delText>
        </w:r>
      </w:del>
      <w:r w:rsidRPr="002A28E0">
        <w:rPr>
          <w:rFonts w:ascii="Arial" w:hAnsi="Arial" w:cs="Arial"/>
          <w:lang w:val="es-AR"/>
        </w:rPr>
        <w:t xml:space="preserve">es económicamente viable. </w:t>
      </w:r>
    </w:p>
    <w:p w14:paraId="1A0F907F" w14:textId="5CF29E11" w:rsidR="00A94B39" w:rsidRPr="002A28E0" w:rsidRDefault="00C079B6" w:rsidP="00543239">
      <w:pPr>
        <w:pStyle w:val="ListParagraph"/>
        <w:numPr>
          <w:ilvl w:val="1"/>
          <w:numId w:val="27"/>
        </w:numPr>
        <w:spacing w:before="120" w:line="240" w:lineRule="auto"/>
        <w:ind w:left="720" w:hanging="720"/>
        <w:contextualSpacing w:val="0"/>
        <w:jc w:val="both"/>
        <w:rPr>
          <w:rFonts w:ascii="Arial" w:hAnsi="Arial" w:cs="Arial"/>
          <w:lang w:val="es-AR"/>
        </w:rPr>
      </w:pPr>
      <w:r w:rsidRPr="002A28E0">
        <w:rPr>
          <w:rFonts w:ascii="Arial" w:hAnsi="Arial" w:cs="Arial"/>
          <w:lang w:val="es-AR"/>
        </w:rPr>
        <w:t xml:space="preserve">Para este análisis, se consideraron los efectos que tendría el </w:t>
      </w:r>
      <w:r w:rsidR="00A94B39" w:rsidRPr="002A28E0">
        <w:rPr>
          <w:rFonts w:ascii="Arial" w:hAnsi="Arial" w:cs="Arial"/>
          <w:lang w:val="es-AR"/>
        </w:rPr>
        <w:t xml:space="preserve">proyecto en el consumo de papel para mantener las HC en formato papel, el tiempo de los recursos humanos destinados a manejar las HC en formato papel y el consumo de placas de acetato para radiografías y tomografías. </w:t>
      </w:r>
      <w:ins w:id="616" w:author="Fernandez, Roberto" w:date="2017-07-26T13:37:00Z">
        <w:r w:rsidR="00055C25">
          <w:rPr>
            <w:rFonts w:ascii="Arial" w:hAnsi="Arial" w:cs="Arial"/>
            <w:lang w:val="es-AR"/>
          </w:rPr>
          <w:t xml:space="preserve">Cabe acotar que, con criterio conservador, no se computaron valores residuales de las inversiones realizadas; esto equivale a decir que los beneficios incrementales se extinguen </w:t>
        </w:r>
      </w:ins>
      <w:ins w:id="617" w:author="Fernandez, Roberto" w:date="2017-07-26T13:38:00Z">
        <w:r w:rsidR="00055C25">
          <w:rPr>
            <w:rFonts w:ascii="Arial" w:hAnsi="Arial" w:cs="Arial"/>
            <w:lang w:val="es-AR"/>
          </w:rPr>
          <w:t xml:space="preserve">totalmente </w:t>
        </w:r>
      </w:ins>
      <w:ins w:id="618" w:author="Fernandez, Roberto" w:date="2017-07-26T13:37:00Z">
        <w:r w:rsidR="00055C25">
          <w:rPr>
            <w:rFonts w:ascii="Arial" w:hAnsi="Arial" w:cs="Arial"/>
            <w:lang w:val="es-AR"/>
          </w:rPr>
          <w:t>despu</w:t>
        </w:r>
      </w:ins>
      <w:ins w:id="619" w:author="Fernandez, Roberto" w:date="2017-07-26T13:38:00Z">
        <w:r w:rsidR="00055C25">
          <w:rPr>
            <w:rFonts w:ascii="Arial" w:hAnsi="Arial" w:cs="Arial"/>
            <w:lang w:val="es-AR"/>
          </w:rPr>
          <w:t>és de 3 años de culminado el proyecto.</w:t>
        </w:r>
      </w:ins>
    </w:p>
    <w:p w14:paraId="66E92550" w14:textId="068F94CE" w:rsidR="00312742" w:rsidRDefault="00AD4563" w:rsidP="00543239">
      <w:pPr>
        <w:pStyle w:val="ListParagraph"/>
        <w:numPr>
          <w:ilvl w:val="1"/>
          <w:numId w:val="27"/>
        </w:numPr>
        <w:spacing w:before="120" w:line="240" w:lineRule="auto"/>
        <w:ind w:left="720" w:hanging="720"/>
        <w:contextualSpacing w:val="0"/>
        <w:jc w:val="both"/>
        <w:rPr>
          <w:ins w:id="620" w:author="Fernandez, Roberto" w:date="2017-07-26T03:12:00Z"/>
          <w:rFonts w:ascii="Arial" w:hAnsi="Arial" w:cs="Arial"/>
          <w:lang w:val="es-AR"/>
        </w:rPr>
      </w:pPr>
      <w:del w:id="621" w:author="Fernandez, Roberto" w:date="2017-07-26T03:08:00Z">
        <w:r w:rsidRPr="002A28E0" w:rsidDel="00312742">
          <w:rPr>
            <w:rFonts w:ascii="Arial" w:hAnsi="Arial" w:cs="Arial"/>
            <w:lang w:val="es-AR"/>
          </w:rPr>
          <w:delText>Asumiendo</w:delText>
        </w:r>
        <w:r w:rsidR="00C079B6" w:rsidRPr="002A28E0" w:rsidDel="00312742">
          <w:rPr>
            <w:rFonts w:ascii="Arial" w:hAnsi="Arial" w:cs="Arial"/>
            <w:lang w:val="es-AR"/>
          </w:rPr>
          <w:delText xml:space="preserve"> que el impacto del programa se </w:delText>
        </w:r>
        <w:r w:rsidR="00F33BF1" w:rsidRPr="002A28E0" w:rsidDel="00312742">
          <w:rPr>
            <w:rFonts w:ascii="Arial" w:hAnsi="Arial" w:cs="Arial"/>
            <w:lang w:val="es-AR"/>
          </w:rPr>
          <w:delText xml:space="preserve">ve reflejado </w:delText>
        </w:r>
        <w:r w:rsidR="00C079B6" w:rsidRPr="002A28E0" w:rsidDel="00312742">
          <w:rPr>
            <w:rFonts w:ascii="Arial" w:hAnsi="Arial" w:cs="Arial"/>
            <w:lang w:val="es-AR"/>
          </w:rPr>
          <w:delText xml:space="preserve">en un adelantamiento de </w:delText>
        </w:r>
        <w:r w:rsidR="00A94B39" w:rsidRPr="002A28E0" w:rsidDel="00312742">
          <w:rPr>
            <w:rFonts w:ascii="Arial" w:hAnsi="Arial" w:cs="Arial"/>
            <w:lang w:val="es-AR"/>
          </w:rPr>
          <w:delText>2 años en los ahorros por los conceptos arriba señalados</w:delText>
        </w:r>
        <w:r w:rsidR="00C079B6" w:rsidRPr="002A28E0" w:rsidDel="00312742">
          <w:rPr>
            <w:rFonts w:ascii="Arial" w:hAnsi="Arial" w:cs="Arial"/>
            <w:lang w:val="es-AR"/>
          </w:rPr>
          <w:delText xml:space="preserve">, </w:delText>
        </w:r>
        <w:r w:rsidRPr="002A28E0" w:rsidDel="00312742">
          <w:rPr>
            <w:rFonts w:ascii="Arial" w:hAnsi="Arial" w:cs="Arial"/>
            <w:lang w:val="es-AR"/>
          </w:rPr>
          <w:delText xml:space="preserve">esto </w:delText>
        </w:r>
      </w:del>
      <w:ins w:id="622" w:author="Fernandez, Roberto" w:date="2017-07-26T03:08:00Z">
        <w:r w:rsidR="00312742">
          <w:rPr>
            <w:rFonts w:ascii="Arial" w:hAnsi="Arial" w:cs="Arial"/>
            <w:lang w:val="es-AR"/>
          </w:rPr>
          <w:t>Los beneficios generados por UR-L1143</w:t>
        </w:r>
      </w:ins>
      <w:ins w:id="623" w:author="Fernandez, Roberto" w:date="2017-07-26T03:10:00Z">
        <w:r w:rsidR="00312742">
          <w:rPr>
            <w:rFonts w:ascii="Arial" w:hAnsi="Arial" w:cs="Arial"/>
            <w:lang w:val="es-AR"/>
          </w:rPr>
          <w:t>,</w:t>
        </w:r>
      </w:ins>
      <w:ins w:id="624" w:author="Fernandez, Roberto" w:date="2017-07-26T03:08:00Z">
        <w:r w:rsidR="00312742">
          <w:rPr>
            <w:rFonts w:ascii="Arial" w:hAnsi="Arial" w:cs="Arial"/>
            <w:lang w:val="es-AR"/>
          </w:rPr>
          <w:t xml:space="preserve"> </w:t>
        </w:r>
      </w:ins>
      <w:ins w:id="625" w:author="Fernandez, Roberto" w:date="2017-07-26T03:10:00Z">
        <w:r w:rsidR="00312742">
          <w:rPr>
            <w:rFonts w:ascii="Arial" w:hAnsi="Arial" w:cs="Arial"/>
            <w:lang w:val="es-AR"/>
          </w:rPr>
          <w:t>considerado en forma independiente, e</w:t>
        </w:r>
      </w:ins>
      <w:ins w:id="626" w:author="Fernandez, Roberto" w:date="2017-07-26T03:08:00Z">
        <w:r w:rsidR="00312742">
          <w:rPr>
            <w:rFonts w:ascii="Arial" w:hAnsi="Arial" w:cs="Arial"/>
            <w:lang w:val="es-AR"/>
          </w:rPr>
          <w:t>n ahorro de papel, costos de recursos humanos para manejo de historias clínicas en papel y costos de acetatos para radiograf</w:t>
        </w:r>
      </w:ins>
      <w:ins w:id="627" w:author="Fernandez, Roberto" w:date="2017-07-26T03:09:00Z">
        <w:r w:rsidR="00312742">
          <w:rPr>
            <w:rFonts w:ascii="Arial" w:hAnsi="Arial" w:cs="Arial"/>
            <w:lang w:val="es-AR"/>
          </w:rPr>
          <w:t xml:space="preserve">ías y tomografías representan un </w:t>
        </w:r>
      </w:ins>
      <w:ins w:id="628" w:author="Fernandez, Roberto" w:date="2017-07-26T03:13:00Z">
        <w:r w:rsidR="00312742">
          <w:rPr>
            <w:rFonts w:ascii="Arial" w:hAnsi="Arial" w:cs="Arial"/>
            <w:lang w:val="es-AR"/>
          </w:rPr>
          <w:t xml:space="preserve">valor presente </w:t>
        </w:r>
      </w:ins>
      <w:ins w:id="629" w:author="Fernandez, Roberto" w:date="2017-07-26T03:09:00Z">
        <w:r w:rsidR="00312742">
          <w:rPr>
            <w:rFonts w:ascii="Arial" w:hAnsi="Arial" w:cs="Arial"/>
            <w:lang w:val="es-AR"/>
          </w:rPr>
          <w:t xml:space="preserve">de </w:t>
        </w:r>
      </w:ins>
      <w:del w:id="630" w:author="Fernandez, Roberto" w:date="2017-07-26T03:09:00Z">
        <w:r w:rsidRPr="002A28E0" w:rsidDel="00312742">
          <w:rPr>
            <w:rFonts w:ascii="Arial" w:hAnsi="Arial" w:cs="Arial"/>
            <w:lang w:val="es-AR"/>
          </w:rPr>
          <w:delText xml:space="preserve">generaría un </w:delText>
        </w:r>
        <w:r w:rsidR="00A94B39" w:rsidRPr="002A28E0" w:rsidDel="00312742">
          <w:rPr>
            <w:rFonts w:ascii="Arial" w:hAnsi="Arial" w:cs="Arial"/>
            <w:lang w:val="es-AR"/>
          </w:rPr>
          <w:delText xml:space="preserve">ahorro conjunto </w:delText>
        </w:r>
        <w:r w:rsidRPr="002A28E0" w:rsidDel="00312742">
          <w:rPr>
            <w:rFonts w:ascii="Arial" w:hAnsi="Arial" w:cs="Arial"/>
            <w:lang w:val="es-AR"/>
          </w:rPr>
          <w:delText>a US</w:delText>
        </w:r>
        <w:r w:rsidR="00A94B39" w:rsidRPr="002A28E0" w:rsidDel="00312742">
          <w:rPr>
            <w:rFonts w:ascii="Arial" w:hAnsi="Arial" w:cs="Arial"/>
            <w:lang w:val="es-AR"/>
          </w:rPr>
          <w:delText xml:space="preserve">$ </w:delText>
        </w:r>
        <w:r w:rsidR="00D35501" w:rsidRPr="002A28E0" w:rsidDel="00312742">
          <w:rPr>
            <w:rFonts w:ascii="Arial" w:hAnsi="Arial" w:cs="Arial"/>
            <w:lang w:val="es-AR"/>
          </w:rPr>
          <w:delText>10,4</w:delText>
        </w:r>
        <w:r w:rsidR="00F33BF1" w:rsidRPr="002A28E0" w:rsidDel="00312742">
          <w:rPr>
            <w:rFonts w:ascii="Arial" w:hAnsi="Arial" w:cs="Arial"/>
            <w:lang w:val="es-AR"/>
          </w:rPr>
          <w:delText xml:space="preserve"> millones </w:delText>
        </w:r>
        <w:r w:rsidR="00A94B39" w:rsidRPr="002A28E0" w:rsidDel="00312742">
          <w:rPr>
            <w:rFonts w:ascii="Arial" w:hAnsi="Arial" w:cs="Arial"/>
            <w:lang w:val="es-AR"/>
          </w:rPr>
          <w:delText>en términos de valor presente</w:delText>
        </w:r>
        <w:r w:rsidRPr="002A28E0" w:rsidDel="00312742">
          <w:rPr>
            <w:rFonts w:ascii="Arial" w:hAnsi="Arial" w:cs="Arial"/>
            <w:lang w:val="es-AR"/>
          </w:rPr>
          <w:delText xml:space="preserve"> (</w:delText>
        </w:r>
        <w:r w:rsidR="008D3E9E" w:rsidRPr="002A28E0" w:rsidDel="00312742">
          <w:rPr>
            <w:rFonts w:ascii="Arial" w:hAnsi="Arial" w:cs="Arial"/>
            <w:lang w:val="es-AR"/>
          </w:rPr>
          <w:delText>con año base 2013), u</w:delText>
        </w:r>
        <w:r w:rsidRPr="002A28E0" w:rsidDel="00312742">
          <w:rPr>
            <w:rFonts w:ascii="Arial" w:hAnsi="Arial" w:cs="Arial"/>
            <w:lang w:val="es-AR"/>
          </w:rPr>
          <w:delText>tiliz</w:delText>
        </w:r>
        <w:r w:rsidR="008D3E9E" w:rsidRPr="002A28E0" w:rsidDel="00312742">
          <w:rPr>
            <w:rFonts w:ascii="Arial" w:hAnsi="Arial" w:cs="Arial"/>
            <w:lang w:val="es-AR"/>
          </w:rPr>
          <w:delText>ando</w:delText>
        </w:r>
        <w:r w:rsidRPr="002A28E0" w:rsidDel="00312742">
          <w:rPr>
            <w:rFonts w:ascii="Arial" w:hAnsi="Arial" w:cs="Arial"/>
            <w:lang w:val="es-AR"/>
          </w:rPr>
          <w:delText xml:space="preserve"> una tasa de descuento del </w:delText>
        </w:r>
        <w:r w:rsidR="008D3E9E" w:rsidRPr="002A28E0" w:rsidDel="00312742">
          <w:rPr>
            <w:rFonts w:ascii="Arial" w:hAnsi="Arial" w:cs="Arial"/>
            <w:lang w:val="es-AR"/>
          </w:rPr>
          <w:delText>1</w:delText>
        </w:r>
        <w:r w:rsidR="00D35501" w:rsidRPr="002A28E0" w:rsidDel="00312742">
          <w:rPr>
            <w:rFonts w:ascii="Arial" w:hAnsi="Arial" w:cs="Arial"/>
            <w:lang w:val="es-AR"/>
          </w:rPr>
          <w:delText>2</w:delText>
        </w:r>
        <w:r w:rsidRPr="002A28E0" w:rsidDel="00312742">
          <w:rPr>
            <w:rFonts w:ascii="Arial" w:hAnsi="Arial" w:cs="Arial"/>
            <w:lang w:val="es-AR"/>
          </w:rPr>
          <w:delText>%</w:delText>
        </w:r>
        <w:r w:rsidR="00D51FA3" w:rsidRPr="002A28E0" w:rsidDel="00312742">
          <w:rPr>
            <w:rFonts w:ascii="Arial" w:hAnsi="Arial" w:cs="Arial"/>
            <w:lang w:val="es-AR"/>
          </w:rPr>
          <w:delText xml:space="preserve"> para su </w:delText>
        </w:r>
        <w:r w:rsidR="008D3E9E" w:rsidRPr="002A28E0" w:rsidDel="00312742">
          <w:rPr>
            <w:rFonts w:ascii="Arial" w:hAnsi="Arial" w:cs="Arial"/>
            <w:lang w:val="es-AR"/>
          </w:rPr>
          <w:delText>cálculo</w:delText>
        </w:r>
        <w:r w:rsidRPr="002A28E0" w:rsidDel="00312742">
          <w:rPr>
            <w:rFonts w:ascii="Arial" w:hAnsi="Arial" w:cs="Arial"/>
            <w:lang w:val="es-AR"/>
          </w:rPr>
          <w:delText>. Considerando que los costos del pro</w:delText>
        </w:r>
        <w:r w:rsidR="00A94B39" w:rsidRPr="002A28E0" w:rsidDel="00312742">
          <w:rPr>
            <w:rFonts w:ascii="Arial" w:hAnsi="Arial" w:cs="Arial"/>
            <w:lang w:val="es-AR"/>
          </w:rPr>
          <w:delText>yecto</w:delText>
        </w:r>
        <w:r w:rsidRPr="002A28E0" w:rsidDel="00312742">
          <w:rPr>
            <w:rFonts w:ascii="Arial" w:hAnsi="Arial" w:cs="Arial"/>
            <w:lang w:val="es-AR"/>
          </w:rPr>
          <w:delText>, actualizad</w:delText>
        </w:r>
        <w:r w:rsidR="00A94B39" w:rsidRPr="002A28E0" w:rsidDel="00312742">
          <w:rPr>
            <w:rFonts w:ascii="Arial" w:hAnsi="Arial" w:cs="Arial"/>
            <w:lang w:val="es-AR"/>
          </w:rPr>
          <w:delText xml:space="preserve">os a una tasa del </w:delText>
        </w:r>
        <w:r w:rsidR="008D3E9E" w:rsidRPr="002A28E0" w:rsidDel="00312742">
          <w:rPr>
            <w:rFonts w:ascii="Arial" w:hAnsi="Arial" w:cs="Arial"/>
            <w:lang w:val="es-AR"/>
          </w:rPr>
          <w:delText>10</w:delText>
        </w:r>
        <w:r w:rsidR="00A94B39" w:rsidRPr="002A28E0" w:rsidDel="00312742">
          <w:rPr>
            <w:rFonts w:ascii="Arial" w:hAnsi="Arial" w:cs="Arial"/>
            <w:lang w:val="es-AR"/>
          </w:rPr>
          <w:delText xml:space="preserve">%, son de US$ </w:delText>
        </w:r>
        <w:r w:rsidR="008D3E9E" w:rsidRPr="002A28E0" w:rsidDel="00312742">
          <w:rPr>
            <w:rFonts w:ascii="Arial" w:hAnsi="Arial" w:cs="Arial"/>
            <w:lang w:val="es-AR"/>
          </w:rPr>
          <w:delText>9</w:delText>
        </w:r>
        <w:r w:rsidR="00F33BF1" w:rsidRPr="002A28E0" w:rsidDel="00312742">
          <w:rPr>
            <w:rFonts w:ascii="Arial" w:hAnsi="Arial" w:cs="Arial"/>
            <w:lang w:val="es-AR"/>
          </w:rPr>
          <w:delText>,</w:delText>
        </w:r>
        <w:r w:rsidR="00D35501" w:rsidRPr="002A28E0" w:rsidDel="00312742">
          <w:rPr>
            <w:rFonts w:ascii="Arial" w:hAnsi="Arial" w:cs="Arial"/>
            <w:lang w:val="es-AR"/>
          </w:rPr>
          <w:delText>0</w:delText>
        </w:r>
        <w:r w:rsidR="00A94B39" w:rsidRPr="002A28E0" w:rsidDel="00312742">
          <w:rPr>
            <w:rFonts w:ascii="Arial" w:hAnsi="Arial" w:cs="Arial"/>
            <w:lang w:val="es-AR"/>
          </w:rPr>
          <w:delText xml:space="preserve"> millones,</w:delText>
        </w:r>
        <w:r w:rsidRPr="002A28E0" w:rsidDel="00312742">
          <w:rPr>
            <w:rFonts w:ascii="Arial" w:hAnsi="Arial" w:cs="Arial"/>
            <w:lang w:val="es-AR"/>
          </w:rPr>
          <w:delText xml:space="preserve"> el </w:delText>
        </w:r>
        <w:r w:rsidR="00D51FA3" w:rsidRPr="002A28E0" w:rsidDel="00312742">
          <w:rPr>
            <w:rFonts w:ascii="Arial" w:hAnsi="Arial" w:cs="Arial"/>
            <w:lang w:val="es-AR"/>
          </w:rPr>
          <w:delText>beneficio social</w:delText>
        </w:r>
        <w:r w:rsidR="00D35501" w:rsidRPr="002A28E0" w:rsidDel="00312742">
          <w:rPr>
            <w:rFonts w:ascii="Arial" w:hAnsi="Arial" w:cs="Arial"/>
            <w:lang w:val="es-AR"/>
          </w:rPr>
          <w:delText xml:space="preserve"> es positivo y equivale</w:delText>
        </w:r>
        <w:r w:rsidRPr="002A28E0" w:rsidDel="00312742">
          <w:rPr>
            <w:rFonts w:ascii="Arial" w:hAnsi="Arial" w:cs="Arial"/>
            <w:lang w:val="es-AR"/>
          </w:rPr>
          <w:delText xml:space="preserve"> a U</w:delText>
        </w:r>
      </w:del>
      <w:ins w:id="631" w:author="Fernandez, Roberto" w:date="2017-07-26T03:09:00Z">
        <w:r w:rsidR="00312742">
          <w:rPr>
            <w:rFonts w:ascii="Arial" w:hAnsi="Arial" w:cs="Arial"/>
            <w:lang w:val="es-AR"/>
          </w:rPr>
          <w:t xml:space="preserve">US$ </w:t>
        </w:r>
      </w:ins>
      <w:ins w:id="632" w:author="Fernandez, Roberto" w:date="2017-07-26T13:24:00Z">
        <w:r w:rsidR="00B17D40">
          <w:rPr>
            <w:rFonts w:ascii="Arial" w:hAnsi="Arial" w:cs="Arial"/>
            <w:lang w:val="es-AR"/>
          </w:rPr>
          <w:t>10</w:t>
        </w:r>
      </w:ins>
      <w:ins w:id="633" w:author="Fernandez, Roberto" w:date="2017-07-26T03:09:00Z">
        <w:r w:rsidR="00312742">
          <w:rPr>
            <w:rFonts w:ascii="Arial" w:hAnsi="Arial" w:cs="Arial"/>
            <w:lang w:val="es-AR"/>
          </w:rPr>
          <w:t>,2 millones</w:t>
        </w:r>
      </w:ins>
      <w:ins w:id="634" w:author="Fernandez, Roberto" w:date="2017-07-26T03:13:00Z">
        <w:r w:rsidR="00312742">
          <w:rPr>
            <w:rFonts w:ascii="Arial" w:hAnsi="Arial" w:cs="Arial"/>
            <w:lang w:val="es-AR"/>
          </w:rPr>
          <w:t xml:space="preserve">, mientras que una vez restados los costos, el proyecto arroja un VPN de US$ </w:t>
        </w:r>
      </w:ins>
      <w:ins w:id="635" w:author="Fernandez, Roberto" w:date="2017-07-26T13:24:00Z">
        <w:r w:rsidR="00B17D40">
          <w:rPr>
            <w:rFonts w:ascii="Arial" w:hAnsi="Arial" w:cs="Arial"/>
            <w:lang w:val="es-AR"/>
          </w:rPr>
          <w:t>4</w:t>
        </w:r>
      </w:ins>
      <w:ins w:id="636" w:author="Fernandez, Roberto" w:date="2017-07-26T03:13:00Z">
        <w:r w:rsidR="00312742">
          <w:rPr>
            <w:rFonts w:ascii="Arial" w:hAnsi="Arial" w:cs="Arial"/>
            <w:lang w:val="es-AR"/>
          </w:rPr>
          <w:t>,</w:t>
        </w:r>
      </w:ins>
      <w:ins w:id="637" w:author="Fernandez, Roberto" w:date="2017-07-26T13:24:00Z">
        <w:r w:rsidR="00B17D40">
          <w:rPr>
            <w:rFonts w:ascii="Arial" w:hAnsi="Arial" w:cs="Arial"/>
            <w:lang w:val="es-AR"/>
          </w:rPr>
          <w:t>0</w:t>
        </w:r>
      </w:ins>
      <w:ins w:id="638" w:author="Fernandez, Roberto" w:date="2017-07-26T03:13:00Z">
        <w:r w:rsidR="00312742">
          <w:rPr>
            <w:rFonts w:ascii="Arial" w:hAnsi="Arial" w:cs="Arial"/>
            <w:lang w:val="es-AR"/>
          </w:rPr>
          <w:t xml:space="preserve"> millones</w:t>
        </w:r>
      </w:ins>
      <w:ins w:id="639" w:author="Fernandez, Roberto" w:date="2017-07-26T03:14:00Z">
        <w:r w:rsidR="005B4B2D">
          <w:rPr>
            <w:rFonts w:ascii="Arial" w:hAnsi="Arial" w:cs="Arial"/>
            <w:lang w:val="es-AR"/>
          </w:rPr>
          <w:t xml:space="preserve"> (tasa de descuento: 12%)</w:t>
        </w:r>
      </w:ins>
      <w:ins w:id="640" w:author="Fernandez, Roberto" w:date="2017-07-26T03:10:00Z">
        <w:r w:rsidR="00312742">
          <w:rPr>
            <w:rFonts w:ascii="Arial" w:hAnsi="Arial" w:cs="Arial"/>
            <w:lang w:val="es-AR"/>
          </w:rPr>
          <w:t xml:space="preserve">. </w:t>
        </w:r>
      </w:ins>
      <w:del w:id="641" w:author="Fernandez, Roberto" w:date="2017-07-26T03:10:00Z">
        <w:r w:rsidRPr="002A28E0" w:rsidDel="00312742">
          <w:rPr>
            <w:rFonts w:ascii="Arial" w:hAnsi="Arial" w:cs="Arial"/>
            <w:lang w:val="es-AR"/>
          </w:rPr>
          <w:delText>S</w:delText>
        </w:r>
        <w:r w:rsidR="00A94B39" w:rsidRPr="002A28E0" w:rsidDel="00312742">
          <w:rPr>
            <w:rFonts w:ascii="Arial" w:hAnsi="Arial" w:cs="Arial"/>
            <w:lang w:val="es-AR"/>
          </w:rPr>
          <w:delText xml:space="preserve">$ </w:delText>
        </w:r>
        <w:r w:rsidR="008D3E9E" w:rsidRPr="002A28E0" w:rsidDel="00312742">
          <w:rPr>
            <w:rFonts w:ascii="Arial" w:hAnsi="Arial" w:cs="Arial"/>
            <w:lang w:val="es-AR"/>
          </w:rPr>
          <w:delText>1</w:delText>
        </w:r>
        <w:r w:rsidR="00F33BF1" w:rsidRPr="002A28E0" w:rsidDel="00312742">
          <w:rPr>
            <w:rFonts w:ascii="Arial" w:hAnsi="Arial" w:cs="Arial"/>
            <w:lang w:val="es-AR"/>
          </w:rPr>
          <w:delText>,</w:delText>
        </w:r>
        <w:r w:rsidR="00D35501" w:rsidRPr="002A28E0" w:rsidDel="00312742">
          <w:rPr>
            <w:rFonts w:ascii="Arial" w:hAnsi="Arial" w:cs="Arial"/>
            <w:lang w:val="es-AR"/>
          </w:rPr>
          <w:delText>4</w:delText>
        </w:r>
        <w:r w:rsidR="00F33BF1" w:rsidRPr="002A28E0" w:rsidDel="00312742">
          <w:rPr>
            <w:rFonts w:ascii="Arial" w:hAnsi="Arial" w:cs="Arial"/>
            <w:lang w:val="es-AR"/>
          </w:rPr>
          <w:delText xml:space="preserve"> millones.</w:delText>
        </w:r>
        <w:r w:rsidRPr="002A28E0" w:rsidDel="00312742">
          <w:rPr>
            <w:rFonts w:ascii="Arial" w:hAnsi="Arial" w:cs="Arial"/>
            <w:lang w:val="es-AR"/>
          </w:rPr>
          <w:delText xml:space="preserve"> </w:delText>
        </w:r>
      </w:del>
      <w:r w:rsidR="008D3E9E" w:rsidRPr="002A28E0">
        <w:rPr>
          <w:rFonts w:ascii="Arial" w:hAnsi="Arial" w:cs="Arial"/>
          <w:lang w:val="es-AR"/>
        </w:rPr>
        <w:t xml:space="preserve">Por otra parte, la tasa interna de retorno de </w:t>
      </w:r>
      <w:ins w:id="642" w:author="Fernandez, Roberto" w:date="2017-07-26T03:11:00Z">
        <w:r w:rsidR="00312742">
          <w:rPr>
            <w:rFonts w:ascii="Arial" w:hAnsi="Arial" w:cs="Arial"/>
            <w:lang w:val="es-AR"/>
          </w:rPr>
          <w:t xml:space="preserve">este proyecto tomado individualmente </w:t>
        </w:r>
      </w:ins>
      <w:del w:id="643" w:author="Fernandez, Roberto" w:date="2017-07-26T03:11:00Z">
        <w:r w:rsidR="008D3E9E" w:rsidRPr="002A28E0" w:rsidDel="00312742">
          <w:rPr>
            <w:rFonts w:ascii="Arial" w:hAnsi="Arial" w:cs="Arial"/>
            <w:lang w:val="es-AR"/>
          </w:rPr>
          <w:delText xml:space="preserve">la inversión </w:delText>
        </w:r>
      </w:del>
      <w:r w:rsidR="008D3E9E" w:rsidRPr="002A28E0">
        <w:rPr>
          <w:rFonts w:ascii="Arial" w:hAnsi="Arial" w:cs="Arial"/>
          <w:lang w:val="es-AR"/>
        </w:rPr>
        <w:t xml:space="preserve">es de </w:t>
      </w:r>
      <w:ins w:id="644" w:author="Fernandez, Roberto" w:date="2017-07-26T14:09:00Z">
        <w:r w:rsidR="0009008B">
          <w:rPr>
            <w:rFonts w:ascii="Arial" w:hAnsi="Arial" w:cs="Arial"/>
            <w:lang w:val="es-AR"/>
          </w:rPr>
          <w:t>4</w:t>
        </w:r>
      </w:ins>
      <w:del w:id="645" w:author="Fernandez, Roberto" w:date="2017-07-26T03:15:00Z">
        <w:r w:rsidR="008D3E9E" w:rsidRPr="002A28E0" w:rsidDel="005B4B2D">
          <w:rPr>
            <w:rFonts w:ascii="Arial" w:hAnsi="Arial" w:cs="Arial"/>
            <w:lang w:val="es-AR"/>
          </w:rPr>
          <w:delText>4</w:delText>
        </w:r>
      </w:del>
      <w:ins w:id="646" w:author="Fernandez, Roberto" w:date="2017-07-26T03:15:00Z">
        <w:r w:rsidR="00B17D40">
          <w:rPr>
            <w:rFonts w:ascii="Arial" w:hAnsi="Arial" w:cs="Arial"/>
            <w:lang w:val="es-AR"/>
          </w:rPr>
          <w:t>4</w:t>
        </w:r>
      </w:ins>
      <w:ins w:id="647" w:author="Fernandez, Roberto" w:date="2017-07-26T03:14:00Z">
        <w:r w:rsidR="00312742">
          <w:rPr>
            <w:rFonts w:ascii="Arial" w:hAnsi="Arial" w:cs="Arial"/>
            <w:lang w:val="es-AR"/>
          </w:rPr>
          <w:t>%</w:t>
        </w:r>
      </w:ins>
      <w:ins w:id="648" w:author="Fernandez, Roberto" w:date="2017-07-26T03:17:00Z">
        <w:r w:rsidR="005B4B2D">
          <w:rPr>
            <w:rFonts w:ascii="Arial" w:hAnsi="Arial" w:cs="Arial"/>
            <w:lang w:val="es-AR"/>
          </w:rPr>
          <w:t>.</w:t>
        </w:r>
      </w:ins>
      <w:del w:id="649" w:author="Fernandez, Roberto" w:date="2017-07-26T03:11:00Z">
        <w:r w:rsidR="008D3E9E" w:rsidRPr="002A28E0" w:rsidDel="00312742">
          <w:rPr>
            <w:rFonts w:ascii="Arial" w:hAnsi="Arial" w:cs="Arial"/>
            <w:lang w:val="es-AR"/>
          </w:rPr>
          <w:delText>0</w:delText>
        </w:r>
      </w:del>
      <w:del w:id="650" w:author="Fernandez, Roberto" w:date="2017-07-26T03:12:00Z">
        <w:r w:rsidR="008D3E9E" w:rsidRPr="002A28E0" w:rsidDel="00312742">
          <w:rPr>
            <w:rFonts w:ascii="Arial" w:hAnsi="Arial" w:cs="Arial"/>
            <w:lang w:val="es-AR"/>
          </w:rPr>
          <w:delText>%</w:delText>
        </w:r>
      </w:del>
    </w:p>
    <w:p w14:paraId="622706E4" w14:textId="7B65DB2F" w:rsidR="008D3E9E" w:rsidDel="00DD497E" w:rsidRDefault="00312742">
      <w:pPr>
        <w:pStyle w:val="ListParagraph"/>
        <w:numPr>
          <w:ilvl w:val="1"/>
          <w:numId w:val="27"/>
        </w:numPr>
        <w:spacing w:before="120" w:line="240" w:lineRule="auto"/>
        <w:ind w:left="720" w:hanging="720"/>
        <w:contextualSpacing w:val="0"/>
        <w:jc w:val="both"/>
        <w:rPr>
          <w:del w:id="651" w:author="Fernandez, Roberto" w:date="2017-07-26T03:17:00Z"/>
          <w:rFonts w:ascii="Arial" w:hAnsi="Arial" w:cs="Arial"/>
          <w:lang w:val="es-AR"/>
        </w:rPr>
        <w:pPrChange w:id="652" w:author="Fernandez, Roberto" w:date="2017-07-26T03:17:00Z">
          <w:pPr>
            <w:jc w:val="both"/>
          </w:pPr>
        </w:pPrChange>
      </w:pPr>
      <w:ins w:id="653" w:author="Fernandez, Roberto" w:date="2017-07-26T03:12:00Z">
        <w:r>
          <w:rPr>
            <w:rFonts w:ascii="Arial" w:hAnsi="Arial" w:cs="Arial"/>
            <w:lang w:val="es-AR"/>
          </w:rPr>
          <w:t xml:space="preserve">Si se consideran conjuntamente UR-L1143 y UR-L1082 como un solo proyecto, su Valor presente neto </w:t>
        </w:r>
      </w:ins>
      <w:ins w:id="654" w:author="Fernandez, Roberto" w:date="2017-07-26T03:14:00Z">
        <w:r w:rsidR="005B4B2D">
          <w:rPr>
            <w:rFonts w:ascii="Arial" w:hAnsi="Arial" w:cs="Arial"/>
            <w:lang w:val="es-AR"/>
          </w:rPr>
          <w:t xml:space="preserve">asciende a US$ </w:t>
        </w:r>
      </w:ins>
      <w:ins w:id="655" w:author="Fernandez, Roberto" w:date="2017-07-26T03:17:00Z">
        <w:r w:rsidR="005B4B2D">
          <w:rPr>
            <w:rFonts w:ascii="Arial" w:hAnsi="Arial" w:cs="Arial"/>
            <w:lang w:val="es-AR"/>
          </w:rPr>
          <w:t>5</w:t>
        </w:r>
      </w:ins>
      <w:ins w:id="656" w:author="Fernandez, Roberto" w:date="2017-07-26T03:14:00Z">
        <w:r w:rsidR="005B4B2D">
          <w:rPr>
            <w:rFonts w:ascii="Arial" w:hAnsi="Arial" w:cs="Arial"/>
            <w:lang w:val="es-AR"/>
          </w:rPr>
          <w:t>,2 millones</w:t>
        </w:r>
      </w:ins>
      <w:ins w:id="657" w:author="Fernandez, Roberto" w:date="2017-07-26T03:16:00Z">
        <w:r w:rsidR="005B4B2D">
          <w:rPr>
            <w:rFonts w:ascii="Arial" w:hAnsi="Arial" w:cs="Arial"/>
            <w:lang w:val="es-AR"/>
          </w:rPr>
          <w:t xml:space="preserve"> y su TIR de 37%</w:t>
        </w:r>
      </w:ins>
      <w:r w:rsidR="008D3E9E" w:rsidRPr="002A28E0">
        <w:rPr>
          <w:rFonts w:ascii="Arial" w:hAnsi="Arial" w:cs="Arial"/>
          <w:lang w:val="es-AR"/>
        </w:rPr>
        <w:t>.</w:t>
      </w:r>
      <w:del w:id="658" w:author="Fernandez, Roberto" w:date="2017-07-26T13:34:00Z">
        <w:r w:rsidR="008D3E9E" w:rsidRPr="002A28E0" w:rsidDel="00055C25">
          <w:rPr>
            <w:rFonts w:ascii="Arial" w:hAnsi="Arial" w:cs="Arial"/>
            <w:lang w:val="es-AR"/>
          </w:rPr>
          <w:delText xml:space="preserve"> </w:delText>
        </w:r>
        <w:r w:rsidR="00AD4563" w:rsidRPr="002A28E0" w:rsidDel="00055C25">
          <w:rPr>
            <w:rFonts w:ascii="Arial" w:hAnsi="Arial" w:cs="Arial"/>
            <w:lang w:val="es-AR"/>
          </w:rPr>
          <w:delText xml:space="preserve">En otras palabras, en el caso que </w:delText>
        </w:r>
        <w:r w:rsidR="00C079B6" w:rsidRPr="002A28E0" w:rsidDel="00055C25">
          <w:rPr>
            <w:rFonts w:ascii="Arial" w:hAnsi="Arial" w:cs="Arial"/>
            <w:lang w:val="es-AR"/>
          </w:rPr>
          <w:delText xml:space="preserve">cumplan </w:delText>
        </w:r>
        <w:r w:rsidR="00A94B39" w:rsidRPr="002A28E0" w:rsidDel="00055C25">
          <w:rPr>
            <w:rFonts w:ascii="Arial" w:hAnsi="Arial" w:cs="Arial"/>
            <w:lang w:val="es-AR"/>
          </w:rPr>
          <w:delText>los resultados estipulados en este anexo</w:delText>
        </w:r>
        <w:r w:rsidR="00AD4563" w:rsidRPr="002A28E0" w:rsidDel="00055C25">
          <w:rPr>
            <w:rFonts w:ascii="Arial" w:hAnsi="Arial" w:cs="Arial"/>
            <w:lang w:val="es-AR"/>
          </w:rPr>
          <w:delText xml:space="preserve"> y los supuestos antes detallados</w:delText>
        </w:r>
        <w:r w:rsidR="00C079B6" w:rsidRPr="002A28E0" w:rsidDel="00055C25">
          <w:rPr>
            <w:rFonts w:ascii="Arial" w:hAnsi="Arial" w:cs="Arial"/>
            <w:lang w:val="es-AR"/>
          </w:rPr>
          <w:delText xml:space="preserve">, el beneficio </w:delText>
        </w:r>
        <w:r w:rsidR="00D51FA3" w:rsidRPr="002A28E0" w:rsidDel="00055C25">
          <w:rPr>
            <w:rFonts w:ascii="Arial" w:hAnsi="Arial" w:cs="Arial"/>
            <w:lang w:val="es-AR"/>
          </w:rPr>
          <w:delText xml:space="preserve">social </w:delText>
        </w:r>
        <w:r w:rsidR="00C079B6" w:rsidRPr="002A28E0" w:rsidDel="00055C25">
          <w:rPr>
            <w:rFonts w:ascii="Arial" w:hAnsi="Arial" w:cs="Arial"/>
            <w:lang w:val="es-AR"/>
          </w:rPr>
          <w:delText>por cada dólar invertido</w:delText>
        </w:r>
        <w:r w:rsidR="00A94B39" w:rsidRPr="002A28E0" w:rsidDel="00055C25">
          <w:rPr>
            <w:rFonts w:ascii="Arial" w:hAnsi="Arial" w:cs="Arial"/>
            <w:lang w:val="es-AR"/>
          </w:rPr>
          <w:delText xml:space="preserve"> sería de aproximadamente US$</w:delText>
        </w:r>
        <w:r w:rsidR="00C03018" w:rsidRPr="002A28E0" w:rsidDel="00055C25">
          <w:rPr>
            <w:rFonts w:ascii="Arial" w:hAnsi="Arial" w:cs="Arial"/>
            <w:lang w:val="es-AR"/>
          </w:rPr>
          <w:delText xml:space="preserve"> </w:delText>
        </w:r>
        <w:r w:rsidR="008D3E9E" w:rsidRPr="002A28E0" w:rsidDel="00055C25">
          <w:rPr>
            <w:rFonts w:ascii="Arial" w:hAnsi="Arial" w:cs="Arial"/>
            <w:lang w:val="es-AR"/>
          </w:rPr>
          <w:delText>0</w:delText>
        </w:r>
        <w:r w:rsidR="00C03018" w:rsidRPr="002A28E0" w:rsidDel="00055C25">
          <w:rPr>
            <w:rFonts w:ascii="Arial" w:hAnsi="Arial" w:cs="Arial"/>
            <w:lang w:val="es-AR"/>
          </w:rPr>
          <w:delText>,1</w:delText>
        </w:r>
        <w:r w:rsidR="00D35501" w:rsidRPr="002A28E0" w:rsidDel="00055C25">
          <w:rPr>
            <w:rFonts w:ascii="Arial" w:hAnsi="Arial" w:cs="Arial"/>
            <w:lang w:val="es-AR"/>
          </w:rPr>
          <w:delText>6</w:delText>
        </w:r>
        <w:r w:rsidR="00C079B6" w:rsidRPr="002A28E0" w:rsidDel="00055C25">
          <w:rPr>
            <w:rFonts w:ascii="Arial" w:hAnsi="Arial" w:cs="Arial"/>
            <w:lang w:val="es-AR"/>
          </w:rPr>
          <w:delText>.</w:delText>
        </w:r>
      </w:del>
      <w:r w:rsidR="00C079B6" w:rsidRPr="002A28E0">
        <w:rPr>
          <w:rFonts w:ascii="Arial" w:hAnsi="Arial" w:cs="Arial"/>
          <w:lang w:val="es-AR"/>
        </w:rPr>
        <w:t xml:space="preserve"> </w:t>
      </w:r>
      <w:r w:rsidR="008D3E9E" w:rsidRPr="002A28E0">
        <w:rPr>
          <w:rFonts w:ascii="Arial" w:hAnsi="Arial" w:cs="Arial"/>
          <w:lang w:val="es-AR"/>
        </w:rPr>
        <w:t>El resumen de los resultados es el siguiente:</w:t>
      </w:r>
    </w:p>
    <w:p w14:paraId="0EF35FFA" w14:textId="77777777" w:rsidR="00DD497E" w:rsidRPr="002A28E0" w:rsidRDefault="00DD497E" w:rsidP="00543239">
      <w:pPr>
        <w:pStyle w:val="ListParagraph"/>
        <w:numPr>
          <w:ilvl w:val="1"/>
          <w:numId w:val="27"/>
        </w:numPr>
        <w:spacing w:before="120" w:line="240" w:lineRule="auto"/>
        <w:ind w:left="720" w:hanging="720"/>
        <w:contextualSpacing w:val="0"/>
        <w:jc w:val="both"/>
        <w:rPr>
          <w:ins w:id="659" w:author="Fernandez, Roberto" w:date="2017-07-26T03:18:00Z"/>
          <w:rFonts w:ascii="Arial" w:hAnsi="Arial" w:cs="Arial"/>
          <w:lang w:val="es-AR"/>
        </w:rPr>
      </w:pPr>
    </w:p>
    <w:p w14:paraId="0E403FDC" w14:textId="0A99432D" w:rsidR="008D3E9E" w:rsidRDefault="0009008B">
      <w:pPr>
        <w:pStyle w:val="ListParagraph"/>
        <w:spacing w:before="120" w:line="240" w:lineRule="auto"/>
        <w:ind w:left="360"/>
        <w:contextualSpacing w:val="0"/>
        <w:jc w:val="both"/>
        <w:rPr>
          <w:ins w:id="660" w:author="Fernandez, Roberto" w:date="2017-07-26T03:18:00Z"/>
          <w:rFonts w:ascii="Arial" w:hAnsi="Arial" w:cs="Arial"/>
          <w:lang w:val="es-AR"/>
        </w:rPr>
        <w:pPrChange w:id="661" w:author="Fernandez, Roberto" w:date="2017-07-26T14:12:00Z">
          <w:pPr>
            <w:jc w:val="both"/>
          </w:pPr>
        </w:pPrChange>
      </w:pPr>
      <w:ins w:id="662" w:author="Fernandez, Roberto" w:date="2017-07-26T14:11:00Z">
        <w:r w:rsidRPr="0009008B">
          <w:rPr>
            <w:noProof/>
          </w:rPr>
          <w:lastRenderedPageBreak/>
          <w:drawing>
            <wp:inline distT="0" distB="0" distL="0" distR="0" wp14:anchorId="09089615" wp14:editId="0FC493A5">
              <wp:extent cx="7761728" cy="3882973"/>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86412" cy="3895322"/>
                      </a:xfrm>
                      <a:prstGeom prst="rect">
                        <a:avLst/>
                      </a:prstGeom>
                      <a:noFill/>
                      <a:ln>
                        <a:noFill/>
                      </a:ln>
                    </pic:spPr>
                  </pic:pic>
                </a:graphicData>
              </a:graphic>
            </wp:inline>
          </w:drawing>
        </w:r>
      </w:ins>
      <w:del w:id="663" w:author="Fernandez, Roberto" w:date="2017-07-26T03:18:00Z">
        <w:r w:rsidR="00D35501" w:rsidRPr="002A28E0" w:rsidDel="00DD497E">
          <w:rPr>
            <w:noProof/>
            <w:lang w:val="en-US" w:eastAsia="en-US"/>
          </w:rPr>
          <w:lastRenderedPageBreak/>
          <w:drawing>
            <wp:inline distT="0" distB="0" distL="0" distR="0" wp14:anchorId="04940EE9" wp14:editId="63AA4973">
              <wp:extent cx="8229600" cy="2796937"/>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29600" cy="2796937"/>
                      </a:xfrm>
                      <a:prstGeom prst="rect">
                        <a:avLst/>
                      </a:prstGeom>
                      <a:noFill/>
                      <a:ln>
                        <a:noFill/>
                      </a:ln>
                    </pic:spPr>
                  </pic:pic>
                </a:graphicData>
              </a:graphic>
            </wp:inline>
          </w:drawing>
        </w:r>
      </w:del>
    </w:p>
    <w:p w14:paraId="25E8A07B" w14:textId="77777777" w:rsidR="0009008B" w:rsidRDefault="0009008B" w:rsidP="0009008B">
      <w:pPr>
        <w:pStyle w:val="ListParagraph"/>
        <w:spacing w:line="240" w:lineRule="auto"/>
        <w:contextualSpacing w:val="0"/>
        <w:rPr>
          <w:ins w:id="664" w:author="Fernandez, Roberto" w:date="2017-07-26T14:12:00Z"/>
          <w:rFonts w:ascii="Arial" w:hAnsi="Arial" w:cs="Arial"/>
          <w:b/>
          <w:caps/>
          <w:lang w:val="es-AR"/>
        </w:rPr>
      </w:pPr>
    </w:p>
    <w:p w14:paraId="68614D65" w14:textId="77777777" w:rsidR="0009008B" w:rsidRDefault="0009008B" w:rsidP="0009008B">
      <w:pPr>
        <w:pStyle w:val="ListParagraph"/>
        <w:numPr>
          <w:ilvl w:val="0"/>
          <w:numId w:val="25"/>
        </w:numPr>
        <w:spacing w:line="240" w:lineRule="auto"/>
        <w:contextualSpacing w:val="0"/>
        <w:rPr>
          <w:ins w:id="665" w:author="Fernandez, Roberto" w:date="2017-07-26T14:12:00Z"/>
          <w:rFonts w:ascii="Arial" w:hAnsi="Arial" w:cs="Arial"/>
          <w:b/>
          <w:caps/>
          <w:lang w:val="es-AR"/>
        </w:rPr>
      </w:pPr>
      <w:ins w:id="666" w:author="Fernandez, Roberto" w:date="2017-07-26T14:12:00Z">
        <w:r>
          <w:rPr>
            <w:rFonts w:ascii="Arial" w:hAnsi="Arial" w:cs="Arial"/>
            <w:b/>
            <w:caps/>
            <w:lang w:val="es-AR"/>
          </w:rPr>
          <w:t>análisis de sensibilidad</w:t>
        </w:r>
      </w:ins>
    </w:p>
    <w:p w14:paraId="416A3F25" w14:textId="728BE0E1" w:rsidR="0009008B" w:rsidRPr="00DD497E" w:rsidDel="0061730F" w:rsidRDefault="0009008B">
      <w:pPr>
        <w:pStyle w:val="ListParagraph"/>
        <w:spacing w:before="120" w:line="240" w:lineRule="auto"/>
        <w:contextualSpacing w:val="0"/>
        <w:jc w:val="both"/>
        <w:rPr>
          <w:del w:id="667" w:author="Fernandez, Roberto" w:date="2017-07-26T15:06:00Z"/>
          <w:rFonts w:ascii="Arial" w:hAnsi="Arial" w:cs="Arial"/>
          <w:lang w:val="es-AR"/>
          <w:rPrChange w:id="668" w:author="Fernandez, Roberto" w:date="2017-07-26T03:17:00Z">
            <w:rPr>
              <w:del w:id="669" w:author="Fernandez, Roberto" w:date="2017-07-26T15:06:00Z"/>
              <w:lang w:val="es-AR"/>
            </w:rPr>
          </w:rPrChange>
        </w:rPr>
        <w:pPrChange w:id="670" w:author="Fernandez, Roberto" w:date="2017-07-26T03:18:00Z">
          <w:pPr>
            <w:jc w:val="both"/>
          </w:pPr>
        </w:pPrChange>
      </w:pPr>
    </w:p>
    <w:p w14:paraId="5B186B69" w14:textId="77777777" w:rsidR="00746B8E" w:rsidRPr="0061730F" w:rsidRDefault="004B5CFE" w:rsidP="00543239">
      <w:pPr>
        <w:pStyle w:val="ListParagraph"/>
        <w:numPr>
          <w:ilvl w:val="1"/>
          <w:numId w:val="27"/>
        </w:numPr>
        <w:spacing w:before="120" w:line="240" w:lineRule="auto"/>
        <w:ind w:left="720" w:hanging="720"/>
        <w:contextualSpacing w:val="0"/>
        <w:jc w:val="both"/>
        <w:rPr>
          <w:ins w:id="671" w:author="Fernandez, Roberto" w:date="2017-07-26T14:58:00Z"/>
          <w:rFonts w:ascii="Arial" w:eastAsia="Calibri" w:hAnsi="Arial" w:cs="Arial"/>
          <w:rPrChange w:id="672" w:author="Fernandez, Roberto" w:date="2017-07-26T15:07:00Z">
            <w:rPr>
              <w:ins w:id="673" w:author="Fernandez, Roberto" w:date="2017-07-26T14:58:00Z"/>
              <w:rFonts w:ascii="Arial" w:eastAsia="Calibri" w:hAnsi="Arial" w:cs="Arial"/>
              <w:highlight w:val="yellow"/>
            </w:rPr>
          </w:rPrChange>
        </w:rPr>
      </w:pPr>
      <w:r w:rsidRPr="0061730F">
        <w:rPr>
          <w:rFonts w:ascii="Arial" w:eastAsia="Calibri" w:hAnsi="Arial" w:cs="Arial"/>
        </w:rPr>
        <w:t>Las variables sensibles identificadas son el ritmo de adopción de la HCE</w:t>
      </w:r>
      <w:ins w:id="674" w:author="Fernandez, Roberto" w:date="2017-07-26T14:58:00Z">
        <w:r w:rsidR="00746B8E" w:rsidRPr="0061730F">
          <w:rPr>
            <w:rFonts w:ascii="Arial" w:eastAsia="Calibri" w:hAnsi="Arial" w:cs="Arial"/>
            <w:rPrChange w:id="675" w:author="Fernandez, Roberto" w:date="2017-07-26T15:06:00Z">
              <w:rPr>
                <w:rFonts w:ascii="Arial" w:eastAsia="Calibri" w:hAnsi="Arial" w:cs="Arial"/>
                <w:highlight w:val="yellow"/>
              </w:rPr>
            </w:rPrChange>
          </w:rPr>
          <w:t xml:space="preserve"> y</w:t>
        </w:r>
      </w:ins>
      <w:del w:id="676" w:author="Fernandez, Roberto" w:date="2017-07-26T14:58:00Z">
        <w:r w:rsidRPr="0061730F" w:rsidDel="00746B8E">
          <w:rPr>
            <w:rFonts w:ascii="Arial" w:eastAsia="Calibri" w:hAnsi="Arial" w:cs="Arial"/>
          </w:rPr>
          <w:delText>,</w:delText>
        </w:r>
      </w:del>
      <w:r w:rsidRPr="0061730F">
        <w:rPr>
          <w:rFonts w:ascii="Arial" w:eastAsia="Calibri" w:hAnsi="Arial" w:cs="Arial"/>
        </w:rPr>
        <w:t xml:space="preserve"> el ritmo de adopción de las imágenes digitales</w:t>
      </w:r>
      <w:del w:id="677" w:author="Fernandez, Roberto" w:date="2017-07-26T14:58:00Z">
        <w:r w:rsidRPr="0061730F" w:rsidDel="00746B8E">
          <w:rPr>
            <w:rFonts w:ascii="Arial" w:eastAsia="Calibri" w:hAnsi="Arial" w:cs="Arial"/>
          </w:rPr>
          <w:delText xml:space="preserve"> y el adelantamiento de estos cronogramas de adopción como resultado de la implementación del proyecto</w:delText>
        </w:r>
      </w:del>
      <w:ins w:id="678" w:author="Fernandez, Roberto" w:date="2017-07-26T14:58:00Z">
        <w:r w:rsidR="00746B8E" w:rsidRPr="0061730F">
          <w:rPr>
            <w:rFonts w:ascii="Arial" w:eastAsia="Calibri" w:hAnsi="Arial" w:cs="Arial"/>
            <w:rPrChange w:id="679" w:author="Fernandez, Roberto" w:date="2017-07-26T15:06:00Z">
              <w:rPr>
                <w:rFonts w:ascii="Arial" w:eastAsia="Calibri" w:hAnsi="Arial" w:cs="Arial"/>
                <w:highlight w:val="yellow"/>
              </w:rPr>
            </w:rPrChange>
          </w:rPr>
          <w:t xml:space="preserve"> en </w:t>
        </w:r>
        <w:r w:rsidR="00746B8E" w:rsidRPr="0061730F">
          <w:rPr>
            <w:rFonts w:ascii="Arial" w:eastAsia="Calibri" w:hAnsi="Arial" w:cs="Arial"/>
            <w:rPrChange w:id="680" w:author="Fernandez, Roberto" w:date="2017-07-26T15:07:00Z">
              <w:rPr>
                <w:rFonts w:ascii="Arial" w:eastAsia="Calibri" w:hAnsi="Arial" w:cs="Arial"/>
                <w:highlight w:val="yellow"/>
              </w:rPr>
            </w:rPrChange>
          </w:rPr>
          <w:t>la situación con proyecto</w:t>
        </w:r>
      </w:ins>
      <w:r w:rsidRPr="0061730F">
        <w:rPr>
          <w:rFonts w:ascii="Arial" w:eastAsia="Calibri" w:hAnsi="Arial" w:cs="Arial"/>
        </w:rPr>
        <w:t xml:space="preserve">. </w:t>
      </w:r>
    </w:p>
    <w:p w14:paraId="51DE8508" w14:textId="50F2AB97" w:rsidR="00FA2ED8" w:rsidRPr="0061730F" w:rsidDel="0061730F" w:rsidRDefault="00746B8E">
      <w:pPr>
        <w:pStyle w:val="ListParagraph"/>
        <w:numPr>
          <w:ilvl w:val="1"/>
          <w:numId w:val="27"/>
        </w:numPr>
        <w:spacing w:before="120" w:line="240" w:lineRule="auto"/>
        <w:ind w:left="720" w:hanging="720"/>
        <w:contextualSpacing w:val="0"/>
        <w:jc w:val="both"/>
        <w:rPr>
          <w:del w:id="681" w:author="Fernandez, Roberto" w:date="2017-07-26T15:03:00Z"/>
          <w:rFonts w:ascii="Arial" w:eastAsia="Calibri" w:hAnsi="Arial" w:cs="Arial"/>
        </w:rPr>
        <w:pPrChange w:id="682" w:author="Fernandez, Roberto" w:date="2017-07-26T15:03:00Z">
          <w:pPr>
            <w:pStyle w:val="ListParagraph"/>
            <w:numPr>
              <w:ilvl w:val="1"/>
              <w:numId w:val="27"/>
            </w:numPr>
            <w:spacing w:before="120" w:line="240" w:lineRule="auto"/>
            <w:ind w:left="360" w:hanging="720"/>
            <w:contextualSpacing w:val="0"/>
            <w:jc w:val="both"/>
          </w:pPr>
        </w:pPrChange>
      </w:pPr>
      <w:ins w:id="683" w:author="Fernandez, Roberto" w:date="2017-07-26T14:58:00Z">
        <w:r w:rsidRPr="0061730F">
          <w:rPr>
            <w:rFonts w:ascii="Arial" w:eastAsia="Calibri" w:hAnsi="Arial" w:cs="Arial"/>
            <w:rPrChange w:id="684" w:author="Fernandez, Roberto" w:date="2017-07-26T15:07:00Z">
              <w:rPr>
                <w:rFonts w:ascii="Arial" w:eastAsia="Calibri" w:hAnsi="Arial" w:cs="Arial"/>
                <w:highlight w:val="yellow"/>
              </w:rPr>
            </w:rPrChange>
          </w:rPr>
          <w:t>A efectos de armar un escenario pesimista, se asumieron supuestos de tasas de adopci</w:t>
        </w:r>
      </w:ins>
      <w:ins w:id="685" w:author="Fernandez, Roberto" w:date="2017-07-26T14:59:00Z">
        <w:r w:rsidRPr="0061730F">
          <w:rPr>
            <w:rFonts w:ascii="Arial" w:eastAsia="Calibri" w:hAnsi="Arial" w:cs="Arial"/>
            <w:rPrChange w:id="686" w:author="Fernandez, Roberto" w:date="2017-07-26T15:07:00Z">
              <w:rPr>
                <w:rFonts w:ascii="Arial" w:eastAsia="Calibri" w:hAnsi="Arial" w:cs="Arial"/>
                <w:highlight w:val="yellow"/>
              </w:rPr>
            </w:rPrChange>
          </w:rPr>
          <w:t>ón con proyecto posteriores a 2017</w:t>
        </w:r>
        <w:r w:rsidRPr="0061730F">
          <w:rPr>
            <w:rFonts w:ascii="Arial" w:eastAsia="Calibri" w:hAnsi="Arial" w:cs="Arial"/>
            <w:rPrChange w:id="687" w:author="Fernandez, Roberto" w:date="2017-07-26T15:06:00Z">
              <w:rPr>
                <w:rFonts w:ascii="Arial" w:eastAsia="Calibri" w:hAnsi="Arial" w:cs="Arial"/>
                <w:highlight w:val="yellow"/>
              </w:rPr>
            </w:rPrChange>
          </w:rPr>
          <w:t xml:space="preserve"> más conservadores que en el escenario base: (i) para adopci</w:t>
        </w:r>
      </w:ins>
      <w:ins w:id="688" w:author="Fernandez, Roberto" w:date="2017-07-26T15:00:00Z">
        <w:r w:rsidRPr="0061730F">
          <w:rPr>
            <w:rFonts w:ascii="Arial" w:eastAsia="Calibri" w:hAnsi="Arial" w:cs="Arial"/>
            <w:rPrChange w:id="689" w:author="Fernandez, Roberto" w:date="2017-07-26T15:06:00Z">
              <w:rPr>
                <w:rFonts w:ascii="Arial" w:eastAsia="Calibri" w:hAnsi="Arial" w:cs="Arial"/>
                <w:highlight w:val="yellow"/>
              </w:rPr>
            </w:rPrChange>
          </w:rPr>
          <w:t xml:space="preserve">ón de HCE se asumió </w:t>
        </w:r>
        <w:r w:rsidR="0061730F" w:rsidRPr="0061730F">
          <w:rPr>
            <w:rFonts w:ascii="Arial" w:eastAsia="Calibri" w:hAnsi="Arial" w:cs="Arial"/>
            <w:rPrChange w:id="690" w:author="Fernandez, Roberto" w:date="2017-07-26T15:06:00Z">
              <w:rPr>
                <w:rFonts w:ascii="Arial" w:eastAsia="Calibri" w:hAnsi="Arial" w:cs="Arial"/>
                <w:highlight w:val="yellow"/>
              </w:rPr>
            </w:rPrChange>
          </w:rPr>
          <w:t>una tasa de crecimiento del número de historias clínicas digitales de 17% anual, en lugar del 25</w:t>
        </w:r>
      </w:ins>
      <w:ins w:id="691" w:author="Fernandez, Roberto" w:date="2017-07-26T15:01:00Z">
        <w:r w:rsidR="0061730F" w:rsidRPr="0061730F">
          <w:rPr>
            <w:rFonts w:ascii="Arial" w:eastAsia="Calibri" w:hAnsi="Arial" w:cs="Arial"/>
            <w:rPrChange w:id="692" w:author="Fernandez, Roberto" w:date="2017-07-26T15:06:00Z">
              <w:rPr>
                <w:rFonts w:ascii="Arial" w:eastAsia="Calibri" w:hAnsi="Arial" w:cs="Arial"/>
                <w:highlight w:val="yellow"/>
              </w:rPr>
            </w:rPrChange>
          </w:rPr>
          <w:t>%</w:t>
        </w:r>
      </w:ins>
      <w:ins w:id="693" w:author="Fernandez, Roberto" w:date="2017-07-26T15:00:00Z">
        <w:r w:rsidR="0061730F" w:rsidRPr="0061730F">
          <w:rPr>
            <w:rFonts w:ascii="Arial" w:eastAsia="Calibri" w:hAnsi="Arial" w:cs="Arial"/>
            <w:rPrChange w:id="694" w:author="Fernandez, Roberto" w:date="2017-07-26T15:06:00Z">
              <w:rPr>
                <w:rFonts w:ascii="Arial" w:eastAsia="Calibri" w:hAnsi="Arial" w:cs="Arial"/>
                <w:highlight w:val="yellow"/>
              </w:rPr>
            </w:rPrChange>
          </w:rPr>
          <w:t xml:space="preserve"> anual utilizado en el escenario base; y (ii) tasas de aumento del n</w:t>
        </w:r>
      </w:ins>
      <w:ins w:id="695" w:author="Fernandez, Roberto" w:date="2017-07-26T15:01:00Z">
        <w:r w:rsidR="0061730F" w:rsidRPr="0061730F">
          <w:rPr>
            <w:rFonts w:ascii="Arial" w:eastAsia="Calibri" w:hAnsi="Arial" w:cs="Arial"/>
            <w:rPrChange w:id="696" w:author="Fernandez, Roberto" w:date="2017-07-26T15:06:00Z">
              <w:rPr>
                <w:rFonts w:ascii="Arial" w:eastAsia="Calibri" w:hAnsi="Arial" w:cs="Arial"/>
                <w:highlight w:val="yellow"/>
              </w:rPr>
            </w:rPrChange>
          </w:rPr>
          <w:t xml:space="preserve">úmero de imágenes digitales de 20% en 2017, 17,5% en 2018 y 15% en 2019 y siguientes (en lugar de 30%, 25% y 20% respectivamente como en el escenario base). Cabe señalar </w:t>
        </w:r>
      </w:ins>
      <w:ins w:id="697" w:author="Fernandez, Roberto" w:date="2017-07-26T15:02:00Z">
        <w:r w:rsidR="0061730F" w:rsidRPr="0061730F">
          <w:rPr>
            <w:rFonts w:ascii="Arial" w:eastAsia="Calibri" w:hAnsi="Arial" w:cs="Arial"/>
            <w:rPrChange w:id="698" w:author="Fernandez, Roberto" w:date="2017-07-26T15:06:00Z">
              <w:rPr>
                <w:rFonts w:ascii="Arial" w:eastAsia="Calibri" w:hAnsi="Arial" w:cs="Arial"/>
                <w:highlight w:val="yellow"/>
              </w:rPr>
            </w:rPrChange>
          </w:rPr>
          <w:t>que estos porcentajes son conservadores en la medida que la evolución sin proyecto es de un crecimiento de 15</w:t>
        </w:r>
      </w:ins>
      <w:ins w:id="699" w:author="Fernandez, Roberto" w:date="2017-07-26T15:03:00Z">
        <w:r w:rsidR="0061730F" w:rsidRPr="0061730F">
          <w:rPr>
            <w:rFonts w:ascii="Arial" w:eastAsia="Calibri" w:hAnsi="Arial" w:cs="Arial"/>
            <w:rPrChange w:id="700" w:author="Fernandez, Roberto" w:date="2017-07-26T15:06:00Z">
              <w:rPr>
                <w:rFonts w:ascii="Arial" w:eastAsia="Calibri" w:hAnsi="Arial" w:cs="Arial"/>
                <w:highlight w:val="yellow"/>
              </w:rPr>
            </w:rPrChange>
          </w:rPr>
          <w:t>%</w:t>
        </w:r>
      </w:ins>
      <w:ins w:id="701" w:author="Fernandez, Roberto" w:date="2017-07-26T15:02:00Z">
        <w:r w:rsidR="0061730F" w:rsidRPr="0061730F">
          <w:rPr>
            <w:rFonts w:ascii="Arial" w:eastAsia="Calibri" w:hAnsi="Arial" w:cs="Arial"/>
            <w:rPrChange w:id="702" w:author="Fernandez, Roberto" w:date="2017-07-26T15:06:00Z">
              <w:rPr>
                <w:rFonts w:ascii="Arial" w:eastAsia="Calibri" w:hAnsi="Arial" w:cs="Arial"/>
                <w:highlight w:val="yellow"/>
              </w:rPr>
            </w:rPrChange>
          </w:rPr>
          <w:t xml:space="preserve"> anual</w:t>
        </w:r>
      </w:ins>
      <w:del w:id="703" w:author="Fernandez, Roberto" w:date="2017-07-26T14:58:00Z">
        <w:r w:rsidR="004B5CFE" w:rsidRPr="0061730F" w:rsidDel="00746B8E">
          <w:rPr>
            <w:rFonts w:ascii="Arial" w:eastAsia="Calibri" w:hAnsi="Arial" w:cs="Arial"/>
          </w:rPr>
          <w:delText>P</w:delText>
        </w:r>
      </w:del>
      <w:del w:id="704" w:author="Fernandez, Roberto" w:date="2017-07-26T15:03:00Z">
        <w:r w:rsidR="004B5CFE" w:rsidRPr="0061730F" w:rsidDel="0061730F">
          <w:rPr>
            <w:rFonts w:ascii="Arial" w:eastAsia="Calibri" w:hAnsi="Arial" w:cs="Arial"/>
          </w:rPr>
          <w:delText xml:space="preserve">or ello, la evaluación económica ha asignado valores muy conservadores a dichas variables: i) se asumió una adopción de la HCE a lo largo de 5 años, comenzando en 2017 sin proyecto y en 2015 con proyecto; ii) se supuso una adopción de imágenes digitales de 40% en 7 años, comenzando en 2016 sin proyecto y en 2014 con proyecto. </w:delText>
        </w:r>
      </w:del>
    </w:p>
    <w:p w14:paraId="60A260E4" w14:textId="64517FE0" w:rsidR="00FA2ED8" w:rsidRPr="00DD497E" w:rsidRDefault="004B5CFE">
      <w:pPr>
        <w:pStyle w:val="ListParagraph"/>
        <w:numPr>
          <w:ilvl w:val="1"/>
          <w:numId w:val="27"/>
        </w:numPr>
        <w:spacing w:before="120" w:line="240" w:lineRule="auto"/>
        <w:ind w:left="720" w:hanging="720"/>
        <w:contextualSpacing w:val="0"/>
        <w:jc w:val="both"/>
        <w:rPr>
          <w:rFonts w:ascii="Arial" w:eastAsia="Calibri" w:hAnsi="Arial" w:cs="Arial"/>
          <w:highlight w:val="yellow"/>
          <w:rPrChange w:id="705" w:author="Fernandez, Roberto" w:date="2017-07-26T03:18:00Z">
            <w:rPr>
              <w:rFonts w:ascii="Arial" w:eastAsia="Calibri" w:hAnsi="Arial" w:cs="Arial"/>
            </w:rPr>
          </w:rPrChange>
        </w:rPr>
        <w:pPrChange w:id="706" w:author="Fernandez, Roberto" w:date="2017-07-26T15:03:00Z">
          <w:pPr>
            <w:pStyle w:val="ListParagraph"/>
            <w:numPr>
              <w:ilvl w:val="1"/>
              <w:numId w:val="27"/>
            </w:numPr>
            <w:spacing w:before="120" w:line="240" w:lineRule="auto"/>
            <w:ind w:left="360" w:hanging="720"/>
            <w:contextualSpacing w:val="0"/>
            <w:jc w:val="both"/>
          </w:pPr>
        </w:pPrChange>
      </w:pPr>
      <w:del w:id="707" w:author="Fernandez, Roberto" w:date="2017-07-26T15:03:00Z">
        <w:r w:rsidRPr="0061730F" w:rsidDel="0061730F">
          <w:rPr>
            <w:rFonts w:ascii="Arial" w:eastAsia="Calibri" w:hAnsi="Arial" w:cs="Arial"/>
          </w:rPr>
          <w:lastRenderedPageBreak/>
          <w:delText xml:space="preserve">El análisis de sensibilidad realizado plantea escenarios alternativos </w:delText>
        </w:r>
        <w:r w:rsidR="00FA2ED8" w:rsidRPr="0061730F" w:rsidDel="0061730F">
          <w:rPr>
            <w:rFonts w:ascii="Arial" w:eastAsia="Calibri" w:hAnsi="Arial" w:cs="Arial"/>
          </w:rPr>
          <w:delText xml:space="preserve">extraordinariamente pesimistas tanto </w:delText>
        </w:r>
        <w:r w:rsidRPr="0061730F" w:rsidDel="0061730F">
          <w:rPr>
            <w:rFonts w:ascii="Arial" w:eastAsia="Calibri" w:hAnsi="Arial" w:cs="Arial"/>
          </w:rPr>
          <w:delText xml:space="preserve">para el ritmo de adopción de la HCE </w:delText>
        </w:r>
        <w:r w:rsidR="00FA2ED8" w:rsidRPr="0061730F" w:rsidDel="0061730F">
          <w:rPr>
            <w:rFonts w:ascii="Arial" w:eastAsia="Calibri" w:hAnsi="Arial" w:cs="Arial"/>
          </w:rPr>
          <w:delText>como</w:delText>
        </w:r>
        <w:r w:rsidRPr="0061730F" w:rsidDel="0061730F">
          <w:rPr>
            <w:rFonts w:ascii="Arial" w:eastAsia="Calibri" w:hAnsi="Arial" w:cs="Arial"/>
          </w:rPr>
          <w:delText xml:space="preserve"> de las imágenes digitales</w:delText>
        </w:r>
      </w:del>
      <w:r w:rsidRPr="0061730F">
        <w:rPr>
          <w:rFonts w:ascii="Arial" w:eastAsia="Calibri" w:hAnsi="Arial" w:cs="Arial"/>
        </w:rPr>
        <w:t xml:space="preserve">. </w:t>
      </w:r>
      <w:ins w:id="708" w:author="Fernandez, Roberto" w:date="2017-07-26T15:03:00Z">
        <w:r w:rsidR="0061730F" w:rsidRPr="0061730F">
          <w:rPr>
            <w:rFonts w:ascii="Arial" w:eastAsia="Calibri" w:hAnsi="Arial" w:cs="Arial"/>
            <w:rPrChange w:id="709" w:author="Fernandez, Roberto" w:date="2017-07-26T15:06:00Z">
              <w:rPr>
                <w:rFonts w:ascii="Arial" w:eastAsia="Calibri" w:hAnsi="Arial" w:cs="Arial"/>
                <w:highlight w:val="yellow"/>
              </w:rPr>
            </w:rPrChange>
          </w:rPr>
          <w:t xml:space="preserve">En este </w:t>
        </w:r>
      </w:ins>
      <w:del w:id="710" w:author="Fernandez, Roberto" w:date="2017-07-26T15:03:00Z">
        <w:r w:rsidRPr="0061730F" w:rsidDel="0061730F">
          <w:rPr>
            <w:rFonts w:ascii="Arial" w:eastAsia="Calibri" w:hAnsi="Arial" w:cs="Arial"/>
          </w:rPr>
          <w:delText xml:space="preserve">Un primer </w:delText>
        </w:r>
      </w:del>
      <w:r w:rsidRPr="0061730F">
        <w:rPr>
          <w:rFonts w:ascii="Arial" w:eastAsia="Calibri" w:hAnsi="Arial" w:cs="Arial"/>
        </w:rPr>
        <w:t xml:space="preserve">escenario pesimista </w:t>
      </w:r>
      <w:del w:id="711" w:author="Fernandez, Roberto" w:date="2017-07-26T15:03:00Z">
        <w:r w:rsidRPr="0061730F" w:rsidDel="0061730F">
          <w:rPr>
            <w:rFonts w:ascii="Arial" w:eastAsia="Calibri" w:hAnsi="Arial" w:cs="Arial"/>
          </w:rPr>
          <w:delText xml:space="preserve">supone una tasa de penetración </w:delText>
        </w:r>
        <w:r w:rsidR="00FA2ED8" w:rsidRPr="0061730F" w:rsidDel="0061730F">
          <w:rPr>
            <w:rFonts w:ascii="Arial" w:eastAsia="Calibri" w:hAnsi="Arial" w:cs="Arial"/>
          </w:rPr>
          <w:delText xml:space="preserve">de la HCE </w:delText>
        </w:r>
        <w:r w:rsidRPr="0061730F" w:rsidDel="0061730F">
          <w:rPr>
            <w:rFonts w:ascii="Arial" w:eastAsia="Calibri" w:hAnsi="Arial" w:cs="Arial"/>
          </w:rPr>
          <w:delText>equivalente a la mitad</w:delText>
        </w:r>
        <w:r w:rsidR="00FA2ED8" w:rsidRPr="0061730F" w:rsidDel="0061730F">
          <w:rPr>
            <w:rFonts w:ascii="Arial" w:eastAsia="Calibri" w:hAnsi="Arial" w:cs="Arial"/>
          </w:rPr>
          <w:delText xml:space="preserve"> del escenario base</w:delText>
        </w:r>
        <w:r w:rsidRPr="0061730F" w:rsidDel="0061730F">
          <w:rPr>
            <w:rFonts w:ascii="Arial" w:eastAsia="Calibri" w:hAnsi="Arial" w:cs="Arial"/>
          </w:rPr>
          <w:delText xml:space="preserve">, es decir de solo 10% anual; en este caso </w:delText>
        </w:r>
      </w:del>
      <w:r w:rsidRPr="0061730F">
        <w:rPr>
          <w:rFonts w:ascii="Arial" w:eastAsia="Calibri" w:hAnsi="Arial" w:cs="Arial"/>
        </w:rPr>
        <w:t xml:space="preserve">el VAN pasa a US$ </w:t>
      </w:r>
      <w:ins w:id="712" w:author="Fernandez, Roberto" w:date="2017-07-26T15:04:00Z">
        <w:r w:rsidR="0061730F" w:rsidRPr="0061730F">
          <w:rPr>
            <w:rFonts w:ascii="Arial" w:eastAsia="Calibri" w:hAnsi="Arial" w:cs="Arial"/>
            <w:rPrChange w:id="713" w:author="Fernandez, Roberto" w:date="2017-07-26T15:06:00Z">
              <w:rPr>
                <w:rFonts w:ascii="Arial" w:eastAsia="Calibri" w:hAnsi="Arial" w:cs="Arial"/>
                <w:highlight w:val="yellow"/>
              </w:rPr>
            </w:rPrChange>
          </w:rPr>
          <w:t xml:space="preserve">1,9 millones </w:t>
        </w:r>
      </w:ins>
      <w:del w:id="714" w:author="Fernandez, Roberto" w:date="2017-07-26T15:04:00Z">
        <w:r w:rsidR="00FA2ED8" w:rsidRPr="0061730F" w:rsidDel="0061730F">
          <w:rPr>
            <w:rFonts w:ascii="Arial" w:eastAsia="Calibri" w:hAnsi="Arial" w:cs="Arial"/>
          </w:rPr>
          <w:delText>347</w:delText>
        </w:r>
        <w:r w:rsidRPr="0061730F" w:rsidDel="0061730F">
          <w:rPr>
            <w:rFonts w:ascii="Arial" w:eastAsia="Calibri" w:hAnsi="Arial" w:cs="Arial"/>
          </w:rPr>
          <w:delText xml:space="preserve">.000 </w:delText>
        </w:r>
      </w:del>
      <w:r w:rsidRPr="0061730F">
        <w:rPr>
          <w:rFonts w:ascii="Arial" w:eastAsia="Calibri" w:hAnsi="Arial" w:cs="Arial"/>
        </w:rPr>
        <w:t xml:space="preserve">y la TIR a </w:t>
      </w:r>
      <w:del w:id="715" w:author="Fernandez, Roberto" w:date="2017-07-26T15:04:00Z">
        <w:r w:rsidRPr="0061730F" w:rsidDel="0061730F">
          <w:rPr>
            <w:rFonts w:ascii="Arial" w:eastAsia="Calibri" w:hAnsi="Arial" w:cs="Arial"/>
          </w:rPr>
          <w:delText>15</w:delText>
        </w:r>
      </w:del>
      <w:ins w:id="716" w:author="Fernandez, Roberto" w:date="2017-07-26T15:04:00Z">
        <w:r w:rsidR="0061730F" w:rsidRPr="0061730F">
          <w:rPr>
            <w:rFonts w:ascii="Arial" w:eastAsia="Calibri" w:hAnsi="Arial" w:cs="Arial"/>
            <w:rPrChange w:id="717" w:author="Fernandez, Roberto" w:date="2017-07-26T15:06:00Z">
              <w:rPr>
                <w:rFonts w:ascii="Arial" w:eastAsia="Calibri" w:hAnsi="Arial" w:cs="Arial"/>
                <w:highlight w:val="yellow"/>
              </w:rPr>
            </w:rPrChange>
          </w:rPr>
          <w:t>22</w:t>
        </w:r>
      </w:ins>
      <w:r w:rsidRPr="0061730F">
        <w:rPr>
          <w:rFonts w:ascii="Arial" w:eastAsia="Calibri" w:hAnsi="Arial" w:cs="Arial"/>
        </w:rPr>
        <w:t>%</w:t>
      </w:r>
      <w:ins w:id="718" w:author="Fernandez, Roberto" w:date="2017-07-26T15:04:00Z">
        <w:r w:rsidR="0061730F" w:rsidRPr="0061730F">
          <w:rPr>
            <w:rFonts w:ascii="Arial" w:eastAsia="Calibri" w:hAnsi="Arial" w:cs="Arial"/>
            <w:rPrChange w:id="719" w:author="Fernandez, Roberto" w:date="2017-07-26T15:06:00Z">
              <w:rPr>
                <w:rFonts w:ascii="Arial" w:eastAsia="Calibri" w:hAnsi="Arial" w:cs="Arial"/>
                <w:highlight w:val="yellow"/>
              </w:rPr>
            </w:rPrChange>
          </w:rPr>
          <w:t xml:space="preserve"> para UR-L1143 individualmente, y </w:t>
        </w:r>
      </w:ins>
      <w:ins w:id="720" w:author="Fernandez, Roberto" w:date="2017-07-26T15:05:00Z">
        <w:r w:rsidR="0061730F" w:rsidRPr="0061730F">
          <w:rPr>
            <w:rFonts w:ascii="Arial" w:eastAsia="Calibri" w:hAnsi="Arial" w:cs="Arial"/>
            <w:rPrChange w:id="721" w:author="Fernandez, Roberto" w:date="2017-07-26T15:06:00Z">
              <w:rPr>
                <w:rFonts w:ascii="Arial" w:eastAsia="Calibri" w:hAnsi="Arial" w:cs="Arial"/>
                <w:highlight w:val="yellow"/>
              </w:rPr>
            </w:rPrChange>
          </w:rPr>
          <w:t xml:space="preserve">un VAN de </w:t>
        </w:r>
      </w:ins>
      <w:ins w:id="722" w:author="Fernandez, Roberto" w:date="2017-07-26T15:04:00Z">
        <w:r w:rsidR="0061730F" w:rsidRPr="0061730F">
          <w:rPr>
            <w:rFonts w:ascii="Arial" w:eastAsia="Calibri" w:hAnsi="Arial" w:cs="Arial"/>
            <w:rPrChange w:id="723" w:author="Fernandez, Roberto" w:date="2017-07-26T15:06:00Z">
              <w:rPr>
                <w:rFonts w:ascii="Arial" w:eastAsia="Calibri" w:hAnsi="Arial" w:cs="Arial"/>
                <w:highlight w:val="yellow"/>
              </w:rPr>
            </w:rPrChange>
          </w:rPr>
          <w:t xml:space="preserve">US$ 2,6 millones </w:t>
        </w:r>
      </w:ins>
      <w:del w:id="724" w:author="Fernandez, Roberto" w:date="2017-07-26T15:04:00Z">
        <w:r w:rsidRPr="0061730F" w:rsidDel="0061730F">
          <w:rPr>
            <w:rFonts w:ascii="Arial" w:eastAsia="Calibri" w:hAnsi="Arial" w:cs="Arial"/>
          </w:rPr>
          <w:delText>.</w:delText>
        </w:r>
      </w:del>
      <w:ins w:id="725" w:author="Fernandez, Roberto" w:date="2017-07-26T15:05:00Z">
        <w:r w:rsidR="0061730F" w:rsidRPr="0061730F">
          <w:rPr>
            <w:rFonts w:ascii="Arial" w:eastAsia="Calibri" w:hAnsi="Arial" w:cs="Arial"/>
            <w:rPrChange w:id="726" w:author="Fernandez, Roberto" w:date="2017-07-26T15:06:00Z">
              <w:rPr>
                <w:rFonts w:ascii="Arial" w:eastAsia="Calibri" w:hAnsi="Arial" w:cs="Arial"/>
                <w:highlight w:val="yellow"/>
              </w:rPr>
            </w:rPrChange>
          </w:rPr>
          <w:t xml:space="preserve">y TIR de 25% para los dos proyectos UR-L1082 y UR-L1143 considerados como una unidad. </w:t>
        </w:r>
      </w:ins>
      <w:del w:id="727" w:author="Fernandez, Roberto" w:date="2017-07-26T15:05:00Z">
        <w:r w:rsidRPr="00DD497E" w:rsidDel="0061730F">
          <w:rPr>
            <w:rFonts w:ascii="Arial" w:eastAsia="Calibri" w:hAnsi="Arial" w:cs="Arial"/>
            <w:highlight w:val="yellow"/>
            <w:rPrChange w:id="728" w:author="Fernandez, Roberto" w:date="2017-07-26T03:18:00Z">
              <w:rPr>
                <w:rFonts w:ascii="Arial" w:eastAsia="Calibri" w:hAnsi="Arial" w:cs="Arial"/>
              </w:rPr>
            </w:rPrChange>
          </w:rPr>
          <w:delText xml:space="preserve"> </w:delText>
        </w:r>
      </w:del>
    </w:p>
    <w:p w14:paraId="506BF4A0" w14:textId="11D0E017" w:rsidR="00FA2ED8" w:rsidRPr="002A28E0" w:rsidDel="0061730F" w:rsidRDefault="004B5CFE" w:rsidP="00543239">
      <w:pPr>
        <w:pStyle w:val="ListParagraph"/>
        <w:numPr>
          <w:ilvl w:val="1"/>
          <w:numId w:val="27"/>
        </w:numPr>
        <w:spacing w:before="120" w:line="240" w:lineRule="auto"/>
        <w:ind w:left="720" w:hanging="720"/>
        <w:contextualSpacing w:val="0"/>
        <w:jc w:val="both"/>
        <w:rPr>
          <w:del w:id="729" w:author="Fernandez, Roberto" w:date="2017-07-26T15:06:00Z"/>
          <w:rFonts w:ascii="Arial" w:eastAsia="Calibri" w:hAnsi="Arial" w:cs="Arial"/>
        </w:rPr>
      </w:pPr>
      <w:del w:id="730" w:author="Fernandez, Roberto" w:date="2017-07-26T15:06:00Z">
        <w:r w:rsidRPr="00DD497E" w:rsidDel="0061730F">
          <w:rPr>
            <w:rFonts w:ascii="Arial" w:eastAsia="Calibri" w:hAnsi="Arial" w:cs="Arial"/>
            <w:highlight w:val="yellow"/>
            <w:rPrChange w:id="731" w:author="Fernandez, Roberto" w:date="2017-07-26T03:18:00Z">
              <w:rPr>
                <w:rFonts w:ascii="Arial" w:eastAsia="Calibri" w:hAnsi="Arial" w:cs="Arial"/>
              </w:rPr>
            </w:rPrChange>
          </w:rPr>
          <w:delText>Si a ello se agrega</w:delText>
        </w:r>
        <w:r w:rsidR="00FA2ED8" w:rsidRPr="00DD497E" w:rsidDel="0061730F">
          <w:rPr>
            <w:rFonts w:ascii="Arial" w:eastAsia="Calibri" w:hAnsi="Arial" w:cs="Arial"/>
            <w:highlight w:val="yellow"/>
            <w:rPrChange w:id="732" w:author="Fernandez, Roberto" w:date="2017-07-26T03:18:00Z">
              <w:rPr>
                <w:rFonts w:ascii="Arial" w:eastAsia="Calibri" w:hAnsi="Arial" w:cs="Arial"/>
              </w:rPr>
            </w:rPrChange>
          </w:rPr>
          <w:delText>,</w:delText>
        </w:r>
        <w:r w:rsidRPr="00DD497E" w:rsidDel="0061730F">
          <w:rPr>
            <w:rFonts w:ascii="Arial" w:eastAsia="Calibri" w:hAnsi="Arial" w:cs="Arial"/>
            <w:highlight w:val="yellow"/>
            <w:rPrChange w:id="733" w:author="Fernandez, Roberto" w:date="2017-07-26T03:18:00Z">
              <w:rPr>
                <w:rFonts w:ascii="Arial" w:eastAsia="Calibri" w:hAnsi="Arial" w:cs="Arial"/>
              </w:rPr>
            </w:rPrChange>
          </w:rPr>
          <w:delText xml:space="preserve"> además</w:delText>
        </w:r>
        <w:r w:rsidR="00FA2ED8" w:rsidRPr="00DD497E" w:rsidDel="0061730F">
          <w:rPr>
            <w:rFonts w:ascii="Arial" w:eastAsia="Calibri" w:hAnsi="Arial" w:cs="Arial"/>
            <w:highlight w:val="yellow"/>
            <w:rPrChange w:id="734" w:author="Fernandez, Roberto" w:date="2017-07-26T03:18:00Z">
              <w:rPr>
                <w:rFonts w:ascii="Arial" w:eastAsia="Calibri" w:hAnsi="Arial" w:cs="Arial"/>
              </w:rPr>
            </w:rPrChange>
          </w:rPr>
          <w:delText>,</w:delText>
        </w:r>
        <w:r w:rsidRPr="00DD497E" w:rsidDel="0061730F">
          <w:rPr>
            <w:rFonts w:ascii="Arial" w:eastAsia="Calibri" w:hAnsi="Arial" w:cs="Arial"/>
            <w:highlight w:val="yellow"/>
            <w:rPrChange w:id="735" w:author="Fernandez, Roberto" w:date="2017-07-26T03:18:00Z">
              <w:rPr>
                <w:rFonts w:ascii="Arial" w:eastAsia="Calibri" w:hAnsi="Arial" w:cs="Arial"/>
              </w:rPr>
            </w:rPrChange>
          </w:rPr>
          <w:delText xml:space="preserve"> una reducción del ritmo de adopción de las imágenes digitales equivalente a la mitad de los supuestos de adopción originales, el VAN se ve reducido a US$ </w:delText>
        </w:r>
        <w:r w:rsidR="00FA2ED8" w:rsidRPr="00DD497E" w:rsidDel="0061730F">
          <w:rPr>
            <w:rFonts w:ascii="Arial" w:eastAsia="Calibri" w:hAnsi="Arial" w:cs="Arial"/>
            <w:highlight w:val="yellow"/>
            <w:rPrChange w:id="736" w:author="Fernandez, Roberto" w:date="2017-07-26T03:18:00Z">
              <w:rPr>
                <w:rFonts w:ascii="Arial" w:eastAsia="Calibri" w:hAnsi="Arial" w:cs="Arial"/>
              </w:rPr>
            </w:rPrChange>
          </w:rPr>
          <w:delText>1</w:delText>
        </w:r>
        <w:r w:rsidRPr="00DD497E" w:rsidDel="0061730F">
          <w:rPr>
            <w:rFonts w:ascii="Arial" w:eastAsia="Calibri" w:hAnsi="Arial" w:cs="Arial"/>
            <w:highlight w:val="yellow"/>
            <w:rPrChange w:id="737" w:author="Fernandez, Roberto" w:date="2017-07-26T03:18:00Z">
              <w:rPr>
                <w:rFonts w:ascii="Arial" w:eastAsia="Calibri" w:hAnsi="Arial" w:cs="Arial"/>
              </w:rPr>
            </w:rPrChange>
          </w:rPr>
          <w:delText>4</w:delText>
        </w:r>
        <w:r w:rsidR="00FA2ED8" w:rsidRPr="00DD497E" w:rsidDel="0061730F">
          <w:rPr>
            <w:rFonts w:ascii="Arial" w:eastAsia="Calibri" w:hAnsi="Arial" w:cs="Arial"/>
            <w:highlight w:val="yellow"/>
            <w:rPrChange w:id="738" w:author="Fernandez, Roberto" w:date="2017-07-26T03:18:00Z">
              <w:rPr>
                <w:rFonts w:ascii="Arial" w:eastAsia="Calibri" w:hAnsi="Arial" w:cs="Arial"/>
              </w:rPr>
            </w:rPrChange>
          </w:rPr>
          <w:delText>8</w:delText>
        </w:r>
        <w:r w:rsidRPr="00DD497E" w:rsidDel="0061730F">
          <w:rPr>
            <w:rFonts w:ascii="Arial" w:eastAsia="Calibri" w:hAnsi="Arial" w:cs="Arial"/>
            <w:highlight w:val="yellow"/>
            <w:rPrChange w:id="739" w:author="Fernandez, Roberto" w:date="2017-07-26T03:18:00Z">
              <w:rPr>
                <w:rFonts w:ascii="Arial" w:eastAsia="Calibri" w:hAnsi="Arial" w:cs="Arial"/>
              </w:rPr>
            </w:rPrChange>
          </w:rPr>
          <w:delText>.000 y la TIR a 13%.</w:delText>
        </w:r>
        <w:r w:rsidR="00FA2ED8" w:rsidRPr="002A28E0" w:rsidDel="0061730F">
          <w:rPr>
            <w:rFonts w:ascii="Arial" w:eastAsia="Calibri" w:hAnsi="Arial" w:cs="Arial"/>
          </w:rPr>
          <w:delText xml:space="preserve"> </w:delText>
        </w:r>
      </w:del>
    </w:p>
    <w:p w14:paraId="58948A3F" w14:textId="7C461302" w:rsidR="00586366" w:rsidRDefault="00FA2ED8" w:rsidP="00543239">
      <w:pPr>
        <w:pStyle w:val="ListParagraph"/>
        <w:numPr>
          <w:ilvl w:val="1"/>
          <w:numId w:val="27"/>
        </w:numPr>
        <w:spacing w:before="120" w:line="240" w:lineRule="auto"/>
        <w:ind w:left="720" w:hanging="720"/>
        <w:contextualSpacing w:val="0"/>
        <w:jc w:val="both"/>
        <w:rPr>
          <w:ins w:id="740" w:author="Fernandez, Roberto" w:date="2017-07-26T15:06:00Z"/>
          <w:rFonts w:ascii="Arial" w:eastAsia="Calibri" w:hAnsi="Arial" w:cs="Arial"/>
        </w:rPr>
      </w:pPr>
      <w:r w:rsidRPr="002A28E0">
        <w:rPr>
          <w:rFonts w:ascii="Arial" w:eastAsia="Calibri" w:hAnsi="Arial" w:cs="Arial"/>
        </w:rPr>
        <w:t>Ello demuestra que el Proyecto es rentable aún ante escenarios altamente adversos acerca del ritmo de adopción y utilización de la HCE.</w:t>
      </w:r>
    </w:p>
    <w:p w14:paraId="275432BB" w14:textId="082EA1A0" w:rsidR="0061730F" w:rsidRPr="002A28E0" w:rsidRDefault="0061730F">
      <w:pPr>
        <w:pStyle w:val="ListParagraph"/>
        <w:spacing w:before="120" w:line="240" w:lineRule="auto"/>
        <w:contextualSpacing w:val="0"/>
        <w:jc w:val="both"/>
        <w:rPr>
          <w:rFonts w:ascii="Arial" w:eastAsia="Calibri" w:hAnsi="Arial" w:cs="Arial"/>
        </w:rPr>
        <w:pPrChange w:id="741" w:author="Fernandez, Roberto" w:date="2017-07-26T15:06:00Z">
          <w:pPr>
            <w:pStyle w:val="ListParagraph"/>
            <w:numPr>
              <w:ilvl w:val="1"/>
              <w:numId w:val="27"/>
            </w:numPr>
            <w:spacing w:before="120" w:line="240" w:lineRule="auto"/>
            <w:ind w:left="360" w:hanging="720"/>
            <w:contextualSpacing w:val="0"/>
            <w:jc w:val="both"/>
          </w:pPr>
        </w:pPrChange>
      </w:pPr>
      <w:ins w:id="742" w:author="Fernandez, Roberto" w:date="2017-07-26T15:06:00Z">
        <w:r w:rsidRPr="0061730F">
          <w:rPr>
            <w:noProof/>
          </w:rPr>
          <w:lastRenderedPageBreak/>
          <w:drawing>
            <wp:inline distT="0" distB="0" distL="0" distR="0" wp14:anchorId="237D1F8D" wp14:editId="396DAD31">
              <wp:extent cx="7893113" cy="44809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896286" cy="4482720"/>
                      </a:xfrm>
                      <a:prstGeom prst="rect">
                        <a:avLst/>
                      </a:prstGeom>
                      <a:noFill/>
                      <a:ln>
                        <a:noFill/>
                      </a:ln>
                    </pic:spPr>
                  </pic:pic>
                </a:graphicData>
              </a:graphic>
            </wp:inline>
          </w:drawing>
        </w:r>
      </w:ins>
    </w:p>
    <w:sectPr w:rsidR="0061730F" w:rsidRPr="002A28E0" w:rsidSect="00122D0A">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5" w:author="Rojas Acuna, Monica" w:date="2017-06-29T20:09:00Z" w:initials="RAM">
    <w:p w14:paraId="26E0943A" w14:textId="77777777" w:rsidR="00214C4F" w:rsidRDefault="00214C4F" w:rsidP="00214C4F">
      <w:pPr>
        <w:pStyle w:val="CommentText"/>
      </w:pPr>
      <w:r>
        <w:rPr>
          <w:rStyle w:val="CommentReference"/>
        </w:rPr>
        <w:annotationRef/>
      </w:r>
      <w:r>
        <w:t>Número de imágenes</w:t>
      </w:r>
    </w:p>
  </w:comment>
  <w:comment w:id="333" w:author="Loo-Kung Aguero, Rudy Joel" w:date="2017-07-05T16:29:00Z" w:initials="LARJ">
    <w:p w14:paraId="7A72DD1F" w14:textId="77777777" w:rsidR="00B32ABB" w:rsidRDefault="00B32ABB" w:rsidP="00B32ABB">
      <w:pPr>
        <w:pStyle w:val="CommentText"/>
      </w:pPr>
      <w:r>
        <w:t>¿</w:t>
      </w:r>
      <w:r>
        <w:rPr>
          <w:rStyle w:val="CommentReference"/>
        </w:rPr>
        <w:annotationRef/>
      </w:r>
      <w:r>
        <w:t>Se reifeire a la capacidad de intercambiar informacion? Por favor aclarar.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E0943A" w15:done="0"/>
  <w15:commentEx w15:paraId="7A72DD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E0943A" w16cid:durableId="1D613EC0"/>
  <w16cid:commentId w16cid:paraId="7A72DD1F" w16cid:durableId="1D613E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318D4" w14:textId="77777777" w:rsidR="000F5621" w:rsidRDefault="000F5621" w:rsidP="005B2FA0">
      <w:pPr>
        <w:spacing w:after="0" w:line="240" w:lineRule="auto"/>
      </w:pPr>
      <w:r>
        <w:separator/>
      </w:r>
    </w:p>
  </w:endnote>
  <w:endnote w:type="continuationSeparator" w:id="0">
    <w:p w14:paraId="1D46C012" w14:textId="77777777" w:rsidR="000F5621" w:rsidRDefault="000F5621" w:rsidP="005B2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64325782"/>
      <w:docPartObj>
        <w:docPartGallery w:val="Page Numbers (Bottom of Page)"/>
        <w:docPartUnique/>
      </w:docPartObj>
    </w:sdtPr>
    <w:sdtEndPr/>
    <w:sdtContent>
      <w:p w14:paraId="484DA52E" w14:textId="20118BE5" w:rsidR="003842CA" w:rsidRPr="00856FBF" w:rsidRDefault="00EC4F84" w:rsidP="00856FBF">
        <w:pPr>
          <w:pStyle w:val="Footer"/>
          <w:jc w:val="center"/>
          <w:rPr>
            <w:sz w:val="20"/>
            <w:szCs w:val="20"/>
          </w:rPr>
        </w:pPr>
        <w:r w:rsidRPr="005B2FA0">
          <w:rPr>
            <w:sz w:val="20"/>
            <w:szCs w:val="20"/>
          </w:rPr>
          <w:fldChar w:fldCharType="begin"/>
        </w:r>
        <w:r w:rsidR="003842CA" w:rsidRPr="005B2FA0">
          <w:rPr>
            <w:sz w:val="20"/>
            <w:szCs w:val="20"/>
          </w:rPr>
          <w:instrText xml:space="preserve"> PAGE   \* MERGEFORMAT </w:instrText>
        </w:r>
        <w:r w:rsidRPr="005B2FA0">
          <w:rPr>
            <w:sz w:val="20"/>
            <w:szCs w:val="20"/>
          </w:rPr>
          <w:fldChar w:fldCharType="separate"/>
        </w:r>
        <w:r w:rsidR="00A629F1">
          <w:rPr>
            <w:noProof/>
            <w:sz w:val="20"/>
            <w:szCs w:val="20"/>
          </w:rPr>
          <w:t>1</w:t>
        </w:r>
        <w:r w:rsidRPr="005B2FA0">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E6314" w14:textId="77777777" w:rsidR="000F5621" w:rsidRDefault="000F5621" w:rsidP="005B2FA0">
      <w:pPr>
        <w:spacing w:after="0" w:line="240" w:lineRule="auto"/>
      </w:pPr>
      <w:r>
        <w:separator/>
      </w:r>
    </w:p>
  </w:footnote>
  <w:footnote w:type="continuationSeparator" w:id="0">
    <w:p w14:paraId="64C3B612" w14:textId="77777777" w:rsidR="000F5621" w:rsidRDefault="000F5621" w:rsidP="005B2FA0">
      <w:pPr>
        <w:spacing w:after="0" w:line="240" w:lineRule="auto"/>
      </w:pPr>
      <w:r>
        <w:continuationSeparator/>
      </w:r>
    </w:p>
  </w:footnote>
  <w:footnote w:id="1">
    <w:p w14:paraId="416E1534" w14:textId="77777777" w:rsidR="002711AD" w:rsidRPr="00C0558B" w:rsidRDefault="002711AD" w:rsidP="002A28E0">
      <w:pPr>
        <w:pStyle w:val="FootnoteText"/>
        <w:ind w:left="288" w:hanging="288"/>
        <w:rPr>
          <w:rFonts w:ascii="Arial" w:hAnsi="Arial" w:cs="Arial"/>
          <w:sz w:val="18"/>
          <w:szCs w:val="18"/>
          <w:lang w:val="es-UY"/>
        </w:rPr>
      </w:pPr>
      <w:r w:rsidRPr="00C0558B">
        <w:rPr>
          <w:rStyle w:val="FootnoteReference"/>
          <w:rFonts w:ascii="Arial" w:hAnsi="Arial" w:cs="Arial"/>
          <w:sz w:val="18"/>
          <w:szCs w:val="18"/>
        </w:rPr>
        <w:footnoteRef/>
      </w:r>
      <w:r w:rsidRPr="00C0558B">
        <w:rPr>
          <w:rFonts w:ascii="Arial" w:hAnsi="Arial" w:cs="Arial"/>
          <w:sz w:val="18"/>
          <w:szCs w:val="18"/>
        </w:rPr>
        <w:t xml:space="preserve"> </w:t>
      </w:r>
      <w:r w:rsidR="00C0558B">
        <w:rPr>
          <w:rFonts w:ascii="Arial" w:hAnsi="Arial" w:cs="Arial"/>
          <w:sz w:val="18"/>
          <w:szCs w:val="18"/>
        </w:rPr>
        <w:tab/>
      </w:r>
      <w:r w:rsidRPr="00C0558B">
        <w:rPr>
          <w:rFonts w:ascii="Arial" w:hAnsi="Arial" w:cs="Arial"/>
          <w:sz w:val="18"/>
          <w:szCs w:val="18"/>
        </w:rPr>
        <w:t xml:space="preserve">El estudio ha sido anexado como Enlace electrónico Opcional XX. </w:t>
      </w:r>
      <w:r w:rsidRPr="00C0558B">
        <w:rPr>
          <w:rFonts w:ascii="Arial" w:hAnsi="Arial" w:cs="Arial"/>
          <w:sz w:val="18"/>
          <w:szCs w:val="18"/>
          <w:lang w:val="es-UY"/>
        </w:rPr>
        <w:t>Insertar hipervínculo al informe.</w:t>
      </w:r>
    </w:p>
  </w:footnote>
  <w:footnote w:id="2">
    <w:p w14:paraId="213C0AD3" w14:textId="77344B12" w:rsidR="004F1EFE" w:rsidRPr="004F1EFE" w:rsidRDefault="004F1EFE">
      <w:pPr>
        <w:pStyle w:val="FootnoteText"/>
        <w:rPr>
          <w:lang w:val="es-UY"/>
          <w:rPrChange w:id="548" w:author="Fernandez, Roberto" w:date="2017-07-26T02:39:00Z">
            <w:rPr/>
          </w:rPrChange>
        </w:rPr>
      </w:pPr>
      <w:ins w:id="549" w:author="Fernandez, Roberto" w:date="2017-07-26T02:39:00Z">
        <w:r>
          <w:rPr>
            <w:rStyle w:val="FootnoteReference"/>
          </w:rPr>
          <w:footnoteRef/>
        </w:r>
        <w:r>
          <w:t xml:space="preserve"> </w:t>
        </w:r>
        <w:r>
          <w:rPr>
            <w:lang w:val="es-UY"/>
          </w:rPr>
          <w:t>Este ajuste de dos tercios se realiza para contemplar dos factores que inciden para que el porcentaje de im</w:t>
        </w:r>
      </w:ins>
      <w:ins w:id="550" w:author="Fernandez, Roberto" w:date="2017-07-26T02:40:00Z">
        <w:r>
          <w:rPr>
            <w:lang w:val="es-UY"/>
          </w:rPr>
          <w:t>ágenes sea inferior al porcentaje de instituciones: (i) que las instituciones que responden s</w:t>
        </w:r>
      </w:ins>
      <w:ins w:id="551" w:author="Fernandez, Roberto" w:date="2017-07-26T02:41:00Z">
        <w:r>
          <w:rPr>
            <w:lang w:val="es-UY"/>
          </w:rPr>
          <w:t>í, no necesariamente digitalizan el 100% de las imágenes de sus pacientes sino una parte mayoritaria de ellas; y (ii) la Administración de Servicios de Salud del Estado no respondi</w:t>
        </w:r>
      </w:ins>
      <w:ins w:id="552" w:author="Fernandez, Roberto" w:date="2017-07-26T02:42:00Z">
        <w:r>
          <w:rPr>
            <w:lang w:val="es-UY"/>
          </w:rPr>
          <w:t>ó a esta pregunta de la encuesta por lo que está ex</w:t>
        </w:r>
      </w:ins>
      <w:ins w:id="553" w:author="Fernandez, Roberto" w:date="2017-07-26T13:52:00Z">
        <w:r w:rsidR="00B70D78">
          <w:rPr>
            <w:lang w:val="es-UY"/>
          </w:rPr>
          <w:t>c</w:t>
        </w:r>
      </w:ins>
      <w:ins w:id="554" w:author="Fernandez, Roberto" w:date="2017-07-26T02:42:00Z">
        <w:r>
          <w:rPr>
            <w:lang w:val="es-UY"/>
          </w:rPr>
          <w:t>luid</w:t>
        </w:r>
      </w:ins>
      <w:ins w:id="555" w:author="Fernandez, Roberto" w:date="2017-07-26T13:52:00Z">
        <w:r w:rsidR="00B70D78">
          <w:rPr>
            <w:lang w:val="es-UY"/>
          </w:rPr>
          <w:t>o</w:t>
        </w:r>
      </w:ins>
      <w:ins w:id="556" w:author="Fernandez, Roberto" w:date="2017-07-26T02:42:00Z">
        <w:r>
          <w:rPr>
            <w:lang w:val="es-UY"/>
          </w:rPr>
          <w:t xml:space="preserve"> del resultado un prestador muy significativo en volumen (equivalente a 35% de los usuarios totales del pa</w:t>
        </w:r>
      </w:ins>
      <w:ins w:id="557" w:author="Fernandez, Roberto" w:date="2017-07-26T02:43:00Z">
        <w:r>
          <w:rPr>
            <w:lang w:val="es-UY"/>
          </w:rPr>
          <w:t>ís).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E6AD0" w14:textId="77777777" w:rsidR="00C0558B" w:rsidRDefault="00C0558B" w:rsidP="00C0558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7FC9"/>
    <w:multiLevelType w:val="multilevel"/>
    <w:tmpl w:val="4AAC233C"/>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rPr>
        <w:b w:val="0"/>
      </w:r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02385218"/>
    <w:multiLevelType w:val="hybridMultilevel"/>
    <w:tmpl w:val="38AEB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7707F"/>
    <w:multiLevelType w:val="multilevel"/>
    <w:tmpl w:val="90DE05E2"/>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0977BB"/>
    <w:multiLevelType w:val="multilevel"/>
    <w:tmpl w:val="B99E8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664655D"/>
    <w:multiLevelType w:val="multilevel"/>
    <w:tmpl w:val="B99E8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16804EE"/>
    <w:multiLevelType w:val="multilevel"/>
    <w:tmpl w:val="5016D15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746"/>
        </w:tabs>
        <w:ind w:left="174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11A16E1E"/>
    <w:multiLevelType w:val="hybridMultilevel"/>
    <w:tmpl w:val="C130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346CB"/>
    <w:multiLevelType w:val="hybridMultilevel"/>
    <w:tmpl w:val="6F9AC890"/>
    <w:lvl w:ilvl="0" w:tplc="952429C2">
      <w:start w:val="1"/>
      <w:numFmt w:val="lowerRoman"/>
      <w:lvlText w:val="(%1)"/>
      <w:lvlJc w:val="left"/>
      <w:pPr>
        <w:ind w:left="1440" w:hanging="72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8" w15:restartNumberingAfterBreak="0">
    <w:nsid w:val="15B214F9"/>
    <w:multiLevelType w:val="multilevel"/>
    <w:tmpl w:val="FB1017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6FB5F26"/>
    <w:multiLevelType w:val="hybridMultilevel"/>
    <w:tmpl w:val="967C9A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B30E67"/>
    <w:multiLevelType w:val="multilevel"/>
    <w:tmpl w:val="B108F52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15:restartNumberingAfterBreak="0">
    <w:nsid w:val="231A47A3"/>
    <w:multiLevelType w:val="hybridMultilevel"/>
    <w:tmpl w:val="967C9A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C47DCC"/>
    <w:multiLevelType w:val="hybridMultilevel"/>
    <w:tmpl w:val="EE888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362E3"/>
    <w:multiLevelType w:val="hybridMultilevel"/>
    <w:tmpl w:val="D6A63A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B0150D"/>
    <w:multiLevelType w:val="multilevel"/>
    <w:tmpl w:val="8424E6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62F75BC"/>
    <w:multiLevelType w:val="hybridMultilevel"/>
    <w:tmpl w:val="BDC47C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F23BBA"/>
    <w:multiLevelType w:val="multilevel"/>
    <w:tmpl w:val="B99E8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6C71488"/>
    <w:multiLevelType w:val="hybridMultilevel"/>
    <w:tmpl w:val="C0AC2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853335"/>
    <w:multiLevelType w:val="hybridMultilevel"/>
    <w:tmpl w:val="A66634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0C548D"/>
    <w:multiLevelType w:val="hybridMultilevel"/>
    <w:tmpl w:val="176AB80E"/>
    <w:lvl w:ilvl="0" w:tplc="6734CA2E">
      <w:start w:val="1"/>
      <w:numFmt w:val="lowerRoman"/>
      <w:lvlText w:val="(%1)"/>
      <w:lvlJc w:val="left"/>
      <w:pPr>
        <w:ind w:left="720" w:hanging="360"/>
      </w:pPr>
      <w:rPr>
        <w:rFonts w:ascii="Arial" w:eastAsiaTheme="minorEastAsia" w:hAnsi="Arial"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B456AEA"/>
    <w:multiLevelType w:val="hybridMultilevel"/>
    <w:tmpl w:val="436861FA"/>
    <w:lvl w:ilvl="0" w:tplc="F186516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62541F"/>
    <w:multiLevelType w:val="hybridMultilevel"/>
    <w:tmpl w:val="EFEE3598"/>
    <w:lvl w:ilvl="0" w:tplc="5A8AE5F8">
      <w:start w:val="1"/>
      <w:numFmt w:val="decimal"/>
      <w:lvlText w:val="%1."/>
      <w:lvlJc w:val="left"/>
      <w:pPr>
        <w:ind w:left="1080" w:hanging="360"/>
      </w:pPr>
      <w:rPr>
        <w:rFonts w:hint="default"/>
      </w:rPr>
    </w:lvl>
    <w:lvl w:ilvl="1" w:tplc="0C0A5BDA" w:tentative="1">
      <w:start w:val="1"/>
      <w:numFmt w:val="lowerLetter"/>
      <w:lvlText w:val="%2."/>
      <w:lvlJc w:val="left"/>
      <w:pPr>
        <w:ind w:left="1800" w:hanging="360"/>
      </w:pPr>
    </w:lvl>
    <w:lvl w:ilvl="2" w:tplc="482C125A" w:tentative="1">
      <w:start w:val="1"/>
      <w:numFmt w:val="lowerRoman"/>
      <w:lvlText w:val="%3."/>
      <w:lvlJc w:val="right"/>
      <w:pPr>
        <w:ind w:left="2520" w:hanging="180"/>
      </w:pPr>
    </w:lvl>
    <w:lvl w:ilvl="3" w:tplc="7E82E922" w:tentative="1">
      <w:start w:val="1"/>
      <w:numFmt w:val="decimal"/>
      <w:lvlText w:val="%4."/>
      <w:lvlJc w:val="left"/>
      <w:pPr>
        <w:ind w:left="3240" w:hanging="360"/>
      </w:pPr>
    </w:lvl>
    <w:lvl w:ilvl="4" w:tplc="599291E0" w:tentative="1">
      <w:start w:val="1"/>
      <w:numFmt w:val="lowerLetter"/>
      <w:lvlText w:val="%5."/>
      <w:lvlJc w:val="left"/>
      <w:pPr>
        <w:ind w:left="3960" w:hanging="360"/>
      </w:pPr>
    </w:lvl>
    <w:lvl w:ilvl="5" w:tplc="A6A81E94" w:tentative="1">
      <w:start w:val="1"/>
      <w:numFmt w:val="lowerRoman"/>
      <w:lvlText w:val="%6."/>
      <w:lvlJc w:val="right"/>
      <w:pPr>
        <w:ind w:left="4680" w:hanging="180"/>
      </w:pPr>
    </w:lvl>
    <w:lvl w:ilvl="6" w:tplc="59D0061E" w:tentative="1">
      <w:start w:val="1"/>
      <w:numFmt w:val="decimal"/>
      <w:lvlText w:val="%7."/>
      <w:lvlJc w:val="left"/>
      <w:pPr>
        <w:ind w:left="5400" w:hanging="360"/>
      </w:pPr>
    </w:lvl>
    <w:lvl w:ilvl="7" w:tplc="2B6C333C" w:tentative="1">
      <w:start w:val="1"/>
      <w:numFmt w:val="lowerLetter"/>
      <w:lvlText w:val="%8."/>
      <w:lvlJc w:val="left"/>
      <w:pPr>
        <w:ind w:left="6120" w:hanging="360"/>
      </w:pPr>
    </w:lvl>
    <w:lvl w:ilvl="8" w:tplc="CAB87396" w:tentative="1">
      <w:start w:val="1"/>
      <w:numFmt w:val="lowerRoman"/>
      <w:lvlText w:val="%9."/>
      <w:lvlJc w:val="right"/>
      <w:pPr>
        <w:ind w:left="6840" w:hanging="180"/>
      </w:pPr>
    </w:lvl>
  </w:abstractNum>
  <w:abstractNum w:abstractNumId="22" w15:restartNumberingAfterBreak="0">
    <w:nsid w:val="55B83D3B"/>
    <w:multiLevelType w:val="hybridMultilevel"/>
    <w:tmpl w:val="9F02B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32293"/>
    <w:multiLevelType w:val="hybridMultilevel"/>
    <w:tmpl w:val="98601D56"/>
    <w:lvl w:ilvl="0" w:tplc="71EE390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B6B30CA"/>
    <w:multiLevelType w:val="hybridMultilevel"/>
    <w:tmpl w:val="F38E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69109A"/>
    <w:multiLevelType w:val="hybridMultilevel"/>
    <w:tmpl w:val="61B826D4"/>
    <w:lvl w:ilvl="0" w:tplc="1DACA85C">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132DE1"/>
    <w:multiLevelType w:val="multilevel"/>
    <w:tmpl w:val="B5785A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21"/>
  </w:num>
  <w:num w:numId="3">
    <w:abstractNumId w:val="18"/>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3"/>
  </w:num>
  <w:num w:numId="9">
    <w:abstractNumId w:val="17"/>
  </w:num>
  <w:num w:numId="10">
    <w:abstractNumId w:val="22"/>
  </w:num>
  <w:num w:numId="11">
    <w:abstractNumId w:val="4"/>
  </w:num>
  <w:num w:numId="12">
    <w:abstractNumId w:val="3"/>
  </w:num>
  <w:num w:numId="13">
    <w:abstractNumId w:val="16"/>
  </w:num>
  <w:num w:numId="14">
    <w:abstractNumId w:val="10"/>
  </w:num>
  <w:num w:numId="15">
    <w:abstractNumId w:val="0"/>
  </w:num>
  <w:num w:numId="16">
    <w:abstractNumId w:val="19"/>
  </w:num>
  <w:num w:numId="17">
    <w:abstractNumId w:val="23"/>
  </w:num>
  <w:num w:numId="18">
    <w:abstractNumId w:val="8"/>
  </w:num>
  <w:num w:numId="19">
    <w:abstractNumId w:val="14"/>
  </w:num>
  <w:num w:numId="20">
    <w:abstractNumId w:val="2"/>
  </w:num>
  <w:num w:numId="21">
    <w:abstractNumId w:val="1"/>
  </w:num>
  <w:num w:numId="22">
    <w:abstractNumId w:val="24"/>
  </w:num>
  <w:num w:numId="23">
    <w:abstractNumId w:val="20"/>
  </w:num>
  <w:num w:numId="24">
    <w:abstractNumId w:val="25"/>
  </w:num>
  <w:num w:numId="25">
    <w:abstractNumId w:val="15"/>
  </w:num>
  <w:num w:numId="26">
    <w:abstractNumId w:val="12"/>
  </w:num>
  <w:num w:numId="27">
    <w:abstractNumId w:val="26"/>
  </w:num>
  <w:num w:numId="2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nzalez, Melissa Maria Laura">
    <w15:presenceInfo w15:providerId="AD" w15:userId="S-1-5-21-3560232635-1406422398-2702866923-44543"/>
  </w15:person>
  <w15:person w15:author="Fernandez, Roberto">
    <w15:presenceInfo w15:providerId="AD" w15:userId="S-1-5-21-3560232635-1406422398-2702866923-98060"/>
  </w15:person>
  <w15:person w15:author="Rojas Acuna, Monica">
    <w15:presenceInfo w15:providerId="AD" w15:userId="S-1-5-21-3560232635-1406422398-2702866923-93843"/>
  </w15:person>
  <w15:person w15:author="Loo-Kung Aguero, Rudy Joel">
    <w15:presenceInfo w15:providerId="AD" w15:userId="S-1-5-21-3560232635-1406422398-2702866923-491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visionView w:markup="0"/>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95"/>
    <w:rsid w:val="00002D8A"/>
    <w:rsid w:val="000061E0"/>
    <w:rsid w:val="00026832"/>
    <w:rsid w:val="00027396"/>
    <w:rsid w:val="00044A5F"/>
    <w:rsid w:val="0005211F"/>
    <w:rsid w:val="00055C25"/>
    <w:rsid w:val="00076523"/>
    <w:rsid w:val="0009008B"/>
    <w:rsid w:val="000933E4"/>
    <w:rsid w:val="000A07AB"/>
    <w:rsid w:val="000B70E6"/>
    <w:rsid w:val="000C37E1"/>
    <w:rsid w:val="000C535F"/>
    <w:rsid w:val="000D1F8C"/>
    <w:rsid w:val="000F4DD8"/>
    <w:rsid w:val="000F5621"/>
    <w:rsid w:val="001072B1"/>
    <w:rsid w:val="001125BE"/>
    <w:rsid w:val="00122D0A"/>
    <w:rsid w:val="001247F3"/>
    <w:rsid w:val="001619AB"/>
    <w:rsid w:val="00170BBF"/>
    <w:rsid w:val="00184D42"/>
    <w:rsid w:val="00185E26"/>
    <w:rsid w:val="00196E9D"/>
    <w:rsid w:val="001A7085"/>
    <w:rsid w:val="001B668C"/>
    <w:rsid w:val="001C22AB"/>
    <w:rsid w:val="001E0B51"/>
    <w:rsid w:val="001F7727"/>
    <w:rsid w:val="002063CD"/>
    <w:rsid w:val="00207A8B"/>
    <w:rsid w:val="002132EA"/>
    <w:rsid w:val="00214C4F"/>
    <w:rsid w:val="00237F95"/>
    <w:rsid w:val="00240364"/>
    <w:rsid w:val="002711AD"/>
    <w:rsid w:val="00276D51"/>
    <w:rsid w:val="002845B8"/>
    <w:rsid w:val="00287C06"/>
    <w:rsid w:val="002A28E0"/>
    <w:rsid w:val="002B598A"/>
    <w:rsid w:val="002B791B"/>
    <w:rsid w:val="002C7B08"/>
    <w:rsid w:val="002D3C8B"/>
    <w:rsid w:val="002F6EFC"/>
    <w:rsid w:val="00312742"/>
    <w:rsid w:val="00315E72"/>
    <w:rsid w:val="00330439"/>
    <w:rsid w:val="0033700E"/>
    <w:rsid w:val="003524B9"/>
    <w:rsid w:val="00382FCA"/>
    <w:rsid w:val="003842CA"/>
    <w:rsid w:val="00385866"/>
    <w:rsid w:val="003A4C56"/>
    <w:rsid w:val="003B4086"/>
    <w:rsid w:val="003C2EBA"/>
    <w:rsid w:val="003D2B85"/>
    <w:rsid w:val="003D491F"/>
    <w:rsid w:val="00414E48"/>
    <w:rsid w:val="004517AC"/>
    <w:rsid w:val="004627BD"/>
    <w:rsid w:val="0046325B"/>
    <w:rsid w:val="004660F2"/>
    <w:rsid w:val="004965EF"/>
    <w:rsid w:val="004B5CFE"/>
    <w:rsid w:val="004B7E44"/>
    <w:rsid w:val="004D638E"/>
    <w:rsid w:val="004E1A72"/>
    <w:rsid w:val="004F1EFE"/>
    <w:rsid w:val="004F5D61"/>
    <w:rsid w:val="004F5D95"/>
    <w:rsid w:val="005149AE"/>
    <w:rsid w:val="005160F2"/>
    <w:rsid w:val="00532BAD"/>
    <w:rsid w:val="00543239"/>
    <w:rsid w:val="0056063E"/>
    <w:rsid w:val="0058418D"/>
    <w:rsid w:val="0058477B"/>
    <w:rsid w:val="00586366"/>
    <w:rsid w:val="005B2FA0"/>
    <w:rsid w:val="005B4B2D"/>
    <w:rsid w:val="005C7DA5"/>
    <w:rsid w:val="005D3FCB"/>
    <w:rsid w:val="005F2A39"/>
    <w:rsid w:val="005F7899"/>
    <w:rsid w:val="0061730F"/>
    <w:rsid w:val="00643A6C"/>
    <w:rsid w:val="00657D8B"/>
    <w:rsid w:val="006A5292"/>
    <w:rsid w:val="006B6E51"/>
    <w:rsid w:val="006C4C7F"/>
    <w:rsid w:val="006D1586"/>
    <w:rsid w:val="006D71F8"/>
    <w:rsid w:val="006D7D42"/>
    <w:rsid w:val="006E62D3"/>
    <w:rsid w:val="006F13C2"/>
    <w:rsid w:val="0070100C"/>
    <w:rsid w:val="007113EE"/>
    <w:rsid w:val="00746B8E"/>
    <w:rsid w:val="007532B4"/>
    <w:rsid w:val="00753D71"/>
    <w:rsid w:val="00755866"/>
    <w:rsid w:val="007650ED"/>
    <w:rsid w:val="00792CB5"/>
    <w:rsid w:val="007A434A"/>
    <w:rsid w:val="007C2CBF"/>
    <w:rsid w:val="007D5CB7"/>
    <w:rsid w:val="007E485E"/>
    <w:rsid w:val="007F7DF8"/>
    <w:rsid w:val="0080002D"/>
    <w:rsid w:val="00816E1D"/>
    <w:rsid w:val="0083671D"/>
    <w:rsid w:val="008465E1"/>
    <w:rsid w:val="00856B69"/>
    <w:rsid w:val="00856FBF"/>
    <w:rsid w:val="00880777"/>
    <w:rsid w:val="008811F4"/>
    <w:rsid w:val="0088152C"/>
    <w:rsid w:val="008832A0"/>
    <w:rsid w:val="008C3E4A"/>
    <w:rsid w:val="008C46B7"/>
    <w:rsid w:val="008D3E9E"/>
    <w:rsid w:val="008D7247"/>
    <w:rsid w:val="008E0CD0"/>
    <w:rsid w:val="008E31B5"/>
    <w:rsid w:val="008E478D"/>
    <w:rsid w:val="008F08BF"/>
    <w:rsid w:val="008F44E1"/>
    <w:rsid w:val="008F6E30"/>
    <w:rsid w:val="0090383B"/>
    <w:rsid w:val="009042D0"/>
    <w:rsid w:val="009148A9"/>
    <w:rsid w:val="00914B9C"/>
    <w:rsid w:val="00926F4D"/>
    <w:rsid w:val="00946901"/>
    <w:rsid w:val="0095791E"/>
    <w:rsid w:val="00966A99"/>
    <w:rsid w:val="009708CB"/>
    <w:rsid w:val="009C4A5A"/>
    <w:rsid w:val="009E3ECE"/>
    <w:rsid w:val="00A31FE8"/>
    <w:rsid w:val="00A43F24"/>
    <w:rsid w:val="00A44CB1"/>
    <w:rsid w:val="00A5224B"/>
    <w:rsid w:val="00A629F1"/>
    <w:rsid w:val="00A666C9"/>
    <w:rsid w:val="00A77EA7"/>
    <w:rsid w:val="00A81E7D"/>
    <w:rsid w:val="00A824EE"/>
    <w:rsid w:val="00A94B39"/>
    <w:rsid w:val="00A94ED7"/>
    <w:rsid w:val="00AB0ABC"/>
    <w:rsid w:val="00AC3F3A"/>
    <w:rsid w:val="00AD4563"/>
    <w:rsid w:val="00AF6CF2"/>
    <w:rsid w:val="00B17D40"/>
    <w:rsid w:val="00B300A8"/>
    <w:rsid w:val="00B32ABB"/>
    <w:rsid w:val="00B336EF"/>
    <w:rsid w:val="00B531B5"/>
    <w:rsid w:val="00B623B5"/>
    <w:rsid w:val="00B70D78"/>
    <w:rsid w:val="00B76212"/>
    <w:rsid w:val="00B8426C"/>
    <w:rsid w:val="00B85040"/>
    <w:rsid w:val="00B90CBD"/>
    <w:rsid w:val="00BA17D2"/>
    <w:rsid w:val="00BA4295"/>
    <w:rsid w:val="00BF3D61"/>
    <w:rsid w:val="00C03018"/>
    <w:rsid w:val="00C0558B"/>
    <w:rsid w:val="00C079B6"/>
    <w:rsid w:val="00C25192"/>
    <w:rsid w:val="00C30553"/>
    <w:rsid w:val="00C50BD3"/>
    <w:rsid w:val="00C50D2E"/>
    <w:rsid w:val="00CA48F5"/>
    <w:rsid w:val="00CD447A"/>
    <w:rsid w:val="00CD7783"/>
    <w:rsid w:val="00CF12BB"/>
    <w:rsid w:val="00CF54C5"/>
    <w:rsid w:val="00CF6EFA"/>
    <w:rsid w:val="00D11882"/>
    <w:rsid w:val="00D257E7"/>
    <w:rsid w:val="00D35501"/>
    <w:rsid w:val="00D37FC5"/>
    <w:rsid w:val="00D450FD"/>
    <w:rsid w:val="00D51FA3"/>
    <w:rsid w:val="00D61ECC"/>
    <w:rsid w:val="00D829B0"/>
    <w:rsid w:val="00D82FDB"/>
    <w:rsid w:val="00D83441"/>
    <w:rsid w:val="00DD497E"/>
    <w:rsid w:val="00DD6A59"/>
    <w:rsid w:val="00DE1B65"/>
    <w:rsid w:val="00DE633E"/>
    <w:rsid w:val="00DF2642"/>
    <w:rsid w:val="00DF79BD"/>
    <w:rsid w:val="00E07DF0"/>
    <w:rsid w:val="00E20568"/>
    <w:rsid w:val="00E20AD3"/>
    <w:rsid w:val="00E272E5"/>
    <w:rsid w:val="00E32ADE"/>
    <w:rsid w:val="00E36C61"/>
    <w:rsid w:val="00E41ABE"/>
    <w:rsid w:val="00E45591"/>
    <w:rsid w:val="00E545C5"/>
    <w:rsid w:val="00E63D6E"/>
    <w:rsid w:val="00E71354"/>
    <w:rsid w:val="00E84056"/>
    <w:rsid w:val="00E928AE"/>
    <w:rsid w:val="00E961EE"/>
    <w:rsid w:val="00EC0B1A"/>
    <w:rsid w:val="00EC4F84"/>
    <w:rsid w:val="00EC5CD5"/>
    <w:rsid w:val="00EC5E0A"/>
    <w:rsid w:val="00ED198D"/>
    <w:rsid w:val="00ED23F1"/>
    <w:rsid w:val="00EE4813"/>
    <w:rsid w:val="00EF3A8C"/>
    <w:rsid w:val="00F250FC"/>
    <w:rsid w:val="00F33BF1"/>
    <w:rsid w:val="00F34D0A"/>
    <w:rsid w:val="00F4001E"/>
    <w:rsid w:val="00F47801"/>
    <w:rsid w:val="00F531F7"/>
    <w:rsid w:val="00F54DE6"/>
    <w:rsid w:val="00F56F8F"/>
    <w:rsid w:val="00F830D5"/>
    <w:rsid w:val="00F92F04"/>
    <w:rsid w:val="00FA2ED8"/>
    <w:rsid w:val="00FC0954"/>
    <w:rsid w:val="00FC1FFC"/>
    <w:rsid w:val="00FE44A9"/>
    <w:rsid w:val="00FF4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425E4"/>
  <w15:docId w15:val="{A375D00D-5499-4B67-99AF-6529FC114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rsid w:val="00237F95"/>
    <w:pPr>
      <w:keepNext/>
      <w:tabs>
        <w:tab w:val="left" w:pos="3060"/>
      </w:tabs>
      <w:spacing w:before="240" w:after="0" w:line="240" w:lineRule="auto"/>
      <w:jc w:val="center"/>
    </w:pPr>
    <w:rPr>
      <w:rFonts w:ascii="Times New Roman" w:eastAsia="Times New Roman" w:hAnsi="Times New Roman" w:cs="Times New Roman"/>
      <w:b/>
      <w:bCs/>
      <w:smallCaps/>
      <w:sz w:val="24"/>
      <w:szCs w:val="24"/>
    </w:rPr>
  </w:style>
  <w:style w:type="paragraph" w:customStyle="1" w:styleId="Chapter">
    <w:name w:val="Chapter"/>
    <w:basedOn w:val="Normal"/>
    <w:next w:val="Normal"/>
    <w:rsid w:val="00237F95"/>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bCs/>
      <w:smallCaps/>
      <w:sz w:val="24"/>
      <w:szCs w:val="24"/>
    </w:rPr>
  </w:style>
  <w:style w:type="paragraph" w:customStyle="1" w:styleId="Paragraph">
    <w:name w:val="Paragraph"/>
    <w:aliases w:val="paragraph,p,PARAGRAPH,PG,pa,at"/>
    <w:basedOn w:val="BodyTextIndent"/>
    <w:link w:val="ParagraphChar"/>
    <w:qFormat/>
    <w:rsid w:val="00237F95"/>
    <w:pPr>
      <w:numPr>
        <w:ilvl w:val="1"/>
        <w:numId w:val="1"/>
      </w:numPr>
      <w:spacing w:before="120" w:line="240" w:lineRule="auto"/>
      <w:jc w:val="both"/>
      <w:outlineLvl w:val="1"/>
    </w:pPr>
    <w:rPr>
      <w:rFonts w:ascii="Times New Roman" w:eastAsia="Times New Roman" w:hAnsi="Times New Roman" w:cs="Times New Roman"/>
      <w:sz w:val="24"/>
      <w:szCs w:val="24"/>
    </w:rPr>
  </w:style>
  <w:style w:type="paragraph" w:customStyle="1" w:styleId="subpar">
    <w:name w:val="subpar"/>
    <w:basedOn w:val="BodyTextIndent3"/>
    <w:rsid w:val="00237F95"/>
    <w:pPr>
      <w:numPr>
        <w:ilvl w:val="2"/>
        <w:numId w:val="1"/>
      </w:numPr>
      <w:spacing w:before="120" w:line="240" w:lineRule="auto"/>
      <w:jc w:val="both"/>
      <w:outlineLvl w:val="2"/>
    </w:pPr>
    <w:rPr>
      <w:rFonts w:ascii="Times New Roman" w:eastAsia="Times New Roman" w:hAnsi="Times New Roman" w:cs="Times New Roman"/>
      <w:sz w:val="24"/>
      <w:szCs w:val="24"/>
    </w:rPr>
  </w:style>
  <w:style w:type="paragraph" w:customStyle="1" w:styleId="SubSubPar">
    <w:name w:val="SubSubPar"/>
    <w:basedOn w:val="subpar"/>
    <w:rsid w:val="00237F9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237F95"/>
    <w:rPr>
      <w:rFonts w:ascii="Times New Roman" w:eastAsia="Times New Roman" w:hAnsi="Times New Roman" w:cs="Times New Roman"/>
      <w:sz w:val="24"/>
      <w:szCs w:val="24"/>
      <w:lang w:val="es-ES"/>
    </w:rPr>
  </w:style>
  <w:style w:type="paragraph" w:styleId="BodyTextIndent">
    <w:name w:val="Body Text Indent"/>
    <w:basedOn w:val="Normal"/>
    <w:link w:val="BodyTextIndentChar"/>
    <w:uiPriority w:val="99"/>
    <w:semiHidden/>
    <w:unhideWhenUsed/>
    <w:rsid w:val="00237F95"/>
    <w:pPr>
      <w:spacing w:after="120"/>
      <w:ind w:left="360"/>
    </w:pPr>
  </w:style>
  <w:style w:type="character" w:customStyle="1" w:styleId="BodyTextIndentChar">
    <w:name w:val="Body Text Indent Char"/>
    <w:basedOn w:val="DefaultParagraphFont"/>
    <w:link w:val="BodyTextIndent"/>
    <w:uiPriority w:val="99"/>
    <w:semiHidden/>
    <w:rsid w:val="00237F95"/>
  </w:style>
  <w:style w:type="paragraph" w:styleId="BodyTextIndent3">
    <w:name w:val="Body Text Indent 3"/>
    <w:basedOn w:val="Normal"/>
    <w:link w:val="BodyTextIndent3Char"/>
    <w:uiPriority w:val="99"/>
    <w:semiHidden/>
    <w:unhideWhenUsed/>
    <w:rsid w:val="00237F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37F95"/>
    <w:rPr>
      <w:sz w:val="16"/>
      <w:szCs w:val="16"/>
    </w:rPr>
  </w:style>
  <w:style w:type="character" w:styleId="CommentReference">
    <w:name w:val="annotation reference"/>
    <w:basedOn w:val="DefaultParagraphFont"/>
    <w:rsid w:val="00237F95"/>
    <w:rPr>
      <w:rFonts w:cs="Times New Roman"/>
      <w:sz w:val="16"/>
      <w:szCs w:val="16"/>
    </w:rPr>
  </w:style>
  <w:style w:type="paragraph" w:styleId="CommentText">
    <w:name w:val="annotation text"/>
    <w:basedOn w:val="Normal"/>
    <w:link w:val="CommentTextChar"/>
    <w:uiPriority w:val="99"/>
    <w:rsid w:val="00237F9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37F95"/>
    <w:rPr>
      <w:rFonts w:ascii="Times New Roman" w:eastAsia="Times New Roman" w:hAnsi="Times New Roman" w:cs="Times New Roman"/>
      <w:sz w:val="20"/>
      <w:szCs w:val="20"/>
      <w:lang w:val="es-ES"/>
    </w:rPr>
  </w:style>
  <w:style w:type="paragraph" w:styleId="BalloonText">
    <w:name w:val="Balloon Text"/>
    <w:basedOn w:val="Normal"/>
    <w:link w:val="BalloonTextChar"/>
    <w:uiPriority w:val="99"/>
    <w:semiHidden/>
    <w:unhideWhenUsed/>
    <w:rsid w:val="00237F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F95"/>
    <w:rPr>
      <w:rFonts w:ascii="Tahoma" w:hAnsi="Tahoma" w:cs="Tahoma"/>
      <w:sz w:val="16"/>
      <w:szCs w:val="16"/>
    </w:rPr>
  </w:style>
  <w:style w:type="paragraph" w:styleId="ListParagraph">
    <w:name w:val="List Paragraph"/>
    <w:basedOn w:val="Normal"/>
    <w:uiPriority w:val="34"/>
    <w:qFormat/>
    <w:rsid w:val="000C535F"/>
    <w:pPr>
      <w:ind w:left="720"/>
      <w:contextualSpacing/>
    </w:pPr>
  </w:style>
  <w:style w:type="table" w:styleId="TableGrid">
    <w:name w:val="Table Grid"/>
    <w:basedOn w:val="TableNormal"/>
    <w:uiPriority w:val="59"/>
    <w:rsid w:val="000C5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2F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FA0"/>
  </w:style>
  <w:style w:type="paragraph" w:styleId="Footer">
    <w:name w:val="footer"/>
    <w:basedOn w:val="Normal"/>
    <w:link w:val="FooterChar"/>
    <w:uiPriority w:val="99"/>
    <w:unhideWhenUsed/>
    <w:rsid w:val="005B2F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FA0"/>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856FBF"/>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856FBF"/>
    <w:rPr>
      <w:sz w:val="20"/>
      <w:szCs w:val="20"/>
    </w:rPr>
  </w:style>
  <w:style w:type="character" w:styleId="FootnoteReference">
    <w:name w:val="footnote reference"/>
    <w:aliases w:val="titulo 2,Style 24,pie pddes,referencia nota al pie,Fußnotenzeichen DISS,16 Point,Superscript 6 Point,ftref,FC"/>
    <w:basedOn w:val="DefaultParagraphFont"/>
    <w:unhideWhenUsed/>
    <w:rsid w:val="00856FBF"/>
    <w:rPr>
      <w:vertAlign w:val="superscript"/>
    </w:rPr>
  </w:style>
  <w:style w:type="character" w:styleId="Hyperlink">
    <w:name w:val="Hyperlink"/>
    <w:basedOn w:val="DefaultParagraphFont"/>
    <w:uiPriority w:val="99"/>
    <w:unhideWhenUsed/>
    <w:rsid w:val="00753D71"/>
    <w:rPr>
      <w:color w:val="0000FF" w:themeColor="hyperlink"/>
      <w:u w:val="single"/>
    </w:rPr>
  </w:style>
  <w:style w:type="table" w:customStyle="1" w:styleId="TableGrid1">
    <w:name w:val="Table Grid1"/>
    <w:basedOn w:val="TableNormal"/>
    <w:next w:val="TableGrid"/>
    <w:uiPriority w:val="59"/>
    <w:rsid w:val="00B32ABB"/>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913982">
      <w:bodyDiv w:val="1"/>
      <w:marLeft w:val="0"/>
      <w:marRight w:val="0"/>
      <w:marTop w:val="0"/>
      <w:marBottom w:val="0"/>
      <w:divBdr>
        <w:top w:val="none" w:sz="0" w:space="0" w:color="auto"/>
        <w:left w:val="none" w:sz="0" w:space="0" w:color="auto"/>
        <w:bottom w:val="none" w:sz="0" w:space="0" w:color="auto"/>
        <w:right w:val="none" w:sz="0" w:space="0" w:color="auto"/>
      </w:divBdr>
    </w:div>
    <w:div w:id="587076428">
      <w:bodyDiv w:val="1"/>
      <w:marLeft w:val="0"/>
      <w:marRight w:val="0"/>
      <w:marTop w:val="0"/>
      <w:marBottom w:val="0"/>
      <w:divBdr>
        <w:top w:val="none" w:sz="0" w:space="0" w:color="auto"/>
        <w:left w:val="none" w:sz="0" w:space="0" w:color="auto"/>
        <w:bottom w:val="none" w:sz="0" w:space="0" w:color="auto"/>
        <w:right w:val="none" w:sz="0" w:space="0" w:color="auto"/>
      </w:divBdr>
    </w:div>
    <w:div w:id="721831658">
      <w:bodyDiv w:val="1"/>
      <w:marLeft w:val="0"/>
      <w:marRight w:val="0"/>
      <w:marTop w:val="0"/>
      <w:marBottom w:val="0"/>
      <w:divBdr>
        <w:top w:val="none" w:sz="0" w:space="0" w:color="auto"/>
        <w:left w:val="none" w:sz="0" w:space="0" w:color="auto"/>
        <w:bottom w:val="none" w:sz="0" w:space="0" w:color="auto"/>
        <w:right w:val="none" w:sz="0" w:space="0" w:color="auto"/>
      </w:divBdr>
    </w:div>
    <w:div w:id="798844149">
      <w:bodyDiv w:val="1"/>
      <w:marLeft w:val="0"/>
      <w:marRight w:val="0"/>
      <w:marTop w:val="0"/>
      <w:marBottom w:val="0"/>
      <w:divBdr>
        <w:top w:val="none" w:sz="0" w:space="0" w:color="auto"/>
        <w:left w:val="none" w:sz="0" w:space="0" w:color="auto"/>
        <w:bottom w:val="none" w:sz="0" w:space="0" w:color="auto"/>
        <w:right w:val="none" w:sz="0" w:space="0" w:color="auto"/>
      </w:divBdr>
    </w:div>
    <w:div w:id="1048265678">
      <w:bodyDiv w:val="1"/>
      <w:marLeft w:val="0"/>
      <w:marRight w:val="0"/>
      <w:marTop w:val="0"/>
      <w:marBottom w:val="0"/>
      <w:divBdr>
        <w:top w:val="none" w:sz="0" w:space="0" w:color="auto"/>
        <w:left w:val="none" w:sz="0" w:space="0" w:color="auto"/>
        <w:bottom w:val="none" w:sz="0" w:space="0" w:color="auto"/>
        <w:right w:val="none" w:sz="0" w:space="0" w:color="auto"/>
      </w:divBdr>
    </w:div>
    <w:div w:id="1507673840">
      <w:bodyDiv w:val="1"/>
      <w:marLeft w:val="0"/>
      <w:marRight w:val="0"/>
      <w:marTop w:val="0"/>
      <w:marBottom w:val="0"/>
      <w:divBdr>
        <w:top w:val="none" w:sz="0" w:space="0" w:color="auto"/>
        <w:left w:val="none" w:sz="0" w:space="0" w:color="auto"/>
        <w:bottom w:val="none" w:sz="0" w:space="0" w:color="auto"/>
        <w:right w:val="none" w:sz="0" w:space="0" w:color="auto"/>
      </w:divBdr>
    </w:div>
    <w:div w:id="1611547144">
      <w:bodyDiv w:val="1"/>
      <w:marLeft w:val="0"/>
      <w:marRight w:val="0"/>
      <w:marTop w:val="0"/>
      <w:marBottom w:val="0"/>
      <w:divBdr>
        <w:top w:val="none" w:sz="0" w:space="0" w:color="auto"/>
        <w:left w:val="none" w:sz="0" w:space="0" w:color="auto"/>
        <w:bottom w:val="none" w:sz="0" w:space="0" w:color="auto"/>
        <w:right w:val="none" w:sz="0" w:space="0" w:color="auto"/>
      </w:divBdr>
    </w:div>
    <w:div w:id="1982735456">
      <w:bodyDiv w:val="1"/>
      <w:marLeft w:val="0"/>
      <w:marRight w:val="0"/>
      <w:marTop w:val="0"/>
      <w:marBottom w:val="0"/>
      <w:divBdr>
        <w:top w:val="none" w:sz="0" w:space="0" w:color="auto"/>
        <w:left w:val="none" w:sz="0" w:space="0" w:color="auto"/>
        <w:bottom w:val="none" w:sz="0" w:space="0" w:color="auto"/>
        <w:right w:val="none" w:sz="0" w:space="0" w:color="auto"/>
      </w:divBdr>
    </w:div>
    <w:div w:id="1994941756">
      <w:bodyDiv w:val="1"/>
      <w:marLeft w:val="0"/>
      <w:marRight w:val="0"/>
      <w:marTop w:val="0"/>
      <w:marBottom w:val="0"/>
      <w:divBdr>
        <w:top w:val="none" w:sz="0" w:space="0" w:color="auto"/>
        <w:left w:val="none" w:sz="0" w:space="0" w:color="auto"/>
        <w:bottom w:val="none" w:sz="0" w:space="0" w:color="auto"/>
        <w:right w:val="none" w:sz="0" w:space="0" w:color="auto"/>
      </w:divBdr>
    </w:div>
    <w:div w:id="204821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6/09/relationships/commentsIds" Target="commentsIds.xm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image" Target="media/image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5.emf"/><Relationship Id="rId28" Type="http://schemas.openxmlformats.org/officeDocument/2006/relationships/image" Target="media/image10.emf"/><Relationship Id="rId10" Type="http://schemas.openxmlformats.org/officeDocument/2006/relationships/settings" Target="settings.xm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4.emf"/><Relationship Id="rId27" Type="http://schemas.openxmlformats.org/officeDocument/2006/relationships/image" Target="media/image9.emf"/><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Gonzalez, Melissa Maria Laura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41</Value>
      <Value>40</Value>
      <Value>32</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UR-L1143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R0000484137</Record_x0020_Number>
    <_dlc_DocId xmlns="cdc7663a-08f0-4737-9e8c-148ce897a09c">EZSHARE-775961652-24</_dlc_DocId>
    <_dlc_DocIdUrl xmlns="cdc7663a-08f0-4737-9e8c-148ce897a09c">
      <Url>https://idbg.sharepoint.com/teams/EZ-UR-LON/UR-L1143/_layouts/15/DocIdRedir.aspx?ID=EZSHARE-775961652-24</Url>
      <Description>EZSHARE-775961652-24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85AB60407186243895F6A726C2E306A" ma:contentTypeVersion="22" ma:contentTypeDescription="A content type to manage public (operations) IDB documents" ma:contentTypeScope="" ma:versionID="0bde1456fe3ab91dfb38c0a6f990eeb4">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D1C54-0122-4080-8DBB-B55A6AC69DFA}">
  <ds:schemaRefs>
    <ds:schemaRef ds:uri="http://schemas.microsoft.com/sharepoint/v3/contenttype/forms"/>
  </ds:schemaRefs>
</ds:datastoreItem>
</file>

<file path=customXml/itemProps2.xml><?xml version="1.0" encoding="utf-8"?>
<ds:datastoreItem xmlns:ds="http://schemas.openxmlformats.org/officeDocument/2006/customXml" ds:itemID="{22E33622-AE72-4B8B-9D1D-23ABC56C69AA}">
  <ds:schemaRefs>
    <ds:schemaRef ds:uri="http://schemas.microsoft.com/sharepoint/events"/>
  </ds:schemaRefs>
</ds:datastoreItem>
</file>

<file path=customXml/itemProps3.xml><?xml version="1.0" encoding="utf-8"?>
<ds:datastoreItem xmlns:ds="http://schemas.openxmlformats.org/officeDocument/2006/customXml" ds:itemID="{53CD8BDD-9B26-431C-8A78-B725C80640A8}">
  <ds:schemaRefs>
    <ds:schemaRef ds:uri="http://www.w3.org/XML/1998/namespace"/>
    <ds:schemaRef ds:uri="cdc7663a-08f0-4737-9e8c-148ce897a09c"/>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22E5B7D5-8876-44F4-8C2F-C7BC3E2366BA}"/>
</file>

<file path=customXml/itemProps5.xml><?xml version="1.0" encoding="utf-8"?>
<ds:datastoreItem xmlns:ds="http://schemas.openxmlformats.org/officeDocument/2006/customXml" ds:itemID="{07BFA45D-D921-4DCF-A815-EAB525B710ED}"/>
</file>

<file path=customXml/itemProps6.xml><?xml version="1.0" encoding="utf-8"?>
<ds:datastoreItem xmlns:ds="http://schemas.openxmlformats.org/officeDocument/2006/customXml" ds:itemID="{27FF7596-ADE1-45B8-A725-A494CBF6F201}"/>
</file>

<file path=customXml/itemProps7.xml><?xml version="1.0" encoding="utf-8"?>
<ds:datastoreItem xmlns:ds="http://schemas.openxmlformats.org/officeDocument/2006/customXml" ds:itemID="{54A690D6-AA4C-4758-9E32-3115B42F4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5507</Words>
  <Characters>31396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keywords/>
  <cp:lastModifiedBy>Gonzalez, Melissa Maria Laura</cp:lastModifiedBy>
  <cp:revision>3</cp:revision>
  <cp:lastPrinted>2017-07-26T18:09:00Z</cp:lastPrinted>
  <dcterms:created xsi:type="dcterms:W3CDTF">2017-08-04T17:23:00Z</dcterms:created>
  <dcterms:modified xsi:type="dcterms:W3CDTF">2017-09-11T20:57:00Z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41;#E-GOVERNMENT|281505e9-fdf9-47b0-b36a-d5df63f0fdea</vt:lpwstr>
  </property>
  <property fmtid="{D5CDD505-2E9C-101B-9397-08002B2CF9AE}" pid="8" name="Fund IDB">
    <vt:lpwstr>30;#ORC|c028a4b2-ad8b-4cf4-9cac-a2ae6a778e23</vt:lpwstr>
  </property>
  <property fmtid="{D5CDD505-2E9C-101B-9397-08002B2CF9AE}" pid="9" name="Country">
    <vt:lpwstr>32;#Uruguay|5d9b6fdd-d595-4446-a0eb-c14b465f6d0e</vt:lpwstr>
  </property>
  <property fmtid="{D5CDD505-2E9C-101B-9397-08002B2CF9AE}" pid="10" name="Sector IDB">
    <vt:lpwstr>40;#REFORM / MODERNIZATION OF THE STATE|c8fda4a7-691a-4c65-b227-9825197b5cd2</vt:lpwstr>
  </property>
  <property fmtid="{D5CDD505-2E9C-101B-9397-08002B2CF9AE}" pid="11" name="_dlc_DocIdItemGuid">
    <vt:lpwstr>b7dead7a-0914-417d-8527-5b6f16a5edc2</vt:lpwstr>
  </property>
  <property fmtid="{D5CDD505-2E9C-101B-9397-08002B2CF9AE}" pid="12" name="RecordPoint_ActiveItemMoved">
    <vt:lpwstr>/teams/EZ-UR-LON/UR-L1143/15 LifeCycle Milestones/POD - Analisis Economico y Costo Beneficio para QRR.docx</vt:lpwstr>
  </property>
  <property fmtid="{D5CDD505-2E9C-101B-9397-08002B2CF9AE}" pid="13" name="RecordStorageActiveId">
    <vt:lpwstr>5f9de173-34e1-4463-a94e-648a280a2e8b</vt:lpwstr>
  </property>
  <property fmtid="{D5CDD505-2E9C-101B-9397-08002B2CF9AE}" pid="14" name="ContentTypeId">
    <vt:lpwstr>0x0101001A458A224826124E8B45B1D613300CFC00785AB60407186243895F6A726C2E306A</vt:lpwstr>
  </property>
</Properties>
</file>