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7C2E" w:rsidRPr="00123561" w:rsidRDefault="07B4FB9B" w:rsidP="07B4FB9B">
      <w:pPr>
        <w:jc w:val="center"/>
        <w:rPr>
          <w:rFonts w:ascii="Arial" w:hAnsi="Arial" w:cs="Arial"/>
          <w:b/>
          <w:bCs/>
          <w:smallCaps/>
          <w:sz w:val="22"/>
          <w:szCs w:val="22"/>
        </w:rPr>
      </w:pPr>
      <w:bookmarkStart w:id="0" w:name="_GoBack"/>
      <w:bookmarkEnd w:id="0"/>
      <w:r w:rsidRPr="07B4FB9B">
        <w:rPr>
          <w:rFonts w:ascii="Arial" w:hAnsi="Arial" w:cs="Arial"/>
          <w:b/>
          <w:bCs/>
          <w:smallCaps/>
          <w:sz w:val="22"/>
          <w:szCs w:val="22"/>
        </w:rPr>
        <w:t>Evaluación de Riesgos</w:t>
      </w:r>
    </w:p>
    <w:p w:rsidR="00957C2E" w:rsidRPr="00123561" w:rsidRDefault="00957C2E" w:rsidP="00957C2E">
      <w:pPr>
        <w:jc w:val="center"/>
        <w:rPr>
          <w:rFonts w:ascii="Arial" w:hAnsi="Arial" w:cs="Arial"/>
          <w:b/>
          <w:smallCaps/>
          <w:sz w:val="18"/>
          <w:szCs w:val="20"/>
        </w:rPr>
      </w:pPr>
    </w:p>
    <w:tbl>
      <w:tblPr>
        <w:tblStyle w:val="TableGrid"/>
        <w:tblW w:w="13518" w:type="dxa"/>
        <w:tblLook w:val="01E0" w:firstRow="1" w:lastRow="1" w:firstColumn="1" w:lastColumn="1" w:noHBand="0" w:noVBand="0"/>
      </w:tblPr>
      <w:tblGrid>
        <w:gridCol w:w="3528"/>
        <w:gridCol w:w="9990"/>
      </w:tblGrid>
      <w:tr w:rsidR="00957C2E" w:rsidRPr="00123561" w:rsidTr="07B4FB9B">
        <w:trPr>
          <w:trHeight w:val="286"/>
        </w:trPr>
        <w:tc>
          <w:tcPr>
            <w:tcW w:w="3528" w:type="dxa"/>
            <w:shd w:val="clear" w:color="auto" w:fill="D9D9D9" w:themeFill="background1" w:themeFillShade="D9"/>
            <w:vAlign w:val="center"/>
          </w:tcPr>
          <w:p w:rsidR="00957C2E" w:rsidRPr="00123561" w:rsidRDefault="07B4FB9B" w:rsidP="07B4FB9B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eastAsia="es-CO"/>
              </w:rPr>
            </w:pPr>
            <w:r w:rsidRPr="07B4FB9B">
              <w:rPr>
                <w:rFonts w:ascii="Arial" w:hAnsi="Arial" w:cs="Arial"/>
                <w:b/>
                <w:bCs/>
                <w:sz w:val="18"/>
                <w:szCs w:val="18"/>
                <w:lang w:eastAsia="es-CO"/>
              </w:rPr>
              <w:t>Identificación del Proyecto:</w:t>
            </w:r>
          </w:p>
        </w:tc>
        <w:tc>
          <w:tcPr>
            <w:tcW w:w="9990" w:type="dxa"/>
            <w:vAlign w:val="center"/>
          </w:tcPr>
          <w:p w:rsidR="00957C2E" w:rsidRPr="00123561" w:rsidRDefault="07B4FB9B" w:rsidP="07B4FB9B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8"/>
                <w:szCs w:val="18"/>
                <w:lang w:eastAsia="es-CO"/>
              </w:rPr>
            </w:pPr>
            <w:r w:rsidRPr="07B4FB9B">
              <w:rPr>
                <w:rFonts w:ascii="Arial" w:hAnsi="Arial" w:cs="Arial"/>
                <w:sz w:val="18"/>
                <w:szCs w:val="18"/>
                <w:lang w:eastAsia="es-CO"/>
              </w:rPr>
              <w:t>Programa Mejorando la Eficiencia y Calidad del Sector Educativo (PN-L1143)</w:t>
            </w:r>
          </w:p>
        </w:tc>
      </w:tr>
      <w:tr w:rsidR="00957C2E" w:rsidRPr="00123561" w:rsidTr="07B4FB9B">
        <w:trPr>
          <w:trHeight w:val="286"/>
        </w:trPr>
        <w:tc>
          <w:tcPr>
            <w:tcW w:w="3528" w:type="dxa"/>
            <w:shd w:val="clear" w:color="auto" w:fill="D9D9D9" w:themeFill="background1" w:themeFillShade="D9"/>
            <w:vAlign w:val="center"/>
          </w:tcPr>
          <w:p w:rsidR="00957C2E" w:rsidRPr="00123561" w:rsidRDefault="07B4FB9B" w:rsidP="07B4FB9B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eastAsia="es-CO"/>
              </w:rPr>
            </w:pPr>
            <w:r w:rsidRPr="07B4FB9B">
              <w:rPr>
                <w:rFonts w:ascii="Arial" w:hAnsi="Arial" w:cs="Arial"/>
                <w:b/>
                <w:bCs/>
                <w:sz w:val="18"/>
                <w:szCs w:val="18"/>
                <w:lang w:eastAsia="es-CO"/>
              </w:rPr>
              <w:t>Jefe de Equipo:</w:t>
            </w:r>
          </w:p>
        </w:tc>
        <w:tc>
          <w:tcPr>
            <w:tcW w:w="9990" w:type="dxa"/>
            <w:vAlign w:val="center"/>
          </w:tcPr>
          <w:p w:rsidR="00957C2E" w:rsidRPr="00123561" w:rsidRDefault="07B4FB9B" w:rsidP="07B4FB9B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8"/>
                <w:szCs w:val="18"/>
                <w:lang w:eastAsia="es-CO"/>
              </w:rPr>
            </w:pPr>
            <w:r w:rsidRPr="07B4FB9B">
              <w:rPr>
                <w:rFonts w:ascii="Arial" w:hAnsi="Arial" w:cs="Arial"/>
                <w:sz w:val="18"/>
                <w:szCs w:val="18"/>
                <w:lang w:eastAsia="es-CO"/>
              </w:rPr>
              <w:t>Cynthia Hobbs</w:t>
            </w:r>
            <w:r w:rsidR="0077079B">
              <w:rPr>
                <w:rFonts w:ascii="Arial" w:hAnsi="Arial" w:cs="Arial"/>
                <w:sz w:val="18"/>
                <w:szCs w:val="18"/>
                <w:lang w:eastAsia="es-CO"/>
              </w:rPr>
              <w:t xml:space="preserve"> (SCL/EDU)</w:t>
            </w:r>
          </w:p>
        </w:tc>
      </w:tr>
      <w:tr w:rsidR="00957C2E" w:rsidRPr="00123561" w:rsidTr="07B4FB9B">
        <w:trPr>
          <w:trHeight w:val="286"/>
        </w:trPr>
        <w:tc>
          <w:tcPr>
            <w:tcW w:w="3528" w:type="dxa"/>
            <w:shd w:val="clear" w:color="auto" w:fill="D9D9D9" w:themeFill="background1" w:themeFillShade="D9"/>
            <w:vAlign w:val="center"/>
          </w:tcPr>
          <w:p w:rsidR="00957C2E" w:rsidRPr="00123561" w:rsidRDefault="07B4FB9B" w:rsidP="07B4FB9B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eastAsia="es-CO"/>
              </w:rPr>
            </w:pPr>
            <w:r w:rsidRPr="07B4FB9B">
              <w:rPr>
                <w:rFonts w:ascii="Arial" w:hAnsi="Arial" w:cs="Arial"/>
                <w:b/>
                <w:bCs/>
                <w:sz w:val="18"/>
                <w:szCs w:val="18"/>
                <w:lang w:eastAsia="es-CO"/>
              </w:rPr>
              <w:t>Fecha:</w:t>
            </w:r>
          </w:p>
        </w:tc>
        <w:tc>
          <w:tcPr>
            <w:tcW w:w="9990" w:type="dxa"/>
            <w:vAlign w:val="center"/>
          </w:tcPr>
          <w:p w:rsidR="00957C2E" w:rsidRPr="00123561" w:rsidRDefault="07B4FB9B" w:rsidP="07B4FB9B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8"/>
                <w:szCs w:val="18"/>
                <w:lang w:eastAsia="es-CO"/>
              </w:rPr>
            </w:pPr>
            <w:r w:rsidRPr="07B4FB9B">
              <w:rPr>
                <w:rFonts w:ascii="Arial" w:hAnsi="Arial" w:cs="Arial"/>
                <w:sz w:val="18"/>
                <w:szCs w:val="18"/>
                <w:lang w:eastAsia="es-CO"/>
              </w:rPr>
              <w:t>27/</w:t>
            </w:r>
            <w:r w:rsidR="0077079B">
              <w:rPr>
                <w:rFonts w:ascii="Arial" w:hAnsi="Arial" w:cs="Arial"/>
                <w:sz w:val="18"/>
                <w:szCs w:val="18"/>
                <w:lang w:eastAsia="es-CO"/>
              </w:rPr>
              <w:t>7/</w:t>
            </w:r>
            <w:r w:rsidRPr="07B4FB9B">
              <w:rPr>
                <w:rFonts w:ascii="Arial" w:hAnsi="Arial" w:cs="Arial"/>
                <w:sz w:val="18"/>
                <w:szCs w:val="18"/>
                <w:lang w:eastAsia="es-CO"/>
              </w:rPr>
              <w:t>2017</w:t>
            </w:r>
          </w:p>
        </w:tc>
      </w:tr>
    </w:tbl>
    <w:p w:rsidR="00957C2E" w:rsidRPr="00123561" w:rsidRDefault="00957C2E" w:rsidP="00F560D4">
      <w:pPr>
        <w:rPr>
          <w:rFonts w:ascii="Arial" w:hAnsi="Arial" w:cs="Arial"/>
          <w:sz w:val="18"/>
          <w:szCs w:val="20"/>
        </w:rPr>
      </w:pPr>
    </w:p>
    <w:tbl>
      <w:tblPr>
        <w:tblW w:w="5012" w:type="pct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2503"/>
        <w:gridCol w:w="1479"/>
        <w:gridCol w:w="1418"/>
        <w:gridCol w:w="1354"/>
        <w:gridCol w:w="3252"/>
        <w:gridCol w:w="1853"/>
      </w:tblGrid>
      <w:tr w:rsidR="004541BE" w:rsidRPr="00123561" w:rsidTr="07B4FB9B">
        <w:trPr>
          <w:trHeight w:val="102"/>
          <w:tblHeader/>
        </w:trPr>
        <w:tc>
          <w:tcPr>
            <w:tcW w:w="5000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541BE" w:rsidRPr="00123561" w:rsidRDefault="004541BE" w:rsidP="07B4FB9B">
            <w:pPr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</w:pPr>
            <w:r w:rsidRPr="07B4FB9B"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  <w:t>Evaluación de Alcance Amplio para POD</w:t>
            </w:r>
            <w:r w:rsidRPr="07B4FB9B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1"/>
            </w:r>
          </w:p>
        </w:tc>
      </w:tr>
      <w:tr w:rsidR="00E620DE" w:rsidRPr="00123561" w:rsidTr="00003FF2">
        <w:trPr>
          <w:trHeight w:val="561"/>
          <w:tblHeader/>
        </w:trPr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85995" w:rsidRPr="00123561" w:rsidRDefault="07B4FB9B" w:rsidP="07B4FB9B">
            <w:pPr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</w:pPr>
            <w:r w:rsidRPr="07B4FB9B"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  <w:t>Tipo de Riesgo*</w:t>
            </w:r>
          </w:p>
        </w:tc>
        <w:tc>
          <w:tcPr>
            <w:tcW w:w="943" w:type="pct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85995" w:rsidRPr="00123561" w:rsidRDefault="07B4FB9B" w:rsidP="07B4FB9B">
            <w:pPr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</w:pPr>
            <w:r w:rsidRPr="07B4FB9B"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  <w:t>Riesgo</w:t>
            </w:r>
          </w:p>
        </w:tc>
        <w:tc>
          <w:tcPr>
            <w:tcW w:w="557" w:type="pct"/>
            <w:tcBorders>
              <w:right w:val="single" w:sz="4" w:space="0" w:color="000000" w:themeColor="text1"/>
            </w:tcBorders>
            <w:shd w:val="clear" w:color="auto" w:fill="E6E6E6"/>
            <w:vAlign w:val="center"/>
          </w:tcPr>
          <w:p w:rsidR="00285995" w:rsidRPr="00123561" w:rsidRDefault="07B4FB9B" w:rsidP="07B4FB9B">
            <w:pPr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</w:pPr>
            <w:r w:rsidRPr="07B4FB9B"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  <w:t>Calificación Probabilidad</w:t>
            </w:r>
          </w:p>
        </w:tc>
        <w:tc>
          <w:tcPr>
            <w:tcW w:w="534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E6E6E6"/>
            <w:vAlign w:val="center"/>
          </w:tcPr>
          <w:p w:rsidR="00285995" w:rsidRPr="00123561" w:rsidRDefault="07B4FB9B" w:rsidP="07B4FB9B">
            <w:pPr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</w:pPr>
            <w:r w:rsidRPr="07B4FB9B"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  <w:t>Calificación Impacto</w:t>
            </w:r>
          </w:p>
        </w:tc>
        <w:tc>
          <w:tcPr>
            <w:tcW w:w="510" w:type="pct"/>
            <w:tcBorders>
              <w:left w:val="single" w:sz="4" w:space="0" w:color="000000" w:themeColor="text1"/>
              <w:right w:val="single" w:sz="4" w:space="0" w:color="auto"/>
            </w:tcBorders>
            <w:shd w:val="clear" w:color="auto" w:fill="E6E6E6"/>
            <w:vAlign w:val="center"/>
          </w:tcPr>
          <w:p w:rsidR="00285995" w:rsidRPr="00123561" w:rsidRDefault="07B4FB9B" w:rsidP="07B4FB9B">
            <w:pPr>
              <w:ind w:left="-199" w:right="-199"/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</w:pPr>
            <w:r w:rsidRPr="07B4FB9B"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  <w:t>Clasificación Riesgo</w:t>
            </w:r>
          </w:p>
          <w:p w:rsidR="00E316B1" w:rsidRPr="00123561" w:rsidRDefault="07B4FB9B" w:rsidP="07B4FB9B">
            <w:pPr>
              <w:ind w:left="-199" w:right="-199"/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</w:pPr>
            <w:r w:rsidRPr="07B4FB9B"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  <w:t>(Alto, Medio ó Bajo)</w:t>
            </w:r>
          </w:p>
        </w:tc>
        <w:tc>
          <w:tcPr>
            <w:tcW w:w="1225" w:type="pct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285995" w:rsidRPr="00123561" w:rsidRDefault="00285995" w:rsidP="07B4FB9B">
            <w:pPr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</w:pPr>
            <w:r w:rsidRPr="07B4FB9B"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  <w:t>Acción de Mitigación</w:t>
            </w:r>
            <w:r w:rsidRPr="00123561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2"/>
            </w:r>
          </w:p>
        </w:tc>
        <w:tc>
          <w:tcPr>
            <w:tcW w:w="699" w:type="pct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285995" w:rsidRPr="00123561" w:rsidRDefault="07B4FB9B" w:rsidP="07B4FB9B">
            <w:pPr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</w:pPr>
            <w:r w:rsidRPr="07B4FB9B"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  <w:t>Indicador de Cumplimiento</w:t>
            </w:r>
          </w:p>
        </w:tc>
      </w:tr>
      <w:tr w:rsidR="00E620DE" w:rsidRPr="00123561" w:rsidTr="00003FF2">
        <w:trPr>
          <w:trHeight w:val="237"/>
        </w:trPr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5995" w:rsidRPr="00123561" w:rsidRDefault="07B4FB9B" w:rsidP="07B4FB9B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7B4FB9B">
              <w:rPr>
                <w:rFonts w:ascii="Arial" w:hAnsi="Arial" w:cs="Arial"/>
                <w:sz w:val="18"/>
                <w:szCs w:val="18"/>
                <w:lang w:eastAsia="en-US"/>
              </w:rPr>
              <w:t>Desarrollo</w:t>
            </w:r>
          </w:p>
        </w:tc>
        <w:tc>
          <w:tcPr>
            <w:tcW w:w="94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7A24" w:rsidRPr="00123561" w:rsidRDefault="00003E4B" w:rsidP="07B4FB9B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Poca integración entre los sistemas de información a desarrollar</w:t>
            </w:r>
            <w:r w:rsidR="001A281E">
              <w:rPr>
                <w:rFonts w:ascii="Arial" w:hAnsi="Arial" w:cs="Arial"/>
                <w:sz w:val="18"/>
                <w:szCs w:val="18"/>
                <w:lang w:eastAsia="en-US"/>
              </w:rPr>
              <w:t>se</w:t>
            </w:r>
          </w:p>
        </w:tc>
        <w:tc>
          <w:tcPr>
            <w:tcW w:w="557" w:type="pct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285995" w:rsidRPr="00123561" w:rsidRDefault="07B4FB9B" w:rsidP="07B4FB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34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85995" w:rsidRPr="00123561" w:rsidRDefault="07B4FB9B" w:rsidP="07B4FB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10" w:type="pc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85995" w:rsidRPr="00123561" w:rsidRDefault="07B4FB9B" w:rsidP="07B4FB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t>Bajo</w:t>
            </w:r>
          </w:p>
        </w:tc>
        <w:tc>
          <w:tcPr>
            <w:tcW w:w="1225" w:type="pct"/>
            <w:tcBorders>
              <w:right w:val="single" w:sz="4" w:space="0" w:color="auto"/>
            </w:tcBorders>
          </w:tcPr>
          <w:p w:rsidR="00123561" w:rsidRDefault="07B4FB9B" w:rsidP="00003FF2">
            <w:pPr>
              <w:pStyle w:val="ListParagraph"/>
              <w:numPr>
                <w:ilvl w:val="0"/>
                <w:numId w:val="14"/>
              </w:numPr>
              <w:spacing w:after="0"/>
              <w:ind w:left="163" w:hanging="163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t xml:space="preserve">El diseño de los nuevos sistemas de gestión técnica, administrativa y financiera del MEDUCA se llevará a cabo con una visión de </w:t>
            </w:r>
            <w:r w:rsidR="00003E4B">
              <w:rPr>
                <w:rFonts w:ascii="Arial" w:hAnsi="Arial" w:cs="Arial"/>
                <w:sz w:val="18"/>
                <w:szCs w:val="18"/>
              </w:rPr>
              <w:t xml:space="preserve">integralidad, </w:t>
            </w:r>
            <w:r w:rsidRPr="07B4FB9B">
              <w:rPr>
                <w:rFonts w:ascii="Arial" w:hAnsi="Arial" w:cs="Arial"/>
                <w:sz w:val="18"/>
                <w:szCs w:val="18"/>
              </w:rPr>
              <w:t>interconectividad, automatización y acceso efectivo a la información.</w:t>
            </w:r>
          </w:p>
          <w:p w:rsidR="00123561" w:rsidRDefault="00DF36FE" w:rsidP="00003FF2">
            <w:pPr>
              <w:pStyle w:val="ListParagraph"/>
              <w:numPr>
                <w:ilvl w:val="0"/>
                <w:numId w:val="14"/>
              </w:numPr>
              <w:spacing w:after="0"/>
              <w:ind w:left="163" w:hanging="16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Se ha creado una mesa </w:t>
            </w:r>
            <w:r w:rsidR="000C7452">
              <w:rPr>
                <w:rFonts w:ascii="Arial" w:hAnsi="Arial" w:cs="Arial"/>
                <w:sz w:val="18"/>
                <w:szCs w:val="18"/>
              </w:rPr>
              <w:t>técnica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C7452">
              <w:rPr>
                <w:rFonts w:ascii="Arial" w:hAnsi="Arial" w:cs="Arial"/>
                <w:sz w:val="18"/>
                <w:szCs w:val="18"/>
              </w:rPr>
              <w:t>interinstitucional entre MEDUCA, Ministerio de Economía y Finanzas (</w:t>
            </w:r>
            <w:r w:rsidR="07B4FB9B" w:rsidRPr="07B4FB9B">
              <w:rPr>
                <w:rFonts w:ascii="Arial" w:hAnsi="Arial" w:cs="Arial"/>
                <w:sz w:val="18"/>
                <w:szCs w:val="18"/>
              </w:rPr>
              <w:t>MEF</w:t>
            </w:r>
            <w:r w:rsidR="000C7452">
              <w:rPr>
                <w:rFonts w:ascii="Arial" w:hAnsi="Arial" w:cs="Arial"/>
                <w:sz w:val="18"/>
                <w:szCs w:val="18"/>
              </w:rPr>
              <w:t>)</w:t>
            </w:r>
            <w:r w:rsidR="07B4FB9B" w:rsidRPr="07B4FB9B">
              <w:rPr>
                <w:rFonts w:ascii="Arial" w:hAnsi="Arial" w:cs="Arial"/>
                <w:sz w:val="18"/>
                <w:szCs w:val="18"/>
              </w:rPr>
              <w:t xml:space="preserve"> y la Autoridad Nacional para la Innovación Gubernamental (AIG), de manera de asegurar la compatibilidad e integración de los sistemas, así como </w:t>
            </w:r>
            <w:r w:rsidR="00143D78">
              <w:rPr>
                <w:rFonts w:ascii="Arial" w:hAnsi="Arial" w:cs="Arial"/>
                <w:sz w:val="18"/>
                <w:szCs w:val="18"/>
              </w:rPr>
              <w:t>alinear</w:t>
            </w:r>
            <w:r w:rsidR="00143D78" w:rsidRPr="07B4FB9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7B4FB9B" w:rsidRPr="07B4FB9B">
              <w:rPr>
                <w:rFonts w:ascii="Arial" w:hAnsi="Arial" w:cs="Arial"/>
                <w:sz w:val="18"/>
                <w:szCs w:val="18"/>
              </w:rPr>
              <w:t>las políticas nacionales en materia de TIC con las acciones del MEDUCA.</w:t>
            </w:r>
          </w:p>
          <w:p w:rsidR="00D8290C" w:rsidRPr="000C7452" w:rsidRDefault="07B4FB9B" w:rsidP="000C7452">
            <w:pPr>
              <w:pStyle w:val="ListParagraph"/>
              <w:numPr>
                <w:ilvl w:val="0"/>
                <w:numId w:val="14"/>
              </w:numPr>
              <w:spacing w:after="0"/>
              <w:ind w:left="163" w:hanging="163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t xml:space="preserve">Al interno del MEDUCA, el desarrollo de las plataformas se llevará a cabo en un marco de colaboración entre la actual Dirección Nacional de Planeamiento </w:t>
            </w:r>
            <w:r w:rsidRPr="07B4FB9B">
              <w:rPr>
                <w:rFonts w:ascii="Arial" w:hAnsi="Arial" w:cs="Arial"/>
                <w:sz w:val="18"/>
                <w:szCs w:val="18"/>
              </w:rPr>
              <w:lastRenderedPageBreak/>
              <w:t>Educativo, la Dirección Nacional de Informática y las direcciones nacionales técnicas y administrativas, de manera de asegurar la compatibilidad de los sistemas propuestos con las necesidades internas y planes de mejoramiento integral de la gestión educativa.</w:t>
            </w:r>
          </w:p>
        </w:tc>
        <w:tc>
          <w:tcPr>
            <w:tcW w:w="699" w:type="pct"/>
            <w:tcBorders>
              <w:right w:val="single" w:sz="4" w:space="0" w:color="auto"/>
            </w:tcBorders>
          </w:tcPr>
          <w:p w:rsidR="00123561" w:rsidRPr="00123561" w:rsidRDefault="07B4FB9B" w:rsidP="07B4FB9B">
            <w:pPr>
              <w:pStyle w:val="ListParagraph"/>
              <w:numPr>
                <w:ilvl w:val="0"/>
                <w:numId w:val="14"/>
              </w:numPr>
              <w:spacing w:after="0"/>
              <w:ind w:left="163" w:hanging="163"/>
              <w:jc w:val="left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lastRenderedPageBreak/>
              <w:t>Informes de ejecución física y financiera del Programa</w:t>
            </w:r>
          </w:p>
          <w:p w:rsidR="00123561" w:rsidRDefault="00123561" w:rsidP="00123561">
            <w:pPr>
              <w:pStyle w:val="ListParagraph"/>
              <w:spacing w:after="0"/>
              <w:ind w:left="163"/>
              <w:jc w:val="left"/>
              <w:rPr>
                <w:rFonts w:ascii="Arial" w:hAnsi="Arial" w:cs="Arial"/>
                <w:sz w:val="18"/>
                <w:szCs w:val="20"/>
              </w:rPr>
            </w:pPr>
          </w:p>
          <w:p w:rsidR="00D909E1" w:rsidRDefault="00D909E1" w:rsidP="00123561">
            <w:pPr>
              <w:pStyle w:val="ListParagraph"/>
              <w:spacing w:after="0"/>
              <w:ind w:left="163"/>
              <w:jc w:val="left"/>
              <w:rPr>
                <w:rFonts w:ascii="Arial" w:hAnsi="Arial" w:cs="Arial"/>
                <w:sz w:val="18"/>
                <w:szCs w:val="20"/>
              </w:rPr>
            </w:pPr>
          </w:p>
          <w:p w:rsidR="00D909E1" w:rsidRDefault="00D909E1" w:rsidP="00123561">
            <w:pPr>
              <w:pStyle w:val="ListParagraph"/>
              <w:spacing w:after="0"/>
              <w:ind w:left="163"/>
              <w:jc w:val="left"/>
              <w:rPr>
                <w:rFonts w:ascii="Arial" w:hAnsi="Arial" w:cs="Arial"/>
                <w:sz w:val="18"/>
                <w:szCs w:val="20"/>
              </w:rPr>
            </w:pPr>
          </w:p>
          <w:p w:rsidR="00D909E1" w:rsidRDefault="00D909E1" w:rsidP="00123561">
            <w:pPr>
              <w:pStyle w:val="ListParagraph"/>
              <w:spacing w:after="0"/>
              <w:ind w:left="163"/>
              <w:jc w:val="left"/>
              <w:rPr>
                <w:rFonts w:ascii="Arial" w:hAnsi="Arial" w:cs="Arial"/>
                <w:sz w:val="18"/>
                <w:szCs w:val="20"/>
              </w:rPr>
            </w:pPr>
          </w:p>
          <w:p w:rsidR="00D909E1" w:rsidRDefault="00D909E1" w:rsidP="00123561">
            <w:pPr>
              <w:pStyle w:val="ListParagraph"/>
              <w:spacing w:after="0"/>
              <w:ind w:left="163"/>
              <w:jc w:val="left"/>
              <w:rPr>
                <w:rFonts w:ascii="Arial" w:hAnsi="Arial" w:cs="Arial"/>
                <w:sz w:val="18"/>
                <w:szCs w:val="20"/>
              </w:rPr>
            </w:pPr>
          </w:p>
          <w:p w:rsidR="00123561" w:rsidRPr="00123561" w:rsidRDefault="07B4FB9B" w:rsidP="07B4FB9B">
            <w:pPr>
              <w:pStyle w:val="ListParagraph"/>
              <w:numPr>
                <w:ilvl w:val="0"/>
                <w:numId w:val="14"/>
              </w:numPr>
              <w:spacing w:after="0"/>
              <w:ind w:left="163" w:hanging="163"/>
              <w:jc w:val="left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t>Informes de ejecución física y financiera del Programa</w:t>
            </w:r>
          </w:p>
          <w:p w:rsidR="00123561" w:rsidRDefault="00123561" w:rsidP="00123561">
            <w:pPr>
              <w:jc w:val="left"/>
              <w:rPr>
                <w:rFonts w:ascii="Arial" w:hAnsi="Arial" w:cs="Arial"/>
                <w:sz w:val="18"/>
                <w:szCs w:val="20"/>
              </w:rPr>
            </w:pPr>
          </w:p>
          <w:p w:rsidR="00123561" w:rsidRDefault="00123561" w:rsidP="00123561">
            <w:pPr>
              <w:jc w:val="left"/>
              <w:rPr>
                <w:rFonts w:ascii="Arial" w:hAnsi="Arial" w:cs="Arial"/>
                <w:sz w:val="18"/>
                <w:szCs w:val="20"/>
              </w:rPr>
            </w:pPr>
          </w:p>
          <w:p w:rsidR="00123561" w:rsidRDefault="00123561" w:rsidP="00123561">
            <w:pPr>
              <w:jc w:val="left"/>
              <w:rPr>
                <w:rFonts w:ascii="Arial" w:hAnsi="Arial" w:cs="Arial"/>
                <w:sz w:val="18"/>
                <w:szCs w:val="20"/>
              </w:rPr>
            </w:pPr>
          </w:p>
          <w:p w:rsidR="00123561" w:rsidRDefault="00123561" w:rsidP="00123561">
            <w:pPr>
              <w:jc w:val="left"/>
              <w:rPr>
                <w:rFonts w:ascii="Arial" w:hAnsi="Arial" w:cs="Arial"/>
                <w:sz w:val="18"/>
                <w:szCs w:val="20"/>
              </w:rPr>
            </w:pPr>
          </w:p>
          <w:p w:rsidR="00123561" w:rsidRDefault="00123561" w:rsidP="00123561">
            <w:pPr>
              <w:jc w:val="left"/>
              <w:rPr>
                <w:rFonts w:ascii="Arial" w:hAnsi="Arial" w:cs="Arial"/>
                <w:sz w:val="18"/>
                <w:szCs w:val="20"/>
              </w:rPr>
            </w:pPr>
          </w:p>
          <w:p w:rsidR="00123561" w:rsidRDefault="00123561" w:rsidP="00123561">
            <w:pPr>
              <w:jc w:val="left"/>
              <w:rPr>
                <w:rFonts w:ascii="Arial" w:hAnsi="Arial" w:cs="Arial"/>
                <w:sz w:val="18"/>
                <w:szCs w:val="20"/>
              </w:rPr>
            </w:pPr>
          </w:p>
          <w:p w:rsidR="00D909E1" w:rsidRDefault="00D909E1" w:rsidP="00123561">
            <w:pPr>
              <w:jc w:val="left"/>
              <w:rPr>
                <w:rFonts w:ascii="Arial" w:hAnsi="Arial" w:cs="Arial"/>
                <w:sz w:val="18"/>
                <w:szCs w:val="20"/>
              </w:rPr>
            </w:pPr>
          </w:p>
          <w:p w:rsidR="00D909E1" w:rsidRDefault="00D909E1" w:rsidP="00123561">
            <w:pPr>
              <w:jc w:val="left"/>
              <w:rPr>
                <w:rFonts w:ascii="Arial" w:hAnsi="Arial" w:cs="Arial"/>
                <w:sz w:val="18"/>
                <w:szCs w:val="20"/>
              </w:rPr>
            </w:pPr>
          </w:p>
          <w:p w:rsidR="00C6182A" w:rsidRDefault="00C6182A" w:rsidP="00123561">
            <w:pPr>
              <w:jc w:val="left"/>
              <w:rPr>
                <w:rFonts w:ascii="Arial" w:hAnsi="Arial" w:cs="Arial"/>
                <w:sz w:val="18"/>
                <w:szCs w:val="20"/>
              </w:rPr>
            </w:pPr>
          </w:p>
          <w:p w:rsidR="00AF068F" w:rsidRPr="00D909E1" w:rsidRDefault="07B4FB9B" w:rsidP="07B4FB9B">
            <w:pPr>
              <w:pStyle w:val="ListParagraph"/>
              <w:numPr>
                <w:ilvl w:val="0"/>
                <w:numId w:val="14"/>
              </w:numPr>
              <w:spacing w:after="0"/>
              <w:ind w:left="163" w:hanging="163"/>
              <w:jc w:val="left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lastRenderedPageBreak/>
              <w:t>Informes de ejecución física y financiera del Programa</w:t>
            </w:r>
          </w:p>
        </w:tc>
      </w:tr>
      <w:tr w:rsidR="00E620DE" w:rsidRPr="00123561" w:rsidTr="00003FF2">
        <w:trPr>
          <w:trHeight w:val="340"/>
        </w:trPr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3DB1" w:rsidRDefault="00CE3DB1" w:rsidP="00897160">
            <w:pPr>
              <w:jc w:val="left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  <w:p w:rsidR="00CE3DB1" w:rsidRDefault="00CE3DB1" w:rsidP="00897160">
            <w:pPr>
              <w:jc w:val="left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  <w:p w:rsidR="00285995" w:rsidRPr="00123561" w:rsidRDefault="07B4FB9B" w:rsidP="07B4FB9B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7B4FB9B">
              <w:rPr>
                <w:rFonts w:ascii="Arial" w:hAnsi="Arial" w:cs="Arial"/>
                <w:sz w:val="18"/>
                <w:szCs w:val="18"/>
                <w:lang w:eastAsia="en-US"/>
              </w:rPr>
              <w:t>Desarrollo</w:t>
            </w:r>
          </w:p>
        </w:tc>
        <w:tc>
          <w:tcPr>
            <w:tcW w:w="94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3DB1" w:rsidRDefault="00CE3DB1" w:rsidP="00897160">
            <w:pPr>
              <w:jc w:val="left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  <w:p w:rsidR="00285995" w:rsidRPr="00BC7A4B" w:rsidRDefault="00852ADF" w:rsidP="07B4FB9B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03FF2">
              <w:rPr>
                <w:rFonts w:ascii="Arial" w:hAnsi="Arial" w:cs="Arial"/>
                <w:sz w:val="18"/>
                <w:szCs w:val="18"/>
                <w:lang w:eastAsia="en-US"/>
              </w:rPr>
              <w:t>Lenta</w:t>
            </w:r>
            <w:r w:rsidR="07B4FB9B" w:rsidRPr="00003FF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adopción</w:t>
            </w:r>
            <w:r w:rsidRPr="00003FF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al cambio</w:t>
            </w:r>
            <w:r w:rsidR="07B4FB9B" w:rsidRPr="00003FF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y </w:t>
            </w:r>
            <w:r w:rsidR="001A281E" w:rsidRPr="00003FF2">
              <w:rPr>
                <w:rFonts w:ascii="Arial" w:hAnsi="Arial" w:cs="Arial"/>
                <w:sz w:val="18"/>
                <w:szCs w:val="18"/>
                <w:lang w:eastAsia="en-US"/>
              </w:rPr>
              <w:t xml:space="preserve">al </w:t>
            </w:r>
            <w:r w:rsidR="07B4FB9B" w:rsidRPr="00003FF2">
              <w:rPr>
                <w:rFonts w:ascii="Arial" w:hAnsi="Arial" w:cs="Arial"/>
                <w:sz w:val="18"/>
                <w:szCs w:val="18"/>
                <w:lang w:eastAsia="en-US"/>
              </w:rPr>
              <w:t xml:space="preserve">uso de </w:t>
            </w:r>
            <w:r w:rsidR="00ED3764" w:rsidRPr="00003FF2">
              <w:rPr>
                <w:rFonts w:ascii="Arial" w:hAnsi="Arial" w:cs="Arial"/>
                <w:sz w:val="18"/>
                <w:szCs w:val="18"/>
                <w:lang w:eastAsia="en-US"/>
              </w:rPr>
              <w:t>las nuevas</w:t>
            </w:r>
            <w:r w:rsidR="07B4FB9B" w:rsidRPr="00003FF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003FF2">
              <w:rPr>
                <w:rFonts w:ascii="Arial" w:hAnsi="Arial" w:cs="Arial"/>
                <w:sz w:val="18"/>
                <w:szCs w:val="18"/>
                <w:lang w:eastAsia="en-US"/>
              </w:rPr>
              <w:t>tecnología</w:t>
            </w:r>
            <w:r w:rsidR="001A281E" w:rsidRPr="00003FF2">
              <w:rPr>
                <w:rFonts w:ascii="Arial" w:hAnsi="Arial" w:cs="Arial"/>
                <w:sz w:val="18"/>
                <w:szCs w:val="18"/>
                <w:lang w:eastAsia="en-US"/>
              </w:rPr>
              <w:t>s</w:t>
            </w:r>
            <w:r w:rsidRPr="00003FF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digitales y otras innovaciones del Programa</w:t>
            </w:r>
          </w:p>
        </w:tc>
        <w:tc>
          <w:tcPr>
            <w:tcW w:w="557" w:type="pct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CE3DB1" w:rsidRDefault="00CE3DB1" w:rsidP="000C7452">
            <w:pPr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  <w:p w:rsidR="00CE3DB1" w:rsidRDefault="00CE3DB1" w:rsidP="00897160">
            <w:pPr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  <w:p w:rsidR="00285995" w:rsidRPr="00123561" w:rsidRDefault="07B4FB9B" w:rsidP="07B4FB9B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7B4FB9B">
              <w:rPr>
                <w:rFonts w:ascii="Arial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34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3DB1" w:rsidRDefault="00CE3DB1" w:rsidP="00CE3DB1">
            <w:pPr>
              <w:jc w:val="left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  <w:p w:rsidR="000C7452" w:rsidRDefault="000C7452" w:rsidP="00CE3DB1">
            <w:pPr>
              <w:jc w:val="left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  <w:p w:rsidR="00285995" w:rsidRPr="00123561" w:rsidRDefault="07B4FB9B" w:rsidP="07B4FB9B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7B4FB9B">
              <w:rPr>
                <w:rFonts w:ascii="Arial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10" w:type="pc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FE0D2D" w:rsidRDefault="00FE0D2D" w:rsidP="00711E68">
            <w:pPr>
              <w:jc w:val="left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  <w:p w:rsidR="000C7452" w:rsidRDefault="000C7452" w:rsidP="00711E68">
            <w:pPr>
              <w:jc w:val="left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  <w:p w:rsidR="00285995" w:rsidRPr="00123561" w:rsidRDefault="07B4FB9B" w:rsidP="07B4FB9B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7B4FB9B">
              <w:rPr>
                <w:rFonts w:ascii="Arial" w:hAnsi="Arial" w:cs="Arial"/>
                <w:sz w:val="18"/>
                <w:szCs w:val="18"/>
                <w:lang w:eastAsia="en-US"/>
              </w:rPr>
              <w:t>Bajo</w:t>
            </w:r>
          </w:p>
        </w:tc>
        <w:tc>
          <w:tcPr>
            <w:tcW w:w="1225" w:type="pct"/>
            <w:tcBorders>
              <w:right w:val="single" w:sz="4" w:space="0" w:color="auto"/>
            </w:tcBorders>
          </w:tcPr>
          <w:p w:rsidR="00711E68" w:rsidRDefault="07B4FB9B" w:rsidP="00003FF2">
            <w:pPr>
              <w:pStyle w:val="ListParagraph"/>
              <w:numPr>
                <w:ilvl w:val="0"/>
                <w:numId w:val="15"/>
              </w:numPr>
              <w:ind w:left="163" w:hanging="180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t>La implementación y la respectiva adopción de sistemas modernos de gestión educativa tendrá un carácter de obligatoriedad en todo el MEDUCA. No obstante, se llevará a cabo un proceso participativo y de concientización con alcance a las dependencias administrativas y pedagógicas, de manera de lograr una aceptación y compromiso con los cambios de manera temprana desde el diseño de las herramientas.</w:t>
            </w:r>
          </w:p>
          <w:p w:rsidR="00711E68" w:rsidRDefault="07B4FB9B" w:rsidP="00003FF2">
            <w:pPr>
              <w:pStyle w:val="ListParagraph"/>
              <w:numPr>
                <w:ilvl w:val="0"/>
                <w:numId w:val="15"/>
              </w:numPr>
              <w:ind w:left="163" w:hanging="180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t xml:space="preserve">La implementación de los sistemas irá acompañada de procesos profundos de capacitación técnica sobre los objetivos, metas y uso de las herramientas tecnológicas con un enfoque práctico y sobre todo de ayuda y agilización de la gestión </w:t>
            </w:r>
            <w:r w:rsidRPr="07B4FB9B">
              <w:rPr>
                <w:rFonts w:ascii="Arial" w:hAnsi="Arial" w:cs="Arial"/>
                <w:sz w:val="18"/>
                <w:szCs w:val="18"/>
              </w:rPr>
              <w:lastRenderedPageBreak/>
              <w:t>educativa en materia administrativa y técnica.</w:t>
            </w:r>
          </w:p>
          <w:p w:rsidR="00E620DE" w:rsidRPr="00711E68" w:rsidRDefault="07B4FB9B" w:rsidP="00003FF2">
            <w:pPr>
              <w:pStyle w:val="ListParagraph"/>
              <w:numPr>
                <w:ilvl w:val="0"/>
                <w:numId w:val="15"/>
              </w:numPr>
              <w:ind w:left="163" w:hanging="180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t>Asimismo, sobre la base de una gestión e implementación de inversiones por objetivos y resultados, se llevará a cabo un seguimiento periódico a los procesos de adopción de las herramientas, acompañando a los docentes, personal administrativo y otros con el soporte técnico necesario, así como de pruebas continuas que muestren el impacto favorable en su gestión a través del manejo integrado y en tiempo real de la información y la tecnología moderna. Esto bajo la premisa que la gestión de cambio requiere de resultados tangibles y favorables y un conocimiento profundo por parte del funcionario.</w:t>
            </w:r>
          </w:p>
        </w:tc>
        <w:tc>
          <w:tcPr>
            <w:tcW w:w="699" w:type="pct"/>
            <w:tcBorders>
              <w:right w:val="single" w:sz="4" w:space="0" w:color="auto"/>
            </w:tcBorders>
          </w:tcPr>
          <w:p w:rsidR="00711E68" w:rsidRDefault="07B4FB9B" w:rsidP="07B4FB9B">
            <w:pPr>
              <w:pStyle w:val="ListParagraph"/>
              <w:numPr>
                <w:ilvl w:val="0"/>
                <w:numId w:val="15"/>
              </w:numPr>
              <w:ind w:left="159" w:hanging="159"/>
              <w:jc w:val="left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lastRenderedPageBreak/>
              <w:t>Informes de ejecución física y financiera del Programa                Informes institucionales de gestión</w:t>
            </w:r>
          </w:p>
          <w:p w:rsidR="00711E68" w:rsidRDefault="00711E68" w:rsidP="00711E68">
            <w:pPr>
              <w:pStyle w:val="ListParagraph"/>
              <w:ind w:left="159"/>
              <w:jc w:val="left"/>
              <w:rPr>
                <w:rFonts w:ascii="Arial" w:hAnsi="Arial" w:cs="Arial"/>
                <w:sz w:val="18"/>
                <w:szCs w:val="20"/>
              </w:rPr>
            </w:pPr>
          </w:p>
          <w:p w:rsidR="00711E68" w:rsidRPr="00711E68" w:rsidRDefault="00711E68" w:rsidP="00711E68">
            <w:pPr>
              <w:jc w:val="left"/>
              <w:rPr>
                <w:rFonts w:ascii="Arial" w:hAnsi="Arial" w:cs="Arial"/>
                <w:sz w:val="18"/>
                <w:szCs w:val="20"/>
              </w:rPr>
            </w:pPr>
          </w:p>
          <w:p w:rsidR="00711E68" w:rsidRDefault="07B4FB9B" w:rsidP="07B4FB9B">
            <w:pPr>
              <w:pStyle w:val="ListParagraph"/>
              <w:numPr>
                <w:ilvl w:val="0"/>
                <w:numId w:val="15"/>
              </w:numPr>
              <w:ind w:left="159" w:hanging="159"/>
              <w:jc w:val="left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t>Informes de ejecución física y financiera del Programa</w:t>
            </w:r>
          </w:p>
          <w:p w:rsidR="00711E68" w:rsidRDefault="00711E68" w:rsidP="00711E68">
            <w:pPr>
              <w:jc w:val="left"/>
              <w:rPr>
                <w:rFonts w:ascii="Arial" w:hAnsi="Arial" w:cs="Arial"/>
                <w:sz w:val="18"/>
                <w:szCs w:val="20"/>
              </w:rPr>
            </w:pPr>
          </w:p>
          <w:p w:rsidR="00711E68" w:rsidRPr="00711E68" w:rsidRDefault="00711E68" w:rsidP="00711E68">
            <w:pPr>
              <w:jc w:val="left"/>
              <w:rPr>
                <w:rFonts w:ascii="Arial" w:hAnsi="Arial" w:cs="Arial"/>
                <w:sz w:val="18"/>
                <w:szCs w:val="20"/>
              </w:rPr>
            </w:pPr>
          </w:p>
          <w:p w:rsidR="00E620DE" w:rsidRPr="00123561" w:rsidRDefault="07B4FB9B" w:rsidP="07B4FB9B">
            <w:pPr>
              <w:pStyle w:val="ListParagraph"/>
              <w:numPr>
                <w:ilvl w:val="0"/>
                <w:numId w:val="15"/>
              </w:numPr>
              <w:ind w:left="159" w:hanging="159"/>
              <w:jc w:val="left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t>Informes de ejecución física y financiera del Programa</w:t>
            </w:r>
            <w:r w:rsidR="00BD0EAE">
              <w:rPr>
                <w:rFonts w:ascii="Arial" w:hAnsi="Arial" w:cs="Arial"/>
                <w:sz w:val="18"/>
                <w:szCs w:val="18"/>
              </w:rPr>
              <w:t xml:space="preserve"> e</w:t>
            </w:r>
            <w:r w:rsidRPr="07B4FB9B">
              <w:rPr>
                <w:rFonts w:ascii="Arial" w:hAnsi="Arial" w:cs="Arial"/>
                <w:sz w:val="18"/>
                <w:szCs w:val="18"/>
              </w:rPr>
              <w:t xml:space="preserve">                Informes </w:t>
            </w:r>
            <w:r w:rsidRPr="07B4FB9B">
              <w:rPr>
                <w:rFonts w:ascii="Arial" w:hAnsi="Arial" w:cs="Arial"/>
                <w:sz w:val="18"/>
                <w:szCs w:val="18"/>
              </w:rPr>
              <w:lastRenderedPageBreak/>
              <w:t>institucionales de gestión</w:t>
            </w:r>
          </w:p>
        </w:tc>
      </w:tr>
      <w:tr w:rsidR="00BC7A4B" w:rsidRPr="00123561" w:rsidTr="00003FF2">
        <w:trPr>
          <w:trHeight w:val="309"/>
        </w:trPr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</w:tcPr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BC7A4B" w:rsidRPr="00FE0D2D" w:rsidRDefault="07B4FB9B" w:rsidP="07B4FB9B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t>Desarrollo</w:t>
            </w:r>
          </w:p>
        </w:tc>
        <w:tc>
          <w:tcPr>
            <w:tcW w:w="943" w:type="pct"/>
            <w:tcBorders>
              <w:left w:val="single" w:sz="4" w:space="0" w:color="auto"/>
              <w:right w:val="single" w:sz="4" w:space="0" w:color="auto"/>
            </w:tcBorders>
          </w:tcPr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BC7A4B" w:rsidRPr="00FE0D2D" w:rsidRDefault="07B4FB9B" w:rsidP="07B4FB9B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t>Falta de capacidad técnica actual para llevar a cabo las evaluaciones</w:t>
            </w:r>
            <w:r w:rsidR="00852ADF">
              <w:rPr>
                <w:rFonts w:ascii="Arial" w:hAnsi="Arial" w:cs="Arial"/>
                <w:sz w:val="18"/>
                <w:szCs w:val="18"/>
              </w:rPr>
              <w:t xml:space="preserve"> de desempeño</w:t>
            </w:r>
            <w:r w:rsidRPr="07B4FB9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57" w:type="pct"/>
            <w:tcBorders>
              <w:right w:val="single" w:sz="4" w:space="0" w:color="000000" w:themeColor="text1"/>
            </w:tcBorders>
            <w:shd w:val="clear" w:color="auto" w:fill="FFFFFF" w:themeFill="background1"/>
          </w:tcPr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C7A4B" w:rsidRPr="00FE0D2D" w:rsidRDefault="07B4FB9B" w:rsidP="07B4FB9B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34" w:type="pc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C7A4B" w:rsidRPr="00FE0D2D" w:rsidRDefault="07B4FB9B" w:rsidP="07B4FB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10" w:type="pct"/>
            <w:tcBorders>
              <w:left w:val="single" w:sz="4" w:space="0" w:color="000000" w:themeColor="text1"/>
              <w:right w:val="single" w:sz="4" w:space="0" w:color="auto"/>
            </w:tcBorders>
          </w:tcPr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C7A4B" w:rsidRPr="00FE0D2D" w:rsidRDefault="07B4FB9B" w:rsidP="07B4FB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t>Alto</w:t>
            </w:r>
          </w:p>
        </w:tc>
        <w:tc>
          <w:tcPr>
            <w:tcW w:w="1225" w:type="pct"/>
            <w:tcBorders>
              <w:right w:val="single" w:sz="4" w:space="0" w:color="auto"/>
            </w:tcBorders>
          </w:tcPr>
          <w:p w:rsidR="00F722D9" w:rsidRPr="00FE0D2D" w:rsidRDefault="07B4FB9B" w:rsidP="00003FF2">
            <w:pPr>
              <w:pStyle w:val="ListParagraph"/>
              <w:numPr>
                <w:ilvl w:val="0"/>
                <w:numId w:val="15"/>
              </w:numPr>
              <w:ind w:left="163" w:hanging="180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lastRenderedPageBreak/>
              <w:t>Las acciones de apoyo al fortalecimiento de los sistemas de evaluación estudiantiles y</w:t>
            </w:r>
            <w:r w:rsidR="00220CBA">
              <w:rPr>
                <w:rFonts w:ascii="Arial" w:hAnsi="Arial" w:cs="Arial"/>
                <w:sz w:val="18"/>
                <w:szCs w:val="18"/>
              </w:rPr>
              <w:t xml:space="preserve"> de docentes</w:t>
            </w:r>
            <w:r w:rsidRPr="07B4FB9B">
              <w:rPr>
                <w:rFonts w:ascii="Arial" w:hAnsi="Arial" w:cs="Arial"/>
                <w:sz w:val="18"/>
                <w:szCs w:val="18"/>
              </w:rPr>
              <w:t xml:space="preserve"> irán acompañadas con acciones de fortalecimiento del conocimiento y capacidad técnica del equipo de la Dirección Nacional de Evaluación Educativa del MEDUCA.</w:t>
            </w:r>
          </w:p>
          <w:p w:rsidR="00BC7A4B" w:rsidRPr="00003FF2" w:rsidRDefault="07B4FB9B" w:rsidP="00003FF2">
            <w:pPr>
              <w:pStyle w:val="ListParagraph"/>
              <w:numPr>
                <w:ilvl w:val="0"/>
                <w:numId w:val="15"/>
              </w:numPr>
              <w:ind w:left="163" w:hanging="180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lastRenderedPageBreak/>
              <w:t xml:space="preserve">La Dirección Nacional de Evaluación Educativa formará, como parte del presente Programa, grupos internos especializados en materia de: (a) gestión de la evaluación pedagógica; (b) administración de las evaluaciones; (c) capacitación y entrenamiento de los gestores y administradores de las evaluaciones; y (d) seguimiento y evaluación.  Asimismo, se contará con personal especializado </w:t>
            </w:r>
            <w:r w:rsidR="00220CBA">
              <w:rPr>
                <w:rFonts w:ascii="Arial" w:hAnsi="Arial" w:cs="Arial"/>
                <w:sz w:val="18"/>
                <w:szCs w:val="18"/>
              </w:rPr>
              <w:t xml:space="preserve">en la Unidad Ejecutora (UE) </w:t>
            </w:r>
            <w:r w:rsidRPr="07B4FB9B">
              <w:rPr>
                <w:rFonts w:ascii="Arial" w:hAnsi="Arial" w:cs="Arial"/>
                <w:sz w:val="18"/>
                <w:szCs w:val="18"/>
              </w:rPr>
              <w:t>en esta materia para proveer el apoyo técnico necesario al MEDUCA.</w:t>
            </w:r>
          </w:p>
        </w:tc>
        <w:tc>
          <w:tcPr>
            <w:tcW w:w="699" w:type="pct"/>
            <w:tcBorders>
              <w:right w:val="single" w:sz="4" w:space="0" w:color="auto"/>
            </w:tcBorders>
          </w:tcPr>
          <w:p w:rsidR="00A33F02" w:rsidRDefault="07B4FB9B" w:rsidP="07B4FB9B">
            <w:pPr>
              <w:pStyle w:val="ListParagraph"/>
              <w:numPr>
                <w:ilvl w:val="0"/>
                <w:numId w:val="15"/>
              </w:numPr>
              <w:ind w:left="163" w:hanging="18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lastRenderedPageBreak/>
              <w:t>Informes de ejecución física y financiera del Programa</w:t>
            </w:r>
          </w:p>
          <w:p w:rsidR="00A33F02" w:rsidRDefault="00A33F02" w:rsidP="00A33F02">
            <w:pPr>
              <w:jc w:val="left"/>
              <w:rPr>
                <w:rFonts w:ascii="Arial" w:hAnsi="Arial" w:cs="Arial"/>
                <w:sz w:val="18"/>
                <w:szCs w:val="20"/>
              </w:rPr>
            </w:pPr>
          </w:p>
          <w:p w:rsidR="00175D2A" w:rsidRDefault="00175D2A" w:rsidP="00A33F02">
            <w:pPr>
              <w:jc w:val="left"/>
              <w:rPr>
                <w:rFonts w:ascii="Arial" w:hAnsi="Arial" w:cs="Arial"/>
                <w:sz w:val="18"/>
                <w:szCs w:val="20"/>
              </w:rPr>
            </w:pPr>
          </w:p>
          <w:p w:rsidR="00175D2A" w:rsidRDefault="00175D2A" w:rsidP="00A33F02">
            <w:pPr>
              <w:jc w:val="left"/>
              <w:rPr>
                <w:rFonts w:ascii="Arial" w:hAnsi="Arial" w:cs="Arial"/>
                <w:sz w:val="18"/>
                <w:szCs w:val="20"/>
              </w:rPr>
            </w:pPr>
          </w:p>
          <w:p w:rsidR="00A33F02" w:rsidRDefault="00A33F02" w:rsidP="00A33F02">
            <w:pPr>
              <w:jc w:val="left"/>
              <w:rPr>
                <w:rFonts w:ascii="Arial" w:hAnsi="Arial" w:cs="Arial"/>
                <w:sz w:val="18"/>
                <w:szCs w:val="20"/>
              </w:rPr>
            </w:pPr>
          </w:p>
          <w:p w:rsidR="00A33F02" w:rsidRDefault="00A33F02" w:rsidP="00A33F02">
            <w:pPr>
              <w:jc w:val="left"/>
              <w:rPr>
                <w:rFonts w:ascii="Arial" w:hAnsi="Arial" w:cs="Arial"/>
                <w:sz w:val="18"/>
                <w:szCs w:val="20"/>
              </w:rPr>
            </w:pPr>
          </w:p>
          <w:p w:rsidR="00A33F02" w:rsidRDefault="00A33F02" w:rsidP="00A33F02">
            <w:pPr>
              <w:jc w:val="left"/>
              <w:rPr>
                <w:rFonts w:ascii="Arial" w:hAnsi="Arial" w:cs="Arial"/>
                <w:sz w:val="18"/>
                <w:szCs w:val="20"/>
              </w:rPr>
            </w:pPr>
          </w:p>
          <w:p w:rsidR="00A33F02" w:rsidRPr="00A33F02" w:rsidRDefault="00A33F02" w:rsidP="00A33F02">
            <w:pPr>
              <w:jc w:val="left"/>
              <w:rPr>
                <w:rFonts w:ascii="Arial" w:hAnsi="Arial" w:cs="Arial"/>
                <w:sz w:val="18"/>
                <w:szCs w:val="20"/>
              </w:rPr>
            </w:pPr>
          </w:p>
          <w:p w:rsidR="00A33F02" w:rsidRDefault="07B4FB9B" w:rsidP="07B4FB9B">
            <w:pPr>
              <w:pStyle w:val="ListParagraph"/>
              <w:numPr>
                <w:ilvl w:val="0"/>
                <w:numId w:val="15"/>
              </w:numPr>
              <w:ind w:left="163" w:hanging="18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t>Informes de ejecución física y financiera del Programa</w:t>
            </w:r>
          </w:p>
          <w:p w:rsidR="00A33F02" w:rsidRDefault="00A33F02" w:rsidP="00A33F02">
            <w:pPr>
              <w:jc w:val="left"/>
              <w:rPr>
                <w:rFonts w:ascii="Arial" w:hAnsi="Arial" w:cs="Arial"/>
                <w:sz w:val="18"/>
                <w:szCs w:val="20"/>
              </w:rPr>
            </w:pPr>
          </w:p>
          <w:p w:rsidR="00A33F02" w:rsidRDefault="00A33F02" w:rsidP="00A33F02">
            <w:pPr>
              <w:jc w:val="left"/>
              <w:rPr>
                <w:rFonts w:ascii="Arial" w:hAnsi="Arial" w:cs="Arial"/>
                <w:sz w:val="18"/>
                <w:szCs w:val="20"/>
              </w:rPr>
            </w:pPr>
          </w:p>
          <w:p w:rsidR="00A33F02" w:rsidRDefault="00A33F02" w:rsidP="00A33F02">
            <w:pPr>
              <w:jc w:val="left"/>
              <w:rPr>
                <w:rFonts w:ascii="Arial" w:hAnsi="Arial" w:cs="Arial"/>
                <w:sz w:val="18"/>
                <w:szCs w:val="20"/>
              </w:rPr>
            </w:pPr>
          </w:p>
          <w:p w:rsidR="00A33F02" w:rsidRDefault="00A33F02" w:rsidP="00A33F02">
            <w:pPr>
              <w:jc w:val="left"/>
              <w:rPr>
                <w:rFonts w:ascii="Arial" w:hAnsi="Arial" w:cs="Arial"/>
                <w:sz w:val="18"/>
                <w:szCs w:val="20"/>
              </w:rPr>
            </w:pPr>
          </w:p>
          <w:p w:rsidR="00A33F02" w:rsidRDefault="00A33F02" w:rsidP="00A33F02">
            <w:pPr>
              <w:jc w:val="left"/>
              <w:rPr>
                <w:rFonts w:ascii="Arial" w:hAnsi="Arial" w:cs="Arial"/>
                <w:sz w:val="18"/>
                <w:szCs w:val="20"/>
              </w:rPr>
            </w:pPr>
          </w:p>
          <w:p w:rsidR="00A33F02" w:rsidRDefault="00A33F02" w:rsidP="00A33F02">
            <w:pPr>
              <w:jc w:val="left"/>
              <w:rPr>
                <w:rFonts w:ascii="Arial" w:hAnsi="Arial" w:cs="Arial"/>
                <w:sz w:val="18"/>
                <w:szCs w:val="20"/>
              </w:rPr>
            </w:pPr>
          </w:p>
          <w:p w:rsidR="00A33F02" w:rsidRDefault="00A33F02" w:rsidP="00A33F02">
            <w:pPr>
              <w:jc w:val="left"/>
              <w:rPr>
                <w:rFonts w:ascii="Arial" w:hAnsi="Arial" w:cs="Arial"/>
                <w:sz w:val="18"/>
                <w:szCs w:val="20"/>
              </w:rPr>
            </w:pPr>
          </w:p>
          <w:p w:rsidR="00A33F02" w:rsidRDefault="00A33F02" w:rsidP="00A33F02">
            <w:pPr>
              <w:jc w:val="left"/>
              <w:rPr>
                <w:rFonts w:ascii="Arial" w:hAnsi="Arial" w:cs="Arial"/>
                <w:sz w:val="18"/>
                <w:szCs w:val="20"/>
              </w:rPr>
            </w:pPr>
          </w:p>
          <w:p w:rsidR="00A33F02" w:rsidRDefault="00A33F02" w:rsidP="00A33F02">
            <w:pPr>
              <w:jc w:val="left"/>
              <w:rPr>
                <w:rFonts w:ascii="Arial" w:hAnsi="Arial" w:cs="Arial"/>
                <w:sz w:val="18"/>
                <w:szCs w:val="20"/>
              </w:rPr>
            </w:pPr>
          </w:p>
          <w:p w:rsidR="00A33F02" w:rsidRDefault="00A33F02" w:rsidP="00A33F02">
            <w:pPr>
              <w:jc w:val="left"/>
              <w:rPr>
                <w:rFonts w:ascii="Arial" w:hAnsi="Arial" w:cs="Arial"/>
                <w:sz w:val="18"/>
                <w:szCs w:val="20"/>
              </w:rPr>
            </w:pPr>
          </w:p>
          <w:p w:rsidR="00A33F02" w:rsidRDefault="00A33F02" w:rsidP="00A33F02">
            <w:pPr>
              <w:jc w:val="left"/>
              <w:rPr>
                <w:rFonts w:ascii="Arial" w:hAnsi="Arial" w:cs="Arial"/>
                <w:sz w:val="18"/>
                <w:szCs w:val="20"/>
              </w:rPr>
            </w:pPr>
          </w:p>
          <w:p w:rsidR="00A33F02" w:rsidRDefault="00A33F02" w:rsidP="00A33F02">
            <w:pPr>
              <w:jc w:val="left"/>
              <w:rPr>
                <w:rFonts w:ascii="Arial" w:hAnsi="Arial" w:cs="Arial"/>
                <w:sz w:val="18"/>
                <w:szCs w:val="20"/>
              </w:rPr>
            </w:pPr>
          </w:p>
          <w:p w:rsidR="00BC7A4B" w:rsidRPr="00003FF2" w:rsidRDefault="00BC7A4B" w:rsidP="00003FF2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C7A4B" w:rsidRPr="00123561" w:rsidTr="00003FF2">
        <w:trPr>
          <w:trHeight w:val="309"/>
        </w:trPr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</w:tcPr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BC7A4B" w:rsidRPr="00FE0D2D" w:rsidRDefault="07B4FB9B" w:rsidP="07B4FB9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t>Desarrollo</w:t>
            </w:r>
          </w:p>
        </w:tc>
        <w:tc>
          <w:tcPr>
            <w:tcW w:w="943" w:type="pct"/>
            <w:tcBorders>
              <w:left w:val="single" w:sz="4" w:space="0" w:color="auto"/>
              <w:right w:val="single" w:sz="4" w:space="0" w:color="auto"/>
            </w:tcBorders>
          </w:tcPr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BC7A4B" w:rsidRPr="00FE0D2D" w:rsidRDefault="00220CBA" w:rsidP="07B4FB9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003FF2">
              <w:rPr>
                <w:rFonts w:ascii="Arial" w:hAnsi="Arial" w:cs="Arial"/>
                <w:sz w:val="18"/>
                <w:szCs w:val="18"/>
              </w:rPr>
              <w:t>Posible resistencia por parte de los docentes a las evaluaciones de desempeño y nuevos métodos de enseñanza y aprendizaje</w:t>
            </w:r>
          </w:p>
        </w:tc>
        <w:tc>
          <w:tcPr>
            <w:tcW w:w="557" w:type="pct"/>
            <w:tcBorders>
              <w:right w:val="single" w:sz="4" w:space="0" w:color="000000" w:themeColor="text1"/>
            </w:tcBorders>
            <w:shd w:val="clear" w:color="auto" w:fill="FFFFFF" w:themeFill="background1"/>
          </w:tcPr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C7A4B" w:rsidRPr="00FE0D2D" w:rsidRDefault="07B4FB9B" w:rsidP="07B4FB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34" w:type="pc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C7A4B" w:rsidRPr="00FE0D2D" w:rsidRDefault="07B4FB9B" w:rsidP="07B4FB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10" w:type="pct"/>
            <w:tcBorders>
              <w:left w:val="single" w:sz="4" w:space="0" w:color="000000" w:themeColor="text1"/>
              <w:right w:val="single" w:sz="4" w:space="0" w:color="auto"/>
            </w:tcBorders>
          </w:tcPr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C7A4B" w:rsidRPr="00FE0D2D" w:rsidRDefault="07B4FB9B" w:rsidP="07B4FB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t>Medio</w:t>
            </w:r>
          </w:p>
        </w:tc>
        <w:tc>
          <w:tcPr>
            <w:tcW w:w="1225" w:type="pct"/>
            <w:tcBorders>
              <w:right w:val="single" w:sz="4" w:space="0" w:color="auto"/>
            </w:tcBorders>
          </w:tcPr>
          <w:p w:rsidR="00AD0C4B" w:rsidRPr="00FE0D2D" w:rsidRDefault="07B4FB9B" w:rsidP="00003FF2">
            <w:pPr>
              <w:pStyle w:val="ListParagraph"/>
              <w:numPr>
                <w:ilvl w:val="0"/>
                <w:numId w:val="15"/>
              </w:numPr>
              <w:ind w:left="163" w:hanging="180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lastRenderedPageBreak/>
              <w:t>El Decreto Ejecutivo No. 878 del 27 de septiembre de 2016</w:t>
            </w:r>
            <w:r w:rsidR="00871898">
              <w:rPr>
                <w:rFonts w:ascii="Arial" w:hAnsi="Arial" w:cs="Arial"/>
                <w:sz w:val="18"/>
                <w:szCs w:val="18"/>
              </w:rPr>
              <w:t xml:space="preserve">, que crea </w:t>
            </w:r>
            <w:r w:rsidR="00003FF2">
              <w:rPr>
                <w:rFonts w:ascii="Arial" w:hAnsi="Arial" w:cs="Arial"/>
                <w:sz w:val="18"/>
                <w:szCs w:val="18"/>
              </w:rPr>
              <w:t xml:space="preserve">el </w:t>
            </w:r>
            <w:r w:rsidR="00003FF2" w:rsidRPr="07B4FB9B">
              <w:rPr>
                <w:rFonts w:ascii="Arial" w:hAnsi="Arial" w:cs="Arial"/>
                <w:sz w:val="18"/>
                <w:szCs w:val="18"/>
              </w:rPr>
              <w:t>Sistema</w:t>
            </w:r>
            <w:r w:rsidRPr="07B4FB9B">
              <w:rPr>
                <w:rFonts w:ascii="Arial" w:hAnsi="Arial" w:cs="Arial"/>
                <w:sz w:val="18"/>
                <w:szCs w:val="18"/>
              </w:rPr>
              <w:t xml:space="preserve"> Integral de Mejoramiento de la Calidad de la Educación (SIMI</w:t>
            </w:r>
            <w:r w:rsidR="00871898">
              <w:rPr>
                <w:rFonts w:ascii="Arial" w:hAnsi="Arial" w:cs="Arial"/>
                <w:sz w:val="18"/>
                <w:szCs w:val="18"/>
              </w:rPr>
              <w:t>C</w:t>
            </w:r>
            <w:r w:rsidRPr="07B4FB9B">
              <w:rPr>
                <w:rFonts w:ascii="Arial" w:hAnsi="Arial" w:cs="Arial"/>
                <w:sz w:val="18"/>
                <w:szCs w:val="18"/>
              </w:rPr>
              <w:t>E)</w:t>
            </w:r>
            <w:r w:rsidR="00130531">
              <w:rPr>
                <w:rFonts w:ascii="Arial" w:hAnsi="Arial" w:cs="Arial"/>
                <w:sz w:val="18"/>
                <w:szCs w:val="18"/>
              </w:rPr>
              <w:t>,</w:t>
            </w:r>
            <w:r w:rsidRPr="07B4FB9B">
              <w:rPr>
                <w:rFonts w:ascii="Arial" w:hAnsi="Arial" w:cs="Arial"/>
                <w:sz w:val="18"/>
                <w:szCs w:val="18"/>
              </w:rPr>
              <w:t xml:space="preserve"> y</w:t>
            </w:r>
            <w:r w:rsidR="00871898">
              <w:rPr>
                <w:rFonts w:ascii="Arial" w:hAnsi="Arial" w:cs="Arial"/>
                <w:sz w:val="18"/>
                <w:szCs w:val="18"/>
              </w:rPr>
              <w:t>a fue socializado y aceptado por los 17 gremios de docentes.</w:t>
            </w:r>
          </w:p>
          <w:p w:rsidR="00D11040" w:rsidRDefault="07B4FB9B" w:rsidP="00003FF2">
            <w:pPr>
              <w:pStyle w:val="ListParagraph"/>
              <w:ind w:left="163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t xml:space="preserve">Asimismo, </w:t>
            </w:r>
            <w:r w:rsidR="00D11040">
              <w:rPr>
                <w:rFonts w:ascii="Arial" w:hAnsi="Arial" w:cs="Arial"/>
                <w:sz w:val="18"/>
                <w:szCs w:val="18"/>
              </w:rPr>
              <w:t>el</w:t>
            </w:r>
            <w:r w:rsidRPr="07B4FB9B">
              <w:rPr>
                <w:rFonts w:ascii="Arial" w:hAnsi="Arial" w:cs="Arial"/>
                <w:sz w:val="18"/>
                <w:szCs w:val="18"/>
              </w:rPr>
              <w:t xml:space="preserve"> "Compromiso Nacional por la Educación" incluye la evaluación como medio para garantizar la calidad de la educación panameña</w:t>
            </w:r>
            <w:r w:rsidR="00D11040">
              <w:rPr>
                <w:rFonts w:ascii="Arial" w:hAnsi="Arial" w:cs="Arial"/>
                <w:sz w:val="18"/>
                <w:szCs w:val="18"/>
              </w:rPr>
              <w:t>;</w:t>
            </w:r>
            <w:r w:rsidRPr="07B4FB9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AD0C4B" w:rsidRPr="00FE0D2D" w:rsidRDefault="00D11040" w:rsidP="00003FF2">
            <w:pPr>
              <w:pStyle w:val="ListParagraph"/>
              <w:ind w:left="16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Gremialistas están participando</w:t>
            </w:r>
            <w:r w:rsidR="07B4FB9B" w:rsidRPr="07B4FB9B">
              <w:rPr>
                <w:rFonts w:ascii="Arial" w:hAnsi="Arial" w:cs="Arial"/>
                <w:sz w:val="18"/>
                <w:szCs w:val="18"/>
              </w:rPr>
              <w:t xml:space="preserve"> en </w:t>
            </w:r>
            <w:r w:rsidR="007E6988">
              <w:rPr>
                <w:rFonts w:ascii="Arial" w:hAnsi="Arial" w:cs="Arial"/>
                <w:sz w:val="18"/>
                <w:szCs w:val="18"/>
              </w:rPr>
              <w:t xml:space="preserve">el diseño </w:t>
            </w:r>
            <w:r w:rsidR="07B4FB9B" w:rsidRPr="07B4FB9B">
              <w:rPr>
                <w:rFonts w:ascii="Arial" w:hAnsi="Arial" w:cs="Arial"/>
                <w:sz w:val="18"/>
                <w:szCs w:val="18"/>
              </w:rPr>
              <w:t xml:space="preserve"> de </w:t>
            </w:r>
            <w:r w:rsidR="007E6988">
              <w:rPr>
                <w:rFonts w:ascii="Arial" w:hAnsi="Arial" w:cs="Arial"/>
                <w:sz w:val="18"/>
                <w:szCs w:val="18"/>
              </w:rPr>
              <w:t xml:space="preserve">las </w:t>
            </w:r>
            <w:r w:rsidR="07B4FB9B" w:rsidRPr="07B4FB9B">
              <w:rPr>
                <w:rFonts w:ascii="Arial" w:hAnsi="Arial" w:cs="Arial"/>
                <w:sz w:val="18"/>
                <w:szCs w:val="18"/>
              </w:rPr>
              <w:t>evaluaci</w:t>
            </w:r>
            <w:r w:rsidR="007E6988">
              <w:rPr>
                <w:rFonts w:ascii="Arial" w:hAnsi="Arial" w:cs="Arial"/>
                <w:sz w:val="18"/>
                <w:szCs w:val="18"/>
              </w:rPr>
              <w:t>ones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D250A">
              <w:rPr>
                <w:rFonts w:ascii="Arial" w:hAnsi="Arial" w:cs="Arial"/>
                <w:sz w:val="18"/>
                <w:szCs w:val="18"/>
              </w:rPr>
              <w:t>para los diferentes actores del sistema educativo. También, con apoyo del Banco, se ha invitado a gremialistas a otros países para conocer en situ otras experiencias de evaluación</w:t>
            </w:r>
            <w:r w:rsidR="07B4FB9B" w:rsidRPr="07B4FB9B">
              <w:rPr>
                <w:rFonts w:ascii="Arial" w:hAnsi="Arial" w:cs="Arial"/>
                <w:sz w:val="18"/>
                <w:szCs w:val="18"/>
              </w:rPr>
              <w:t xml:space="preserve">.  </w:t>
            </w:r>
          </w:p>
          <w:p w:rsidR="00BC7A4B" w:rsidRPr="00FE0D2D" w:rsidRDefault="007E6988" w:rsidP="007E6988">
            <w:pPr>
              <w:pStyle w:val="ListParagraph"/>
              <w:numPr>
                <w:ilvl w:val="0"/>
                <w:numId w:val="15"/>
              </w:numPr>
              <w:ind w:left="160" w:hanging="1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7E6988">
              <w:rPr>
                <w:rFonts w:ascii="Arial" w:hAnsi="Arial" w:cs="Arial"/>
                <w:sz w:val="18"/>
                <w:szCs w:val="18"/>
              </w:rPr>
              <w:t>levar a cabo procesos participativos y de sensibilización sobre el alcance del programa, a través de reuniones de comunicación, coordinación y seguimiento, con las dependencias administrativas y pedagógicas involucradas además de actores relevantes del sector privado y la mesa de educación, a fin de lograr la aceptación y compromiso con los cambios propuestos desde una etapa muy temprana</w:t>
            </w:r>
            <w:r w:rsidR="07B4FB9B" w:rsidRPr="07B4FB9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99" w:type="pct"/>
            <w:tcBorders>
              <w:right w:val="single" w:sz="4" w:space="0" w:color="auto"/>
            </w:tcBorders>
          </w:tcPr>
          <w:p w:rsidR="00AD0C4B" w:rsidRDefault="07B4FB9B" w:rsidP="07B4FB9B">
            <w:pPr>
              <w:pStyle w:val="ListParagraph"/>
              <w:numPr>
                <w:ilvl w:val="0"/>
                <w:numId w:val="15"/>
              </w:numPr>
              <w:ind w:left="163" w:hanging="18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lastRenderedPageBreak/>
              <w:t xml:space="preserve">Gaceta Oficial de Panamá </w:t>
            </w:r>
            <w:r w:rsidR="00D11040">
              <w:rPr>
                <w:rFonts w:ascii="Arial" w:hAnsi="Arial" w:cs="Arial"/>
                <w:sz w:val="18"/>
                <w:szCs w:val="18"/>
              </w:rPr>
              <w:t xml:space="preserve">y Documento final del Compromiso Nacional por la Educación </w:t>
            </w:r>
          </w:p>
          <w:p w:rsidR="004C4974" w:rsidRDefault="004C4974" w:rsidP="004C4974">
            <w:pPr>
              <w:jc w:val="left"/>
            </w:pPr>
          </w:p>
          <w:p w:rsidR="004C4974" w:rsidRDefault="004C4974" w:rsidP="004C4974">
            <w:pPr>
              <w:jc w:val="left"/>
            </w:pPr>
          </w:p>
          <w:p w:rsidR="004C4974" w:rsidRDefault="004C4974" w:rsidP="004C4974">
            <w:pPr>
              <w:jc w:val="left"/>
            </w:pPr>
          </w:p>
          <w:p w:rsidR="004C4974" w:rsidRDefault="004C4974" w:rsidP="004C4974">
            <w:pPr>
              <w:jc w:val="left"/>
            </w:pPr>
          </w:p>
          <w:p w:rsidR="004C4974" w:rsidRDefault="004C4974" w:rsidP="004C4974">
            <w:pPr>
              <w:jc w:val="left"/>
            </w:pPr>
          </w:p>
          <w:p w:rsidR="00BC7A4B" w:rsidRDefault="07B4FB9B" w:rsidP="07B4FB9B">
            <w:pPr>
              <w:pStyle w:val="ListParagraph"/>
              <w:numPr>
                <w:ilvl w:val="0"/>
                <w:numId w:val="15"/>
              </w:numPr>
              <w:ind w:left="163" w:hanging="18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t>Informes institucionales de gestión</w:t>
            </w:r>
          </w:p>
        </w:tc>
      </w:tr>
      <w:tr w:rsidR="00BC7A4B" w:rsidRPr="00123561" w:rsidTr="00003FF2">
        <w:trPr>
          <w:trHeight w:val="309"/>
        </w:trPr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</w:tcPr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BC7A4B" w:rsidRPr="00FE0D2D" w:rsidRDefault="07B4FB9B" w:rsidP="07B4FB9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t>Macroeconómicos y Sostenibilidad Fiscal</w:t>
            </w:r>
          </w:p>
        </w:tc>
        <w:tc>
          <w:tcPr>
            <w:tcW w:w="943" w:type="pct"/>
            <w:tcBorders>
              <w:left w:val="single" w:sz="4" w:space="0" w:color="auto"/>
              <w:right w:val="single" w:sz="4" w:space="0" w:color="auto"/>
            </w:tcBorders>
          </w:tcPr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BC7A4B" w:rsidRPr="00FE0D2D" w:rsidRDefault="07B4FB9B" w:rsidP="07B4FB9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t>Limitaciones de espacio fiscal</w:t>
            </w:r>
            <w:r w:rsidR="00ED3764">
              <w:rPr>
                <w:rFonts w:ascii="Arial" w:hAnsi="Arial" w:cs="Arial"/>
                <w:sz w:val="18"/>
                <w:szCs w:val="18"/>
              </w:rPr>
              <w:t xml:space="preserve"> y</w:t>
            </w:r>
            <w:r w:rsidR="00ED3764" w:rsidRPr="00ED3764">
              <w:rPr>
                <w:rFonts w:ascii="Arial" w:hAnsi="Arial" w:cs="Arial"/>
                <w:sz w:val="18"/>
                <w:szCs w:val="18"/>
              </w:rPr>
              <w:t xml:space="preserve"> asignación de presupuesto insuficiente al programa</w:t>
            </w:r>
          </w:p>
        </w:tc>
        <w:tc>
          <w:tcPr>
            <w:tcW w:w="557" w:type="pct"/>
            <w:tcBorders>
              <w:right w:val="single" w:sz="4" w:space="0" w:color="000000" w:themeColor="text1"/>
            </w:tcBorders>
            <w:shd w:val="clear" w:color="auto" w:fill="FFFFFF" w:themeFill="background1"/>
          </w:tcPr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C7A4B" w:rsidRPr="00FE0D2D" w:rsidRDefault="07B4FB9B" w:rsidP="07B4FB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34" w:type="pc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0D2D" w:rsidRDefault="00FE0D2D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C7A4B" w:rsidRPr="00FE0D2D" w:rsidRDefault="07B4FB9B" w:rsidP="07B4FB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10" w:type="pct"/>
            <w:tcBorders>
              <w:left w:val="single" w:sz="4" w:space="0" w:color="000000" w:themeColor="text1"/>
              <w:right w:val="single" w:sz="4" w:space="0" w:color="auto"/>
            </w:tcBorders>
          </w:tcPr>
          <w:p w:rsidR="00897160" w:rsidRDefault="00897160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97160" w:rsidRDefault="00897160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97160" w:rsidRDefault="00897160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97160" w:rsidRDefault="00897160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97160" w:rsidRDefault="00897160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97160" w:rsidRDefault="00897160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97160" w:rsidRDefault="00897160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97160" w:rsidRDefault="00897160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97160" w:rsidRDefault="00897160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97160" w:rsidRDefault="00897160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97160" w:rsidRDefault="00897160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97160" w:rsidRDefault="00897160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97160" w:rsidRDefault="00897160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97160" w:rsidRDefault="00897160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97160" w:rsidRDefault="00897160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97160" w:rsidRDefault="00897160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C7A4B" w:rsidRPr="00FE0D2D" w:rsidRDefault="07B4FB9B" w:rsidP="07B4FB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t>Medio</w:t>
            </w:r>
          </w:p>
        </w:tc>
        <w:tc>
          <w:tcPr>
            <w:tcW w:w="1225" w:type="pct"/>
            <w:tcBorders>
              <w:right w:val="single" w:sz="4" w:space="0" w:color="auto"/>
            </w:tcBorders>
          </w:tcPr>
          <w:p w:rsidR="00793DFD" w:rsidRPr="00FE0D2D" w:rsidRDefault="07B4FB9B" w:rsidP="00003FF2">
            <w:pPr>
              <w:pStyle w:val="ListParagraph"/>
              <w:numPr>
                <w:ilvl w:val="0"/>
                <w:numId w:val="15"/>
              </w:numPr>
              <w:ind w:left="163" w:hanging="180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lastRenderedPageBreak/>
              <w:t xml:space="preserve">Sobre la base de una planificación exhaustiva de las actividades de inversión del Programa a ser contenidas en el Plan de Ejecución del Programa (PEP), el Plan Operativo Anual (POA), el Plan de Adquisiciones (PA) y otras herramientas de gestión del Gobierno y el BID, el MEDUCA llevará a cabo una planificación y </w:t>
            </w:r>
            <w:r w:rsidRPr="07B4FB9B">
              <w:rPr>
                <w:rFonts w:ascii="Arial" w:hAnsi="Arial" w:cs="Arial"/>
                <w:sz w:val="18"/>
                <w:szCs w:val="18"/>
              </w:rPr>
              <w:lastRenderedPageBreak/>
              <w:t>negociación exhaustiva con el MEF de manera de garantizar una provisión efectiva en el tiempo de los recursos del Préstamo y la contrapartida nacional, de acuerdo al cronograma de desembolsos acordado con el Banco y el progreso en la implementación de los distintos componentes del mismo.</w:t>
            </w:r>
          </w:p>
          <w:p w:rsidR="00793DFD" w:rsidRPr="00FE0D2D" w:rsidRDefault="07B4FB9B" w:rsidP="00003FF2">
            <w:pPr>
              <w:pStyle w:val="ListParagraph"/>
              <w:numPr>
                <w:ilvl w:val="0"/>
                <w:numId w:val="15"/>
              </w:numPr>
              <w:ind w:left="163" w:hanging="180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t>El MEDUCA preparará proyecciones financieras detalladas de los recursos requeridos por el Programa de manera semestral y anual, en concordancia con los planes de inversión, el progreso en la implementación física y financiera, y las estimaciones de solicitudes de desembolsos. Los mismos serán sometidos al MEF con la anticipación necesaria para su oportuna atención y de acuerdo a los procedimientos contenidos en el Manual de Operaciones del Programa.</w:t>
            </w:r>
          </w:p>
          <w:p w:rsidR="00BC7A4B" w:rsidRPr="00FE0D2D" w:rsidRDefault="07B4FB9B" w:rsidP="00003FF2">
            <w:pPr>
              <w:pStyle w:val="ListParagraph"/>
              <w:numPr>
                <w:ilvl w:val="0"/>
                <w:numId w:val="15"/>
              </w:numPr>
              <w:ind w:left="163" w:hanging="180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t xml:space="preserve">Por la relevancia estratégica del Programa y el sector educativo panameño, se hará un énfasis permanente ante el MEF sobre la importancia que representa la disponibilidad a tiempo de los </w:t>
            </w:r>
            <w:r w:rsidRPr="07B4FB9B">
              <w:rPr>
                <w:rFonts w:ascii="Arial" w:hAnsi="Arial" w:cs="Arial"/>
                <w:sz w:val="18"/>
                <w:szCs w:val="18"/>
              </w:rPr>
              <w:lastRenderedPageBreak/>
              <w:t>recursos del financiamiento y nacionales en el marco del Programa, como pilar del fortalecimiento del sistema educativo que en la actualidad representa un presupuesto anual de US$1,200 millones y que se requiere de la urgente mejora en la calidad de dicho gasto y su impacto en la sociedad.</w:t>
            </w:r>
          </w:p>
        </w:tc>
        <w:tc>
          <w:tcPr>
            <w:tcW w:w="699" w:type="pct"/>
            <w:tcBorders>
              <w:right w:val="single" w:sz="4" w:space="0" w:color="auto"/>
            </w:tcBorders>
          </w:tcPr>
          <w:p w:rsidR="00793DFD" w:rsidRDefault="07B4FB9B" w:rsidP="07B4FB9B">
            <w:pPr>
              <w:pStyle w:val="ListParagraph"/>
              <w:numPr>
                <w:ilvl w:val="0"/>
                <w:numId w:val="15"/>
              </w:numPr>
              <w:ind w:left="163" w:hanging="18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lastRenderedPageBreak/>
              <w:t>Presupuesto institucional inscrito en el MEF</w:t>
            </w:r>
          </w:p>
          <w:p w:rsidR="00793DFD" w:rsidRDefault="07B4FB9B" w:rsidP="07B4FB9B">
            <w:pPr>
              <w:pStyle w:val="ListParagraph"/>
              <w:numPr>
                <w:ilvl w:val="0"/>
                <w:numId w:val="15"/>
              </w:numPr>
              <w:ind w:left="163" w:hanging="18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t xml:space="preserve">Proyecto de presupuesto institucional anual presentado al MEF </w:t>
            </w:r>
          </w:p>
          <w:p w:rsidR="00870F5D" w:rsidRDefault="00870F5D" w:rsidP="00870F5D">
            <w:pPr>
              <w:jc w:val="left"/>
            </w:pPr>
          </w:p>
          <w:p w:rsidR="00870F5D" w:rsidRDefault="00870F5D" w:rsidP="00870F5D">
            <w:pPr>
              <w:jc w:val="left"/>
            </w:pPr>
          </w:p>
          <w:p w:rsidR="00870F5D" w:rsidRDefault="00870F5D" w:rsidP="00870F5D">
            <w:pPr>
              <w:jc w:val="left"/>
            </w:pPr>
          </w:p>
          <w:p w:rsidR="00870F5D" w:rsidRDefault="00870F5D" w:rsidP="00870F5D">
            <w:pPr>
              <w:jc w:val="left"/>
            </w:pPr>
          </w:p>
          <w:p w:rsidR="00870F5D" w:rsidRDefault="00870F5D" w:rsidP="00870F5D">
            <w:pPr>
              <w:jc w:val="left"/>
            </w:pPr>
          </w:p>
          <w:p w:rsidR="00870F5D" w:rsidRDefault="00870F5D" w:rsidP="00870F5D">
            <w:pPr>
              <w:jc w:val="left"/>
            </w:pPr>
          </w:p>
          <w:p w:rsidR="00870F5D" w:rsidRDefault="00870F5D" w:rsidP="00870F5D">
            <w:pPr>
              <w:jc w:val="left"/>
            </w:pPr>
          </w:p>
          <w:p w:rsidR="00870F5D" w:rsidRDefault="00870F5D" w:rsidP="00870F5D">
            <w:pPr>
              <w:jc w:val="left"/>
            </w:pPr>
          </w:p>
          <w:p w:rsidR="00870F5D" w:rsidRDefault="00870F5D" w:rsidP="00870F5D">
            <w:pPr>
              <w:jc w:val="left"/>
            </w:pPr>
          </w:p>
          <w:p w:rsidR="00870F5D" w:rsidRDefault="00870F5D" w:rsidP="00870F5D">
            <w:pPr>
              <w:jc w:val="left"/>
            </w:pPr>
          </w:p>
          <w:p w:rsidR="00870F5D" w:rsidRDefault="00870F5D" w:rsidP="00870F5D">
            <w:pPr>
              <w:jc w:val="left"/>
            </w:pPr>
          </w:p>
          <w:p w:rsidR="00870F5D" w:rsidRDefault="00870F5D" w:rsidP="00870F5D">
            <w:pPr>
              <w:jc w:val="left"/>
            </w:pPr>
          </w:p>
          <w:p w:rsidR="00870F5D" w:rsidRDefault="00870F5D" w:rsidP="00870F5D">
            <w:pPr>
              <w:jc w:val="left"/>
            </w:pPr>
          </w:p>
          <w:p w:rsidR="00870F5D" w:rsidRDefault="00870F5D" w:rsidP="00870F5D">
            <w:pPr>
              <w:jc w:val="left"/>
            </w:pPr>
          </w:p>
          <w:p w:rsidR="00870F5D" w:rsidRDefault="00870F5D" w:rsidP="00870F5D">
            <w:pPr>
              <w:jc w:val="left"/>
            </w:pPr>
          </w:p>
          <w:p w:rsidR="00870F5D" w:rsidRPr="00870F5D" w:rsidRDefault="00870F5D" w:rsidP="00870F5D">
            <w:pPr>
              <w:jc w:val="left"/>
              <w:rPr>
                <w:rFonts w:ascii="Arial" w:hAnsi="Arial" w:cs="Arial"/>
                <w:sz w:val="18"/>
                <w:szCs w:val="20"/>
              </w:rPr>
            </w:pPr>
          </w:p>
          <w:p w:rsidR="00BC7A4B" w:rsidRDefault="07B4FB9B" w:rsidP="07B4FB9B">
            <w:pPr>
              <w:pStyle w:val="ListParagraph"/>
              <w:numPr>
                <w:ilvl w:val="0"/>
                <w:numId w:val="15"/>
              </w:numPr>
              <w:ind w:left="163" w:hanging="18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t>Informes institucionales de gestión</w:t>
            </w:r>
          </w:p>
        </w:tc>
      </w:tr>
      <w:tr w:rsidR="00BC7A4B" w:rsidRPr="00123561" w:rsidTr="00003FF2">
        <w:trPr>
          <w:trHeight w:val="309"/>
        </w:trPr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</w:tcPr>
          <w:p w:rsidR="005D1842" w:rsidRDefault="005D1842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5D1842" w:rsidRDefault="005D1842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5D1842" w:rsidRDefault="005D1842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5D1842" w:rsidRDefault="005D1842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5D1842" w:rsidRDefault="005D1842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5D1842" w:rsidRDefault="005D1842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5D1842" w:rsidRDefault="005D1842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5D1842" w:rsidRDefault="005D1842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5D1842" w:rsidRDefault="005D1842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5D1842" w:rsidRDefault="005D1842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5D1842" w:rsidRDefault="005D1842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BC7A4B" w:rsidRPr="00FE0D2D" w:rsidRDefault="07B4FB9B" w:rsidP="07B4FB9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t>Monitoreo y Rendición de Cuentas</w:t>
            </w:r>
          </w:p>
        </w:tc>
        <w:tc>
          <w:tcPr>
            <w:tcW w:w="943" w:type="pct"/>
            <w:tcBorders>
              <w:left w:val="single" w:sz="4" w:space="0" w:color="auto"/>
              <w:right w:val="single" w:sz="4" w:space="0" w:color="auto"/>
            </w:tcBorders>
          </w:tcPr>
          <w:p w:rsidR="005D1842" w:rsidRDefault="005D1842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5D1842" w:rsidRDefault="005D1842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5D1842" w:rsidRDefault="005D1842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5D1842" w:rsidRDefault="005D1842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5D1842" w:rsidRDefault="005D1842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5D1842" w:rsidRDefault="005D1842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5D1842" w:rsidRDefault="005D1842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5D1842" w:rsidRDefault="005D1842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5D1842" w:rsidRDefault="005D1842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5D1842" w:rsidRDefault="005D1842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5D1842" w:rsidRDefault="005D1842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BC7A4B" w:rsidRPr="00FE0D2D" w:rsidRDefault="07B4FB9B" w:rsidP="07B4FB9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t>Presencia de nuevos sistemas de gestión financiera</w:t>
            </w:r>
          </w:p>
        </w:tc>
        <w:tc>
          <w:tcPr>
            <w:tcW w:w="557" w:type="pct"/>
            <w:tcBorders>
              <w:right w:val="single" w:sz="4" w:space="0" w:color="000000" w:themeColor="text1"/>
            </w:tcBorders>
            <w:shd w:val="clear" w:color="auto" w:fill="FFFFFF" w:themeFill="background1"/>
          </w:tcPr>
          <w:p w:rsidR="005D1842" w:rsidRDefault="005D1842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D1842" w:rsidRDefault="005D1842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D1842" w:rsidRDefault="005D1842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D1842" w:rsidRDefault="005D1842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D1842" w:rsidRDefault="005D1842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D1842" w:rsidRDefault="005D1842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D1842" w:rsidRDefault="005D1842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D1842" w:rsidRDefault="005D1842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D1842" w:rsidRDefault="005D1842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D1842" w:rsidRDefault="005D1842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D1842" w:rsidRDefault="005D1842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C7A4B" w:rsidRPr="00FE0D2D" w:rsidRDefault="07B4FB9B" w:rsidP="07B4FB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34" w:type="pc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D1842" w:rsidRDefault="005D1842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D1842" w:rsidRDefault="005D1842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D1842" w:rsidRDefault="005D1842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D1842" w:rsidRDefault="005D1842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D1842" w:rsidRDefault="005D1842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D1842" w:rsidRDefault="005D1842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D1842" w:rsidRDefault="005D1842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D1842" w:rsidRDefault="005D1842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D1842" w:rsidRDefault="005D1842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D1842" w:rsidRDefault="005D1842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D1842" w:rsidRDefault="005D1842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C7A4B" w:rsidRPr="00FE0D2D" w:rsidRDefault="07B4FB9B" w:rsidP="07B4FB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10" w:type="pct"/>
            <w:tcBorders>
              <w:left w:val="single" w:sz="4" w:space="0" w:color="000000" w:themeColor="text1"/>
              <w:right w:val="single" w:sz="4" w:space="0" w:color="auto"/>
            </w:tcBorders>
          </w:tcPr>
          <w:p w:rsidR="005D1842" w:rsidRDefault="005D1842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D1842" w:rsidRDefault="005D1842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D1842" w:rsidRDefault="005D1842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D1842" w:rsidRDefault="005D1842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D1842" w:rsidRDefault="005D1842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D1842" w:rsidRDefault="005D1842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D1842" w:rsidRDefault="005D1842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D1842" w:rsidRDefault="005D1842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D1842" w:rsidRDefault="005D1842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D1842" w:rsidRDefault="005D1842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D1842" w:rsidRDefault="005D1842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C7A4B" w:rsidRPr="00FE0D2D" w:rsidRDefault="07B4FB9B" w:rsidP="07B4FB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t>Bajo</w:t>
            </w:r>
          </w:p>
        </w:tc>
        <w:tc>
          <w:tcPr>
            <w:tcW w:w="1225" w:type="pct"/>
            <w:tcBorders>
              <w:right w:val="single" w:sz="4" w:space="0" w:color="auto"/>
            </w:tcBorders>
          </w:tcPr>
          <w:p w:rsidR="00793DFD" w:rsidRPr="00FE0D2D" w:rsidRDefault="07B4FB9B" w:rsidP="00003FF2">
            <w:pPr>
              <w:pStyle w:val="ListParagraph"/>
              <w:numPr>
                <w:ilvl w:val="0"/>
                <w:numId w:val="15"/>
              </w:numPr>
              <w:ind w:left="163" w:hanging="180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t>El Manual de Operaciones del Programa contendrá los principios y procedimientos aplicables a la gestión financiera integrada y control interno del Programa, incluyendo las directrices para el uso de los sistemas/plataformas tecnológicas que correspondan, en cumplimiento con los lineamientos acordados entre MEF, MEDUCA y el Banco. Se tomará en cuenta el proceso de transición actual hacia el ISTMO/SAP, las capacidades de dicha herramienta ERP y el uso de una plataforma paralela para el Programa, en concordancia con la gestión bajo el ISTMO.</w:t>
            </w:r>
          </w:p>
          <w:p w:rsidR="00793DFD" w:rsidRPr="00FE0D2D" w:rsidRDefault="07B4FB9B" w:rsidP="00003FF2">
            <w:pPr>
              <w:pStyle w:val="ListParagraph"/>
              <w:numPr>
                <w:ilvl w:val="0"/>
                <w:numId w:val="15"/>
              </w:numPr>
              <w:ind w:left="163" w:hanging="180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t xml:space="preserve">Con cargo al presupuesto administrativo del Programa, se incorporará a la Unidad Ejecutora </w:t>
            </w:r>
            <w:r w:rsidRPr="07B4FB9B">
              <w:rPr>
                <w:rFonts w:ascii="Arial" w:hAnsi="Arial" w:cs="Arial"/>
                <w:sz w:val="18"/>
                <w:szCs w:val="18"/>
              </w:rPr>
              <w:lastRenderedPageBreak/>
              <w:t>del Programa (UEP) especialista(s) financiero(s), con responsabilidades específicas y a tiempo completo, en materia contable, presupuestaria y de tesorería del Programa, incluyendo el desarrollo de estados y reportes financieros. Este equipo, deberá velar por el uso efectivo y oportuno de los sistemas de gestión financiera integrada que determinen el MEF y el Banco, incluyendo al sistema ISTMO/SAP así como la plataforma paralela a ser utilizada por la UEP para propósitos de control del libro mayor y emisión de estados financieros del Programa, entre otros.  Tanto el personal del MEDUCA como de la UEP serán sujetos de procesos exhaustivos de entrenamiento previo al inicio del Programa.</w:t>
            </w:r>
          </w:p>
          <w:p w:rsidR="00BC7A4B" w:rsidRPr="00FE0D2D" w:rsidRDefault="07B4FB9B" w:rsidP="00003FF2">
            <w:pPr>
              <w:pStyle w:val="ListParagraph"/>
              <w:numPr>
                <w:ilvl w:val="0"/>
                <w:numId w:val="15"/>
              </w:numPr>
              <w:ind w:left="163" w:hanging="180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t xml:space="preserve">El Programa contaría con una cuenta bancaria especial denominada en dólares para el desembolso de los fondos del Préstamo, la ejecución de pagos y transferencias.  No obstante, en MEF y el Banco acordarán más adelante el uso de la CUT para la ejecución de pagos con cargo al </w:t>
            </w:r>
            <w:r w:rsidRPr="07B4FB9B">
              <w:rPr>
                <w:rFonts w:ascii="Arial" w:hAnsi="Arial" w:cs="Arial"/>
                <w:sz w:val="18"/>
                <w:szCs w:val="18"/>
              </w:rPr>
              <w:lastRenderedPageBreak/>
              <w:t>Programa.  Para tal efecto, deberá adaptarse el Manual de Operaciones de Programa en su capítulo de gestión financiera y control.</w:t>
            </w:r>
          </w:p>
        </w:tc>
        <w:tc>
          <w:tcPr>
            <w:tcW w:w="699" w:type="pct"/>
            <w:tcBorders>
              <w:right w:val="single" w:sz="4" w:space="0" w:color="auto"/>
            </w:tcBorders>
          </w:tcPr>
          <w:p w:rsidR="00793DFD" w:rsidRDefault="07B4FB9B" w:rsidP="07B4FB9B">
            <w:pPr>
              <w:pStyle w:val="ListParagraph"/>
              <w:numPr>
                <w:ilvl w:val="0"/>
                <w:numId w:val="15"/>
              </w:numPr>
              <w:ind w:left="163" w:hanging="18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lastRenderedPageBreak/>
              <w:t xml:space="preserve">Borrador y versión final del Manual de Operaciones del Programa </w:t>
            </w:r>
            <w:r w:rsidR="007C6462">
              <w:rPr>
                <w:rFonts w:ascii="Arial" w:hAnsi="Arial" w:cs="Arial"/>
                <w:sz w:val="18"/>
                <w:szCs w:val="18"/>
              </w:rPr>
              <w:t>y</w:t>
            </w:r>
            <w:r w:rsidRPr="07B4FB9B">
              <w:rPr>
                <w:rFonts w:ascii="Arial" w:hAnsi="Arial" w:cs="Arial"/>
                <w:sz w:val="18"/>
                <w:szCs w:val="18"/>
              </w:rPr>
              <w:t xml:space="preserve">         Constancia de cumplimiento de condición previa al primer desembolso</w:t>
            </w:r>
          </w:p>
          <w:p w:rsidR="00870F5D" w:rsidRDefault="00870F5D" w:rsidP="00870F5D">
            <w:pPr>
              <w:jc w:val="left"/>
            </w:pPr>
          </w:p>
          <w:p w:rsidR="00870F5D" w:rsidRDefault="00870F5D" w:rsidP="00870F5D">
            <w:pPr>
              <w:jc w:val="left"/>
            </w:pPr>
          </w:p>
          <w:p w:rsidR="00870F5D" w:rsidRDefault="00870F5D" w:rsidP="00870F5D">
            <w:pPr>
              <w:jc w:val="left"/>
            </w:pPr>
          </w:p>
          <w:p w:rsidR="00870F5D" w:rsidRDefault="00870F5D" w:rsidP="00870F5D">
            <w:pPr>
              <w:jc w:val="left"/>
            </w:pPr>
          </w:p>
          <w:p w:rsidR="00870F5D" w:rsidRDefault="00870F5D" w:rsidP="00870F5D">
            <w:pPr>
              <w:jc w:val="left"/>
            </w:pPr>
          </w:p>
          <w:p w:rsidR="00870F5D" w:rsidRDefault="00870F5D" w:rsidP="00870F5D">
            <w:pPr>
              <w:jc w:val="left"/>
            </w:pPr>
          </w:p>
          <w:p w:rsidR="00870F5D" w:rsidRDefault="00870F5D" w:rsidP="00870F5D">
            <w:pPr>
              <w:jc w:val="left"/>
            </w:pPr>
          </w:p>
          <w:p w:rsidR="00870F5D" w:rsidRDefault="00870F5D" w:rsidP="00870F5D">
            <w:pPr>
              <w:jc w:val="left"/>
            </w:pPr>
          </w:p>
          <w:p w:rsidR="00870F5D" w:rsidRDefault="00870F5D" w:rsidP="00870F5D">
            <w:pPr>
              <w:jc w:val="left"/>
            </w:pPr>
          </w:p>
          <w:p w:rsidR="00870F5D" w:rsidRDefault="00870F5D" w:rsidP="00870F5D">
            <w:pPr>
              <w:jc w:val="left"/>
            </w:pPr>
          </w:p>
          <w:p w:rsidR="00870F5D" w:rsidRDefault="00870F5D" w:rsidP="00870F5D">
            <w:pPr>
              <w:jc w:val="left"/>
            </w:pPr>
          </w:p>
          <w:p w:rsidR="00870F5D" w:rsidRDefault="00870F5D" w:rsidP="00870F5D">
            <w:pPr>
              <w:jc w:val="left"/>
            </w:pPr>
          </w:p>
          <w:p w:rsidR="00870F5D" w:rsidRPr="00870F5D" w:rsidRDefault="00870F5D" w:rsidP="00870F5D">
            <w:pPr>
              <w:jc w:val="left"/>
              <w:rPr>
                <w:rFonts w:ascii="Arial" w:hAnsi="Arial" w:cs="Arial"/>
                <w:sz w:val="18"/>
                <w:szCs w:val="20"/>
              </w:rPr>
            </w:pPr>
          </w:p>
          <w:p w:rsidR="00793DFD" w:rsidRDefault="07B4FB9B" w:rsidP="07B4FB9B">
            <w:pPr>
              <w:pStyle w:val="ListParagraph"/>
              <w:numPr>
                <w:ilvl w:val="0"/>
                <w:numId w:val="15"/>
              </w:numPr>
              <w:ind w:left="163" w:hanging="18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t xml:space="preserve">Informes de ejecución física y financiera del Programa </w:t>
            </w:r>
            <w:r w:rsidR="00FA6F7D">
              <w:rPr>
                <w:rFonts w:ascii="Arial" w:hAnsi="Arial" w:cs="Arial"/>
                <w:sz w:val="18"/>
                <w:szCs w:val="18"/>
              </w:rPr>
              <w:t>y</w:t>
            </w:r>
            <w:r w:rsidRPr="07B4FB9B">
              <w:rPr>
                <w:rFonts w:ascii="Arial" w:hAnsi="Arial" w:cs="Arial"/>
                <w:sz w:val="18"/>
                <w:szCs w:val="18"/>
              </w:rPr>
              <w:t xml:space="preserve">                  Estados </w:t>
            </w:r>
            <w:r w:rsidR="00D803BB">
              <w:rPr>
                <w:rFonts w:ascii="Arial" w:hAnsi="Arial" w:cs="Arial"/>
                <w:sz w:val="18"/>
                <w:szCs w:val="18"/>
              </w:rPr>
              <w:t>F</w:t>
            </w:r>
            <w:r w:rsidRPr="07B4FB9B">
              <w:rPr>
                <w:rFonts w:ascii="Arial" w:hAnsi="Arial" w:cs="Arial"/>
                <w:sz w:val="18"/>
                <w:szCs w:val="18"/>
              </w:rPr>
              <w:t>inancieros del Programa</w:t>
            </w:r>
          </w:p>
          <w:p w:rsidR="00870F5D" w:rsidRDefault="00870F5D" w:rsidP="00870F5D">
            <w:pPr>
              <w:jc w:val="left"/>
            </w:pPr>
          </w:p>
          <w:p w:rsidR="00870F5D" w:rsidRDefault="00870F5D" w:rsidP="00870F5D">
            <w:pPr>
              <w:jc w:val="left"/>
            </w:pPr>
          </w:p>
          <w:p w:rsidR="00870F5D" w:rsidRDefault="00870F5D" w:rsidP="00870F5D">
            <w:pPr>
              <w:jc w:val="left"/>
            </w:pPr>
          </w:p>
          <w:p w:rsidR="00870F5D" w:rsidRDefault="00870F5D" w:rsidP="00870F5D">
            <w:pPr>
              <w:jc w:val="left"/>
            </w:pPr>
          </w:p>
          <w:p w:rsidR="00870F5D" w:rsidRDefault="00870F5D" w:rsidP="00870F5D">
            <w:pPr>
              <w:jc w:val="left"/>
            </w:pPr>
          </w:p>
          <w:p w:rsidR="00870F5D" w:rsidRDefault="00870F5D" w:rsidP="00870F5D">
            <w:pPr>
              <w:jc w:val="left"/>
            </w:pPr>
          </w:p>
          <w:p w:rsidR="00870F5D" w:rsidRDefault="00870F5D" w:rsidP="00870F5D">
            <w:pPr>
              <w:jc w:val="left"/>
            </w:pPr>
          </w:p>
          <w:p w:rsidR="00870F5D" w:rsidRDefault="00870F5D" w:rsidP="00870F5D">
            <w:pPr>
              <w:jc w:val="left"/>
            </w:pPr>
          </w:p>
          <w:p w:rsidR="00870F5D" w:rsidRDefault="00870F5D" w:rsidP="00870F5D">
            <w:pPr>
              <w:jc w:val="left"/>
            </w:pPr>
          </w:p>
          <w:p w:rsidR="00870F5D" w:rsidRDefault="00870F5D" w:rsidP="00870F5D">
            <w:pPr>
              <w:jc w:val="left"/>
            </w:pPr>
          </w:p>
          <w:p w:rsidR="00870F5D" w:rsidRDefault="00870F5D" w:rsidP="00870F5D">
            <w:pPr>
              <w:jc w:val="left"/>
            </w:pPr>
          </w:p>
          <w:p w:rsidR="00870F5D" w:rsidRDefault="00870F5D" w:rsidP="00870F5D">
            <w:pPr>
              <w:jc w:val="left"/>
            </w:pPr>
          </w:p>
          <w:p w:rsidR="00BC7A4B" w:rsidRDefault="07B4FB9B" w:rsidP="07B4FB9B">
            <w:pPr>
              <w:pStyle w:val="ListParagraph"/>
              <w:numPr>
                <w:ilvl w:val="0"/>
                <w:numId w:val="15"/>
              </w:numPr>
              <w:ind w:left="163" w:hanging="18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t xml:space="preserve">Constancia de apertura, </w:t>
            </w:r>
            <w:r w:rsidRPr="07B4FB9B">
              <w:rPr>
                <w:rFonts w:ascii="Arial" w:hAnsi="Arial" w:cs="Arial"/>
                <w:sz w:val="18"/>
                <w:szCs w:val="18"/>
              </w:rPr>
              <w:lastRenderedPageBreak/>
              <w:t>extractos bancarios</w:t>
            </w:r>
          </w:p>
        </w:tc>
      </w:tr>
      <w:tr w:rsidR="00BC7A4B" w:rsidRPr="00123561" w:rsidTr="00003FF2">
        <w:trPr>
          <w:trHeight w:val="309"/>
        </w:trPr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</w:tcPr>
          <w:p w:rsidR="00F57D47" w:rsidRDefault="00F57D47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57D47" w:rsidRDefault="00F57D47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BC7A4B" w:rsidRPr="00FE0D2D" w:rsidRDefault="07B4FB9B" w:rsidP="07B4FB9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t>Fiduciarios</w:t>
            </w:r>
          </w:p>
        </w:tc>
        <w:tc>
          <w:tcPr>
            <w:tcW w:w="943" w:type="pct"/>
            <w:tcBorders>
              <w:left w:val="single" w:sz="4" w:space="0" w:color="auto"/>
              <w:right w:val="single" w:sz="4" w:space="0" w:color="auto"/>
            </w:tcBorders>
          </w:tcPr>
          <w:p w:rsidR="00F57D47" w:rsidRDefault="00F57D47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57D47" w:rsidRDefault="00F57D47" w:rsidP="00BC7A4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BC7A4B" w:rsidRPr="00FE0D2D" w:rsidRDefault="07B4FB9B" w:rsidP="07B4FB9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t>Ineficiencias en los procesos de compras y contrataciones</w:t>
            </w:r>
          </w:p>
        </w:tc>
        <w:tc>
          <w:tcPr>
            <w:tcW w:w="557" w:type="pct"/>
            <w:tcBorders>
              <w:right w:val="single" w:sz="4" w:space="0" w:color="000000" w:themeColor="text1"/>
            </w:tcBorders>
            <w:shd w:val="clear" w:color="auto" w:fill="FFFFFF" w:themeFill="background1"/>
          </w:tcPr>
          <w:p w:rsidR="00F57D47" w:rsidRDefault="00F57D47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57D47" w:rsidRDefault="00F57D47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C7A4B" w:rsidRPr="00FE0D2D" w:rsidRDefault="07B4FB9B" w:rsidP="07B4FB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34" w:type="pc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57D47" w:rsidRDefault="00F57D47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57D47" w:rsidRDefault="00F57D47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C7A4B" w:rsidRPr="00FE0D2D" w:rsidRDefault="07B4FB9B" w:rsidP="07B4FB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10" w:type="pct"/>
            <w:tcBorders>
              <w:left w:val="single" w:sz="4" w:space="0" w:color="000000" w:themeColor="text1"/>
              <w:right w:val="single" w:sz="4" w:space="0" w:color="auto"/>
            </w:tcBorders>
          </w:tcPr>
          <w:p w:rsidR="00F57D47" w:rsidRDefault="00F57D47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57D47" w:rsidRDefault="00F57D47" w:rsidP="00BC7A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C7A4B" w:rsidRPr="00FE0D2D" w:rsidRDefault="07B4FB9B" w:rsidP="07B4FB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t>Alto</w:t>
            </w:r>
          </w:p>
        </w:tc>
        <w:tc>
          <w:tcPr>
            <w:tcW w:w="1225" w:type="pct"/>
            <w:tcBorders>
              <w:right w:val="single" w:sz="4" w:space="0" w:color="auto"/>
            </w:tcBorders>
          </w:tcPr>
          <w:p w:rsidR="00793DFD" w:rsidRPr="00FE0D2D" w:rsidRDefault="07B4FB9B" w:rsidP="00003FF2">
            <w:pPr>
              <w:pStyle w:val="ListParagraph"/>
              <w:numPr>
                <w:ilvl w:val="0"/>
                <w:numId w:val="15"/>
              </w:numPr>
              <w:ind w:left="163" w:hanging="180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t>Durante la preparación del Programa, el MEDUCA, a través de la Dirección Nacional de Finanzas y Desarrollo Institucional, la Dirección de Nacional de Planeamiento Educativo y la Secretaría General continuará con los esfuerzos de mapeo y optimización de procesos administrativos internos, y se espera que los mismos abarquen adquisiciones, con miras al mejoramiento de la eficiencia de dichas tareas.</w:t>
            </w:r>
          </w:p>
          <w:p w:rsidR="00793DFD" w:rsidRPr="00FE0D2D" w:rsidRDefault="07B4FB9B" w:rsidP="00003FF2">
            <w:pPr>
              <w:pStyle w:val="ListParagraph"/>
              <w:numPr>
                <w:ilvl w:val="0"/>
                <w:numId w:val="15"/>
              </w:numPr>
              <w:ind w:left="163" w:hanging="180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t xml:space="preserve">Con cargo al presupuesto administrativo del Programa, se llevará a cabo la contratación de especialista(s) en adquisiciones, los cuales formarán parte de la UEP, a tiempo completo durante los cinco años de ejecución del Programa.  Los mismos serán responsables de la administración de dichos procesos y del cumplimiento con las políticas de compras y contrataciones del Banco y las </w:t>
            </w:r>
            <w:r w:rsidRPr="07B4FB9B">
              <w:rPr>
                <w:rFonts w:ascii="Arial" w:hAnsi="Arial" w:cs="Arial"/>
                <w:sz w:val="18"/>
                <w:szCs w:val="18"/>
              </w:rPr>
              <w:lastRenderedPageBreak/>
              <w:t>normativas nacionales correspondientes, en coordinación con la Dirección Nacional de Administración.</w:t>
            </w:r>
          </w:p>
          <w:p w:rsidR="00793DFD" w:rsidRPr="00FE0D2D" w:rsidRDefault="07B4FB9B" w:rsidP="00003FF2">
            <w:pPr>
              <w:pStyle w:val="ListParagraph"/>
              <w:numPr>
                <w:ilvl w:val="0"/>
                <w:numId w:val="15"/>
              </w:numPr>
              <w:ind w:left="163" w:hanging="180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t>El Manual de Operaciones del Programa contendrá los procesos administrativos y de control interno correspondientes a la gestión administrativa de las compras y contrataciones, incluyendo las metas y mecanismos de control de tiempos de procesos para cada modalidad de adquisición.  El mismo será desarrollado en base a un análisis profundo de ingeniería de procesos que permita optimizar los tiempos, controles y capacidad administrativa del MEDUCA/UEP de cumplimiento de metas directamente asociadas a los planes de implementación.</w:t>
            </w:r>
          </w:p>
          <w:p w:rsidR="00BC7A4B" w:rsidRPr="00FE0D2D" w:rsidRDefault="07B4FB9B" w:rsidP="00003FF2">
            <w:pPr>
              <w:pStyle w:val="ListParagraph"/>
              <w:numPr>
                <w:ilvl w:val="0"/>
                <w:numId w:val="15"/>
              </w:numPr>
              <w:ind w:left="163" w:hanging="180"/>
              <w:rPr>
                <w:rFonts w:ascii="Arial" w:hAnsi="Arial" w:cs="Arial"/>
                <w:sz w:val="18"/>
                <w:szCs w:val="18"/>
              </w:rPr>
            </w:pPr>
            <w:r w:rsidRPr="07B4FB9B">
              <w:rPr>
                <w:rFonts w:ascii="Arial" w:hAnsi="Arial" w:cs="Arial"/>
                <w:sz w:val="18"/>
                <w:szCs w:val="18"/>
              </w:rPr>
              <w:t xml:space="preserve">Desde el punto de vista técnico, se fortalecerán las capacidades del personal de las distintas áreas del MEDUCA que participarán en el Programa incluyendo planeamiento educativo, evaluación educativa, currículo y planes de estudio y otros, para la preparación de términos de referencia, pliegos de </w:t>
            </w:r>
            <w:r w:rsidRPr="07B4FB9B">
              <w:rPr>
                <w:rFonts w:ascii="Arial" w:hAnsi="Arial" w:cs="Arial"/>
                <w:sz w:val="18"/>
                <w:szCs w:val="18"/>
              </w:rPr>
              <w:lastRenderedPageBreak/>
              <w:t>especificaciones y otros, con la solidez y plenitud técnica necesaria.</w:t>
            </w:r>
          </w:p>
        </w:tc>
        <w:tc>
          <w:tcPr>
            <w:tcW w:w="699" w:type="pct"/>
            <w:tcBorders>
              <w:right w:val="single" w:sz="4" w:space="0" w:color="auto"/>
            </w:tcBorders>
          </w:tcPr>
          <w:p w:rsidR="00793DFD" w:rsidRDefault="00793DFD" w:rsidP="00793DFD">
            <w:pPr>
              <w:pStyle w:val="ListParagraph"/>
              <w:numPr>
                <w:ilvl w:val="0"/>
                <w:numId w:val="15"/>
              </w:numPr>
              <w:ind w:left="163" w:hanging="180"/>
              <w:jc w:val="left"/>
              <w:rPr>
                <w:rFonts w:ascii="Arial" w:hAnsi="Arial" w:cs="Arial"/>
                <w:sz w:val="18"/>
                <w:szCs w:val="20"/>
              </w:rPr>
            </w:pPr>
            <w:r w:rsidRPr="00793DFD">
              <w:rPr>
                <w:rFonts w:ascii="Arial" w:hAnsi="Arial" w:cs="Arial"/>
                <w:sz w:val="18"/>
                <w:szCs w:val="20"/>
              </w:rPr>
              <w:lastRenderedPageBreak/>
              <w:t>Informes institucionales de gestión</w:t>
            </w:r>
          </w:p>
          <w:p w:rsidR="00737E44" w:rsidRDefault="00737E44" w:rsidP="00737E44">
            <w:pPr>
              <w:jc w:val="left"/>
            </w:pPr>
          </w:p>
          <w:p w:rsidR="00737E44" w:rsidRPr="00737E44" w:rsidRDefault="00737E44" w:rsidP="00737E44">
            <w:pPr>
              <w:jc w:val="left"/>
              <w:rPr>
                <w:rFonts w:ascii="Arial" w:hAnsi="Arial" w:cs="Arial"/>
                <w:sz w:val="18"/>
                <w:szCs w:val="20"/>
              </w:rPr>
            </w:pPr>
          </w:p>
          <w:p w:rsidR="00793DFD" w:rsidRDefault="00793DFD" w:rsidP="00793DFD">
            <w:pPr>
              <w:pStyle w:val="ListParagraph"/>
              <w:numPr>
                <w:ilvl w:val="0"/>
                <w:numId w:val="15"/>
              </w:numPr>
              <w:ind w:left="163" w:hanging="180"/>
              <w:jc w:val="left"/>
              <w:rPr>
                <w:rFonts w:ascii="Arial" w:hAnsi="Arial" w:cs="Arial"/>
                <w:sz w:val="18"/>
                <w:szCs w:val="20"/>
              </w:rPr>
            </w:pPr>
            <w:r w:rsidRPr="00793DFD">
              <w:rPr>
                <w:rFonts w:ascii="Arial" w:hAnsi="Arial" w:cs="Arial"/>
                <w:sz w:val="18"/>
                <w:szCs w:val="20"/>
              </w:rPr>
              <w:t xml:space="preserve">Informes de ejecución física y financiera del Programa </w:t>
            </w:r>
            <w:r w:rsidR="006D0E66">
              <w:rPr>
                <w:rFonts w:ascii="Arial" w:hAnsi="Arial" w:cs="Arial"/>
                <w:sz w:val="18"/>
                <w:szCs w:val="20"/>
              </w:rPr>
              <w:t>y</w:t>
            </w:r>
            <w:r w:rsidRPr="00793DFD">
              <w:rPr>
                <w:rFonts w:ascii="Arial" w:hAnsi="Arial" w:cs="Arial"/>
                <w:sz w:val="18"/>
                <w:szCs w:val="20"/>
              </w:rPr>
              <w:t xml:space="preserve">                  Estados financieros del Programa</w:t>
            </w:r>
          </w:p>
          <w:p w:rsidR="00A15B95" w:rsidRDefault="00A15B95" w:rsidP="00A15B95">
            <w:pPr>
              <w:jc w:val="left"/>
            </w:pPr>
          </w:p>
          <w:p w:rsidR="00A15B95" w:rsidRDefault="00A15B95" w:rsidP="00A15B95">
            <w:pPr>
              <w:jc w:val="left"/>
            </w:pPr>
          </w:p>
          <w:p w:rsidR="00A15B95" w:rsidRDefault="00A15B95" w:rsidP="00A15B95">
            <w:pPr>
              <w:jc w:val="left"/>
            </w:pPr>
          </w:p>
          <w:p w:rsidR="00737E44" w:rsidRDefault="00737E44" w:rsidP="00A15B95">
            <w:pPr>
              <w:jc w:val="left"/>
            </w:pPr>
          </w:p>
          <w:p w:rsidR="00737E44" w:rsidRDefault="00737E44" w:rsidP="00A15B95">
            <w:pPr>
              <w:jc w:val="left"/>
            </w:pPr>
          </w:p>
          <w:p w:rsidR="00737E44" w:rsidRDefault="00737E44" w:rsidP="00A15B95">
            <w:pPr>
              <w:jc w:val="left"/>
            </w:pPr>
          </w:p>
          <w:p w:rsidR="00737E44" w:rsidRDefault="00737E44" w:rsidP="00A15B95">
            <w:pPr>
              <w:jc w:val="left"/>
            </w:pPr>
          </w:p>
          <w:p w:rsidR="00737E44" w:rsidRDefault="00737E44" w:rsidP="00A15B95">
            <w:pPr>
              <w:jc w:val="left"/>
            </w:pPr>
          </w:p>
          <w:p w:rsidR="00737E44" w:rsidRDefault="00737E44" w:rsidP="00A15B95">
            <w:pPr>
              <w:jc w:val="left"/>
            </w:pPr>
          </w:p>
          <w:p w:rsidR="00737E44" w:rsidRDefault="00737E44" w:rsidP="00A15B95">
            <w:pPr>
              <w:jc w:val="left"/>
            </w:pPr>
          </w:p>
          <w:p w:rsidR="00737E44" w:rsidRDefault="00737E44" w:rsidP="00A15B95">
            <w:pPr>
              <w:jc w:val="left"/>
            </w:pPr>
          </w:p>
          <w:p w:rsidR="00A15B95" w:rsidRPr="00A15B95" w:rsidRDefault="00A15B95" w:rsidP="00A15B95">
            <w:pPr>
              <w:jc w:val="left"/>
              <w:rPr>
                <w:rFonts w:ascii="Arial" w:hAnsi="Arial" w:cs="Arial"/>
                <w:sz w:val="18"/>
                <w:szCs w:val="20"/>
              </w:rPr>
            </w:pPr>
          </w:p>
          <w:p w:rsidR="00793DFD" w:rsidRDefault="00793DFD" w:rsidP="00793DFD">
            <w:pPr>
              <w:pStyle w:val="ListParagraph"/>
              <w:numPr>
                <w:ilvl w:val="0"/>
                <w:numId w:val="15"/>
              </w:numPr>
              <w:ind w:left="163" w:hanging="180"/>
              <w:jc w:val="left"/>
              <w:rPr>
                <w:rFonts w:ascii="Arial" w:hAnsi="Arial" w:cs="Arial"/>
                <w:sz w:val="18"/>
                <w:szCs w:val="20"/>
              </w:rPr>
            </w:pPr>
            <w:r w:rsidRPr="00793DFD">
              <w:rPr>
                <w:rFonts w:ascii="Arial" w:hAnsi="Arial" w:cs="Arial"/>
                <w:sz w:val="18"/>
                <w:szCs w:val="20"/>
              </w:rPr>
              <w:t xml:space="preserve">Borrador y versión final del Manual de Operaciones del Programa </w:t>
            </w:r>
            <w:r w:rsidR="006D0E66">
              <w:rPr>
                <w:rFonts w:ascii="Arial" w:hAnsi="Arial" w:cs="Arial"/>
                <w:sz w:val="18"/>
                <w:szCs w:val="20"/>
              </w:rPr>
              <w:t>y</w:t>
            </w:r>
            <w:r w:rsidRPr="00793DFD">
              <w:rPr>
                <w:rFonts w:ascii="Arial" w:hAnsi="Arial" w:cs="Arial"/>
                <w:sz w:val="18"/>
                <w:szCs w:val="20"/>
              </w:rPr>
              <w:t xml:space="preserve">           Constancia de cumplimiento de condición previa al primer desembolso</w:t>
            </w:r>
          </w:p>
          <w:p w:rsidR="00A15B95" w:rsidRDefault="00A15B95" w:rsidP="00A15B95">
            <w:pPr>
              <w:jc w:val="left"/>
            </w:pPr>
          </w:p>
          <w:p w:rsidR="00A15B95" w:rsidRDefault="00A15B95" w:rsidP="00A15B95">
            <w:pPr>
              <w:jc w:val="left"/>
            </w:pPr>
          </w:p>
          <w:p w:rsidR="00A15B95" w:rsidRDefault="00A15B95" w:rsidP="00A15B95">
            <w:pPr>
              <w:jc w:val="left"/>
            </w:pPr>
          </w:p>
          <w:p w:rsidR="00A15B95" w:rsidRDefault="00A15B95" w:rsidP="00A15B95">
            <w:pPr>
              <w:jc w:val="left"/>
            </w:pPr>
          </w:p>
          <w:p w:rsidR="00A15B95" w:rsidRDefault="00A15B95" w:rsidP="00A15B95">
            <w:pPr>
              <w:jc w:val="left"/>
            </w:pPr>
          </w:p>
          <w:p w:rsidR="00A15B95" w:rsidRDefault="00A15B95" w:rsidP="00A15B95">
            <w:pPr>
              <w:jc w:val="left"/>
            </w:pPr>
          </w:p>
          <w:p w:rsidR="00A15B95" w:rsidRDefault="00A15B95" w:rsidP="00A15B95">
            <w:pPr>
              <w:jc w:val="left"/>
            </w:pPr>
          </w:p>
          <w:p w:rsidR="00A15B95" w:rsidRDefault="00A15B95" w:rsidP="00A15B95">
            <w:pPr>
              <w:jc w:val="left"/>
            </w:pPr>
          </w:p>
          <w:p w:rsidR="00A15B95" w:rsidRDefault="00A15B95" w:rsidP="00A15B95">
            <w:pPr>
              <w:jc w:val="left"/>
            </w:pPr>
          </w:p>
          <w:p w:rsidR="00A15B95" w:rsidRDefault="00A15B95" w:rsidP="00A15B95">
            <w:pPr>
              <w:jc w:val="left"/>
            </w:pPr>
          </w:p>
          <w:p w:rsidR="00737E44" w:rsidRDefault="00737E44" w:rsidP="00A15B95">
            <w:pPr>
              <w:jc w:val="left"/>
            </w:pPr>
          </w:p>
          <w:p w:rsidR="00737E44" w:rsidRDefault="00737E44" w:rsidP="00A15B95">
            <w:pPr>
              <w:jc w:val="left"/>
            </w:pPr>
          </w:p>
          <w:p w:rsidR="00A15B95" w:rsidRPr="00A15B95" w:rsidRDefault="00A15B95" w:rsidP="00A15B95">
            <w:pPr>
              <w:jc w:val="left"/>
              <w:rPr>
                <w:rFonts w:ascii="Arial" w:hAnsi="Arial" w:cs="Arial"/>
                <w:sz w:val="18"/>
                <w:szCs w:val="20"/>
              </w:rPr>
            </w:pPr>
          </w:p>
          <w:p w:rsidR="00BC7A4B" w:rsidRDefault="00793DFD" w:rsidP="00793DFD">
            <w:pPr>
              <w:pStyle w:val="ListParagraph"/>
              <w:numPr>
                <w:ilvl w:val="0"/>
                <w:numId w:val="15"/>
              </w:numPr>
              <w:ind w:left="163" w:hanging="180"/>
              <w:jc w:val="left"/>
              <w:rPr>
                <w:rFonts w:ascii="Arial" w:hAnsi="Arial" w:cs="Arial"/>
                <w:sz w:val="18"/>
                <w:szCs w:val="20"/>
              </w:rPr>
            </w:pPr>
            <w:r w:rsidRPr="00793DFD">
              <w:rPr>
                <w:rFonts w:ascii="Arial" w:hAnsi="Arial" w:cs="Arial"/>
                <w:sz w:val="18"/>
                <w:szCs w:val="20"/>
              </w:rPr>
              <w:t xml:space="preserve">Informes del Equipo Técnico y </w:t>
            </w:r>
            <w:r w:rsidRPr="00793DFD">
              <w:rPr>
                <w:rFonts w:ascii="Arial" w:hAnsi="Arial" w:cs="Arial"/>
                <w:sz w:val="18"/>
                <w:szCs w:val="20"/>
              </w:rPr>
              <w:lastRenderedPageBreak/>
              <w:t>Fiduciario del Banco</w:t>
            </w:r>
          </w:p>
        </w:tc>
      </w:tr>
      <w:tr w:rsidR="007A1C8D" w:rsidRPr="00123561" w:rsidTr="00003FF2">
        <w:trPr>
          <w:trHeight w:val="309"/>
          <w:ins w:id="1" w:author="Parodi, Sandro" w:date="2017-09-11T12:25:00Z"/>
        </w:trPr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</w:tcPr>
          <w:p w:rsidR="007A1C8D" w:rsidRDefault="007A1C8D" w:rsidP="00BC7A4B">
            <w:pPr>
              <w:jc w:val="left"/>
              <w:rPr>
                <w:ins w:id="2" w:author="Parodi, Sandro" w:date="2017-09-11T12:25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pct"/>
            <w:tcBorders>
              <w:left w:val="single" w:sz="4" w:space="0" w:color="auto"/>
              <w:right w:val="single" w:sz="4" w:space="0" w:color="auto"/>
            </w:tcBorders>
          </w:tcPr>
          <w:p w:rsidR="007A1C8D" w:rsidRDefault="007A1C8D" w:rsidP="00BC7A4B">
            <w:pPr>
              <w:jc w:val="left"/>
              <w:rPr>
                <w:ins w:id="3" w:author="Parodi, Sandro" w:date="2017-09-11T12:25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pct"/>
            <w:tcBorders>
              <w:right w:val="single" w:sz="4" w:space="0" w:color="000000" w:themeColor="text1"/>
            </w:tcBorders>
            <w:shd w:val="clear" w:color="auto" w:fill="FFFFFF" w:themeFill="background1"/>
          </w:tcPr>
          <w:p w:rsidR="007A1C8D" w:rsidRDefault="007A1C8D" w:rsidP="00BC7A4B">
            <w:pPr>
              <w:jc w:val="center"/>
              <w:rPr>
                <w:ins w:id="4" w:author="Parodi, Sandro" w:date="2017-09-11T12:25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4" w:type="pc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1C8D" w:rsidRDefault="007A1C8D" w:rsidP="00BC7A4B">
            <w:pPr>
              <w:jc w:val="center"/>
              <w:rPr>
                <w:ins w:id="5" w:author="Parodi, Sandro" w:date="2017-09-11T12:25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pct"/>
            <w:tcBorders>
              <w:left w:val="single" w:sz="4" w:space="0" w:color="000000" w:themeColor="text1"/>
              <w:right w:val="single" w:sz="4" w:space="0" w:color="auto"/>
            </w:tcBorders>
          </w:tcPr>
          <w:p w:rsidR="007A1C8D" w:rsidRDefault="007A1C8D" w:rsidP="00BC7A4B">
            <w:pPr>
              <w:jc w:val="center"/>
              <w:rPr>
                <w:ins w:id="6" w:author="Parodi, Sandro" w:date="2017-09-11T12:25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5" w:type="pct"/>
            <w:tcBorders>
              <w:right w:val="single" w:sz="4" w:space="0" w:color="auto"/>
            </w:tcBorders>
          </w:tcPr>
          <w:p w:rsidR="007A1C8D" w:rsidRPr="07B4FB9B" w:rsidRDefault="007A1C8D" w:rsidP="00003FF2">
            <w:pPr>
              <w:pStyle w:val="ListParagraph"/>
              <w:numPr>
                <w:ilvl w:val="0"/>
                <w:numId w:val="15"/>
              </w:numPr>
              <w:ind w:left="163" w:hanging="180"/>
              <w:rPr>
                <w:ins w:id="7" w:author="Parodi, Sandro" w:date="2017-09-11T12:25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9" w:type="pct"/>
            <w:tcBorders>
              <w:right w:val="single" w:sz="4" w:space="0" w:color="auto"/>
            </w:tcBorders>
          </w:tcPr>
          <w:p w:rsidR="007A1C8D" w:rsidRPr="00793DFD" w:rsidRDefault="007A1C8D" w:rsidP="00793DFD">
            <w:pPr>
              <w:pStyle w:val="ListParagraph"/>
              <w:numPr>
                <w:ilvl w:val="0"/>
                <w:numId w:val="15"/>
              </w:numPr>
              <w:ind w:left="163" w:hanging="180"/>
              <w:jc w:val="left"/>
              <w:rPr>
                <w:ins w:id="8" w:author="Parodi, Sandro" w:date="2017-09-11T12:25:00Z"/>
                <w:rFonts w:ascii="Arial" w:hAnsi="Arial" w:cs="Arial"/>
                <w:sz w:val="18"/>
                <w:szCs w:val="20"/>
              </w:rPr>
            </w:pPr>
          </w:p>
        </w:tc>
      </w:tr>
    </w:tbl>
    <w:p w:rsidR="00485F49" w:rsidRPr="00123561" w:rsidRDefault="07B4FB9B" w:rsidP="07B4FB9B">
      <w:pPr>
        <w:ind w:left="180" w:right="-158" w:hanging="180"/>
        <w:jc w:val="left"/>
        <w:rPr>
          <w:rFonts w:ascii="Arial" w:hAnsi="Arial" w:cs="Arial"/>
          <w:sz w:val="16"/>
          <w:szCs w:val="16"/>
        </w:rPr>
      </w:pPr>
      <w:r w:rsidRPr="07B4FB9B">
        <w:rPr>
          <w:rFonts w:ascii="Arial" w:hAnsi="Arial" w:cs="Arial"/>
          <w:sz w:val="16"/>
          <w:szCs w:val="16"/>
        </w:rPr>
        <w:t xml:space="preserve">*  Desarrollo; Gestión Pública y Gobernabilidad; Macroeconómicos y Sostenibilidad Fiscal; Sostenibilidad Ambiental y Social (Según Políticas OP-703, OP-704, OP-710, OP-765, y GN-2531-10); Reputación; Monitoreo y Rendición de Cuentas; Fiduciarios.  </w:t>
      </w:r>
    </w:p>
    <w:p w:rsidR="00BB53EA" w:rsidRPr="00123561" w:rsidRDefault="00BB53EA" w:rsidP="00A81015">
      <w:pPr>
        <w:jc w:val="left"/>
        <w:rPr>
          <w:rFonts w:ascii="Arial" w:hAnsi="Arial" w:cs="Arial"/>
          <w:b/>
          <w:sz w:val="18"/>
          <w:szCs w:val="20"/>
        </w:rPr>
      </w:pPr>
    </w:p>
    <w:tbl>
      <w:tblPr>
        <w:tblStyle w:val="TableGrid"/>
        <w:tblW w:w="13518" w:type="dxa"/>
        <w:tblLook w:val="01E0" w:firstRow="1" w:lastRow="1" w:firstColumn="1" w:lastColumn="1" w:noHBand="0" w:noVBand="0"/>
      </w:tblPr>
      <w:tblGrid>
        <w:gridCol w:w="13518"/>
      </w:tblGrid>
      <w:tr w:rsidR="00B22691" w:rsidRPr="00546B9E" w:rsidTr="07B4FB9B">
        <w:trPr>
          <w:trHeight w:val="966"/>
        </w:trPr>
        <w:tc>
          <w:tcPr>
            <w:tcW w:w="13518" w:type="dxa"/>
          </w:tcPr>
          <w:p w:rsidR="00A129DC" w:rsidRPr="00546B9E" w:rsidRDefault="003B5E4C" w:rsidP="07B4FB9B">
            <w:pPr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546B9E">
              <w:rPr>
                <w:rFonts w:ascii="Arial" w:hAnsi="Arial" w:cs="Arial"/>
                <w:b/>
                <w:bCs/>
                <w:smallCaps/>
                <w:sz w:val="18"/>
                <w:szCs w:val="18"/>
                <w:lang w:val="pt-BR"/>
              </w:rPr>
              <w:t>Comentarios</w:t>
            </w:r>
            <w:r w:rsidR="00727105" w:rsidRPr="07B4FB9B">
              <w:rPr>
                <w:rStyle w:val="FootnoteReference"/>
                <w:rFonts w:ascii="Arial" w:hAnsi="Arial" w:cs="Arial"/>
                <w:b/>
                <w:bCs/>
                <w:smallCaps/>
                <w:sz w:val="18"/>
                <w:szCs w:val="18"/>
              </w:rPr>
              <w:footnoteReference w:id="3"/>
            </w:r>
            <w:r w:rsidR="00F560D4" w:rsidRPr="00546B9E">
              <w:rPr>
                <w:rFonts w:ascii="Arial" w:hAnsi="Arial" w:cs="Arial"/>
                <w:sz w:val="18"/>
                <w:szCs w:val="18"/>
                <w:lang w:val="pt-BR"/>
              </w:rPr>
              <w:t xml:space="preserve"> :</w:t>
            </w:r>
          </w:p>
          <w:p w:rsidR="00A129DC" w:rsidRPr="00546B9E" w:rsidRDefault="00A129DC" w:rsidP="00F560D4">
            <w:pPr>
              <w:rPr>
                <w:rFonts w:ascii="Arial" w:hAnsi="Arial" w:cs="Arial"/>
                <w:sz w:val="18"/>
                <w:szCs w:val="20"/>
                <w:lang w:val="es-ES_tradnl"/>
              </w:rPr>
            </w:pPr>
          </w:p>
          <w:p w:rsidR="00A129DC" w:rsidRPr="00546B9E" w:rsidRDefault="00A129DC" w:rsidP="00F560D4">
            <w:pPr>
              <w:rPr>
                <w:rFonts w:ascii="Arial" w:hAnsi="Arial" w:cs="Arial"/>
                <w:sz w:val="18"/>
                <w:szCs w:val="20"/>
                <w:lang w:val="es-ES_tradnl"/>
              </w:rPr>
            </w:pPr>
          </w:p>
          <w:p w:rsidR="006243BE" w:rsidRPr="00546B9E" w:rsidRDefault="00F560D4" w:rsidP="00F560D4">
            <w:pPr>
              <w:rPr>
                <w:rFonts w:ascii="Arial" w:hAnsi="Arial" w:cs="Arial"/>
                <w:sz w:val="18"/>
                <w:szCs w:val="20"/>
                <w:lang w:val="es-ES_tradnl"/>
              </w:rPr>
            </w:pPr>
            <w:r w:rsidRPr="00546B9E">
              <w:rPr>
                <w:rFonts w:ascii="Arial" w:hAnsi="Arial" w:cs="Arial"/>
                <w:sz w:val="18"/>
                <w:szCs w:val="20"/>
                <w:lang w:val="es-ES_tradnl"/>
              </w:rPr>
              <w:t xml:space="preserve"> </w:t>
            </w:r>
          </w:p>
        </w:tc>
      </w:tr>
    </w:tbl>
    <w:tbl>
      <w:tblPr>
        <w:tblW w:w="5012" w:type="pct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2503"/>
        <w:gridCol w:w="1479"/>
        <w:gridCol w:w="1418"/>
        <w:gridCol w:w="1354"/>
        <w:gridCol w:w="3252"/>
        <w:gridCol w:w="1853"/>
      </w:tblGrid>
      <w:tr w:rsidR="007A1C8D" w:rsidRPr="00793DFD" w:rsidTr="007A1C8D">
        <w:trPr>
          <w:trHeight w:val="309"/>
          <w:ins w:id="9" w:author="Parodi, Sandro" w:date="2017-09-11T12:25:00Z"/>
        </w:trPr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</w:tcPr>
          <w:p w:rsidR="007A1C8D" w:rsidRDefault="007A1C8D" w:rsidP="00764328">
            <w:pPr>
              <w:jc w:val="left"/>
              <w:rPr>
                <w:ins w:id="10" w:author="Parodi, Sandro" w:date="2017-09-11T12:25:00Z"/>
                <w:rFonts w:ascii="Arial" w:hAnsi="Arial" w:cs="Arial"/>
                <w:sz w:val="18"/>
                <w:szCs w:val="18"/>
              </w:rPr>
            </w:pPr>
            <w:ins w:id="11" w:author="Parodi, Sandro" w:date="2017-09-11T12:25:00Z">
              <w:r>
                <w:rPr>
                  <w:rFonts w:ascii="Arial" w:hAnsi="Arial" w:cs="Arial"/>
                  <w:sz w:val="18"/>
                  <w:szCs w:val="18"/>
                </w:rPr>
                <w:t>Gestión Pública y Gobernabilidad</w:t>
              </w:r>
            </w:ins>
          </w:p>
        </w:tc>
        <w:tc>
          <w:tcPr>
            <w:tcW w:w="943" w:type="pct"/>
            <w:tcBorders>
              <w:left w:val="single" w:sz="4" w:space="0" w:color="auto"/>
              <w:right w:val="single" w:sz="4" w:space="0" w:color="auto"/>
            </w:tcBorders>
          </w:tcPr>
          <w:p w:rsidR="007A1C8D" w:rsidRDefault="007A1C8D" w:rsidP="00764328">
            <w:pPr>
              <w:jc w:val="left"/>
              <w:rPr>
                <w:ins w:id="12" w:author="Parodi, Sandro" w:date="2017-09-11T12:25:00Z"/>
                <w:rFonts w:ascii="Arial" w:hAnsi="Arial" w:cs="Arial"/>
                <w:sz w:val="18"/>
                <w:szCs w:val="18"/>
              </w:rPr>
            </w:pPr>
            <w:ins w:id="13" w:author="Parodi, Sandro" w:date="2017-09-11T12:25:00Z">
              <w:r>
                <w:rPr>
                  <w:rFonts w:ascii="Arial" w:hAnsi="Arial" w:cs="Arial"/>
                  <w:sz w:val="18"/>
                  <w:szCs w:val="18"/>
                </w:rPr>
                <w:t>Retraso en la contratación del personal de la unidad ejecutora de la operación</w:t>
              </w:r>
            </w:ins>
          </w:p>
        </w:tc>
        <w:tc>
          <w:tcPr>
            <w:tcW w:w="557" w:type="pct"/>
            <w:tcBorders>
              <w:right w:val="single" w:sz="4" w:space="0" w:color="000000" w:themeColor="text1"/>
            </w:tcBorders>
            <w:shd w:val="clear" w:color="auto" w:fill="FFFFFF" w:themeFill="background1"/>
          </w:tcPr>
          <w:p w:rsidR="007A1C8D" w:rsidRDefault="007A1C8D" w:rsidP="00764328">
            <w:pPr>
              <w:jc w:val="center"/>
              <w:rPr>
                <w:ins w:id="14" w:author="Parodi, Sandro" w:date="2017-09-11T12:25:00Z"/>
                <w:rFonts w:ascii="Arial" w:hAnsi="Arial" w:cs="Arial"/>
                <w:sz w:val="18"/>
                <w:szCs w:val="18"/>
              </w:rPr>
            </w:pPr>
            <w:ins w:id="15" w:author="Parodi, Sandro" w:date="2017-09-11T12:25:00Z">
              <w:r>
                <w:rPr>
                  <w:rFonts w:ascii="Arial" w:hAnsi="Arial" w:cs="Arial"/>
                  <w:sz w:val="18"/>
                  <w:szCs w:val="18"/>
                </w:rPr>
                <w:t>1</w:t>
              </w:r>
            </w:ins>
          </w:p>
        </w:tc>
        <w:tc>
          <w:tcPr>
            <w:tcW w:w="534" w:type="pc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1C8D" w:rsidRDefault="007A1C8D" w:rsidP="00764328">
            <w:pPr>
              <w:jc w:val="center"/>
              <w:rPr>
                <w:ins w:id="16" w:author="Parodi, Sandro" w:date="2017-09-11T12:25:00Z"/>
                <w:rFonts w:ascii="Arial" w:hAnsi="Arial" w:cs="Arial"/>
                <w:sz w:val="18"/>
                <w:szCs w:val="18"/>
              </w:rPr>
            </w:pPr>
            <w:ins w:id="17" w:author="Parodi, Sandro" w:date="2017-09-11T12:25:00Z">
              <w:r>
                <w:rPr>
                  <w:rFonts w:ascii="Arial" w:hAnsi="Arial" w:cs="Arial"/>
                  <w:sz w:val="18"/>
                  <w:szCs w:val="18"/>
                </w:rPr>
                <w:t>2</w:t>
              </w:r>
            </w:ins>
          </w:p>
        </w:tc>
        <w:tc>
          <w:tcPr>
            <w:tcW w:w="510" w:type="pct"/>
            <w:tcBorders>
              <w:left w:val="single" w:sz="4" w:space="0" w:color="000000" w:themeColor="text1"/>
              <w:right w:val="single" w:sz="4" w:space="0" w:color="auto"/>
            </w:tcBorders>
          </w:tcPr>
          <w:p w:rsidR="007A1C8D" w:rsidRDefault="007A1C8D" w:rsidP="00764328">
            <w:pPr>
              <w:jc w:val="center"/>
              <w:rPr>
                <w:ins w:id="18" w:author="Parodi, Sandro" w:date="2017-09-11T12:25:00Z"/>
                <w:rFonts w:ascii="Arial" w:hAnsi="Arial" w:cs="Arial"/>
                <w:sz w:val="18"/>
                <w:szCs w:val="18"/>
              </w:rPr>
            </w:pPr>
            <w:ins w:id="19" w:author="Parodi, Sandro" w:date="2017-09-11T12:25:00Z">
              <w:r>
                <w:rPr>
                  <w:rFonts w:ascii="Arial" w:hAnsi="Arial" w:cs="Arial"/>
                  <w:sz w:val="18"/>
                  <w:szCs w:val="18"/>
                </w:rPr>
                <w:t>bajo</w:t>
              </w:r>
            </w:ins>
          </w:p>
        </w:tc>
        <w:tc>
          <w:tcPr>
            <w:tcW w:w="1225" w:type="pct"/>
            <w:tcBorders>
              <w:right w:val="single" w:sz="4" w:space="0" w:color="auto"/>
            </w:tcBorders>
          </w:tcPr>
          <w:p w:rsidR="007A1C8D" w:rsidRDefault="007A1C8D" w:rsidP="00764328">
            <w:pPr>
              <w:pStyle w:val="ListParagraph"/>
              <w:numPr>
                <w:ilvl w:val="0"/>
                <w:numId w:val="15"/>
              </w:numPr>
              <w:ind w:left="163" w:hanging="180"/>
              <w:rPr>
                <w:ins w:id="20" w:author="Parodi, Sandro" w:date="2017-09-11T12:25:00Z"/>
                <w:rFonts w:ascii="Arial" w:hAnsi="Arial" w:cs="Arial"/>
                <w:sz w:val="18"/>
                <w:szCs w:val="18"/>
              </w:rPr>
            </w:pPr>
            <w:ins w:id="21" w:author="Parodi, Sandro" w:date="2017-09-11T12:25:00Z">
              <w:r>
                <w:rPr>
                  <w:rFonts w:ascii="Arial" w:hAnsi="Arial" w:cs="Arial"/>
                  <w:sz w:val="18"/>
                  <w:szCs w:val="18"/>
                </w:rPr>
                <w:t>Apoyo técnico del BID para la elaboración del manual operativo y definición de roles y responsabilidades del personal.</w:t>
              </w:r>
            </w:ins>
          </w:p>
          <w:p w:rsidR="007A1C8D" w:rsidRPr="07B4FB9B" w:rsidRDefault="007A1C8D" w:rsidP="00764328">
            <w:pPr>
              <w:pStyle w:val="ListParagraph"/>
              <w:numPr>
                <w:ilvl w:val="0"/>
                <w:numId w:val="15"/>
              </w:numPr>
              <w:ind w:left="163" w:hanging="180"/>
              <w:rPr>
                <w:ins w:id="22" w:author="Parodi, Sandro" w:date="2017-09-11T12:25:00Z"/>
                <w:rFonts w:ascii="Arial" w:hAnsi="Arial" w:cs="Arial"/>
                <w:sz w:val="18"/>
                <w:szCs w:val="18"/>
              </w:rPr>
            </w:pPr>
            <w:ins w:id="23" w:author="Parodi, Sandro" w:date="2017-09-11T12:25:00Z">
              <w:r>
                <w:rPr>
                  <w:rFonts w:ascii="Arial" w:hAnsi="Arial" w:cs="Arial"/>
                  <w:sz w:val="18"/>
                  <w:szCs w:val="18"/>
                </w:rPr>
                <w:t>Solicitud anticipada de recursos en el presupuesto nacional para el nuevo personal a contratar.</w:t>
              </w:r>
            </w:ins>
          </w:p>
        </w:tc>
        <w:tc>
          <w:tcPr>
            <w:tcW w:w="698" w:type="pct"/>
            <w:tcBorders>
              <w:right w:val="single" w:sz="4" w:space="0" w:color="auto"/>
            </w:tcBorders>
          </w:tcPr>
          <w:p w:rsidR="007A1C8D" w:rsidRPr="00793DFD" w:rsidRDefault="007A1C8D" w:rsidP="00764328">
            <w:pPr>
              <w:pStyle w:val="ListParagraph"/>
              <w:numPr>
                <w:ilvl w:val="0"/>
                <w:numId w:val="15"/>
              </w:numPr>
              <w:ind w:left="163" w:hanging="180"/>
              <w:jc w:val="left"/>
              <w:rPr>
                <w:ins w:id="24" w:author="Parodi, Sandro" w:date="2017-09-11T12:25:00Z"/>
                <w:rFonts w:ascii="Arial" w:hAnsi="Arial" w:cs="Arial"/>
                <w:sz w:val="18"/>
                <w:szCs w:val="20"/>
              </w:rPr>
            </w:pPr>
            <w:ins w:id="25" w:author="Parodi, Sandro" w:date="2017-09-11T12:25:00Z">
              <w:r>
                <w:rPr>
                  <w:rFonts w:ascii="Arial" w:hAnsi="Arial" w:cs="Arial"/>
                  <w:sz w:val="18"/>
                  <w:szCs w:val="20"/>
                </w:rPr>
                <w:t>Minutas de reunión de avance del cumplimiento de condiciones contractuales especiales previas al primer desembolso</w:t>
              </w:r>
            </w:ins>
          </w:p>
        </w:tc>
      </w:tr>
    </w:tbl>
    <w:p w:rsidR="00C36FCE" w:rsidRPr="007A1C8D" w:rsidRDefault="00C36FCE" w:rsidP="008F60B2">
      <w:pPr>
        <w:autoSpaceDE w:val="0"/>
        <w:autoSpaceDN w:val="0"/>
        <w:adjustRightInd w:val="0"/>
        <w:rPr>
          <w:rFonts w:ascii="Arial" w:hAnsi="Arial" w:cs="Arial"/>
          <w:sz w:val="18"/>
          <w:szCs w:val="20"/>
          <w:lang w:eastAsia="es-CO"/>
          <w:rPrChange w:id="26" w:author="Parodi, Sandro" w:date="2017-09-11T12:25:00Z">
            <w:rPr>
              <w:rFonts w:ascii="Arial" w:hAnsi="Arial" w:cs="Arial"/>
              <w:sz w:val="18"/>
              <w:szCs w:val="20"/>
              <w:lang w:val="es-ES_tradnl" w:eastAsia="es-CO"/>
            </w:rPr>
          </w:rPrChange>
        </w:rPr>
      </w:pPr>
    </w:p>
    <w:sectPr w:rsidR="00C36FCE" w:rsidRPr="007A1C8D" w:rsidSect="00BB53EA">
      <w:headerReference w:type="default" r:id="rId8"/>
      <w:footerReference w:type="even" r:id="rId9"/>
      <w:footnotePr>
        <w:numRestart w:val="eachPage"/>
      </w:footnotePr>
      <w:pgSz w:w="15840" w:h="12240" w:orient="landscape" w:code="1"/>
      <w:pgMar w:top="1418" w:right="1418" w:bottom="1418" w:left="1170" w:header="851" w:footer="67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1698" w:rsidRDefault="00721698" w:rsidP="003E0E4C">
      <w:r>
        <w:separator/>
      </w:r>
    </w:p>
  </w:endnote>
  <w:endnote w:type="continuationSeparator" w:id="0">
    <w:p w:rsidR="00721698" w:rsidRDefault="00721698" w:rsidP="003E0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tham Book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7160" w:rsidRDefault="00897160" w:rsidP="00EF64A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897160" w:rsidRDefault="008971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1698" w:rsidRDefault="00721698" w:rsidP="003E0E4C">
      <w:r>
        <w:separator/>
      </w:r>
    </w:p>
  </w:footnote>
  <w:footnote w:type="continuationSeparator" w:id="0">
    <w:p w:rsidR="00721698" w:rsidRDefault="00721698" w:rsidP="003E0E4C">
      <w:r>
        <w:continuationSeparator/>
      </w:r>
    </w:p>
  </w:footnote>
  <w:footnote w:id="1">
    <w:p w:rsidR="00897160" w:rsidRPr="00F6399F" w:rsidRDefault="00897160" w:rsidP="007B3CB1">
      <w:pPr>
        <w:pStyle w:val="FootnoteText"/>
        <w:ind w:left="270" w:hanging="270"/>
        <w:jc w:val="left"/>
        <w:rPr>
          <w:rStyle w:val="FootnoteReference"/>
          <w:rFonts w:ascii="Arial" w:hAnsi="Arial" w:cs="Arial"/>
          <w:bCs/>
          <w:sz w:val="16"/>
          <w:szCs w:val="18"/>
          <w:vertAlign w:val="baseline"/>
        </w:rPr>
      </w:pPr>
      <w:r w:rsidRPr="00F6399F">
        <w:rPr>
          <w:rStyle w:val="FootnoteReference"/>
          <w:rFonts w:ascii="Arial" w:hAnsi="Arial" w:cs="Arial"/>
          <w:bCs/>
          <w:sz w:val="16"/>
          <w:szCs w:val="18"/>
        </w:rPr>
        <w:footnoteRef/>
      </w:r>
      <w:r w:rsidRPr="00F6399F">
        <w:rPr>
          <w:rStyle w:val="FootnoteReference"/>
          <w:rFonts w:ascii="Arial" w:hAnsi="Arial" w:cs="Arial"/>
          <w:bCs/>
          <w:sz w:val="16"/>
          <w:szCs w:val="18"/>
        </w:rPr>
        <w:t xml:space="preserve"> </w:t>
      </w:r>
      <w:r w:rsidRPr="00F6399F">
        <w:rPr>
          <w:rFonts w:ascii="Arial" w:hAnsi="Arial" w:cs="Arial"/>
          <w:bCs/>
          <w:sz w:val="16"/>
          <w:szCs w:val="18"/>
        </w:rPr>
        <w:tab/>
      </w:r>
      <w:r w:rsidRPr="00F6399F">
        <w:rPr>
          <w:rStyle w:val="FootnoteReference"/>
          <w:rFonts w:ascii="Arial" w:hAnsi="Arial" w:cs="Arial"/>
          <w:bCs/>
          <w:sz w:val="16"/>
          <w:szCs w:val="18"/>
          <w:vertAlign w:val="baseline"/>
        </w:rPr>
        <w:t>Resumen proveniente de la evaluación de riesgos de alcance amplio para POD, de conformidad con la guía de procedimientos GRP.</w:t>
      </w:r>
    </w:p>
  </w:footnote>
  <w:footnote w:id="2">
    <w:p w:rsidR="00897160" w:rsidRPr="00F6399F" w:rsidRDefault="00897160" w:rsidP="007B3CB1">
      <w:pPr>
        <w:pStyle w:val="FootnoteText"/>
        <w:ind w:left="270" w:hanging="270"/>
        <w:jc w:val="left"/>
        <w:rPr>
          <w:rStyle w:val="FootnoteReference"/>
          <w:rFonts w:ascii="Arial" w:hAnsi="Arial" w:cs="Arial"/>
          <w:bCs/>
          <w:sz w:val="16"/>
          <w:szCs w:val="18"/>
          <w:vertAlign w:val="baseline"/>
        </w:rPr>
      </w:pPr>
      <w:r w:rsidRPr="00F6399F">
        <w:rPr>
          <w:rStyle w:val="FootnoteReference"/>
          <w:rFonts w:ascii="Arial" w:hAnsi="Arial" w:cs="Arial"/>
          <w:bCs/>
          <w:sz w:val="16"/>
          <w:szCs w:val="18"/>
        </w:rPr>
        <w:footnoteRef/>
      </w:r>
      <w:r w:rsidRPr="00F6399F">
        <w:rPr>
          <w:rStyle w:val="FootnoteReference"/>
          <w:rFonts w:ascii="Arial" w:hAnsi="Arial" w:cs="Arial"/>
          <w:bCs/>
          <w:sz w:val="16"/>
          <w:szCs w:val="18"/>
          <w:vertAlign w:val="baseline"/>
        </w:rPr>
        <w:t xml:space="preserve"> </w:t>
      </w:r>
      <w:r w:rsidRPr="00F6399F">
        <w:rPr>
          <w:rFonts w:ascii="Arial" w:hAnsi="Arial" w:cs="Arial"/>
          <w:bCs/>
          <w:sz w:val="16"/>
          <w:szCs w:val="18"/>
        </w:rPr>
        <w:tab/>
      </w:r>
      <w:r w:rsidRPr="00F6399F">
        <w:rPr>
          <w:rStyle w:val="FootnoteReference"/>
          <w:rFonts w:ascii="Arial" w:hAnsi="Arial" w:cs="Arial"/>
          <w:bCs/>
          <w:sz w:val="16"/>
          <w:szCs w:val="18"/>
          <w:vertAlign w:val="baseline"/>
        </w:rPr>
        <w:t xml:space="preserve">Se incluyen las principales acciones de mitigación concertadas con el Cliente. </w:t>
      </w:r>
    </w:p>
  </w:footnote>
  <w:footnote w:id="3">
    <w:p w:rsidR="00897160" w:rsidRPr="00900DFB" w:rsidRDefault="00897160" w:rsidP="007B3CB1">
      <w:pPr>
        <w:pStyle w:val="FootnoteText"/>
        <w:ind w:left="270" w:hanging="270"/>
        <w:rPr>
          <w:rStyle w:val="FootnoteReference"/>
          <w:rFonts w:ascii="Arial Narrow" w:hAnsi="Arial Narrow"/>
          <w:b/>
          <w:bCs/>
          <w:smallCaps/>
          <w:sz w:val="22"/>
          <w:szCs w:val="22"/>
          <w:lang w:val="pt-BR"/>
        </w:rPr>
      </w:pPr>
      <w:r w:rsidRPr="00F6399F">
        <w:rPr>
          <w:rStyle w:val="FootnoteReference"/>
          <w:rFonts w:ascii="Arial" w:hAnsi="Arial" w:cs="Arial"/>
          <w:bCs/>
          <w:sz w:val="16"/>
          <w:szCs w:val="18"/>
        </w:rPr>
        <w:footnoteRef/>
      </w:r>
      <w:r w:rsidRPr="00F6399F">
        <w:rPr>
          <w:rStyle w:val="FootnoteReference"/>
          <w:rFonts w:ascii="Arial" w:hAnsi="Arial" w:cs="Arial"/>
          <w:bCs/>
          <w:sz w:val="16"/>
          <w:szCs w:val="18"/>
          <w:vertAlign w:val="baseline"/>
        </w:rPr>
        <w:t xml:space="preserve"> </w:t>
      </w:r>
      <w:r w:rsidRPr="00F6399F">
        <w:rPr>
          <w:rFonts w:ascii="Arial" w:hAnsi="Arial" w:cs="Arial"/>
          <w:bCs/>
          <w:sz w:val="16"/>
          <w:szCs w:val="18"/>
        </w:rPr>
        <w:tab/>
      </w:r>
      <w:r w:rsidRPr="00F6399F">
        <w:rPr>
          <w:rStyle w:val="FootnoteReference"/>
          <w:rFonts w:ascii="Arial" w:hAnsi="Arial" w:cs="Arial"/>
          <w:bCs/>
          <w:sz w:val="16"/>
          <w:szCs w:val="18"/>
          <w:vertAlign w:val="baseline"/>
        </w:rPr>
        <w:t>Se utiliza para destacar los principales aspectos que influyeron en la evaluación y/o las decisiones tomadas por el Jefe de Equipo de Proyecto.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Gotham Book" w:hAnsi="Gotham Book"/>
        <w:sz w:val="20"/>
      </w:rPr>
      <w:id w:val="1477648756"/>
      <w:docPartObj>
        <w:docPartGallery w:val="Page Numbers (Top of Page)"/>
        <w:docPartUnique/>
      </w:docPartObj>
    </w:sdtPr>
    <w:sdtEndPr>
      <w:rPr>
        <w:rFonts w:ascii="Arial" w:hAnsi="Arial" w:cs="Arial"/>
        <w:sz w:val="18"/>
      </w:rPr>
    </w:sdtEndPr>
    <w:sdtContent>
      <w:p w:rsidR="00897160" w:rsidRDefault="00897160" w:rsidP="00FE337A">
        <w:pPr>
          <w:pStyle w:val="Header"/>
          <w:jc w:val="left"/>
          <w:rPr>
            <w:rFonts w:ascii="Gotham Book" w:hAnsi="Gotham Book"/>
            <w:sz w:val="20"/>
          </w:rPr>
        </w:pPr>
        <w:r>
          <w:rPr>
            <w:noProof/>
            <w:lang w:val="en-US" w:eastAsia="en-US"/>
          </w:rPr>
          <w:drawing>
            <wp:anchor distT="0" distB="0" distL="114300" distR="114300" simplePos="0" relativeHeight="251658240" behindDoc="1" locked="0" layoutInCell="1" allowOverlap="1" wp14:anchorId="2E6C80BB" wp14:editId="2E6C80BC">
              <wp:simplePos x="0" y="0"/>
              <wp:positionH relativeFrom="column">
                <wp:posOffset>-4445</wp:posOffset>
              </wp:positionH>
              <wp:positionV relativeFrom="paragraph">
                <wp:posOffset>4445</wp:posOffset>
              </wp:positionV>
              <wp:extent cx="1986280" cy="859155"/>
              <wp:effectExtent l="0" t="0" r="0" b="0"/>
              <wp:wrapTight wrapText="bothSides">
                <wp:wrapPolygon edited="0">
                  <wp:start x="0" y="0"/>
                  <wp:lineTo x="0" y="21073"/>
                  <wp:lineTo x="21338" y="21073"/>
                  <wp:lineTo x="21338" y="0"/>
                  <wp:lineTo x="0" y="0"/>
                </wp:wrapPolygon>
              </wp:wrapTight>
              <wp:docPr id="5" name="Picture 5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Picture 5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986280" cy="85915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:rsidR="00897160" w:rsidRDefault="00897160" w:rsidP="00FE337A">
        <w:pPr>
          <w:pStyle w:val="Header"/>
          <w:jc w:val="right"/>
          <w:rPr>
            <w:rFonts w:ascii="Gotham Book" w:hAnsi="Gotham Book"/>
            <w:sz w:val="20"/>
          </w:rPr>
        </w:pPr>
      </w:p>
      <w:p w:rsidR="00897160" w:rsidRDefault="00897160" w:rsidP="00FE337A">
        <w:pPr>
          <w:pStyle w:val="Header"/>
          <w:jc w:val="right"/>
          <w:rPr>
            <w:rFonts w:ascii="Gotham Book" w:hAnsi="Gotham Book"/>
            <w:sz w:val="20"/>
          </w:rPr>
        </w:pPr>
      </w:p>
      <w:p w:rsidR="00897160" w:rsidRDefault="00897160" w:rsidP="00FE337A">
        <w:pPr>
          <w:pStyle w:val="Header"/>
          <w:jc w:val="right"/>
          <w:rPr>
            <w:rFonts w:ascii="Gotham Book" w:hAnsi="Gotham Book"/>
            <w:sz w:val="20"/>
          </w:rPr>
        </w:pPr>
      </w:p>
      <w:p w:rsidR="00897160" w:rsidRPr="00F6399F" w:rsidRDefault="07B4FB9B" w:rsidP="07B4FB9B">
        <w:pPr>
          <w:pStyle w:val="Header"/>
          <w:jc w:val="right"/>
          <w:rPr>
            <w:rFonts w:ascii="Arial" w:hAnsi="Arial" w:cs="Arial"/>
            <w:sz w:val="18"/>
            <w:szCs w:val="18"/>
          </w:rPr>
        </w:pPr>
        <w:r w:rsidRPr="07B4FB9B">
          <w:rPr>
            <w:rFonts w:ascii="Arial" w:hAnsi="Arial" w:cs="Arial"/>
            <w:sz w:val="18"/>
            <w:szCs w:val="18"/>
          </w:rPr>
          <w:t>Apéndice – PN-L1143</w:t>
        </w:r>
      </w:p>
      <w:p w:rsidR="00897160" w:rsidRPr="00F6399F" w:rsidRDefault="07B4FB9B" w:rsidP="07B4FB9B">
        <w:pPr>
          <w:pStyle w:val="Header"/>
          <w:jc w:val="right"/>
          <w:rPr>
            <w:rFonts w:ascii="Arial" w:hAnsi="Arial" w:cs="Arial"/>
            <w:sz w:val="18"/>
            <w:szCs w:val="18"/>
          </w:rPr>
        </w:pPr>
        <w:r w:rsidRPr="07B4FB9B">
          <w:rPr>
            <w:rFonts w:ascii="Arial" w:hAnsi="Arial" w:cs="Arial"/>
            <w:sz w:val="18"/>
            <w:szCs w:val="18"/>
          </w:rPr>
          <w:t xml:space="preserve">Página </w:t>
        </w:r>
        <w:r w:rsidR="00897160" w:rsidRPr="07B4FB9B">
          <w:rPr>
            <w:rFonts w:ascii="Arial" w:hAnsi="Arial" w:cs="Arial"/>
            <w:noProof/>
            <w:sz w:val="18"/>
            <w:szCs w:val="18"/>
          </w:rPr>
          <w:fldChar w:fldCharType="begin"/>
        </w:r>
        <w:r w:rsidR="00897160" w:rsidRPr="07B4FB9B">
          <w:rPr>
            <w:rFonts w:ascii="Arial" w:hAnsi="Arial" w:cs="Arial"/>
            <w:noProof/>
            <w:sz w:val="18"/>
            <w:szCs w:val="18"/>
          </w:rPr>
          <w:instrText xml:space="preserve"> PAGE </w:instrText>
        </w:r>
        <w:r w:rsidR="00897160" w:rsidRPr="07B4FB9B">
          <w:rPr>
            <w:rFonts w:ascii="Arial" w:hAnsi="Arial" w:cs="Arial"/>
            <w:noProof/>
            <w:sz w:val="18"/>
            <w:szCs w:val="18"/>
          </w:rPr>
          <w:fldChar w:fldCharType="separate"/>
        </w:r>
        <w:r w:rsidR="00CD41F9">
          <w:rPr>
            <w:rFonts w:ascii="Arial" w:hAnsi="Arial" w:cs="Arial"/>
            <w:noProof/>
            <w:sz w:val="18"/>
            <w:szCs w:val="18"/>
          </w:rPr>
          <w:t>2</w:t>
        </w:r>
        <w:r w:rsidR="00897160" w:rsidRPr="07B4FB9B">
          <w:rPr>
            <w:rFonts w:ascii="Arial" w:hAnsi="Arial" w:cs="Arial"/>
            <w:noProof/>
            <w:sz w:val="18"/>
            <w:szCs w:val="18"/>
          </w:rPr>
          <w:fldChar w:fldCharType="end"/>
        </w:r>
        <w:r w:rsidRPr="07B4FB9B">
          <w:rPr>
            <w:rFonts w:ascii="Arial" w:hAnsi="Arial" w:cs="Arial"/>
            <w:sz w:val="18"/>
            <w:szCs w:val="18"/>
          </w:rPr>
          <w:t xml:space="preserve"> de </w:t>
        </w:r>
        <w:r w:rsidR="00897160" w:rsidRPr="07B4FB9B">
          <w:rPr>
            <w:rFonts w:ascii="Arial" w:hAnsi="Arial" w:cs="Arial"/>
            <w:noProof/>
            <w:sz w:val="18"/>
            <w:szCs w:val="18"/>
          </w:rPr>
          <w:fldChar w:fldCharType="begin"/>
        </w:r>
        <w:r w:rsidR="00897160" w:rsidRPr="07B4FB9B">
          <w:rPr>
            <w:rFonts w:ascii="Arial" w:hAnsi="Arial" w:cs="Arial"/>
            <w:noProof/>
            <w:sz w:val="18"/>
            <w:szCs w:val="18"/>
          </w:rPr>
          <w:instrText xml:space="preserve"> NUMPAGES  </w:instrText>
        </w:r>
        <w:r w:rsidR="00897160" w:rsidRPr="07B4FB9B">
          <w:rPr>
            <w:rFonts w:ascii="Arial" w:hAnsi="Arial" w:cs="Arial"/>
            <w:noProof/>
            <w:sz w:val="18"/>
            <w:szCs w:val="18"/>
          </w:rPr>
          <w:fldChar w:fldCharType="separate"/>
        </w:r>
        <w:r w:rsidR="00CD41F9">
          <w:rPr>
            <w:rFonts w:ascii="Arial" w:hAnsi="Arial" w:cs="Arial"/>
            <w:noProof/>
            <w:sz w:val="18"/>
            <w:szCs w:val="18"/>
          </w:rPr>
          <w:t>11</w:t>
        </w:r>
        <w:r w:rsidR="00897160" w:rsidRPr="07B4FB9B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  <w:p w:rsidR="00897160" w:rsidRPr="00FE337A" w:rsidRDefault="00897160" w:rsidP="00FE337A">
    <w:pPr>
      <w:pStyle w:val="Header"/>
      <w:rPr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67091"/>
    <w:multiLevelType w:val="hybridMultilevel"/>
    <w:tmpl w:val="62E692B4"/>
    <w:lvl w:ilvl="0" w:tplc="278A506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6"/>
        </w:tabs>
        <w:ind w:left="11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836"/>
        </w:tabs>
        <w:ind w:left="83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56"/>
        </w:tabs>
        <w:ind w:left="155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276"/>
        </w:tabs>
        <w:ind w:left="227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96"/>
        </w:tabs>
        <w:ind w:left="299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16"/>
        </w:tabs>
        <w:ind w:left="371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436"/>
        </w:tabs>
        <w:ind w:left="443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56"/>
        </w:tabs>
        <w:ind w:left="5156" w:hanging="180"/>
      </w:pPr>
    </w:lvl>
  </w:abstractNum>
  <w:abstractNum w:abstractNumId="1" w15:restartNumberingAfterBreak="0">
    <w:nsid w:val="11A2205A"/>
    <w:multiLevelType w:val="hybridMultilevel"/>
    <w:tmpl w:val="42F41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D2087"/>
    <w:multiLevelType w:val="hybridMultilevel"/>
    <w:tmpl w:val="C2D4ED16"/>
    <w:lvl w:ilvl="0" w:tplc="0409000F">
      <w:start w:val="1"/>
      <w:numFmt w:val="decimal"/>
      <w:lvlText w:val="%1."/>
      <w:lvlJc w:val="left"/>
      <w:pPr>
        <w:tabs>
          <w:tab w:val="num" w:pos="1381"/>
        </w:tabs>
        <w:ind w:left="1381" w:hanging="360"/>
      </w:pPr>
    </w:lvl>
    <w:lvl w:ilvl="1" w:tplc="278A506A">
      <w:start w:val="1"/>
      <w:numFmt w:val="lowerLetter"/>
      <w:lvlText w:val="%2."/>
      <w:lvlJc w:val="left"/>
      <w:pPr>
        <w:tabs>
          <w:tab w:val="num" w:pos="2101"/>
        </w:tabs>
        <w:ind w:left="2101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</w:lvl>
  </w:abstractNum>
  <w:abstractNum w:abstractNumId="3" w15:restartNumberingAfterBreak="0">
    <w:nsid w:val="184C4389"/>
    <w:multiLevelType w:val="hybridMultilevel"/>
    <w:tmpl w:val="4FF86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F43B19"/>
    <w:multiLevelType w:val="hybridMultilevel"/>
    <w:tmpl w:val="F1A630F2"/>
    <w:lvl w:ilvl="0" w:tplc="EFDA0028">
      <w:start w:val="1"/>
      <w:numFmt w:val="upperRoman"/>
      <w:pStyle w:val="Titl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9D3079"/>
    <w:multiLevelType w:val="hybridMultilevel"/>
    <w:tmpl w:val="D370ED5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C0FA3"/>
    <w:multiLevelType w:val="hybridMultilevel"/>
    <w:tmpl w:val="E43EE2F4"/>
    <w:lvl w:ilvl="0" w:tplc="3A845F9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027522"/>
    <w:multiLevelType w:val="hybridMultilevel"/>
    <w:tmpl w:val="E45C5F96"/>
    <w:lvl w:ilvl="0" w:tplc="278A506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6"/>
        </w:tabs>
        <w:ind w:left="11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836"/>
        </w:tabs>
        <w:ind w:left="83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56"/>
        </w:tabs>
        <w:ind w:left="155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276"/>
        </w:tabs>
        <w:ind w:left="227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96"/>
        </w:tabs>
        <w:ind w:left="299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16"/>
        </w:tabs>
        <w:ind w:left="371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436"/>
        </w:tabs>
        <w:ind w:left="443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56"/>
        </w:tabs>
        <w:ind w:left="5156" w:hanging="180"/>
      </w:pPr>
    </w:lvl>
  </w:abstractNum>
  <w:abstractNum w:abstractNumId="8" w15:restartNumberingAfterBreak="0">
    <w:nsid w:val="32522545"/>
    <w:multiLevelType w:val="hybridMultilevel"/>
    <w:tmpl w:val="279C18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A03840"/>
    <w:multiLevelType w:val="hybridMultilevel"/>
    <w:tmpl w:val="602E2EBA"/>
    <w:lvl w:ilvl="0" w:tplc="278A506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6"/>
        </w:tabs>
        <w:ind w:left="11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836"/>
        </w:tabs>
        <w:ind w:left="83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56"/>
        </w:tabs>
        <w:ind w:left="155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276"/>
        </w:tabs>
        <w:ind w:left="227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96"/>
        </w:tabs>
        <w:ind w:left="299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16"/>
        </w:tabs>
        <w:ind w:left="371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436"/>
        </w:tabs>
        <w:ind w:left="443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56"/>
        </w:tabs>
        <w:ind w:left="5156" w:hanging="180"/>
      </w:pPr>
    </w:lvl>
  </w:abstractNum>
  <w:abstractNum w:abstractNumId="10" w15:restartNumberingAfterBreak="0">
    <w:nsid w:val="56606205"/>
    <w:multiLevelType w:val="hybridMultilevel"/>
    <w:tmpl w:val="927AF108"/>
    <w:lvl w:ilvl="0" w:tplc="7C74DA4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8D595B"/>
    <w:multiLevelType w:val="hybridMultilevel"/>
    <w:tmpl w:val="F49CC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F70D53"/>
    <w:multiLevelType w:val="hybridMultilevel"/>
    <w:tmpl w:val="C5FE1F36"/>
    <w:lvl w:ilvl="0" w:tplc="0409000F">
      <w:start w:val="1"/>
      <w:numFmt w:val="decimal"/>
      <w:lvlText w:val="%1."/>
      <w:lvlJc w:val="left"/>
      <w:pPr>
        <w:tabs>
          <w:tab w:val="num" w:pos="1381"/>
        </w:tabs>
        <w:ind w:left="1381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01"/>
        </w:tabs>
        <w:ind w:left="210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</w:lvl>
  </w:abstractNum>
  <w:abstractNum w:abstractNumId="13" w15:restartNumberingAfterBreak="0">
    <w:nsid w:val="5F23174A"/>
    <w:multiLevelType w:val="hybridMultilevel"/>
    <w:tmpl w:val="741A63B0"/>
    <w:lvl w:ilvl="0" w:tplc="0409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14" w15:restartNumberingAfterBreak="0">
    <w:nsid w:val="6BF432C8"/>
    <w:multiLevelType w:val="multilevel"/>
    <w:tmpl w:val="476A0888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964"/>
        </w:tabs>
        <w:ind w:left="964" w:hanging="533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31"/>
        </w:tabs>
        <w:ind w:left="1531" w:hanging="56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79D82DDB"/>
    <w:multiLevelType w:val="hybridMultilevel"/>
    <w:tmpl w:val="B44683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13"/>
  </w:num>
  <w:num w:numId="4">
    <w:abstractNumId w:val="8"/>
  </w:num>
  <w:num w:numId="5">
    <w:abstractNumId w:val="9"/>
  </w:num>
  <w:num w:numId="6">
    <w:abstractNumId w:val="0"/>
  </w:num>
  <w:num w:numId="7">
    <w:abstractNumId w:val="7"/>
  </w:num>
  <w:num w:numId="8">
    <w:abstractNumId w:val="12"/>
  </w:num>
  <w:num w:numId="9">
    <w:abstractNumId w:val="2"/>
  </w:num>
  <w:num w:numId="10">
    <w:abstractNumId w:val="5"/>
  </w:num>
  <w:num w:numId="11">
    <w:abstractNumId w:val="15"/>
  </w:num>
  <w:num w:numId="12">
    <w:abstractNumId w:val="10"/>
  </w:num>
  <w:num w:numId="13">
    <w:abstractNumId w:val="6"/>
  </w:num>
  <w:num w:numId="14">
    <w:abstractNumId w:val="11"/>
  </w:num>
  <w:num w:numId="15">
    <w:abstractNumId w:val="1"/>
  </w:num>
  <w:num w:numId="16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arodi, Sandro">
    <w15:presenceInfo w15:providerId="AD" w15:userId="S-1-5-21-3560232635-1406422398-2702866923-924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337"/>
    <w:rsid w:val="000011D7"/>
    <w:rsid w:val="000014BB"/>
    <w:rsid w:val="00003E4B"/>
    <w:rsid w:val="00003FF2"/>
    <w:rsid w:val="00007584"/>
    <w:rsid w:val="00012142"/>
    <w:rsid w:val="0001283D"/>
    <w:rsid w:val="0002678D"/>
    <w:rsid w:val="000339B2"/>
    <w:rsid w:val="00035826"/>
    <w:rsid w:val="000416F1"/>
    <w:rsid w:val="000445EA"/>
    <w:rsid w:val="00046E89"/>
    <w:rsid w:val="00053AB6"/>
    <w:rsid w:val="00062A8D"/>
    <w:rsid w:val="0007059D"/>
    <w:rsid w:val="00072F97"/>
    <w:rsid w:val="00073F66"/>
    <w:rsid w:val="0007433D"/>
    <w:rsid w:val="000859A0"/>
    <w:rsid w:val="00087A24"/>
    <w:rsid w:val="00093914"/>
    <w:rsid w:val="00095A21"/>
    <w:rsid w:val="000A057E"/>
    <w:rsid w:val="000A30DF"/>
    <w:rsid w:val="000A33EF"/>
    <w:rsid w:val="000B00CB"/>
    <w:rsid w:val="000B24CD"/>
    <w:rsid w:val="000B29AB"/>
    <w:rsid w:val="000B50D7"/>
    <w:rsid w:val="000B77CF"/>
    <w:rsid w:val="000C3588"/>
    <w:rsid w:val="000C5253"/>
    <w:rsid w:val="000C6142"/>
    <w:rsid w:val="000C7452"/>
    <w:rsid w:val="000D017C"/>
    <w:rsid w:val="000D5364"/>
    <w:rsid w:val="000D6883"/>
    <w:rsid w:val="000F483D"/>
    <w:rsid w:val="00102D76"/>
    <w:rsid w:val="0012133B"/>
    <w:rsid w:val="00123561"/>
    <w:rsid w:val="00130531"/>
    <w:rsid w:val="00132CF0"/>
    <w:rsid w:val="0014130E"/>
    <w:rsid w:val="001422AD"/>
    <w:rsid w:val="00143D78"/>
    <w:rsid w:val="0014402B"/>
    <w:rsid w:val="00145C46"/>
    <w:rsid w:val="00145FC3"/>
    <w:rsid w:val="0014699A"/>
    <w:rsid w:val="001537B8"/>
    <w:rsid w:val="00175D2A"/>
    <w:rsid w:val="00180DC5"/>
    <w:rsid w:val="00191147"/>
    <w:rsid w:val="001A181C"/>
    <w:rsid w:val="001A281E"/>
    <w:rsid w:val="001A4734"/>
    <w:rsid w:val="001B2647"/>
    <w:rsid w:val="001C11AB"/>
    <w:rsid w:val="001C2CE1"/>
    <w:rsid w:val="001D105E"/>
    <w:rsid w:val="001D3FCD"/>
    <w:rsid w:val="001E1070"/>
    <w:rsid w:val="001E151E"/>
    <w:rsid w:val="001E1E55"/>
    <w:rsid w:val="001E255F"/>
    <w:rsid w:val="001F0E5B"/>
    <w:rsid w:val="001F6760"/>
    <w:rsid w:val="0020204F"/>
    <w:rsid w:val="00203C56"/>
    <w:rsid w:val="00207899"/>
    <w:rsid w:val="00212BC4"/>
    <w:rsid w:val="002158D2"/>
    <w:rsid w:val="00220CBA"/>
    <w:rsid w:val="002231B6"/>
    <w:rsid w:val="00232951"/>
    <w:rsid w:val="00234332"/>
    <w:rsid w:val="00237463"/>
    <w:rsid w:val="00240529"/>
    <w:rsid w:val="00240FB1"/>
    <w:rsid w:val="00254337"/>
    <w:rsid w:val="002550D2"/>
    <w:rsid w:val="002558A0"/>
    <w:rsid w:val="00255F44"/>
    <w:rsid w:val="00261455"/>
    <w:rsid w:val="002657F7"/>
    <w:rsid w:val="00267757"/>
    <w:rsid w:val="00271C27"/>
    <w:rsid w:val="00273C94"/>
    <w:rsid w:val="00285995"/>
    <w:rsid w:val="0029183B"/>
    <w:rsid w:val="002926CA"/>
    <w:rsid w:val="002A09F3"/>
    <w:rsid w:val="002A293E"/>
    <w:rsid w:val="002A3943"/>
    <w:rsid w:val="002A598F"/>
    <w:rsid w:val="002A5A35"/>
    <w:rsid w:val="002B152E"/>
    <w:rsid w:val="002C00A9"/>
    <w:rsid w:val="002C0B2E"/>
    <w:rsid w:val="002C1FD1"/>
    <w:rsid w:val="002C2E05"/>
    <w:rsid w:val="002D2AA5"/>
    <w:rsid w:val="002D37C6"/>
    <w:rsid w:val="002F094A"/>
    <w:rsid w:val="002F4322"/>
    <w:rsid w:val="002F6530"/>
    <w:rsid w:val="002F79BD"/>
    <w:rsid w:val="00303C95"/>
    <w:rsid w:val="00304234"/>
    <w:rsid w:val="0031209F"/>
    <w:rsid w:val="00317042"/>
    <w:rsid w:val="0032267F"/>
    <w:rsid w:val="003227DA"/>
    <w:rsid w:val="00326F45"/>
    <w:rsid w:val="003337C0"/>
    <w:rsid w:val="003373AD"/>
    <w:rsid w:val="003379F1"/>
    <w:rsid w:val="003440C0"/>
    <w:rsid w:val="00352124"/>
    <w:rsid w:val="0035414C"/>
    <w:rsid w:val="00356015"/>
    <w:rsid w:val="00360154"/>
    <w:rsid w:val="00363EEC"/>
    <w:rsid w:val="00371486"/>
    <w:rsid w:val="00380795"/>
    <w:rsid w:val="00382890"/>
    <w:rsid w:val="00384420"/>
    <w:rsid w:val="00392E70"/>
    <w:rsid w:val="003953ED"/>
    <w:rsid w:val="003B0C5F"/>
    <w:rsid w:val="003B2043"/>
    <w:rsid w:val="003B4797"/>
    <w:rsid w:val="003B5E4C"/>
    <w:rsid w:val="003C43CA"/>
    <w:rsid w:val="003D5F8A"/>
    <w:rsid w:val="003D662F"/>
    <w:rsid w:val="003E0E4C"/>
    <w:rsid w:val="003E1F45"/>
    <w:rsid w:val="003F0831"/>
    <w:rsid w:val="003F7407"/>
    <w:rsid w:val="00401776"/>
    <w:rsid w:val="004018FB"/>
    <w:rsid w:val="00401AEF"/>
    <w:rsid w:val="004129FC"/>
    <w:rsid w:val="00412AE4"/>
    <w:rsid w:val="00414F7B"/>
    <w:rsid w:val="004153E8"/>
    <w:rsid w:val="004175D1"/>
    <w:rsid w:val="00423F43"/>
    <w:rsid w:val="00424B07"/>
    <w:rsid w:val="00426197"/>
    <w:rsid w:val="00426926"/>
    <w:rsid w:val="00427969"/>
    <w:rsid w:val="00436644"/>
    <w:rsid w:val="00444919"/>
    <w:rsid w:val="004541BE"/>
    <w:rsid w:val="00465057"/>
    <w:rsid w:val="00476F2A"/>
    <w:rsid w:val="0048570C"/>
    <w:rsid w:val="00485F49"/>
    <w:rsid w:val="0048746B"/>
    <w:rsid w:val="0049786D"/>
    <w:rsid w:val="004A307F"/>
    <w:rsid w:val="004A6163"/>
    <w:rsid w:val="004A7E3A"/>
    <w:rsid w:val="004C2D5C"/>
    <w:rsid w:val="004C4974"/>
    <w:rsid w:val="004D3E1F"/>
    <w:rsid w:val="004D40A8"/>
    <w:rsid w:val="004E1722"/>
    <w:rsid w:val="004E4D39"/>
    <w:rsid w:val="004F3C4E"/>
    <w:rsid w:val="004F4B34"/>
    <w:rsid w:val="0050419B"/>
    <w:rsid w:val="005130B8"/>
    <w:rsid w:val="005132F5"/>
    <w:rsid w:val="00517B6B"/>
    <w:rsid w:val="0052389E"/>
    <w:rsid w:val="0052405A"/>
    <w:rsid w:val="0053448A"/>
    <w:rsid w:val="00542E0D"/>
    <w:rsid w:val="00546B9E"/>
    <w:rsid w:val="0055219B"/>
    <w:rsid w:val="005547E2"/>
    <w:rsid w:val="00573484"/>
    <w:rsid w:val="00583E2F"/>
    <w:rsid w:val="005914E9"/>
    <w:rsid w:val="005A2DCE"/>
    <w:rsid w:val="005A559C"/>
    <w:rsid w:val="005B32E8"/>
    <w:rsid w:val="005B3547"/>
    <w:rsid w:val="005B7DC6"/>
    <w:rsid w:val="005C4F23"/>
    <w:rsid w:val="005D1842"/>
    <w:rsid w:val="005E1EDF"/>
    <w:rsid w:val="005E260B"/>
    <w:rsid w:val="005E329C"/>
    <w:rsid w:val="005E37EE"/>
    <w:rsid w:val="005E6122"/>
    <w:rsid w:val="005F041D"/>
    <w:rsid w:val="005F5D4B"/>
    <w:rsid w:val="005F6783"/>
    <w:rsid w:val="0060030A"/>
    <w:rsid w:val="00602D3B"/>
    <w:rsid w:val="006061CA"/>
    <w:rsid w:val="00612C51"/>
    <w:rsid w:val="006158FB"/>
    <w:rsid w:val="0061711F"/>
    <w:rsid w:val="006243BE"/>
    <w:rsid w:val="006252C3"/>
    <w:rsid w:val="00642FAD"/>
    <w:rsid w:val="0064600F"/>
    <w:rsid w:val="00647A82"/>
    <w:rsid w:val="006528C6"/>
    <w:rsid w:val="006543F2"/>
    <w:rsid w:val="00663C6D"/>
    <w:rsid w:val="00663F51"/>
    <w:rsid w:val="00674317"/>
    <w:rsid w:val="00676A49"/>
    <w:rsid w:val="00677A68"/>
    <w:rsid w:val="00691BB5"/>
    <w:rsid w:val="00696F18"/>
    <w:rsid w:val="006A03F5"/>
    <w:rsid w:val="006A290C"/>
    <w:rsid w:val="006A4C3C"/>
    <w:rsid w:val="006A7630"/>
    <w:rsid w:val="006B17B5"/>
    <w:rsid w:val="006B7440"/>
    <w:rsid w:val="006B7F4F"/>
    <w:rsid w:val="006C7F55"/>
    <w:rsid w:val="006D0E66"/>
    <w:rsid w:val="006D6E68"/>
    <w:rsid w:val="006E0EEE"/>
    <w:rsid w:val="006E26B8"/>
    <w:rsid w:val="006E51A2"/>
    <w:rsid w:val="006E6CCD"/>
    <w:rsid w:val="006E7A46"/>
    <w:rsid w:val="006F7D59"/>
    <w:rsid w:val="00704B38"/>
    <w:rsid w:val="0071194D"/>
    <w:rsid w:val="00711E68"/>
    <w:rsid w:val="007131A9"/>
    <w:rsid w:val="007152F1"/>
    <w:rsid w:val="00720E93"/>
    <w:rsid w:val="00721698"/>
    <w:rsid w:val="007248D7"/>
    <w:rsid w:val="007251B3"/>
    <w:rsid w:val="00727105"/>
    <w:rsid w:val="00727B05"/>
    <w:rsid w:val="00737E44"/>
    <w:rsid w:val="00741810"/>
    <w:rsid w:val="0075005A"/>
    <w:rsid w:val="00754AF8"/>
    <w:rsid w:val="00755180"/>
    <w:rsid w:val="0077079B"/>
    <w:rsid w:val="00777AE9"/>
    <w:rsid w:val="007807C8"/>
    <w:rsid w:val="00793DFD"/>
    <w:rsid w:val="007969A6"/>
    <w:rsid w:val="007A037A"/>
    <w:rsid w:val="007A1C8D"/>
    <w:rsid w:val="007A4AAB"/>
    <w:rsid w:val="007A75FC"/>
    <w:rsid w:val="007B3CB1"/>
    <w:rsid w:val="007B444E"/>
    <w:rsid w:val="007B6FF0"/>
    <w:rsid w:val="007C3E14"/>
    <w:rsid w:val="007C46ED"/>
    <w:rsid w:val="007C6462"/>
    <w:rsid w:val="007D6507"/>
    <w:rsid w:val="007E128A"/>
    <w:rsid w:val="007E2192"/>
    <w:rsid w:val="007E2869"/>
    <w:rsid w:val="007E6988"/>
    <w:rsid w:val="007F049A"/>
    <w:rsid w:val="007F414C"/>
    <w:rsid w:val="007F7B5E"/>
    <w:rsid w:val="00805DD2"/>
    <w:rsid w:val="00806B52"/>
    <w:rsid w:val="00810E96"/>
    <w:rsid w:val="00811570"/>
    <w:rsid w:val="00812AA2"/>
    <w:rsid w:val="0081611E"/>
    <w:rsid w:val="0082186B"/>
    <w:rsid w:val="00824944"/>
    <w:rsid w:val="00834602"/>
    <w:rsid w:val="00840F56"/>
    <w:rsid w:val="00851B0B"/>
    <w:rsid w:val="00852ADF"/>
    <w:rsid w:val="00862DAE"/>
    <w:rsid w:val="00870F5D"/>
    <w:rsid w:val="00871898"/>
    <w:rsid w:val="00871CCA"/>
    <w:rsid w:val="00871F96"/>
    <w:rsid w:val="00876539"/>
    <w:rsid w:val="0087712C"/>
    <w:rsid w:val="00880749"/>
    <w:rsid w:val="00881BE7"/>
    <w:rsid w:val="00882D95"/>
    <w:rsid w:val="00897160"/>
    <w:rsid w:val="008A0248"/>
    <w:rsid w:val="008A0EDD"/>
    <w:rsid w:val="008B324F"/>
    <w:rsid w:val="008B4423"/>
    <w:rsid w:val="008C12B1"/>
    <w:rsid w:val="008C5B53"/>
    <w:rsid w:val="008D4DC5"/>
    <w:rsid w:val="008D5824"/>
    <w:rsid w:val="008F60B0"/>
    <w:rsid w:val="008F60B2"/>
    <w:rsid w:val="00900DFB"/>
    <w:rsid w:val="00904E4D"/>
    <w:rsid w:val="00907384"/>
    <w:rsid w:val="00910922"/>
    <w:rsid w:val="00925736"/>
    <w:rsid w:val="00925D8F"/>
    <w:rsid w:val="009274FE"/>
    <w:rsid w:val="009334A3"/>
    <w:rsid w:val="00935B54"/>
    <w:rsid w:val="009365D7"/>
    <w:rsid w:val="00940682"/>
    <w:rsid w:val="00952667"/>
    <w:rsid w:val="009533D2"/>
    <w:rsid w:val="00957C2E"/>
    <w:rsid w:val="009658C1"/>
    <w:rsid w:val="00965B7D"/>
    <w:rsid w:val="00966105"/>
    <w:rsid w:val="00970C9F"/>
    <w:rsid w:val="00973F9C"/>
    <w:rsid w:val="00975E97"/>
    <w:rsid w:val="00981658"/>
    <w:rsid w:val="00985555"/>
    <w:rsid w:val="009924B8"/>
    <w:rsid w:val="009A428A"/>
    <w:rsid w:val="009A782E"/>
    <w:rsid w:val="009B4026"/>
    <w:rsid w:val="009B7D4A"/>
    <w:rsid w:val="009C10FF"/>
    <w:rsid w:val="009C29AB"/>
    <w:rsid w:val="009C374E"/>
    <w:rsid w:val="009D249E"/>
    <w:rsid w:val="009D5F35"/>
    <w:rsid w:val="009E4FBB"/>
    <w:rsid w:val="009E5A96"/>
    <w:rsid w:val="009F6521"/>
    <w:rsid w:val="00A043D9"/>
    <w:rsid w:val="00A04658"/>
    <w:rsid w:val="00A07C5B"/>
    <w:rsid w:val="00A1165F"/>
    <w:rsid w:val="00A129DC"/>
    <w:rsid w:val="00A1367A"/>
    <w:rsid w:val="00A14ADC"/>
    <w:rsid w:val="00A15B95"/>
    <w:rsid w:val="00A20369"/>
    <w:rsid w:val="00A27DFD"/>
    <w:rsid w:val="00A33F02"/>
    <w:rsid w:val="00A35DD7"/>
    <w:rsid w:val="00A370E5"/>
    <w:rsid w:val="00A42732"/>
    <w:rsid w:val="00A42A81"/>
    <w:rsid w:val="00A53921"/>
    <w:rsid w:val="00A56520"/>
    <w:rsid w:val="00A62DD6"/>
    <w:rsid w:val="00A670F0"/>
    <w:rsid w:val="00A67D53"/>
    <w:rsid w:val="00A70AAF"/>
    <w:rsid w:val="00A72ECF"/>
    <w:rsid w:val="00A81015"/>
    <w:rsid w:val="00A94A81"/>
    <w:rsid w:val="00AA0B0B"/>
    <w:rsid w:val="00AA7A08"/>
    <w:rsid w:val="00AB01D7"/>
    <w:rsid w:val="00AD0C4B"/>
    <w:rsid w:val="00AE2584"/>
    <w:rsid w:val="00AE2AB9"/>
    <w:rsid w:val="00AE3BE4"/>
    <w:rsid w:val="00AF0027"/>
    <w:rsid w:val="00AF068F"/>
    <w:rsid w:val="00AF5CD3"/>
    <w:rsid w:val="00B013C9"/>
    <w:rsid w:val="00B037E3"/>
    <w:rsid w:val="00B03BF1"/>
    <w:rsid w:val="00B07329"/>
    <w:rsid w:val="00B10180"/>
    <w:rsid w:val="00B17359"/>
    <w:rsid w:val="00B20210"/>
    <w:rsid w:val="00B203C3"/>
    <w:rsid w:val="00B22691"/>
    <w:rsid w:val="00B22D2A"/>
    <w:rsid w:val="00B25E3B"/>
    <w:rsid w:val="00B3487B"/>
    <w:rsid w:val="00B446B8"/>
    <w:rsid w:val="00B552A6"/>
    <w:rsid w:val="00B7553C"/>
    <w:rsid w:val="00B77DCC"/>
    <w:rsid w:val="00B81774"/>
    <w:rsid w:val="00B832FC"/>
    <w:rsid w:val="00B84537"/>
    <w:rsid w:val="00B86CC1"/>
    <w:rsid w:val="00B9171B"/>
    <w:rsid w:val="00B94EFC"/>
    <w:rsid w:val="00BA18C4"/>
    <w:rsid w:val="00BB4D8B"/>
    <w:rsid w:val="00BB53EA"/>
    <w:rsid w:val="00BC7A4B"/>
    <w:rsid w:val="00BD0EAE"/>
    <w:rsid w:val="00BD186A"/>
    <w:rsid w:val="00BD2AAE"/>
    <w:rsid w:val="00BD2DE0"/>
    <w:rsid w:val="00BE0C3E"/>
    <w:rsid w:val="00BE4DC9"/>
    <w:rsid w:val="00BF0E2F"/>
    <w:rsid w:val="00BF5A12"/>
    <w:rsid w:val="00C05FD6"/>
    <w:rsid w:val="00C13ACF"/>
    <w:rsid w:val="00C25F56"/>
    <w:rsid w:val="00C27044"/>
    <w:rsid w:val="00C27800"/>
    <w:rsid w:val="00C3048D"/>
    <w:rsid w:val="00C31E4D"/>
    <w:rsid w:val="00C36FCE"/>
    <w:rsid w:val="00C37188"/>
    <w:rsid w:val="00C44FFF"/>
    <w:rsid w:val="00C538D6"/>
    <w:rsid w:val="00C56365"/>
    <w:rsid w:val="00C57DDF"/>
    <w:rsid w:val="00C6182A"/>
    <w:rsid w:val="00C67778"/>
    <w:rsid w:val="00C83A3C"/>
    <w:rsid w:val="00C84267"/>
    <w:rsid w:val="00C90479"/>
    <w:rsid w:val="00C95E30"/>
    <w:rsid w:val="00CB0769"/>
    <w:rsid w:val="00CB3579"/>
    <w:rsid w:val="00CB5B0A"/>
    <w:rsid w:val="00CB5B16"/>
    <w:rsid w:val="00CB5D44"/>
    <w:rsid w:val="00CB7805"/>
    <w:rsid w:val="00CC2232"/>
    <w:rsid w:val="00CC4C6B"/>
    <w:rsid w:val="00CD2AB8"/>
    <w:rsid w:val="00CD3B6B"/>
    <w:rsid w:val="00CD41F9"/>
    <w:rsid w:val="00CD4E87"/>
    <w:rsid w:val="00CE3DB1"/>
    <w:rsid w:val="00CF0095"/>
    <w:rsid w:val="00CF4152"/>
    <w:rsid w:val="00D004DD"/>
    <w:rsid w:val="00D10BD4"/>
    <w:rsid w:val="00D11040"/>
    <w:rsid w:val="00D135D8"/>
    <w:rsid w:val="00D16982"/>
    <w:rsid w:val="00D20789"/>
    <w:rsid w:val="00D23182"/>
    <w:rsid w:val="00D25660"/>
    <w:rsid w:val="00D3005E"/>
    <w:rsid w:val="00D32239"/>
    <w:rsid w:val="00D33543"/>
    <w:rsid w:val="00D3776D"/>
    <w:rsid w:val="00D37D4D"/>
    <w:rsid w:val="00D56B79"/>
    <w:rsid w:val="00D60269"/>
    <w:rsid w:val="00D612A5"/>
    <w:rsid w:val="00D72640"/>
    <w:rsid w:val="00D779DB"/>
    <w:rsid w:val="00D803BB"/>
    <w:rsid w:val="00D8290C"/>
    <w:rsid w:val="00D845BE"/>
    <w:rsid w:val="00D85747"/>
    <w:rsid w:val="00D85FF4"/>
    <w:rsid w:val="00D87E22"/>
    <w:rsid w:val="00D909E1"/>
    <w:rsid w:val="00D9539A"/>
    <w:rsid w:val="00D95AA9"/>
    <w:rsid w:val="00D95AAB"/>
    <w:rsid w:val="00D97BB2"/>
    <w:rsid w:val="00DA1BA5"/>
    <w:rsid w:val="00DA5241"/>
    <w:rsid w:val="00DA5267"/>
    <w:rsid w:val="00DA609A"/>
    <w:rsid w:val="00DB0B80"/>
    <w:rsid w:val="00DB5214"/>
    <w:rsid w:val="00DB6A5C"/>
    <w:rsid w:val="00DC2C5E"/>
    <w:rsid w:val="00DD2D31"/>
    <w:rsid w:val="00DD343F"/>
    <w:rsid w:val="00DE1199"/>
    <w:rsid w:val="00DE3164"/>
    <w:rsid w:val="00DE5AE6"/>
    <w:rsid w:val="00DF18BC"/>
    <w:rsid w:val="00DF36FE"/>
    <w:rsid w:val="00E06762"/>
    <w:rsid w:val="00E26691"/>
    <w:rsid w:val="00E308B9"/>
    <w:rsid w:val="00E316B1"/>
    <w:rsid w:val="00E34B2F"/>
    <w:rsid w:val="00E41505"/>
    <w:rsid w:val="00E55506"/>
    <w:rsid w:val="00E620DE"/>
    <w:rsid w:val="00E66ED6"/>
    <w:rsid w:val="00E74D69"/>
    <w:rsid w:val="00E80906"/>
    <w:rsid w:val="00E80EF5"/>
    <w:rsid w:val="00E819ED"/>
    <w:rsid w:val="00E8693F"/>
    <w:rsid w:val="00E96D38"/>
    <w:rsid w:val="00E97965"/>
    <w:rsid w:val="00EA70F6"/>
    <w:rsid w:val="00EB55D1"/>
    <w:rsid w:val="00EC149E"/>
    <w:rsid w:val="00EC6446"/>
    <w:rsid w:val="00ED3764"/>
    <w:rsid w:val="00EE1053"/>
    <w:rsid w:val="00EE1837"/>
    <w:rsid w:val="00EE5E7C"/>
    <w:rsid w:val="00EE6DB9"/>
    <w:rsid w:val="00EF64AA"/>
    <w:rsid w:val="00EF7519"/>
    <w:rsid w:val="00F00D91"/>
    <w:rsid w:val="00F02D44"/>
    <w:rsid w:val="00F03869"/>
    <w:rsid w:val="00F16E61"/>
    <w:rsid w:val="00F200C8"/>
    <w:rsid w:val="00F44B4B"/>
    <w:rsid w:val="00F454DE"/>
    <w:rsid w:val="00F531BA"/>
    <w:rsid w:val="00F53DFA"/>
    <w:rsid w:val="00F54CB2"/>
    <w:rsid w:val="00F560D4"/>
    <w:rsid w:val="00F57D47"/>
    <w:rsid w:val="00F61A0A"/>
    <w:rsid w:val="00F6399F"/>
    <w:rsid w:val="00F650D9"/>
    <w:rsid w:val="00F66AC2"/>
    <w:rsid w:val="00F722D9"/>
    <w:rsid w:val="00F730FF"/>
    <w:rsid w:val="00F73474"/>
    <w:rsid w:val="00F74EBE"/>
    <w:rsid w:val="00F825B4"/>
    <w:rsid w:val="00FA6F7D"/>
    <w:rsid w:val="00FB1242"/>
    <w:rsid w:val="00FB1DEE"/>
    <w:rsid w:val="00FB40F3"/>
    <w:rsid w:val="00FC4D81"/>
    <w:rsid w:val="00FC793C"/>
    <w:rsid w:val="00FD0B05"/>
    <w:rsid w:val="00FD13F7"/>
    <w:rsid w:val="00FD3836"/>
    <w:rsid w:val="00FD5D1B"/>
    <w:rsid w:val="00FE0D2D"/>
    <w:rsid w:val="00FE243B"/>
    <w:rsid w:val="00FE337A"/>
    <w:rsid w:val="00FE7B96"/>
    <w:rsid w:val="00FF2E4E"/>
    <w:rsid w:val="07B4F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E39BD25-DCB4-4FF6-B64D-8D5FA46EC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24944"/>
    <w:pPr>
      <w:jc w:val="both"/>
    </w:pPr>
    <w:rPr>
      <w:rFonts w:ascii="Arial Narrow" w:hAnsi="Arial Narrow"/>
      <w:sz w:val="24"/>
      <w:szCs w:val="24"/>
      <w:lang w:val="es-CO" w:eastAsia="es-MX"/>
    </w:rPr>
  </w:style>
  <w:style w:type="paragraph" w:styleId="Heading1">
    <w:name w:val="heading 1"/>
    <w:basedOn w:val="Normal"/>
    <w:next w:val="Normal"/>
    <w:autoRedefine/>
    <w:qFormat/>
    <w:rsid w:val="0064600F"/>
    <w:pPr>
      <w:keepNext/>
      <w:numPr>
        <w:numId w:val="2"/>
      </w:numPr>
      <w:outlineLvl w:val="0"/>
    </w:pPr>
    <w:rPr>
      <w:b/>
      <w:bCs/>
      <w:caps/>
      <w:color w:val="000000"/>
      <w:sz w:val="28"/>
      <w:szCs w:val="28"/>
      <w:lang w:val="en-US"/>
    </w:rPr>
  </w:style>
  <w:style w:type="paragraph" w:styleId="Heading2">
    <w:name w:val="heading 2"/>
    <w:basedOn w:val="Normal"/>
    <w:next w:val="Normal"/>
    <w:autoRedefine/>
    <w:qFormat/>
    <w:rsid w:val="007969A6"/>
    <w:pPr>
      <w:keepNext/>
      <w:numPr>
        <w:ilvl w:val="1"/>
        <w:numId w:val="2"/>
      </w:numPr>
      <w:outlineLvl w:val="1"/>
    </w:pPr>
    <w:rPr>
      <w:b/>
      <w:smallCaps/>
      <w:sz w:val="28"/>
      <w:szCs w:val="28"/>
      <w:lang w:val="es-MX"/>
    </w:rPr>
  </w:style>
  <w:style w:type="paragraph" w:styleId="Heading3">
    <w:name w:val="heading 3"/>
    <w:basedOn w:val="Normal"/>
    <w:next w:val="Normal"/>
    <w:autoRedefine/>
    <w:qFormat/>
    <w:rsid w:val="0064600F"/>
    <w:pPr>
      <w:keepNext/>
      <w:numPr>
        <w:ilvl w:val="2"/>
        <w:numId w:val="2"/>
      </w:numPr>
      <w:outlineLvl w:val="2"/>
    </w:pPr>
    <w:rPr>
      <w:b/>
      <w:smallCaps/>
      <w:lang w:val="es-MX"/>
    </w:rPr>
  </w:style>
  <w:style w:type="paragraph" w:styleId="Heading4">
    <w:name w:val="heading 4"/>
    <w:basedOn w:val="Normal"/>
    <w:next w:val="Normal"/>
    <w:autoRedefine/>
    <w:qFormat/>
    <w:rsid w:val="0064600F"/>
    <w:pPr>
      <w:keepNext/>
      <w:numPr>
        <w:ilvl w:val="3"/>
        <w:numId w:val="2"/>
      </w:numPr>
      <w:tabs>
        <w:tab w:val="left" w:pos="2552"/>
      </w:tabs>
      <w:autoSpaceDE w:val="0"/>
      <w:autoSpaceDN w:val="0"/>
      <w:adjustRightInd w:val="0"/>
      <w:outlineLvl w:val="3"/>
    </w:pPr>
    <w:rPr>
      <w:rFonts w:cs="Garamond"/>
      <w:b/>
      <w:iCs/>
      <w:u w:val="single"/>
      <w:lang w:val="es-ES_tradnl" w:eastAsia="es-ES"/>
    </w:rPr>
  </w:style>
  <w:style w:type="paragraph" w:styleId="Heading5">
    <w:name w:val="heading 5"/>
    <w:basedOn w:val="Normal"/>
    <w:next w:val="Normal"/>
    <w:qFormat/>
    <w:rsid w:val="007969A6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969A6"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969A6"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</w:rPr>
  </w:style>
  <w:style w:type="paragraph" w:styleId="Heading8">
    <w:name w:val="heading 8"/>
    <w:basedOn w:val="Normal"/>
    <w:next w:val="Normal"/>
    <w:qFormat/>
    <w:rsid w:val="007969A6"/>
    <w:pPr>
      <w:numPr>
        <w:ilvl w:val="7"/>
        <w:numId w:val="2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Heading9">
    <w:name w:val="heading 9"/>
    <w:basedOn w:val="Normal"/>
    <w:next w:val="Normal"/>
    <w:qFormat/>
    <w:rsid w:val="007969A6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autoRedefine/>
    <w:qFormat/>
    <w:rsid w:val="00B10180"/>
    <w:pPr>
      <w:numPr>
        <w:numId w:val="1"/>
      </w:numPr>
      <w:jc w:val="center"/>
    </w:pPr>
    <w:rPr>
      <w:b/>
      <w:sz w:val="32"/>
      <w:szCs w:val="32"/>
      <w:lang w:val="es-MX"/>
    </w:rPr>
  </w:style>
  <w:style w:type="paragraph" w:styleId="FootnoteText">
    <w:name w:val="footnote text"/>
    <w:basedOn w:val="Normal"/>
    <w:link w:val="FootnoteTextChar"/>
    <w:semiHidden/>
    <w:rsid w:val="00824944"/>
    <w:rPr>
      <w:rFonts w:ascii="Garamond" w:hAnsi="Garamond"/>
      <w:lang w:val="es-ES"/>
    </w:rPr>
  </w:style>
  <w:style w:type="character" w:styleId="FootnoteReference">
    <w:name w:val="footnote reference"/>
    <w:basedOn w:val="DefaultParagraphFont"/>
    <w:semiHidden/>
    <w:rsid w:val="00824944"/>
    <w:rPr>
      <w:vertAlign w:val="superscript"/>
    </w:rPr>
  </w:style>
  <w:style w:type="paragraph" w:styleId="ListParagraph">
    <w:name w:val="List Paragraph"/>
    <w:basedOn w:val="Normal"/>
    <w:qFormat/>
    <w:rsid w:val="0082494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824944"/>
    <w:rPr>
      <w:rFonts w:ascii="Garamond" w:hAnsi="Garamond"/>
      <w:sz w:val="24"/>
      <w:szCs w:val="24"/>
      <w:lang w:val="es-ES" w:eastAsia="es-MX" w:bidi="ar-SA"/>
    </w:rPr>
  </w:style>
  <w:style w:type="paragraph" w:styleId="Header">
    <w:name w:val="header"/>
    <w:basedOn w:val="Normal"/>
    <w:link w:val="HeaderChar"/>
    <w:uiPriority w:val="99"/>
    <w:rsid w:val="00EF64AA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EF64AA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EF64AA"/>
  </w:style>
  <w:style w:type="table" w:styleId="TableGrid">
    <w:name w:val="Table Grid"/>
    <w:basedOn w:val="TableNormal"/>
    <w:rsid w:val="002F6530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87712C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EA70F6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FE337A"/>
    <w:rPr>
      <w:rFonts w:ascii="Arial Narrow" w:hAnsi="Arial Narrow"/>
      <w:sz w:val="24"/>
      <w:szCs w:val="24"/>
      <w:lang w:val="es-CO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5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45B0C-97B3-45F5-97FE-2133B23E8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1912</Words>
  <Characters>10902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GRP Anexo No. 1</vt:lpstr>
    </vt:vector>
  </TitlesOfParts>
  <Company>Banco Interamericano de Desarrollo</Company>
  <LinksUpToDate>false</LinksUpToDate>
  <CharactersWithSpaces>12789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GRP Anexo No. 1</dc:title>
  <dc:creator>Jorge Quinteros VPC/PDP</dc:creator>
  <cp:lastModifiedBy>Contreras Gomez, Rafael Eduardo</cp:lastModifiedBy>
  <cp:revision>2</cp:revision>
  <cp:lastPrinted>2010-09-09T15:07:00Z</cp:lastPrinted>
  <dcterms:created xsi:type="dcterms:W3CDTF">2017-09-11T19:32:00Z</dcterms:created>
  <dcterms:modified xsi:type="dcterms:W3CDTF">2017-09-11T19:32:00Z</dcterms:modified>
</cp:coreProperties>
</file>