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640" w:type="pct"/>
        <w:tblInd w:w="-432" w:type="dxa"/>
        <w:shd w:val="clear" w:color="auto" w:fill="3366FF"/>
        <w:tblLook w:val="0000" w:firstRow="0" w:lastRow="0" w:firstColumn="0" w:lastColumn="0" w:noHBand="0" w:noVBand="0"/>
      </w:tblPr>
      <w:tblGrid>
        <w:gridCol w:w="1410"/>
        <w:gridCol w:w="3296"/>
        <w:gridCol w:w="3286"/>
        <w:gridCol w:w="2566"/>
      </w:tblGrid>
      <w:tr w:rsidR="00353D99" w14:paraId="53931D79" w14:textId="77777777" w:rsidTr="00F762F8">
        <w:tc>
          <w:tcPr>
            <w:tcW w:w="668" w:type="pct"/>
            <w:shd w:val="clear" w:color="auto" w:fill="3366FF"/>
          </w:tcPr>
          <w:p w14:paraId="27B95DD9" w14:textId="77777777" w:rsidR="00353D99" w:rsidRDefault="00353D99" w:rsidP="00F762F8">
            <w:pPr>
              <w:pStyle w:val="Header"/>
              <w:rPr>
                <w:lang w:val="es-ES"/>
              </w:rPr>
            </w:pPr>
            <w:r>
              <w:rPr>
                <w:noProof/>
                <w:lang w:val="es-MX" w:eastAsia="es-MX"/>
              </w:rPr>
              <w:drawing>
                <wp:inline distT="0" distB="0" distL="0" distR="0" wp14:anchorId="02101FB1" wp14:editId="3F9C7B81">
                  <wp:extent cx="504825" cy="504825"/>
                  <wp:effectExtent l="0" t="0" r="9525" b="9525"/>
                  <wp:docPr id="1" name="Picture 1" descr="ID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B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solidFill>
                            <a:srgbClr val="3366FF"/>
                          </a:solidFill>
                          <a:ln>
                            <a:noFill/>
                          </a:ln>
                        </pic:spPr>
                      </pic:pic>
                    </a:graphicData>
                  </a:graphic>
                </wp:inline>
              </w:drawing>
            </w:r>
          </w:p>
        </w:tc>
        <w:tc>
          <w:tcPr>
            <w:tcW w:w="3117" w:type="pct"/>
            <w:gridSpan w:val="2"/>
            <w:shd w:val="clear" w:color="auto" w:fill="3366FF"/>
            <w:vAlign w:val="center"/>
          </w:tcPr>
          <w:p w14:paraId="0D520A4D" w14:textId="77777777" w:rsidR="00353D99" w:rsidRDefault="00353D99" w:rsidP="00F762F8">
            <w:pPr>
              <w:pStyle w:val="Header"/>
              <w:jc w:val="center"/>
              <w:rPr>
                <w:rFonts w:ascii="Arial Narrow" w:hAnsi="Arial Narrow"/>
                <w:b/>
                <w:bCs/>
                <w:color w:val="FFFFFF"/>
                <w:sz w:val="22"/>
                <w:lang w:val="es-ES"/>
              </w:rPr>
            </w:pPr>
            <w:r>
              <w:rPr>
                <w:rFonts w:ascii="Arial Narrow" w:hAnsi="Arial Narrow"/>
                <w:b/>
                <w:bCs/>
                <w:color w:val="FFFFFF"/>
                <w:sz w:val="22"/>
                <w:lang w:val="es-ES"/>
              </w:rPr>
              <w:t>Banco Interamericano de Desarrollo</w:t>
            </w:r>
          </w:p>
          <w:p w14:paraId="1F61F5DB" w14:textId="5039805F" w:rsidR="00353D99" w:rsidRDefault="00353D99" w:rsidP="00F762F8">
            <w:pPr>
              <w:pStyle w:val="Header"/>
              <w:jc w:val="center"/>
              <w:rPr>
                <w:rFonts w:ascii="Arial Narrow" w:hAnsi="Arial Narrow"/>
                <w:b/>
                <w:bCs/>
                <w:color w:val="FFFFFF"/>
                <w:sz w:val="22"/>
                <w:lang w:val="es-ES"/>
              </w:rPr>
            </w:pPr>
            <w:r>
              <w:rPr>
                <w:rFonts w:ascii="Arial Narrow" w:hAnsi="Arial Narrow"/>
                <w:b/>
                <w:bCs/>
                <w:color w:val="FFFFFF"/>
                <w:sz w:val="22"/>
                <w:lang w:val="es-ES"/>
              </w:rPr>
              <w:t>Informe de Terminación de Proyecto –20</w:t>
            </w:r>
            <w:r w:rsidR="00EB5B74">
              <w:rPr>
                <w:rFonts w:ascii="Arial Narrow" w:hAnsi="Arial Narrow"/>
                <w:b/>
                <w:bCs/>
                <w:color w:val="FFFFFF"/>
                <w:sz w:val="22"/>
                <w:lang w:val="es-ES"/>
              </w:rPr>
              <w:t>17</w:t>
            </w:r>
            <w:r>
              <w:rPr>
                <w:rFonts w:ascii="Arial Narrow" w:hAnsi="Arial Narrow"/>
                <w:b/>
                <w:bCs/>
                <w:color w:val="FFFFFF"/>
                <w:sz w:val="22"/>
                <w:lang w:val="es-ES"/>
              </w:rPr>
              <w:t xml:space="preserve"> PCR</w:t>
            </w:r>
          </w:p>
          <w:p w14:paraId="0C2189C9" w14:textId="77777777" w:rsidR="00353D99" w:rsidRDefault="00353D99" w:rsidP="00F762F8">
            <w:pPr>
              <w:pStyle w:val="Header"/>
              <w:jc w:val="center"/>
              <w:rPr>
                <w:rFonts w:ascii="Arial Narrow" w:hAnsi="Arial Narrow"/>
                <w:b/>
                <w:bCs/>
                <w:sz w:val="22"/>
                <w:lang w:val="es-ES"/>
              </w:rPr>
            </w:pPr>
            <w:r>
              <w:rPr>
                <w:rFonts w:ascii="Arial Narrow" w:hAnsi="Arial Narrow"/>
                <w:b/>
                <w:bCs/>
                <w:color w:val="FFFFFF"/>
                <w:sz w:val="22"/>
                <w:lang w:val="es-ES"/>
              </w:rPr>
              <w:t>Evaluación del Prestatario</w:t>
            </w:r>
          </w:p>
        </w:tc>
        <w:tc>
          <w:tcPr>
            <w:tcW w:w="1215" w:type="pct"/>
            <w:shd w:val="clear" w:color="auto" w:fill="3366FF"/>
          </w:tcPr>
          <w:p w14:paraId="7DAF9279" w14:textId="77777777" w:rsidR="00353D99" w:rsidRDefault="00353D99" w:rsidP="00F762F8">
            <w:pPr>
              <w:pStyle w:val="Header"/>
              <w:jc w:val="right"/>
              <w:rPr>
                <w:rFonts w:ascii="Arial Narrow" w:hAnsi="Arial Narrow"/>
                <w:color w:val="FFFFFF"/>
                <w:sz w:val="22"/>
                <w:lang w:val="es-ES"/>
              </w:rPr>
            </w:pPr>
          </w:p>
        </w:tc>
      </w:tr>
      <w:tr w:rsidR="00353D99" w:rsidRPr="00AB04CF" w14:paraId="012A36C7" w14:textId="77777777" w:rsidTr="00F762F8">
        <w:tblPrEx>
          <w:tblBorders>
            <w:bottom w:val="single" w:sz="4" w:space="0" w:color="auto"/>
            <w:insideH w:val="single" w:sz="4" w:space="0" w:color="auto"/>
          </w:tblBorders>
          <w:shd w:val="clear" w:color="auto" w:fill="auto"/>
        </w:tblPrEx>
        <w:trPr>
          <w:cantSplit/>
        </w:trPr>
        <w:tc>
          <w:tcPr>
            <w:tcW w:w="5000" w:type="pct"/>
            <w:gridSpan w:val="4"/>
            <w:tcBorders>
              <w:top w:val="single" w:sz="4" w:space="0" w:color="auto"/>
              <w:left w:val="single" w:sz="4" w:space="0" w:color="auto"/>
              <w:bottom w:val="single" w:sz="4" w:space="0" w:color="auto"/>
              <w:right w:val="single" w:sz="4" w:space="0" w:color="auto"/>
            </w:tcBorders>
          </w:tcPr>
          <w:p w14:paraId="4DDE8BFD" w14:textId="77777777" w:rsidR="00353D99" w:rsidRPr="00734254" w:rsidRDefault="00353D99" w:rsidP="00F762F8">
            <w:pPr>
              <w:rPr>
                <w:rFonts w:ascii="Arial Narrow" w:hAnsi="Arial Narrow"/>
                <w:lang w:val="es-ES"/>
              </w:rPr>
            </w:pPr>
          </w:p>
          <w:p w14:paraId="6DAD4B5D" w14:textId="77777777" w:rsidR="00963C2E" w:rsidRPr="00734254" w:rsidRDefault="00353D99" w:rsidP="00963C2E">
            <w:pPr>
              <w:ind w:firstLine="342"/>
              <w:jc w:val="both"/>
              <w:rPr>
                <w:rFonts w:ascii="Arial Narrow" w:hAnsi="Arial Narrow"/>
                <w:lang w:val="es-ES"/>
              </w:rPr>
            </w:pPr>
            <w:r w:rsidRPr="00734254">
              <w:rPr>
                <w:rFonts w:ascii="Arial Narrow" w:hAnsi="Arial Narrow"/>
                <w:lang w:val="es-ES"/>
              </w:rPr>
              <w:t>Nombre del Proyecto:</w:t>
            </w:r>
            <w:r w:rsidR="009701DD" w:rsidRPr="00734254">
              <w:rPr>
                <w:rFonts w:ascii="Arial Narrow" w:hAnsi="Arial Narrow"/>
                <w:lang w:val="es-ES"/>
              </w:rPr>
              <w:t xml:space="preserve"> </w:t>
            </w:r>
            <w:r w:rsidR="00963C2E" w:rsidRPr="00734254">
              <w:rPr>
                <w:rFonts w:ascii="Arial Narrow" w:hAnsi="Arial Narrow"/>
                <w:lang w:val="es-ES"/>
              </w:rPr>
              <w:t xml:space="preserve">   </w:t>
            </w:r>
          </w:p>
          <w:p w14:paraId="2C31228D" w14:textId="77777777" w:rsidR="00963C2E" w:rsidRPr="00734254" w:rsidRDefault="00963C2E" w:rsidP="00963C2E">
            <w:pPr>
              <w:ind w:firstLine="342"/>
              <w:jc w:val="both"/>
              <w:rPr>
                <w:rFonts w:ascii="Arial Narrow" w:hAnsi="Arial Narrow"/>
                <w:lang w:val="es-ES"/>
              </w:rPr>
            </w:pPr>
          </w:p>
          <w:p w14:paraId="7407471F" w14:textId="1A3C7792" w:rsidR="00963C2E" w:rsidRPr="00734254" w:rsidRDefault="00963C2E" w:rsidP="00963C2E">
            <w:pPr>
              <w:jc w:val="both"/>
              <w:rPr>
                <w:rFonts w:ascii="Arial Narrow" w:hAnsi="Arial Narrow"/>
                <w:bCs/>
                <w:i/>
                <w:iCs/>
                <w:lang w:val="es-MX"/>
              </w:rPr>
            </w:pPr>
            <w:r w:rsidRPr="00734254">
              <w:rPr>
                <w:rFonts w:ascii="Arial Narrow" w:hAnsi="Arial Narrow"/>
                <w:lang w:val="es-ES"/>
              </w:rPr>
              <w:t xml:space="preserve">      </w:t>
            </w:r>
            <w:r w:rsidRPr="00734254">
              <w:rPr>
                <w:rFonts w:ascii="Arial Narrow" w:hAnsi="Arial Narrow"/>
                <w:bCs/>
                <w:i/>
                <w:iCs/>
                <w:lang w:val="es-MX"/>
              </w:rPr>
              <w:t>Programa Multifase de Apoyo a la Capacitación y Empleo (PACE)</w:t>
            </w:r>
            <w:r w:rsidR="00EB5B74">
              <w:rPr>
                <w:rFonts w:ascii="Arial Narrow" w:hAnsi="Arial Narrow"/>
                <w:bCs/>
                <w:i/>
                <w:iCs/>
                <w:lang w:val="es-MX"/>
              </w:rPr>
              <w:t xml:space="preserve"> – Fase III</w:t>
            </w:r>
            <w:r w:rsidR="00CA4BA2">
              <w:rPr>
                <w:rFonts w:ascii="Arial Narrow" w:hAnsi="Arial Narrow"/>
                <w:bCs/>
                <w:i/>
                <w:iCs/>
                <w:lang w:val="es-MX"/>
              </w:rPr>
              <w:t xml:space="preserve"> (ME-L1114)</w:t>
            </w:r>
          </w:p>
          <w:p w14:paraId="5640708A" w14:textId="77777777" w:rsidR="00353D99" w:rsidRPr="00734254" w:rsidRDefault="00353D99" w:rsidP="00F762F8">
            <w:pPr>
              <w:rPr>
                <w:rFonts w:ascii="Arial Narrow" w:hAnsi="Arial Narrow"/>
                <w:lang w:val="es-ES"/>
              </w:rPr>
            </w:pPr>
          </w:p>
        </w:tc>
      </w:tr>
      <w:tr w:rsidR="00353D99" w:rsidRPr="00AB04CF" w14:paraId="7130E3AE" w14:textId="77777777" w:rsidTr="00F762F8">
        <w:tblPrEx>
          <w:tblBorders>
            <w:bottom w:val="single" w:sz="4" w:space="0" w:color="auto"/>
            <w:insideH w:val="single" w:sz="4" w:space="0" w:color="auto"/>
          </w:tblBorders>
          <w:shd w:val="clear" w:color="auto" w:fill="auto"/>
        </w:tblPrEx>
        <w:trPr>
          <w:cantSplit/>
        </w:trPr>
        <w:tc>
          <w:tcPr>
            <w:tcW w:w="5000" w:type="pct"/>
            <w:gridSpan w:val="4"/>
            <w:tcBorders>
              <w:top w:val="single" w:sz="4" w:space="0" w:color="auto"/>
              <w:left w:val="single" w:sz="4" w:space="0" w:color="auto"/>
              <w:bottom w:val="single" w:sz="4" w:space="0" w:color="auto"/>
              <w:right w:val="single" w:sz="4" w:space="0" w:color="auto"/>
            </w:tcBorders>
          </w:tcPr>
          <w:p w14:paraId="4B841F33" w14:textId="77777777" w:rsidR="00353D99" w:rsidRPr="00734254" w:rsidRDefault="00353D99" w:rsidP="00F762F8">
            <w:pPr>
              <w:rPr>
                <w:rFonts w:ascii="Arial Narrow" w:hAnsi="Arial Narrow"/>
                <w:lang w:val="es-ES"/>
              </w:rPr>
            </w:pPr>
          </w:p>
          <w:p w14:paraId="26ADB621" w14:textId="77777777" w:rsidR="00353D99" w:rsidRPr="00734254" w:rsidRDefault="00353D99" w:rsidP="00F762F8">
            <w:pPr>
              <w:rPr>
                <w:rFonts w:ascii="Arial Narrow" w:hAnsi="Arial Narrow"/>
                <w:lang w:val="es-ES"/>
              </w:rPr>
            </w:pPr>
            <w:r w:rsidRPr="00734254">
              <w:rPr>
                <w:rFonts w:ascii="Arial Narrow" w:hAnsi="Arial Narrow"/>
                <w:lang w:val="es-ES"/>
              </w:rPr>
              <w:t>Agencia(s) Ejecutora(s):</w:t>
            </w:r>
            <w:r w:rsidR="00963C2E" w:rsidRPr="00734254">
              <w:rPr>
                <w:rFonts w:ascii="Arial Narrow" w:hAnsi="Arial Narrow"/>
                <w:lang w:val="es-ES"/>
              </w:rPr>
              <w:t xml:space="preserve"> SECRETARÍA DEL TRABAJO Y PREVISIÓN SOCIAL (STPS)</w:t>
            </w:r>
          </w:p>
        </w:tc>
      </w:tr>
      <w:tr w:rsidR="00353D99" w:rsidRPr="00AB04CF" w14:paraId="5E19BC30" w14:textId="77777777" w:rsidTr="00F762F8">
        <w:tblPrEx>
          <w:tblBorders>
            <w:bottom w:val="single" w:sz="4" w:space="0" w:color="auto"/>
            <w:insideH w:val="single" w:sz="4" w:space="0" w:color="auto"/>
          </w:tblBorders>
          <w:shd w:val="clear" w:color="auto" w:fill="auto"/>
        </w:tblPrEx>
        <w:trPr>
          <w:cantSplit/>
          <w:trHeight w:val="485"/>
        </w:trPr>
        <w:tc>
          <w:tcPr>
            <w:tcW w:w="5000" w:type="pct"/>
            <w:gridSpan w:val="4"/>
            <w:tcBorders>
              <w:top w:val="single" w:sz="4" w:space="0" w:color="auto"/>
              <w:left w:val="single" w:sz="4" w:space="0" w:color="auto"/>
              <w:bottom w:val="single" w:sz="4" w:space="0" w:color="auto"/>
              <w:right w:val="single" w:sz="4" w:space="0" w:color="auto"/>
            </w:tcBorders>
          </w:tcPr>
          <w:p w14:paraId="7B9B864A" w14:textId="77777777" w:rsidR="00353D99" w:rsidRPr="00734254" w:rsidRDefault="00353D99" w:rsidP="00F762F8">
            <w:pPr>
              <w:rPr>
                <w:rFonts w:ascii="Arial Narrow" w:hAnsi="Arial Narrow"/>
                <w:lang w:val="es-ES"/>
              </w:rPr>
            </w:pPr>
          </w:p>
          <w:p w14:paraId="187BBD4C" w14:textId="77777777" w:rsidR="00353D99" w:rsidRPr="00734254" w:rsidRDefault="00353D99" w:rsidP="00F762F8">
            <w:pPr>
              <w:rPr>
                <w:rFonts w:ascii="Arial Narrow" w:hAnsi="Arial Narrow"/>
                <w:lang w:val="es-ES"/>
              </w:rPr>
            </w:pPr>
            <w:r w:rsidRPr="00734254">
              <w:rPr>
                <w:rFonts w:ascii="Arial Narrow" w:hAnsi="Arial Narrow"/>
                <w:lang w:val="es-ES"/>
              </w:rPr>
              <w:t>Prestatario:</w:t>
            </w:r>
            <w:r w:rsidR="00963C2E" w:rsidRPr="00734254">
              <w:rPr>
                <w:rFonts w:ascii="Arial Narrow" w:hAnsi="Arial Narrow"/>
                <w:lang w:val="es-ES"/>
              </w:rPr>
              <w:t xml:space="preserve">  BANCO INTERAMERICANO DE DESARROLLO </w:t>
            </w:r>
          </w:p>
        </w:tc>
      </w:tr>
      <w:tr w:rsidR="00353D99" w:rsidRPr="00AB04CF" w14:paraId="54715A50" w14:textId="77777777" w:rsidTr="00F762F8">
        <w:tblPrEx>
          <w:tblBorders>
            <w:bottom w:val="single" w:sz="4" w:space="0" w:color="auto"/>
            <w:insideH w:val="single" w:sz="4" w:space="0" w:color="auto"/>
          </w:tblBorders>
          <w:shd w:val="clear" w:color="auto" w:fill="auto"/>
        </w:tblPrEx>
        <w:trPr>
          <w:cantSplit/>
        </w:trPr>
        <w:tc>
          <w:tcPr>
            <w:tcW w:w="2229" w:type="pct"/>
            <w:gridSpan w:val="2"/>
            <w:tcBorders>
              <w:top w:val="single" w:sz="4" w:space="0" w:color="auto"/>
              <w:left w:val="single" w:sz="4" w:space="0" w:color="auto"/>
              <w:bottom w:val="single" w:sz="4" w:space="0" w:color="auto"/>
              <w:right w:val="single" w:sz="4" w:space="0" w:color="auto"/>
            </w:tcBorders>
          </w:tcPr>
          <w:p w14:paraId="1C556464" w14:textId="77777777" w:rsidR="00353D99" w:rsidRPr="00734254" w:rsidRDefault="00353D99" w:rsidP="00F762F8">
            <w:pPr>
              <w:rPr>
                <w:rFonts w:ascii="Arial Narrow" w:hAnsi="Arial Narrow"/>
                <w:lang w:val="es-ES"/>
              </w:rPr>
            </w:pPr>
          </w:p>
          <w:p w14:paraId="12F919D6" w14:textId="77777777" w:rsidR="00353D99" w:rsidRPr="00734254" w:rsidRDefault="00353D99" w:rsidP="00DB62FF">
            <w:pPr>
              <w:rPr>
                <w:rFonts w:ascii="Arial Narrow" w:hAnsi="Arial Narrow"/>
                <w:lang w:val="es-ES"/>
              </w:rPr>
            </w:pPr>
            <w:r w:rsidRPr="00734254">
              <w:rPr>
                <w:rFonts w:ascii="Arial Narrow" w:hAnsi="Arial Narrow"/>
                <w:lang w:val="es-ES"/>
              </w:rPr>
              <w:t>Fecha de Aprobación del Proyecto:</w:t>
            </w:r>
            <w:r w:rsidR="00963C2E" w:rsidRPr="00734254">
              <w:rPr>
                <w:rFonts w:ascii="Arial Narrow" w:hAnsi="Arial Narrow"/>
                <w:lang w:val="es-ES"/>
              </w:rPr>
              <w:t xml:space="preserve">  </w:t>
            </w:r>
            <w:r w:rsidR="00DB62FF">
              <w:rPr>
                <w:rFonts w:ascii="Arial Narrow" w:hAnsi="Arial Narrow"/>
                <w:lang w:val="es-ES"/>
              </w:rPr>
              <w:t>21 febrero 2012</w:t>
            </w:r>
          </w:p>
        </w:tc>
        <w:tc>
          <w:tcPr>
            <w:tcW w:w="2771" w:type="pct"/>
            <w:gridSpan w:val="2"/>
            <w:tcBorders>
              <w:top w:val="single" w:sz="4" w:space="0" w:color="auto"/>
              <w:left w:val="single" w:sz="4" w:space="0" w:color="auto"/>
              <w:bottom w:val="single" w:sz="4" w:space="0" w:color="auto"/>
              <w:right w:val="single" w:sz="4" w:space="0" w:color="auto"/>
            </w:tcBorders>
          </w:tcPr>
          <w:p w14:paraId="7960E17C" w14:textId="77777777" w:rsidR="00353D99" w:rsidRPr="00734254" w:rsidRDefault="00353D99" w:rsidP="00F762F8">
            <w:pPr>
              <w:rPr>
                <w:rFonts w:ascii="Arial Narrow" w:hAnsi="Arial Narrow"/>
                <w:lang w:val="es-ES"/>
              </w:rPr>
            </w:pPr>
          </w:p>
          <w:p w14:paraId="14B73B79" w14:textId="77777777" w:rsidR="00353D99" w:rsidRPr="00734254" w:rsidRDefault="00353D99" w:rsidP="00F762F8">
            <w:pPr>
              <w:rPr>
                <w:rFonts w:ascii="Arial Narrow" w:hAnsi="Arial Narrow"/>
                <w:lang w:val="es-ES"/>
              </w:rPr>
            </w:pPr>
            <w:r w:rsidRPr="00734254">
              <w:rPr>
                <w:rFonts w:ascii="Arial Narrow" w:hAnsi="Arial Narrow"/>
                <w:lang w:val="es-ES"/>
              </w:rPr>
              <w:t>Fecha Efectividad Contrato:</w:t>
            </w:r>
            <w:r w:rsidR="00415E11" w:rsidRPr="00734254">
              <w:rPr>
                <w:rFonts w:ascii="Arial Narrow" w:hAnsi="Arial Narrow"/>
                <w:lang w:val="es-ES"/>
              </w:rPr>
              <w:t xml:space="preserve"> 31 de julio de 2012</w:t>
            </w:r>
          </w:p>
        </w:tc>
      </w:tr>
      <w:tr w:rsidR="00353D99" w:rsidRPr="00AB04CF" w14:paraId="7F902472" w14:textId="77777777" w:rsidTr="00F762F8">
        <w:tblPrEx>
          <w:tblBorders>
            <w:bottom w:val="single" w:sz="4" w:space="0" w:color="auto"/>
            <w:insideH w:val="single" w:sz="4" w:space="0" w:color="auto"/>
          </w:tblBorders>
          <w:shd w:val="clear" w:color="auto" w:fill="auto"/>
        </w:tblPrEx>
        <w:trPr>
          <w:cantSplit/>
        </w:trPr>
        <w:tc>
          <w:tcPr>
            <w:tcW w:w="2229" w:type="pct"/>
            <w:gridSpan w:val="2"/>
            <w:tcBorders>
              <w:top w:val="single" w:sz="4" w:space="0" w:color="auto"/>
              <w:left w:val="single" w:sz="4" w:space="0" w:color="auto"/>
              <w:right w:val="single" w:sz="4" w:space="0" w:color="auto"/>
            </w:tcBorders>
          </w:tcPr>
          <w:p w14:paraId="1BA2823C" w14:textId="77777777" w:rsidR="00353D99" w:rsidRPr="00734254" w:rsidRDefault="00353D99" w:rsidP="00F762F8">
            <w:pPr>
              <w:rPr>
                <w:rFonts w:ascii="Arial Narrow" w:hAnsi="Arial Narrow"/>
                <w:lang w:val="es-ES"/>
              </w:rPr>
            </w:pPr>
          </w:p>
          <w:p w14:paraId="446B031A" w14:textId="77777777" w:rsidR="00353D99" w:rsidRPr="00734254" w:rsidRDefault="00353D99" w:rsidP="00DB62FF">
            <w:pPr>
              <w:rPr>
                <w:rFonts w:ascii="Arial Narrow" w:hAnsi="Arial Narrow"/>
                <w:lang w:val="es-ES"/>
              </w:rPr>
            </w:pPr>
            <w:r w:rsidRPr="00734254">
              <w:rPr>
                <w:rFonts w:ascii="Arial Narrow" w:hAnsi="Arial Narrow"/>
                <w:lang w:val="es-ES"/>
              </w:rPr>
              <w:t>Fecha Evaluación Prestatario:</w:t>
            </w:r>
            <w:r w:rsidR="00A50353" w:rsidRPr="00734254">
              <w:rPr>
                <w:rFonts w:ascii="Arial Narrow" w:hAnsi="Arial Narrow"/>
                <w:lang w:val="es-ES"/>
              </w:rPr>
              <w:t xml:space="preserve"> </w:t>
            </w:r>
            <w:r w:rsidR="00DB62FF">
              <w:rPr>
                <w:rFonts w:ascii="Arial Narrow" w:hAnsi="Arial Narrow"/>
                <w:lang w:val="es-ES"/>
              </w:rPr>
              <w:t>2 de mayo de 2018</w:t>
            </w:r>
          </w:p>
        </w:tc>
        <w:tc>
          <w:tcPr>
            <w:tcW w:w="2771" w:type="pct"/>
            <w:gridSpan w:val="2"/>
            <w:tcBorders>
              <w:top w:val="single" w:sz="4" w:space="0" w:color="auto"/>
              <w:left w:val="single" w:sz="4" w:space="0" w:color="auto"/>
              <w:right w:val="single" w:sz="4" w:space="0" w:color="auto"/>
            </w:tcBorders>
          </w:tcPr>
          <w:p w14:paraId="5862C4FA" w14:textId="77777777" w:rsidR="00353D99" w:rsidRPr="00734254" w:rsidRDefault="00353D99" w:rsidP="00F762F8">
            <w:pPr>
              <w:rPr>
                <w:rFonts w:ascii="Arial Narrow" w:hAnsi="Arial Narrow"/>
                <w:lang w:val="es-ES"/>
              </w:rPr>
            </w:pPr>
          </w:p>
          <w:p w14:paraId="602B7E10" w14:textId="77777777" w:rsidR="00353D99" w:rsidRPr="00734254" w:rsidRDefault="00353D99" w:rsidP="00F762F8">
            <w:pPr>
              <w:rPr>
                <w:rFonts w:ascii="Arial Narrow" w:hAnsi="Arial Narrow"/>
                <w:lang w:val="es-ES"/>
              </w:rPr>
            </w:pPr>
            <w:r w:rsidRPr="00734254">
              <w:rPr>
                <w:rFonts w:ascii="Arial Narrow" w:hAnsi="Arial Narrow"/>
                <w:lang w:val="es-ES"/>
              </w:rPr>
              <w:t>Fecha Esperada Taller de Cierre:</w:t>
            </w:r>
            <w:r w:rsidR="00963C2E" w:rsidRPr="00734254">
              <w:rPr>
                <w:rFonts w:ascii="Arial Narrow" w:hAnsi="Arial Narrow"/>
                <w:lang w:val="es-ES"/>
              </w:rPr>
              <w:t xml:space="preserve">  5 de marzo de 2018</w:t>
            </w:r>
          </w:p>
        </w:tc>
      </w:tr>
      <w:tr w:rsidR="00353D99" w:rsidRPr="00AB04CF" w14:paraId="57BA4922" w14:textId="77777777" w:rsidTr="00F762F8">
        <w:tblPrEx>
          <w:tblBorders>
            <w:bottom w:val="single" w:sz="4" w:space="0" w:color="auto"/>
            <w:insideH w:val="single" w:sz="4" w:space="0" w:color="auto"/>
            <w:insideV w:val="single" w:sz="4" w:space="0" w:color="auto"/>
          </w:tblBorders>
          <w:shd w:val="clear" w:color="auto" w:fill="auto"/>
        </w:tblPrEx>
        <w:tc>
          <w:tcPr>
            <w:tcW w:w="5000" w:type="pct"/>
            <w:gridSpan w:val="4"/>
            <w:tcBorders>
              <w:top w:val="nil"/>
              <w:left w:val="nil"/>
              <w:bottom w:val="single" w:sz="4" w:space="0" w:color="auto"/>
              <w:right w:val="nil"/>
            </w:tcBorders>
          </w:tcPr>
          <w:p w14:paraId="57D31430" w14:textId="77777777" w:rsidR="00353D99" w:rsidRPr="00734254" w:rsidRDefault="00353D99" w:rsidP="00F762F8">
            <w:pPr>
              <w:pStyle w:val="Heading1"/>
              <w:rPr>
                <w:rFonts w:ascii="Arial Narrow" w:hAnsi="Arial Narrow"/>
                <w:b w:val="0"/>
                <w:bCs/>
                <w:lang w:val="es-ES"/>
              </w:rPr>
            </w:pPr>
          </w:p>
        </w:tc>
      </w:tr>
      <w:tr w:rsidR="00353D99" w:rsidRPr="00AB04CF" w14:paraId="7A0F4B95" w14:textId="77777777" w:rsidTr="00F762F8">
        <w:tblPrEx>
          <w:tblBorders>
            <w:bottom w:val="single" w:sz="4" w:space="0" w:color="auto"/>
            <w:insideH w:val="single" w:sz="4" w:space="0" w:color="auto"/>
            <w:insideV w:val="single" w:sz="4" w:space="0" w:color="auto"/>
          </w:tblBorders>
          <w:shd w:val="clear" w:color="auto" w:fill="auto"/>
        </w:tblPrEx>
        <w:tc>
          <w:tcPr>
            <w:tcW w:w="5000" w:type="pct"/>
            <w:gridSpan w:val="4"/>
            <w:tcBorders>
              <w:top w:val="single" w:sz="4" w:space="0" w:color="auto"/>
              <w:left w:val="single" w:sz="4" w:space="0" w:color="auto"/>
              <w:right w:val="single" w:sz="4" w:space="0" w:color="auto"/>
            </w:tcBorders>
            <w:shd w:val="clear" w:color="auto" w:fill="00CCFF"/>
          </w:tcPr>
          <w:p w14:paraId="20947312" w14:textId="77777777" w:rsidR="00353D99" w:rsidRPr="00734254" w:rsidRDefault="00353D99" w:rsidP="00F762F8">
            <w:pPr>
              <w:pStyle w:val="Heading1"/>
              <w:jc w:val="center"/>
              <w:rPr>
                <w:rFonts w:ascii="Arial Narrow" w:hAnsi="Arial Narrow"/>
                <w:color w:val="FFFFFF"/>
                <w:lang w:val="es-ES"/>
              </w:rPr>
            </w:pPr>
            <w:r w:rsidRPr="00734254">
              <w:rPr>
                <w:rFonts w:ascii="Arial Narrow" w:hAnsi="Arial Narrow"/>
                <w:color w:val="FFFFFF"/>
                <w:lang w:val="es-ES"/>
              </w:rPr>
              <w:t>Clasificación  del Desempeño del Proyecto por el Prestatario</w:t>
            </w:r>
          </w:p>
        </w:tc>
      </w:tr>
      <w:tr w:rsidR="00353D99" w:rsidRPr="00734254" w14:paraId="1A596254" w14:textId="77777777" w:rsidTr="00F762F8">
        <w:tblPrEx>
          <w:shd w:val="clear" w:color="auto" w:fill="auto"/>
        </w:tblPrEx>
        <w:trPr>
          <w:cantSplit/>
          <w:trHeight w:val="3284"/>
        </w:trPr>
        <w:tc>
          <w:tcPr>
            <w:tcW w:w="5000" w:type="pct"/>
            <w:gridSpan w:val="4"/>
            <w:tcBorders>
              <w:top w:val="single" w:sz="4" w:space="0" w:color="auto"/>
              <w:left w:val="single" w:sz="4" w:space="0" w:color="auto"/>
              <w:bottom w:val="single" w:sz="4" w:space="0" w:color="auto"/>
              <w:right w:val="single" w:sz="4" w:space="0" w:color="auto"/>
            </w:tcBorders>
          </w:tcPr>
          <w:p w14:paraId="37D38F5C" w14:textId="77777777" w:rsidR="00353D99" w:rsidRPr="00734254" w:rsidRDefault="00353D99" w:rsidP="00F762F8">
            <w:pPr>
              <w:tabs>
                <w:tab w:val="left" w:pos="2297"/>
              </w:tabs>
              <w:ind w:right="780"/>
              <w:rPr>
                <w:rFonts w:ascii="Arial Narrow" w:hAnsi="Arial Narrow" w:cs="Tahoma"/>
                <w:lang w:val="es-ES"/>
              </w:rPr>
            </w:pPr>
          </w:p>
          <w:p w14:paraId="4A2F9C8E" w14:textId="77777777" w:rsidR="00353D99" w:rsidRPr="00734254" w:rsidRDefault="00353D99" w:rsidP="00F762F8">
            <w:pPr>
              <w:tabs>
                <w:tab w:val="left" w:pos="2297"/>
              </w:tabs>
              <w:ind w:right="780"/>
              <w:rPr>
                <w:rFonts w:ascii="Arial Narrow" w:hAnsi="Arial Narrow" w:cs="Tahoma"/>
                <w:lang w:val="es-ES"/>
              </w:rPr>
            </w:pPr>
            <w:r w:rsidRPr="00734254">
              <w:rPr>
                <w:rFonts w:ascii="Arial Narrow" w:hAnsi="Arial Narrow" w:cs="Tahoma"/>
                <w:u w:val="single"/>
                <w:lang w:val="es-ES"/>
              </w:rPr>
              <w:t>La probabilidad de Lograr su Objetivo(s) de Desarrollo</w:t>
            </w:r>
            <w:r w:rsidRPr="00734254">
              <w:rPr>
                <w:rFonts w:ascii="Arial Narrow" w:hAnsi="Arial Narrow" w:cs="Tahoma"/>
                <w:lang w:val="es-ES"/>
              </w:rPr>
              <w:t>:</w:t>
            </w:r>
          </w:p>
          <w:p w14:paraId="1F95CF27" w14:textId="77777777" w:rsidR="00353D99" w:rsidRPr="00734254" w:rsidRDefault="00353D99" w:rsidP="00F762F8">
            <w:pPr>
              <w:tabs>
                <w:tab w:val="left" w:pos="2297"/>
              </w:tabs>
              <w:ind w:right="780"/>
              <w:rPr>
                <w:rFonts w:ascii="Arial Narrow" w:hAnsi="Arial Narrow" w:cs="Tahoma"/>
                <w:lang w:val="es-ES"/>
              </w:rPr>
            </w:pPr>
            <w:r w:rsidRPr="00734254">
              <w:rPr>
                <w:rFonts w:ascii="Arial Narrow" w:hAnsi="Arial Narrow" w:cs="Tahoma"/>
                <w:lang w:val="es-ES"/>
              </w:rPr>
              <w:tab/>
            </w:r>
          </w:p>
          <w:p w14:paraId="5138BD4B" w14:textId="77777777" w:rsidR="00353D99" w:rsidRPr="00AB04CF" w:rsidRDefault="00353D99" w:rsidP="00F762F8">
            <w:pPr>
              <w:ind w:right="780"/>
              <w:rPr>
                <w:rFonts w:ascii="Arial Narrow" w:hAnsi="Arial Narrow" w:cs="Tahoma"/>
                <w:sz w:val="21"/>
                <w:szCs w:val="21"/>
                <w:lang w:val="es-ES"/>
              </w:rPr>
            </w:pPr>
            <w:bookmarkStart w:id="0" w:name="_GoBack"/>
            <w:r w:rsidRPr="00AB04CF">
              <w:rPr>
                <w:rFonts w:ascii="Arial Narrow" w:hAnsi="Arial Narrow" w:cs="Tahoma"/>
                <w:sz w:val="21"/>
                <w:szCs w:val="21"/>
                <w:lang w:val="es-ES"/>
              </w:rPr>
              <w:t xml:space="preserve">  [   </w:t>
            </w:r>
            <w:r w:rsidR="00963C2E" w:rsidRPr="00AB04CF">
              <w:rPr>
                <w:rFonts w:ascii="Arial Narrow" w:hAnsi="Arial Narrow" w:cs="Tahoma"/>
                <w:sz w:val="21"/>
                <w:szCs w:val="21"/>
                <w:lang w:val="es-ES"/>
              </w:rPr>
              <w:t>X</w:t>
            </w:r>
            <w:r w:rsidRPr="00AB04CF">
              <w:rPr>
                <w:rFonts w:ascii="Arial Narrow" w:hAnsi="Arial Narrow" w:cs="Tahoma"/>
                <w:sz w:val="21"/>
                <w:szCs w:val="21"/>
                <w:lang w:val="es-ES"/>
              </w:rPr>
              <w:t xml:space="preserve">  ]  Muy Probable (MP)             [     ] Probable (P)           [      ]  Poco Probable (PP)       [       ] Improbable  (I)  </w:t>
            </w:r>
          </w:p>
          <w:bookmarkEnd w:id="0"/>
          <w:p w14:paraId="08C2D3F2" w14:textId="77777777" w:rsidR="00353D99" w:rsidRPr="00CA4BA2" w:rsidRDefault="00353D99" w:rsidP="00F762F8">
            <w:pPr>
              <w:ind w:right="780"/>
              <w:rPr>
                <w:rFonts w:ascii="Arial Narrow" w:hAnsi="Arial Narrow" w:cs="Tahoma"/>
                <w:b/>
                <w:bCs/>
                <w:lang w:val="es-ES"/>
              </w:rPr>
            </w:pPr>
          </w:p>
          <w:p w14:paraId="35499B65" w14:textId="77777777" w:rsidR="00353D99" w:rsidRPr="00CA4BA2" w:rsidRDefault="00353D99" w:rsidP="00F762F8">
            <w:pPr>
              <w:rPr>
                <w:rFonts w:ascii="Arial Narrow" w:hAnsi="Arial Narrow" w:cs="Tahoma"/>
                <w:lang w:val="es-ES"/>
              </w:rPr>
            </w:pPr>
            <w:r w:rsidRPr="00CA4BA2">
              <w:rPr>
                <w:rFonts w:ascii="Arial Narrow" w:hAnsi="Arial Narrow" w:cs="Tahoma"/>
                <w:u w:val="single"/>
                <w:lang w:val="es-ES"/>
              </w:rPr>
              <w:t>Implementación del Proyecto</w:t>
            </w:r>
            <w:r w:rsidRPr="00CA4BA2">
              <w:rPr>
                <w:rFonts w:ascii="Arial Narrow" w:hAnsi="Arial Narrow" w:cs="Tahoma"/>
                <w:lang w:val="es-ES"/>
              </w:rPr>
              <w:t>:</w:t>
            </w:r>
          </w:p>
          <w:p w14:paraId="63DB392C" w14:textId="77777777" w:rsidR="00353D99" w:rsidRPr="00CA4BA2" w:rsidRDefault="00353D99" w:rsidP="00F762F8">
            <w:pPr>
              <w:rPr>
                <w:rFonts w:ascii="Arial Narrow" w:hAnsi="Arial Narrow" w:cs="Tahoma"/>
                <w:b/>
                <w:bCs/>
                <w:lang w:val="es-ES"/>
              </w:rPr>
            </w:pPr>
          </w:p>
          <w:p w14:paraId="6C2D31C3" w14:textId="77777777" w:rsidR="00353D99" w:rsidRPr="00AB04CF" w:rsidRDefault="00353D99" w:rsidP="00F762F8">
            <w:pPr>
              <w:ind w:right="780"/>
              <w:rPr>
                <w:rFonts w:ascii="Arial Narrow" w:hAnsi="Arial Narrow" w:cs="Tahoma"/>
                <w:b/>
                <w:bCs/>
                <w:sz w:val="21"/>
                <w:szCs w:val="21"/>
                <w:lang w:val="es-ES"/>
              </w:rPr>
            </w:pPr>
            <w:r w:rsidRPr="00AB04CF">
              <w:rPr>
                <w:rFonts w:ascii="Arial Narrow" w:hAnsi="Arial Narrow" w:cs="Tahoma"/>
                <w:sz w:val="21"/>
                <w:szCs w:val="21"/>
                <w:lang w:val="es-ES"/>
              </w:rPr>
              <w:t xml:space="preserve">  [     ]  Muy Satisfactorio (HS)         [  </w:t>
            </w:r>
            <w:r w:rsidR="00963C2E" w:rsidRPr="00AB04CF">
              <w:rPr>
                <w:rFonts w:ascii="Arial Narrow" w:hAnsi="Arial Narrow" w:cs="Tahoma"/>
                <w:sz w:val="21"/>
                <w:szCs w:val="21"/>
                <w:lang w:val="es-ES"/>
              </w:rPr>
              <w:t>X</w:t>
            </w:r>
            <w:r w:rsidRPr="00AB04CF">
              <w:rPr>
                <w:rFonts w:ascii="Arial Narrow" w:hAnsi="Arial Narrow" w:cs="Tahoma"/>
                <w:sz w:val="21"/>
                <w:szCs w:val="21"/>
                <w:lang w:val="es-ES"/>
              </w:rPr>
              <w:t xml:space="preserve">   ] Satisfactory (S)      [      ] Poco Satisfactorio (PC)   [       ] Muy Insatisfactorio (MI)</w:t>
            </w:r>
            <w:r w:rsidRPr="00AB04CF">
              <w:rPr>
                <w:rFonts w:ascii="Arial Narrow" w:hAnsi="Arial Narrow" w:cs="Tahoma"/>
                <w:b/>
                <w:bCs/>
                <w:sz w:val="21"/>
                <w:szCs w:val="21"/>
                <w:lang w:val="es-ES"/>
              </w:rPr>
              <w:t xml:space="preserve">  </w:t>
            </w:r>
          </w:p>
          <w:p w14:paraId="1CDAEB72" w14:textId="77777777" w:rsidR="00353D99" w:rsidRPr="00CA4BA2" w:rsidRDefault="00353D99" w:rsidP="00F762F8">
            <w:pPr>
              <w:rPr>
                <w:rFonts w:ascii="Arial Narrow" w:hAnsi="Arial Narrow" w:cs="Tahoma"/>
                <w:u w:val="single"/>
                <w:lang w:val="es-ES"/>
              </w:rPr>
            </w:pPr>
          </w:p>
          <w:p w14:paraId="15873395" w14:textId="77777777" w:rsidR="00353D99" w:rsidRPr="00CA4BA2" w:rsidRDefault="00353D99" w:rsidP="00F762F8">
            <w:pPr>
              <w:rPr>
                <w:rFonts w:ascii="Arial Narrow" w:hAnsi="Arial Narrow" w:cs="Tahoma"/>
                <w:lang w:val="es-ES"/>
              </w:rPr>
            </w:pPr>
            <w:r w:rsidRPr="00CA4BA2">
              <w:rPr>
                <w:rFonts w:ascii="Arial Narrow" w:hAnsi="Arial Narrow" w:cs="Tahoma"/>
                <w:u w:val="single"/>
                <w:lang w:val="es-ES"/>
              </w:rPr>
              <w:t>Sostenibilidad de Resultados de Proyecto</w:t>
            </w:r>
            <w:r w:rsidRPr="00CA4BA2">
              <w:rPr>
                <w:rFonts w:ascii="Arial Narrow" w:hAnsi="Arial Narrow" w:cs="Tahoma"/>
                <w:lang w:val="es-ES"/>
              </w:rPr>
              <w:t>:</w:t>
            </w:r>
          </w:p>
          <w:p w14:paraId="7ED29352" w14:textId="77777777" w:rsidR="00353D99" w:rsidRPr="00CA4BA2" w:rsidRDefault="00353D99" w:rsidP="00F762F8">
            <w:pPr>
              <w:rPr>
                <w:rFonts w:ascii="Arial Narrow" w:hAnsi="Arial Narrow" w:cs="Tahoma"/>
                <w:b/>
                <w:bCs/>
                <w:lang w:val="es-ES"/>
              </w:rPr>
            </w:pPr>
          </w:p>
          <w:p w14:paraId="6F6AB9D5" w14:textId="77777777" w:rsidR="00353D99" w:rsidRPr="00AB04CF" w:rsidRDefault="00353D99" w:rsidP="00F762F8">
            <w:pPr>
              <w:ind w:right="780"/>
              <w:rPr>
                <w:rFonts w:ascii="Arial Narrow" w:hAnsi="Arial Narrow" w:cs="Tahoma"/>
                <w:sz w:val="21"/>
                <w:szCs w:val="21"/>
                <w:lang w:val="es-ES"/>
              </w:rPr>
            </w:pPr>
            <w:r w:rsidRPr="00CA4BA2">
              <w:rPr>
                <w:rFonts w:ascii="Arial Narrow" w:hAnsi="Arial Narrow" w:cs="Tahoma"/>
                <w:lang w:val="es-ES"/>
              </w:rPr>
              <w:t xml:space="preserve">  </w:t>
            </w:r>
            <w:r w:rsidRPr="00AB04CF">
              <w:rPr>
                <w:rFonts w:ascii="Arial Narrow" w:hAnsi="Arial Narrow" w:cs="Tahoma"/>
                <w:sz w:val="21"/>
                <w:szCs w:val="21"/>
                <w:lang w:val="es-ES"/>
              </w:rPr>
              <w:t xml:space="preserve">[     ]  Muy Probable (MP)             [  </w:t>
            </w:r>
            <w:r w:rsidR="00963C2E" w:rsidRPr="00AB04CF">
              <w:rPr>
                <w:rFonts w:ascii="Arial Narrow" w:hAnsi="Arial Narrow" w:cs="Tahoma"/>
                <w:sz w:val="21"/>
                <w:szCs w:val="21"/>
                <w:lang w:val="es-ES"/>
              </w:rPr>
              <w:t>X</w:t>
            </w:r>
            <w:r w:rsidRPr="00AB04CF">
              <w:rPr>
                <w:rFonts w:ascii="Arial Narrow" w:hAnsi="Arial Narrow" w:cs="Tahoma"/>
                <w:sz w:val="21"/>
                <w:szCs w:val="21"/>
                <w:lang w:val="es-ES"/>
              </w:rPr>
              <w:t xml:space="preserve">   ] Probable(P)           [      ]  Poco Probable (PP)       [       ] Improbable  (I)  </w:t>
            </w:r>
          </w:p>
          <w:p w14:paraId="6C6802C2" w14:textId="77777777" w:rsidR="00353D99" w:rsidRPr="00CA4BA2" w:rsidRDefault="00353D99" w:rsidP="00F762F8">
            <w:pPr>
              <w:rPr>
                <w:rFonts w:ascii="Arial Narrow" w:hAnsi="Arial Narrow" w:cs="Tahoma"/>
                <w:b/>
                <w:bCs/>
                <w:lang w:val="es-ES"/>
              </w:rPr>
            </w:pPr>
          </w:p>
          <w:p w14:paraId="6D3EB958" w14:textId="77777777" w:rsidR="00353D99" w:rsidRPr="00734254" w:rsidRDefault="00353D99" w:rsidP="00F762F8">
            <w:pPr>
              <w:rPr>
                <w:rFonts w:ascii="Arial Narrow" w:hAnsi="Arial Narrow"/>
                <w:lang w:val="es-ES"/>
              </w:rPr>
            </w:pPr>
            <w:r w:rsidRPr="00734254">
              <w:rPr>
                <w:rFonts w:ascii="Arial Narrow" w:hAnsi="Arial Narrow" w:cs="Tahoma"/>
                <w:lang w:val="es-ES"/>
              </w:rPr>
              <w:t>Comentarios:</w:t>
            </w:r>
            <w:r w:rsidRPr="00734254">
              <w:rPr>
                <w:rFonts w:ascii="Arial Narrow" w:hAnsi="Arial Narrow"/>
                <w:lang w:val="es-ES"/>
              </w:rPr>
              <w:t xml:space="preserve"> </w:t>
            </w:r>
          </w:p>
        </w:tc>
      </w:tr>
    </w:tbl>
    <w:p w14:paraId="721DDFA5" w14:textId="77777777" w:rsidR="00353D99" w:rsidRPr="00734254" w:rsidRDefault="00353D99" w:rsidP="00353D99">
      <w:pPr>
        <w:rPr>
          <w:rFonts w:ascii="Arial Narrow" w:hAnsi="Arial Narrow"/>
          <w:lang w:val="es-ES"/>
        </w:rPr>
      </w:pPr>
    </w:p>
    <w:tbl>
      <w:tblPr>
        <w:tblW w:w="10800" w:type="dxa"/>
        <w:tblInd w:w="-432" w:type="dxa"/>
        <w:tblBorders>
          <w:bottom w:val="single" w:sz="4" w:space="0" w:color="auto"/>
          <w:insideH w:val="single" w:sz="4" w:space="0" w:color="auto"/>
          <w:insideV w:val="single" w:sz="4" w:space="0" w:color="auto"/>
        </w:tblBorders>
        <w:tblLook w:val="0000" w:firstRow="0" w:lastRow="0" w:firstColumn="0" w:lastColumn="0" w:noHBand="0" w:noVBand="0"/>
      </w:tblPr>
      <w:tblGrid>
        <w:gridCol w:w="10800"/>
      </w:tblGrid>
      <w:tr w:rsidR="00353D99" w:rsidRPr="00734254" w14:paraId="152D17A6" w14:textId="77777777" w:rsidTr="00F762F8">
        <w:tc>
          <w:tcPr>
            <w:tcW w:w="10800" w:type="dxa"/>
            <w:tcBorders>
              <w:top w:val="single" w:sz="4" w:space="0" w:color="auto"/>
              <w:left w:val="single" w:sz="4" w:space="0" w:color="auto"/>
              <w:right w:val="single" w:sz="4" w:space="0" w:color="auto"/>
            </w:tcBorders>
            <w:shd w:val="clear" w:color="auto" w:fill="00CCFF"/>
          </w:tcPr>
          <w:p w14:paraId="7F19A071" w14:textId="77777777" w:rsidR="00353D99" w:rsidRPr="00734254" w:rsidRDefault="00353D99" w:rsidP="00F762F8">
            <w:pPr>
              <w:pStyle w:val="Heading1"/>
              <w:jc w:val="center"/>
              <w:rPr>
                <w:rFonts w:ascii="Arial Narrow" w:hAnsi="Arial Narrow"/>
                <w:color w:val="FFFFFF"/>
                <w:lang w:val="es-ES"/>
              </w:rPr>
            </w:pPr>
            <w:r w:rsidRPr="00734254">
              <w:rPr>
                <w:rFonts w:ascii="Arial Narrow" w:hAnsi="Arial Narrow"/>
                <w:color w:val="FFFFFF"/>
                <w:lang w:val="es-ES"/>
              </w:rPr>
              <w:t xml:space="preserve">Desempeño del Prestatario </w:t>
            </w:r>
          </w:p>
        </w:tc>
      </w:tr>
      <w:tr w:rsidR="00353D99" w:rsidRPr="00734254" w14:paraId="7BF8508A" w14:textId="77777777" w:rsidTr="00F762F8">
        <w:tblPrEx>
          <w:tblBorders>
            <w:bottom w:val="none" w:sz="0" w:space="0" w:color="auto"/>
            <w:insideH w:val="none" w:sz="0" w:space="0" w:color="auto"/>
            <w:insideV w:val="none" w:sz="0" w:space="0" w:color="auto"/>
          </w:tblBorders>
        </w:tblPrEx>
        <w:trPr>
          <w:cantSplit/>
          <w:trHeight w:val="719"/>
        </w:trPr>
        <w:tc>
          <w:tcPr>
            <w:tcW w:w="10800" w:type="dxa"/>
            <w:tcBorders>
              <w:top w:val="single" w:sz="4" w:space="0" w:color="auto"/>
              <w:left w:val="single" w:sz="4" w:space="0" w:color="auto"/>
              <w:bottom w:val="single" w:sz="4" w:space="0" w:color="auto"/>
              <w:right w:val="single" w:sz="4" w:space="0" w:color="auto"/>
            </w:tcBorders>
          </w:tcPr>
          <w:p w14:paraId="7DF0F3DF" w14:textId="77777777" w:rsidR="00353D99" w:rsidRPr="00734254" w:rsidRDefault="00353D99" w:rsidP="00F762F8">
            <w:pPr>
              <w:ind w:right="780"/>
              <w:rPr>
                <w:rFonts w:ascii="Arial Narrow" w:hAnsi="Arial Narrow" w:cs="Tahoma"/>
                <w:lang w:val="es-ES"/>
              </w:rPr>
            </w:pPr>
          </w:p>
          <w:p w14:paraId="1FC8B789" w14:textId="77777777" w:rsidR="00353D99" w:rsidRPr="00734254" w:rsidRDefault="00353D99" w:rsidP="00F762F8">
            <w:pPr>
              <w:ind w:right="780"/>
              <w:rPr>
                <w:rFonts w:ascii="Arial Narrow" w:hAnsi="Arial Narrow" w:cs="Tahoma"/>
                <w:lang w:val="es-ES"/>
              </w:rPr>
            </w:pPr>
            <w:r w:rsidRPr="00734254">
              <w:rPr>
                <w:rFonts w:ascii="Arial Narrow" w:hAnsi="Arial Narrow" w:cs="Tahoma"/>
                <w:lang w:val="es-ES"/>
              </w:rPr>
              <w:t>Por favor clasifique su propio desempeño durante la preparación y ejecución del Proyecto:</w:t>
            </w:r>
          </w:p>
          <w:p w14:paraId="7235D09E" w14:textId="77777777" w:rsidR="00353D99" w:rsidRPr="00734254" w:rsidRDefault="00353D99" w:rsidP="00F762F8">
            <w:pPr>
              <w:ind w:right="780"/>
              <w:rPr>
                <w:rFonts w:ascii="Arial Narrow" w:hAnsi="Arial Narrow" w:cs="Tahoma"/>
                <w:lang w:val="es-ES"/>
              </w:rPr>
            </w:pPr>
          </w:p>
          <w:p w14:paraId="1591330A" w14:textId="77777777" w:rsidR="00353D99" w:rsidRPr="00AB04CF" w:rsidRDefault="00353D99" w:rsidP="00F762F8">
            <w:pPr>
              <w:ind w:right="780"/>
              <w:rPr>
                <w:rFonts w:ascii="Arial Narrow" w:hAnsi="Arial Narrow" w:cs="Tahoma"/>
                <w:sz w:val="21"/>
                <w:szCs w:val="21"/>
                <w:lang w:val="es-ES"/>
              </w:rPr>
            </w:pPr>
            <w:r w:rsidRPr="00AB04CF">
              <w:rPr>
                <w:rFonts w:ascii="Arial Narrow" w:hAnsi="Arial Narrow" w:cs="Tahoma"/>
                <w:sz w:val="21"/>
                <w:szCs w:val="21"/>
                <w:lang w:val="es-ES"/>
              </w:rPr>
              <w:t xml:space="preserve">  [     ]  Muy Satisfactorio (MS)         [ </w:t>
            </w:r>
            <w:r w:rsidR="00963C2E" w:rsidRPr="00AB04CF">
              <w:rPr>
                <w:rFonts w:ascii="Arial Narrow" w:hAnsi="Arial Narrow" w:cs="Tahoma"/>
                <w:sz w:val="21"/>
                <w:szCs w:val="21"/>
                <w:lang w:val="es-ES"/>
              </w:rPr>
              <w:t>X</w:t>
            </w:r>
            <w:r w:rsidRPr="00AB04CF">
              <w:rPr>
                <w:rFonts w:ascii="Arial Narrow" w:hAnsi="Arial Narrow" w:cs="Tahoma"/>
                <w:sz w:val="21"/>
                <w:szCs w:val="21"/>
                <w:lang w:val="es-ES"/>
              </w:rPr>
              <w:t xml:space="preserve">    ] Satisfactorio (S)           [      ] Poco Satisfactorio (US)       [       ] Muy Insatisfactorio (MI)  </w:t>
            </w:r>
          </w:p>
          <w:p w14:paraId="439666F3" w14:textId="77777777" w:rsidR="00353D99" w:rsidRPr="00734254" w:rsidRDefault="00353D99" w:rsidP="00AB04CF">
            <w:pPr>
              <w:rPr>
                <w:rFonts w:ascii="Arial Narrow" w:hAnsi="Arial Narrow"/>
                <w:lang w:val="es-ES"/>
              </w:rPr>
            </w:pPr>
          </w:p>
        </w:tc>
      </w:tr>
    </w:tbl>
    <w:p w14:paraId="0036BD4A" w14:textId="77777777" w:rsidR="00353D99" w:rsidRPr="00734254" w:rsidRDefault="00353D99" w:rsidP="00353D99">
      <w:pPr>
        <w:rPr>
          <w:rFonts w:ascii="Arial Narrow" w:hAnsi="Arial Narrow"/>
          <w:lang w:val="es-ES"/>
        </w:rPr>
      </w:pPr>
    </w:p>
    <w:tbl>
      <w:tblPr>
        <w:tblW w:w="10800" w:type="dxa"/>
        <w:tblInd w:w="-432" w:type="dxa"/>
        <w:tblBorders>
          <w:bottom w:val="single" w:sz="4" w:space="0" w:color="auto"/>
          <w:insideH w:val="single" w:sz="4" w:space="0" w:color="auto"/>
          <w:insideV w:val="single" w:sz="4" w:space="0" w:color="auto"/>
        </w:tblBorders>
        <w:tblLook w:val="0000" w:firstRow="0" w:lastRow="0" w:firstColumn="0" w:lastColumn="0" w:noHBand="0" w:noVBand="0"/>
      </w:tblPr>
      <w:tblGrid>
        <w:gridCol w:w="10800"/>
      </w:tblGrid>
      <w:tr w:rsidR="00353D99" w:rsidRPr="00734254" w14:paraId="13A891CE" w14:textId="77777777" w:rsidTr="00F762F8">
        <w:trPr>
          <w:trHeight w:val="99"/>
        </w:trPr>
        <w:tc>
          <w:tcPr>
            <w:tcW w:w="10800" w:type="dxa"/>
            <w:tcBorders>
              <w:top w:val="single" w:sz="4" w:space="0" w:color="auto"/>
              <w:left w:val="single" w:sz="4" w:space="0" w:color="auto"/>
              <w:right w:val="single" w:sz="4" w:space="0" w:color="auto"/>
            </w:tcBorders>
            <w:shd w:val="clear" w:color="auto" w:fill="00CCFF"/>
          </w:tcPr>
          <w:p w14:paraId="4F087CCD" w14:textId="77777777" w:rsidR="00353D99" w:rsidRPr="00734254" w:rsidRDefault="00353D99" w:rsidP="00F762F8">
            <w:pPr>
              <w:pStyle w:val="Heading1"/>
              <w:jc w:val="center"/>
              <w:rPr>
                <w:rFonts w:ascii="Arial Narrow" w:hAnsi="Arial Narrow"/>
                <w:color w:val="FFFFFF"/>
                <w:lang w:val="es-ES"/>
              </w:rPr>
            </w:pPr>
            <w:r w:rsidRPr="00734254">
              <w:rPr>
                <w:rFonts w:ascii="Arial Narrow" w:hAnsi="Arial Narrow"/>
                <w:color w:val="FFFFFF"/>
                <w:lang w:val="es-ES"/>
              </w:rPr>
              <w:lastRenderedPageBreak/>
              <w:t xml:space="preserve">Desempeño del Banco </w:t>
            </w:r>
          </w:p>
        </w:tc>
      </w:tr>
      <w:tr w:rsidR="00353D99" w:rsidRPr="00AB04CF" w14:paraId="3DEA5563" w14:textId="77777777" w:rsidTr="00F762F8">
        <w:tblPrEx>
          <w:tblBorders>
            <w:bottom w:val="none" w:sz="0" w:space="0" w:color="auto"/>
            <w:insideH w:val="none" w:sz="0" w:space="0" w:color="auto"/>
            <w:insideV w:val="none" w:sz="0" w:space="0" w:color="auto"/>
          </w:tblBorders>
        </w:tblPrEx>
        <w:trPr>
          <w:cantSplit/>
          <w:trHeight w:val="296"/>
        </w:trPr>
        <w:tc>
          <w:tcPr>
            <w:tcW w:w="10800" w:type="dxa"/>
            <w:tcBorders>
              <w:top w:val="single" w:sz="4" w:space="0" w:color="auto"/>
              <w:left w:val="single" w:sz="4" w:space="0" w:color="auto"/>
              <w:bottom w:val="single" w:sz="4" w:space="0" w:color="auto"/>
              <w:right w:val="single" w:sz="4" w:space="0" w:color="auto"/>
            </w:tcBorders>
          </w:tcPr>
          <w:p w14:paraId="748FE106" w14:textId="4EB8A10F" w:rsidR="00AB04CF" w:rsidRDefault="00AB04CF" w:rsidP="00AB04CF">
            <w:pPr>
              <w:rPr>
                <w:rFonts w:ascii="Arial Narrow" w:hAnsi="Arial Narrow" w:cs="Tahoma"/>
                <w:lang w:val="es-ES"/>
              </w:rPr>
            </w:pPr>
            <w:r w:rsidRPr="00734254">
              <w:rPr>
                <w:rFonts w:ascii="Arial Narrow" w:hAnsi="Arial Narrow" w:cs="Tahoma"/>
                <w:u w:val="single"/>
                <w:lang w:val="es-ES"/>
              </w:rPr>
              <w:t>Comentarios</w:t>
            </w:r>
            <w:r w:rsidRPr="00734254">
              <w:rPr>
                <w:rFonts w:ascii="Arial Narrow" w:hAnsi="Arial Narrow" w:cs="Tahoma"/>
                <w:lang w:val="es-ES"/>
              </w:rPr>
              <w:t>:</w:t>
            </w:r>
          </w:p>
          <w:p w14:paraId="1C079C49" w14:textId="77777777" w:rsidR="00AB04CF" w:rsidRPr="00734254" w:rsidRDefault="00AB04CF" w:rsidP="00AB04CF">
            <w:pPr>
              <w:rPr>
                <w:rFonts w:ascii="Arial Narrow" w:hAnsi="Arial Narrow" w:cs="Tahoma"/>
                <w:lang w:val="es-ES"/>
              </w:rPr>
            </w:pPr>
          </w:p>
          <w:p w14:paraId="44EE38B8" w14:textId="305120B2" w:rsidR="00353D99" w:rsidRPr="00734254" w:rsidRDefault="00353D99" w:rsidP="008B23D3">
            <w:pPr>
              <w:ind w:right="780"/>
              <w:jc w:val="both"/>
              <w:rPr>
                <w:rFonts w:ascii="Arial Narrow" w:hAnsi="Arial Narrow" w:cs="Tahoma"/>
                <w:lang w:val="es-ES"/>
              </w:rPr>
            </w:pPr>
            <w:r w:rsidRPr="00734254">
              <w:rPr>
                <w:rFonts w:ascii="Arial Narrow" w:hAnsi="Arial Narrow" w:cs="Tahoma"/>
                <w:lang w:val="es-ES"/>
              </w:rPr>
              <w:t xml:space="preserve">Por favor clasifique el desempeño del Banco durante la preparación y ejecución del Proyecto. Elementos que deben ser considerados, incluir hasta </w:t>
            </w:r>
            <w:r w:rsidR="008B23D3" w:rsidRPr="008251F9">
              <w:rPr>
                <w:rFonts w:ascii="Arial Narrow" w:hAnsi="Arial Narrow" w:cs="Tahoma"/>
                <w:lang w:val="es-ES"/>
              </w:rPr>
              <w:t>qué</w:t>
            </w:r>
            <w:r w:rsidRPr="00734254">
              <w:rPr>
                <w:rFonts w:ascii="Arial Narrow" w:hAnsi="Arial Narrow" w:cs="Tahoma"/>
                <w:lang w:val="es-ES"/>
              </w:rPr>
              <w:t xml:space="preserve"> punto el Banco </w:t>
            </w:r>
            <w:r w:rsidR="008B23D3" w:rsidRPr="00734254">
              <w:rPr>
                <w:rFonts w:ascii="Arial Narrow" w:hAnsi="Arial Narrow" w:cs="Tahoma"/>
                <w:lang w:val="es-ES"/>
              </w:rPr>
              <w:t>facilitó la</w:t>
            </w:r>
            <w:r w:rsidRPr="00734254">
              <w:rPr>
                <w:rFonts w:ascii="Arial Narrow" w:hAnsi="Arial Narrow" w:cs="Tahoma"/>
                <w:lang w:val="es-ES"/>
              </w:rPr>
              <w:t xml:space="preserve"> participación en el diseño del proyecto, propuso adecuadas soluciones técnicas a problemas identificados, y respondió a las necesidades del Prestatario (sentido del tiempo a la respuesta del </w:t>
            </w:r>
            <w:r w:rsidR="008B23D3" w:rsidRPr="00734254">
              <w:rPr>
                <w:rFonts w:ascii="Arial Narrow" w:hAnsi="Arial Narrow" w:cs="Tahoma"/>
                <w:lang w:val="es-ES"/>
              </w:rPr>
              <w:t>Banco, y</w:t>
            </w:r>
            <w:r w:rsidRPr="00734254">
              <w:rPr>
                <w:rFonts w:ascii="Arial Narrow" w:hAnsi="Arial Narrow" w:cs="Tahoma"/>
                <w:lang w:val="es-ES"/>
              </w:rPr>
              <w:t xml:space="preserve"> selección de tipo de instrumento) así como asistencia técnica (</w:t>
            </w:r>
            <w:r w:rsidR="008B23D3" w:rsidRPr="00734254">
              <w:rPr>
                <w:rFonts w:ascii="Arial Narrow" w:hAnsi="Arial Narrow" w:cs="Tahoma"/>
                <w:lang w:val="es-ES"/>
              </w:rPr>
              <w:t>y la</w:t>
            </w:r>
            <w:r w:rsidRPr="00734254">
              <w:rPr>
                <w:rFonts w:ascii="Arial Narrow" w:hAnsi="Arial Narrow" w:cs="Tahoma"/>
                <w:lang w:val="es-ES"/>
              </w:rPr>
              <w:t xml:space="preserve"> flexibilidad de responder a situaciones de emergencia durante la implementación del proyecto. Sus comentarios serán incorporados en el PCR, sin ser alterados). Favor notar que esta sección será replicada sin alterar al cuerpo principal del PCR.</w:t>
            </w:r>
          </w:p>
          <w:p w14:paraId="0202BD1E" w14:textId="77777777" w:rsidR="00353D99" w:rsidRPr="00734254" w:rsidRDefault="00353D99" w:rsidP="00F762F8">
            <w:pPr>
              <w:ind w:right="780"/>
              <w:rPr>
                <w:rFonts w:ascii="Arial Narrow" w:hAnsi="Arial Narrow" w:cs="Tahoma"/>
                <w:lang w:val="es-ES"/>
              </w:rPr>
            </w:pPr>
          </w:p>
          <w:p w14:paraId="3E1DEC4F" w14:textId="77777777" w:rsidR="00353D99" w:rsidRPr="00AB04CF" w:rsidRDefault="008B23D3" w:rsidP="008B23D3">
            <w:pPr>
              <w:ind w:right="780"/>
              <w:jc w:val="center"/>
              <w:rPr>
                <w:rFonts w:ascii="Arial Narrow" w:hAnsi="Arial Narrow" w:cs="Tahoma"/>
                <w:b/>
                <w:bCs/>
                <w:sz w:val="22"/>
                <w:szCs w:val="22"/>
                <w:lang w:val="es-ES"/>
              </w:rPr>
            </w:pPr>
            <w:r w:rsidRPr="00AB04CF">
              <w:rPr>
                <w:rFonts w:ascii="Arial Narrow" w:hAnsi="Arial Narrow" w:cs="Tahoma"/>
                <w:sz w:val="22"/>
                <w:szCs w:val="22"/>
                <w:lang w:val="es-ES"/>
              </w:rPr>
              <w:t xml:space="preserve">[   </w:t>
            </w:r>
            <w:r w:rsidR="00353D99" w:rsidRPr="00AB04CF">
              <w:rPr>
                <w:rFonts w:ascii="Arial Narrow" w:hAnsi="Arial Narrow" w:cs="Tahoma"/>
                <w:sz w:val="22"/>
                <w:szCs w:val="22"/>
                <w:lang w:val="es-ES"/>
              </w:rPr>
              <w:t xml:space="preserve">]  Muy Satisfactorio (MS)         [  </w:t>
            </w:r>
            <w:r w:rsidR="00963C2E" w:rsidRPr="00AB04CF">
              <w:rPr>
                <w:rFonts w:ascii="Arial Narrow" w:hAnsi="Arial Narrow" w:cs="Tahoma"/>
                <w:sz w:val="22"/>
                <w:szCs w:val="22"/>
                <w:lang w:val="es-ES"/>
              </w:rPr>
              <w:t>X</w:t>
            </w:r>
            <w:r w:rsidR="00353D99" w:rsidRPr="00AB04CF">
              <w:rPr>
                <w:rFonts w:ascii="Arial Narrow" w:hAnsi="Arial Narrow" w:cs="Tahoma"/>
                <w:sz w:val="22"/>
                <w:szCs w:val="22"/>
                <w:lang w:val="es-ES"/>
              </w:rPr>
              <w:t xml:space="preserve">  ] Satisfactorio (S)           [   ] Poco Satisfactorio (PS)   [   ] Muy Insatisfactorio (MI)</w:t>
            </w:r>
          </w:p>
          <w:p w14:paraId="1CFF6653" w14:textId="77777777" w:rsidR="00353D99" w:rsidRPr="00CA4BA2" w:rsidRDefault="00353D99" w:rsidP="00F762F8">
            <w:pPr>
              <w:ind w:right="780"/>
              <w:rPr>
                <w:rFonts w:ascii="Arial Narrow" w:hAnsi="Arial Narrow" w:cs="Tahoma"/>
                <w:b/>
                <w:bCs/>
                <w:lang w:val="es-ES"/>
              </w:rPr>
            </w:pPr>
          </w:p>
          <w:p w14:paraId="0D053D8C" w14:textId="77777777" w:rsidR="00353D99" w:rsidRPr="00734254" w:rsidRDefault="00353D99" w:rsidP="00F762F8">
            <w:pPr>
              <w:rPr>
                <w:rFonts w:ascii="Arial Narrow" w:hAnsi="Arial Narrow" w:cs="Tahoma"/>
                <w:lang w:val="es-ES"/>
              </w:rPr>
            </w:pPr>
            <w:r w:rsidRPr="00734254">
              <w:rPr>
                <w:rFonts w:ascii="Arial Narrow" w:hAnsi="Arial Narrow" w:cs="Tahoma"/>
                <w:u w:val="single"/>
                <w:lang w:val="es-ES"/>
              </w:rPr>
              <w:t>Comentarios</w:t>
            </w:r>
            <w:r w:rsidRPr="00734254">
              <w:rPr>
                <w:rFonts w:ascii="Arial Narrow" w:hAnsi="Arial Narrow" w:cs="Tahoma"/>
                <w:lang w:val="es-ES"/>
              </w:rPr>
              <w:t>:</w:t>
            </w:r>
          </w:p>
          <w:p w14:paraId="1D16CA9A" w14:textId="77777777" w:rsidR="00734254" w:rsidRPr="00734254" w:rsidRDefault="00734254" w:rsidP="00F762F8">
            <w:pPr>
              <w:rPr>
                <w:rFonts w:ascii="Arial Narrow" w:hAnsi="Arial Narrow" w:cs="Tahoma"/>
                <w:lang w:val="es-ES"/>
              </w:rPr>
            </w:pPr>
          </w:p>
          <w:p w14:paraId="0E6725E7" w14:textId="77777777" w:rsidR="00734254" w:rsidRPr="00734254" w:rsidRDefault="00734254" w:rsidP="00DB62FF">
            <w:pPr>
              <w:jc w:val="both"/>
              <w:rPr>
                <w:rFonts w:ascii="Arial Narrow" w:hAnsi="Arial Narrow" w:cs="Arial"/>
                <w:bCs/>
                <w:lang w:val="es-ES_tradnl"/>
              </w:rPr>
            </w:pPr>
            <w:r w:rsidRPr="00734254">
              <w:rPr>
                <w:rFonts w:ascii="Arial Narrow" w:hAnsi="Arial Narrow" w:cs="Arial"/>
                <w:bCs/>
                <w:lang w:val="es-ES_tradnl"/>
              </w:rPr>
              <w:t>De acuerdo a la opinión del Gobierno de México, durante todas las fases del Proyecto, el Banco acompañó puntualmente y de manera muy satisfactoria, la ejecución de los respectivos componentes, constatando su consistencia con el objetivo del Proyecto y facilitando asistencia técnica para identificar áreas de mejora y proponer alternativas en la ejecución, que además del cumplimiento de metas, confirmó la congruencia con la política pública. En este sentido, en las Misiones de Administración y Supervisión realizadas durante cada ejercicio fiscal, el Banco pudo constatar los resultados positivos de cada Fase del Proyecto.</w:t>
            </w:r>
          </w:p>
          <w:p w14:paraId="2625CBFD" w14:textId="77777777" w:rsidR="00734254" w:rsidRPr="00734254" w:rsidRDefault="00734254" w:rsidP="00F762F8">
            <w:pPr>
              <w:rPr>
                <w:rFonts w:ascii="Arial Narrow" w:hAnsi="Arial Narrow" w:cs="Tahoma"/>
                <w:lang w:val="es-ES"/>
              </w:rPr>
            </w:pPr>
          </w:p>
          <w:p w14:paraId="4F8EB12E" w14:textId="50B04145" w:rsidR="00734254" w:rsidRPr="00CA4BA2" w:rsidRDefault="00734254" w:rsidP="00CA4BA2">
            <w:pPr>
              <w:jc w:val="both"/>
              <w:rPr>
                <w:rFonts w:ascii="Arial Narrow" w:hAnsi="Arial Narrow" w:cs="Arial"/>
                <w:bCs/>
                <w:lang w:val="es-ES_tradnl"/>
              </w:rPr>
            </w:pPr>
            <w:r w:rsidRPr="00734254">
              <w:rPr>
                <w:rFonts w:ascii="Arial Narrow" w:hAnsi="Arial Narrow" w:cs="Arial"/>
                <w:bCs/>
                <w:lang w:val="es-ES_tradnl"/>
              </w:rPr>
              <w:t>En términos de ejecución financiera el Banco apoyó los procesos simplificados para el desembolso de los recursos de manera ágil; asimismo, mostró flexibilidad para la recategorización de recursos entre componentes con la finalidad de que se cumpliera con los compromisos de desembolso.</w:t>
            </w:r>
          </w:p>
          <w:p w14:paraId="30300987" w14:textId="77777777" w:rsidR="00353D99" w:rsidRPr="00734254" w:rsidRDefault="00353D99" w:rsidP="00F762F8">
            <w:pPr>
              <w:rPr>
                <w:rFonts w:ascii="Arial Narrow" w:hAnsi="Arial Narrow"/>
                <w:lang w:val="es-ES"/>
              </w:rPr>
            </w:pPr>
          </w:p>
        </w:tc>
      </w:tr>
    </w:tbl>
    <w:p w14:paraId="61DA8C88" w14:textId="77777777" w:rsidR="00353D99" w:rsidRPr="00734254" w:rsidRDefault="00353D99" w:rsidP="00353D99">
      <w:pPr>
        <w:rPr>
          <w:rFonts w:ascii="Arial Narrow" w:hAnsi="Arial Narrow"/>
          <w:lang w:val="es-ES"/>
        </w:rPr>
      </w:pPr>
    </w:p>
    <w:tbl>
      <w:tblPr>
        <w:tblW w:w="10800" w:type="dxa"/>
        <w:tblInd w:w="-432" w:type="dxa"/>
        <w:tblBorders>
          <w:bottom w:val="single" w:sz="4" w:space="0" w:color="auto"/>
          <w:insideH w:val="single" w:sz="4" w:space="0" w:color="auto"/>
          <w:insideV w:val="single" w:sz="4" w:space="0" w:color="auto"/>
        </w:tblBorders>
        <w:tblLook w:val="0000" w:firstRow="0" w:lastRow="0" w:firstColumn="0" w:lastColumn="0" w:noHBand="0" w:noVBand="0"/>
      </w:tblPr>
      <w:tblGrid>
        <w:gridCol w:w="10800"/>
      </w:tblGrid>
      <w:tr w:rsidR="00353D99" w:rsidRPr="00AB04CF" w14:paraId="095CC0DA" w14:textId="77777777" w:rsidTr="00F762F8">
        <w:tc>
          <w:tcPr>
            <w:tcW w:w="10800" w:type="dxa"/>
            <w:tcBorders>
              <w:top w:val="single" w:sz="4" w:space="0" w:color="auto"/>
              <w:left w:val="single" w:sz="4" w:space="0" w:color="auto"/>
              <w:right w:val="single" w:sz="4" w:space="0" w:color="auto"/>
            </w:tcBorders>
            <w:shd w:val="clear" w:color="auto" w:fill="00CCFF"/>
          </w:tcPr>
          <w:p w14:paraId="184E27E2" w14:textId="77777777" w:rsidR="00353D99" w:rsidRPr="00734254" w:rsidRDefault="00353D99" w:rsidP="00F762F8">
            <w:pPr>
              <w:pStyle w:val="Heading1"/>
              <w:jc w:val="center"/>
              <w:rPr>
                <w:rFonts w:ascii="Arial Narrow" w:hAnsi="Arial Narrow"/>
                <w:color w:val="FFFFFF"/>
                <w:lang w:val="es-ES"/>
              </w:rPr>
            </w:pPr>
            <w:r w:rsidRPr="00734254">
              <w:rPr>
                <w:rFonts w:ascii="Arial Narrow" w:hAnsi="Arial Narrow"/>
                <w:color w:val="FFFFFF"/>
                <w:lang w:val="es-ES"/>
              </w:rPr>
              <w:t>Sugerencias Adicionales para Mejorar el Desempeño del Banco</w:t>
            </w:r>
          </w:p>
        </w:tc>
      </w:tr>
      <w:tr w:rsidR="00353D99" w:rsidRPr="00AB04CF" w14:paraId="124A660D" w14:textId="77777777" w:rsidTr="00F762F8">
        <w:tblPrEx>
          <w:tblBorders>
            <w:top w:val="single" w:sz="4" w:space="0" w:color="auto"/>
            <w:left w:val="single" w:sz="4" w:space="0" w:color="auto"/>
            <w:right w:val="single" w:sz="4" w:space="0" w:color="auto"/>
          </w:tblBorders>
        </w:tblPrEx>
        <w:trPr>
          <w:cantSplit/>
          <w:trHeight w:val="249"/>
        </w:trPr>
        <w:tc>
          <w:tcPr>
            <w:tcW w:w="10800" w:type="dxa"/>
          </w:tcPr>
          <w:p w14:paraId="465F2411" w14:textId="77777777" w:rsidR="00353D99" w:rsidRPr="00734254" w:rsidRDefault="00353D99" w:rsidP="00F762F8">
            <w:pPr>
              <w:rPr>
                <w:rFonts w:ascii="Arial Narrow" w:hAnsi="Arial Narrow"/>
                <w:lang w:val="es-ES"/>
              </w:rPr>
            </w:pPr>
          </w:p>
          <w:p w14:paraId="4AF774D8" w14:textId="77777777" w:rsidR="00353D99" w:rsidRPr="00734254" w:rsidRDefault="00353D99" w:rsidP="00F762F8">
            <w:pPr>
              <w:rPr>
                <w:rFonts w:ascii="Arial Narrow" w:hAnsi="Arial Narrow"/>
                <w:lang w:val="es-ES"/>
              </w:rPr>
            </w:pPr>
            <w:r w:rsidRPr="00734254">
              <w:rPr>
                <w:rFonts w:ascii="Arial Narrow" w:hAnsi="Arial Narrow"/>
                <w:lang w:val="es-ES"/>
              </w:rPr>
              <w:t>Comentarios/sugerencias adicionales para mejorar el futuro desempeño del Banco.</w:t>
            </w:r>
          </w:p>
        </w:tc>
      </w:tr>
    </w:tbl>
    <w:p w14:paraId="4B39C38F" w14:textId="77777777" w:rsidR="00086951" w:rsidRPr="00734254" w:rsidRDefault="00086951">
      <w:pPr>
        <w:rPr>
          <w:rFonts w:ascii="Arial Narrow" w:hAnsi="Arial Narrow"/>
          <w:lang w:val="es-MX"/>
        </w:rPr>
      </w:pPr>
    </w:p>
    <w:sectPr w:rsidR="00086951" w:rsidRPr="00734254">
      <w:footerReference w:type="default" r:id="rId7"/>
      <w:pgSz w:w="12240" w:h="15840"/>
      <w:pgMar w:top="1170" w:right="1440"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17F18" w14:textId="77777777" w:rsidR="00CB07FA" w:rsidRDefault="00CB07FA">
      <w:r>
        <w:separator/>
      </w:r>
    </w:p>
  </w:endnote>
  <w:endnote w:type="continuationSeparator" w:id="0">
    <w:p w14:paraId="4104B6AA" w14:textId="77777777" w:rsidR="00CB07FA" w:rsidRDefault="00CB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1D8B2" w14:textId="77777777" w:rsidR="0028112C" w:rsidRDefault="00353D99">
    <w:pPr>
      <w:pStyle w:val="Footer"/>
      <w:framePr w:wrap="around" w:vAnchor="text" w:hAnchor="margin" w:xAlign="right" w:y="1"/>
      <w:rPr>
        <w:del w:id="1" w:author="DEV/PMP" w:date="2006-04-25T12:57:00Z"/>
        <w:rStyle w:val="PageNumber"/>
      </w:rPr>
    </w:pPr>
    <w:del w:id="2" w:author="DEV/PMP" w:date="2006-04-25T12:57:00Z">
      <w:r>
        <w:rPr>
          <w:rStyle w:val="PageNumber"/>
        </w:rPr>
        <w:fldChar w:fldCharType="begin"/>
      </w:r>
      <w:r>
        <w:rPr>
          <w:rStyle w:val="PageNumber"/>
        </w:rPr>
        <w:delInstrText xml:space="preserve">PAGE  </w:delInstrText>
      </w:r>
      <w:r>
        <w:rPr>
          <w:rStyle w:val="PageNumber"/>
        </w:rPr>
        <w:fldChar w:fldCharType="separate"/>
      </w:r>
      <w:r>
        <w:rPr>
          <w:rStyle w:val="PageNumber"/>
          <w:noProof/>
        </w:rPr>
        <w:delText>3</w:delText>
      </w:r>
      <w:r>
        <w:rPr>
          <w:rStyle w:val="PageNumber"/>
        </w:rPr>
        <w:fldChar w:fldCharType="end"/>
      </w:r>
    </w:del>
  </w:p>
  <w:p w14:paraId="45D303F9" w14:textId="77777777" w:rsidR="0028112C" w:rsidRDefault="00CB07FA">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9EAE1" w14:textId="77777777" w:rsidR="00CB07FA" w:rsidRDefault="00CB07FA">
      <w:r>
        <w:separator/>
      </w:r>
    </w:p>
  </w:footnote>
  <w:footnote w:type="continuationSeparator" w:id="0">
    <w:p w14:paraId="35A24F9F" w14:textId="77777777" w:rsidR="00CB07FA" w:rsidRDefault="00CB07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D99"/>
    <w:rsid w:val="00067673"/>
    <w:rsid w:val="00086951"/>
    <w:rsid w:val="00134E19"/>
    <w:rsid w:val="00353D99"/>
    <w:rsid w:val="00415E11"/>
    <w:rsid w:val="00637817"/>
    <w:rsid w:val="00734254"/>
    <w:rsid w:val="008251F9"/>
    <w:rsid w:val="008B23D3"/>
    <w:rsid w:val="009268F1"/>
    <w:rsid w:val="00963C2E"/>
    <w:rsid w:val="009701DD"/>
    <w:rsid w:val="00A50353"/>
    <w:rsid w:val="00A70619"/>
    <w:rsid w:val="00AB04CF"/>
    <w:rsid w:val="00B51711"/>
    <w:rsid w:val="00CA4BA2"/>
    <w:rsid w:val="00CB07FA"/>
    <w:rsid w:val="00DB62FF"/>
    <w:rsid w:val="00EB5B74"/>
    <w:rsid w:val="00ED6EB6"/>
    <w:rsid w:val="00F91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966F4"/>
  <w15:chartTrackingRefBased/>
  <w15:docId w15:val="{42311ECA-7A23-42B3-AC20-D15533274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D9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53D99"/>
    <w:pPr>
      <w:keepNext/>
      <w:jc w:val="right"/>
      <w:outlineLvl w:val="0"/>
    </w:pPr>
    <w:rPr>
      <w:b/>
      <w:lang w:val="es-ES_tradnl"/>
    </w:rPr>
  </w:style>
  <w:style w:type="paragraph" w:styleId="Heading6">
    <w:name w:val="heading 6"/>
    <w:basedOn w:val="Normal"/>
    <w:next w:val="Normal"/>
    <w:link w:val="Heading6Char"/>
    <w:qFormat/>
    <w:rsid w:val="00353D99"/>
    <w:pPr>
      <w:keepNext/>
      <w:jc w:val="both"/>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3D99"/>
    <w:rPr>
      <w:rFonts w:ascii="Times New Roman" w:eastAsia="Times New Roman" w:hAnsi="Times New Roman" w:cs="Times New Roman"/>
      <w:b/>
      <w:sz w:val="24"/>
      <w:szCs w:val="24"/>
      <w:lang w:val="es-ES_tradnl"/>
    </w:rPr>
  </w:style>
  <w:style w:type="character" w:customStyle="1" w:styleId="Heading6Char">
    <w:name w:val="Heading 6 Char"/>
    <w:basedOn w:val="DefaultParagraphFont"/>
    <w:link w:val="Heading6"/>
    <w:rsid w:val="00353D99"/>
    <w:rPr>
      <w:rFonts w:ascii="Times New Roman" w:eastAsia="Times New Roman" w:hAnsi="Times New Roman" w:cs="Times New Roman"/>
      <w:sz w:val="24"/>
      <w:szCs w:val="24"/>
      <w:u w:val="single"/>
    </w:rPr>
  </w:style>
  <w:style w:type="paragraph" w:styleId="FootnoteText">
    <w:name w:val="footnote text"/>
    <w:basedOn w:val="Normal"/>
    <w:link w:val="FootnoteTextChar"/>
    <w:semiHidden/>
    <w:rsid w:val="00353D99"/>
    <w:rPr>
      <w:rFonts w:ascii="Arial" w:hAnsi="Arial"/>
      <w:sz w:val="20"/>
      <w:szCs w:val="20"/>
    </w:rPr>
  </w:style>
  <w:style w:type="character" w:customStyle="1" w:styleId="FootnoteTextChar">
    <w:name w:val="Footnote Text Char"/>
    <w:basedOn w:val="DefaultParagraphFont"/>
    <w:link w:val="FootnoteText"/>
    <w:semiHidden/>
    <w:rsid w:val="00353D99"/>
    <w:rPr>
      <w:rFonts w:ascii="Arial" w:eastAsia="Times New Roman" w:hAnsi="Arial" w:cs="Times New Roman"/>
      <w:sz w:val="20"/>
      <w:szCs w:val="20"/>
    </w:rPr>
  </w:style>
  <w:style w:type="paragraph" w:styleId="Header">
    <w:name w:val="header"/>
    <w:basedOn w:val="Normal"/>
    <w:link w:val="HeaderChar"/>
    <w:semiHidden/>
    <w:rsid w:val="00353D99"/>
    <w:pPr>
      <w:tabs>
        <w:tab w:val="center" w:pos="4320"/>
        <w:tab w:val="right" w:pos="8640"/>
      </w:tabs>
    </w:pPr>
  </w:style>
  <w:style w:type="character" w:customStyle="1" w:styleId="HeaderChar">
    <w:name w:val="Header Char"/>
    <w:basedOn w:val="DefaultParagraphFont"/>
    <w:link w:val="Header"/>
    <w:semiHidden/>
    <w:rsid w:val="00353D99"/>
    <w:rPr>
      <w:rFonts w:ascii="Times New Roman" w:eastAsia="Times New Roman" w:hAnsi="Times New Roman" w:cs="Times New Roman"/>
      <w:sz w:val="24"/>
      <w:szCs w:val="24"/>
    </w:rPr>
  </w:style>
  <w:style w:type="paragraph" w:styleId="Footer">
    <w:name w:val="footer"/>
    <w:basedOn w:val="Normal"/>
    <w:link w:val="FooterChar"/>
    <w:semiHidden/>
    <w:rsid w:val="00353D99"/>
    <w:pPr>
      <w:tabs>
        <w:tab w:val="center" w:pos="4320"/>
        <w:tab w:val="right" w:pos="8640"/>
      </w:tabs>
    </w:pPr>
  </w:style>
  <w:style w:type="character" w:customStyle="1" w:styleId="FooterChar">
    <w:name w:val="Footer Char"/>
    <w:basedOn w:val="DefaultParagraphFont"/>
    <w:link w:val="Footer"/>
    <w:semiHidden/>
    <w:rsid w:val="00353D99"/>
    <w:rPr>
      <w:rFonts w:ascii="Times New Roman" w:eastAsia="Times New Roman" w:hAnsi="Times New Roman" w:cs="Times New Roman"/>
      <w:sz w:val="24"/>
      <w:szCs w:val="24"/>
    </w:rPr>
  </w:style>
  <w:style w:type="character" w:styleId="PageNumber">
    <w:name w:val="page number"/>
    <w:basedOn w:val="DefaultParagraphFont"/>
    <w:semiHidden/>
    <w:rsid w:val="00353D99"/>
  </w:style>
  <w:style w:type="paragraph" w:styleId="BalloonText">
    <w:name w:val="Balloon Text"/>
    <w:basedOn w:val="Normal"/>
    <w:link w:val="BalloonTextChar"/>
    <w:uiPriority w:val="99"/>
    <w:semiHidden/>
    <w:unhideWhenUsed/>
    <w:rsid w:val="008B2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3D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2.xml"/><Relationship Id="rId5" Type="http://schemas.openxmlformats.org/officeDocument/2006/relationships/endnotes" Target="end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4067DE32B90E448B32B3671E7E7AD2C" ma:contentTypeVersion="1080" ma:contentTypeDescription="A content type to manage public (operations) IDB documents" ma:contentTypeScope="" ma:versionID="094361f71bb07c9103b02eea92962c2c">
  <xsd:schema xmlns:xsd="http://www.w3.org/2001/XMLSchema" xmlns:xs="http://www.w3.org/2001/XMLSchema" xmlns:p="http://schemas.microsoft.com/office/2006/metadata/properties" xmlns:ns2="cdc7663a-08f0-4737-9e8c-148ce897a09c" targetNamespace="http://schemas.microsoft.com/office/2006/metadata/properties" ma:root="true" ma:fieldsID="ffb346ea0497ebf4f630c504ddb0542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11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Project Completion Report</TermName>
          <TermId xmlns="http://schemas.microsoft.com/office/infopath/2007/PartnerControls">41a98753-d43e-4e7a-a55d-a65048bde154</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2736/OC-ME;</Approval_x0020_Number>
    <Phase xmlns="cdc7663a-08f0-4737-9e8c-148ce897a09c" xsi:nil="true"/>
    <Document_x0020_Author xmlns="cdc7663a-08f0-4737-9e8c-148ce897a09c">Kaplan, David Scott</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HUMAN RESOURCES ＆ WORKFORCE DEVELOPMENT</TermName>
          <TermId xmlns="http://schemas.microsoft.com/office/infopath/2007/PartnerControls">3a930519-b636-4ec6-984c-84525e0cf029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180</Value>
      <Value>24</Value>
      <Value>73</Value>
      <Value>2</Value>
      <Value>19</Value>
      <Value>34</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ME-L1114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EZSHARE-827350013-28</_dlc_DocId>
    <_dlc_DocIdUrl xmlns="cdc7663a-08f0-4737-9e8c-148ce897a09c">
      <Url>https://idbg.sharepoint.com/teams/EZ-ME-LON/ME-L1114/_layouts/15/DocIdRedir.aspx?ID=EZSHARE-827350013-28</Url>
      <Description>EZSHARE-827350013-28</Description>
    </_dlc_DocIdUrl>
    <Disclosure_x0020_Activity xmlns="cdc7663a-08f0-4737-9e8c-148ce897a09c">Project Completion Report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Training;Labor and Training;;</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EA72BC2F-CCD9-4448-AA27-7BE6C5445207}"/>
</file>

<file path=customXml/itemProps2.xml><?xml version="1.0" encoding="utf-8"?>
<ds:datastoreItem xmlns:ds="http://schemas.openxmlformats.org/officeDocument/2006/customXml" ds:itemID="{C41B6C1B-D32B-41F4-8BCB-A1122EBA87B2}"/>
</file>

<file path=customXml/itemProps3.xml><?xml version="1.0" encoding="utf-8"?>
<ds:datastoreItem xmlns:ds="http://schemas.openxmlformats.org/officeDocument/2006/customXml" ds:itemID="{F1979F5D-4666-41C6-A2AA-966C13ADC1A0}"/>
</file>

<file path=customXml/itemProps4.xml><?xml version="1.0" encoding="utf-8"?>
<ds:datastoreItem xmlns:ds="http://schemas.openxmlformats.org/officeDocument/2006/customXml" ds:itemID="{0E8D67F2-86B9-4284-BDD1-982C92750E9D}"/>
</file>

<file path=customXml/itemProps5.xml><?xml version="1.0" encoding="utf-8"?>
<ds:datastoreItem xmlns:ds="http://schemas.openxmlformats.org/officeDocument/2006/customXml" ds:itemID="{229BB0E5-7FA0-4F38-B8F1-E80696708619}"/>
</file>

<file path=customXml/itemProps6.xml><?xml version="1.0" encoding="utf-8"?>
<ds:datastoreItem xmlns:ds="http://schemas.openxmlformats.org/officeDocument/2006/customXml" ds:itemID="{D7DF887F-0949-432E-9394-6E36AED2A1CE}"/>
</file>

<file path=docProps/app.xml><?xml version="1.0" encoding="utf-8"?>
<Properties xmlns="http://schemas.openxmlformats.org/officeDocument/2006/extended-properties" xmlns:vt="http://schemas.openxmlformats.org/officeDocument/2006/docPropsVTypes">
  <Template>Normal.dotm</Template>
  <TotalTime>3</TotalTime>
  <Pages>2</Pages>
  <Words>509</Words>
  <Characters>2903</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Delord, Pierre-Alexis Michel Jacques</dc:creator>
  <cp:keywords/>
  <dc:description/>
  <cp:lastModifiedBy>Ethel Muhlstein</cp:lastModifiedBy>
  <cp:revision>3</cp:revision>
  <dcterms:created xsi:type="dcterms:W3CDTF">2019-05-29T15:24:00Z</dcterms:created>
  <dcterms:modified xsi:type="dcterms:W3CDTF">2019-05-29T15:26:00Z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180;#Project Completion Report|41a98753-d43e-4e7a-a55d-a65048bde154</vt:lpwstr>
  </property>
  <property fmtid="{D5CDD505-2E9C-101B-9397-08002B2CF9AE}" pid="6" name="Sub-Sector">
    <vt:lpwstr>73;#HUMAN RESOURCES ＆ WORKFORCE DEVELOPMENT|3a930519-b636-4ec6-984c-84525e0cf029</vt:lpwstr>
  </property>
  <property fmtid="{D5CDD505-2E9C-101B-9397-08002B2CF9AE}" pid="7" name="Fund IDB">
    <vt:lpwstr>24;#ORC|c028a4b2-ad8b-4cf4-9cac-a2ae6a778e23</vt:lpwstr>
  </property>
  <property fmtid="{D5CDD505-2E9C-101B-9397-08002B2CF9AE}" pid="8" name="Country">
    <vt:lpwstr>19;#Mexico|0eba6470-e7ea-46fd-a959-d4c243acaf26</vt:lpwstr>
  </property>
  <property fmtid="{D5CDD505-2E9C-101B-9397-08002B2CF9AE}" pid="9" name="Sector IDB">
    <vt:lpwstr>34;#SOCIAL INVESTMENT|3f908695-d5b5-49f6-941f-76876b39564f</vt:lpwstr>
  </property>
  <property fmtid="{D5CDD505-2E9C-101B-9397-08002B2CF9AE}" pid="10" name="Function Operations IDB">
    <vt:lpwstr>2;#Monitoring and Reporting|df3c2aa1-d63e-41aa-b1f5-bb15dee691ca</vt:lpwstr>
  </property>
  <property fmtid="{D5CDD505-2E9C-101B-9397-08002B2CF9AE}" pid="11" name="_dlc_DocIdItemGuid">
    <vt:lpwstr>ed984295-85df-4f97-bc56-6099b6bb476c</vt:lpwstr>
  </property>
  <property fmtid="{D5CDD505-2E9C-101B-9397-08002B2CF9AE}" pid="12" name="ContentTypeId">
    <vt:lpwstr>0x0101001A458A224826124E8B45B1D613300CFC0034067DE32B90E448B32B3671E7E7AD2C</vt:lpwstr>
  </property>
</Properties>
</file>